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703DF4" w14:textId="77777777" w:rsidR="008C193F" w:rsidRPr="006E0959" w:rsidRDefault="008C193F" w:rsidP="00276945">
      <w:pPr>
        <w:pStyle w:val="Heading6"/>
        <w:numPr>
          <w:ilvl w:val="0"/>
          <w:numId w:val="0"/>
        </w:numPr>
        <w:ind w:left="1134"/>
      </w:pPr>
    </w:p>
    <w:p w14:paraId="5DF11F9E" w14:textId="36973F9D" w:rsidR="0046000E" w:rsidRPr="006E0959" w:rsidRDefault="00516BD0" w:rsidP="0046000E">
      <w:pPr>
        <w:widowControl w:val="0"/>
        <w:jc w:val="center"/>
        <w:rPr>
          <w:caps/>
          <w:color w:val="008998"/>
          <w:spacing w:val="30"/>
          <w:sz w:val="24"/>
          <w:szCs w:val="32"/>
        </w:rPr>
      </w:pPr>
      <w:r w:rsidRPr="006E0959">
        <w:rPr>
          <w:caps/>
          <w:color w:val="008998"/>
          <w:spacing w:val="30"/>
          <w:sz w:val="40"/>
          <w:szCs w:val="40"/>
        </w:rPr>
        <w:t>DOPLŇUJÚCE INFORMÁCIE K OZNÁMENIU O VYHLÁSENÍ VEREJNÉHO OBSTARÁVANIA</w:t>
      </w:r>
    </w:p>
    <w:p w14:paraId="477B8A63" w14:textId="77777777" w:rsidR="008C193F" w:rsidRPr="006E0959" w:rsidRDefault="008C193F" w:rsidP="0046000E">
      <w:pPr>
        <w:jc w:val="center"/>
        <w:rPr>
          <w:caps/>
          <w:spacing w:val="30"/>
          <w:sz w:val="28"/>
          <w:szCs w:val="32"/>
        </w:rPr>
      </w:pPr>
    </w:p>
    <w:p w14:paraId="0656DC60" w14:textId="6405A443" w:rsidR="0046000E" w:rsidRPr="006E0959" w:rsidRDefault="00516BD0" w:rsidP="0046000E">
      <w:pPr>
        <w:jc w:val="center"/>
        <w:rPr>
          <w:caps/>
          <w:spacing w:val="30"/>
          <w:sz w:val="28"/>
          <w:szCs w:val="32"/>
        </w:rPr>
      </w:pPr>
      <w:r w:rsidRPr="006E0959">
        <w:rPr>
          <w:caps/>
          <w:spacing w:val="30"/>
          <w:sz w:val="28"/>
          <w:szCs w:val="32"/>
        </w:rPr>
        <w:t>k</w:t>
      </w:r>
      <w:r w:rsidR="005E2BA3" w:rsidRPr="006E0959">
        <w:rPr>
          <w:rFonts w:cs="Calibri"/>
          <w:caps/>
          <w:spacing w:val="30"/>
          <w:sz w:val="28"/>
          <w:szCs w:val="32"/>
        </w:rPr>
        <w:t> </w:t>
      </w:r>
      <w:r w:rsidR="005E2BA3" w:rsidRPr="006E0959">
        <w:rPr>
          <w:caps/>
          <w:spacing w:val="30"/>
          <w:sz w:val="28"/>
          <w:szCs w:val="32"/>
        </w:rPr>
        <w:t>Rokovaciemu konaniu so zverejnen</w:t>
      </w:r>
      <w:r w:rsidR="005E2BA3" w:rsidRPr="006E0959">
        <w:rPr>
          <w:rFonts w:cs="Proba Pro"/>
          <w:caps/>
          <w:spacing w:val="30"/>
          <w:sz w:val="28"/>
          <w:szCs w:val="32"/>
        </w:rPr>
        <w:t>í</w:t>
      </w:r>
      <w:r w:rsidR="005E2BA3" w:rsidRPr="006E0959">
        <w:rPr>
          <w:caps/>
          <w:spacing w:val="30"/>
          <w:sz w:val="28"/>
          <w:szCs w:val="32"/>
        </w:rPr>
        <w:t>m</w:t>
      </w:r>
    </w:p>
    <w:p w14:paraId="4FD98FE5" w14:textId="77777777" w:rsidR="005E2BA3" w:rsidRPr="006E0959" w:rsidRDefault="005E2BA3" w:rsidP="005E2BA3">
      <w:pPr>
        <w:jc w:val="center"/>
      </w:pPr>
    </w:p>
    <w:p w14:paraId="5A397A19" w14:textId="04E0D808" w:rsidR="005E2BA3" w:rsidRPr="006E0959" w:rsidRDefault="005E2BA3" w:rsidP="005E2BA3">
      <w:pPr>
        <w:jc w:val="center"/>
      </w:pPr>
      <w:r w:rsidRPr="006E0959">
        <w:t>realizované</w:t>
      </w:r>
      <w:r w:rsidR="007C681A" w:rsidRPr="006E0959">
        <w:t>mu</w:t>
      </w:r>
      <w:r w:rsidRPr="006E0959">
        <w:t xml:space="preserve"> v</w:t>
      </w:r>
      <w:r w:rsidRPr="006E0959">
        <w:rPr>
          <w:rFonts w:cs="Calibri"/>
        </w:rPr>
        <w:t> </w:t>
      </w:r>
      <w:r w:rsidRPr="006E0959">
        <w:t xml:space="preserve">súlade so zákonom č. 343/2015 Z. z. o verejnom obstarávaní </w:t>
      </w:r>
      <w:r w:rsidRPr="006E0959">
        <w:rPr>
          <w:rFonts w:eastAsia="MingLiU" w:cs="MingLiU"/>
        </w:rPr>
        <w:br/>
      </w:r>
      <w:r w:rsidRPr="006E0959">
        <w:t>a o zmene a doplnení niektorých zákonov v platnom znení („</w:t>
      </w:r>
      <w:r w:rsidRPr="006E0959">
        <w:rPr>
          <w:b/>
        </w:rPr>
        <w:t>ZVO</w:t>
      </w:r>
      <w:r w:rsidRPr="006E0959">
        <w:t>“)</w:t>
      </w:r>
      <w:r w:rsidRPr="006E0959">
        <w:rPr>
          <w:rFonts w:eastAsia="MingLiU" w:cs="MingLiU"/>
        </w:rPr>
        <w:br/>
      </w:r>
      <w:r w:rsidRPr="006E0959">
        <w:t xml:space="preserve"> („</w:t>
      </w:r>
      <w:r w:rsidRPr="006E0959">
        <w:rPr>
          <w:b/>
        </w:rPr>
        <w:t>Rokovacie konanie</w:t>
      </w:r>
      <w:r w:rsidRPr="006E0959">
        <w:t>“ alebo „</w:t>
      </w:r>
      <w:r w:rsidRPr="006E0959">
        <w:rPr>
          <w:b/>
        </w:rPr>
        <w:t>Verejné obstarávanie</w:t>
      </w:r>
      <w:r w:rsidRPr="006E0959">
        <w:t>“)</w:t>
      </w:r>
    </w:p>
    <w:p w14:paraId="6A0DFE2D" w14:textId="77777777" w:rsidR="005E2BA3" w:rsidRPr="006E0959" w:rsidRDefault="005E2BA3" w:rsidP="005E2BA3">
      <w:pPr>
        <w:jc w:val="center"/>
      </w:pPr>
    </w:p>
    <w:p w14:paraId="35DD072C" w14:textId="77777777" w:rsidR="005E2BA3" w:rsidRPr="006E0959" w:rsidRDefault="005E2BA3" w:rsidP="005E2BA3">
      <w:pPr>
        <w:jc w:val="center"/>
      </w:pPr>
      <w:r w:rsidRPr="006E0959">
        <w:t>/služby/</w:t>
      </w:r>
    </w:p>
    <w:p w14:paraId="7B69025D" w14:textId="77777777" w:rsidR="005E2BA3" w:rsidRPr="006E0959" w:rsidRDefault="005E2BA3" w:rsidP="005E2BA3">
      <w:pPr>
        <w:jc w:val="center"/>
      </w:pPr>
    </w:p>
    <w:p w14:paraId="068CB2C2" w14:textId="77777777" w:rsidR="005E2BA3" w:rsidRPr="006E0959" w:rsidRDefault="005E2BA3" w:rsidP="005E2BA3">
      <w:pPr>
        <w:jc w:val="center"/>
      </w:pPr>
      <w:r w:rsidRPr="006E0959">
        <w:t>evidenčné číslo Rokovacieho konania:</w:t>
      </w:r>
    </w:p>
    <w:p w14:paraId="2390768A" w14:textId="60C8A879" w:rsidR="00FC6AEA" w:rsidRPr="00BE5BF7" w:rsidRDefault="00FA6F9F" w:rsidP="00FC6AEA">
      <w:pPr>
        <w:jc w:val="center"/>
      </w:pPr>
      <w:bookmarkStart w:id="1" w:name="_Hlk84944666"/>
      <w:r>
        <w:t>RKsZ-01-2022</w:t>
      </w:r>
    </w:p>
    <w:bookmarkEnd w:id="1"/>
    <w:p w14:paraId="579F08E0" w14:textId="77777777" w:rsidR="00D44BCB" w:rsidRPr="006E0959" w:rsidRDefault="00D44BCB" w:rsidP="00D44BCB">
      <w:pPr>
        <w:jc w:val="center"/>
      </w:pPr>
    </w:p>
    <w:p w14:paraId="18209427" w14:textId="77777777" w:rsidR="005E2BA3" w:rsidRPr="006E0959" w:rsidRDefault="005E2BA3" w:rsidP="005E2BA3">
      <w:pPr>
        <w:jc w:val="center"/>
        <w:rPr>
          <w:caps/>
          <w:spacing w:val="30"/>
          <w:sz w:val="28"/>
        </w:rPr>
      </w:pPr>
      <w:r w:rsidRPr="006E0959">
        <w:rPr>
          <w:caps/>
          <w:spacing w:val="30"/>
          <w:sz w:val="28"/>
        </w:rPr>
        <w:t>predmet zákazky</w:t>
      </w:r>
    </w:p>
    <w:p w14:paraId="34E06DEA" w14:textId="77777777" w:rsidR="005E2BA3" w:rsidRPr="006E0959" w:rsidRDefault="005E2BA3" w:rsidP="005E2BA3"/>
    <w:p w14:paraId="323543BE" w14:textId="03D8D9F0" w:rsidR="005E2BA3" w:rsidRPr="006E0959" w:rsidRDefault="00186534" w:rsidP="005E2BA3">
      <w:pPr>
        <w:jc w:val="center"/>
      </w:pPr>
      <w:bookmarkStart w:id="2" w:name="_Hlk84944671"/>
      <w:r w:rsidRPr="00186534">
        <w:rPr>
          <w:sz w:val="24"/>
          <w:szCs w:val="24"/>
        </w:rPr>
        <w:t>Modernizácia verejného osvetlenia mesta Stupava s využitím garantovanej energetickej služby</w:t>
      </w:r>
    </w:p>
    <w:tbl>
      <w:tblPr>
        <w:tblStyle w:val="TableGrid"/>
        <w:tblW w:w="8914"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5528"/>
        <w:gridCol w:w="3386"/>
      </w:tblGrid>
      <w:tr w:rsidR="005E2BA3" w:rsidRPr="006E0959" w14:paraId="2AA4E04F" w14:textId="77777777" w:rsidTr="00D44BCB">
        <w:trPr>
          <w:trHeight w:val="900"/>
        </w:trPr>
        <w:tc>
          <w:tcPr>
            <w:tcW w:w="5528" w:type="dxa"/>
            <w:tcBorders>
              <w:bottom w:val="single" w:sz="4" w:space="0" w:color="auto"/>
            </w:tcBorders>
            <w:vAlign w:val="center"/>
          </w:tcPr>
          <w:bookmarkEnd w:id="2"/>
          <w:p w14:paraId="5C8EF997" w14:textId="63D4DCCB" w:rsidR="00D44BCB" w:rsidRDefault="005E2BA3" w:rsidP="00D44BCB">
            <w:r w:rsidRPr="006E0959">
              <w:rPr>
                <w:lang w:val="sk-SK"/>
              </w:rPr>
              <w:t>Osoba zodpovedná za vypracovanie:</w:t>
            </w:r>
            <w:r w:rsidR="00D44BCB" w:rsidRPr="006E0959">
              <w:t xml:space="preserve"> JUDr. Tomáš Uríček</w:t>
            </w:r>
          </w:p>
          <w:p w14:paraId="78273A59" w14:textId="62EBC351" w:rsidR="00DD26E0" w:rsidRPr="006E0959" w:rsidRDefault="00DD26E0" w:rsidP="00D44BCB">
            <w:proofErr w:type="spellStart"/>
            <w:r w:rsidRPr="00DD26E0">
              <w:t>Osoba</w:t>
            </w:r>
            <w:proofErr w:type="spellEnd"/>
            <w:r w:rsidRPr="00DD26E0">
              <w:t xml:space="preserve">, </w:t>
            </w:r>
            <w:proofErr w:type="spellStart"/>
            <w:r>
              <w:t>zodpovedná</w:t>
            </w:r>
            <w:proofErr w:type="spellEnd"/>
            <w:r>
              <w:t xml:space="preserve"> za </w:t>
            </w:r>
            <w:proofErr w:type="spellStart"/>
            <w:r>
              <w:t>schválenie</w:t>
            </w:r>
            <w:proofErr w:type="spellEnd"/>
            <w:r w:rsidRPr="00DD26E0">
              <w:t xml:space="preserve">: </w:t>
            </w:r>
            <w:proofErr w:type="spellStart"/>
            <w:r w:rsidRPr="00DD26E0">
              <w:t>PhDr</w:t>
            </w:r>
            <w:proofErr w:type="spellEnd"/>
            <w:r w:rsidRPr="00DD26E0">
              <w:t xml:space="preserve">., </w:t>
            </w:r>
            <w:proofErr w:type="spellStart"/>
            <w:r w:rsidRPr="00DD26E0">
              <w:t>Bc</w:t>
            </w:r>
            <w:proofErr w:type="spellEnd"/>
            <w:r w:rsidRPr="00DD26E0">
              <w:t xml:space="preserve">., Ing. </w:t>
            </w:r>
            <w:proofErr w:type="gramStart"/>
            <w:r w:rsidRPr="00DD26E0">
              <w:t>Peter  Fischer</w:t>
            </w:r>
            <w:proofErr w:type="gramEnd"/>
          </w:p>
          <w:p w14:paraId="2FE91DC3" w14:textId="7409FBD4" w:rsidR="005E2BA3" w:rsidRPr="006E0959" w:rsidRDefault="005E2BA3" w:rsidP="00D44BCB">
            <w:pPr>
              <w:rPr>
                <w:lang w:val="sk-SK"/>
              </w:rPr>
            </w:pPr>
          </w:p>
        </w:tc>
        <w:tc>
          <w:tcPr>
            <w:tcW w:w="3386" w:type="dxa"/>
            <w:tcBorders>
              <w:bottom w:val="single" w:sz="4" w:space="0" w:color="auto"/>
            </w:tcBorders>
          </w:tcPr>
          <w:p w14:paraId="1D2785E1" w14:textId="77777777" w:rsidR="005E2BA3" w:rsidRPr="006E0959" w:rsidRDefault="005E2BA3" w:rsidP="005E2BA3">
            <w:pPr>
              <w:rPr>
                <w:lang w:val="sk-SK"/>
              </w:rPr>
            </w:pPr>
          </w:p>
          <w:p w14:paraId="1047B985" w14:textId="131099C5" w:rsidR="005E2BA3" w:rsidRPr="006E0959" w:rsidRDefault="005E2BA3" w:rsidP="00D44BCB">
            <w:pPr>
              <w:jc w:val="right"/>
              <w:rPr>
                <w:lang w:val="sk-SK"/>
              </w:rPr>
            </w:pPr>
          </w:p>
        </w:tc>
      </w:tr>
    </w:tbl>
    <w:p w14:paraId="2FF303FC" w14:textId="77777777" w:rsidR="005E2BA3" w:rsidRPr="006E0959" w:rsidRDefault="005E2BA3" w:rsidP="005E2BA3">
      <w:pPr>
        <w:jc w:val="center"/>
      </w:pPr>
    </w:p>
    <w:p w14:paraId="18EC997D" w14:textId="77777777" w:rsidR="005E2BA3" w:rsidRPr="006E0959" w:rsidRDefault="005E2BA3" w:rsidP="005E2BA3">
      <w:pPr>
        <w:tabs>
          <w:tab w:val="left" w:pos="6425"/>
        </w:tabs>
      </w:pPr>
    </w:p>
    <w:p w14:paraId="0BB636F4" w14:textId="7BF2DEE1" w:rsidR="00FC6AEA" w:rsidRPr="00BE5BF7" w:rsidRDefault="005E2BA3" w:rsidP="00FC6AEA">
      <w:pPr>
        <w:jc w:val="center"/>
      </w:pPr>
      <w:r w:rsidRPr="006E0959">
        <w:t>V</w:t>
      </w:r>
      <w:r w:rsidRPr="006E0959">
        <w:rPr>
          <w:rFonts w:cs="Calibri"/>
        </w:rPr>
        <w:t> </w:t>
      </w:r>
      <w:r w:rsidR="00FC6AEA">
        <w:t>Stupave</w:t>
      </w:r>
      <w:r w:rsidRPr="006E0959">
        <w:t xml:space="preserve">, </w:t>
      </w:r>
      <w:r w:rsidRPr="00A02E25">
        <w:t xml:space="preserve">dňa </w:t>
      </w:r>
      <w:r w:rsidR="0071667C">
        <w:t>11.08.2022</w:t>
      </w:r>
    </w:p>
    <w:p w14:paraId="78FF87EC" w14:textId="6866ECE7" w:rsidR="00B621AC" w:rsidRPr="006E0959" w:rsidRDefault="00B621AC" w:rsidP="00740E88">
      <w:pPr>
        <w:jc w:val="center"/>
        <w:sectPr w:rsidR="00B621AC" w:rsidRPr="006E0959" w:rsidSect="00FD2C35">
          <w:headerReference w:type="default" r:id="rId8"/>
          <w:footerReference w:type="even" r:id="rId9"/>
          <w:footerReference w:type="default" r:id="rId10"/>
          <w:headerReference w:type="first" r:id="rId11"/>
          <w:footerReference w:type="first" r:id="rId12"/>
          <w:type w:val="continuous"/>
          <w:pgSz w:w="11900" w:h="16840"/>
          <w:pgMar w:top="1417" w:right="1417" w:bottom="1417" w:left="1417" w:header="708" w:footer="708" w:gutter="0"/>
          <w:pgNumType w:start="1"/>
          <w:cols w:space="708"/>
          <w:titlePg/>
          <w:docGrid w:linePitch="360"/>
        </w:sectPr>
      </w:pPr>
    </w:p>
    <w:p w14:paraId="7E0E73F3" w14:textId="57D7DB7F" w:rsidR="0046000E" w:rsidRPr="006E0959" w:rsidRDefault="0046000E" w:rsidP="0046000E">
      <w:pPr>
        <w:pStyle w:val="TOC1"/>
        <w:rPr>
          <w:rFonts w:ascii="Cambria" w:hAnsi="Cambria"/>
          <w:u w:val="single"/>
        </w:rPr>
      </w:pPr>
      <w:bookmarkStart w:id="10" w:name="_Toc444084932"/>
      <w:r w:rsidRPr="006E0959">
        <w:rPr>
          <w:rFonts w:ascii="Cambria" w:hAnsi="Cambria"/>
          <w:u w:val="single"/>
        </w:rPr>
        <w:lastRenderedPageBreak/>
        <w:t xml:space="preserve">Obsah </w:t>
      </w:r>
      <w:r w:rsidR="005F7A11" w:rsidRPr="006E0959">
        <w:rPr>
          <w:rFonts w:ascii="Cambria" w:hAnsi="Cambria"/>
          <w:u w:val="single"/>
        </w:rPr>
        <w:t>Doplňujúcich informácií</w:t>
      </w:r>
    </w:p>
    <w:p w14:paraId="0B831E00" w14:textId="77777777" w:rsidR="0046000E" w:rsidRPr="006E0959" w:rsidRDefault="0046000E" w:rsidP="0046000E"/>
    <w:bookmarkStart w:id="11" w:name="_Toc4416495"/>
    <w:bookmarkStart w:id="12" w:name="_Toc4416602"/>
    <w:bookmarkStart w:id="13" w:name="_Toc4416896"/>
    <w:bookmarkStart w:id="14" w:name="_Toc4416945"/>
    <w:p w14:paraId="4D69A340" w14:textId="4545DA5E" w:rsidR="00DD26E0" w:rsidRDefault="008C3549">
      <w:pPr>
        <w:pStyle w:val="TOC1"/>
        <w:rPr>
          <w:rFonts w:asciiTheme="minorHAnsi" w:eastAsiaTheme="minorEastAsia" w:hAnsiTheme="minorHAnsi" w:cstheme="minorBidi"/>
          <w:b w:val="0"/>
          <w:bCs w:val="0"/>
          <w:caps w:val="0"/>
          <w:sz w:val="22"/>
          <w:szCs w:val="22"/>
          <w:lang w:val="en-GB" w:eastAsia="en-GB"/>
        </w:rPr>
      </w:pPr>
      <w:r w:rsidRPr="006E0959">
        <w:rPr>
          <w:rFonts w:ascii="Cambria" w:hAnsi="Cambria"/>
          <w:bCs w:val="0"/>
          <w:caps w:val="0"/>
        </w:rPr>
        <w:fldChar w:fldCharType="begin"/>
      </w:r>
      <w:r w:rsidRPr="006E0959">
        <w:rPr>
          <w:rFonts w:ascii="Cambria" w:hAnsi="Cambria"/>
          <w:bCs w:val="0"/>
          <w:caps w:val="0"/>
        </w:rPr>
        <w:instrText xml:space="preserve"> TOC \o "1-3" \h \z \u </w:instrText>
      </w:r>
      <w:r w:rsidRPr="006E0959">
        <w:rPr>
          <w:rFonts w:ascii="Cambria" w:hAnsi="Cambria"/>
          <w:bCs w:val="0"/>
          <w:caps w:val="0"/>
        </w:rPr>
        <w:fldChar w:fldCharType="separate"/>
      </w:r>
      <w:hyperlink w:anchor="_Toc110328280" w:history="1">
        <w:r w:rsidR="00DD26E0" w:rsidRPr="00C31882">
          <w:rPr>
            <w:rStyle w:val="Hyperlink"/>
            <w:rFonts w:ascii="Cambria" w:hAnsi="Cambria"/>
          </w:rPr>
          <w:t>ČASŤ A</w:t>
        </w:r>
        <w:r w:rsidR="00DD26E0">
          <w:rPr>
            <w:rFonts w:asciiTheme="minorHAnsi" w:eastAsiaTheme="minorEastAsia" w:hAnsiTheme="minorHAnsi" w:cstheme="minorBidi"/>
            <w:b w:val="0"/>
            <w:bCs w:val="0"/>
            <w:caps w:val="0"/>
            <w:sz w:val="22"/>
            <w:szCs w:val="22"/>
            <w:lang w:val="en-GB" w:eastAsia="en-GB"/>
          </w:rPr>
          <w:tab/>
        </w:r>
        <w:r w:rsidR="00DD26E0" w:rsidRPr="00C31882">
          <w:rPr>
            <w:rStyle w:val="Hyperlink"/>
            <w:rFonts w:ascii="Cambria" w:hAnsi="Cambria"/>
          </w:rPr>
          <w:t>Všeobecné informácie</w:t>
        </w:r>
        <w:r w:rsidR="00DD26E0">
          <w:rPr>
            <w:webHidden/>
          </w:rPr>
          <w:tab/>
        </w:r>
        <w:r w:rsidR="00DD26E0">
          <w:rPr>
            <w:webHidden/>
          </w:rPr>
          <w:fldChar w:fldCharType="begin"/>
        </w:r>
        <w:r w:rsidR="00DD26E0">
          <w:rPr>
            <w:webHidden/>
          </w:rPr>
          <w:instrText xml:space="preserve"> PAGEREF _Toc110328280 \h </w:instrText>
        </w:r>
        <w:r w:rsidR="00DD26E0">
          <w:rPr>
            <w:webHidden/>
          </w:rPr>
        </w:r>
        <w:r w:rsidR="00DD26E0">
          <w:rPr>
            <w:webHidden/>
          </w:rPr>
          <w:fldChar w:fldCharType="separate"/>
        </w:r>
        <w:r w:rsidR="00DD26E0">
          <w:rPr>
            <w:webHidden/>
          </w:rPr>
          <w:t>3</w:t>
        </w:r>
        <w:r w:rsidR="00DD26E0">
          <w:rPr>
            <w:webHidden/>
          </w:rPr>
          <w:fldChar w:fldCharType="end"/>
        </w:r>
      </w:hyperlink>
    </w:p>
    <w:p w14:paraId="68A8A35E" w14:textId="345C56F6" w:rsidR="00DD26E0" w:rsidRDefault="00276945">
      <w:pPr>
        <w:pStyle w:val="TOC3"/>
        <w:rPr>
          <w:rFonts w:asciiTheme="minorHAnsi" w:eastAsiaTheme="minorEastAsia" w:hAnsiTheme="minorHAnsi"/>
          <w:i w:val="0"/>
          <w:iCs w:val="0"/>
          <w:noProof/>
          <w:sz w:val="22"/>
          <w:szCs w:val="22"/>
          <w:lang w:val="en-GB" w:eastAsia="en-GB"/>
        </w:rPr>
      </w:pPr>
      <w:hyperlink w:anchor="_Toc110328281" w:history="1">
        <w:r w:rsidR="00DD26E0" w:rsidRPr="00C31882">
          <w:rPr>
            <w:rStyle w:val="Hyperlink"/>
            <w:rFonts w:ascii="Cambria" w:hAnsi="Cambria" w:cs="Times New Roman"/>
            <w:noProof/>
          </w:rPr>
          <w:t>1</w:t>
        </w:r>
        <w:r w:rsidR="00DD26E0">
          <w:rPr>
            <w:rFonts w:asciiTheme="minorHAnsi" w:eastAsiaTheme="minorEastAsia" w:hAnsiTheme="minorHAnsi"/>
            <w:i w:val="0"/>
            <w:iCs w:val="0"/>
            <w:noProof/>
            <w:sz w:val="22"/>
            <w:szCs w:val="22"/>
            <w:lang w:val="en-GB" w:eastAsia="en-GB"/>
          </w:rPr>
          <w:tab/>
        </w:r>
        <w:r w:rsidR="00DD26E0" w:rsidRPr="00C31882">
          <w:rPr>
            <w:rStyle w:val="Hyperlink"/>
            <w:rFonts w:ascii="Cambria" w:hAnsi="Cambria"/>
            <w:noProof/>
          </w:rPr>
          <w:t>Identifikácia verejného obstarávateľa podľa § 7 ZVO</w:t>
        </w:r>
        <w:r w:rsidR="00DD26E0">
          <w:rPr>
            <w:noProof/>
            <w:webHidden/>
          </w:rPr>
          <w:tab/>
        </w:r>
        <w:r w:rsidR="00DD26E0">
          <w:rPr>
            <w:noProof/>
            <w:webHidden/>
          </w:rPr>
          <w:fldChar w:fldCharType="begin"/>
        </w:r>
        <w:r w:rsidR="00DD26E0">
          <w:rPr>
            <w:noProof/>
            <w:webHidden/>
          </w:rPr>
          <w:instrText xml:space="preserve"> PAGEREF _Toc110328281 \h </w:instrText>
        </w:r>
        <w:r w:rsidR="00DD26E0">
          <w:rPr>
            <w:noProof/>
            <w:webHidden/>
          </w:rPr>
        </w:r>
        <w:r w:rsidR="00DD26E0">
          <w:rPr>
            <w:noProof/>
            <w:webHidden/>
          </w:rPr>
          <w:fldChar w:fldCharType="separate"/>
        </w:r>
        <w:r w:rsidR="00DD26E0">
          <w:rPr>
            <w:noProof/>
            <w:webHidden/>
          </w:rPr>
          <w:t>3</w:t>
        </w:r>
        <w:r w:rsidR="00DD26E0">
          <w:rPr>
            <w:noProof/>
            <w:webHidden/>
          </w:rPr>
          <w:fldChar w:fldCharType="end"/>
        </w:r>
      </w:hyperlink>
    </w:p>
    <w:p w14:paraId="2890342D" w14:textId="136283B6" w:rsidR="00DD26E0" w:rsidRDefault="00276945">
      <w:pPr>
        <w:pStyle w:val="TOC3"/>
        <w:rPr>
          <w:rFonts w:asciiTheme="minorHAnsi" w:eastAsiaTheme="minorEastAsia" w:hAnsiTheme="minorHAnsi"/>
          <w:i w:val="0"/>
          <w:iCs w:val="0"/>
          <w:noProof/>
          <w:sz w:val="22"/>
          <w:szCs w:val="22"/>
          <w:lang w:val="en-GB" w:eastAsia="en-GB"/>
        </w:rPr>
      </w:pPr>
      <w:hyperlink w:anchor="_Toc110328282" w:history="1">
        <w:r w:rsidR="00DD26E0" w:rsidRPr="00C31882">
          <w:rPr>
            <w:rStyle w:val="Hyperlink"/>
            <w:rFonts w:ascii="Cambria" w:hAnsi="Cambria" w:cs="Times New Roman"/>
            <w:noProof/>
          </w:rPr>
          <w:t>2</w:t>
        </w:r>
        <w:r w:rsidR="00DD26E0">
          <w:rPr>
            <w:rFonts w:asciiTheme="minorHAnsi" w:eastAsiaTheme="minorEastAsia" w:hAnsiTheme="minorHAnsi"/>
            <w:i w:val="0"/>
            <w:iCs w:val="0"/>
            <w:noProof/>
            <w:sz w:val="22"/>
            <w:szCs w:val="22"/>
            <w:lang w:val="en-GB" w:eastAsia="en-GB"/>
          </w:rPr>
          <w:tab/>
        </w:r>
        <w:r w:rsidR="00DD26E0" w:rsidRPr="00C31882">
          <w:rPr>
            <w:rStyle w:val="Hyperlink"/>
            <w:rFonts w:ascii="Cambria" w:hAnsi="Cambria"/>
            <w:noProof/>
          </w:rPr>
          <w:t>Úvodné ustanovenia</w:t>
        </w:r>
        <w:r w:rsidR="00DD26E0">
          <w:rPr>
            <w:noProof/>
            <w:webHidden/>
          </w:rPr>
          <w:tab/>
        </w:r>
        <w:r w:rsidR="00DD26E0">
          <w:rPr>
            <w:noProof/>
            <w:webHidden/>
          </w:rPr>
          <w:fldChar w:fldCharType="begin"/>
        </w:r>
        <w:r w:rsidR="00DD26E0">
          <w:rPr>
            <w:noProof/>
            <w:webHidden/>
          </w:rPr>
          <w:instrText xml:space="preserve"> PAGEREF _Toc110328282 \h </w:instrText>
        </w:r>
        <w:r w:rsidR="00DD26E0">
          <w:rPr>
            <w:noProof/>
            <w:webHidden/>
          </w:rPr>
        </w:r>
        <w:r w:rsidR="00DD26E0">
          <w:rPr>
            <w:noProof/>
            <w:webHidden/>
          </w:rPr>
          <w:fldChar w:fldCharType="separate"/>
        </w:r>
        <w:r w:rsidR="00DD26E0">
          <w:rPr>
            <w:noProof/>
            <w:webHidden/>
          </w:rPr>
          <w:t>3</w:t>
        </w:r>
        <w:r w:rsidR="00DD26E0">
          <w:rPr>
            <w:noProof/>
            <w:webHidden/>
          </w:rPr>
          <w:fldChar w:fldCharType="end"/>
        </w:r>
      </w:hyperlink>
    </w:p>
    <w:p w14:paraId="3F2E72D2" w14:textId="0FBEABAC" w:rsidR="00DD26E0" w:rsidRDefault="00276945">
      <w:pPr>
        <w:pStyle w:val="TOC3"/>
        <w:rPr>
          <w:rFonts w:asciiTheme="minorHAnsi" w:eastAsiaTheme="minorEastAsia" w:hAnsiTheme="minorHAnsi"/>
          <w:i w:val="0"/>
          <w:iCs w:val="0"/>
          <w:noProof/>
          <w:sz w:val="22"/>
          <w:szCs w:val="22"/>
          <w:lang w:val="en-GB" w:eastAsia="en-GB"/>
        </w:rPr>
      </w:pPr>
      <w:hyperlink w:anchor="_Toc110328283" w:history="1">
        <w:r w:rsidR="00DD26E0" w:rsidRPr="00C31882">
          <w:rPr>
            <w:rStyle w:val="Hyperlink"/>
            <w:rFonts w:ascii="Cambria" w:hAnsi="Cambria" w:cs="Times New Roman"/>
            <w:noProof/>
          </w:rPr>
          <w:t>3</w:t>
        </w:r>
        <w:r w:rsidR="00DD26E0">
          <w:rPr>
            <w:rFonts w:asciiTheme="minorHAnsi" w:eastAsiaTheme="minorEastAsia" w:hAnsiTheme="minorHAnsi"/>
            <w:i w:val="0"/>
            <w:iCs w:val="0"/>
            <w:noProof/>
            <w:sz w:val="22"/>
            <w:szCs w:val="22"/>
            <w:lang w:val="en-GB" w:eastAsia="en-GB"/>
          </w:rPr>
          <w:tab/>
        </w:r>
        <w:r w:rsidR="00DD26E0" w:rsidRPr="00C31882">
          <w:rPr>
            <w:rStyle w:val="Hyperlink"/>
            <w:rFonts w:ascii="Cambria" w:hAnsi="Cambria"/>
            <w:noProof/>
          </w:rPr>
          <w:t>Systém JOSEPHINE a registrácia</w:t>
        </w:r>
        <w:r w:rsidR="00DD26E0">
          <w:rPr>
            <w:noProof/>
            <w:webHidden/>
          </w:rPr>
          <w:tab/>
        </w:r>
        <w:r w:rsidR="00DD26E0">
          <w:rPr>
            <w:noProof/>
            <w:webHidden/>
          </w:rPr>
          <w:fldChar w:fldCharType="begin"/>
        </w:r>
        <w:r w:rsidR="00DD26E0">
          <w:rPr>
            <w:noProof/>
            <w:webHidden/>
          </w:rPr>
          <w:instrText xml:space="preserve"> PAGEREF _Toc110328283 \h </w:instrText>
        </w:r>
        <w:r w:rsidR="00DD26E0">
          <w:rPr>
            <w:noProof/>
            <w:webHidden/>
          </w:rPr>
        </w:r>
        <w:r w:rsidR="00DD26E0">
          <w:rPr>
            <w:noProof/>
            <w:webHidden/>
          </w:rPr>
          <w:fldChar w:fldCharType="separate"/>
        </w:r>
        <w:r w:rsidR="00DD26E0">
          <w:rPr>
            <w:noProof/>
            <w:webHidden/>
          </w:rPr>
          <w:t>3</w:t>
        </w:r>
        <w:r w:rsidR="00DD26E0">
          <w:rPr>
            <w:noProof/>
            <w:webHidden/>
          </w:rPr>
          <w:fldChar w:fldCharType="end"/>
        </w:r>
      </w:hyperlink>
    </w:p>
    <w:p w14:paraId="73F7BF46" w14:textId="5D59B45E" w:rsidR="00DD26E0" w:rsidRDefault="00276945">
      <w:pPr>
        <w:pStyle w:val="TOC3"/>
        <w:rPr>
          <w:rFonts w:asciiTheme="minorHAnsi" w:eastAsiaTheme="minorEastAsia" w:hAnsiTheme="minorHAnsi"/>
          <w:i w:val="0"/>
          <w:iCs w:val="0"/>
          <w:noProof/>
          <w:sz w:val="22"/>
          <w:szCs w:val="22"/>
          <w:lang w:val="en-GB" w:eastAsia="en-GB"/>
        </w:rPr>
      </w:pPr>
      <w:hyperlink w:anchor="_Toc110328284" w:history="1">
        <w:r w:rsidR="00DD26E0" w:rsidRPr="00C31882">
          <w:rPr>
            <w:rStyle w:val="Hyperlink"/>
            <w:rFonts w:ascii="Cambria" w:hAnsi="Cambria" w:cs="Times New Roman"/>
            <w:noProof/>
          </w:rPr>
          <w:t>4</w:t>
        </w:r>
        <w:r w:rsidR="00DD26E0">
          <w:rPr>
            <w:rFonts w:asciiTheme="minorHAnsi" w:eastAsiaTheme="minorEastAsia" w:hAnsiTheme="minorHAnsi"/>
            <w:i w:val="0"/>
            <w:iCs w:val="0"/>
            <w:noProof/>
            <w:sz w:val="22"/>
            <w:szCs w:val="22"/>
            <w:lang w:val="en-GB" w:eastAsia="en-GB"/>
          </w:rPr>
          <w:tab/>
        </w:r>
        <w:r w:rsidR="00DD26E0" w:rsidRPr="00C31882">
          <w:rPr>
            <w:rStyle w:val="Hyperlink"/>
            <w:rFonts w:ascii="Cambria" w:hAnsi="Cambria"/>
            <w:noProof/>
          </w:rPr>
          <w:t>Komunikácia</w:t>
        </w:r>
        <w:r w:rsidR="00DD26E0">
          <w:rPr>
            <w:noProof/>
            <w:webHidden/>
          </w:rPr>
          <w:tab/>
        </w:r>
        <w:r w:rsidR="00DD26E0">
          <w:rPr>
            <w:noProof/>
            <w:webHidden/>
          </w:rPr>
          <w:fldChar w:fldCharType="begin"/>
        </w:r>
        <w:r w:rsidR="00DD26E0">
          <w:rPr>
            <w:noProof/>
            <w:webHidden/>
          </w:rPr>
          <w:instrText xml:space="preserve"> PAGEREF _Toc110328284 \h </w:instrText>
        </w:r>
        <w:r w:rsidR="00DD26E0">
          <w:rPr>
            <w:noProof/>
            <w:webHidden/>
          </w:rPr>
        </w:r>
        <w:r w:rsidR="00DD26E0">
          <w:rPr>
            <w:noProof/>
            <w:webHidden/>
          </w:rPr>
          <w:fldChar w:fldCharType="separate"/>
        </w:r>
        <w:r w:rsidR="00DD26E0">
          <w:rPr>
            <w:noProof/>
            <w:webHidden/>
          </w:rPr>
          <w:t>4</w:t>
        </w:r>
        <w:r w:rsidR="00DD26E0">
          <w:rPr>
            <w:noProof/>
            <w:webHidden/>
          </w:rPr>
          <w:fldChar w:fldCharType="end"/>
        </w:r>
      </w:hyperlink>
    </w:p>
    <w:p w14:paraId="0271CA3C" w14:textId="79724309" w:rsidR="00DD26E0" w:rsidRDefault="00276945">
      <w:pPr>
        <w:pStyle w:val="TOC3"/>
        <w:rPr>
          <w:rFonts w:asciiTheme="minorHAnsi" w:eastAsiaTheme="minorEastAsia" w:hAnsiTheme="minorHAnsi"/>
          <w:i w:val="0"/>
          <w:iCs w:val="0"/>
          <w:noProof/>
          <w:sz w:val="22"/>
          <w:szCs w:val="22"/>
          <w:lang w:val="en-GB" w:eastAsia="en-GB"/>
        </w:rPr>
      </w:pPr>
      <w:hyperlink w:anchor="_Toc110328285" w:history="1">
        <w:r w:rsidR="00DD26E0" w:rsidRPr="00C31882">
          <w:rPr>
            <w:rStyle w:val="Hyperlink"/>
            <w:rFonts w:ascii="Cambria" w:hAnsi="Cambria" w:cs="Times New Roman"/>
            <w:noProof/>
          </w:rPr>
          <w:t>5</w:t>
        </w:r>
        <w:r w:rsidR="00DD26E0">
          <w:rPr>
            <w:rFonts w:asciiTheme="minorHAnsi" w:eastAsiaTheme="minorEastAsia" w:hAnsiTheme="minorHAnsi"/>
            <w:i w:val="0"/>
            <w:iCs w:val="0"/>
            <w:noProof/>
            <w:sz w:val="22"/>
            <w:szCs w:val="22"/>
            <w:lang w:val="en-GB" w:eastAsia="en-GB"/>
          </w:rPr>
          <w:tab/>
        </w:r>
        <w:r w:rsidR="00DD26E0" w:rsidRPr="00C31882">
          <w:rPr>
            <w:rStyle w:val="Hyperlink"/>
            <w:rFonts w:ascii="Cambria" w:hAnsi="Cambria"/>
            <w:noProof/>
          </w:rPr>
          <w:t>Vysvetľovanie</w:t>
        </w:r>
        <w:r w:rsidR="00DD26E0">
          <w:rPr>
            <w:noProof/>
            <w:webHidden/>
          </w:rPr>
          <w:tab/>
        </w:r>
        <w:r w:rsidR="00DD26E0">
          <w:rPr>
            <w:noProof/>
            <w:webHidden/>
          </w:rPr>
          <w:fldChar w:fldCharType="begin"/>
        </w:r>
        <w:r w:rsidR="00DD26E0">
          <w:rPr>
            <w:noProof/>
            <w:webHidden/>
          </w:rPr>
          <w:instrText xml:space="preserve"> PAGEREF _Toc110328285 \h </w:instrText>
        </w:r>
        <w:r w:rsidR="00DD26E0">
          <w:rPr>
            <w:noProof/>
            <w:webHidden/>
          </w:rPr>
        </w:r>
        <w:r w:rsidR="00DD26E0">
          <w:rPr>
            <w:noProof/>
            <w:webHidden/>
          </w:rPr>
          <w:fldChar w:fldCharType="separate"/>
        </w:r>
        <w:r w:rsidR="00DD26E0">
          <w:rPr>
            <w:noProof/>
            <w:webHidden/>
          </w:rPr>
          <w:t>5</w:t>
        </w:r>
        <w:r w:rsidR="00DD26E0">
          <w:rPr>
            <w:noProof/>
            <w:webHidden/>
          </w:rPr>
          <w:fldChar w:fldCharType="end"/>
        </w:r>
      </w:hyperlink>
    </w:p>
    <w:p w14:paraId="6267FF31" w14:textId="6D981E91" w:rsidR="00DD26E0" w:rsidRDefault="00276945">
      <w:pPr>
        <w:pStyle w:val="TOC3"/>
        <w:rPr>
          <w:rFonts w:asciiTheme="minorHAnsi" w:eastAsiaTheme="minorEastAsia" w:hAnsiTheme="minorHAnsi"/>
          <w:i w:val="0"/>
          <w:iCs w:val="0"/>
          <w:noProof/>
          <w:sz w:val="22"/>
          <w:szCs w:val="22"/>
          <w:lang w:val="en-GB" w:eastAsia="en-GB"/>
        </w:rPr>
      </w:pPr>
      <w:hyperlink w:anchor="_Toc110328286" w:history="1">
        <w:r w:rsidR="00DD26E0" w:rsidRPr="00C31882">
          <w:rPr>
            <w:rStyle w:val="Hyperlink"/>
            <w:rFonts w:ascii="Cambria" w:hAnsi="Cambria" w:cs="Times New Roman"/>
            <w:noProof/>
          </w:rPr>
          <w:t>6</w:t>
        </w:r>
        <w:r w:rsidR="00DD26E0">
          <w:rPr>
            <w:rFonts w:asciiTheme="minorHAnsi" w:eastAsiaTheme="minorEastAsia" w:hAnsiTheme="minorHAnsi"/>
            <w:i w:val="0"/>
            <w:iCs w:val="0"/>
            <w:noProof/>
            <w:sz w:val="22"/>
            <w:szCs w:val="22"/>
            <w:lang w:val="en-GB" w:eastAsia="en-GB"/>
          </w:rPr>
          <w:tab/>
        </w:r>
        <w:r w:rsidR="00DD26E0" w:rsidRPr="00C31882">
          <w:rPr>
            <w:rStyle w:val="Hyperlink"/>
            <w:rFonts w:ascii="Cambria" w:hAnsi="Cambria"/>
            <w:noProof/>
          </w:rPr>
          <w:t>Oprávnení záujemcovia</w:t>
        </w:r>
        <w:r w:rsidR="00DD26E0">
          <w:rPr>
            <w:noProof/>
            <w:webHidden/>
          </w:rPr>
          <w:tab/>
        </w:r>
        <w:r w:rsidR="00DD26E0">
          <w:rPr>
            <w:noProof/>
            <w:webHidden/>
          </w:rPr>
          <w:fldChar w:fldCharType="begin"/>
        </w:r>
        <w:r w:rsidR="00DD26E0">
          <w:rPr>
            <w:noProof/>
            <w:webHidden/>
          </w:rPr>
          <w:instrText xml:space="preserve"> PAGEREF _Toc110328286 \h </w:instrText>
        </w:r>
        <w:r w:rsidR="00DD26E0">
          <w:rPr>
            <w:noProof/>
            <w:webHidden/>
          </w:rPr>
        </w:r>
        <w:r w:rsidR="00DD26E0">
          <w:rPr>
            <w:noProof/>
            <w:webHidden/>
          </w:rPr>
          <w:fldChar w:fldCharType="separate"/>
        </w:r>
        <w:r w:rsidR="00DD26E0">
          <w:rPr>
            <w:noProof/>
            <w:webHidden/>
          </w:rPr>
          <w:t>5</w:t>
        </w:r>
        <w:r w:rsidR="00DD26E0">
          <w:rPr>
            <w:noProof/>
            <w:webHidden/>
          </w:rPr>
          <w:fldChar w:fldCharType="end"/>
        </w:r>
      </w:hyperlink>
    </w:p>
    <w:p w14:paraId="4AB5D8C3" w14:textId="3A3BAD2B" w:rsidR="00DD26E0" w:rsidRDefault="00276945">
      <w:pPr>
        <w:pStyle w:val="TOC3"/>
        <w:rPr>
          <w:rFonts w:asciiTheme="minorHAnsi" w:eastAsiaTheme="minorEastAsia" w:hAnsiTheme="minorHAnsi"/>
          <w:i w:val="0"/>
          <w:iCs w:val="0"/>
          <w:noProof/>
          <w:sz w:val="22"/>
          <w:szCs w:val="22"/>
          <w:lang w:val="en-GB" w:eastAsia="en-GB"/>
        </w:rPr>
      </w:pPr>
      <w:hyperlink w:anchor="_Toc110328287" w:history="1">
        <w:r w:rsidR="00DD26E0" w:rsidRPr="00C31882">
          <w:rPr>
            <w:rStyle w:val="Hyperlink"/>
            <w:rFonts w:ascii="Cambria" w:hAnsi="Cambria" w:cs="Times New Roman"/>
            <w:noProof/>
          </w:rPr>
          <w:t>7</w:t>
        </w:r>
        <w:r w:rsidR="00DD26E0">
          <w:rPr>
            <w:rFonts w:asciiTheme="minorHAnsi" w:eastAsiaTheme="minorEastAsia" w:hAnsiTheme="minorHAnsi"/>
            <w:i w:val="0"/>
            <w:iCs w:val="0"/>
            <w:noProof/>
            <w:sz w:val="22"/>
            <w:szCs w:val="22"/>
            <w:lang w:val="en-GB" w:eastAsia="en-GB"/>
          </w:rPr>
          <w:tab/>
        </w:r>
        <w:r w:rsidR="00DD26E0" w:rsidRPr="00C31882">
          <w:rPr>
            <w:rStyle w:val="Hyperlink"/>
            <w:rFonts w:ascii="Cambria" w:hAnsi="Cambria"/>
            <w:noProof/>
          </w:rPr>
          <w:t>Obsah žiadosti o účasť</w:t>
        </w:r>
        <w:r w:rsidR="00DD26E0">
          <w:rPr>
            <w:noProof/>
            <w:webHidden/>
          </w:rPr>
          <w:tab/>
        </w:r>
        <w:r w:rsidR="00DD26E0">
          <w:rPr>
            <w:noProof/>
            <w:webHidden/>
          </w:rPr>
          <w:fldChar w:fldCharType="begin"/>
        </w:r>
        <w:r w:rsidR="00DD26E0">
          <w:rPr>
            <w:noProof/>
            <w:webHidden/>
          </w:rPr>
          <w:instrText xml:space="preserve"> PAGEREF _Toc110328287 \h </w:instrText>
        </w:r>
        <w:r w:rsidR="00DD26E0">
          <w:rPr>
            <w:noProof/>
            <w:webHidden/>
          </w:rPr>
        </w:r>
        <w:r w:rsidR="00DD26E0">
          <w:rPr>
            <w:noProof/>
            <w:webHidden/>
          </w:rPr>
          <w:fldChar w:fldCharType="separate"/>
        </w:r>
        <w:r w:rsidR="00DD26E0">
          <w:rPr>
            <w:noProof/>
            <w:webHidden/>
          </w:rPr>
          <w:t>6</w:t>
        </w:r>
        <w:r w:rsidR="00DD26E0">
          <w:rPr>
            <w:noProof/>
            <w:webHidden/>
          </w:rPr>
          <w:fldChar w:fldCharType="end"/>
        </w:r>
      </w:hyperlink>
    </w:p>
    <w:p w14:paraId="3D499924" w14:textId="65385036" w:rsidR="00DD26E0" w:rsidRDefault="00276945">
      <w:pPr>
        <w:pStyle w:val="TOC3"/>
        <w:rPr>
          <w:rFonts w:asciiTheme="minorHAnsi" w:eastAsiaTheme="minorEastAsia" w:hAnsiTheme="minorHAnsi"/>
          <w:i w:val="0"/>
          <w:iCs w:val="0"/>
          <w:noProof/>
          <w:sz w:val="22"/>
          <w:szCs w:val="22"/>
          <w:lang w:val="en-GB" w:eastAsia="en-GB"/>
        </w:rPr>
      </w:pPr>
      <w:hyperlink w:anchor="_Toc110328288" w:history="1">
        <w:r w:rsidR="00DD26E0" w:rsidRPr="00C31882">
          <w:rPr>
            <w:rStyle w:val="Hyperlink"/>
            <w:rFonts w:ascii="Cambria" w:hAnsi="Cambria" w:cs="Times New Roman"/>
            <w:noProof/>
          </w:rPr>
          <w:t>8</w:t>
        </w:r>
        <w:r w:rsidR="00DD26E0">
          <w:rPr>
            <w:rFonts w:asciiTheme="minorHAnsi" w:eastAsiaTheme="minorEastAsia" w:hAnsiTheme="minorHAnsi"/>
            <w:i w:val="0"/>
            <w:iCs w:val="0"/>
            <w:noProof/>
            <w:sz w:val="22"/>
            <w:szCs w:val="22"/>
            <w:lang w:val="en-GB" w:eastAsia="en-GB"/>
          </w:rPr>
          <w:tab/>
        </w:r>
        <w:r w:rsidR="00DD26E0" w:rsidRPr="00C31882">
          <w:rPr>
            <w:rStyle w:val="Hyperlink"/>
            <w:rFonts w:ascii="Cambria" w:hAnsi="Cambria"/>
            <w:noProof/>
          </w:rPr>
          <w:t>Vyhotovenie a</w:t>
        </w:r>
        <w:r w:rsidR="00DD26E0" w:rsidRPr="00C31882">
          <w:rPr>
            <w:rStyle w:val="Hyperlink"/>
            <w:rFonts w:ascii="Cambria" w:hAnsi="Cambria" w:cs="Calibri"/>
            <w:noProof/>
          </w:rPr>
          <w:t> </w:t>
        </w:r>
        <w:r w:rsidR="00DD26E0" w:rsidRPr="00C31882">
          <w:rPr>
            <w:rStyle w:val="Hyperlink"/>
            <w:rFonts w:ascii="Cambria" w:hAnsi="Cambria"/>
            <w:noProof/>
          </w:rPr>
          <w:t>predkladanie žiadostí o účasť</w:t>
        </w:r>
        <w:r w:rsidR="00DD26E0">
          <w:rPr>
            <w:noProof/>
            <w:webHidden/>
          </w:rPr>
          <w:tab/>
        </w:r>
        <w:r w:rsidR="00DD26E0">
          <w:rPr>
            <w:noProof/>
            <w:webHidden/>
          </w:rPr>
          <w:fldChar w:fldCharType="begin"/>
        </w:r>
        <w:r w:rsidR="00DD26E0">
          <w:rPr>
            <w:noProof/>
            <w:webHidden/>
          </w:rPr>
          <w:instrText xml:space="preserve"> PAGEREF _Toc110328288 \h </w:instrText>
        </w:r>
        <w:r w:rsidR="00DD26E0">
          <w:rPr>
            <w:noProof/>
            <w:webHidden/>
          </w:rPr>
        </w:r>
        <w:r w:rsidR="00DD26E0">
          <w:rPr>
            <w:noProof/>
            <w:webHidden/>
          </w:rPr>
          <w:fldChar w:fldCharType="separate"/>
        </w:r>
        <w:r w:rsidR="00DD26E0">
          <w:rPr>
            <w:noProof/>
            <w:webHidden/>
          </w:rPr>
          <w:t>7</w:t>
        </w:r>
        <w:r w:rsidR="00DD26E0">
          <w:rPr>
            <w:noProof/>
            <w:webHidden/>
          </w:rPr>
          <w:fldChar w:fldCharType="end"/>
        </w:r>
      </w:hyperlink>
    </w:p>
    <w:p w14:paraId="4B84CDEC" w14:textId="49D2D443" w:rsidR="00DD26E0" w:rsidRDefault="00276945">
      <w:pPr>
        <w:pStyle w:val="TOC3"/>
        <w:rPr>
          <w:rFonts w:asciiTheme="minorHAnsi" w:eastAsiaTheme="minorEastAsia" w:hAnsiTheme="minorHAnsi"/>
          <w:i w:val="0"/>
          <w:iCs w:val="0"/>
          <w:noProof/>
          <w:sz w:val="22"/>
          <w:szCs w:val="22"/>
          <w:lang w:val="en-GB" w:eastAsia="en-GB"/>
        </w:rPr>
      </w:pPr>
      <w:hyperlink w:anchor="_Toc110328289" w:history="1">
        <w:r w:rsidR="00DD26E0" w:rsidRPr="00C31882">
          <w:rPr>
            <w:rStyle w:val="Hyperlink"/>
            <w:rFonts w:ascii="Cambria" w:hAnsi="Cambria" w:cs="Times New Roman"/>
            <w:noProof/>
          </w:rPr>
          <w:t>9</w:t>
        </w:r>
        <w:r w:rsidR="00DD26E0">
          <w:rPr>
            <w:rFonts w:asciiTheme="minorHAnsi" w:eastAsiaTheme="minorEastAsia" w:hAnsiTheme="minorHAnsi"/>
            <w:i w:val="0"/>
            <w:iCs w:val="0"/>
            <w:noProof/>
            <w:sz w:val="22"/>
            <w:szCs w:val="22"/>
            <w:lang w:val="en-GB" w:eastAsia="en-GB"/>
          </w:rPr>
          <w:tab/>
        </w:r>
        <w:r w:rsidR="00DD26E0" w:rsidRPr="00C31882">
          <w:rPr>
            <w:rStyle w:val="Hyperlink"/>
            <w:rFonts w:ascii="Cambria" w:hAnsi="Cambria"/>
            <w:noProof/>
          </w:rPr>
          <w:t>Lehota na predkladanie žiadostí o účasť</w:t>
        </w:r>
        <w:r w:rsidR="00DD26E0">
          <w:rPr>
            <w:noProof/>
            <w:webHidden/>
          </w:rPr>
          <w:tab/>
        </w:r>
        <w:r w:rsidR="00DD26E0">
          <w:rPr>
            <w:noProof/>
            <w:webHidden/>
          </w:rPr>
          <w:fldChar w:fldCharType="begin"/>
        </w:r>
        <w:r w:rsidR="00DD26E0">
          <w:rPr>
            <w:noProof/>
            <w:webHidden/>
          </w:rPr>
          <w:instrText xml:space="preserve"> PAGEREF _Toc110328289 \h </w:instrText>
        </w:r>
        <w:r w:rsidR="00DD26E0">
          <w:rPr>
            <w:noProof/>
            <w:webHidden/>
          </w:rPr>
        </w:r>
        <w:r w:rsidR="00DD26E0">
          <w:rPr>
            <w:noProof/>
            <w:webHidden/>
          </w:rPr>
          <w:fldChar w:fldCharType="separate"/>
        </w:r>
        <w:r w:rsidR="00DD26E0">
          <w:rPr>
            <w:noProof/>
            <w:webHidden/>
          </w:rPr>
          <w:t>8</w:t>
        </w:r>
        <w:r w:rsidR="00DD26E0">
          <w:rPr>
            <w:noProof/>
            <w:webHidden/>
          </w:rPr>
          <w:fldChar w:fldCharType="end"/>
        </w:r>
      </w:hyperlink>
    </w:p>
    <w:p w14:paraId="40DCBA64" w14:textId="2A5493D7" w:rsidR="00DD26E0" w:rsidRDefault="00276945">
      <w:pPr>
        <w:pStyle w:val="TOC3"/>
        <w:tabs>
          <w:tab w:val="left" w:pos="709"/>
        </w:tabs>
        <w:rPr>
          <w:rFonts w:asciiTheme="minorHAnsi" w:eastAsiaTheme="minorEastAsia" w:hAnsiTheme="minorHAnsi"/>
          <w:i w:val="0"/>
          <w:iCs w:val="0"/>
          <w:noProof/>
          <w:sz w:val="22"/>
          <w:szCs w:val="22"/>
          <w:lang w:val="en-GB" w:eastAsia="en-GB"/>
        </w:rPr>
      </w:pPr>
      <w:hyperlink w:anchor="_Toc110328290" w:history="1">
        <w:r w:rsidR="00DD26E0" w:rsidRPr="00C31882">
          <w:rPr>
            <w:rStyle w:val="Hyperlink"/>
            <w:rFonts w:ascii="Cambria" w:hAnsi="Cambria" w:cs="Times New Roman"/>
            <w:noProof/>
          </w:rPr>
          <w:t>10</w:t>
        </w:r>
        <w:r w:rsidR="00DD26E0">
          <w:rPr>
            <w:rFonts w:asciiTheme="minorHAnsi" w:eastAsiaTheme="minorEastAsia" w:hAnsiTheme="minorHAnsi"/>
            <w:i w:val="0"/>
            <w:iCs w:val="0"/>
            <w:noProof/>
            <w:sz w:val="22"/>
            <w:szCs w:val="22"/>
            <w:lang w:val="en-GB" w:eastAsia="en-GB"/>
          </w:rPr>
          <w:tab/>
        </w:r>
        <w:r w:rsidR="00DD26E0" w:rsidRPr="00C31882">
          <w:rPr>
            <w:rStyle w:val="Hyperlink"/>
            <w:rFonts w:ascii="Cambria" w:hAnsi="Cambria"/>
            <w:noProof/>
          </w:rPr>
          <w:t>Doplnenie, zmena a</w:t>
        </w:r>
        <w:r w:rsidR="00DD26E0" w:rsidRPr="00C31882">
          <w:rPr>
            <w:rStyle w:val="Hyperlink"/>
            <w:rFonts w:ascii="Cambria" w:hAnsi="Cambria" w:cs="Calibri"/>
            <w:noProof/>
          </w:rPr>
          <w:t> </w:t>
        </w:r>
        <w:r w:rsidR="00DD26E0" w:rsidRPr="00C31882">
          <w:rPr>
            <w:rStyle w:val="Hyperlink"/>
            <w:rFonts w:ascii="Cambria" w:hAnsi="Cambria"/>
            <w:noProof/>
          </w:rPr>
          <w:t>odvolanie žiadosti o účasť</w:t>
        </w:r>
        <w:r w:rsidR="00DD26E0">
          <w:rPr>
            <w:noProof/>
            <w:webHidden/>
          </w:rPr>
          <w:tab/>
        </w:r>
        <w:r w:rsidR="00DD26E0">
          <w:rPr>
            <w:noProof/>
            <w:webHidden/>
          </w:rPr>
          <w:fldChar w:fldCharType="begin"/>
        </w:r>
        <w:r w:rsidR="00DD26E0">
          <w:rPr>
            <w:noProof/>
            <w:webHidden/>
          </w:rPr>
          <w:instrText xml:space="preserve"> PAGEREF _Toc110328290 \h </w:instrText>
        </w:r>
        <w:r w:rsidR="00DD26E0">
          <w:rPr>
            <w:noProof/>
            <w:webHidden/>
          </w:rPr>
        </w:r>
        <w:r w:rsidR="00DD26E0">
          <w:rPr>
            <w:noProof/>
            <w:webHidden/>
          </w:rPr>
          <w:fldChar w:fldCharType="separate"/>
        </w:r>
        <w:r w:rsidR="00DD26E0">
          <w:rPr>
            <w:noProof/>
            <w:webHidden/>
          </w:rPr>
          <w:t>8</w:t>
        </w:r>
        <w:r w:rsidR="00DD26E0">
          <w:rPr>
            <w:noProof/>
            <w:webHidden/>
          </w:rPr>
          <w:fldChar w:fldCharType="end"/>
        </w:r>
      </w:hyperlink>
    </w:p>
    <w:p w14:paraId="6EE75821" w14:textId="21870E5F" w:rsidR="00DD26E0" w:rsidRDefault="00276945">
      <w:pPr>
        <w:pStyle w:val="TOC3"/>
        <w:tabs>
          <w:tab w:val="left" w:pos="709"/>
        </w:tabs>
        <w:rPr>
          <w:rFonts w:asciiTheme="minorHAnsi" w:eastAsiaTheme="minorEastAsia" w:hAnsiTheme="minorHAnsi"/>
          <w:i w:val="0"/>
          <w:iCs w:val="0"/>
          <w:noProof/>
          <w:sz w:val="22"/>
          <w:szCs w:val="22"/>
          <w:lang w:val="en-GB" w:eastAsia="en-GB"/>
        </w:rPr>
      </w:pPr>
      <w:hyperlink w:anchor="_Toc110328291" w:history="1">
        <w:r w:rsidR="00DD26E0" w:rsidRPr="00C31882">
          <w:rPr>
            <w:rStyle w:val="Hyperlink"/>
            <w:rFonts w:ascii="Cambria" w:hAnsi="Cambria" w:cs="Times New Roman"/>
            <w:noProof/>
          </w:rPr>
          <w:t>11</w:t>
        </w:r>
        <w:r w:rsidR="00DD26E0">
          <w:rPr>
            <w:rFonts w:asciiTheme="minorHAnsi" w:eastAsiaTheme="minorEastAsia" w:hAnsiTheme="minorHAnsi"/>
            <w:i w:val="0"/>
            <w:iCs w:val="0"/>
            <w:noProof/>
            <w:sz w:val="22"/>
            <w:szCs w:val="22"/>
            <w:lang w:val="en-GB" w:eastAsia="en-GB"/>
          </w:rPr>
          <w:tab/>
        </w:r>
        <w:r w:rsidR="00DD26E0" w:rsidRPr="00C31882">
          <w:rPr>
            <w:rStyle w:val="Hyperlink"/>
            <w:rFonts w:ascii="Cambria" w:hAnsi="Cambria"/>
            <w:noProof/>
          </w:rPr>
          <w:t>Konflikt záujmov</w:t>
        </w:r>
        <w:r w:rsidR="00DD26E0">
          <w:rPr>
            <w:noProof/>
            <w:webHidden/>
          </w:rPr>
          <w:tab/>
        </w:r>
        <w:r w:rsidR="00DD26E0">
          <w:rPr>
            <w:noProof/>
            <w:webHidden/>
          </w:rPr>
          <w:fldChar w:fldCharType="begin"/>
        </w:r>
        <w:r w:rsidR="00DD26E0">
          <w:rPr>
            <w:noProof/>
            <w:webHidden/>
          </w:rPr>
          <w:instrText xml:space="preserve"> PAGEREF _Toc110328291 \h </w:instrText>
        </w:r>
        <w:r w:rsidR="00DD26E0">
          <w:rPr>
            <w:noProof/>
            <w:webHidden/>
          </w:rPr>
        </w:r>
        <w:r w:rsidR="00DD26E0">
          <w:rPr>
            <w:noProof/>
            <w:webHidden/>
          </w:rPr>
          <w:fldChar w:fldCharType="separate"/>
        </w:r>
        <w:r w:rsidR="00DD26E0">
          <w:rPr>
            <w:noProof/>
            <w:webHidden/>
          </w:rPr>
          <w:t>8</w:t>
        </w:r>
        <w:r w:rsidR="00DD26E0">
          <w:rPr>
            <w:noProof/>
            <w:webHidden/>
          </w:rPr>
          <w:fldChar w:fldCharType="end"/>
        </w:r>
      </w:hyperlink>
    </w:p>
    <w:p w14:paraId="3C2CE6F8" w14:textId="64C2C9EA" w:rsidR="00DD26E0" w:rsidRDefault="00276945">
      <w:pPr>
        <w:pStyle w:val="TOC3"/>
        <w:tabs>
          <w:tab w:val="left" w:pos="709"/>
        </w:tabs>
        <w:rPr>
          <w:rFonts w:asciiTheme="minorHAnsi" w:eastAsiaTheme="minorEastAsia" w:hAnsiTheme="minorHAnsi"/>
          <w:i w:val="0"/>
          <w:iCs w:val="0"/>
          <w:noProof/>
          <w:sz w:val="22"/>
          <w:szCs w:val="22"/>
          <w:lang w:val="en-GB" w:eastAsia="en-GB"/>
        </w:rPr>
      </w:pPr>
      <w:hyperlink w:anchor="_Toc110328292" w:history="1">
        <w:r w:rsidR="00DD26E0" w:rsidRPr="00C31882">
          <w:rPr>
            <w:rStyle w:val="Hyperlink"/>
            <w:rFonts w:ascii="Cambria" w:hAnsi="Cambria" w:cs="Times New Roman"/>
            <w:noProof/>
          </w:rPr>
          <w:t>12</w:t>
        </w:r>
        <w:r w:rsidR="00DD26E0">
          <w:rPr>
            <w:rFonts w:asciiTheme="minorHAnsi" w:eastAsiaTheme="minorEastAsia" w:hAnsiTheme="minorHAnsi"/>
            <w:i w:val="0"/>
            <w:iCs w:val="0"/>
            <w:noProof/>
            <w:sz w:val="22"/>
            <w:szCs w:val="22"/>
            <w:lang w:val="en-GB" w:eastAsia="en-GB"/>
          </w:rPr>
          <w:tab/>
        </w:r>
        <w:r w:rsidR="00DD26E0" w:rsidRPr="00C31882">
          <w:rPr>
            <w:rStyle w:val="Hyperlink"/>
            <w:rFonts w:ascii="Cambria" w:hAnsi="Cambria"/>
            <w:noProof/>
          </w:rPr>
          <w:t>Vyhodnotenie podmienok účasti</w:t>
        </w:r>
        <w:r w:rsidR="00DD26E0">
          <w:rPr>
            <w:noProof/>
            <w:webHidden/>
          </w:rPr>
          <w:tab/>
        </w:r>
        <w:r w:rsidR="00DD26E0">
          <w:rPr>
            <w:noProof/>
            <w:webHidden/>
          </w:rPr>
          <w:fldChar w:fldCharType="begin"/>
        </w:r>
        <w:r w:rsidR="00DD26E0">
          <w:rPr>
            <w:noProof/>
            <w:webHidden/>
          </w:rPr>
          <w:instrText xml:space="preserve"> PAGEREF _Toc110328292 \h </w:instrText>
        </w:r>
        <w:r w:rsidR="00DD26E0">
          <w:rPr>
            <w:noProof/>
            <w:webHidden/>
          </w:rPr>
        </w:r>
        <w:r w:rsidR="00DD26E0">
          <w:rPr>
            <w:noProof/>
            <w:webHidden/>
          </w:rPr>
          <w:fldChar w:fldCharType="separate"/>
        </w:r>
        <w:r w:rsidR="00DD26E0">
          <w:rPr>
            <w:noProof/>
            <w:webHidden/>
          </w:rPr>
          <w:t>9</w:t>
        </w:r>
        <w:r w:rsidR="00DD26E0">
          <w:rPr>
            <w:noProof/>
            <w:webHidden/>
          </w:rPr>
          <w:fldChar w:fldCharType="end"/>
        </w:r>
      </w:hyperlink>
    </w:p>
    <w:p w14:paraId="21A59109" w14:textId="10FFF042" w:rsidR="00DD26E0" w:rsidRDefault="00276945">
      <w:pPr>
        <w:pStyle w:val="TOC3"/>
        <w:tabs>
          <w:tab w:val="left" w:pos="709"/>
        </w:tabs>
        <w:rPr>
          <w:rFonts w:asciiTheme="minorHAnsi" w:eastAsiaTheme="minorEastAsia" w:hAnsiTheme="minorHAnsi"/>
          <w:i w:val="0"/>
          <w:iCs w:val="0"/>
          <w:noProof/>
          <w:sz w:val="22"/>
          <w:szCs w:val="22"/>
          <w:lang w:val="en-GB" w:eastAsia="en-GB"/>
        </w:rPr>
      </w:pPr>
      <w:hyperlink w:anchor="_Toc110328293" w:history="1">
        <w:r w:rsidR="00DD26E0" w:rsidRPr="00C31882">
          <w:rPr>
            <w:rStyle w:val="Hyperlink"/>
            <w:rFonts w:ascii="Cambria" w:hAnsi="Cambria" w:cs="Times New Roman"/>
            <w:noProof/>
          </w:rPr>
          <w:t>13</w:t>
        </w:r>
        <w:r w:rsidR="00DD26E0">
          <w:rPr>
            <w:rFonts w:asciiTheme="minorHAnsi" w:eastAsiaTheme="minorEastAsia" w:hAnsiTheme="minorHAnsi"/>
            <w:i w:val="0"/>
            <w:iCs w:val="0"/>
            <w:noProof/>
            <w:sz w:val="22"/>
            <w:szCs w:val="22"/>
            <w:lang w:val="en-GB" w:eastAsia="en-GB"/>
          </w:rPr>
          <w:tab/>
        </w:r>
        <w:r w:rsidR="00DD26E0" w:rsidRPr="00C31882">
          <w:rPr>
            <w:rStyle w:val="Hyperlink"/>
            <w:rFonts w:ascii="Cambria" w:hAnsi="Cambria"/>
            <w:noProof/>
          </w:rPr>
          <w:t>Doplňujúce ustanovenia</w:t>
        </w:r>
        <w:r w:rsidR="00DD26E0">
          <w:rPr>
            <w:noProof/>
            <w:webHidden/>
          </w:rPr>
          <w:tab/>
        </w:r>
        <w:r w:rsidR="00DD26E0">
          <w:rPr>
            <w:noProof/>
            <w:webHidden/>
          </w:rPr>
          <w:fldChar w:fldCharType="begin"/>
        </w:r>
        <w:r w:rsidR="00DD26E0">
          <w:rPr>
            <w:noProof/>
            <w:webHidden/>
          </w:rPr>
          <w:instrText xml:space="preserve"> PAGEREF _Toc110328293 \h </w:instrText>
        </w:r>
        <w:r w:rsidR="00DD26E0">
          <w:rPr>
            <w:noProof/>
            <w:webHidden/>
          </w:rPr>
        </w:r>
        <w:r w:rsidR="00DD26E0">
          <w:rPr>
            <w:noProof/>
            <w:webHidden/>
          </w:rPr>
          <w:fldChar w:fldCharType="separate"/>
        </w:r>
        <w:r w:rsidR="00DD26E0">
          <w:rPr>
            <w:noProof/>
            <w:webHidden/>
          </w:rPr>
          <w:t>9</w:t>
        </w:r>
        <w:r w:rsidR="00DD26E0">
          <w:rPr>
            <w:noProof/>
            <w:webHidden/>
          </w:rPr>
          <w:fldChar w:fldCharType="end"/>
        </w:r>
      </w:hyperlink>
    </w:p>
    <w:p w14:paraId="67B9D10C" w14:textId="6F5CD7E2" w:rsidR="00DD26E0" w:rsidRDefault="00276945">
      <w:pPr>
        <w:pStyle w:val="TOC1"/>
        <w:rPr>
          <w:rFonts w:asciiTheme="minorHAnsi" w:eastAsiaTheme="minorEastAsia" w:hAnsiTheme="minorHAnsi" w:cstheme="minorBidi"/>
          <w:b w:val="0"/>
          <w:bCs w:val="0"/>
          <w:caps w:val="0"/>
          <w:sz w:val="22"/>
          <w:szCs w:val="22"/>
          <w:lang w:val="en-GB" w:eastAsia="en-GB"/>
        </w:rPr>
      </w:pPr>
      <w:hyperlink w:anchor="_Toc110328294" w:history="1">
        <w:r w:rsidR="00DD26E0" w:rsidRPr="00C31882">
          <w:rPr>
            <w:rStyle w:val="Hyperlink"/>
            <w:rFonts w:ascii="Cambria" w:hAnsi="Cambria"/>
          </w:rPr>
          <w:t>ČASŤ B</w:t>
        </w:r>
        <w:r w:rsidR="00DD26E0">
          <w:rPr>
            <w:rFonts w:asciiTheme="minorHAnsi" w:eastAsiaTheme="minorEastAsia" w:hAnsiTheme="minorHAnsi" w:cstheme="minorBidi"/>
            <w:b w:val="0"/>
            <w:bCs w:val="0"/>
            <w:caps w:val="0"/>
            <w:sz w:val="22"/>
            <w:szCs w:val="22"/>
            <w:lang w:val="en-GB" w:eastAsia="en-GB"/>
          </w:rPr>
          <w:tab/>
        </w:r>
        <w:r w:rsidR="00DD26E0" w:rsidRPr="00C31882">
          <w:rPr>
            <w:rStyle w:val="Hyperlink"/>
            <w:rFonts w:ascii="Cambria" w:hAnsi="Cambria"/>
          </w:rPr>
          <w:t>Podmienky účasti</w:t>
        </w:r>
        <w:r w:rsidR="00DD26E0">
          <w:rPr>
            <w:webHidden/>
          </w:rPr>
          <w:tab/>
        </w:r>
        <w:r w:rsidR="00DD26E0">
          <w:rPr>
            <w:webHidden/>
          </w:rPr>
          <w:fldChar w:fldCharType="begin"/>
        </w:r>
        <w:r w:rsidR="00DD26E0">
          <w:rPr>
            <w:webHidden/>
          </w:rPr>
          <w:instrText xml:space="preserve"> PAGEREF _Toc110328294 \h </w:instrText>
        </w:r>
        <w:r w:rsidR="00DD26E0">
          <w:rPr>
            <w:webHidden/>
          </w:rPr>
        </w:r>
        <w:r w:rsidR="00DD26E0">
          <w:rPr>
            <w:webHidden/>
          </w:rPr>
          <w:fldChar w:fldCharType="separate"/>
        </w:r>
        <w:r w:rsidR="00DD26E0">
          <w:rPr>
            <w:webHidden/>
          </w:rPr>
          <w:t>10</w:t>
        </w:r>
        <w:r w:rsidR="00DD26E0">
          <w:rPr>
            <w:webHidden/>
          </w:rPr>
          <w:fldChar w:fldCharType="end"/>
        </w:r>
      </w:hyperlink>
    </w:p>
    <w:p w14:paraId="5E959DD6" w14:textId="36A23AC1" w:rsidR="00DD26E0" w:rsidRDefault="00276945">
      <w:pPr>
        <w:pStyle w:val="TOC3"/>
        <w:rPr>
          <w:rFonts w:asciiTheme="minorHAnsi" w:eastAsiaTheme="minorEastAsia" w:hAnsiTheme="minorHAnsi"/>
          <w:i w:val="0"/>
          <w:iCs w:val="0"/>
          <w:noProof/>
          <w:sz w:val="22"/>
          <w:szCs w:val="22"/>
          <w:lang w:val="en-GB" w:eastAsia="en-GB"/>
        </w:rPr>
      </w:pPr>
      <w:hyperlink w:anchor="_Toc110328295" w:history="1">
        <w:r w:rsidR="00DD26E0" w:rsidRPr="00C31882">
          <w:rPr>
            <w:rStyle w:val="Hyperlink"/>
            <w:rFonts w:ascii="Cambria" w:hAnsi="Cambria" w:cs="Times New Roman"/>
            <w:noProof/>
          </w:rPr>
          <w:t>1</w:t>
        </w:r>
        <w:r w:rsidR="00DD26E0">
          <w:rPr>
            <w:rFonts w:asciiTheme="minorHAnsi" w:eastAsiaTheme="minorEastAsia" w:hAnsiTheme="minorHAnsi"/>
            <w:i w:val="0"/>
            <w:iCs w:val="0"/>
            <w:noProof/>
            <w:sz w:val="22"/>
            <w:szCs w:val="22"/>
            <w:lang w:val="en-GB" w:eastAsia="en-GB"/>
          </w:rPr>
          <w:tab/>
        </w:r>
        <w:r w:rsidR="00DD26E0" w:rsidRPr="00C31882">
          <w:rPr>
            <w:rStyle w:val="Hyperlink"/>
            <w:rFonts w:ascii="Cambria" w:hAnsi="Cambria"/>
            <w:noProof/>
          </w:rPr>
          <w:t>Osobné postavenie</w:t>
        </w:r>
        <w:r w:rsidR="00DD26E0">
          <w:rPr>
            <w:noProof/>
            <w:webHidden/>
          </w:rPr>
          <w:tab/>
        </w:r>
        <w:r w:rsidR="00DD26E0">
          <w:rPr>
            <w:noProof/>
            <w:webHidden/>
          </w:rPr>
          <w:fldChar w:fldCharType="begin"/>
        </w:r>
        <w:r w:rsidR="00DD26E0">
          <w:rPr>
            <w:noProof/>
            <w:webHidden/>
          </w:rPr>
          <w:instrText xml:space="preserve"> PAGEREF _Toc110328295 \h </w:instrText>
        </w:r>
        <w:r w:rsidR="00DD26E0">
          <w:rPr>
            <w:noProof/>
            <w:webHidden/>
          </w:rPr>
        </w:r>
        <w:r w:rsidR="00DD26E0">
          <w:rPr>
            <w:noProof/>
            <w:webHidden/>
          </w:rPr>
          <w:fldChar w:fldCharType="separate"/>
        </w:r>
        <w:r w:rsidR="00DD26E0">
          <w:rPr>
            <w:noProof/>
            <w:webHidden/>
          </w:rPr>
          <w:t>10</w:t>
        </w:r>
        <w:r w:rsidR="00DD26E0">
          <w:rPr>
            <w:noProof/>
            <w:webHidden/>
          </w:rPr>
          <w:fldChar w:fldCharType="end"/>
        </w:r>
      </w:hyperlink>
    </w:p>
    <w:p w14:paraId="2CD50AD6" w14:textId="53AC8C53" w:rsidR="00DD26E0" w:rsidRDefault="00276945">
      <w:pPr>
        <w:pStyle w:val="TOC3"/>
        <w:rPr>
          <w:rFonts w:asciiTheme="minorHAnsi" w:eastAsiaTheme="minorEastAsia" w:hAnsiTheme="minorHAnsi"/>
          <w:i w:val="0"/>
          <w:iCs w:val="0"/>
          <w:noProof/>
          <w:sz w:val="22"/>
          <w:szCs w:val="22"/>
          <w:lang w:val="en-GB" w:eastAsia="en-GB"/>
        </w:rPr>
      </w:pPr>
      <w:hyperlink w:anchor="_Toc110328296" w:history="1">
        <w:r w:rsidR="00DD26E0" w:rsidRPr="00C31882">
          <w:rPr>
            <w:rStyle w:val="Hyperlink"/>
            <w:rFonts w:ascii="Cambria" w:hAnsi="Cambria" w:cs="Times New Roman"/>
            <w:noProof/>
          </w:rPr>
          <w:t>2</w:t>
        </w:r>
        <w:r w:rsidR="00DD26E0">
          <w:rPr>
            <w:rFonts w:asciiTheme="minorHAnsi" w:eastAsiaTheme="minorEastAsia" w:hAnsiTheme="minorHAnsi"/>
            <w:i w:val="0"/>
            <w:iCs w:val="0"/>
            <w:noProof/>
            <w:sz w:val="22"/>
            <w:szCs w:val="22"/>
            <w:lang w:val="en-GB" w:eastAsia="en-GB"/>
          </w:rPr>
          <w:tab/>
        </w:r>
        <w:r w:rsidR="00DD26E0" w:rsidRPr="00C31882">
          <w:rPr>
            <w:rStyle w:val="Hyperlink"/>
            <w:rFonts w:ascii="Cambria" w:hAnsi="Cambria"/>
            <w:noProof/>
          </w:rPr>
          <w:t>Finančné a</w:t>
        </w:r>
        <w:r w:rsidR="00DD26E0" w:rsidRPr="00C31882">
          <w:rPr>
            <w:rStyle w:val="Hyperlink"/>
            <w:rFonts w:ascii="Cambria" w:hAnsi="Cambria" w:cs="Calibri"/>
            <w:noProof/>
          </w:rPr>
          <w:t> </w:t>
        </w:r>
        <w:r w:rsidR="00DD26E0" w:rsidRPr="00C31882">
          <w:rPr>
            <w:rStyle w:val="Hyperlink"/>
            <w:rFonts w:ascii="Cambria" w:hAnsi="Cambria"/>
            <w:noProof/>
          </w:rPr>
          <w:t>ekonomické postavenie</w:t>
        </w:r>
        <w:r w:rsidR="00DD26E0">
          <w:rPr>
            <w:noProof/>
            <w:webHidden/>
          </w:rPr>
          <w:tab/>
        </w:r>
        <w:r w:rsidR="00DD26E0">
          <w:rPr>
            <w:noProof/>
            <w:webHidden/>
          </w:rPr>
          <w:fldChar w:fldCharType="begin"/>
        </w:r>
        <w:r w:rsidR="00DD26E0">
          <w:rPr>
            <w:noProof/>
            <w:webHidden/>
          </w:rPr>
          <w:instrText xml:space="preserve"> PAGEREF _Toc110328296 \h </w:instrText>
        </w:r>
        <w:r w:rsidR="00DD26E0">
          <w:rPr>
            <w:noProof/>
            <w:webHidden/>
          </w:rPr>
        </w:r>
        <w:r w:rsidR="00DD26E0">
          <w:rPr>
            <w:noProof/>
            <w:webHidden/>
          </w:rPr>
          <w:fldChar w:fldCharType="separate"/>
        </w:r>
        <w:r w:rsidR="00DD26E0">
          <w:rPr>
            <w:noProof/>
            <w:webHidden/>
          </w:rPr>
          <w:t>10</w:t>
        </w:r>
        <w:r w:rsidR="00DD26E0">
          <w:rPr>
            <w:noProof/>
            <w:webHidden/>
          </w:rPr>
          <w:fldChar w:fldCharType="end"/>
        </w:r>
      </w:hyperlink>
    </w:p>
    <w:p w14:paraId="040D8365" w14:textId="5A2E2BD3" w:rsidR="00DD26E0" w:rsidRDefault="00276945">
      <w:pPr>
        <w:pStyle w:val="TOC3"/>
        <w:rPr>
          <w:rFonts w:asciiTheme="minorHAnsi" w:eastAsiaTheme="minorEastAsia" w:hAnsiTheme="minorHAnsi"/>
          <w:i w:val="0"/>
          <w:iCs w:val="0"/>
          <w:noProof/>
          <w:sz w:val="22"/>
          <w:szCs w:val="22"/>
          <w:lang w:val="en-GB" w:eastAsia="en-GB"/>
        </w:rPr>
      </w:pPr>
      <w:hyperlink w:anchor="_Toc110328297" w:history="1">
        <w:r w:rsidR="00DD26E0" w:rsidRPr="00C31882">
          <w:rPr>
            <w:rStyle w:val="Hyperlink"/>
            <w:rFonts w:ascii="Cambria" w:hAnsi="Cambria" w:cs="Times New Roman"/>
            <w:noProof/>
          </w:rPr>
          <w:t>3</w:t>
        </w:r>
        <w:r w:rsidR="00DD26E0">
          <w:rPr>
            <w:rFonts w:asciiTheme="minorHAnsi" w:eastAsiaTheme="minorEastAsia" w:hAnsiTheme="minorHAnsi"/>
            <w:i w:val="0"/>
            <w:iCs w:val="0"/>
            <w:noProof/>
            <w:sz w:val="22"/>
            <w:szCs w:val="22"/>
            <w:lang w:val="en-GB" w:eastAsia="en-GB"/>
          </w:rPr>
          <w:tab/>
        </w:r>
        <w:r w:rsidR="00DD26E0" w:rsidRPr="00C31882">
          <w:rPr>
            <w:rStyle w:val="Hyperlink"/>
            <w:rFonts w:ascii="Cambria" w:hAnsi="Cambria"/>
            <w:noProof/>
          </w:rPr>
          <w:t>Technická alebo odborná spôsobilosť</w:t>
        </w:r>
        <w:r w:rsidR="00DD26E0">
          <w:rPr>
            <w:noProof/>
            <w:webHidden/>
          </w:rPr>
          <w:tab/>
        </w:r>
        <w:r w:rsidR="00DD26E0">
          <w:rPr>
            <w:noProof/>
            <w:webHidden/>
          </w:rPr>
          <w:fldChar w:fldCharType="begin"/>
        </w:r>
        <w:r w:rsidR="00DD26E0">
          <w:rPr>
            <w:noProof/>
            <w:webHidden/>
          </w:rPr>
          <w:instrText xml:space="preserve"> PAGEREF _Toc110328297 \h </w:instrText>
        </w:r>
        <w:r w:rsidR="00DD26E0">
          <w:rPr>
            <w:noProof/>
            <w:webHidden/>
          </w:rPr>
        </w:r>
        <w:r w:rsidR="00DD26E0">
          <w:rPr>
            <w:noProof/>
            <w:webHidden/>
          </w:rPr>
          <w:fldChar w:fldCharType="separate"/>
        </w:r>
        <w:r w:rsidR="00DD26E0">
          <w:rPr>
            <w:noProof/>
            <w:webHidden/>
          </w:rPr>
          <w:t>10</w:t>
        </w:r>
        <w:r w:rsidR="00DD26E0">
          <w:rPr>
            <w:noProof/>
            <w:webHidden/>
          </w:rPr>
          <w:fldChar w:fldCharType="end"/>
        </w:r>
      </w:hyperlink>
    </w:p>
    <w:p w14:paraId="15767064" w14:textId="72F25C2B" w:rsidR="00DD26E0" w:rsidRDefault="00276945">
      <w:pPr>
        <w:pStyle w:val="TOC3"/>
        <w:rPr>
          <w:rFonts w:asciiTheme="minorHAnsi" w:eastAsiaTheme="minorEastAsia" w:hAnsiTheme="minorHAnsi"/>
          <w:i w:val="0"/>
          <w:iCs w:val="0"/>
          <w:noProof/>
          <w:sz w:val="22"/>
          <w:szCs w:val="22"/>
          <w:lang w:val="en-GB" w:eastAsia="en-GB"/>
        </w:rPr>
      </w:pPr>
      <w:hyperlink w:anchor="_Toc110328298" w:history="1">
        <w:r w:rsidR="00DD26E0" w:rsidRPr="00C31882">
          <w:rPr>
            <w:rStyle w:val="Hyperlink"/>
            <w:rFonts w:ascii="Cambria" w:hAnsi="Cambria" w:cs="Times New Roman"/>
            <w:noProof/>
          </w:rPr>
          <w:t>4</w:t>
        </w:r>
        <w:r w:rsidR="00DD26E0">
          <w:rPr>
            <w:rFonts w:asciiTheme="minorHAnsi" w:eastAsiaTheme="minorEastAsia" w:hAnsiTheme="minorHAnsi"/>
            <w:i w:val="0"/>
            <w:iCs w:val="0"/>
            <w:noProof/>
            <w:sz w:val="22"/>
            <w:szCs w:val="22"/>
            <w:lang w:val="en-GB" w:eastAsia="en-GB"/>
          </w:rPr>
          <w:tab/>
        </w:r>
        <w:r w:rsidR="00DD26E0" w:rsidRPr="00C31882">
          <w:rPr>
            <w:rStyle w:val="Hyperlink"/>
            <w:rFonts w:ascii="Cambria" w:hAnsi="Cambria"/>
            <w:noProof/>
          </w:rPr>
          <w:t>Jednotný európsky dokument</w:t>
        </w:r>
        <w:r w:rsidR="00DD26E0">
          <w:rPr>
            <w:noProof/>
            <w:webHidden/>
          </w:rPr>
          <w:tab/>
        </w:r>
        <w:r w:rsidR="00DD26E0">
          <w:rPr>
            <w:noProof/>
            <w:webHidden/>
          </w:rPr>
          <w:fldChar w:fldCharType="begin"/>
        </w:r>
        <w:r w:rsidR="00DD26E0">
          <w:rPr>
            <w:noProof/>
            <w:webHidden/>
          </w:rPr>
          <w:instrText xml:space="preserve"> PAGEREF _Toc110328298 \h </w:instrText>
        </w:r>
        <w:r w:rsidR="00DD26E0">
          <w:rPr>
            <w:noProof/>
            <w:webHidden/>
          </w:rPr>
        </w:r>
        <w:r w:rsidR="00DD26E0">
          <w:rPr>
            <w:noProof/>
            <w:webHidden/>
          </w:rPr>
          <w:fldChar w:fldCharType="separate"/>
        </w:r>
        <w:r w:rsidR="00DD26E0">
          <w:rPr>
            <w:noProof/>
            <w:webHidden/>
          </w:rPr>
          <w:t>12</w:t>
        </w:r>
        <w:r w:rsidR="00DD26E0">
          <w:rPr>
            <w:noProof/>
            <w:webHidden/>
          </w:rPr>
          <w:fldChar w:fldCharType="end"/>
        </w:r>
      </w:hyperlink>
    </w:p>
    <w:p w14:paraId="7BC276BB" w14:textId="51D48BE6" w:rsidR="00DD26E0" w:rsidRDefault="00276945">
      <w:pPr>
        <w:pStyle w:val="TOC1"/>
        <w:rPr>
          <w:rFonts w:asciiTheme="minorHAnsi" w:eastAsiaTheme="minorEastAsia" w:hAnsiTheme="minorHAnsi" w:cstheme="minorBidi"/>
          <w:b w:val="0"/>
          <w:bCs w:val="0"/>
          <w:caps w:val="0"/>
          <w:sz w:val="22"/>
          <w:szCs w:val="22"/>
          <w:lang w:val="en-GB" w:eastAsia="en-GB"/>
        </w:rPr>
      </w:pPr>
      <w:hyperlink w:anchor="_Toc110328299" w:history="1">
        <w:r w:rsidR="00DD26E0" w:rsidRPr="00C31882">
          <w:rPr>
            <w:rStyle w:val="Hyperlink"/>
            <w:rFonts w:ascii="Cambria" w:hAnsi="Cambria"/>
          </w:rPr>
          <w:t>SUMARIZÁCIA PRÍLOH Doplňujúcich informácií</w:t>
        </w:r>
        <w:r w:rsidR="00DD26E0">
          <w:rPr>
            <w:webHidden/>
          </w:rPr>
          <w:tab/>
        </w:r>
        <w:r w:rsidR="00DD26E0">
          <w:rPr>
            <w:webHidden/>
          </w:rPr>
          <w:fldChar w:fldCharType="begin"/>
        </w:r>
        <w:r w:rsidR="00DD26E0">
          <w:rPr>
            <w:webHidden/>
          </w:rPr>
          <w:instrText xml:space="preserve"> PAGEREF _Toc110328299 \h </w:instrText>
        </w:r>
        <w:r w:rsidR="00DD26E0">
          <w:rPr>
            <w:webHidden/>
          </w:rPr>
        </w:r>
        <w:r w:rsidR="00DD26E0">
          <w:rPr>
            <w:webHidden/>
          </w:rPr>
          <w:fldChar w:fldCharType="separate"/>
        </w:r>
        <w:r w:rsidR="00DD26E0">
          <w:rPr>
            <w:webHidden/>
          </w:rPr>
          <w:t>13</w:t>
        </w:r>
        <w:r w:rsidR="00DD26E0">
          <w:rPr>
            <w:webHidden/>
          </w:rPr>
          <w:fldChar w:fldCharType="end"/>
        </w:r>
      </w:hyperlink>
    </w:p>
    <w:p w14:paraId="65A92F9C" w14:textId="6E51CBEE" w:rsidR="0046000E" w:rsidRPr="006E0959" w:rsidRDefault="008C3549" w:rsidP="00CB70EF">
      <w:pPr>
        <w:pStyle w:val="Heading1"/>
        <w:numPr>
          <w:ilvl w:val="0"/>
          <w:numId w:val="0"/>
        </w:numPr>
        <w:rPr>
          <w:rFonts w:ascii="Cambria" w:hAnsi="Cambria" w:cs="Times New Roman"/>
          <w:highlight w:val="lightGray"/>
          <w:u w:val="none"/>
        </w:rPr>
      </w:pPr>
      <w:r w:rsidRPr="006E0959">
        <w:rPr>
          <w:rFonts w:ascii="Cambria" w:eastAsiaTheme="minorHAnsi" w:hAnsi="Cambria" w:cs="Times New Roman"/>
          <w:bCs/>
          <w:caps/>
          <w:noProof/>
          <w:sz w:val="20"/>
          <w:szCs w:val="20"/>
          <w:u w:val="none"/>
        </w:rPr>
        <w:fldChar w:fldCharType="end"/>
      </w:r>
    </w:p>
    <w:p w14:paraId="45C2C4E3" w14:textId="181FC52E" w:rsidR="005F7A11" w:rsidRPr="006E0959" w:rsidRDefault="005F7A11">
      <w:pPr>
        <w:spacing w:after="160"/>
        <w:jc w:val="left"/>
        <w:rPr>
          <w:rFonts w:eastAsiaTheme="majorEastAsia" w:cs="Times New Roman"/>
          <w:b/>
          <w:sz w:val="28"/>
          <w:szCs w:val="28"/>
          <w:highlight w:val="lightGray"/>
        </w:rPr>
      </w:pPr>
      <w:r w:rsidRPr="006E0959">
        <w:rPr>
          <w:rFonts w:eastAsiaTheme="majorEastAsia" w:cs="Times New Roman"/>
          <w:b/>
          <w:sz w:val="28"/>
          <w:szCs w:val="28"/>
          <w:highlight w:val="lightGray"/>
        </w:rPr>
        <w:br w:type="page"/>
      </w:r>
    </w:p>
    <w:bookmarkEnd w:id="10"/>
    <w:bookmarkEnd w:id="11"/>
    <w:bookmarkEnd w:id="12"/>
    <w:bookmarkEnd w:id="13"/>
    <w:bookmarkEnd w:id="14"/>
    <w:p w14:paraId="2650FF84" w14:textId="60C1A49F" w:rsidR="0046000E" w:rsidRPr="006E0959" w:rsidRDefault="00516BD0" w:rsidP="00CB70EF">
      <w:pPr>
        <w:pStyle w:val="Heading1"/>
        <w:rPr>
          <w:rFonts w:ascii="Cambria" w:hAnsi="Cambria"/>
        </w:rPr>
      </w:pPr>
      <w:r w:rsidRPr="006E0959">
        <w:rPr>
          <w:rFonts w:ascii="Cambria" w:hAnsi="Cambria" w:cs="Calibri"/>
        </w:rPr>
        <w:lastRenderedPageBreak/>
        <w:t> </w:t>
      </w:r>
      <w:bookmarkStart w:id="15" w:name="_Toc110328280"/>
      <w:r w:rsidRPr="006E0959">
        <w:rPr>
          <w:rFonts w:ascii="Cambria" w:hAnsi="Cambria"/>
        </w:rPr>
        <w:t>Všeobecné informácie</w:t>
      </w:r>
      <w:bookmarkEnd w:id="15"/>
    </w:p>
    <w:p w14:paraId="6FBE7D50" w14:textId="5BF8D4C0" w:rsidR="0046000E" w:rsidRPr="006E0959" w:rsidRDefault="0046000E" w:rsidP="004037D7">
      <w:pPr>
        <w:pStyle w:val="Heading3"/>
        <w:spacing w:line="240" w:lineRule="auto"/>
        <w:rPr>
          <w:rFonts w:ascii="Cambria" w:hAnsi="Cambria"/>
        </w:rPr>
      </w:pPr>
      <w:bookmarkStart w:id="16" w:name="_Toc4416604"/>
      <w:bookmarkStart w:id="17" w:name="_Toc4416898"/>
      <w:bookmarkStart w:id="18" w:name="_Toc4416947"/>
      <w:bookmarkStart w:id="19" w:name="_Ref4423258"/>
      <w:bookmarkStart w:id="20" w:name="_Toc447725742"/>
      <w:bookmarkStart w:id="21" w:name="_Toc110328281"/>
      <w:r w:rsidRPr="006E0959">
        <w:rPr>
          <w:rFonts w:ascii="Cambria" w:hAnsi="Cambria"/>
        </w:rPr>
        <w:t xml:space="preserve">Identifikácia verejného obstarávateľa </w:t>
      </w:r>
      <w:bookmarkEnd w:id="16"/>
      <w:bookmarkEnd w:id="17"/>
      <w:bookmarkEnd w:id="18"/>
      <w:bookmarkEnd w:id="19"/>
      <w:bookmarkEnd w:id="20"/>
      <w:r w:rsidR="00734990" w:rsidRPr="006E0959">
        <w:rPr>
          <w:rFonts w:ascii="Cambria" w:hAnsi="Cambria"/>
        </w:rPr>
        <w:t>podľa § 7 ZVO</w:t>
      </w:r>
      <w:bookmarkEnd w:id="21"/>
    </w:p>
    <w:p w14:paraId="6CDF1963" w14:textId="77777777" w:rsidR="00DA3F38" w:rsidRDefault="00DA3F38" w:rsidP="00DA3F38">
      <w:pPr>
        <w:ind w:left="3261" w:hanging="2552"/>
      </w:pPr>
      <w:bookmarkStart w:id="22" w:name="_Hlk5992564"/>
      <w:bookmarkStart w:id="23" w:name="_Hlk84944759"/>
      <w:bookmarkStart w:id="24" w:name="_Toc447725746"/>
      <w:r w:rsidRPr="00BE5BF7">
        <w:t>Názov:</w:t>
      </w:r>
      <w:r w:rsidRPr="00BE5BF7">
        <w:tab/>
      </w:r>
      <w:r>
        <w:t>Mesto Stupava</w:t>
      </w:r>
    </w:p>
    <w:p w14:paraId="45DDE6BF" w14:textId="77777777" w:rsidR="00DA3F38" w:rsidRPr="00245900" w:rsidRDefault="00DA3F38" w:rsidP="00DA3F38">
      <w:pPr>
        <w:ind w:left="3261" w:hanging="2552"/>
      </w:pPr>
      <w:r w:rsidRPr="00BE5BF7">
        <w:t>Sídlo:</w:t>
      </w:r>
      <w:r w:rsidRPr="00BE5BF7">
        <w:tab/>
      </w:r>
      <w:r w:rsidRPr="001C23B0">
        <w:t>Hlavná 1/24, 900 31 Stupa</w:t>
      </w:r>
      <w:r>
        <w:t>va</w:t>
      </w:r>
    </w:p>
    <w:p w14:paraId="6CEA09EC" w14:textId="77777777" w:rsidR="00DA3F38" w:rsidRPr="00BE5BF7" w:rsidRDefault="00DA3F38" w:rsidP="00DA3F38">
      <w:pPr>
        <w:ind w:left="3261" w:hanging="2552"/>
      </w:pPr>
      <w:r w:rsidRPr="00862651">
        <w:t>Štatutárny orgán/štatutár:</w:t>
      </w:r>
      <w:r w:rsidRPr="00862651">
        <w:tab/>
      </w:r>
      <w:r w:rsidRPr="001C23B0">
        <w:t xml:space="preserve">Mgr. Peter </w:t>
      </w:r>
      <w:proofErr w:type="spellStart"/>
      <w:r w:rsidRPr="001C23B0">
        <w:t>Novisedlák</w:t>
      </w:r>
      <w:proofErr w:type="spellEnd"/>
      <w:r w:rsidRPr="001C23B0">
        <w:t>, MBA</w:t>
      </w:r>
      <w:r>
        <w:t>, primátor</w:t>
      </w:r>
      <w:r w:rsidRPr="00BE5BF7">
        <w:tab/>
      </w:r>
    </w:p>
    <w:p w14:paraId="698B8916" w14:textId="77777777" w:rsidR="00DA3F38" w:rsidRPr="00BE5BF7" w:rsidRDefault="00DA3F38" w:rsidP="00DA3F38">
      <w:pPr>
        <w:ind w:left="3261" w:hanging="2552"/>
      </w:pPr>
      <w:r w:rsidRPr="00BE5BF7">
        <w:t>IČO:</w:t>
      </w:r>
      <w:r w:rsidRPr="00BE5BF7">
        <w:tab/>
      </w:r>
      <w:r w:rsidRPr="001C23B0">
        <w:t>00305081</w:t>
      </w:r>
    </w:p>
    <w:bookmarkEnd w:id="22"/>
    <w:p w14:paraId="2916EFA1" w14:textId="77777777" w:rsidR="00DA3F38" w:rsidRPr="00BE5BF7" w:rsidRDefault="00DA3F38" w:rsidP="00DA3F38">
      <w:pPr>
        <w:ind w:left="3261" w:hanging="2552"/>
      </w:pPr>
      <w:r w:rsidRPr="00BE5BF7">
        <w:t>DIČ:</w:t>
      </w:r>
      <w:r w:rsidRPr="00BE5BF7">
        <w:tab/>
      </w:r>
      <w:r w:rsidRPr="001C23B0">
        <w:t>2020643724</w:t>
      </w:r>
      <w:r w:rsidRPr="00BE5BF7">
        <w:tab/>
      </w:r>
    </w:p>
    <w:p w14:paraId="6FF3B6C5" w14:textId="77777777" w:rsidR="00DA3F38" w:rsidRPr="00BE5BF7" w:rsidRDefault="00DA3F38" w:rsidP="00DA3F38">
      <w:pPr>
        <w:ind w:left="3261" w:hanging="2552"/>
      </w:pPr>
      <w:r w:rsidRPr="00BE5BF7">
        <w:t xml:space="preserve">IČ DPH: </w:t>
      </w:r>
      <w:r w:rsidRPr="00BE5BF7">
        <w:tab/>
      </w:r>
      <w:r>
        <w:t>SK</w:t>
      </w:r>
      <w:r w:rsidRPr="001C23B0">
        <w:t>2020643724</w:t>
      </w:r>
    </w:p>
    <w:bookmarkEnd w:id="23"/>
    <w:p w14:paraId="5E116F72" w14:textId="73B7A81D" w:rsidR="00734990" w:rsidRPr="006E0959" w:rsidRDefault="00DA3F38" w:rsidP="00DA3F38">
      <w:pPr>
        <w:spacing w:line="240" w:lineRule="auto"/>
        <w:ind w:left="709"/>
      </w:pPr>
      <w:r w:rsidRPr="006E0959">
        <w:t xml:space="preserve"> </w:t>
      </w:r>
      <w:r w:rsidR="00734990" w:rsidRPr="006E0959">
        <w:t>(ďalej aj ako „</w:t>
      </w:r>
      <w:bookmarkStart w:id="25" w:name="_Hlk519071869"/>
      <w:r w:rsidR="00734990" w:rsidRPr="006E0959">
        <w:rPr>
          <w:b/>
        </w:rPr>
        <w:t>Verejný obstarávateľ</w:t>
      </w:r>
      <w:bookmarkEnd w:id="25"/>
      <w:r w:rsidR="00734990" w:rsidRPr="006E0959">
        <w:t>“)</w:t>
      </w:r>
    </w:p>
    <w:p w14:paraId="33FA63CF" w14:textId="1C08D5BE" w:rsidR="004037D7" w:rsidRPr="006E0959" w:rsidRDefault="004037D7" w:rsidP="004037D7">
      <w:pPr>
        <w:ind w:left="709"/>
      </w:pPr>
      <w:r w:rsidRPr="006E0959">
        <w:t xml:space="preserve">Ďalšie informácie o podmienkach </w:t>
      </w:r>
      <w:r w:rsidR="001C2CE1" w:rsidRPr="006E0959">
        <w:t>R</w:t>
      </w:r>
      <w:r w:rsidRPr="006E0959">
        <w:t>okovacieho konania môžete získať u:</w:t>
      </w:r>
      <w:r w:rsidRPr="006E0959">
        <w:tab/>
      </w:r>
    </w:p>
    <w:p w14:paraId="27D3D66A" w14:textId="77777777" w:rsidR="004037D7" w:rsidRPr="006E0959" w:rsidRDefault="004037D7" w:rsidP="004037D7">
      <w:pPr>
        <w:tabs>
          <w:tab w:val="left" w:pos="3261"/>
        </w:tabs>
        <w:spacing w:after="0" w:line="240" w:lineRule="auto"/>
        <w:ind w:left="709"/>
      </w:pPr>
      <w:r w:rsidRPr="006E0959">
        <w:t xml:space="preserve">Obchodné meno: </w:t>
      </w:r>
      <w:r w:rsidRPr="006E0959">
        <w:tab/>
        <w:t xml:space="preserve">Tatra Tender </w:t>
      </w:r>
      <w:proofErr w:type="spellStart"/>
      <w:r w:rsidRPr="006E0959">
        <w:t>s.r.o</w:t>
      </w:r>
      <w:proofErr w:type="spellEnd"/>
      <w:r w:rsidRPr="006E0959">
        <w:t>.</w:t>
      </w:r>
    </w:p>
    <w:p w14:paraId="04D56EA9" w14:textId="77777777" w:rsidR="004037D7" w:rsidRPr="006E0959" w:rsidRDefault="004037D7" w:rsidP="004037D7">
      <w:pPr>
        <w:tabs>
          <w:tab w:val="left" w:pos="3261"/>
        </w:tabs>
        <w:spacing w:after="0" w:line="240" w:lineRule="auto"/>
        <w:ind w:left="709"/>
      </w:pPr>
      <w:r w:rsidRPr="006E0959">
        <w:t>Sídlo:</w:t>
      </w:r>
      <w:r w:rsidRPr="006E0959">
        <w:tab/>
        <w:t>Krčméryho 16, 811 04 Bratislava, SR</w:t>
      </w:r>
    </w:p>
    <w:p w14:paraId="0B030E2F" w14:textId="77777777" w:rsidR="004037D7" w:rsidRPr="006E0959" w:rsidRDefault="004037D7" w:rsidP="004037D7">
      <w:pPr>
        <w:tabs>
          <w:tab w:val="left" w:pos="3261"/>
        </w:tabs>
        <w:spacing w:after="0" w:line="240" w:lineRule="auto"/>
        <w:ind w:left="709"/>
      </w:pPr>
      <w:r w:rsidRPr="006E0959">
        <w:t>Štatutárny zástupca:</w:t>
      </w:r>
      <w:r w:rsidRPr="006E0959">
        <w:tab/>
        <w:t xml:space="preserve">Mgr. Vladimír Oros, konateľ </w:t>
      </w:r>
    </w:p>
    <w:p w14:paraId="0F43CAD0" w14:textId="77777777" w:rsidR="004037D7" w:rsidRPr="006E0959" w:rsidRDefault="004037D7" w:rsidP="004037D7">
      <w:pPr>
        <w:tabs>
          <w:tab w:val="left" w:pos="3261"/>
        </w:tabs>
        <w:spacing w:after="0" w:line="240" w:lineRule="auto"/>
        <w:ind w:left="709"/>
      </w:pPr>
      <w:r w:rsidRPr="006E0959">
        <w:t>IČO:</w:t>
      </w:r>
      <w:r w:rsidRPr="006E0959">
        <w:tab/>
        <w:t>44 119 313</w:t>
      </w:r>
    </w:p>
    <w:p w14:paraId="36C847B5" w14:textId="77777777" w:rsidR="004037D7" w:rsidRPr="006E0959" w:rsidRDefault="004037D7" w:rsidP="004037D7">
      <w:pPr>
        <w:tabs>
          <w:tab w:val="left" w:pos="3261"/>
        </w:tabs>
        <w:spacing w:after="0" w:line="240" w:lineRule="auto"/>
        <w:ind w:left="3259" w:hanging="2550"/>
      </w:pPr>
      <w:r w:rsidRPr="006E0959">
        <w:t>zapísaný:</w:t>
      </w:r>
      <w:r w:rsidRPr="006E0959">
        <w:tab/>
        <w:t xml:space="preserve">v Obchodnom registri Okresného súdu Bratislava I, oddiel: </w:t>
      </w:r>
      <w:proofErr w:type="spellStart"/>
      <w:r w:rsidRPr="006E0959">
        <w:t>Sro</w:t>
      </w:r>
      <w:proofErr w:type="spellEnd"/>
      <w:r w:rsidRPr="006E0959">
        <w:t>, vložka číslo: 51980/B</w:t>
      </w:r>
    </w:p>
    <w:p w14:paraId="3C73C2CC" w14:textId="77777777" w:rsidR="004037D7" w:rsidRPr="006E0959" w:rsidRDefault="004037D7" w:rsidP="004037D7">
      <w:pPr>
        <w:spacing w:after="0" w:line="240" w:lineRule="auto"/>
        <w:ind w:left="709"/>
      </w:pPr>
      <w:r w:rsidRPr="006E0959">
        <w:t xml:space="preserve">Osoba zodpovedná </w:t>
      </w:r>
    </w:p>
    <w:p w14:paraId="4004CFFF" w14:textId="77777777" w:rsidR="004037D7" w:rsidRPr="006E0959" w:rsidRDefault="004037D7" w:rsidP="004037D7">
      <w:pPr>
        <w:spacing w:after="0" w:line="240" w:lineRule="auto"/>
        <w:ind w:left="709"/>
      </w:pPr>
      <w:r w:rsidRPr="006E0959">
        <w:t xml:space="preserve">za vypracovanie súťažných </w:t>
      </w:r>
    </w:p>
    <w:p w14:paraId="13AC32D8" w14:textId="7A9BF0FA" w:rsidR="004037D7" w:rsidRPr="006E0959" w:rsidRDefault="004037D7" w:rsidP="004037D7">
      <w:pPr>
        <w:tabs>
          <w:tab w:val="left" w:pos="3261"/>
        </w:tabs>
        <w:spacing w:after="0" w:line="240" w:lineRule="auto"/>
        <w:ind w:left="709"/>
      </w:pPr>
      <w:r w:rsidRPr="006E0959">
        <w:t xml:space="preserve">podkladov:          </w:t>
      </w:r>
      <w:r w:rsidRPr="006E0959">
        <w:tab/>
        <w:t xml:space="preserve">JUDr. Tomáš Uríček </w:t>
      </w:r>
    </w:p>
    <w:p w14:paraId="356E79B5" w14:textId="7F09B1E8" w:rsidR="0046000E" w:rsidRPr="006E0959" w:rsidRDefault="00516BD0" w:rsidP="004037D7">
      <w:pPr>
        <w:pStyle w:val="Heading3"/>
        <w:rPr>
          <w:rFonts w:ascii="Cambria" w:hAnsi="Cambria"/>
        </w:rPr>
      </w:pPr>
      <w:bookmarkStart w:id="26" w:name="_Toc110328282"/>
      <w:r w:rsidRPr="006E0959">
        <w:rPr>
          <w:rFonts w:ascii="Cambria" w:hAnsi="Cambria"/>
        </w:rPr>
        <w:t>Úvodné ustanovenia</w:t>
      </w:r>
      <w:bookmarkEnd w:id="26"/>
    </w:p>
    <w:p w14:paraId="4B56417B" w14:textId="61BB0B68" w:rsidR="00516BD0" w:rsidRPr="006E0959" w:rsidRDefault="00516BD0" w:rsidP="00B02EA0">
      <w:pPr>
        <w:pStyle w:val="Heading4"/>
      </w:pPr>
      <w:r w:rsidRPr="006E0959">
        <w:t>Predmetom tohto dokumentu sú predovšetkým informácie pre záujemcov ku komunikáci</w:t>
      </w:r>
      <w:r w:rsidR="00207FFA" w:rsidRPr="006E0959">
        <w:t>i</w:t>
      </w:r>
      <w:r w:rsidRPr="006E0959">
        <w:t xml:space="preserve">, podávaniu žiadostí o účasť a k podmienkam účasti k zákazke na poskytnutie služby zadávanej postupom </w:t>
      </w:r>
      <w:r w:rsidR="00734990" w:rsidRPr="006E0959">
        <w:t>rokovacieho konania so zverejnením</w:t>
      </w:r>
      <w:r w:rsidRPr="006E0959">
        <w:t xml:space="preserve"> podľa § </w:t>
      </w:r>
      <w:r w:rsidR="00734990" w:rsidRPr="006E0959">
        <w:t xml:space="preserve">70 a </w:t>
      </w:r>
      <w:proofErr w:type="spellStart"/>
      <w:r w:rsidR="00734990" w:rsidRPr="006E0959">
        <w:t>nasl</w:t>
      </w:r>
      <w:proofErr w:type="spellEnd"/>
      <w:r w:rsidR="00734990" w:rsidRPr="006E0959">
        <w:t>.</w:t>
      </w:r>
      <w:r w:rsidR="00E76564">
        <w:t xml:space="preserve"> ZVO</w:t>
      </w:r>
      <w:r w:rsidRPr="006E0959">
        <w:t xml:space="preserve"> na predmet zákazky „</w:t>
      </w:r>
      <w:r w:rsidR="00DA3F38" w:rsidRPr="00DA3F38">
        <w:t>Modernizácia verejného osvetlenia mesta Stupava</w:t>
      </w:r>
      <w:r w:rsidR="00ED472C">
        <w:t xml:space="preserve"> s využitím garantovanej energetickej služby</w:t>
      </w:r>
      <w:r w:rsidRPr="006E0959">
        <w:t>“.</w:t>
      </w:r>
    </w:p>
    <w:p w14:paraId="471AF5C8" w14:textId="77777777" w:rsidR="00516BD0" w:rsidRPr="006E0959" w:rsidRDefault="00516BD0" w:rsidP="00B02EA0">
      <w:pPr>
        <w:pStyle w:val="Heading4"/>
      </w:pPr>
      <w:r w:rsidRPr="006E0959">
        <w:t xml:space="preserve">Tento dokument obsahuje predovšetkým informácie, ktoré z dôvodu obmedzeného počtu znakov vo formulári oznámenia o vyhlásení verejného obstarávania verejný obstarávateľ nemohol uviesť v samotnom oznámení o vyhlásení verejného obstarávania. </w:t>
      </w:r>
    </w:p>
    <w:p w14:paraId="7053DB49" w14:textId="652882C1" w:rsidR="00516BD0" w:rsidRPr="006E0959" w:rsidRDefault="00516BD0" w:rsidP="00B02EA0">
      <w:pPr>
        <w:pStyle w:val="Heading4"/>
      </w:pPr>
      <w:r w:rsidRPr="006E0959">
        <w:t xml:space="preserve">Predložením žiadosti o účasť záujemca v plnom rozsahu a bez výhrad akceptuje všetky podmienky verejného obstarávateľa týkajúce sa </w:t>
      </w:r>
      <w:r w:rsidR="00A83A71" w:rsidRPr="006E0959">
        <w:t>tohto Rokovacieho konania</w:t>
      </w:r>
      <w:r w:rsidRPr="006E0959">
        <w:t xml:space="preserve"> uvedené v oznámení o vyhlásení verejného obstarávania, v tomto dokumente, v súťažných podkladoch a v iných dokumentoch poskytnutých verejným obstarávateľom. </w:t>
      </w:r>
    </w:p>
    <w:p w14:paraId="5C10735B" w14:textId="77777777" w:rsidR="00516BD0" w:rsidRPr="006E0959" w:rsidRDefault="00516BD0" w:rsidP="00B02EA0">
      <w:pPr>
        <w:pStyle w:val="Heading4"/>
      </w:pPr>
      <w:r w:rsidRPr="006E0959">
        <w:t xml:space="preserve">Žiadosť o účasť predložená záujemcom musí byť vypracovaná v súlade s oznámením o vyhlásení verejného obstarávania, s týmto dokumentom, so súťažnými podkladmi a s inými dokumentmi poskytnutými verejným obstarávateľom a nesmie obsahovať žiadne výhrady týkajúce sa podmienok tohto verejného obstarávania stanovených verejným obstarávateľom. </w:t>
      </w:r>
    </w:p>
    <w:p w14:paraId="376A415F" w14:textId="797CC76C" w:rsidR="0046000E" w:rsidRPr="006E0959" w:rsidRDefault="00516BD0" w:rsidP="004037D7">
      <w:pPr>
        <w:pStyle w:val="Heading3"/>
        <w:rPr>
          <w:rFonts w:ascii="Cambria" w:hAnsi="Cambria"/>
        </w:rPr>
      </w:pPr>
      <w:bookmarkStart w:id="27" w:name="_Toc110328283"/>
      <w:r w:rsidRPr="006E0959">
        <w:rPr>
          <w:rFonts w:ascii="Cambria" w:hAnsi="Cambria"/>
        </w:rPr>
        <w:t>Systém JOSEPHINE a registrácia</w:t>
      </w:r>
      <w:bookmarkEnd w:id="27"/>
    </w:p>
    <w:p w14:paraId="2EF52464" w14:textId="77777777" w:rsidR="00516BD0" w:rsidRPr="006E0959" w:rsidRDefault="00516BD0" w:rsidP="00B02EA0">
      <w:pPr>
        <w:pStyle w:val="Heading4"/>
      </w:pPr>
      <w:r w:rsidRPr="006E0959">
        <w:t>Verejný obstarávateľ bude pri komunikácii s</w:t>
      </w:r>
      <w:r w:rsidRPr="006E0959">
        <w:rPr>
          <w:rFonts w:cs="Calibri"/>
        </w:rPr>
        <w:t> </w:t>
      </w:r>
      <w:r w:rsidRPr="006E0959">
        <w:t>uch</w:t>
      </w:r>
      <w:r w:rsidRPr="006E0959">
        <w:rPr>
          <w:rFonts w:cs="Proba Pro"/>
        </w:rPr>
        <w:t>á</w:t>
      </w:r>
      <w:r w:rsidRPr="006E0959">
        <w:t>dza</w:t>
      </w:r>
      <w:r w:rsidRPr="006E0959">
        <w:rPr>
          <w:rFonts w:cs="Proba Pro"/>
        </w:rPr>
        <w:t>č</w:t>
      </w:r>
      <w:r w:rsidRPr="006E0959">
        <w:t>mi, resp. z</w:t>
      </w:r>
      <w:r w:rsidRPr="006E0959">
        <w:rPr>
          <w:rFonts w:cs="Proba Pro"/>
        </w:rPr>
        <w:t>á</w:t>
      </w:r>
      <w:r w:rsidRPr="006E0959">
        <w:t>ujemcami, postupova</w:t>
      </w:r>
      <w:r w:rsidRPr="006E0959">
        <w:rPr>
          <w:rFonts w:cs="Proba Pro"/>
        </w:rPr>
        <w:t>ť</w:t>
      </w:r>
      <w:r w:rsidRPr="006E0959">
        <w:t xml:space="preserve"> v zmysle </w:t>
      </w:r>
      <w:r w:rsidRPr="006E0959">
        <w:rPr>
          <w:rFonts w:cs="Proba Pro"/>
        </w:rPr>
        <w:t>§</w:t>
      </w:r>
      <w:r w:rsidRPr="006E0959">
        <w:t xml:space="preserve"> 20 ZVO </w:t>
      </w:r>
      <w:r w:rsidRPr="006E0959">
        <w:rPr>
          <w:b/>
        </w:rPr>
        <w:t>prostredníctvom komunikačného rozhrania systému JOSEPHINE</w:t>
      </w:r>
      <w:r w:rsidRPr="006E0959">
        <w:t>, ak ZVO neustanovuje inak. Tento spôsob komunikácie sa týka akejkoľvek komunikácie a podaní medzi verejným obstarávateľom a</w:t>
      </w:r>
      <w:r w:rsidRPr="006E0959">
        <w:rPr>
          <w:rFonts w:cs="Calibri"/>
        </w:rPr>
        <w:t> </w:t>
      </w:r>
      <w:r w:rsidRPr="006E0959">
        <w:t>uch</w:t>
      </w:r>
      <w:r w:rsidRPr="006E0959">
        <w:rPr>
          <w:rFonts w:cs="Proba Pro"/>
        </w:rPr>
        <w:t>á</w:t>
      </w:r>
      <w:r w:rsidRPr="006E0959">
        <w:t>dza</w:t>
      </w:r>
      <w:r w:rsidRPr="006E0959">
        <w:rPr>
          <w:rFonts w:cs="Proba Pro"/>
        </w:rPr>
        <w:t>č</w:t>
      </w:r>
      <w:r w:rsidRPr="006E0959">
        <w:t>mi, resp. z</w:t>
      </w:r>
      <w:r w:rsidRPr="006E0959">
        <w:rPr>
          <w:rFonts w:cs="Proba Pro"/>
        </w:rPr>
        <w:t>á</w:t>
      </w:r>
      <w:r w:rsidRPr="006E0959">
        <w:t>ujemcami, po</w:t>
      </w:r>
      <w:r w:rsidRPr="006E0959">
        <w:rPr>
          <w:rFonts w:cs="Proba Pro"/>
        </w:rPr>
        <w:t>č</w:t>
      </w:r>
      <w:r w:rsidRPr="006E0959">
        <w:t>as cel</w:t>
      </w:r>
      <w:r w:rsidRPr="006E0959">
        <w:rPr>
          <w:rFonts w:cs="Proba Pro"/>
        </w:rPr>
        <w:t>é</w:t>
      </w:r>
      <w:r w:rsidRPr="006E0959">
        <w:t>ho procesu verejn</w:t>
      </w:r>
      <w:r w:rsidRPr="006E0959">
        <w:rPr>
          <w:rFonts w:cs="Proba Pro"/>
        </w:rPr>
        <w:t>é</w:t>
      </w:r>
      <w:r w:rsidRPr="006E0959">
        <w:t>ho obstar</w:t>
      </w:r>
      <w:r w:rsidRPr="006E0959">
        <w:rPr>
          <w:rFonts w:cs="Proba Pro"/>
        </w:rPr>
        <w:t>á</w:t>
      </w:r>
      <w:r w:rsidRPr="006E0959">
        <w:t xml:space="preserve">vania. </w:t>
      </w:r>
    </w:p>
    <w:p w14:paraId="0D81EDD8" w14:textId="2DEFC9B0" w:rsidR="00516BD0" w:rsidRPr="006E0959" w:rsidRDefault="00DB7912" w:rsidP="00B02EA0">
      <w:pPr>
        <w:pStyle w:val="Heading4"/>
      </w:pPr>
      <w:r w:rsidRPr="006E0959">
        <w:t>Záujemca</w:t>
      </w:r>
      <w:r w:rsidR="00516BD0" w:rsidRPr="006E0959">
        <w:t xml:space="preserve"> má možnosť registrovať sa do systému JOSEPHINE pomocou hesla i registráciou a prihlásením pomocou občianskeho preukazu s elektronickým čipom a bezpečnostným osobnostným kódom (</w:t>
      </w:r>
      <w:proofErr w:type="spellStart"/>
      <w:r w:rsidR="00516BD0" w:rsidRPr="006E0959">
        <w:t>eID</w:t>
      </w:r>
      <w:proofErr w:type="spellEnd"/>
      <w:r w:rsidR="00516BD0" w:rsidRPr="006E0959">
        <w:t>).</w:t>
      </w:r>
    </w:p>
    <w:p w14:paraId="4C8E1EF5" w14:textId="44141F70" w:rsidR="00516BD0" w:rsidRPr="006E0959" w:rsidRDefault="00516BD0" w:rsidP="00B02EA0">
      <w:pPr>
        <w:pStyle w:val="Heading4"/>
        <w:rPr>
          <w:color w:val="000000"/>
        </w:rPr>
      </w:pPr>
      <w:r w:rsidRPr="006E0959">
        <w:t xml:space="preserve">Predkladanie žiadostí o účasť je umožnené iba autentifikovaným </w:t>
      </w:r>
      <w:r w:rsidR="00DB7912" w:rsidRPr="006E0959">
        <w:t>záujemcom</w:t>
      </w:r>
      <w:r w:rsidRPr="006E0959">
        <w:t xml:space="preserve">. Autentifikáciu je </w:t>
      </w:r>
      <w:r w:rsidRPr="006E0959">
        <w:lastRenderedPageBreak/>
        <w:t xml:space="preserve">možné </w:t>
      </w:r>
      <w:r w:rsidR="00DB7912" w:rsidRPr="006E0959">
        <w:rPr>
          <w:noProof/>
        </w:rPr>
        <w:t>vykonať</w:t>
      </w:r>
      <w:r w:rsidRPr="006E0959">
        <w:t xml:space="preserve"> nasledovnými spôsobmi: </w:t>
      </w:r>
    </w:p>
    <w:p w14:paraId="03466C48" w14:textId="49A628F7" w:rsidR="00516BD0" w:rsidRPr="006E0959" w:rsidRDefault="00516BD0" w:rsidP="00276945">
      <w:pPr>
        <w:pStyle w:val="Heading6"/>
      </w:pPr>
      <w:r w:rsidRPr="006E0959">
        <w:t>v systéme JOSEPHINE registráciou a prihlásením pomocou občianskeho preukazu s</w:t>
      </w:r>
      <w:r w:rsidRPr="006E0959">
        <w:rPr>
          <w:rFonts w:cs="Calibri"/>
        </w:rPr>
        <w:t> </w:t>
      </w:r>
      <w:r w:rsidRPr="006E0959">
        <w:t>elektronickým čipom a bezpečnostným osobnostným kódom (eID). V systéme je autentifikovaná spoločnosť, ktorú pomocou eID registruje štatutár danej spoločnosti. Autentifikáciu vykonáva poskytovateľ systému JOSEPHINE a</w:t>
      </w:r>
      <w:r w:rsidRPr="006E0959">
        <w:rPr>
          <w:rFonts w:cs="Calibri"/>
        </w:rPr>
        <w:t> </w:t>
      </w:r>
      <w:r w:rsidRPr="006E0959">
        <w:t>to v</w:t>
      </w:r>
      <w:r w:rsidRPr="006E0959">
        <w:rPr>
          <w:rFonts w:cs="Calibri"/>
        </w:rPr>
        <w:t> </w:t>
      </w:r>
      <w:r w:rsidRPr="006E0959">
        <w:t>pracovn</w:t>
      </w:r>
      <w:r w:rsidRPr="006E0959">
        <w:rPr>
          <w:rFonts w:cs="Proba Pro"/>
        </w:rPr>
        <w:t>ý</w:t>
      </w:r>
      <w:r w:rsidRPr="006E0959">
        <w:t>ch d</w:t>
      </w:r>
      <w:r w:rsidRPr="006E0959">
        <w:rPr>
          <w:rFonts w:cs="Proba Pro"/>
        </w:rPr>
        <w:t>ň</w:t>
      </w:r>
      <w:r w:rsidRPr="006E0959">
        <w:t>och v</w:t>
      </w:r>
      <w:r w:rsidRPr="006E0959">
        <w:rPr>
          <w:rFonts w:cs="Calibri"/>
        </w:rPr>
        <w:t> </w:t>
      </w:r>
      <w:r w:rsidRPr="006E0959">
        <w:rPr>
          <w:rFonts w:cs="Proba Pro"/>
        </w:rPr>
        <w:t>č</w:t>
      </w:r>
      <w:r w:rsidRPr="006E0959">
        <w:t xml:space="preserve">ase 8.00 </w:t>
      </w:r>
      <w:r w:rsidRPr="006E0959">
        <w:rPr>
          <w:rFonts w:cs="Proba Pro"/>
        </w:rPr>
        <w:t>–</w:t>
      </w:r>
      <w:r w:rsidRPr="006E0959">
        <w:t xml:space="preserve"> 16.00 hod.</w:t>
      </w:r>
      <w:r w:rsidR="00DB7912" w:rsidRPr="006E0959">
        <w:t>,</w:t>
      </w:r>
    </w:p>
    <w:p w14:paraId="3FB4C060" w14:textId="3BF6ED99" w:rsidR="00516BD0" w:rsidRPr="006E0959" w:rsidRDefault="00516BD0" w:rsidP="00276945">
      <w:pPr>
        <w:pStyle w:val="Heading6"/>
      </w:pPr>
      <w:r w:rsidRPr="006E0959">
        <w:t>nahraním kvalifikovaného elektronického podpisu (napríklad podpisu eID) štatutára danej spoločnosti na kartu užívateľa po registrácii a</w:t>
      </w:r>
      <w:r w:rsidRPr="006E0959">
        <w:rPr>
          <w:rFonts w:cs="Calibri"/>
        </w:rPr>
        <w:t> </w:t>
      </w:r>
      <w:r w:rsidRPr="006E0959">
        <w:t>prihl</w:t>
      </w:r>
      <w:r w:rsidRPr="006E0959">
        <w:rPr>
          <w:rFonts w:cs="Proba Pro"/>
        </w:rPr>
        <w:t>á</w:t>
      </w:r>
      <w:r w:rsidRPr="006E0959">
        <w:t>sen</w:t>
      </w:r>
      <w:r w:rsidRPr="006E0959">
        <w:rPr>
          <w:rFonts w:cs="Proba Pro"/>
        </w:rPr>
        <w:t>í</w:t>
      </w:r>
      <w:r w:rsidRPr="006E0959">
        <w:t xml:space="preserve"> do syst</w:t>
      </w:r>
      <w:r w:rsidRPr="006E0959">
        <w:rPr>
          <w:rFonts w:cs="Proba Pro"/>
        </w:rPr>
        <w:t>é</w:t>
      </w:r>
      <w:r w:rsidRPr="006E0959">
        <w:t>mu JOSEPHINE. Autentifik</w:t>
      </w:r>
      <w:r w:rsidRPr="006E0959">
        <w:rPr>
          <w:rFonts w:cs="Proba Pro"/>
        </w:rPr>
        <w:t>á</w:t>
      </w:r>
      <w:r w:rsidRPr="006E0959">
        <w:t>ciu vykon</w:t>
      </w:r>
      <w:r w:rsidRPr="006E0959">
        <w:rPr>
          <w:rFonts w:cs="Proba Pro"/>
        </w:rPr>
        <w:t>á</w:t>
      </w:r>
      <w:r w:rsidRPr="006E0959">
        <w:t xml:space="preserve"> poskytovate</w:t>
      </w:r>
      <w:r w:rsidRPr="006E0959">
        <w:rPr>
          <w:rFonts w:cs="Proba Pro"/>
        </w:rPr>
        <w:t>ľ</w:t>
      </w:r>
      <w:r w:rsidRPr="006E0959">
        <w:t xml:space="preserve"> syst</w:t>
      </w:r>
      <w:r w:rsidRPr="006E0959">
        <w:rPr>
          <w:rFonts w:cs="Proba Pro"/>
        </w:rPr>
        <w:t>é</w:t>
      </w:r>
      <w:r w:rsidRPr="006E0959">
        <w:t>mu JOSEPHINE a</w:t>
      </w:r>
      <w:r w:rsidRPr="006E0959">
        <w:rPr>
          <w:rFonts w:cs="Calibri"/>
        </w:rPr>
        <w:t> </w:t>
      </w:r>
      <w:r w:rsidRPr="006E0959">
        <w:t>to v</w:t>
      </w:r>
      <w:r w:rsidRPr="006E0959">
        <w:rPr>
          <w:rFonts w:cs="Calibri"/>
        </w:rPr>
        <w:t> </w:t>
      </w:r>
      <w:r w:rsidRPr="006E0959">
        <w:t>pracovn</w:t>
      </w:r>
      <w:r w:rsidRPr="006E0959">
        <w:rPr>
          <w:rFonts w:cs="Proba Pro"/>
        </w:rPr>
        <w:t>ý</w:t>
      </w:r>
      <w:r w:rsidRPr="006E0959">
        <w:t>ch d</w:t>
      </w:r>
      <w:r w:rsidRPr="006E0959">
        <w:rPr>
          <w:rFonts w:cs="Proba Pro"/>
        </w:rPr>
        <w:t>ň</w:t>
      </w:r>
      <w:r w:rsidRPr="006E0959">
        <w:t>och v</w:t>
      </w:r>
      <w:r w:rsidRPr="006E0959">
        <w:rPr>
          <w:rFonts w:cs="Calibri"/>
        </w:rPr>
        <w:t> </w:t>
      </w:r>
      <w:r w:rsidRPr="006E0959">
        <w:t>čase 8.00 – 16.00 hod.</w:t>
      </w:r>
      <w:r w:rsidR="00DB7912" w:rsidRPr="006E0959">
        <w:t>,</w:t>
      </w:r>
    </w:p>
    <w:p w14:paraId="144501E4" w14:textId="067E7263" w:rsidR="00516BD0" w:rsidRPr="006E0959" w:rsidRDefault="00516BD0" w:rsidP="00276945">
      <w:pPr>
        <w:pStyle w:val="Heading6"/>
      </w:pPr>
      <w:r w:rsidRPr="006E0959">
        <w:t>vložením plnej moci na kartu užívateľa po registrácii, ktorá je podpísaná elektronickým podpisom štatutára aj splnomocnenou osobou, alebo prešla zaručenou konverziou. Autentifikáciu vykoná poskytovateľ systému JOSEPHINE a</w:t>
      </w:r>
      <w:r w:rsidRPr="006E0959">
        <w:rPr>
          <w:rFonts w:cs="Calibri"/>
        </w:rPr>
        <w:t> </w:t>
      </w:r>
      <w:r w:rsidRPr="006E0959">
        <w:t>to v</w:t>
      </w:r>
      <w:r w:rsidRPr="006E0959">
        <w:rPr>
          <w:rFonts w:cs="Calibri"/>
        </w:rPr>
        <w:t> </w:t>
      </w:r>
      <w:r w:rsidRPr="006E0959">
        <w:t>pracovné dni v</w:t>
      </w:r>
      <w:r w:rsidRPr="006E0959">
        <w:rPr>
          <w:rFonts w:cs="Calibri"/>
        </w:rPr>
        <w:t> </w:t>
      </w:r>
      <w:r w:rsidRPr="006E0959">
        <w:rPr>
          <w:rFonts w:cs="Proba Pro"/>
        </w:rPr>
        <w:t>č</w:t>
      </w:r>
      <w:r w:rsidRPr="006E0959">
        <w:t xml:space="preserve">ase 8.00 </w:t>
      </w:r>
      <w:r w:rsidRPr="006E0959">
        <w:rPr>
          <w:rFonts w:cs="Proba Pro"/>
        </w:rPr>
        <w:t>–</w:t>
      </w:r>
      <w:r w:rsidRPr="006E0959">
        <w:t xml:space="preserve"> 16.00 hod.</w:t>
      </w:r>
      <w:r w:rsidR="00DB7912" w:rsidRPr="006E0959">
        <w:t>,</w:t>
      </w:r>
      <w:r w:rsidRPr="006E0959">
        <w:t xml:space="preserve">  </w:t>
      </w:r>
    </w:p>
    <w:p w14:paraId="3666383C" w14:textId="1B0A13C2" w:rsidR="00516BD0" w:rsidRPr="006E0959" w:rsidRDefault="00516BD0" w:rsidP="00276945">
      <w:pPr>
        <w:pStyle w:val="Heading6"/>
      </w:pPr>
      <w:r w:rsidRPr="006E0959">
        <w:t xml:space="preserve">doručením autentifikačného kódu, ktorý bude poslaný na adresu sídla firmy do rúk štatutára </w:t>
      </w:r>
      <w:r w:rsidR="00B621AC" w:rsidRPr="006E0959">
        <w:t>záujemcu</w:t>
      </w:r>
      <w:r w:rsidRPr="006E0959">
        <w:t xml:space="preserve"> v listovej podobe formou doporučenej pošty. Lehota na tento úkon sú obvykle 3 pracovné dni a je potrebné s touto lehotou počítať pri vkladaní ponuky.</w:t>
      </w:r>
    </w:p>
    <w:p w14:paraId="0A881650" w14:textId="34A0A8F6" w:rsidR="00516BD0" w:rsidRPr="006E0959" w:rsidRDefault="00516BD0" w:rsidP="00B02EA0">
      <w:pPr>
        <w:pStyle w:val="Heading4"/>
      </w:pPr>
      <w:r w:rsidRPr="006E0959">
        <w:t xml:space="preserve">Autentifikovaný </w:t>
      </w:r>
      <w:r w:rsidR="00DB7912" w:rsidRPr="006E0959">
        <w:t xml:space="preserve">záujemca </w:t>
      </w:r>
      <w:r w:rsidRPr="006E0959">
        <w:t>si po prihlásení do systému JOSEPHINE v Prehľade zákaziek vyberie predmetnú zákazku a vloží svoju žiadosť o</w:t>
      </w:r>
      <w:r w:rsidRPr="006E0959">
        <w:rPr>
          <w:rFonts w:cs="Calibri"/>
        </w:rPr>
        <w:t> </w:t>
      </w:r>
      <w:r w:rsidRPr="006E0959">
        <w:rPr>
          <w:rFonts w:cs="Proba Pro"/>
        </w:rPr>
        <w:t>úč</w:t>
      </w:r>
      <w:r w:rsidRPr="006E0959">
        <w:t>as</w:t>
      </w:r>
      <w:r w:rsidRPr="006E0959">
        <w:rPr>
          <w:rFonts w:cs="Proba Pro"/>
        </w:rPr>
        <w:t>ť</w:t>
      </w:r>
      <w:r w:rsidRPr="006E0959">
        <w:t xml:space="preserve"> do určeného formulára na príjem žiadostí o</w:t>
      </w:r>
      <w:r w:rsidRPr="006E0959">
        <w:rPr>
          <w:rFonts w:cs="Calibri"/>
        </w:rPr>
        <w:t> </w:t>
      </w:r>
      <w:r w:rsidRPr="006E0959">
        <w:rPr>
          <w:rFonts w:cs="Proba Pro"/>
        </w:rPr>
        <w:t>úč</w:t>
      </w:r>
      <w:r w:rsidRPr="006E0959">
        <w:t>as</w:t>
      </w:r>
      <w:r w:rsidRPr="006E0959">
        <w:rPr>
          <w:rFonts w:cs="Proba Pro"/>
        </w:rPr>
        <w:t>ť</w:t>
      </w:r>
      <w:r w:rsidRPr="006E0959">
        <w:t xml:space="preserve"> / ponúk, ktorý nájde v</w:t>
      </w:r>
      <w:r w:rsidRPr="006E0959">
        <w:rPr>
          <w:rFonts w:cs="Calibri"/>
        </w:rPr>
        <w:t> </w:t>
      </w:r>
      <w:r w:rsidRPr="006E0959">
        <w:t>z</w:t>
      </w:r>
      <w:r w:rsidRPr="006E0959">
        <w:rPr>
          <w:rFonts w:cs="Proba Pro"/>
        </w:rPr>
        <w:t>á</w:t>
      </w:r>
      <w:r w:rsidRPr="006E0959">
        <w:t>lo</w:t>
      </w:r>
      <w:r w:rsidRPr="006E0959">
        <w:rPr>
          <w:rFonts w:cs="Proba Pro"/>
        </w:rPr>
        <w:t>ž</w:t>
      </w:r>
      <w:r w:rsidRPr="006E0959">
        <w:t xml:space="preserve">ke </w:t>
      </w:r>
      <w:r w:rsidRPr="006E0959">
        <w:rPr>
          <w:rFonts w:cs="Proba Pro"/>
        </w:rPr>
        <w:t>„</w:t>
      </w:r>
      <w:r w:rsidRPr="006E0959">
        <w:t>Ponuky a žiadosti“.</w:t>
      </w:r>
    </w:p>
    <w:p w14:paraId="21CCBD9A" w14:textId="6A0A00E9" w:rsidR="00516BD0" w:rsidRPr="006E0959" w:rsidRDefault="00516BD0" w:rsidP="00B02EA0">
      <w:pPr>
        <w:pStyle w:val="Heading4"/>
      </w:pPr>
      <w:r w:rsidRPr="006E0959">
        <w:t>Registráciu v</w:t>
      </w:r>
      <w:r w:rsidRPr="006E0959">
        <w:rPr>
          <w:rFonts w:cs="Calibri"/>
        </w:rPr>
        <w:t> </w:t>
      </w:r>
      <w:r w:rsidRPr="006E0959">
        <w:t>syst</w:t>
      </w:r>
      <w:r w:rsidRPr="006E0959">
        <w:rPr>
          <w:rFonts w:cs="Proba Pro"/>
        </w:rPr>
        <w:t>é</w:t>
      </w:r>
      <w:r w:rsidRPr="006E0959">
        <w:t>me JOSEPHINE je mo</w:t>
      </w:r>
      <w:r w:rsidRPr="006E0959">
        <w:rPr>
          <w:rFonts w:cs="Proba Pro"/>
        </w:rPr>
        <w:t>ž</w:t>
      </w:r>
      <w:r w:rsidRPr="006E0959">
        <w:t>n</w:t>
      </w:r>
      <w:r w:rsidRPr="006E0959">
        <w:rPr>
          <w:rFonts w:cs="Proba Pro"/>
        </w:rPr>
        <w:t>é</w:t>
      </w:r>
      <w:r w:rsidRPr="006E0959">
        <w:t xml:space="preserve"> realizova</w:t>
      </w:r>
      <w:r w:rsidRPr="006E0959">
        <w:rPr>
          <w:rFonts w:cs="Proba Pro"/>
        </w:rPr>
        <w:t>ť</w:t>
      </w:r>
      <w:r w:rsidRPr="006E0959">
        <w:t xml:space="preserve"> z</w:t>
      </w:r>
      <w:r w:rsidRPr="006E0959">
        <w:rPr>
          <w:rFonts w:cs="Proba Pro"/>
        </w:rPr>
        <w:t>á</w:t>
      </w:r>
      <w:r w:rsidRPr="006E0959">
        <w:t>ujemcom najnesk</w:t>
      </w:r>
      <w:r w:rsidRPr="006E0959">
        <w:rPr>
          <w:rFonts w:cs="Proba Pro"/>
        </w:rPr>
        <w:t>ô</w:t>
      </w:r>
      <w:r w:rsidRPr="006E0959">
        <w:t>r do uplynutia lehoty na predlo</w:t>
      </w:r>
      <w:r w:rsidRPr="006E0959">
        <w:rPr>
          <w:rFonts w:cs="Proba Pro"/>
        </w:rPr>
        <w:t>ž</w:t>
      </w:r>
      <w:r w:rsidRPr="006E0959">
        <w:t xml:space="preserve">enie </w:t>
      </w:r>
      <w:r w:rsidRPr="006E0959">
        <w:rPr>
          <w:rFonts w:cs="Proba Pro"/>
        </w:rPr>
        <w:t>ž</w:t>
      </w:r>
      <w:r w:rsidRPr="006E0959">
        <w:t>iadost</w:t>
      </w:r>
      <w:r w:rsidRPr="006E0959">
        <w:rPr>
          <w:rFonts w:cs="Proba Pro"/>
        </w:rPr>
        <w:t>í</w:t>
      </w:r>
      <w:r w:rsidRPr="006E0959">
        <w:t xml:space="preserve"> o </w:t>
      </w:r>
      <w:r w:rsidRPr="006E0959">
        <w:rPr>
          <w:rFonts w:cs="Proba Pro"/>
        </w:rPr>
        <w:t>úč</w:t>
      </w:r>
      <w:r w:rsidRPr="006E0959">
        <w:t>as</w:t>
      </w:r>
      <w:r w:rsidRPr="006E0959">
        <w:rPr>
          <w:rFonts w:cs="Proba Pro"/>
        </w:rPr>
        <w:t>ť</w:t>
      </w:r>
      <w:r w:rsidRPr="006E0959">
        <w:t xml:space="preserve"> uvedenej v</w:t>
      </w:r>
      <w:r w:rsidR="00DB7912" w:rsidRPr="006E0959">
        <w:rPr>
          <w:rFonts w:cs="Calibri"/>
        </w:rPr>
        <w:t> </w:t>
      </w:r>
      <w:r w:rsidRPr="006E0959">
        <w:t>bode</w:t>
      </w:r>
      <w:r w:rsidR="00DB7912" w:rsidRPr="006E0959">
        <w:t xml:space="preserve">  </w:t>
      </w:r>
      <w:r w:rsidR="00DB7912" w:rsidRPr="006E0959">
        <w:fldChar w:fldCharType="begin"/>
      </w:r>
      <w:r w:rsidR="00DB7912" w:rsidRPr="006E0959">
        <w:instrText xml:space="preserve"> REF _Ref8301012 \r \h </w:instrText>
      </w:r>
      <w:r w:rsidR="00385CDE" w:rsidRPr="006E0959">
        <w:instrText xml:space="preserve"> \* MERGEFORMAT </w:instrText>
      </w:r>
      <w:r w:rsidR="00DB7912" w:rsidRPr="006E0959">
        <w:fldChar w:fldCharType="separate"/>
      </w:r>
      <w:r w:rsidR="00712086">
        <w:t>9.1</w:t>
      </w:r>
      <w:r w:rsidR="00DB7912" w:rsidRPr="006E0959">
        <w:fldChar w:fldCharType="end"/>
      </w:r>
      <w:r w:rsidR="00DB7912" w:rsidRPr="006E0959">
        <w:t xml:space="preserve"> </w:t>
      </w:r>
      <w:r w:rsidRPr="006E0959">
        <w:t>tohto dokumentu.</w:t>
      </w:r>
    </w:p>
    <w:p w14:paraId="46927BCF" w14:textId="77777777" w:rsidR="00516BD0" w:rsidRPr="006E0959" w:rsidRDefault="00516BD0" w:rsidP="00B02EA0">
      <w:pPr>
        <w:pStyle w:val="Heading4"/>
      </w:pPr>
      <w:r w:rsidRPr="006E0959">
        <w:t>Záujemca vypracuje a predloží žiadosť o účasť len v elektronickej forme, prostredníctvom systému JOSEPHINE v</w:t>
      </w:r>
      <w:r w:rsidRPr="006E0959">
        <w:rPr>
          <w:rFonts w:cs="Calibri"/>
        </w:rPr>
        <w:t> </w:t>
      </w:r>
      <w:r w:rsidRPr="006E0959">
        <w:t>s</w:t>
      </w:r>
      <w:r w:rsidRPr="006E0959">
        <w:rPr>
          <w:rFonts w:cs="Proba Pro"/>
        </w:rPr>
        <w:t>ú</w:t>
      </w:r>
      <w:r w:rsidRPr="006E0959">
        <w:t>lade s</w:t>
      </w:r>
      <w:r w:rsidRPr="006E0959">
        <w:rPr>
          <w:rFonts w:cs="Calibri"/>
        </w:rPr>
        <w:t> </w:t>
      </w:r>
      <w:r w:rsidRPr="006E0959">
        <w:t>postupom pop</w:t>
      </w:r>
      <w:r w:rsidRPr="006E0959">
        <w:rPr>
          <w:rFonts w:cs="Proba Pro"/>
        </w:rPr>
        <w:t>í</w:t>
      </w:r>
      <w:r w:rsidRPr="006E0959">
        <w:t>san</w:t>
      </w:r>
      <w:r w:rsidRPr="006E0959">
        <w:rPr>
          <w:rFonts w:cs="Proba Pro"/>
        </w:rPr>
        <w:t>ý</w:t>
      </w:r>
      <w:r w:rsidRPr="006E0959">
        <w:t>m v</w:t>
      </w:r>
      <w:r w:rsidRPr="006E0959">
        <w:rPr>
          <w:rFonts w:cs="Calibri"/>
        </w:rPr>
        <w:t> </w:t>
      </w:r>
      <w:r w:rsidRPr="006E0959">
        <w:t xml:space="preserve">tomto dokumente, v súlade s oznámením o vyhlásení verejného obstarávania, so súťažnými podkladmi a s inými dokumentmi poskytnutými verejným obstarávateľom. </w:t>
      </w:r>
    </w:p>
    <w:p w14:paraId="7909D068" w14:textId="190A39A2" w:rsidR="00516BD0" w:rsidRPr="006E0959" w:rsidRDefault="00516BD0" w:rsidP="004037D7">
      <w:pPr>
        <w:pStyle w:val="Heading3"/>
        <w:rPr>
          <w:rFonts w:ascii="Cambria" w:hAnsi="Cambria"/>
        </w:rPr>
      </w:pPr>
      <w:bookmarkStart w:id="28" w:name="_Toc110328284"/>
      <w:r w:rsidRPr="006E0959">
        <w:rPr>
          <w:rFonts w:ascii="Cambria" w:hAnsi="Cambria"/>
        </w:rPr>
        <w:t>Komunikácia</w:t>
      </w:r>
      <w:bookmarkEnd w:id="28"/>
    </w:p>
    <w:p w14:paraId="13B87C51" w14:textId="6F27FE98" w:rsidR="00DB7912" w:rsidRPr="006E0959" w:rsidRDefault="00DB7912" w:rsidP="00B02EA0">
      <w:pPr>
        <w:pStyle w:val="Heading4"/>
      </w:pPr>
      <w:r w:rsidRPr="006E0959">
        <w:t>Poskytovanie vysvetlení, odovzdávanie podkladov a komunikácia (ďalej len „komunikácia“) medzi Verejným obstarávateľom a</w:t>
      </w:r>
      <w:r w:rsidR="00207FFA" w:rsidRPr="006E0959">
        <w:rPr>
          <w:rFonts w:cs="Calibri"/>
        </w:rPr>
        <w:t> </w:t>
      </w:r>
      <w:r w:rsidRPr="006E0959">
        <w:t>záujemcami</w:t>
      </w:r>
      <w:r w:rsidR="00207FFA" w:rsidRPr="006E0959">
        <w:t>/uchádzačmi</w:t>
      </w:r>
      <w:r w:rsidRPr="006E0959">
        <w:t xml:space="preserve"> sa bude uskutočňovať v štátnom (slovenskom) jazyku. </w:t>
      </w:r>
    </w:p>
    <w:p w14:paraId="2785F03E" w14:textId="61B10151" w:rsidR="00DB7912" w:rsidRPr="006E0959" w:rsidRDefault="00DB7912" w:rsidP="00B02EA0">
      <w:pPr>
        <w:pStyle w:val="Heading4"/>
      </w:pPr>
      <w:r w:rsidRPr="006E0959">
        <w:t xml:space="preserve">Verejný obstarávateľ bude pri komunikácii so záujemcami, postupovať v zmysle § 20 ZVO prostredníctvom komunikačného rozhrania systému JOSEPHINE. Tento spôsob komunikácie sa týka akejkoľvek komunikácie a podaní medzi Verejným obstarávateľom a uchádzačmi, resp. záujemcami,  počas celého procesu Verejného obstarávania. </w:t>
      </w:r>
    </w:p>
    <w:p w14:paraId="585E3292" w14:textId="77777777" w:rsidR="00DB7912" w:rsidRPr="006E0959" w:rsidRDefault="00DB7912" w:rsidP="00B02EA0">
      <w:pPr>
        <w:pStyle w:val="Heading4"/>
      </w:pPr>
      <w:r w:rsidRPr="006E0959">
        <w:t>JOSEPHINE je na účely tohto Verejného obstarávania softvér pre elektronizáciu zadávania verejných zákaziek. JOSEPHINE je webová aplikácia na doméne https://josephine.proebiz.com.</w:t>
      </w:r>
    </w:p>
    <w:p w14:paraId="30C6DFC9" w14:textId="77777777" w:rsidR="00DB7912" w:rsidRPr="006E0959" w:rsidRDefault="00DB7912" w:rsidP="00B02EA0">
      <w:pPr>
        <w:pStyle w:val="Heading4"/>
      </w:pPr>
      <w:r w:rsidRPr="006E0959">
        <w:t xml:space="preserve">Návod na používanie systému je dostupný na webovom sídle portálu JOSEPHINE (http://files.nar.cz/docs/josephine/sk/Skrateny_navod_ucastnik.pdf). </w:t>
      </w:r>
    </w:p>
    <w:p w14:paraId="5883E634" w14:textId="77777777" w:rsidR="00DB7912" w:rsidRPr="006E0959" w:rsidRDefault="00DB7912" w:rsidP="00B02EA0">
      <w:pPr>
        <w:pStyle w:val="Heading4"/>
      </w:pPr>
      <w:r w:rsidRPr="006E0959">
        <w:t>Minimálne technické požiadavky na používanie systému sú dostupné na webovom sídle portálu JOSEPHINE (http://files.nar.cz/docs/josephine/sk/Technicke_poziadavky_sw_JOSEPHINE.pdf).</w:t>
      </w:r>
    </w:p>
    <w:p w14:paraId="57233DF8" w14:textId="77777777" w:rsidR="00DB7912" w:rsidRPr="006E0959" w:rsidRDefault="00DB7912" w:rsidP="00B02EA0">
      <w:pPr>
        <w:pStyle w:val="Heading4"/>
      </w:pPr>
      <w:r w:rsidRPr="006E0959">
        <w:t xml:space="preserve">Na bezproblémové používanie systému JOSEPHINE je nutné používať jeden z podporovaných internetových prehliadačov: </w:t>
      </w:r>
    </w:p>
    <w:p w14:paraId="7E0D2E34" w14:textId="0D2508DB" w:rsidR="00DB7912" w:rsidRPr="006E0959" w:rsidRDefault="00DB7912" w:rsidP="00B02EA0">
      <w:pPr>
        <w:pStyle w:val="Heading4"/>
        <w:numPr>
          <w:ilvl w:val="0"/>
          <w:numId w:val="22"/>
        </w:numPr>
      </w:pPr>
      <w:r w:rsidRPr="006E0959">
        <w:t xml:space="preserve">Microsoft Internet Explorer verzia 11.0 a vyššia, </w:t>
      </w:r>
    </w:p>
    <w:p w14:paraId="5AB27C4C" w14:textId="77777777" w:rsidR="00DB7912" w:rsidRPr="006E0959" w:rsidRDefault="00DB7912" w:rsidP="00B02EA0">
      <w:pPr>
        <w:pStyle w:val="Heading4"/>
        <w:numPr>
          <w:ilvl w:val="0"/>
          <w:numId w:val="22"/>
        </w:numPr>
      </w:pPr>
      <w:proofErr w:type="spellStart"/>
      <w:r w:rsidRPr="006E0959">
        <w:t>Mozilla</w:t>
      </w:r>
      <w:proofErr w:type="spellEnd"/>
      <w:r w:rsidRPr="006E0959">
        <w:t xml:space="preserve"> Firefox verzia 13.0 a vyššia,</w:t>
      </w:r>
    </w:p>
    <w:p w14:paraId="0C574FBF" w14:textId="77777777" w:rsidR="00DB7912" w:rsidRPr="006E0959" w:rsidRDefault="00DB7912" w:rsidP="00B02EA0">
      <w:pPr>
        <w:pStyle w:val="Heading4"/>
        <w:numPr>
          <w:ilvl w:val="0"/>
          <w:numId w:val="22"/>
        </w:numPr>
      </w:pPr>
      <w:r w:rsidRPr="006E0959">
        <w:t xml:space="preserve">Google Chrome, alebo </w:t>
      </w:r>
    </w:p>
    <w:p w14:paraId="0C9B0797" w14:textId="77777777" w:rsidR="00DB7912" w:rsidRPr="006E0959" w:rsidRDefault="00DB7912" w:rsidP="00B02EA0">
      <w:pPr>
        <w:pStyle w:val="Heading4"/>
        <w:numPr>
          <w:ilvl w:val="0"/>
          <w:numId w:val="22"/>
        </w:numPr>
      </w:pPr>
      <w:r w:rsidRPr="006E0959">
        <w:t xml:space="preserve">Microsoft </w:t>
      </w:r>
      <w:proofErr w:type="spellStart"/>
      <w:r w:rsidRPr="006E0959">
        <w:t>Edge</w:t>
      </w:r>
      <w:proofErr w:type="spellEnd"/>
      <w:r w:rsidRPr="006E0959">
        <w:t>.</w:t>
      </w:r>
    </w:p>
    <w:p w14:paraId="327EDDFC" w14:textId="77777777" w:rsidR="00DB7912" w:rsidRPr="006E0959" w:rsidRDefault="00DB7912" w:rsidP="00B02EA0">
      <w:pPr>
        <w:pStyle w:val="Heading4"/>
      </w:pPr>
      <w:r w:rsidRPr="006E0959">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4816D3E1" w14:textId="16CC642B" w:rsidR="00DB7912" w:rsidRPr="006E0959" w:rsidRDefault="00DB7912" w:rsidP="00B02EA0">
      <w:pPr>
        <w:pStyle w:val="Heading4"/>
      </w:pPr>
      <w:r w:rsidRPr="006E0959">
        <w:lastRenderedPageBreak/>
        <w:t>Uchádzač, resp. záujemca, sa prihlási do systému a v komunikačnom rozhraní zákazky bude mať zobrazený obsah komunikácie – zásielky, správy. Uchádzač, resp. záujemca, si môže v komunikačnom rozhraní zobraziť celú históriu o svojej komunikáci</w:t>
      </w:r>
      <w:r w:rsidR="00207FFA" w:rsidRPr="006E0959">
        <w:t>i</w:t>
      </w:r>
      <w:r w:rsidRPr="006E0959">
        <w:t xml:space="preserve"> s Verejným obstarávateľom.</w:t>
      </w:r>
    </w:p>
    <w:p w14:paraId="2ECB3595" w14:textId="7A011696" w:rsidR="00DB7912" w:rsidRPr="006E0959" w:rsidRDefault="00DB7912" w:rsidP="00B02EA0">
      <w:pPr>
        <w:pStyle w:val="Heading4"/>
      </w:pPr>
      <w:r w:rsidRPr="006E0959">
        <w:t xml:space="preserve">Ak je odosielateľom informácie uchádzač, resp. záujemca, tak po prihlásení do systému </w:t>
      </w:r>
      <w:r w:rsidRPr="006E0959">
        <w:br/>
        <w:t xml:space="preserve">a predmetnej zákazky môže prostredníctvom komunikačného rozhrania odosielať správy </w:t>
      </w:r>
      <w:r w:rsidRPr="006E0959">
        <w:br/>
        <w:t>a potrebné prílohy Verejnému obstarávateľovi. Takáto zásielka sa považuje za doručenú Verejnému obstarávateľovi okamihom jej odoslania v systému JOSEPHINE v súlade s funkcionalitou systému.</w:t>
      </w:r>
    </w:p>
    <w:p w14:paraId="44D35C9C" w14:textId="77777777" w:rsidR="00DB7912" w:rsidRPr="006E0959" w:rsidRDefault="00DB7912" w:rsidP="00B02EA0">
      <w:pPr>
        <w:pStyle w:val="Heading4"/>
      </w:pPr>
      <w:r w:rsidRPr="006E0959">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  </w:t>
      </w:r>
    </w:p>
    <w:p w14:paraId="7B94B172" w14:textId="054B3CBB" w:rsidR="00DB7912" w:rsidRPr="006E0959" w:rsidRDefault="00DB7912" w:rsidP="00B02EA0">
      <w:pPr>
        <w:pStyle w:val="Heading4"/>
      </w:pPr>
      <w:r w:rsidRPr="006E0959">
        <w:t xml:space="preserve">Verejný obstarávateľ umožňuje neobmedzený a priamy prístup elektronickými prostriedkami </w:t>
      </w:r>
      <w:r w:rsidRPr="006E0959">
        <w:br/>
        <w:t xml:space="preserve">k všetkým poskytnutým dokumentom / informáciám počas lehoty na predkladanie </w:t>
      </w:r>
      <w:r w:rsidR="00715BC5" w:rsidRPr="006E0959">
        <w:t>žiadostí o účasť</w:t>
      </w:r>
      <w:r w:rsidRPr="006E0959">
        <w:t xml:space="preserve">. </w:t>
      </w:r>
      <w:bookmarkStart w:id="29" w:name="_Hlk10108733"/>
      <w:r w:rsidR="009E39EC" w:rsidRPr="006E0959">
        <w:t>V</w:t>
      </w:r>
      <w:r w:rsidRPr="006E0959">
        <w:t xml:space="preserve">erejný obstarávateľ bude všetky dokumenty uverejňovať ako elektronické dokumenty </w:t>
      </w:r>
      <w:r w:rsidRPr="006E0959">
        <w:br/>
        <w:t>v príslušnej časti zákazky v systéme JOSEPHINE</w:t>
      </w:r>
      <w:r w:rsidR="009C74FE" w:rsidRPr="006E0959">
        <w:t>. V</w:t>
      </w:r>
      <w:r w:rsidRPr="006E0959">
        <w:t xml:space="preserve"> profile Verejného obstarávateľa zriadenom v elektronickom úložisku na webovej stránke Úradu pre verejné obstarávanie (ďalej len „Profil“)</w:t>
      </w:r>
      <w:r w:rsidR="009C74FE" w:rsidRPr="006E0959">
        <w:t xml:space="preserve"> sa bude nachádzať odkaz na systém JOSPHINE, kde budú dokumenty uverejnené</w:t>
      </w:r>
      <w:bookmarkEnd w:id="29"/>
      <w:r w:rsidRPr="006E0959">
        <w:t>.</w:t>
      </w:r>
    </w:p>
    <w:p w14:paraId="12686E62" w14:textId="2BDB4F54" w:rsidR="00DB7912" w:rsidRPr="006E0959" w:rsidRDefault="00DB7912" w:rsidP="00B02EA0">
      <w:pPr>
        <w:pStyle w:val="Heading4"/>
      </w:pPr>
      <w:r w:rsidRPr="006E0959">
        <w:t xml:space="preserve">Podania a dokumenty súvisiace s uplatnením revíznych postupov budú medzi Verejným obstarávateľom a záujemcami/uchádzačmi doručované v súlade s príslušnými ustanoveniami ZVO, pričom Verejnému obstarávateľovi budú podania doručované v elektronickej podobe funkcionalitou informačného systému, prostredníctvom ktorého je </w:t>
      </w:r>
      <w:r w:rsidR="00207FFA" w:rsidRPr="006E0959">
        <w:t>V</w:t>
      </w:r>
      <w:r w:rsidRPr="006E0959">
        <w:t>erejné obstarávanie realizované (</w:t>
      </w:r>
      <w:proofErr w:type="spellStart"/>
      <w:r w:rsidRPr="006E0959">
        <w:t>t.j</w:t>
      </w:r>
      <w:proofErr w:type="spellEnd"/>
      <w:r w:rsidRPr="006E0959">
        <w:t>. JOSEPHINE).</w:t>
      </w:r>
    </w:p>
    <w:p w14:paraId="033E5A0B" w14:textId="07FDDA58" w:rsidR="0046000E" w:rsidRPr="006E0959" w:rsidRDefault="00516BD0" w:rsidP="004037D7">
      <w:pPr>
        <w:pStyle w:val="Heading3"/>
        <w:rPr>
          <w:rFonts w:ascii="Cambria" w:hAnsi="Cambria"/>
        </w:rPr>
      </w:pPr>
      <w:bookmarkStart w:id="30" w:name="_Toc110328285"/>
      <w:r w:rsidRPr="006E0959">
        <w:rPr>
          <w:rFonts w:ascii="Cambria" w:hAnsi="Cambria"/>
        </w:rPr>
        <w:t>Vysvetľovanie</w:t>
      </w:r>
      <w:bookmarkEnd w:id="30"/>
    </w:p>
    <w:p w14:paraId="77DFA6F0" w14:textId="77777777" w:rsidR="00516BD0" w:rsidRPr="006E0959" w:rsidRDefault="00516BD0" w:rsidP="00B02EA0">
      <w:pPr>
        <w:pStyle w:val="Heading4"/>
      </w:pPr>
      <w:bookmarkStart w:id="31" w:name="_Toc522635378"/>
      <w:bookmarkStart w:id="32" w:name="_Toc525293192"/>
      <w:bookmarkStart w:id="33" w:name="_Toc4416608"/>
      <w:bookmarkStart w:id="34" w:name="_Toc4416902"/>
      <w:bookmarkStart w:id="35" w:name="_Toc4416951"/>
      <w:bookmarkEnd w:id="31"/>
      <w:bookmarkEnd w:id="32"/>
      <w:r w:rsidRPr="006E0959">
        <w:t>V prípade nejasností alebo potreby objasnenia akýchkoľvek poskytnutých informácií v lehote na predkladanie žiadostí o účasť, môže ktorýkoľvek zo záujemcov požiadať o vysvetlenie prostredníctvom komunikačného rozhrania systému JOSEPHINE podľa vyššie uvedených pravidiel komunikácie. Verejný obstarávateľ bezodkladne poskytne vysvetlenie informácií potrebných na vypracovanie žiadosti o účasť a na preukázanie splnenia podmienok účasti všetkým záujemcom, ktorí sú mu známi, najneskôr však šesť dní pred uplynutím lehoty na predkladanie žiadostí o účasť za predpokladu, že o vysvetlenie záujemca požiada dostatočne vopred.</w:t>
      </w:r>
    </w:p>
    <w:p w14:paraId="48F38AD5" w14:textId="7DBDFE7A" w:rsidR="00F70660" w:rsidRPr="006E0959" w:rsidRDefault="00F70660" w:rsidP="004037D7">
      <w:pPr>
        <w:pStyle w:val="Heading3"/>
        <w:rPr>
          <w:rFonts w:ascii="Cambria" w:hAnsi="Cambria"/>
        </w:rPr>
      </w:pPr>
      <w:bookmarkStart w:id="36" w:name="_Toc8294227"/>
      <w:bookmarkStart w:id="37" w:name="_Toc110328286"/>
      <w:bookmarkStart w:id="38" w:name="_Toc447725747"/>
      <w:bookmarkStart w:id="39" w:name="_Toc4416609"/>
      <w:bookmarkStart w:id="40" w:name="_Toc4416903"/>
      <w:bookmarkStart w:id="41" w:name="_Toc4416952"/>
      <w:bookmarkEnd w:id="24"/>
      <w:bookmarkEnd w:id="33"/>
      <w:bookmarkEnd w:id="34"/>
      <w:bookmarkEnd w:id="35"/>
      <w:r w:rsidRPr="006E0959">
        <w:rPr>
          <w:rFonts w:ascii="Cambria" w:hAnsi="Cambria"/>
        </w:rPr>
        <w:t xml:space="preserve">Oprávnení </w:t>
      </w:r>
      <w:bookmarkEnd w:id="36"/>
      <w:r w:rsidRPr="006E0959">
        <w:rPr>
          <w:rFonts w:ascii="Cambria" w:hAnsi="Cambria"/>
        </w:rPr>
        <w:t>záujemcovia</w:t>
      </w:r>
      <w:bookmarkEnd w:id="37"/>
    </w:p>
    <w:p w14:paraId="77065D45" w14:textId="19206F18" w:rsidR="00F70660" w:rsidRPr="006E0959" w:rsidRDefault="00F70660" w:rsidP="00B02EA0">
      <w:pPr>
        <w:pStyle w:val="Heading4"/>
      </w:pPr>
      <w:r w:rsidRPr="006E0959">
        <w:t>Žiadosť o účasť môž</w:t>
      </w:r>
      <w:r w:rsidR="00901933" w:rsidRPr="006E0959">
        <w:t>u predložiť</w:t>
      </w:r>
      <w:r w:rsidRPr="006E0959">
        <w:t xml:space="preserve"> fyzické osoby, právnické osoby alebo skupina fyzických alebo právnických osôb, vystupujúcich voči Verejnému obstarávateľovi spoločne (ďalej aj ako „</w:t>
      </w:r>
      <w:r w:rsidRPr="006E0959">
        <w:rPr>
          <w:b/>
          <w:bCs/>
        </w:rPr>
        <w:t>Skupina dodávateľov</w:t>
      </w:r>
      <w:r w:rsidRPr="006E0959">
        <w:t xml:space="preserve">“). </w:t>
      </w:r>
    </w:p>
    <w:p w14:paraId="4A3517F4" w14:textId="07D8D08B" w:rsidR="00F70660" w:rsidRPr="006E0959" w:rsidRDefault="00F70660" w:rsidP="00B02EA0">
      <w:pPr>
        <w:pStyle w:val="Heading4"/>
      </w:pPr>
      <w:r w:rsidRPr="006E0959">
        <w:t>V</w:t>
      </w:r>
      <w:r w:rsidRPr="006E0959">
        <w:rPr>
          <w:rFonts w:cs="Calibri"/>
        </w:rPr>
        <w:t> </w:t>
      </w:r>
      <w:r w:rsidRPr="006E0959">
        <w:t>pr</w:t>
      </w:r>
      <w:r w:rsidRPr="006E0959">
        <w:rPr>
          <w:rFonts w:cs="Proba Pro"/>
        </w:rPr>
        <w:t>í</w:t>
      </w:r>
      <w:r w:rsidRPr="006E0959">
        <w:t xml:space="preserve">pade, ak je </w:t>
      </w:r>
      <w:r w:rsidR="00901933" w:rsidRPr="006E0959">
        <w:t>záujemcom</w:t>
      </w:r>
      <w:r w:rsidRPr="006E0959">
        <w:t xml:space="preserve"> Skupina dod</w:t>
      </w:r>
      <w:r w:rsidRPr="006E0959">
        <w:rPr>
          <w:rFonts w:cs="Proba Pro"/>
        </w:rPr>
        <w:t>á</w:t>
      </w:r>
      <w:r w:rsidRPr="006E0959">
        <w:t>vate</w:t>
      </w:r>
      <w:r w:rsidRPr="006E0959">
        <w:rPr>
          <w:rFonts w:cs="Proba Pro"/>
        </w:rPr>
        <w:t>ľ</w:t>
      </w:r>
      <w:r w:rsidRPr="006E0959">
        <w:t xml:space="preserve">ov, </w:t>
      </w:r>
      <w:r w:rsidR="00646193" w:rsidRPr="006E0959">
        <w:t>žiadosť o účasť</w:t>
      </w:r>
      <w:r w:rsidRPr="006E0959">
        <w:t xml:space="preserve"> mus</w:t>
      </w:r>
      <w:r w:rsidRPr="006E0959">
        <w:rPr>
          <w:rFonts w:cs="Proba Pro"/>
        </w:rPr>
        <w:t>í</w:t>
      </w:r>
      <w:r w:rsidRPr="006E0959">
        <w:t xml:space="preserve"> by</w:t>
      </w:r>
      <w:r w:rsidRPr="006E0959">
        <w:rPr>
          <w:rFonts w:cs="Proba Pro"/>
        </w:rPr>
        <w:t>ť</w:t>
      </w:r>
      <w:r w:rsidRPr="006E0959">
        <w:t xml:space="preserve"> podp</w:t>
      </w:r>
      <w:r w:rsidRPr="006E0959">
        <w:rPr>
          <w:rFonts w:cs="Proba Pro"/>
        </w:rPr>
        <w:t>í</w:t>
      </w:r>
      <w:r w:rsidRPr="006E0959">
        <w:t>san</w:t>
      </w:r>
      <w:r w:rsidRPr="006E0959">
        <w:rPr>
          <w:rFonts w:cs="Proba Pro"/>
        </w:rPr>
        <w:t>á</w:t>
      </w:r>
      <w:r w:rsidRPr="006E0959">
        <w:t xml:space="preserve"> všetkými členmi Skupiny dodávateľov, resp. za všetkých členov Skupiny dodávateľov. Zároveň je </w:t>
      </w:r>
      <w:r w:rsidR="00646193" w:rsidRPr="006E0959">
        <w:t>záujemca</w:t>
      </w:r>
      <w:r w:rsidRPr="006E0959">
        <w:t xml:space="preserve"> povinný predložiť vo svojej </w:t>
      </w:r>
      <w:r w:rsidR="00EB3635" w:rsidRPr="006E0959">
        <w:t xml:space="preserve">žiadosti o účasť </w:t>
      </w:r>
      <w:r w:rsidRPr="006E0959">
        <w:t>doklad podpísaný všetkými členmi Skupiny dodávateľov o</w:t>
      </w:r>
      <w:r w:rsidRPr="006E0959">
        <w:rPr>
          <w:rFonts w:cs="Calibri"/>
        </w:rPr>
        <w:t> </w:t>
      </w:r>
      <w:r w:rsidRPr="006E0959">
        <w:t>ur</w:t>
      </w:r>
      <w:r w:rsidRPr="006E0959">
        <w:rPr>
          <w:rFonts w:cs="Proba Pro"/>
        </w:rPr>
        <w:t>č</w:t>
      </w:r>
      <w:r w:rsidRPr="006E0959">
        <w:t>en</w:t>
      </w:r>
      <w:r w:rsidRPr="006E0959">
        <w:rPr>
          <w:rFonts w:cs="Proba Pro"/>
        </w:rPr>
        <w:t>í</w:t>
      </w:r>
      <w:r w:rsidRPr="006E0959">
        <w:t xml:space="preserve"> ved</w:t>
      </w:r>
      <w:r w:rsidRPr="006E0959">
        <w:rPr>
          <w:rFonts w:cs="Proba Pro"/>
        </w:rPr>
        <w:t>ú</w:t>
      </w:r>
      <w:r w:rsidRPr="006E0959">
        <w:t xml:space="preserve">ceho </w:t>
      </w:r>
      <w:r w:rsidRPr="006E0959">
        <w:rPr>
          <w:rFonts w:cs="Proba Pro"/>
        </w:rPr>
        <w:t>č</w:t>
      </w:r>
      <w:r w:rsidRPr="006E0959">
        <w:t>lena opr</w:t>
      </w:r>
      <w:r w:rsidRPr="006E0959">
        <w:rPr>
          <w:rFonts w:cs="Proba Pro"/>
        </w:rPr>
        <w:t>á</w:t>
      </w:r>
      <w:r w:rsidRPr="006E0959">
        <w:t>vnen</w:t>
      </w:r>
      <w:r w:rsidRPr="006E0959">
        <w:rPr>
          <w:rFonts w:cs="Proba Pro"/>
        </w:rPr>
        <w:t>é</w:t>
      </w:r>
      <w:r w:rsidRPr="006E0959">
        <w:t>ho kona</w:t>
      </w:r>
      <w:r w:rsidRPr="006E0959">
        <w:rPr>
          <w:rFonts w:cs="Proba Pro"/>
        </w:rPr>
        <w:t>ť</w:t>
      </w:r>
      <w:r w:rsidRPr="006E0959">
        <w:t xml:space="preserve"> v</w:t>
      </w:r>
      <w:r w:rsidRPr="006E0959">
        <w:rPr>
          <w:rFonts w:cs="Calibri"/>
        </w:rPr>
        <w:t> </w:t>
      </w:r>
      <w:r w:rsidRPr="006E0959">
        <w:t>mene ostatn</w:t>
      </w:r>
      <w:r w:rsidRPr="006E0959">
        <w:rPr>
          <w:rFonts w:cs="Proba Pro"/>
        </w:rPr>
        <w:t>ý</w:t>
      </w:r>
      <w:r w:rsidRPr="006E0959">
        <w:t xml:space="preserve">ch </w:t>
      </w:r>
      <w:r w:rsidRPr="006E0959">
        <w:rPr>
          <w:rFonts w:cs="Proba Pro"/>
        </w:rPr>
        <w:t>č</w:t>
      </w:r>
      <w:r w:rsidRPr="006E0959">
        <w:t xml:space="preserve">lenov Skupiny dodávateľov pre účely </w:t>
      </w:r>
      <w:r w:rsidR="009A3D56" w:rsidRPr="006E0959">
        <w:t>tohto Rokovacieho konania</w:t>
      </w:r>
      <w:r w:rsidRPr="006E0959">
        <w:t xml:space="preserve">. Za týmto účelom </w:t>
      </w:r>
      <w:r w:rsidR="00EB3635" w:rsidRPr="006E0959">
        <w:t xml:space="preserve">záujemca </w:t>
      </w:r>
      <w:r w:rsidRPr="006E0959">
        <w:t>môže využiť vzor splnomocnenia pre vedúceho člena Skupiny dodávateľov podľa Prílohy č. A.</w:t>
      </w:r>
      <w:r w:rsidR="00646193" w:rsidRPr="006E0959">
        <w:t>4</w:t>
      </w:r>
      <w:r w:rsidRPr="006E0959">
        <w:t xml:space="preserve"> </w:t>
      </w:r>
      <w:r w:rsidR="007410F4" w:rsidRPr="006E0959">
        <w:t>tohto dokumentu</w:t>
      </w:r>
      <w:r w:rsidRPr="006E0959">
        <w:t>.</w:t>
      </w:r>
    </w:p>
    <w:p w14:paraId="71E4B717" w14:textId="398D96A3" w:rsidR="00F70660" w:rsidRPr="006E0959" w:rsidRDefault="00F70660" w:rsidP="00B02EA0">
      <w:pPr>
        <w:pStyle w:val="Heading4"/>
      </w:pPr>
      <w:r w:rsidRPr="006E0959">
        <w:t>V</w:t>
      </w:r>
      <w:r w:rsidRPr="006E0959">
        <w:rPr>
          <w:rFonts w:cs="Calibri"/>
        </w:rPr>
        <w:t> </w:t>
      </w:r>
      <w:r w:rsidRPr="006E0959">
        <w:t>pr</w:t>
      </w:r>
      <w:r w:rsidRPr="006E0959">
        <w:rPr>
          <w:rFonts w:cs="Proba Pro"/>
        </w:rPr>
        <w:t>í</w:t>
      </w:r>
      <w:r w:rsidRPr="006E0959">
        <w:t xml:space="preserve">pade, ak je </w:t>
      </w:r>
      <w:r w:rsidR="007410F4" w:rsidRPr="006E0959">
        <w:t>záujemcom</w:t>
      </w:r>
      <w:r w:rsidRPr="006E0959">
        <w:t xml:space="preserve"> Skupina dod</w:t>
      </w:r>
      <w:r w:rsidRPr="006E0959">
        <w:rPr>
          <w:rFonts w:cs="Proba Pro"/>
        </w:rPr>
        <w:t>á</w:t>
      </w:r>
      <w:r w:rsidRPr="006E0959">
        <w:t>vate</w:t>
      </w:r>
      <w:r w:rsidRPr="006E0959">
        <w:rPr>
          <w:rFonts w:cs="Proba Pro"/>
        </w:rPr>
        <w:t>ľ</w:t>
      </w:r>
      <w:r w:rsidRPr="006E0959">
        <w:t>ov, tak</w:t>
      </w:r>
      <w:r w:rsidRPr="006E0959">
        <w:rPr>
          <w:rFonts w:cs="Proba Pro"/>
        </w:rPr>
        <w:t>ý</w:t>
      </w:r>
      <w:r w:rsidRPr="006E0959">
        <w:t xml:space="preserve">to </w:t>
      </w:r>
      <w:r w:rsidR="007410F4" w:rsidRPr="006E0959">
        <w:t>záujemca</w:t>
      </w:r>
      <w:r w:rsidRPr="006E0959">
        <w:t xml:space="preserve"> je povinný tiež predložiť zmluvu podľa bodu </w:t>
      </w:r>
      <w:r w:rsidRPr="006E0959">
        <w:fldChar w:fldCharType="begin"/>
      </w:r>
      <w:r w:rsidRPr="006E0959">
        <w:instrText xml:space="preserve"> REF _Ref4422270 \r \h  \* MERGEFORMAT </w:instrText>
      </w:r>
      <w:r w:rsidRPr="006E0959">
        <w:fldChar w:fldCharType="separate"/>
      </w:r>
      <w:r w:rsidR="00712086">
        <w:t>6.4</w:t>
      </w:r>
      <w:r w:rsidRPr="006E0959">
        <w:fldChar w:fldCharType="end"/>
      </w:r>
      <w:r w:rsidRPr="006E0959">
        <w:t xml:space="preserve"> nižšie alebo čestné vyhlásenie o</w:t>
      </w:r>
      <w:r w:rsidRPr="006E0959">
        <w:rPr>
          <w:rFonts w:cs="Calibri"/>
        </w:rPr>
        <w:t> </w:t>
      </w:r>
      <w:r w:rsidRPr="006E0959">
        <w:t>vytvoren</w:t>
      </w:r>
      <w:r w:rsidRPr="006E0959">
        <w:rPr>
          <w:rFonts w:cs="Proba Pro"/>
        </w:rPr>
        <w:t>í</w:t>
      </w:r>
      <w:r w:rsidRPr="006E0959">
        <w:t xml:space="preserve"> Skupiny dod</w:t>
      </w:r>
      <w:r w:rsidRPr="006E0959">
        <w:rPr>
          <w:rFonts w:cs="Proba Pro"/>
        </w:rPr>
        <w:t>á</w:t>
      </w:r>
      <w:r w:rsidRPr="006E0959">
        <w:t>vate</w:t>
      </w:r>
      <w:r w:rsidRPr="006E0959">
        <w:rPr>
          <w:rFonts w:cs="Proba Pro"/>
        </w:rPr>
        <w:t>ľ</w:t>
      </w:r>
      <w:r w:rsidRPr="006E0959">
        <w:t>ov s</w:t>
      </w:r>
      <w:r w:rsidRPr="006E0959">
        <w:rPr>
          <w:rFonts w:cs="Calibri"/>
        </w:rPr>
        <w:t> </w:t>
      </w:r>
      <w:r w:rsidRPr="006E0959">
        <w:t>minim</w:t>
      </w:r>
      <w:r w:rsidRPr="006E0959">
        <w:rPr>
          <w:rFonts w:cs="Proba Pro"/>
        </w:rPr>
        <w:t>á</w:t>
      </w:r>
      <w:r w:rsidRPr="006E0959">
        <w:t>lnymi n</w:t>
      </w:r>
      <w:r w:rsidRPr="006E0959">
        <w:rPr>
          <w:rFonts w:cs="Proba Pro"/>
        </w:rPr>
        <w:t>á</w:t>
      </w:r>
      <w:r w:rsidRPr="006E0959">
        <w:t>le</w:t>
      </w:r>
      <w:r w:rsidRPr="006E0959">
        <w:rPr>
          <w:rFonts w:cs="Proba Pro"/>
        </w:rPr>
        <w:t>ž</w:t>
      </w:r>
      <w:r w:rsidRPr="006E0959">
        <w:t>itos</w:t>
      </w:r>
      <w:r w:rsidRPr="006E0959">
        <w:rPr>
          <w:rFonts w:cs="Proba Pro"/>
        </w:rPr>
        <w:t>ť</w:t>
      </w:r>
      <w:r w:rsidRPr="006E0959">
        <w:t>ami, ktor</w:t>
      </w:r>
      <w:r w:rsidRPr="006E0959">
        <w:rPr>
          <w:rFonts w:cs="Proba Pro"/>
        </w:rPr>
        <w:t>é</w:t>
      </w:r>
      <w:r w:rsidRPr="006E0959">
        <w:t xml:space="preserve"> obsahuje vzor podľa Pr</w:t>
      </w:r>
      <w:r w:rsidRPr="006E0959">
        <w:rPr>
          <w:rFonts w:cs="Proba Pro"/>
        </w:rPr>
        <w:t>í</w:t>
      </w:r>
      <w:r w:rsidRPr="006E0959">
        <w:t xml:space="preserve">lohy </w:t>
      </w:r>
      <w:r w:rsidRPr="006E0959">
        <w:rPr>
          <w:rFonts w:cs="Proba Pro"/>
        </w:rPr>
        <w:t>č</w:t>
      </w:r>
      <w:r w:rsidRPr="006E0959">
        <w:t>. A.</w:t>
      </w:r>
      <w:r w:rsidR="007410F4" w:rsidRPr="006E0959">
        <w:t>3</w:t>
      </w:r>
      <w:r w:rsidRPr="006E0959">
        <w:t xml:space="preserve"> </w:t>
      </w:r>
      <w:r w:rsidR="007410F4" w:rsidRPr="006E0959">
        <w:t>tohto dokumentu</w:t>
      </w:r>
      <w:r w:rsidRPr="006E0959">
        <w:t>.</w:t>
      </w:r>
    </w:p>
    <w:p w14:paraId="6E50EA2F" w14:textId="02EECBBA" w:rsidR="00F70660" w:rsidRPr="006E0959" w:rsidRDefault="00F70660" w:rsidP="00B02EA0">
      <w:pPr>
        <w:pStyle w:val="Heading4"/>
      </w:pPr>
      <w:bookmarkStart w:id="42" w:name="_Ref4422270"/>
      <w:r w:rsidRPr="006E0959">
        <w:t>V</w:t>
      </w:r>
      <w:r w:rsidRPr="006E0959">
        <w:rPr>
          <w:rFonts w:cs="Calibri"/>
        </w:rPr>
        <w:t> </w:t>
      </w:r>
      <w:r w:rsidRPr="006E0959">
        <w:t>pr</w:t>
      </w:r>
      <w:r w:rsidRPr="006E0959">
        <w:rPr>
          <w:rFonts w:cs="Proba Pro"/>
        </w:rPr>
        <w:t>í</w:t>
      </w:r>
      <w:r w:rsidRPr="006E0959">
        <w:t xml:space="preserve">pade, ak bude </w:t>
      </w:r>
      <w:r w:rsidR="007410F4" w:rsidRPr="006E0959">
        <w:t>žiadosť o účasť</w:t>
      </w:r>
      <w:r w:rsidRPr="006E0959">
        <w:t xml:space="preserve"> Skupiny dod</w:t>
      </w:r>
      <w:r w:rsidRPr="006E0959">
        <w:rPr>
          <w:rFonts w:cs="Proba Pro"/>
        </w:rPr>
        <w:t>á</w:t>
      </w:r>
      <w:r w:rsidRPr="006E0959">
        <w:t>vate</w:t>
      </w:r>
      <w:r w:rsidRPr="006E0959">
        <w:rPr>
          <w:rFonts w:cs="Proba Pro"/>
        </w:rPr>
        <w:t>ľ</w:t>
      </w:r>
      <w:r w:rsidRPr="006E0959">
        <w:t>ov vyhodnoten</w:t>
      </w:r>
      <w:r w:rsidRPr="006E0959">
        <w:rPr>
          <w:rFonts w:cs="Proba Pro"/>
        </w:rPr>
        <w:t>á</w:t>
      </w:r>
      <w:r w:rsidRPr="006E0959">
        <w:t xml:space="preserve"> ako </w:t>
      </w:r>
      <w:r w:rsidRPr="006E0959">
        <w:rPr>
          <w:rFonts w:cs="Proba Pro"/>
        </w:rPr>
        <w:t>ú</w:t>
      </w:r>
      <w:r w:rsidRPr="006E0959">
        <w:t>spe</w:t>
      </w:r>
      <w:r w:rsidRPr="006E0959">
        <w:rPr>
          <w:rFonts w:cs="Proba Pro"/>
        </w:rPr>
        <w:t>š</w:t>
      </w:r>
      <w:r w:rsidRPr="006E0959">
        <w:t>n</w:t>
      </w:r>
      <w:r w:rsidRPr="006E0959">
        <w:rPr>
          <w:rFonts w:cs="Proba Pro"/>
        </w:rPr>
        <w:t>á</w:t>
      </w:r>
      <w:r w:rsidRPr="006E0959">
        <w:t xml:space="preserve">, všetci členovia Skupiny dodávateľov budú povinní najneskôr do podpisu zmluvy, ktorá bude výsledkom </w:t>
      </w:r>
      <w:r w:rsidR="009A3D56" w:rsidRPr="006E0959">
        <w:t xml:space="preserve">tohto Rokovacieho konania </w:t>
      </w:r>
      <w:r w:rsidR="009172D3" w:rsidRPr="006E0959">
        <w:t>v</w:t>
      </w:r>
      <w:r w:rsidR="009172D3" w:rsidRPr="006E0959">
        <w:rPr>
          <w:rFonts w:cs="Calibri"/>
        </w:rPr>
        <w:t> </w:t>
      </w:r>
      <w:r w:rsidR="009172D3" w:rsidRPr="006E0959">
        <w:t>s</w:t>
      </w:r>
      <w:r w:rsidR="009172D3" w:rsidRPr="006E0959">
        <w:rPr>
          <w:rFonts w:cs="Proba Pro"/>
        </w:rPr>
        <w:t>ú</w:t>
      </w:r>
      <w:r w:rsidR="009172D3" w:rsidRPr="006E0959">
        <w:t>lade so s</w:t>
      </w:r>
      <w:r w:rsidR="009172D3" w:rsidRPr="006E0959">
        <w:rPr>
          <w:rFonts w:cs="Proba Pro"/>
        </w:rPr>
        <w:t>úť</w:t>
      </w:r>
      <w:r w:rsidR="009172D3" w:rsidRPr="006E0959">
        <w:t>a</w:t>
      </w:r>
      <w:r w:rsidR="009172D3" w:rsidRPr="006E0959">
        <w:rPr>
          <w:rFonts w:cs="Proba Pro"/>
        </w:rPr>
        <w:t>ž</w:t>
      </w:r>
      <w:r w:rsidR="009172D3" w:rsidRPr="006E0959">
        <w:t>n</w:t>
      </w:r>
      <w:r w:rsidR="009172D3" w:rsidRPr="006E0959">
        <w:rPr>
          <w:rFonts w:cs="Proba Pro"/>
        </w:rPr>
        <w:t>ý</w:t>
      </w:r>
      <w:r w:rsidR="009172D3" w:rsidRPr="006E0959">
        <w:t>mi podkladmi</w:t>
      </w:r>
      <w:r w:rsidRPr="006E0959">
        <w:t>, uzatvoriť zmluvu o</w:t>
      </w:r>
      <w:r w:rsidRPr="006E0959">
        <w:rPr>
          <w:rFonts w:cs="Calibri"/>
        </w:rPr>
        <w:t> </w:t>
      </w:r>
      <w:r w:rsidRPr="006E0959">
        <w:t>zdru</w:t>
      </w:r>
      <w:r w:rsidRPr="006E0959">
        <w:rPr>
          <w:rFonts w:cs="Proba Pro"/>
        </w:rPr>
        <w:t>ž</w:t>
      </w:r>
      <w:r w:rsidRPr="006E0959">
        <w:t>en</w:t>
      </w:r>
      <w:r w:rsidRPr="006E0959">
        <w:rPr>
          <w:rFonts w:cs="Proba Pro"/>
        </w:rPr>
        <w:t>í</w:t>
      </w:r>
      <w:r w:rsidRPr="006E0959">
        <w:t xml:space="preserve"> podľa ustanovení § 829 a</w:t>
      </w:r>
      <w:r w:rsidRPr="006E0959">
        <w:rPr>
          <w:rFonts w:cs="Calibri"/>
        </w:rPr>
        <w:t> </w:t>
      </w:r>
      <w:proofErr w:type="spellStart"/>
      <w:r w:rsidRPr="006E0959">
        <w:t>nasl</w:t>
      </w:r>
      <w:proofErr w:type="spellEnd"/>
      <w:r w:rsidRPr="006E0959">
        <w:t>.</w:t>
      </w:r>
      <w:r w:rsidR="009172D3" w:rsidRPr="006E0959">
        <w:t xml:space="preserve"> </w:t>
      </w:r>
      <w:r w:rsidRPr="006E0959">
        <w:t>z</w:t>
      </w:r>
      <w:r w:rsidRPr="006E0959">
        <w:rPr>
          <w:rFonts w:cs="Proba Pro"/>
        </w:rPr>
        <w:t>á</w:t>
      </w:r>
      <w:r w:rsidRPr="006E0959">
        <w:t>kona č. 40/1964 Zb. Občiansky zákonník v</w:t>
      </w:r>
      <w:r w:rsidRPr="006E0959">
        <w:rPr>
          <w:rFonts w:cs="Calibri"/>
        </w:rPr>
        <w:t> </w:t>
      </w:r>
      <w:r w:rsidRPr="006E0959">
        <w:t>znen</w:t>
      </w:r>
      <w:r w:rsidRPr="006E0959">
        <w:rPr>
          <w:rFonts w:cs="Proba Pro"/>
        </w:rPr>
        <w:t>í</w:t>
      </w:r>
      <w:r w:rsidRPr="006E0959">
        <w:t xml:space="preserve"> neskor</w:t>
      </w:r>
      <w:r w:rsidRPr="006E0959">
        <w:rPr>
          <w:rFonts w:cs="Proba Pro"/>
        </w:rPr>
        <w:t>ší</w:t>
      </w:r>
      <w:r w:rsidRPr="006E0959">
        <w:t>ch predpisov alebo in</w:t>
      </w:r>
      <w:r w:rsidRPr="006E0959">
        <w:rPr>
          <w:rFonts w:cs="Proba Pro"/>
        </w:rPr>
        <w:t>ú</w:t>
      </w:r>
      <w:r w:rsidRPr="006E0959">
        <w:t xml:space="preserve"> obdobn</w:t>
      </w:r>
      <w:r w:rsidRPr="006E0959">
        <w:rPr>
          <w:rFonts w:cs="Proba Pro"/>
        </w:rPr>
        <w:t>ú</w:t>
      </w:r>
      <w:r w:rsidRPr="006E0959">
        <w:t xml:space="preserve"> zmluvu s</w:t>
      </w:r>
      <w:r w:rsidRPr="006E0959">
        <w:rPr>
          <w:rFonts w:cs="Calibri"/>
        </w:rPr>
        <w:t> </w:t>
      </w:r>
      <w:r w:rsidRPr="006E0959">
        <w:t>minim</w:t>
      </w:r>
      <w:r w:rsidRPr="006E0959">
        <w:rPr>
          <w:rFonts w:cs="Proba Pro"/>
        </w:rPr>
        <w:t>á</w:t>
      </w:r>
      <w:r w:rsidRPr="006E0959">
        <w:t>lnymi obsahov</w:t>
      </w:r>
      <w:r w:rsidRPr="006E0959">
        <w:rPr>
          <w:rFonts w:cs="Proba Pro"/>
        </w:rPr>
        <w:t>ý</w:t>
      </w:r>
      <w:r w:rsidRPr="006E0959">
        <w:t>mi n</w:t>
      </w:r>
      <w:r w:rsidRPr="006E0959">
        <w:rPr>
          <w:rFonts w:cs="Proba Pro"/>
        </w:rPr>
        <w:t>á</w:t>
      </w:r>
      <w:r w:rsidRPr="006E0959">
        <w:t>le</w:t>
      </w:r>
      <w:r w:rsidRPr="006E0959">
        <w:rPr>
          <w:rFonts w:cs="Proba Pro"/>
        </w:rPr>
        <w:t>ž</w:t>
      </w:r>
      <w:r w:rsidRPr="006E0959">
        <w:t>itos</w:t>
      </w:r>
      <w:r w:rsidRPr="006E0959">
        <w:rPr>
          <w:rFonts w:cs="Proba Pro"/>
        </w:rPr>
        <w:t>ť</w:t>
      </w:r>
      <w:r w:rsidRPr="006E0959">
        <w:t>ami uveden</w:t>
      </w:r>
      <w:r w:rsidRPr="006E0959">
        <w:rPr>
          <w:rFonts w:cs="Proba Pro"/>
        </w:rPr>
        <w:t>ý</w:t>
      </w:r>
      <w:r w:rsidRPr="006E0959">
        <w:t>mi ni</w:t>
      </w:r>
      <w:r w:rsidRPr="006E0959">
        <w:rPr>
          <w:rFonts w:cs="Proba Pro"/>
        </w:rPr>
        <w:t>žš</w:t>
      </w:r>
      <w:r w:rsidRPr="006E0959">
        <w:t xml:space="preserve">ie. Zmluva </w:t>
      </w:r>
      <w:r w:rsidRPr="006E0959">
        <w:lastRenderedPageBreak/>
        <w:t>o</w:t>
      </w:r>
      <w:r w:rsidRPr="006E0959">
        <w:rPr>
          <w:rFonts w:cs="Calibri"/>
        </w:rPr>
        <w:t> </w:t>
      </w:r>
      <w:r w:rsidRPr="006E0959">
        <w:t>zdru</w:t>
      </w:r>
      <w:r w:rsidRPr="006E0959">
        <w:rPr>
          <w:rFonts w:cs="Proba Pro"/>
        </w:rPr>
        <w:t>ž</w:t>
      </w:r>
      <w:r w:rsidRPr="006E0959">
        <w:t>en</w:t>
      </w:r>
      <w:r w:rsidRPr="006E0959">
        <w:rPr>
          <w:rFonts w:cs="Proba Pro"/>
        </w:rPr>
        <w:t>í</w:t>
      </w:r>
      <w:r w:rsidRPr="006E0959">
        <w:t xml:space="preserve"> mus</w:t>
      </w:r>
      <w:r w:rsidRPr="006E0959">
        <w:rPr>
          <w:rFonts w:cs="Proba Pro"/>
        </w:rPr>
        <w:t>í</w:t>
      </w:r>
      <w:r w:rsidRPr="006E0959">
        <w:t xml:space="preserve"> by</w:t>
      </w:r>
      <w:r w:rsidRPr="006E0959">
        <w:rPr>
          <w:rFonts w:cs="Proba Pro"/>
        </w:rPr>
        <w:t>ť</w:t>
      </w:r>
      <w:r w:rsidRPr="006E0959">
        <w:t xml:space="preserve"> p</w:t>
      </w:r>
      <w:r w:rsidRPr="006E0959">
        <w:rPr>
          <w:rFonts w:cs="Proba Pro"/>
        </w:rPr>
        <w:t>í</w:t>
      </w:r>
      <w:r w:rsidRPr="006E0959">
        <w:t>somn</w:t>
      </w:r>
      <w:r w:rsidRPr="006E0959">
        <w:rPr>
          <w:rFonts w:cs="Proba Pro"/>
        </w:rPr>
        <w:t>á</w:t>
      </w:r>
      <w:r w:rsidRPr="006E0959">
        <w:t>, a</w:t>
      </w:r>
      <w:r w:rsidRPr="006E0959">
        <w:rPr>
          <w:rFonts w:cs="Calibri"/>
        </w:rPr>
        <w:t> </w:t>
      </w:r>
      <w:r w:rsidRPr="006E0959">
        <w:t>mus</w:t>
      </w:r>
      <w:r w:rsidRPr="006E0959">
        <w:rPr>
          <w:rFonts w:cs="Proba Pro"/>
        </w:rPr>
        <w:t>í</w:t>
      </w:r>
      <w:r w:rsidRPr="006E0959">
        <w:t xml:space="preserve"> obsahova</w:t>
      </w:r>
      <w:r w:rsidRPr="006E0959">
        <w:rPr>
          <w:rFonts w:cs="Proba Pro"/>
        </w:rPr>
        <w:t>ť</w:t>
      </w:r>
      <w:r w:rsidRPr="006E0959">
        <w:t xml:space="preserve"> minim</w:t>
      </w:r>
      <w:r w:rsidRPr="006E0959">
        <w:rPr>
          <w:rFonts w:cs="Proba Pro"/>
        </w:rPr>
        <w:t>á</w:t>
      </w:r>
      <w:r w:rsidRPr="006E0959">
        <w:t>lne:</w:t>
      </w:r>
      <w:bookmarkEnd w:id="42"/>
    </w:p>
    <w:p w14:paraId="3134FE98" w14:textId="0E396BCF" w:rsidR="00F70660" w:rsidRPr="006E0959" w:rsidRDefault="00F70660" w:rsidP="00276945">
      <w:pPr>
        <w:pStyle w:val="Heading6"/>
      </w:pPr>
      <w:r w:rsidRPr="006E0959">
        <w:t>splnomocnenie jedného člena zo Skupiny dodávateľov, ktorý bude mať postavenie hlavného člena Skupiny dodávateľov, udelenú ostatnými členmi Skupiny dodávateľov na uskutočňovanie a</w:t>
      </w:r>
      <w:r w:rsidRPr="006E0959">
        <w:rPr>
          <w:rFonts w:cs="Calibri"/>
        </w:rPr>
        <w:t> </w:t>
      </w:r>
      <w:r w:rsidRPr="006E0959">
        <w:t>prij</w:t>
      </w:r>
      <w:r w:rsidRPr="006E0959">
        <w:rPr>
          <w:rFonts w:cs="Proba Pro"/>
        </w:rPr>
        <w:t>í</w:t>
      </w:r>
      <w:r w:rsidRPr="006E0959">
        <w:t>manie ak</w:t>
      </w:r>
      <w:r w:rsidRPr="006E0959">
        <w:rPr>
          <w:rFonts w:cs="Proba Pro"/>
        </w:rPr>
        <w:t>ý</w:t>
      </w:r>
      <w:r w:rsidRPr="006E0959">
        <w:t>chko</w:t>
      </w:r>
      <w:r w:rsidRPr="006E0959">
        <w:rPr>
          <w:rFonts w:cs="Proba Pro"/>
        </w:rPr>
        <w:t>ľ</w:t>
      </w:r>
      <w:r w:rsidRPr="006E0959">
        <w:t>vek pr</w:t>
      </w:r>
      <w:r w:rsidRPr="006E0959">
        <w:rPr>
          <w:rFonts w:cs="Proba Pro"/>
        </w:rPr>
        <w:t>á</w:t>
      </w:r>
      <w:r w:rsidRPr="006E0959">
        <w:t xml:space="preserve">vnych </w:t>
      </w:r>
      <w:r w:rsidRPr="006E0959">
        <w:rPr>
          <w:rFonts w:cs="Proba Pro"/>
        </w:rPr>
        <w:t>ú</w:t>
      </w:r>
      <w:r w:rsidRPr="006E0959">
        <w:t>konov, ktor</w:t>
      </w:r>
      <w:r w:rsidRPr="006E0959">
        <w:rPr>
          <w:rFonts w:cs="Proba Pro"/>
        </w:rPr>
        <w:t>é</w:t>
      </w:r>
      <w:r w:rsidRPr="006E0959">
        <w:t xml:space="preserve"> sa bud</w:t>
      </w:r>
      <w:r w:rsidRPr="006E0959">
        <w:rPr>
          <w:rFonts w:cs="Proba Pro"/>
        </w:rPr>
        <w:t>ú</w:t>
      </w:r>
      <w:r w:rsidRPr="006E0959">
        <w:t xml:space="preserve"> uskuto</w:t>
      </w:r>
      <w:r w:rsidRPr="006E0959">
        <w:rPr>
          <w:rFonts w:cs="Proba Pro"/>
        </w:rPr>
        <w:t>čň</w:t>
      </w:r>
      <w:r w:rsidRPr="006E0959">
        <w:t>ova</w:t>
      </w:r>
      <w:r w:rsidRPr="006E0959">
        <w:rPr>
          <w:rFonts w:cs="Proba Pro"/>
        </w:rPr>
        <w:t>ť</w:t>
      </w:r>
      <w:r w:rsidRPr="006E0959">
        <w:t xml:space="preserve"> a prij</w:t>
      </w:r>
      <w:r w:rsidRPr="006E0959">
        <w:rPr>
          <w:rFonts w:cs="Proba Pro"/>
        </w:rPr>
        <w:t>í</w:t>
      </w:r>
      <w:r w:rsidRPr="006E0959">
        <w:t>ma</w:t>
      </w:r>
      <w:r w:rsidRPr="006E0959">
        <w:rPr>
          <w:rFonts w:cs="Proba Pro"/>
        </w:rPr>
        <w:t>ť</w:t>
      </w:r>
      <w:r w:rsidRPr="006E0959">
        <w:t xml:space="preserve"> v mene všetkých členov Skupiny dodávateľov v súvislosti s</w:t>
      </w:r>
      <w:r w:rsidR="009A3D56" w:rsidRPr="006E0959">
        <w:rPr>
          <w:rFonts w:cs="Calibri"/>
        </w:rPr>
        <w:t> </w:t>
      </w:r>
      <w:r w:rsidR="009A3D56" w:rsidRPr="006E0959">
        <w:t>t</w:t>
      </w:r>
      <w:r w:rsidR="009A3D56" w:rsidRPr="006E0959">
        <w:rPr>
          <w:rFonts w:cs="Proba Pro"/>
        </w:rPr>
        <w:t>ý</w:t>
      </w:r>
      <w:r w:rsidR="009A3D56" w:rsidRPr="006E0959">
        <w:t>mto Rokovac</w:t>
      </w:r>
      <w:r w:rsidR="009A3D56" w:rsidRPr="006E0959">
        <w:rPr>
          <w:rFonts w:cs="Proba Pro"/>
        </w:rPr>
        <w:t>í</w:t>
      </w:r>
      <w:r w:rsidR="009A3D56" w:rsidRPr="006E0959">
        <w:t>m konan</w:t>
      </w:r>
      <w:r w:rsidR="009A3D56" w:rsidRPr="006E0959">
        <w:rPr>
          <w:rFonts w:cs="Proba Pro"/>
        </w:rPr>
        <w:t>í</w:t>
      </w:r>
      <w:r w:rsidR="009A3D56" w:rsidRPr="006E0959">
        <w:t xml:space="preserve">m </w:t>
      </w:r>
      <w:r w:rsidR="009172D3" w:rsidRPr="006E0959">
        <w:t xml:space="preserve">a </w:t>
      </w:r>
      <w:r w:rsidRPr="006E0959">
        <w:t>plnením zmluvy, ktorá bude výsledkom Verejného obstarávania;</w:t>
      </w:r>
    </w:p>
    <w:p w14:paraId="5917C7E3" w14:textId="77777777" w:rsidR="00F70660" w:rsidRPr="006E0959" w:rsidRDefault="00F70660" w:rsidP="00276945">
      <w:pPr>
        <w:pStyle w:val="Heading6"/>
      </w:pPr>
      <w:r w:rsidRPr="006E0959">
        <w:t>opis vzájomných práv a</w:t>
      </w:r>
      <w:r w:rsidRPr="006E0959">
        <w:rPr>
          <w:rFonts w:cs="Calibri"/>
        </w:rPr>
        <w:t> </w:t>
      </w:r>
      <w:r w:rsidRPr="006E0959">
        <w:t>povinnost</w:t>
      </w:r>
      <w:r w:rsidRPr="006E0959">
        <w:rPr>
          <w:rFonts w:cs="Proba Pro"/>
        </w:rPr>
        <w:t>í</w:t>
      </w:r>
      <w:r w:rsidRPr="006E0959">
        <w:t xml:space="preserve"> </w:t>
      </w:r>
      <w:r w:rsidRPr="006E0959">
        <w:rPr>
          <w:rFonts w:cs="Proba Pro"/>
        </w:rPr>
        <w:t>č</w:t>
      </w:r>
      <w:r w:rsidRPr="006E0959">
        <w:t>lenov Skupiny dod</w:t>
      </w:r>
      <w:r w:rsidRPr="006E0959">
        <w:rPr>
          <w:rFonts w:cs="Proba Pro"/>
        </w:rPr>
        <w:t>á</w:t>
      </w:r>
      <w:r w:rsidRPr="006E0959">
        <w:t>vate</w:t>
      </w:r>
      <w:r w:rsidRPr="006E0959">
        <w:rPr>
          <w:rFonts w:cs="Proba Pro"/>
        </w:rPr>
        <w:t>ľ</w:t>
      </w:r>
      <w:r w:rsidRPr="006E0959">
        <w:t>ov s</w:t>
      </w:r>
      <w:r w:rsidRPr="006E0959">
        <w:rPr>
          <w:rFonts w:cs="Calibri"/>
        </w:rPr>
        <w:t> </w:t>
      </w:r>
      <w:r w:rsidRPr="006E0959">
        <w:t>uveden</w:t>
      </w:r>
      <w:r w:rsidRPr="006E0959">
        <w:rPr>
          <w:rFonts w:cs="Proba Pro"/>
        </w:rPr>
        <w:t>í</w:t>
      </w:r>
      <w:r w:rsidRPr="006E0959">
        <w:t xml:space="preserve">m </w:t>
      </w:r>
      <w:r w:rsidRPr="006E0959">
        <w:rPr>
          <w:rFonts w:cs="Proba Pro"/>
        </w:rPr>
        <w:t>č</w:t>
      </w:r>
      <w:r w:rsidRPr="006E0959">
        <w:t>inností, ktorými sa jednotliví členovia Skupiny dodávateľov budú podieľať na plnení predmetu zákazky; a</w:t>
      </w:r>
    </w:p>
    <w:p w14:paraId="005C31ED" w14:textId="77777777" w:rsidR="00F70660" w:rsidRPr="006E0959" w:rsidRDefault="00F70660" w:rsidP="00276945">
      <w:pPr>
        <w:pStyle w:val="Heading6"/>
      </w:pPr>
      <w:r w:rsidRPr="006E0959">
        <w:t>ustanovenie o</w:t>
      </w:r>
      <w:r w:rsidRPr="006E0959">
        <w:rPr>
          <w:rFonts w:cs="Calibri"/>
        </w:rPr>
        <w:t> </w:t>
      </w:r>
      <w:r w:rsidRPr="006E0959">
        <w:t xml:space="preserve">tom, </w:t>
      </w:r>
      <w:r w:rsidRPr="006E0959">
        <w:rPr>
          <w:rFonts w:cs="Proba Pro"/>
        </w:rPr>
        <w:t>ž</w:t>
      </w:r>
      <w:r w:rsidRPr="006E0959">
        <w:t>e v</w:t>
      </w:r>
      <w:r w:rsidRPr="006E0959">
        <w:rPr>
          <w:rFonts w:cs="Proba Pro"/>
        </w:rPr>
        <w:t>š</w:t>
      </w:r>
      <w:r w:rsidRPr="006E0959">
        <w:t xml:space="preserve">etci </w:t>
      </w:r>
      <w:r w:rsidRPr="006E0959">
        <w:rPr>
          <w:rFonts w:cs="Proba Pro"/>
        </w:rPr>
        <w:t>č</w:t>
      </w:r>
      <w:r w:rsidRPr="006E0959">
        <w:t>lenovia Skupiny dod</w:t>
      </w:r>
      <w:r w:rsidRPr="006E0959">
        <w:rPr>
          <w:rFonts w:cs="Proba Pro"/>
        </w:rPr>
        <w:t>á</w:t>
      </w:r>
      <w:r w:rsidRPr="006E0959">
        <w:t>vate</w:t>
      </w:r>
      <w:r w:rsidRPr="006E0959">
        <w:rPr>
          <w:rFonts w:cs="Proba Pro"/>
        </w:rPr>
        <w:t>ľ</w:t>
      </w:r>
      <w:r w:rsidRPr="006E0959">
        <w:t>ov zodpovedaj</w:t>
      </w:r>
      <w:r w:rsidRPr="006E0959">
        <w:rPr>
          <w:rFonts w:cs="Proba Pro"/>
        </w:rPr>
        <w:t>ú</w:t>
      </w:r>
      <w:r w:rsidRPr="006E0959">
        <w:t xml:space="preserve"> za z</w:t>
      </w:r>
      <w:r w:rsidRPr="006E0959">
        <w:rPr>
          <w:rFonts w:cs="Proba Pro"/>
        </w:rPr>
        <w:t>á</w:t>
      </w:r>
      <w:r w:rsidRPr="006E0959">
        <w:t>v</w:t>
      </w:r>
      <w:r w:rsidRPr="006E0959">
        <w:rPr>
          <w:rFonts w:cs="Proba Pro"/>
        </w:rPr>
        <w:t>ä</w:t>
      </w:r>
      <w:r w:rsidRPr="006E0959">
        <w:t>zky zdru</w:t>
      </w:r>
      <w:r w:rsidRPr="006E0959">
        <w:rPr>
          <w:rFonts w:cs="Proba Pro"/>
        </w:rPr>
        <w:t>ž</w:t>
      </w:r>
      <w:r w:rsidRPr="006E0959">
        <w:t>enia vo</w:t>
      </w:r>
      <w:r w:rsidRPr="006E0959">
        <w:rPr>
          <w:rFonts w:cs="Proba Pro"/>
        </w:rPr>
        <w:t>č</w:t>
      </w:r>
      <w:r w:rsidRPr="006E0959">
        <w:t>i Verejn</w:t>
      </w:r>
      <w:r w:rsidRPr="006E0959">
        <w:rPr>
          <w:rFonts w:cs="Proba Pro"/>
        </w:rPr>
        <w:t>é</w:t>
      </w:r>
      <w:r w:rsidRPr="006E0959">
        <w:t>mu obstar</w:t>
      </w:r>
      <w:r w:rsidRPr="006E0959">
        <w:rPr>
          <w:rFonts w:cs="Proba Pro"/>
        </w:rPr>
        <w:t>á</w:t>
      </w:r>
      <w:r w:rsidRPr="006E0959">
        <w:t>vate</w:t>
      </w:r>
      <w:r w:rsidRPr="006E0959">
        <w:rPr>
          <w:rFonts w:cs="Proba Pro"/>
        </w:rPr>
        <w:t>ľ</w:t>
      </w:r>
      <w:r w:rsidRPr="006E0959">
        <w:t>ovi spolo</w:t>
      </w:r>
      <w:r w:rsidRPr="006E0959">
        <w:rPr>
          <w:rFonts w:cs="Proba Pro"/>
        </w:rPr>
        <w:t>č</w:t>
      </w:r>
      <w:r w:rsidRPr="006E0959">
        <w:t>ne a</w:t>
      </w:r>
      <w:r w:rsidRPr="006E0959">
        <w:rPr>
          <w:rFonts w:cs="Calibri"/>
        </w:rPr>
        <w:t> </w:t>
      </w:r>
      <w:r w:rsidRPr="006E0959">
        <w:t>nerozdielne.</w:t>
      </w:r>
    </w:p>
    <w:p w14:paraId="4E2C5757" w14:textId="51B43CDD" w:rsidR="00A1016A" w:rsidRPr="006E0959" w:rsidRDefault="00A1016A" w:rsidP="004037D7">
      <w:pPr>
        <w:pStyle w:val="Heading3"/>
        <w:rPr>
          <w:rFonts w:ascii="Cambria" w:hAnsi="Cambria"/>
        </w:rPr>
      </w:pPr>
      <w:bookmarkStart w:id="43" w:name="_Ref23953403"/>
      <w:bookmarkStart w:id="44" w:name="_Toc110328287"/>
      <w:r w:rsidRPr="006E0959">
        <w:rPr>
          <w:rFonts w:ascii="Cambria" w:hAnsi="Cambria"/>
        </w:rPr>
        <w:t>Obsah žiadosti o účasť</w:t>
      </w:r>
      <w:bookmarkEnd w:id="43"/>
      <w:bookmarkEnd w:id="44"/>
    </w:p>
    <w:p w14:paraId="28E33ECF" w14:textId="22265A99" w:rsidR="00A1016A" w:rsidRPr="006E0959" w:rsidRDefault="00A1016A" w:rsidP="00B02EA0">
      <w:pPr>
        <w:pStyle w:val="Heading4"/>
      </w:pPr>
      <w:bookmarkStart w:id="45" w:name="_Ref529793517"/>
      <w:r w:rsidRPr="006E0959">
        <w:t>Záujemca vypracuje a predloží žiadosť o účasť v elektronickej forme, prostredníctvom systému JOSEPHINE</w:t>
      </w:r>
      <w:r w:rsidR="00E837AA" w:rsidRPr="006E0959">
        <w:t xml:space="preserve"> spôsobom uvedeným v</w:t>
      </w:r>
      <w:r w:rsidR="00E837AA" w:rsidRPr="006E0959">
        <w:rPr>
          <w:rFonts w:cs="Calibri"/>
        </w:rPr>
        <w:t> </w:t>
      </w:r>
      <w:r w:rsidR="00E837AA" w:rsidRPr="006E0959">
        <w:t xml:space="preserve">bode </w:t>
      </w:r>
      <w:r w:rsidR="00283D00" w:rsidRPr="006E0959">
        <w:fldChar w:fldCharType="begin"/>
      </w:r>
      <w:r w:rsidR="00283D00" w:rsidRPr="006E0959">
        <w:instrText xml:space="preserve"> REF _Ref8308401 \r \h  \* MERGEFORMAT </w:instrText>
      </w:r>
      <w:r w:rsidR="00283D00" w:rsidRPr="006E0959">
        <w:fldChar w:fldCharType="separate"/>
      </w:r>
      <w:r w:rsidR="00712086">
        <w:t>8</w:t>
      </w:r>
      <w:r w:rsidR="00283D00" w:rsidRPr="006E0959">
        <w:fldChar w:fldCharType="end"/>
      </w:r>
      <w:r w:rsidR="00283D00" w:rsidRPr="006E0959">
        <w:t xml:space="preserve"> </w:t>
      </w:r>
      <w:r w:rsidR="00E837AA" w:rsidRPr="006E0959">
        <w:t xml:space="preserve">tejto časti </w:t>
      </w:r>
      <w:r w:rsidR="009072F5" w:rsidRPr="006E0959">
        <w:t>Doplňujúcich informácii</w:t>
      </w:r>
      <w:r w:rsidRPr="006E0959">
        <w:t>. Súčasťou žiados</w:t>
      </w:r>
      <w:r w:rsidR="005445A1" w:rsidRPr="006E0959">
        <w:t>ti</w:t>
      </w:r>
      <w:r w:rsidRPr="006E0959">
        <w:t xml:space="preserve"> o účasť musia byť nasledujúce doklady / dokumenty:</w:t>
      </w:r>
      <w:bookmarkEnd w:id="45"/>
      <w:r w:rsidRPr="006E0959">
        <w:t xml:space="preserve"> </w:t>
      </w:r>
    </w:p>
    <w:p w14:paraId="3A04D90A" w14:textId="6D822992" w:rsidR="00A1016A" w:rsidRPr="006E0959" w:rsidRDefault="00E837AA" w:rsidP="00276945">
      <w:pPr>
        <w:pStyle w:val="Heading6"/>
        <w:rPr>
          <w:szCs w:val="20"/>
        </w:rPr>
      </w:pPr>
      <w:r w:rsidRPr="002B2150">
        <w:rPr>
          <w:b/>
          <w:bCs/>
        </w:rPr>
        <w:t>Úvodný</w:t>
      </w:r>
      <w:r w:rsidR="00A1016A" w:rsidRPr="002B2150">
        <w:rPr>
          <w:b/>
          <w:bCs/>
        </w:rPr>
        <w:t xml:space="preserve"> list žiadosti o účasť</w:t>
      </w:r>
      <w:r w:rsidR="00A1016A" w:rsidRPr="006E0959">
        <w:t xml:space="preserve"> s</w:t>
      </w:r>
      <w:r w:rsidR="00A1016A" w:rsidRPr="006E0959">
        <w:rPr>
          <w:rFonts w:cs="Calibri"/>
        </w:rPr>
        <w:t> </w:t>
      </w:r>
      <w:r w:rsidR="00A1016A" w:rsidRPr="006E0959">
        <w:t>uveden</w:t>
      </w:r>
      <w:r w:rsidR="00A1016A" w:rsidRPr="006E0959">
        <w:rPr>
          <w:rFonts w:cs="Proba Pro"/>
        </w:rPr>
        <w:t>í</w:t>
      </w:r>
      <w:r w:rsidR="00A1016A" w:rsidRPr="006E0959">
        <w:t>m nasledovn</w:t>
      </w:r>
      <w:r w:rsidR="00A1016A" w:rsidRPr="006E0959">
        <w:rPr>
          <w:rFonts w:cs="Proba Pro"/>
        </w:rPr>
        <w:t>ý</w:t>
      </w:r>
      <w:r w:rsidR="00A1016A" w:rsidRPr="006E0959">
        <w:t xml:space="preserve">ch </w:t>
      </w:r>
      <w:r w:rsidR="00A1016A" w:rsidRPr="006E0959">
        <w:rPr>
          <w:rFonts w:cs="Proba Pro"/>
        </w:rPr>
        <w:t>ú</w:t>
      </w:r>
      <w:r w:rsidR="00A1016A" w:rsidRPr="006E0959">
        <w:t>dajov:</w:t>
      </w:r>
    </w:p>
    <w:p w14:paraId="67072CAC" w14:textId="71C12FD3" w:rsidR="00A1016A" w:rsidRPr="006E0959" w:rsidRDefault="00A1016A" w:rsidP="00F17D09">
      <w:pPr>
        <w:pStyle w:val="Heading7"/>
        <w:rPr>
          <w:rFonts w:ascii="Cambria" w:hAnsi="Cambria"/>
        </w:rPr>
      </w:pPr>
      <w:r w:rsidRPr="006E0959">
        <w:rPr>
          <w:rFonts w:ascii="Cambria" w:hAnsi="Cambria"/>
        </w:rPr>
        <w:t>Identifikáci</w:t>
      </w:r>
      <w:r w:rsidR="00B621AC" w:rsidRPr="006E0959">
        <w:rPr>
          <w:rFonts w:ascii="Cambria" w:hAnsi="Cambria"/>
        </w:rPr>
        <w:t>a</w:t>
      </w:r>
      <w:r w:rsidRPr="006E0959">
        <w:rPr>
          <w:rFonts w:ascii="Cambria" w:hAnsi="Cambria"/>
        </w:rPr>
        <w:t xml:space="preserve"> </w:t>
      </w:r>
      <w:r w:rsidR="00B621AC" w:rsidRPr="006E0959">
        <w:rPr>
          <w:rFonts w:ascii="Cambria" w:hAnsi="Cambria"/>
        </w:rPr>
        <w:t>záujemcu</w:t>
      </w:r>
      <w:r w:rsidRPr="006E0959">
        <w:rPr>
          <w:rFonts w:ascii="Cambria" w:hAnsi="Cambria"/>
        </w:rPr>
        <w:t xml:space="preserve"> – obchodný názov a</w:t>
      </w:r>
      <w:r w:rsidRPr="006E0959">
        <w:rPr>
          <w:rFonts w:ascii="Cambria" w:hAnsi="Cambria" w:cs="Calibri"/>
        </w:rPr>
        <w:t> </w:t>
      </w:r>
      <w:r w:rsidRPr="006E0959">
        <w:rPr>
          <w:rFonts w:ascii="Cambria" w:hAnsi="Cambria"/>
        </w:rPr>
        <w:t>s</w:t>
      </w:r>
      <w:r w:rsidRPr="006E0959">
        <w:rPr>
          <w:rFonts w:ascii="Cambria" w:hAnsi="Cambria" w:cs="Proba Pro"/>
        </w:rPr>
        <w:t>í</w:t>
      </w:r>
      <w:r w:rsidRPr="006E0959">
        <w:rPr>
          <w:rFonts w:ascii="Cambria" w:hAnsi="Cambria"/>
        </w:rPr>
        <w:t xml:space="preserve">dlo </w:t>
      </w:r>
      <w:r w:rsidR="00B621AC" w:rsidRPr="006E0959">
        <w:rPr>
          <w:rFonts w:ascii="Cambria" w:hAnsi="Cambria"/>
        </w:rPr>
        <w:t>záujemcu</w:t>
      </w:r>
      <w:r w:rsidRPr="006E0959">
        <w:rPr>
          <w:rFonts w:ascii="Cambria" w:hAnsi="Cambria"/>
        </w:rPr>
        <w:t xml:space="preserve"> (</w:t>
      </w:r>
      <w:r w:rsidR="00E837AA" w:rsidRPr="006E0959">
        <w:rPr>
          <w:rFonts w:ascii="Cambria" w:hAnsi="Cambria"/>
        </w:rPr>
        <w:t>v prípade Skupiny dodávateľov identifikáciu členov skupiny dodávateľov</w:t>
      </w:r>
      <w:r w:rsidRPr="006E0959">
        <w:rPr>
          <w:rFonts w:ascii="Cambria" w:hAnsi="Cambria"/>
        </w:rPr>
        <w:t>);</w:t>
      </w:r>
    </w:p>
    <w:p w14:paraId="1949ACBC" w14:textId="32CF7E03" w:rsidR="00A1016A" w:rsidRPr="006E0959" w:rsidRDefault="00A1016A" w:rsidP="00F17D09">
      <w:pPr>
        <w:pStyle w:val="Heading7"/>
        <w:rPr>
          <w:rFonts w:ascii="Cambria" w:hAnsi="Cambria"/>
        </w:rPr>
      </w:pPr>
      <w:r w:rsidRPr="006E0959">
        <w:rPr>
          <w:rFonts w:ascii="Cambria" w:hAnsi="Cambria"/>
        </w:rPr>
        <w:t>Identifikácia</w:t>
      </w:r>
      <w:r w:rsidRPr="006E0959">
        <w:rPr>
          <w:rFonts w:ascii="Cambria" w:hAnsi="Cambria" w:cs="Calibri"/>
        </w:rPr>
        <w:t> </w:t>
      </w:r>
      <w:r w:rsidR="00A6266F" w:rsidRPr="006E0959">
        <w:rPr>
          <w:rFonts w:ascii="Cambria" w:hAnsi="Cambria"/>
        </w:rPr>
        <w:t>tohto Rokovacieho konania</w:t>
      </w:r>
      <w:r w:rsidRPr="006E0959">
        <w:rPr>
          <w:rFonts w:ascii="Cambria" w:hAnsi="Cambria"/>
        </w:rPr>
        <w:t xml:space="preserve">, </w:t>
      </w:r>
      <w:r w:rsidR="00A6266F" w:rsidRPr="006E0959">
        <w:rPr>
          <w:rFonts w:ascii="Cambria" w:hAnsi="Cambria"/>
        </w:rPr>
        <w:t>v</w:t>
      </w:r>
      <w:r w:rsidR="00A6266F" w:rsidRPr="006E0959">
        <w:rPr>
          <w:rFonts w:ascii="Cambria" w:hAnsi="Cambria" w:cs="Calibri"/>
        </w:rPr>
        <w:t> </w:t>
      </w:r>
      <w:r w:rsidR="00A6266F" w:rsidRPr="006E0959">
        <w:rPr>
          <w:rFonts w:ascii="Cambria" w:hAnsi="Cambria"/>
        </w:rPr>
        <w:t>r</w:t>
      </w:r>
      <w:r w:rsidR="00A6266F" w:rsidRPr="006E0959">
        <w:rPr>
          <w:rFonts w:ascii="Cambria" w:hAnsi="Cambria" w:cs="Proba Pro"/>
        </w:rPr>
        <w:t>á</w:t>
      </w:r>
      <w:r w:rsidR="00A6266F" w:rsidRPr="006E0959">
        <w:rPr>
          <w:rFonts w:ascii="Cambria" w:hAnsi="Cambria"/>
        </w:rPr>
        <w:t>mci ktor</w:t>
      </w:r>
      <w:r w:rsidR="00A6266F" w:rsidRPr="006E0959">
        <w:rPr>
          <w:rFonts w:ascii="Cambria" w:hAnsi="Cambria" w:cs="Proba Pro"/>
        </w:rPr>
        <w:t>é</w:t>
      </w:r>
      <w:r w:rsidR="00A6266F" w:rsidRPr="006E0959">
        <w:rPr>
          <w:rFonts w:ascii="Cambria" w:hAnsi="Cambria"/>
        </w:rPr>
        <w:t>ho</w:t>
      </w:r>
      <w:r w:rsidRPr="006E0959">
        <w:rPr>
          <w:rFonts w:ascii="Cambria" w:hAnsi="Cambria"/>
        </w:rPr>
        <w:t xml:space="preserve"> sa žiadosť o účasť predkladá;</w:t>
      </w:r>
    </w:p>
    <w:p w14:paraId="3A747181" w14:textId="77777777" w:rsidR="00A1016A" w:rsidRPr="006E0959" w:rsidRDefault="00A1016A" w:rsidP="00F17D09">
      <w:pPr>
        <w:pStyle w:val="Heading7"/>
        <w:rPr>
          <w:rFonts w:ascii="Cambria" w:hAnsi="Cambria"/>
        </w:rPr>
      </w:pPr>
      <w:r w:rsidRPr="006E0959">
        <w:rPr>
          <w:rFonts w:ascii="Cambria" w:hAnsi="Cambria"/>
        </w:rPr>
        <w:t>zoznam dokumentov predložených v</w:t>
      </w:r>
      <w:r w:rsidRPr="006E0959">
        <w:rPr>
          <w:rFonts w:ascii="Cambria" w:hAnsi="Cambria" w:cs="Calibri"/>
        </w:rPr>
        <w:t> </w:t>
      </w:r>
      <w:r w:rsidRPr="006E0959">
        <w:rPr>
          <w:rFonts w:ascii="Cambria" w:hAnsi="Cambria" w:cs="Proba Pro"/>
        </w:rPr>
        <w:t>ž</w:t>
      </w:r>
      <w:r w:rsidRPr="006E0959">
        <w:rPr>
          <w:rFonts w:ascii="Cambria" w:hAnsi="Cambria"/>
        </w:rPr>
        <w:t xml:space="preserve">iadosti o </w:t>
      </w:r>
      <w:r w:rsidRPr="006E0959">
        <w:rPr>
          <w:rFonts w:ascii="Cambria" w:hAnsi="Cambria" w:cs="Proba Pro"/>
        </w:rPr>
        <w:t>úč</w:t>
      </w:r>
      <w:r w:rsidRPr="006E0959">
        <w:rPr>
          <w:rFonts w:ascii="Cambria" w:hAnsi="Cambria"/>
        </w:rPr>
        <w:t>as</w:t>
      </w:r>
      <w:r w:rsidRPr="006E0959">
        <w:rPr>
          <w:rFonts w:ascii="Cambria" w:hAnsi="Cambria" w:cs="Proba Pro"/>
        </w:rPr>
        <w:t>ť</w:t>
      </w:r>
      <w:r w:rsidRPr="006E0959">
        <w:rPr>
          <w:rFonts w:ascii="Cambria" w:hAnsi="Cambria"/>
        </w:rPr>
        <w:t>;</w:t>
      </w:r>
    </w:p>
    <w:p w14:paraId="788E5CF5" w14:textId="36B6B4D0" w:rsidR="00E837AA" w:rsidRPr="006E0959" w:rsidRDefault="00E837AA" w:rsidP="00B02EA0">
      <w:pPr>
        <w:pStyle w:val="Heading4"/>
        <w:numPr>
          <w:ilvl w:val="0"/>
          <w:numId w:val="0"/>
        </w:numPr>
        <w:ind w:left="1134"/>
      </w:pPr>
      <w:r w:rsidRPr="006E0959">
        <w:t>Vzor úvodného listu</w:t>
      </w:r>
      <w:r w:rsidR="000061C0" w:rsidRPr="006E0959">
        <w:t>, ktorý môže záujemca využiť,</w:t>
      </w:r>
      <w:r w:rsidRPr="006E0959">
        <w:t xml:space="preserve"> je uvedený v Prílohe č. A.1 </w:t>
      </w:r>
      <w:r w:rsidR="00CB51E0" w:rsidRPr="006E0959">
        <w:t>týchto Doplňujúcich informácií</w:t>
      </w:r>
      <w:r w:rsidRPr="006E0959">
        <w:t>.</w:t>
      </w:r>
    </w:p>
    <w:p w14:paraId="55124FB6" w14:textId="0794D6B4" w:rsidR="00E837AA" w:rsidRPr="006E0959" w:rsidRDefault="00E837AA" w:rsidP="00276945">
      <w:pPr>
        <w:pStyle w:val="Heading6"/>
      </w:pPr>
      <w:r w:rsidRPr="002B2150">
        <w:rPr>
          <w:b/>
          <w:bCs/>
          <w:szCs w:val="20"/>
        </w:rPr>
        <w:t xml:space="preserve">Čestné vyhlásenie </w:t>
      </w:r>
      <w:r w:rsidR="00B621AC" w:rsidRPr="002B2150">
        <w:rPr>
          <w:b/>
          <w:bCs/>
          <w:szCs w:val="20"/>
        </w:rPr>
        <w:t>záujemcu</w:t>
      </w:r>
      <w:r w:rsidRPr="002B2150">
        <w:rPr>
          <w:b/>
          <w:bCs/>
          <w:szCs w:val="20"/>
        </w:rPr>
        <w:t xml:space="preserve"> o</w:t>
      </w:r>
      <w:r w:rsidRPr="002B2150">
        <w:rPr>
          <w:rFonts w:cs="Calibri"/>
          <w:b/>
          <w:bCs/>
          <w:szCs w:val="20"/>
        </w:rPr>
        <w:t> </w:t>
      </w:r>
      <w:r w:rsidRPr="002B2150">
        <w:rPr>
          <w:b/>
          <w:bCs/>
          <w:szCs w:val="20"/>
        </w:rPr>
        <w:t>neprítomnosti konfliktu záujmov</w:t>
      </w:r>
      <w:r w:rsidRPr="006E0959">
        <w:rPr>
          <w:szCs w:val="20"/>
        </w:rPr>
        <w:t xml:space="preserve"> vypracované podľa </w:t>
      </w:r>
      <w:r w:rsidRPr="006E0959">
        <w:t>Prílohy č.</w:t>
      </w:r>
      <w:r w:rsidR="00207FFA" w:rsidRPr="006E0959">
        <w:rPr>
          <w:rFonts w:cs="Calibri"/>
        </w:rPr>
        <w:t> </w:t>
      </w:r>
      <w:r w:rsidRPr="006E0959">
        <w:t>A.</w:t>
      </w:r>
      <w:r w:rsidR="005445A1" w:rsidRPr="006E0959">
        <w:t>2</w:t>
      </w:r>
      <w:r w:rsidRPr="006E0959">
        <w:t xml:space="preserve"> </w:t>
      </w:r>
      <w:r w:rsidR="00CB51E0" w:rsidRPr="006E0959">
        <w:t xml:space="preserve">týchto Doplňujúcich informácií </w:t>
      </w:r>
      <w:r w:rsidRPr="006E0959">
        <w:t>a v</w:t>
      </w:r>
      <w:r w:rsidRPr="006E0959">
        <w:rPr>
          <w:rFonts w:cs="Calibri"/>
        </w:rPr>
        <w:t> </w:t>
      </w:r>
      <w:r w:rsidRPr="006E0959">
        <w:t>s</w:t>
      </w:r>
      <w:r w:rsidRPr="006E0959">
        <w:rPr>
          <w:rFonts w:cs="Proba Pro"/>
        </w:rPr>
        <w:t>ú</w:t>
      </w:r>
      <w:r w:rsidRPr="006E0959">
        <w:t>lade s</w:t>
      </w:r>
      <w:r w:rsidRPr="006E0959">
        <w:rPr>
          <w:rFonts w:cs="Calibri"/>
        </w:rPr>
        <w:t> </w:t>
      </w:r>
      <w:r w:rsidRPr="006E0959">
        <w:t xml:space="preserve">bodom </w:t>
      </w:r>
      <w:r w:rsidRPr="006E0959">
        <w:fldChar w:fldCharType="begin"/>
      </w:r>
      <w:r w:rsidRPr="006E0959">
        <w:instrText xml:space="preserve"> REF _Ref8301707 \r \h </w:instrText>
      </w:r>
      <w:r w:rsidR="00385CDE" w:rsidRPr="006E0959">
        <w:instrText xml:space="preserve"> \* MERGEFORMAT </w:instrText>
      </w:r>
      <w:r w:rsidRPr="006E0959">
        <w:fldChar w:fldCharType="separate"/>
      </w:r>
      <w:r w:rsidR="00712086">
        <w:t>11</w:t>
      </w:r>
      <w:r w:rsidRPr="006E0959">
        <w:fldChar w:fldCharType="end"/>
      </w:r>
      <w:r w:rsidRPr="006E0959">
        <w:t xml:space="preserve"> </w:t>
      </w:r>
      <w:r w:rsidR="00CB51E0" w:rsidRPr="006E0959">
        <w:t>nižšie</w:t>
      </w:r>
      <w:r w:rsidRPr="006E0959">
        <w:t>.</w:t>
      </w:r>
    </w:p>
    <w:p w14:paraId="36D6DB26" w14:textId="6547D42D" w:rsidR="00CB51E0" w:rsidRPr="006E0959" w:rsidRDefault="002B2150" w:rsidP="00276945">
      <w:pPr>
        <w:pStyle w:val="Heading6"/>
      </w:pPr>
      <w:bookmarkStart w:id="46" w:name="_Hlk519775982"/>
      <w:r w:rsidRPr="002B2150">
        <w:rPr>
          <w:i/>
          <w:lang w:val="en-US"/>
        </w:rPr>
        <w:t>[</w:t>
      </w:r>
      <w:r w:rsidRPr="002B2150">
        <w:rPr>
          <w:i/>
        </w:rPr>
        <w:t>AK ŽIADOSŤ O</w:t>
      </w:r>
      <w:r w:rsidRPr="002B2150">
        <w:rPr>
          <w:rFonts w:cs="Calibri"/>
          <w:i/>
        </w:rPr>
        <w:t> </w:t>
      </w:r>
      <w:r w:rsidRPr="002B2150">
        <w:rPr>
          <w:i/>
        </w:rPr>
        <w:t>ÚČASŤ PREDKLADÁ SKUPINA DODÁVATEĽOV]</w:t>
      </w:r>
      <w:bookmarkEnd w:id="46"/>
      <w:r>
        <w:rPr>
          <w:i/>
        </w:rPr>
        <w:t xml:space="preserve"> </w:t>
      </w:r>
      <w:r w:rsidRPr="002B2150">
        <w:t>Č</w:t>
      </w:r>
      <w:r w:rsidR="00E837AA" w:rsidRPr="002B2150">
        <w:t>e</w:t>
      </w:r>
      <w:r w:rsidR="00E837AA" w:rsidRPr="006E0959">
        <w:t>stné vyhlásenie o</w:t>
      </w:r>
      <w:r w:rsidR="00E837AA" w:rsidRPr="006E0959">
        <w:rPr>
          <w:rFonts w:cs="Calibri"/>
        </w:rPr>
        <w:t> </w:t>
      </w:r>
      <w:r w:rsidR="00E837AA" w:rsidRPr="006E0959">
        <w:t>vytvoren</w:t>
      </w:r>
      <w:r w:rsidR="00E837AA" w:rsidRPr="006E0959">
        <w:rPr>
          <w:rFonts w:cs="Proba Pro"/>
        </w:rPr>
        <w:t>í</w:t>
      </w:r>
      <w:r w:rsidR="00E837AA" w:rsidRPr="006E0959">
        <w:t xml:space="preserve"> Skupiny dod</w:t>
      </w:r>
      <w:r w:rsidR="00E837AA" w:rsidRPr="006E0959">
        <w:rPr>
          <w:rFonts w:cs="Proba Pro"/>
        </w:rPr>
        <w:t>á</w:t>
      </w:r>
      <w:r w:rsidR="00E837AA" w:rsidRPr="006E0959">
        <w:t>vate</w:t>
      </w:r>
      <w:r w:rsidR="00E837AA" w:rsidRPr="006E0959">
        <w:rPr>
          <w:rFonts w:cs="Proba Pro"/>
        </w:rPr>
        <w:t>ľ</w:t>
      </w:r>
      <w:r w:rsidR="00E837AA" w:rsidRPr="006E0959">
        <w:t>o</w:t>
      </w:r>
      <w:r w:rsidR="000061C0" w:rsidRPr="006E0959">
        <w:t>v s</w:t>
      </w:r>
      <w:r w:rsidR="000061C0" w:rsidRPr="006E0959">
        <w:rPr>
          <w:rFonts w:cs="Calibri"/>
        </w:rPr>
        <w:t> </w:t>
      </w:r>
      <w:r w:rsidR="000061C0" w:rsidRPr="006E0959">
        <w:t>minim</w:t>
      </w:r>
      <w:r w:rsidR="000061C0" w:rsidRPr="006E0959">
        <w:rPr>
          <w:rFonts w:cs="Proba Pro"/>
        </w:rPr>
        <w:t>á</w:t>
      </w:r>
      <w:r w:rsidR="000061C0" w:rsidRPr="006E0959">
        <w:t>lnymi n</w:t>
      </w:r>
      <w:r w:rsidR="000061C0" w:rsidRPr="006E0959">
        <w:rPr>
          <w:rFonts w:cs="Proba Pro"/>
        </w:rPr>
        <w:t>á</w:t>
      </w:r>
      <w:r w:rsidR="000061C0" w:rsidRPr="006E0959">
        <w:t>le</w:t>
      </w:r>
      <w:r w:rsidR="000061C0" w:rsidRPr="006E0959">
        <w:rPr>
          <w:rFonts w:cs="Proba Pro"/>
        </w:rPr>
        <w:t>ž</w:t>
      </w:r>
      <w:r w:rsidR="000061C0" w:rsidRPr="006E0959">
        <w:t>itos</w:t>
      </w:r>
      <w:r w:rsidR="000061C0" w:rsidRPr="006E0959">
        <w:rPr>
          <w:rFonts w:cs="Proba Pro"/>
        </w:rPr>
        <w:t>ť</w:t>
      </w:r>
      <w:r w:rsidR="000061C0" w:rsidRPr="006E0959">
        <w:t>ami, ktor</w:t>
      </w:r>
      <w:r w:rsidR="000061C0" w:rsidRPr="006E0959">
        <w:rPr>
          <w:rFonts w:cs="Proba Pro"/>
        </w:rPr>
        <w:t>é</w:t>
      </w:r>
      <w:r w:rsidR="000061C0" w:rsidRPr="006E0959">
        <w:t xml:space="preserve"> obsahuje</w:t>
      </w:r>
      <w:r w:rsidR="00E837AA" w:rsidRPr="006E0959">
        <w:t xml:space="preserve"> vzor</w:t>
      </w:r>
      <w:r w:rsidR="00DC4FEB" w:rsidRPr="006E0959">
        <w:t xml:space="preserve"> podľa</w:t>
      </w:r>
      <w:r w:rsidR="00E837AA" w:rsidRPr="006E0959">
        <w:t xml:space="preserve"> Pr</w:t>
      </w:r>
      <w:r w:rsidR="00E837AA" w:rsidRPr="006E0959">
        <w:rPr>
          <w:rFonts w:cs="Proba Pro"/>
        </w:rPr>
        <w:t>í</w:t>
      </w:r>
      <w:r w:rsidR="00E837AA" w:rsidRPr="006E0959">
        <w:t>loh</w:t>
      </w:r>
      <w:r w:rsidR="00DC4FEB" w:rsidRPr="006E0959">
        <w:t>y</w:t>
      </w:r>
      <w:r w:rsidR="00E837AA" w:rsidRPr="006E0959">
        <w:t xml:space="preserve"> </w:t>
      </w:r>
      <w:r w:rsidR="00E837AA" w:rsidRPr="006E0959">
        <w:rPr>
          <w:rFonts w:cs="Proba Pro"/>
        </w:rPr>
        <w:t>č</w:t>
      </w:r>
      <w:r w:rsidR="00E837AA" w:rsidRPr="006E0959">
        <w:t>. A.</w:t>
      </w:r>
      <w:r w:rsidR="005445A1" w:rsidRPr="006E0959">
        <w:t>3</w:t>
      </w:r>
      <w:r w:rsidR="00E837AA" w:rsidRPr="006E0959">
        <w:t xml:space="preserve"> </w:t>
      </w:r>
      <w:r w:rsidR="00CB51E0" w:rsidRPr="006E0959">
        <w:t xml:space="preserve">týchto Doplňujúcich informácií </w:t>
      </w:r>
      <w:r w:rsidR="00E837AA" w:rsidRPr="006E0959">
        <w:t>súčasne s</w:t>
      </w:r>
      <w:r w:rsidR="00E837AA" w:rsidRPr="006E0959">
        <w:rPr>
          <w:rFonts w:cs="Calibri"/>
        </w:rPr>
        <w:t> </w:t>
      </w:r>
      <w:r w:rsidR="00E837AA" w:rsidRPr="006E0959">
        <w:t>plnomocenstvom ved</w:t>
      </w:r>
      <w:r w:rsidR="00E837AA" w:rsidRPr="006E0959">
        <w:rPr>
          <w:rFonts w:cs="Proba Pro"/>
        </w:rPr>
        <w:t>ú</w:t>
      </w:r>
      <w:r w:rsidR="00E837AA" w:rsidRPr="006E0959">
        <w:t xml:space="preserve">ceho </w:t>
      </w:r>
      <w:r w:rsidR="00E837AA" w:rsidRPr="006E0959">
        <w:rPr>
          <w:rFonts w:cs="Proba Pro"/>
        </w:rPr>
        <w:t>č</w:t>
      </w:r>
      <w:r w:rsidR="00E837AA" w:rsidRPr="006E0959">
        <w:t>lena Skupiny dod</w:t>
      </w:r>
      <w:r w:rsidR="00E837AA" w:rsidRPr="006E0959">
        <w:rPr>
          <w:rFonts w:cs="Proba Pro"/>
        </w:rPr>
        <w:t>á</w:t>
      </w:r>
      <w:r w:rsidR="00E837AA" w:rsidRPr="006E0959">
        <w:t>vate</w:t>
      </w:r>
      <w:r w:rsidR="00E837AA" w:rsidRPr="006E0959">
        <w:rPr>
          <w:rFonts w:cs="Proba Pro"/>
        </w:rPr>
        <w:t>ľ</w:t>
      </w:r>
      <w:r w:rsidR="00E837AA" w:rsidRPr="006E0959">
        <w:t>ov s</w:t>
      </w:r>
      <w:r w:rsidR="00E837AA" w:rsidRPr="006E0959">
        <w:rPr>
          <w:rFonts w:cs="Calibri"/>
        </w:rPr>
        <w:t> </w:t>
      </w:r>
      <w:r w:rsidR="00E837AA" w:rsidRPr="006E0959">
        <w:t>obsahov</w:t>
      </w:r>
      <w:r w:rsidR="00E837AA" w:rsidRPr="006E0959">
        <w:rPr>
          <w:rFonts w:cs="Proba Pro"/>
        </w:rPr>
        <w:t>ý</w:t>
      </w:r>
      <w:r w:rsidR="00E837AA" w:rsidRPr="006E0959">
        <w:t>mi n</w:t>
      </w:r>
      <w:r w:rsidR="00E837AA" w:rsidRPr="006E0959">
        <w:rPr>
          <w:rFonts w:cs="Proba Pro"/>
        </w:rPr>
        <w:t>á</w:t>
      </w:r>
      <w:r w:rsidR="00E837AA" w:rsidRPr="006E0959">
        <w:t>le</w:t>
      </w:r>
      <w:r w:rsidR="00E837AA" w:rsidRPr="006E0959">
        <w:rPr>
          <w:rFonts w:cs="Proba Pro"/>
        </w:rPr>
        <w:t>ž</w:t>
      </w:r>
      <w:r w:rsidR="00E837AA" w:rsidRPr="006E0959">
        <w:t>itos</w:t>
      </w:r>
      <w:r w:rsidR="00E837AA" w:rsidRPr="006E0959">
        <w:rPr>
          <w:rFonts w:cs="Proba Pro"/>
        </w:rPr>
        <w:t>ť</w:t>
      </w:r>
      <w:r w:rsidR="00E837AA" w:rsidRPr="006E0959">
        <w:t>ami pod</w:t>
      </w:r>
      <w:r w:rsidR="00E837AA" w:rsidRPr="006E0959">
        <w:rPr>
          <w:rFonts w:cs="Proba Pro"/>
        </w:rPr>
        <w:t>ľ</w:t>
      </w:r>
      <w:r w:rsidR="00E837AA" w:rsidRPr="006E0959">
        <w:t>a Pr</w:t>
      </w:r>
      <w:r w:rsidR="00E837AA" w:rsidRPr="006E0959">
        <w:rPr>
          <w:rFonts w:cs="Proba Pro"/>
        </w:rPr>
        <w:t>í</w:t>
      </w:r>
      <w:r w:rsidR="00E837AA" w:rsidRPr="006E0959">
        <w:t xml:space="preserve">lohy </w:t>
      </w:r>
      <w:r w:rsidR="00E837AA" w:rsidRPr="006E0959">
        <w:rPr>
          <w:rFonts w:cs="Proba Pro"/>
        </w:rPr>
        <w:t>č</w:t>
      </w:r>
      <w:r w:rsidR="00E837AA" w:rsidRPr="006E0959">
        <w:t>. A.</w:t>
      </w:r>
      <w:r w:rsidR="005445A1" w:rsidRPr="006E0959">
        <w:t>4</w:t>
      </w:r>
      <w:r w:rsidR="00E837AA" w:rsidRPr="006E0959">
        <w:t xml:space="preserve"> </w:t>
      </w:r>
      <w:r w:rsidR="00CB51E0" w:rsidRPr="006E0959">
        <w:t>týchto Doplňujúcich informácií</w:t>
      </w:r>
      <w:r w:rsidR="00F808E6">
        <w:t xml:space="preserve"> alebo zmluvu o združení s obsahovými náležitosťami podľa bodu </w:t>
      </w:r>
      <w:r w:rsidR="00F808E6">
        <w:fldChar w:fldCharType="begin"/>
      </w:r>
      <w:r w:rsidR="00F808E6">
        <w:instrText xml:space="preserve"> REF _Ref4422270 \r \h </w:instrText>
      </w:r>
      <w:r w:rsidR="00F808E6">
        <w:fldChar w:fldCharType="separate"/>
      </w:r>
      <w:r w:rsidR="00F808E6">
        <w:t>6.4</w:t>
      </w:r>
      <w:r w:rsidR="00F808E6">
        <w:fldChar w:fldCharType="end"/>
      </w:r>
      <w:r w:rsidR="00F808E6" w:rsidRPr="00F808E6">
        <w:t xml:space="preserve"> </w:t>
      </w:r>
      <w:r w:rsidR="00F808E6" w:rsidRPr="006E0959">
        <w:t>týchto Doplňujúcich informácií</w:t>
      </w:r>
      <w:r w:rsidR="00CB51E0" w:rsidRPr="006E0959">
        <w:t>.</w:t>
      </w:r>
    </w:p>
    <w:p w14:paraId="4F208B60" w14:textId="0ED0B971" w:rsidR="00A1016A" w:rsidRPr="006E0959" w:rsidRDefault="002B2150" w:rsidP="00276945">
      <w:pPr>
        <w:pStyle w:val="Heading6"/>
      </w:pPr>
      <w:r>
        <w:rPr>
          <w:b/>
          <w:bCs/>
        </w:rPr>
        <w:t>D</w:t>
      </w:r>
      <w:r w:rsidR="00A1016A" w:rsidRPr="002B2150">
        <w:rPr>
          <w:b/>
          <w:bCs/>
        </w:rPr>
        <w:t>oklady a dokumenty preukazujúce splnenie podmienok</w:t>
      </w:r>
      <w:r w:rsidR="00A1016A" w:rsidRPr="006E0959">
        <w:t xml:space="preserve"> účasti podľa Časti </w:t>
      </w:r>
      <w:r w:rsidR="00CB51E0" w:rsidRPr="006E0959">
        <w:t>B</w:t>
      </w:r>
      <w:r w:rsidR="00A1016A" w:rsidRPr="006E0959">
        <w:t xml:space="preserve">. </w:t>
      </w:r>
      <w:r w:rsidR="00DC4FEB" w:rsidRPr="006E0959">
        <w:t>týchto Doplňujúcich informácií a podľa</w:t>
      </w:r>
      <w:r w:rsidR="00A1016A" w:rsidRPr="006E0959">
        <w:t xml:space="preserve"> oznámenia o vyhlásení verejného obstarávania.</w:t>
      </w:r>
    </w:p>
    <w:p w14:paraId="2BB2B737" w14:textId="318ED30C" w:rsidR="00CB51E0" w:rsidRPr="006E0959" w:rsidRDefault="00CB51E0" w:rsidP="00B02EA0">
      <w:pPr>
        <w:pStyle w:val="Heading4"/>
      </w:pPr>
      <w:bookmarkStart w:id="47" w:name="_Ref4422785"/>
      <w:bookmarkStart w:id="48" w:name="_Ref530559891"/>
      <w:bookmarkStart w:id="49" w:name="_Ref528144347"/>
      <w:r w:rsidRPr="006E0959">
        <w:t>Každý vyššie uvedený dokument žiadosti o účasť musí byť:</w:t>
      </w:r>
      <w:bookmarkEnd w:id="47"/>
    </w:p>
    <w:p w14:paraId="59F2FE6A" w14:textId="36191EEB" w:rsidR="00B621AC" w:rsidRPr="006E0959" w:rsidRDefault="00B621AC" w:rsidP="00276945">
      <w:pPr>
        <w:pStyle w:val="Heading6"/>
      </w:pPr>
      <w:r w:rsidRPr="006E0959">
        <w:t xml:space="preserve">buď vydaný resp. vyhotovený priamo </w:t>
      </w:r>
      <w:r w:rsidRPr="006E0959">
        <w:rPr>
          <w:b/>
        </w:rPr>
        <w:t>vo forme elektronického dokumentu s kvalifikovaným elektronickým podpisom</w:t>
      </w:r>
      <w:r w:rsidRPr="006E0959">
        <w:t xml:space="preserve"> subjektu, ktorý dokument vyhotovil</w:t>
      </w:r>
      <w:r w:rsidR="00207FFA" w:rsidRPr="006E0959">
        <w:t>,</w:t>
      </w:r>
      <w:r w:rsidRPr="006E0959">
        <w:t xml:space="preserve"> resp. vydal v súlade s </w:t>
      </w:r>
      <w:r w:rsidRPr="006E0959">
        <w:rPr>
          <w:rFonts w:eastAsia="Proba Pro"/>
        </w:rPr>
        <w:t xml:space="preserve">Nariadením Európskeho parlamentu a Rady (EÚ) č. 910/2014 zo dňa 23. júla </w:t>
      </w:r>
      <w:r w:rsidRPr="006E0959">
        <w:t>2014</w:t>
      </w:r>
      <w:r w:rsidRPr="006E0959">
        <w:rPr>
          <w:rFonts w:eastAsia="Proba Pro"/>
        </w:rPr>
        <w:t xml:space="preserve"> o elektronickej identifikácii a </w:t>
      </w:r>
      <w:r w:rsidRPr="006E0959">
        <w:t>dôveryhodných</w:t>
      </w:r>
      <w:r w:rsidRPr="006E0959">
        <w:rPr>
          <w:rFonts w:eastAsia="Proba Pro"/>
        </w:rPr>
        <w:t xml:space="preserve"> službách pre elektronické transakcie na vnútornom trhu a o zrušení smernice 1999/93/ES (ďalej len „</w:t>
      </w:r>
      <w:r w:rsidRPr="006E0959">
        <w:rPr>
          <w:rFonts w:eastAsia="Proba Pro"/>
          <w:b/>
        </w:rPr>
        <w:t>nariadenie eIDAS</w:t>
      </w:r>
      <w:r w:rsidRPr="006E0959">
        <w:rPr>
          <w:rFonts w:eastAsia="Proba Pro"/>
        </w:rPr>
        <w:t>“); alebo</w:t>
      </w:r>
    </w:p>
    <w:p w14:paraId="5A16FDB3" w14:textId="0FFF1528" w:rsidR="00B621AC" w:rsidRPr="006E0959" w:rsidRDefault="00B621AC" w:rsidP="00276945">
      <w:pPr>
        <w:pStyle w:val="Heading6"/>
      </w:pPr>
      <w:bookmarkStart w:id="50" w:name="_Ref535492129"/>
      <w:r w:rsidRPr="006E0959">
        <w:t>v</w:t>
      </w:r>
      <w:r w:rsidRPr="006E0959">
        <w:rPr>
          <w:rFonts w:cs="Calibri"/>
        </w:rPr>
        <w:t> </w:t>
      </w:r>
      <w:r w:rsidRPr="006E0959">
        <w:t>prípade</w:t>
      </w:r>
      <w:bookmarkEnd w:id="50"/>
    </w:p>
    <w:p w14:paraId="51003AAB" w14:textId="0D5D19FE" w:rsidR="00B621AC" w:rsidRPr="006E0959" w:rsidRDefault="00B621AC" w:rsidP="00F17D09">
      <w:pPr>
        <w:pStyle w:val="Heading7"/>
        <w:rPr>
          <w:rFonts w:ascii="Cambria" w:hAnsi="Cambria"/>
        </w:rPr>
      </w:pPr>
      <w:r w:rsidRPr="006E0959">
        <w:rPr>
          <w:rFonts w:ascii="Cambria" w:hAnsi="Cambria"/>
          <w:b/>
        </w:rPr>
        <w:t>dokumentu vydan</w:t>
      </w:r>
      <w:r w:rsidRPr="006E0959">
        <w:rPr>
          <w:rFonts w:ascii="Cambria" w:hAnsi="Cambria" w:cs="Proba Pro"/>
          <w:b/>
        </w:rPr>
        <w:t>é</w:t>
      </w:r>
      <w:r w:rsidRPr="006E0959">
        <w:rPr>
          <w:rFonts w:ascii="Cambria" w:hAnsi="Cambria"/>
          <w:b/>
        </w:rPr>
        <w:t xml:space="preserve">ho </w:t>
      </w:r>
      <w:r w:rsidR="00283D00" w:rsidRPr="006E0959">
        <w:rPr>
          <w:rFonts w:ascii="Cambria" w:hAnsi="Cambria"/>
          <w:b/>
        </w:rPr>
        <w:t>záujemcom</w:t>
      </w:r>
      <w:r w:rsidRPr="006E0959">
        <w:rPr>
          <w:rFonts w:ascii="Cambria" w:hAnsi="Cambria"/>
          <w:b/>
        </w:rPr>
        <w:t>,</w:t>
      </w:r>
      <w:r w:rsidR="0010593C" w:rsidRPr="006E0959">
        <w:rPr>
          <w:rFonts w:ascii="Cambria" w:hAnsi="Cambria"/>
          <w:b/>
        </w:rPr>
        <w:t xml:space="preserve"> v</w:t>
      </w:r>
      <w:r w:rsidR="0010593C" w:rsidRPr="006E0959">
        <w:rPr>
          <w:rFonts w:ascii="Cambria" w:hAnsi="Cambria" w:cs="Calibri"/>
          <w:b/>
        </w:rPr>
        <w:t> </w:t>
      </w:r>
      <w:r w:rsidR="0010593C" w:rsidRPr="006E0959">
        <w:rPr>
          <w:rFonts w:ascii="Cambria" w:hAnsi="Cambria"/>
          <w:b/>
        </w:rPr>
        <w:t>papierovej forme</w:t>
      </w:r>
      <w:r w:rsidRPr="006E0959">
        <w:rPr>
          <w:rFonts w:ascii="Cambria" w:hAnsi="Cambria"/>
          <w:b/>
        </w:rPr>
        <w:t xml:space="preserve"> podpísan</w:t>
      </w:r>
      <w:r w:rsidR="00207FFA" w:rsidRPr="006E0959">
        <w:rPr>
          <w:rFonts w:ascii="Cambria" w:hAnsi="Cambria"/>
          <w:b/>
        </w:rPr>
        <w:t>ý</w:t>
      </w:r>
      <w:r w:rsidRPr="006E0959">
        <w:rPr>
          <w:rFonts w:ascii="Cambria" w:hAnsi="Cambria"/>
          <w:b/>
        </w:rPr>
        <w:t xml:space="preserve"> </w:t>
      </w:r>
      <w:r w:rsidR="00283D00" w:rsidRPr="006E0959">
        <w:rPr>
          <w:rFonts w:ascii="Cambria" w:hAnsi="Cambria"/>
          <w:b/>
        </w:rPr>
        <w:t>záujemcom</w:t>
      </w:r>
      <w:r w:rsidRPr="006E0959">
        <w:rPr>
          <w:rFonts w:ascii="Cambria" w:hAnsi="Cambria"/>
        </w:rPr>
        <w:t xml:space="preserve">, jeho štatutárnym </w:t>
      </w:r>
      <w:r w:rsidRPr="006E0959">
        <w:rPr>
          <w:rFonts w:ascii="Cambria" w:hAnsi="Cambria"/>
          <w:szCs w:val="20"/>
        </w:rPr>
        <w:t>zástupcom</w:t>
      </w:r>
      <w:r w:rsidRPr="006E0959">
        <w:rPr>
          <w:rFonts w:ascii="Cambria" w:hAnsi="Cambria"/>
        </w:rPr>
        <w:t xml:space="preserve"> alebo iným písomne splnomocneným zástupcom </w:t>
      </w:r>
      <w:r w:rsidR="00283D00" w:rsidRPr="006E0959">
        <w:rPr>
          <w:rFonts w:ascii="Cambria" w:hAnsi="Cambria"/>
        </w:rPr>
        <w:t>záujemcu</w:t>
      </w:r>
      <w:r w:rsidRPr="006E0959">
        <w:rPr>
          <w:rFonts w:ascii="Cambria" w:hAnsi="Cambria"/>
        </w:rPr>
        <w:t xml:space="preserve">, ktorý je oprávnený konať za </w:t>
      </w:r>
      <w:r w:rsidR="00283D00" w:rsidRPr="006E0959">
        <w:rPr>
          <w:rFonts w:ascii="Cambria" w:hAnsi="Cambria"/>
        </w:rPr>
        <w:t>záujemcu</w:t>
      </w:r>
      <w:r w:rsidRPr="006E0959">
        <w:rPr>
          <w:rFonts w:ascii="Cambria" w:hAnsi="Cambria"/>
        </w:rPr>
        <w:t xml:space="preserve"> v záväzkových vzťahoch tu opísaných</w:t>
      </w:r>
      <w:r w:rsidRPr="006E0959">
        <w:rPr>
          <w:rFonts w:ascii="Cambria" w:hAnsi="Cambria"/>
          <w:b/>
        </w:rPr>
        <w:t xml:space="preserve"> a naskenovan</w:t>
      </w:r>
      <w:r w:rsidR="00207FFA" w:rsidRPr="006E0959">
        <w:rPr>
          <w:rFonts w:ascii="Cambria" w:hAnsi="Cambria"/>
          <w:b/>
        </w:rPr>
        <w:t>ý</w:t>
      </w:r>
      <w:r w:rsidRPr="006E0959">
        <w:rPr>
          <w:rFonts w:ascii="Cambria" w:hAnsi="Cambria"/>
        </w:rPr>
        <w:t xml:space="preserve"> (odporúčaný formát je „PDF“)</w:t>
      </w:r>
      <w:r w:rsidR="0010593C" w:rsidRPr="006E0959">
        <w:rPr>
          <w:rFonts w:ascii="Cambria" w:hAnsi="Cambria"/>
        </w:rPr>
        <w:t>;  a</w:t>
      </w:r>
    </w:p>
    <w:p w14:paraId="56FA7488" w14:textId="5D71F058" w:rsidR="00B621AC" w:rsidRPr="006E0959" w:rsidRDefault="00B621AC" w:rsidP="00F17D09">
      <w:pPr>
        <w:pStyle w:val="Heading7"/>
        <w:rPr>
          <w:rFonts w:ascii="Cambria" w:hAnsi="Cambria"/>
        </w:rPr>
      </w:pPr>
      <w:r w:rsidRPr="006E0959">
        <w:rPr>
          <w:rFonts w:ascii="Cambria" w:hAnsi="Cambria"/>
          <w:b/>
        </w:rPr>
        <w:t>dokumentu v</w:t>
      </w:r>
      <w:r w:rsidRPr="006E0959">
        <w:rPr>
          <w:rFonts w:ascii="Cambria" w:hAnsi="Cambria" w:cs="Calibri"/>
          <w:b/>
        </w:rPr>
        <w:t> </w:t>
      </w:r>
      <w:r w:rsidRPr="006E0959">
        <w:rPr>
          <w:rFonts w:ascii="Cambria" w:hAnsi="Cambria"/>
          <w:b/>
        </w:rPr>
        <w:t xml:space="preserve">papierovej forme, ktorý nevydáva </w:t>
      </w:r>
      <w:r w:rsidR="00283D00" w:rsidRPr="006E0959">
        <w:rPr>
          <w:rFonts w:ascii="Cambria" w:hAnsi="Cambria"/>
          <w:b/>
        </w:rPr>
        <w:t>záujemca</w:t>
      </w:r>
      <w:r w:rsidRPr="006E0959">
        <w:rPr>
          <w:rFonts w:ascii="Cambria" w:hAnsi="Cambria"/>
          <w:b/>
        </w:rPr>
        <w:t>, ale tretia osoba,</w:t>
      </w:r>
      <w:r w:rsidRPr="006E0959">
        <w:rPr>
          <w:rFonts w:ascii="Cambria" w:hAnsi="Cambria"/>
        </w:rPr>
        <w:t xml:space="preserve"> </w:t>
      </w:r>
      <w:r w:rsidRPr="006E0959">
        <w:rPr>
          <w:rFonts w:ascii="Cambria" w:hAnsi="Cambria"/>
          <w:b/>
        </w:rPr>
        <w:t>podpísan</w:t>
      </w:r>
      <w:r w:rsidR="00207FFA" w:rsidRPr="006E0959">
        <w:rPr>
          <w:rFonts w:ascii="Cambria" w:hAnsi="Cambria"/>
          <w:b/>
        </w:rPr>
        <w:t>ý</w:t>
      </w:r>
      <w:r w:rsidRPr="006E0959">
        <w:rPr>
          <w:rFonts w:ascii="Cambria" w:hAnsi="Cambria"/>
          <w:b/>
        </w:rPr>
        <w:t xml:space="preserve"> treťou osobou</w:t>
      </w:r>
      <w:r w:rsidRPr="006E0959">
        <w:rPr>
          <w:rFonts w:ascii="Cambria" w:hAnsi="Cambria"/>
        </w:rPr>
        <w:t xml:space="preserve">, ktorá ho vydáva, resp.  jej </w:t>
      </w:r>
      <w:r w:rsidRPr="006E0959">
        <w:rPr>
          <w:rFonts w:ascii="Cambria" w:hAnsi="Cambria"/>
          <w:b/>
        </w:rPr>
        <w:t>štatutárnym</w:t>
      </w:r>
      <w:r w:rsidRPr="006E0959">
        <w:rPr>
          <w:rFonts w:ascii="Cambria" w:hAnsi="Cambria"/>
        </w:rPr>
        <w:t xml:space="preserve"> zástupcom alebo iným ňou splnomocneným zástupcom</w:t>
      </w:r>
      <w:r w:rsidRPr="006E0959">
        <w:rPr>
          <w:rFonts w:ascii="Cambria" w:hAnsi="Cambria"/>
          <w:b/>
        </w:rPr>
        <w:t xml:space="preserve"> a naskenovan</w:t>
      </w:r>
      <w:r w:rsidR="00207FFA" w:rsidRPr="006E0959">
        <w:rPr>
          <w:rFonts w:ascii="Cambria" w:hAnsi="Cambria"/>
          <w:b/>
        </w:rPr>
        <w:t>ý</w:t>
      </w:r>
      <w:r w:rsidRPr="006E0959">
        <w:rPr>
          <w:rFonts w:ascii="Cambria" w:hAnsi="Cambria"/>
        </w:rPr>
        <w:t xml:space="preserve"> (odporúčaný formát je „PDF“); a</w:t>
      </w:r>
    </w:p>
    <w:p w14:paraId="615562C4" w14:textId="5ADD051F" w:rsidR="00B621AC" w:rsidRPr="006E0959" w:rsidRDefault="00B621AC" w:rsidP="00276945">
      <w:pPr>
        <w:pStyle w:val="Heading6"/>
      </w:pPr>
      <w:r w:rsidRPr="006E0959">
        <w:rPr>
          <w:b/>
        </w:rPr>
        <w:lastRenderedPageBreak/>
        <w:t>vložený</w:t>
      </w:r>
      <w:r w:rsidRPr="006E0959">
        <w:t xml:space="preserve"> do systému JOSEPHINE spôsobom uvedeným v</w:t>
      </w:r>
      <w:r w:rsidRPr="006E0959">
        <w:rPr>
          <w:rFonts w:cs="Calibri"/>
        </w:rPr>
        <w:t> </w:t>
      </w:r>
      <w:r w:rsidRPr="006E0959">
        <w:t xml:space="preserve">bode </w:t>
      </w:r>
      <w:r w:rsidR="00816EE4" w:rsidRPr="006E0959">
        <w:fldChar w:fldCharType="begin"/>
      </w:r>
      <w:r w:rsidR="00816EE4" w:rsidRPr="006E0959">
        <w:instrText xml:space="preserve"> REF _Ref8308401 \r \h </w:instrText>
      </w:r>
      <w:r w:rsidR="00A51D8E" w:rsidRPr="006E0959">
        <w:instrText xml:space="preserve"> \* MERGEFORMAT </w:instrText>
      </w:r>
      <w:r w:rsidR="00816EE4" w:rsidRPr="006E0959">
        <w:fldChar w:fldCharType="separate"/>
      </w:r>
      <w:r w:rsidR="00712086">
        <w:t>8</w:t>
      </w:r>
      <w:r w:rsidR="00816EE4" w:rsidRPr="006E0959">
        <w:fldChar w:fldCharType="end"/>
      </w:r>
      <w:r w:rsidR="00816EE4" w:rsidRPr="006E0959">
        <w:t xml:space="preserve"> </w:t>
      </w:r>
      <w:r w:rsidRPr="006E0959">
        <w:t xml:space="preserve">tejto časti </w:t>
      </w:r>
      <w:r w:rsidR="00816EE4" w:rsidRPr="006E0959">
        <w:t>Doplňujúcich informácií</w:t>
      </w:r>
      <w:r w:rsidRPr="006E0959">
        <w:t xml:space="preserve">. </w:t>
      </w:r>
    </w:p>
    <w:bookmarkEnd w:id="48"/>
    <w:bookmarkEnd w:id="49"/>
    <w:p w14:paraId="065B8822" w14:textId="77777777" w:rsidR="00A1016A" w:rsidRPr="006E0959" w:rsidRDefault="00A1016A" w:rsidP="00B02EA0">
      <w:pPr>
        <w:pStyle w:val="Heading4"/>
      </w:pPr>
      <w:r w:rsidRPr="006E0959">
        <w:t>Všetky doklady a dokumenty tvoriace obsah žiadosti o</w:t>
      </w:r>
      <w:r w:rsidRPr="006E0959">
        <w:rPr>
          <w:rFonts w:cs="Calibri"/>
        </w:rPr>
        <w:t> </w:t>
      </w:r>
      <w:r w:rsidRPr="006E0959">
        <w:t>účasť musia byť k termínu predloženia žiadosti o</w:t>
      </w:r>
      <w:r w:rsidRPr="006E0959">
        <w:rPr>
          <w:rFonts w:cs="Calibri"/>
        </w:rPr>
        <w:t> </w:t>
      </w:r>
      <w:r w:rsidRPr="006E0959">
        <w:rPr>
          <w:rFonts w:cs="Proba Pro"/>
        </w:rPr>
        <w:t>úč</w:t>
      </w:r>
      <w:r w:rsidRPr="006E0959">
        <w:t>as</w:t>
      </w:r>
      <w:r w:rsidRPr="006E0959">
        <w:rPr>
          <w:rFonts w:cs="Proba Pro"/>
        </w:rPr>
        <w:t>ť</w:t>
      </w:r>
      <w:r w:rsidRPr="006E0959">
        <w:t xml:space="preserve"> platné a aktuálne. </w:t>
      </w:r>
    </w:p>
    <w:p w14:paraId="00823C26" w14:textId="3F21F037" w:rsidR="00A1016A" w:rsidRPr="006E0959" w:rsidRDefault="00A1016A" w:rsidP="00B02EA0">
      <w:pPr>
        <w:pStyle w:val="Heading4"/>
      </w:pPr>
      <w:r w:rsidRPr="006E0959">
        <w:t>V</w:t>
      </w:r>
      <w:r w:rsidRPr="006E0959">
        <w:rPr>
          <w:rFonts w:cs="Calibri"/>
        </w:rPr>
        <w:t> </w:t>
      </w:r>
      <w:r w:rsidRPr="006E0959">
        <w:t>pr</w:t>
      </w:r>
      <w:r w:rsidRPr="006E0959">
        <w:rPr>
          <w:rFonts w:cs="Proba Pro"/>
        </w:rPr>
        <w:t>í</w:t>
      </w:r>
      <w:r w:rsidRPr="006E0959">
        <w:t>pade, ak sa vyskytn</w:t>
      </w:r>
      <w:r w:rsidRPr="006E0959">
        <w:rPr>
          <w:rFonts w:cs="Proba Pro"/>
        </w:rPr>
        <w:t>ú</w:t>
      </w:r>
      <w:r w:rsidRPr="006E0959">
        <w:t xml:space="preserve"> pochybnosti o pravosti dokumentov predlo</w:t>
      </w:r>
      <w:r w:rsidRPr="006E0959">
        <w:rPr>
          <w:rFonts w:cs="Proba Pro"/>
        </w:rPr>
        <w:t>ž</w:t>
      </w:r>
      <w:r w:rsidRPr="006E0959">
        <w:t>en</w:t>
      </w:r>
      <w:r w:rsidRPr="006E0959">
        <w:rPr>
          <w:rFonts w:cs="Proba Pro"/>
        </w:rPr>
        <w:t>ý</w:t>
      </w:r>
      <w:r w:rsidRPr="006E0959">
        <w:t>ch v</w:t>
      </w:r>
      <w:r w:rsidRPr="006E0959">
        <w:rPr>
          <w:rFonts w:cs="Calibri"/>
        </w:rPr>
        <w:t> </w:t>
      </w:r>
      <w:r w:rsidRPr="006E0959">
        <w:t>žiadosti o</w:t>
      </w:r>
      <w:r w:rsidRPr="006E0959">
        <w:rPr>
          <w:rFonts w:cs="Calibri"/>
        </w:rPr>
        <w:t> </w:t>
      </w:r>
      <w:r w:rsidRPr="006E0959">
        <w:rPr>
          <w:rFonts w:cs="Proba Pro"/>
        </w:rPr>
        <w:t>úč</w:t>
      </w:r>
      <w:r w:rsidRPr="006E0959">
        <w:t>as</w:t>
      </w:r>
      <w:r w:rsidRPr="006E0959">
        <w:rPr>
          <w:rFonts w:cs="Proba Pro"/>
        </w:rPr>
        <w:t>ť</w:t>
      </w:r>
      <w:r w:rsidRPr="006E0959">
        <w:t xml:space="preserve"> vo forme </w:t>
      </w:r>
      <w:proofErr w:type="spellStart"/>
      <w:r w:rsidRPr="006E0959">
        <w:t>skenu</w:t>
      </w:r>
      <w:proofErr w:type="spellEnd"/>
      <w:r w:rsidRPr="006E0959">
        <w:t xml:space="preserve"> alebo pravdivosti informácii v</w:t>
      </w:r>
      <w:r w:rsidRPr="006E0959">
        <w:rPr>
          <w:rFonts w:cs="Calibri"/>
        </w:rPr>
        <w:t> </w:t>
      </w:r>
      <w:r w:rsidRPr="006E0959">
        <w:t>nich uveden</w:t>
      </w:r>
      <w:r w:rsidRPr="006E0959">
        <w:rPr>
          <w:rFonts w:cs="Proba Pro"/>
        </w:rPr>
        <w:t>ý</w:t>
      </w:r>
      <w:r w:rsidRPr="006E0959">
        <w:t>ch, vyhradzuje si verejn</w:t>
      </w:r>
      <w:r w:rsidRPr="006E0959">
        <w:rPr>
          <w:rFonts w:cs="Proba Pro"/>
        </w:rPr>
        <w:t>ý</w:t>
      </w:r>
      <w:r w:rsidRPr="006E0959">
        <w:t xml:space="preserve"> obstar</w:t>
      </w:r>
      <w:r w:rsidRPr="006E0959">
        <w:rPr>
          <w:rFonts w:cs="Proba Pro"/>
        </w:rPr>
        <w:t>á</w:t>
      </w:r>
      <w:r w:rsidRPr="006E0959">
        <w:t>vate</w:t>
      </w:r>
      <w:r w:rsidRPr="006E0959">
        <w:rPr>
          <w:rFonts w:cs="Proba Pro"/>
        </w:rPr>
        <w:t>ľ</w:t>
      </w:r>
      <w:r w:rsidRPr="006E0959">
        <w:t xml:space="preserve"> pr</w:t>
      </w:r>
      <w:r w:rsidRPr="006E0959">
        <w:rPr>
          <w:rFonts w:cs="Proba Pro"/>
        </w:rPr>
        <w:t>á</w:t>
      </w:r>
      <w:r w:rsidRPr="006E0959">
        <w:t>vo po</w:t>
      </w:r>
      <w:r w:rsidRPr="006E0959">
        <w:rPr>
          <w:rFonts w:cs="Proba Pro"/>
        </w:rPr>
        <w:t>ž</w:t>
      </w:r>
      <w:r w:rsidRPr="006E0959">
        <w:t>adova</w:t>
      </w:r>
      <w:r w:rsidRPr="006E0959">
        <w:rPr>
          <w:rFonts w:cs="Proba Pro"/>
        </w:rPr>
        <w:t>ť</w:t>
      </w:r>
      <w:r w:rsidRPr="006E0959">
        <w:t xml:space="preserve"> od záujemcu ich dodatočné predloženie buď</w:t>
      </w:r>
    </w:p>
    <w:p w14:paraId="1F4A2F56" w14:textId="152F9225" w:rsidR="00A1016A" w:rsidRPr="006E0959" w:rsidRDefault="00A1016A" w:rsidP="00276945">
      <w:pPr>
        <w:pStyle w:val="Heading6"/>
        <w:rPr>
          <w:rFonts w:eastAsia="Proba Pro"/>
        </w:rPr>
      </w:pPr>
      <w:r w:rsidRPr="006E0959">
        <w:t>ako</w:t>
      </w:r>
      <w:r w:rsidRPr="006E0959">
        <w:rPr>
          <w:rFonts w:eastAsia="Proba Pro"/>
        </w:rPr>
        <w:t xml:space="preserve"> </w:t>
      </w:r>
      <w:r w:rsidRPr="006E0959">
        <w:t>doklady</w:t>
      </w:r>
      <w:r w:rsidRPr="006E0959">
        <w:rPr>
          <w:rFonts w:eastAsia="Proba Pro"/>
        </w:rPr>
        <w:t xml:space="preserve"> obsahujúce kvalifikovaný elektronický podpis podľa nariadenia eIDAS subjektu, ktorý taký doklad vydal; </w:t>
      </w:r>
    </w:p>
    <w:p w14:paraId="7C06AC30" w14:textId="0FA3ACF9" w:rsidR="00A1016A" w:rsidRPr="006E0959" w:rsidRDefault="00A1016A" w:rsidP="00276945">
      <w:pPr>
        <w:pStyle w:val="Heading6"/>
      </w:pPr>
      <w:r w:rsidRPr="006E0959">
        <w:rPr>
          <w:rFonts w:eastAsia="Proba Pro"/>
        </w:rPr>
        <w:t xml:space="preserve">v prípade, ak nie sú vydávané v elektronickej forme s kvalifikovaným elektronickým podpisom </w:t>
      </w:r>
      <w:r w:rsidRPr="006E0959">
        <w:t>podľa</w:t>
      </w:r>
      <w:r w:rsidRPr="006E0959">
        <w:rPr>
          <w:rFonts w:eastAsia="Proba Pro"/>
        </w:rPr>
        <w:t xml:space="preserve"> </w:t>
      </w:r>
      <w:r w:rsidRPr="006E0959">
        <w:t>nariadenia</w:t>
      </w:r>
      <w:r w:rsidRPr="006E0959">
        <w:rPr>
          <w:rFonts w:eastAsia="Proba Pro"/>
        </w:rPr>
        <w:t xml:space="preserve"> eIDAS, tak vo forme elektronického dokumentu vytvoreného zaručenou konverziou </w:t>
      </w:r>
      <w:r w:rsidRPr="006E0959">
        <w:t>pôvodného</w:t>
      </w:r>
      <w:r w:rsidRPr="006E0959">
        <w:rPr>
          <w:rFonts w:eastAsia="Proba Pro"/>
        </w:rPr>
        <w:t xml:space="preserve"> originálu dokumentu podľa zákona č. 305/2013 Z. z. o e-</w:t>
      </w:r>
      <w:r w:rsidRPr="006E0959">
        <w:t xml:space="preserve">Governmente v znení neskorších predpisov; alebo </w:t>
      </w:r>
    </w:p>
    <w:p w14:paraId="2708B0C0" w14:textId="5D064612" w:rsidR="00A1016A" w:rsidRPr="006E0959" w:rsidRDefault="00A1016A" w:rsidP="00276945">
      <w:pPr>
        <w:pStyle w:val="Heading6"/>
        <w:rPr>
          <w:rFonts w:eastAsia="Proba Pro"/>
        </w:rPr>
      </w:pPr>
      <w:r w:rsidRPr="006E0959">
        <w:rPr>
          <w:rFonts w:eastAsia="Proba Pro"/>
        </w:rPr>
        <w:t>vo forme písomného papierového originálu alebo osvedčenej fotokópie dokumentu.</w:t>
      </w:r>
    </w:p>
    <w:p w14:paraId="0AE6E42A" w14:textId="24FA3C01" w:rsidR="0046000E" w:rsidRPr="006E0959" w:rsidRDefault="00A1016A" w:rsidP="004037D7">
      <w:pPr>
        <w:pStyle w:val="Heading3"/>
        <w:rPr>
          <w:rFonts w:ascii="Cambria" w:hAnsi="Cambria"/>
        </w:rPr>
      </w:pPr>
      <w:bookmarkStart w:id="51" w:name="_Ref8308401"/>
      <w:bookmarkStart w:id="52" w:name="_Toc110328288"/>
      <w:bookmarkEnd w:id="38"/>
      <w:bookmarkEnd w:id="39"/>
      <w:bookmarkEnd w:id="40"/>
      <w:bookmarkEnd w:id="41"/>
      <w:r w:rsidRPr="006E0959">
        <w:rPr>
          <w:rFonts w:ascii="Cambria" w:hAnsi="Cambria"/>
        </w:rPr>
        <w:t>Vyhotovenie a</w:t>
      </w:r>
      <w:r w:rsidRPr="006E0959">
        <w:rPr>
          <w:rFonts w:ascii="Cambria" w:hAnsi="Cambria" w:cs="Calibri"/>
        </w:rPr>
        <w:t> </w:t>
      </w:r>
      <w:r w:rsidRPr="006E0959">
        <w:rPr>
          <w:rFonts w:ascii="Cambria" w:hAnsi="Cambria"/>
        </w:rPr>
        <w:t>predkladanie žiadostí o účasť</w:t>
      </w:r>
      <w:bookmarkEnd w:id="51"/>
      <w:bookmarkEnd w:id="52"/>
    </w:p>
    <w:p w14:paraId="4CAB34D5" w14:textId="1DE433C9" w:rsidR="00A1016A" w:rsidRPr="006E0959" w:rsidRDefault="00E168EA" w:rsidP="00B02EA0">
      <w:pPr>
        <w:pStyle w:val="Heading4"/>
      </w:pPr>
      <w:r w:rsidRPr="006E0959">
        <w:t>Z</w:t>
      </w:r>
      <w:r w:rsidR="00A1016A" w:rsidRPr="006E0959">
        <w:t xml:space="preserve">áujemca predkladá žiadosť o účasť v elektronickej podobe v lehote na predkladanie žiadostí o účasť podľa požiadaviek uvedených v oznámení o vyhlásení verejného obstarávania a v tomto dokumente. Žiadosť o účasť musí byť vyhotovená elektronicky a vložená do systému JOSEPHINE umiestnenom na webovej adrese </w:t>
      </w:r>
      <w:hyperlink r:id="rId13" w:history="1">
        <w:r w:rsidR="00281ADE" w:rsidRPr="006E0959">
          <w:rPr>
            <w:rStyle w:val="Hyperlink"/>
          </w:rPr>
          <w:t>https://josephine.proebiz.com/</w:t>
        </w:r>
      </w:hyperlink>
      <w:r w:rsidR="00A1016A" w:rsidRPr="006E0959">
        <w:t>.</w:t>
      </w:r>
    </w:p>
    <w:p w14:paraId="2DE82A47" w14:textId="66AB5A80" w:rsidR="00281ADE" w:rsidRPr="006E0959" w:rsidRDefault="00281ADE" w:rsidP="00B02EA0">
      <w:pPr>
        <w:pStyle w:val="Heading4"/>
      </w:pPr>
      <w:r w:rsidRPr="006E0959">
        <w:t xml:space="preserve">Elektronická žiadosť o účasť musí byť predložená v určených komunikačných formátoch a určeným spôsobom tak, aby bola zabezpečená pred zmenou jej obsahu; ak sa vyžaduje kódovanie </w:t>
      </w:r>
      <w:r w:rsidRPr="006E0959">
        <w:br/>
        <w:t xml:space="preserve">a šifrovanie, musí byť predložená vo vopred určených formátoch kódovania a šifrovania. Verejný obstarávateľ vylúči </w:t>
      </w:r>
      <w:r w:rsidR="00D02542" w:rsidRPr="006E0959">
        <w:t>záujemcu</w:t>
      </w:r>
      <w:r w:rsidRPr="006E0959">
        <w:t xml:space="preserve">, ak </w:t>
      </w:r>
    </w:p>
    <w:p w14:paraId="3EAAC3D4" w14:textId="77777777" w:rsidR="00281ADE" w:rsidRPr="006E0959" w:rsidRDefault="00281ADE" w:rsidP="00276945">
      <w:pPr>
        <w:pStyle w:val="Heading6"/>
      </w:pPr>
      <w:r w:rsidRPr="006E0959">
        <w:t>nedodržal určený spôsob komunikácie,</w:t>
      </w:r>
    </w:p>
    <w:p w14:paraId="38277448" w14:textId="192276CD" w:rsidR="00281ADE" w:rsidRPr="006E0959" w:rsidRDefault="00281ADE" w:rsidP="00276945">
      <w:pPr>
        <w:pStyle w:val="Heading6"/>
      </w:pPr>
      <w:r w:rsidRPr="006E0959">
        <w:t>obsah jeho žiadosti o účasť nie je možné sprístupniť alebo</w:t>
      </w:r>
    </w:p>
    <w:p w14:paraId="5CA4C6F2" w14:textId="54BAF5F5" w:rsidR="00281ADE" w:rsidRPr="006E0959" w:rsidRDefault="00281ADE" w:rsidP="00276945">
      <w:pPr>
        <w:pStyle w:val="Heading6"/>
      </w:pPr>
      <w:r w:rsidRPr="006E0959">
        <w:t>nepredložil žia</w:t>
      </w:r>
      <w:r w:rsidR="00F808E6">
        <w:t>d</w:t>
      </w:r>
      <w:r w:rsidRPr="006E0959">
        <w:t>osť o účasť vo vyžadovanom formáte kódovania, ak je potrebný na ďalšie spracovanie pri vyhodnocovaní žiadosti o účasť.</w:t>
      </w:r>
    </w:p>
    <w:p w14:paraId="3871151F" w14:textId="7B4BC67A" w:rsidR="00281ADE" w:rsidRPr="006E0959" w:rsidRDefault="00D02542" w:rsidP="00B02EA0">
      <w:pPr>
        <w:pStyle w:val="Heading4"/>
      </w:pPr>
      <w:r w:rsidRPr="006E0959">
        <w:t>Záujemca</w:t>
      </w:r>
      <w:r w:rsidR="00281ADE" w:rsidRPr="006E0959">
        <w:t xml:space="preserve"> má možnosť registrovať sa do systému JOSEPHINE pomocou hesla i registráciou </w:t>
      </w:r>
      <w:r w:rsidR="00281ADE" w:rsidRPr="006E0959">
        <w:br/>
        <w:t>a prihlás</w:t>
      </w:r>
      <w:r w:rsidR="00F3477B" w:rsidRPr="006E0959">
        <w:t>e</w:t>
      </w:r>
      <w:r w:rsidR="00281ADE" w:rsidRPr="006E0959">
        <w:t>ním pomocou občianskeho preukazu s elektronickým čipom a bezpečnostným osobným kódom (</w:t>
      </w:r>
      <w:proofErr w:type="spellStart"/>
      <w:r w:rsidR="00281ADE" w:rsidRPr="006E0959">
        <w:t>eID</w:t>
      </w:r>
      <w:proofErr w:type="spellEnd"/>
      <w:r w:rsidR="00281ADE" w:rsidRPr="006E0959">
        <w:t>).</w:t>
      </w:r>
    </w:p>
    <w:p w14:paraId="65440C9E" w14:textId="53683CC2" w:rsidR="00281ADE" w:rsidRPr="006E0959" w:rsidRDefault="00281ADE" w:rsidP="00B02EA0">
      <w:pPr>
        <w:pStyle w:val="Heading4"/>
      </w:pPr>
      <w:r w:rsidRPr="006E0959">
        <w:t xml:space="preserve">Predkladanie </w:t>
      </w:r>
      <w:r w:rsidR="005A5227" w:rsidRPr="006E0959">
        <w:t>žiadostí o účasť</w:t>
      </w:r>
      <w:r w:rsidRPr="006E0959">
        <w:t xml:space="preserve"> je umožnené iba autentifikovaným uchádzačom. Autentifikáciu je možné vykonať nasledovnými spôsobmi: </w:t>
      </w:r>
    </w:p>
    <w:p w14:paraId="7EA4F8BD" w14:textId="77777777" w:rsidR="00281ADE" w:rsidRPr="006E0959" w:rsidRDefault="00281ADE" w:rsidP="00276945">
      <w:pPr>
        <w:pStyle w:val="Heading6"/>
        <w:rPr>
          <w:rFonts w:cs="Arial"/>
          <w:color w:val="000000"/>
          <w:szCs w:val="20"/>
        </w:rPr>
      </w:pPr>
      <w:r w:rsidRPr="006E0959">
        <w:t>v systéme JOSEPHINE registráciou a prihlásením pomocou občianskeho preukazu s</w:t>
      </w:r>
      <w:r w:rsidRPr="006E0959">
        <w:rPr>
          <w:rFonts w:cs="Calibri"/>
        </w:rPr>
        <w:t> </w:t>
      </w:r>
      <w:r w:rsidRPr="006E0959">
        <w:t>elektronick</w:t>
      </w:r>
      <w:r w:rsidRPr="006E0959">
        <w:rPr>
          <w:rFonts w:cs="Proba Pro"/>
        </w:rPr>
        <w:t>ý</w:t>
      </w:r>
      <w:r w:rsidRPr="006E0959">
        <w:t xml:space="preserve">m </w:t>
      </w:r>
      <w:r w:rsidRPr="006E0959">
        <w:rPr>
          <w:rFonts w:cs="Proba Pro"/>
        </w:rPr>
        <w:t>č</w:t>
      </w:r>
      <w:r w:rsidRPr="006E0959">
        <w:t>ipom a bezpe</w:t>
      </w:r>
      <w:r w:rsidRPr="006E0959">
        <w:rPr>
          <w:rFonts w:cs="Proba Pro"/>
        </w:rPr>
        <w:t>č</w:t>
      </w:r>
      <w:r w:rsidRPr="006E0959">
        <w:t>nostn</w:t>
      </w:r>
      <w:r w:rsidRPr="006E0959">
        <w:rPr>
          <w:rFonts w:cs="Proba Pro"/>
        </w:rPr>
        <w:t>ý</w:t>
      </w:r>
      <w:r w:rsidRPr="006E0959">
        <w:t>m osobn</w:t>
      </w:r>
      <w:r w:rsidRPr="006E0959">
        <w:rPr>
          <w:rFonts w:cs="Proba Pro"/>
        </w:rPr>
        <w:t>ý</w:t>
      </w:r>
      <w:r w:rsidRPr="006E0959">
        <w:t>m k</w:t>
      </w:r>
      <w:r w:rsidRPr="006E0959">
        <w:rPr>
          <w:rFonts w:cs="Proba Pro"/>
        </w:rPr>
        <w:t>ó</w:t>
      </w:r>
      <w:r w:rsidRPr="006E0959">
        <w:t>dom (eID). V syst</w:t>
      </w:r>
      <w:r w:rsidRPr="006E0959">
        <w:rPr>
          <w:rFonts w:cs="Proba Pro"/>
        </w:rPr>
        <w:t>é</w:t>
      </w:r>
      <w:r w:rsidRPr="006E0959">
        <w:t xml:space="preserve">me je </w:t>
      </w:r>
      <w:r w:rsidRPr="006E0959">
        <w:rPr>
          <w:rFonts w:cs="Arial"/>
          <w:color w:val="000000"/>
          <w:szCs w:val="20"/>
        </w:rPr>
        <w:t>autentifikovaná spoločnosť, ktorú pomocou eID registruje štatutár danej spoločnosti. Autentifikáciu vykonáva poskytovateľ systému JOSEPHINE a</w:t>
      </w:r>
      <w:r w:rsidRPr="006E0959">
        <w:rPr>
          <w:rFonts w:cs="Calibri"/>
          <w:color w:val="000000"/>
          <w:szCs w:val="20"/>
        </w:rPr>
        <w:t> </w:t>
      </w:r>
      <w:r w:rsidRPr="006E0959">
        <w:rPr>
          <w:rFonts w:cs="Arial"/>
          <w:color w:val="000000"/>
          <w:szCs w:val="20"/>
        </w:rPr>
        <w:t>to v</w:t>
      </w:r>
      <w:r w:rsidRPr="006E0959">
        <w:rPr>
          <w:rFonts w:cs="Calibri"/>
          <w:color w:val="000000"/>
          <w:szCs w:val="20"/>
        </w:rPr>
        <w:t> </w:t>
      </w:r>
      <w:r w:rsidRPr="006E0959">
        <w:rPr>
          <w:rFonts w:cs="Arial"/>
          <w:color w:val="000000"/>
          <w:szCs w:val="20"/>
        </w:rPr>
        <w:t>pracovn</w:t>
      </w:r>
      <w:r w:rsidRPr="006E0959">
        <w:rPr>
          <w:rFonts w:cs="Proba Pro"/>
          <w:color w:val="000000"/>
          <w:szCs w:val="20"/>
        </w:rPr>
        <w:t>ý</w:t>
      </w:r>
      <w:r w:rsidRPr="006E0959">
        <w:rPr>
          <w:rFonts w:cs="Arial"/>
          <w:color w:val="000000"/>
          <w:szCs w:val="20"/>
        </w:rPr>
        <w:t>ch d</w:t>
      </w:r>
      <w:r w:rsidRPr="006E0959">
        <w:rPr>
          <w:rFonts w:cs="Proba Pro"/>
          <w:color w:val="000000"/>
          <w:szCs w:val="20"/>
        </w:rPr>
        <w:t>ň</w:t>
      </w:r>
      <w:r w:rsidRPr="006E0959">
        <w:rPr>
          <w:rFonts w:cs="Arial"/>
          <w:color w:val="000000"/>
          <w:szCs w:val="20"/>
        </w:rPr>
        <w:t>och v</w:t>
      </w:r>
      <w:r w:rsidRPr="006E0959">
        <w:rPr>
          <w:rFonts w:cs="Calibri"/>
          <w:color w:val="000000"/>
          <w:szCs w:val="20"/>
        </w:rPr>
        <w:t> </w:t>
      </w:r>
      <w:r w:rsidRPr="006E0959">
        <w:rPr>
          <w:rFonts w:cs="Proba Pro"/>
          <w:color w:val="000000"/>
          <w:szCs w:val="20"/>
        </w:rPr>
        <w:t>č</w:t>
      </w:r>
      <w:r w:rsidRPr="006E0959">
        <w:rPr>
          <w:rFonts w:cs="Arial"/>
          <w:color w:val="000000"/>
          <w:szCs w:val="20"/>
        </w:rPr>
        <w:t xml:space="preserve">ase 8.00 </w:t>
      </w:r>
      <w:r w:rsidRPr="006E0959">
        <w:rPr>
          <w:rFonts w:cs="Proba Pro"/>
          <w:color w:val="000000"/>
          <w:szCs w:val="20"/>
        </w:rPr>
        <w:t>–</w:t>
      </w:r>
      <w:r w:rsidRPr="006E0959">
        <w:rPr>
          <w:rFonts w:cs="Arial"/>
          <w:color w:val="000000"/>
          <w:szCs w:val="20"/>
        </w:rPr>
        <w:t xml:space="preserve"> 16.00 hod.,</w:t>
      </w:r>
    </w:p>
    <w:p w14:paraId="19E767B8" w14:textId="77777777" w:rsidR="00281ADE" w:rsidRPr="006E0959" w:rsidRDefault="00281ADE" w:rsidP="00276945">
      <w:pPr>
        <w:pStyle w:val="Heading6"/>
      </w:pPr>
      <w:r w:rsidRPr="006E0959">
        <w:t>nahraním kvalifikovaného elektronického podpisu (napríklad podpisu eID) štatutára danej spoločnosti na kartu užívateľa po registrácii a</w:t>
      </w:r>
      <w:r w:rsidRPr="006E0959">
        <w:rPr>
          <w:rFonts w:cs="Calibri"/>
        </w:rPr>
        <w:t> </w:t>
      </w:r>
      <w:r w:rsidRPr="006E0959">
        <w:t>prihl</w:t>
      </w:r>
      <w:r w:rsidRPr="006E0959">
        <w:rPr>
          <w:rFonts w:cs="Proba Pro"/>
        </w:rPr>
        <w:t>á</w:t>
      </w:r>
      <w:r w:rsidRPr="006E0959">
        <w:t>sen</w:t>
      </w:r>
      <w:r w:rsidRPr="006E0959">
        <w:rPr>
          <w:rFonts w:cs="Proba Pro"/>
        </w:rPr>
        <w:t>í</w:t>
      </w:r>
      <w:r w:rsidRPr="006E0959">
        <w:t xml:space="preserve"> do syst</w:t>
      </w:r>
      <w:r w:rsidRPr="006E0959">
        <w:rPr>
          <w:rFonts w:cs="Proba Pro"/>
        </w:rPr>
        <w:t>é</w:t>
      </w:r>
      <w:r w:rsidRPr="006E0959">
        <w:t>mu JOSEPHINE. Autentifik</w:t>
      </w:r>
      <w:r w:rsidRPr="006E0959">
        <w:rPr>
          <w:rFonts w:cs="Proba Pro"/>
        </w:rPr>
        <w:t>á</w:t>
      </w:r>
      <w:r w:rsidRPr="006E0959">
        <w:t>ciu vykon</w:t>
      </w:r>
      <w:r w:rsidRPr="006E0959">
        <w:rPr>
          <w:rFonts w:cs="Proba Pro"/>
        </w:rPr>
        <w:t>á</w:t>
      </w:r>
      <w:r w:rsidRPr="006E0959">
        <w:t xml:space="preserve"> poskytovate</w:t>
      </w:r>
      <w:r w:rsidRPr="006E0959">
        <w:rPr>
          <w:rFonts w:cs="Proba Pro"/>
        </w:rPr>
        <w:t>ľ</w:t>
      </w:r>
      <w:r w:rsidRPr="006E0959">
        <w:t xml:space="preserve"> syst</w:t>
      </w:r>
      <w:r w:rsidRPr="006E0959">
        <w:rPr>
          <w:rFonts w:cs="Proba Pro"/>
        </w:rPr>
        <w:t>é</w:t>
      </w:r>
      <w:r w:rsidRPr="006E0959">
        <w:t>mu JOSEPHINE a</w:t>
      </w:r>
      <w:r w:rsidRPr="006E0959">
        <w:rPr>
          <w:rFonts w:cs="Calibri"/>
        </w:rPr>
        <w:t> </w:t>
      </w:r>
      <w:r w:rsidRPr="006E0959">
        <w:t>to v</w:t>
      </w:r>
      <w:r w:rsidRPr="006E0959">
        <w:rPr>
          <w:rFonts w:cs="Calibri"/>
        </w:rPr>
        <w:t> </w:t>
      </w:r>
      <w:r w:rsidRPr="006E0959">
        <w:t>pracovn</w:t>
      </w:r>
      <w:r w:rsidRPr="006E0959">
        <w:rPr>
          <w:rFonts w:cs="Proba Pro"/>
        </w:rPr>
        <w:t>ý</w:t>
      </w:r>
      <w:r w:rsidRPr="006E0959">
        <w:t>ch d</w:t>
      </w:r>
      <w:r w:rsidRPr="006E0959">
        <w:rPr>
          <w:rFonts w:cs="Proba Pro"/>
        </w:rPr>
        <w:t>ň</w:t>
      </w:r>
      <w:r w:rsidRPr="006E0959">
        <w:t>och v</w:t>
      </w:r>
      <w:r w:rsidRPr="006E0959">
        <w:rPr>
          <w:rFonts w:cs="Calibri"/>
        </w:rPr>
        <w:t> </w:t>
      </w:r>
      <w:r w:rsidRPr="006E0959">
        <w:rPr>
          <w:rFonts w:cs="Proba Pro"/>
        </w:rPr>
        <w:t>č</w:t>
      </w:r>
      <w:r w:rsidRPr="006E0959">
        <w:t xml:space="preserve">ase 8.00 </w:t>
      </w:r>
      <w:r w:rsidRPr="006E0959">
        <w:rPr>
          <w:rFonts w:cs="Proba Pro"/>
        </w:rPr>
        <w:t>–</w:t>
      </w:r>
      <w:r w:rsidRPr="006E0959">
        <w:t xml:space="preserve"> 16.00 hod.,</w:t>
      </w:r>
    </w:p>
    <w:p w14:paraId="5D82B776" w14:textId="77777777" w:rsidR="00281ADE" w:rsidRPr="006E0959" w:rsidRDefault="00281ADE" w:rsidP="00276945">
      <w:pPr>
        <w:pStyle w:val="Heading6"/>
      </w:pPr>
      <w:r w:rsidRPr="006E0959">
        <w:t>vložením plnomocenstva na kartu užívateľa po registrácii, ktoré je podpísané elektronickým podpisom štatutára aj splnomocnenou osobou, alebo prešlo zaručenou konverziou. Autentifikáciu vykoná poskytovateľ systému JOSEPHINE a</w:t>
      </w:r>
      <w:r w:rsidRPr="006E0959">
        <w:rPr>
          <w:rFonts w:cs="Calibri"/>
        </w:rPr>
        <w:t> </w:t>
      </w:r>
      <w:r w:rsidRPr="006E0959">
        <w:t>to v</w:t>
      </w:r>
      <w:r w:rsidRPr="006E0959">
        <w:rPr>
          <w:rFonts w:cs="Calibri"/>
        </w:rPr>
        <w:t> </w:t>
      </w:r>
      <w:r w:rsidRPr="006E0959">
        <w:t>pracovn</w:t>
      </w:r>
      <w:r w:rsidRPr="006E0959">
        <w:rPr>
          <w:rFonts w:cs="Proba Pro"/>
        </w:rPr>
        <w:t>é</w:t>
      </w:r>
      <w:r w:rsidRPr="006E0959">
        <w:t xml:space="preserve"> dni v</w:t>
      </w:r>
      <w:r w:rsidRPr="006E0959">
        <w:rPr>
          <w:rFonts w:cs="Calibri"/>
        </w:rPr>
        <w:t> </w:t>
      </w:r>
      <w:r w:rsidRPr="006E0959">
        <w:rPr>
          <w:rFonts w:cs="Proba Pro"/>
        </w:rPr>
        <w:t>č</w:t>
      </w:r>
      <w:r w:rsidRPr="006E0959">
        <w:t xml:space="preserve">ase 8.00 </w:t>
      </w:r>
      <w:r w:rsidRPr="006E0959">
        <w:rPr>
          <w:rFonts w:cs="Proba Pro"/>
        </w:rPr>
        <w:t>–</w:t>
      </w:r>
      <w:r w:rsidRPr="006E0959">
        <w:t xml:space="preserve"> 16.00 hod.,  </w:t>
      </w:r>
    </w:p>
    <w:p w14:paraId="7AC51DDA" w14:textId="55EF61D4" w:rsidR="00281ADE" w:rsidRPr="006E0959" w:rsidRDefault="004248BA" w:rsidP="00276945">
      <w:pPr>
        <w:pStyle w:val="Heading6"/>
      </w:pPr>
      <w:r>
        <w:t>prevzatím autentifikačného kódu</w:t>
      </w:r>
      <w:r w:rsidR="00281ADE" w:rsidRPr="006E0959">
        <w:t xml:space="preserve">, ktorý bude poslaný na adresu sídla uchádzača do rúk štatutára uchádzača v listinnej podobe formou doporučenej poštovej zásielky. Lehota na tento úkon sú obvykle 3 pracovné dni a je potrebné s touto lehotou počítať pri vkladaní </w:t>
      </w:r>
      <w:r w:rsidR="005A5227" w:rsidRPr="006E0959">
        <w:t>žiadosti o účasť</w:t>
      </w:r>
      <w:r w:rsidR="00281ADE" w:rsidRPr="006E0959">
        <w:t>.</w:t>
      </w:r>
    </w:p>
    <w:p w14:paraId="77173B4A" w14:textId="64DBD45F" w:rsidR="00281ADE" w:rsidRPr="006E0959" w:rsidRDefault="00281ADE" w:rsidP="00B02EA0">
      <w:pPr>
        <w:pStyle w:val="Heading4"/>
      </w:pPr>
      <w:r w:rsidRPr="006E0959">
        <w:t xml:space="preserve">Autentifikovaný uchádzač si po prihlásení do systému JOSEPHINE v prehľade zákaziek- zozname obstarávaní vyberie predmetné obstarávanie a vloží svoju </w:t>
      </w:r>
      <w:r w:rsidR="009B4541" w:rsidRPr="006E0959">
        <w:t>žiadosť o účasť</w:t>
      </w:r>
      <w:r w:rsidRPr="006E0959">
        <w:t xml:space="preserve"> do určeného formulára </w:t>
      </w:r>
      <w:r w:rsidRPr="006E0959">
        <w:lastRenderedPageBreak/>
        <w:t xml:space="preserve">na príjem </w:t>
      </w:r>
      <w:r w:rsidR="009B4541" w:rsidRPr="006E0959">
        <w:t>žiadostí o účasť</w:t>
      </w:r>
      <w:r w:rsidRPr="006E0959">
        <w:t xml:space="preserve">, ktorý nájde v záložke „Ponuky a žiadosti“. </w:t>
      </w:r>
    </w:p>
    <w:p w14:paraId="5F169C8E" w14:textId="47A501A6" w:rsidR="00A1016A" w:rsidRPr="006E0959" w:rsidRDefault="00A1016A" w:rsidP="00B02EA0">
      <w:pPr>
        <w:pStyle w:val="Heading4"/>
      </w:pPr>
      <w:r w:rsidRPr="006E0959">
        <w:t>Žiadosť o účasť je do systému JOSEPHINE vložená vo chvíli dokončenia spracovania obálky (priebeh spracovávania systému znázorňuje percentami vedľa príslušného tlačidla). Vloženie žiados</w:t>
      </w:r>
      <w:r w:rsidR="00207FFA" w:rsidRPr="006E0959">
        <w:t>ti</w:t>
      </w:r>
      <w:r w:rsidRPr="006E0959">
        <w:t xml:space="preserve"> o účasť systém potvrdí hláškou „Uložené“ a samotná žiadosť o účasť sa zobrazí v záložke „Ponuky a žiadosti“. Predloženú žiadosť o účasť vidí </w:t>
      </w:r>
      <w:r w:rsidR="00283D00" w:rsidRPr="006E0959">
        <w:t xml:space="preserve">záujemca </w:t>
      </w:r>
      <w:r w:rsidRPr="006E0959">
        <w:t>zobrazenú v záložke „Ponuky a žiadosti“ s dátumom vloženia. Po odoslaní žiados</w:t>
      </w:r>
      <w:r w:rsidR="00207FFA" w:rsidRPr="006E0959">
        <w:t>ti</w:t>
      </w:r>
      <w:r w:rsidRPr="006E0959">
        <w:t xml:space="preserve"> o účasť je </w:t>
      </w:r>
      <w:r w:rsidR="00283D00" w:rsidRPr="006E0959">
        <w:t>záujemcovi</w:t>
      </w:r>
      <w:r w:rsidRPr="006E0959">
        <w:t xml:space="preserve"> doručený notifikačný e-mail s informáciou o podanej žiadosti o účasť.</w:t>
      </w:r>
    </w:p>
    <w:p w14:paraId="0180D0E0" w14:textId="582DDAF3" w:rsidR="00A1016A" w:rsidRPr="006E0959" w:rsidRDefault="00A1016A" w:rsidP="00B02EA0">
      <w:pPr>
        <w:pStyle w:val="Heading4"/>
      </w:pPr>
      <w:r w:rsidRPr="006E0959">
        <w:t xml:space="preserve">Elektronická žiadosť o účasť sa vloží vyplnením ponukového formulára a vložením požadovaných dokladov a dokumentov v systéme JOSEPHINE umiestnenom na webovej adrese https://josephine.proebiz.com. Požiadavka verejného obstarávateľa na doklady, dokumenty a ďalšie písomnosti, ktoré musia byť predložené v žiadosti o účasť je uvedená v bode </w:t>
      </w:r>
      <w:r w:rsidR="009E4A89" w:rsidRPr="006E0959">
        <w:fldChar w:fldCharType="begin"/>
      </w:r>
      <w:r w:rsidR="009E4A89" w:rsidRPr="006E0959">
        <w:instrText xml:space="preserve"> REF _Ref23953403 \r \h </w:instrText>
      </w:r>
      <w:r w:rsidR="002079E0" w:rsidRPr="006E0959">
        <w:instrText xml:space="preserve"> \* MERGEFORMAT </w:instrText>
      </w:r>
      <w:r w:rsidR="009E4A89" w:rsidRPr="006E0959">
        <w:fldChar w:fldCharType="separate"/>
      </w:r>
      <w:r w:rsidR="00712086">
        <w:t>7</w:t>
      </w:r>
      <w:r w:rsidR="009E4A89" w:rsidRPr="006E0959">
        <w:fldChar w:fldCharType="end"/>
      </w:r>
      <w:r w:rsidRPr="006E0959">
        <w:t xml:space="preserve"> </w:t>
      </w:r>
      <w:r w:rsidR="00207FFA" w:rsidRPr="006E0959">
        <w:t>týchto Doplňujúcich informácií.</w:t>
      </w:r>
    </w:p>
    <w:p w14:paraId="48570075" w14:textId="73862EB9" w:rsidR="00A1016A" w:rsidRPr="006E0959" w:rsidRDefault="00A1016A" w:rsidP="00B02EA0">
      <w:pPr>
        <w:pStyle w:val="Heading4"/>
      </w:pPr>
      <w:r w:rsidRPr="006E0959">
        <w:t>Všetky doklady a dokumenty tvoriace žiadosť o účasť musia byť predložené v štátnom jazyku</w:t>
      </w:r>
      <w:r w:rsidR="00CC6018" w:rsidRPr="00CC6018">
        <w:t xml:space="preserve"> Slovenskej republiky alebo v českom jazyku</w:t>
      </w:r>
      <w:r w:rsidRPr="006E0959">
        <w:t xml:space="preserve">. </w:t>
      </w:r>
      <w:r w:rsidR="00CC6018" w:rsidRPr="00CC6018">
        <w:t>Ak je doklad alebo dokument vyhotovený v inom ako štátnom jazyku alebo českom jazyku, predkladá sa spolu s jeho úradným prekladom do štátneho jazyka; Ak sa zistí rozdiel v obsahu dokladu alebo dokumentu predloženom podľa predchádzajúcej vety, rozhodujúci je úradný preklad do štátneho jazyka</w:t>
      </w:r>
      <w:r w:rsidRPr="006E0959">
        <w:t xml:space="preserve">. </w:t>
      </w:r>
    </w:p>
    <w:p w14:paraId="1FC0D097" w14:textId="7C88DCF2" w:rsidR="00A07037" w:rsidRPr="00971CDA" w:rsidRDefault="00A07037" w:rsidP="00B02EA0">
      <w:pPr>
        <w:pStyle w:val="Heading4"/>
      </w:pPr>
      <w:r w:rsidRPr="00971CDA">
        <w:t xml:space="preserve">V prípade, ak </w:t>
      </w:r>
      <w:r w:rsidR="00EB3635" w:rsidRPr="00971CDA">
        <w:t xml:space="preserve">záujemca </w:t>
      </w:r>
      <w:r w:rsidRPr="00971CDA">
        <w:t>v</w:t>
      </w:r>
      <w:r w:rsidR="00150468" w:rsidRPr="00971CDA">
        <w:rPr>
          <w:rFonts w:cs="Calibri"/>
        </w:rPr>
        <w:t> </w:t>
      </w:r>
      <w:r w:rsidR="00150468" w:rsidRPr="00971CDA">
        <w:rPr>
          <w:rFonts w:cs="Proba Pro"/>
        </w:rPr>
        <w:t>ž</w:t>
      </w:r>
      <w:r w:rsidR="00150468" w:rsidRPr="00971CDA">
        <w:t xml:space="preserve">iadosti o </w:t>
      </w:r>
      <w:r w:rsidR="00150468" w:rsidRPr="00971CDA">
        <w:rPr>
          <w:rFonts w:cs="Proba Pro"/>
        </w:rPr>
        <w:t>úč</w:t>
      </w:r>
      <w:r w:rsidR="00150468" w:rsidRPr="00971CDA">
        <w:t>as</w:t>
      </w:r>
      <w:r w:rsidR="00150468" w:rsidRPr="00971CDA">
        <w:rPr>
          <w:rFonts w:cs="Proba Pro"/>
        </w:rPr>
        <w:t>ť</w:t>
      </w:r>
      <w:r w:rsidRPr="00971CDA">
        <w:t xml:space="preserve"> predkladá informácie o osobách, ktoré majú povahu osobných údajov podľa zákona č. 18/2018 Z. z. o ochrane osobných údajov a o zmene a doplnení niektorých zákonov v znení neskorších predpisov (ďalej aj ako „</w:t>
      </w:r>
      <w:proofErr w:type="spellStart"/>
      <w:r w:rsidRPr="00CC6018">
        <w:rPr>
          <w:b/>
          <w:bCs/>
        </w:rPr>
        <w:t>ZoOÚ</w:t>
      </w:r>
      <w:proofErr w:type="spellEnd"/>
      <w:r w:rsidRPr="00971CDA">
        <w:t xml:space="preserve">“), je zodpovedný za to, a predložením svojej </w:t>
      </w:r>
      <w:r w:rsidR="00150468" w:rsidRPr="00971CDA">
        <w:t>žiadosti o účasť</w:t>
      </w:r>
      <w:r w:rsidRPr="00971CDA">
        <w:t xml:space="preserve"> potvrdzuje, že v rozsahu, v akom to predpisuje </w:t>
      </w:r>
      <w:proofErr w:type="spellStart"/>
      <w:r w:rsidRPr="00971CDA">
        <w:t>ZoOÚ</w:t>
      </w:r>
      <w:proofErr w:type="spellEnd"/>
      <w:r w:rsidRPr="00971CDA">
        <w:t xml:space="preserve"> si od všetkých dotknutých osôb, ktorých osobné údaje sú obsiahnuté v jeho </w:t>
      </w:r>
      <w:r w:rsidR="00FA60AC" w:rsidRPr="00971CDA">
        <w:t>žiadosti o účasť</w:t>
      </w:r>
      <w:r w:rsidRPr="00971CDA">
        <w:t>, zabezpečil všetky potrebné</w:t>
      </w:r>
      <w:r w:rsidR="00352C23" w:rsidRPr="00971CDA">
        <w:t xml:space="preserve"> </w:t>
      </w:r>
      <w:r w:rsidRPr="00971CDA">
        <w:t>súhlasy</w:t>
      </w:r>
      <w:r w:rsidR="00352C23" w:rsidRPr="00971CDA">
        <w:t xml:space="preserve"> </w:t>
      </w:r>
      <w:r w:rsidRPr="00971CDA">
        <w:t xml:space="preserve">so spracovaním osobných údajov za účelom predloženia jeho </w:t>
      </w:r>
      <w:r w:rsidR="00150468" w:rsidRPr="00971CDA">
        <w:t>žiadosti o účasť</w:t>
      </w:r>
      <w:r w:rsidRPr="00971CDA">
        <w:t xml:space="preserve"> a poučil všetky dotknuté osoby o spôsobe a rozsahu spracovania ich osobných údajov na účel predloženia </w:t>
      </w:r>
      <w:r w:rsidR="00150468" w:rsidRPr="00971CDA">
        <w:t>žiadosti o účasť</w:t>
      </w:r>
      <w:r w:rsidRPr="00971CDA">
        <w:t xml:space="preserve">. </w:t>
      </w:r>
      <w:bookmarkStart w:id="53" w:name="_Hlk10110230"/>
      <w:r w:rsidR="00971CDA" w:rsidRPr="00971CDA">
        <w:t xml:space="preserve">Zároveň záujemca predložením jeho žiadosti o účasť potvrdzuje, že všetky dotknuté osoby mu udelili svoj súhlas na to, aby tieto osobné údaje boli poskytnuté a aby ich ďalej za deklarovaným účelom spracovával Verejný obstarávateľ a spoločnosť Tatra Tender, </w:t>
      </w:r>
      <w:proofErr w:type="spellStart"/>
      <w:r w:rsidR="00971CDA" w:rsidRPr="00971CDA">
        <w:t>s.r.o</w:t>
      </w:r>
      <w:proofErr w:type="spellEnd"/>
      <w:r w:rsidR="00971CDA" w:rsidRPr="00971CDA">
        <w:t xml:space="preserve">. so sídlom na adrese Krčméryho 16, 811 04 Bratislava, Slovenská republika, IČO: 44 119 313, zapísaná v Obchodnom registri okresného súdu Bratislava I, oddiel: </w:t>
      </w:r>
      <w:proofErr w:type="spellStart"/>
      <w:r w:rsidR="00971CDA" w:rsidRPr="00971CDA">
        <w:t>Sro</w:t>
      </w:r>
      <w:proofErr w:type="spellEnd"/>
      <w:r w:rsidR="00971CDA" w:rsidRPr="00971CDA">
        <w:t>, vložka číslo: 51980/B</w:t>
      </w:r>
      <w:r w:rsidR="00971CDA">
        <w:t>, ktorá pre Verejného obstarávateľa realizuje</w:t>
      </w:r>
      <w:r w:rsidR="009A5F31">
        <w:t xml:space="preserve"> toto Rokovacie konanie</w:t>
      </w:r>
      <w:r w:rsidR="00971CDA" w:rsidRPr="00971CDA">
        <w:t>. Ak to bude potrebné je Verejný obstarávateľ oprávnený požadovať od záujemcu dodatočné predloženie všetkých dokladov podľa tohto bodu.</w:t>
      </w:r>
    </w:p>
    <w:p w14:paraId="7810F604" w14:textId="4D1F5EFE" w:rsidR="0046000E" w:rsidRPr="006E0959" w:rsidRDefault="00A1016A" w:rsidP="004037D7">
      <w:pPr>
        <w:pStyle w:val="Heading3"/>
        <w:rPr>
          <w:rFonts w:ascii="Cambria" w:hAnsi="Cambria"/>
        </w:rPr>
      </w:pPr>
      <w:bookmarkStart w:id="54" w:name="_Toc110328289"/>
      <w:bookmarkEnd w:id="53"/>
      <w:r w:rsidRPr="006E0959">
        <w:rPr>
          <w:rFonts w:ascii="Cambria" w:hAnsi="Cambria"/>
        </w:rPr>
        <w:t>Lehota na predkladanie žiadostí o účasť</w:t>
      </w:r>
      <w:bookmarkEnd w:id="54"/>
    </w:p>
    <w:p w14:paraId="5D0FAEAD" w14:textId="2D2E3C9D" w:rsidR="00A1016A" w:rsidRPr="006E0959" w:rsidRDefault="00A1016A" w:rsidP="00B02EA0">
      <w:pPr>
        <w:pStyle w:val="Heading4"/>
      </w:pPr>
      <w:bookmarkStart w:id="55" w:name="_Hlk111105836"/>
      <w:bookmarkStart w:id="56" w:name="_Ref8301012"/>
      <w:r w:rsidRPr="006E0959">
        <w:t xml:space="preserve">Lehota na predkladanie žiadosť o účasť </w:t>
      </w:r>
      <w:bookmarkEnd w:id="55"/>
      <w:r w:rsidRPr="006E0959">
        <w:t xml:space="preserve">uplynie: </w:t>
      </w:r>
      <w:del w:id="57" w:author="Tomas Uricek" w:date="2022-09-08T10:55:00Z">
        <w:r w:rsidR="007954FD" w:rsidDel="00CA71AD">
          <w:rPr>
            <w:b/>
            <w:bCs/>
          </w:rPr>
          <w:delText>12.09</w:delText>
        </w:r>
      </w:del>
      <w:ins w:id="58" w:author="Tomas Uricek" w:date="2022-09-08T10:55:00Z">
        <w:r w:rsidR="00CA71AD">
          <w:rPr>
            <w:b/>
            <w:bCs/>
          </w:rPr>
          <w:t>10.10</w:t>
        </w:r>
      </w:ins>
      <w:r w:rsidR="007954FD">
        <w:rPr>
          <w:b/>
          <w:bCs/>
        </w:rPr>
        <w:t>.2022</w:t>
      </w:r>
      <w:r w:rsidR="00DF4679">
        <w:t xml:space="preserve"> o</w:t>
      </w:r>
      <w:r w:rsidR="00537D03">
        <w:t> </w:t>
      </w:r>
      <w:r w:rsidR="00537D03">
        <w:rPr>
          <w:b/>
          <w:bCs/>
        </w:rPr>
        <w:t>23:59</w:t>
      </w:r>
      <w:r w:rsidRPr="00DF4679">
        <w:rPr>
          <w:b/>
          <w:bCs/>
        </w:rPr>
        <w:t xml:space="preserve"> hod.</w:t>
      </w:r>
      <w:r w:rsidRPr="006E0959">
        <w:t xml:space="preserve"> miestneho </w:t>
      </w:r>
      <w:r w:rsidRPr="006E0959">
        <w:rPr>
          <w:rFonts w:cs="Proba Pro"/>
        </w:rPr>
        <w:t>č</w:t>
      </w:r>
      <w:r w:rsidRPr="006E0959">
        <w:t>asu.</w:t>
      </w:r>
      <w:bookmarkEnd w:id="56"/>
    </w:p>
    <w:p w14:paraId="3F02D681" w14:textId="2A0069A9" w:rsidR="0046000E" w:rsidRPr="006E0959" w:rsidRDefault="00B74A9B" w:rsidP="004037D7">
      <w:pPr>
        <w:pStyle w:val="Heading3"/>
        <w:rPr>
          <w:rFonts w:ascii="Cambria" w:hAnsi="Cambria"/>
        </w:rPr>
      </w:pPr>
      <w:bookmarkStart w:id="59" w:name="_Toc110328290"/>
      <w:r w:rsidRPr="006E0959">
        <w:rPr>
          <w:rFonts w:ascii="Cambria" w:hAnsi="Cambria"/>
        </w:rPr>
        <w:t>Doplnenie, zmena a</w:t>
      </w:r>
      <w:r w:rsidRPr="006E0959">
        <w:rPr>
          <w:rFonts w:ascii="Cambria" w:hAnsi="Cambria" w:cs="Calibri"/>
        </w:rPr>
        <w:t> </w:t>
      </w:r>
      <w:r w:rsidRPr="006E0959">
        <w:rPr>
          <w:rFonts w:ascii="Cambria" w:hAnsi="Cambria"/>
        </w:rPr>
        <w:t>odvolanie žiadosti o účasť</w:t>
      </w:r>
      <w:bookmarkEnd w:id="59"/>
    </w:p>
    <w:p w14:paraId="35E4908E" w14:textId="077FD465" w:rsidR="00E168EA" w:rsidRPr="006E0959" w:rsidRDefault="00E168EA" w:rsidP="00B02EA0">
      <w:pPr>
        <w:pStyle w:val="Heading4"/>
      </w:pPr>
      <w:bookmarkStart w:id="60" w:name="_Ref6235445"/>
      <w:r w:rsidRPr="006E0959">
        <w:t xml:space="preserve">Záujemca môže predloženú žiadosť o účasť stiahnuť, resp. vymazať prostredníctvom funkcionality webovej aplikácie JOSEPHINE do uplynutia lehoty na predkladanie žiadostí o účasť podľa bodu </w:t>
      </w:r>
      <w:r w:rsidRPr="006E0959">
        <w:fldChar w:fldCharType="begin"/>
      </w:r>
      <w:r w:rsidRPr="006E0959">
        <w:instrText xml:space="preserve"> REF _Ref8301012 \r \h </w:instrText>
      </w:r>
      <w:r w:rsidR="00385CDE" w:rsidRPr="006E0959">
        <w:instrText xml:space="preserve"> \* MERGEFORMAT </w:instrText>
      </w:r>
      <w:r w:rsidRPr="006E0959">
        <w:fldChar w:fldCharType="separate"/>
      </w:r>
      <w:r w:rsidR="00712086">
        <w:t>9.1</w:t>
      </w:r>
      <w:r w:rsidRPr="006E0959">
        <w:fldChar w:fldCharType="end"/>
      </w:r>
      <w:r w:rsidRPr="006E0959">
        <w:t xml:space="preserve"> vyššie. Predloženie novej žiadosti o účasť je možné vykonať prostredníctvom funkcionality webovej aplikácie JOSEPHINE až po jej predchádzajúcom stiahnutí, resp. vymazaní (kliknutím na tlačidlo „Stiahnuť ponuku“ a predložením novej žiadosti). </w:t>
      </w:r>
    </w:p>
    <w:p w14:paraId="4E68D486" w14:textId="39640CA2" w:rsidR="0046000E" w:rsidRPr="006E0959" w:rsidRDefault="00B74A9B" w:rsidP="004037D7">
      <w:pPr>
        <w:pStyle w:val="Heading3"/>
        <w:rPr>
          <w:rFonts w:ascii="Cambria" w:hAnsi="Cambria"/>
        </w:rPr>
      </w:pPr>
      <w:bookmarkStart w:id="61" w:name="_Toc522635383"/>
      <w:bookmarkStart w:id="62" w:name="_Toc525293197"/>
      <w:bookmarkStart w:id="63" w:name="_Toc522635384"/>
      <w:bookmarkStart w:id="64" w:name="_Toc525293198"/>
      <w:bookmarkStart w:id="65" w:name="_Toc522635385"/>
      <w:bookmarkStart w:id="66" w:name="_Toc525293199"/>
      <w:bookmarkStart w:id="67" w:name="_Ref8301707"/>
      <w:bookmarkStart w:id="68" w:name="_Toc110328291"/>
      <w:bookmarkEnd w:id="60"/>
      <w:bookmarkEnd w:id="61"/>
      <w:bookmarkEnd w:id="62"/>
      <w:bookmarkEnd w:id="63"/>
      <w:bookmarkEnd w:id="64"/>
      <w:bookmarkEnd w:id="65"/>
      <w:bookmarkEnd w:id="66"/>
      <w:r w:rsidRPr="006E0959">
        <w:rPr>
          <w:rFonts w:ascii="Cambria" w:hAnsi="Cambria"/>
        </w:rPr>
        <w:t>Konflikt záujmov</w:t>
      </w:r>
      <w:bookmarkEnd w:id="67"/>
      <w:bookmarkEnd w:id="68"/>
    </w:p>
    <w:p w14:paraId="16BEBEE6" w14:textId="77777777" w:rsidR="00B74A9B" w:rsidRPr="006E0959" w:rsidRDefault="00B74A9B" w:rsidP="00B02EA0">
      <w:pPr>
        <w:pStyle w:val="Heading4"/>
      </w:pPr>
      <w:bookmarkStart w:id="69" w:name="_Toc447725751"/>
      <w:bookmarkStart w:id="70" w:name="_Toc4416613"/>
      <w:bookmarkStart w:id="71" w:name="_Toc4416907"/>
      <w:bookmarkStart w:id="72" w:name="_Toc4416956"/>
      <w:r w:rsidRPr="006E0959">
        <w:t>Verejný obstarávateľ zabezpečí, aby v tomto verejnom obstarávaní nedošlo ku konfliktu záujmov, ktorý by mohol narušiť alebo obmedziť hospodársku súťaž alebo porušiť princíp transparentnosti a princíp rovnakého zaobchádzania.</w:t>
      </w:r>
    </w:p>
    <w:p w14:paraId="2EAE3860" w14:textId="77777777" w:rsidR="00B74A9B" w:rsidRPr="006E0959" w:rsidRDefault="00B74A9B" w:rsidP="00B02EA0">
      <w:pPr>
        <w:pStyle w:val="Heading4"/>
      </w:pPr>
      <w:r w:rsidRPr="006E0959">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6CB584E7" w14:textId="71F0372D" w:rsidR="00B74A9B" w:rsidRPr="006E0959" w:rsidRDefault="00B74A9B" w:rsidP="00B02EA0">
      <w:pPr>
        <w:pStyle w:val="Heading4"/>
      </w:pPr>
      <w:r w:rsidRPr="006E0959">
        <w:t xml:space="preserve">Verejný obstarávateľ príjme primerané opatrenia a vykoná nápravu, ak zistí konflikt záujmov. </w:t>
      </w:r>
      <w:r w:rsidRPr="006E0959">
        <w:lastRenderedPageBreak/>
        <w:t xml:space="preserve">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verejný obstarávateľ v súlade s ustanovením § 40 ods. 6 písm. f) ZVO </w:t>
      </w:r>
      <w:r w:rsidR="00283D00" w:rsidRPr="006E0959">
        <w:t xml:space="preserve">záujemcu / </w:t>
      </w:r>
      <w:r w:rsidRPr="006E0959">
        <w:t>uchádzača z tohto verejného obstarávania.</w:t>
      </w:r>
    </w:p>
    <w:p w14:paraId="5FDFC084" w14:textId="77777777" w:rsidR="00283D00" w:rsidRPr="006E0959" w:rsidRDefault="00B74A9B" w:rsidP="00B02EA0">
      <w:pPr>
        <w:pStyle w:val="Heading4"/>
      </w:pPr>
      <w:r w:rsidRPr="006E0959">
        <w:t xml:space="preserve">Verejný obstarávateľ v rámci opatrení podľa predchádzajúceho bodu požaduje, aby záujemca / uchádzač / člen skupiny dodávateľov vo všetkých fázach procesu verejného obstarávania postupoval tak, aby nedošlo k vzniku konfliktu záujmov. </w:t>
      </w:r>
    </w:p>
    <w:p w14:paraId="0AB87D72" w14:textId="0C9BD231" w:rsidR="00B74A9B" w:rsidRPr="006E0959" w:rsidRDefault="00283D00" w:rsidP="00B02EA0">
      <w:pPr>
        <w:pStyle w:val="Heading4"/>
      </w:pPr>
      <w:r w:rsidRPr="006E0959">
        <w:t>Záujemca</w:t>
      </w:r>
      <w:r w:rsidR="00B74A9B" w:rsidRPr="006E0959">
        <w:t xml:space="preserve"> je povinný vo svojej </w:t>
      </w:r>
      <w:r w:rsidRPr="006E0959">
        <w:t>žiadosti o</w:t>
      </w:r>
      <w:r w:rsidRPr="006E0959">
        <w:rPr>
          <w:rFonts w:cs="Calibri"/>
        </w:rPr>
        <w:t> </w:t>
      </w:r>
      <w:r w:rsidRPr="006E0959">
        <w:t xml:space="preserve">účasť </w:t>
      </w:r>
      <w:r w:rsidR="00B74A9B" w:rsidRPr="006E0959">
        <w:t xml:space="preserve">predložiť čestné vyhlásenie o neprítomnosti konfliktu záujmov (verejný obstarávateľ upozorňuje, že bude kontrolovať pravdivosť </w:t>
      </w:r>
      <w:r w:rsidRPr="006E0959">
        <w:t xml:space="preserve">záujemcami </w:t>
      </w:r>
      <w:r w:rsidR="00B74A9B" w:rsidRPr="006E0959">
        <w:t xml:space="preserve">predložených vyhlásení týkajúcich sa konfliktu záujmov podľa </w:t>
      </w:r>
      <w:r w:rsidRPr="006E0959">
        <w:t>P</w:t>
      </w:r>
      <w:r w:rsidR="00B74A9B" w:rsidRPr="006E0959">
        <w:t xml:space="preserve">rílohy č. </w:t>
      </w:r>
      <w:r w:rsidRPr="006E0959">
        <w:t>A.2</w:t>
      </w:r>
      <w:r w:rsidR="00B74A9B" w:rsidRPr="006E0959">
        <w:t xml:space="preserve"> </w:t>
      </w:r>
      <w:r w:rsidR="0019419C" w:rsidRPr="006E0959">
        <w:t>týchto Doplňujúcich informácií</w:t>
      </w:r>
      <w:r w:rsidR="00B74A9B" w:rsidRPr="006E0959">
        <w:t>).</w:t>
      </w:r>
    </w:p>
    <w:p w14:paraId="62B124B3" w14:textId="099875EF" w:rsidR="00B74A9B" w:rsidRPr="006E0959" w:rsidRDefault="00283D00" w:rsidP="00B02EA0">
      <w:pPr>
        <w:pStyle w:val="Heading4"/>
      </w:pPr>
      <w:r w:rsidRPr="006E0959">
        <w:t>Záujemca / u</w:t>
      </w:r>
      <w:r w:rsidR="00B74A9B" w:rsidRPr="006E0959">
        <w:t>chádzač je povinný bezodkladne po tom, ako sa dozvie o konflikte záujmov alebo o možnosti jeho vzniku, informovať o tejto skutočnosti verejného obstarávateľa.</w:t>
      </w:r>
    </w:p>
    <w:p w14:paraId="790FD790" w14:textId="30D1AA2C" w:rsidR="0046000E" w:rsidRPr="006E0959" w:rsidRDefault="00B74A9B" w:rsidP="004037D7">
      <w:pPr>
        <w:pStyle w:val="Heading3"/>
        <w:rPr>
          <w:rFonts w:ascii="Cambria" w:hAnsi="Cambria"/>
        </w:rPr>
      </w:pPr>
      <w:bookmarkStart w:id="73" w:name="_Toc110328292"/>
      <w:bookmarkEnd w:id="69"/>
      <w:bookmarkEnd w:id="70"/>
      <w:bookmarkEnd w:id="71"/>
      <w:bookmarkEnd w:id="72"/>
      <w:r w:rsidRPr="006E0959">
        <w:rPr>
          <w:rFonts w:ascii="Cambria" w:hAnsi="Cambria"/>
        </w:rPr>
        <w:t>Vyhodnotenie podmienok účasti</w:t>
      </w:r>
      <w:bookmarkEnd w:id="73"/>
    </w:p>
    <w:p w14:paraId="65D0FCE6" w14:textId="77777777" w:rsidR="00B74A9B" w:rsidRPr="006E0959" w:rsidRDefault="00B74A9B" w:rsidP="00B02EA0">
      <w:pPr>
        <w:pStyle w:val="Heading4"/>
      </w:pPr>
      <w:r w:rsidRPr="006E0959">
        <w:t>Posúdenie splnenia podmienok účasti a vyhodnotenie ponúk komisiou je neverejné.</w:t>
      </w:r>
    </w:p>
    <w:p w14:paraId="1D82EC75" w14:textId="6D95DC1A" w:rsidR="00B74A9B" w:rsidRPr="006E0959" w:rsidRDefault="00B74A9B" w:rsidP="00B02EA0">
      <w:pPr>
        <w:pStyle w:val="Heading4"/>
      </w:pPr>
      <w:r w:rsidRPr="006E0959">
        <w:t xml:space="preserve">Komisia na vyhodnotenie splnenia podmienok účasti bude pri vyhodnotení splnenia podmienok účasti postupovať v súlade s § 40 a § 152 ZVO. </w:t>
      </w:r>
    </w:p>
    <w:p w14:paraId="42B6035E" w14:textId="646E3EEA" w:rsidR="00B74A9B" w:rsidRPr="006E0959" w:rsidRDefault="00283D00" w:rsidP="00B02EA0">
      <w:pPr>
        <w:pStyle w:val="Heading4"/>
      </w:pPr>
      <w:r w:rsidRPr="006E0959">
        <w:t>Záujemca</w:t>
      </w:r>
      <w:r w:rsidR="004408A5" w:rsidRPr="006E0959">
        <w:t xml:space="preserve"> v</w:t>
      </w:r>
      <w:r w:rsidR="004408A5" w:rsidRPr="006E0959">
        <w:rPr>
          <w:rFonts w:cs="Calibri"/>
        </w:rPr>
        <w:t> </w:t>
      </w:r>
      <w:r w:rsidR="004408A5" w:rsidRPr="006E0959">
        <w:t>pr</w:t>
      </w:r>
      <w:r w:rsidR="004408A5" w:rsidRPr="006E0959">
        <w:rPr>
          <w:rFonts w:cs="Proba Pro"/>
        </w:rPr>
        <w:t>í</w:t>
      </w:r>
      <w:r w:rsidR="004408A5" w:rsidRPr="006E0959">
        <w:t xml:space="preserve">pade </w:t>
      </w:r>
      <w:r w:rsidR="0019419C" w:rsidRPr="006E0959">
        <w:t>S</w:t>
      </w:r>
      <w:r w:rsidR="00B74A9B" w:rsidRPr="006E0959">
        <w:t>kupin</w:t>
      </w:r>
      <w:r w:rsidR="004408A5" w:rsidRPr="006E0959">
        <w:t>y</w:t>
      </w:r>
      <w:r w:rsidR="00B74A9B" w:rsidRPr="006E0959">
        <w:t xml:space="preserve"> dodávateľov preukazuje splnenie podmienok účasti v zmysle § 37 ZVO. </w:t>
      </w:r>
    </w:p>
    <w:p w14:paraId="5BAC1632" w14:textId="1F012599" w:rsidR="00B74A9B" w:rsidRPr="006E0959" w:rsidRDefault="00B74A9B" w:rsidP="00B02EA0">
      <w:pPr>
        <w:pStyle w:val="Heading4"/>
      </w:pPr>
      <w:r w:rsidRPr="006E0959">
        <w:t>Splnenie podmienok účasti záujemcov bude komisia na vyhodnotenie splnenia podmienok účasti vyhodnocovať z dokladov predložených podľa požiadaviek uvedených v oznámení o vyhlásení verejného obstarávania, v</w:t>
      </w:r>
      <w:r w:rsidR="005F629C" w:rsidRPr="006E0959">
        <w:rPr>
          <w:rFonts w:cs="Calibri"/>
        </w:rPr>
        <w:t> </w:t>
      </w:r>
      <w:r w:rsidR="005F629C" w:rsidRPr="006E0959">
        <w:t>t</w:t>
      </w:r>
      <w:r w:rsidR="005F629C" w:rsidRPr="006E0959">
        <w:rPr>
          <w:rFonts w:cs="Proba Pro"/>
        </w:rPr>
        <w:t>ý</w:t>
      </w:r>
      <w:r w:rsidR="005F629C" w:rsidRPr="006E0959">
        <w:t>chto Dopl</w:t>
      </w:r>
      <w:r w:rsidR="005F629C" w:rsidRPr="006E0959">
        <w:rPr>
          <w:rFonts w:cs="Proba Pro"/>
        </w:rPr>
        <w:t>ň</w:t>
      </w:r>
      <w:r w:rsidR="005F629C" w:rsidRPr="006E0959">
        <w:t>uj</w:t>
      </w:r>
      <w:r w:rsidR="005F629C" w:rsidRPr="006E0959">
        <w:rPr>
          <w:rFonts w:cs="Proba Pro"/>
        </w:rPr>
        <w:t>ú</w:t>
      </w:r>
      <w:r w:rsidR="005F629C" w:rsidRPr="006E0959">
        <w:t>cich inform</w:t>
      </w:r>
      <w:r w:rsidR="005F629C" w:rsidRPr="006E0959">
        <w:rPr>
          <w:rFonts w:cs="Proba Pro"/>
        </w:rPr>
        <w:t>á</w:t>
      </w:r>
      <w:r w:rsidR="005F629C" w:rsidRPr="006E0959">
        <w:t>ci</w:t>
      </w:r>
      <w:r w:rsidR="005F629C" w:rsidRPr="006E0959">
        <w:rPr>
          <w:rFonts w:cs="Proba Pro"/>
        </w:rPr>
        <w:t>á</w:t>
      </w:r>
      <w:r w:rsidR="005F629C" w:rsidRPr="006E0959">
        <w:t>ch</w:t>
      </w:r>
      <w:r w:rsidR="00E168EA" w:rsidRPr="006E0959">
        <w:t xml:space="preserve"> </w:t>
      </w:r>
      <w:r w:rsidRPr="006E0959">
        <w:t xml:space="preserve">a v </w:t>
      </w:r>
      <w:r w:rsidR="005F629C" w:rsidRPr="006E0959">
        <w:t>ostatných</w:t>
      </w:r>
      <w:r w:rsidRPr="006E0959">
        <w:t xml:space="preserve"> dokumentoch poskytnutých verejným obstarávateľom. </w:t>
      </w:r>
    </w:p>
    <w:p w14:paraId="42099FB4" w14:textId="54578D63" w:rsidR="00B74A9B" w:rsidRPr="006E0959" w:rsidRDefault="00B74A9B" w:rsidP="00B02EA0">
      <w:pPr>
        <w:pStyle w:val="Heading4"/>
      </w:pPr>
      <w:r w:rsidRPr="006E0959">
        <w:t xml:space="preserve">Verejný obstarávateľ písomne požiada </w:t>
      </w:r>
      <w:r w:rsidR="00E168EA" w:rsidRPr="006E0959">
        <w:t>záujemcu</w:t>
      </w:r>
      <w:r w:rsidRPr="006E0959">
        <w:t xml:space="preserve"> o vysvetlenie alebo doplnenie predložených dokladov, ak z predložených dokladov nemožno posúdiť ich platnosť alebo splnenie podmienky účasti. </w:t>
      </w:r>
    </w:p>
    <w:p w14:paraId="06409629" w14:textId="62B8B7B9" w:rsidR="00B74A9B" w:rsidRPr="006E0959" w:rsidRDefault="00B74A9B" w:rsidP="00B02EA0">
      <w:pPr>
        <w:pStyle w:val="Heading4"/>
      </w:pPr>
      <w:r w:rsidRPr="006E0959">
        <w:t>Verejný obstarávateľ vyhodnotí splnenie podmienok účasti a vylúči z</w:t>
      </w:r>
      <w:r w:rsidR="00E54ED3" w:rsidRPr="006E0959">
        <w:rPr>
          <w:rFonts w:cs="Calibri"/>
        </w:rPr>
        <w:t> </w:t>
      </w:r>
      <w:r w:rsidR="00E54ED3" w:rsidRPr="006E0959">
        <w:t>Rokovacieho konania</w:t>
      </w:r>
      <w:r w:rsidRPr="006E0959">
        <w:t xml:space="preserve"> </w:t>
      </w:r>
      <w:r w:rsidR="00E168EA" w:rsidRPr="006E0959">
        <w:t>záujemcu</w:t>
      </w:r>
      <w:r w:rsidRPr="006E0959">
        <w:t>, ak bude naplnená niektorá z podmienok uvedených v ustanovení § 40 ods. 6 a 7 ZVO</w:t>
      </w:r>
      <w:r w:rsidR="00643E8B">
        <w:t>; tým nie je dotknutá možnosť vylúčiť záujemcu / uchádzača ak</w:t>
      </w:r>
      <w:r w:rsidR="00643E8B" w:rsidRPr="00643E8B">
        <w:t xml:space="preserve"> </w:t>
      </w:r>
      <w:r w:rsidR="00643E8B" w:rsidRPr="006E0959">
        <w:t xml:space="preserve">bude naplnená niektorá z podmienok uvedených v ustanovení § 40 ods. </w:t>
      </w:r>
      <w:r w:rsidR="00643E8B">
        <w:t>8</w:t>
      </w:r>
      <w:r w:rsidR="00643E8B" w:rsidRPr="006E0959">
        <w:t xml:space="preserve"> ZVO</w:t>
      </w:r>
      <w:r w:rsidRPr="006E0959">
        <w:t>.</w:t>
      </w:r>
    </w:p>
    <w:p w14:paraId="04127A9D" w14:textId="2685E23A" w:rsidR="0046000E" w:rsidRPr="006E0959" w:rsidRDefault="0014224E" w:rsidP="00B02EA0">
      <w:pPr>
        <w:pStyle w:val="Heading4"/>
      </w:pPr>
      <w:r w:rsidRPr="006E0959">
        <w:t>P</w:t>
      </w:r>
      <w:r w:rsidR="00B74A9B" w:rsidRPr="006E0959">
        <w:t xml:space="preserve">re zabezpečenie účelu </w:t>
      </w:r>
      <w:r w:rsidR="00E54ED3" w:rsidRPr="006E0959">
        <w:t xml:space="preserve">Rokovacieho konania </w:t>
      </w:r>
      <w:r w:rsidRPr="006E0959">
        <w:t>v</w:t>
      </w:r>
      <w:r w:rsidRPr="006E0959">
        <w:rPr>
          <w:rFonts w:cs="Calibri"/>
        </w:rPr>
        <w:t> </w:t>
      </w:r>
      <w:r w:rsidRPr="006E0959">
        <w:t>pr</w:t>
      </w:r>
      <w:r w:rsidRPr="006E0959">
        <w:rPr>
          <w:rFonts w:cs="Proba Pro"/>
        </w:rPr>
        <w:t>í</w:t>
      </w:r>
      <w:r w:rsidRPr="006E0959">
        <w:t>pade, ak na to bud</w:t>
      </w:r>
      <w:r w:rsidRPr="006E0959">
        <w:rPr>
          <w:rFonts w:cs="Proba Pro"/>
        </w:rPr>
        <w:t>ú</w:t>
      </w:r>
      <w:r w:rsidRPr="006E0959">
        <w:t xml:space="preserve"> splnen</w:t>
      </w:r>
      <w:r w:rsidRPr="006E0959">
        <w:rPr>
          <w:rFonts w:cs="Proba Pro"/>
        </w:rPr>
        <w:t>é</w:t>
      </w:r>
      <w:r w:rsidRPr="006E0959">
        <w:t xml:space="preserve"> podmienky, </w:t>
      </w:r>
      <w:r w:rsidR="005A7DA4" w:rsidRPr="006E0959">
        <w:t xml:space="preserve">bude Verejný obstarávateľ </w:t>
      </w:r>
      <w:r w:rsidR="00B74A9B" w:rsidRPr="006E0959">
        <w:t xml:space="preserve">postupovať v súlade s § 39 ods. 6 ZVO </w:t>
      </w:r>
      <w:r w:rsidRPr="006E0959">
        <w:t xml:space="preserve">a </w:t>
      </w:r>
      <w:r w:rsidR="00B74A9B" w:rsidRPr="006E0959">
        <w:t xml:space="preserve">na zabezpečenie riadneho priebehu verejného obstarávania písomne požiada záujemcov o predloženie dokladu alebo dokladov na preukázanie splnenia podmienok účasti nahradených jednotným európskym dokumentom. </w:t>
      </w:r>
    </w:p>
    <w:p w14:paraId="53F694D4" w14:textId="55990828" w:rsidR="0046000E" w:rsidRPr="006E0959" w:rsidRDefault="0075648F" w:rsidP="004037D7">
      <w:pPr>
        <w:pStyle w:val="Heading3"/>
        <w:rPr>
          <w:rFonts w:ascii="Cambria" w:hAnsi="Cambria"/>
        </w:rPr>
      </w:pPr>
      <w:bookmarkStart w:id="74" w:name="_Toc110328293"/>
      <w:r w:rsidRPr="006E0959">
        <w:rPr>
          <w:rFonts w:ascii="Cambria" w:hAnsi="Cambria"/>
        </w:rPr>
        <w:t>Doplňujúce ustanovenia</w:t>
      </w:r>
      <w:bookmarkEnd w:id="74"/>
    </w:p>
    <w:p w14:paraId="786C45DC" w14:textId="77777777" w:rsidR="0075648F" w:rsidRPr="006E0959" w:rsidRDefault="0075648F" w:rsidP="00B02EA0">
      <w:pPr>
        <w:pStyle w:val="Heading4"/>
      </w:pPr>
      <w:bookmarkStart w:id="75" w:name="_Toc4416497"/>
      <w:bookmarkStart w:id="76" w:name="_Toc4416615"/>
      <w:bookmarkStart w:id="77" w:name="_Toc4416909"/>
      <w:bookmarkStart w:id="78" w:name="_Toc4416958"/>
      <w:r w:rsidRPr="006E0959">
        <w:t xml:space="preserve">Všetky náklady spojené s vypracovaním a predložením žiadosti o účasť sú výlučne výdavkami záujemcu. Verejný obstarávateľ nebude zodpovedný a ani neuhradí žiadne výdavky alebo straty akéhokoľvek druhu vynaložené záujemcom v súvislosti s vypracovaním žiadosti o účasť. </w:t>
      </w:r>
    </w:p>
    <w:p w14:paraId="2AD0EADA" w14:textId="282A7167" w:rsidR="005F7A11" w:rsidRPr="006E0959" w:rsidRDefault="005F7A11">
      <w:pPr>
        <w:spacing w:after="160"/>
        <w:jc w:val="left"/>
      </w:pPr>
      <w:r w:rsidRPr="006E0959">
        <w:br w:type="page"/>
      </w:r>
    </w:p>
    <w:p w14:paraId="0E20FD6D" w14:textId="33B8A21A" w:rsidR="0046000E" w:rsidRPr="006E0959" w:rsidRDefault="0075648F" w:rsidP="00CB70EF">
      <w:pPr>
        <w:pStyle w:val="Heading1"/>
        <w:rPr>
          <w:rFonts w:ascii="Cambria" w:hAnsi="Cambria"/>
        </w:rPr>
      </w:pPr>
      <w:bookmarkStart w:id="79" w:name="_Toc110328294"/>
      <w:bookmarkEnd w:id="75"/>
      <w:bookmarkEnd w:id="76"/>
      <w:bookmarkEnd w:id="77"/>
      <w:bookmarkEnd w:id="78"/>
      <w:r w:rsidRPr="006E0959">
        <w:rPr>
          <w:rFonts w:ascii="Cambria" w:hAnsi="Cambria"/>
        </w:rPr>
        <w:lastRenderedPageBreak/>
        <w:t>Podmienky účasti</w:t>
      </w:r>
      <w:bookmarkEnd w:id="79"/>
      <w:r w:rsidR="008A4250" w:rsidRPr="006E0959">
        <w:rPr>
          <w:rFonts w:ascii="Cambria" w:hAnsi="Cambria"/>
        </w:rPr>
        <w:t xml:space="preserve"> </w:t>
      </w:r>
    </w:p>
    <w:p w14:paraId="4283683D" w14:textId="403E1FB2" w:rsidR="00CE7518" w:rsidRPr="006E0959" w:rsidRDefault="009135E9" w:rsidP="004037D7">
      <w:pPr>
        <w:pStyle w:val="Heading3"/>
        <w:rPr>
          <w:rFonts w:ascii="Cambria" w:hAnsi="Cambria"/>
        </w:rPr>
      </w:pPr>
      <w:bookmarkStart w:id="80" w:name="_Toc110328295"/>
      <w:bookmarkStart w:id="81" w:name="_Toc444084984"/>
      <w:r w:rsidRPr="006E0959">
        <w:rPr>
          <w:rFonts w:ascii="Cambria" w:hAnsi="Cambria"/>
        </w:rPr>
        <w:t>Osobné postavenie</w:t>
      </w:r>
      <w:bookmarkEnd w:id="80"/>
    </w:p>
    <w:p w14:paraId="6C8A6F7D" w14:textId="0A7BDA98" w:rsidR="002079E0" w:rsidRPr="006E0959" w:rsidRDefault="002117A2" w:rsidP="00B02EA0">
      <w:pPr>
        <w:pStyle w:val="Heading4"/>
      </w:pPr>
      <w:r w:rsidRPr="006E0959">
        <w:t>Tohto rokovacieho konania</w:t>
      </w:r>
      <w:r w:rsidR="002079E0" w:rsidRPr="006E0959">
        <w:t xml:space="preserve"> sa môže zúčastniť len ten, kto spĺňa podmienky účasti týkajúce sa osobného postavenia vymedzené v ustanovení § 32 ods. 1 ZVO.</w:t>
      </w:r>
    </w:p>
    <w:p w14:paraId="15E3F00C" w14:textId="77777777" w:rsidR="002079E0" w:rsidRPr="006E0959" w:rsidRDefault="002079E0" w:rsidP="00B02EA0">
      <w:pPr>
        <w:pStyle w:val="Heading4"/>
      </w:pPr>
      <w:r w:rsidRPr="006E0959">
        <w:t>Spôsob preukázania splnenia podmienok podľa § 32 ods. 1 ZVO:</w:t>
      </w:r>
    </w:p>
    <w:p w14:paraId="647CBA79" w14:textId="77777777" w:rsidR="002079E0" w:rsidRPr="006E0959" w:rsidRDefault="002079E0" w:rsidP="00276945">
      <w:pPr>
        <w:pStyle w:val="Heading6"/>
      </w:pPr>
      <w:r w:rsidRPr="006E0959">
        <w:t>uchádzač preukáže splnenie podmienok účasti osobného postavenia svojím zápisom v</w:t>
      </w:r>
      <w:r w:rsidRPr="006E0959">
        <w:rPr>
          <w:rFonts w:cs="Calibri"/>
        </w:rPr>
        <w:t> </w:t>
      </w:r>
      <w:r w:rsidRPr="006E0959">
        <w:t>zozname hospod</w:t>
      </w:r>
      <w:r w:rsidRPr="006E0959">
        <w:rPr>
          <w:rFonts w:cs="Proba Pro"/>
        </w:rPr>
        <w:t>á</w:t>
      </w:r>
      <w:r w:rsidRPr="006E0959">
        <w:t>rskych subjektov (</w:t>
      </w:r>
      <w:r w:rsidRPr="006E0959">
        <w:rPr>
          <w:rFonts w:cs="Proba Pro"/>
        </w:rPr>
        <w:t>ď</w:t>
      </w:r>
      <w:r w:rsidRPr="006E0959">
        <w:t xml:space="preserve">alej len </w:t>
      </w:r>
      <w:r w:rsidRPr="006E0959">
        <w:rPr>
          <w:rFonts w:cs="Proba Pro"/>
        </w:rPr>
        <w:t>„</w:t>
      </w:r>
      <w:r w:rsidRPr="006E0959">
        <w:rPr>
          <w:b/>
        </w:rPr>
        <w:t>ZHS</w:t>
      </w:r>
      <w:r w:rsidRPr="006E0959">
        <w:t>“), ktorý vedie Úrad pre verejné obstarávanie v súlade s § 152 ZVO,</w:t>
      </w:r>
    </w:p>
    <w:p w14:paraId="200AA40D" w14:textId="77777777" w:rsidR="002079E0" w:rsidRPr="006E0959" w:rsidRDefault="002079E0" w:rsidP="00276945">
      <w:pPr>
        <w:pStyle w:val="Heading6"/>
      </w:pPr>
      <w:bookmarkStart w:id="82" w:name="_Ref6916162"/>
      <w:r w:rsidRPr="006E0959">
        <w:t>uchádzač, ktorý nie je zapísaný v ZHS podľa § 152 ZVO preukáže splnenie podmienok účasti osobného postavenia dokladmi v súlade s § 32 ods. 2 ZVO.</w:t>
      </w:r>
      <w:bookmarkEnd w:id="82"/>
    </w:p>
    <w:p w14:paraId="5344565F" w14:textId="05918CDC" w:rsidR="002079E0" w:rsidRPr="006E0959" w:rsidRDefault="002079E0" w:rsidP="00B02EA0">
      <w:pPr>
        <w:pStyle w:val="Heading4"/>
      </w:pPr>
      <w:r w:rsidRPr="006E0959">
        <w:t xml:space="preserve">Ak uchádzač alebo záujemca má sídlo, miesto podnikania alebo obvyklý pobyt mimo územia Slovenskej republiky a štát jeho sídla, miesta podnikania alebo obvyklého pobytu nevydáva niektoré z dokladov uvedených v bode </w:t>
      </w:r>
      <w:r w:rsidRPr="006E0959">
        <w:fldChar w:fldCharType="begin"/>
      </w:r>
      <w:r w:rsidRPr="006E0959">
        <w:instrText xml:space="preserve"> REF _Ref6916162 \r \h  \* MERGEFORMAT </w:instrText>
      </w:r>
      <w:r w:rsidRPr="006E0959">
        <w:fldChar w:fldCharType="separate"/>
      </w:r>
      <w:r w:rsidR="00712086">
        <w:t>1.2b)</w:t>
      </w:r>
      <w:r w:rsidRPr="006E0959">
        <w:fldChar w:fldCharType="end"/>
      </w:r>
      <w:r w:rsidRPr="006E0959">
        <w:t xml:space="preserve"> tejto časti súťažných podkladov vyššie alebo nevydáva ani rovnocenné doklady, možno ich nahradiť čestným vyhlásením podľa predpisov platných v štáte jeho sídla, miesta podnikania alebo obvyklého pobytu.</w:t>
      </w:r>
    </w:p>
    <w:p w14:paraId="7FB25792" w14:textId="77777777" w:rsidR="002079E0" w:rsidRPr="006E0959" w:rsidRDefault="002079E0" w:rsidP="00B02EA0">
      <w:pPr>
        <w:pStyle w:val="Heading4"/>
      </w:pPr>
      <w:r w:rsidRPr="006E0959">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77D66CCE" w14:textId="3FFD10A1" w:rsidR="002079E0" w:rsidRPr="006E0959" w:rsidRDefault="002079E0" w:rsidP="00B02EA0">
      <w:pPr>
        <w:pStyle w:val="Heading4"/>
      </w:pPr>
      <w:bookmarkStart w:id="83" w:name="_Hlk13568822"/>
      <w:r w:rsidRPr="006E0959">
        <w:t xml:space="preserve">Verejný obstarávateľ </w:t>
      </w:r>
      <w:r w:rsidR="006E0A06">
        <w:t>podľa ustanovenia § 32 ods. 3 ZVO oznamuje záujemcom, že</w:t>
      </w:r>
      <w:r w:rsidRPr="006E0959">
        <w:t xml:space="preserve"> je oprávnený použiť údaje z informačných systémov verejnej správy podľa osobitného predpisu</w:t>
      </w:r>
      <w:r w:rsidR="006E0A06">
        <w:t xml:space="preserve"> v rozsahu všetkých dokladov podľa ustanovenia § 32 ods. 2 ZVO s výnimkou</w:t>
      </w:r>
      <w:r w:rsidR="006E0A06" w:rsidRPr="006E0A06">
        <w:t xml:space="preserve"> </w:t>
      </w:r>
      <w:r w:rsidR="006E0A06">
        <w:t xml:space="preserve">dokladu </w:t>
      </w:r>
      <w:r w:rsidR="006E0A06" w:rsidRPr="006E0A06">
        <w:t xml:space="preserve">podľa ustanovenia § 32 ods. </w:t>
      </w:r>
      <w:r w:rsidR="006E0A06">
        <w:t>2</w:t>
      </w:r>
      <w:r w:rsidR="006E0A06" w:rsidRPr="006E0A06">
        <w:t xml:space="preserve"> písm. d) ZVO týkajúcej sa potvrdenia o tom, že </w:t>
      </w:r>
      <w:r w:rsidR="006E0A06">
        <w:t>záujemca</w:t>
      </w:r>
      <w:r w:rsidR="006E0A06" w:rsidRPr="006E0A06">
        <w:t xml:space="preserve"> nie je v likvidácií a </w:t>
      </w:r>
      <w:r w:rsidR="006E0A06">
        <w:t>dokladu</w:t>
      </w:r>
      <w:r w:rsidR="006E0A06" w:rsidRPr="006E0A06">
        <w:t xml:space="preserve"> podľa ustanovenia § 32 ods. </w:t>
      </w:r>
      <w:r w:rsidR="006E0A06">
        <w:t>2</w:t>
      </w:r>
      <w:r w:rsidR="006E0A06" w:rsidRPr="006E0A06">
        <w:t xml:space="preserve"> písm. f) ZVO</w:t>
      </w:r>
      <w:r w:rsidR="006E0A06">
        <w:t xml:space="preserve">. </w:t>
      </w:r>
    </w:p>
    <w:bookmarkEnd w:id="83"/>
    <w:p w14:paraId="781902E9" w14:textId="77777777" w:rsidR="002079E0" w:rsidRPr="006E0959" w:rsidRDefault="002079E0" w:rsidP="00B02EA0">
      <w:pPr>
        <w:pStyle w:val="Heading4"/>
      </w:pPr>
      <w:r w:rsidRPr="006E0959">
        <w:t>Podrobnosti k podmienkam účasti osobného postavenia a ich preukazovanie sú uvedené v § 32 ZVO.</w:t>
      </w:r>
    </w:p>
    <w:p w14:paraId="057F0B2F" w14:textId="688249EA" w:rsidR="009135E9" w:rsidRPr="006E0959" w:rsidRDefault="009135E9" w:rsidP="004037D7">
      <w:pPr>
        <w:pStyle w:val="Heading3"/>
        <w:rPr>
          <w:rFonts w:ascii="Cambria" w:hAnsi="Cambria"/>
        </w:rPr>
      </w:pPr>
      <w:bookmarkStart w:id="84" w:name="_Toc110328296"/>
      <w:r w:rsidRPr="006E0959">
        <w:rPr>
          <w:rFonts w:ascii="Cambria" w:hAnsi="Cambria"/>
        </w:rPr>
        <w:t>Finančné a</w:t>
      </w:r>
      <w:r w:rsidRPr="006E0959">
        <w:rPr>
          <w:rFonts w:ascii="Cambria" w:hAnsi="Cambria" w:cs="Calibri"/>
        </w:rPr>
        <w:t> </w:t>
      </w:r>
      <w:r w:rsidRPr="006E0959">
        <w:rPr>
          <w:rFonts w:ascii="Cambria" w:hAnsi="Cambria"/>
        </w:rPr>
        <w:t>ekonomické postavenie</w:t>
      </w:r>
      <w:bookmarkEnd w:id="84"/>
    </w:p>
    <w:p w14:paraId="48F70D53" w14:textId="170FDA5C" w:rsidR="00B936EB" w:rsidRPr="006E0959" w:rsidRDefault="008667AF" w:rsidP="00B02EA0">
      <w:pPr>
        <w:pStyle w:val="Heading4"/>
      </w:pPr>
      <w:r>
        <w:t>Neuplatňuje sa</w:t>
      </w:r>
    </w:p>
    <w:p w14:paraId="37F11E0D" w14:textId="549C7595" w:rsidR="00870A6B" w:rsidRPr="006E0959" w:rsidRDefault="00870A6B" w:rsidP="004037D7">
      <w:pPr>
        <w:pStyle w:val="Heading3"/>
        <w:rPr>
          <w:rFonts w:ascii="Cambria" w:hAnsi="Cambria"/>
        </w:rPr>
      </w:pPr>
      <w:bookmarkStart w:id="85" w:name="_Toc110328297"/>
      <w:r w:rsidRPr="006E0959">
        <w:rPr>
          <w:rFonts w:ascii="Cambria" w:hAnsi="Cambria"/>
        </w:rPr>
        <w:t>Technická alebo odborná spôsobilosť</w:t>
      </w:r>
      <w:bookmarkEnd w:id="85"/>
    </w:p>
    <w:p w14:paraId="27D8B987" w14:textId="17EB85FD" w:rsidR="002D7508" w:rsidRPr="006E0959" w:rsidRDefault="002117A2" w:rsidP="00B02EA0">
      <w:pPr>
        <w:pStyle w:val="Heading4"/>
      </w:pPr>
      <w:bookmarkStart w:id="86" w:name="_Ref6294571"/>
      <w:r w:rsidRPr="006E0959">
        <w:t>Tohto rokovacieho konania</w:t>
      </w:r>
      <w:r w:rsidR="002D7508" w:rsidRPr="006E0959">
        <w:t xml:space="preserve"> sa môže zúčastniť len ten, kto spĺňa nižšie stanovené požiadavky pre preukázanie svojej technickej alebo odbornej spôsobilosti. Pre preukázanie splnenia uvedených podmienok predloží uchádzač v ponuke nasledovné doklady:</w:t>
      </w:r>
      <w:bookmarkEnd w:id="86"/>
    </w:p>
    <w:p w14:paraId="38C5D12C" w14:textId="7CCE4548" w:rsidR="002D7508" w:rsidRPr="006E0959" w:rsidRDefault="002D7508" w:rsidP="00276945">
      <w:pPr>
        <w:pStyle w:val="Heading6"/>
        <w:rPr>
          <w:rFonts w:eastAsia="Times New Roman"/>
          <w:shd w:val="clear" w:color="auto" w:fill="FFFFFF"/>
          <w:lang w:eastAsia="sk-SK"/>
        </w:rPr>
      </w:pPr>
      <w:r w:rsidRPr="006E0959">
        <w:rPr>
          <w:rFonts w:eastAsia="Times New Roman"/>
          <w:shd w:val="clear" w:color="auto" w:fill="FFFFFF"/>
          <w:lang w:eastAsia="sk-SK"/>
        </w:rPr>
        <w:t>V</w:t>
      </w:r>
      <w:r w:rsidRPr="006E0959">
        <w:rPr>
          <w:rFonts w:eastAsia="Times New Roman" w:cs="Calibri"/>
          <w:shd w:val="clear" w:color="auto" w:fill="FFFFFF"/>
          <w:lang w:eastAsia="sk-SK"/>
        </w:rPr>
        <w:t> </w:t>
      </w:r>
      <w:r w:rsidRPr="006E0959">
        <w:rPr>
          <w:rFonts w:eastAsia="Times New Roman"/>
          <w:shd w:val="clear" w:color="auto" w:fill="FFFFFF"/>
          <w:lang w:eastAsia="sk-SK"/>
        </w:rPr>
        <w:t>s</w:t>
      </w:r>
      <w:r w:rsidRPr="006E0959">
        <w:rPr>
          <w:rFonts w:eastAsia="Times New Roman" w:cs="Proba Pro"/>
          <w:shd w:val="clear" w:color="auto" w:fill="FFFFFF"/>
          <w:lang w:eastAsia="sk-SK"/>
        </w:rPr>
        <w:t>ú</w:t>
      </w:r>
      <w:r w:rsidRPr="006E0959">
        <w:rPr>
          <w:rFonts w:eastAsia="Times New Roman"/>
          <w:shd w:val="clear" w:color="auto" w:fill="FFFFFF"/>
          <w:lang w:eastAsia="sk-SK"/>
        </w:rPr>
        <w:t>lade s</w:t>
      </w:r>
      <w:r w:rsidRPr="006E0959">
        <w:rPr>
          <w:rFonts w:eastAsia="Times New Roman" w:cs="Calibri"/>
          <w:shd w:val="clear" w:color="auto" w:fill="FFFFFF"/>
          <w:lang w:eastAsia="sk-SK"/>
        </w:rPr>
        <w:t> </w:t>
      </w:r>
      <w:r w:rsidRPr="006E0959">
        <w:rPr>
          <w:rFonts w:eastAsia="Times New Roman"/>
          <w:shd w:val="clear" w:color="auto" w:fill="FFFFFF"/>
          <w:lang w:eastAsia="sk-SK"/>
        </w:rPr>
        <w:t>ustanoven</w:t>
      </w:r>
      <w:r w:rsidRPr="006E0959">
        <w:rPr>
          <w:rFonts w:eastAsia="Times New Roman" w:cs="Proba Pro"/>
          <w:shd w:val="clear" w:color="auto" w:fill="FFFFFF"/>
          <w:lang w:eastAsia="sk-SK"/>
        </w:rPr>
        <w:t>í</w:t>
      </w:r>
      <w:r w:rsidRPr="006E0959">
        <w:rPr>
          <w:rFonts w:eastAsia="Times New Roman"/>
          <w:shd w:val="clear" w:color="auto" w:fill="FFFFFF"/>
          <w:lang w:eastAsia="sk-SK"/>
        </w:rPr>
        <w:t xml:space="preserve">m </w:t>
      </w:r>
      <w:r w:rsidRPr="006E0959">
        <w:rPr>
          <w:rFonts w:eastAsia="Times New Roman" w:cs="Proba Pro"/>
          <w:shd w:val="clear" w:color="auto" w:fill="FFFFFF"/>
          <w:lang w:eastAsia="sk-SK"/>
        </w:rPr>
        <w:t>§</w:t>
      </w:r>
      <w:r w:rsidRPr="006E0959">
        <w:rPr>
          <w:rFonts w:eastAsia="Times New Roman"/>
          <w:shd w:val="clear" w:color="auto" w:fill="FFFFFF"/>
          <w:lang w:eastAsia="sk-SK"/>
        </w:rPr>
        <w:t xml:space="preserve"> 34 ods. 1 p</w:t>
      </w:r>
      <w:r w:rsidRPr="006E0959">
        <w:rPr>
          <w:rFonts w:eastAsia="Times New Roman" w:cs="Proba Pro"/>
          <w:shd w:val="clear" w:color="auto" w:fill="FFFFFF"/>
          <w:lang w:eastAsia="sk-SK"/>
        </w:rPr>
        <w:t>í</w:t>
      </w:r>
      <w:r w:rsidRPr="006E0959">
        <w:rPr>
          <w:rFonts w:eastAsia="Times New Roman"/>
          <w:shd w:val="clear" w:color="auto" w:fill="FFFFFF"/>
          <w:lang w:eastAsia="sk-SK"/>
        </w:rPr>
        <w:t>sm. a) ZVO: Zoznam poskytnut</w:t>
      </w:r>
      <w:r w:rsidRPr="006E0959">
        <w:rPr>
          <w:rFonts w:eastAsia="Times New Roman" w:cs="Proba Pro"/>
          <w:shd w:val="clear" w:color="auto" w:fill="FFFFFF"/>
          <w:lang w:eastAsia="sk-SK"/>
        </w:rPr>
        <w:t>ý</w:t>
      </w:r>
      <w:r w:rsidRPr="006E0959">
        <w:rPr>
          <w:rFonts w:eastAsia="Times New Roman"/>
          <w:shd w:val="clear" w:color="auto" w:fill="FFFFFF"/>
          <w:lang w:eastAsia="sk-SK"/>
        </w:rPr>
        <w:t>ch slu</w:t>
      </w:r>
      <w:r w:rsidRPr="006E0959">
        <w:rPr>
          <w:rFonts w:eastAsia="Times New Roman" w:cs="Proba Pro"/>
          <w:shd w:val="clear" w:color="auto" w:fill="FFFFFF"/>
          <w:lang w:eastAsia="sk-SK"/>
        </w:rPr>
        <w:t>ž</w:t>
      </w:r>
      <w:r w:rsidRPr="006E0959">
        <w:rPr>
          <w:rFonts w:eastAsia="Times New Roman"/>
          <w:shd w:val="clear" w:color="auto" w:fill="FFFFFF"/>
          <w:lang w:eastAsia="sk-SK"/>
        </w:rPr>
        <w:t xml:space="preserve">ieb </w:t>
      </w:r>
      <w:bookmarkStart w:id="87" w:name="_Hlk6239183"/>
      <w:r w:rsidRPr="006E0959">
        <w:rPr>
          <w:rFonts w:eastAsia="Times New Roman"/>
          <w:shd w:val="clear" w:color="auto" w:fill="FFFFFF"/>
          <w:lang w:eastAsia="sk-SK"/>
        </w:rPr>
        <w:br/>
        <w:t>za predchádzajúc</w:t>
      </w:r>
      <w:r w:rsidR="0060378C">
        <w:rPr>
          <w:rFonts w:eastAsia="Times New Roman"/>
          <w:shd w:val="clear" w:color="auto" w:fill="FFFFFF"/>
          <w:lang w:eastAsia="sk-SK"/>
        </w:rPr>
        <w:t>ich 5 rokov</w:t>
      </w:r>
      <w:r w:rsidRPr="006E0959">
        <w:rPr>
          <w:rFonts w:eastAsia="Times New Roman"/>
          <w:shd w:val="clear" w:color="auto" w:fill="FFFFFF"/>
          <w:lang w:eastAsia="sk-SK"/>
        </w:rPr>
        <w:t xml:space="preserve"> od vyhlásenia Verejného obstarávania </w:t>
      </w:r>
      <w:bookmarkEnd w:id="87"/>
      <w:r w:rsidRPr="006E0959">
        <w:rPr>
          <w:rFonts w:eastAsia="Times New Roman"/>
          <w:shd w:val="clear" w:color="auto" w:fill="FFFFFF"/>
          <w:lang w:eastAsia="sk-SK"/>
        </w:rPr>
        <w:t>s uvedením cien, lehôt dodania a odberateľov; dokladom je referencia, ak odberateľom bol verejný obstarávateľ alebo obstarávateľ podľa ZVO.</w:t>
      </w:r>
    </w:p>
    <w:p w14:paraId="36725928" w14:textId="77777777" w:rsidR="00D71EA3" w:rsidRPr="00D71EA3" w:rsidRDefault="00D71EA3" w:rsidP="00D71EA3">
      <w:pPr>
        <w:ind w:left="1134"/>
        <w:rPr>
          <w:shd w:val="clear" w:color="auto" w:fill="FFFFFF"/>
          <w:lang w:eastAsia="sk-SK"/>
        </w:rPr>
      </w:pPr>
      <w:bookmarkStart w:id="88" w:name="_Ref6294579"/>
      <w:r w:rsidRPr="00BE5BF7">
        <w:rPr>
          <w:shd w:val="clear" w:color="auto" w:fill="FFFFFF"/>
          <w:lang w:eastAsia="sk-SK"/>
        </w:rPr>
        <w:t xml:space="preserve">Predložený zoznam poskytnutých služieb, resp. referencií musí obsahovať informácie, </w:t>
      </w:r>
      <w:r w:rsidRPr="00BE5BF7">
        <w:rPr>
          <w:shd w:val="clear" w:color="auto" w:fill="FFFFFF"/>
          <w:lang w:eastAsia="sk-SK"/>
        </w:rPr>
        <w:br/>
        <w:t xml:space="preserve">z ktorých </w:t>
      </w:r>
      <w:r w:rsidRPr="00D71EA3">
        <w:rPr>
          <w:shd w:val="clear" w:color="auto" w:fill="FFFFFF"/>
          <w:lang w:eastAsia="sk-SK"/>
        </w:rPr>
        <w:t xml:space="preserve">je možné posúdiť splnenie všetkých vyššie uvedených požiadaviek. </w:t>
      </w:r>
    </w:p>
    <w:p w14:paraId="5BD3237A" w14:textId="616888D0" w:rsidR="00D71EA3" w:rsidRPr="00D71EA3" w:rsidRDefault="00D71EA3" w:rsidP="00D71EA3">
      <w:pPr>
        <w:ind w:left="1134"/>
        <w:rPr>
          <w:shd w:val="clear" w:color="auto" w:fill="FFFFFF"/>
          <w:lang w:eastAsia="sk-SK"/>
        </w:rPr>
      </w:pPr>
      <w:r w:rsidRPr="00D71EA3">
        <w:rPr>
          <w:shd w:val="clear" w:color="auto" w:fill="FFFFFF"/>
          <w:lang w:eastAsia="sk-SK"/>
        </w:rPr>
        <w:t xml:space="preserve">Verejný obstarávateľ odporúča pre preukázanie splnenia tejto podmienky účasti použiť vzor, ktorý je prílohou č. </w:t>
      </w:r>
      <w:r>
        <w:rPr>
          <w:shd w:val="clear" w:color="auto" w:fill="FFFFFF"/>
          <w:lang w:eastAsia="sk-SK"/>
        </w:rPr>
        <w:t>B</w:t>
      </w:r>
      <w:r w:rsidRPr="00D71EA3">
        <w:rPr>
          <w:shd w:val="clear" w:color="auto" w:fill="FFFFFF"/>
          <w:lang w:eastAsia="sk-SK"/>
        </w:rPr>
        <w:t xml:space="preserve">1 týchto </w:t>
      </w:r>
      <w:r w:rsidR="00647406">
        <w:rPr>
          <w:shd w:val="clear" w:color="auto" w:fill="FFFFFF"/>
          <w:lang w:eastAsia="sk-SK"/>
        </w:rPr>
        <w:t>Doplňujúcich informácií</w:t>
      </w:r>
      <w:r w:rsidRPr="00D71EA3">
        <w:rPr>
          <w:shd w:val="clear" w:color="auto" w:fill="FFFFFF"/>
          <w:lang w:eastAsia="sk-SK"/>
        </w:rPr>
        <w:t>.</w:t>
      </w:r>
    </w:p>
    <w:p w14:paraId="4E04F841" w14:textId="77777777" w:rsidR="00D71EA3" w:rsidRPr="00D71EA3" w:rsidRDefault="00D71EA3" w:rsidP="00D71EA3">
      <w:pPr>
        <w:ind w:left="1134"/>
        <w:rPr>
          <w:b/>
          <w:u w:val="single"/>
          <w:shd w:val="clear" w:color="auto" w:fill="FFFFFF"/>
          <w:lang w:eastAsia="sk-SK"/>
        </w:rPr>
      </w:pPr>
      <w:r w:rsidRPr="00D71EA3">
        <w:rPr>
          <w:b/>
          <w:u w:val="single"/>
          <w:shd w:val="clear" w:color="auto" w:fill="FFFFFF"/>
          <w:lang w:eastAsia="sk-SK"/>
        </w:rPr>
        <w:t>Minimálna požadovaná úroveň:</w:t>
      </w:r>
    </w:p>
    <w:p w14:paraId="2FB4B5E6" w14:textId="0C28DE88" w:rsidR="00D71EA3" w:rsidRPr="00D71EA3" w:rsidRDefault="00D71EA3" w:rsidP="00D71EA3">
      <w:pPr>
        <w:ind w:left="1134"/>
        <w:rPr>
          <w:shd w:val="clear" w:color="auto" w:fill="FFFFFF"/>
          <w:lang w:eastAsia="sk-SK"/>
        </w:rPr>
      </w:pPr>
      <w:r w:rsidRPr="00D71EA3">
        <w:rPr>
          <w:shd w:val="clear" w:color="auto" w:fill="FFFFFF"/>
          <w:lang w:eastAsia="sk-SK"/>
        </w:rPr>
        <w:t xml:space="preserve">Zo zoznamu poskytnutých služieb musí vyplynúť, že uchádzač poskytoval </w:t>
      </w:r>
      <w:r w:rsidRPr="005A3904">
        <w:rPr>
          <w:b/>
          <w:bCs/>
          <w:shd w:val="clear" w:color="auto" w:fill="FFFFFF"/>
          <w:lang w:eastAsia="sk-SK"/>
        </w:rPr>
        <w:t>garantované energetické služby</w:t>
      </w:r>
      <w:r w:rsidRPr="00D71EA3">
        <w:rPr>
          <w:shd w:val="clear" w:color="auto" w:fill="FFFFFF"/>
          <w:lang w:eastAsia="sk-SK"/>
        </w:rPr>
        <w:t xml:space="preserve"> </w:t>
      </w:r>
      <w:del w:id="89" w:author="Tomas Uricek" w:date="2022-09-08T10:55:00Z">
        <w:r w:rsidRPr="00D71EA3" w:rsidDel="00CA71AD">
          <w:rPr>
            <w:shd w:val="clear" w:color="auto" w:fill="FFFFFF"/>
            <w:lang w:eastAsia="sk-SK"/>
          </w:rPr>
          <w:delText xml:space="preserve">vrátane investície rovnakého alebo podobného charakteru a zložitosti </w:delText>
        </w:r>
        <w:r w:rsidRPr="00D71EA3" w:rsidDel="00CA71AD">
          <w:rPr>
            <w:shd w:val="clear" w:color="auto" w:fill="FFFFFF"/>
            <w:lang w:eastAsia="sk-SK"/>
          </w:rPr>
          <w:lastRenderedPageBreak/>
          <w:delText xml:space="preserve">ako je predmet zákazky </w:delText>
        </w:r>
      </w:del>
      <w:r w:rsidRPr="00D71EA3">
        <w:rPr>
          <w:shd w:val="clear" w:color="auto" w:fill="FFFFFF"/>
          <w:lang w:eastAsia="sk-SK"/>
        </w:rPr>
        <w:t xml:space="preserve">v zmysle </w:t>
      </w:r>
      <w:r w:rsidR="005A3904" w:rsidRPr="005A3904">
        <w:rPr>
          <w:shd w:val="clear" w:color="auto" w:fill="FFFFFF"/>
          <w:lang w:eastAsia="sk-SK"/>
        </w:rPr>
        <w:t xml:space="preserve">zákona č. 321/2014 Z. z. o energetickej efektívnosti a o zmene a doplnení niektorých zákonov v znení neskorších predpisov </w:t>
      </w:r>
      <w:r w:rsidRPr="00D71EA3">
        <w:rPr>
          <w:shd w:val="clear" w:color="auto" w:fill="FFFFFF"/>
          <w:lang w:eastAsia="sk-SK"/>
        </w:rPr>
        <w:t xml:space="preserve">(alebo obdobného právneho predpisu v inom štáte) </w:t>
      </w:r>
      <w:del w:id="90" w:author="Tomas Uricek" w:date="2022-09-08T10:55:00Z">
        <w:r w:rsidR="005A3904" w:rsidRPr="005A3904" w:rsidDel="00CA71AD">
          <w:rPr>
            <w:b/>
            <w:bCs/>
            <w:shd w:val="clear" w:color="auto" w:fill="FFFFFF"/>
            <w:lang w:eastAsia="sk-SK"/>
          </w:rPr>
          <w:delText>na infraštruktúre verejného osvetlenia</w:delText>
        </w:r>
        <w:r w:rsidR="005A3904" w:rsidDel="00CA71AD">
          <w:rPr>
            <w:shd w:val="clear" w:color="auto" w:fill="FFFFFF"/>
            <w:lang w:eastAsia="sk-SK"/>
          </w:rPr>
          <w:delText xml:space="preserve"> </w:delText>
        </w:r>
      </w:del>
      <w:r w:rsidRPr="00D71EA3">
        <w:rPr>
          <w:shd w:val="clear" w:color="auto" w:fill="FFFFFF"/>
          <w:lang w:eastAsia="sk-SK"/>
        </w:rPr>
        <w:t>za predchádzajúcich päť (5) rokov od vyhlásenia Verejného obstarávania (ďalej ako „</w:t>
      </w:r>
      <w:r w:rsidRPr="00D71EA3">
        <w:rPr>
          <w:b/>
          <w:shd w:val="clear" w:color="auto" w:fill="FFFFFF"/>
          <w:lang w:eastAsia="sk-SK"/>
        </w:rPr>
        <w:t>Referenčné obdobie</w:t>
      </w:r>
      <w:r w:rsidRPr="00D71EA3">
        <w:rPr>
          <w:shd w:val="clear" w:color="auto" w:fill="FFFFFF"/>
          <w:lang w:eastAsia="sk-SK"/>
        </w:rPr>
        <w:t>“), pričom</w:t>
      </w:r>
    </w:p>
    <w:p w14:paraId="42B2FBB1" w14:textId="7C3A9022" w:rsidR="00D71EA3" w:rsidRPr="00D71EA3" w:rsidRDefault="00D71EA3" w:rsidP="00D71EA3">
      <w:pPr>
        <w:pStyle w:val="Heading7"/>
        <w:rPr>
          <w:rFonts w:ascii="Cambria" w:hAnsi="Cambria"/>
          <w:shd w:val="clear" w:color="auto" w:fill="FFFFFF"/>
          <w:lang w:eastAsia="sk-SK"/>
        </w:rPr>
      </w:pPr>
      <w:r w:rsidRPr="00D71EA3">
        <w:rPr>
          <w:rFonts w:ascii="Cambria" w:hAnsi="Cambria"/>
          <w:shd w:val="clear" w:color="auto" w:fill="FFFFFF"/>
          <w:lang w:eastAsia="sk-SK"/>
        </w:rPr>
        <w:t xml:space="preserve">celková hodnota poskytnutých služieb v Referenčnom období bola </w:t>
      </w:r>
      <w:r w:rsidRPr="00D71EA3">
        <w:rPr>
          <w:rFonts w:ascii="Cambria" w:hAnsi="Cambria"/>
          <w:b/>
          <w:bCs/>
          <w:shd w:val="clear" w:color="auto" w:fill="FFFFFF"/>
          <w:lang w:eastAsia="sk-SK"/>
        </w:rPr>
        <w:t>sumárne</w:t>
      </w:r>
      <w:r w:rsidRPr="00D71EA3">
        <w:rPr>
          <w:rFonts w:ascii="Cambria" w:hAnsi="Cambria"/>
          <w:shd w:val="clear" w:color="auto" w:fill="FFFFFF"/>
          <w:lang w:eastAsia="sk-SK"/>
        </w:rPr>
        <w:t xml:space="preserve"> minimálne v hodnote  </w:t>
      </w:r>
      <w:r w:rsidR="00C869AD">
        <w:rPr>
          <w:rFonts w:ascii="Cambria" w:hAnsi="Cambria"/>
          <w:b/>
          <w:bCs/>
        </w:rPr>
        <w:t>500.000</w:t>
      </w:r>
      <w:r w:rsidRPr="00D71EA3">
        <w:rPr>
          <w:rFonts w:ascii="Cambria" w:hAnsi="Cambria"/>
          <w:b/>
          <w:bCs/>
        </w:rPr>
        <w:t xml:space="preserve">,- </w:t>
      </w:r>
      <w:r w:rsidRPr="00D71EA3">
        <w:rPr>
          <w:rFonts w:ascii="Cambria" w:hAnsi="Cambria" w:cs="Arial"/>
          <w:b/>
          <w:bCs/>
          <w:szCs w:val="20"/>
        </w:rPr>
        <w:t>E</w:t>
      </w:r>
      <w:r w:rsidRPr="00D71EA3">
        <w:rPr>
          <w:rFonts w:ascii="Cambria" w:hAnsi="Cambria"/>
          <w:b/>
          <w:bCs/>
          <w:shd w:val="clear" w:color="auto" w:fill="FFFFFF"/>
          <w:lang w:eastAsia="sk-SK"/>
        </w:rPr>
        <w:t>UR bez DPH</w:t>
      </w:r>
      <w:r w:rsidRPr="00D71EA3">
        <w:rPr>
          <w:rFonts w:ascii="Cambria" w:hAnsi="Cambria"/>
          <w:shd w:val="clear" w:color="auto" w:fill="FFFFFF"/>
          <w:lang w:eastAsia="sk-SK"/>
        </w:rPr>
        <w:t>; a zároveň z toho</w:t>
      </w:r>
    </w:p>
    <w:p w14:paraId="676E858C" w14:textId="6A73CB00" w:rsidR="00D71EA3" w:rsidRPr="00D71EA3" w:rsidRDefault="00D71EA3" w:rsidP="00D71EA3">
      <w:pPr>
        <w:pStyle w:val="Heading7"/>
        <w:rPr>
          <w:rFonts w:ascii="Cambria" w:hAnsi="Cambria"/>
          <w:shd w:val="clear" w:color="auto" w:fill="FFFFFF"/>
          <w:lang w:eastAsia="sk-SK"/>
        </w:rPr>
      </w:pPr>
      <w:r w:rsidRPr="00D71EA3">
        <w:rPr>
          <w:rFonts w:ascii="Cambria" w:hAnsi="Cambria"/>
          <w:shd w:val="clear" w:color="auto" w:fill="FFFFFF"/>
          <w:lang w:eastAsia="sk-SK"/>
        </w:rPr>
        <w:t xml:space="preserve">hodnota poskytnutých služieb v Referenčnom období aspoň jednej </w:t>
      </w:r>
      <w:r w:rsidRPr="00D71EA3">
        <w:rPr>
          <w:rFonts w:ascii="Cambria" w:hAnsi="Cambria"/>
          <w:b/>
          <w:bCs/>
          <w:shd w:val="clear" w:color="auto" w:fill="FFFFFF"/>
          <w:lang w:eastAsia="sk-SK"/>
        </w:rPr>
        <w:t>samostatnej</w:t>
      </w:r>
      <w:r w:rsidRPr="00D71EA3">
        <w:rPr>
          <w:rFonts w:ascii="Cambria" w:hAnsi="Cambria"/>
          <w:shd w:val="clear" w:color="auto" w:fill="FFFFFF"/>
          <w:lang w:eastAsia="sk-SK"/>
        </w:rPr>
        <w:t xml:space="preserve"> </w:t>
      </w:r>
      <w:r w:rsidRPr="00D71EA3">
        <w:rPr>
          <w:rFonts w:ascii="Cambria" w:hAnsi="Cambria"/>
          <w:b/>
          <w:bCs/>
          <w:shd w:val="clear" w:color="auto" w:fill="FFFFFF"/>
          <w:lang w:eastAsia="sk-SK"/>
        </w:rPr>
        <w:t>zákazky</w:t>
      </w:r>
      <w:r w:rsidRPr="00D71EA3">
        <w:rPr>
          <w:rFonts w:ascii="Cambria" w:hAnsi="Cambria"/>
          <w:shd w:val="clear" w:color="auto" w:fill="FFFFFF"/>
          <w:lang w:eastAsia="sk-SK"/>
        </w:rPr>
        <w:t xml:space="preserve"> bola minimálne v hodnote </w:t>
      </w:r>
      <w:r w:rsidR="00C869AD">
        <w:rPr>
          <w:rFonts w:ascii="Cambria" w:hAnsi="Cambria"/>
          <w:b/>
          <w:bCs/>
        </w:rPr>
        <w:t>300.000</w:t>
      </w:r>
      <w:r w:rsidRPr="00D71EA3">
        <w:rPr>
          <w:rFonts w:ascii="Cambria" w:hAnsi="Cambria"/>
          <w:b/>
          <w:bCs/>
          <w:shd w:val="clear" w:color="auto" w:fill="FFFFFF"/>
          <w:lang w:eastAsia="sk-SK"/>
        </w:rPr>
        <w:t>,- EUR bez DPH</w:t>
      </w:r>
      <w:r w:rsidR="006E0A06">
        <w:rPr>
          <w:rFonts w:ascii="Cambria" w:hAnsi="Cambria"/>
          <w:b/>
          <w:bCs/>
          <w:shd w:val="clear" w:color="auto" w:fill="FFFFFF"/>
          <w:lang w:eastAsia="sk-SK"/>
        </w:rPr>
        <w:t>.</w:t>
      </w:r>
    </w:p>
    <w:p w14:paraId="16063A4E" w14:textId="77777777" w:rsidR="00D71EA3" w:rsidRPr="00D71EA3" w:rsidRDefault="00D71EA3" w:rsidP="00D71EA3">
      <w:pPr>
        <w:ind w:left="1134"/>
        <w:rPr>
          <w:shd w:val="clear" w:color="auto" w:fill="FFFFFF"/>
          <w:lang w:eastAsia="sk-SK"/>
        </w:rPr>
      </w:pPr>
      <w:r w:rsidRPr="00D71EA3">
        <w:rPr>
          <w:shd w:val="clear" w:color="auto" w:fill="FFFFFF"/>
          <w:lang w:eastAsia="sk-SK"/>
        </w:rPr>
        <w:t>Pre odstránenie pochybností sa upresňuje, že garantovaná energetická služba musela byť realizovaná v Referenčnom období, pričom do hodnoty referenčnej služby sa zarátavajú:</w:t>
      </w:r>
    </w:p>
    <w:p w14:paraId="07F79223" w14:textId="0DCED3B2" w:rsidR="00D71EA3" w:rsidRPr="00D71EA3" w:rsidRDefault="00D71EA3" w:rsidP="00D71EA3">
      <w:pPr>
        <w:pStyle w:val="ListParagraph"/>
        <w:numPr>
          <w:ilvl w:val="3"/>
          <w:numId w:val="32"/>
        </w:numPr>
        <w:ind w:left="1560" w:hanging="425"/>
        <w:contextualSpacing w:val="0"/>
        <w:rPr>
          <w:rFonts w:ascii="Cambria" w:eastAsiaTheme="minorHAnsi" w:hAnsi="Cambria" w:cstheme="minorBidi"/>
          <w:shd w:val="clear" w:color="auto" w:fill="FFFFFF"/>
        </w:rPr>
      </w:pPr>
      <w:r w:rsidRPr="00D71EA3">
        <w:rPr>
          <w:rFonts w:ascii="Cambria" w:eastAsiaTheme="minorHAnsi" w:hAnsi="Cambria" w:cstheme="minorBidi"/>
          <w:shd w:val="clear" w:color="auto" w:fill="FFFFFF"/>
        </w:rPr>
        <w:t>ceny za služby súvisiace s poskytovaním garantovanej energetickej služby prepočítané na Referenčné obdobie</w:t>
      </w:r>
      <w:r w:rsidR="003D5246">
        <w:rPr>
          <w:rFonts w:ascii="Cambria" w:eastAsiaTheme="minorHAnsi" w:hAnsi="Cambria" w:cstheme="minorBidi"/>
          <w:shd w:val="clear" w:color="auto" w:fill="FFFFFF"/>
        </w:rPr>
        <w:t xml:space="preserve"> (pre vylúčenie pochybností do ceny služby sa nezarátava dodávka energií pre prípad, že záväzok záujemcu voči odberateľovi tejto služby obsahoval aj dlhodobú dodávku energie)</w:t>
      </w:r>
      <w:r w:rsidRPr="00D71EA3">
        <w:rPr>
          <w:rFonts w:ascii="Cambria" w:eastAsiaTheme="minorHAnsi" w:hAnsi="Cambria" w:cstheme="minorBidi"/>
          <w:shd w:val="clear" w:color="auto" w:fill="FFFFFF"/>
        </w:rPr>
        <w:t>; a</w:t>
      </w:r>
    </w:p>
    <w:p w14:paraId="3FAE0D59" w14:textId="77777777" w:rsidR="00D71EA3" w:rsidRPr="00D71EA3" w:rsidRDefault="00D71EA3" w:rsidP="00D71EA3">
      <w:pPr>
        <w:pStyle w:val="ListParagraph"/>
        <w:numPr>
          <w:ilvl w:val="3"/>
          <w:numId w:val="32"/>
        </w:numPr>
        <w:ind w:left="1560" w:hanging="425"/>
        <w:contextualSpacing w:val="0"/>
        <w:rPr>
          <w:rFonts w:ascii="Cambria" w:eastAsiaTheme="minorHAnsi" w:hAnsi="Cambria" w:cstheme="minorBidi"/>
          <w:shd w:val="clear" w:color="auto" w:fill="FFFFFF"/>
        </w:rPr>
      </w:pPr>
      <w:r w:rsidRPr="00D71EA3">
        <w:rPr>
          <w:rFonts w:ascii="Cambria" w:eastAsiaTheme="minorHAnsi" w:hAnsi="Cambria" w:cstheme="minorBidi"/>
          <w:shd w:val="clear" w:color="auto" w:fill="FFFFFF"/>
        </w:rPr>
        <w:t>hodnota investície vykonanej v Referenčnom období bez nutnosti prepočtu výšky platieb na Referenčné obdobie.</w:t>
      </w:r>
    </w:p>
    <w:p w14:paraId="1342F7DC" w14:textId="7AC95261" w:rsidR="00D71EA3" w:rsidRPr="00D71EA3" w:rsidRDefault="00D71EA3" w:rsidP="00D71EA3">
      <w:pPr>
        <w:ind w:left="1134"/>
        <w:rPr>
          <w:shd w:val="clear" w:color="auto" w:fill="FFFFFF"/>
          <w:lang w:eastAsia="sk-SK"/>
        </w:rPr>
      </w:pPr>
      <w:r w:rsidRPr="00D71EA3">
        <w:rPr>
          <w:shd w:val="clear" w:color="auto" w:fill="FFFFFF"/>
          <w:lang w:eastAsia="sk-SK"/>
        </w:rPr>
        <w:t xml:space="preserve">Za poskytnutie garantovaných energetických </w:t>
      </w:r>
      <w:del w:id="91" w:author="Tomas Uricek" w:date="2022-09-08T10:56:00Z">
        <w:r w:rsidRPr="00D71EA3" w:rsidDel="00CA71AD">
          <w:rPr>
            <w:shd w:val="clear" w:color="auto" w:fill="FFFFFF"/>
            <w:lang w:eastAsia="sk-SK"/>
          </w:rPr>
          <w:delText xml:space="preserve">služieb rovnakého alebo podobného charakteru a zložitosti ako je predmet zákazky </w:delText>
        </w:r>
      </w:del>
      <w:r w:rsidRPr="00D71EA3">
        <w:rPr>
          <w:shd w:val="clear" w:color="auto" w:fill="FFFFFF"/>
          <w:lang w:eastAsia="sk-SK"/>
        </w:rPr>
        <w:t xml:space="preserve">sa pre účely </w:t>
      </w:r>
      <w:r w:rsidR="006E0A06">
        <w:rPr>
          <w:shd w:val="clear" w:color="auto" w:fill="FFFFFF"/>
          <w:lang w:eastAsia="sk-SK"/>
        </w:rPr>
        <w:t>tohto Verejného obstarávania</w:t>
      </w:r>
      <w:r w:rsidRPr="00D71EA3">
        <w:rPr>
          <w:shd w:val="clear" w:color="auto" w:fill="FFFFFF"/>
          <w:lang w:eastAsia="sk-SK"/>
        </w:rPr>
        <w:t xml:space="preserve"> považujú plnenia, ktoré musia kumulatívne napĺňať všetky nižšie uvedené definičné znaky:</w:t>
      </w:r>
    </w:p>
    <w:p w14:paraId="1D402EFE" w14:textId="5437274A" w:rsidR="00D71EA3" w:rsidRPr="00D71EA3" w:rsidRDefault="00D71EA3" w:rsidP="00D71EA3">
      <w:pPr>
        <w:pStyle w:val="ListParagraph"/>
        <w:numPr>
          <w:ilvl w:val="3"/>
          <w:numId w:val="32"/>
        </w:numPr>
        <w:ind w:left="1560" w:hanging="425"/>
        <w:contextualSpacing w:val="0"/>
        <w:rPr>
          <w:rFonts w:ascii="Cambria" w:eastAsiaTheme="minorHAnsi" w:hAnsi="Cambria" w:cstheme="minorBidi"/>
          <w:shd w:val="clear" w:color="auto" w:fill="FFFFFF"/>
        </w:rPr>
      </w:pPr>
      <w:r w:rsidRPr="00D71EA3">
        <w:rPr>
          <w:rFonts w:ascii="Cambria" w:eastAsiaTheme="minorHAnsi" w:hAnsi="Cambria" w:cstheme="minorBidi"/>
          <w:shd w:val="clear" w:color="auto" w:fill="FFFFFF"/>
        </w:rPr>
        <w:t>uchádzač vykonal energeticky úsporné opatrenia na infraštruktúre</w:t>
      </w:r>
      <w:r w:rsidR="00BB30D3">
        <w:rPr>
          <w:rFonts w:ascii="Cambria" w:eastAsiaTheme="minorHAnsi" w:hAnsi="Cambria" w:cstheme="minorBidi"/>
          <w:shd w:val="clear" w:color="auto" w:fill="FFFFFF"/>
        </w:rPr>
        <w:t xml:space="preserve"> </w:t>
      </w:r>
      <w:del w:id="92" w:author="Tomas Uricek" w:date="2022-09-08T10:56:00Z">
        <w:r w:rsidR="00BB30D3" w:rsidDel="00CA71AD">
          <w:rPr>
            <w:rFonts w:ascii="Cambria" w:eastAsiaTheme="minorHAnsi" w:hAnsi="Cambria" w:cstheme="minorBidi"/>
            <w:shd w:val="clear" w:color="auto" w:fill="FFFFFF"/>
          </w:rPr>
          <w:delText>verejného osvetlenia</w:delText>
        </w:r>
        <w:r w:rsidRPr="00D71EA3" w:rsidDel="00CA71AD">
          <w:rPr>
            <w:rFonts w:ascii="Cambria" w:eastAsiaTheme="minorHAnsi" w:hAnsi="Cambria" w:cstheme="minorBidi"/>
            <w:shd w:val="clear" w:color="auto" w:fill="FFFFFF"/>
          </w:rPr>
          <w:delText xml:space="preserve"> </w:delText>
        </w:r>
      </w:del>
      <w:r w:rsidRPr="00D71EA3">
        <w:rPr>
          <w:rFonts w:ascii="Cambria" w:eastAsiaTheme="minorHAnsi" w:hAnsi="Cambria" w:cstheme="minorBidi"/>
          <w:shd w:val="clear" w:color="auto" w:fill="FFFFFF"/>
        </w:rPr>
        <w:t>prijímateľa, službu dozoru riadenia modernizovaného systému tak, aby sa dosiahli vopred deklarované úspory energie s garanciou za dosiahnutie úspory energie;</w:t>
      </w:r>
    </w:p>
    <w:p w14:paraId="42579134" w14:textId="77777777" w:rsidR="00D71EA3" w:rsidRPr="00D71EA3" w:rsidRDefault="00D71EA3" w:rsidP="00D71EA3">
      <w:pPr>
        <w:pStyle w:val="ListParagraph"/>
        <w:numPr>
          <w:ilvl w:val="3"/>
          <w:numId w:val="32"/>
        </w:numPr>
        <w:ind w:left="1560" w:hanging="425"/>
        <w:contextualSpacing w:val="0"/>
        <w:rPr>
          <w:rFonts w:ascii="Cambria" w:eastAsiaTheme="minorHAnsi" w:hAnsi="Cambria" w:cstheme="minorBidi"/>
          <w:shd w:val="clear" w:color="auto" w:fill="FFFFFF"/>
        </w:rPr>
      </w:pPr>
      <w:r w:rsidRPr="00D71EA3">
        <w:rPr>
          <w:rFonts w:ascii="Cambria" w:eastAsiaTheme="minorHAnsi" w:hAnsi="Cambria" w:cstheme="minorBidi"/>
          <w:shd w:val="clear" w:color="auto" w:fill="FFFFFF"/>
        </w:rPr>
        <w:t>plnenie obsahovalo podmienku, aby úspory boli vyhodnocované v pravidelných intervaloch;</w:t>
      </w:r>
    </w:p>
    <w:p w14:paraId="346A43F2" w14:textId="77777777" w:rsidR="00D71EA3" w:rsidRPr="00D71EA3" w:rsidRDefault="00D71EA3" w:rsidP="00D71EA3">
      <w:pPr>
        <w:pStyle w:val="ListParagraph"/>
        <w:numPr>
          <w:ilvl w:val="3"/>
          <w:numId w:val="32"/>
        </w:numPr>
        <w:ind w:left="1560" w:hanging="425"/>
        <w:contextualSpacing w:val="0"/>
        <w:rPr>
          <w:rFonts w:ascii="Cambria" w:eastAsiaTheme="minorHAnsi" w:hAnsi="Cambria" w:cstheme="minorBidi"/>
          <w:szCs w:val="22"/>
          <w:shd w:val="clear" w:color="auto" w:fill="FFFFFF"/>
        </w:rPr>
      </w:pPr>
      <w:r w:rsidRPr="00D71EA3">
        <w:rPr>
          <w:rFonts w:ascii="Cambria" w:eastAsiaTheme="minorHAnsi" w:hAnsi="Cambria" w:cstheme="minorBidi"/>
          <w:shd w:val="clear" w:color="auto" w:fill="FFFFFF"/>
        </w:rPr>
        <w:t>plnenie obsahovalo podmienku, aby garantované úspory energie boli dosiahnuté vo všetkých hodnotiacich periódach projektu, v opačnom prípade dodávateľ projektu finančne vykompenzoval hodnotu výpadku úspor</w:t>
      </w:r>
      <w:r w:rsidRPr="00D71EA3">
        <w:rPr>
          <w:rFonts w:ascii="Cambria" w:eastAsiaTheme="minorHAnsi" w:hAnsi="Cambria" w:cstheme="minorBidi"/>
          <w:szCs w:val="22"/>
          <w:shd w:val="clear" w:color="auto" w:fill="FFFFFF"/>
        </w:rPr>
        <w:t>.</w:t>
      </w:r>
    </w:p>
    <w:bookmarkEnd w:id="88"/>
    <w:p w14:paraId="183806F7" w14:textId="5E2EAABA" w:rsidR="00135852" w:rsidRDefault="00135852" w:rsidP="00276945">
      <w:pPr>
        <w:pStyle w:val="Heading6"/>
        <w:rPr>
          <w:rFonts w:eastAsia="Times New Roman"/>
          <w:shd w:val="clear" w:color="auto" w:fill="FFFFFF"/>
          <w:lang w:eastAsia="sk-SK"/>
        </w:rPr>
      </w:pPr>
      <w:r>
        <w:rPr>
          <w:rFonts w:eastAsia="Times New Roman"/>
          <w:shd w:val="clear" w:color="auto" w:fill="FFFFFF"/>
          <w:lang w:eastAsia="sk-SK"/>
        </w:rPr>
        <w:t>V</w:t>
      </w:r>
      <w:r w:rsidRPr="00135852">
        <w:rPr>
          <w:rFonts w:eastAsia="Times New Roman"/>
          <w:shd w:val="clear" w:color="auto" w:fill="FFFFFF"/>
          <w:lang w:eastAsia="sk-SK"/>
        </w:rPr>
        <w:t xml:space="preserve"> súlade s ustanovením § 34 ods. 1 písm. b) ZVO: Zoznam stavebných prác uskutočnených za predchádzajúcich </w:t>
      </w:r>
      <w:r w:rsidR="00E45F44">
        <w:rPr>
          <w:rFonts w:eastAsia="Times New Roman"/>
          <w:shd w:val="clear" w:color="auto" w:fill="FFFFFF"/>
          <w:lang w:eastAsia="sk-SK"/>
        </w:rPr>
        <w:t>(5)</w:t>
      </w:r>
      <w:r w:rsidRPr="00135852">
        <w:rPr>
          <w:rFonts w:eastAsia="Times New Roman"/>
          <w:shd w:val="clear" w:color="auto" w:fill="FFFFFF"/>
          <w:lang w:eastAsia="sk-SK"/>
        </w:rPr>
        <w:t xml:space="preserve"> rokov od vyhlásenia verejného obstarávania s uvedením cien, miest a lehôt uskutočnenia stavebných prác; zoznam musí byť doplnený potvrdením o uspokojivom vykonaní stavebných prác a zhodnotení uskutočnených stavebných prác podľa obchodných podmienok, ak odberateľom:</w:t>
      </w:r>
    </w:p>
    <w:p w14:paraId="51C12DFB" w14:textId="77777777" w:rsidR="00135852" w:rsidRPr="00135852" w:rsidRDefault="00135852" w:rsidP="00135852">
      <w:pPr>
        <w:pStyle w:val="ListParagraph"/>
        <w:numPr>
          <w:ilvl w:val="3"/>
          <w:numId w:val="32"/>
        </w:numPr>
        <w:ind w:left="1560" w:hanging="425"/>
        <w:contextualSpacing w:val="0"/>
        <w:rPr>
          <w:rFonts w:ascii="Cambria" w:eastAsiaTheme="minorHAnsi" w:hAnsi="Cambria" w:cstheme="minorBidi"/>
          <w:shd w:val="clear" w:color="auto" w:fill="FFFFFF"/>
        </w:rPr>
      </w:pPr>
      <w:r w:rsidRPr="00135852">
        <w:rPr>
          <w:rFonts w:ascii="Cambria" w:eastAsiaTheme="minorHAnsi" w:hAnsi="Cambria" w:cstheme="minorBidi"/>
          <w:shd w:val="clear" w:color="auto" w:fill="FFFFFF"/>
        </w:rPr>
        <w:t>bol verejný obstarávateľ alebo obstarávateľ podľa ZVO, dokladom je referencia,</w:t>
      </w:r>
    </w:p>
    <w:p w14:paraId="7B0DD1F8" w14:textId="48D8B682" w:rsidR="00135852" w:rsidRPr="0001124A" w:rsidRDefault="00135852" w:rsidP="00135852">
      <w:pPr>
        <w:pStyle w:val="ListParagraph"/>
        <w:numPr>
          <w:ilvl w:val="3"/>
          <w:numId w:val="32"/>
        </w:numPr>
        <w:ind w:left="1560" w:hanging="425"/>
        <w:contextualSpacing w:val="0"/>
      </w:pPr>
      <w:r w:rsidRPr="00135852">
        <w:rPr>
          <w:rFonts w:ascii="Cambria" w:eastAsiaTheme="minorHAnsi" w:hAnsi="Cambria" w:cstheme="minorBidi"/>
          <w:shd w:val="clear" w:color="auto" w:fill="FFFFFF"/>
        </w:rPr>
        <w:t>bola iná osoba ako verejný obstarávateľ alebo obstarávateľ podľa ZVO, dôkaz o plnení potvrdí odberateľ; ak také potvrdenie uchádzač alebo záujemca nemá k dispozícii, vyhlásením uchádzača alebo</w:t>
      </w:r>
      <w:r w:rsidRPr="00D10BF0">
        <w:rPr>
          <w:shd w:val="clear" w:color="auto" w:fill="FFFFFF"/>
        </w:rPr>
        <w:t xml:space="preserve"> záujemcu o ich uskutočnení, doplneným</w:t>
      </w:r>
      <w:r w:rsidRPr="00D10BF0">
        <w:rPr>
          <w:rFonts w:cs="Arial"/>
          <w:shd w:val="clear" w:color="auto" w:fill="FFFFFF"/>
        </w:rPr>
        <w:t xml:space="preserve"> dokladom, preukazujúcim ich uskutočnenie alebo zmluvný vzťah, na základe ktorého boli uskutočnené.</w:t>
      </w:r>
    </w:p>
    <w:p w14:paraId="3CDE741D" w14:textId="22B4AD8C" w:rsidR="0001124A" w:rsidRPr="0001124A" w:rsidRDefault="0001124A" w:rsidP="00276945">
      <w:pPr>
        <w:pStyle w:val="Heading6"/>
        <w:numPr>
          <w:ilvl w:val="0"/>
          <w:numId w:val="0"/>
        </w:numPr>
        <w:ind w:left="1134"/>
        <w:rPr>
          <w:rFonts w:eastAsia="Times New Roman"/>
          <w:shd w:val="clear" w:color="auto" w:fill="FFFFFF"/>
          <w:lang w:eastAsia="sk-SK"/>
        </w:rPr>
      </w:pPr>
      <w:r w:rsidRPr="0001124A">
        <w:rPr>
          <w:rFonts w:eastAsia="Times New Roman"/>
          <w:shd w:val="clear" w:color="auto" w:fill="FFFFFF"/>
          <w:lang w:eastAsia="sk-SK"/>
        </w:rPr>
        <w:t xml:space="preserve">Verejný obstarávateľ odporúča pre preukázanie splnenia tejto podmienky účasti </w:t>
      </w:r>
      <w:r>
        <w:rPr>
          <w:rFonts w:eastAsia="Times New Roman"/>
          <w:shd w:val="clear" w:color="auto" w:fill="FFFFFF"/>
          <w:lang w:eastAsia="sk-SK"/>
        </w:rPr>
        <w:t xml:space="preserve">na identifikáciu týchto plneni </w:t>
      </w:r>
      <w:r w:rsidRPr="0001124A">
        <w:rPr>
          <w:rFonts w:eastAsia="Times New Roman"/>
          <w:shd w:val="clear" w:color="auto" w:fill="FFFFFF"/>
          <w:lang w:eastAsia="sk-SK"/>
        </w:rPr>
        <w:t>použiť vzor, ktorý je prílohou č. B</w:t>
      </w:r>
      <w:r w:rsidR="001A16E2">
        <w:rPr>
          <w:rFonts w:eastAsia="Times New Roman"/>
          <w:shd w:val="clear" w:color="auto" w:fill="FFFFFF"/>
          <w:lang w:eastAsia="sk-SK"/>
        </w:rPr>
        <w:t>2</w:t>
      </w:r>
      <w:r w:rsidRPr="0001124A">
        <w:rPr>
          <w:rFonts w:eastAsia="Times New Roman"/>
          <w:shd w:val="clear" w:color="auto" w:fill="FFFFFF"/>
          <w:lang w:eastAsia="sk-SK"/>
        </w:rPr>
        <w:t xml:space="preserve"> týchto Doplňujúcich informácií.</w:t>
      </w:r>
    </w:p>
    <w:p w14:paraId="6896B877" w14:textId="77777777" w:rsidR="00135852" w:rsidRPr="00D71EA3" w:rsidRDefault="00135852" w:rsidP="00135852">
      <w:pPr>
        <w:ind w:left="1134"/>
        <w:rPr>
          <w:b/>
          <w:u w:val="single"/>
          <w:shd w:val="clear" w:color="auto" w:fill="FFFFFF"/>
          <w:lang w:eastAsia="sk-SK"/>
        </w:rPr>
      </w:pPr>
      <w:r w:rsidRPr="00D71EA3">
        <w:rPr>
          <w:b/>
          <w:u w:val="single"/>
          <w:shd w:val="clear" w:color="auto" w:fill="FFFFFF"/>
          <w:lang w:eastAsia="sk-SK"/>
        </w:rPr>
        <w:t>Minimálna požadovaná úroveň:</w:t>
      </w:r>
    </w:p>
    <w:p w14:paraId="32085B8E" w14:textId="77777777" w:rsidR="0038439B" w:rsidRDefault="00091704" w:rsidP="00091704">
      <w:pPr>
        <w:ind w:left="1134"/>
        <w:rPr>
          <w:shd w:val="clear" w:color="auto" w:fill="FFFFFF"/>
          <w:lang w:eastAsia="sk-SK"/>
        </w:rPr>
      </w:pPr>
      <w:r w:rsidRPr="00091704">
        <w:rPr>
          <w:shd w:val="clear" w:color="auto" w:fill="FFFFFF"/>
          <w:lang w:eastAsia="sk-SK"/>
        </w:rPr>
        <w:t xml:space="preserve">Uchádzač musí potvrdeniami o uspokojivom vykonaní stavebných prác preukázať uskutočnenie prác rovnakého alebo podobného charakteru ako predmet zákazky v priebehu predchádzajúcich piatich (5) rokov (referenčné obdobie), resp. v závislosti od vzniku spoločnosti. </w:t>
      </w:r>
    </w:p>
    <w:p w14:paraId="1F9324B6" w14:textId="29A7FC33" w:rsidR="007536EB" w:rsidRDefault="0038439B" w:rsidP="007536EB">
      <w:pPr>
        <w:ind w:left="1134"/>
        <w:rPr>
          <w:shd w:val="clear" w:color="auto" w:fill="FFFFFF"/>
        </w:rPr>
      </w:pPr>
      <w:r w:rsidRPr="00D10BF0">
        <w:rPr>
          <w:shd w:val="clear" w:color="auto" w:fill="FFFFFF"/>
        </w:rPr>
        <w:t>Uchádzač preukáže, že v referenčnom období uskutočnil / dokončil a odovzdal k užívaniu výsledky stavebných prác</w:t>
      </w:r>
      <w:r w:rsidR="007536EB">
        <w:rPr>
          <w:shd w:val="clear" w:color="auto" w:fill="FFFFFF"/>
        </w:rPr>
        <w:t xml:space="preserve">, ktorých predmetom bola </w:t>
      </w:r>
      <w:r w:rsidR="007536EB" w:rsidRPr="007536EB">
        <w:rPr>
          <w:shd w:val="clear" w:color="auto" w:fill="FFFFFF"/>
        </w:rPr>
        <w:t xml:space="preserve">výstavba alebo </w:t>
      </w:r>
      <w:r w:rsidR="007536EB" w:rsidRPr="007536EB">
        <w:rPr>
          <w:shd w:val="clear" w:color="auto" w:fill="FFFFFF"/>
        </w:rPr>
        <w:lastRenderedPageBreak/>
        <w:t xml:space="preserve">rekonštrukcia/modernizácia verejného osvetlenia a inštalovanie verejného osvetlenia použitím LED technológie, </w:t>
      </w:r>
      <w:r w:rsidR="004D5826">
        <w:rPr>
          <w:shd w:val="clear" w:color="auto" w:fill="FFFFFF"/>
        </w:rPr>
        <w:t>pričom</w:t>
      </w:r>
    </w:p>
    <w:p w14:paraId="414E4344" w14:textId="7F3AC83A" w:rsidR="004D5826" w:rsidRPr="00D703E8" w:rsidRDefault="004D5826" w:rsidP="004D5826">
      <w:pPr>
        <w:pStyle w:val="Heading7"/>
        <w:rPr>
          <w:rFonts w:ascii="Cambria" w:hAnsi="Cambria"/>
          <w:shd w:val="clear" w:color="auto" w:fill="FFFFFF"/>
          <w:lang w:eastAsia="sk-SK"/>
        </w:rPr>
      </w:pPr>
      <w:r>
        <w:rPr>
          <w:rFonts w:ascii="Cambria" w:hAnsi="Cambria"/>
          <w:shd w:val="clear" w:color="auto" w:fill="FFFFFF"/>
          <w:lang w:eastAsia="sk-SK"/>
        </w:rPr>
        <w:t xml:space="preserve">počet novo vybudovaných / </w:t>
      </w:r>
      <w:r w:rsidRPr="00D703E8">
        <w:rPr>
          <w:rFonts w:ascii="Cambria" w:hAnsi="Cambria"/>
          <w:shd w:val="clear" w:color="auto" w:fill="FFFFFF"/>
          <w:lang w:eastAsia="sk-SK"/>
        </w:rPr>
        <w:t>zrekonštruovaných svetlených bodov</w:t>
      </w:r>
      <w:r w:rsidR="000E6CB9" w:rsidRPr="00D703E8">
        <w:rPr>
          <w:rFonts w:ascii="Cambria" w:hAnsi="Cambria"/>
          <w:shd w:val="clear" w:color="auto" w:fill="FFFFFF"/>
          <w:lang w:eastAsia="sk-SK"/>
        </w:rPr>
        <w:t xml:space="preserve"> </w:t>
      </w:r>
      <w:r w:rsidRPr="00D703E8">
        <w:rPr>
          <w:rFonts w:ascii="Cambria" w:hAnsi="Cambria"/>
          <w:shd w:val="clear" w:color="auto" w:fill="FFFFFF"/>
          <w:lang w:eastAsia="sk-SK"/>
        </w:rPr>
        <w:t xml:space="preserve">v Referenčnom období bol </w:t>
      </w:r>
      <w:r w:rsidRPr="00D703E8">
        <w:rPr>
          <w:rFonts w:ascii="Cambria" w:hAnsi="Cambria"/>
          <w:b/>
          <w:bCs/>
          <w:shd w:val="clear" w:color="auto" w:fill="FFFFFF"/>
          <w:lang w:eastAsia="sk-SK"/>
        </w:rPr>
        <w:t>sumárne</w:t>
      </w:r>
      <w:r w:rsidRPr="00D703E8">
        <w:rPr>
          <w:rFonts w:ascii="Cambria" w:hAnsi="Cambria"/>
          <w:shd w:val="clear" w:color="auto" w:fill="FFFFFF"/>
          <w:lang w:eastAsia="sk-SK"/>
        </w:rPr>
        <w:t xml:space="preserve"> minimálne v</w:t>
      </w:r>
      <w:r w:rsidR="000E6CB9" w:rsidRPr="00D703E8">
        <w:rPr>
          <w:rFonts w:ascii="Cambria" w:hAnsi="Cambria"/>
          <w:shd w:val="clear" w:color="auto" w:fill="FFFFFF"/>
          <w:lang w:eastAsia="sk-SK"/>
        </w:rPr>
        <w:t xml:space="preserve"> objeme </w:t>
      </w:r>
      <w:r w:rsidR="000E6CB9" w:rsidRPr="00D703E8">
        <w:rPr>
          <w:rFonts w:ascii="Cambria" w:hAnsi="Cambria"/>
          <w:b/>
          <w:bCs/>
          <w:shd w:val="clear" w:color="auto" w:fill="FFFFFF"/>
          <w:lang w:eastAsia="sk-SK"/>
        </w:rPr>
        <w:t>1300 svetelných bodov</w:t>
      </w:r>
      <w:r w:rsidRPr="00D703E8">
        <w:rPr>
          <w:rFonts w:ascii="Cambria" w:hAnsi="Cambria"/>
          <w:shd w:val="clear" w:color="auto" w:fill="FFFFFF"/>
          <w:lang w:eastAsia="sk-SK"/>
        </w:rPr>
        <w:t>; a zároveň z toho</w:t>
      </w:r>
    </w:p>
    <w:p w14:paraId="727768F5" w14:textId="18360A05" w:rsidR="004D5826" w:rsidRPr="00B02EA0" w:rsidRDefault="000E6CB9" w:rsidP="004D5826">
      <w:pPr>
        <w:pStyle w:val="Heading7"/>
        <w:rPr>
          <w:rFonts w:ascii="Cambria" w:hAnsi="Cambria"/>
          <w:shd w:val="clear" w:color="auto" w:fill="FFFFFF"/>
          <w:lang w:eastAsia="sk-SK"/>
        </w:rPr>
      </w:pPr>
      <w:r w:rsidRPr="00B02EA0">
        <w:rPr>
          <w:rFonts w:ascii="Cambria" w:hAnsi="Cambria"/>
          <w:shd w:val="clear" w:color="auto" w:fill="FFFFFF"/>
          <w:lang w:eastAsia="sk-SK"/>
        </w:rPr>
        <w:t xml:space="preserve">počet novo vybudovaných / zrekonštruovaných svetlených bodov v Referenčnom období </w:t>
      </w:r>
      <w:r w:rsidR="004D5826" w:rsidRPr="00B02EA0">
        <w:rPr>
          <w:rFonts w:ascii="Cambria" w:hAnsi="Cambria"/>
          <w:shd w:val="clear" w:color="auto" w:fill="FFFFFF"/>
          <w:lang w:eastAsia="sk-SK"/>
        </w:rPr>
        <w:t xml:space="preserve">aspoň jednej </w:t>
      </w:r>
      <w:r w:rsidR="004D5826" w:rsidRPr="00B02EA0">
        <w:rPr>
          <w:rFonts w:ascii="Cambria" w:hAnsi="Cambria"/>
          <w:b/>
          <w:bCs/>
          <w:shd w:val="clear" w:color="auto" w:fill="FFFFFF"/>
          <w:lang w:eastAsia="sk-SK"/>
        </w:rPr>
        <w:t>samostatnej</w:t>
      </w:r>
      <w:r w:rsidR="004D5826" w:rsidRPr="00B02EA0">
        <w:rPr>
          <w:rFonts w:ascii="Cambria" w:hAnsi="Cambria"/>
          <w:shd w:val="clear" w:color="auto" w:fill="FFFFFF"/>
          <w:lang w:eastAsia="sk-SK"/>
        </w:rPr>
        <w:t xml:space="preserve"> </w:t>
      </w:r>
      <w:r w:rsidR="004D5826" w:rsidRPr="00B02EA0">
        <w:rPr>
          <w:rFonts w:ascii="Cambria" w:hAnsi="Cambria"/>
          <w:b/>
          <w:bCs/>
          <w:shd w:val="clear" w:color="auto" w:fill="FFFFFF"/>
          <w:lang w:eastAsia="sk-SK"/>
        </w:rPr>
        <w:t>zákazky</w:t>
      </w:r>
      <w:r w:rsidR="004D5826" w:rsidRPr="00B02EA0">
        <w:rPr>
          <w:rFonts w:ascii="Cambria" w:hAnsi="Cambria"/>
          <w:shd w:val="clear" w:color="auto" w:fill="FFFFFF"/>
          <w:lang w:eastAsia="sk-SK"/>
        </w:rPr>
        <w:t xml:space="preserve"> bola minimálne </w:t>
      </w:r>
      <w:r w:rsidR="00643B06" w:rsidRPr="00B02EA0">
        <w:rPr>
          <w:rFonts w:ascii="Cambria" w:hAnsi="Cambria"/>
          <w:shd w:val="clear" w:color="auto" w:fill="FFFFFF"/>
          <w:lang w:eastAsia="sk-SK"/>
        </w:rPr>
        <w:t xml:space="preserve">v objeme </w:t>
      </w:r>
      <w:r w:rsidR="00643B06" w:rsidRPr="00B02EA0">
        <w:rPr>
          <w:rFonts w:ascii="Cambria" w:hAnsi="Cambria"/>
          <w:b/>
          <w:bCs/>
          <w:shd w:val="clear" w:color="auto" w:fill="FFFFFF"/>
          <w:lang w:eastAsia="sk-SK"/>
        </w:rPr>
        <w:t>700 svetelných bodov.</w:t>
      </w:r>
    </w:p>
    <w:p w14:paraId="79AB96CA" w14:textId="77777777" w:rsidR="005E6F9A" w:rsidRPr="00B02EA0" w:rsidRDefault="005E6F9A" w:rsidP="00276945">
      <w:pPr>
        <w:pStyle w:val="Heading6"/>
        <w:rPr>
          <w:rFonts w:eastAsia="Times New Roman"/>
          <w:shd w:val="clear" w:color="auto" w:fill="FFFFFF"/>
          <w:lang w:eastAsia="sk-SK"/>
        </w:rPr>
      </w:pPr>
      <w:r w:rsidRPr="00B02EA0">
        <w:rPr>
          <w:rFonts w:eastAsia="Times New Roman"/>
          <w:shd w:val="clear" w:color="auto" w:fill="FFFFFF"/>
          <w:lang w:eastAsia="sk-SK"/>
        </w:rPr>
        <w:t>V súlade s ustanovením § 34 ods. 1 písm. g) ZVO: Údaje o vzdelaní a odbornej praxi alebo o odbornej kvalifikácií osôb určených na plnenie zmluvy alebo riadiacich zamestnancov.</w:t>
      </w:r>
    </w:p>
    <w:p w14:paraId="2369DDE7" w14:textId="77777777" w:rsidR="005E6F9A" w:rsidRPr="00B02EA0" w:rsidRDefault="005E6F9A" w:rsidP="005E6F9A">
      <w:pPr>
        <w:ind w:left="1134"/>
        <w:rPr>
          <w:b/>
          <w:u w:val="single"/>
          <w:shd w:val="clear" w:color="auto" w:fill="FFFFFF"/>
          <w:lang w:eastAsia="sk-SK"/>
        </w:rPr>
      </w:pPr>
      <w:r w:rsidRPr="00B02EA0">
        <w:rPr>
          <w:b/>
          <w:u w:val="single"/>
          <w:shd w:val="clear" w:color="auto" w:fill="FFFFFF"/>
          <w:lang w:eastAsia="sk-SK"/>
        </w:rPr>
        <w:t>Minimálna požadovaná úroveň:</w:t>
      </w:r>
    </w:p>
    <w:p w14:paraId="03EC7620" w14:textId="7E9D4563" w:rsidR="005E6F9A" w:rsidRPr="00B02EA0" w:rsidRDefault="005E6F9A" w:rsidP="005E6F9A">
      <w:pPr>
        <w:ind w:left="1134"/>
        <w:rPr>
          <w:shd w:val="clear" w:color="auto" w:fill="FFFFFF"/>
          <w:lang w:eastAsia="sk-SK"/>
        </w:rPr>
      </w:pPr>
      <w:r w:rsidRPr="00B02EA0">
        <w:rPr>
          <w:shd w:val="clear" w:color="auto" w:fill="FFFFFF"/>
          <w:lang w:eastAsia="sk-SK"/>
        </w:rPr>
        <w:t xml:space="preserve">Uchádzač musí preukázať svoju odbornú spôsobilosť potvrdením, že má k dispozícii nižšie uvedených odborníkov spĺňajúcich stanovené požiadavky, v príslušnom počte. </w:t>
      </w:r>
    </w:p>
    <w:p w14:paraId="46CFDD5F" w14:textId="77777777" w:rsidR="00AA28DA" w:rsidRPr="00B02EA0" w:rsidRDefault="00AA28DA" w:rsidP="005E6F9A">
      <w:pPr>
        <w:ind w:left="1134"/>
        <w:rPr>
          <w:shd w:val="clear" w:color="auto" w:fill="FFFFFF"/>
          <w:lang w:eastAsia="sk-SK"/>
        </w:rPr>
      </w:pPr>
      <w:r w:rsidRPr="00B02EA0">
        <w:rPr>
          <w:shd w:val="clear" w:color="auto" w:fill="FFFFFF"/>
          <w:lang w:eastAsia="sk-SK"/>
        </w:rPr>
        <w:t xml:space="preserve">Na účely preukázania splnenia týchto požiadaviek uchádzač predloží </w:t>
      </w:r>
    </w:p>
    <w:p w14:paraId="727BE631" w14:textId="231AB8B6" w:rsidR="00816B44" w:rsidRPr="00B02EA0" w:rsidRDefault="00AA28DA" w:rsidP="00DB0FD3">
      <w:pPr>
        <w:pStyle w:val="Heading7"/>
        <w:rPr>
          <w:rFonts w:ascii="Cambria" w:eastAsia="Times New Roman" w:hAnsi="Cambria"/>
          <w:shd w:val="clear" w:color="auto" w:fill="FFFFFF"/>
          <w:lang w:eastAsia="sk-SK"/>
        </w:rPr>
      </w:pPr>
      <w:bookmarkStart w:id="93" w:name="_Ref6294565"/>
      <w:r w:rsidRPr="00B02EA0">
        <w:rPr>
          <w:rFonts w:ascii="Cambria" w:eastAsia="Times New Roman" w:hAnsi="Cambria"/>
          <w:shd w:val="clear" w:color="auto" w:fill="FFFFFF"/>
          <w:lang w:eastAsia="sk-SK"/>
        </w:rPr>
        <w:t>Vyplnený</w:t>
      </w:r>
      <w:r w:rsidR="00816B44" w:rsidRPr="00B02EA0">
        <w:rPr>
          <w:rFonts w:ascii="Cambria" w:eastAsia="Times New Roman" w:hAnsi="Cambria"/>
          <w:shd w:val="clear" w:color="auto" w:fill="FFFFFF"/>
          <w:lang w:eastAsia="sk-SK"/>
        </w:rPr>
        <w:t xml:space="preserve"> formulár </w:t>
      </w:r>
      <w:r w:rsidR="00DB0FD3" w:rsidRPr="00B02EA0">
        <w:rPr>
          <w:rFonts w:ascii="Cambria" w:eastAsia="Times New Roman" w:hAnsi="Cambria"/>
          <w:shd w:val="clear" w:color="auto" w:fill="FFFFFF"/>
          <w:lang w:eastAsia="sk-SK"/>
        </w:rPr>
        <w:t>B3</w:t>
      </w:r>
      <w:r w:rsidR="00816B44" w:rsidRPr="00B02EA0">
        <w:rPr>
          <w:rFonts w:ascii="Cambria" w:eastAsia="Times New Roman" w:hAnsi="Cambria"/>
          <w:shd w:val="clear" w:color="auto" w:fill="FFFFFF"/>
          <w:lang w:eastAsia="sk-SK"/>
        </w:rPr>
        <w:t xml:space="preserve"> s doplnením údajov </w:t>
      </w:r>
      <w:bookmarkEnd w:id="93"/>
      <w:r w:rsidRPr="00B02EA0">
        <w:rPr>
          <w:rFonts w:ascii="Cambria" w:eastAsia="Times New Roman" w:hAnsi="Cambria"/>
          <w:shd w:val="clear" w:color="auto" w:fill="FFFFFF"/>
          <w:lang w:eastAsia="sk-SK"/>
        </w:rPr>
        <w:t>o jednotlivých odborníkoch; a</w:t>
      </w:r>
    </w:p>
    <w:p w14:paraId="08314252" w14:textId="2E06126D" w:rsidR="00AA28DA" w:rsidRPr="00B02EA0" w:rsidRDefault="00AA28DA" w:rsidP="00DB0FD3">
      <w:pPr>
        <w:pStyle w:val="Heading7"/>
        <w:rPr>
          <w:rFonts w:ascii="Cambria" w:eastAsia="Times New Roman" w:hAnsi="Cambria"/>
          <w:shd w:val="clear" w:color="auto" w:fill="FFFFFF"/>
          <w:lang w:eastAsia="sk-SK"/>
        </w:rPr>
      </w:pPr>
      <w:r w:rsidRPr="00B02EA0">
        <w:rPr>
          <w:rFonts w:ascii="Cambria" w:eastAsia="Times New Roman" w:hAnsi="Cambria"/>
          <w:shd w:val="clear" w:color="auto" w:fill="FFFFFF"/>
          <w:lang w:eastAsia="sk-SK"/>
        </w:rPr>
        <w:t xml:space="preserve">Doklady </w:t>
      </w:r>
      <w:r w:rsidR="000B3B3D" w:rsidRPr="00B02EA0">
        <w:rPr>
          <w:rFonts w:ascii="Cambria" w:eastAsia="Times New Roman" w:hAnsi="Cambria"/>
          <w:shd w:val="clear" w:color="auto" w:fill="FFFFFF"/>
          <w:lang w:eastAsia="sk-SK"/>
        </w:rPr>
        <w:t>osvedčujúci splnenie podmienok vzťahujúcich</w:t>
      </w:r>
      <w:r w:rsidRPr="00B02EA0">
        <w:rPr>
          <w:rFonts w:ascii="Cambria" w:eastAsia="Times New Roman" w:hAnsi="Cambria"/>
          <w:shd w:val="clear" w:color="auto" w:fill="FFFFFF"/>
          <w:lang w:eastAsia="sk-SK"/>
        </w:rPr>
        <w:t xml:space="preserve"> sa </w:t>
      </w:r>
      <w:r w:rsidR="002C5AA0" w:rsidRPr="00B02EA0">
        <w:rPr>
          <w:rFonts w:ascii="Cambria" w:eastAsia="Times New Roman" w:hAnsi="Cambria"/>
          <w:shd w:val="clear" w:color="auto" w:fill="FFFFFF"/>
          <w:lang w:eastAsia="sk-SK"/>
        </w:rPr>
        <w:t>na jednotlivých odborníkov podľa požiadaviek nižšie.</w:t>
      </w:r>
    </w:p>
    <w:p w14:paraId="07880B6A" w14:textId="3AD0220F" w:rsidR="009F5E86" w:rsidRPr="00B02EA0" w:rsidRDefault="009F5E86" w:rsidP="009F5E86">
      <w:pPr>
        <w:ind w:left="1134"/>
        <w:rPr>
          <w:b/>
          <w:shd w:val="clear" w:color="auto" w:fill="FFFFFF"/>
          <w:lang w:eastAsia="sk-SK"/>
        </w:rPr>
      </w:pPr>
      <w:r w:rsidRPr="00B02EA0">
        <w:rPr>
          <w:b/>
          <w:shd w:val="clear" w:color="auto" w:fill="FFFFFF"/>
          <w:lang w:eastAsia="sk-SK"/>
        </w:rPr>
        <w:t>Odborník č. 1: Stavbyvedúci</w:t>
      </w:r>
    </w:p>
    <w:p w14:paraId="71B05F74" w14:textId="5305415E" w:rsidR="007A6453" w:rsidRPr="00B02EA0" w:rsidRDefault="000B3B3D" w:rsidP="001B0FA8">
      <w:pPr>
        <w:ind w:left="1134"/>
        <w:rPr>
          <w:shd w:val="clear" w:color="auto" w:fill="FFFFFF"/>
          <w:lang w:eastAsia="sk-SK"/>
        </w:rPr>
      </w:pPr>
      <w:r w:rsidRPr="00B02EA0">
        <w:rPr>
          <w:shd w:val="clear" w:color="auto" w:fill="FFFFFF"/>
          <w:lang w:eastAsia="sk-SK"/>
        </w:rPr>
        <w:t>Požiadavk</w:t>
      </w:r>
      <w:r w:rsidR="007A6453" w:rsidRPr="00B02EA0">
        <w:rPr>
          <w:shd w:val="clear" w:color="auto" w:fill="FFFFFF"/>
          <w:lang w:eastAsia="sk-SK"/>
        </w:rPr>
        <w:t>y</w:t>
      </w:r>
      <w:r w:rsidRPr="00B02EA0">
        <w:rPr>
          <w:shd w:val="clear" w:color="auto" w:fill="FFFFFF"/>
          <w:lang w:eastAsia="sk-SK"/>
        </w:rPr>
        <w:t xml:space="preserve"> na odborníka: </w:t>
      </w:r>
    </w:p>
    <w:p w14:paraId="306DA6FA" w14:textId="0BA98845" w:rsidR="005E6F9A" w:rsidRPr="00B02EA0" w:rsidRDefault="001B0FA8" w:rsidP="007A6A9F">
      <w:pPr>
        <w:ind w:left="1134"/>
        <w:rPr>
          <w:shd w:val="clear" w:color="auto" w:fill="FFFFFF"/>
        </w:rPr>
      </w:pPr>
      <w:r w:rsidRPr="00B02EA0">
        <w:rPr>
          <w:shd w:val="clear" w:color="auto" w:fill="FFFFFF"/>
          <w:lang w:eastAsia="sk-SK"/>
        </w:rPr>
        <w:t>Odborná spôsobilos</w:t>
      </w:r>
      <w:r w:rsidRPr="00B02EA0">
        <w:rPr>
          <w:shd w:val="clear" w:color="auto" w:fill="FFFFFF"/>
        </w:rPr>
        <w:t>ť na výkon činnosti stavbyvedúceho pre kategóriu Inžinierske stavby podľa zákona č. 138/1992 Zb. o autorizovaných architektoch a autorizovaných inžinieroch v znení neskorších predpisov alebo ekvivalentnú odbornú spôsobilosť či odbornú kvalifikáciu podľa príslušných právnych predpisov</w:t>
      </w:r>
      <w:r w:rsidR="00E57CDD" w:rsidRPr="00B02EA0">
        <w:rPr>
          <w:shd w:val="clear" w:color="auto" w:fill="FFFFFF"/>
        </w:rPr>
        <w:t xml:space="preserve"> v inom štáte</w:t>
      </w:r>
      <w:r w:rsidRPr="00B02EA0">
        <w:rPr>
          <w:shd w:val="clear" w:color="auto" w:fill="FFFFFF"/>
        </w:rPr>
        <w:t>.</w:t>
      </w:r>
    </w:p>
    <w:p w14:paraId="4C63C443" w14:textId="18FA7E25" w:rsidR="0074003C" w:rsidRPr="00B02EA0" w:rsidRDefault="0074003C" w:rsidP="0074003C">
      <w:pPr>
        <w:ind w:left="1134"/>
        <w:rPr>
          <w:b/>
          <w:shd w:val="clear" w:color="auto" w:fill="FFFFFF"/>
          <w:lang w:eastAsia="sk-SK"/>
        </w:rPr>
      </w:pPr>
      <w:r w:rsidRPr="00B02EA0">
        <w:rPr>
          <w:b/>
          <w:shd w:val="clear" w:color="auto" w:fill="FFFFFF"/>
          <w:lang w:eastAsia="sk-SK"/>
        </w:rPr>
        <w:t>Odborník č. 2: Elektrotechnik</w:t>
      </w:r>
    </w:p>
    <w:p w14:paraId="7C2BF57F" w14:textId="77777777" w:rsidR="00702911" w:rsidRPr="00B02EA0" w:rsidRDefault="000B3B3D" w:rsidP="0074003C">
      <w:pPr>
        <w:ind w:left="1134"/>
        <w:rPr>
          <w:shd w:val="clear" w:color="auto" w:fill="FFFFFF"/>
          <w:lang w:eastAsia="sk-SK"/>
        </w:rPr>
      </w:pPr>
      <w:r w:rsidRPr="00B02EA0">
        <w:rPr>
          <w:shd w:val="clear" w:color="auto" w:fill="FFFFFF"/>
          <w:lang w:eastAsia="sk-SK"/>
        </w:rPr>
        <w:t xml:space="preserve">Požiadavka na odborníka: </w:t>
      </w:r>
    </w:p>
    <w:p w14:paraId="5CC5FF99" w14:textId="2D22C103" w:rsidR="000B3B3D" w:rsidRPr="00B02EA0" w:rsidRDefault="00C33E33" w:rsidP="00702911">
      <w:pPr>
        <w:ind w:left="1134"/>
        <w:rPr>
          <w:b/>
          <w:shd w:val="clear" w:color="auto" w:fill="FFFFFF"/>
          <w:lang w:eastAsia="sk-SK"/>
        </w:rPr>
      </w:pPr>
      <w:r w:rsidRPr="00B02EA0">
        <w:rPr>
          <w:shd w:val="clear" w:color="auto" w:fill="FFFFFF"/>
          <w:lang w:eastAsia="sk-SK"/>
        </w:rPr>
        <w:t xml:space="preserve">Odborná spôsobilosť na výkon činnosti Elektrotechnik na riadenie činnosti alebo na riadenie prevádzky </w:t>
      </w:r>
      <w:r w:rsidR="00702911" w:rsidRPr="00B02EA0">
        <w:rPr>
          <w:shd w:val="clear" w:color="auto" w:fill="FFFFFF"/>
          <w:lang w:eastAsia="sk-SK"/>
        </w:rPr>
        <w:t>pri činnosti vykonávanej na technickom zariadení elektrickom vrátane bleskozvodu</w:t>
      </w:r>
      <w:r w:rsidR="004D0637" w:rsidRPr="00B02EA0">
        <w:rPr>
          <w:shd w:val="clear" w:color="auto" w:fill="FFFFFF"/>
          <w:lang w:eastAsia="sk-SK"/>
        </w:rPr>
        <w:t xml:space="preserve"> </w:t>
      </w:r>
      <w:r w:rsidR="00306D2E" w:rsidRPr="00B02EA0">
        <w:rPr>
          <w:shd w:val="clear" w:color="auto" w:fill="FFFFFF"/>
          <w:lang w:eastAsia="sk-SK"/>
        </w:rPr>
        <w:t xml:space="preserve">do 1 000 V </w:t>
      </w:r>
      <w:r w:rsidRPr="00B02EA0">
        <w:rPr>
          <w:shd w:val="clear" w:color="auto" w:fill="FFFFFF"/>
          <w:lang w:eastAsia="sk-SK"/>
        </w:rPr>
        <w:t xml:space="preserve">podľa § 23 vyhlášky č. 508/2009 </w:t>
      </w:r>
      <w:r w:rsidR="00E57CDD" w:rsidRPr="00B02EA0">
        <w:rPr>
          <w:shd w:val="clear" w:color="auto" w:fill="FFFFFF"/>
          <w:lang w:eastAsia="sk-SK"/>
        </w:rPr>
        <w:t xml:space="preserve">ktorou sa ustanovujú podrobnosti na zaistenie bezpečnosti a ochrany zdravia pri práci s technickými zariadeniami tlakovými, zdvíhacími, elektrickými a plynovými a ktorou sa ustanovujú technické zariadenia, ktoré sa považujú za vyhradené technické zariadenia </w:t>
      </w:r>
      <w:r w:rsidRPr="00B02EA0">
        <w:rPr>
          <w:shd w:val="clear" w:color="auto" w:fill="FFFFFF"/>
          <w:lang w:eastAsia="sk-SK"/>
        </w:rPr>
        <w:t>alebo ekvivalentnú odbornú spôsobilosť či odbornú kvalifikáciu podľa príslušných právnych predpisov</w:t>
      </w:r>
      <w:r w:rsidR="00E57CDD" w:rsidRPr="00B02EA0">
        <w:rPr>
          <w:shd w:val="clear" w:color="auto" w:fill="FFFFFF"/>
          <w:lang w:eastAsia="sk-SK"/>
        </w:rPr>
        <w:t xml:space="preserve"> v inom štáte.</w:t>
      </w:r>
    </w:p>
    <w:p w14:paraId="2A6D1F39" w14:textId="447FF94D" w:rsidR="0074003C" w:rsidRPr="00B02EA0" w:rsidRDefault="0074003C" w:rsidP="0074003C">
      <w:pPr>
        <w:ind w:left="1134"/>
        <w:rPr>
          <w:b/>
          <w:shd w:val="clear" w:color="auto" w:fill="FFFFFF"/>
          <w:lang w:eastAsia="sk-SK"/>
        </w:rPr>
      </w:pPr>
      <w:r w:rsidRPr="00B02EA0">
        <w:rPr>
          <w:b/>
          <w:shd w:val="clear" w:color="auto" w:fill="FFFFFF"/>
          <w:lang w:eastAsia="sk-SK"/>
        </w:rPr>
        <w:t>Odborník č. 3: Revízny techni</w:t>
      </w:r>
      <w:r w:rsidR="002B3104" w:rsidRPr="00B02EA0">
        <w:rPr>
          <w:b/>
          <w:shd w:val="clear" w:color="auto" w:fill="FFFFFF"/>
          <w:lang w:eastAsia="sk-SK"/>
        </w:rPr>
        <w:t>k</w:t>
      </w:r>
    </w:p>
    <w:p w14:paraId="7456E017" w14:textId="77777777" w:rsidR="00702911" w:rsidRPr="00B02EA0" w:rsidRDefault="00CA0E7F" w:rsidP="00CA0E7F">
      <w:pPr>
        <w:ind w:left="1134"/>
        <w:rPr>
          <w:shd w:val="clear" w:color="auto" w:fill="FFFFFF"/>
          <w:lang w:eastAsia="sk-SK"/>
        </w:rPr>
      </w:pPr>
      <w:r w:rsidRPr="00B02EA0">
        <w:rPr>
          <w:shd w:val="clear" w:color="auto" w:fill="FFFFFF"/>
          <w:lang w:eastAsia="sk-SK"/>
        </w:rPr>
        <w:t xml:space="preserve">Požiadavka na odborníka: </w:t>
      </w:r>
    </w:p>
    <w:p w14:paraId="1ACD4376" w14:textId="60E7B19A" w:rsidR="00CA0E7F" w:rsidRPr="009F5E86" w:rsidRDefault="00CA0E7F" w:rsidP="00CA0E7F">
      <w:pPr>
        <w:ind w:left="1134"/>
        <w:rPr>
          <w:b/>
          <w:shd w:val="clear" w:color="auto" w:fill="FFFFFF"/>
          <w:lang w:eastAsia="sk-SK"/>
        </w:rPr>
      </w:pPr>
      <w:r w:rsidRPr="00B02EA0">
        <w:rPr>
          <w:shd w:val="clear" w:color="auto" w:fill="FFFFFF"/>
          <w:lang w:eastAsia="sk-SK"/>
        </w:rPr>
        <w:t xml:space="preserve">Odborná spôsobilosť na výkon činnosti </w:t>
      </w:r>
      <w:r w:rsidR="004D0637" w:rsidRPr="00B02EA0">
        <w:rPr>
          <w:shd w:val="clear" w:color="auto" w:fill="FFFFFF"/>
          <w:lang w:eastAsia="sk-SK"/>
        </w:rPr>
        <w:t>Revízny technik</w:t>
      </w:r>
      <w:r w:rsidRPr="00B02EA0">
        <w:rPr>
          <w:shd w:val="clear" w:color="auto" w:fill="FFFFFF"/>
          <w:lang w:eastAsia="sk-SK"/>
        </w:rPr>
        <w:t xml:space="preserve"> </w:t>
      </w:r>
      <w:r w:rsidR="004D0637" w:rsidRPr="00B02EA0">
        <w:rPr>
          <w:shd w:val="clear" w:color="auto" w:fill="FFFFFF"/>
          <w:lang w:eastAsia="sk-SK"/>
        </w:rPr>
        <w:t xml:space="preserve">vyhradeného technického zariadenia elektrického pri činnosti vykonávanej na technickom zariadení elektrickom v objekte triedy A </w:t>
      </w:r>
      <w:proofErr w:type="spellStart"/>
      <w:r w:rsidR="004D0637" w:rsidRPr="00B02EA0">
        <w:rPr>
          <w:shd w:val="clear" w:color="auto" w:fill="FFFFFF"/>
          <w:lang w:eastAsia="sk-SK"/>
        </w:rPr>
        <w:t>a</w:t>
      </w:r>
      <w:proofErr w:type="spellEnd"/>
      <w:r w:rsidR="004D0637" w:rsidRPr="00B02EA0">
        <w:rPr>
          <w:shd w:val="clear" w:color="auto" w:fill="FFFFFF"/>
          <w:lang w:eastAsia="sk-SK"/>
        </w:rPr>
        <w:t xml:space="preserve"> B1 vrátane bleskozvodu v kategórii E2 podľa § 24</w:t>
      </w:r>
      <w:r w:rsidR="007A6A9F" w:rsidRPr="00B02EA0">
        <w:rPr>
          <w:shd w:val="clear" w:color="auto" w:fill="FFFFFF"/>
          <w:lang w:eastAsia="sk-SK"/>
        </w:rPr>
        <w:t xml:space="preserve"> vyhlášky</w:t>
      </w:r>
      <w:r w:rsidRPr="00B02EA0">
        <w:rPr>
          <w:shd w:val="clear" w:color="auto" w:fill="FFFFFF"/>
          <w:lang w:eastAsia="sk-SK"/>
        </w:rPr>
        <w:t xml:space="preserve"> č. 508/2009 ktorou sa ustanovujú podrobnosti na zaistenie bezpečnosti a ochrany zdravia pri práci s technickými zariadeniami tlakovými, zdvíhacími, elektrickými a plynovými a ktorou sa ustanovujú technické zariadenia, ktoré sa považujú za vyhradené technické zariadenia alebo ekvivalentnú odbornú spôsobilosť či odbornú kvalifikáciu podľa príslušných právnych predpisov v inom štáte.</w:t>
      </w:r>
    </w:p>
    <w:p w14:paraId="41687C8F" w14:textId="08439E0A" w:rsidR="007B0C9B" w:rsidRPr="006E0959" w:rsidRDefault="007B0C9B" w:rsidP="00B02EA0">
      <w:pPr>
        <w:pStyle w:val="Heading4"/>
        <w:rPr>
          <w:shd w:val="clear" w:color="auto" w:fill="FFFFFF"/>
          <w:lang w:eastAsia="sk-SK"/>
        </w:rPr>
      </w:pPr>
      <w:r w:rsidRPr="006E0959">
        <w:rPr>
          <w:shd w:val="clear" w:color="auto" w:fill="FFFFFF"/>
          <w:lang w:eastAsia="sk-SK"/>
        </w:rPr>
        <w:t>Uchádzač môže na preukázanie technickej spôsobilosti alebo odbornej spôsobilosti využiť technické a odborné kapacity inej osoby, bez ohľadu na ich právny vzťah v súlade s ustanovením § 34 ods. 3 ZVO.</w:t>
      </w:r>
    </w:p>
    <w:p w14:paraId="064D590A" w14:textId="0DCEE51C" w:rsidR="00D930A2" w:rsidRPr="006E0959" w:rsidRDefault="00D930A2" w:rsidP="004037D7">
      <w:pPr>
        <w:pStyle w:val="Heading3"/>
        <w:rPr>
          <w:rFonts w:ascii="Cambria" w:hAnsi="Cambria"/>
        </w:rPr>
      </w:pPr>
      <w:bookmarkStart w:id="94" w:name="_Toc110328298"/>
      <w:r w:rsidRPr="006E0959">
        <w:rPr>
          <w:rFonts w:ascii="Cambria" w:hAnsi="Cambria"/>
        </w:rPr>
        <w:t>Jednotný európsky dokument</w:t>
      </w:r>
      <w:bookmarkEnd w:id="94"/>
    </w:p>
    <w:p w14:paraId="1C6D8511" w14:textId="62E2AE78" w:rsidR="00D93477" w:rsidRDefault="00085B63" w:rsidP="00B02EA0">
      <w:pPr>
        <w:pStyle w:val="Heading4"/>
      </w:pPr>
      <w:r w:rsidRPr="006E0959">
        <w:t>Záujemca môže</w:t>
      </w:r>
      <w:r w:rsidR="00D930A2" w:rsidRPr="006E0959">
        <w:t xml:space="preserve"> </w:t>
      </w:r>
      <w:r w:rsidR="000D01B3" w:rsidRPr="006E0959">
        <w:t xml:space="preserve">podľa § 39 ZVO </w:t>
      </w:r>
      <w:r w:rsidR="00D930A2" w:rsidRPr="006E0959">
        <w:t>predbežne</w:t>
      </w:r>
      <w:r w:rsidRPr="006E0959">
        <w:t xml:space="preserve"> </w:t>
      </w:r>
      <w:r w:rsidR="00D930A2" w:rsidRPr="006E0959">
        <w:t xml:space="preserve">nahradiť doklady preukazujúce splnenie podmienok </w:t>
      </w:r>
      <w:r w:rsidR="00D930A2" w:rsidRPr="006E0959">
        <w:lastRenderedPageBreak/>
        <w:t>účasti</w:t>
      </w:r>
      <w:r w:rsidRPr="006E0959">
        <w:t xml:space="preserve"> stanovených verejným obstarávateľom predložením jednotného európskeho dokumentu (JED)</w:t>
      </w:r>
      <w:r w:rsidR="00D930A2" w:rsidRPr="006E0959">
        <w:t xml:space="preserve"> </w:t>
      </w:r>
      <w:r w:rsidRPr="006E0959">
        <w:t xml:space="preserve">(podrobnejšie inštrukcie sú </w:t>
      </w:r>
      <w:r w:rsidR="0094665D">
        <w:t>dostupné</w:t>
      </w:r>
      <w:r w:rsidRPr="006E0959">
        <w:t xml:space="preserve"> na web stránke Úradu pre verejné obstarávanie: https://www.uvo.gov.sk/jednotny-europsky-dokument-pre-verejne-obstaravanie-602.html). </w:t>
      </w:r>
    </w:p>
    <w:p w14:paraId="2DBF1D3F" w14:textId="29A21325" w:rsidR="007F6F7C" w:rsidRPr="00B02EA0" w:rsidRDefault="002D47B4" w:rsidP="00B02EA0">
      <w:pPr>
        <w:pStyle w:val="Heading4"/>
      </w:pPr>
      <w:r w:rsidRPr="00B02EA0">
        <w:t>S</w:t>
      </w:r>
      <w:r w:rsidRPr="00B02EA0">
        <w:rPr>
          <w:rFonts w:cs="Calibri"/>
        </w:rPr>
        <w:t> </w:t>
      </w:r>
      <w:r w:rsidRPr="00B02EA0">
        <w:t>oh</w:t>
      </w:r>
      <w:r w:rsidRPr="00B02EA0">
        <w:rPr>
          <w:rFonts w:cs="Proba Pro"/>
        </w:rPr>
        <w:t>ľ</w:t>
      </w:r>
      <w:r w:rsidRPr="00B02EA0">
        <w:t xml:space="preserve">adom na postup </w:t>
      </w:r>
      <w:r w:rsidR="00D962C0" w:rsidRPr="00B02EA0">
        <w:t>Rokovacieho konania</w:t>
      </w:r>
      <w:r w:rsidRPr="00B02EA0">
        <w:t xml:space="preserve"> však </w:t>
      </w:r>
      <w:r w:rsidR="0094665D" w:rsidRPr="00B02EA0">
        <w:t>V</w:t>
      </w:r>
      <w:r w:rsidRPr="00B02EA0">
        <w:t>erejný obstarávateľ</w:t>
      </w:r>
      <w:r w:rsidR="0094665D" w:rsidRPr="00B02EA0">
        <w:t xml:space="preserve"> vopred</w:t>
      </w:r>
      <w:r w:rsidRPr="00B02EA0">
        <w:t xml:space="preserve"> upozorňuje, že </w:t>
      </w:r>
      <w:r w:rsidR="006776AC" w:rsidRPr="00B02EA0">
        <w:t>môže</w:t>
      </w:r>
      <w:r w:rsidRPr="00B02EA0">
        <w:t xml:space="preserve"> </w:t>
      </w:r>
      <w:r w:rsidR="00233F2F" w:rsidRPr="00B02EA0">
        <w:t xml:space="preserve">na zabezpečenie riadneho priebehu verejného obstarávania podľa ustanovenia § 39 ods. 6 ZVO </w:t>
      </w:r>
      <w:r w:rsidRPr="00B02EA0">
        <w:t xml:space="preserve">požadovať </w:t>
      </w:r>
      <w:r w:rsidR="00233F2F" w:rsidRPr="00B02EA0">
        <w:t>predloženie dokladu alebo dokladov nahradených jednotným európskym dokumentom</w:t>
      </w:r>
      <w:r w:rsidR="00A306BB" w:rsidRPr="00B02EA0">
        <w:t xml:space="preserve"> ešte v štádiu hodnotenia žiadostí o účasť tak, aby sa rokovaní v druhej fáze tohto Rokovacieho konania zúčastnili iba subjekty, ktoré spĺňajú Verejným obstarávateľom stanovené podmienky účasti</w:t>
      </w:r>
      <w:r w:rsidRPr="00B02EA0">
        <w:t>.</w:t>
      </w:r>
    </w:p>
    <w:p w14:paraId="1E3A85AF" w14:textId="77777777" w:rsidR="00D93477" w:rsidRPr="00D93477" w:rsidRDefault="00D93477" w:rsidP="00D93477"/>
    <w:p w14:paraId="41DA8CCA" w14:textId="4F08BBFF" w:rsidR="007F6F7C" w:rsidRPr="006E0959" w:rsidRDefault="007F6F7C" w:rsidP="00CB70EF">
      <w:pPr>
        <w:pStyle w:val="Heading1"/>
        <w:numPr>
          <w:ilvl w:val="0"/>
          <w:numId w:val="0"/>
        </w:numPr>
        <w:rPr>
          <w:rFonts w:ascii="Cambria" w:hAnsi="Cambria"/>
          <w:sz w:val="20"/>
          <w:szCs w:val="20"/>
        </w:rPr>
      </w:pPr>
      <w:bookmarkStart w:id="95" w:name="_Toc6918935"/>
      <w:bookmarkStart w:id="96" w:name="_Toc110328299"/>
      <w:r w:rsidRPr="006E0959">
        <w:rPr>
          <w:rFonts w:ascii="Cambria" w:hAnsi="Cambria"/>
          <w:sz w:val="20"/>
          <w:szCs w:val="20"/>
        </w:rPr>
        <w:t xml:space="preserve">SUMARIZÁCIA PRÍLOH </w:t>
      </w:r>
      <w:bookmarkEnd w:id="95"/>
      <w:r w:rsidR="003351F1" w:rsidRPr="006E0959">
        <w:rPr>
          <w:rFonts w:ascii="Cambria" w:hAnsi="Cambria"/>
          <w:sz w:val="20"/>
          <w:szCs w:val="20"/>
        </w:rPr>
        <w:t>Doplňujúcich informácií</w:t>
      </w:r>
      <w:bookmarkEnd w:id="96"/>
    </w:p>
    <w:p w14:paraId="7857EABC" w14:textId="7080F262" w:rsidR="007F6F7C" w:rsidRPr="006E0959" w:rsidRDefault="007F6F7C" w:rsidP="007F6F7C">
      <w:pPr>
        <w:ind w:left="1276" w:hanging="1276"/>
        <w:rPr>
          <w:rFonts w:cs="Arial"/>
          <w:szCs w:val="20"/>
        </w:rPr>
      </w:pPr>
      <w:r w:rsidRPr="006E0959">
        <w:rPr>
          <w:rFonts w:cs="Arial"/>
          <w:szCs w:val="20"/>
        </w:rPr>
        <w:t xml:space="preserve">Príloha A1  </w:t>
      </w:r>
      <w:r w:rsidRPr="006E0959">
        <w:rPr>
          <w:rFonts w:cs="Arial"/>
          <w:szCs w:val="20"/>
        </w:rPr>
        <w:tab/>
        <w:t xml:space="preserve">Úvodný list </w:t>
      </w:r>
      <w:r w:rsidR="00085B63" w:rsidRPr="006E0959">
        <w:rPr>
          <w:rFonts w:cs="Arial"/>
          <w:szCs w:val="20"/>
        </w:rPr>
        <w:t>žiadosti o účasť</w:t>
      </w:r>
      <w:r w:rsidRPr="006E0959">
        <w:rPr>
          <w:rFonts w:cs="Arial"/>
          <w:szCs w:val="20"/>
        </w:rPr>
        <w:t xml:space="preserve"> (vzor)</w:t>
      </w:r>
    </w:p>
    <w:p w14:paraId="0F65E1D6" w14:textId="1D4CD561" w:rsidR="007F6F7C" w:rsidRPr="006E0959" w:rsidRDefault="007F6F7C" w:rsidP="007F6F7C">
      <w:pPr>
        <w:ind w:left="1276" w:hanging="1276"/>
        <w:rPr>
          <w:rFonts w:cs="Arial"/>
          <w:szCs w:val="20"/>
          <w:highlight w:val="yellow"/>
          <w:lang w:val="en-US"/>
        </w:rPr>
      </w:pPr>
      <w:r w:rsidRPr="006E0959">
        <w:rPr>
          <w:rFonts w:cs="Arial"/>
          <w:szCs w:val="20"/>
        </w:rPr>
        <w:t>Príloha A</w:t>
      </w:r>
      <w:r w:rsidR="005445A1" w:rsidRPr="006E0959">
        <w:rPr>
          <w:rFonts w:cs="Arial"/>
          <w:szCs w:val="20"/>
        </w:rPr>
        <w:t>2</w:t>
      </w:r>
      <w:r w:rsidRPr="006E0959">
        <w:rPr>
          <w:rFonts w:cs="Arial"/>
          <w:szCs w:val="20"/>
        </w:rPr>
        <w:t xml:space="preserve"> </w:t>
      </w:r>
      <w:r w:rsidRPr="006E0959">
        <w:rPr>
          <w:rFonts w:cs="Arial"/>
          <w:szCs w:val="20"/>
        </w:rPr>
        <w:tab/>
        <w:t>Čestné vyhlásenie o neprítomnosti konfliktu záujmov (vzor)</w:t>
      </w:r>
    </w:p>
    <w:p w14:paraId="52957ED8" w14:textId="6B4C1454" w:rsidR="007F6F7C" w:rsidRPr="006E0959" w:rsidRDefault="007F6F7C" w:rsidP="007F6F7C">
      <w:pPr>
        <w:ind w:left="1276" w:hanging="1276"/>
        <w:rPr>
          <w:rFonts w:cs="Arial"/>
          <w:szCs w:val="20"/>
        </w:rPr>
      </w:pPr>
      <w:r w:rsidRPr="006E0959">
        <w:rPr>
          <w:rFonts w:cs="Arial"/>
          <w:szCs w:val="20"/>
        </w:rPr>
        <w:t>Príloha A</w:t>
      </w:r>
      <w:r w:rsidR="005445A1" w:rsidRPr="006E0959">
        <w:rPr>
          <w:rFonts w:cs="Arial"/>
          <w:szCs w:val="20"/>
        </w:rPr>
        <w:t>3</w:t>
      </w:r>
      <w:r w:rsidRPr="006E0959">
        <w:rPr>
          <w:rFonts w:cs="Arial"/>
          <w:szCs w:val="20"/>
        </w:rPr>
        <w:t xml:space="preserve"> </w:t>
      </w:r>
      <w:r w:rsidRPr="006E0959">
        <w:rPr>
          <w:rFonts w:cs="Arial"/>
          <w:szCs w:val="20"/>
        </w:rPr>
        <w:tab/>
        <w:t>Čestné vyhlásenie o vytvorení Skupiny dodávateľov (vzor)</w:t>
      </w:r>
    </w:p>
    <w:p w14:paraId="4C3015D6" w14:textId="6F796EA1" w:rsidR="007F6F7C" w:rsidRPr="006E0959" w:rsidRDefault="007F6F7C" w:rsidP="007F6F7C">
      <w:pPr>
        <w:ind w:left="1276" w:hanging="1276"/>
        <w:rPr>
          <w:rFonts w:cs="Arial"/>
          <w:szCs w:val="20"/>
        </w:rPr>
      </w:pPr>
      <w:r w:rsidRPr="006E0959">
        <w:rPr>
          <w:rFonts w:cs="Arial"/>
          <w:szCs w:val="20"/>
        </w:rPr>
        <w:t>Príloha A</w:t>
      </w:r>
      <w:r w:rsidR="005445A1" w:rsidRPr="006E0959">
        <w:rPr>
          <w:rFonts w:cs="Arial"/>
          <w:szCs w:val="20"/>
        </w:rPr>
        <w:t>4</w:t>
      </w:r>
      <w:r w:rsidRPr="006E0959">
        <w:rPr>
          <w:rFonts w:cs="Arial"/>
          <w:szCs w:val="20"/>
        </w:rPr>
        <w:t xml:space="preserve"> </w:t>
      </w:r>
      <w:r w:rsidRPr="006E0959">
        <w:rPr>
          <w:rFonts w:cs="Arial"/>
          <w:szCs w:val="20"/>
        </w:rPr>
        <w:tab/>
        <w:t>Splnomocnenie vedúceho člena Skupiny dodávateľov (vzor)</w:t>
      </w:r>
    </w:p>
    <w:p w14:paraId="526FADAB" w14:textId="24260C3A" w:rsidR="001C2CE1" w:rsidRDefault="001C2CE1" w:rsidP="00964E98">
      <w:pPr>
        <w:ind w:left="1276" w:hanging="1276"/>
        <w:rPr>
          <w:rFonts w:cs="Arial"/>
          <w:szCs w:val="20"/>
        </w:rPr>
      </w:pPr>
      <w:r w:rsidRPr="006E0959">
        <w:rPr>
          <w:rFonts w:cs="Arial"/>
          <w:szCs w:val="20"/>
        </w:rPr>
        <w:t>Príloha B</w:t>
      </w:r>
      <w:r w:rsidR="0022411F">
        <w:rPr>
          <w:rFonts w:cs="Arial"/>
          <w:szCs w:val="20"/>
        </w:rPr>
        <w:t>1</w:t>
      </w:r>
      <w:r w:rsidRPr="006E0959">
        <w:rPr>
          <w:rFonts w:cs="Arial"/>
          <w:szCs w:val="20"/>
        </w:rPr>
        <w:tab/>
        <w:t>Zoznam poskytnutých služieb (referencií)</w:t>
      </w:r>
    </w:p>
    <w:p w14:paraId="4F82E942" w14:textId="1654F049" w:rsidR="001A16E2" w:rsidRDefault="001A16E2" w:rsidP="001A16E2">
      <w:pPr>
        <w:ind w:left="1276" w:hanging="1276"/>
        <w:rPr>
          <w:rFonts w:cs="Arial"/>
          <w:szCs w:val="20"/>
        </w:rPr>
      </w:pPr>
      <w:r w:rsidRPr="006E0959">
        <w:rPr>
          <w:rFonts w:cs="Arial"/>
          <w:szCs w:val="20"/>
        </w:rPr>
        <w:t>Príloha B</w:t>
      </w:r>
      <w:r>
        <w:rPr>
          <w:rFonts w:cs="Arial"/>
          <w:szCs w:val="20"/>
        </w:rPr>
        <w:t>2</w:t>
      </w:r>
      <w:r w:rsidRPr="006E0959">
        <w:rPr>
          <w:rFonts w:cs="Arial"/>
          <w:szCs w:val="20"/>
        </w:rPr>
        <w:tab/>
        <w:t xml:space="preserve">Zoznam </w:t>
      </w:r>
      <w:r>
        <w:rPr>
          <w:rFonts w:cs="Arial"/>
          <w:szCs w:val="20"/>
        </w:rPr>
        <w:t>stavebných prác</w:t>
      </w:r>
      <w:r w:rsidRPr="006E0959">
        <w:rPr>
          <w:rFonts w:cs="Arial"/>
          <w:szCs w:val="20"/>
        </w:rPr>
        <w:t xml:space="preserve"> (referencií)</w:t>
      </w:r>
    </w:p>
    <w:p w14:paraId="6CCFEC3B" w14:textId="575BDB03" w:rsidR="00B02EA0" w:rsidRPr="006E0959" w:rsidRDefault="00B02EA0" w:rsidP="001A16E2">
      <w:pPr>
        <w:ind w:left="1276" w:hanging="1276"/>
        <w:rPr>
          <w:rFonts w:cs="Arial"/>
          <w:szCs w:val="20"/>
        </w:rPr>
      </w:pPr>
      <w:r>
        <w:rPr>
          <w:rFonts w:cs="Arial"/>
          <w:szCs w:val="20"/>
        </w:rPr>
        <w:t>Príloha B3</w:t>
      </w:r>
      <w:r>
        <w:rPr>
          <w:rFonts w:cs="Arial"/>
          <w:szCs w:val="20"/>
        </w:rPr>
        <w:tab/>
        <w:t>Zoznam odborníkov</w:t>
      </w:r>
    </w:p>
    <w:p w14:paraId="2C2AE15A" w14:textId="77777777" w:rsidR="001A16E2" w:rsidRPr="006E0959" w:rsidRDefault="001A16E2" w:rsidP="00964E98">
      <w:pPr>
        <w:ind w:left="1276" w:hanging="1276"/>
        <w:rPr>
          <w:rFonts w:cs="Arial"/>
          <w:szCs w:val="20"/>
        </w:rPr>
      </w:pPr>
    </w:p>
    <w:bookmarkEnd w:id="81"/>
    <w:p w14:paraId="0D7A9978" w14:textId="77777777" w:rsidR="007F6F7C" w:rsidRPr="006E0959" w:rsidRDefault="007F6F7C" w:rsidP="00CB70EF">
      <w:pPr>
        <w:pStyle w:val="Heading1"/>
        <w:numPr>
          <w:ilvl w:val="0"/>
          <w:numId w:val="0"/>
        </w:numPr>
        <w:ind w:left="2160"/>
        <w:rPr>
          <w:rFonts w:ascii="Cambria" w:hAnsi="Cambria"/>
          <w:sz w:val="20"/>
          <w:szCs w:val="20"/>
        </w:rPr>
      </w:pPr>
    </w:p>
    <w:sectPr w:rsidR="007F6F7C" w:rsidRPr="006E0959" w:rsidSect="00FD2C35">
      <w:footerReference w:type="default" r:id="rId14"/>
      <w:pgSz w:w="11906" w:h="16838" w:code="9"/>
      <w:pgMar w:top="1418" w:right="1418" w:bottom="1418" w:left="1418" w:header="709" w:footer="26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8F50E0" w14:textId="77777777" w:rsidR="00162655" w:rsidRDefault="00162655" w:rsidP="0046000E">
      <w:pPr>
        <w:spacing w:after="0" w:line="240" w:lineRule="auto"/>
      </w:pPr>
      <w:r>
        <w:separator/>
      </w:r>
    </w:p>
  </w:endnote>
  <w:endnote w:type="continuationSeparator" w:id="0">
    <w:p w14:paraId="50D9AE2C" w14:textId="77777777" w:rsidR="00162655" w:rsidRDefault="00162655" w:rsidP="004600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PT Serif">
    <w:charset w:val="00"/>
    <w:family w:val="roman"/>
    <w:pitch w:val="variable"/>
    <w:sig w:usb0="A00002EF" w:usb1="5000204B" w:usb2="00000000" w:usb3="00000000" w:csb0="00000097" w:csb1="00000000"/>
  </w:font>
  <w:font w:name="Calibri Light">
    <w:panose1 w:val="020F0302020204030204"/>
    <w:charset w:val="00"/>
    <w:family w:val="swiss"/>
    <w:pitch w:val="variable"/>
    <w:sig w:usb0="E4002EFF" w:usb1="C000247B" w:usb2="00000009" w:usb3="00000000" w:csb0="000001FF" w:csb1="00000000"/>
  </w:font>
  <w:font w:name="bill corporate narrow medium">
    <w:altName w:val="Times New Roman"/>
    <w:charset w:val="00"/>
    <w:family w:val="auto"/>
    <w:pitch w:val="variable"/>
    <w:sig w:usb0="00000001" w:usb1="00000000" w:usb2="00000000" w:usb3="00000000" w:csb0="00000093"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5B5612" w14:textId="77777777" w:rsidR="00FD2C35" w:rsidRDefault="00FD2C35" w:rsidP="0046000E">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A01A059" w14:textId="77777777" w:rsidR="00FD2C35" w:rsidRDefault="00FD2C35" w:rsidP="0046000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7035F" w14:textId="3F9C25D3" w:rsidR="00FD2C35" w:rsidRDefault="00FD2C35" w:rsidP="0046000E">
    <w:pPr>
      <w:pStyle w:val="Footer"/>
      <w:ind w:right="360"/>
    </w:pPr>
    <w:r>
      <w:rPr>
        <w:noProof/>
        <w:lang w:eastAsia="sk-SK"/>
      </w:rPr>
      <w:drawing>
        <wp:anchor distT="0" distB="0" distL="114300" distR="114300" simplePos="0" relativeHeight="251671552" behindDoc="0" locked="0" layoutInCell="1" allowOverlap="1" wp14:anchorId="6463F3D4" wp14:editId="1DD86CEC">
          <wp:simplePos x="0" y="0"/>
          <wp:positionH relativeFrom="column">
            <wp:posOffset>-666750</wp:posOffset>
          </wp:positionH>
          <wp:positionV relativeFrom="paragraph">
            <wp:posOffset>-222885</wp:posOffset>
          </wp:positionV>
          <wp:extent cx="802640" cy="567690"/>
          <wp:effectExtent l="0" t="0" r="0" b="0"/>
          <wp:wrapSquare wrapText="bothSides"/>
          <wp:docPr id="8"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sk-SK"/>
      </w:rPr>
      <mc:AlternateContent>
        <mc:Choice Requires="wps">
          <w:drawing>
            <wp:anchor distT="0" distB="0" distL="114300" distR="114300" simplePos="0" relativeHeight="251659264" behindDoc="0" locked="0" layoutInCell="1" allowOverlap="1" wp14:anchorId="06A98D2C" wp14:editId="137FD138">
              <wp:simplePos x="0" y="0"/>
              <wp:positionH relativeFrom="margin">
                <wp:align>center</wp:align>
              </wp:positionH>
              <wp:positionV relativeFrom="paragraph">
                <wp:posOffset>-224790</wp:posOffset>
              </wp:positionV>
              <wp:extent cx="5699760" cy="685800"/>
              <wp:effectExtent l="0" t="0" r="0" b="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9976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CF98817" w14:textId="77777777" w:rsidR="00FD2C35" w:rsidRPr="00FD2C35" w:rsidRDefault="00FD2C35" w:rsidP="00740E88">
                          <w:pPr>
                            <w:spacing w:after="0"/>
                            <w:jc w:val="center"/>
                            <w:rPr>
                              <w:rFonts w:ascii="Proba Pro" w:hAnsi="Proba Pro"/>
                              <w:bCs/>
                              <w:sz w:val="16"/>
                              <w:szCs w:val="16"/>
                            </w:rPr>
                          </w:pPr>
                          <w:r w:rsidRPr="00FD2C35">
                            <w:rPr>
                              <w:rFonts w:ascii="Proba Pro" w:hAnsi="Proba Pro"/>
                              <w:bCs/>
                              <w:sz w:val="16"/>
                              <w:szCs w:val="16"/>
                            </w:rPr>
                            <w:t>Hlavné mesto Slovenskej republiky Bratislava, Primaciálne námestie 1, 814 99 Bratislava - mestská časť Staré Mesto</w:t>
                          </w:r>
                        </w:p>
                        <w:p w14:paraId="2BE69A46" w14:textId="53B1BBA6" w:rsidR="00FD2C35" w:rsidRPr="00FD2C35" w:rsidRDefault="00FD2C35" w:rsidP="00740E88">
                          <w:pPr>
                            <w:spacing w:after="0"/>
                            <w:jc w:val="center"/>
                            <w:rPr>
                              <w:rFonts w:ascii="Proba Pro" w:hAnsi="Proba Pro"/>
                              <w:sz w:val="16"/>
                              <w:szCs w:val="16"/>
                            </w:rPr>
                          </w:pPr>
                          <w:r w:rsidRPr="00FD2C35">
                            <w:rPr>
                              <w:rFonts w:ascii="Proba Pro" w:hAnsi="Proba Pro"/>
                              <w:sz w:val="16"/>
                              <w:szCs w:val="16"/>
                            </w:rPr>
                            <w:t xml:space="preserve">Rokovacie konanie so zverejnením na obstaranie nadlimitnej zákazky: Energeticky efektívna rekonštrukcia budovy Zimného štadióna Ondreja </w:t>
                          </w:r>
                          <w:proofErr w:type="spellStart"/>
                          <w:r w:rsidRPr="00FD2C35">
                            <w:rPr>
                              <w:rFonts w:ascii="Proba Pro" w:hAnsi="Proba Pro"/>
                              <w:sz w:val="16"/>
                              <w:szCs w:val="16"/>
                            </w:rPr>
                            <w:t>Nepelu</w:t>
                          </w:r>
                          <w:proofErr w:type="spellEnd"/>
                          <w:r w:rsidRPr="00FD2C35">
                            <w:rPr>
                              <w:rFonts w:ascii="Proba Pro" w:hAnsi="Proba Pro"/>
                              <w:sz w:val="16"/>
                              <w:szCs w:val="16"/>
                            </w:rPr>
                            <w:t xml:space="preserve"> s využitím garantovanej energetickej služby – balík GES 06</w:t>
                          </w:r>
                        </w:p>
                        <w:p w14:paraId="05AAF557" w14:textId="77777777" w:rsidR="00FD2C35" w:rsidRPr="00D67A32" w:rsidRDefault="00FD2C35" w:rsidP="00D67A32">
                          <w:pPr>
                            <w:spacing w:after="0"/>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6A98D2C" id="_x0000_t202" coordsize="21600,21600" o:spt="202" path="m,l,21600r21600,l21600,xe">
              <v:stroke joinstyle="miter"/>
              <v:path gradientshapeok="t" o:connecttype="rect"/>
            </v:shapetype>
            <v:shape id="Text Box 8" o:spid="_x0000_s1026" type="#_x0000_t202" style="position:absolute;left:0;text-align:left;margin-left:0;margin-top:-17.7pt;width:448.8pt;height:54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" filled="f" stroked="f">
              <v:textbox>
                <w:txbxContent>
                  <w:p w14:paraId="1CF98817" w14:textId="77777777" w:rsidR="00FD2C35" w:rsidRPr="00FD2C35" w:rsidRDefault="00FD2C35" w:rsidP="00740E88">
                    <w:pPr>
                      <w:spacing w:after="0"/>
                      <w:jc w:val="center"/>
                      <w:rPr>
                        <w:rFonts w:ascii="Proba Pro" w:hAnsi="Proba Pro"/>
                        <w:bCs/>
                        <w:sz w:val="16"/>
                        <w:szCs w:val="16"/>
                      </w:rPr>
                    </w:pPr>
                    <w:r w:rsidRPr="00FD2C35">
                      <w:rPr>
                        <w:rFonts w:ascii="Proba Pro" w:hAnsi="Proba Pro"/>
                        <w:bCs/>
                        <w:sz w:val="16"/>
                        <w:szCs w:val="16"/>
                      </w:rPr>
                      <w:t>Hlavné mesto Slovenskej republiky Bratislava, Primaciálne námestie 1, 814 99 Bratislava - mestská časť Staré Mesto</w:t>
                    </w:r>
                  </w:p>
                  <w:p w14:paraId="2BE69A46" w14:textId="53B1BBA6" w:rsidR="00FD2C35" w:rsidRPr="00FD2C35" w:rsidRDefault="00FD2C35" w:rsidP="00740E88">
                    <w:pPr>
                      <w:spacing w:after="0"/>
                      <w:jc w:val="center"/>
                      <w:rPr>
                        <w:rFonts w:ascii="Proba Pro" w:hAnsi="Proba Pro"/>
                        <w:sz w:val="16"/>
                        <w:szCs w:val="16"/>
                      </w:rPr>
                    </w:pPr>
                    <w:r w:rsidRPr="00FD2C35">
                      <w:rPr>
                        <w:rFonts w:ascii="Proba Pro" w:hAnsi="Proba Pro"/>
                        <w:sz w:val="16"/>
                        <w:szCs w:val="16"/>
                      </w:rPr>
                      <w:t xml:space="preserve">Rokovacie konanie so zverejnením na obstaranie nadlimitnej zákazky: Energeticky efektívna rekonštrukcia budovy Zimného štadióna Ondreja </w:t>
                    </w:r>
                    <w:proofErr w:type="spellStart"/>
                    <w:r w:rsidRPr="00FD2C35">
                      <w:rPr>
                        <w:rFonts w:ascii="Proba Pro" w:hAnsi="Proba Pro"/>
                        <w:sz w:val="16"/>
                        <w:szCs w:val="16"/>
                      </w:rPr>
                      <w:t>Nepelu</w:t>
                    </w:r>
                    <w:proofErr w:type="spellEnd"/>
                    <w:r w:rsidRPr="00FD2C35">
                      <w:rPr>
                        <w:rFonts w:ascii="Proba Pro" w:hAnsi="Proba Pro"/>
                        <w:sz w:val="16"/>
                        <w:szCs w:val="16"/>
                      </w:rPr>
                      <w:t xml:space="preserve"> s využitím garantovanej energetickej služby – balík GES 06</w:t>
                    </w:r>
                  </w:p>
                  <w:p w14:paraId="05AAF557" w14:textId="77777777" w:rsidR="00FD2C35" w:rsidRPr="00D67A32" w:rsidRDefault="00FD2C35" w:rsidP="00D67A32">
                    <w:pPr>
                      <w:spacing w:after="0"/>
                      <w:jc w:val="center"/>
                      <w:rPr>
                        <w:rFonts w:ascii="Proba Pro" w:hAnsi="Proba Pro"/>
                        <w:sz w:val="16"/>
                        <w:szCs w:val="16"/>
                      </w:rPr>
                    </w:pP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E9AA2" w14:textId="4B816DAC" w:rsidR="008C193F" w:rsidRDefault="00FC6AEA" w:rsidP="008C193F">
    <w:pPr>
      <w:pStyle w:val="Footer"/>
      <w:ind w:right="360"/>
    </w:pPr>
    <w:bookmarkStart w:id="4" w:name="_Hlk84944707"/>
    <w:bookmarkStart w:id="5" w:name="_Hlk84944708"/>
    <w:bookmarkStart w:id="6" w:name="_Hlk84944725"/>
    <w:bookmarkStart w:id="7" w:name="_Hlk84944726"/>
    <w:r>
      <w:rPr>
        <w:noProof/>
        <w:lang w:eastAsia="sk-SK"/>
      </w:rPr>
      <w:drawing>
        <wp:anchor distT="0" distB="0" distL="114300" distR="114300" simplePos="0" relativeHeight="251676672" behindDoc="0" locked="0" layoutInCell="1" allowOverlap="1" wp14:anchorId="6F0F3741" wp14:editId="1A9CD189">
          <wp:simplePos x="0" y="0"/>
          <wp:positionH relativeFrom="margin">
            <wp:posOffset>-497840</wp:posOffset>
          </wp:positionH>
          <wp:positionV relativeFrom="paragraph">
            <wp:posOffset>76835</wp:posOffset>
          </wp:positionV>
          <wp:extent cx="802640" cy="567690"/>
          <wp:effectExtent l="0" t="0" r="0" b="0"/>
          <wp:wrapSquare wrapText="bothSides"/>
          <wp:docPr id="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7.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sk-SK"/>
      </w:rPr>
      <mc:AlternateContent>
        <mc:Choice Requires="wps">
          <w:drawing>
            <wp:anchor distT="0" distB="0" distL="114300" distR="114300" simplePos="0" relativeHeight="251675648" behindDoc="0" locked="0" layoutInCell="1" allowOverlap="1" wp14:anchorId="46C2A170" wp14:editId="624128AA">
              <wp:simplePos x="0" y="0"/>
              <wp:positionH relativeFrom="margin">
                <wp:align>center</wp:align>
              </wp:positionH>
              <wp:positionV relativeFrom="paragraph">
                <wp:posOffset>193040</wp:posOffset>
              </wp:positionV>
              <wp:extent cx="5699760" cy="464820"/>
              <wp:effectExtent l="0" t="0" r="0" b="0"/>
              <wp:wrapNone/>
              <wp:docPr id="16"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99760" cy="46482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AA437AC" w14:textId="77777777" w:rsidR="00FC6AEA" w:rsidRPr="00C5338A" w:rsidRDefault="00FC6AEA" w:rsidP="00FC6AEA">
                          <w:pPr>
                            <w:spacing w:after="0"/>
                            <w:jc w:val="center"/>
                            <w:rPr>
                              <w:bCs/>
                              <w:sz w:val="16"/>
                              <w:szCs w:val="16"/>
                            </w:rPr>
                          </w:pPr>
                          <w:bookmarkStart w:id="8" w:name="_Hlk84944169"/>
                          <w:r>
                            <w:rPr>
                              <w:bCs/>
                              <w:sz w:val="16"/>
                              <w:szCs w:val="16"/>
                            </w:rPr>
                            <w:t xml:space="preserve">Mesto Stupava, </w:t>
                          </w:r>
                          <w:r w:rsidRPr="004C6039">
                            <w:rPr>
                              <w:bCs/>
                              <w:sz w:val="16"/>
                              <w:szCs w:val="16"/>
                            </w:rPr>
                            <w:t>Hlavná 1/24, 900 31 Stupava</w:t>
                          </w:r>
                        </w:p>
                        <w:bookmarkEnd w:id="8"/>
                        <w:p w14:paraId="28F8873F" w14:textId="5A6BD5E3" w:rsidR="00FC6AEA" w:rsidRPr="004C6039" w:rsidRDefault="00186534" w:rsidP="00186534">
                          <w:pPr>
                            <w:spacing w:after="0"/>
                            <w:jc w:val="center"/>
                            <w:rPr>
                              <w:sz w:val="16"/>
                              <w:szCs w:val="16"/>
                            </w:rPr>
                          </w:pPr>
                          <w:r w:rsidRPr="00186534">
                            <w:rPr>
                              <w:sz w:val="16"/>
                              <w:szCs w:val="16"/>
                            </w:rPr>
                            <w:t>Modernizácia verejného osvetlenia mesta Stupava s využitím garantovanej energetickej služby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C2A170" id="_x0000_t202" coordsize="21600,21600" o:spt="202" path="m,l,21600r21600,l21600,xe">
              <v:stroke joinstyle="miter"/>
              <v:path gradientshapeok="t" o:connecttype="rect"/>
            </v:shapetype>
            <v:shape id="_x0000_s1027" type="#_x0000_t202" style="position:absolute;left:0;text-align:left;margin-left:0;margin-top:15.2pt;width:448.8pt;height:36.6pt;z-index:25167564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" filled="f" stroked="f">
              <v:textbox>
                <w:txbxContent>
                  <w:p w14:paraId="1AA437AC" w14:textId="77777777" w:rsidR="00FC6AEA" w:rsidRPr="00C5338A" w:rsidRDefault="00FC6AEA" w:rsidP="00FC6AEA">
                    <w:pPr>
                      <w:spacing w:after="0"/>
                      <w:jc w:val="center"/>
                      <w:rPr>
                        <w:bCs/>
                        <w:sz w:val="16"/>
                        <w:szCs w:val="16"/>
                      </w:rPr>
                    </w:pPr>
                    <w:bookmarkStart w:id="9" w:name="_Hlk84944169"/>
                    <w:r>
                      <w:rPr>
                        <w:bCs/>
                        <w:sz w:val="16"/>
                        <w:szCs w:val="16"/>
                      </w:rPr>
                      <w:t xml:space="preserve">Mesto Stupava, </w:t>
                    </w:r>
                    <w:r w:rsidRPr="004C6039">
                      <w:rPr>
                        <w:bCs/>
                        <w:sz w:val="16"/>
                        <w:szCs w:val="16"/>
                      </w:rPr>
                      <w:t>Hlavná 1/24, 900 31 Stupava</w:t>
                    </w:r>
                  </w:p>
                  <w:bookmarkEnd w:id="9"/>
                  <w:p w14:paraId="28F8873F" w14:textId="5A6BD5E3" w:rsidR="00FC6AEA" w:rsidRPr="004C6039" w:rsidRDefault="00186534" w:rsidP="00186534">
                    <w:pPr>
                      <w:spacing w:after="0"/>
                      <w:jc w:val="center"/>
                      <w:rPr>
                        <w:sz w:val="16"/>
                        <w:szCs w:val="16"/>
                      </w:rPr>
                    </w:pPr>
                    <w:r w:rsidRPr="00186534">
                      <w:rPr>
                        <w:sz w:val="16"/>
                        <w:szCs w:val="16"/>
                      </w:rPr>
                      <w:t>Modernizácia verejného osvetlenia mesta Stupava s využitím garantovanej energetickej služby</w:t>
                    </w:r>
                  </w:p>
                </w:txbxContent>
              </v:textbox>
              <w10:wrap anchorx="margin"/>
            </v:shape>
          </w:pict>
        </mc:Fallback>
      </mc:AlternateContent>
    </w:r>
  </w:p>
  <w:bookmarkEnd w:id="4"/>
  <w:bookmarkEnd w:id="5"/>
  <w:bookmarkEnd w:id="6"/>
  <w:bookmarkEnd w:id="7"/>
  <w:p w14:paraId="625A8511" w14:textId="3510632F" w:rsidR="00FD2C35" w:rsidRPr="008C193F" w:rsidRDefault="00FD2C35" w:rsidP="008C193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6018708"/>
      <w:docPartObj>
        <w:docPartGallery w:val="Page Numbers (Bottom of Page)"/>
        <w:docPartUnique/>
      </w:docPartObj>
    </w:sdtPr>
    <w:sdtEndPr/>
    <w:sdtContent>
      <w:p w14:paraId="0BE39BF4" w14:textId="65FF93FE" w:rsidR="00FD2C35" w:rsidRPr="006E0959" w:rsidRDefault="00DA3F38">
        <w:pPr>
          <w:pStyle w:val="Footer"/>
          <w:jc w:val="right"/>
          <w:rPr>
            <w:sz w:val="16"/>
            <w:szCs w:val="16"/>
          </w:rPr>
        </w:pPr>
        <w:r w:rsidRPr="006E0959">
          <w:rPr>
            <w:noProof/>
            <w:sz w:val="16"/>
            <w:szCs w:val="16"/>
            <w:lang w:eastAsia="sk-SK"/>
          </w:rPr>
          <mc:AlternateContent>
            <mc:Choice Requires="wps">
              <w:drawing>
                <wp:anchor distT="0" distB="0" distL="114300" distR="114300" simplePos="0" relativeHeight="251669504" behindDoc="0" locked="0" layoutInCell="1" allowOverlap="1" wp14:anchorId="18CCA781" wp14:editId="02C487E0">
                  <wp:simplePos x="0" y="0"/>
                  <wp:positionH relativeFrom="margin">
                    <wp:posOffset>-46990</wp:posOffset>
                  </wp:positionH>
                  <wp:positionV relativeFrom="paragraph">
                    <wp:posOffset>200025</wp:posOffset>
                  </wp:positionV>
                  <wp:extent cx="5699760" cy="388620"/>
                  <wp:effectExtent l="0" t="0" r="0" b="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99760" cy="38862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2749B9F" w14:textId="77777777" w:rsidR="00FC6AEA" w:rsidRPr="00C5338A" w:rsidRDefault="00FC6AEA" w:rsidP="00FC6AEA">
                              <w:pPr>
                                <w:spacing w:after="0"/>
                                <w:jc w:val="center"/>
                                <w:rPr>
                                  <w:bCs/>
                                  <w:sz w:val="16"/>
                                  <w:szCs w:val="16"/>
                                </w:rPr>
                              </w:pPr>
                              <w:r>
                                <w:rPr>
                                  <w:bCs/>
                                  <w:sz w:val="16"/>
                                  <w:szCs w:val="16"/>
                                </w:rPr>
                                <w:t xml:space="preserve">Mesto Stupava, </w:t>
                              </w:r>
                              <w:r w:rsidRPr="004C6039">
                                <w:rPr>
                                  <w:bCs/>
                                  <w:sz w:val="16"/>
                                  <w:szCs w:val="16"/>
                                </w:rPr>
                                <w:t>Hlavná 1/24, 900 31 Stupava</w:t>
                              </w:r>
                            </w:p>
                            <w:p w14:paraId="4E82DCE8" w14:textId="5DC05432" w:rsidR="00FC6AEA" w:rsidRPr="004C6039" w:rsidRDefault="00186534" w:rsidP="00186534">
                              <w:pPr>
                                <w:spacing w:after="0"/>
                                <w:jc w:val="center"/>
                                <w:rPr>
                                  <w:sz w:val="16"/>
                                  <w:szCs w:val="16"/>
                                </w:rPr>
                              </w:pPr>
                              <w:r w:rsidRPr="00186534">
                                <w:rPr>
                                  <w:sz w:val="16"/>
                                  <w:szCs w:val="16"/>
                                </w:rPr>
                                <w:t>Modernizácia verejného osvetlenia mesta Stupava s využitím garantovanej energetickej služby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CCA781" id="_x0000_t202" coordsize="21600,21600" o:spt="202" path="m,l,21600r21600,l21600,xe">
                  <v:stroke joinstyle="miter"/>
                  <v:path gradientshapeok="t" o:connecttype="rect"/>
                </v:shapetype>
                <v:shape id="_x0000_s1028" type="#_x0000_t202" style="position:absolute;left:0;text-align:left;margin-left:-3.7pt;margin-top:15.75pt;width:448.8pt;height:30.6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" filled="f" stroked="f">
                  <v:textbox>
                    <w:txbxContent>
                      <w:p w14:paraId="02749B9F" w14:textId="77777777" w:rsidR="00FC6AEA" w:rsidRPr="00C5338A" w:rsidRDefault="00FC6AEA" w:rsidP="00FC6AEA">
                        <w:pPr>
                          <w:spacing w:after="0"/>
                          <w:jc w:val="center"/>
                          <w:rPr>
                            <w:bCs/>
                            <w:sz w:val="16"/>
                            <w:szCs w:val="16"/>
                          </w:rPr>
                        </w:pPr>
                        <w:r>
                          <w:rPr>
                            <w:bCs/>
                            <w:sz w:val="16"/>
                            <w:szCs w:val="16"/>
                          </w:rPr>
                          <w:t xml:space="preserve">Mesto Stupava, </w:t>
                        </w:r>
                        <w:r w:rsidRPr="004C6039">
                          <w:rPr>
                            <w:bCs/>
                            <w:sz w:val="16"/>
                            <w:szCs w:val="16"/>
                          </w:rPr>
                          <w:t>Hlavná 1/24, 900 31 Stupava</w:t>
                        </w:r>
                      </w:p>
                      <w:p w14:paraId="4E82DCE8" w14:textId="5DC05432" w:rsidR="00FC6AEA" w:rsidRPr="004C6039" w:rsidRDefault="00186534" w:rsidP="00186534">
                        <w:pPr>
                          <w:spacing w:after="0"/>
                          <w:jc w:val="center"/>
                          <w:rPr>
                            <w:sz w:val="16"/>
                            <w:szCs w:val="16"/>
                          </w:rPr>
                        </w:pPr>
                        <w:r w:rsidRPr="00186534">
                          <w:rPr>
                            <w:sz w:val="16"/>
                            <w:szCs w:val="16"/>
                          </w:rPr>
                          <w:t>Modernizácia verejného osvetlenia mesta Stupava s využitím garantovanej energetickej služby</w:t>
                        </w:r>
                      </w:p>
                    </w:txbxContent>
                  </v:textbox>
                  <w10:wrap anchorx="margin"/>
                </v:shape>
              </w:pict>
            </mc:Fallback>
          </mc:AlternateContent>
        </w:r>
        <w:r w:rsidR="00FD2C35" w:rsidRPr="006E0959">
          <w:rPr>
            <w:noProof/>
            <w:lang w:eastAsia="sk-SK"/>
          </w:rPr>
          <w:drawing>
            <wp:anchor distT="0" distB="0" distL="114300" distR="114300" simplePos="0" relativeHeight="251673600" behindDoc="0" locked="0" layoutInCell="1" allowOverlap="1" wp14:anchorId="0250B2E7" wp14:editId="368C2F38">
              <wp:simplePos x="0" y="0"/>
              <wp:positionH relativeFrom="column">
                <wp:posOffset>-741680</wp:posOffset>
              </wp:positionH>
              <wp:positionV relativeFrom="paragraph">
                <wp:posOffset>-46990</wp:posOffset>
              </wp:positionV>
              <wp:extent cx="802640" cy="567690"/>
              <wp:effectExtent l="0" t="0" r="0" b="0"/>
              <wp:wrapSquare wrapText="bothSides"/>
              <wp:docPr id="12"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r w:rsidR="00FD2C35" w:rsidRPr="006E0959">
          <w:rPr>
            <w:sz w:val="16"/>
            <w:szCs w:val="16"/>
          </w:rPr>
          <w:fldChar w:fldCharType="begin"/>
        </w:r>
        <w:r w:rsidR="00FD2C35" w:rsidRPr="006E0959">
          <w:rPr>
            <w:sz w:val="16"/>
            <w:szCs w:val="16"/>
          </w:rPr>
          <w:instrText>PAGE   \* MERGEFORMAT</w:instrText>
        </w:r>
        <w:r w:rsidR="00FD2C35" w:rsidRPr="006E0959">
          <w:rPr>
            <w:sz w:val="16"/>
            <w:szCs w:val="16"/>
          </w:rPr>
          <w:fldChar w:fldCharType="separate"/>
        </w:r>
        <w:r w:rsidR="00FD2C35" w:rsidRPr="006E0959">
          <w:rPr>
            <w:sz w:val="16"/>
            <w:szCs w:val="16"/>
          </w:rPr>
          <w:t>2</w:t>
        </w:r>
        <w:r w:rsidR="00FD2C35" w:rsidRPr="006E0959">
          <w:rPr>
            <w:sz w:val="16"/>
            <w:szCs w:val="16"/>
          </w:rPr>
          <w:fldChar w:fldCharType="end"/>
        </w:r>
      </w:p>
      <w:p w14:paraId="65577FF1" w14:textId="03717E8C" w:rsidR="00FD2C35" w:rsidRPr="006E0959" w:rsidRDefault="00276945">
        <w:pPr>
          <w:pStyle w:val="Footer"/>
          <w:jc w:val="right"/>
        </w:pPr>
      </w:p>
    </w:sdtContent>
  </w:sdt>
  <w:p w14:paraId="05AE037F" w14:textId="77777777" w:rsidR="00FD2C35" w:rsidRPr="006E0959" w:rsidRDefault="00FD2C35" w:rsidP="00D67A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A12EBF" w14:textId="77777777" w:rsidR="00162655" w:rsidRDefault="00162655" w:rsidP="0046000E">
      <w:pPr>
        <w:spacing w:after="0" w:line="240" w:lineRule="auto"/>
      </w:pPr>
      <w:r>
        <w:separator/>
      </w:r>
    </w:p>
  </w:footnote>
  <w:footnote w:type="continuationSeparator" w:id="0">
    <w:p w14:paraId="1F0405B5" w14:textId="77777777" w:rsidR="00162655" w:rsidRDefault="00162655" w:rsidP="004600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50370" w14:textId="422E70FE" w:rsidR="00FD2C35" w:rsidRPr="005D1A28" w:rsidRDefault="00FD2C35" w:rsidP="005E2BA3">
    <w:pPr>
      <w:pStyle w:val="Header"/>
    </w:pPr>
  </w:p>
  <w:p w14:paraId="770CF53F" w14:textId="77777777" w:rsidR="00FD2C35" w:rsidRPr="00D67A32" w:rsidRDefault="00FD2C35" w:rsidP="00D67A32">
    <w:pPr>
      <w:pStyle w:val="Header"/>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812A8" w14:textId="751FE9E2" w:rsidR="00FC6AEA" w:rsidRPr="004F12B5" w:rsidRDefault="00C412CA" w:rsidP="00FC6AEA">
    <w:pPr>
      <w:pStyle w:val="Header"/>
      <w:jc w:val="left"/>
      <w:rPr>
        <w:rFonts w:ascii="Cambria" w:hAnsi="Cambria"/>
        <w:sz w:val="24"/>
        <w:szCs w:val="24"/>
        <w:lang w:val="en-US"/>
      </w:rPr>
    </w:pPr>
    <w:bookmarkStart w:id="3" w:name="_Hlk84944659"/>
    <w:r w:rsidRPr="00C412CA">
      <w:rPr>
        <w:rFonts w:ascii="Cambria" w:hAnsi="Cambria"/>
        <w:noProof/>
        <w:sz w:val="24"/>
        <w:szCs w:val="24"/>
        <w:lang w:val="en-US"/>
      </w:rPr>
      <w:drawing>
        <wp:inline distT="0" distB="0" distL="0" distR="0" wp14:anchorId="095364CF" wp14:editId="2DF5CAF9">
          <wp:extent cx="2214880" cy="54864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6050" cy="551407"/>
                  </a:xfrm>
                  <a:prstGeom prst="rect">
                    <a:avLst/>
                  </a:prstGeom>
                  <a:noFill/>
                  <a:ln>
                    <a:noFill/>
                  </a:ln>
                </pic:spPr>
              </pic:pic>
            </a:graphicData>
          </a:graphic>
        </wp:inline>
      </w:drawing>
    </w:r>
  </w:p>
  <w:bookmarkEnd w:id="3"/>
  <w:p w14:paraId="454D8F4B" w14:textId="21C245AF" w:rsidR="00FD2C35" w:rsidRPr="00FC6AEA" w:rsidRDefault="00FD2C35" w:rsidP="00FC6A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72EE1"/>
    <w:multiLevelType w:val="multilevel"/>
    <w:tmpl w:val="3ABC9516"/>
    <w:lvl w:ilvl="0">
      <w:start w:val="1"/>
      <w:numFmt w:val="upperLetter"/>
      <w:lvlText w:val="ČASŤ %1"/>
      <w:lvlJc w:val="left"/>
      <w:pPr>
        <w:ind w:left="0" w:firstLine="0"/>
      </w:pPr>
      <w:rPr>
        <w:rFonts w:ascii="Cambria" w:hAnsi="Cambria" w:cs="Times New Roman" w:hint="default"/>
        <w:sz w:val="28"/>
      </w:rPr>
    </w:lvl>
    <w:lvl w:ilvl="1">
      <w:start w:val="1"/>
      <w:numFmt w:val="upperRoman"/>
      <w:lvlText w:val="ODDIEL %2"/>
      <w:lvlJc w:val="left"/>
      <w:pPr>
        <w:ind w:left="0" w:firstLine="0"/>
      </w:pPr>
      <w:rPr>
        <w:rFonts w:cs="Times New Roman" w:hint="default"/>
      </w:rPr>
    </w:lvl>
    <w:lvl w:ilvl="2">
      <w:start w:val="1"/>
      <w:numFmt w:val="decimal"/>
      <w:lvlRestart w:val="1"/>
      <w:lvlText w:val="%3"/>
      <w:lvlJc w:val="left"/>
      <w:pPr>
        <w:ind w:left="709" w:hanging="709"/>
      </w:pPr>
      <w:rPr>
        <w:rFonts w:cs="Times New Roman" w:hint="default"/>
      </w:rPr>
    </w:lvl>
    <w:lvl w:ilvl="3">
      <w:start w:val="31"/>
      <w:numFmt w:val="bullet"/>
      <w:lvlText w:val="-"/>
      <w:lvlJc w:val="left"/>
      <w:pPr>
        <w:ind w:left="709" w:hanging="709"/>
      </w:pPr>
      <w:rPr>
        <w:rFonts w:ascii="Proba Pro" w:eastAsia="Calibri" w:hAnsi="Proba Pro" w:cs="Times New Roman" w:hint="default"/>
      </w:rPr>
    </w:lvl>
    <w:lvl w:ilvl="4">
      <w:start w:val="1"/>
      <w:numFmt w:val="decimal"/>
      <w:lvlText w:val="%3.%4.%5"/>
      <w:lvlJc w:val="left"/>
      <w:pPr>
        <w:ind w:left="709" w:hanging="709"/>
      </w:pPr>
      <w:rPr>
        <w:rFonts w:cs="Times New Roman" w:hint="default"/>
      </w:rPr>
    </w:lvl>
    <w:lvl w:ilvl="5">
      <w:start w:val="1"/>
      <w:numFmt w:val="lowerLetter"/>
      <w:lvlText w:val="%6)"/>
      <w:lvlJc w:val="left"/>
      <w:pPr>
        <w:ind w:left="1134" w:hanging="425"/>
      </w:pPr>
      <w:rPr>
        <w:rFonts w:cs="Times New Roman" w:hint="default"/>
      </w:rPr>
    </w:lvl>
    <w:lvl w:ilvl="6">
      <w:start w:val="1"/>
      <w:numFmt w:val="lowerRoman"/>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0D8B3CFD"/>
    <w:multiLevelType w:val="multilevel"/>
    <w:tmpl w:val="82C67BA6"/>
    <w:styleLink w:val="TOMAS"/>
    <w:lvl w:ilvl="0">
      <w:start w:val="1"/>
      <w:numFmt w:val="upperLetter"/>
      <w:pStyle w:val="Heading1"/>
      <w:lvlText w:val="ČASŤ %1"/>
      <w:lvlJc w:val="left"/>
      <w:pPr>
        <w:ind w:left="0" w:firstLine="0"/>
      </w:pPr>
      <w:rPr>
        <w:rFonts w:ascii="Cambria" w:hAnsi="Cambria" w:cs="Times New Roman" w:hint="default"/>
        <w:sz w:val="28"/>
      </w:rPr>
    </w:lvl>
    <w:lvl w:ilvl="1">
      <w:start w:val="1"/>
      <w:numFmt w:val="upperRoman"/>
      <w:pStyle w:val="Heading2"/>
      <w:lvlText w:val="ODDIEL %2"/>
      <w:lvlJc w:val="left"/>
      <w:pPr>
        <w:ind w:left="0" w:firstLine="0"/>
      </w:pPr>
      <w:rPr>
        <w:rFonts w:cs="Times New Roman" w:hint="default"/>
      </w:rPr>
    </w:lvl>
    <w:lvl w:ilvl="2">
      <w:start w:val="1"/>
      <w:numFmt w:val="decimal"/>
      <w:lvlRestart w:val="1"/>
      <w:pStyle w:val="Heading3"/>
      <w:lvlText w:val="%3"/>
      <w:lvlJc w:val="left"/>
      <w:pPr>
        <w:ind w:left="709" w:hanging="709"/>
      </w:pPr>
      <w:rPr>
        <w:rFonts w:cs="Times New Roman" w:hint="default"/>
      </w:rPr>
    </w:lvl>
    <w:lvl w:ilvl="3">
      <w:start w:val="1"/>
      <w:numFmt w:val="decimal"/>
      <w:pStyle w:val="Heading4"/>
      <w:lvlText w:val="%3.%4"/>
      <w:lvlJc w:val="left"/>
      <w:pPr>
        <w:ind w:left="709" w:hanging="709"/>
      </w:pPr>
      <w:rPr>
        <w:rFonts w:cs="Times New Roman" w:hint="default"/>
      </w:rPr>
    </w:lvl>
    <w:lvl w:ilvl="4">
      <w:start w:val="1"/>
      <w:numFmt w:val="decimal"/>
      <w:pStyle w:val="Heading5"/>
      <w:lvlText w:val="%3.%4.%5"/>
      <w:lvlJc w:val="left"/>
      <w:pPr>
        <w:ind w:left="709" w:hanging="709"/>
      </w:pPr>
      <w:rPr>
        <w:rFonts w:cs="Times New Roman" w:hint="default"/>
      </w:rPr>
    </w:lvl>
    <w:lvl w:ilvl="5">
      <w:start w:val="1"/>
      <w:numFmt w:val="lowerLetter"/>
      <w:pStyle w:val="Heading6"/>
      <w:lvlText w:val="%6)"/>
      <w:lvlJc w:val="left"/>
      <w:pPr>
        <w:ind w:left="1134" w:hanging="425"/>
      </w:pPr>
      <w:rPr>
        <w:rFonts w:cs="Times New Roman" w:hint="default"/>
      </w:rPr>
    </w:lvl>
    <w:lvl w:ilvl="6">
      <w:start w:val="1"/>
      <w:numFmt w:val="lowerRoman"/>
      <w:pStyle w:val="Heading7"/>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 w15:restartNumberingAfterBreak="0">
    <w:nsid w:val="10222862"/>
    <w:multiLevelType w:val="hybridMultilevel"/>
    <w:tmpl w:val="DEECA89C"/>
    <w:lvl w:ilvl="0" w:tplc="EF400048">
      <w:start w:val="1"/>
      <w:numFmt w:val="bullet"/>
      <w:lvlText w:val="-"/>
      <w:lvlJc w:val="left"/>
      <w:pPr>
        <w:ind w:left="1146" w:hanging="360"/>
      </w:pPr>
      <w:rPr>
        <w:rFonts w:ascii="Arial" w:hAnsi="Aria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3"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15:restartNumberingAfterBreak="0">
    <w:nsid w:val="39A10344"/>
    <w:multiLevelType w:val="hybridMultilevel"/>
    <w:tmpl w:val="E9D2BF04"/>
    <w:lvl w:ilvl="0" w:tplc="041B0001">
      <w:start w:val="1"/>
      <w:numFmt w:val="bullet"/>
      <w:lvlText w:val=""/>
      <w:lvlJc w:val="left"/>
      <w:pPr>
        <w:ind w:left="765" w:hanging="360"/>
      </w:pPr>
      <w:rPr>
        <w:rFonts w:ascii="Symbol" w:hAnsi="Symbol" w:hint="default"/>
      </w:rPr>
    </w:lvl>
    <w:lvl w:ilvl="1" w:tplc="9AA40EF4">
      <w:start w:val="1"/>
      <w:numFmt w:val="bullet"/>
      <w:lvlText w:val="o"/>
      <w:lvlJc w:val="left"/>
      <w:pPr>
        <w:ind w:left="1485" w:hanging="360"/>
      </w:pPr>
      <w:rPr>
        <w:rFonts w:ascii="Arial" w:hAnsi="Arial" w:cs="Arial" w:hint="default"/>
      </w:rPr>
    </w:lvl>
    <w:lvl w:ilvl="2" w:tplc="041B0005">
      <w:start w:val="1"/>
      <w:numFmt w:val="bullet"/>
      <w:lvlText w:val=""/>
      <w:lvlJc w:val="left"/>
      <w:pPr>
        <w:ind w:left="2205" w:hanging="360"/>
      </w:pPr>
      <w:rPr>
        <w:rFonts w:ascii="Wingdings" w:hAnsi="Wingdings" w:hint="default"/>
      </w:rPr>
    </w:lvl>
    <w:lvl w:ilvl="3" w:tplc="041B0001">
      <w:start w:val="1"/>
      <w:numFmt w:val="bullet"/>
      <w:lvlText w:val=""/>
      <w:lvlJc w:val="left"/>
      <w:pPr>
        <w:ind w:left="2925" w:hanging="360"/>
      </w:pPr>
      <w:rPr>
        <w:rFonts w:ascii="Symbol" w:hAnsi="Symbol" w:hint="default"/>
      </w:rPr>
    </w:lvl>
    <w:lvl w:ilvl="4" w:tplc="041B0003">
      <w:start w:val="1"/>
      <w:numFmt w:val="bullet"/>
      <w:lvlText w:val="o"/>
      <w:lvlJc w:val="left"/>
      <w:pPr>
        <w:ind w:left="3645" w:hanging="360"/>
      </w:pPr>
      <w:rPr>
        <w:rFonts w:ascii="Courier New" w:hAnsi="Courier New" w:cs="Courier New" w:hint="default"/>
      </w:rPr>
    </w:lvl>
    <w:lvl w:ilvl="5" w:tplc="041B0005">
      <w:start w:val="1"/>
      <w:numFmt w:val="bullet"/>
      <w:lvlText w:val=""/>
      <w:lvlJc w:val="left"/>
      <w:pPr>
        <w:ind w:left="4365" w:hanging="360"/>
      </w:pPr>
      <w:rPr>
        <w:rFonts w:ascii="Wingdings" w:hAnsi="Wingdings" w:hint="default"/>
      </w:rPr>
    </w:lvl>
    <w:lvl w:ilvl="6" w:tplc="041B0001">
      <w:start w:val="1"/>
      <w:numFmt w:val="bullet"/>
      <w:lvlText w:val=""/>
      <w:lvlJc w:val="left"/>
      <w:pPr>
        <w:ind w:left="5085" w:hanging="360"/>
      </w:pPr>
      <w:rPr>
        <w:rFonts w:ascii="Symbol" w:hAnsi="Symbol" w:hint="default"/>
      </w:rPr>
    </w:lvl>
    <w:lvl w:ilvl="7" w:tplc="041B0003">
      <w:start w:val="1"/>
      <w:numFmt w:val="bullet"/>
      <w:lvlText w:val="o"/>
      <w:lvlJc w:val="left"/>
      <w:pPr>
        <w:ind w:left="5805" w:hanging="360"/>
      </w:pPr>
      <w:rPr>
        <w:rFonts w:ascii="Courier New" w:hAnsi="Courier New" w:cs="Courier New" w:hint="default"/>
      </w:rPr>
    </w:lvl>
    <w:lvl w:ilvl="8" w:tplc="041B0005">
      <w:start w:val="1"/>
      <w:numFmt w:val="bullet"/>
      <w:lvlText w:val=""/>
      <w:lvlJc w:val="left"/>
      <w:pPr>
        <w:ind w:left="6525" w:hanging="360"/>
      </w:pPr>
      <w:rPr>
        <w:rFonts w:ascii="Wingdings" w:hAnsi="Wingdings" w:hint="default"/>
      </w:rPr>
    </w:lvl>
  </w:abstractNum>
  <w:abstractNum w:abstractNumId="8"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E74B5"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9" w15:restartNumberingAfterBreak="0">
    <w:nsid w:val="3F142EF6"/>
    <w:multiLevelType w:val="multilevel"/>
    <w:tmpl w:val="669E23C2"/>
    <w:lvl w:ilvl="0">
      <w:start w:val="1"/>
      <w:numFmt w:val="upperRoman"/>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37" w:hanging="737"/>
      </w:pPr>
      <w:rPr>
        <w:rFonts w:ascii="Proba Pro" w:hAnsi="Proba Pro" w:hint="default"/>
        <w:b w:val="0"/>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color w:val="auto"/>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47972096"/>
    <w:multiLevelType w:val="hybridMultilevel"/>
    <w:tmpl w:val="9D1CD490"/>
    <w:lvl w:ilvl="0" w:tplc="041B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start w:val="1"/>
      <w:numFmt w:val="bullet"/>
      <w:lvlText w:val=""/>
      <w:lvlJc w:val="left"/>
      <w:pPr>
        <w:ind w:left="2210" w:hanging="360"/>
      </w:pPr>
      <w:rPr>
        <w:rFonts w:ascii="Wingdings" w:hAnsi="Wingdings" w:hint="default"/>
      </w:rPr>
    </w:lvl>
    <w:lvl w:ilvl="3" w:tplc="04090001">
      <w:start w:val="1"/>
      <w:numFmt w:val="bullet"/>
      <w:lvlText w:val=""/>
      <w:lvlJc w:val="left"/>
      <w:pPr>
        <w:ind w:left="2930" w:hanging="360"/>
      </w:pPr>
      <w:rPr>
        <w:rFonts w:ascii="Symbol" w:hAnsi="Symbol" w:hint="default"/>
      </w:rPr>
    </w:lvl>
    <w:lvl w:ilvl="4" w:tplc="04090003">
      <w:start w:val="1"/>
      <w:numFmt w:val="bullet"/>
      <w:lvlText w:val="o"/>
      <w:lvlJc w:val="left"/>
      <w:pPr>
        <w:ind w:left="3650" w:hanging="360"/>
      </w:pPr>
      <w:rPr>
        <w:rFonts w:ascii="Courier New" w:hAnsi="Courier New" w:cs="Courier New" w:hint="default"/>
      </w:rPr>
    </w:lvl>
    <w:lvl w:ilvl="5" w:tplc="04090005">
      <w:start w:val="1"/>
      <w:numFmt w:val="bullet"/>
      <w:lvlText w:val=""/>
      <w:lvlJc w:val="left"/>
      <w:pPr>
        <w:ind w:left="4370" w:hanging="360"/>
      </w:pPr>
      <w:rPr>
        <w:rFonts w:ascii="Wingdings" w:hAnsi="Wingdings" w:hint="default"/>
      </w:rPr>
    </w:lvl>
    <w:lvl w:ilvl="6" w:tplc="04090001">
      <w:start w:val="1"/>
      <w:numFmt w:val="bullet"/>
      <w:lvlText w:val=""/>
      <w:lvlJc w:val="left"/>
      <w:pPr>
        <w:ind w:left="5090" w:hanging="360"/>
      </w:pPr>
      <w:rPr>
        <w:rFonts w:ascii="Symbol" w:hAnsi="Symbol" w:hint="default"/>
      </w:rPr>
    </w:lvl>
    <w:lvl w:ilvl="7" w:tplc="04090003">
      <w:start w:val="1"/>
      <w:numFmt w:val="bullet"/>
      <w:lvlText w:val="o"/>
      <w:lvlJc w:val="left"/>
      <w:pPr>
        <w:ind w:left="5810" w:hanging="360"/>
      </w:pPr>
      <w:rPr>
        <w:rFonts w:ascii="Courier New" w:hAnsi="Courier New" w:cs="Courier New" w:hint="default"/>
      </w:rPr>
    </w:lvl>
    <w:lvl w:ilvl="8" w:tplc="04090005">
      <w:start w:val="1"/>
      <w:numFmt w:val="bullet"/>
      <w:lvlText w:val=""/>
      <w:lvlJc w:val="left"/>
      <w:pPr>
        <w:ind w:left="6530" w:hanging="360"/>
      </w:pPr>
      <w:rPr>
        <w:rFonts w:ascii="Wingdings" w:hAnsi="Wingdings" w:hint="default"/>
      </w:rPr>
    </w:lvl>
  </w:abstractNum>
  <w:abstractNum w:abstractNumId="11"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12"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60D05E9A"/>
    <w:multiLevelType w:val="hybridMultilevel"/>
    <w:tmpl w:val="C9B8329C"/>
    <w:lvl w:ilvl="0" w:tplc="CC186CBC">
      <w:numFmt w:val="bullet"/>
      <w:lvlText w:val="-"/>
      <w:lvlJc w:val="left"/>
      <w:pPr>
        <w:ind w:left="1069" w:hanging="360"/>
      </w:pPr>
      <w:rPr>
        <w:rFonts w:ascii="Proba Pro" w:eastAsiaTheme="minorHAnsi" w:hAnsi="Proba Pro" w:cs="Arial"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15"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62384044"/>
    <w:multiLevelType w:val="hybridMultilevel"/>
    <w:tmpl w:val="63AC5342"/>
    <w:lvl w:ilvl="0" w:tplc="A5BEDE3C">
      <w:start w:val="1"/>
      <w:numFmt w:val="decimal"/>
      <w:lvlText w:val="%1."/>
      <w:lvlJc w:val="left"/>
      <w:pPr>
        <w:ind w:left="502" w:hanging="360"/>
      </w:pPr>
      <w:rPr>
        <w:sz w:val="16"/>
        <w:szCs w:val="16"/>
      </w:rPr>
    </w:lvl>
    <w:lvl w:ilvl="1" w:tplc="041B0019">
      <w:start w:val="1"/>
      <w:numFmt w:val="lowerLetter"/>
      <w:lvlText w:val="%2."/>
      <w:lvlJc w:val="left"/>
      <w:pPr>
        <w:ind w:left="1222" w:hanging="360"/>
      </w:pPr>
    </w:lvl>
    <w:lvl w:ilvl="2" w:tplc="041B001B">
      <w:start w:val="1"/>
      <w:numFmt w:val="lowerRoman"/>
      <w:lvlText w:val="%3."/>
      <w:lvlJc w:val="right"/>
      <w:pPr>
        <w:ind w:left="1942" w:hanging="180"/>
      </w:pPr>
    </w:lvl>
    <w:lvl w:ilvl="3" w:tplc="041B000F">
      <w:start w:val="1"/>
      <w:numFmt w:val="decimal"/>
      <w:lvlText w:val="%4."/>
      <w:lvlJc w:val="left"/>
      <w:pPr>
        <w:ind w:left="2662" w:hanging="360"/>
      </w:pPr>
    </w:lvl>
    <w:lvl w:ilvl="4" w:tplc="041B0019">
      <w:start w:val="1"/>
      <w:numFmt w:val="lowerLetter"/>
      <w:lvlText w:val="%5."/>
      <w:lvlJc w:val="left"/>
      <w:pPr>
        <w:ind w:left="3382" w:hanging="360"/>
      </w:pPr>
    </w:lvl>
    <w:lvl w:ilvl="5" w:tplc="041B001B">
      <w:start w:val="1"/>
      <w:numFmt w:val="lowerRoman"/>
      <w:lvlText w:val="%6."/>
      <w:lvlJc w:val="right"/>
      <w:pPr>
        <w:ind w:left="4102" w:hanging="180"/>
      </w:pPr>
    </w:lvl>
    <w:lvl w:ilvl="6" w:tplc="041B000F">
      <w:start w:val="1"/>
      <w:numFmt w:val="decimal"/>
      <w:lvlText w:val="%7."/>
      <w:lvlJc w:val="left"/>
      <w:pPr>
        <w:ind w:left="4822" w:hanging="360"/>
      </w:pPr>
    </w:lvl>
    <w:lvl w:ilvl="7" w:tplc="041B0019">
      <w:start w:val="1"/>
      <w:numFmt w:val="lowerLetter"/>
      <w:lvlText w:val="%8."/>
      <w:lvlJc w:val="left"/>
      <w:pPr>
        <w:ind w:left="5542" w:hanging="360"/>
      </w:pPr>
    </w:lvl>
    <w:lvl w:ilvl="8" w:tplc="041B001B">
      <w:start w:val="1"/>
      <w:numFmt w:val="lowerRoman"/>
      <w:lvlText w:val="%9."/>
      <w:lvlJc w:val="right"/>
      <w:pPr>
        <w:ind w:left="6262" w:hanging="180"/>
      </w:pPr>
    </w:lvl>
  </w:abstractNum>
  <w:abstractNum w:abstractNumId="17"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8" w15:restartNumberingAfterBreak="0">
    <w:nsid w:val="6FD350A5"/>
    <w:multiLevelType w:val="multilevel"/>
    <w:tmpl w:val="DBDC42F8"/>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574" w:hanging="864"/>
      </w:pPr>
      <w:rPr>
        <w:rFonts w:ascii="Proba Pro" w:eastAsia="Proba Pro" w:hAnsi="Proba Pro" w:cs="Proba Pro" w:hint="default"/>
        <w:b w:val="0"/>
        <w:color w:val="000000"/>
        <w:sz w:val="20"/>
        <w:szCs w:val="20"/>
      </w:rPr>
    </w:lvl>
    <w:lvl w:ilvl="4">
      <w:start w:val="1"/>
      <w:numFmt w:val="lowerLetter"/>
      <w:lvlText w:val="%5)"/>
      <w:lvlJc w:val="left"/>
      <w:pPr>
        <w:ind w:left="2852" w:hanging="1008"/>
      </w:pPr>
      <w:rPr>
        <w:rFonts w:ascii="Proba Pro" w:eastAsiaTheme="minorEastAsia" w:hAnsi="Proba Pro" w:cstheme="minorBidi"/>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16cid:durableId="847866593">
    <w:abstractNumId w:val="19"/>
  </w:num>
  <w:num w:numId="2" w16cid:durableId="2050254069">
    <w:abstractNumId w:val="15"/>
  </w:num>
  <w:num w:numId="3" w16cid:durableId="321086668">
    <w:abstractNumId w:val="17"/>
  </w:num>
  <w:num w:numId="4" w16cid:durableId="9500188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18000399">
    <w:abstractNumId w:val="3"/>
  </w:num>
  <w:num w:numId="6" w16cid:durableId="3367334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3393516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448369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933585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365895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73573630">
    <w:abstractNumId w:val="4"/>
  </w:num>
  <w:num w:numId="12" w16cid:durableId="1048802008">
    <w:abstractNumId w:val="20"/>
  </w:num>
  <w:num w:numId="13" w16cid:durableId="259333687">
    <w:abstractNumId w:val="18"/>
  </w:num>
  <w:num w:numId="14" w16cid:durableId="59180765">
    <w:abstractNumId w:val="9"/>
  </w:num>
  <w:num w:numId="15" w16cid:durableId="680207637">
    <w:abstractNumId w:val="1"/>
    <w:lvlOverride w:ilvl="0">
      <w:lvl w:ilvl="0">
        <w:start w:val="1"/>
        <w:numFmt w:val="upperLetter"/>
        <w:pStyle w:val="Heading1"/>
        <w:lvlText w:val="ČASŤ %1"/>
        <w:lvlJc w:val="left"/>
        <w:pPr>
          <w:ind w:left="2978" w:firstLine="0"/>
        </w:pPr>
        <w:rPr>
          <w:rFonts w:ascii="Cambria" w:hAnsi="Cambria" w:cs="Times New Roman" w:hint="default"/>
          <w:sz w:val="28"/>
        </w:rPr>
      </w:lvl>
    </w:lvlOverride>
    <w:lvlOverride w:ilvl="1">
      <w:lvl w:ilvl="1">
        <w:start w:val="1"/>
        <w:numFmt w:val="upperRoman"/>
        <w:pStyle w:val="Heading2"/>
        <w:lvlText w:val="ODDIEL %2"/>
        <w:lvlJc w:val="left"/>
        <w:pPr>
          <w:ind w:left="568"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Cambria" w:hAnsi="Cambria"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16" w16cid:durableId="951984282">
    <w:abstractNumId w:val="1"/>
  </w:num>
  <w:num w:numId="17" w16cid:durableId="757481662">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18" w16cid:durableId="1539317035">
    <w:abstractNumId w:val="2"/>
  </w:num>
  <w:num w:numId="19" w16cid:durableId="12189046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49036654">
    <w:abstractNumId w:val="7"/>
  </w:num>
  <w:num w:numId="21" w16cid:durableId="1298023217">
    <w:abstractNumId w:val="10"/>
  </w:num>
  <w:num w:numId="22" w16cid:durableId="1361318826">
    <w:abstractNumId w:val="14"/>
  </w:num>
  <w:num w:numId="23" w16cid:durableId="457375923">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Cambria" w:hAnsi="Cambria"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4" w16cid:durableId="698505570">
    <w:abstractNumId w:val="1"/>
    <w:lvlOverride w:ilvl="0">
      <w:lvl w:ilvl="0">
        <w:start w:val="1"/>
        <w:numFmt w:val="upperLetter"/>
        <w:pStyle w:val="Heading1"/>
        <w:lvlText w:val="ČASŤ %1"/>
        <w:lvlJc w:val="left"/>
        <w:pPr>
          <w:ind w:left="2978" w:firstLine="0"/>
        </w:pPr>
        <w:rPr>
          <w:rFonts w:ascii="Proba Pro" w:hAnsi="Proba Pro" w:cs="Times New Roman" w:hint="default"/>
          <w:sz w:val="28"/>
        </w:rPr>
      </w:lvl>
    </w:lvlOverride>
    <w:lvlOverride w:ilvl="1">
      <w:lvl w:ilvl="1">
        <w:start w:val="1"/>
        <w:numFmt w:val="upperRoman"/>
        <w:pStyle w:val="Heading2"/>
        <w:lvlText w:val="ODDIEL %2"/>
        <w:lvlJc w:val="left"/>
        <w:pPr>
          <w:ind w:left="568"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5" w16cid:durableId="1724716982">
    <w:abstractNumId w:val="1"/>
    <w:lvlOverride w:ilvl="0">
      <w:lvl w:ilvl="0">
        <w:start w:val="1"/>
        <w:numFmt w:val="upperLetter"/>
        <w:pStyle w:val="Heading1"/>
        <w:lvlText w:val="ČASŤ %1"/>
        <w:lvlJc w:val="left"/>
        <w:pPr>
          <w:ind w:left="2978" w:firstLine="0"/>
        </w:pPr>
        <w:rPr>
          <w:rFonts w:ascii="Proba Pro" w:hAnsi="Proba Pro" w:cs="Times New Roman" w:hint="default"/>
          <w:sz w:val="28"/>
        </w:rPr>
      </w:lvl>
    </w:lvlOverride>
    <w:lvlOverride w:ilvl="1">
      <w:lvl w:ilvl="1">
        <w:start w:val="1"/>
        <w:numFmt w:val="upperRoman"/>
        <w:pStyle w:val="Heading2"/>
        <w:lvlText w:val="ODDIEL %2"/>
        <w:lvlJc w:val="left"/>
        <w:pPr>
          <w:ind w:left="568"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6" w16cid:durableId="1770617796">
    <w:abstractNumId w:val="1"/>
    <w:lvlOverride w:ilvl="0">
      <w:lvl w:ilvl="0">
        <w:start w:val="1"/>
        <w:numFmt w:val="upperLetter"/>
        <w:pStyle w:val="Heading1"/>
        <w:lvlText w:val="ČASŤ %1"/>
        <w:lvlJc w:val="left"/>
        <w:pPr>
          <w:ind w:left="2978" w:firstLine="0"/>
        </w:pPr>
        <w:rPr>
          <w:rFonts w:ascii="Proba Pro" w:hAnsi="Proba Pro" w:cs="Times New Roman" w:hint="default"/>
          <w:sz w:val="28"/>
        </w:rPr>
      </w:lvl>
    </w:lvlOverride>
    <w:lvlOverride w:ilvl="1">
      <w:lvl w:ilvl="1">
        <w:start w:val="1"/>
        <w:numFmt w:val="upperRoman"/>
        <w:pStyle w:val="Heading2"/>
        <w:lvlText w:val="ODDIEL %2"/>
        <w:lvlJc w:val="left"/>
        <w:pPr>
          <w:ind w:left="568"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7" w16cid:durableId="1863661001">
    <w:abstractNumId w:val="1"/>
    <w:lvlOverride w:ilvl="0">
      <w:lvl w:ilvl="0">
        <w:start w:val="1"/>
        <w:numFmt w:val="upperLetter"/>
        <w:pStyle w:val="Heading1"/>
        <w:lvlText w:val="ČASŤ %1"/>
        <w:lvlJc w:val="left"/>
        <w:pPr>
          <w:ind w:left="2978" w:firstLine="0"/>
        </w:pPr>
        <w:rPr>
          <w:rFonts w:ascii="Proba Pro" w:hAnsi="Proba Pro" w:cs="Times New Roman" w:hint="default"/>
          <w:sz w:val="28"/>
        </w:rPr>
      </w:lvl>
    </w:lvlOverride>
    <w:lvlOverride w:ilvl="1">
      <w:lvl w:ilvl="1">
        <w:start w:val="1"/>
        <w:numFmt w:val="upperRoman"/>
        <w:pStyle w:val="Heading2"/>
        <w:lvlText w:val="ODDIEL %2"/>
        <w:lvlJc w:val="left"/>
        <w:pPr>
          <w:ind w:left="568"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8" w16cid:durableId="1839928215">
    <w:abstractNumId w:val="1"/>
    <w:lvlOverride w:ilvl="0">
      <w:lvl w:ilvl="0">
        <w:start w:val="1"/>
        <w:numFmt w:val="upperLetter"/>
        <w:pStyle w:val="Heading1"/>
        <w:lvlText w:val="ČASŤ %1"/>
        <w:lvlJc w:val="left"/>
        <w:pPr>
          <w:ind w:left="2978" w:firstLine="0"/>
        </w:pPr>
        <w:rPr>
          <w:rFonts w:ascii="Proba Pro" w:hAnsi="Proba Pro" w:cs="Times New Roman" w:hint="default"/>
          <w:sz w:val="28"/>
        </w:rPr>
      </w:lvl>
    </w:lvlOverride>
    <w:lvlOverride w:ilvl="1">
      <w:lvl w:ilvl="1">
        <w:start w:val="1"/>
        <w:numFmt w:val="upperRoman"/>
        <w:pStyle w:val="Heading2"/>
        <w:lvlText w:val="ODDIEL %2"/>
        <w:lvlJc w:val="left"/>
        <w:pPr>
          <w:ind w:left="568"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9" w16cid:durableId="1368216281">
    <w:abstractNumId w:val="1"/>
    <w:lvlOverride w:ilvl="0">
      <w:lvl w:ilvl="0">
        <w:start w:val="1"/>
        <w:numFmt w:val="upperLetter"/>
        <w:pStyle w:val="Heading1"/>
        <w:lvlText w:val="ČASŤ %1"/>
        <w:lvlJc w:val="left"/>
        <w:pPr>
          <w:ind w:left="2978" w:firstLine="0"/>
        </w:pPr>
        <w:rPr>
          <w:rFonts w:ascii="Proba Pro" w:hAnsi="Proba Pro" w:cs="Times New Roman" w:hint="default"/>
          <w:sz w:val="28"/>
        </w:rPr>
      </w:lvl>
    </w:lvlOverride>
    <w:lvlOverride w:ilvl="1">
      <w:lvl w:ilvl="1">
        <w:start w:val="1"/>
        <w:numFmt w:val="upperRoman"/>
        <w:pStyle w:val="Heading2"/>
        <w:lvlText w:val="ODDIEL %2"/>
        <w:lvlJc w:val="left"/>
        <w:pPr>
          <w:ind w:left="568"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0" w16cid:durableId="1670213579">
    <w:abstractNumId w:val="1"/>
    <w:lvlOverride w:ilvl="0">
      <w:lvl w:ilvl="0">
        <w:start w:val="1"/>
        <w:numFmt w:val="upperLetter"/>
        <w:pStyle w:val="Heading1"/>
        <w:lvlText w:val="ČASŤ %1"/>
        <w:lvlJc w:val="left"/>
        <w:pPr>
          <w:ind w:left="2978" w:firstLine="0"/>
        </w:pPr>
        <w:rPr>
          <w:rFonts w:ascii="Proba Pro" w:hAnsi="Proba Pro" w:cs="Times New Roman" w:hint="default"/>
          <w:sz w:val="28"/>
        </w:rPr>
      </w:lvl>
    </w:lvlOverride>
    <w:lvlOverride w:ilvl="1">
      <w:lvl w:ilvl="1">
        <w:start w:val="1"/>
        <w:numFmt w:val="upperRoman"/>
        <w:pStyle w:val="Heading2"/>
        <w:lvlText w:val="ODDIEL %2"/>
        <w:lvlJc w:val="left"/>
        <w:pPr>
          <w:ind w:left="568"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1" w16cid:durableId="849374954">
    <w:abstractNumId w:val="1"/>
    <w:lvlOverride w:ilvl="0">
      <w:lvl w:ilvl="0">
        <w:start w:val="1"/>
        <w:numFmt w:val="upperLetter"/>
        <w:pStyle w:val="Heading1"/>
        <w:lvlText w:val="ČASŤ %1"/>
        <w:lvlJc w:val="left"/>
        <w:pPr>
          <w:ind w:left="2978" w:firstLine="0"/>
        </w:pPr>
        <w:rPr>
          <w:rFonts w:ascii="Proba Pro" w:hAnsi="Proba Pro" w:cs="Times New Roman" w:hint="default"/>
          <w:sz w:val="28"/>
        </w:rPr>
      </w:lvl>
    </w:lvlOverride>
    <w:lvlOverride w:ilvl="1">
      <w:lvl w:ilvl="1">
        <w:start w:val="1"/>
        <w:numFmt w:val="upperRoman"/>
        <w:pStyle w:val="Heading2"/>
        <w:lvlText w:val="ODDIEL %2"/>
        <w:lvlJc w:val="left"/>
        <w:pPr>
          <w:ind w:left="568"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2" w16cid:durableId="526601917">
    <w:abstractNumId w:val="0"/>
  </w:num>
  <w:num w:numId="33" w16cid:durableId="1516308843">
    <w:abstractNumId w:val="1"/>
    <w:lvlOverride w:ilvl="0">
      <w:lvl w:ilvl="0">
        <w:start w:val="1"/>
        <w:numFmt w:val="upperLetter"/>
        <w:pStyle w:val="Heading1"/>
        <w:lvlText w:val="ČASŤ %1"/>
        <w:lvlJc w:val="left"/>
        <w:pPr>
          <w:ind w:left="2978" w:firstLine="0"/>
        </w:pPr>
        <w:rPr>
          <w:rFonts w:ascii="Proba Pro" w:hAnsi="Proba Pro" w:cs="Times New Roman" w:hint="default"/>
          <w:sz w:val="28"/>
        </w:rPr>
      </w:lvl>
    </w:lvlOverride>
    <w:lvlOverride w:ilvl="1">
      <w:lvl w:ilvl="1">
        <w:start w:val="1"/>
        <w:numFmt w:val="upperRoman"/>
        <w:pStyle w:val="Heading2"/>
        <w:lvlText w:val="ODDIEL %2"/>
        <w:lvlJc w:val="left"/>
        <w:pPr>
          <w:ind w:left="568"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4" w16cid:durableId="390034717">
    <w:abstractNumId w:val="1"/>
    <w:lvlOverride w:ilvl="0">
      <w:lvl w:ilvl="0">
        <w:start w:val="1"/>
        <w:numFmt w:val="upperLetter"/>
        <w:pStyle w:val="Heading1"/>
        <w:lvlText w:val="ČASŤ %1"/>
        <w:lvlJc w:val="left"/>
        <w:pPr>
          <w:ind w:left="2978" w:firstLine="0"/>
        </w:pPr>
        <w:rPr>
          <w:rFonts w:ascii="Proba Pro" w:hAnsi="Proba Pro" w:cs="Times New Roman" w:hint="default"/>
          <w:sz w:val="28"/>
        </w:rPr>
      </w:lvl>
    </w:lvlOverride>
    <w:lvlOverride w:ilvl="1">
      <w:lvl w:ilvl="1">
        <w:start w:val="1"/>
        <w:numFmt w:val="upperRoman"/>
        <w:pStyle w:val="Heading2"/>
        <w:lvlText w:val="ODDIEL %2"/>
        <w:lvlJc w:val="left"/>
        <w:pPr>
          <w:ind w:left="568"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5" w16cid:durableId="1194617634">
    <w:abstractNumId w:val="1"/>
    <w:lvlOverride w:ilvl="0">
      <w:lvl w:ilvl="0">
        <w:start w:val="1"/>
        <w:numFmt w:val="upperLetter"/>
        <w:pStyle w:val="Heading1"/>
        <w:lvlText w:val="ČASŤ %1"/>
        <w:lvlJc w:val="left"/>
        <w:pPr>
          <w:ind w:left="2978" w:firstLine="0"/>
        </w:pPr>
        <w:rPr>
          <w:rFonts w:ascii="Cambria" w:hAnsi="Cambria" w:cs="Times New Roman" w:hint="default"/>
          <w:sz w:val="28"/>
        </w:rPr>
      </w:lvl>
    </w:lvlOverride>
    <w:lvlOverride w:ilvl="1">
      <w:lvl w:ilvl="1">
        <w:start w:val="1"/>
        <w:numFmt w:val="upperRoman"/>
        <w:pStyle w:val="Heading2"/>
        <w:lvlText w:val="ODDIEL %2"/>
        <w:lvlJc w:val="left"/>
        <w:pPr>
          <w:ind w:left="568"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Cambria" w:hAnsi="Cambria"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6" w16cid:durableId="744180267">
    <w:abstractNumId w:val="1"/>
    <w:lvlOverride w:ilvl="0">
      <w:lvl w:ilvl="0">
        <w:start w:val="1"/>
        <w:numFmt w:val="upperLetter"/>
        <w:pStyle w:val="Heading1"/>
        <w:lvlText w:val="ČASŤ %1"/>
        <w:lvlJc w:val="left"/>
        <w:pPr>
          <w:ind w:left="2978" w:firstLine="0"/>
        </w:pPr>
        <w:rPr>
          <w:rFonts w:ascii="Cambria" w:hAnsi="Cambria" w:cs="Times New Roman" w:hint="default"/>
          <w:sz w:val="28"/>
        </w:rPr>
      </w:lvl>
    </w:lvlOverride>
    <w:lvlOverride w:ilvl="1">
      <w:lvl w:ilvl="1">
        <w:start w:val="1"/>
        <w:numFmt w:val="upperRoman"/>
        <w:pStyle w:val="Heading2"/>
        <w:lvlText w:val="ODDIEL %2"/>
        <w:lvlJc w:val="left"/>
        <w:pPr>
          <w:ind w:left="568"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Cambria" w:hAnsi="Cambria"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7" w16cid:durableId="1602299977">
    <w:abstractNumId w:val="1"/>
    <w:lvlOverride w:ilvl="0">
      <w:lvl w:ilvl="0">
        <w:start w:val="1"/>
        <w:numFmt w:val="upperLetter"/>
        <w:pStyle w:val="Heading1"/>
        <w:lvlText w:val="ČASŤ %1"/>
        <w:lvlJc w:val="left"/>
        <w:pPr>
          <w:ind w:left="2978" w:firstLine="0"/>
        </w:pPr>
        <w:rPr>
          <w:rFonts w:ascii="Cambria" w:hAnsi="Cambria" w:cs="Times New Roman" w:hint="default"/>
          <w:sz w:val="28"/>
        </w:rPr>
      </w:lvl>
    </w:lvlOverride>
    <w:lvlOverride w:ilvl="1">
      <w:lvl w:ilvl="1">
        <w:start w:val="1"/>
        <w:numFmt w:val="upperRoman"/>
        <w:pStyle w:val="Heading2"/>
        <w:lvlText w:val="ODDIEL %2"/>
        <w:lvlJc w:val="left"/>
        <w:pPr>
          <w:ind w:left="568"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Cambria" w:hAnsi="Cambria"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8" w16cid:durableId="942104900">
    <w:abstractNumId w:val="1"/>
    <w:lvlOverride w:ilvl="0">
      <w:lvl w:ilvl="0">
        <w:start w:val="1"/>
        <w:numFmt w:val="upperLetter"/>
        <w:pStyle w:val="Heading1"/>
        <w:lvlText w:val="ČASŤ %1"/>
        <w:lvlJc w:val="left"/>
        <w:pPr>
          <w:ind w:left="2978" w:firstLine="0"/>
        </w:pPr>
        <w:rPr>
          <w:rFonts w:ascii="Cambria" w:hAnsi="Cambria" w:cs="Times New Roman" w:hint="default"/>
          <w:sz w:val="28"/>
        </w:rPr>
      </w:lvl>
    </w:lvlOverride>
    <w:lvlOverride w:ilvl="1">
      <w:lvl w:ilvl="1">
        <w:start w:val="1"/>
        <w:numFmt w:val="upperRoman"/>
        <w:pStyle w:val="Heading2"/>
        <w:lvlText w:val="ODDIEL %2"/>
        <w:lvlJc w:val="left"/>
        <w:pPr>
          <w:ind w:left="568"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Cambria" w:hAnsi="Cambria"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9" w16cid:durableId="663826693">
    <w:abstractNumId w:val="1"/>
    <w:lvlOverride w:ilvl="0">
      <w:lvl w:ilvl="0">
        <w:start w:val="1"/>
        <w:numFmt w:val="upperLetter"/>
        <w:pStyle w:val="Heading1"/>
        <w:lvlText w:val="ČASŤ %1"/>
        <w:lvlJc w:val="left"/>
        <w:pPr>
          <w:ind w:left="2978" w:firstLine="0"/>
        </w:pPr>
        <w:rPr>
          <w:rFonts w:ascii="Cambria" w:hAnsi="Cambria" w:cs="Times New Roman" w:hint="default"/>
          <w:sz w:val="28"/>
        </w:rPr>
      </w:lvl>
    </w:lvlOverride>
    <w:lvlOverride w:ilvl="1">
      <w:lvl w:ilvl="1">
        <w:start w:val="1"/>
        <w:numFmt w:val="upperRoman"/>
        <w:pStyle w:val="Heading2"/>
        <w:lvlText w:val="ODDIEL %2"/>
        <w:lvlJc w:val="left"/>
        <w:pPr>
          <w:ind w:left="568"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Cambria" w:hAnsi="Cambria"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0" w16cid:durableId="1729065220">
    <w:abstractNumId w:val="1"/>
    <w:lvlOverride w:ilvl="0">
      <w:lvl w:ilvl="0">
        <w:start w:val="1"/>
        <w:numFmt w:val="upperLetter"/>
        <w:pStyle w:val="Heading1"/>
        <w:lvlText w:val="ČASŤ %1"/>
        <w:lvlJc w:val="left"/>
        <w:pPr>
          <w:ind w:left="2978" w:firstLine="0"/>
        </w:pPr>
        <w:rPr>
          <w:rFonts w:ascii="Cambria" w:hAnsi="Cambria" w:cs="Times New Roman" w:hint="default"/>
          <w:sz w:val="28"/>
        </w:rPr>
      </w:lvl>
    </w:lvlOverride>
    <w:lvlOverride w:ilvl="1">
      <w:lvl w:ilvl="1">
        <w:start w:val="1"/>
        <w:numFmt w:val="upperRoman"/>
        <w:pStyle w:val="Heading2"/>
        <w:lvlText w:val="ODDIEL %2"/>
        <w:lvlJc w:val="left"/>
        <w:pPr>
          <w:ind w:left="568"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Cambria" w:hAnsi="Cambria"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1" w16cid:durableId="181824140">
    <w:abstractNumId w:val="1"/>
    <w:lvlOverride w:ilvl="0">
      <w:lvl w:ilvl="0">
        <w:start w:val="1"/>
        <w:numFmt w:val="upperLetter"/>
        <w:pStyle w:val="Heading1"/>
        <w:lvlText w:val="ČASŤ %1"/>
        <w:lvlJc w:val="left"/>
        <w:pPr>
          <w:ind w:left="2978" w:firstLine="0"/>
        </w:pPr>
        <w:rPr>
          <w:rFonts w:ascii="Cambria" w:hAnsi="Cambria" w:cs="Times New Roman" w:hint="default"/>
          <w:sz w:val="28"/>
        </w:rPr>
      </w:lvl>
    </w:lvlOverride>
    <w:lvlOverride w:ilvl="1">
      <w:lvl w:ilvl="1">
        <w:start w:val="1"/>
        <w:numFmt w:val="upperRoman"/>
        <w:pStyle w:val="Heading2"/>
        <w:lvlText w:val="ODDIEL %2"/>
        <w:lvlJc w:val="left"/>
        <w:pPr>
          <w:ind w:left="568"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Cambria" w:hAnsi="Cambria"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2" w16cid:durableId="80614032">
    <w:abstractNumId w:val="1"/>
    <w:lvlOverride w:ilvl="0">
      <w:lvl w:ilvl="0">
        <w:start w:val="1"/>
        <w:numFmt w:val="upperLetter"/>
        <w:pStyle w:val="Heading1"/>
        <w:lvlText w:val="ČASŤ %1"/>
        <w:lvlJc w:val="left"/>
        <w:pPr>
          <w:ind w:left="2978" w:firstLine="0"/>
        </w:pPr>
        <w:rPr>
          <w:rFonts w:ascii="Cambria" w:hAnsi="Cambria" w:cs="Times New Roman" w:hint="default"/>
          <w:sz w:val="28"/>
        </w:rPr>
      </w:lvl>
    </w:lvlOverride>
    <w:lvlOverride w:ilvl="1">
      <w:lvl w:ilvl="1">
        <w:start w:val="1"/>
        <w:numFmt w:val="upperRoman"/>
        <w:pStyle w:val="Heading2"/>
        <w:lvlText w:val="ODDIEL %2"/>
        <w:lvlJc w:val="left"/>
        <w:pPr>
          <w:ind w:left="568"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Cambria" w:hAnsi="Cambria"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IdMacAtCleanup w:val="2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omas Uricek">
    <w15:presenceInfo w15:providerId="Windows Live" w15:userId="d7d5106dcdc983e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trackRevisions/>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000E"/>
    <w:rsid w:val="0000166A"/>
    <w:rsid w:val="00002CEE"/>
    <w:rsid w:val="000061C0"/>
    <w:rsid w:val="00010120"/>
    <w:rsid w:val="0001024F"/>
    <w:rsid w:val="0001124A"/>
    <w:rsid w:val="00022D64"/>
    <w:rsid w:val="00036BC8"/>
    <w:rsid w:val="00061650"/>
    <w:rsid w:val="00074C3F"/>
    <w:rsid w:val="00081FBF"/>
    <w:rsid w:val="00085B63"/>
    <w:rsid w:val="00091704"/>
    <w:rsid w:val="000B3AE6"/>
    <w:rsid w:val="000B3B3D"/>
    <w:rsid w:val="000B3D87"/>
    <w:rsid w:val="000D01B3"/>
    <w:rsid w:val="000D0A60"/>
    <w:rsid w:val="000E1F1A"/>
    <w:rsid w:val="000E6CB9"/>
    <w:rsid w:val="0010593C"/>
    <w:rsid w:val="0011191C"/>
    <w:rsid w:val="001214DB"/>
    <w:rsid w:val="00135852"/>
    <w:rsid w:val="0014224E"/>
    <w:rsid w:val="00150468"/>
    <w:rsid w:val="00150B44"/>
    <w:rsid w:val="00151AA6"/>
    <w:rsid w:val="00153042"/>
    <w:rsid w:val="001570DD"/>
    <w:rsid w:val="00162655"/>
    <w:rsid w:val="00167B30"/>
    <w:rsid w:val="00167B55"/>
    <w:rsid w:val="00186534"/>
    <w:rsid w:val="00191C4F"/>
    <w:rsid w:val="0019419C"/>
    <w:rsid w:val="001A16E2"/>
    <w:rsid w:val="001A17D8"/>
    <w:rsid w:val="001B0FA8"/>
    <w:rsid w:val="001C2CE1"/>
    <w:rsid w:val="001D2074"/>
    <w:rsid w:val="001F4DC9"/>
    <w:rsid w:val="001F6025"/>
    <w:rsid w:val="00202343"/>
    <w:rsid w:val="002079E0"/>
    <w:rsid w:val="00207FFA"/>
    <w:rsid w:val="002117A2"/>
    <w:rsid w:val="00215DA4"/>
    <w:rsid w:val="0022411F"/>
    <w:rsid w:val="00231013"/>
    <w:rsid w:val="00233F2F"/>
    <w:rsid w:val="00261E9C"/>
    <w:rsid w:val="00267355"/>
    <w:rsid w:val="00271B86"/>
    <w:rsid w:val="00276945"/>
    <w:rsid w:val="00281ADE"/>
    <w:rsid w:val="002835B5"/>
    <w:rsid w:val="00283D00"/>
    <w:rsid w:val="002A1168"/>
    <w:rsid w:val="002B2150"/>
    <w:rsid w:val="002B3104"/>
    <w:rsid w:val="002B481D"/>
    <w:rsid w:val="002C5AA0"/>
    <w:rsid w:val="002D47B4"/>
    <w:rsid w:val="002D6A30"/>
    <w:rsid w:val="002D7508"/>
    <w:rsid w:val="002E44CC"/>
    <w:rsid w:val="002E6BA0"/>
    <w:rsid w:val="00306D2E"/>
    <w:rsid w:val="00332BD2"/>
    <w:rsid w:val="00333ACB"/>
    <w:rsid w:val="00333D87"/>
    <w:rsid w:val="003351F1"/>
    <w:rsid w:val="003372C0"/>
    <w:rsid w:val="00352C23"/>
    <w:rsid w:val="00373622"/>
    <w:rsid w:val="00377ED0"/>
    <w:rsid w:val="0038439B"/>
    <w:rsid w:val="00385CDE"/>
    <w:rsid w:val="003B412B"/>
    <w:rsid w:val="003C09CE"/>
    <w:rsid w:val="003C56C7"/>
    <w:rsid w:val="003D5246"/>
    <w:rsid w:val="003E0DB4"/>
    <w:rsid w:val="003E75E4"/>
    <w:rsid w:val="003F5FFB"/>
    <w:rsid w:val="003F6DB6"/>
    <w:rsid w:val="004037D7"/>
    <w:rsid w:val="00410C51"/>
    <w:rsid w:val="00413D1A"/>
    <w:rsid w:val="00422C00"/>
    <w:rsid w:val="004248BA"/>
    <w:rsid w:val="004408A5"/>
    <w:rsid w:val="00444C66"/>
    <w:rsid w:val="00454D7E"/>
    <w:rsid w:val="00455643"/>
    <w:rsid w:val="0046000E"/>
    <w:rsid w:val="0048667C"/>
    <w:rsid w:val="00494529"/>
    <w:rsid w:val="004D0637"/>
    <w:rsid w:val="004D1653"/>
    <w:rsid w:val="004D5826"/>
    <w:rsid w:val="005020EE"/>
    <w:rsid w:val="005032E7"/>
    <w:rsid w:val="005062E6"/>
    <w:rsid w:val="00516BD0"/>
    <w:rsid w:val="00537D03"/>
    <w:rsid w:val="005445A1"/>
    <w:rsid w:val="005516B7"/>
    <w:rsid w:val="005617CF"/>
    <w:rsid w:val="00562E8E"/>
    <w:rsid w:val="005631EE"/>
    <w:rsid w:val="00583B49"/>
    <w:rsid w:val="005A2AB6"/>
    <w:rsid w:val="005A3904"/>
    <w:rsid w:val="005A5227"/>
    <w:rsid w:val="005A63B9"/>
    <w:rsid w:val="005A7DA4"/>
    <w:rsid w:val="005D05BF"/>
    <w:rsid w:val="005E2BA3"/>
    <w:rsid w:val="005E6F9A"/>
    <w:rsid w:val="005F629C"/>
    <w:rsid w:val="005F6F89"/>
    <w:rsid w:val="005F7A11"/>
    <w:rsid w:val="0060154F"/>
    <w:rsid w:val="0060378C"/>
    <w:rsid w:val="0062799C"/>
    <w:rsid w:val="00640924"/>
    <w:rsid w:val="006424E2"/>
    <w:rsid w:val="00643B06"/>
    <w:rsid w:val="00643E8B"/>
    <w:rsid w:val="00646193"/>
    <w:rsid w:val="00647406"/>
    <w:rsid w:val="0066100B"/>
    <w:rsid w:val="006776AC"/>
    <w:rsid w:val="006A3446"/>
    <w:rsid w:val="006B05B6"/>
    <w:rsid w:val="006E0959"/>
    <w:rsid w:val="006E0A06"/>
    <w:rsid w:val="006E3AC5"/>
    <w:rsid w:val="006F263A"/>
    <w:rsid w:val="006F549A"/>
    <w:rsid w:val="00702911"/>
    <w:rsid w:val="00712086"/>
    <w:rsid w:val="00715BC5"/>
    <w:rsid w:val="0071667C"/>
    <w:rsid w:val="00734990"/>
    <w:rsid w:val="0074003C"/>
    <w:rsid w:val="00740E88"/>
    <w:rsid w:val="007410F4"/>
    <w:rsid w:val="0074466C"/>
    <w:rsid w:val="007467C6"/>
    <w:rsid w:val="007536EB"/>
    <w:rsid w:val="0075648F"/>
    <w:rsid w:val="00780015"/>
    <w:rsid w:val="00781A1A"/>
    <w:rsid w:val="00786B4D"/>
    <w:rsid w:val="007954FD"/>
    <w:rsid w:val="007A524F"/>
    <w:rsid w:val="007A6453"/>
    <w:rsid w:val="007A6A9F"/>
    <w:rsid w:val="007A78E8"/>
    <w:rsid w:val="007B0C9B"/>
    <w:rsid w:val="007B516D"/>
    <w:rsid w:val="007C11EE"/>
    <w:rsid w:val="007C6655"/>
    <w:rsid w:val="007C681A"/>
    <w:rsid w:val="007E2D39"/>
    <w:rsid w:val="007E7656"/>
    <w:rsid w:val="007F6F7C"/>
    <w:rsid w:val="00806F4D"/>
    <w:rsid w:val="0081112C"/>
    <w:rsid w:val="00816B44"/>
    <w:rsid w:val="00816EE4"/>
    <w:rsid w:val="008179F8"/>
    <w:rsid w:val="00817C12"/>
    <w:rsid w:val="00820FCB"/>
    <w:rsid w:val="00831BB3"/>
    <w:rsid w:val="0084328F"/>
    <w:rsid w:val="00844458"/>
    <w:rsid w:val="008513FE"/>
    <w:rsid w:val="008606E5"/>
    <w:rsid w:val="008667AF"/>
    <w:rsid w:val="00870A6B"/>
    <w:rsid w:val="0087454E"/>
    <w:rsid w:val="00886163"/>
    <w:rsid w:val="00886E8B"/>
    <w:rsid w:val="008A4250"/>
    <w:rsid w:val="008A7C61"/>
    <w:rsid w:val="008C193F"/>
    <w:rsid w:val="008C3549"/>
    <w:rsid w:val="008E4267"/>
    <w:rsid w:val="00901933"/>
    <w:rsid w:val="009072F5"/>
    <w:rsid w:val="009135E9"/>
    <w:rsid w:val="009172D3"/>
    <w:rsid w:val="0092235C"/>
    <w:rsid w:val="0094468A"/>
    <w:rsid w:val="0094665D"/>
    <w:rsid w:val="00956E3B"/>
    <w:rsid w:val="00964E98"/>
    <w:rsid w:val="009665D0"/>
    <w:rsid w:val="00971CDA"/>
    <w:rsid w:val="00984051"/>
    <w:rsid w:val="0099677A"/>
    <w:rsid w:val="009A3D56"/>
    <w:rsid w:val="009A4356"/>
    <w:rsid w:val="009A5F31"/>
    <w:rsid w:val="009B4421"/>
    <w:rsid w:val="009B4541"/>
    <w:rsid w:val="009C4B86"/>
    <w:rsid w:val="009C74FE"/>
    <w:rsid w:val="009E39EC"/>
    <w:rsid w:val="009E4A89"/>
    <w:rsid w:val="009F5E86"/>
    <w:rsid w:val="00A02E25"/>
    <w:rsid w:val="00A07037"/>
    <w:rsid w:val="00A1016A"/>
    <w:rsid w:val="00A23903"/>
    <w:rsid w:val="00A306BB"/>
    <w:rsid w:val="00A51D8E"/>
    <w:rsid w:val="00A54CA5"/>
    <w:rsid w:val="00A5621C"/>
    <w:rsid w:val="00A6266F"/>
    <w:rsid w:val="00A64B9D"/>
    <w:rsid w:val="00A64F15"/>
    <w:rsid w:val="00A663EF"/>
    <w:rsid w:val="00A75E46"/>
    <w:rsid w:val="00A82DCC"/>
    <w:rsid w:val="00A83A71"/>
    <w:rsid w:val="00AA28DA"/>
    <w:rsid w:val="00AA7AB8"/>
    <w:rsid w:val="00AB1DA4"/>
    <w:rsid w:val="00AE2EA2"/>
    <w:rsid w:val="00AE4C7D"/>
    <w:rsid w:val="00B02EA0"/>
    <w:rsid w:val="00B0353C"/>
    <w:rsid w:val="00B05B3F"/>
    <w:rsid w:val="00B307C3"/>
    <w:rsid w:val="00B313C6"/>
    <w:rsid w:val="00B40C24"/>
    <w:rsid w:val="00B621AC"/>
    <w:rsid w:val="00B74A9B"/>
    <w:rsid w:val="00B85DAE"/>
    <w:rsid w:val="00B90C4C"/>
    <w:rsid w:val="00B90C6E"/>
    <w:rsid w:val="00B936EB"/>
    <w:rsid w:val="00BB30D3"/>
    <w:rsid w:val="00BC2816"/>
    <w:rsid w:val="00BD544C"/>
    <w:rsid w:val="00BF08D2"/>
    <w:rsid w:val="00BF56F6"/>
    <w:rsid w:val="00C078CF"/>
    <w:rsid w:val="00C15F76"/>
    <w:rsid w:val="00C338E1"/>
    <w:rsid w:val="00C33E33"/>
    <w:rsid w:val="00C412CA"/>
    <w:rsid w:val="00C46D64"/>
    <w:rsid w:val="00C50E85"/>
    <w:rsid w:val="00C77CCA"/>
    <w:rsid w:val="00C869AD"/>
    <w:rsid w:val="00CA0E7F"/>
    <w:rsid w:val="00CA71AD"/>
    <w:rsid w:val="00CB398F"/>
    <w:rsid w:val="00CB51E0"/>
    <w:rsid w:val="00CB70EF"/>
    <w:rsid w:val="00CC1DF5"/>
    <w:rsid w:val="00CC6018"/>
    <w:rsid w:val="00CC6CB9"/>
    <w:rsid w:val="00CD7BB0"/>
    <w:rsid w:val="00CE7518"/>
    <w:rsid w:val="00CF6B83"/>
    <w:rsid w:val="00D02542"/>
    <w:rsid w:val="00D11133"/>
    <w:rsid w:val="00D11D87"/>
    <w:rsid w:val="00D1315A"/>
    <w:rsid w:val="00D22A48"/>
    <w:rsid w:val="00D33BD3"/>
    <w:rsid w:val="00D419B8"/>
    <w:rsid w:val="00D44BCB"/>
    <w:rsid w:val="00D50D4F"/>
    <w:rsid w:val="00D62EE3"/>
    <w:rsid w:val="00D67A32"/>
    <w:rsid w:val="00D703E8"/>
    <w:rsid w:val="00D71EA3"/>
    <w:rsid w:val="00D751BA"/>
    <w:rsid w:val="00D84705"/>
    <w:rsid w:val="00D930A2"/>
    <w:rsid w:val="00D93477"/>
    <w:rsid w:val="00D962C0"/>
    <w:rsid w:val="00DA06D2"/>
    <w:rsid w:val="00DA0711"/>
    <w:rsid w:val="00DA3F38"/>
    <w:rsid w:val="00DB0FD3"/>
    <w:rsid w:val="00DB7912"/>
    <w:rsid w:val="00DB7B6B"/>
    <w:rsid w:val="00DC4FEB"/>
    <w:rsid w:val="00DD26E0"/>
    <w:rsid w:val="00DE685D"/>
    <w:rsid w:val="00DF4679"/>
    <w:rsid w:val="00E168EA"/>
    <w:rsid w:val="00E33F87"/>
    <w:rsid w:val="00E36471"/>
    <w:rsid w:val="00E45F44"/>
    <w:rsid w:val="00E47ED1"/>
    <w:rsid w:val="00E54ED3"/>
    <w:rsid w:val="00E57CDD"/>
    <w:rsid w:val="00E76564"/>
    <w:rsid w:val="00E837AA"/>
    <w:rsid w:val="00E83B5A"/>
    <w:rsid w:val="00E91388"/>
    <w:rsid w:val="00EB3635"/>
    <w:rsid w:val="00EC5ABD"/>
    <w:rsid w:val="00ED26A7"/>
    <w:rsid w:val="00ED2A7C"/>
    <w:rsid w:val="00ED472C"/>
    <w:rsid w:val="00EE0D95"/>
    <w:rsid w:val="00EE3E22"/>
    <w:rsid w:val="00EF4DD0"/>
    <w:rsid w:val="00F038B5"/>
    <w:rsid w:val="00F03B39"/>
    <w:rsid w:val="00F1224E"/>
    <w:rsid w:val="00F175DC"/>
    <w:rsid w:val="00F17D09"/>
    <w:rsid w:val="00F21013"/>
    <w:rsid w:val="00F3477B"/>
    <w:rsid w:val="00F42098"/>
    <w:rsid w:val="00F42B66"/>
    <w:rsid w:val="00F70623"/>
    <w:rsid w:val="00F70660"/>
    <w:rsid w:val="00F808E6"/>
    <w:rsid w:val="00F86557"/>
    <w:rsid w:val="00FA60AC"/>
    <w:rsid w:val="00FA6F9F"/>
    <w:rsid w:val="00FC6AEA"/>
    <w:rsid w:val="00FD2C35"/>
    <w:rsid w:val="00FD5E21"/>
    <w:rsid w:val="00FF317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AB5132A"/>
  <w15:chartTrackingRefBased/>
  <w15:docId w15:val="{90E782FE-4146-4A21-93C7-0744AD0D2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000E"/>
    <w:pPr>
      <w:spacing w:after="120"/>
      <w:jc w:val="both"/>
    </w:pPr>
    <w:rPr>
      <w:rFonts w:ascii="Cambria" w:hAnsi="Cambria"/>
      <w:sz w:val="20"/>
    </w:rPr>
  </w:style>
  <w:style w:type="paragraph" w:styleId="Heading1">
    <w:name w:val="heading 1"/>
    <w:basedOn w:val="Normal"/>
    <w:next w:val="Normal"/>
    <w:link w:val="Heading1Char"/>
    <w:autoRedefine/>
    <w:uiPriority w:val="9"/>
    <w:qFormat/>
    <w:rsid w:val="001C2CE1"/>
    <w:pPr>
      <w:widowControl w:val="0"/>
      <w:numPr>
        <w:numId w:val="15"/>
      </w:numPr>
      <w:spacing w:after="240"/>
      <w:ind w:left="1134" w:hanging="1134"/>
      <w:jc w:val="left"/>
      <w:outlineLvl w:val="0"/>
    </w:pPr>
    <w:rPr>
      <w:rFonts w:ascii="Proba Pro" w:eastAsiaTheme="majorEastAsia" w:hAnsi="Proba Pro" w:cstheme="majorBidi"/>
      <w:b/>
      <w:sz w:val="28"/>
      <w:szCs w:val="28"/>
      <w:u w:val="single"/>
    </w:rPr>
  </w:style>
  <w:style w:type="paragraph" w:styleId="Heading2">
    <w:name w:val="heading 2"/>
    <w:basedOn w:val="Subtitle"/>
    <w:next w:val="Normal"/>
    <w:link w:val="Heading2Char"/>
    <w:autoRedefine/>
    <w:uiPriority w:val="9"/>
    <w:unhideWhenUsed/>
    <w:qFormat/>
    <w:rsid w:val="005631EE"/>
    <w:pPr>
      <w:widowControl w:val="0"/>
      <w:numPr>
        <w:numId w:val="15"/>
      </w:numPr>
      <w:spacing w:before="240" w:after="240"/>
      <w:outlineLvl w:val="1"/>
    </w:pPr>
    <w:rPr>
      <w:rFonts w:ascii="Cambria" w:eastAsiaTheme="minorHAnsi" w:hAnsi="Cambria"/>
      <w:b/>
      <w:color w:val="auto"/>
      <w:spacing w:val="0"/>
      <w:sz w:val="24"/>
    </w:rPr>
  </w:style>
  <w:style w:type="paragraph" w:styleId="Heading3">
    <w:name w:val="heading 3"/>
    <w:basedOn w:val="Subtitle"/>
    <w:next w:val="Normal"/>
    <w:link w:val="Heading3Char"/>
    <w:autoRedefine/>
    <w:uiPriority w:val="9"/>
    <w:unhideWhenUsed/>
    <w:qFormat/>
    <w:rsid w:val="004037D7"/>
    <w:pPr>
      <w:widowControl w:val="0"/>
      <w:numPr>
        <w:ilvl w:val="2"/>
        <w:numId w:val="15"/>
      </w:numPr>
      <w:spacing w:before="240" w:after="240"/>
      <w:outlineLvl w:val="2"/>
    </w:pPr>
    <w:rPr>
      <w:rFonts w:ascii="Proba Pro" w:eastAsiaTheme="minorHAnsi" w:hAnsi="Proba Pro"/>
      <w:b/>
      <w:caps/>
      <w:color w:val="008998"/>
      <w:spacing w:val="0"/>
      <w:sz w:val="20"/>
    </w:rPr>
  </w:style>
  <w:style w:type="paragraph" w:styleId="Heading4">
    <w:name w:val="heading 4"/>
    <w:basedOn w:val="Subtitle"/>
    <w:next w:val="Normal"/>
    <w:link w:val="Heading4Char"/>
    <w:autoRedefine/>
    <w:uiPriority w:val="9"/>
    <w:unhideWhenUsed/>
    <w:qFormat/>
    <w:rsid w:val="00B02EA0"/>
    <w:pPr>
      <w:widowControl w:val="0"/>
      <w:numPr>
        <w:ilvl w:val="3"/>
        <w:numId w:val="15"/>
      </w:numPr>
      <w:spacing w:after="120" w:line="240" w:lineRule="auto"/>
      <w:outlineLvl w:val="3"/>
    </w:pPr>
    <w:rPr>
      <w:rFonts w:ascii="Cambria" w:eastAsiaTheme="minorHAnsi" w:hAnsi="Cambria" w:cs="Arial"/>
      <w:color w:val="auto"/>
      <w:spacing w:val="0"/>
      <w:sz w:val="20"/>
      <w:szCs w:val="20"/>
    </w:rPr>
  </w:style>
  <w:style w:type="paragraph" w:styleId="Heading5">
    <w:name w:val="heading 5"/>
    <w:basedOn w:val="Normal"/>
    <w:next w:val="Normal"/>
    <w:link w:val="Heading5Char"/>
    <w:autoRedefine/>
    <w:uiPriority w:val="9"/>
    <w:unhideWhenUsed/>
    <w:qFormat/>
    <w:rsid w:val="00B936EB"/>
    <w:pPr>
      <w:widowControl w:val="0"/>
      <w:numPr>
        <w:ilvl w:val="4"/>
        <w:numId w:val="15"/>
      </w:numPr>
      <w:tabs>
        <w:tab w:val="left" w:pos="1418"/>
      </w:tabs>
      <w:outlineLvl w:val="4"/>
    </w:pPr>
    <w:rPr>
      <w:rFonts w:ascii="Proba Pro" w:eastAsiaTheme="majorEastAsia" w:hAnsi="Proba Pro" w:cstheme="majorBidi"/>
      <w:noProof/>
    </w:rPr>
  </w:style>
  <w:style w:type="paragraph" w:styleId="Heading6">
    <w:name w:val="heading 6"/>
    <w:next w:val="Normal"/>
    <w:link w:val="Heading6Char"/>
    <w:autoRedefine/>
    <w:unhideWhenUsed/>
    <w:qFormat/>
    <w:rsid w:val="00276945"/>
    <w:pPr>
      <w:widowControl w:val="0"/>
      <w:numPr>
        <w:ilvl w:val="5"/>
        <w:numId w:val="15"/>
      </w:numPr>
      <w:spacing w:after="120"/>
      <w:jc w:val="both"/>
      <w:outlineLvl w:val="5"/>
      <w:pPrChange w:id="0" w:author="Tomas Uricek" w:date="2022-09-08T10:57:00Z">
        <w:pPr>
          <w:widowControl w:val="0"/>
          <w:numPr>
            <w:ilvl w:val="5"/>
            <w:numId w:val="15"/>
          </w:numPr>
          <w:spacing w:after="120" w:line="259" w:lineRule="auto"/>
          <w:ind w:left="1134" w:hanging="425"/>
          <w:jc w:val="both"/>
          <w:outlineLvl w:val="5"/>
        </w:pPr>
      </w:pPrChange>
    </w:pPr>
    <w:rPr>
      <w:rFonts w:ascii="Proba Pro" w:eastAsiaTheme="majorEastAsia" w:hAnsi="Proba Pro" w:cstheme="majorBidi"/>
      <w:iCs/>
      <w:noProof/>
      <w:sz w:val="20"/>
      <w:szCs w:val="32"/>
      <w:rPrChange w:id="0" w:author="Tomas Uricek" w:date="2022-09-08T10:57:00Z">
        <w:rPr>
          <w:rFonts w:ascii="Proba Pro" w:eastAsiaTheme="majorEastAsia" w:hAnsi="Proba Pro" w:cstheme="majorBidi"/>
          <w:iCs/>
          <w:noProof/>
          <w:szCs w:val="32"/>
          <w:lang w:val="sk-SK" w:eastAsia="en-US" w:bidi="ar-SA"/>
        </w:rPr>
      </w:rPrChange>
    </w:rPr>
  </w:style>
  <w:style w:type="paragraph" w:styleId="Heading7">
    <w:name w:val="heading 7"/>
    <w:basedOn w:val="Normal"/>
    <w:next w:val="Normal"/>
    <w:link w:val="Heading7Char"/>
    <w:autoRedefine/>
    <w:unhideWhenUsed/>
    <w:qFormat/>
    <w:rsid w:val="00F17D09"/>
    <w:pPr>
      <w:widowControl w:val="0"/>
      <w:numPr>
        <w:ilvl w:val="6"/>
        <w:numId w:val="15"/>
      </w:numPr>
      <w:outlineLvl w:val="6"/>
    </w:pPr>
    <w:rPr>
      <w:rFonts w:ascii="Proba Pro" w:eastAsiaTheme="majorEastAsia" w:hAnsi="Proba Pro" w:cstheme="majorBidi"/>
      <w:iCs/>
    </w:rPr>
  </w:style>
  <w:style w:type="paragraph" w:styleId="Heading8">
    <w:name w:val="heading 8"/>
    <w:basedOn w:val="Normal"/>
    <w:next w:val="Normal"/>
    <w:link w:val="Heading8Char"/>
    <w:unhideWhenUsed/>
    <w:qFormat/>
    <w:rsid w:val="0046000E"/>
    <w:pPr>
      <w:keepNext/>
      <w:keepLines/>
      <w:numPr>
        <w:ilvl w:val="7"/>
        <w:numId w:val="14"/>
      </w:numPr>
      <w:spacing w:before="40" w:line="360"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46000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2CE1"/>
    <w:rPr>
      <w:rFonts w:ascii="Proba Pro" w:eastAsiaTheme="majorEastAsia" w:hAnsi="Proba Pro" w:cstheme="majorBidi"/>
      <w:b/>
      <w:sz w:val="28"/>
      <w:szCs w:val="28"/>
      <w:u w:val="single"/>
    </w:rPr>
  </w:style>
  <w:style w:type="character" w:customStyle="1" w:styleId="Heading2Char">
    <w:name w:val="Heading 2 Char"/>
    <w:basedOn w:val="DefaultParagraphFont"/>
    <w:link w:val="Heading2"/>
    <w:uiPriority w:val="9"/>
    <w:rsid w:val="005631EE"/>
    <w:rPr>
      <w:rFonts w:ascii="Cambria" w:hAnsi="Cambria"/>
      <w:b/>
      <w:sz w:val="24"/>
    </w:rPr>
  </w:style>
  <w:style w:type="character" w:customStyle="1" w:styleId="Heading3Char">
    <w:name w:val="Heading 3 Char"/>
    <w:basedOn w:val="DefaultParagraphFont"/>
    <w:link w:val="Heading3"/>
    <w:uiPriority w:val="9"/>
    <w:rsid w:val="004037D7"/>
    <w:rPr>
      <w:rFonts w:ascii="Proba Pro" w:hAnsi="Proba Pro"/>
      <w:b/>
      <w:caps/>
      <w:color w:val="008998"/>
      <w:sz w:val="20"/>
    </w:rPr>
  </w:style>
  <w:style w:type="character" w:customStyle="1" w:styleId="Heading4Char">
    <w:name w:val="Heading 4 Char"/>
    <w:basedOn w:val="DefaultParagraphFont"/>
    <w:link w:val="Heading4"/>
    <w:uiPriority w:val="9"/>
    <w:rsid w:val="00B02EA0"/>
    <w:rPr>
      <w:rFonts w:ascii="Cambria" w:hAnsi="Cambria" w:cs="Arial"/>
      <w:sz w:val="20"/>
      <w:szCs w:val="20"/>
    </w:rPr>
  </w:style>
  <w:style w:type="character" w:customStyle="1" w:styleId="Heading5Char">
    <w:name w:val="Heading 5 Char"/>
    <w:basedOn w:val="DefaultParagraphFont"/>
    <w:link w:val="Heading5"/>
    <w:uiPriority w:val="9"/>
    <w:rsid w:val="00B936EB"/>
    <w:rPr>
      <w:rFonts w:ascii="Proba Pro" w:eastAsiaTheme="majorEastAsia" w:hAnsi="Proba Pro" w:cstheme="majorBidi"/>
      <w:noProof/>
      <w:sz w:val="20"/>
    </w:rPr>
  </w:style>
  <w:style w:type="character" w:customStyle="1" w:styleId="Heading6Char">
    <w:name w:val="Heading 6 Char"/>
    <w:basedOn w:val="DefaultParagraphFont"/>
    <w:link w:val="Heading6"/>
    <w:rsid w:val="00276945"/>
    <w:rPr>
      <w:rFonts w:ascii="Proba Pro" w:eastAsiaTheme="majorEastAsia" w:hAnsi="Proba Pro" w:cstheme="majorBidi"/>
      <w:iCs/>
      <w:noProof/>
      <w:sz w:val="20"/>
      <w:szCs w:val="32"/>
    </w:rPr>
  </w:style>
  <w:style w:type="character" w:customStyle="1" w:styleId="Heading7Char">
    <w:name w:val="Heading 7 Char"/>
    <w:basedOn w:val="DefaultParagraphFont"/>
    <w:link w:val="Heading7"/>
    <w:rsid w:val="00F17D09"/>
    <w:rPr>
      <w:rFonts w:ascii="Proba Pro" w:eastAsiaTheme="majorEastAsia" w:hAnsi="Proba Pro" w:cstheme="majorBidi"/>
      <w:iCs/>
      <w:sz w:val="20"/>
    </w:rPr>
  </w:style>
  <w:style w:type="character" w:customStyle="1" w:styleId="Heading8Char">
    <w:name w:val="Heading 8 Char"/>
    <w:basedOn w:val="DefaultParagraphFont"/>
    <w:link w:val="Heading8"/>
    <w:rsid w:val="0046000E"/>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46000E"/>
    <w:rPr>
      <w:rFonts w:asciiTheme="majorHAnsi" w:eastAsiaTheme="majorEastAsia" w:hAnsiTheme="majorHAnsi" w:cstheme="majorBidi"/>
      <w:i/>
      <w:iCs/>
      <w:color w:val="272727" w:themeColor="text1" w:themeTint="D8"/>
      <w:sz w:val="21"/>
      <w:szCs w:val="21"/>
    </w:rPr>
  </w:style>
  <w:style w:type="paragraph" w:styleId="Header">
    <w:name w:val="header"/>
    <w:aliases w:val="Header - Table"/>
    <w:basedOn w:val="Normal"/>
    <w:link w:val="HeaderChar"/>
    <w:uiPriority w:val="99"/>
    <w:unhideWhenUsed/>
    <w:rsid w:val="0046000E"/>
    <w:pPr>
      <w:tabs>
        <w:tab w:val="center" w:pos="4536"/>
        <w:tab w:val="right" w:pos="9072"/>
      </w:tabs>
      <w:jc w:val="right"/>
    </w:pPr>
    <w:rPr>
      <w:rFonts w:ascii="bill corporate narrow medium" w:hAnsi="bill corporate narrow medium"/>
    </w:rPr>
  </w:style>
  <w:style w:type="character" w:customStyle="1" w:styleId="HeaderChar">
    <w:name w:val="Header Char"/>
    <w:aliases w:val="Header - Table Char"/>
    <w:basedOn w:val="DefaultParagraphFont"/>
    <w:link w:val="Header"/>
    <w:uiPriority w:val="99"/>
    <w:rsid w:val="0046000E"/>
    <w:rPr>
      <w:rFonts w:ascii="bill corporate narrow medium" w:hAnsi="bill corporate narrow medium"/>
      <w:sz w:val="20"/>
    </w:rPr>
  </w:style>
  <w:style w:type="character" w:styleId="Hyperlink">
    <w:name w:val="Hyperlink"/>
    <w:basedOn w:val="DefaultParagraphFont"/>
    <w:uiPriority w:val="99"/>
    <w:unhideWhenUsed/>
    <w:rsid w:val="0046000E"/>
    <w:rPr>
      <w:color w:val="000000" w:themeColor="text1"/>
      <w:u w:val="none"/>
    </w:rPr>
  </w:style>
  <w:style w:type="paragraph" w:customStyle="1" w:styleId="ADBEENumberedlist">
    <w:name w:val="ADBEE Numbered list"/>
    <w:basedOn w:val="Normal"/>
    <w:rsid w:val="0046000E"/>
    <w:pPr>
      <w:numPr>
        <w:numId w:val="1"/>
      </w:numPr>
      <w:spacing w:line="288" w:lineRule="auto"/>
      <w:ind w:right="380"/>
    </w:pPr>
    <w:rPr>
      <w:sz w:val="18"/>
      <w:szCs w:val="18"/>
    </w:rPr>
  </w:style>
  <w:style w:type="numbering" w:customStyle="1" w:styleId="Style2">
    <w:name w:val="Style2"/>
    <w:rsid w:val="0046000E"/>
    <w:pPr>
      <w:numPr>
        <w:numId w:val="2"/>
      </w:numPr>
    </w:pPr>
  </w:style>
  <w:style w:type="numbering" w:customStyle="1" w:styleId="Tatratender">
    <w:name w:val="Tatra tender"/>
    <w:rsid w:val="0046000E"/>
    <w:pPr>
      <w:numPr>
        <w:numId w:val="3"/>
      </w:numPr>
    </w:pPr>
  </w:style>
  <w:style w:type="paragraph" w:styleId="Footer">
    <w:name w:val="footer"/>
    <w:basedOn w:val="Normal"/>
    <w:link w:val="FooterChar"/>
    <w:uiPriority w:val="99"/>
    <w:unhideWhenUsed/>
    <w:rsid w:val="0046000E"/>
    <w:pPr>
      <w:tabs>
        <w:tab w:val="center" w:pos="4536"/>
        <w:tab w:val="right" w:pos="9072"/>
      </w:tabs>
    </w:pPr>
  </w:style>
  <w:style w:type="character" w:customStyle="1" w:styleId="FooterChar">
    <w:name w:val="Footer Char"/>
    <w:basedOn w:val="DefaultParagraphFont"/>
    <w:link w:val="Footer"/>
    <w:uiPriority w:val="99"/>
    <w:rsid w:val="0046000E"/>
    <w:rPr>
      <w:rFonts w:ascii="Cambria" w:hAnsi="Cambria"/>
      <w:sz w:val="20"/>
    </w:rPr>
  </w:style>
  <w:style w:type="table" w:styleId="TableGrid">
    <w:name w:val="Table Grid"/>
    <w:basedOn w:val="TableNormal"/>
    <w:uiPriority w:val="39"/>
    <w:rsid w:val="0046000E"/>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8C3549"/>
    <w:pPr>
      <w:tabs>
        <w:tab w:val="right" w:leader="dot" w:pos="8913"/>
      </w:tabs>
      <w:spacing w:before="60" w:after="60"/>
      <w:ind w:left="1134" w:hanging="1134"/>
      <w:jc w:val="left"/>
    </w:pPr>
    <w:rPr>
      <w:rFonts w:ascii="Proba Pro" w:hAnsi="Proba Pro" w:cs="Times New Roman"/>
      <w:b/>
      <w:smallCaps/>
      <w:noProof/>
      <w:szCs w:val="20"/>
    </w:rPr>
  </w:style>
  <w:style w:type="paragraph" w:styleId="TOC1">
    <w:name w:val="toc 1"/>
    <w:aliases w:val="Tatra Tender"/>
    <w:next w:val="Normal"/>
    <w:autoRedefine/>
    <w:uiPriority w:val="39"/>
    <w:unhideWhenUsed/>
    <w:qFormat/>
    <w:rsid w:val="008C3549"/>
    <w:pPr>
      <w:tabs>
        <w:tab w:val="right" w:leader="dot" w:pos="8913"/>
      </w:tabs>
      <w:spacing w:before="60" w:after="60"/>
      <w:ind w:left="709" w:hanging="709"/>
    </w:pPr>
    <w:rPr>
      <w:rFonts w:ascii="Proba Pro" w:hAnsi="Proba Pro" w:cs="Times New Roman"/>
      <w:b/>
      <w:bCs/>
      <w:caps/>
      <w:noProof/>
      <w:sz w:val="20"/>
      <w:szCs w:val="20"/>
    </w:rPr>
  </w:style>
  <w:style w:type="paragraph" w:styleId="TOC3">
    <w:name w:val="toc 3"/>
    <w:basedOn w:val="Normal"/>
    <w:next w:val="Normal"/>
    <w:autoRedefine/>
    <w:uiPriority w:val="39"/>
    <w:unhideWhenUsed/>
    <w:rsid w:val="008C3549"/>
    <w:pPr>
      <w:tabs>
        <w:tab w:val="right" w:leader="dot" w:pos="8913"/>
      </w:tabs>
      <w:spacing w:after="0"/>
      <w:ind w:left="426" w:hanging="284"/>
      <w:jc w:val="left"/>
    </w:pPr>
    <w:rPr>
      <w:rFonts w:ascii="Proba Pro" w:hAnsi="Proba Pro"/>
      <w:i/>
      <w:iCs/>
      <w:szCs w:val="20"/>
    </w:rPr>
  </w:style>
  <w:style w:type="paragraph" w:styleId="TOC4">
    <w:name w:val="toc 4"/>
    <w:basedOn w:val="Normal"/>
    <w:next w:val="Normal"/>
    <w:autoRedefine/>
    <w:uiPriority w:val="39"/>
    <w:unhideWhenUsed/>
    <w:rsid w:val="0046000E"/>
    <w:pPr>
      <w:spacing w:after="0"/>
      <w:ind w:left="600"/>
      <w:jc w:val="left"/>
    </w:pPr>
    <w:rPr>
      <w:rFonts w:asciiTheme="minorHAnsi" w:hAnsiTheme="minorHAnsi"/>
      <w:sz w:val="18"/>
      <w:szCs w:val="18"/>
    </w:rPr>
  </w:style>
  <w:style w:type="paragraph" w:styleId="TOC5">
    <w:name w:val="toc 5"/>
    <w:basedOn w:val="Normal"/>
    <w:next w:val="Normal"/>
    <w:autoRedefine/>
    <w:uiPriority w:val="39"/>
    <w:unhideWhenUsed/>
    <w:rsid w:val="0046000E"/>
    <w:pPr>
      <w:spacing w:after="0"/>
      <w:ind w:left="800"/>
      <w:jc w:val="left"/>
    </w:pPr>
    <w:rPr>
      <w:rFonts w:asciiTheme="minorHAnsi" w:hAnsiTheme="minorHAnsi"/>
      <w:sz w:val="18"/>
      <w:szCs w:val="18"/>
    </w:rPr>
  </w:style>
  <w:style w:type="paragraph" w:styleId="TOC6">
    <w:name w:val="toc 6"/>
    <w:basedOn w:val="Normal"/>
    <w:next w:val="Normal"/>
    <w:autoRedefine/>
    <w:uiPriority w:val="39"/>
    <w:unhideWhenUsed/>
    <w:rsid w:val="0046000E"/>
    <w:pPr>
      <w:spacing w:after="0"/>
      <w:ind w:left="1000"/>
      <w:jc w:val="left"/>
    </w:pPr>
    <w:rPr>
      <w:rFonts w:asciiTheme="minorHAnsi" w:hAnsiTheme="minorHAnsi"/>
      <w:sz w:val="18"/>
      <w:szCs w:val="18"/>
    </w:rPr>
  </w:style>
  <w:style w:type="paragraph" w:styleId="TOC7">
    <w:name w:val="toc 7"/>
    <w:basedOn w:val="Normal"/>
    <w:next w:val="Normal"/>
    <w:autoRedefine/>
    <w:uiPriority w:val="39"/>
    <w:unhideWhenUsed/>
    <w:rsid w:val="0046000E"/>
    <w:pPr>
      <w:spacing w:after="0"/>
      <w:ind w:left="1200"/>
      <w:jc w:val="left"/>
    </w:pPr>
    <w:rPr>
      <w:rFonts w:asciiTheme="minorHAnsi" w:hAnsiTheme="minorHAnsi"/>
      <w:sz w:val="18"/>
      <w:szCs w:val="18"/>
    </w:rPr>
  </w:style>
  <w:style w:type="paragraph" w:styleId="TOC8">
    <w:name w:val="toc 8"/>
    <w:basedOn w:val="Normal"/>
    <w:next w:val="Normal"/>
    <w:autoRedefine/>
    <w:uiPriority w:val="39"/>
    <w:unhideWhenUsed/>
    <w:rsid w:val="0046000E"/>
    <w:pPr>
      <w:spacing w:after="0"/>
      <w:ind w:left="1400"/>
      <w:jc w:val="left"/>
    </w:pPr>
    <w:rPr>
      <w:rFonts w:asciiTheme="minorHAnsi" w:hAnsiTheme="minorHAnsi"/>
      <w:sz w:val="18"/>
      <w:szCs w:val="18"/>
    </w:rPr>
  </w:style>
  <w:style w:type="paragraph" w:styleId="TOC9">
    <w:name w:val="toc 9"/>
    <w:basedOn w:val="Normal"/>
    <w:next w:val="Normal"/>
    <w:autoRedefine/>
    <w:uiPriority w:val="39"/>
    <w:unhideWhenUsed/>
    <w:rsid w:val="0046000E"/>
    <w:pPr>
      <w:spacing w:after="0"/>
      <w:ind w:left="1600"/>
      <w:jc w:val="left"/>
    </w:pPr>
    <w:rPr>
      <w:rFonts w:asciiTheme="minorHAnsi" w:hAnsiTheme="minorHAnsi"/>
      <w:sz w:val="18"/>
      <w:szCs w:val="18"/>
    </w:rPr>
  </w:style>
  <w:style w:type="paragraph" w:styleId="TOCHeading">
    <w:name w:val="TOC Heading"/>
    <w:basedOn w:val="Heading1"/>
    <w:next w:val="Normal"/>
    <w:uiPriority w:val="39"/>
    <w:unhideWhenUsed/>
    <w:qFormat/>
    <w:rsid w:val="0046000E"/>
    <w:pPr>
      <w:numPr>
        <w:numId w:val="0"/>
      </w:numPr>
      <w:spacing w:before="480" w:line="276" w:lineRule="auto"/>
      <w:ind w:left="1276" w:hanging="1276"/>
      <w:outlineLvl w:val="9"/>
    </w:pPr>
    <w:rPr>
      <w:rFonts w:asciiTheme="majorHAnsi" w:hAnsiTheme="majorHAnsi"/>
      <w:b w:val="0"/>
      <w:bCs/>
      <w:color w:val="2F5496" w:themeColor="accent1" w:themeShade="BF"/>
      <w:lang w:val="en-US"/>
    </w:rPr>
  </w:style>
  <w:style w:type="character" w:styleId="PageNumber">
    <w:name w:val="page number"/>
    <w:basedOn w:val="DefaultParagraphFont"/>
    <w:uiPriority w:val="99"/>
    <w:semiHidden/>
    <w:unhideWhenUsed/>
    <w:rsid w:val="0046000E"/>
  </w:style>
  <w:style w:type="paragraph" w:styleId="BalloonText">
    <w:name w:val="Balloon Text"/>
    <w:basedOn w:val="Normal"/>
    <w:link w:val="BalloonTextChar"/>
    <w:uiPriority w:val="99"/>
    <w:unhideWhenUsed/>
    <w:rsid w:val="0046000E"/>
    <w:rPr>
      <w:rFonts w:ascii="Times New Roman" w:hAnsi="Times New Roman" w:cs="Times New Roman"/>
      <w:sz w:val="18"/>
      <w:szCs w:val="18"/>
    </w:rPr>
  </w:style>
  <w:style w:type="character" w:customStyle="1" w:styleId="BalloonTextChar">
    <w:name w:val="Balloon Text Char"/>
    <w:basedOn w:val="DefaultParagraphFont"/>
    <w:link w:val="BalloonText"/>
    <w:uiPriority w:val="99"/>
    <w:rsid w:val="0046000E"/>
    <w:rPr>
      <w:rFonts w:ascii="Times New Roman" w:hAnsi="Times New Roman" w:cs="Times New Roman"/>
      <w:sz w:val="18"/>
      <w:szCs w:val="18"/>
    </w:rPr>
  </w:style>
  <w:style w:type="paragraph" w:customStyle="1" w:styleId="NadpisoznaenedouasA">
    <w:name w:val="Nadpis (označené šedou) Časť A"/>
    <w:basedOn w:val="Normal"/>
    <w:link w:val="NadpisoznaenedouasAChar"/>
    <w:autoRedefine/>
    <w:locked/>
    <w:rsid w:val="0046000E"/>
    <w:pPr>
      <w:numPr>
        <w:numId w:val="4"/>
      </w:numPr>
    </w:pPr>
    <w:rPr>
      <w:rFonts w:ascii="Arial" w:eastAsia="Times New Roman" w:hAnsi="Arial" w:cs="Arial"/>
      <w:b/>
      <w:color w:val="2E74B5" w:themeColor="accent5" w:themeShade="BF"/>
      <w:sz w:val="22"/>
      <w:lang w:eastAsia="sk-SK"/>
    </w:rPr>
  </w:style>
  <w:style w:type="numbering" w:customStyle="1" w:styleId="tl1">
    <w:name w:val="Štýl1"/>
    <w:rsid w:val="0046000E"/>
    <w:pPr>
      <w:numPr>
        <w:numId w:val="5"/>
      </w:numPr>
    </w:pPr>
  </w:style>
  <w:style w:type="paragraph" w:styleId="CommentText">
    <w:name w:val="annotation text"/>
    <w:basedOn w:val="Normal"/>
    <w:link w:val="CommentTextChar"/>
    <w:uiPriority w:val="99"/>
    <w:unhideWhenUsed/>
    <w:rsid w:val="0046000E"/>
    <w:rPr>
      <w:rFonts w:ascii="Arial" w:eastAsia="Times New Roman" w:hAnsi="Arial" w:cs="Times New Roman"/>
      <w:szCs w:val="20"/>
      <w:lang w:val="cs-CZ" w:eastAsia="sk-SK"/>
    </w:rPr>
  </w:style>
  <w:style w:type="character" w:customStyle="1" w:styleId="CommentTextChar">
    <w:name w:val="Comment Text Char"/>
    <w:basedOn w:val="DefaultParagraphFont"/>
    <w:link w:val="CommentText"/>
    <w:uiPriority w:val="99"/>
    <w:rsid w:val="0046000E"/>
    <w:rPr>
      <w:rFonts w:ascii="Arial" w:eastAsia="Times New Roman" w:hAnsi="Arial" w:cs="Times New Roman"/>
      <w:sz w:val="20"/>
      <w:szCs w:val="20"/>
      <w:lang w:val="cs-CZ" w:eastAsia="sk-SK"/>
    </w:rPr>
  </w:style>
  <w:style w:type="character" w:styleId="CommentReference">
    <w:name w:val="annotation reference"/>
    <w:uiPriority w:val="99"/>
    <w:unhideWhenUsed/>
    <w:rsid w:val="0046000E"/>
    <w:rPr>
      <w:rFonts w:ascii="Times New Roman" w:hAnsi="Times New Roman" w:cs="Times New Roman" w:hint="default"/>
      <w:sz w:val="16"/>
      <w:szCs w:val="16"/>
    </w:rPr>
  </w:style>
  <w:style w:type="paragraph" w:customStyle="1" w:styleId="Nadpis2oddiel">
    <w:name w:val="Nadpis 2 (oddiel)"/>
    <w:basedOn w:val="Normal"/>
    <w:link w:val="Nadpis2oddielChar"/>
    <w:autoRedefine/>
    <w:locked/>
    <w:rsid w:val="0046000E"/>
    <w:pPr>
      <w:jc w:val="center"/>
    </w:pPr>
    <w:rPr>
      <w:rFonts w:ascii="Arial" w:eastAsia="Times New Roman" w:hAnsi="Arial" w:cs="Arial"/>
      <w:b/>
      <w:sz w:val="26"/>
      <w:szCs w:val="26"/>
      <w:lang w:eastAsia="sk-SK"/>
    </w:rPr>
  </w:style>
  <w:style w:type="character" w:customStyle="1" w:styleId="Nadpis2oddielChar">
    <w:name w:val="Nadpis 2 (oddiel) Char"/>
    <w:basedOn w:val="DefaultParagraphFont"/>
    <w:link w:val="Nadpis2oddiel"/>
    <w:rsid w:val="0046000E"/>
    <w:rPr>
      <w:rFonts w:ascii="Arial" w:eastAsia="Times New Roman" w:hAnsi="Arial" w:cs="Arial"/>
      <w:b/>
      <w:sz w:val="26"/>
      <w:szCs w:val="26"/>
      <w:lang w:eastAsia="sk-SK"/>
    </w:rPr>
  </w:style>
  <w:style w:type="character" w:customStyle="1" w:styleId="NadpisoznaenedouasAChar">
    <w:name w:val="Nadpis (označené šedou) Časť A Char"/>
    <w:basedOn w:val="DefaultParagraphFont"/>
    <w:link w:val="NadpisoznaenedouasA"/>
    <w:rsid w:val="0046000E"/>
    <w:rPr>
      <w:rFonts w:ascii="Arial" w:eastAsia="Times New Roman" w:hAnsi="Arial" w:cs="Arial"/>
      <w:b/>
      <w:color w:val="2E74B5" w:themeColor="accent5" w:themeShade="BF"/>
      <w:lang w:eastAsia="sk-SK"/>
    </w:rPr>
  </w:style>
  <w:style w:type="paragraph" w:styleId="ListParagraph">
    <w:name w:val="List Paragraph"/>
    <w:aliases w:val="body,Odsek zoznamu2,Nad,Odstavec cíl se seznamem,Odstavec_muj,Bullet Number,lp1,lp11,List Paragraph11,Use Case List Paragraph,Bullet 1,Odsek zoznamu1"/>
    <w:basedOn w:val="Normal"/>
    <w:link w:val="ListParagraphChar"/>
    <w:uiPriority w:val="34"/>
    <w:qFormat/>
    <w:rsid w:val="0046000E"/>
    <w:pPr>
      <w:ind w:left="720"/>
      <w:contextualSpacing/>
    </w:pPr>
    <w:rPr>
      <w:rFonts w:ascii="Times New Roman" w:eastAsia="Times New Roman" w:hAnsi="Times New Roman" w:cs="Times New Roman"/>
      <w:szCs w:val="20"/>
      <w:lang w:eastAsia="sk-SK"/>
    </w:rPr>
  </w:style>
  <w:style w:type="paragraph" w:styleId="BodyTextIndent2">
    <w:name w:val="Body Text Indent 2"/>
    <w:basedOn w:val="Normal"/>
    <w:link w:val="BodyTextIndent2Char"/>
    <w:uiPriority w:val="99"/>
    <w:unhideWhenUsed/>
    <w:rsid w:val="0046000E"/>
    <w:pPr>
      <w:ind w:left="360"/>
    </w:pPr>
    <w:rPr>
      <w:rFonts w:ascii="Arial" w:eastAsia="Times New Roman" w:hAnsi="Arial" w:cs="Times New Roman"/>
      <w:szCs w:val="24"/>
      <w:lang w:eastAsia="sk-SK"/>
    </w:rPr>
  </w:style>
  <w:style w:type="character" w:customStyle="1" w:styleId="BodyTextIndent2Char">
    <w:name w:val="Body Text Indent 2 Char"/>
    <w:basedOn w:val="DefaultParagraphFont"/>
    <w:link w:val="BodyTextIndent2"/>
    <w:uiPriority w:val="99"/>
    <w:rsid w:val="0046000E"/>
    <w:rPr>
      <w:rFonts w:ascii="Arial" w:eastAsia="Times New Roman" w:hAnsi="Arial" w:cs="Times New Roman"/>
      <w:sz w:val="20"/>
      <w:szCs w:val="24"/>
      <w:lang w:eastAsia="sk-SK"/>
    </w:rPr>
  </w:style>
  <w:style w:type="paragraph" w:customStyle="1" w:styleId="NadpisoznaenedouasB">
    <w:name w:val="Nadpis (označený šedou) časť B"/>
    <w:basedOn w:val="Normal"/>
    <w:autoRedefine/>
    <w:locked/>
    <w:rsid w:val="0046000E"/>
    <w:pPr>
      <w:numPr>
        <w:numId w:val="6"/>
      </w:numPr>
    </w:pPr>
    <w:rPr>
      <w:rFonts w:ascii="Arial" w:eastAsia="Times New Roman" w:hAnsi="Arial" w:cs="Arial"/>
      <w:b/>
      <w:bCs/>
      <w:smallCaps/>
      <w:color w:val="2E74B5" w:themeColor="accent5" w:themeShade="BF"/>
      <w:sz w:val="22"/>
      <w:lang w:eastAsia="sk-SK"/>
    </w:rPr>
  </w:style>
  <w:style w:type="paragraph" w:customStyle="1" w:styleId="nadpisedouasC">
    <w:name w:val="nadpis (šedou) Časť C"/>
    <w:basedOn w:val="Normal"/>
    <w:link w:val="nadpisedouasCChar"/>
    <w:autoRedefine/>
    <w:locked/>
    <w:rsid w:val="0046000E"/>
    <w:pPr>
      <w:numPr>
        <w:numId w:val="7"/>
      </w:numPr>
    </w:pPr>
    <w:rPr>
      <w:rFonts w:ascii="Arial" w:eastAsia="Times New Roman" w:hAnsi="Arial" w:cs="Arial"/>
      <w:b/>
      <w:bCs/>
      <w:smallCaps/>
      <w:color w:val="2E74B5" w:themeColor="accent5" w:themeShade="BF"/>
      <w:spacing w:val="10"/>
      <w:lang w:eastAsia="sk-SK"/>
    </w:rPr>
  </w:style>
  <w:style w:type="character" w:customStyle="1" w:styleId="nadpisedouasCChar">
    <w:name w:val="nadpis (šedou) Časť C Char"/>
    <w:basedOn w:val="Heading7Char"/>
    <w:link w:val="nadpisedouasC"/>
    <w:rsid w:val="0046000E"/>
    <w:rPr>
      <w:rFonts w:ascii="Arial" w:eastAsia="Times New Roman" w:hAnsi="Arial" w:cs="Arial"/>
      <w:b/>
      <w:bCs/>
      <w:iCs w:val="0"/>
      <w:smallCaps/>
      <w:color w:val="2E74B5" w:themeColor="accent5" w:themeShade="BF"/>
      <w:spacing w:val="10"/>
      <w:sz w:val="20"/>
      <w:lang w:eastAsia="sk-SK"/>
    </w:rPr>
  </w:style>
  <w:style w:type="paragraph" w:customStyle="1" w:styleId="NADPISas">
    <w:name w:val="NADPIS Časť"/>
    <w:basedOn w:val="Normal"/>
    <w:link w:val="NADPISasChar"/>
    <w:rsid w:val="0046000E"/>
    <w:rPr>
      <w:rFonts w:ascii="Arial" w:eastAsia="Times New Roman" w:hAnsi="Arial" w:cs="Arial"/>
      <w:b/>
      <w:bCs/>
      <w:smallCaps/>
      <w:sz w:val="30"/>
      <w:szCs w:val="30"/>
      <w:lang w:eastAsia="sk-SK"/>
    </w:rPr>
  </w:style>
  <w:style w:type="character" w:customStyle="1" w:styleId="NADPISasChar">
    <w:name w:val="NADPIS Časť Char"/>
    <w:basedOn w:val="DefaultParagraphFont"/>
    <w:link w:val="NADPISas"/>
    <w:rsid w:val="0046000E"/>
    <w:rPr>
      <w:rFonts w:ascii="Arial" w:eastAsia="Times New Roman" w:hAnsi="Arial" w:cs="Arial"/>
      <w:b/>
      <w:bCs/>
      <w:smallCaps/>
      <w:sz w:val="30"/>
      <w:szCs w:val="30"/>
      <w:lang w:eastAsia="sk-SK"/>
    </w:rPr>
  </w:style>
  <w:style w:type="paragraph" w:customStyle="1" w:styleId="nadpisedouasD">
    <w:name w:val="nadpis (šedou) časť D"/>
    <w:basedOn w:val="Normal"/>
    <w:link w:val="nadpisedouasDChar"/>
    <w:autoRedefine/>
    <w:locked/>
    <w:rsid w:val="0046000E"/>
    <w:pPr>
      <w:numPr>
        <w:numId w:val="8"/>
      </w:numPr>
    </w:pPr>
    <w:rPr>
      <w:rFonts w:ascii="Arial" w:eastAsia="Times New Roman" w:hAnsi="Arial" w:cs="Arial"/>
      <w:b/>
      <w:bCs/>
      <w:smallCaps/>
      <w:color w:val="2E74B5" w:themeColor="accent5" w:themeShade="BF"/>
      <w:lang w:eastAsia="sk-SK"/>
    </w:rPr>
  </w:style>
  <w:style w:type="character" w:customStyle="1" w:styleId="nadpisedouasDChar">
    <w:name w:val="nadpis (šedou) časť D Char"/>
    <w:basedOn w:val="Heading7Char"/>
    <w:link w:val="nadpisedouasD"/>
    <w:rsid w:val="0046000E"/>
    <w:rPr>
      <w:rFonts w:ascii="Arial" w:eastAsia="Times New Roman" w:hAnsi="Arial" w:cs="Arial"/>
      <w:b/>
      <w:bCs/>
      <w:iCs w:val="0"/>
      <w:smallCaps/>
      <w:color w:val="2E74B5" w:themeColor="accent5" w:themeShade="BF"/>
      <w:sz w:val="20"/>
      <w:lang w:eastAsia="sk-SK"/>
    </w:rPr>
  </w:style>
  <w:style w:type="paragraph" w:customStyle="1" w:styleId="nadpisedouasE">
    <w:name w:val="nadpis (šedou) časť E"/>
    <w:basedOn w:val="Normal"/>
    <w:link w:val="nadpisedouasEChar"/>
    <w:autoRedefine/>
    <w:locked/>
    <w:rsid w:val="0046000E"/>
    <w:pPr>
      <w:numPr>
        <w:numId w:val="9"/>
      </w:numPr>
    </w:pPr>
    <w:rPr>
      <w:rFonts w:ascii="Arial" w:eastAsia="Times New Roman" w:hAnsi="Arial" w:cs="Arial"/>
      <w:b/>
      <w:smallCaps/>
      <w:color w:val="2E74B5" w:themeColor="accent5" w:themeShade="BF"/>
      <w:lang w:eastAsia="sk-SK"/>
    </w:rPr>
  </w:style>
  <w:style w:type="character" w:customStyle="1" w:styleId="nadpisedouasEChar">
    <w:name w:val="nadpis (šedou) časť E Char"/>
    <w:basedOn w:val="Heading7Char"/>
    <w:link w:val="nadpisedouasE"/>
    <w:rsid w:val="0046000E"/>
    <w:rPr>
      <w:rFonts w:ascii="Arial" w:eastAsia="Times New Roman" w:hAnsi="Arial" w:cs="Arial"/>
      <w:b/>
      <w:iCs w:val="0"/>
      <w:smallCaps/>
      <w:color w:val="2E74B5" w:themeColor="accent5" w:themeShade="BF"/>
      <w:sz w:val="20"/>
      <w:lang w:eastAsia="sk-SK"/>
    </w:rPr>
  </w:style>
  <w:style w:type="paragraph" w:customStyle="1" w:styleId="nadpisedouasG">
    <w:name w:val="nadpis (šedou) časť G"/>
    <w:basedOn w:val="Normal"/>
    <w:link w:val="nadpisedouasGChar"/>
    <w:autoRedefine/>
    <w:locked/>
    <w:rsid w:val="0046000E"/>
    <w:pPr>
      <w:numPr>
        <w:numId w:val="10"/>
      </w:numPr>
    </w:pPr>
    <w:rPr>
      <w:rFonts w:ascii="Arial" w:eastAsia="Times New Roman" w:hAnsi="Arial" w:cs="Arial"/>
      <w:b/>
      <w:bCs/>
      <w:smallCaps/>
      <w:color w:val="2E74B5" w:themeColor="accent5" w:themeShade="BF"/>
      <w:lang w:eastAsia="sk-SK"/>
    </w:rPr>
  </w:style>
  <w:style w:type="character" w:customStyle="1" w:styleId="nadpisedouasGChar">
    <w:name w:val="nadpis (šedou) časť G Char"/>
    <w:basedOn w:val="Heading7Char"/>
    <w:link w:val="nadpisedouasG"/>
    <w:rsid w:val="0046000E"/>
    <w:rPr>
      <w:rFonts w:ascii="Arial" w:eastAsia="Times New Roman" w:hAnsi="Arial" w:cs="Arial"/>
      <w:b/>
      <w:bCs/>
      <w:iCs w:val="0"/>
      <w:smallCaps/>
      <w:color w:val="2E74B5" w:themeColor="accent5" w:themeShade="BF"/>
      <w:sz w:val="20"/>
      <w:lang w:eastAsia="sk-SK"/>
    </w:rPr>
  </w:style>
  <w:style w:type="paragraph" w:styleId="FootnoteText">
    <w:name w:val="footnote text"/>
    <w:basedOn w:val="Normal"/>
    <w:link w:val="FootnoteTextChar"/>
    <w:uiPriority w:val="99"/>
    <w:unhideWhenUsed/>
    <w:rsid w:val="0046000E"/>
    <w:rPr>
      <w:szCs w:val="20"/>
    </w:rPr>
  </w:style>
  <w:style w:type="character" w:customStyle="1" w:styleId="FootnoteTextChar">
    <w:name w:val="Footnote Text Char"/>
    <w:basedOn w:val="DefaultParagraphFont"/>
    <w:link w:val="FootnoteText"/>
    <w:uiPriority w:val="99"/>
    <w:rsid w:val="0046000E"/>
    <w:rPr>
      <w:rFonts w:ascii="Cambria" w:hAnsi="Cambria"/>
      <w:sz w:val="20"/>
      <w:szCs w:val="20"/>
    </w:rPr>
  </w:style>
  <w:style w:type="character" w:styleId="FootnoteReference">
    <w:name w:val="footnote reference"/>
    <w:basedOn w:val="DefaultParagraphFont"/>
    <w:uiPriority w:val="99"/>
    <w:semiHidden/>
    <w:unhideWhenUsed/>
    <w:rsid w:val="0046000E"/>
    <w:rPr>
      <w:vertAlign w:val="superscript"/>
    </w:rPr>
  </w:style>
  <w:style w:type="paragraph" w:styleId="EndnoteText">
    <w:name w:val="endnote text"/>
    <w:basedOn w:val="Normal"/>
    <w:link w:val="EndnoteTextChar"/>
    <w:uiPriority w:val="99"/>
    <w:semiHidden/>
    <w:unhideWhenUsed/>
    <w:rsid w:val="0046000E"/>
    <w:rPr>
      <w:szCs w:val="20"/>
    </w:rPr>
  </w:style>
  <w:style w:type="character" w:customStyle="1" w:styleId="EndnoteTextChar">
    <w:name w:val="Endnote Text Char"/>
    <w:basedOn w:val="DefaultParagraphFont"/>
    <w:link w:val="EndnoteText"/>
    <w:uiPriority w:val="99"/>
    <w:semiHidden/>
    <w:rsid w:val="0046000E"/>
    <w:rPr>
      <w:rFonts w:ascii="Cambria" w:hAnsi="Cambria"/>
      <w:sz w:val="20"/>
      <w:szCs w:val="20"/>
    </w:rPr>
  </w:style>
  <w:style w:type="character" w:styleId="EndnoteReference">
    <w:name w:val="endnote reference"/>
    <w:basedOn w:val="DefaultParagraphFont"/>
    <w:uiPriority w:val="99"/>
    <w:semiHidden/>
    <w:unhideWhenUsed/>
    <w:rsid w:val="0046000E"/>
    <w:rPr>
      <w:vertAlign w:val="superscript"/>
    </w:rPr>
  </w:style>
  <w:style w:type="paragraph" w:styleId="CommentSubject">
    <w:name w:val="annotation subject"/>
    <w:basedOn w:val="CommentText"/>
    <w:next w:val="CommentText"/>
    <w:link w:val="CommentSubjectChar"/>
    <w:uiPriority w:val="99"/>
    <w:semiHidden/>
    <w:unhideWhenUsed/>
    <w:rsid w:val="0046000E"/>
    <w:pPr>
      <w:spacing w:before="240"/>
    </w:pPr>
    <w:rPr>
      <w:rFonts w:ascii="PT Serif" w:eastAsiaTheme="minorHAnsi" w:hAnsi="PT Serif" w:cstheme="minorBidi"/>
      <w:b/>
      <w:bCs/>
      <w:color w:val="000000" w:themeColor="text1"/>
      <w:lang w:val="sk-SK" w:eastAsia="en-US"/>
    </w:rPr>
  </w:style>
  <w:style w:type="character" w:customStyle="1" w:styleId="CommentSubjectChar">
    <w:name w:val="Comment Subject Char"/>
    <w:basedOn w:val="CommentTextChar"/>
    <w:link w:val="CommentSubject"/>
    <w:uiPriority w:val="99"/>
    <w:semiHidden/>
    <w:rsid w:val="0046000E"/>
    <w:rPr>
      <w:rFonts w:ascii="PT Serif" w:eastAsia="Times New Roman" w:hAnsi="PT Serif" w:cs="Times New Roman"/>
      <w:b/>
      <w:bCs/>
      <w:color w:val="000000" w:themeColor="text1"/>
      <w:sz w:val="20"/>
      <w:szCs w:val="20"/>
      <w:lang w:val="cs-CZ" w:eastAsia="sk-SK"/>
    </w:rPr>
  </w:style>
  <w:style w:type="paragraph" w:styleId="BodyText">
    <w:name w:val="Body Text"/>
    <w:basedOn w:val="Normal"/>
    <w:link w:val="BodyTextChar"/>
    <w:uiPriority w:val="99"/>
    <w:unhideWhenUsed/>
    <w:rsid w:val="0046000E"/>
  </w:style>
  <w:style w:type="character" w:customStyle="1" w:styleId="BodyTextChar">
    <w:name w:val="Body Text Char"/>
    <w:basedOn w:val="DefaultParagraphFont"/>
    <w:link w:val="BodyText"/>
    <w:uiPriority w:val="99"/>
    <w:rsid w:val="0046000E"/>
    <w:rPr>
      <w:rFonts w:ascii="Cambria" w:hAnsi="Cambria"/>
      <w:sz w:val="20"/>
    </w:rPr>
  </w:style>
  <w:style w:type="character" w:customStyle="1" w:styleId="ListParagraphChar">
    <w:name w:val="List Paragraph Char"/>
    <w:aliases w:val="body Char,Odsek zoznamu2 Char,Nad Char,Odstavec cíl se seznamem Char,Odstavec_muj Char,Bullet Number Char,lp1 Char,lp11 Char,List Paragraph11 Char,Use Case List Paragraph Char,Bullet 1 Char,Odsek zoznamu1 Char"/>
    <w:basedOn w:val="DefaultParagraphFont"/>
    <w:link w:val="ListParagraph"/>
    <w:uiPriority w:val="34"/>
    <w:qFormat/>
    <w:rsid w:val="0046000E"/>
    <w:rPr>
      <w:rFonts w:ascii="Times New Roman" w:eastAsia="Times New Roman" w:hAnsi="Times New Roman" w:cs="Times New Roman"/>
      <w:sz w:val="20"/>
      <w:szCs w:val="20"/>
      <w:lang w:eastAsia="sk-SK"/>
    </w:rPr>
  </w:style>
  <w:style w:type="character" w:styleId="Strong">
    <w:name w:val="Strong"/>
    <w:basedOn w:val="DefaultParagraphFont"/>
    <w:uiPriority w:val="22"/>
    <w:qFormat/>
    <w:rsid w:val="0046000E"/>
    <w:rPr>
      <w:rFonts w:cs="Times New Roman"/>
      <w:b/>
      <w:bCs/>
    </w:rPr>
  </w:style>
  <w:style w:type="character" w:customStyle="1" w:styleId="Zkladntext">
    <w:name w:val="Základný text_"/>
    <w:link w:val="Zkladntext2"/>
    <w:locked/>
    <w:rsid w:val="0046000E"/>
    <w:rPr>
      <w:rFonts w:ascii="Times New Roman" w:hAnsi="Times New Roman"/>
      <w:sz w:val="21"/>
      <w:shd w:val="clear" w:color="auto" w:fill="FFFFFF"/>
    </w:rPr>
  </w:style>
  <w:style w:type="paragraph" w:customStyle="1" w:styleId="Zkladntext2">
    <w:name w:val="Základný text2"/>
    <w:basedOn w:val="Normal"/>
    <w:link w:val="Zkladntext"/>
    <w:rsid w:val="0046000E"/>
    <w:pPr>
      <w:widowControl w:val="0"/>
      <w:shd w:val="clear" w:color="auto" w:fill="FFFFFF"/>
      <w:spacing w:after="300" w:line="302" w:lineRule="exact"/>
      <w:ind w:hanging="460"/>
      <w:jc w:val="center"/>
    </w:pPr>
    <w:rPr>
      <w:rFonts w:ascii="Times New Roman" w:hAnsi="Times New Roman"/>
      <w:sz w:val="21"/>
    </w:rPr>
  </w:style>
  <w:style w:type="character" w:customStyle="1" w:styleId="apple-converted-space">
    <w:name w:val="apple-converted-space"/>
    <w:basedOn w:val="DefaultParagraphFont"/>
    <w:rsid w:val="0046000E"/>
  </w:style>
  <w:style w:type="paragraph" w:customStyle="1" w:styleId="05Bullets">
    <w:name w:val="05_Bullets"/>
    <w:basedOn w:val="Normal"/>
    <w:link w:val="05BulletsChar"/>
    <w:qFormat/>
    <w:rsid w:val="0046000E"/>
    <w:pPr>
      <w:numPr>
        <w:numId w:val="11"/>
      </w:numPr>
    </w:pPr>
    <w:rPr>
      <w:rFonts w:ascii="Arial" w:eastAsia="Times New Roman" w:hAnsi="Arial" w:cs="Arial"/>
      <w:sz w:val="22"/>
      <w:lang w:eastAsia="hu-HU"/>
    </w:rPr>
  </w:style>
  <w:style w:type="character" w:customStyle="1" w:styleId="05BulletsChar">
    <w:name w:val="05_Bullets Char"/>
    <w:basedOn w:val="DefaultParagraphFont"/>
    <w:link w:val="05Bullets"/>
    <w:rsid w:val="0046000E"/>
    <w:rPr>
      <w:rFonts w:ascii="Arial" w:eastAsia="Times New Roman" w:hAnsi="Arial" w:cs="Arial"/>
      <w:lang w:eastAsia="hu-HU"/>
    </w:rPr>
  </w:style>
  <w:style w:type="numbering" w:customStyle="1" w:styleId="Styl1">
    <w:name w:val="Styl1"/>
    <w:rsid w:val="0046000E"/>
    <w:pPr>
      <w:numPr>
        <w:numId w:val="12"/>
      </w:numPr>
    </w:pPr>
  </w:style>
  <w:style w:type="character" w:styleId="PlaceholderText">
    <w:name w:val="Placeholder Text"/>
    <w:basedOn w:val="DefaultParagraphFont"/>
    <w:uiPriority w:val="99"/>
    <w:semiHidden/>
    <w:rsid w:val="0046000E"/>
    <w:rPr>
      <w:color w:val="808080"/>
    </w:rPr>
  </w:style>
  <w:style w:type="paragraph" w:styleId="Revision">
    <w:name w:val="Revision"/>
    <w:hidden/>
    <w:uiPriority w:val="99"/>
    <w:semiHidden/>
    <w:rsid w:val="0046000E"/>
    <w:pPr>
      <w:spacing w:after="0" w:line="240" w:lineRule="auto"/>
    </w:pPr>
    <w:rPr>
      <w:rFonts w:ascii="PT Serif" w:hAnsi="PT Serif"/>
      <w:color w:val="000000" w:themeColor="text1"/>
      <w:sz w:val="16"/>
    </w:rPr>
  </w:style>
  <w:style w:type="character" w:styleId="FollowedHyperlink">
    <w:name w:val="FollowedHyperlink"/>
    <w:basedOn w:val="DefaultParagraphFont"/>
    <w:uiPriority w:val="99"/>
    <w:semiHidden/>
    <w:unhideWhenUsed/>
    <w:rsid w:val="0046000E"/>
    <w:rPr>
      <w:color w:val="954F72" w:themeColor="followedHyperlink"/>
      <w:u w:val="single"/>
    </w:rPr>
  </w:style>
  <w:style w:type="paragraph" w:customStyle="1" w:styleId="msonormal0">
    <w:name w:val="msonormal"/>
    <w:basedOn w:val="Normal"/>
    <w:rsid w:val="0046000E"/>
    <w:pPr>
      <w:spacing w:before="100" w:beforeAutospacing="1" w:after="100" w:afterAutospacing="1"/>
    </w:pPr>
    <w:rPr>
      <w:rFonts w:ascii="Times New Roman" w:eastAsia="Times New Roman" w:hAnsi="Times New Roman" w:cs="Times New Roman"/>
      <w:sz w:val="24"/>
      <w:szCs w:val="24"/>
      <w:lang w:eastAsia="sk-SK"/>
    </w:rPr>
  </w:style>
  <w:style w:type="character" w:customStyle="1" w:styleId="HeaderChar1">
    <w:name w:val="Header Char1"/>
    <w:aliases w:val="Header - Table Char1"/>
    <w:basedOn w:val="DefaultParagraphFont"/>
    <w:uiPriority w:val="99"/>
    <w:semiHidden/>
    <w:rsid w:val="0046000E"/>
    <w:rPr>
      <w:rFonts w:cs="Times New Roman"/>
      <w:sz w:val="22"/>
      <w:szCs w:val="22"/>
    </w:rPr>
  </w:style>
  <w:style w:type="character" w:customStyle="1" w:styleId="HeaderChar19">
    <w:name w:val="Header Char19"/>
    <w:aliases w:val="Header - Table Char19"/>
    <w:basedOn w:val="DefaultParagraphFont"/>
    <w:uiPriority w:val="99"/>
    <w:semiHidden/>
    <w:rsid w:val="0046000E"/>
    <w:rPr>
      <w:rFonts w:cs="Times New Roman"/>
      <w:sz w:val="22"/>
      <w:szCs w:val="22"/>
    </w:rPr>
  </w:style>
  <w:style w:type="character" w:customStyle="1" w:styleId="HeaderChar18">
    <w:name w:val="Header Char18"/>
    <w:aliases w:val="Header - Table Char18"/>
    <w:basedOn w:val="DefaultParagraphFont"/>
    <w:uiPriority w:val="99"/>
    <w:semiHidden/>
    <w:rsid w:val="0046000E"/>
    <w:rPr>
      <w:rFonts w:cs="Times New Roman"/>
      <w:sz w:val="22"/>
      <w:szCs w:val="22"/>
    </w:rPr>
  </w:style>
  <w:style w:type="character" w:customStyle="1" w:styleId="HeaderChar17">
    <w:name w:val="Header Char17"/>
    <w:aliases w:val="Header - Table Char17"/>
    <w:basedOn w:val="DefaultParagraphFont"/>
    <w:uiPriority w:val="99"/>
    <w:semiHidden/>
    <w:rsid w:val="0046000E"/>
    <w:rPr>
      <w:rFonts w:cs="Times New Roman"/>
      <w:sz w:val="22"/>
      <w:szCs w:val="22"/>
    </w:rPr>
  </w:style>
  <w:style w:type="character" w:customStyle="1" w:styleId="HeaderChar16">
    <w:name w:val="Header Char16"/>
    <w:aliases w:val="Header - Table Char16"/>
    <w:basedOn w:val="DefaultParagraphFont"/>
    <w:uiPriority w:val="99"/>
    <w:semiHidden/>
    <w:rsid w:val="0046000E"/>
    <w:rPr>
      <w:rFonts w:cs="Times New Roman"/>
      <w:sz w:val="22"/>
      <w:szCs w:val="22"/>
    </w:rPr>
  </w:style>
  <w:style w:type="character" w:customStyle="1" w:styleId="HeaderChar15">
    <w:name w:val="Header Char15"/>
    <w:aliases w:val="Header - Table Char15"/>
    <w:basedOn w:val="DefaultParagraphFont"/>
    <w:uiPriority w:val="99"/>
    <w:semiHidden/>
    <w:rsid w:val="0046000E"/>
    <w:rPr>
      <w:rFonts w:cs="Times New Roman"/>
    </w:rPr>
  </w:style>
  <w:style w:type="character" w:customStyle="1" w:styleId="HeaderChar14">
    <w:name w:val="Header Char14"/>
    <w:aliases w:val="Header - Table Char14"/>
    <w:uiPriority w:val="99"/>
    <w:semiHidden/>
    <w:rsid w:val="0046000E"/>
  </w:style>
  <w:style w:type="character" w:customStyle="1" w:styleId="HeaderChar13">
    <w:name w:val="Header Char13"/>
    <w:aliases w:val="Header - Table Char13"/>
    <w:uiPriority w:val="99"/>
    <w:semiHidden/>
    <w:rsid w:val="0046000E"/>
  </w:style>
  <w:style w:type="character" w:customStyle="1" w:styleId="HeaderChar12">
    <w:name w:val="Header Char12"/>
    <w:aliases w:val="Header - Table Char12"/>
    <w:uiPriority w:val="99"/>
    <w:semiHidden/>
    <w:rsid w:val="0046000E"/>
  </w:style>
  <w:style w:type="character" w:customStyle="1" w:styleId="HeaderChar11">
    <w:name w:val="Header Char11"/>
    <w:aliases w:val="Header - Table Char11"/>
    <w:uiPriority w:val="99"/>
    <w:semiHidden/>
    <w:rsid w:val="0046000E"/>
  </w:style>
  <w:style w:type="numbering" w:customStyle="1" w:styleId="TOMAS">
    <w:name w:val="TOMAS"/>
    <w:rsid w:val="0046000E"/>
    <w:pPr>
      <w:numPr>
        <w:numId w:val="16"/>
      </w:numPr>
    </w:pPr>
  </w:style>
  <w:style w:type="character" w:customStyle="1" w:styleId="code">
    <w:name w:val="code"/>
    <w:basedOn w:val="DefaultParagraphFont"/>
    <w:rsid w:val="0046000E"/>
  </w:style>
  <w:style w:type="character" w:customStyle="1" w:styleId="Nzov1">
    <w:name w:val="Názov1"/>
    <w:basedOn w:val="DefaultParagraphFont"/>
    <w:rsid w:val="0046000E"/>
  </w:style>
  <w:style w:type="character" w:customStyle="1" w:styleId="UnresolvedMention1">
    <w:name w:val="Unresolved Mention1"/>
    <w:basedOn w:val="DefaultParagraphFont"/>
    <w:uiPriority w:val="99"/>
    <w:semiHidden/>
    <w:unhideWhenUsed/>
    <w:rsid w:val="0046000E"/>
    <w:rPr>
      <w:color w:val="808080"/>
      <w:shd w:val="clear" w:color="auto" w:fill="E6E6E6"/>
    </w:rPr>
  </w:style>
  <w:style w:type="character" w:customStyle="1" w:styleId="UnresolvedMention2">
    <w:name w:val="Unresolved Mention2"/>
    <w:basedOn w:val="DefaultParagraphFont"/>
    <w:uiPriority w:val="99"/>
    <w:semiHidden/>
    <w:unhideWhenUsed/>
    <w:rsid w:val="0046000E"/>
    <w:rPr>
      <w:color w:val="808080"/>
      <w:shd w:val="clear" w:color="auto" w:fill="E6E6E6"/>
    </w:rPr>
  </w:style>
  <w:style w:type="paragraph" w:customStyle="1" w:styleId="Default">
    <w:name w:val="Default"/>
    <w:rsid w:val="0046000E"/>
    <w:pPr>
      <w:autoSpaceDE w:val="0"/>
      <w:autoSpaceDN w:val="0"/>
      <w:adjustRightInd w:val="0"/>
      <w:spacing w:after="0" w:line="240" w:lineRule="auto"/>
    </w:pPr>
    <w:rPr>
      <w:rFonts w:ascii="Arial" w:hAnsi="Arial" w:cs="Arial"/>
      <w:color w:val="000000"/>
      <w:sz w:val="24"/>
      <w:szCs w:val="24"/>
    </w:rPr>
  </w:style>
  <w:style w:type="paragraph" w:styleId="BodyText2">
    <w:name w:val="Body Text 2"/>
    <w:basedOn w:val="Normal"/>
    <w:link w:val="BodyText2Char"/>
    <w:uiPriority w:val="99"/>
    <w:semiHidden/>
    <w:unhideWhenUsed/>
    <w:rsid w:val="0046000E"/>
    <w:pPr>
      <w:spacing w:line="480" w:lineRule="auto"/>
    </w:pPr>
  </w:style>
  <w:style w:type="character" w:customStyle="1" w:styleId="BodyText2Char">
    <w:name w:val="Body Text 2 Char"/>
    <w:basedOn w:val="DefaultParagraphFont"/>
    <w:link w:val="BodyText2"/>
    <w:uiPriority w:val="99"/>
    <w:semiHidden/>
    <w:rsid w:val="0046000E"/>
    <w:rPr>
      <w:rFonts w:ascii="Cambria" w:hAnsi="Cambria"/>
      <w:sz w:val="20"/>
    </w:rPr>
  </w:style>
  <w:style w:type="character" w:styleId="UnresolvedMention">
    <w:name w:val="Unresolved Mention"/>
    <w:basedOn w:val="DefaultParagraphFont"/>
    <w:uiPriority w:val="99"/>
    <w:semiHidden/>
    <w:unhideWhenUsed/>
    <w:rsid w:val="0046000E"/>
    <w:rPr>
      <w:color w:val="605E5C"/>
      <w:shd w:val="clear" w:color="auto" w:fill="E1DFDD"/>
    </w:rPr>
  </w:style>
  <w:style w:type="paragraph" w:customStyle="1" w:styleId="SAP1">
    <w:name w:val="SAŽP 1"/>
    <w:basedOn w:val="Heading2"/>
    <w:qFormat/>
    <w:rsid w:val="0046000E"/>
    <w:pPr>
      <w:numPr>
        <w:numId w:val="13"/>
      </w:numPr>
      <w:ind w:left="432" w:hanging="432"/>
    </w:pPr>
    <w:rPr>
      <w:b w:val="0"/>
      <w:color w:val="008998"/>
      <w:sz w:val="20"/>
      <w:szCs w:val="20"/>
      <w:lang w:eastAsia="sk-SK"/>
    </w:rPr>
  </w:style>
  <w:style w:type="paragraph" w:styleId="Subtitle">
    <w:name w:val="Subtitle"/>
    <w:basedOn w:val="Normal"/>
    <w:next w:val="Normal"/>
    <w:link w:val="SubtitleChar"/>
    <w:uiPriority w:val="11"/>
    <w:qFormat/>
    <w:rsid w:val="0046000E"/>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46000E"/>
    <w:rPr>
      <w:rFonts w:eastAsiaTheme="minorEastAsia"/>
      <w:color w:val="5A5A5A" w:themeColor="text1" w:themeTint="A5"/>
      <w:spacing w:val="15"/>
    </w:rPr>
  </w:style>
  <w:style w:type="paragraph" w:styleId="NoSpacing">
    <w:name w:val="No Spacing"/>
    <w:uiPriority w:val="1"/>
    <w:qFormat/>
    <w:rsid w:val="00D67A32"/>
    <w:pPr>
      <w:spacing w:after="0" w:line="240" w:lineRule="auto"/>
      <w:jc w:val="both"/>
    </w:pPr>
    <w:rPr>
      <w:rFonts w:ascii="Calibri" w:eastAsia="Times New Roman" w:hAnsi="Calibri" w:cs="Times New Roman"/>
    </w:rPr>
  </w:style>
  <w:style w:type="paragraph" w:styleId="Caption">
    <w:name w:val="caption"/>
    <w:basedOn w:val="Normal"/>
    <w:next w:val="Normal"/>
    <w:uiPriority w:val="35"/>
    <w:unhideWhenUsed/>
    <w:qFormat/>
    <w:rsid w:val="00886163"/>
    <w:pPr>
      <w:spacing w:after="0" w:line="240" w:lineRule="auto"/>
    </w:pPr>
    <w:rPr>
      <w:rFonts w:asciiTheme="majorHAnsi" w:eastAsia="Calibri" w:hAnsiTheme="majorHAnsi" w:cs="Times New Roman"/>
      <w:i/>
      <w:iCs/>
      <w:noProof/>
      <w:color w:val="0D0D0D" w:themeColor="text1" w:themeTint="F2"/>
      <w:sz w:val="16"/>
      <w:szCs w:val="16"/>
    </w:rPr>
  </w:style>
  <w:style w:type="table" w:styleId="GridTable4-Accent4">
    <w:name w:val="Grid Table 4 Accent 4"/>
    <w:basedOn w:val="TableNormal"/>
    <w:uiPriority w:val="49"/>
    <w:rsid w:val="007F6F7C"/>
    <w:pPr>
      <w:spacing w:after="0" w:line="240" w:lineRule="auto"/>
    </w:pPr>
    <w:tblPr>
      <w:tblStyleRowBandSize w:val="1"/>
      <w:tblStyleColBandSize w:val="1"/>
      <w:tblInd w:w="0" w:type="nil"/>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6918523">
      <w:bodyDiv w:val="1"/>
      <w:marLeft w:val="0"/>
      <w:marRight w:val="0"/>
      <w:marTop w:val="0"/>
      <w:marBottom w:val="0"/>
      <w:divBdr>
        <w:top w:val="none" w:sz="0" w:space="0" w:color="auto"/>
        <w:left w:val="none" w:sz="0" w:space="0" w:color="auto"/>
        <w:bottom w:val="none" w:sz="0" w:space="0" w:color="auto"/>
        <w:right w:val="none" w:sz="0" w:space="0" w:color="auto"/>
      </w:divBdr>
    </w:div>
    <w:div w:id="1614943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josephine.proebiz.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A3B84C-C035-45F0-BFF8-B6BF7F709C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792</TotalTime>
  <Pages>13</Pages>
  <Words>5635</Words>
  <Characters>32126</Characters>
  <Application>Microsoft Office Word</Application>
  <DocSecurity>0</DocSecurity>
  <Lines>267</Lines>
  <Paragraphs>75</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37686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Cencerova</dc:creator>
  <cp:keywords/>
  <dc:description/>
  <cp:lastModifiedBy>Tomas Uricek</cp:lastModifiedBy>
  <cp:revision>98</cp:revision>
  <cp:lastPrinted>2019-06-04T12:03:00Z</cp:lastPrinted>
  <dcterms:created xsi:type="dcterms:W3CDTF">2019-05-21T14:33:00Z</dcterms:created>
  <dcterms:modified xsi:type="dcterms:W3CDTF">2022-09-08T08:58:00Z</dcterms:modified>
</cp:coreProperties>
</file>