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BBF0D" w14:textId="77777777" w:rsidR="003D4D7B" w:rsidRPr="003D4D7B" w:rsidRDefault="003D4D7B" w:rsidP="003D4D7B">
      <w:pPr>
        <w:spacing w:after="0" w:line="240" w:lineRule="auto"/>
        <w:jc w:val="center"/>
        <w:rPr>
          <w:rFonts w:ascii="Arial" w:hAnsi="Arial" w:cs="Arial"/>
          <w:b/>
          <w:caps/>
        </w:rPr>
      </w:pPr>
      <w:r w:rsidRPr="003D4D7B">
        <w:rPr>
          <w:rFonts w:ascii="Arial" w:hAnsi="Arial" w:cs="Arial"/>
          <w:b/>
          <w:caps/>
        </w:rPr>
        <w:t>Kúpna zmluva č. ................</w:t>
      </w:r>
    </w:p>
    <w:p w14:paraId="6C3D1D47" w14:textId="77777777" w:rsidR="003D4D7B" w:rsidRPr="003D4D7B" w:rsidRDefault="003D4D7B" w:rsidP="003D4D7B">
      <w:pPr>
        <w:spacing w:after="0" w:line="240" w:lineRule="auto"/>
        <w:jc w:val="center"/>
        <w:rPr>
          <w:rFonts w:ascii="Arial" w:hAnsi="Arial" w:cs="Arial"/>
          <w:sz w:val="18"/>
          <w:szCs w:val="18"/>
        </w:rPr>
      </w:pPr>
      <w:r w:rsidRPr="003D4D7B">
        <w:rPr>
          <w:rFonts w:ascii="Arial" w:hAnsi="Arial" w:cs="Arial"/>
          <w:sz w:val="18"/>
          <w:szCs w:val="18"/>
        </w:rPr>
        <w:t>uzavretá podľa § 409 a nasl. zákona č. 513/1991 Zb. Obchodný zákonník</w:t>
      </w:r>
    </w:p>
    <w:p w14:paraId="7F991889" w14:textId="77777777" w:rsidR="003D4D7B" w:rsidRPr="003D4D7B" w:rsidRDefault="003D4D7B" w:rsidP="003D4D7B">
      <w:pPr>
        <w:spacing w:after="0" w:line="240" w:lineRule="auto"/>
        <w:jc w:val="center"/>
        <w:rPr>
          <w:rFonts w:ascii="Arial" w:hAnsi="Arial" w:cs="Arial"/>
          <w:sz w:val="18"/>
          <w:szCs w:val="18"/>
        </w:rPr>
      </w:pPr>
      <w:r w:rsidRPr="003D4D7B">
        <w:rPr>
          <w:rFonts w:ascii="Arial" w:hAnsi="Arial" w:cs="Arial"/>
          <w:sz w:val="18"/>
          <w:szCs w:val="18"/>
        </w:rPr>
        <w:t xml:space="preserve">v znení neskorších predpisov </w:t>
      </w:r>
    </w:p>
    <w:p w14:paraId="2F4F47C4" w14:textId="77777777" w:rsidR="003D4D7B" w:rsidRPr="003D4D7B" w:rsidRDefault="003D4D7B" w:rsidP="003D4D7B">
      <w:pPr>
        <w:spacing w:after="0" w:line="240" w:lineRule="auto"/>
        <w:jc w:val="center"/>
        <w:rPr>
          <w:rFonts w:ascii="Arial" w:hAnsi="Arial" w:cs="Arial"/>
          <w:sz w:val="18"/>
          <w:szCs w:val="18"/>
        </w:rPr>
      </w:pPr>
      <w:r w:rsidRPr="003D4D7B">
        <w:rPr>
          <w:rFonts w:ascii="Arial" w:hAnsi="Arial" w:cs="Arial"/>
          <w:sz w:val="18"/>
          <w:szCs w:val="18"/>
        </w:rPr>
        <w:t>(ďalej len „zmluva“)</w:t>
      </w:r>
    </w:p>
    <w:p w14:paraId="0F80F7C2" w14:textId="19F29805" w:rsidR="003D4D7B" w:rsidRPr="003D4D7B" w:rsidRDefault="003D4D7B" w:rsidP="003D4D7B">
      <w:pPr>
        <w:spacing w:before="120" w:after="0" w:line="240" w:lineRule="auto"/>
        <w:jc w:val="center"/>
        <w:rPr>
          <w:rFonts w:ascii="Arial" w:hAnsi="Arial" w:cs="Arial"/>
          <w:sz w:val="18"/>
          <w:szCs w:val="18"/>
        </w:rPr>
      </w:pPr>
      <w:r w:rsidRPr="003D4D7B">
        <w:rPr>
          <w:rFonts w:ascii="Arial" w:hAnsi="Arial" w:cs="Arial"/>
          <w:sz w:val="18"/>
          <w:szCs w:val="18"/>
        </w:rPr>
        <w:t xml:space="preserve">na dodanie </w:t>
      </w:r>
      <w:r w:rsidRPr="009A6063">
        <w:rPr>
          <w:rFonts w:ascii="Arial" w:hAnsi="Arial" w:cs="Arial"/>
          <w:b/>
          <w:sz w:val="18"/>
          <w:szCs w:val="18"/>
        </w:rPr>
        <w:t>„</w:t>
      </w:r>
      <w:r w:rsidR="00965A54">
        <w:rPr>
          <w:rFonts w:ascii="Arial" w:hAnsi="Arial" w:cs="Arial"/>
          <w:b/>
          <w:sz w:val="18"/>
          <w:szCs w:val="18"/>
        </w:rPr>
        <w:t>Vybavenia operačných sál</w:t>
      </w:r>
      <w:r w:rsidRPr="009A6063">
        <w:rPr>
          <w:rFonts w:ascii="Arial" w:hAnsi="Arial" w:cs="Arial"/>
          <w:b/>
          <w:sz w:val="18"/>
          <w:szCs w:val="18"/>
        </w:rPr>
        <w:t xml:space="preserve"> – časť č. ...................................“</w:t>
      </w:r>
      <w:r w:rsidRPr="009A6063">
        <w:rPr>
          <w:rFonts w:ascii="Arial" w:hAnsi="Arial" w:cs="Times New Roman"/>
          <w:b/>
          <w:sz w:val="18"/>
          <w:szCs w:val="18"/>
          <w:vertAlign w:val="superscript"/>
        </w:rPr>
        <w:t xml:space="preserve"> </w:t>
      </w:r>
      <w:r w:rsidRPr="009A6063">
        <w:rPr>
          <w:rFonts w:ascii="Arial" w:hAnsi="Arial" w:cs="Times New Roman"/>
          <w:sz w:val="16"/>
          <w:szCs w:val="16"/>
          <w:vertAlign w:val="superscript"/>
        </w:rPr>
        <w:footnoteReference w:id="1"/>
      </w:r>
    </w:p>
    <w:p w14:paraId="61AD80E0" w14:textId="77777777" w:rsidR="003D4D7B" w:rsidRPr="003D4D7B" w:rsidRDefault="003D4D7B" w:rsidP="003D4D7B">
      <w:pPr>
        <w:spacing w:after="0" w:line="240" w:lineRule="auto"/>
        <w:rPr>
          <w:rFonts w:ascii="Arial" w:hAnsi="Arial" w:cs="Arial"/>
          <w:sz w:val="18"/>
          <w:szCs w:val="18"/>
        </w:rPr>
      </w:pPr>
    </w:p>
    <w:p w14:paraId="58360271" w14:textId="77777777" w:rsidR="003D4D7B" w:rsidRPr="003D4D7B" w:rsidRDefault="003D4D7B" w:rsidP="003D4D7B">
      <w:pPr>
        <w:spacing w:after="0" w:line="240" w:lineRule="auto"/>
        <w:jc w:val="both"/>
        <w:rPr>
          <w:rFonts w:ascii="Arial" w:hAnsi="Arial" w:cs="Arial"/>
          <w:sz w:val="18"/>
          <w:szCs w:val="18"/>
        </w:rPr>
      </w:pPr>
    </w:p>
    <w:p w14:paraId="2B088690"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b/>
          <w:sz w:val="18"/>
          <w:szCs w:val="18"/>
        </w:rPr>
        <w:t>Predávajúci</w:t>
      </w:r>
      <w:r w:rsidRPr="003D4D7B">
        <w:rPr>
          <w:rFonts w:ascii="Arial" w:hAnsi="Arial" w:cs="Arial"/>
          <w:b/>
          <w:sz w:val="18"/>
          <w:szCs w:val="18"/>
        </w:rPr>
        <w:tab/>
        <w:t xml:space="preserve">              </w:t>
      </w:r>
    </w:p>
    <w:p w14:paraId="011F102B"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sz w:val="18"/>
          <w:szCs w:val="18"/>
        </w:rPr>
        <w:t>Obchodné meno:</w:t>
      </w:r>
      <w:r w:rsidRPr="003D4D7B">
        <w:rPr>
          <w:rFonts w:ascii="Arial" w:hAnsi="Arial" w:cs="Arial"/>
          <w:sz w:val="18"/>
          <w:szCs w:val="18"/>
        </w:rPr>
        <w:tab/>
      </w:r>
    </w:p>
    <w:p w14:paraId="1FBBEA89"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 xml:space="preserve">So sídlom: </w:t>
      </w:r>
      <w:r w:rsidRPr="003D4D7B">
        <w:rPr>
          <w:rFonts w:ascii="Arial" w:hAnsi="Arial" w:cs="Arial"/>
          <w:sz w:val="18"/>
          <w:szCs w:val="18"/>
        </w:rPr>
        <w:tab/>
      </w:r>
      <w:r w:rsidRPr="003D4D7B">
        <w:rPr>
          <w:rFonts w:ascii="Arial" w:hAnsi="Arial" w:cs="Arial"/>
          <w:sz w:val="18"/>
          <w:szCs w:val="18"/>
        </w:rPr>
        <w:tab/>
      </w:r>
    </w:p>
    <w:p w14:paraId="072143FE"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sz w:val="18"/>
          <w:szCs w:val="18"/>
        </w:rPr>
        <w:t>Zastúpený:</w:t>
      </w:r>
      <w:r w:rsidRPr="003D4D7B">
        <w:rPr>
          <w:rFonts w:ascii="Arial" w:hAnsi="Arial" w:cs="Arial"/>
          <w:sz w:val="18"/>
          <w:szCs w:val="18"/>
        </w:rPr>
        <w:tab/>
      </w:r>
      <w:r w:rsidRPr="003D4D7B">
        <w:rPr>
          <w:rFonts w:ascii="Arial" w:hAnsi="Arial" w:cs="Arial"/>
          <w:sz w:val="18"/>
          <w:szCs w:val="18"/>
        </w:rPr>
        <w:tab/>
      </w:r>
    </w:p>
    <w:p w14:paraId="223A2B6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IČO:</w:t>
      </w:r>
      <w:r w:rsidRPr="003D4D7B">
        <w:rPr>
          <w:rFonts w:ascii="Arial" w:hAnsi="Arial" w:cs="Arial"/>
          <w:sz w:val="18"/>
          <w:szCs w:val="18"/>
        </w:rPr>
        <w:tab/>
      </w:r>
      <w:r w:rsidRPr="003D4D7B">
        <w:rPr>
          <w:rFonts w:ascii="Arial" w:hAnsi="Arial" w:cs="Arial"/>
          <w:sz w:val="18"/>
          <w:szCs w:val="18"/>
        </w:rPr>
        <w:tab/>
        <w:t xml:space="preserve">              </w:t>
      </w:r>
    </w:p>
    <w:p w14:paraId="2CA09CA6"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IČ DPH:</w:t>
      </w:r>
      <w:r w:rsidRPr="003D4D7B">
        <w:rPr>
          <w:rFonts w:ascii="Arial" w:hAnsi="Arial" w:cs="Arial"/>
          <w:sz w:val="18"/>
          <w:szCs w:val="18"/>
        </w:rPr>
        <w:tab/>
      </w:r>
      <w:r w:rsidRPr="003D4D7B">
        <w:rPr>
          <w:rFonts w:ascii="Arial" w:hAnsi="Arial" w:cs="Arial"/>
          <w:sz w:val="18"/>
          <w:szCs w:val="18"/>
        </w:rPr>
        <w:tab/>
        <w:t xml:space="preserve">              </w:t>
      </w:r>
    </w:p>
    <w:p w14:paraId="28A6564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DIČ:</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r>
    </w:p>
    <w:p w14:paraId="10497678"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Bankové spojenie :</w:t>
      </w:r>
      <w:r w:rsidRPr="003D4D7B">
        <w:rPr>
          <w:rFonts w:ascii="Arial" w:hAnsi="Arial" w:cs="Arial"/>
          <w:sz w:val="18"/>
          <w:szCs w:val="18"/>
        </w:rPr>
        <w:tab/>
      </w:r>
    </w:p>
    <w:p w14:paraId="6D52950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IBAN:</w:t>
      </w:r>
      <w:r w:rsidRPr="003D4D7B">
        <w:rPr>
          <w:rFonts w:ascii="Arial" w:hAnsi="Arial" w:cs="Arial"/>
          <w:sz w:val="18"/>
          <w:szCs w:val="18"/>
        </w:rPr>
        <w:tab/>
      </w:r>
      <w:r w:rsidRPr="003D4D7B">
        <w:rPr>
          <w:rFonts w:ascii="Arial" w:hAnsi="Arial" w:cs="Arial"/>
          <w:sz w:val="18"/>
          <w:szCs w:val="18"/>
        </w:rPr>
        <w:tab/>
        <w:t xml:space="preserve">              </w:t>
      </w:r>
    </w:p>
    <w:p w14:paraId="142CDF71" w14:textId="77777777" w:rsidR="003D4D7B" w:rsidRPr="003D4D7B" w:rsidRDefault="003D4D7B" w:rsidP="003D4D7B">
      <w:pPr>
        <w:spacing w:after="0" w:line="240" w:lineRule="auto"/>
        <w:rPr>
          <w:rFonts w:ascii="Arial" w:hAnsi="Arial" w:cs="Arial"/>
          <w:sz w:val="18"/>
          <w:szCs w:val="18"/>
        </w:rPr>
      </w:pPr>
      <w:r w:rsidRPr="003D4D7B">
        <w:rPr>
          <w:rFonts w:ascii="Arial" w:hAnsi="Arial" w:cs="Arial"/>
          <w:sz w:val="18"/>
          <w:szCs w:val="18"/>
        </w:rPr>
        <w:t xml:space="preserve">Zapísaný:                        </w:t>
      </w:r>
    </w:p>
    <w:p w14:paraId="1884A77A" w14:textId="77777777" w:rsidR="003D4D7B" w:rsidRPr="003D4D7B" w:rsidRDefault="003D4D7B" w:rsidP="003D4D7B">
      <w:pPr>
        <w:spacing w:after="0" w:line="240" w:lineRule="auto"/>
        <w:jc w:val="both"/>
        <w:rPr>
          <w:rFonts w:ascii="Arial" w:hAnsi="Arial" w:cs="Arial"/>
          <w:sz w:val="18"/>
          <w:szCs w:val="18"/>
        </w:rPr>
      </w:pPr>
    </w:p>
    <w:p w14:paraId="3419BA5A"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i/>
          <w:sz w:val="18"/>
          <w:szCs w:val="18"/>
        </w:rPr>
        <w:t>(ďalej ako</w:t>
      </w:r>
      <w:r w:rsidRPr="003D4D7B">
        <w:rPr>
          <w:rFonts w:ascii="Arial" w:hAnsi="Arial" w:cs="Arial"/>
          <w:sz w:val="18"/>
          <w:szCs w:val="18"/>
        </w:rPr>
        <w:t xml:space="preserve"> „</w:t>
      </w:r>
      <w:r w:rsidRPr="003D4D7B">
        <w:rPr>
          <w:rFonts w:ascii="Arial" w:hAnsi="Arial" w:cs="Arial"/>
          <w:i/>
          <w:sz w:val="18"/>
          <w:szCs w:val="18"/>
        </w:rPr>
        <w:t>predávajúci</w:t>
      </w:r>
      <w:r w:rsidRPr="003D4D7B">
        <w:rPr>
          <w:rFonts w:ascii="Arial" w:hAnsi="Arial" w:cs="Arial"/>
          <w:sz w:val="18"/>
          <w:szCs w:val="18"/>
        </w:rPr>
        <w:t>“)</w:t>
      </w:r>
    </w:p>
    <w:p w14:paraId="5A0EF007" w14:textId="77777777" w:rsidR="003D4D7B" w:rsidRPr="003D4D7B" w:rsidRDefault="003D4D7B" w:rsidP="003D4D7B">
      <w:pPr>
        <w:tabs>
          <w:tab w:val="left" w:pos="1440"/>
        </w:tabs>
        <w:spacing w:after="0" w:line="240" w:lineRule="auto"/>
        <w:jc w:val="both"/>
        <w:rPr>
          <w:rFonts w:ascii="Arial" w:hAnsi="Arial" w:cs="Arial"/>
          <w:b/>
          <w:sz w:val="18"/>
          <w:szCs w:val="18"/>
        </w:rPr>
      </w:pPr>
      <w:r w:rsidRPr="003D4D7B">
        <w:rPr>
          <w:rFonts w:ascii="Arial" w:hAnsi="Arial" w:cs="Arial"/>
          <w:b/>
          <w:sz w:val="18"/>
          <w:szCs w:val="18"/>
        </w:rPr>
        <w:tab/>
      </w:r>
    </w:p>
    <w:p w14:paraId="0A1B1483" w14:textId="77777777" w:rsidR="003D4D7B" w:rsidRPr="003D4D7B" w:rsidRDefault="003D4D7B" w:rsidP="003D4D7B">
      <w:pPr>
        <w:tabs>
          <w:tab w:val="left" w:pos="1440"/>
        </w:tabs>
        <w:spacing w:after="0" w:line="240" w:lineRule="auto"/>
        <w:jc w:val="both"/>
        <w:rPr>
          <w:rFonts w:ascii="Arial" w:hAnsi="Arial" w:cs="Arial"/>
          <w:b/>
          <w:sz w:val="18"/>
          <w:szCs w:val="18"/>
        </w:rPr>
      </w:pPr>
    </w:p>
    <w:p w14:paraId="4BEEA282"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b/>
          <w:sz w:val="18"/>
          <w:szCs w:val="18"/>
        </w:rPr>
        <w:t>Kupujúci</w:t>
      </w:r>
      <w:r w:rsidRPr="003D4D7B">
        <w:rPr>
          <w:rFonts w:ascii="Arial" w:hAnsi="Arial" w:cs="Arial"/>
          <w:b/>
          <w:sz w:val="18"/>
          <w:szCs w:val="18"/>
        </w:rPr>
        <w:tab/>
      </w:r>
    </w:p>
    <w:p w14:paraId="1CDD228E" w14:textId="101153B9"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 xml:space="preserve">Obchodné meno:                    </w:t>
      </w:r>
      <w:r w:rsidR="007A1BE6">
        <w:rPr>
          <w:rFonts w:ascii="Arial" w:hAnsi="Arial" w:cs="Arial"/>
          <w:sz w:val="18"/>
          <w:szCs w:val="18"/>
        </w:rPr>
        <w:t xml:space="preserve">  </w:t>
      </w:r>
      <w:r w:rsidRPr="003D4D7B">
        <w:rPr>
          <w:rFonts w:ascii="Arial" w:hAnsi="Arial" w:cs="Arial"/>
          <w:sz w:val="18"/>
          <w:szCs w:val="18"/>
        </w:rPr>
        <w:t xml:space="preserve">     </w:t>
      </w:r>
      <w:r w:rsidRPr="003D4D7B">
        <w:rPr>
          <w:rFonts w:ascii="Arial" w:hAnsi="Arial" w:cs="Arial"/>
          <w:b/>
          <w:sz w:val="18"/>
          <w:szCs w:val="18"/>
        </w:rPr>
        <w:t>Vranovská nemocnica, a.s.</w:t>
      </w:r>
      <w:r w:rsidRPr="003D4D7B">
        <w:rPr>
          <w:rFonts w:ascii="Arial" w:hAnsi="Arial" w:cs="Arial"/>
          <w:b/>
          <w:sz w:val="18"/>
          <w:szCs w:val="18"/>
        </w:rPr>
        <w:tab/>
      </w:r>
      <w:r w:rsidRPr="003D4D7B">
        <w:rPr>
          <w:rFonts w:ascii="Arial" w:hAnsi="Arial" w:cs="Arial"/>
          <w:b/>
          <w:sz w:val="18"/>
          <w:szCs w:val="18"/>
        </w:rPr>
        <w:tab/>
      </w:r>
    </w:p>
    <w:p w14:paraId="6A836671" w14:textId="4EF5E44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So sídlom:</w:t>
      </w:r>
      <w:r w:rsidRPr="003D4D7B">
        <w:rPr>
          <w:rFonts w:ascii="Arial" w:hAnsi="Arial" w:cs="Arial"/>
          <w:sz w:val="18"/>
          <w:szCs w:val="18"/>
        </w:rPr>
        <w:tab/>
      </w:r>
      <w:r>
        <w:rPr>
          <w:rFonts w:ascii="Arial" w:hAnsi="Arial" w:cs="Arial"/>
          <w:sz w:val="18"/>
          <w:szCs w:val="18"/>
        </w:rPr>
        <w:t xml:space="preserve">                       </w:t>
      </w:r>
      <w:r w:rsidR="007A1BE6">
        <w:rPr>
          <w:rFonts w:ascii="Arial" w:hAnsi="Arial" w:cs="Arial"/>
          <w:sz w:val="18"/>
          <w:szCs w:val="18"/>
        </w:rPr>
        <w:t xml:space="preserve">  </w:t>
      </w:r>
      <w:r>
        <w:rPr>
          <w:rFonts w:ascii="Arial" w:hAnsi="Arial" w:cs="Arial"/>
          <w:sz w:val="18"/>
          <w:szCs w:val="18"/>
        </w:rPr>
        <w:t xml:space="preserve">  </w:t>
      </w:r>
      <w:r w:rsidRPr="003D4D7B">
        <w:rPr>
          <w:rFonts w:ascii="Arial" w:hAnsi="Arial" w:cs="Arial"/>
          <w:sz w:val="18"/>
          <w:szCs w:val="18"/>
        </w:rPr>
        <w:t xml:space="preserve">M. R. Štefánika 187/177 B, 093 27 Vranov nad Topľou </w:t>
      </w:r>
      <w:r w:rsidRPr="003D4D7B">
        <w:rPr>
          <w:rFonts w:ascii="Arial" w:hAnsi="Arial" w:cs="Arial"/>
          <w:sz w:val="18"/>
          <w:szCs w:val="18"/>
        </w:rPr>
        <w:tab/>
        <w:t xml:space="preserve"> </w:t>
      </w:r>
    </w:p>
    <w:p w14:paraId="4DFDFA7B" w14:textId="4A436078" w:rsidR="003D4D7B" w:rsidRPr="003D4D7B" w:rsidRDefault="003D4D7B" w:rsidP="003D4D7B">
      <w:pPr>
        <w:spacing w:after="0" w:line="240" w:lineRule="auto"/>
        <w:jc w:val="both"/>
        <w:rPr>
          <w:rFonts w:ascii="Arial" w:hAnsi="Arial" w:cs="Arial"/>
          <w:sz w:val="18"/>
          <w:szCs w:val="18"/>
        </w:rPr>
      </w:pPr>
      <w:r>
        <w:rPr>
          <w:rFonts w:ascii="Arial" w:hAnsi="Arial" w:cs="Arial"/>
          <w:sz w:val="18"/>
          <w:szCs w:val="18"/>
        </w:rPr>
        <w:t>Zastúpený</w:t>
      </w:r>
      <w:r w:rsidRPr="003D4D7B">
        <w:rPr>
          <w:rFonts w:ascii="Arial" w:hAnsi="Arial" w:cs="Arial"/>
          <w:sz w:val="18"/>
          <w:szCs w:val="18"/>
        </w:rPr>
        <w:t>:</w:t>
      </w:r>
      <w:r w:rsidRPr="003D4D7B">
        <w:rPr>
          <w:rFonts w:ascii="Arial" w:hAnsi="Arial" w:cs="Arial"/>
          <w:sz w:val="18"/>
          <w:szCs w:val="18"/>
        </w:rPr>
        <w:tab/>
      </w:r>
      <w:r>
        <w:rPr>
          <w:rFonts w:ascii="Arial" w:hAnsi="Arial" w:cs="Arial"/>
          <w:sz w:val="18"/>
          <w:szCs w:val="18"/>
        </w:rPr>
        <w:t xml:space="preserve">                       </w:t>
      </w:r>
      <w:r w:rsidR="007A1BE6">
        <w:rPr>
          <w:rFonts w:ascii="Arial" w:hAnsi="Arial" w:cs="Arial"/>
          <w:sz w:val="18"/>
          <w:szCs w:val="18"/>
        </w:rPr>
        <w:t xml:space="preserve"> </w:t>
      </w:r>
      <w:r>
        <w:rPr>
          <w:rFonts w:ascii="Arial" w:hAnsi="Arial" w:cs="Arial"/>
          <w:sz w:val="18"/>
          <w:szCs w:val="18"/>
        </w:rPr>
        <w:t xml:space="preserve">  </w:t>
      </w:r>
      <w:r w:rsidRPr="003D4D7B">
        <w:rPr>
          <w:rFonts w:ascii="Arial" w:hAnsi="Arial" w:cs="Arial"/>
          <w:b/>
          <w:sz w:val="18"/>
          <w:szCs w:val="18"/>
        </w:rPr>
        <w:t>MUDr. Vladimír Dvorový, MPH</w:t>
      </w:r>
      <w:r w:rsidRPr="003D4D7B">
        <w:rPr>
          <w:rFonts w:ascii="Arial" w:hAnsi="Arial" w:cs="Arial"/>
          <w:sz w:val="18"/>
          <w:szCs w:val="18"/>
        </w:rPr>
        <w:t>, predseda predstavenstva</w:t>
      </w:r>
    </w:p>
    <w:p w14:paraId="237F1D12" w14:textId="15D8ABEB" w:rsidR="003D4D7B" w:rsidRPr="003D4D7B" w:rsidRDefault="003D4D7B" w:rsidP="003D4D7B">
      <w:pPr>
        <w:spacing w:after="0" w:line="240" w:lineRule="auto"/>
        <w:jc w:val="both"/>
        <w:rPr>
          <w:rFonts w:ascii="Arial" w:hAnsi="Arial" w:cs="Arial"/>
          <w:sz w:val="18"/>
          <w:szCs w:val="18"/>
        </w:rPr>
      </w:pPr>
      <w:r>
        <w:rPr>
          <w:rFonts w:ascii="Arial" w:hAnsi="Arial" w:cs="Arial"/>
          <w:sz w:val="18"/>
          <w:szCs w:val="18"/>
        </w:rPr>
        <w:t xml:space="preserve">                                                </w:t>
      </w:r>
      <w:r w:rsidR="007A1BE6">
        <w:rPr>
          <w:rFonts w:ascii="Arial" w:hAnsi="Arial" w:cs="Arial"/>
          <w:sz w:val="18"/>
          <w:szCs w:val="18"/>
        </w:rPr>
        <w:t xml:space="preserve"> </w:t>
      </w:r>
      <w:r>
        <w:rPr>
          <w:rFonts w:ascii="Arial" w:hAnsi="Arial" w:cs="Arial"/>
          <w:sz w:val="18"/>
          <w:szCs w:val="18"/>
        </w:rPr>
        <w:t xml:space="preserve">     </w:t>
      </w:r>
      <w:r w:rsidRPr="003D4D7B">
        <w:rPr>
          <w:rFonts w:ascii="Arial" w:hAnsi="Arial" w:cs="Arial"/>
          <w:b/>
          <w:sz w:val="18"/>
          <w:szCs w:val="18"/>
        </w:rPr>
        <w:t>Ing. Lenka Smreková, FCCA</w:t>
      </w:r>
      <w:r w:rsidRPr="003D4D7B">
        <w:rPr>
          <w:rFonts w:ascii="Arial" w:hAnsi="Arial" w:cs="Arial"/>
          <w:sz w:val="18"/>
          <w:szCs w:val="18"/>
        </w:rPr>
        <w:t>, podpredseda predstavenstva</w:t>
      </w:r>
      <w:r w:rsidRPr="003D4D7B">
        <w:rPr>
          <w:rFonts w:ascii="Arial" w:hAnsi="Arial" w:cs="Arial"/>
          <w:sz w:val="18"/>
          <w:szCs w:val="18"/>
        </w:rPr>
        <w:tab/>
      </w:r>
    </w:p>
    <w:p w14:paraId="5E8B13F4" w14:textId="3448256C"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 xml:space="preserve">IČO: </w:t>
      </w:r>
      <w:r w:rsidRPr="003D4D7B">
        <w:rPr>
          <w:rFonts w:ascii="Arial" w:hAnsi="Arial" w:cs="Arial"/>
          <w:sz w:val="18"/>
          <w:szCs w:val="18"/>
        </w:rPr>
        <w:tab/>
      </w:r>
      <w:r>
        <w:rPr>
          <w:rFonts w:ascii="Arial" w:hAnsi="Arial" w:cs="Arial"/>
          <w:sz w:val="18"/>
          <w:szCs w:val="18"/>
        </w:rPr>
        <w:t xml:space="preserve">                                       </w:t>
      </w:r>
      <w:r w:rsidR="007A1BE6">
        <w:rPr>
          <w:rFonts w:ascii="Arial" w:hAnsi="Arial" w:cs="Arial"/>
          <w:sz w:val="18"/>
          <w:szCs w:val="18"/>
        </w:rPr>
        <w:t xml:space="preserve"> </w:t>
      </w:r>
      <w:r w:rsidRPr="003D4D7B">
        <w:rPr>
          <w:rFonts w:ascii="Arial" w:hAnsi="Arial" w:cs="Arial"/>
          <w:sz w:val="18"/>
          <w:szCs w:val="18"/>
        </w:rPr>
        <w:t xml:space="preserve">47 249 021                           </w:t>
      </w:r>
      <w:r w:rsidRPr="003D4D7B">
        <w:rPr>
          <w:rFonts w:ascii="Arial" w:hAnsi="Arial" w:cs="Arial"/>
          <w:sz w:val="18"/>
          <w:szCs w:val="18"/>
        </w:rPr>
        <w:tab/>
        <w:t xml:space="preserve">           </w:t>
      </w:r>
    </w:p>
    <w:p w14:paraId="18895E5F" w14:textId="4ED06BE9"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DIČ:</w:t>
      </w:r>
      <w:r w:rsidRPr="003D4D7B">
        <w:rPr>
          <w:rFonts w:ascii="Arial" w:hAnsi="Arial" w:cs="Arial"/>
          <w:sz w:val="18"/>
          <w:szCs w:val="18"/>
        </w:rPr>
        <w:tab/>
      </w:r>
      <w:r>
        <w:rPr>
          <w:rFonts w:ascii="Arial" w:hAnsi="Arial" w:cs="Arial"/>
          <w:sz w:val="18"/>
          <w:szCs w:val="18"/>
        </w:rPr>
        <w:t xml:space="preserve">                                     </w:t>
      </w:r>
      <w:r w:rsidR="007A1BE6">
        <w:rPr>
          <w:rFonts w:ascii="Arial" w:hAnsi="Arial" w:cs="Arial"/>
          <w:sz w:val="18"/>
          <w:szCs w:val="18"/>
        </w:rPr>
        <w:t xml:space="preserve"> </w:t>
      </w:r>
      <w:r>
        <w:rPr>
          <w:rFonts w:ascii="Arial" w:hAnsi="Arial" w:cs="Arial"/>
          <w:sz w:val="18"/>
          <w:szCs w:val="18"/>
        </w:rPr>
        <w:t xml:space="preserve">  </w:t>
      </w:r>
      <w:r w:rsidRPr="003D4D7B">
        <w:rPr>
          <w:rFonts w:ascii="Arial" w:hAnsi="Arial" w:cs="Arial"/>
          <w:sz w:val="18"/>
          <w:szCs w:val="18"/>
        </w:rPr>
        <w:t>2023814793</w:t>
      </w:r>
      <w:r w:rsidRPr="003D4D7B">
        <w:rPr>
          <w:rFonts w:ascii="Arial" w:hAnsi="Arial" w:cs="Arial"/>
          <w:sz w:val="18"/>
          <w:szCs w:val="18"/>
        </w:rPr>
        <w:tab/>
      </w:r>
    </w:p>
    <w:p w14:paraId="68F6171C" w14:textId="2CC8B505"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IČ DPH:</w:t>
      </w:r>
      <w:r w:rsidRPr="003D4D7B">
        <w:rPr>
          <w:rFonts w:ascii="Arial" w:hAnsi="Arial" w:cs="Arial"/>
          <w:sz w:val="18"/>
          <w:szCs w:val="18"/>
        </w:rPr>
        <w:tab/>
      </w:r>
      <w:r>
        <w:rPr>
          <w:rFonts w:ascii="Arial" w:hAnsi="Arial" w:cs="Arial"/>
          <w:sz w:val="18"/>
          <w:szCs w:val="18"/>
        </w:rPr>
        <w:t xml:space="preserve">                                     </w:t>
      </w:r>
      <w:r w:rsidR="007A1BE6">
        <w:rPr>
          <w:rFonts w:ascii="Arial" w:hAnsi="Arial" w:cs="Arial"/>
          <w:sz w:val="18"/>
          <w:szCs w:val="18"/>
        </w:rPr>
        <w:t xml:space="preserve"> </w:t>
      </w:r>
      <w:r>
        <w:rPr>
          <w:rFonts w:ascii="Arial" w:hAnsi="Arial" w:cs="Arial"/>
          <w:sz w:val="18"/>
          <w:szCs w:val="18"/>
        </w:rPr>
        <w:t xml:space="preserve">  </w:t>
      </w:r>
      <w:r w:rsidRPr="003D4D7B">
        <w:rPr>
          <w:rFonts w:ascii="Arial" w:hAnsi="Arial" w:cs="Arial"/>
          <w:sz w:val="18"/>
          <w:szCs w:val="18"/>
        </w:rPr>
        <w:t>SK7020000669</w:t>
      </w:r>
      <w:r w:rsidRPr="003D4D7B">
        <w:rPr>
          <w:rFonts w:ascii="Arial" w:hAnsi="Arial" w:cs="Arial"/>
          <w:sz w:val="18"/>
          <w:szCs w:val="18"/>
        </w:rPr>
        <w:tab/>
      </w:r>
    </w:p>
    <w:p w14:paraId="43E17AA4" w14:textId="2AD53F75"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B</w:t>
      </w:r>
      <w:r>
        <w:rPr>
          <w:rFonts w:ascii="Arial" w:hAnsi="Arial" w:cs="Arial"/>
          <w:sz w:val="18"/>
          <w:szCs w:val="18"/>
        </w:rPr>
        <w:t>ankové spojenie:</w:t>
      </w:r>
      <w:r>
        <w:rPr>
          <w:rFonts w:ascii="Arial" w:hAnsi="Arial" w:cs="Arial"/>
          <w:sz w:val="18"/>
          <w:szCs w:val="18"/>
        </w:rPr>
        <w:tab/>
        <w:t xml:space="preserve">        </w:t>
      </w:r>
      <w:r w:rsidR="007A1BE6">
        <w:rPr>
          <w:rFonts w:ascii="Arial" w:hAnsi="Arial" w:cs="Arial"/>
          <w:sz w:val="18"/>
          <w:szCs w:val="18"/>
        </w:rPr>
        <w:t xml:space="preserve"> </w:t>
      </w:r>
      <w:r>
        <w:rPr>
          <w:rFonts w:ascii="Arial" w:hAnsi="Arial" w:cs="Arial"/>
          <w:sz w:val="18"/>
          <w:szCs w:val="18"/>
        </w:rPr>
        <w:t xml:space="preserve">   Tatra banka, a.s.   </w:t>
      </w:r>
    </w:p>
    <w:p w14:paraId="3C2ACDE1" w14:textId="77777777" w:rsidR="003D4D7B" w:rsidRPr="003D4D7B" w:rsidRDefault="003D4D7B" w:rsidP="003D4D7B">
      <w:pPr>
        <w:spacing w:after="0" w:line="240" w:lineRule="auto"/>
        <w:jc w:val="both"/>
        <w:rPr>
          <w:rFonts w:ascii="Arial" w:hAnsi="Arial" w:cs="Arial"/>
          <w:sz w:val="18"/>
          <w:szCs w:val="18"/>
        </w:rPr>
      </w:pPr>
      <w:r>
        <w:rPr>
          <w:rFonts w:ascii="Arial" w:hAnsi="Arial" w:cs="Arial"/>
          <w:sz w:val="18"/>
          <w:szCs w:val="18"/>
        </w:rPr>
        <w:t>IBAN:</w:t>
      </w:r>
      <w:r>
        <w:rPr>
          <w:rFonts w:ascii="Arial" w:hAnsi="Arial" w:cs="Arial"/>
          <w:sz w:val="18"/>
          <w:szCs w:val="18"/>
        </w:rPr>
        <w:tab/>
      </w:r>
      <w:r w:rsidRPr="003D4D7B">
        <w:rPr>
          <w:rFonts w:ascii="Arial" w:hAnsi="Arial" w:cs="Arial"/>
          <w:sz w:val="18"/>
          <w:szCs w:val="18"/>
        </w:rPr>
        <w:t xml:space="preserve">   </w:t>
      </w:r>
      <w:r>
        <w:rPr>
          <w:rFonts w:ascii="Arial" w:hAnsi="Arial" w:cs="Arial"/>
          <w:sz w:val="18"/>
          <w:szCs w:val="18"/>
        </w:rPr>
        <w:t xml:space="preserve">                                     </w:t>
      </w:r>
      <w:r w:rsidRPr="003D4D7B">
        <w:rPr>
          <w:rFonts w:ascii="Arial" w:hAnsi="Arial" w:cs="Arial"/>
          <w:sz w:val="18"/>
          <w:szCs w:val="18"/>
        </w:rPr>
        <w:t>SK3211000000002928123699</w:t>
      </w:r>
    </w:p>
    <w:p w14:paraId="51290495" w14:textId="77777777" w:rsid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Zapísaný:</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 xml:space="preserve">v Obchodnom registri vedenom Okresným súdom Prešov, Odd.: Sa, </w:t>
      </w:r>
    </w:p>
    <w:p w14:paraId="2DA1ABC9" w14:textId="77777777" w:rsidR="003D4D7B" w:rsidRPr="00905E90" w:rsidRDefault="003D4D7B" w:rsidP="003D4D7B">
      <w:pPr>
        <w:spacing w:after="0" w:line="240" w:lineRule="auto"/>
        <w:jc w:val="both"/>
        <w:rPr>
          <w:rFonts w:ascii="Times New Roman" w:hAnsi="Times New Roman" w:cs="Times New Roman"/>
        </w:rPr>
      </w:pPr>
      <w:r>
        <w:rPr>
          <w:rFonts w:ascii="Arial" w:hAnsi="Arial" w:cs="Arial"/>
          <w:sz w:val="18"/>
          <w:szCs w:val="18"/>
        </w:rPr>
        <w:t xml:space="preserve">                                                      </w:t>
      </w:r>
      <w:r w:rsidRPr="003D4D7B">
        <w:rPr>
          <w:rFonts w:ascii="Arial" w:hAnsi="Arial" w:cs="Arial"/>
          <w:sz w:val="18"/>
          <w:szCs w:val="18"/>
        </w:rPr>
        <w:t>vložka č. 10475/P</w:t>
      </w:r>
      <w:r w:rsidRPr="00905E90">
        <w:rPr>
          <w:rFonts w:ascii="Times New Roman" w:hAnsi="Times New Roman" w:cs="Times New Roman"/>
        </w:rPr>
        <w:tab/>
      </w:r>
      <w:r w:rsidRPr="00905E90">
        <w:rPr>
          <w:rFonts w:ascii="Times New Roman" w:hAnsi="Times New Roman" w:cs="Times New Roman"/>
        </w:rPr>
        <w:tab/>
      </w:r>
      <w:r w:rsidRPr="00905E90">
        <w:rPr>
          <w:rFonts w:ascii="Times New Roman" w:hAnsi="Times New Roman" w:cs="Times New Roman"/>
        </w:rPr>
        <w:tab/>
      </w:r>
    </w:p>
    <w:p w14:paraId="2E4807D3"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ab/>
      </w:r>
      <w:r w:rsidRPr="003D4D7B">
        <w:rPr>
          <w:rFonts w:ascii="Arial" w:hAnsi="Arial" w:cs="Arial"/>
          <w:sz w:val="18"/>
          <w:szCs w:val="18"/>
        </w:rPr>
        <w:tab/>
      </w:r>
    </w:p>
    <w:p w14:paraId="1C610046"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i/>
          <w:sz w:val="18"/>
          <w:szCs w:val="18"/>
        </w:rPr>
        <w:t>(ďalej ako „kupujúci“)</w:t>
      </w:r>
    </w:p>
    <w:p w14:paraId="50543001" w14:textId="77777777" w:rsidR="003D4D7B" w:rsidRPr="003D4D7B" w:rsidRDefault="003D4D7B" w:rsidP="003D4D7B">
      <w:pPr>
        <w:spacing w:after="0" w:line="240" w:lineRule="auto"/>
        <w:jc w:val="both"/>
        <w:rPr>
          <w:rFonts w:ascii="Arial" w:hAnsi="Arial" w:cs="Arial"/>
          <w:i/>
          <w:sz w:val="18"/>
          <w:szCs w:val="18"/>
        </w:rPr>
      </w:pPr>
    </w:p>
    <w:p w14:paraId="48C28781" w14:textId="77777777" w:rsidR="003D4D7B" w:rsidRPr="003D4D7B" w:rsidRDefault="003D4D7B" w:rsidP="003D4D7B">
      <w:pPr>
        <w:spacing w:after="0" w:line="240" w:lineRule="auto"/>
        <w:jc w:val="both"/>
        <w:rPr>
          <w:rFonts w:ascii="Arial" w:hAnsi="Arial" w:cs="Arial"/>
          <w:i/>
          <w:sz w:val="18"/>
          <w:szCs w:val="18"/>
        </w:rPr>
      </w:pPr>
    </w:p>
    <w:p w14:paraId="69D54457" w14:textId="77777777" w:rsidR="003D4D7B" w:rsidRPr="003D4D7B" w:rsidRDefault="003D4D7B" w:rsidP="003D4D7B">
      <w:pPr>
        <w:spacing w:after="0" w:line="240" w:lineRule="auto"/>
        <w:jc w:val="both"/>
        <w:rPr>
          <w:rFonts w:ascii="Arial" w:hAnsi="Arial" w:cs="Arial"/>
          <w:i/>
          <w:sz w:val="18"/>
          <w:szCs w:val="18"/>
        </w:rPr>
      </w:pPr>
      <w:r w:rsidRPr="003D4D7B">
        <w:rPr>
          <w:rFonts w:ascii="Arial" w:hAnsi="Arial" w:cs="Arial"/>
          <w:i/>
          <w:sz w:val="18"/>
          <w:szCs w:val="18"/>
        </w:rPr>
        <w:t>Predávajúci a kupujúci ďalej označení jednotlivo aj ako „zmluvná strana“ a spoločne aj ako „zmluvné strany“.</w:t>
      </w:r>
    </w:p>
    <w:p w14:paraId="35ABADB3" w14:textId="77777777" w:rsidR="003D4D7B" w:rsidRPr="003D4D7B" w:rsidRDefault="003D4D7B" w:rsidP="003D4D7B">
      <w:pPr>
        <w:tabs>
          <w:tab w:val="left" w:pos="3600"/>
        </w:tabs>
        <w:spacing w:before="240" w:after="0" w:line="240" w:lineRule="auto"/>
        <w:jc w:val="center"/>
        <w:rPr>
          <w:rFonts w:ascii="Arial" w:hAnsi="Arial" w:cs="Arial"/>
          <w:b/>
          <w:bCs/>
          <w:sz w:val="18"/>
          <w:szCs w:val="18"/>
        </w:rPr>
      </w:pPr>
      <w:r w:rsidRPr="003D4D7B">
        <w:rPr>
          <w:rFonts w:ascii="Arial" w:hAnsi="Arial" w:cs="Arial"/>
          <w:b/>
          <w:bCs/>
          <w:sz w:val="18"/>
          <w:szCs w:val="18"/>
        </w:rPr>
        <w:t>Článok 1</w:t>
      </w:r>
    </w:p>
    <w:p w14:paraId="16337BAE" w14:textId="77777777" w:rsidR="003D4D7B" w:rsidRPr="003D4D7B" w:rsidRDefault="003D4D7B" w:rsidP="003D4D7B">
      <w:pPr>
        <w:tabs>
          <w:tab w:val="left" w:pos="3600"/>
        </w:tabs>
        <w:spacing w:after="120" w:line="240" w:lineRule="auto"/>
        <w:jc w:val="center"/>
        <w:rPr>
          <w:rFonts w:ascii="Arial" w:hAnsi="Arial" w:cs="Arial"/>
          <w:b/>
          <w:bCs/>
          <w:sz w:val="18"/>
          <w:szCs w:val="18"/>
        </w:rPr>
      </w:pPr>
      <w:r w:rsidRPr="003D4D7B">
        <w:rPr>
          <w:rFonts w:ascii="Arial" w:hAnsi="Arial" w:cs="Arial"/>
          <w:b/>
          <w:bCs/>
          <w:sz w:val="18"/>
          <w:szCs w:val="18"/>
        </w:rPr>
        <w:t>Úvodné ustanovenia</w:t>
      </w:r>
    </w:p>
    <w:p w14:paraId="501C78E8" w14:textId="637BC7FF" w:rsidR="003D4D7B" w:rsidRPr="009A6063" w:rsidRDefault="003D4D7B" w:rsidP="003D4D7B">
      <w:pPr>
        <w:numPr>
          <w:ilvl w:val="1"/>
          <w:numId w:val="14"/>
        </w:numPr>
        <w:tabs>
          <w:tab w:val="left" w:pos="3600"/>
        </w:tabs>
        <w:spacing w:after="0" w:line="240" w:lineRule="auto"/>
        <w:ind w:left="567" w:hanging="567"/>
        <w:contextualSpacing/>
        <w:jc w:val="both"/>
        <w:rPr>
          <w:rFonts w:ascii="Arial" w:hAnsi="Arial" w:cs="Arial"/>
          <w:b/>
          <w:sz w:val="18"/>
          <w:szCs w:val="18"/>
        </w:rPr>
      </w:pPr>
      <w:r w:rsidRPr="003D4D7B">
        <w:rPr>
          <w:rFonts w:ascii="Arial" w:hAnsi="Arial" w:cs="Arial"/>
          <w:sz w:val="18"/>
          <w:szCs w:val="18"/>
        </w:rPr>
        <w:t xml:space="preserve">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ktorej predmetom </w:t>
      </w:r>
      <w:r w:rsidRPr="009A6063">
        <w:rPr>
          <w:rFonts w:ascii="Arial" w:hAnsi="Arial" w:cs="Arial"/>
          <w:sz w:val="18"/>
          <w:szCs w:val="18"/>
        </w:rPr>
        <w:t>sú „</w:t>
      </w:r>
      <w:r w:rsidR="00965A54">
        <w:rPr>
          <w:rFonts w:ascii="Arial" w:hAnsi="Arial" w:cs="Arial"/>
          <w:sz w:val="18"/>
          <w:szCs w:val="18"/>
        </w:rPr>
        <w:t>Vybavenie operačných sál</w:t>
      </w:r>
      <w:r w:rsidRPr="009A6063">
        <w:rPr>
          <w:rFonts w:ascii="Arial" w:hAnsi="Arial" w:cs="Arial"/>
          <w:sz w:val="18"/>
          <w:szCs w:val="18"/>
        </w:rPr>
        <w:t>“.</w:t>
      </w:r>
    </w:p>
    <w:p w14:paraId="6F574D0C" w14:textId="77777777" w:rsidR="003D4D7B" w:rsidRPr="003D4D7B" w:rsidRDefault="003D4D7B" w:rsidP="003D4D7B">
      <w:pPr>
        <w:tabs>
          <w:tab w:val="left" w:pos="3600"/>
        </w:tabs>
        <w:spacing w:after="0" w:line="240" w:lineRule="auto"/>
        <w:ind w:left="567"/>
        <w:contextualSpacing/>
        <w:jc w:val="both"/>
        <w:rPr>
          <w:rFonts w:ascii="Arial" w:hAnsi="Arial" w:cs="Arial"/>
          <w:b/>
          <w:sz w:val="18"/>
          <w:szCs w:val="18"/>
        </w:rPr>
      </w:pPr>
    </w:p>
    <w:p w14:paraId="0333AD5D" w14:textId="77777777" w:rsidR="003D4D7B" w:rsidRPr="003D4D7B" w:rsidRDefault="003D4D7B" w:rsidP="003D4D7B">
      <w:pPr>
        <w:numPr>
          <w:ilvl w:val="1"/>
          <w:numId w:val="15"/>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3D4D7B">
        <w:rPr>
          <w:rFonts w:ascii="Arial" w:eastAsia="Times New Roman" w:hAnsi="Arial" w:cs="Arial"/>
          <w:sz w:val="18"/>
          <w:szCs w:val="18"/>
          <w:lang w:val="x-none" w:eastAsia="x-none"/>
        </w:rPr>
        <w:t>Ministerstvom pôdohospodárstva a rozvoja vidieka SR</w:t>
      </w:r>
      <w:r w:rsidRPr="003D4D7B">
        <w:rPr>
          <w:rFonts w:ascii="Arial" w:eastAsia="Times New Roman" w:hAnsi="Arial" w:cs="Arial"/>
          <w:sz w:val="18"/>
          <w:szCs w:val="18"/>
          <w:lang w:eastAsia="x-none"/>
        </w:rPr>
        <w:t xml:space="preserve"> v zastúpení Ministerstva zdravotníctva SR</w:t>
      </w:r>
      <w:r w:rsidRPr="003D4D7B">
        <w:rPr>
          <w:rFonts w:ascii="Arial" w:eastAsia="Times New Roman" w:hAnsi="Arial" w:cs="Arial"/>
          <w:sz w:val="18"/>
          <w:szCs w:val="18"/>
          <w:lang w:val="x-none" w:eastAsia="x-none"/>
        </w:rPr>
        <w:t xml:space="preserve">, </w:t>
      </w:r>
      <w:r w:rsidRPr="003D4D7B">
        <w:rPr>
          <w:rFonts w:ascii="Arial" w:hAnsi="Arial" w:cs="Arial"/>
          <w:sz w:val="18"/>
          <w:szCs w:val="18"/>
        </w:rPr>
        <w:t>a kupujúcim, a to na základe jeho Žiadosti o nenávratný finančný príspevok (ŽoNFP).</w:t>
      </w:r>
    </w:p>
    <w:p w14:paraId="708E80C1" w14:textId="77777777" w:rsidR="003D4D7B" w:rsidRPr="003D4D7B" w:rsidRDefault="003D4D7B" w:rsidP="003D4D7B">
      <w:pPr>
        <w:spacing w:after="0" w:line="240" w:lineRule="auto"/>
        <w:ind w:left="567"/>
        <w:contextualSpacing/>
        <w:jc w:val="both"/>
        <w:rPr>
          <w:rFonts w:ascii="Arial" w:hAnsi="Arial" w:cs="Arial"/>
          <w:sz w:val="18"/>
          <w:szCs w:val="18"/>
        </w:rPr>
      </w:pPr>
    </w:p>
    <w:p w14:paraId="25EE6042" w14:textId="77777777" w:rsidR="003D4D7B" w:rsidRPr="003D4D7B" w:rsidRDefault="003D4D7B" w:rsidP="003D4D7B">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3D4D7B">
        <w:rPr>
          <w:rFonts w:ascii="Arial" w:hAnsi="Arial" w:cs="Arial"/>
          <w:sz w:val="18"/>
          <w:szCs w:val="18"/>
        </w:rPr>
        <w:t xml:space="preserve">Nákup tovaru, definovaného v Čl. 2 tejto zmluvy </w:t>
      </w:r>
      <w:r w:rsidRPr="003D4D7B">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3D4D7B">
        <w:rPr>
          <w:rFonts w:ascii="Arial" w:eastAsia="Times New Roman" w:hAnsi="Arial" w:cs="Arial"/>
          <w:sz w:val="18"/>
          <w:szCs w:val="18"/>
          <w:lang w:eastAsia="x-none"/>
        </w:rPr>
        <w:t xml:space="preserve"> v zastúpení Ministerstva zdravotníctva SR</w:t>
      </w:r>
      <w:r w:rsidRPr="003D4D7B">
        <w:rPr>
          <w:rFonts w:ascii="Arial" w:eastAsia="Times New Roman" w:hAnsi="Arial" w:cs="Arial"/>
          <w:sz w:val="18"/>
          <w:szCs w:val="18"/>
          <w:lang w:val="x-none" w:eastAsia="x-none"/>
        </w:rPr>
        <w:t xml:space="preserve"> (ďalej len „Poskytovateľ“) v rámci </w:t>
      </w:r>
      <w:r w:rsidRPr="003D4D7B">
        <w:rPr>
          <w:rFonts w:ascii="Arial" w:eastAsia="Times New Roman" w:hAnsi="Arial" w:cs="Arial"/>
          <w:sz w:val="18"/>
          <w:szCs w:val="18"/>
          <w:lang w:eastAsia="x-none"/>
        </w:rPr>
        <w:t xml:space="preserve">Integrovaného regionálneho operačného programu, </w:t>
      </w:r>
      <w:r w:rsidRPr="003D4D7B">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3D4D7B">
        <w:rPr>
          <w:rFonts w:ascii="Arial" w:eastAsia="Times New Roman" w:hAnsi="Arial" w:cs="Arial"/>
          <w:sz w:val="18"/>
          <w:szCs w:val="18"/>
          <w:lang w:eastAsia="x-none"/>
        </w:rPr>
        <w:t>.</w:t>
      </w:r>
      <w:r w:rsidRPr="003D4D7B">
        <w:rPr>
          <w:rFonts w:ascii="Arial" w:eastAsia="Times New Roman" w:hAnsi="Arial" w:cs="Arial"/>
          <w:sz w:val="18"/>
          <w:szCs w:val="18"/>
          <w:lang w:val="x-none" w:eastAsia="x-none"/>
        </w:rPr>
        <w:t xml:space="preserve"> </w:t>
      </w:r>
    </w:p>
    <w:p w14:paraId="44EF7CFF"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2</w:t>
      </w:r>
    </w:p>
    <w:p w14:paraId="329B253E"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Predmet zmluvy</w:t>
      </w:r>
    </w:p>
    <w:p w14:paraId="04F096DD" w14:textId="62022BCB"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Predávajúci sa touto zmluvou zaväzuje dodať kupujúcemu na základe vystavenej </w:t>
      </w:r>
      <w:r w:rsidRPr="009A6063">
        <w:rPr>
          <w:rFonts w:ascii="Arial" w:eastAsia="Times New Roman" w:hAnsi="Arial" w:cs="Arial"/>
          <w:noProof/>
          <w:sz w:val="18"/>
          <w:szCs w:val="18"/>
          <w:lang w:eastAsia="sk-SK"/>
        </w:rPr>
        <w:t xml:space="preserve">objednávky </w:t>
      </w:r>
      <w:r w:rsidR="00965A54">
        <w:rPr>
          <w:rFonts w:ascii="Arial" w:eastAsia="Times New Roman" w:hAnsi="Arial" w:cs="Arial"/>
          <w:b/>
          <w:noProof/>
          <w:sz w:val="18"/>
          <w:szCs w:val="18"/>
          <w:lang w:eastAsia="sk-SK"/>
        </w:rPr>
        <w:t>Vybavenie operačných sál</w:t>
      </w:r>
      <w:r w:rsidRPr="003D4D7B">
        <w:rPr>
          <w:rFonts w:ascii="Arial" w:eastAsia="Times New Roman" w:hAnsi="Arial" w:cs="Arial"/>
          <w:b/>
          <w:noProof/>
          <w:sz w:val="18"/>
          <w:szCs w:val="18"/>
          <w:lang w:eastAsia="sk-SK"/>
        </w:rPr>
        <w:t xml:space="preserve"> – časť č. ...................................</w:t>
      </w:r>
      <w:r w:rsidRPr="003D4D7B">
        <w:rPr>
          <w:rFonts w:ascii="Arial" w:hAnsi="Arial" w:cs="Times New Roman"/>
          <w:b/>
          <w:sz w:val="18"/>
          <w:szCs w:val="18"/>
          <w:vertAlign w:val="superscript"/>
        </w:rPr>
        <w:footnoteReference w:id="2"/>
      </w:r>
      <w:r w:rsidRPr="003D4D7B">
        <w:rPr>
          <w:rFonts w:ascii="Arial" w:eastAsia="Times New Roman" w:hAnsi="Arial" w:cs="Arial"/>
          <w:b/>
          <w:noProof/>
          <w:sz w:val="18"/>
          <w:szCs w:val="18"/>
          <w:lang w:eastAsia="sk-SK"/>
        </w:rPr>
        <w:t xml:space="preserve">  </w:t>
      </w:r>
      <w:r w:rsidRPr="003D4D7B">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w:t>
      </w:r>
      <w:r w:rsidRPr="003D4D7B">
        <w:rPr>
          <w:rFonts w:ascii="Arial" w:eastAsia="Times New Roman" w:hAnsi="Arial" w:cs="Arial"/>
          <w:noProof/>
          <w:sz w:val="18"/>
          <w:szCs w:val="18"/>
          <w:lang w:eastAsia="sk-SK"/>
        </w:rPr>
        <w:lastRenderedPageBreak/>
        <w:t>zaväzuje, že jeho ponuka bude platná osemnásť (18) mesiacov od podpisu zmluvy; kupujúci sa zaväzuje, že tovar do tejto lehoty objedná.</w:t>
      </w:r>
    </w:p>
    <w:p w14:paraId="1CD85FDF" w14:textId="77777777"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33E2C1B5" w14:textId="77777777"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1D2E1279" w14:textId="77777777"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Predávajúci sa na základe tejto zmluvy zaväzuje k dodaniu prístroja </w:t>
      </w:r>
      <w:r w:rsidRPr="003D4D7B">
        <w:rPr>
          <w:rFonts w:ascii="Arial" w:eastAsia="Times New Roman" w:hAnsi="Arial" w:cs="Arial"/>
          <w:bCs/>
          <w:noProof/>
          <w:sz w:val="18"/>
          <w:szCs w:val="18"/>
          <w:lang w:eastAsia="sk-SK"/>
        </w:rPr>
        <w:t xml:space="preserve">podľa špecifikácie uvedenej v Prílohe č.1  – </w:t>
      </w:r>
      <w:r w:rsidRPr="003D4D7B">
        <w:rPr>
          <w:rFonts w:ascii="Arial" w:eastAsia="Times New Roman" w:hAnsi="Arial" w:cs="Arial"/>
          <w:bCs/>
          <w:i/>
          <w:noProof/>
          <w:sz w:val="18"/>
          <w:szCs w:val="18"/>
          <w:lang w:eastAsia="sk-SK"/>
        </w:rPr>
        <w:t>Špecifikácia predmetu zákazky</w:t>
      </w:r>
      <w:r w:rsidRPr="003D4D7B">
        <w:rPr>
          <w:rFonts w:ascii="Arial" w:eastAsia="Times New Roman" w:hAnsi="Arial" w:cs="Arial"/>
          <w:bCs/>
          <w:noProof/>
          <w:sz w:val="18"/>
          <w:szCs w:val="18"/>
          <w:lang w:eastAsia="sk-SK"/>
        </w:rPr>
        <w:t>, ktorá tvorí nedeliteľnú súčasť tejto zmluvy</w:t>
      </w:r>
      <w:r w:rsidRPr="003D4D7B">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0B877E02" w14:textId="77777777" w:rsidR="003D4D7B" w:rsidRPr="003D4D7B" w:rsidRDefault="003D4D7B" w:rsidP="003D4D7B">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Dodávka prístroja predávajúcim  podľa tejto zmluvy zahŕňa </w:t>
      </w:r>
      <w:r w:rsidRPr="003D4D7B">
        <w:rPr>
          <w:rFonts w:ascii="Arial" w:eastAsia="Times New Roman" w:hAnsi="Arial" w:cs="Arial"/>
          <w:b/>
          <w:noProof/>
          <w:sz w:val="18"/>
          <w:szCs w:val="18"/>
          <w:lang w:eastAsia="sk-SK"/>
        </w:rPr>
        <w:t>aj :</w:t>
      </w:r>
    </w:p>
    <w:p w14:paraId="67F9C23B"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služby spojené s dodaním tovaru</w:t>
      </w:r>
      <w:r w:rsidRPr="003D4D7B">
        <w:rPr>
          <w:rFonts w:ascii="Arial" w:eastAsia="Times New Roman" w:hAnsi="Arial" w:cs="Arial"/>
          <w:noProof/>
          <w:sz w:val="18"/>
          <w:szCs w:val="18"/>
          <w:lang w:eastAsia="sk-SK"/>
        </w:rPr>
        <w:t xml:space="preserve">, t.j. zabezpečenie dopravy do miesta dodania, jeho vyloženie v mieste dodania, vybalenie a likvidáciu obalov, </w:t>
      </w:r>
    </w:p>
    <w:p w14:paraId="739D316A"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montáž a inštaláciu prístroja</w:t>
      </w:r>
      <w:r w:rsidRPr="003D4D7B">
        <w:rPr>
          <w:rFonts w:ascii="Arial" w:eastAsia="Times New Roman" w:hAnsi="Arial" w:cs="Arial"/>
          <w:noProof/>
          <w:sz w:val="18"/>
          <w:szCs w:val="18"/>
          <w:lang w:eastAsia="sk-SK"/>
        </w:rPr>
        <w:t xml:space="preserve">, </w:t>
      </w:r>
    </w:p>
    <w:p w14:paraId="707DA37F"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vykonanie skúšok, skúšobná prevádzka a uvedenie prístroja do prevádzky</w:t>
      </w:r>
      <w:r w:rsidRPr="003D4D7B">
        <w:rPr>
          <w:rFonts w:ascii="Arial" w:eastAsia="Times New Roman" w:hAnsi="Arial" w:cs="Arial"/>
          <w:noProof/>
          <w:sz w:val="18"/>
          <w:szCs w:val="18"/>
          <w:lang w:eastAsia="sk-SK"/>
        </w:rPr>
        <w:t xml:space="preserve">, </w:t>
      </w:r>
    </w:p>
    <w:p w14:paraId="1EF61FDF"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zaškolenie zamestnancov kupujúceho týkajúce sa obsluhy dodaného prístroja</w:t>
      </w:r>
      <w:r w:rsidRPr="003D4D7B">
        <w:rPr>
          <w:rFonts w:ascii="Arial" w:eastAsia="Times New Roman" w:hAnsi="Arial" w:cs="Arial"/>
          <w:noProof/>
          <w:sz w:val="18"/>
          <w:szCs w:val="18"/>
          <w:lang w:eastAsia="sk-SK"/>
        </w:rPr>
        <w:t>.</w:t>
      </w:r>
    </w:p>
    <w:p w14:paraId="633174AB" w14:textId="77777777" w:rsidR="003D4D7B" w:rsidRPr="003D4D7B" w:rsidRDefault="003D4D7B" w:rsidP="003D4D7B">
      <w:pPr>
        <w:numPr>
          <w:ilvl w:val="1"/>
          <w:numId w:val="22"/>
        </w:numPr>
        <w:spacing w:before="120" w:after="120" w:line="240" w:lineRule="auto"/>
        <w:ind w:left="567" w:hanging="567"/>
        <w:jc w:val="both"/>
        <w:rPr>
          <w:rFonts w:ascii="Arial" w:hAnsi="Arial" w:cs="Arial"/>
          <w:sz w:val="18"/>
          <w:szCs w:val="18"/>
        </w:rPr>
      </w:pPr>
      <w:r w:rsidRPr="003D4D7B">
        <w:rPr>
          <w:rFonts w:ascii="Arial" w:eastAsia="Times New Roman" w:hAnsi="Arial" w:cs="Arial"/>
          <w:noProof/>
          <w:sz w:val="18"/>
          <w:szCs w:val="18"/>
          <w:lang w:eastAsia="sk-SK"/>
        </w:rPr>
        <w:t xml:space="preserve">Súčasťou záväzku predávajúceho je </w:t>
      </w:r>
      <w:r w:rsidRPr="003D4D7B">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3D4D7B">
        <w:rPr>
          <w:rFonts w:ascii="Arial" w:eastAsia="Times New Roman" w:hAnsi="Arial" w:cs="Arial"/>
          <w:noProof/>
          <w:sz w:val="18"/>
          <w:szCs w:val="18"/>
          <w:lang w:eastAsia="sk-SK"/>
        </w:rPr>
        <w:t xml:space="preserve">a to najmä, no nie len výlučne: </w:t>
      </w:r>
    </w:p>
    <w:p w14:paraId="7B55A8F9" w14:textId="77777777" w:rsidR="003D4D7B" w:rsidRPr="003D4D7B" w:rsidRDefault="003D4D7B" w:rsidP="003D4D7B">
      <w:pPr>
        <w:numPr>
          <w:ilvl w:val="0"/>
          <w:numId w:val="24"/>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Návod na použitie/obsluhu tovaru v slovenskom resp. v českom jazyku, Záručný list,</w:t>
      </w:r>
    </w:p>
    <w:p w14:paraId="20404508" w14:textId="0382FCA0" w:rsidR="003D4D7B" w:rsidRPr="003D4D7B" w:rsidRDefault="003D4D7B" w:rsidP="003D4D7B">
      <w:pPr>
        <w:numPr>
          <w:ilvl w:val="0"/>
          <w:numId w:val="24"/>
        </w:numPr>
        <w:spacing w:before="120" w:after="120" w:line="240" w:lineRule="auto"/>
        <w:contextualSpacing/>
        <w:jc w:val="both"/>
        <w:rPr>
          <w:rFonts w:ascii="Arial" w:hAnsi="Arial" w:cs="Arial"/>
          <w:sz w:val="18"/>
          <w:szCs w:val="18"/>
        </w:rPr>
      </w:pPr>
      <w:r w:rsidRPr="003D4D7B">
        <w:rPr>
          <w:rFonts w:ascii="Arial" w:eastAsia="Times New Roman" w:hAnsi="Arial" w:cs="Arial"/>
          <w:noProof/>
          <w:sz w:val="18"/>
          <w:szCs w:val="18"/>
          <w:lang w:eastAsia="sk-SK"/>
        </w:rPr>
        <w:t xml:space="preserve">neoverené kópie </w:t>
      </w:r>
      <w:r w:rsidR="00BC0C3F">
        <w:rPr>
          <w:rFonts w:ascii="Arial" w:eastAsia="Times New Roman" w:hAnsi="Arial" w:cs="Arial"/>
          <w:noProof/>
          <w:sz w:val="18"/>
          <w:szCs w:val="18"/>
          <w:lang w:eastAsia="sk-SK"/>
        </w:rPr>
        <w:t xml:space="preserve">všetkých </w:t>
      </w:r>
      <w:r w:rsidRPr="003D4D7B">
        <w:rPr>
          <w:rFonts w:ascii="Arial" w:eastAsia="Times New Roman" w:hAnsi="Arial" w:cs="Arial"/>
          <w:noProof/>
          <w:sz w:val="18"/>
          <w:szCs w:val="18"/>
          <w:lang w:eastAsia="sk-SK"/>
        </w:rPr>
        <w:t>dokladov</w:t>
      </w:r>
      <w:r w:rsidR="00BC0C3F">
        <w:rPr>
          <w:rFonts w:ascii="Arial" w:eastAsia="Times New Roman" w:hAnsi="Arial" w:cs="Arial"/>
          <w:noProof/>
          <w:sz w:val="18"/>
          <w:szCs w:val="18"/>
          <w:lang w:eastAsia="sk-SK"/>
        </w:rPr>
        <w:t xml:space="preserve"> a dokumentov,</w:t>
      </w:r>
      <w:r w:rsidRPr="003D4D7B">
        <w:rPr>
          <w:rFonts w:ascii="Arial" w:eastAsia="Times New Roman" w:hAnsi="Arial" w:cs="Arial"/>
          <w:noProof/>
          <w:sz w:val="18"/>
          <w:szCs w:val="18"/>
          <w:lang w:eastAsia="sk-SK"/>
        </w:rPr>
        <w:t xml:space="preserve"> preukazujúc</w:t>
      </w:r>
      <w:r w:rsidR="00BC0C3F">
        <w:rPr>
          <w:rFonts w:ascii="Arial" w:eastAsia="Times New Roman" w:hAnsi="Arial" w:cs="Arial"/>
          <w:noProof/>
          <w:sz w:val="18"/>
          <w:szCs w:val="18"/>
          <w:lang w:eastAsia="sk-SK"/>
        </w:rPr>
        <w:t>ich</w:t>
      </w:r>
      <w:r w:rsidRPr="003D4D7B">
        <w:rPr>
          <w:rFonts w:ascii="Arial" w:eastAsia="Times New Roman" w:hAnsi="Arial" w:cs="Arial"/>
          <w:noProof/>
          <w:sz w:val="18"/>
          <w:szCs w:val="18"/>
          <w:lang w:eastAsia="sk-SK"/>
        </w:rPr>
        <w:t xml:space="preserve"> splnenie požiadaviek na užívanie tovaru v súlade s platnou legislatívou SR a Európskej únie</w:t>
      </w:r>
      <w:r w:rsidR="00BC0C3F">
        <w:rPr>
          <w:rFonts w:ascii="Arial" w:eastAsia="Times New Roman" w:hAnsi="Arial" w:cs="Arial"/>
          <w:noProof/>
          <w:sz w:val="18"/>
          <w:szCs w:val="18"/>
          <w:lang w:eastAsia="sk-SK"/>
        </w:rPr>
        <w:t>, ktorých predloženie nepožadoval kupujúci (v postavení verejného obstarávateľa) ako jednu z obsahových náležitostí ponuky predloženej predávajúcim vo verejnom obstarávaní v rámci lehoty na predkladanie ponúk.</w:t>
      </w:r>
      <w:r w:rsidRPr="003D4D7B">
        <w:rPr>
          <w:rFonts w:ascii="Arial" w:eastAsia="Times New Roman" w:hAnsi="Arial" w:cs="Arial"/>
          <w:noProof/>
          <w:sz w:val="18"/>
          <w:szCs w:val="18"/>
          <w:lang w:eastAsia="sk-SK"/>
        </w:rPr>
        <w:t>.</w:t>
      </w:r>
    </w:p>
    <w:p w14:paraId="5CA4FF06" w14:textId="77777777" w:rsidR="003D4D7B" w:rsidRPr="003D4D7B" w:rsidRDefault="003D4D7B" w:rsidP="003D4D7B">
      <w:pPr>
        <w:spacing w:before="120" w:after="120" w:line="240" w:lineRule="auto"/>
        <w:ind w:left="1287"/>
        <w:contextualSpacing/>
        <w:jc w:val="both"/>
        <w:rPr>
          <w:rFonts w:ascii="Arial" w:hAnsi="Arial" w:cs="Arial"/>
          <w:sz w:val="18"/>
          <w:szCs w:val="18"/>
        </w:rPr>
      </w:pPr>
    </w:p>
    <w:p w14:paraId="40D86F15" w14:textId="1B79892F" w:rsidR="003D4D7B" w:rsidRPr="003D4D7B" w:rsidRDefault="003D4D7B" w:rsidP="003D4D7B">
      <w:pPr>
        <w:numPr>
          <w:ilvl w:val="1"/>
          <w:numId w:val="22"/>
        </w:numPr>
        <w:spacing w:before="120" w:after="120" w:line="240" w:lineRule="auto"/>
        <w:ind w:left="567" w:hanging="567"/>
        <w:jc w:val="both"/>
        <w:rPr>
          <w:rFonts w:ascii="Arial" w:hAnsi="Arial" w:cs="Arial"/>
          <w:sz w:val="18"/>
          <w:szCs w:val="18"/>
        </w:rPr>
      </w:pPr>
      <w:r w:rsidRPr="003D4D7B">
        <w:rPr>
          <w:rFonts w:ascii="Arial" w:hAnsi="Arial" w:cs="Arial"/>
          <w:sz w:val="18"/>
          <w:szCs w:val="18"/>
        </w:rPr>
        <w:t xml:space="preserve">V prípade, ak predávajúci nepredloží do piatich (5) pracovných dní odo dňa podpisu tejto zmluvy </w:t>
      </w:r>
      <w:r w:rsidR="00BC0C3F">
        <w:rPr>
          <w:rFonts w:ascii="Arial" w:hAnsi="Arial" w:cs="Arial"/>
          <w:sz w:val="18"/>
          <w:szCs w:val="18"/>
        </w:rPr>
        <w:t xml:space="preserve">všetky </w:t>
      </w:r>
      <w:r w:rsidRPr="003D4D7B">
        <w:rPr>
          <w:rFonts w:ascii="Arial" w:hAnsi="Arial" w:cs="Arial"/>
          <w:sz w:val="18"/>
          <w:szCs w:val="18"/>
        </w:rPr>
        <w:t>doklady</w:t>
      </w:r>
      <w:r w:rsidR="00BC0C3F">
        <w:rPr>
          <w:rFonts w:ascii="Arial" w:hAnsi="Arial" w:cs="Arial"/>
          <w:sz w:val="18"/>
          <w:szCs w:val="18"/>
        </w:rPr>
        <w:t xml:space="preserve"> a dokumenty</w:t>
      </w:r>
      <w:r w:rsidRPr="003D4D7B">
        <w:rPr>
          <w:rFonts w:ascii="Arial" w:hAnsi="Arial" w:cs="Arial"/>
          <w:sz w:val="18"/>
          <w:szCs w:val="18"/>
        </w:rPr>
        <w:t xml:space="preserve">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4A2A53AB" w14:textId="77777777" w:rsidR="003D4D7B" w:rsidRPr="003D4D7B" w:rsidRDefault="003D4D7B" w:rsidP="003D4D7B">
      <w:pPr>
        <w:numPr>
          <w:ilvl w:val="1"/>
          <w:numId w:val="22"/>
        </w:numPr>
        <w:spacing w:before="120" w:after="120" w:line="240" w:lineRule="auto"/>
        <w:ind w:left="567" w:hanging="567"/>
        <w:jc w:val="both"/>
        <w:rPr>
          <w:rFonts w:ascii="Arial" w:hAnsi="Arial" w:cs="Arial"/>
          <w:sz w:val="18"/>
          <w:szCs w:val="18"/>
        </w:rPr>
      </w:pPr>
      <w:r w:rsidRPr="003D4D7B">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4D89532"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Preberací protokol, </w:t>
      </w:r>
    </w:p>
    <w:p w14:paraId="13E08359"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Inštalačný protokol a </w:t>
      </w:r>
    </w:p>
    <w:p w14:paraId="271B9B31"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691D6091" w14:textId="77777777" w:rsidR="003D4D7B" w:rsidRPr="003D4D7B" w:rsidRDefault="003D4D7B" w:rsidP="003D4D7B">
      <w:pPr>
        <w:spacing w:before="120" w:after="120" w:line="240" w:lineRule="auto"/>
        <w:ind w:left="927"/>
        <w:contextualSpacing/>
        <w:jc w:val="both"/>
        <w:rPr>
          <w:rFonts w:ascii="Arial" w:eastAsia="Times New Roman" w:hAnsi="Arial" w:cs="Arial"/>
          <w:noProof/>
          <w:sz w:val="18"/>
          <w:szCs w:val="18"/>
          <w:lang w:eastAsia="sk-SK"/>
        </w:rPr>
      </w:pPr>
    </w:p>
    <w:p w14:paraId="270E9C9A" w14:textId="5B3BBDD1" w:rsidR="003D4D7B" w:rsidRPr="003D4D7B" w:rsidRDefault="003D4D7B" w:rsidP="003D4D7B">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 odstránenie pochybností, </w:t>
      </w:r>
      <w:r w:rsidRPr="003D4D7B">
        <w:rPr>
          <w:rFonts w:ascii="Arial" w:eastAsia="Times New Roman" w:hAnsi="Arial" w:cs="Arial"/>
          <w:b/>
          <w:noProof/>
          <w:sz w:val="18"/>
          <w:szCs w:val="18"/>
          <w:lang w:eastAsia="sk-SK"/>
        </w:rPr>
        <w:t>súčasťou dodávky prístroja podľa tejto zmluvy nie sú stavebné úpravy potrebné pre dodávku / inštaláciu prístroja</w:t>
      </w:r>
      <w:r w:rsidRPr="003D4D7B">
        <w:rPr>
          <w:rFonts w:ascii="Arial" w:eastAsia="Times New Roman" w:hAnsi="Arial" w:cs="Arial"/>
          <w:noProof/>
          <w:sz w:val="18"/>
          <w:szCs w:val="18"/>
          <w:lang w:eastAsia="sk-SK"/>
        </w:rPr>
        <w:t>, ktoré je povinný zabezpečiť kupujúci. Kupujúci sa rovnako zaväzuje poskytnúť predávaj</w:t>
      </w:r>
      <w:r w:rsidR="008C64BB">
        <w:rPr>
          <w:rFonts w:ascii="Arial" w:eastAsia="Times New Roman" w:hAnsi="Arial" w:cs="Arial"/>
          <w:noProof/>
          <w:sz w:val="18"/>
          <w:szCs w:val="18"/>
          <w:lang w:eastAsia="sk-SK"/>
        </w:rPr>
        <w:t>ú</w:t>
      </w:r>
      <w:r w:rsidRPr="003D4D7B">
        <w:rPr>
          <w:rFonts w:ascii="Arial" w:eastAsia="Times New Roman" w:hAnsi="Arial" w:cs="Arial"/>
          <w:noProof/>
          <w:sz w:val="18"/>
          <w:szCs w:val="18"/>
          <w:lang w:eastAsia="sk-SK"/>
        </w:rPr>
        <w:t xml:space="preserve">cemu  súčinnosť v rozsahu potrebnom pre riadne a včasné splnenie dodávky predávajúceho podľa tejto zmluvy a k vykonaniu inštalácie a uvedenia prístroja do prevádzky. </w:t>
      </w:r>
    </w:p>
    <w:p w14:paraId="769A986F" w14:textId="77777777" w:rsidR="003D4D7B" w:rsidRPr="003D4D7B" w:rsidRDefault="003D4D7B" w:rsidP="003D4D7B">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Predmetom tejto zmluvy je ďalej záväzok predávajúceho </w:t>
      </w:r>
      <w:r w:rsidRPr="003D4D7B">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3D4D7B">
        <w:rPr>
          <w:rFonts w:ascii="Arial" w:eastAsia="Times New Roman" w:hAnsi="Arial" w:cs="Arial"/>
          <w:noProof/>
          <w:sz w:val="18"/>
          <w:szCs w:val="18"/>
          <w:lang w:eastAsia="sk-SK"/>
        </w:rPr>
        <w:t xml:space="preserve"> Bližšia špecifikácia služieb v rámci záručnej doby je uvedená v Článku 5 tejto zmluvy. </w:t>
      </w:r>
    </w:p>
    <w:p w14:paraId="23D6C805" w14:textId="22A54444" w:rsidR="003D4D7B" w:rsidRDefault="003D4D7B" w:rsidP="00EC7435">
      <w:pPr>
        <w:pStyle w:val="Odsekzoznamu"/>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EC7435">
        <w:rPr>
          <w:rFonts w:ascii="Arial" w:eastAsia="Times New Roman" w:hAnsi="Arial" w:cs="Arial"/>
          <w:noProof/>
          <w:sz w:val="18"/>
          <w:szCs w:val="18"/>
          <w:lang w:eastAsia="sk-SK"/>
        </w:rPr>
        <w:t xml:space="preserve">Nakoľko  dodávka predávajúceho podľa tejto zmluvy zahŕňa </w:t>
      </w:r>
      <w:r w:rsidRPr="00EC7435">
        <w:rPr>
          <w:rFonts w:ascii="Arial" w:eastAsia="Times New Roman" w:hAnsi="Arial" w:cs="Arial"/>
          <w:b/>
          <w:noProof/>
          <w:sz w:val="18"/>
          <w:szCs w:val="18"/>
          <w:lang w:eastAsia="sk-SK"/>
        </w:rPr>
        <w:t>aj dodávku softvéru</w:t>
      </w:r>
      <w:r w:rsidRPr="00EC7435">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32248BC" w14:textId="77777777" w:rsidR="00E24972" w:rsidRPr="00EC7435" w:rsidRDefault="00E24972" w:rsidP="00E24972">
      <w:pPr>
        <w:pStyle w:val="Odsekzoznamu"/>
        <w:spacing w:before="120" w:after="120" w:line="240" w:lineRule="auto"/>
        <w:ind w:left="567"/>
        <w:jc w:val="both"/>
        <w:rPr>
          <w:rFonts w:ascii="Arial" w:eastAsia="Times New Roman" w:hAnsi="Arial" w:cs="Arial"/>
          <w:noProof/>
          <w:sz w:val="18"/>
          <w:szCs w:val="18"/>
          <w:lang w:eastAsia="sk-SK"/>
        </w:rPr>
      </w:pPr>
    </w:p>
    <w:p w14:paraId="01C43EAA" w14:textId="1CE2B13B" w:rsidR="003D4D7B" w:rsidRPr="00EC7435" w:rsidRDefault="003D4D7B" w:rsidP="00EC7435">
      <w:pPr>
        <w:pStyle w:val="Odsekzoznamu"/>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EC7435">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60A4A0E0" w14:textId="77777777" w:rsidR="003D4D7B" w:rsidRPr="003D4D7B" w:rsidRDefault="003D4D7B" w:rsidP="00EC7435">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3D4D7B">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r w:rsidRPr="003D4D7B">
        <w:rPr>
          <w:rFonts w:ascii="Arial" w:hAnsi="Arial" w:cs="Arial"/>
          <w:sz w:val="18"/>
          <w:szCs w:val="18"/>
        </w:rPr>
        <w:t xml:space="preserve">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26BC9628" w14:textId="3B3CB08B" w:rsidR="003D4D7B" w:rsidRPr="0075180E" w:rsidRDefault="003D4D7B" w:rsidP="00EC7435">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hAnsi="Arial" w:cs="Arial"/>
          <w:bCs/>
          <w:sz w:val="18"/>
          <w:szCs w:val="18"/>
        </w:rPr>
        <w:t>V prípade, ak predávajúci, v súlade s príslušnou dokumentáciou, preukázal dodržanie požadovaných dielčich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3D4D7B">
        <w:rPr>
          <w:rFonts w:ascii="Arial" w:hAnsi="Arial" w:cs="Arial"/>
          <w:sz w:val="18"/>
          <w:szCs w:val="18"/>
        </w:rPr>
        <w:t xml:space="preserve"> </w:t>
      </w:r>
      <w:r w:rsidRPr="003D4D7B">
        <w:rPr>
          <w:rFonts w:ascii="Arial" w:hAnsi="Arial" w:cs="Arial"/>
          <w:bCs/>
          <w:sz w:val="18"/>
          <w:szCs w:val="18"/>
        </w:rPr>
        <w:t>Ak predávajúci takýmto konaním spôsobí kupujúcemu škodu, je povinný ju nahradiť v plnej výške.</w:t>
      </w:r>
    </w:p>
    <w:p w14:paraId="224D93B3" w14:textId="683F49F7" w:rsidR="0075180E" w:rsidRPr="0075180E" w:rsidRDefault="0075180E" w:rsidP="00EC7435">
      <w:pPr>
        <w:numPr>
          <w:ilvl w:val="1"/>
          <w:numId w:val="26"/>
        </w:numPr>
        <w:spacing w:before="120" w:after="120" w:line="240" w:lineRule="auto"/>
        <w:ind w:left="567" w:hanging="567"/>
        <w:jc w:val="both"/>
        <w:rPr>
          <w:rFonts w:ascii="Arial" w:hAnsi="Arial" w:cs="Arial"/>
          <w:bCs/>
          <w:sz w:val="18"/>
          <w:szCs w:val="18"/>
        </w:rPr>
      </w:pPr>
      <w:r w:rsidRPr="0075180E">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r w:rsidR="00B55677">
        <w:rPr>
          <w:rFonts w:ascii="Arial" w:hAnsi="Arial" w:cs="Arial"/>
          <w:bCs/>
          <w:sz w:val="18"/>
          <w:szCs w:val="18"/>
        </w:rPr>
        <w:t>.</w:t>
      </w:r>
    </w:p>
    <w:p w14:paraId="2BD952C6" w14:textId="77777777" w:rsidR="003D4D7B" w:rsidRPr="003D4D7B" w:rsidRDefault="003D4D7B" w:rsidP="003D4D7B">
      <w:pPr>
        <w:spacing w:before="120" w:after="120" w:line="240" w:lineRule="auto"/>
        <w:ind w:left="567"/>
        <w:jc w:val="both"/>
        <w:rPr>
          <w:rFonts w:ascii="Arial" w:eastAsia="Times New Roman" w:hAnsi="Arial" w:cs="Arial"/>
          <w:noProof/>
          <w:sz w:val="18"/>
          <w:szCs w:val="18"/>
          <w:lang w:eastAsia="sk-SK"/>
        </w:rPr>
      </w:pPr>
    </w:p>
    <w:p w14:paraId="4B495264"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3</w:t>
      </w:r>
    </w:p>
    <w:p w14:paraId="56EAA5B6"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Podmienky dodania a prevzatia prístroja</w:t>
      </w:r>
    </w:p>
    <w:p w14:paraId="02E419BA" w14:textId="77777777" w:rsidR="003D4D7B" w:rsidRPr="003D4D7B" w:rsidRDefault="003D4D7B" w:rsidP="003D4D7B">
      <w:pPr>
        <w:numPr>
          <w:ilvl w:val="0"/>
          <w:numId w:val="1"/>
        </w:numPr>
        <w:spacing w:after="0" w:line="240" w:lineRule="auto"/>
        <w:jc w:val="both"/>
        <w:rPr>
          <w:rFonts w:ascii="Arial" w:eastAsia="Times New Roman" w:hAnsi="Arial" w:cs="Arial"/>
          <w:vanish/>
          <w:sz w:val="18"/>
          <w:szCs w:val="18"/>
        </w:rPr>
      </w:pPr>
    </w:p>
    <w:p w14:paraId="03BBA98C" w14:textId="77777777" w:rsidR="003D4D7B" w:rsidRPr="003D4D7B" w:rsidRDefault="003D4D7B" w:rsidP="003D4D7B">
      <w:pPr>
        <w:numPr>
          <w:ilvl w:val="0"/>
          <w:numId w:val="1"/>
        </w:numPr>
        <w:spacing w:after="0" w:line="240" w:lineRule="auto"/>
        <w:jc w:val="both"/>
        <w:rPr>
          <w:rFonts w:ascii="Arial" w:eastAsia="Times New Roman" w:hAnsi="Arial" w:cs="Arial"/>
          <w:vanish/>
          <w:sz w:val="18"/>
          <w:szCs w:val="18"/>
        </w:rPr>
      </w:pPr>
    </w:p>
    <w:p w14:paraId="51642372" w14:textId="5FB006B3" w:rsidR="003D4D7B" w:rsidRPr="003D4D7B" w:rsidRDefault="003D4D7B" w:rsidP="003D4D7B">
      <w:pPr>
        <w:numPr>
          <w:ilvl w:val="1"/>
          <w:numId w:val="1"/>
        </w:numPr>
        <w:spacing w:after="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Predávajúci sa zaväzuje </w:t>
      </w:r>
      <w:r w:rsidRPr="003D4D7B">
        <w:rPr>
          <w:rFonts w:ascii="Arial" w:eastAsia="Times New Roman" w:hAnsi="Arial" w:cs="Arial"/>
          <w:b/>
          <w:noProof/>
          <w:sz w:val="18"/>
          <w:szCs w:val="18"/>
        </w:rPr>
        <w:t>dodať tovar</w:t>
      </w:r>
      <w:r w:rsidRPr="003D4D7B">
        <w:rPr>
          <w:rFonts w:ascii="Arial" w:eastAsia="Times New Roman" w:hAnsi="Arial" w:cs="Arial"/>
          <w:noProof/>
          <w:sz w:val="18"/>
          <w:szCs w:val="18"/>
        </w:rPr>
        <w:t xml:space="preserve"> kupujúcemu </w:t>
      </w:r>
      <w:r w:rsidRPr="003D4D7B">
        <w:rPr>
          <w:rFonts w:ascii="Arial" w:eastAsia="Times New Roman" w:hAnsi="Arial" w:cs="Arial"/>
          <w:b/>
          <w:noProof/>
          <w:sz w:val="18"/>
          <w:szCs w:val="18"/>
        </w:rPr>
        <w:t xml:space="preserve">v lehote uvedenej v Prílohe č. </w:t>
      </w:r>
      <w:r w:rsidR="00BC0C3F">
        <w:rPr>
          <w:rFonts w:ascii="Arial" w:eastAsia="Times New Roman" w:hAnsi="Arial" w:cs="Arial"/>
          <w:b/>
          <w:noProof/>
          <w:sz w:val="18"/>
          <w:szCs w:val="18"/>
        </w:rPr>
        <w:t>4</w:t>
      </w:r>
      <w:r w:rsidRPr="003D4D7B">
        <w:rPr>
          <w:rFonts w:ascii="Arial" w:eastAsia="Times New Roman" w:hAnsi="Arial" w:cs="Arial"/>
          <w:noProof/>
          <w:sz w:val="18"/>
          <w:szCs w:val="18"/>
        </w:rPr>
        <w:t>, ktorá tvorí nedeliteľnú súčasť tejto zmluvy</w:t>
      </w:r>
      <w:r w:rsidRPr="003D4D7B">
        <w:rPr>
          <w:rFonts w:ascii="Arial" w:eastAsia="Times New Roman" w:hAnsi="Arial" w:cs="Arial"/>
          <w:b/>
          <w:noProof/>
          <w:sz w:val="18"/>
          <w:szCs w:val="18"/>
        </w:rPr>
        <w:t xml:space="preserve">. </w:t>
      </w:r>
      <w:r w:rsidRPr="003D4D7B">
        <w:rPr>
          <w:rFonts w:ascii="Arial" w:eastAsia="Times New Roman" w:hAnsi="Arial" w:cs="Arial"/>
          <w:noProof/>
          <w:sz w:val="18"/>
          <w:szCs w:val="18"/>
        </w:rPr>
        <w:t xml:space="preserve">Lehota na dodanie tovaru uvedená v Prílohe č. </w:t>
      </w:r>
      <w:r w:rsidR="00BC0C3F">
        <w:rPr>
          <w:rFonts w:ascii="Arial" w:eastAsia="Times New Roman" w:hAnsi="Arial" w:cs="Arial"/>
          <w:noProof/>
          <w:sz w:val="18"/>
          <w:szCs w:val="18"/>
        </w:rPr>
        <w:t>4</w:t>
      </w:r>
      <w:r w:rsidRPr="003D4D7B">
        <w:rPr>
          <w:rFonts w:ascii="Arial" w:eastAsia="Times New Roman" w:hAnsi="Arial" w:cs="Arial"/>
          <w:noProof/>
          <w:sz w:val="18"/>
          <w:szCs w:val="18"/>
        </w:rPr>
        <w:t xml:space="preserve"> sa počíta</w:t>
      </w:r>
      <w:r w:rsidRPr="003D4D7B">
        <w:rPr>
          <w:rFonts w:ascii="Arial" w:hAnsi="Arial" w:cs="Arial"/>
          <w:sz w:val="18"/>
          <w:szCs w:val="18"/>
        </w:rPr>
        <w:t xml:space="preserve"> od doručenia záväznej objednávky predávajúcemu</w:t>
      </w:r>
      <w:r w:rsidRPr="003D4D7B">
        <w:rPr>
          <w:rFonts w:ascii="Arial" w:eastAsia="Times New Roman" w:hAnsi="Arial" w:cs="Arial"/>
          <w:noProof/>
          <w:sz w:val="18"/>
          <w:szCs w:val="18"/>
        </w:rPr>
        <w:t xml:space="preserve">; dodávka tovaru sa uskutoční v čase od 07,00 hod. do 14,00 hod., ak sa zmluvné strany nedohodnú na inom čase.  </w:t>
      </w:r>
    </w:p>
    <w:p w14:paraId="09B0B71B" w14:textId="77777777" w:rsidR="003D4D7B" w:rsidRPr="003D4D7B" w:rsidRDefault="003D4D7B" w:rsidP="003D4D7B">
      <w:pPr>
        <w:spacing w:after="0" w:line="240" w:lineRule="auto"/>
        <w:ind w:left="567"/>
        <w:contextualSpacing/>
        <w:jc w:val="both"/>
        <w:rPr>
          <w:rFonts w:ascii="Arial" w:hAnsi="Arial" w:cs="Arial"/>
          <w:sz w:val="18"/>
          <w:szCs w:val="18"/>
        </w:rPr>
      </w:pPr>
    </w:p>
    <w:p w14:paraId="5B6D442C" w14:textId="77777777" w:rsidR="003D4D7B" w:rsidRPr="003D4D7B" w:rsidRDefault="003D4D7B" w:rsidP="003D4D7B">
      <w:pPr>
        <w:numPr>
          <w:ilvl w:val="1"/>
          <w:numId w:val="17"/>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Objednávku tovaru je kupujúci povinný uskutočňovať písomne, s presným určením požadovanej dodávky tovaru (druh, množstvo, miesto a čas dodávky).</w:t>
      </w:r>
    </w:p>
    <w:p w14:paraId="09DD4320" w14:textId="77777777" w:rsidR="003D4D7B" w:rsidRPr="003D4D7B" w:rsidRDefault="003D4D7B" w:rsidP="003D4D7B">
      <w:pPr>
        <w:spacing w:after="0" w:line="240" w:lineRule="auto"/>
        <w:ind w:left="567"/>
        <w:contextualSpacing/>
        <w:jc w:val="both"/>
        <w:rPr>
          <w:rFonts w:ascii="Arial" w:hAnsi="Arial" w:cs="Arial"/>
          <w:sz w:val="18"/>
          <w:szCs w:val="18"/>
        </w:rPr>
      </w:pPr>
    </w:p>
    <w:p w14:paraId="0864CEC3" w14:textId="77777777" w:rsidR="003D4D7B" w:rsidRPr="003D4D7B" w:rsidRDefault="003D4D7B" w:rsidP="00E24972">
      <w:pPr>
        <w:spacing w:after="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t>Konkrétny termín dodania tovaru</w:t>
      </w:r>
      <w:r w:rsidRPr="003D4D7B">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3D4D7B">
        <w:rPr>
          <w:rFonts w:ascii="Arial" w:eastAsia="Times New Roman" w:hAnsi="Arial" w:cs="Arial"/>
          <w:bCs/>
          <w:noProof/>
          <w:sz w:val="18"/>
          <w:szCs w:val="18"/>
          <w:lang w:eastAsia="sk-SK"/>
        </w:rPr>
        <w:t xml:space="preserve">: </w:t>
      </w:r>
    </w:p>
    <w:p w14:paraId="1E5CC1CB" w14:textId="77777777" w:rsidR="003D4D7B" w:rsidRPr="003D4D7B" w:rsidRDefault="003D4D7B" w:rsidP="003D4D7B">
      <w:pPr>
        <w:spacing w:before="60" w:after="60" w:line="240" w:lineRule="auto"/>
        <w:ind w:left="567"/>
        <w:jc w:val="both"/>
        <w:rPr>
          <w:rFonts w:ascii="Arial" w:eastAsia="Times New Roman" w:hAnsi="Arial" w:cs="Arial"/>
          <w:noProof/>
          <w:sz w:val="18"/>
          <w:szCs w:val="18"/>
        </w:rPr>
      </w:pPr>
      <w:r w:rsidRPr="003D4D7B">
        <w:rPr>
          <w:rFonts w:ascii="Arial" w:eastAsia="Times New Roman" w:hAnsi="Arial" w:cs="Arial"/>
          <w:bCs/>
          <w:noProof/>
          <w:sz w:val="18"/>
          <w:szCs w:val="18"/>
          <w:lang w:eastAsia="sk-SK"/>
        </w:rPr>
        <w:t xml:space="preserve">           </w:t>
      </w:r>
      <w:r w:rsidRPr="003D4D7B">
        <w:rPr>
          <w:rFonts w:ascii="Arial" w:eastAsia="Times New Roman" w:hAnsi="Arial" w:cs="Arial"/>
          <w:b/>
          <w:bCs/>
          <w:noProof/>
          <w:sz w:val="18"/>
          <w:szCs w:val="18"/>
          <w:lang w:eastAsia="sk-SK"/>
        </w:rPr>
        <w:t>Ing.</w:t>
      </w:r>
      <w:r w:rsidRPr="003D4D7B">
        <w:rPr>
          <w:rFonts w:ascii="Arial" w:eastAsia="Times New Roman" w:hAnsi="Arial" w:cs="Arial"/>
          <w:bCs/>
          <w:noProof/>
          <w:sz w:val="18"/>
          <w:szCs w:val="18"/>
          <w:lang w:eastAsia="sk-SK"/>
        </w:rPr>
        <w:t xml:space="preserve"> </w:t>
      </w:r>
      <w:r w:rsidRPr="003D4D7B">
        <w:rPr>
          <w:rFonts w:ascii="Arial" w:eastAsia="Times New Roman" w:hAnsi="Arial" w:cs="Arial"/>
          <w:b/>
          <w:bCs/>
          <w:noProof/>
          <w:sz w:val="18"/>
          <w:szCs w:val="18"/>
          <w:lang w:eastAsia="sk-SK"/>
        </w:rPr>
        <w:t>Jozef Hričan</w:t>
      </w:r>
      <w:r w:rsidRPr="003D4D7B">
        <w:rPr>
          <w:rFonts w:ascii="Arial" w:eastAsia="Times New Roman" w:hAnsi="Arial" w:cs="Arial"/>
          <w:bCs/>
          <w:noProof/>
          <w:sz w:val="18"/>
          <w:szCs w:val="18"/>
          <w:lang w:eastAsia="sk-SK"/>
        </w:rPr>
        <w:t xml:space="preserve">, manažér prevádzky, tel.: 0917 452 658, </w:t>
      </w:r>
    </w:p>
    <w:p w14:paraId="67835000" w14:textId="77777777" w:rsidR="003D4D7B" w:rsidRPr="003D4D7B" w:rsidRDefault="003D4D7B" w:rsidP="003D4D7B">
      <w:pPr>
        <w:spacing w:before="60" w:after="60" w:line="240" w:lineRule="auto"/>
        <w:ind w:left="567"/>
        <w:jc w:val="both"/>
        <w:rPr>
          <w:rFonts w:ascii="Arial" w:eastAsia="Times New Roman" w:hAnsi="Arial" w:cs="Arial"/>
          <w:noProof/>
          <w:sz w:val="18"/>
          <w:szCs w:val="18"/>
        </w:rPr>
      </w:pPr>
      <w:r>
        <w:rPr>
          <w:rFonts w:ascii="Arial" w:eastAsia="Times New Roman" w:hAnsi="Arial" w:cs="Arial"/>
          <w:bCs/>
          <w:noProof/>
          <w:sz w:val="18"/>
          <w:szCs w:val="18"/>
          <w:lang w:eastAsia="sk-SK"/>
        </w:rPr>
        <w:t xml:space="preserve">           </w:t>
      </w:r>
      <w:r w:rsidRPr="003D4D7B">
        <w:rPr>
          <w:rFonts w:ascii="Arial" w:eastAsia="Times New Roman" w:hAnsi="Arial" w:cs="Arial"/>
          <w:bCs/>
          <w:noProof/>
          <w:sz w:val="18"/>
          <w:szCs w:val="18"/>
          <w:lang w:eastAsia="sk-SK"/>
        </w:rPr>
        <w:t xml:space="preserve">e-mail: </w:t>
      </w:r>
      <w:hyperlink r:id="rId10" w:history="1">
        <w:r w:rsidRPr="003D4D7B">
          <w:rPr>
            <w:rFonts w:ascii="Arial" w:eastAsia="Times New Roman" w:hAnsi="Arial" w:cs="Arial"/>
            <w:bCs/>
            <w:noProof/>
            <w:color w:val="0563C1" w:themeColor="hyperlink"/>
            <w:sz w:val="18"/>
            <w:szCs w:val="18"/>
            <w:u w:val="single"/>
            <w:lang w:eastAsia="sk-SK"/>
          </w:rPr>
          <w:t>jozef.hrican@svetzdravia.com</w:t>
        </w:r>
      </w:hyperlink>
      <w:r w:rsidRPr="003D4D7B">
        <w:rPr>
          <w:rFonts w:ascii="Arial" w:eastAsia="Times New Roman" w:hAnsi="Arial" w:cs="Arial"/>
          <w:bCs/>
          <w:noProof/>
          <w:sz w:val="18"/>
          <w:szCs w:val="18"/>
          <w:lang w:eastAsia="sk-SK"/>
        </w:rPr>
        <w:t>;</w:t>
      </w:r>
    </w:p>
    <w:p w14:paraId="33A1063D" w14:textId="77777777" w:rsidR="003D4D7B" w:rsidRPr="003D4D7B" w:rsidRDefault="003D4D7B" w:rsidP="003D4D7B">
      <w:pPr>
        <w:spacing w:after="0" w:line="240" w:lineRule="auto"/>
        <w:ind w:left="567"/>
        <w:jc w:val="both"/>
        <w:rPr>
          <w:rFonts w:ascii="Arial" w:eastAsia="Times New Roman" w:hAnsi="Arial" w:cs="Arial"/>
          <w:bCs/>
          <w:noProof/>
          <w:sz w:val="18"/>
          <w:szCs w:val="18"/>
          <w:lang w:eastAsia="sk-SK"/>
        </w:rPr>
      </w:pPr>
    </w:p>
    <w:p w14:paraId="43791DC3" w14:textId="77777777" w:rsidR="003D4D7B" w:rsidRPr="003D4D7B" w:rsidRDefault="003D4D7B" w:rsidP="003D4D7B">
      <w:pPr>
        <w:spacing w:after="0" w:line="240" w:lineRule="auto"/>
        <w:jc w:val="both"/>
        <w:rPr>
          <w:rFonts w:ascii="Arial" w:eastAsia="Calibri" w:hAnsi="Arial" w:cs="Arial"/>
          <w:bCs/>
          <w:sz w:val="18"/>
          <w:szCs w:val="18"/>
        </w:rPr>
      </w:pPr>
      <w:r w:rsidRPr="003D4D7B">
        <w:rPr>
          <w:rFonts w:ascii="Arial" w:eastAsia="Calibri" w:hAnsi="Arial" w:cs="Arial"/>
          <w:bCs/>
          <w:sz w:val="18"/>
          <w:szCs w:val="18"/>
        </w:rPr>
        <w:t xml:space="preserve">           kontaktnou osobou predávajúceho je: ........................................... , </w:t>
      </w:r>
    </w:p>
    <w:p w14:paraId="1877A63F" w14:textId="77777777" w:rsidR="003D4D7B" w:rsidRPr="003D4D7B" w:rsidRDefault="003D4D7B" w:rsidP="003D4D7B">
      <w:pPr>
        <w:tabs>
          <w:tab w:val="num" w:pos="284"/>
          <w:tab w:val="left" w:pos="7335"/>
        </w:tabs>
        <w:spacing w:after="0" w:line="240" w:lineRule="auto"/>
        <w:jc w:val="both"/>
        <w:rPr>
          <w:rFonts w:ascii="Arial" w:eastAsia="Calibri" w:hAnsi="Arial" w:cs="Arial"/>
          <w:bCs/>
          <w:sz w:val="18"/>
          <w:szCs w:val="18"/>
        </w:rPr>
      </w:pPr>
      <w:r w:rsidRPr="003D4D7B">
        <w:rPr>
          <w:rFonts w:ascii="Arial" w:eastAsia="Calibri" w:hAnsi="Arial" w:cs="Arial"/>
          <w:bCs/>
          <w:sz w:val="18"/>
          <w:szCs w:val="18"/>
        </w:rPr>
        <w:t xml:space="preserve">           tel.  ............................................. fax: ......................................... ,  </w:t>
      </w:r>
      <w:r w:rsidRPr="003D4D7B">
        <w:rPr>
          <w:rFonts w:ascii="Arial" w:eastAsia="Calibri" w:hAnsi="Arial" w:cs="Arial"/>
          <w:bCs/>
          <w:sz w:val="18"/>
          <w:szCs w:val="18"/>
        </w:rPr>
        <w:tab/>
      </w:r>
    </w:p>
    <w:p w14:paraId="413181A6" w14:textId="77777777" w:rsidR="003D4D7B" w:rsidRPr="003D4D7B" w:rsidRDefault="003D4D7B" w:rsidP="003D4D7B">
      <w:pPr>
        <w:tabs>
          <w:tab w:val="num" w:pos="284"/>
        </w:tabs>
        <w:spacing w:after="0" w:line="240" w:lineRule="auto"/>
        <w:jc w:val="both"/>
        <w:rPr>
          <w:rFonts w:ascii="Arial" w:eastAsia="Calibri" w:hAnsi="Arial" w:cs="Arial"/>
          <w:bCs/>
          <w:sz w:val="18"/>
          <w:szCs w:val="18"/>
        </w:rPr>
      </w:pPr>
      <w:r w:rsidRPr="003D4D7B">
        <w:rPr>
          <w:rFonts w:ascii="Arial" w:eastAsia="Calibri" w:hAnsi="Arial" w:cs="Arial"/>
          <w:bCs/>
          <w:sz w:val="18"/>
          <w:szCs w:val="18"/>
        </w:rPr>
        <w:t xml:space="preserve">           e-mail: ............................................................................................ .      </w:t>
      </w:r>
    </w:p>
    <w:p w14:paraId="23479114"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Miestom dodania tovaru je: </w:t>
      </w:r>
      <w:r>
        <w:rPr>
          <w:rFonts w:ascii="Arial" w:eastAsia="Times New Roman" w:hAnsi="Arial" w:cs="Arial"/>
          <w:b/>
          <w:noProof/>
          <w:sz w:val="18"/>
          <w:szCs w:val="18"/>
        </w:rPr>
        <w:t>Vranovská nemocnica</w:t>
      </w:r>
      <w:r w:rsidRPr="003D4D7B">
        <w:rPr>
          <w:rFonts w:ascii="Arial" w:eastAsia="Times New Roman" w:hAnsi="Arial" w:cs="Arial"/>
          <w:b/>
          <w:noProof/>
          <w:sz w:val="18"/>
          <w:szCs w:val="18"/>
        </w:rPr>
        <w:t xml:space="preserve">, a.s., </w:t>
      </w:r>
      <w:r>
        <w:rPr>
          <w:rFonts w:ascii="Arial" w:eastAsia="Times New Roman" w:hAnsi="Arial" w:cs="Arial"/>
          <w:b/>
          <w:noProof/>
          <w:sz w:val="18"/>
          <w:szCs w:val="18"/>
        </w:rPr>
        <w:t>M.R. Štefánika 187/177B, 093 27 Vranov nad Topľou</w:t>
      </w:r>
      <w:r w:rsidRPr="003D4D7B">
        <w:rPr>
          <w:rFonts w:ascii="Arial" w:eastAsia="Times New Roman" w:hAnsi="Arial" w:cs="Arial"/>
          <w:noProof/>
          <w:sz w:val="18"/>
          <w:szCs w:val="18"/>
        </w:rPr>
        <w:t xml:space="preserve"> (ďalej len „miesto dodania“).</w:t>
      </w:r>
    </w:p>
    <w:p w14:paraId="0B956298"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7CF408C7"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Predávajúci je povinný </w:t>
      </w:r>
      <w:r w:rsidRPr="003D4D7B">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3D4D7B">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3901B6E6"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11D27218"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16FC2B5"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rPr>
      </w:pPr>
      <w:r w:rsidRPr="003D4D7B">
        <w:rPr>
          <w:rFonts w:ascii="Arial" w:eastAsia="Times New Roman" w:hAnsi="Arial" w:cs="Arial"/>
          <w:noProof/>
          <w:sz w:val="18"/>
          <w:szCs w:val="18"/>
        </w:rPr>
        <w:t>vykládku tovaru</w:t>
      </w:r>
    </w:p>
    <w:p w14:paraId="478D783D"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rPr>
      </w:pPr>
      <w:r w:rsidRPr="003D4D7B">
        <w:rPr>
          <w:rFonts w:ascii="Arial" w:eastAsia="Times New Roman" w:hAnsi="Arial" w:cs="Arial"/>
          <w:noProof/>
          <w:sz w:val="18"/>
          <w:szCs w:val="18"/>
        </w:rPr>
        <w:t>presun tovaru v rámci nemocnice podľa pokynov oprávnenej osoby kupujúceho</w:t>
      </w:r>
    </w:p>
    <w:p w14:paraId="194A97E0"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rPr>
      </w:pPr>
      <w:r w:rsidRPr="003D4D7B">
        <w:rPr>
          <w:rFonts w:ascii="Arial" w:eastAsia="Times New Roman" w:hAnsi="Arial" w:cs="Arial"/>
          <w:noProof/>
          <w:sz w:val="18"/>
          <w:szCs w:val="18"/>
        </w:rPr>
        <w:t>rozbalenie tovaru a likvidáciu obalového materiálu.</w:t>
      </w:r>
    </w:p>
    <w:p w14:paraId="5DB12C70" w14:textId="77777777" w:rsidR="003D4D7B" w:rsidRPr="003D4D7B" w:rsidRDefault="003D4D7B" w:rsidP="003D4D7B">
      <w:pPr>
        <w:spacing w:before="120" w:after="12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7102AA23" w14:textId="77777777" w:rsidR="003D4D7B" w:rsidRPr="003D4D7B" w:rsidRDefault="003D4D7B" w:rsidP="003D4D7B">
      <w:pPr>
        <w:spacing w:before="120" w:after="12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0E45FEAC"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Zistenie vád tovaru podľa bodu 3.7. zmluvy, kupujúci oznámi kontaktnej osobe predávajúceho písomne (t.j. reklamácia tovaru).</w:t>
      </w:r>
    </w:p>
    <w:p w14:paraId="2E47CD00" w14:textId="77777777" w:rsidR="003D4D7B" w:rsidRPr="003D4D7B" w:rsidRDefault="003D4D7B" w:rsidP="003D4D7B">
      <w:pPr>
        <w:spacing w:before="120" w:after="12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lastRenderedPageBreak/>
        <w:t>Kontaktná osoba za predávajúceho je: ...............................</w:t>
      </w:r>
    </w:p>
    <w:p w14:paraId="13903B8A" w14:textId="77777777" w:rsidR="003D4D7B" w:rsidRPr="003D4D7B" w:rsidRDefault="003D4D7B" w:rsidP="003D4D7B">
      <w:pPr>
        <w:spacing w:after="0" w:line="240" w:lineRule="auto"/>
        <w:ind w:left="567"/>
        <w:jc w:val="both"/>
        <w:rPr>
          <w:rFonts w:ascii="Arial" w:eastAsia="Times New Roman" w:hAnsi="Arial" w:cs="Arial"/>
          <w:bCs/>
          <w:noProof/>
          <w:sz w:val="18"/>
          <w:szCs w:val="18"/>
          <w:lang w:eastAsia="sk-SK"/>
        </w:rPr>
      </w:pPr>
      <w:r w:rsidRPr="003D4D7B">
        <w:rPr>
          <w:rFonts w:ascii="Arial" w:eastAsia="Times New Roman" w:hAnsi="Arial" w:cs="Arial"/>
          <w:noProof/>
          <w:sz w:val="18"/>
          <w:szCs w:val="18"/>
        </w:rPr>
        <w:t xml:space="preserve">Kontaktná osoba za kupujúceho je: </w:t>
      </w:r>
      <w:r w:rsidRPr="003D4D7B">
        <w:rPr>
          <w:rFonts w:ascii="Arial" w:eastAsia="Times New Roman" w:hAnsi="Arial" w:cs="Arial"/>
          <w:b/>
          <w:bCs/>
          <w:noProof/>
          <w:sz w:val="18"/>
          <w:szCs w:val="18"/>
          <w:lang w:eastAsia="sk-SK"/>
        </w:rPr>
        <w:t xml:space="preserve">Ing. </w:t>
      </w:r>
      <w:r>
        <w:rPr>
          <w:rFonts w:ascii="Arial" w:eastAsia="Times New Roman" w:hAnsi="Arial" w:cs="Arial"/>
          <w:b/>
          <w:bCs/>
          <w:noProof/>
          <w:sz w:val="18"/>
          <w:szCs w:val="18"/>
          <w:lang w:eastAsia="sk-SK"/>
        </w:rPr>
        <w:t>Jozef Hričan</w:t>
      </w:r>
      <w:r w:rsidRPr="003D4D7B">
        <w:rPr>
          <w:rFonts w:ascii="Arial" w:eastAsia="Times New Roman" w:hAnsi="Arial" w:cs="Arial"/>
          <w:b/>
          <w:bCs/>
          <w:noProof/>
          <w:sz w:val="18"/>
          <w:szCs w:val="18"/>
          <w:lang w:eastAsia="sk-SK"/>
        </w:rPr>
        <w:t xml:space="preserve">, </w:t>
      </w:r>
      <w:r w:rsidRPr="003D4D7B">
        <w:rPr>
          <w:rFonts w:ascii="Arial" w:eastAsia="Times New Roman" w:hAnsi="Arial" w:cs="Arial"/>
          <w:bCs/>
          <w:noProof/>
          <w:sz w:val="18"/>
          <w:szCs w:val="18"/>
          <w:lang w:eastAsia="sk-SK"/>
        </w:rPr>
        <w:t>manažér prevádzky</w:t>
      </w:r>
      <w:r w:rsidRPr="003D4D7B">
        <w:rPr>
          <w:rFonts w:ascii="Arial" w:eastAsia="Times New Roman" w:hAnsi="Arial" w:cs="Arial"/>
          <w:b/>
          <w:bCs/>
          <w:noProof/>
          <w:sz w:val="18"/>
          <w:szCs w:val="18"/>
          <w:lang w:eastAsia="sk-SK"/>
        </w:rPr>
        <w:t xml:space="preserve">, </w:t>
      </w:r>
      <w:r>
        <w:rPr>
          <w:rFonts w:ascii="Arial" w:eastAsia="Times New Roman" w:hAnsi="Arial" w:cs="Arial"/>
          <w:bCs/>
          <w:noProof/>
          <w:sz w:val="18"/>
          <w:szCs w:val="18"/>
          <w:lang w:eastAsia="sk-SK"/>
        </w:rPr>
        <w:t>tel.: 0917 452</w:t>
      </w:r>
      <w:r w:rsidRPr="003D4D7B">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658</w:t>
      </w:r>
      <w:r w:rsidRPr="003D4D7B">
        <w:rPr>
          <w:rFonts w:ascii="Arial" w:eastAsia="Times New Roman" w:hAnsi="Arial" w:cs="Arial"/>
          <w:bCs/>
          <w:noProof/>
          <w:sz w:val="18"/>
          <w:szCs w:val="18"/>
          <w:lang w:eastAsia="sk-SK"/>
        </w:rPr>
        <w:t xml:space="preserve">, e-mail: </w:t>
      </w:r>
      <w:hyperlink r:id="rId11" w:history="1">
        <w:r w:rsidRPr="00150241">
          <w:rPr>
            <w:rStyle w:val="Hypertextovprepojenie"/>
            <w:rFonts w:ascii="Arial" w:eastAsia="Times New Roman" w:hAnsi="Arial" w:cs="Arial"/>
            <w:bCs/>
            <w:noProof/>
            <w:sz w:val="18"/>
            <w:szCs w:val="18"/>
            <w:lang w:eastAsia="sk-SK"/>
          </w:rPr>
          <w:t>jozef.hrican@svetzdravia.com</w:t>
        </w:r>
      </w:hyperlink>
      <w:r w:rsidRPr="003D4D7B">
        <w:rPr>
          <w:rFonts w:ascii="Arial" w:eastAsia="Times New Roman" w:hAnsi="Arial" w:cs="Arial"/>
          <w:bCs/>
          <w:noProof/>
          <w:sz w:val="18"/>
          <w:szCs w:val="18"/>
          <w:lang w:eastAsia="sk-SK"/>
        </w:rPr>
        <w:t>.</w:t>
      </w:r>
    </w:p>
    <w:p w14:paraId="1F48DC00" w14:textId="77777777" w:rsidR="003D4D7B" w:rsidRPr="003D4D7B" w:rsidRDefault="003D4D7B" w:rsidP="003D4D7B">
      <w:p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492CAEB0" w14:textId="77777777" w:rsidR="003D4D7B" w:rsidRPr="003D4D7B" w:rsidRDefault="003D4D7B" w:rsidP="003D4D7B">
      <w:pPr>
        <w:numPr>
          <w:ilvl w:val="1"/>
          <w:numId w:val="25"/>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523662BD" w14:textId="77777777" w:rsidR="003D4D7B" w:rsidRPr="003D4D7B" w:rsidRDefault="003D4D7B" w:rsidP="003D4D7B">
      <w:pPr>
        <w:numPr>
          <w:ilvl w:val="1"/>
          <w:numId w:val="25"/>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0B76CD79" w14:textId="77777777" w:rsidR="003D4D7B" w:rsidRPr="003D4D7B" w:rsidRDefault="003D4D7B" w:rsidP="003D4D7B">
      <w:pPr>
        <w:numPr>
          <w:ilvl w:val="1"/>
          <w:numId w:val="25"/>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67B54224"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4</w:t>
      </w:r>
    </w:p>
    <w:p w14:paraId="2FB75F35"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Kúpna cena a platobné podmienky</w:t>
      </w:r>
    </w:p>
    <w:p w14:paraId="28CC3EF6"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3E981A84"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6C3E07CD"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22BE391D"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76A1C7E7" w14:textId="77777777" w:rsidR="003D4D7B" w:rsidRPr="003D4D7B" w:rsidRDefault="003D4D7B" w:rsidP="003D4D7B">
      <w:pPr>
        <w:numPr>
          <w:ilvl w:val="1"/>
          <w:numId w:val="3"/>
        </w:num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Kupujúci neposkytne predávajúcemu preddavok ani zálohu na tovar podľa tejto zmluvy.</w:t>
      </w:r>
    </w:p>
    <w:p w14:paraId="377ED5DD" w14:textId="77777777" w:rsidR="003D4D7B" w:rsidRPr="003D4D7B" w:rsidRDefault="003D4D7B" w:rsidP="003D4D7B">
      <w:pPr>
        <w:numPr>
          <w:ilvl w:val="1"/>
          <w:numId w:val="3"/>
        </w:num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14:paraId="17DF5D53"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6F0BEB0D"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kompletné dodanie tovaru do miesta plnenia a služby s tým spojené v zmysle bodu 2.5.1. zmluvy, </w:t>
      </w:r>
    </w:p>
    <w:p w14:paraId="374550E0"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inštaláciu a montáž tovaru, </w:t>
      </w:r>
    </w:p>
    <w:p w14:paraId="793C84A7"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vykonanie skúšok, skúšobnú prevádzku a uvedenie tovaru do bezporuchovej prevádzky,</w:t>
      </w:r>
    </w:p>
    <w:p w14:paraId="21B9EE5C"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zaškolenie zamestnancov kupujúceho, </w:t>
      </w:r>
    </w:p>
    <w:p w14:paraId="74FA0447"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predloženie príslušnej dokumentácie k tovaru v zmysle Článku 2, bodu 2.6 zmluvy, </w:t>
      </w:r>
    </w:p>
    <w:p w14:paraId="36831539"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komplexné zabezpečenie služieb počas trvania záručnej doby, </w:t>
      </w:r>
    </w:p>
    <w:p w14:paraId="5DD2083E" w14:textId="77777777" w:rsidR="003D4D7B" w:rsidRPr="003D4D7B" w:rsidRDefault="003D4D7B" w:rsidP="003D4D7B">
      <w:pPr>
        <w:numPr>
          <w:ilvl w:val="0"/>
          <w:numId w:val="16"/>
        </w:numPr>
        <w:spacing w:after="0" w:line="240" w:lineRule="auto"/>
        <w:contextualSpacing/>
        <w:jc w:val="both"/>
        <w:rPr>
          <w:rFonts w:ascii="Arial" w:eastAsia="Calibri" w:hAnsi="Arial" w:cs="Arial"/>
          <w:sz w:val="18"/>
          <w:szCs w:val="18"/>
        </w:rPr>
      </w:pPr>
      <w:r w:rsidRPr="003D4D7B">
        <w:rPr>
          <w:rFonts w:ascii="Arial" w:hAnsi="Arial" w:cs="Arial"/>
          <w:sz w:val="18"/>
          <w:szCs w:val="18"/>
        </w:rPr>
        <w:t>pravidelné odborné profylaktické prehliadky v intervale 1x ročne, počas trvania záručnej doby</w:t>
      </w:r>
    </w:p>
    <w:p w14:paraId="5D9318E0"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odmena za licencie a ďalšie náklady predávajúceho v súvislosti s dodaním tovaru resp. poskytovaním služieb podľa tejto zmluvy.  </w:t>
      </w:r>
    </w:p>
    <w:p w14:paraId="6F2E27DB"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b/>
          <w:sz w:val="18"/>
          <w:szCs w:val="18"/>
        </w:rPr>
        <w:t xml:space="preserve">Celková cena za celý predmet plnenia zmluvy je vo výške: </w:t>
      </w:r>
      <w:r w:rsidRPr="003D4D7B">
        <w:rPr>
          <w:rFonts w:ascii="Arial" w:eastAsia="Calibri" w:hAnsi="Arial" w:cs="Arial"/>
          <w:b/>
          <w:bCs/>
          <w:sz w:val="18"/>
          <w:szCs w:val="18"/>
        </w:rPr>
        <w:t xml:space="preserve"> ......................................... EUR bez DPH</w:t>
      </w:r>
      <w:r w:rsidRPr="003D4D7B">
        <w:rPr>
          <w:rFonts w:ascii="Arial" w:eastAsia="Calibri" w:hAnsi="Arial" w:cs="Arial"/>
          <w:b/>
          <w:bCs/>
          <w:sz w:val="18"/>
          <w:szCs w:val="18"/>
          <w:vertAlign w:val="superscript"/>
        </w:rPr>
        <w:footnoteReference w:id="3"/>
      </w:r>
      <w:r w:rsidRPr="003D4D7B">
        <w:rPr>
          <w:rFonts w:ascii="Arial" w:eastAsia="Calibri" w:hAnsi="Arial" w:cs="Arial"/>
          <w:b/>
          <w:bCs/>
          <w:sz w:val="18"/>
          <w:szCs w:val="18"/>
        </w:rPr>
        <w:t>, slovom:........................................ EUR bez DPH, t.j. ................................. EUR s DPH, slovom: .............................. s DPH</w:t>
      </w:r>
      <w:r w:rsidRPr="003D4D7B">
        <w:rPr>
          <w:rFonts w:ascii="Arial" w:eastAsia="Calibri" w:hAnsi="Arial" w:cs="Arial"/>
          <w:bCs/>
          <w:sz w:val="18"/>
          <w:szCs w:val="18"/>
        </w:rPr>
        <w:t>. Takto stanovená celková cena za tovar je maximálna a záväzná počas celej doby platnosti tejto zmluvy.</w:t>
      </w:r>
    </w:p>
    <w:p w14:paraId="58BBFEA2"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3F247347"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7467503E"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14:paraId="3A7E587B" w14:textId="77777777" w:rsidR="003D4D7B" w:rsidRPr="003D4D7B" w:rsidRDefault="003D4D7B" w:rsidP="003D4D7B">
      <w:pPr>
        <w:numPr>
          <w:ilvl w:val="1"/>
          <w:numId w:val="19"/>
        </w:numPr>
        <w:tabs>
          <w:tab w:val="left" w:pos="720"/>
        </w:tabs>
        <w:spacing w:after="0" w:line="240" w:lineRule="auto"/>
        <w:ind w:left="567" w:hanging="567"/>
        <w:contextualSpacing/>
        <w:jc w:val="both"/>
        <w:rPr>
          <w:rFonts w:ascii="Arial" w:hAnsi="Arial" w:cs="Arial"/>
          <w:sz w:val="18"/>
          <w:szCs w:val="18"/>
        </w:rPr>
      </w:pPr>
      <w:r w:rsidRPr="003D4D7B">
        <w:rPr>
          <w:rFonts w:ascii="Arial" w:hAnsi="Arial" w:cs="Arial"/>
          <w:sz w:val="18"/>
          <w:szCs w:val="18"/>
        </w:rPr>
        <w:t>V prípade, že splatnosť faktúry pripadne na sobotu alebo deň pracovného pokoja, bude sa za deň splatnosti považovať najbližší nasledujúci pracovný deň.</w:t>
      </w:r>
    </w:p>
    <w:p w14:paraId="1C152733" w14:textId="77777777" w:rsidR="003D4D7B" w:rsidRPr="003D4D7B" w:rsidRDefault="003D4D7B" w:rsidP="003D4D7B">
      <w:pPr>
        <w:tabs>
          <w:tab w:val="left" w:pos="720"/>
        </w:tabs>
        <w:spacing w:after="0" w:line="240" w:lineRule="auto"/>
        <w:ind w:left="567"/>
        <w:contextualSpacing/>
        <w:jc w:val="both"/>
        <w:rPr>
          <w:rFonts w:ascii="Arial" w:hAnsi="Arial" w:cs="Arial"/>
          <w:sz w:val="18"/>
          <w:szCs w:val="18"/>
        </w:rPr>
      </w:pPr>
    </w:p>
    <w:p w14:paraId="728D9210" w14:textId="77777777" w:rsidR="003D4D7B" w:rsidRPr="003D4D7B" w:rsidRDefault="003D4D7B" w:rsidP="003D4D7B">
      <w:pPr>
        <w:numPr>
          <w:ilvl w:val="1"/>
          <w:numId w:val="19"/>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Peňažný záväzok kupujúceho platený prostredníctvom banky je splnený odoslaním fakturovanej sumy z účtu kupujúceho v prospech účtu predávajúceho.</w:t>
      </w:r>
    </w:p>
    <w:p w14:paraId="3C29550B" w14:textId="77777777" w:rsidR="003D4D7B" w:rsidRPr="003D4D7B" w:rsidRDefault="003D4D7B" w:rsidP="003D4D7B">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18B049C3" w14:textId="77777777" w:rsidR="003D4D7B" w:rsidRPr="003D4D7B" w:rsidRDefault="003D4D7B" w:rsidP="003D4D7B">
      <w:pPr>
        <w:numPr>
          <w:ilvl w:val="1"/>
          <w:numId w:val="18"/>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lastRenderedPageBreak/>
        <w:t>Z dôvodu zníženia administratívnej náročnosti sa zmluvné strany dohodli na elektronickej fakturácii, t.j. na vydaní a prijatí faktúr v elektronickom formáte (</w:t>
      </w:r>
      <w:r w:rsidRPr="003D4D7B">
        <w:rPr>
          <w:rFonts w:ascii="Arial" w:eastAsia="Times New Roman" w:hAnsi="Arial" w:cs="Arial"/>
          <w:sz w:val="18"/>
          <w:szCs w:val="18"/>
          <w:lang w:eastAsia="sk-SK"/>
        </w:rPr>
        <w:t>pričom e-faktúra musí byť exportovaná do formátu .pdf v účtovnom systéme predávajúceho, nie prostredníctvom reprografických zariadení, môže byť aj s elektronickým podpisom</w:t>
      </w:r>
      <w:r w:rsidRPr="003D4D7B">
        <w:rPr>
          <w:rFonts w:ascii="Arial" w:hAnsi="Arial" w:cs="Arial"/>
          <w:sz w:val="18"/>
          <w:szCs w:val="18"/>
        </w:rPr>
        <w:t xml:space="preserve">). Emailový kontakt kupujúceho pre účely fakturácie: </w:t>
      </w:r>
      <w:hyperlink r:id="rId12" w:history="1">
        <w:r w:rsidRPr="00150241">
          <w:rPr>
            <w:rStyle w:val="Hypertextovprepojenie"/>
            <w:rFonts w:ascii="Arial" w:hAnsi="Arial" w:cs="Arial"/>
            <w:sz w:val="18"/>
            <w:szCs w:val="18"/>
          </w:rPr>
          <w:t>fakturacia.VT@svetzdravia.com</w:t>
        </w:r>
      </w:hyperlink>
      <w:r w:rsidRPr="003D4D7B">
        <w:rPr>
          <w:rFonts w:ascii="Arial" w:hAnsi="Arial" w:cs="Arial"/>
          <w:sz w:val="18"/>
          <w:szCs w:val="18"/>
        </w:rPr>
        <w:t>.</w:t>
      </w:r>
    </w:p>
    <w:p w14:paraId="3E0A6B3F" w14:textId="77777777" w:rsidR="003D4D7B" w:rsidRPr="003D4D7B" w:rsidRDefault="003D4D7B" w:rsidP="003D4D7B">
      <w:pPr>
        <w:spacing w:after="0" w:line="240" w:lineRule="auto"/>
        <w:ind w:left="567"/>
        <w:contextualSpacing/>
        <w:jc w:val="both"/>
        <w:rPr>
          <w:rFonts w:ascii="Arial" w:hAnsi="Arial" w:cs="Arial"/>
          <w:sz w:val="18"/>
          <w:szCs w:val="18"/>
        </w:rPr>
      </w:pPr>
    </w:p>
    <w:p w14:paraId="30C12C93" w14:textId="77777777" w:rsidR="003D4D7B" w:rsidRPr="003D4D7B" w:rsidRDefault="003D4D7B" w:rsidP="003D4D7B">
      <w:pPr>
        <w:numPr>
          <w:ilvl w:val="1"/>
          <w:numId w:val="18"/>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w:t>
      </w:r>
    </w:p>
    <w:p w14:paraId="7DD7D153" w14:textId="77777777" w:rsidR="003D4D7B" w:rsidRPr="003D4D7B" w:rsidRDefault="003D4D7B" w:rsidP="003D4D7B">
      <w:pPr>
        <w:spacing w:after="0" w:line="240" w:lineRule="auto"/>
        <w:jc w:val="both"/>
        <w:rPr>
          <w:rFonts w:ascii="Arial" w:hAnsi="Arial" w:cs="Arial"/>
          <w:sz w:val="18"/>
          <w:szCs w:val="18"/>
        </w:rPr>
      </w:pPr>
    </w:p>
    <w:p w14:paraId="4C2E4403" w14:textId="77777777" w:rsidR="003D4D7B" w:rsidRPr="003D4D7B" w:rsidRDefault="003D4D7B" w:rsidP="003D4D7B">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14:paraId="1EB4868A"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5</w:t>
      </w:r>
    </w:p>
    <w:p w14:paraId="0E9A117C"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Zodpovednosť za vady a záručná doba</w:t>
      </w:r>
    </w:p>
    <w:p w14:paraId="479D821C"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09551A1"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7B693EB6"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Predávajúci poskytuje na tovar a všetky jeho súčasti </w:t>
      </w:r>
      <w:r w:rsidRPr="003D4D7B">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3D4D7B">
        <w:rPr>
          <w:rFonts w:ascii="Arial" w:eastAsia="Times New Roman" w:hAnsi="Arial" w:cs="Arial"/>
          <w:sz w:val="18"/>
          <w:szCs w:val="18"/>
          <w:lang w:eastAsia="cs-CZ"/>
        </w:rPr>
        <w:t xml:space="preserve">. </w:t>
      </w:r>
    </w:p>
    <w:p w14:paraId="0F97D949" w14:textId="77777777" w:rsidR="003D4D7B" w:rsidRPr="003D4D7B" w:rsidRDefault="003D4D7B" w:rsidP="003D4D7B">
      <w:pPr>
        <w:keepLines/>
        <w:numPr>
          <w:ilvl w:val="1"/>
          <w:numId w:val="4"/>
        </w:numPr>
        <w:spacing w:before="120" w:after="120" w:line="240" w:lineRule="auto"/>
        <w:ind w:left="539" w:hanging="539"/>
        <w:jc w:val="both"/>
        <w:rPr>
          <w:rFonts w:ascii="Arial" w:eastAsia="Calibri" w:hAnsi="Arial" w:cs="Arial"/>
          <w:sz w:val="18"/>
          <w:szCs w:val="18"/>
        </w:rPr>
      </w:pPr>
      <w:r w:rsidRPr="003D4D7B">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4F778CA0" w14:textId="77777777" w:rsidR="003D4D7B" w:rsidRPr="003D4D7B" w:rsidRDefault="003D4D7B" w:rsidP="003D4D7B">
      <w:pPr>
        <w:keepLines/>
        <w:numPr>
          <w:ilvl w:val="1"/>
          <w:numId w:val="4"/>
        </w:numPr>
        <w:spacing w:before="120" w:after="0" w:line="240" w:lineRule="auto"/>
        <w:ind w:left="539" w:hanging="539"/>
        <w:jc w:val="both"/>
        <w:rPr>
          <w:rFonts w:ascii="Arial" w:eastAsia="Calibri" w:hAnsi="Arial" w:cs="Arial"/>
          <w:sz w:val="18"/>
          <w:szCs w:val="18"/>
        </w:rPr>
      </w:pPr>
      <w:r w:rsidRPr="003D4D7B">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385ABE6D"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oprava vád a porúch prístroja, t.j. uvedenie prístroja do stavu plnej využiteľnosti vzhľadom k jeho technickým parametrom;</w:t>
      </w:r>
    </w:p>
    <w:p w14:paraId="0C482F72"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štandardných vylepšení prístroja podľa rozhodnutia predávajúceho vrátane vykonania aktualizácií, t.j. update softvérového vybavenia prístroja;</w:t>
      </w:r>
    </w:p>
    <w:p w14:paraId="4850E5B5"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62891A8E"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validácií a kalibrácií prístroja, resp. jeho relevantných častí;</w:t>
      </w:r>
    </w:p>
    <w:p w14:paraId="40CCB691"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884B19F"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ďalších servisných úkonov a činností v súlade s príslušnou právnou úpravou a aplikovateľnými normami;</w:t>
      </w:r>
    </w:p>
    <w:p w14:paraId="659EC52D"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16FF33D4"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577415BE" w14:textId="77777777" w:rsidR="003D4D7B" w:rsidRPr="003D4D7B" w:rsidRDefault="003D4D7B" w:rsidP="003D4D7B">
      <w:pPr>
        <w:keepLines/>
        <w:numPr>
          <w:ilvl w:val="1"/>
          <w:numId w:val="4"/>
        </w:numPr>
        <w:spacing w:before="120" w:after="120" w:line="240" w:lineRule="auto"/>
        <w:ind w:left="539" w:hanging="539"/>
        <w:jc w:val="both"/>
        <w:rPr>
          <w:rFonts w:ascii="Arial" w:eastAsia="Calibri" w:hAnsi="Arial" w:cs="Arial"/>
          <w:sz w:val="18"/>
          <w:szCs w:val="18"/>
        </w:rPr>
      </w:pPr>
      <w:r w:rsidRPr="003D4D7B">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1B73100A"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283B0655" w14:textId="77777777" w:rsidR="003D4D7B" w:rsidRPr="003D4D7B" w:rsidRDefault="003D4D7B" w:rsidP="003D4D7B">
      <w:pPr>
        <w:keepLines/>
        <w:numPr>
          <w:ilvl w:val="1"/>
          <w:numId w:val="4"/>
        </w:numPr>
        <w:spacing w:before="120" w:after="120" w:line="240" w:lineRule="auto"/>
        <w:ind w:left="539" w:hanging="539"/>
        <w:jc w:val="both"/>
        <w:rPr>
          <w:rFonts w:ascii="Arial" w:eastAsia="Calibri" w:hAnsi="Arial" w:cs="Arial"/>
          <w:sz w:val="18"/>
          <w:szCs w:val="18"/>
        </w:rPr>
      </w:pPr>
      <w:r w:rsidRPr="003D4D7B">
        <w:rPr>
          <w:rFonts w:ascii="Arial" w:eastAsia="Calibri" w:hAnsi="Arial" w:cs="Arial"/>
          <w:sz w:val="18"/>
          <w:szCs w:val="18"/>
        </w:rPr>
        <w:t>V oznámení, resp. reklamácii vady prístroja podľa tejto zmluvy, je kupujúci povinný každú jednotlivú vadu, resp. nedostatok špecifikovať (</w:t>
      </w:r>
      <w:r w:rsidRPr="003D4D7B">
        <w:rPr>
          <w:rFonts w:ascii="Arial" w:eastAsia="Times New Roman" w:hAnsi="Arial" w:cs="Arial"/>
          <w:sz w:val="18"/>
          <w:szCs w:val="18"/>
          <w:lang w:eastAsia="cs-CZ"/>
        </w:rPr>
        <w:t>označenie vady a miesta, kde sa vada nachádza a stručný popis, ako sa vada prejavuje</w:t>
      </w:r>
      <w:r w:rsidRPr="003D4D7B">
        <w:rPr>
          <w:rFonts w:ascii="Arial" w:eastAsia="Calibri" w:hAnsi="Arial" w:cs="Arial"/>
          <w:sz w:val="18"/>
          <w:szCs w:val="18"/>
        </w:rPr>
        <w:t xml:space="preserve">). </w:t>
      </w:r>
    </w:p>
    <w:p w14:paraId="7B6EB548"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Predávajúci je povinný počas záručnej doby </w:t>
      </w:r>
      <w:r w:rsidRPr="003D4D7B">
        <w:rPr>
          <w:rFonts w:ascii="Arial" w:eastAsia="Times New Roman" w:hAnsi="Arial" w:cs="Arial"/>
          <w:b/>
          <w:sz w:val="18"/>
          <w:szCs w:val="18"/>
          <w:lang w:eastAsia="cs-CZ"/>
        </w:rPr>
        <w:t>odstrániť vady v nasledujúcich lehotách od nástupu na opravu</w:t>
      </w:r>
      <w:r w:rsidRPr="003D4D7B">
        <w:rPr>
          <w:rFonts w:ascii="Arial" w:eastAsia="Times New Roman" w:hAnsi="Arial" w:cs="Arial"/>
          <w:sz w:val="18"/>
          <w:szCs w:val="18"/>
          <w:lang w:eastAsia="cs-CZ"/>
        </w:rPr>
        <w:t>:</w:t>
      </w:r>
    </w:p>
    <w:p w14:paraId="612D7328" w14:textId="77777777" w:rsidR="003D4D7B" w:rsidRPr="003D4D7B" w:rsidRDefault="003D4D7B" w:rsidP="003D4D7B">
      <w:pPr>
        <w:numPr>
          <w:ilvl w:val="2"/>
          <w:numId w:val="4"/>
        </w:numPr>
        <w:spacing w:after="0" w:line="240" w:lineRule="auto"/>
        <w:ind w:left="1418" w:hanging="851"/>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oprava vady, pri ktorej nie je potrebná dodávka náhradného dielu do 48 hodín;</w:t>
      </w:r>
    </w:p>
    <w:p w14:paraId="27A7A3DE" w14:textId="77777777" w:rsidR="003D4D7B" w:rsidRPr="003D4D7B" w:rsidRDefault="003D4D7B" w:rsidP="003D4D7B">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6546496C" w14:textId="77777777" w:rsidR="003D4D7B" w:rsidRPr="003D4D7B" w:rsidRDefault="003D4D7B" w:rsidP="003D4D7B">
      <w:pPr>
        <w:spacing w:before="120" w:after="120" w:line="240" w:lineRule="auto"/>
        <w:ind w:left="539"/>
        <w:jc w:val="both"/>
        <w:rPr>
          <w:rFonts w:ascii="Arial" w:eastAsia="Times New Roman" w:hAnsi="Arial" w:cs="Arial"/>
          <w:sz w:val="18"/>
          <w:szCs w:val="18"/>
          <w:lang w:eastAsia="cs-CZ"/>
        </w:rPr>
      </w:pPr>
    </w:p>
    <w:p w14:paraId="547BA2E7"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26255CA0"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025F1E66"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3D4D7B">
        <w:rPr>
          <w:rFonts w:ascii="Arial" w:eastAsia="Times New Roman" w:hAnsi="Arial" w:cs="Arial"/>
          <w:sz w:val="18"/>
          <w:szCs w:val="18"/>
          <w:lang w:eastAsia="cs-CZ"/>
        </w:rPr>
        <w:t xml:space="preserve">tel./ faxovom čísle: ..................... alebo e-mailom na adrese: ......................... . </w:t>
      </w:r>
    </w:p>
    <w:p w14:paraId="161DF258" w14:textId="77777777" w:rsidR="003D4D7B" w:rsidRPr="003D4D7B" w:rsidRDefault="003D4D7B" w:rsidP="003D4D7B">
      <w:pPr>
        <w:numPr>
          <w:ilvl w:val="1"/>
          <w:numId w:val="4"/>
        </w:numPr>
        <w:spacing w:before="120" w:after="120" w:line="240" w:lineRule="auto"/>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15E6D1CC" w14:textId="77777777" w:rsidR="003D4D7B" w:rsidRPr="003D4D7B" w:rsidRDefault="003D4D7B" w:rsidP="003D4D7B">
      <w:pPr>
        <w:numPr>
          <w:ilvl w:val="1"/>
          <w:numId w:val="4"/>
        </w:numPr>
        <w:spacing w:before="120" w:after="120" w:line="240" w:lineRule="auto"/>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30B2F96"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hAnsi="Arial" w:cs="Arial"/>
          <w:spacing w:val="7"/>
          <w:sz w:val="18"/>
          <w:szCs w:val="18"/>
        </w:rPr>
        <w:t xml:space="preserve">Predávajúci </w:t>
      </w:r>
      <w:r w:rsidRPr="003D4D7B">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3D4D7B">
        <w:rPr>
          <w:rFonts w:ascii="Arial" w:eastAsia="Times New Roman" w:hAnsi="Arial" w:cs="Arial"/>
          <w:sz w:val="18"/>
          <w:szCs w:val="18"/>
          <w:lang w:eastAsia="sk-SK"/>
        </w:rPr>
        <w:t xml:space="preserve">uvedených v bode 5.9. zmluvy. </w:t>
      </w:r>
      <w:r w:rsidRPr="003D4D7B">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6F2D7B56" w14:textId="77777777" w:rsidR="003D4D7B" w:rsidRPr="003D4D7B" w:rsidRDefault="003D4D7B" w:rsidP="003D4D7B">
      <w:pPr>
        <w:numPr>
          <w:ilvl w:val="2"/>
          <w:numId w:val="4"/>
        </w:numPr>
        <w:spacing w:after="0" w:line="240" w:lineRule="auto"/>
        <w:ind w:left="1287"/>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3EE17705" w14:textId="77777777" w:rsidR="003D4D7B" w:rsidRPr="003D4D7B" w:rsidRDefault="003D4D7B" w:rsidP="003D4D7B">
      <w:pPr>
        <w:numPr>
          <w:ilvl w:val="2"/>
          <w:numId w:val="4"/>
        </w:numPr>
        <w:spacing w:after="0" w:line="240" w:lineRule="auto"/>
        <w:ind w:left="1287"/>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nedodržanie lehoty na odstránenie </w:t>
      </w:r>
      <w:r w:rsidRPr="003D4D7B">
        <w:rPr>
          <w:rFonts w:ascii="Arial" w:eastAsia="Times New Roman" w:hAnsi="Arial" w:cs="Arial"/>
          <w:sz w:val="18"/>
          <w:szCs w:val="18"/>
          <w:lang w:eastAsia="sk-SK"/>
        </w:rPr>
        <w:t>vady 5.9.1. alebo 5.9.2. zmluvy</w:t>
      </w:r>
      <w:r w:rsidRPr="003D4D7B">
        <w:rPr>
          <w:rFonts w:ascii="Arial" w:eastAsia="Times New Roman" w:hAnsi="Arial" w:cs="Arial"/>
          <w:color w:val="000000"/>
          <w:sz w:val="18"/>
          <w:szCs w:val="18"/>
          <w:lang w:eastAsia="sk-SK"/>
        </w:rPr>
        <w:t xml:space="preserve">: 150 eur za každú začatú hodinu omeškania. </w:t>
      </w:r>
    </w:p>
    <w:p w14:paraId="6A9FE07E"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3D4D7B">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12742E46"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sk-SK"/>
        </w:rPr>
      </w:pPr>
      <w:r w:rsidRPr="003D4D7B">
        <w:rPr>
          <w:rFonts w:ascii="Arial" w:eastAsia="Times New Roman" w:hAnsi="Arial" w:cs="Arial"/>
          <w:color w:val="000000"/>
          <w:sz w:val="18"/>
          <w:szCs w:val="18"/>
          <w:lang w:eastAsia="sk-SK"/>
        </w:rPr>
        <w:t xml:space="preserve">Výpočet </w:t>
      </w:r>
      <w:r w:rsidRPr="003D4D7B">
        <w:rPr>
          <w:rFonts w:ascii="Arial" w:eastAsia="Times New Roman" w:hAnsi="Arial" w:cs="Arial"/>
          <w:sz w:val="18"/>
          <w:szCs w:val="18"/>
          <w:lang w:eastAsia="sk-SK"/>
        </w:rPr>
        <w:t>parametra D – dostupnosti prevádzky prístroja je nasledovná:</w:t>
      </w:r>
    </w:p>
    <w:p w14:paraId="0E1FE782" w14:textId="77777777" w:rsidR="003D4D7B" w:rsidRPr="003D4D7B" w:rsidRDefault="003D4D7B" w:rsidP="003D4D7B">
      <w:pPr>
        <w:spacing w:after="0" w:line="240" w:lineRule="auto"/>
        <w:ind w:left="567"/>
        <w:contextualSpacing/>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D = ((T - V) / T) x 100</w:t>
      </w:r>
    </w:p>
    <w:p w14:paraId="790122EA" w14:textId="77777777" w:rsidR="003D4D7B" w:rsidRPr="003D4D7B" w:rsidRDefault="003D4D7B" w:rsidP="003D4D7B">
      <w:pPr>
        <w:spacing w:after="0" w:line="240" w:lineRule="auto"/>
        <w:ind w:left="567" w:firstLine="450"/>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v ktorom</w:t>
      </w:r>
    </w:p>
    <w:p w14:paraId="3BA57028" w14:textId="77777777" w:rsidR="003D4D7B" w:rsidRPr="003D4D7B" w:rsidRDefault="003D4D7B" w:rsidP="003D4D7B">
      <w:pPr>
        <w:spacing w:after="0" w:line="240" w:lineRule="auto"/>
        <w:ind w:firstLine="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D - dostupnosť prevádzky zariadenia v percentách</w:t>
      </w:r>
    </w:p>
    <w:p w14:paraId="54CC7FD4"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4450C4ED"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699F9AED" w14:textId="77777777" w:rsidR="003D4D7B" w:rsidRPr="003D4D7B" w:rsidRDefault="003D4D7B" w:rsidP="003D4D7B">
      <w:pPr>
        <w:spacing w:after="0" w:line="240" w:lineRule="auto"/>
        <w:ind w:left="450"/>
        <w:contextualSpacing/>
        <w:jc w:val="both"/>
        <w:rPr>
          <w:rFonts w:ascii="Arial" w:eastAsia="Times New Roman" w:hAnsi="Arial" w:cs="Arial"/>
          <w:sz w:val="18"/>
          <w:szCs w:val="18"/>
          <w:lang w:eastAsia="sk-SK"/>
        </w:rPr>
      </w:pPr>
    </w:p>
    <w:p w14:paraId="2F579A87" w14:textId="77777777" w:rsidR="007A6AF0" w:rsidRPr="00FE2CC9" w:rsidRDefault="007A6AF0" w:rsidP="007A6AF0">
      <w:pPr>
        <w:numPr>
          <w:ilvl w:val="1"/>
          <w:numId w:val="4"/>
        </w:numPr>
        <w:spacing w:after="0" w:line="240" w:lineRule="auto"/>
        <w:contextualSpacing/>
        <w:jc w:val="both"/>
        <w:rPr>
          <w:ins w:id="0" w:author="Marcela T." w:date="2019-05-27T10:49:00Z"/>
          <w:rFonts w:ascii="Arial" w:eastAsia="Times New Roman" w:hAnsi="Arial" w:cs="Arial"/>
          <w:sz w:val="18"/>
          <w:szCs w:val="18"/>
          <w:lang w:eastAsia="sk-SK"/>
        </w:rPr>
      </w:pPr>
      <w:ins w:id="1" w:author="Marcela T." w:date="2019-05-27T10:49:00Z">
        <w:r w:rsidRPr="00FE2CC9">
          <w:rPr>
            <w:rFonts w:ascii="Arial" w:eastAsia="Times New Roman" w:hAnsi="Arial" w:cs="Arial"/>
            <w:sz w:val="18"/>
            <w:szCs w:val="18"/>
            <w:lang w:eastAsia="sk-SK"/>
          </w:rPr>
          <w:t>Zmluvné strany sa dohodli, že v prípade nedodržania minimálnej dostupnosti prevádzky prístroja uvedenej v bode 5.16.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ins>
    </w:p>
    <w:p w14:paraId="4ECFF799" w14:textId="77777777" w:rsidR="007A6AF0" w:rsidRPr="00FE2CC9" w:rsidRDefault="007A6AF0" w:rsidP="007A6AF0">
      <w:pPr>
        <w:spacing w:after="0" w:line="240" w:lineRule="auto"/>
        <w:ind w:left="540"/>
        <w:contextualSpacing/>
        <w:jc w:val="both"/>
        <w:rPr>
          <w:ins w:id="2" w:author="Marcela T." w:date="2019-05-27T10:49:00Z"/>
          <w:rFonts w:ascii="Arial" w:eastAsia="Times New Roman" w:hAnsi="Arial" w:cs="Arial"/>
          <w:sz w:val="18"/>
          <w:szCs w:val="18"/>
          <w:lang w:eastAsia="sk-SK"/>
        </w:rPr>
      </w:pPr>
      <w:ins w:id="3" w:author="Marcela T." w:date="2019-05-27T10:49:00Z">
        <w:r w:rsidRPr="00FE2CC9">
          <w:rPr>
            <w:rFonts w:ascii="Arial" w:eastAsia="Times New Roman" w:hAnsi="Arial" w:cs="Arial"/>
            <w:sz w:val="18"/>
            <w:szCs w:val="18"/>
            <w:lang w:eastAsia="sk-SK"/>
          </w:rPr>
          <w:t>N = (DD – DV) x PV x PP</w:t>
        </w:r>
      </w:ins>
    </w:p>
    <w:p w14:paraId="1B5A7829" w14:textId="77777777" w:rsidR="007A6AF0" w:rsidRPr="00FE2CC9" w:rsidRDefault="007A6AF0" w:rsidP="007A6AF0">
      <w:pPr>
        <w:spacing w:after="0" w:line="240" w:lineRule="auto"/>
        <w:ind w:left="540" w:firstLine="168"/>
        <w:contextualSpacing/>
        <w:jc w:val="both"/>
        <w:rPr>
          <w:ins w:id="4" w:author="Marcela T." w:date="2019-05-27T10:49:00Z"/>
          <w:rFonts w:ascii="Arial" w:eastAsia="Times New Roman" w:hAnsi="Arial" w:cs="Arial"/>
          <w:sz w:val="18"/>
          <w:szCs w:val="18"/>
          <w:lang w:eastAsia="sk-SK"/>
        </w:rPr>
      </w:pPr>
      <w:ins w:id="5" w:author="Marcela T." w:date="2019-05-27T10:49:00Z">
        <w:r w:rsidRPr="00FE2CC9">
          <w:rPr>
            <w:rFonts w:ascii="Arial" w:eastAsia="Times New Roman" w:hAnsi="Arial" w:cs="Arial"/>
            <w:sz w:val="18"/>
            <w:szCs w:val="18"/>
            <w:lang w:eastAsia="sk-SK"/>
          </w:rPr>
          <w:t>v ktorom</w:t>
        </w:r>
      </w:ins>
    </w:p>
    <w:p w14:paraId="78C06C9F" w14:textId="77777777" w:rsidR="007A6AF0" w:rsidRPr="00FE2CC9" w:rsidRDefault="007A6AF0" w:rsidP="007A6AF0">
      <w:pPr>
        <w:spacing w:after="0" w:line="240" w:lineRule="auto"/>
        <w:ind w:left="540"/>
        <w:contextualSpacing/>
        <w:jc w:val="both"/>
        <w:rPr>
          <w:ins w:id="6" w:author="Marcela T." w:date="2019-05-27T10:49:00Z"/>
          <w:rFonts w:ascii="Arial" w:eastAsia="Times New Roman" w:hAnsi="Arial" w:cs="Arial"/>
          <w:sz w:val="18"/>
          <w:szCs w:val="18"/>
          <w:lang w:eastAsia="sk-SK"/>
        </w:rPr>
      </w:pPr>
      <w:ins w:id="7" w:author="Marcela T." w:date="2019-05-27T10:49:00Z">
        <w:r w:rsidRPr="00FE2CC9">
          <w:rPr>
            <w:rFonts w:ascii="Arial" w:eastAsia="Times New Roman" w:hAnsi="Arial" w:cs="Arial"/>
            <w:sz w:val="18"/>
            <w:szCs w:val="18"/>
            <w:lang w:eastAsia="sk-SK"/>
          </w:rPr>
          <w:t>N - výška nároku na náhradu škody a náhradu ušlého príjmu v eurách,</w:t>
        </w:r>
      </w:ins>
    </w:p>
    <w:p w14:paraId="091404A7" w14:textId="77777777" w:rsidR="007A6AF0" w:rsidRPr="00FE2CC9" w:rsidRDefault="007A6AF0" w:rsidP="007A6AF0">
      <w:pPr>
        <w:spacing w:after="0" w:line="240" w:lineRule="auto"/>
        <w:ind w:left="540"/>
        <w:contextualSpacing/>
        <w:jc w:val="both"/>
        <w:rPr>
          <w:ins w:id="8" w:author="Marcela T." w:date="2019-05-27T10:49:00Z"/>
          <w:rFonts w:ascii="Arial" w:eastAsia="Times New Roman" w:hAnsi="Arial" w:cs="Arial"/>
          <w:sz w:val="18"/>
          <w:szCs w:val="18"/>
          <w:lang w:eastAsia="sk-SK"/>
        </w:rPr>
      </w:pPr>
      <w:ins w:id="9" w:author="Marcela T." w:date="2019-05-27T10:49:00Z">
        <w:r w:rsidRPr="00FE2CC9">
          <w:rPr>
            <w:rFonts w:ascii="Arial" w:eastAsia="Times New Roman" w:hAnsi="Arial" w:cs="Arial"/>
            <w:sz w:val="18"/>
            <w:szCs w:val="18"/>
            <w:lang w:eastAsia="sk-SK"/>
          </w:rPr>
          <w:t>DD je 95 % počtu dní, počas ktorých má byť zariadenie v kalendárnom roku dostupné, podľa opisu z bodu 10 tejto časti,</w:t>
        </w:r>
      </w:ins>
    </w:p>
    <w:p w14:paraId="60033BEE" w14:textId="77777777" w:rsidR="007A6AF0" w:rsidRPr="00FE2CC9" w:rsidRDefault="007A6AF0" w:rsidP="007A6AF0">
      <w:pPr>
        <w:spacing w:after="0" w:line="240" w:lineRule="auto"/>
        <w:ind w:left="540"/>
        <w:contextualSpacing/>
        <w:jc w:val="both"/>
        <w:rPr>
          <w:ins w:id="10" w:author="Marcela T." w:date="2019-05-27T10:49:00Z"/>
          <w:rFonts w:ascii="Arial" w:eastAsia="Times New Roman" w:hAnsi="Arial" w:cs="Arial"/>
          <w:sz w:val="18"/>
          <w:szCs w:val="18"/>
          <w:lang w:eastAsia="sk-SK"/>
        </w:rPr>
      </w:pPr>
      <w:ins w:id="11" w:author="Marcela T." w:date="2019-05-27T10:49:00Z">
        <w:r w:rsidRPr="00FE2CC9">
          <w:rPr>
            <w:rFonts w:ascii="Arial" w:eastAsia="Times New Roman" w:hAnsi="Arial" w:cs="Arial"/>
            <w:sz w:val="18"/>
            <w:szCs w:val="18"/>
            <w:lang w:eastAsia="sk-SK"/>
          </w:rPr>
          <w:t>DV - počet kalendárnych dní, počas ktorých bola dostupná prevádzka zariadenia,</w:t>
        </w:r>
      </w:ins>
    </w:p>
    <w:p w14:paraId="771EFB50" w14:textId="77777777" w:rsidR="007A6AF0" w:rsidRPr="00FE2CC9" w:rsidRDefault="007A6AF0" w:rsidP="007A6AF0">
      <w:pPr>
        <w:spacing w:after="0" w:line="240" w:lineRule="auto"/>
        <w:ind w:left="540"/>
        <w:contextualSpacing/>
        <w:jc w:val="both"/>
        <w:rPr>
          <w:ins w:id="12" w:author="Marcela T." w:date="2019-05-27T10:49:00Z"/>
          <w:rFonts w:ascii="Arial" w:eastAsia="Times New Roman" w:hAnsi="Arial" w:cs="Arial"/>
          <w:sz w:val="18"/>
          <w:szCs w:val="18"/>
          <w:lang w:eastAsia="sk-SK"/>
        </w:rPr>
      </w:pPr>
      <w:ins w:id="13" w:author="Marcela T." w:date="2019-05-27T10:49:00Z">
        <w:r w:rsidRPr="00FE2CC9">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ins>
    </w:p>
    <w:p w14:paraId="2B076658" w14:textId="7A9C34CE" w:rsidR="003D4D7B" w:rsidRPr="003D4D7B" w:rsidDel="007A6AF0" w:rsidRDefault="007A6AF0" w:rsidP="007A6AF0">
      <w:pPr>
        <w:numPr>
          <w:ilvl w:val="1"/>
          <w:numId w:val="4"/>
        </w:numPr>
        <w:spacing w:after="0" w:line="240" w:lineRule="auto"/>
        <w:contextualSpacing/>
        <w:jc w:val="both"/>
        <w:rPr>
          <w:del w:id="14" w:author="Marcela T." w:date="2019-05-27T10:49:00Z"/>
          <w:rFonts w:ascii="Arial" w:eastAsia="Times New Roman" w:hAnsi="Arial" w:cs="Arial"/>
          <w:sz w:val="18"/>
          <w:szCs w:val="18"/>
          <w:lang w:eastAsia="sk-SK"/>
        </w:rPr>
      </w:pPr>
      <w:ins w:id="15" w:author="Marcela T." w:date="2019-05-27T10:49:00Z">
        <w:r w:rsidRPr="00FE2CC9">
          <w:rPr>
            <w:rFonts w:ascii="Arial" w:eastAsia="Times New Roman" w:hAnsi="Arial" w:cs="Arial"/>
            <w:sz w:val="18"/>
            <w:szCs w:val="18"/>
            <w:lang w:eastAsia="sk-SK"/>
          </w:rPr>
          <w:t>PP - priemerná platba za 1 výkon urobený na prístroji v eurách prijatá kupujúcim, ktorá sa určí ako podiel súčtu sumy prijatých platieb za všetky výkony urobené na prístroji v príslušnom kalendárnom roku a počtu výkonov urobených na prístroji v príslušnom kalendárnom roku</w:t>
        </w:r>
      </w:ins>
      <w:del w:id="16" w:author="Marcela T." w:date="2019-05-27T10:49:00Z">
        <w:r w:rsidR="003D4D7B" w:rsidRPr="003D4D7B" w:rsidDel="007A6AF0">
          <w:rPr>
            <w:rFonts w:ascii="Arial" w:eastAsia="Times New Roman" w:hAnsi="Arial" w:cs="Arial"/>
            <w:sz w:val="18"/>
            <w:szCs w:val="18"/>
            <w:lang w:eastAsia="sk-SK"/>
          </w:rPr>
          <w:delText xml:space="preserve">Zmluvné strany sa dohodli, že v prípade nedodržania minimálnej dostupnosti prevádzky prístroja uvedenej v bode </w:delText>
        </w:r>
        <w:r w:rsidR="003D4D7B" w:rsidRPr="003D4D7B" w:rsidDel="007A6AF0">
          <w:rPr>
            <w:rFonts w:ascii="Arial" w:eastAsia="Times New Roman" w:hAnsi="Arial" w:cs="Arial"/>
            <w:color w:val="000000"/>
            <w:sz w:val="18"/>
            <w:szCs w:val="18"/>
            <w:lang w:eastAsia="sk-SK"/>
          </w:rPr>
          <w:delText>5.</w:delText>
        </w:r>
        <w:r w:rsidR="003D4D7B" w:rsidRPr="003D4D7B" w:rsidDel="007A6AF0">
          <w:rPr>
            <w:rFonts w:ascii="Arial" w:eastAsia="Times New Roman" w:hAnsi="Arial" w:cs="Arial"/>
            <w:sz w:val="18"/>
            <w:szCs w:val="18"/>
            <w:lang w:eastAsia="sk-SK"/>
          </w:rPr>
          <w:delTex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delText>
        </w:r>
      </w:del>
    </w:p>
    <w:p w14:paraId="55EDF531" w14:textId="22E36BB2" w:rsidR="003D4D7B" w:rsidRPr="003D4D7B" w:rsidDel="007A6AF0" w:rsidRDefault="003D4D7B" w:rsidP="003D4D7B">
      <w:pPr>
        <w:spacing w:after="0" w:line="240" w:lineRule="auto"/>
        <w:ind w:left="567"/>
        <w:contextualSpacing/>
        <w:jc w:val="both"/>
        <w:rPr>
          <w:del w:id="17" w:author="Marcela T." w:date="2019-05-27T10:49:00Z"/>
          <w:rFonts w:ascii="Arial" w:eastAsia="Times New Roman" w:hAnsi="Arial" w:cs="Arial"/>
          <w:sz w:val="18"/>
          <w:szCs w:val="18"/>
          <w:lang w:eastAsia="sk-SK"/>
        </w:rPr>
      </w:pPr>
      <w:del w:id="18" w:author="Marcela T." w:date="2019-05-27T10:49:00Z">
        <w:r w:rsidRPr="003D4D7B" w:rsidDel="007A6AF0">
          <w:rPr>
            <w:rFonts w:ascii="Arial" w:eastAsia="Times New Roman" w:hAnsi="Arial" w:cs="Arial"/>
            <w:sz w:val="18"/>
            <w:szCs w:val="18"/>
            <w:lang w:eastAsia="sk-SK"/>
          </w:rPr>
          <w:delText>N = (DD – DV) x PV x PP</w:delText>
        </w:r>
      </w:del>
    </w:p>
    <w:p w14:paraId="24E42D9F" w14:textId="749D86AA" w:rsidR="003D4D7B" w:rsidRPr="003D4D7B" w:rsidDel="007A6AF0" w:rsidRDefault="003D4D7B" w:rsidP="003D4D7B">
      <w:pPr>
        <w:spacing w:after="0" w:line="240" w:lineRule="auto"/>
        <w:ind w:left="567"/>
        <w:contextualSpacing/>
        <w:jc w:val="both"/>
        <w:rPr>
          <w:del w:id="19" w:author="Marcela T." w:date="2019-05-27T10:49:00Z"/>
          <w:rFonts w:ascii="Arial" w:eastAsia="Times New Roman" w:hAnsi="Arial" w:cs="Arial"/>
          <w:sz w:val="18"/>
          <w:szCs w:val="18"/>
          <w:lang w:eastAsia="sk-SK"/>
        </w:rPr>
      </w:pPr>
      <w:del w:id="20" w:author="Marcela T." w:date="2019-05-27T10:49:00Z">
        <w:r w:rsidRPr="003D4D7B" w:rsidDel="007A6AF0">
          <w:rPr>
            <w:rFonts w:ascii="Arial" w:eastAsia="Times New Roman" w:hAnsi="Arial" w:cs="Arial"/>
            <w:sz w:val="18"/>
            <w:szCs w:val="18"/>
            <w:lang w:eastAsia="sk-SK"/>
          </w:rPr>
          <w:delText>v ktorom</w:delText>
        </w:r>
      </w:del>
    </w:p>
    <w:p w14:paraId="60B6F7EA" w14:textId="01315766" w:rsidR="003D4D7B" w:rsidRPr="003D4D7B" w:rsidDel="007A6AF0" w:rsidRDefault="003D4D7B" w:rsidP="003D4D7B">
      <w:pPr>
        <w:spacing w:after="0" w:line="240" w:lineRule="auto"/>
        <w:ind w:firstLine="567"/>
        <w:jc w:val="both"/>
        <w:rPr>
          <w:del w:id="21" w:author="Marcela T." w:date="2019-05-27T10:49:00Z"/>
          <w:rFonts w:ascii="Arial" w:eastAsia="Times New Roman" w:hAnsi="Arial" w:cs="Arial"/>
          <w:sz w:val="18"/>
          <w:szCs w:val="18"/>
          <w:lang w:eastAsia="sk-SK"/>
        </w:rPr>
      </w:pPr>
      <w:del w:id="22" w:author="Marcela T." w:date="2019-05-27T10:49:00Z">
        <w:r w:rsidRPr="003D4D7B" w:rsidDel="007A6AF0">
          <w:rPr>
            <w:rFonts w:ascii="Arial" w:eastAsia="Times New Roman" w:hAnsi="Arial" w:cs="Arial"/>
            <w:sz w:val="18"/>
            <w:szCs w:val="18"/>
            <w:lang w:eastAsia="sk-SK"/>
          </w:rPr>
          <w:delText>N - výška nároku na náhradu škody a náhradu ušlého príjmu v eurách,</w:delText>
        </w:r>
      </w:del>
    </w:p>
    <w:p w14:paraId="6651ACF7" w14:textId="63D11560" w:rsidR="003D4D7B" w:rsidRPr="003D4D7B" w:rsidDel="007A6AF0" w:rsidRDefault="003D4D7B" w:rsidP="003D4D7B">
      <w:pPr>
        <w:spacing w:after="0" w:line="240" w:lineRule="auto"/>
        <w:ind w:left="567"/>
        <w:jc w:val="both"/>
        <w:rPr>
          <w:del w:id="23" w:author="Marcela T." w:date="2019-05-27T10:49:00Z"/>
          <w:rFonts w:ascii="Arial" w:eastAsia="Times New Roman" w:hAnsi="Arial" w:cs="Arial"/>
          <w:sz w:val="18"/>
          <w:szCs w:val="18"/>
          <w:lang w:eastAsia="sk-SK"/>
        </w:rPr>
      </w:pPr>
      <w:del w:id="24" w:author="Marcela T." w:date="2019-05-27T10:49:00Z">
        <w:r w:rsidRPr="003D4D7B" w:rsidDel="007A6AF0">
          <w:rPr>
            <w:rFonts w:ascii="Arial" w:eastAsia="Times New Roman" w:hAnsi="Arial" w:cs="Arial"/>
            <w:sz w:val="18"/>
            <w:szCs w:val="18"/>
            <w:lang w:eastAsia="sk-SK"/>
          </w:rPr>
          <w:delText>DD je 95 % počtu dní, počas ktorých má byť zariadenie v kalendárnom roku dostupné, podľa opisu z bodu 10 tejto časti,</w:delText>
        </w:r>
      </w:del>
    </w:p>
    <w:p w14:paraId="66655B37" w14:textId="6C6FB57A" w:rsidR="003D4D7B" w:rsidRPr="003D4D7B" w:rsidDel="007A6AF0" w:rsidRDefault="003D4D7B" w:rsidP="003D4D7B">
      <w:pPr>
        <w:spacing w:after="0" w:line="240" w:lineRule="auto"/>
        <w:ind w:firstLine="567"/>
        <w:jc w:val="both"/>
        <w:rPr>
          <w:del w:id="25" w:author="Marcela T." w:date="2019-05-27T10:49:00Z"/>
          <w:rFonts w:ascii="Arial" w:eastAsia="Times New Roman" w:hAnsi="Arial" w:cs="Arial"/>
          <w:sz w:val="18"/>
          <w:szCs w:val="18"/>
          <w:lang w:eastAsia="sk-SK"/>
        </w:rPr>
      </w:pPr>
      <w:del w:id="26" w:author="Marcela T." w:date="2019-05-27T10:49:00Z">
        <w:r w:rsidRPr="003D4D7B" w:rsidDel="007A6AF0">
          <w:rPr>
            <w:rFonts w:ascii="Arial" w:eastAsia="Times New Roman" w:hAnsi="Arial" w:cs="Arial"/>
            <w:sz w:val="18"/>
            <w:szCs w:val="18"/>
            <w:lang w:eastAsia="sk-SK"/>
          </w:rPr>
          <w:delText xml:space="preserve">DV - počet kalendárnych dní výpadku zariadenia, podľa opisu z bodu 5.17 tohto článku, </w:delText>
        </w:r>
      </w:del>
    </w:p>
    <w:p w14:paraId="596944DD" w14:textId="3EE669A2" w:rsidR="003D4D7B" w:rsidRPr="003D4D7B" w:rsidDel="007A6AF0" w:rsidRDefault="003D4D7B" w:rsidP="003D4D7B">
      <w:pPr>
        <w:spacing w:after="0" w:line="240" w:lineRule="auto"/>
        <w:ind w:left="567"/>
        <w:jc w:val="both"/>
        <w:rPr>
          <w:del w:id="27" w:author="Marcela T." w:date="2019-05-27T10:49:00Z"/>
          <w:rFonts w:ascii="Arial" w:eastAsia="Times New Roman" w:hAnsi="Arial" w:cs="Arial"/>
          <w:sz w:val="18"/>
          <w:szCs w:val="18"/>
          <w:lang w:eastAsia="sk-SK"/>
        </w:rPr>
      </w:pPr>
      <w:del w:id="28" w:author="Marcela T." w:date="2019-05-27T10:49:00Z">
        <w:r w:rsidRPr="003D4D7B" w:rsidDel="007A6AF0">
          <w:rPr>
            <w:rFonts w:ascii="Arial" w:eastAsia="Times New Roman" w:hAnsi="Arial" w:cs="Arial"/>
            <w:sz w:val="18"/>
            <w:szCs w:val="18"/>
            <w:lang w:eastAsia="sk-SK"/>
          </w:rPr>
          <w:delText>PV - priemerný denný počet výkonov, ktorý sa určí ako počet výkonov, ktoré boli na prístroji urobené a vyúčtované za čas trvania prevádzky prístroja počas príslušného kalendárneho roka,</w:delText>
        </w:r>
      </w:del>
    </w:p>
    <w:p w14:paraId="3683C41A" w14:textId="3221D2DD" w:rsidR="003D4D7B" w:rsidRPr="003D4D7B" w:rsidRDefault="003D4D7B" w:rsidP="003D4D7B">
      <w:pPr>
        <w:spacing w:after="0" w:line="240" w:lineRule="auto"/>
        <w:ind w:left="567"/>
        <w:jc w:val="both"/>
        <w:rPr>
          <w:rFonts w:ascii="Arial" w:eastAsia="Times New Roman" w:hAnsi="Arial" w:cs="Arial"/>
          <w:sz w:val="18"/>
          <w:szCs w:val="18"/>
          <w:lang w:eastAsia="sk-SK"/>
        </w:rPr>
      </w:pPr>
      <w:del w:id="29" w:author="Marcela T." w:date="2019-05-27T10:49:00Z">
        <w:r w:rsidRPr="003D4D7B" w:rsidDel="007A6AF0">
          <w:rPr>
            <w:rFonts w:ascii="Arial" w:eastAsia="Times New Roman" w:hAnsi="Arial" w:cs="Arial"/>
            <w:sz w:val="18"/>
            <w:szCs w:val="18"/>
            <w:lang w:eastAsia="sk-SK"/>
          </w:rPr>
          <w:delText>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w:delText>
        </w:r>
      </w:del>
      <w:bookmarkStart w:id="30" w:name="_GoBack"/>
      <w:bookmarkEnd w:id="30"/>
      <w:r w:rsidRPr="003D4D7B">
        <w:rPr>
          <w:rFonts w:ascii="Arial" w:eastAsia="Times New Roman" w:hAnsi="Arial" w:cs="Arial"/>
          <w:sz w:val="18"/>
          <w:szCs w:val="18"/>
          <w:lang w:eastAsia="sk-SK"/>
        </w:rPr>
        <w:t xml:space="preserve">. </w:t>
      </w:r>
    </w:p>
    <w:p w14:paraId="7806EFE9" w14:textId="77777777" w:rsidR="003D4D7B" w:rsidRPr="003D4D7B" w:rsidRDefault="003D4D7B" w:rsidP="003D4D7B">
      <w:pPr>
        <w:spacing w:after="0" w:line="240" w:lineRule="auto"/>
        <w:ind w:left="450"/>
        <w:jc w:val="both"/>
        <w:rPr>
          <w:rFonts w:ascii="Arial" w:eastAsia="Times New Roman" w:hAnsi="Arial" w:cs="Arial"/>
          <w:sz w:val="18"/>
          <w:szCs w:val="18"/>
          <w:lang w:eastAsia="sk-SK"/>
        </w:rPr>
      </w:pPr>
    </w:p>
    <w:p w14:paraId="3D2EAF03" w14:textId="77777777" w:rsidR="003D4D7B" w:rsidRPr="003D4D7B" w:rsidRDefault="003D4D7B" w:rsidP="003D4D7B">
      <w:pPr>
        <w:numPr>
          <w:ilvl w:val="1"/>
          <w:numId w:val="4"/>
        </w:numPr>
        <w:spacing w:after="0" w:line="240" w:lineRule="auto"/>
        <w:contextualSpacing/>
        <w:jc w:val="both"/>
        <w:rPr>
          <w:rFonts w:ascii="Arial" w:eastAsia="Times New Roman" w:hAnsi="Arial" w:cs="Arial"/>
          <w:color w:val="000000"/>
          <w:sz w:val="18"/>
          <w:szCs w:val="18"/>
          <w:lang w:eastAsia="sk-SK"/>
        </w:rPr>
      </w:pPr>
      <w:r w:rsidRPr="003D4D7B">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3D4D7B">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42FCD92F"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lastRenderedPageBreak/>
        <w:t>Pri vyhodnocovaní nedostupnosti prevádzky prístroja  sa do nedostupnosti prístroja nebude počítať doba, počas ktorej je nedostupnosť spôsobená:</w:t>
      </w:r>
    </w:p>
    <w:p w14:paraId="7924CAC5"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1383DA96"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44655913"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7F170AA9"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3200F0A7" w14:textId="77777777" w:rsidR="003D4D7B" w:rsidRPr="003D4D7B" w:rsidRDefault="003D4D7B" w:rsidP="003D4D7B">
      <w:pPr>
        <w:spacing w:after="0" w:line="240" w:lineRule="auto"/>
        <w:ind w:left="567" w:hanging="567"/>
        <w:jc w:val="both"/>
        <w:rPr>
          <w:rFonts w:ascii="Arial" w:hAnsi="Arial" w:cs="Arial"/>
          <w:sz w:val="18"/>
          <w:szCs w:val="18"/>
        </w:rPr>
      </w:pPr>
      <w:r w:rsidRPr="003D4D7B">
        <w:rPr>
          <w:rFonts w:ascii="Arial" w:eastAsia="Times New Roman" w:hAnsi="Arial" w:cs="Arial"/>
          <w:color w:val="000000"/>
          <w:sz w:val="18"/>
          <w:szCs w:val="18"/>
          <w:lang w:eastAsia="sk-SK"/>
        </w:rPr>
        <w:t xml:space="preserve">5.21.      </w:t>
      </w:r>
      <w:r w:rsidRPr="003D4D7B">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691D08DD" w14:textId="77777777" w:rsidR="003D4D7B" w:rsidRPr="003D4D7B" w:rsidRDefault="003D4D7B" w:rsidP="003D4D7B">
      <w:pPr>
        <w:suppressAutoHyphens/>
        <w:spacing w:after="0" w:line="240" w:lineRule="auto"/>
        <w:ind w:left="720"/>
        <w:contextualSpacing/>
        <w:jc w:val="both"/>
        <w:rPr>
          <w:rFonts w:ascii="Arial" w:hAnsi="Arial" w:cs="Arial"/>
          <w:color w:val="00000A"/>
          <w:sz w:val="18"/>
          <w:szCs w:val="18"/>
        </w:rPr>
      </w:pPr>
      <w:r w:rsidRPr="003D4D7B">
        <w:rPr>
          <w:rFonts w:ascii="Arial" w:hAnsi="Arial" w:cs="Arial"/>
          <w:color w:val="00000A"/>
          <w:sz w:val="18"/>
          <w:szCs w:val="18"/>
        </w:rPr>
        <w:t>-   preverí prevádzkový stav tovaru</w:t>
      </w:r>
    </w:p>
    <w:p w14:paraId="19E9EA18" w14:textId="77777777" w:rsidR="003D4D7B" w:rsidRPr="003D4D7B" w:rsidRDefault="003D4D7B" w:rsidP="003D4D7B">
      <w:pPr>
        <w:suppressAutoHyphens/>
        <w:spacing w:after="0" w:line="240" w:lineRule="auto"/>
        <w:ind w:left="993" w:hanging="284"/>
        <w:contextualSpacing/>
        <w:jc w:val="both"/>
        <w:rPr>
          <w:rFonts w:ascii="Arial" w:hAnsi="Arial" w:cs="Arial"/>
          <w:color w:val="00000A"/>
          <w:sz w:val="18"/>
          <w:szCs w:val="18"/>
        </w:rPr>
      </w:pPr>
      <w:r w:rsidRPr="003D4D7B">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vadných a poškodených dielov tovaru nevyhnutných pre spoľahlivú prevádzku.  </w:t>
      </w:r>
    </w:p>
    <w:p w14:paraId="3DC64C19" w14:textId="77777777" w:rsidR="003D4D7B" w:rsidRPr="003D4D7B" w:rsidRDefault="003D4D7B" w:rsidP="003D4D7B">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3D4D7B">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7B622974" w14:textId="77777777" w:rsidR="003D4D7B" w:rsidRPr="003D4D7B" w:rsidRDefault="003D4D7B" w:rsidP="003D4D7B">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7FDD4731" w14:textId="77777777" w:rsidR="003D4D7B" w:rsidRPr="003D4D7B" w:rsidRDefault="003D4D7B" w:rsidP="003D4D7B">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67010CF9" w14:textId="77777777" w:rsidR="003D4D7B" w:rsidRPr="003D4D7B" w:rsidRDefault="003D4D7B" w:rsidP="003D4D7B">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2E5B9522"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6</w:t>
      </w:r>
    </w:p>
    <w:p w14:paraId="0A7509AE"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 xml:space="preserve">Zmluvné sankcie a zodpovednosť za škodu </w:t>
      </w:r>
    </w:p>
    <w:p w14:paraId="470100E6" w14:textId="77777777" w:rsidR="003D4D7B" w:rsidRPr="003D4D7B" w:rsidRDefault="003D4D7B" w:rsidP="003D4D7B">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C8C433C" w14:textId="77777777" w:rsidR="003D4D7B" w:rsidRPr="003D4D7B" w:rsidRDefault="003D4D7B" w:rsidP="003D4D7B">
      <w:pPr>
        <w:tabs>
          <w:tab w:val="left" w:pos="567"/>
        </w:tabs>
        <w:spacing w:after="0" w:line="240" w:lineRule="auto"/>
        <w:jc w:val="both"/>
        <w:rPr>
          <w:rFonts w:ascii="Arial" w:eastAsia="Times New Roman" w:hAnsi="Arial" w:cs="Arial"/>
          <w:sz w:val="18"/>
          <w:szCs w:val="18"/>
          <w:u w:val="single"/>
          <w:lang w:eastAsia="cs-CZ"/>
        </w:rPr>
      </w:pPr>
    </w:p>
    <w:p w14:paraId="7BFC19CD" w14:textId="77777777" w:rsidR="003D4D7B" w:rsidRPr="003D4D7B" w:rsidRDefault="003D4D7B" w:rsidP="003D4D7B">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1176D8D8"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17698441"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Zaplatenie zmluvnej pokuty nezbavuje predávajúceho povinnosti dodať príslušné omeškané plnenie v zmysle tejto zmluvy.</w:t>
      </w:r>
    </w:p>
    <w:p w14:paraId="4603646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B301632"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4ED02DE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237E5B3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Každá zmluvná strana zodpovedá za priamu škodu spôsobenú druhej zmluvnej strane v súvislosti s plnením tejto zmluvy.</w:t>
      </w:r>
    </w:p>
    <w:p w14:paraId="417E8528"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ak predávajúci nepredloží doklady preukazujúce </w:t>
      </w:r>
      <w:r w:rsidRPr="003D4D7B">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3D4D7B">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2DC71524"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4982D61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w:t>
      </w:r>
      <w:r w:rsidRPr="003D4D7B">
        <w:rPr>
          <w:rFonts w:ascii="Arial" w:eastAsia="Times New Roman" w:hAnsi="Arial" w:cs="Arial"/>
          <w:sz w:val="18"/>
          <w:szCs w:val="18"/>
          <w:lang w:eastAsia="cs-CZ"/>
        </w:rPr>
        <w:lastRenderedPageBreak/>
        <w:t xml:space="preserve">plnenia, nezavinená regulácia odberu elektrickej energie. Za vyššiu moc sú považované okolnosti vylučujúce zodpovednosť v zmysle ustanovenia § 374 Obchodného zákonníka. </w:t>
      </w:r>
    </w:p>
    <w:p w14:paraId="3B5C7CFC" w14:textId="452A5104"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Účinky vylučujúce zodpovednosť sú obmedzené na dobu, pokiaľ trvá prekážka, s ktorou sú účinky spojené. Ustanovenie prvej vety bodu 6.1</w:t>
      </w:r>
      <w:r w:rsidR="00CC5A2F">
        <w:rPr>
          <w:rFonts w:ascii="Arial" w:eastAsia="Times New Roman" w:hAnsi="Arial" w:cs="Arial"/>
          <w:sz w:val="18"/>
          <w:szCs w:val="18"/>
          <w:lang w:eastAsia="cs-CZ"/>
        </w:rPr>
        <w:t>1</w:t>
      </w:r>
      <w:r w:rsidRPr="003D4D7B">
        <w:rPr>
          <w:rFonts w:ascii="Arial" w:eastAsia="Times New Roman" w:hAnsi="Arial" w:cs="Arial"/>
          <w:sz w:val="18"/>
          <w:szCs w:val="18"/>
          <w:lang w:eastAsia="cs-CZ"/>
        </w:rPr>
        <w:t xml:space="preserve">. zmluvy  sa uplatní za predpokladu, že druhá zmluvná strana bola písomne oboznámená o týchto okolnostiach a o predpokladanej dobe ich trvania postihnutou stranou, bezodkladne ako sa o nich dozvedela.  </w:t>
      </w:r>
    </w:p>
    <w:p w14:paraId="6633ABB5"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674F28A0"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62D67537"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585B98D1"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7</w:t>
      </w:r>
    </w:p>
    <w:p w14:paraId="4D0281F6"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Platnosť zmluvy</w:t>
      </w:r>
    </w:p>
    <w:p w14:paraId="744093C1" w14:textId="77777777" w:rsidR="003D4D7B" w:rsidRPr="003D4D7B" w:rsidRDefault="003D4D7B" w:rsidP="003D4D7B">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Zmluva nadobúda platnosť a účinnosť dňom jej podpísania zmluvnými stranami.</w:t>
      </w:r>
    </w:p>
    <w:p w14:paraId="6C7147B3" w14:textId="77777777" w:rsidR="003D4D7B" w:rsidRPr="003D4D7B" w:rsidRDefault="003D4D7B" w:rsidP="003D4D7B">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50D89024" w14:textId="77777777" w:rsidR="003D4D7B" w:rsidRPr="003D4D7B" w:rsidRDefault="003D4D7B" w:rsidP="003D4D7B">
      <w:pPr>
        <w:numPr>
          <w:ilvl w:val="1"/>
          <w:numId w:val="6"/>
        </w:numPr>
        <w:spacing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Platnosť tejto zmluvy je možné ukončiť pred uplynutím doby uvedenej v bode 7.2:</w:t>
      </w:r>
    </w:p>
    <w:p w14:paraId="1F1EA77F" w14:textId="77777777" w:rsidR="003D4D7B" w:rsidRPr="003D4D7B" w:rsidRDefault="003D4D7B" w:rsidP="003D4D7B">
      <w:pPr>
        <w:numPr>
          <w:ilvl w:val="0"/>
          <w:numId w:val="12"/>
        </w:numPr>
        <w:spacing w:after="0" w:line="240" w:lineRule="auto"/>
        <w:ind w:left="1134"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písomnou dohodou zmluvných strán,</w:t>
      </w:r>
    </w:p>
    <w:p w14:paraId="760C749F" w14:textId="77777777" w:rsidR="003D4D7B" w:rsidRPr="003D4D7B" w:rsidRDefault="003D4D7B" w:rsidP="003D4D7B">
      <w:pPr>
        <w:numPr>
          <w:ilvl w:val="0"/>
          <w:numId w:val="12"/>
        </w:numPr>
        <w:spacing w:after="0" w:line="240" w:lineRule="auto"/>
        <w:ind w:left="1134"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6E2EE86" w14:textId="77777777" w:rsidR="003D4D7B" w:rsidRPr="003D4D7B" w:rsidRDefault="003D4D7B" w:rsidP="003D4D7B">
      <w:pPr>
        <w:numPr>
          <w:ilvl w:val="0"/>
          <w:numId w:val="12"/>
        </w:numPr>
        <w:spacing w:after="0" w:line="240" w:lineRule="auto"/>
        <w:ind w:left="1134"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bezsankčným odstúpením od zmluvy zo strany kupujúceho z dôvodu nenaplnenia bodu 1.3. zmluvy.</w:t>
      </w:r>
    </w:p>
    <w:p w14:paraId="5AE560C5"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8</w:t>
      </w:r>
    </w:p>
    <w:p w14:paraId="2CBE5A75"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Odstúpenie od zmluvy</w:t>
      </w:r>
    </w:p>
    <w:p w14:paraId="1DA0FBC5" w14:textId="77777777" w:rsidR="003D4D7B" w:rsidRPr="003D4D7B" w:rsidRDefault="003D4D7B" w:rsidP="003D4D7B">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43E7700F" w14:textId="77777777" w:rsidR="003D4D7B" w:rsidRPr="003D4D7B" w:rsidRDefault="003D4D7B" w:rsidP="003D4D7B">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20C2D1D5" w14:textId="77777777" w:rsidR="003D4D7B" w:rsidRPr="003D4D7B" w:rsidRDefault="003D4D7B" w:rsidP="003D4D7B">
      <w:pPr>
        <w:numPr>
          <w:ilvl w:val="0"/>
          <w:numId w:val="7"/>
        </w:numPr>
        <w:spacing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Zmluvné strany označujú za podstatné porušenie zmluvy najmä porušenie nasledujúcich zmluvných povinností:</w:t>
      </w:r>
    </w:p>
    <w:p w14:paraId="6CF89ECF" w14:textId="77777777" w:rsidR="003D4D7B" w:rsidRPr="003D4D7B" w:rsidRDefault="003D4D7B" w:rsidP="003D4D7B">
      <w:pPr>
        <w:numPr>
          <w:ilvl w:val="0"/>
          <w:numId w:val="8"/>
        </w:numPr>
        <w:spacing w:after="0" w:line="240" w:lineRule="auto"/>
        <w:ind w:left="1134"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18F16184" w14:textId="77777777" w:rsidR="003D4D7B" w:rsidRPr="003D4D7B" w:rsidRDefault="003D4D7B" w:rsidP="003D4D7B">
      <w:pPr>
        <w:numPr>
          <w:ilvl w:val="0"/>
          <w:numId w:val="8"/>
        </w:numPr>
        <w:spacing w:after="0" w:line="240" w:lineRule="auto"/>
        <w:ind w:left="1134"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nedodanie dokladov preukazujúcich </w:t>
      </w:r>
      <w:r w:rsidRPr="003D4D7B">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7F36B13B" w14:textId="77777777" w:rsidR="003D4D7B" w:rsidRPr="003D4D7B" w:rsidRDefault="003D4D7B" w:rsidP="003D4D7B">
      <w:pPr>
        <w:numPr>
          <w:ilvl w:val="0"/>
          <w:numId w:val="8"/>
        </w:numPr>
        <w:spacing w:after="0" w:line="240" w:lineRule="auto"/>
        <w:ind w:left="1134"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neodstránenie vád tovaru predávajúcim za podmienok uvedených v tejto zmluve ani v nato poskytnutej dodatočnej lehote.</w:t>
      </w:r>
    </w:p>
    <w:p w14:paraId="703A320C"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9</w:t>
      </w:r>
    </w:p>
    <w:p w14:paraId="039EDBE4" w14:textId="77777777" w:rsidR="003D4D7B" w:rsidRPr="003D4D7B" w:rsidRDefault="003D4D7B" w:rsidP="003D4D7B">
      <w:pPr>
        <w:widowControl w:val="0"/>
        <w:spacing w:after="120" w:line="240" w:lineRule="auto"/>
        <w:jc w:val="center"/>
        <w:rPr>
          <w:rFonts w:ascii="Arial" w:eastAsia="Calibri" w:hAnsi="Arial" w:cs="Arial"/>
          <w:b/>
          <w:sz w:val="18"/>
          <w:szCs w:val="18"/>
          <w:shd w:val="clear" w:color="auto" w:fill="FFFFFF"/>
        </w:rPr>
      </w:pPr>
      <w:r w:rsidRPr="003D4D7B">
        <w:rPr>
          <w:rFonts w:ascii="Arial" w:eastAsia="Calibri" w:hAnsi="Arial" w:cs="Arial"/>
          <w:b/>
          <w:sz w:val="18"/>
          <w:szCs w:val="18"/>
          <w:shd w:val="clear" w:color="auto" w:fill="FFFFFF"/>
        </w:rPr>
        <w:t>Subdodávky</w:t>
      </w:r>
    </w:p>
    <w:p w14:paraId="0066721A" w14:textId="77777777" w:rsidR="003D4D7B" w:rsidRPr="003D4D7B" w:rsidRDefault="003D4D7B" w:rsidP="003D4D7B">
      <w:pPr>
        <w:numPr>
          <w:ilvl w:val="0"/>
          <w:numId w:val="13"/>
        </w:numPr>
        <w:spacing w:before="120" w:after="120" w:line="240" w:lineRule="auto"/>
        <w:ind w:left="567" w:hanging="567"/>
        <w:jc w:val="both"/>
        <w:rPr>
          <w:rFonts w:ascii="Arial" w:eastAsia="Calibri" w:hAnsi="Arial" w:cs="Arial"/>
          <w:bCs/>
          <w:iCs/>
          <w:sz w:val="18"/>
          <w:szCs w:val="18"/>
        </w:rPr>
      </w:pPr>
      <w:r w:rsidRPr="003D4D7B">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753412BA" w14:textId="77777777" w:rsidR="003D4D7B" w:rsidRPr="003D4D7B" w:rsidRDefault="003D4D7B" w:rsidP="003D4D7B">
      <w:pPr>
        <w:numPr>
          <w:ilvl w:val="0"/>
          <w:numId w:val="13"/>
        </w:numPr>
        <w:spacing w:before="120" w:after="120" w:line="240" w:lineRule="auto"/>
        <w:ind w:left="567" w:hanging="567"/>
        <w:jc w:val="both"/>
        <w:rPr>
          <w:rFonts w:ascii="Arial" w:eastAsia="Calibri" w:hAnsi="Arial" w:cs="Arial"/>
          <w:bCs/>
          <w:iCs/>
          <w:sz w:val="18"/>
          <w:szCs w:val="18"/>
        </w:rPr>
      </w:pPr>
      <w:r w:rsidRPr="003D4D7B">
        <w:rPr>
          <w:rFonts w:ascii="Arial" w:eastAsia="Calibri" w:hAnsi="Arial" w:cs="Arial"/>
          <w:bCs/>
          <w:iCs/>
          <w:sz w:val="18"/>
          <w:szCs w:val="18"/>
        </w:rPr>
        <w:t>Kupujúci za subdodávateľa považuje osobu podľa § 2 ods. 5 písm. e) Zákona o verejnom obstarávaní a osobu podľa § 2 ods. 1 písm. a) bod 7 zákona č. 315/2016 Z.z o registri partnerov verejného sektora. Kupujúci  vyžaduje od subdodávateľov, aby najneskôr v čase oznámenia preukázali oprávnenosť realizovať dané plnenie predmetu zmluvy.</w:t>
      </w:r>
    </w:p>
    <w:p w14:paraId="69BF6E1E" w14:textId="77777777" w:rsidR="003D4D7B" w:rsidRPr="003D4D7B" w:rsidRDefault="003D4D7B" w:rsidP="003D4D7B">
      <w:pPr>
        <w:numPr>
          <w:ilvl w:val="0"/>
          <w:numId w:val="13"/>
        </w:numPr>
        <w:ind w:left="567" w:hanging="567"/>
        <w:contextualSpacing/>
        <w:jc w:val="both"/>
        <w:rPr>
          <w:rFonts w:ascii="Arial" w:hAnsi="Arial" w:cs="Arial"/>
          <w:sz w:val="18"/>
          <w:szCs w:val="18"/>
        </w:rPr>
      </w:pPr>
      <w:r w:rsidRPr="003D4D7B">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w:t>
      </w:r>
      <w:r w:rsidRPr="003D4D7B">
        <w:rPr>
          <w:rFonts w:ascii="Arial" w:hAnsi="Arial" w:cs="Arial"/>
          <w:sz w:val="18"/>
          <w:szCs w:val="18"/>
        </w:rPr>
        <w:lastRenderedPageBreak/>
        <w:t>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p>
    <w:p w14:paraId="6FF0698F" w14:textId="77777777" w:rsidR="003D4D7B" w:rsidRPr="003D4D7B" w:rsidRDefault="003D4D7B" w:rsidP="003D4D7B">
      <w:pPr>
        <w:ind w:left="567"/>
        <w:contextualSpacing/>
        <w:jc w:val="both"/>
        <w:rPr>
          <w:rFonts w:ascii="Arial" w:hAnsi="Arial" w:cs="Arial"/>
          <w:sz w:val="18"/>
          <w:szCs w:val="18"/>
        </w:rPr>
      </w:pPr>
    </w:p>
    <w:p w14:paraId="750E8C08" w14:textId="77777777" w:rsidR="003D4D7B" w:rsidRPr="003D4D7B" w:rsidRDefault="003D4D7B" w:rsidP="003D4D7B">
      <w:pPr>
        <w:numPr>
          <w:ilvl w:val="0"/>
          <w:numId w:val="13"/>
        </w:numPr>
        <w:tabs>
          <w:tab w:val="left" w:pos="993"/>
        </w:tabs>
        <w:ind w:left="567" w:hanging="567"/>
        <w:contextualSpacing/>
        <w:jc w:val="both"/>
        <w:rPr>
          <w:rFonts w:ascii="Arial" w:hAnsi="Arial" w:cs="Arial"/>
          <w:sz w:val="18"/>
          <w:szCs w:val="18"/>
        </w:rPr>
      </w:pPr>
      <w:r w:rsidRPr="003D4D7B">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4A1EFD20" w14:textId="77777777" w:rsidR="003D4D7B" w:rsidRPr="003D4D7B" w:rsidRDefault="003D4D7B" w:rsidP="003D4D7B">
      <w:pPr>
        <w:tabs>
          <w:tab w:val="left" w:pos="993"/>
        </w:tabs>
        <w:contextualSpacing/>
        <w:jc w:val="both"/>
        <w:rPr>
          <w:rFonts w:ascii="Arial" w:hAnsi="Arial" w:cs="Arial"/>
          <w:sz w:val="18"/>
          <w:szCs w:val="18"/>
        </w:rPr>
      </w:pPr>
    </w:p>
    <w:p w14:paraId="21E195F6" w14:textId="77777777" w:rsid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7EFDF490" w14:textId="77777777" w:rsidR="00E24972" w:rsidRPr="003D4D7B" w:rsidRDefault="00E24972" w:rsidP="00E24972">
      <w:pPr>
        <w:tabs>
          <w:tab w:val="left" w:pos="567"/>
        </w:tabs>
        <w:contextualSpacing/>
        <w:jc w:val="both"/>
        <w:rPr>
          <w:rFonts w:ascii="Arial" w:hAnsi="Arial" w:cs="Arial"/>
          <w:sz w:val="18"/>
          <w:szCs w:val="18"/>
        </w:rPr>
      </w:pPr>
    </w:p>
    <w:p w14:paraId="6642AFF8" w14:textId="77777777" w:rsidR="003D4D7B" w:rsidRP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765A060" w14:textId="77777777" w:rsidR="003D4D7B" w:rsidRPr="003D4D7B" w:rsidRDefault="003D4D7B" w:rsidP="003D4D7B">
      <w:pPr>
        <w:tabs>
          <w:tab w:val="left" w:pos="567"/>
        </w:tabs>
        <w:ind w:left="567"/>
        <w:contextualSpacing/>
        <w:jc w:val="both"/>
        <w:rPr>
          <w:rFonts w:ascii="Arial" w:hAnsi="Arial" w:cs="Arial"/>
          <w:sz w:val="18"/>
          <w:szCs w:val="18"/>
        </w:rPr>
      </w:pPr>
    </w:p>
    <w:p w14:paraId="00C65035" w14:textId="77777777" w:rsidR="003D4D7B" w:rsidRP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3D4D7B">
        <w:rPr>
          <w:rFonts w:ascii="Arial" w:hAnsi="Arial" w:cs="Arial"/>
          <w:b/>
          <w:sz w:val="18"/>
          <w:szCs w:val="18"/>
        </w:rPr>
        <w:t>.............................................................................................</w:t>
      </w:r>
    </w:p>
    <w:p w14:paraId="52FF9FC0" w14:textId="77777777" w:rsidR="003D4D7B" w:rsidRPr="003D4D7B" w:rsidRDefault="003D4D7B" w:rsidP="003D4D7B">
      <w:pPr>
        <w:tabs>
          <w:tab w:val="left" w:pos="567"/>
        </w:tabs>
        <w:contextualSpacing/>
        <w:jc w:val="both"/>
        <w:rPr>
          <w:rFonts w:ascii="Arial" w:hAnsi="Arial" w:cs="Arial"/>
          <w:sz w:val="18"/>
          <w:szCs w:val="18"/>
        </w:rPr>
      </w:pPr>
    </w:p>
    <w:p w14:paraId="33A05FD2" w14:textId="57B52BC0" w:rsidR="003D4D7B" w:rsidRP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Zmluvné strany sa výslovne dohodli, že zoznam známych subdodávateľov </w:t>
      </w:r>
      <w:r w:rsidR="008C64BB">
        <w:rPr>
          <w:rFonts w:ascii="Arial" w:hAnsi="Arial" w:cs="Arial"/>
          <w:sz w:val="18"/>
          <w:szCs w:val="18"/>
        </w:rPr>
        <w:t>tvorí</w:t>
      </w:r>
      <w:r w:rsidRPr="003D4D7B">
        <w:rPr>
          <w:rFonts w:ascii="Arial" w:hAnsi="Arial" w:cs="Arial"/>
          <w:sz w:val="18"/>
          <w:szCs w:val="18"/>
        </w:rPr>
        <w:t xml:space="preserv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2A88BCC7" w14:textId="77777777" w:rsidR="003D4D7B" w:rsidRPr="003D4D7B" w:rsidRDefault="003D4D7B" w:rsidP="003D4D7B">
      <w:pPr>
        <w:tabs>
          <w:tab w:val="left" w:pos="567"/>
        </w:tabs>
        <w:contextualSpacing/>
        <w:jc w:val="both"/>
        <w:rPr>
          <w:rFonts w:ascii="Arial" w:hAnsi="Arial" w:cs="Arial"/>
          <w:sz w:val="18"/>
          <w:szCs w:val="18"/>
        </w:rPr>
      </w:pPr>
    </w:p>
    <w:p w14:paraId="5ABEEEB1" w14:textId="77777777" w:rsidR="003D4D7B" w:rsidRPr="003D4D7B" w:rsidRDefault="003D4D7B" w:rsidP="003D4D7B">
      <w:pPr>
        <w:numPr>
          <w:ilvl w:val="0"/>
          <w:numId w:val="13"/>
        </w:numPr>
        <w:spacing w:before="120" w:after="120" w:line="240" w:lineRule="auto"/>
        <w:ind w:left="567" w:hanging="567"/>
        <w:jc w:val="both"/>
        <w:rPr>
          <w:rFonts w:ascii="Arial" w:eastAsia="Calibri" w:hAnsi="Arial" w:cs="Arial"/>
          <w:sz w:val="18"/>
          <w:szCs w:val="18"/>
        </w:rPr>
      </w:pPr>
      <w:r w:rsidRPr="003D4D7B">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69D7D251" w14:textId="77777777" w:rsidR="003D4D7B" w:rsidRPr="003D4D7B" w:rsidRDefault="003D4D7B" w:rsidP="003D4D7B">
      <w:pPr>
        <w:numPr>
          <w:ilvl w:val="0"/>
          <w:numId w:val="21"/>
        </w:numPr>
        <w:spacing w:before="120" w:after="120" w:line="240" w:lineRule="auto"/>
        <w:ind w:left="567" w:hanging="567"/>
        <w:jc w:val="both"/>
        <w:rPr>
          <w:rFonts w:ascii="Arial" w:eastAsia="Calibri" w:hAnsi="Arial" w:cs="Arial"/>
          <w:bCs/>
          <w:iCs/>
          <w:sz w:val="18"/>
          <w:szCs w:val="18"/>
        </w:rPr>
      </w:pPr>
      <w:r w:rsidRPr="003D4D7B">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3D4D7B">
        <w:rPr>
          <w:rFonts w:ascii="Arial" w:hAnsi="Arial" w:cs="Arial"/>
          <w:sz w:val="18"/>
          <w:szCs w:val="18"/>
        </w:rPr>
        <w:t>za škodu sa v takom prípade považuje najmä výška sumy, ktorú bude kupujúci povinný z poskytnutého grantu vrátiť.</w:t>
      </w:r>
    </w:p>
    <w:p w14:paraId="17AC5B59" w14:textId="77777777" w:rsidR="003D4D7B" w:rsidRPr="003D4D7B" w:rsidRDefault="003D4D7B" w:rsidP="003D4D7B">
      <w:pPr>
        <w:numPr>
          <w:ilvl w:val="0"/>
          <w:numId w:val="21"/>
        </w:numPr>
        <w:spacing w:before="120" w:after="120" w:line="240" w:lineRule="auto"/>
        <w:ind w:left="567" w:hanging="567"/>
        <w:jc w:val="both"/>
        <w:rPr>
          <w:rFonts w:ascii="Arial" w:eastAsia="Calibri" w:hAnsi="Arial" w:cs="Arial"/>
          <w:bCs/>
          <w:iCs/>
          <w:sz w:val="18"/>
          <w:szCs w:val="18"/>
        </w:rPr>
      </w:pPr>
      <w:r w:rsidRPr="003D4D7B">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5C5C476E" w14:textId="77777777" w:rsidR="00E24972" w:rsidRDefault="00E24972" w:rsidP="003D4D7B">
      <w:pPr>
        <w:spacing w:before="240" w:after="0" w:line="240" w:lineRule="auto"/>
        <w:jc w:val="center"/>
        <w:rPr>
          <w:rFonts w:ascii="Arial" w:eastAsia="Calibri" w:hAnsi="Arial" w:cs="Arial"/>
          <w:b/>
          <w:sz w:val="18"/>
          <w:szCs w:val="18"/>
        </w:rPr>
      </w:pPr>
    </w:p>
    <w:p w14:paraId="4A392AB7"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lastRenderedPageBreak/>
        <w:t>Článok 10</w:t>
      </w:r>
    </w:p>
    <w:p w14:paraId="0E288FF7"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Osobitné ustanovenia</w:t>
      </w:r>
    </w:p>
    <w:p w14:paraId="4527B645" w14:textId="77777777"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1F88501B" w14:textId="77777777" w:rsidR="003D4D7B" w:rsidRPr="003D4D7B" w:rsidRDefault="003D4D7B" w:rsidP="003D4D7B">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4B75E9E2" w14:textId="1DEDD72A"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Počas pla</w:t>
      </w:r>
      <w:r w:rsidR="008C64BB">
        <w:rPr>
          <w:rFonts w:ascii="Arial" w:eastAsia="Times New Roman" w:hAnsi="Arial" w:cs="Arial"/>
          <w:noProof/>
          <w:sz w:val="18"/>
          <w:szCs w:val="18"/>
          <w:lang w:eastAsia="sk-SK"/>
        </w:rPr>
        <w:t>t</w:t>
      </w:r>
      <w:r w:rsidRPr="003D4D7B">
        <w:rPr>
          <w:rFonts w:ascii="Arial" w:eastAsia="Times New Roman" w:hAnsi="Arial" w:cs="Arial"/>
          <w:noProof/>
          <w:sz w:val="18"/>
          <w:szCs w:val="18"/>
          <w:lang w:eastAsia="sk-SK"/>
        </w:rPr>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59A6749" w14:textId="77777777" w:rsidR="003D4D7B" w:rsidRPr="003D4D7B" w:rsidRDefault="003D4D7B" w:rsidP="003D4D7B">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F790961" w14:textId="77777777"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31698802" w14:textId="77777777" w:rsidR="003D4D7B" w:rsidRPr="003D4D7B" w:rsidRDefault="003D4D7B" w:rsidP="003D4D7B">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3893904A" w14:textId="77777777"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Predávajúci sa zaväzuje, že: </w:t>
      </w:r>
    </w:p>
    <w:p w14:paraId="10133F60" w14:textId="77777777" w:rsidR="003D4D7B" w:rsidRPr="003D4D7B" w:rsidRDefault="003D4D7B" w:rsidP="003D4D7B">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3D4D7B">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4D730D35" w14:textId="77777777" w:rsidR="003D4D7B" w:rsidRPr="003D4D7B" w:rsidRDefault="003D4D7B" w:rsidP="003D4D7B">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1CE8118" w14:textId="77777777" w:rsidR="003D4D7B" w:rsidRPr="003D4D7B" w:rsidRDefault="003D4D7B" w:rsidP="003D4D7B">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7A3B638F" w14:textId="77777777" w:rsidR="003D4D7B" w:rsidRPr="003D4D7B" w:rsidRDefault="003D4D7B" w:rsidP="003D4D7B">
      <w:pPr>
        <w:numPr>
          <w:ilvl w:val="1"/>
          <w:numId w:val="20"/>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Kupujúci je povinný uchovávať dokumentáciu, doklady a dokumenty súvisiace so zadávaním a zadaním  danej zákazky a s dodaním tovaru v lehotách podľa platných predpisov.</w:t>
      </w:r>
    </w:p>
    <w:p w14:paraId="53677017" w14:textId="77777777" w:rsidR="003D4D7B" w:rsidRPr="003D4D7B" w:rsidRDefault="003D4D7B" w:rsidP="003D4D7B">
      <w:pPr>
        <w:spacing w:after="0" w:line="240" w:lineRule="auto"/>
        <w:ind w:left="360"/>
        <w:contextualSpacing/>
        <w:jc w:val="both"/>
        <w:rPr>
          <w:rFonts w:ascii="Arial" w:hAnsi="Arial" w:cs="Arial"/>
          <w:sz w:val="18"/>
          <w:szCs w:val="18"/>
        </w:rPr>
      </w:pPr>
    </w:p>
    <w:p w14:paraId="42440809" w14:textId="77777777" w:rsidR="003D4D7B" w:rsidRPr="003D4D7B" w:rsidRDefault="003D4D7B" w:rsidP="003D4D7B">
      <w:pPr>
        <w:numPr>
          <w:ilvl w:val="1"/>
          <w:numId w:val="20"/>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Predávajúci je povinný uchovávať účtovné doklady a inú súvisiacu dokumentáciu, doklady a dokumenty  súvisiace s plnením predmetu tejto zmluvy 10 rokov od ich úhrady.</w:t>
      </w:r>
    </w:p>
    <w:p w14:paraId="46F50767" w14:textId="77777777" w:rsidR="003D4D7B" w:rsidRPr="003D4D7B" w:rsidRDefault="003D4D7B" w:rsidP="003D4D7B">
      <w:pPr>
        <w:ind w:left="720"/>
        <w:contextualSpacing/>
        <w:rPr>
          <w:rFonts w:ascii="Arial" w:hAnsi="Arial" w:cs="Arial"/>
          <w:sz w:val="18"/>
          <w:szCs w:val="18"/>
        </w:rPr>
      </w:pPr>
    </w:p>
    <w:p w14:paraId="4129D4DB" w14:textId="77777777" w:rsidR="003D4D7B" w:rsidRPr="003D4D7B" w:rsidRDefault="003D4D7B" w:rsidP="003D4D7B">
      <w:pPr>
        <w:numPr>
          <w:ilvl w:val="1"/>
          <w:numId w:val="20"/>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6E9A7295" w14:textId="77777777" w:rsidR="003D4D7B" w:rsidRPr="003D4D7B" w:rsidRDefault="003D4D7B" w:rsidP="00E24972">
      <w:pPr>
        <w:spacing w:after="0" w:line="240" w:lineRule="auto"/>
        <w:contextualSpacing/>
        <w:rPr>
          <w:rFonts w:ascii="Arial" w:hAnsi="Arial" w:cs="Arial"/>
          <w:sz w:val="18"/>
          <w:szCs w:val="18"/>
        </w:rPr>
      </w:pPr>
    </w:p>
    <w:p w14:paraId="362AC17B" w14:textId="77777777" w:rsidR="003D4D7B" w:rsidRPr="003D4D7B" w:rsidRDefault="003D4D7B" w:rsidP="003D4D7B">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3D4D7B">
        <w:rPr>
          <w:rFonts w:ascii="Arial" w:eastAsia="Times New Roman" w:hAnsi="Arial" w:cs="Arial"/>
          <w:bCs/>
          <w:color w:val="000000"/>
          <w:sz w:val="18"/>
          <w:szCs w:val="18"/>
          <w:lang w:eastAsia="sk-SK"/>
        </w:rPr>
        <w:t>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214D4F32" w14:textId="77777777" w:rsidR="003D4D7B" w:rsidRPr="003D4D7B" w:rsidRDefault="003D4D7B" w:rsidP="003D4D7B">
      <w:pPr>
        <w:spacing w:after="0" w:line="240" w:lineRule="auto"/>
        <w:jc w:val="center"/>
        <w:rPr>
          <w:rFonts w:ascii="Arial" w:eastAsia="Calibri" w:hAnsi="Arial" w:cs="Arial"/>
          <w:b/>
          <w:sz w:val="18"/>
          <w:szCs w:val="18"/>
        </w:rPr>
      </w:pPr>
    </w:p>
    <w:p w14:paraId="2DE3FDE4" w14:textId="77777777" w:rsidR="003D4D7B" w:rsidRPr="003D4D7B" w:rsidRDefault="003D4D7B" w:rsidP="003D4D7B">
      <w:pPr>
        <w:spacing w:after="0" w:line="240" w:lineRule="auto"/>
        <w:jc w:val="center"/>
        <w:rPr>
          <w:rFonts w:ascii="Arial" w:eastAsia="Calibri" w:hAnsi="Arial" w:cs="Arial"/>
          <w:b/>
          <w:sz w:val="18"/>
          <w:szCs w:val="18"/>
        </w:rPr>
      </w:pPr>
      <w:r w:rsidRPr="003D4D7B">
        <w:rPr>
          <w:rFonts w:ascii="Arial" w:eastAsia="Calibri" w:hAnsi="Arial" w:cs="Arial"/>
          <w:b/>
          <w:sz w:val="18"/>
          <w:szCs w:val="18"/>
        </w:rPr>
        <w:t>Článok 11</w:t>
      </w:r>
    </w:p>
    <w:p w14:paraId="1E8FEDAB" w14:textId="77777777" w:rsidR="003D4D7B" w:rsidRPr="003D4D7B" w:rsidRDefault="003D4D7B" w:rsidP="003D4D7B">
      <w:pPr>
        <w:spacing w:after="0" w:line="240" w:lineRule="auto"/>
        <w:jc w:val="center"/>
        <w:rPr>
          <w:rFonts w:ascii="Arial" w:eastAsia="Calibri" w:hAnsi="Arial" w:cs="Arial"/>
          <w:b/>
          <w:sz w:val="18"/>
          <w:szCs w:val="18"/>
        </w:rPr>
      </w:pPr>
      <w:r w:rsidRPr="003D4D7B">
        <w:rPr>
          <w:rFonts w:ascii="Arial" w:eastAsia="Calibri" w:hAnsi="Arial" w:cs="Arial"/>
          <w:b/>
          <w:sz w:val="18"/>
          <w:szCs w:val="18"/>
        </w:rPr>
        <w:t>Záverečné ustanovenia</w:t>
      </w:r>
    </w:p>
    <w:p w14:paraId="129D8ACC" w14:textId="77777777" w:rsidR="003D4D7B" w:rsidRPr="003D4D7B" w:rsidRDefault="003D4D7B" w:rsidP="003D4D7B">
      <w:pPr>
        <w:spacing w:after="0" w:line="240" w:lineRule="auto"/>
        <w:jc w:val="center"/>
        <w:rPr>
          <w:rFonts w:ascii="Arial" w:eastAsia="Calibri" w:hAnsi="Arial" w:cs="Arial"/>
          <w:b/>
          <w:sz w:val="18"/>
          <w:szCs w:val="18"/>
        </w:rPr>
      </w:pPr>
    </w:p>
    <w:p w14:paraId="40E26723" w14:textId="77777777" w:rsidR="003D4D7B" w:rsidRPr="003D4D7B" w:rsidRDefault="003D4D7B" w:rsidP="003D4D7B">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11.1. </w:t>
      </w:r>
      <w:r w:rsidRPr="003D4D7B">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489B77F1" w14:textId="77777777" w:rsidR="003D4D7B" w:rsidRPr="003D4D7B" w:rsidRDefault="003D4D7B" w:rsidP="003D4D7B">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11.2</w:t>
      </w:r>
      <w:r w:rsidRPr="003D4D7B">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0F55244E" w14:textId="77777777" w:rsidR="003D4D7B" w:rsidRPr="003D4D7B" w:rsidRDefault="003D4D7B" w:rsidP="003D4D7B">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11.3</w:t>
      </w:r>
      <w:r w:rsidRPr="003D4D7B">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505E9050" w14:textId="77777777" w:rsidR="003D4D7B" w:rsidRPr="003D4D7B" w:rsidRDefault="003D4D7B" w:rsidP="003D4D7B">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11.4</w:t>
      </w:r>
      <w:r w:rsidRPr="003D4D7B">
        <w:rPr>
          <w:rFonts w:ascii="Arial" w:eastAsia="Times New Roman" w:hAnsi="Arial" w:cs="Arial"/>
          <w:sz w:val="18"/>
          <w:szCs w:val="18"/>
          <w:lang w:eastAsia="cs-CZ"/>
        </w:rPr>
        <w:tab/>
        <w:t>Nedeliteľnou súčasťou zmluvy sú prílohy:</w:t>
      </w:r>
    </w:p>
    <w:p w14:paraId="56D32DF2" w14:textId="77777777" w:rsidR="003D4D7B" w:rsidRPr="003D4D7B" w:rsidRDefault="003D4D7B" w:rsidP="003D4D7B">
      <w:pPr>
        <w:numPr>
          <w:ilvl w:val="0"/>
          <w:numId w:val="10"/>
        </w:numPr>
        <w:spacing w:after="0" w:line="240" w:lineRule="auto"/>
        <w:ind w:left="1134" w:hanging="567"/>
        <w:jc w:val="both"/>
        <w:rPr>
          <w:rFonts w:ascii="Arial" w:eastAsia="Calibri" w:hAnsi="Arial" w:cs="Arial"/>
          <w:sz w:val="18"/>
          <w:szCs w:val="18"/>
        </w:rPr>
      </w:pPr>
      <w:r w:rsidRPr="003D4D7B">
        <w:rPr>
          <w:rFonts w:ascii="Arial" w:eastAsia="Calibri" w:hAnsi="Arial" w:cs="Arial"/>
          <w:sz w:val="18"/>
          <w:szCs w:val="18"/>
        </w:rPr>
        <w:t xml:space="preserve">Príloha č. 1 -  Špecifikácia predmetu zákazky </w:t>
      </w:r>
      <w:r w:rsidRPr="003D4D7B">
        <w:rPr>
          <w:rFonts w:ascii="Arial" w:eastAsia="Calibri" w:hAnsi="Arial" w:cs="Arial"/>
          <w:i/>
          <w:sz w:val="18"/>
          <w:szCs w:val="18"/>
          <w:vertAlign w:val="superscript"/>
        </w:rPr>
        <w:footnoteReference w:id="4"/>
      </w:r>
    </w:p>
    <w:p w14:paraId="7E96716E" w14:textId="77777777" w:rsidR="003D4D7B" w:rsidRPr="003D4D7B" w:rsidRDefault="003D4D7B" w:rsidP="003D4D7B">
      <w:pPr>
        <w:numPr>
          <w:ilvl w:val="0"/>
          <w:numId w:val="10"/>
        </w:numPr>
        <w:spacing w:after="0" w:line="240" w:lineRule="auto"/>
        <w:ind w:left="1134" w:hanging="567"/>
        <w:jc w:val="both"/>
        <w:rPr>
          <w:rFonts w:ascii="Arial" w:eastAsia="Calibri" w:hAnsi="Arial" w:cs="Arial"/>
          <w:sz w:val="18"/>
          <w:szCs w:val="18"/>
        </w:rPr>
      </w:pPr>
      <w:r w:rsidRPr="003D4D7B">
        <w:rPr>
          <w:rFonts w:ascii="Arial" w:eastAsia="Calibri" w:hAnsi="Arial" w:cs="Arial"/>
          <w:sz w:val="18"/>
          <w:szCs w:val="18"/>
        </w:rPr>
        <w:t>Príloha č. 2 -  Kalkulácia ceny a návrh na plnenie kritéria na vyhodnotenie ponúk</w:t>
      </w:r>
      <w:r w:rsidRPr="003D4D7B">
        <w:rPr>
          <w:rFonts w:ascii="Arial" w:eastAsia="Calibri" w:hAnsi="Arial" w:cs="Arial"/>
          <w:i/>
          <w:sz w:val="18"/>
          <w:szCs w:val="18"/>
          <w:vertAlign w:val="superscript"/>
        </w:rPr>
        <w:footnoteReference w:id="5"/>
      </w:r>
    </w:p>
    <w:p w14:paraId="6C8A84F7" w14:textId="77777777" w:rsidR="003D4D7B" w:rsidRPr="003D4D7B" w:rsidRDefault="003D4D7B" w:rsidP="003D4D7B">
      <w:pPr>
        <w:numPr>
          <w:ilvl w:val="0"/>
          <w:numId w:val="10"/>
        </w:numPr>
        <w:spacing w:after="0" w:line="240" w:lineRule="auto"/>
        <w:ind w:left="1134" w:hanging="567"/>
        <w:jc w:val="both"/>
        <w:rPr>
          <w:rFonts w:ascii="Arial" w:eastAsia="Calibri" w:hAnsi="Arial" w:cs="Arial"/>
          <w:color w:val="000000"/>
          <w:sz w:val="18"/>
          <w:szCs w:val="18"/>
        </w:rPr>
      </w:pPr>
      <w:r w:rsidRPr="003D4D7B">
        <w:rPr>
          <w:rFonts w:ascii="Arial" w:eastAsia="Calibri" w:hAnsi="Arial" w:cs="Arial"/>
          <w:color w:val="000000"/>
          <w:sz w:val="18"/>
          <w:szCs w:val="18"/>
        </w:rPr>
        <w:t>Príloha č. 3 -  Zoznam známych  subdodávateľov</w:t>
      </w:r>
      <w:r w:rsidRPr="003D4D7B">
        <w:rPr>
          <w:rFonts w:ascii="Arial" w:eastAsia="Calibri" w:hAnsi="Arial" w:cs="Arial"/>
          <w:i/>
          <w:color w:val="000000"/>
          <w:sz w:val="18"/>
          <w:szCs w:val="18"/>
        </w:rPr>
        <w:t>,</w:t>
      </w:r>
    </w:p>
    <w:p w14:paraId="191BE940" w14:textId="6E94FB87" w:rsidR="003D4D7B" w:rsidRPr="003D4D7B" w:rsidRDefault="003D4D7B" w:rsidP="003D4D7B">
      <w:pPr>
        <w:numPr>
          <w:ilvl w:val="0"/>
          <w:numId w:val="10"/>
        </w:numPr>
        <w:spacing w:after="0" w:line="240" w:lineRule="auto"/>
        <w:ind w:left="1134" w:hanging="567"/>
        <w:jc w:val="both"/>
        <w:rPr>
          <w:rFonts w:ascii="Arial" w:eastAsia="Calibri" w:hAnsi="Arial" w:cs="Arial"/>
          <w:color w:val="000000"/>
          <w:sz w:val="18"/>
          <w:szCs w:val="18"/>
        </w:rPr>
      </w:pPr>
      <w:r w:rsidRPr="003D4D7B">
        <w:rPr>
          <w:rFonts w:ascii="Arial" w:eastAsia="Calibri" w:hAnsi="Arial" w:cs="Arial"/>
          <w:color w:val="000000"/>
          <w:sz w:val="18"/>
          <w:szCs w:val="18"/>
        </w:rPr>
        <w:t xml:space="preserve">Príloha č. 4 -  </w:t>
      </w:r>
      <w:r w:rsidR="00BC0C3F">
        <w:rPr>
          <w:rFonts w:ascii="Arial" w:eastAsia="Calibri" w:hAnsi="Arial" w:cs="Arial"/>
          <w:color w:val="000000"/>
          <w:sz w:val="18"/>
          <w:szCs w:val="18"/>
        </w:rPr>
        <w:t>Lehoty dodania tovaru</w:t>
      </w:r>
    </w:p>
    <w:p w14:paraId="5ECFF6EB" w14:textId="64826479" w:rsidR="003D4D7B" w:rsidRPr="003D4D7B" w:rsidRDefault="003D4D7B" w:rsidP="00BC0C3F">
      <w:pPr>
        <w:spacing w:after="0" w:line="240" w:lineRule="auto"/>
        <w:ind w:left="567"/>
        <w:jc w:val="both"/>
        <w:rPr>
          <w:rFonts w:ascii="Arial" w:eastAsia="Calibri" w:hAnsi="Arial" w:cs="Arial"/>
          <w:color w:val="000000"/>
          <w:sz w:val="18"/>
          <w:szCs w:val="18"/>
        </w:rPr>
      </w:pPr>
    </w:p>
    <w:p w14:paraId="6B4077D3"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11.5</w:t>
      </w:r>
      <w:r w:rsidRPr="003D4D7B">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2341CD6B"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lastRenderedPageBreak/>
        <w:t>11.6</w:t>
      </w:r>
      <w:r w:rsidRPr="003D4D7B">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E724DC6"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11.7</w:t>
      </w:r>
      <w:r w:rsidRPr="003D4D7B">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721E7ED7"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11.8</w:t>
      </w:r>
      <w:r w:rsidRPr="003D4D7B">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16F4FD1D"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4F9EF084"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V .............................., dňa ..................</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t xml:space="preserve">V ......................................... dňa .................. </w:t>
      </w:r>
    </w:p>
    <w:p w14:paraId="1F7DCD86"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384251CA"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6348907E"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Za kupujúceho :</w:t>
      </w:r>
      <w:r w:rsidRPr="003D4D7B">
        <w:rPr>
          <w:rFonts w:ascii="Arial" w:hAnsi="Arial" w:cs="Arial"/>
          <w:sz w:val="18"/>
          <w:szCs w:val="18"/>
        </w:rPr>
        <w:tab/>
      </w:r>
      <w:r w:rsidRPr="003D4D7B">
        <w:rPr>
          <w:rFonts w:ascii="Arial" w:hAnsi="Arial" w:cs="Arial"/>
          <w:sz w:val="18"/>
          <w:szCs w:val="18"/>
        </w:rPr>
        <w:tab/>
        <w:t xml:space="preserve"> </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t xml:space="preserve">Za predávajúceho : </w:t>
      </w:r>
    </w:p>
    <w:p w14:paraId="71DC1101" w14:textId="77777777" w:rsidR="003D4D7B" w:rsidRPr="003D4D7B" w:rsidRDefault="003D4D7B" w:rsidP="003D4D7B">
      <w:pPr>
        <w:tabs>
          <w:tab w:val="left" w:pos="1418"/>
        </w:tabs>
        <w:spacing w:after="0" w:line="240" w:lineRule="auto"/>
        <w:rPr>
          <w:rFonts w:ascii="Arial" w:hAnsi="Arial" w:cs="Arial"/>
          <w:sz w:val="18"/>
          <w:szCs w:val="18"/>
        </w:rPr>
      </w:pPr>
      <w:r>
        <w:rPr>
          <w:rFonts w:ascii="Arial" w:hAnsi="Arial" w:cs="Arial"/>
          <w:b/>
          <w:sz w:val="18"/>
          <w:szCs w:val="18"/>
        </w:rPr>
        <w:t>Vranovská nemocnica</w:t>
      </w:r>
      <w:r w:rsidRPr="003D4D7B">
        <w:rPr>
          <w:rFonts w:ascii="Arial" w:hAnsi="Arial" w:cs="Arial"/>
          <w:b/>
          <w:sz w:val="18"/>
          <w:szCs w:val="18"/>
        </w:rPr>
        <w:t>, a.s.</w:t>
      </w:r>
    </w:p>
    <w:p w14:paraId="22854E66"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6F1D5C6B"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546F6C02"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518F5B5F"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03B132C4"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t xml:space="preserve">               ...................................................... </w:t>
      </w:r>
    </w:p>
    <w:p w14:paraId="3FF54838"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MUDr. Vladimír Dvorový, MPH</w:t>
      </w:r>
    </w:p>
    <w:p w14:paraId="3FE05CF8"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predseda predstavenstva</w:t>
      </w:r>
    </w:p>
    <w:p w14:paraId="1D5B5AA8"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54B19A39"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3C766994"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25BD29AF"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64F4ED06"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 xml:space="preserve">........................................................ </w:t>
      </w:r>
    </w:p>
    <w:p w14:paraId="2335DFD7" w14:textId="77777777" w:rsidR="003D4D7B" w:rsidRPr="003D4D7B" w:rsidRDefault="003D4D7B" w:rsidP="003D4D7B">
      <w:pPr>
        <w:spacing w:after="0" w:line="240" w:lineRule="auto"/>
        <w:rPr>
          <w:rFonts w:ascii="Arial" w:hAnsi="Arial" w:cs="Arial"/>
          <w:sz w:val="18"/>
          <w:szCs w:val="18"/>
        </w:rPr>
      </w:pPr>
      <w:r w:rsidRPr="003D4D7B">
        <w:rPr>
          <w:rFonts w:ascii="Arial" w:hAnsi="Arial" w:cs="Arial"/>
          <w:sz w:val="18"/>
          <w:szCs w:val="18"/>
        </w:rPr>
        <w:t>Ing. Lenka Smreková, FCCA</w:t>
      </w:r>
    </w:p>
    <w:p w14:paraId="64D8FAB8" w14:textId="77777777" w:rsidR="003D4D7B" w:rsidRPr="003D4D7B" w:rsidRDefault="003D4D7B" w:rsidP="003D4D7B">
      <w:pPr>
        <w:spacing w:after="0" w:line="240" w:lineRule="auto"/>
        <w:rPr>
          <w:rFonts w:ascii="Arial" w:hAnsi="Arial" w:cs="Arial"/>
          <w:sz w:val="18"/>
          <w:szCs w:val="18"/>
        </w:rPr>
      </w:pPr>
      <w:r w:rsidRPr="003D4D7B">
        <w:rPr>
          <w:rFonts w:ascii="Arial" w:hAnsi="Arial" w:cs="Arial"/>
          <w:sz w:val="18"/>
          <w:szCs w:val="18"/>
        </w:rPr>
        <w:t>podpredseda predstavenstva</w:t>
      </w:r>
    </w:p>
    <w:p w14:paraId="731746D9" w14:textId="77777777" w:rsidR="003D4D7B" w:rsidRPr="003D4D7B" w:rsidRDefault="003D4D7B" w:rsidP="003D4D7B">
      <w:pPr>
        <w:spacing w:after="200" w:line="240" w:lineRule="auto"/>
        <w:rPr>
          <w:rFonts w:ascii="Arial" w:hAnsi="Arial" w:cs="Arial"/>
          <w:sz w:val="18"/>
          <w:szCs w:val="18"/>
        </w:rPr>
      </w:pPr>
    </w:p>
    <w:p w14:paraId="5F05E326" w14:textId="77777777" w:rsidR="003D4D7B" w:rsidRPr="003D4D7B" w:rsidRDefault="003D4D7B" w:rsidP="003D4D7B">
      <w:pPr>
        <w:spacing w:after="200" w:line="240" w:lineRule="auto"/>
        <w:rPr>
          <w:rFonts w:ascii="Arial" w:hAnsi="Arial" w:cs="Arial"/>
          <w:sz w:val="18"/>
          <w:szCs w:val="18"/>
        </w:rPr>
        <w:sectPr w:rsidR="003D4D7B" w:rsidRPr="003D4D7B" w:rsidSect="0075180E">
          <w:footerReference w:type="default" r:id="rId13"/>
          <w:pgSz w:w="11906" w:h="16838"/>
          <w:pgMar w:top="709" w:right="1418" w:bottom="709" w:left="1418" w:header="709" w:footer="709" w:gutter="0"/>
          <w:cols w:space="708"/>
          <w:docGrid w:linePitch="360"/>
        </w:sectPr>
      </w:pPr>
    </w:p>
    <w:p w14:paraId="7FE80D6E" w14:textId="77777777" w:rsidR="003D4D7B" w:rsidRPr="003D4D7B" w:rsidRDefault="003D4D7B" w:rsidP="003D4D7B">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3D4D7B" w:rsidRPr="003D4D7B" w14:paraId="7B92F59F" w14:textId="77777777" w:rsidTr="0075180E">
        <w:trPr>
          <w:trHeight w:val="318"/>
        </w:trPr>
        <w:tc>
          <w:tcPr>
            <w:tcW w:w="587" w:type="dxa"/>
            <w:tcBorders>
              <w:top w:val="nil"/>
              <w:left w:val="nil"/>
              <w:bottom w:val="nil"/>
              <w:right w:val="nil"/>
            </w:tcBorders>
            <w:shd w:val="clear" w:color="auto" w:fill="auto"/>
            <w:noWrap/>
            <w:vAlign w:val="bottom"/>
            <w:hideMark/>
          </w:tcPr>
          <w:p w14:paraId="045832FF" w14:textId="77777777" w:rsidR="003D4D7B" w:rsidRPr="003D4D7B" w:rsidRDefault="003D4D7B" w:rsidP="003D4D7B">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46A901D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5CB80DC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1BF4D353"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A5BD6B2"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481F57"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9E71AAD"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31F7696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r>
      <w:tr w:rsidR="003D4D7B" w:rsidRPr="003D4D7B" w14:paraId="698CB8BC" w14:textId="77777777" w:rsidTr="0075180E">
        <w:trPr>
          <w:trHeight w:val="334"/>
        </w:trPr>
        <w:tc>
          <w:tcPr>
            <w:tcW w:w="587" w:type="dxa"/>
            <w:tcBorders>
              <w:top w:val="nil"/>
              <w:left w:val="nil"/>
              <w:bottom w:val="nil"/>
              <w:right w:val="nil"/>
            </w:tcBorders>
            <w:shd w:val="clear" w:color="auto" w:fill="auto"/>
            <w:noWrap/>
            <w:vAlign w:val="bottom"/>
            <w:hideMark/>
          </w:tcPr>
          <w:p w14:paraId="4FE5BBDD"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3B64E4BA"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28A78C70" w14:textId="77777777" w:rsidR="003D4D7B" w:rsidRPr="003D4D7B" w:rsidRDefault="003D4D7B" w:rsidP="003D4D7B">
            <w:pPr>
              <w:spacing w:after="0" w:line="240" w:lineRule="auto"/>
              <w:jc w:val="center"/>
              <w:rPr>
                <w:rFonts w:ascii="Times New Roman" w:eastAsia="Times New Roman" w:hAnsi="Times New Roman" w:cs="Times New Roman"/>
                <w:b/>
                <w:bCs/>
                <w:color w:val="000000"/>
                <w:sz w:val="24"/>
                <w:szCs w:val="24"/>
                <w:lang w:eastAsia="sk-SK"/>
              </w:rPr>
            </w:pPr>
            <w:r w:rsidRPr="003D4D7B">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3EC3687F" w14:textId="77777777" w:rsidR="003D4D7B" w:rsidRPr="003D4D7B" w:rsidRDefault="003D4D7B" w:rsidP="003D4D7B">
            <w:pPr>
              <w:spacing w:after="0" w:line="240" w:lineRule="auto"/>
              <w:jc w:val="center"/>
              <w:rPr>
                <w:rFonts w:ascii="Times New Roman" w:eastAsia="Times New Roman" w:hAnsi="Times New Roman" w:cs="Times New Roman"/>
                <w:b/>
                <w:bCs/>
                <w:color w:val="000000"/>
                <w:sz w:val="24"/>
                <w:szCs w:val="24"/>
                <w:lang w:eastAsia="sk-SK"/>
              </w:rPr>
            </w:pPr>
          </w:p>
        </w:tc>
      </w:tr>
      <w:tr w:rsidR="003D4D7B" w:rsidRPr="003D4D7B" w14:paraId="7D1346E1" w14:textId="77777777" w:rsidTr="0075180E">
        <w:trPr>
          <w:trHeight w:val="318"/>
        </w:trPr>
        <w:tc>
          <w:tcPr>
            <w:tcW w:w="587" w:type="dxa"/>
            <w:tcBorders>
              <w:top w:val="nil"/>
              <w:left w:val="nil"/>
              <w:bottom w:val="nil"/>
              <w:right w:val="nil"/>
            </w:tcBorders>
            <w:shd w:val="clear" w:color="auto" w:fill="auto"/>
            <w:noWrap/>
            <w:vAlign w:val="bottom"/>
            <w:hideMark/>
          </w:tcPr>
          <w:p w14:paraId="5697F40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1E7910A0"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257F956E"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2A94657E"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A066605"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284A017"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34FE56C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C5370D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81C3468"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r>
      <w:tr w:rsidR="003D4D7B" w:rsidRPr="003D4D7B" w14:paraId="4E44DE5D" w14:textId="77777777" w:rsidTr="0075180E">
        <w:trPr>
          <w:trHeight w:val="334"/>
        </w:trPr>
        <w:tc>
          <w:tcPr>
            <w:tcW w:w="587" w:type="dxa"/>
            <w:tcBorders>
              <w:top w:val="nil"/>
              <w:left w:val="nil"/>
              <w:bottom w:val="nil"/>
              <w:right w:val="nil"/>
            </w:tcBorders>
            <w:shd w:val="clear" w:color="auto" w:fill="auto"/>
            <w:noWrap/>
            <w:vAlign w:val="bottom"/>
            <w:hideMark/>
          </w:tcPr>
          <w:p w14:paraId="6793226B"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129C464E"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1041D33D"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85187C7"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AD2B51B"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07AC885"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6B459A"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B59C9AA"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E9A3DE3"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r>
      <w:tr w:rsidR="003D4D7B" w:rsidRPr="003D4D7B" w14:paraId="274C495A" w14:textId="77777777" w:rsidTr="0075180E">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3137FA9"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5E15431F"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70BCD619"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176E751F"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38FD971"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409579D9"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17063B5"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FADE37C"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1CFCBF86"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Podpis a meno osoby, ktorá overila a schválila subdodávateľa</w:t>
            </w:r>
          </w:p>
        </w:tc>
      </w:tr>
      <w:tr w:rsidR="003D4D7B" w:rsidRPr="003D4D7B" w14:paraId="533323A8"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4A6DB1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02FA93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F7B951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313AC1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4BCAAB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4EE249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EFDC9B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930087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2C24DE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715C72F9"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BEBB93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D2DADB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C6D9EB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46FBC6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D9AE20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9DE0C0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67F0D3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32B50D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FCA5CF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26739171"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2B3AA1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19173C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414367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67A96E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7FADDD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E1CC84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13D64D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51E2A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F71A92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2D9F9CA4"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A9F661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01BF8C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C2429F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26A8E4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CE0C6F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63E63D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886AE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67AAE5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B7EE18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5CF3B926"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F48FED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E647D7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02DA9B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2D41AB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E11741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E9E494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96DFCD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B8A7C7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AD65E7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3A2C1859"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D12DB8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77D3D3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AA11E2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20F5F9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2D3FDE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9BF4D2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B005FC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8687C5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B76DDE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5E4BB0BD"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8AEECF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9C5A96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2EFFCC6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652318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A42461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8859A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8E3CEA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67ADF7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2DB9E1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3DBF3664"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8C8363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3D41FD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BD54DE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1193FA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0ABA2C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38FFC6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5D345B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526B48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8E8959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0495D079"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B967C2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726F97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D3CC40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F387E0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546E12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395C0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28B785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B94839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B89E7F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5DB0D302"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26B533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6A64A46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204A09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691E47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5F7D0F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F17DB0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139C8A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D44C5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B82A2E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67B5D211" w14:textId="77777777" w:rsidTr="0075180E">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639BD20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6BD67D9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1E9CD22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3753A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4291D31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6F5BD88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318E505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3BACF45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7526AC8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bl>
    <w:p w14:paraId="4548CF56" w14:textId="77777777" w:rsidR="003D4D7B" w:rsidRPr="003D4D7B" w:rsidRDefault="003D4D7B" w:rsidP="003D4D7B">
      <w:pPr>
        <w:sectPr w:rsidR="003D4D7B" w:rsidRPr="003D4D7B" w:rsidSect="0075180E">
          <w:pgSz w:w="16838" w:h="11906" w:orient="landscape"/>
          <w:pgMar w:top="1418" w:right="709" w:bottom="1418" w:left="709" w:header="709" w:footer="709" w:gutter="0"/>
          <w:cols w:space="708"/>
          <w:docGrid w:linePitch="360"/>
        </w:sectPr>
      </w:pPr>
    </w:p>
    <w:p w14:paraId="5C697219" w14:textId="77777777" w:rsidR="003D4D7B" w:rsidRPr="003D4D7B" w:rsidRDefault="003D4D7B" w:rsidP="003D4D7B"/>
    <w:p w14:paraId="544B1640" w14:textId="65D15CCB" w:rsidR="003D4D7B" w:rsidRPr="003D4D7B" w:rsidRDefault="00E24972" w:rsidP="003D4D7B">
      <w:r>
        <w:t>Príloha č. 4</w:t>
      </w:r>
      <w:r w:rsidR="003D4D7B" w:rsidRPr="003D4D7B">
        <w:t xml:space="preserve"> </w:t>
      </w:r>
    </w:p>
    <w:p w14:paraId="5FA1880A" w14:textId="77777777" w:rsidR="003D4D7B" w:rsidRPr="003D4D7B" w:rsidRDefault="003D4D7B" w:rsidP="003D4D7B"/>
    <w:p w14:paraId="52ECCBF6" w14:textId="77777777" w:rsidR="003D4D7B" w:rsidRPr="003D4D7B" w:rsidRDefault="003D4D7B" w:rsidP="003D4D7B">
      <w:pPr>
        <w:jc w:val="center"/>
        <w:rPr>
          <w:b/>
          <w:sz w:val="28"/>
          <w:szCs w:val="28"/>
        </w:rPr>
      </w:pPr>
      <w:r w:rsidRPr="003D4D7B">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3D4D7B" w:rsidRPr="003D4D7B" w14:paraId="5C6A6759" w14:textId="77777777" w:rsidTr="0075180E">
        <w:trPr>
          <w:trHeight w:val="80"/>
          <w:jc w:val="center"/>
        </w:trPr>
        <w:tc>
          <w:tcPr>
            <w:tcW w:w="4962" w:type="dxa"/>
            <w:tcBorders>
              <w:top w:val="nil"/>
              <w:left w:val="nil"/>
              <w:bottom w:val="nil"/>
              <w:right w:val="nil"/>
            </w:tcBorders>
            <w:shd w:val="clear" w:color="auto" w:fill="auto"/>
            <w:noWrap/>
            <w:vAlign w:val="bottom"/>
          </w:tcPr>
          <w:p w14:paraId="61597E86"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r w:rsidRPr="003D4D7B">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4157B292"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r w:rsidRPr="003D4D7B">
              <w:rPr>
                <w:rFonts w:ascii="Times New Roman" w:eastAsia="Times New Roman" w:hAnsi="Times New Roman" w:cs="Times New Roman"/>
                <w:color w:val="000000"/>
                <w:lang w:eastAsia="sk-SK"/>
              </w:rPr>
              <w:t> </w:t>
            </w:r>
          </w:p>
        </w:tc>
      </w:tr>
      <w:tr w:rsidR="003D4D7B" w:rsidRPr="003D4D7B" w14:paraId="615A52D6" w14:textId="77777777" w:rsidTr="0075180E">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790BB924" w14:textId="53034D8D" w:rsidR="003D4D7B" w:rsidRPr="003D4D7B" w:rsidRDefault="003D4D7B" w:rsidP="003D4D7B">
            <w:pPr>
              <w:spacing w:after="0" w:line="240" w:lineRule="auto"/>
              <w:jc w:val="both"/>
              <w:rPr>
                <w:rFonts w:ascii="Times New Roman" w:eastAsia="Times New Roman" w:hAnsi="Times New Roman" w:cs="Times New Roman"/>
                <w:b/>
                <w:bCs/>
                <w:color w:val="000000"/>
                <w:sz w:val="24"/>
                <w:szCs w:val="24"/>
                <w:highlight w:val="yellow"/>
                <w:lang w:eastAsia="sk-SK"/>
              </w:rPr>
            </w:pPr>
            <w:r w:rsidRPr="001676C6">
              <w:rPr>
                <w:rFonts w:ascii="Times New Roman" w:eastAsia="Times New Roman" w:hAnsi="Times New Roman" w:cs="Times New Roman"/>
                <w:b/>
                <w:color w:val="000000"/>
                <w:sz w:val="24"/>
                <w:szCs w:val="24"/>
                <w:lang w:eastAsia="sk-SK"/>
              </w:rPr>
              <w:t> </w:t>
            </w:r>
            <w:r w:rsidR="001676C6" w:rsidRPr="001676C6">
              <w:rPr>
                <w:rFonts w:eastAsia="Times New Roman"/>
                <w:b/>
                <w:szCs w:val="18"/>
              </w:rPr>
              <w:t>Časť</w:t>
            </w:r>
            <w:r w:rsidR="001676C6">
              <w:rPr>
                <w:rFonts w:eastAsia="Times New Roman"/>
                <w:b/>
                <w:szCs w:val="18"/>
              </w:rPr>
              <w:t xml:space="preserve">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51CA84ED" w14:textId="77777777" w:rsidR="003D4D7B" w:rsidRPr="003D4D7B" w:rsidRDefault="003D4D7B" w:rsidP="003D4D7B">
            <w:pPr>
              <w:spacing w:after="0" w:line="240" w:lineRule="auto"/>
              <w:jc w:val="both"/>
              <w:rPr>
                <w:rFonts w:ascii="Times New Roman" w:eastAsia="Times New Roman" w:hAnsi="Times New Roman" w:cs="Times New Roman"/>
                <w:b/>
                <w:bCs/>
                <w:color w:val="000000"/>
                <w:sz w:val="24"/>
                <w:szCs w:val="24"/>
                <w:highlight w:val="yellow"/>
                <w:lang w:eastAsia="sk-SK"/>
              </w:rPr>
            </w:pPr>
            <w:r w:rsidRPr="001676C6">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3D4D7B" w:rsidRPr="003D4D7B" w14:paraId="3D5817B9"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6128B44E" w14:textId="72BAF88C" w:rsidR="003D4D7B" w:rsidRPr="001676C6" w:rsidRDefault="003D4D7B" w:rsidP="003D4D7B">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xml:space="preserve"> Časť č. 1 </w:t>
            </w:r>
            <w:r w:rsidR="001676C6" w:rsidRPr="001676C6">
              <w:rPr>
                <w:rFonts w:ascii="Times New Roman" w:eastAsia="Times New Roman" w:hAnsi="Times New Roman" w:cs="Times New Roman"/>
                <w:color w:val="000000"/>
                <w:sz w:val="24"/>
                <w:szCs w:val="24"/>
                <w:lang w:eastAsia="sk-SK"/>
              </w:rPr>
              <w:t>–</w:t>
            </w:r>
            <w:r w:rsidRPr="001676C6">
              <w:rPr>
                <w:rFonts w:ascii="Times New Roman" w:eastAsia="Times New Roman" w:hAnsi="Times New Roman" w:cs="Times New Roman"/>
                <w:color w:val="000000"/>
                <w:sz w:val="24"/>
                <w:szCs w:val="24"/>
                <w:lang w:eastAsia="sk-SK"/>
              </w:rPr>
              <w:t xml:space="preserve"> </w:t>
            </w:r>
            <w:r w:rsidR="007A1BE6">
              <w:rPr>
                <w:rFonts w:ascii="Times New Roman" w:eastAsia="Times New Roman" w:hAnsi="Times New Roman" w:cs="Times New Roman"/>
                <w:color w:val="000000"/>
                <w:sz w:val="24"/>
                <w:szCs w:val="24"/>
                <w:lang w:eastAsia="sk-SK"/>
              </w:rPr>
              <w:t>Elektrochirurgická jednotka</w:t>
            </w:r>
          </w:p>
        </w:tc>
        <w:tc>
          <w:tcPr>
            <w:tcW w:w="3969" w:type="dxa"/>
            <w:tcBorders>
              <w:top w:val="nil"/>
              <w:left w:val="nil"/>
              <w:bottom w:val="single" w:sz="4" w:space="0" w:color="auto"/>
              <w:right w:val="single" w:sz="4" w:space="0" w:color="auto"/>
            </w:tcBorders>
            <w:shd w:val="clear" w:color="auto" w:fill="auto"/>
            <w:noWrap/>
            <w:vAlign w:val="bottom"/>
            <w:hideMark/>
          </w:tcPr>
          <w:p w14:paraId="719A08FF" w14:textId="415BB634" w:rsidR="003D4D7B" w:rsidRPr="00EB77BC" w:rsidRDefault="007A1BE6" w:rsidP="003D4D7B">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3D4D7B" w:rsidRPr="00EB77BC">
              <w:rPr>
                <w:rFonts w:ascii="Times New Roman" w:eastAsia="Times New Roman" w:hAnsi="Times New Roman" w:cs="Times New Roman"/>
                <w:color w:val="000000"/>
                <w:sz w:val="24"/>
                <w:szCs w:val="24"/>
                <w:lang w:eastAsia="sk-SK"/>
              </w:rPr>
              <w:t xml:space="preserve"> KD</w:t>
            </w:r>
          </w:p>
        </w:tc>
      </w:tr>
      <w:tr w:rsidR="003D4D7B" w:rsidRPr="003D4D7B" w14:paraId="26E10AB0"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7792DC0F" w14:textId="333C8CF5" w:rsidR="003D4D7B" w:rsidRPr="001676C6" w:rsidRDefault="003D4D7B" w:rsidP="003D4D7B">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xml:space="preserve"> Časť č. 2 </w:t>
            </w:r>
            <w:r w:rsidR="001676C6" w:rsidRPr="001676C6">
              <w:rPr>
                <w:rFonts w:ascii="Times New Roman" w:eastAsia="Times New Roman" w:hAnsi="Times New Roman" w:cs="Times New Roman"/>
                <w:color w:val="000000"/>
                <w:sz w:val="24"/>
                <w:szCs w:val="24"/>
                <w:lang w:eastAsia="sk-SK"/>
              </w:rPr>
              <w:t>–</w:t>
            </w:r>
            <w:r w:rsidRPr="001676C6">
              <w:rPr>
                <w:rFonts w:ascii="Times New Roman" w:eastAsia="Times New Roman" w:hAnsi="Times New Roman" w:cs="Times New Roman"/>
                <w:color w:val="000000"/>
                <w:sz w:val="24"/>
                <w:szCs w:val="24"/>
                <w:lang w:eastAsia="sk-SK"/>
              </w:rPr>
              <w:t xml:space="preserve"> </w:t>
            </w:r>
            <w:r w:rsidR="007A1BE6">
              <w:rPr>
                <w:rFonts w:ascii="Times New Roman" w:eastAsia="Times New Roman" w:hAnsi="Times New Roman" w:cs="Times New Roman"/>
                <w:color w:val="000000"/>
                <w:sz w:val="24"/>
                <w:szCs w:val="24"/>
                <w:lang w:eastAsia="sk-SK"/>
              </w:rPr>
              <w:t>Operačné stoly s príslušenstvom</w:t>
            </w:r>
          </w:p>
        </w:tc>
        <w:tc>
          <w:tcPr>
            <w:tcW w:w="3969" w:type="dxa"/>
            <w:tcBorders>
              <w:top w:val="nil"/>
              <w:left w:val="nil"/>
              <w:bottom w:val="single" w:sz="4" w:space="0" w:color="auto"/>
              <w:right w:val="single" w:sz="4" w:space="0" w:color="auto"/>
            </w:tcBorders>
            <w:shd w:val="clear" w:color="auto" w:fill="auto"/>
            <w:noWrap/>
            <w:vAlign w:val="bottom"/>
            <w:hideMark/>
          </w:tcPr>
          <w:p w14:paraId="58113311" w14:textId="51607D1D" w:rsidR="003D4D7B" w:rsidRPr="00EB77BC" w:rsidRDefault="007A1BE6" w:rsidP="003D4D7B">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3D4D7B" w:rsidRPr="00EB77BC">
              <w:rPr>
                <w:rFonts w:ascii="Times New Roman" w:eastAsia="Times New Roman" w:hAnsi="Times New Roman" w:cs="Times New Roman"/>
                <w:color w:val="000000"/>
                <w:sz w:val="24"/>
                <w:szCs w:val="24"/>
                <w:lang w:eastAsia="sk-SK"/>
              </w:rPr>
              <w:t xml:space="preserve"> KD</w:t>
            </w:r>
          </w:p>
        </w:tc>
      </w:tr>
      <w:tr w:rsidR="00EB77BC" w:rsidRPr="003D4D7B" w14:paraId="76150CF9"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263D0EA" w14:textId="6EDA8F51" w:rsidR="00EB77BC" w:rsidRPr="001676C6" w:rsidRDefault="00E24972" w:rsidP="00EB77B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Časť č. 3 – </w:t>
            </w:r>
            <w:r w:rsidR="007A1BE6">
              <w:rPr>
                <w:rFonts w:ascii="Times New Roman" w:eastAsia="Times New Roman" w:hAnsi="Times New Roman" w:cs="Times New Roman"/>
                <w:color w:val="000000"/>
                <w:sz w:val="24"/>
                <w:szCs w:val="24"/>
                <w:lang w:eastAsia="sk-SK"/>
              </w:rPr>
              <w:t>Operačné lampy</w:t>
            </w:r>
          </w:p>
        </w:tc>
        <w:tc>
          <w:tcPr>
            <w:tcW w:w="3969" w:type="dxa"/>
            <w:tcBorders>
              <w:top w:val="nil"/>
              <w:left w:val="nil"/>
              <w:bottom w:val="single" w:sz="4" w:space="0" w:color="auto"/>
              <w:right w:val="single" w:sz="4" w:space="0" w:color="auto"/>
            </w:tcBorders>
            <w:shd w:val="clear" w:color="auto" w:fill="auto"/>
            <w:noWrap/>
            <w:hideMark/>
          </w:tcPr>
          <w:p w14:paraId="6A5265B7" w14:textId="561F9DA7" w:rsidR="00EB77BC" w:rsidRPr="00EB77BC" w:rsidRDefault="007A1BE6" w:rsidP="00EB77B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EB77BC" w:rsidRPr="00EB77BC">
              <w:rPr>
                <w:rFonts w:ascii="Times New Roman" w:eastAsia="Times New Roman" w:hAnsi="Times New Roman" w:cs="Times New Roman"/>
                <w:color w:val="000000"/>
                <w:sz w:val="24"/>
                <w:szCs w:val="24"/>
                <w:lang w:eastAsia="sk-SK"/>
              </w:rPr>
              <w:t xml:space="preserve"> KD</w:t>
            </w:r>
          </w:p>
        </w:tc>
      </w:tr>
    </w:tbl>
    <w:p w14:paraId="40208AE7" w14:textId="77777777" w:rsidR="003D4D7B" w:rsidRPr="003D4D7B" w:rsidRDefault="003D4D7B" w:rsidP="003D4D7B">
      <w:pPr>
        <w:ind w:right="992"/>
      </w:pPr>
    </w:p>
    <w:p w14:paraId="3B7D95DC" w14:textId="77777777" w:rsidR="003D4D7B" w:rsidRPr="003D4D7B" w:rsidRDefault="003D4D7B" w:rsidP="003D4D7B">
      <w:pPr>
        <w:rPr>
          <w:b/>
        </w:rPr>
      </w:pPr>
    </w:p>
    <w:p w14:paraId="5BEAFFDF" w14:textId="77777777" w:rsidR="003D4D7B" w:rsidRPr="003D4D7B" w:rsidRDefault="003D4D7B" w:rsidP="003D4D7B">
      <w:pPr>
        <w:rPr>
          <w:b/>
        </w:rPr>
      </w:pPr>
    </w:p>
    <w:p w14:paraId="6166FDE1" w14:textId="77777777" w:rsidR="003D4D7B" w:rsidRPr="003D4D7B" w:rsidRDefault="003D4D7B" w:rsidP="003D4D7B"/>
    <w:p w14:paraId="472681D8" w14:textId="77777777" w:rsidR="003D4D7B" w:rsidRPr="003D4D7B" w:rsidRDefault="003D4D7B" w:rsidP="003D4D7B"/>
    <w:p w14:paraId="2B5024E5" w14:textId="77777777" w:rsidR="003D4D7B" w:rsidRPr="003D4D7B" w:rsidRDefault="003D4D7B" w:rsidP="003D4D7B"/>
    <w:p w14:paraId="3CA42E79" w14:textId="77777777" w:rsidR="003D4D7B" w:rsidRPr="003D4D7B" w:rsidRDefault="003D4D7B" w:rsidP="003D4D7B"/>
    <w:p w14:paraId="0197A42A" w14:textId="77777777" w:rsidR="00314EB4" w:rsidRDefault="00314EB4"/>
    <w:sectPr w:rsidR="00314EB4" w:rsidSect="0075180E">
      <w:pgSz w:w="16838" w:h="11906" w:orient="landscape"/>
      <w:pgMar w:top="1418" w:right="709" w:bottom="1418"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40A5B" w14:textId="77777777" w:rsidR="006D2260" w:rsidRDefault="006D2260" w:rsidP="003D4D7B">
      <w:pPr>
        <w:spacing w:after="0" w:line="240" w:lineRule="auto"/>
      </w:pPr>
      <w:r>
        <w:separator/>
      </w:r>
    </w:p>
  </w:endnote>
  <w:endnote w:type="continuationSeparator" w:id="0">
    <w:p w14:paraId="602C7DF8" w14:textId="77777777" w:rsidR="006D2260" w:rsidRDefault="006D2260" w:rsidP="003D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073CB1EB" w14:textId="77777777" w:rsidR="0075180E" w:rsidRDefault="0075180E" w:rsidP="0075180E">
        <w:pPr>
          <w:pStyle w:val="Pta"/>
          <w:jc w:val="center"/>
        </w:pPr>
        <w:r>
          <w:fldChar w:fldCharType="begin"/>
        </w:r>
        <w:r>
          <w:instrText>PAGE   \* MERGEFORMAT</w:instrText>
        </w:r>
        <w:r>
          <w:fldChar w:fldCharType="separate"/>
        </w:r>
        <w:r w:rsidR="007A6AF0">
          <w:rPr>
            <w:noProof/>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E8741" w14:textId="77777777" w:rsidR="006D2260" w:rsidRDefault="006D2260" w:rsidP="003D4D7B">
      <w:pPr>
        <w:spacing w:after="0" w:line="240" w:lineRule="auto"/>
      </w:pPr>
      <w:r>
        <w:separator/>
      </w:r>
    </w:p>
  </w:footnote>
  <w:footnote w:type="continuationSeparator" w:id="0">
    <w:p w14:paraId="1EDBCD9D" w14:textId="77777777" w:rsidR="006D2260" w:rsidRDefault="006D2260" w:rsidP="003D4D7B">
      <w:pPr>
        <w:spacing w:after="0" w:line="240" w:lineRule="auto"/>
      </w:pPr>
      <w:r>
        <w:continuationSeparator/>
      </w:r>
    </w:p>
  </w:footnote>
  <w:footnote w:id="1">
    <w:p w14:paraId="7B08648C" w14:textId="77777777" w:rsidR="0075180E" w:rsidRPr="00333423" w:rsidRDefault="0075180E" w:rsidP="003D4D7B">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0C065390" w14:textId="77777777" w:rsidR="0075180E" w:rsidRPr="00333423" w:rsidRDefault="0075180E" w:rsidP="003D4D7B">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69C062CC" w14:textId="77777777" w:rsidR="0075180E" w:rsidRPr="0096760A" w:rsidRDefault="0075180E" w:rsidP="003D4D7B">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149B21C0" w14:textId="77777777" w:rsidR="0075180E" w:rsidRPr="00506070" w:rsidRDefault="0075180E" w:rsidP="003D4D7B">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1E6A7CF9" w14:textId="77777777" w:rsidR="0075180E" w:rsidRDefault="0075180E" w:rsidP="003D4D7B">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7649151A" w14:textId="77777777" w:rsidR="0075180E" w:rsidRPr="00506070" w:rsidRDefault="0075180E" w:rsidP="003D4D7B">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D7B"/>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150DF"/>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657"/>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894"/>
    <w:rsid w:val="00082BBC"/>
    <w:rsid w:val="00082EBD"/>
    <w:rsid w:val="00084BDA"/>
    <w:rsid w:val="00084FEE"/>
    <w:rsid w:val="0008584C"/>
    <w:rsid w:val="0008677C"/>
    <w:rsid w:val="00090EE9"/>
    <w:rsid w:val="0009122A"/>
    <w:rsid w:val="0009130C"/>
    <w:rsid w:val="000921D6"/>
    <w:rsid w:val="0009449F"/>
    <w:rsid w:val="00094510"/>
    <w:rsid w:val="00094C53"/>
    <w:rsid w:val="00094F2D"/>
    <w:rsid w:val="00095232"/>
    <w:rsid w:val="0009625D"/>
    <w:rsid w:val="00096AE8"/>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1B6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B63"/>
    <w:rsid w:val="00132C0A"/>
    <w:rsid w:val="0013444E"/>
    <w:rsid w:val="00134700"/>
    <w:rsid w:val="001349AE"/>
    <w:rsid w:val="001355AD"/>
    <w:rsid w:val="0013596F"/>
    <w:rsid w:val="00135C55"/>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4E62"/>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6532"/>
    <w:rsid w:val="0016763D"/>
    <w:rsid w:val="001676C6"/>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AFC"/>
    <w:rsid w:val="002241CF"/>
    <w:rsid w:val="00226090"/>
    <w:rsid w:val="002266AC"/>
    <w:rsid w:val="00226F8E"/>
    <w:rsid w:val="002274D2"/>
    <w:rsid w:val="00227B49"/>
    <w:rsid w:val="00230118"/>
    <w:rsid w:val="002313B9"/>
    <w:rsid w:val="00231AB9"/>
    <w:rsid w:val="002335A1"/>
    <w:rsid w:val="002357FB"/>
    <w:rsid w:val="00236630"/>
    <w:rsid w:val="00236769"/>
    <w:rsid w:val="002369EA"/>
    <w:rsid w:val="00236F58"/>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286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B72"/>
    <w:rsid w:val="0028466E"/>
    <w:rsid w:val="00284972"/>
    <w:rsid w:val="002849E7"/>
    <w:rsid w:val="00285A0D"/>
    <w:rsid w:val="00285FD5"/>
    <w:rsid w:val="0028679D"/>
    <w:rsid w:val="00286B3A"/>
    <w:rsid w:val="00287570"/>
    <w:rsid w:val="00287E98"/>
    <w:rsid w:val="002908C3"/>
    <w:rsid w:val="00290972"/>
    <w:rsid w:val="00292BF8"/>
    <w:rsid w:val="002930A8"/>
    <w:rsid w:val="00293F43"/>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6A7"/>
    <w:rsid w:val="00340D5D"/>
    <w:rsid w:val="00341357"/>
    <w:rsid w:val="00341414"/>
    <w:rsid w:val="003421F4"/>
    <w:rsid w:val="00343133"/>
    <w:rsid w:val="0034374C"/>
    <w:rsid w:val="00343DAD"/>
    <w:rsid w:val="00346CE2"/>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56A9"/>
    <w:rsid w:val="003571B5"/>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3EDE"/>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4D7B"/>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39C6"/>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2F91"/>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7C"/>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1DA2"/>
    <w:rsid w:val="00472522"/>
    <w:rsid w:val="004737A3"/>
    <w:rsid w:val="00473C38"/>
    <w:rsid w:val="00473CCB"/>
    <w:rsid w:val="00473EE3"/>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30"/>
    <w:rsid w:val="004E73DC"/>
    <w:rsid w:val="004E795B"/>
    <w:rsid w:val="004F24D7"/>
    <w:rsid w:val="004F2D6C"/>
    <w:rsid w:val="004F2F38"/>
    <w:rsid w:val="004F515B"/>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4DC"/>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CF8"/>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561D"/>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D31"/>
    <w:rsid w:val="00623715"/>
    <w:rsid w:val="00624FAA"/>
    <w:rsid w:val="00625D3E"/>
    <w:rsid w:val="006264C2"/>
    <w:rsid w:val="00626785"/>
    <w:rsid w:val="006275C5"/>
    <w:rsid w:val="00630511"/>
    <w:rsid w:val="006313E7"/>
    <w:rsid w:val="00631F23"/>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260"/>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180E"/>
    <w:rsid w:val="0075281F"/>
    <w:rsid w:val="00753002"/>
    <w:rsid w:val="00753826"/>
    <w:rsid w:val="00754CD3"/>
    <w:rsid w:val="00754CE4"/>
    <w:rsid w:val="00754DD6"/>
    <w:rsid w:val="00755341"/>
    <w:rsid w:val="00755FEF"/>
    <w:rsid w:val="00756CD7"/>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1BE6"/>
    <w:rsid w:val="007A21F6"/>
    <w:rsid w:val="007A31BA"/>
    <w:rsid w:val="007A397B"/>
    <w:rsid w:val="007A3EB2"/>
    <w:rsid w:val="007A48BB"/>
    <w:rsid w:val="007A5101"/>
    <w:rsid w:val="007A547D"/>
    <w:rsid w:val="007A6AF0"/>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BC"/>
    <w:rsid w:val="00873412"/>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64BB"/>
    <w:rsid w:val="008C7E08"/>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3E1"/>
    <w:rsid w:val="00953FD2"/>
    <w:rsid w:val="009544E1"/>
    <w:rsid w:val="009545F7"/>
    <w:rsid w:val="009552DA"/>
    <w:rsid w:val="00955A78"/>
    <w:rsid w:val="00956033"/>
    <w:rsid w:val="0095616D"/>
    <w:rsid w:val="00956755"/>
    <w:rsid w:val="00961606"/>
    <w:rsid w:val="009616E5"/>
    <w:rsid w:val="009629C3"/>
    <w:rsid w:val="009638FF"/>
    <w:rsid w:val="00963C2F"/>
    <w:rsid w:val="00964667"/>
    <w:rsid w:val="00964D31"/>
    <w:rsid w:val="00964E1C"/>
    <w:rsid w:val="00965A54"/>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D97"/>
    <w:rsid w:val="00995720"/>
    <w:rsid w:val="00995C62"/>
    <w:rsid w:val="0099653C"/>
    <w:rsid w:val="009969C6"/>
    <w:rsid w:val="00996D40"/>
    <w:rsid w:val="0099713A"/>
    <w:rsid w:val="009A05B3"/>
    <w:rsid w:val="009A0FF2"/>
    <w:rsid w:val="009A1A9C"/>
    <w:rsid w:val="009A1CDB"/>
    <w:rsid w:val="009A3CC8"/>
    <w:rsid w:val="009A4DD4"/>
    <w:rsid w:val="009A5F91"/>
    <w:rsid w:val="009A6063"/>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25D"/>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401EB"/>
    <w:rsid w:val="00B40C20"/>
    <w:rsid w:val="00B418D2"/>
    <w:rsid w:val="00B41FBE"/>
    <w:rsid w:val="00B42106"/>
    <w:rsid w:val="00B43A53"/>
    <w:rsid w:val="00B468FF"/>
    <w:rsid w:val="00B50B3F"/>
    <w:rsid w:val="00B5135E"/>
    <w:rsid w:val="00B5354C"/>
    <w:rsid w:val="00B549B6"/>
    <w:rsid w:val="00B5501B"/>
    <w:rsid w:val="00B5515D"/>
    <w:rsid w:val="00B55677"/>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2C19"/>
    <w:rsid w:val="00B93420"/>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B55"/>
    <w:rsid w:val="00BB5E4D"/>
    <w:rsid w:val="00BB6E7F"/>
    <w:rsid w:val="00BB7146"/>
    <w:rsid w:val="00BB79C7"/>
    <w:rsid w:val="00BB7A1B"/>
    <w:rsid w:val="00BB7A6A"/>
    <w:rsid w:val="00BC0C3F"/>
    <w:rsid w:val="00BC1928"/>
    <w:rsid w:val="00BC28E5"/>
    <w:rsid w:val="00BC3DCB"/>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157"/>
    <w:rsid w:val="00C97398"/>
    <w:rsid w:val="00C97AB3"/>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C43"/>
    <w:rsid w:val="00CA6FFE"/>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A2F"/>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758"/>
    <w:rsid w:val="00CD6920"/>
    <w:rsid w:val="00CD724D"/>
    <w:rsid w:val="00CD73D8"/>
    <w:rsid w:val="00CD74EF"/>
    <w:rsid w:val="00CE0D23"/>
    <w:rsid w:val="00CE1EC1"/>
    <w:rsid w:val="00CE2359"/>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4706"/>
    <w:rsid w:val="00D45496"/>
    <w:rsid w:val="00D465BF"/>
    <w:rsid w:val="00D470F6"/>
    <w:rsid w:val="00D471E4"/>
    <w:rsid w:val="00D5096A"/>
    <w:rsid w:val="00D517F5"/>
    <w:rsid w:val="00D51BBE"/>
    <w:rsid w:val="00D52464"/>
    <w:rsid w:val="00D53920"/>
    <w:rsid w:val="00D53A15"/>
    <w:rsid w:val="00D53B65"/>
    <w:rsid w:val="00D5595F"/>
    <w:rsid w:val="00D564CF"/>
    <w:rsid w:val="00D56633"/>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67A0D"/>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1E41"/>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972"/>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7BC"/>
    <w:rsid w:val="00EB78F9"/>
    <w:rsid w:val="00EC0A58"/>
    <w:rsid w:val="00EC0EC5"/>
    <w:rsid w:val="00EC22EE"/>
    <w:rsid w:val="00EC3C9A"/>
    <w:rsid w:val="00EC3E98"/>
    <w:rsid w:val="00EC4A2A"/>
    <w:rsid w:val="00EC5BF1"/>
    <w:rsid w:val="00EC6071"/>
    <w:rsid w:val="00EC6749"/>
    <w:rsid w:val="00EC7435"/>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660"/>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583"/>
    <w:rsid w:val="00FE372F"/>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E0"/>
  <w15:chartTrackingRefBased/>
  <w15:docId w15:val="{1F7F4129-CB30-4A2E-B39D-4CBE98E9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3D4D7B"/>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3D4D7B"/>
    <w:rPr>
      <w:rFonts w:ascii="Arial" w:eastAsia="Times New Roman" w:hAnsi="Arial" w:cs="Times New Roman"/>
      <w:sz w:val="20"/>
      <w:szCs w:val="20"/>
      <w:lang w:eastAsia="cs-CZ"/>
    </w:rPr>
  </w:style>
  <w:style w:type="character" w:styleId="Odkaznapoznmkupodiarou">
    <w:name w:val="footnote reference"/>
    <w:uiPriority w:val="99"/>
    <w:semiHidden/>
    <w:rsid w:val="003D4D7B"/>
    <w:rPr>
      <w:rFonts w:cs="Times New Roman"/>
      <w:vertAlign w:val="superscript"/>
    </w:rPr>
  </w:style>
  <w:style w:type="paragraph" w:styleId="Pta">
    <w:name w:val="footer"/>
    <w:basedOn w:val="Normlny"/>
    <w:link w:val="PtaChar"/>
    <w:uiPriority w:val="99"/>
    <w:unhideWhenUsed/>
    <w:rsid w:val="003D4D7B"/>
    <w:pPr>
      <w:tabs>
        <w:tab w:val="center" w:pos="4536"/>
        <w:tab w:val="right" w:pos="9072"/>
      </w:tabs>
      <w:spacing w:after="0" w:line="240" w:lineRule="auto"/>
    </w:pPr>
  </w:style>
  <w:style w:type="character" w:customStyle="1" w:styleId="PtaChar">
    <w:name w:val="Päta Char"/>
    <w:basedOn w:val="Predvolenpsmoodseku"/>
    <w:link w:val="Pta"/>
    <w:uiPriority w:val="99"/>
    <w:rsid w:val="003D4D7B"/>
  </w:style>
  <w:style w:type="character" w:styleId="Odkaznakomentr">
    <w:name w:val="annotation reference"/>
    <w:basedOn w:val="Predvolenpsmoodseku"/>
    <w:uiPriority w:val="99"/>
    <w:semiHidden/>
    <w:unhideWhenUsed/>
    <w:rsid w:val="003D4D7B"/>
    <w:rPr>
      <w:sz w:val="16"/>
      <w:szCs w:val="16"/>
    </w:rPr>
  </w:style>
  <w:style w:type="paragraph" w:styleId="Textkomentra">
    <w:name w:val="annotation text"/>
    <w:basedOn w:val="Normlny"/>
    <w:link w:val="TextkomentraChar"/>
    <w:uiPriority w:val="99"/>
    <w:semiHidden/>
    <w:unhideWhenUsed/>
    <w:rsid w:val="003D4D7B"/>
    <w:pPr>
      <w:spacing w:line="240" w:lineRule="auto"/>
    </w:pPr>
    <w:rPr>
      <w:sz w:val="20"/>
      <w:szCs w:val="20"/>
    </w:rPr>
  </w:style>
  <w:style w:type="character" w:customStyle="1" w:styleId="TextkomentraChar">
    <w:name w:val="Text komentára Char"/>
    <w:basedOn w:val="Predvolenpsmoodseku"/>
    <w:link w:val="Textkomentra"/>
    <w:uiPriority w:val="99"/>
    <w:semiHidden/>
    <w:rsid w:val="003D4D7B"/>
    <w:rPr>
      <w:sz w:val="20"/>
      <w:szCs w:val="20"/>
    </w:rPr>
  </w:style>
  <w:style w:type="paragraph" w:styleId="Textbubliny">
    <w:name w:val="Balloon Text"/>
    <w:basedOn w:val="Normlny"/>
    <w:link w:val="TextbublinyChar"/>
    <w:uiPriority w:val="99"/>
    <w:semiHidden/>
    <w:unhideWhenUsed/>
    <w:rsid w:val="003D4D7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D4D7B"/>
    <w:rPr>
      <w:rFonts w:ascii="Segoe UI" w:hAnsi="Segoe UI" w:cs="Segoe UI"/>
      <w:sz w:val="18"/>
      <w:szCs w:val="18"/>
    </w:rPr>
  </w:style>
  <w:style w:type="character" w:styleId="Hypertextovprepojenie">
    <w:name w:val="Hyperlink"/>
    <w:basedOn w:val="Predvolenpsmoodseku"/>
    <w:uiPriority w:val="99"/>
    <w:unhideWhenUsed/>
    <w:rsid w:val="003D4D7B"/>
    <w:rPr>
      <w:color w:val="0563C1" w:themeColor="hyperlink"/>
      <w:u w:val="single"/>
    </w:rPr>
  </w:style>
  <w:style w:type="paragraph" w:styleId="Odsekzoznamu">
    <w:name w:val="List Paragraph"/>
    <w:basedOn w:val="Normlny"/>
    <w:uiPriority w:val="34"/>
    <w:qFormat/>
    <w:rsid w:val="00EC7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VT@svetzdravi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zef.hrican@svetzdravia.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mailto:jozef.hrican@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F3A9BF-134F-4BF3-88FE-21CC5766D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10F3B-841E-4D85-B3EC-96464B9E2B23}">
  <ds:schemaRefs>
    <ds:schemaRef ds:uri="http://schemas.microsoft.com/sharepoint/v3/contenttype/forms"/>
  </ds:schemaRefs>
</ds:datastoreItem>
</file>

<file path=customXml/itemProps3.xml><?xml version="1.0" encoding="utf-8"?>
<ds:datastoreItem xmlns:ds="http://schemas.openxmlformats.org/officeDocument/2006/customXml" ds:itemID="{753C1297-81EB-4B0E-BD02-545ABE52BB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7836</Words>
  <Characters>44670</Characters>
  <Application>Microsoft Office Word</Application>
  <DocSecurity>0</DocSecurity>
  <Lines>372</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2</cp:revision>
  <dcterms:created xsi:type="dcterms:W3CDTF">2019-05-27T08:49:00Z</dcterms:created>
  <dcterms:modified xsi:type="dcterms:W3CDTF">2019-05-27T08:49:00Z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