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913D6" w14:textId="77777777" w:rsidR="001B673C" w:rsidRPr="001B673C" w:rsidRDefault="001B673C" w:rsidP="001B673C">
      <w:pPr>
        <w:spacing w:after="0" w:line="240" w:lineRule="auto"/>
        <w:jc w:val="center"/>
        <w:rPr>
          <w:rFonts w:ascii="Arial" w:hAnsi="Arial" w:cs="Arial"/>
          <w:b/>
          <w:caps/>
        </w:rPr>
      </w:pPr>
      <w:r w:rsidRPr="001B673C">
        <w:rPr>
          <w:rFonts w:ascii="Arial" w:hAnsi="Arial" w:cs="Arial"/>
          <w:b/>
          <w:caps/>
        </w:rPr>
        <w:t>Kúpna zmluva č. ................</w:t>
      </w:r>
    </w:p>
    <w:p w14:paraId="01F913D7"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uzavretá podľa § 409 a nasl. zákona č. 513/1991 Zb. Obchodný zákonník</w:t>
      </w:r>
    </w:p>
    <w:p w14:paraId="01F913D8"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 xml:space="preserve">v znení neskorších predpisov </w:t>
      </w:r>
    </w:p>
    <w:p w14:paraId="01F913D9"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(ďalej len „zmluva“)</w:t>
      </w:r>
    </w:p>
    <w:p w14:paraId="01F913DA" w14:textId="77777777" w:rsidR="001B673C" w:rsidRPr="001B673C" w:rsidRDefault="001B673C" w:rsidP="001B673C">
      <w:pPr>
        <w:spacing w:before="120" w:after="0" w:line="240" w:lineRule="auto"/>
        <w:jc w:val="center"/>
        <w:rPr>
          <w:rFonts w:ascii="Arial" w:hAnsi="Arial" w:cs="Arial"/>
          <w:sz w:val="18"/>
          <w:szCs w:val="18"/>
        </w:rPr>
      </w:pPr>
      <w:r w:rsidRPr="001B673C">
        <w:rPr>
          <w:rFonts w:ascii="Arial" w:hAnsi="Arial" w:cs="Arial"/>
          <w:sz w:val="18"/>
          <w:szCs w:val="18"/>
        </w:rPr>
        <w:t xml:space="preserve">na dodanie </w:t>
      </w:r>
      <w:r w:rsidRPr="001B673C">
        <w:rPr>
          <w:rFonts w:ascii="Arial" w:hAnsi="Arial" w:cs="Arial"/>
          <w:b/>
          <w:sz w:val="18"/>
          <w:szCs w:val="18"/>
        </w:rPr>
        <w:t>„Základných medicínskych zariadení – časť č. ...................................“</w:t>
      </w:r>
      <w:r w:rsidRPr="001B673C">
        <w:rPr>
          <w:rFonts w:ascii="Arial" w:hAnsi="Arial" w:cs="Times New Roman"/>
          <w:b/>
          <w:sz w:val="18"/>
          <w:szCs w:val="18"/>
          <w:vertAlign w:val="superscript"/>
        </w:rPr>
        <w:t xml:space="preserve"> </w:t>
      </w:r>
      <w:r w:rsidRPr="001B673C">
        <w:rPr>
          <w:rFonts w:ascii="Arial" w:hAnsi="Arial" w:cs="Times New Roman"/>
          <w:sz w:val="16"/>
          <w:szCs w:val="16"/>
          <w:vertAlign w:val="superscript"/>
        </w:rPr>
        <w:footnoteReference w:id="1"/>
      </w:r>
    </w:p>
    <w:p w14:paraId="01F913DB" w14:textId="77777777" w:rsidR="001B673C" w:rsidRPr="001B673C" w:rsidRDefault="001B673C" w:rsidP="001B673C">
      <w:pPr>
        <w:spacing w:after="0" w:line="240" w:lineRule="auto"/>
        <w:rPr>
          <w:rFonts w:ascii="Arial" w:hAnsi="Arial" w:cs="Arial"/>
          <w:sz w:val="18"/>
          <w:szCs w:val="18"/>
        </w:rPr>
      </w:pPr>
    </w:p>
    <w:p w14:paraId="01F913DC" w14:textId="77777777" w:rsidR="001B673C" w:rsidRPr="001B673C" w:rsidRDefault="001B673C" w:rsidP="001B673C">
      <w:pPr>
        <w:spacing w:after="0" w:line="240" w:lineRule="auto"/>
        <w:jc w:val="both"/>
        <w:rPr>
          <w:rFonts w:ascii="Arial" w:hAnsi="Arial" w:cs="Arial"/>
          <w:sz w:val="18"/>
          <w:szCs w:val="18"/>
        </w:rPr>
      </w:pPr>
    </w:p>
    <w:p w14:paraId="01F913DD"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Predávajúci</w:t>
      </w:r>
      <w:r w:rsidRPr="001B673C">
        <w:rPr>
          <w:rFonts w:ascii="Arial" w:hAnsi="Arial" w:cs="Arial"/>
          <w:b/>
          <w:sz w:val="18"/>
          <w:szCs w:val="18"/>
        </w:rPr>
        <w:tab/>
        <w:t xml:space="preserve">              </w:t>
      </w:r>
    </w:p>
    <w:p w14:paraId="01F913DE"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Obchodné meno:</w:t>
      </w:r>
      <w:r w:rsidRPr="001B673C">
        <w:rPr>
          <w:rFonts w:ascii="Arial" w:hAnsi="Arial" w:cs="Arial"/>
          <w:sz w:val="18"/>
          <w:szCs w:val="18"/>
        </w:rPr>
        <w:tab/>
      </w:r>
    </w:p>
    <w:p w14:paraId="01F913DF"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 xml:space="preserve">So sídlom: </w:t>
      </w:r>
      <w:r w:rsidRPr="001B673C">
        <w:rPr>
          <w:rFonts w:ascii="Arial" w:hAnsi="Arial" w:cs="Arial"/>
          <w:sz w:val="18"/>
          <w:szCs w:val="18"/>
        </w:rPr>
        <w:tab/>
      </w:r>
      <w:r w:rsidRPr="001B673C">
        <w:rPr>
          <w:rFonts w:ascii="Arial" w:hAnsi="Arial" w:cs="Arial"/>
          <w:sz w:val="18"/>
          <w:szCs w:val="18"/>
        </w:rPr>
        <w:tab/>
      </w:r>
    </w:p>
    <w:p w14:paraId="01F913E0"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Zastúpený:</w:t>
      </w:r>
      <w:r w:rsidRPr="001B673C">
        <w:rPr>
          <w:rFonts w:ascii="Arial" w:hAnsi="Arial" w:cs="Arial"/>
          <w:sz w:val="18"/>
          <w:szCs w:val="18"/>
        </w:rPr>
        <w:tab/>
      </w:r>
      <w:r w:rsidRPr="001B673C">
        <w:rPr>
          <w:rFonts w:ascii="Arial" w:hAnsi="Arial" w:cs="Arial"/>
          <w:sz w:val="18"/>
          <w:szCs w:val="18"/>
        </w:rPr>
        <w:tab/>
      </w:r>
    </w:p>
    <w:p w14:paraId="01F913E1"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IČO:</w:t>
      </w:r>
      <w:r w:rsidRPr="001B673C">
        <w:rPr>
          <w:rFonts w:ascii="Arial" w:hAnsi="Arial" w:cs="Arial"/>
          <w:sz w:val="18"/>
          <w:szCs w:val="18"/>
        </w:rPr>
        <w:tab/>
      </w:r>
      <w:r w:rsidRPr="001B673C">
        <w:rPr>
          <w:rFonts w:ascii="Arial" w:hAnsi="Arial" w:cs="Arial"/>
          <w:sz w:val="18"/>
          <w:szCs w:val="18"/>
        </w:rPr>
        <w:tab/>
        <w:t xml:space="preserve">              </w:t>
      </w:r>
    </w:p>
    <w:p w14:paraId="01F913E2"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 DPH:</w:t>
      </w:r>
      <w:r w:rsidRPr="001B673C">
        <w:rPr>
          <w:rFonts w:ascii="Arial" w:hAnsi="Arial" w:cs="Arial"/>
          <w:sz w:val="18"/>
          <w:szCs w:val="18"/>
        </w:rPr>
        <w:tab/>
      </w:r>
      <w:r w:rsidRPr="001B673C">
        <w:rPr>
          <w:rFonts w:ascii="Arial" w:hAnsi="Arial" w:cs="Arial"/>
          <w:sz w:val="18"/>
          <w:szCs w:val="18"/>
        </w:rPr>
        <w:tab/>
        <w:t xml:space="preserve">              </w:t>
      </w:r>
    </w:p>
    <w:p w14:paraId="01F913E3"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DIČ:</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p>
    <w:p w14:paraId="01F913E4"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Bankové spojenie :</w:t>
      </w:r>
      <w:r w:rsidRPr="001B673C">
        <w:rPr>
          <w:rFonts w:ascii="Arial" w:hAnsi="Arial" w:cs="Arial"/>
          <w:sz w:val="18"/>
          <w:szCs w:val="18"/>
        </w:rPr>
        <w:tab/>
      </w:r>
    </w:p>
    <w:p w14:paraId="01F913E5"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IBAN:</w:t>
      </w:r>
      <w:r w:rsidRPr="001B673C">
        <w:rPr>
          <w:rFonts w:ascii="Arial" w:hAnsi="Arial" w:cs="Arial"/>
          <w:sz w:val="18"/>
          <w:szCs w:val="18"/>
        </w:rPr>
        <w:tab/>
      </w:r>
      <w:r w:rsidRPr="001B673C">
        <w:rPr>
          <w:rFonts w:ascii="Arial" w:hAnsi="Arial" w:cs="Arial"/>
          <w:sz w:val="18"/>
          <w:szCs w:val="18"/>
        </w:rPr>
        <w:tab/>
        <w:t xml:space="preserve">              </w:t>
      </w:r>
    </w:p>
    <w:p w14:paraId="01F913E6"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 xml:space="preserve">Zapísaný:                        </w:t>
      </w:r>
    </w:p>
    <w:p w14:paraId="01F913E7" w14:textId="77777777" w:rsidR="001B673C" w:rsidRPr="001B673C" w:rsidRDefault="001B673C" w:rsidP="001B673C">
      <w:pPr>
        <w:spacing w:after="0" w:line="240" w:lineRule="auto"/>
        <w:jc w:val="both"/>
        <w:rPr>
          <w:rFonts w:ascii="Arial" w:hAnsi="Arial" w:cs="Arial"/>
          <w:sz w:val="18"/>
          <w:szCs w:val="18"/>
        </w:rPr>
      </w:pPr>
    </w:p>
    <w:p w14:paraId="01F913E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w:t>
      </w:r>
      <w:r w:rsidRPr="001B673C">
        <w:rPr>
          <w:rFonts w:ascii="Arial" w:hAnsi="Arial" w:cs="Arial"/>
          <w:sz w:val="18"/>
          <w:szCs w:val="18"/>
        </w:rPr>
        <w:t xml:space="preserve"> „</w:t>
      </w:r>
      <w:r w:rsidRPr="001B673C">
        <w:rPr>
          <w:rFonts w:ascii="Arial" w:hAnsi="Arial" w:cs="Arial"/>
          <w:i/>
          <w:sz w:val="18"/>
          <w:szCs w:val="18"/>
        </w:rPr>
        <w:t>predávajúci</w:t>
      </w:r>
      <w:r w:rsidRPr="001B673C">
        <w:rPr>
          <w:rFonts w:ascii="Arial" w:hAnsi="Arial" w:cs="Arial"/>
          <w:sz w:val="18"/>
          <w:szCs w:val="18"/>
        </w:rPr>
        <w:t>“)</w:t>
      </w:r>
    </w:p>
    <w:p w14:paraId="01F913E9" w14:textId="77777777" w:rsidR="001B673C" w:rsidRPr="001B673C" w:rsidRDefault="001B673C" w:rsidP="001B673C">
      <w:pPr>
        <w:tabs>
          <w:tab w:val="left" w:pos="1440"/>
        </w:tabs>
        <w:spacing w:after="0" w:line="240" w:lineRule="auto"/>
        <w:jc w:val="both"/>
        <w:rPr>
          <w:rFonts w:ascii="Arial" w:hAnsi="Arial" w:cs="Arial"/>
          <w:b/>
          <w:sz w:val="18"/>
          <w:szCs w:val="18"/>
        </w:rPr>
      </w:pPr>
      <w:r w:rsidRPr="001B673C">
        <w:rPr>
          <w:rFonts w:ascii="Arial" w:hAnsi="Arial" w:cs="Arial"/>
          <w:b/>
          <w:sz w:val="18"/>
          <w:szCs w:val="18"/>
        </w:rPr>
        <w:tab/>
      </w:r>
    </w:p>
    <w:p w14:paraId="01F913EA" w14:textId="77777777" w:rsidR="001B673C" w:rsidRPr="001B673C" w:rsidRDefault="001B673C" w:rsidP="001B673C">
      <w:pPr>
        <w:tabs>
          <w:tab w:val="left" w:pos="1440"/>
        </w:tabs>
        <w:spacing w:after="0" w:line="240" w:lineRule="auto"/>
        <w:jc w:val="both"/>
        <w:rPr>
          <w:rFonts w:ascii="Arial" w:hAnsi="Arial" w:cs="Arial"/>
          <w:b/>
          <w:sz w:val="18"/>
          <w:szCs w:val="18"/>
        </w:rPr>
      </w:pPr>
    </w:p>
    <w:p w14:paraId="01F913EB"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Kupujúci</w:t>
      </w:r>
      <w:r w:rsidRPr="001B673C">
        <w:rPr>
          <w:rFonts w:ascii="Arial" w:hAnsi="Arial" w:cs="Arial"/>
          <w:b/>
          <w:sz w:val="18"/>
          <w:szCs w:val="18"/>
        </w:rPr>
        <w:tab/>
      </w:r>
    </w:p>
    <w:p w14:paraId="01F913EC" w14:textId="77777777" w:rsidR="001B673C" w:rsidRPr="0022236A" w:rsidRDefault="001B673C" w:rsidP="001B673C">
      <w:pPr>
        <w:tabs>
          <w:tab w:val="left" w:pos="1418"/>
        </w:tabs>
        <w:spacing w:after="0" w:line="240" w:lineRule="auto"/>
        <w:rPr>
          <w:rFonts w:ascii="Arial" w:hAnsi="Arial" w:cs="Arial"/>
          <w:sz w:val="18"/>
          <w:szCs w:val="18"/>
        </w:rPr>
      </w:pPr>
      <w:r w:rsidRPr="001B673C">
        <w:rPr>
          <w:rFonts w:ascii="Arial" w:hAnsi="Arial" w:cs="Arial"/>
          <w:sz w:val="18"/>
          <w:szCs w:val="18"/>
        </w:rPr>
        <w:t>Obchodné meno:      </w:t>
      </w:r>
      <w:r>
        <w:rPr>
          <w:rFonts w:ascii="Arial" w:hAnsi="Arial" w:cs="Arial"/>
          <w:sz w:val="18"/>
          <w:szCs w:val="18"/>
        </w:rPr>
        <w:t xml:space="preserve">     </w:t>
      </w:r>
      <w:r w:rsidRPr="001B673C">
        <w:rPr>
          <w:rFonts w:ascii="Arial" w:hAnsi="Arial" w:cs="Arial"/>
          <w:sz w:val="18"/>
          <w:szCs w:val="18"/>
        </w:rPr>
        <w:t xml:space="preserve"> </w:t>
      </w:r>
      <w:r w:rsidRPr="0022236A">
        <w:rPr>
          <w:rFonts w:ascii="Arial" w:hAnsi="Arial" w:cs="Arial"/>
          <w:b/>
          <w:sz w:val="18"/>
          <w:szCs w:val="18"/>
        </w:rPr>
        <w:t>Nemocnica s</w:t>
      </w:r>
      <w:r w:rsidRPr="00397900">
        <w:rPr>
          <w:rFonts w:ascii="Arial" w:hAnsi="Arial" w:cs="Arial"/>
          <w:b/>
          <w:sz w:val="18"/>
          <w:szCs w:val="18"/>
        </w:rPr>
        <w:t> </w:t>
      </w:r>
      <w:r w:rsidRPr="0022236A">
        <w:rPr>
          <w:rFonts w:ascii="Arial" w:hAnsi="Arial" w:cs="Arial"/>
          <w:b/>
          <w:sz w:val="18"/>
          <w:szCs w:val="18"/>
        </w:rPr>
        <w:t xml:space="preserve">poliklinikou </w:t>
      </w:r>
      <w:r w:rsidRPr="00397900">
        <w:rPr>
          <w:rFonts w:ascii="Arial" w:hAnsi="Arial" w:cs="Arial"/>
          <w:b/>
          <w:sz w:val="18"/>
          <w:szCs w:val="18"/>
        </w:rPr>
        <w:t>Spišská Nová Ves</w:t>
      </w:r>
      <w:r w:rsidRPr="0022236A">
        <w:rPr>
          <w:rFonts w:ascii="Arial" w:hAnsi="Arial" w:cs="Arial"/>
          <w:b/>
          <w:sz w:val="18"/>
          <w:szCs w:val="18"/>
        </w:rPr>
        <w:t>, a.s.</w:t>
      </w:r>
    </w:p>
    <w:p w14:paraId="01F913ED"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So sídlom: </w:t>
      </w:r>
      <w:r w:rsidRPr="00397900">
        <w:rPr>
          <w:rFonts w:ascii="Arial" w:hAnsi="Arial" w:cs="Arial"/>
          <w:sz w:val="18"/>
          <w:szCs w:val="18"/>
        </w:rPr>
        <w:t xml:space="preserve">                   </w:t>
      </w:r>
      <w:r>
        <w:rPr>
          <w:rFonts w:ascii="Arial" w:hAnsi="Arial" w:cs="Arial"/>
          <w:sz w:val="18"/>
          <w:szCs w:val="18"/>
        </w:rPr>
        <w:t xml:space="preserve"> </w:t>
      </w:r>
      <w:r w:rsidRPr="00397900">
        <w:rPr>
          <w:rFonts w:ascii="Arial" w:hAnsi="Arial" w:cs="Arial"/>
          <w:sz w:val="18"/>
          <w:szCs w:val="18"/>
        </w:rPr>
        <w:t xml:space="preserve">  </w:t>
      </w:r>
      <w:r w:rsidRPr="0022236A">
        <w:rPr>
          <w:rFonts w:ascii="Arial" w:hAnsi="Arial" w:cs="Arial"/>
          <w:sz w:val="18"/>
          <w:szCs w:val="18"/>
        </w:rPr>
        <w:t xml:space="preserve">Ul. </w:t>
      </w:r>
      <w:r w:rsidRPr="00397900">
        <w:rPr>
          <w:rStyle w:val="xbe"/>
          <w:rFonts w:ascii="Arial" w:hAnsi="Arial" w:cs="Arial"/>
          <w:sz w:val="18"/>
          <w:szCs w:val="18"/>
        </w:rPr>
        <w:t>Jánskeho 1, 052</w:t>
      </w:r>
      <w:r w:rsidRPr="0022236A">
        <w:rPr>
          <w:rFonts w:ascii="Arial" w:hAnsi="Arial" w:cs="Arial"/>
          <w:sz w:val="18"/>
          <w:szCs w:val="18"/>
        </w:rPr>
        <w:t xml:space="preserve"> 01 </w:t>
      </w:r>
      <w:r w:rsidRPr="00397900">
        <w:rPr>
          <w:rStyle w:val="xbe"/>
          <w:rFonts w:ascii="Arial" w:hAnsi="Arial" w:cs="Arial"/>
          <w:sz w:val="18"/>
          <w:szCs w:val="18"/>
        </w:rPr>
        <w:t>Spišská Nová Ves</w:t>
      </w:r>
    </w:p>
    <w:p w14:paraId="01F913EE"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Zastúpený:                      </w:t>
      </w:r>
      <w:r w:rsidRPr="0022236A">
        <w:rPr>
          <w:rFonts w:ascii="Arial" w:hAnsi="Arial" w:cs="Arial"/>
          <w:b/>
          <w:sz w:val="18"/>
          <w:szCs w:val="18"/>
        </w:rPr>
        <w:t xml:space="preserve">MUDr. Vladimír Dvorový, MPH, </w:t>
      </w:r>
      <w:r w:rsidRPr="0022236A">
        <w:rPr>
          <w:rFonts w:ascii="Arial" w:hAnsi="Arial" w:cs="Arial"/>
          <w:sz w:val="18"/>
          <w:szCs w:val="18"/>
        </w:rPr>
        <w:t>predseda predstavenstva</w:t>
      </w:r>
    </w:p>
    <w:p w14:paraId="01F913EF"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                                        </w:t>
      </w:r>
      <w:r w:rsidRPr="0022236A">
        <w:rPr>
          <w:rFonts w:ascii="Arial" w:hAnsi="Arial" w:cs="Arial"/>
          <w:b/>
          <w:sz w:val="18"/>
          <w:szCs w:val="18"/>
        </w:rPr>
        <w:t>Ing. Lenka Smreková, FCCA</w:t>
      </w:r>
      <w:r w:rsidRPr="0022236A">
        <w:rPr>
          <w:rFonts w:ascii="Arial" w:hAnsi="Arial" w:cs="Arial"/>
          <w:sz w:val="18"/>
          <w:szCs w:val="18"/>
        </w:rPr>
        <w:t>, podpredseda predstavenstva</w:t>
      </w:r>
    </w:p>
    <w:p w14:paraId="01F913F0" w14:textId="77777777" w:rsidR="001B673C" w:rsidRPr="00397900" w:rsidRDefault="001B673C" w:rsidP="001B673C">
      <w:pPr>
        <w:tabs>
          <w:tab w:val="left" w:pos="1418"/>
        </w:tabs>
        <w:spacing w:after="0" w:line="240" w:lineRule="auto"/>
        <w:rPr>
          <w:rFonts w:ascii="Arial" w:hAnsi="Arial" w:cs="Arial"/>
          <w:sz w:val="18"/>
          <w:szCs w:val="18"/>
        </w:rPr>
      </w:pPr>
      <w:r w:rsidRPr="00397900">
        <w:rPr>
          <w:rStyle w:val="xbe"/>
          <w:rFonts w:ascii="Arial" w:hAnsi="Arial" w:cs="Arial"/>
          <w:sz w:val="18"/>
          <w:szCs w:val="18"/>
        </w:rPr>
        <w:t>I</w:t>
      </w:r>
      <w:r w:rsidRPr="00397900">
        <w:rPr>
          <w:rFonts w:ascii="Arial" w:hAnsi="Arial" w:cs="Arial"/>
          <w:sz w:val="18"/>
          <w:szCs w:val="18"/>
        </w:rPr>
        <w:t>ČO:                                36 597 350</w:t>
      </w:r>
    </w:p>
    <w:p w14:paraId="01F913F1" w14:textId="77777777" w:rsidR="001B673C" w:rsidRPr="00397900"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DIČ:                                2022064781</w:t>
      </w:r>
    </w:p>
    <w:p w14:paraId="01F913F2"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IČ DPH:</w:t>
      </w:r>
      <w:r w:rsidRPr="00397900">
        <w:rPr>
          <w:rFonts w:ascii="Arial" w:hAnsi="Arial" w:cs="Arial"/>
          <w:sz w:val="18"/>
          <w:szCs w:val="18"/>
        </w:rPr>
        <w:t xml:space="preserve">                          </w:t>
      </w:r>
      <w:r w:rsidRPr="0022236A">
        <w:rPr>
          <w:rFonts w:ascii="Arial" w:hAnsi="Arial" w:cs="Arial"/>
          <w:sz w:val="18"/>
          <w:szCs w:val="18"/>
        </w:rPr>
        <w:t>SK7020000669</w:t>
      </w:r>
    </w:p>
    <w:p w14:paraId="01F913F3"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Bankové spojenie:          Tatra banka, a.s.</w:t>
      </w:r>
    </w:p>
    <w:p w14:paraId="01F913F4"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IBAN:                              SK2511000000002924123448</w:t>
      </w:r>
    </w:p>
    <w:p w14:paraId="01F913F5" w14:textId="77777777" w:rsidR="001B673C" w:rsidRPr="00397900"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Zapísaný:                        v Obchodnom registri vedenom Okresným súdom Košice I, </w:t>
      </w:r>
    </w:p>
    <w:p w14:paraId="01F913F6" w14:textId="77777777" w:rsidR="001B673C" w:rsidRPr="0022236A"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 xml:space="preserve">                                        </w:t>
      </w:r>
      <w:r w:rsidRPr="0022236A">
        <w:rPr>
          <w:rFonts w:ascii="Arial" w:hAnsi="Arial" w:cs="Arial"/>
          <w:sz w:val="18"/>
          <w:szCs w:val="18"/>
        </w:rPr>
        <w:t xml:space="preserve">Oddiel: Sa, vložka č.: </w:t>
      </w:r>
      <w:r w:rsidRPr="00397900">
        <w:rPr>
          <w:rFonts w:ascii="Arial" w:hAnsi="Arial" w:cs="Arial"/>
          <w:sz w:val="18"/>
          <w:szCs w:val="18"/>
        </w:rPr>
        <w:t>1349</w:t>
      </w:r>
      <w:r w:rsidRPr="0022236A">
        <w:rPr>
          <w:rFonts w:ascii="Arial" w:hAnsi="Arial" w:cs="Arial"/>
          <w:sz w:val="18"/>
          <w:szCs w:val="18"/>
        </w:rPr>
        <w:t>/V</w:t>
      </w:r>
    </w:p>
    <w:p w14:paraId="01F913F7" w14:textId="77777777" w:rsidR="001B673C" w:rsidRPr="001B673C" w:rsidRDefault="001B673C" w:rsidP="001B673C">
      <w:pPr>
        <w:spacing w:after="5" w:line="240" w:lineRule="atLeast"/>
        <w:ind w:left="1701" w:right="13" w:hanging="1701"/>
        <w:jc w:val="both"/>
        <w:rPr>
          <w:rFonts w:ascii="Times New Roman" w:hAnsi="Times New Roman" w:cs="Times New Roman"/>
        </w:rPr>
      </w:pPr>
      <w:r w:rsidRPr="001B673C">
        <w:rPr>
          <w:rFonts w:ascii="Times New Roman" w:hAnsi="Times New Roman" w:cs="Times New Roman"/>
        </w:rPr>
        <w:tab/>
      </w:r>
      <w:r w:rsidRPr="001B673C">
        <w:rPr>
          <w:rFonts w:ascii="Times New Roman" w:hAnsi="Times New Roman" w:cs="Times New Roman"/>
        </w:rPr>
        <w:tab/>
      </w:r>
    </w:p>
    <w:p w14:paraId="01F913F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ab/>
      </w:r>
      <w:r w:rsidRPr="001B673C">
        <w:rPr>
          <w:rFonts w:ascii="Arial" w:hAnsi="Arial" w:cs="Arial"/>
          <w:sz w:val="18"/>
          <w:szCs w:val="18"/>
        </w:rPr>
        <w:tab/>
      </w:r>
    </w:p>
    <w:p w14:paraId="01F913F9"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 „kupujúci“)</w:t>
      </w:r>
    </w:p>
    <w:p w14:paraId="01F913FA" w14:textId="77777777" w:rsidR="001B673C" w:rsidRPr="001B673C" w:rsidRDefault="001B673C" w:rsidP="001B673C">
      <w:pPr>
        <w:spacing w:after="0" w:line="240" w:lineRule="auto"/>
        <w:jc w:val="both"/>
        <w:rPr>
          <w:rFonts w:ascii="Arial" w:hAnsi="Arial" w:cs="Arial"/>
          <w:i/>
          <w:sz w:val="18"/>
          <w:szCs w:val="18"/>
        </w:rPr>
      </w:pPr>
    </w:p>
    <w:p w14:paraId="01F913FB" w14:textId="77777777" w:rsidR="001B673C" w:rsidRPr="001B673C" w:rsidRDefault="001B673C" w:rsidP="001B673C">
      <w:pPr>
        <w:spacing w:after="0" w:line="240" w:lineRule="auto"/>
        <w:jc w:val="both"/>
        <w:rPr>
          <w:rFonts w:ascii="Arial" w:hAnsi="Arial" w:cs="Arial"/>
          <w:i/>
          <w:sz w:val="18"/>
          <w:szCs w:val="18"/>
        </w:rPr>
      </w:pPr>
    </w:p>
    <w:p w14:paraId="01F913FC" w14:textId="77777777" w:rsidR="001B673C" w:rsidRPr="001B673C" w:rsidRDefault="001B673C" w:rsidP="001B673C">
      <w:pPr>
        <w:spacing w:after="0" w:line="240" w:lineRule="auto"/>
        <w:jc w:val="both"/>
        <w:rPr>
          <w:rFonts w:ascii="Arial" w:hAnsi="Arial" w:cs="Arial"/>
          <w:i/>
          <w:sz w:val="18"/>
          <w:szCs w:val="18"/>
        </w:rPr>
      </w:pPr>
      <w:r w:rsidRPr="001B673C">
        <w:rPr>
          <w:rFonts w:ascii="Arial" w:hAnsi="Arial" w:cs="Arial"/>
          <w:i/>
          <w:sz w:val="18"/>
          <w:szCs w:val="18"/>
        </w:rPr>
        <w:t>Predávajúci a kupujúci ďalej označení jednotlivo aj ako „zmluvná strana“ a spoločne aj ako „zmluvné strany“.</w:t>
      </w:r>
    </w:p>
    <w:p w14:paraId="01F913FD" w14:textId="77777777" w:rsidR="001B673C" w:rsidRPr="001B673C" w:rsidRDefault="001B673C" w:rsidP="001B673C">
      <w:pPr>
        <w:tabs>
          <w:tab w:val="left" w:pos="3600"/>
        </w:tabs>
        <w:spacing w:before="240" w:after="0" w:line="240" w:lineRule="auto"/>
        <w:jc w:val="center"/>
        <w:rPr>
          <w:rFonts w:ascii="Arial" w:hAnsi="Arial" w:cs="Arial"/>
          <w:b/>
          <w:bCs/>
          <w:sz w:val="18"/>
          <w:szCs w:val="18"/>
        </w:rPr>
      </w:pPr>
      <w:r w:rsidRPr="001B673C">
        <w:rPr>
          <w:rFonts w:ascii="Arial" w:hAnsi="Arial" w:cs="Arial"/>
          <w:b/>
          <w:bCs/>
          <w:sz w:val="18"/>
          <w:szCs w:val="18"/>
        </w:rPr>
        <w:t>Článok 1</w:t>
      </w:r>
    </w:p>
    <w:p w14:paraId="01F913FE" w14:textId="77777777" w:rsidR="001B673C" w:rsidRPr="001B673C" w:rsidRDefault="001B673C" w:rsidP="001B673C">
      <w:pPr>
        <w:tabs>
          <w:tab w:val="left" w:pos="3600"/>
        </w:tabs>
        <w:spacing w:after="120" w:line="240" w:lineRule="auto"/>
        <w:jc w:val="center"/>
        <w:rPr>
          <w:rFonts w:ascii="Arial" w:hAnsi="Arial" w:cs="Arial"/>
          <w:b/>
          <w:bCs/>
          <w:sz w:val="18"/>
          <w:szCs w:val="18"/>
        </w:rPr>
      </w:pPr>
      <w:r w:rsidRPr="001B673C">
        <w:rPr>
          <w:rFonts w:ascii="Arial" w:hAnsi="Arial" w:cs="Arial"/>
          <w:b/>
          <w:bCs/>
          <w:sz w:val="18"/>
          <w:szCs w:val="18"/>
        </w:rPr>
        <w:t>Úvodné ustanovenia</w:t>
      </w:r>
    </w:p>
    <w:p w14:paraId="01F913FF" w14:textId="77777777" w:rsidR="001B673C" w:rsidRPr="001B673C" w:rsidRDefault="001B673C" w:rsidP="001B673C">
      <w:pPr>
        <w:numPr>
          <w:ilvl w:val="1"/>
          <w:numId w:val="14"/>
        </w:numPr>
        <w:tabs>
          <w:tab w:val="left" w:pos="3600"/>
        </w:tabs>
        <w:spacing w:after="0" w:line="240" w:lineRule="auto"/>
        <w:ind w:left="567" w:hanging="567"/>
        <w:contextualSpacing/>
        <w:jc w:val="both"/>
        <w:rPr>
          <w:rFonts w:ascii="Arial" w:hAnsi="Arial" w:cs="Arial"/>
          <w:b/>
          <w:sz w:val="18"/>
          <w:szCs w:val="18"/>
        </w:rPr>
      </w:pPr>
      <w:r w:rsidRPr="001B673C">
        <w:rPr>
          <w:rFonts w:ascii="Arial" w:hAnsi="Arial" w:cs="Arial"/>
          <w:sz w:val="18"/>
          <w:szCs w:val="18"/>
        </w:rPr>
        <w:t>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ktorej predmetom sú „Základné medicínske zariadenia“.</w:t>
      </w:r>
    </w:p>
    <w:p w14:paraId="01F91400" w14:textId="77777777" w:rsidR="001B673C" w:rsidRPr="001B673C" w:rsidRDefault="001B673C" w:rsidP="001B673C">
      <w:pPr>
        <w:tabs>
          <w:tab w:val="left" w:pos="3600"/>
        </w:tabs>
        <w:spacing w:after="0" w:line="240" w:lineRule="auto"/>
        <w:ind w:left="567"/>
        <w:contextualSpacing/>
        <w:jc w:val="both"/>
        <w:rPr>
          <w:rFonts w:ascii="Arial" w:hAnsi="Arial" w:cs="Arial"/>
          <w:b/>
          <w:sz w:val="18"/>
          <w:szCs w:val="18"/>
        </w:rPr>
      </w:pPr>
    </w:p>
    <w:p w14:paraId="01F91401" w14:textId="77777777" w:rsidR="001B673C" w:rsidRPr="001B673C" w:rsidRDefault="001B673C" w:rsidP="001B673C">
      <w:pPr>
        <w:numPr>
          <w:ilvl w:val="1"/>
          <w:numId w:val="15"/>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1B673C">
        <w:rPr>
          <w:rFonts w:ascii="Arial" w:eastAsia="Times New Roman" w:hAnsi="Arial" w:cs="Arial"/>
          <w:sz w:val="18"/>
          <w:szCs w:val="18"/>
          <w:lang w:val="x-none" w:eastAsia="x-none"/>
        </w:rPr>
        <w:t>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w:t>
      </w:r>
      <w:r w:rsidRPr="001B673C">
        <w:rPr>
          <w:rFonts w:ascii="Arial" w:hAnsi="Arial" w:cs="Arial"/>
          <w:sz w:val="18"/>
          <w:szCs w:val="18"/>
        </w:rPr>
        <w:t>a kupujúcim, a to na základe jeho Žiadosti o nenávratný finančný príspevok (ŽoNFP).</w:t>
      </w:r>
    </w:p>
    <w:p w14:paraId="01F91402"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03" w14:textId="77777777" w:rsidR="001B673C" w:rsidRPr="001B673C" w:rsidRDefault="001B673C" w:rsidP="001B673C">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1B673C">
        <w:rPr>
          <w:rFonts w:ascii="Arial" w:hAnsi="Arial" w:cs="Arial"/>
          <w:sz w:val="18"/>
          <w:szCs w:val="18"/>
        </w:rPr>
        <w:t xml:space="preserve">Nákup tovaru, definovaného v Čl. 2 tejto zmluvy </w:t>
      </w:r>
      <w:r w:rsidRPr="001B673C">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(ďalej len „Poskytovateľ“) v rámci </w:t>
      </w:r>
      <w:r w:rsidRPr="001B673C">
        <w:rPr>
          <w:rFonts w:ascii="Arial" w:eastAsia="Times New Roman" w:hAnsi="Arial" w:cs="Arial"/>
          <w:sz w:val="18"/>
          <w:szCs w:val="18"/>
          <w:lang w:eastAsia="x-none"/>
        </w:rPr>
        <w:t xml:space="preserve">Integrovaného regionálneho operačného programu, </w:t>
      </w:r>
      <w:r w:rsidRPr="001B673C">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1B673C">
        <w:rPr>
          <w:rFonts w:ascii="Arial" w:eastAsia="Times New Roman" w:hAnsi="Arial" w:cs="Arial"/>
          <w:sz w:val="18"/>
          <w:szCs w:val="18"/>
          <w:lang w:eastAsia="x-none"/>
        </w:rPr>
        <w:t>.</w:t>
      </w:r>
      <w:r w:rsidRPr="001B673C">
        <w:rPr>
          <w:rFonts w:ascii="Arial" w:eastAsia="Times New Roman" w:hAnsi="Arial" w:cs="Arial"/>
          <w:sz w:val="18"/>
          <w:szCs w:val="18"/>
          <w:lang w:val="x-none" w:eastAsia="x-none"/>
        </w:rPr>
        <w:t xml:space="preserve"> </w:t>
      </w:r>
    </w:p>
    <w:p w14:paraId="01F91404"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2</w:t>
      </w:r>
    </w:p>
    <w:p w14:paraId="01F91405"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Predmet zmluvy</w:t>
      </w:r>
    </w:p>
    <w:p w14:paraId="01F91406"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touto zmluvou zaväzuje dodať kupujúcemu na základe vystavenej objednávky </w:t>
      </w:r>
      <w:r w:rsidRPr="001B673C">
        <w:rPr>
          <w:rFonts w:ascii="Arial" w:eastAsia="Times New Roman" w:hAnsi="Arial" w:cs="Arial"/>
          <w:b/>
          <w:noProof/>
          <w:sz w:val="18"/>
          <w:szCs w:val="18"/>
          <w:lang w:eastAsia="sk-SK"/>
        </w:rPr>
        <w:t>Základné medicínske zariadenia – časť č. ...................................</w:t>
      </w:r>
      <w:r w:rsidRPr="001B673C">
        <w:rPr>
          <w:rFonts w:ascii="Arial" w:hAnsi="Arial" w:cs="Times New Roman"/>
          <w:b/>
          <w:sz w:val="18"/>
          <w:szCs w:val="18"/>
          <w:vertAlign w:val="superscript"/>
        </w:rPr>
        <w:footnoteReference w:id="2"/>
      </w:r>
      <w:r w:rsidRPr="001B673C">
        <w:rPr>
          <w:rFonts w:ascii="Arial" w:eastAsia="Times New Roman" w:hAnsi="Arial" w:cs="Arial"/>
          <w:b/>
          <w:noProof/>
          <w:sz w:val="18"/>
          <w:szCs w:val="18"/>
          <w:lang w:eastAsia="sk-SK"/>
        </w:rPr>
        <w:t xml:space="preserve">  </w:t>
      </w:r>
      <w:r w:rsidRPr="001B673C">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w:t>
      </w:r>
      <w:r w:rsidRPr="001B673C">
        <w:rPr>
          <w:rFonts w:ascii="Arial" w:eastAsia="Times New Roman" w:hAnsi="Arial" w:cs="Arial"/>
          <w:noProof/>
          <w:sz w:val="18"/>
          <w:szCs w:val="18"/>
          <w:lang w:eastAsia="sk-SK"/>
        </w:rPr>
        <w:lastRenderedPageBreak/>
        <w:t>prístroj podľa bodu 2.4. zmluvy prevziať a zaplatiť predávajúcemu cenu dohodnutú touto zmluvou. Predávajúci sa zaväzuje, že jeho ponuka bude platná osemnásť (18) mesiacov od podpisu zmluvy; kupujúci sa zaväzuje, že tovar do tejto lehoty objedná.</w:t>
      </w:r>
    </w:p>
    <w:p w14:paraId="01F91407"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01F91408"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01F91409"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na základe tejto zmluvy zaväzuje k dodaniu prístroja </w:t>
      </w:r>
      <w:r w:rsidRPr="001B673C">
        <w:rPr>
          <w:rFonts w:ascii="Arial" w:eastAsia="Times New Roman" w:hAnsi="Arial" w:cs="Arial"/>
          <w:bCs/>
          <w:noProof/>
          <w:sz w:val="18"/>
          <w:szCs w:val="18"/>
          <w:lang w:eastAsia="sk-SK"/>
        </w:rPr>
        <w:t xml:space="preserve">podľa špecifikácie uvedenej v Prílohe č.1  – </w:t>
      </w:r>
      <w:r w:rsidRPr="001B673C">
        <w:rPr>
          <w:rFonts w:ascii="Arial" w:eastAsia="Times New Roman" w:hAnsi="Arial" w:cs="Arial"/>
          <w:bCs/>
          <w:i/>
          <w:noProof/>
          <w:sz w:val="18"/>
          <w:szCs w:val="18"/>
          <w:lang w:eastAsia="sk-SK"/>
        </w:rPr>
        <w:t>Špecifikácia predmetu zákazky</w:t>
      </w:r>
      <w:r w:rsidRPr="001B673C">
        <w:rPr>
          <w:rFonts w:ascii="Arial" w:eastAsia="Times New Roman" w:hAnsi="Arial" w:cs="Arial"/>
          <w:bCs/>
          <w:noProof/>
          <w:sz w:val="18"/>
          <w:szCs w:val="18"/>
          <w:lang w:eastAsia="sk-SK"/>
        </w:rPr>
        <w:t>, ktorá tvorí nedeliteľnú súčasť tejto zmluvy</w:t>
      </w:r>
      <w:r w:rsidRPr="001B673C">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01F9140A" w14:textId="77777777" w:rsidR="001B673C" w:rsidRPr="001B673C" w:rsidRDefault="001B673C" w:rsidP="001B673C">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Dodávka prístroja predávajúcim  podľa tejto zmluvy zahŕňa </w:t>
      </w:r>
      <w:r w:rsidRPr="001B673C">
        <w:rPr>
          <w:rFonts w:ascii="Arial" w:eastAsia="Times New Roman" w:hAnsi="Arial" w:cs="Arial"/>
          <w:b/>
          <w:noProof/>
          <w:sz w:val="18"/>
          <w:szCs w:val="18"/>
          <w:lang w:eastAsia="sk-SK"/>
        </w:rPr>
        <w:t>aj :</w:t>
      </w:r>
    </w:p>
    <w:p w14:paraId="01F9140B"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služby spojené s dodaním tovaru</w:t>
      </w:r>
      <w:r w:rsidRPr="001B673C">
        <w:rPr>
          <w:rFonts w:ascii="Arial" w:eastAsia="Times New Roman" w:hAnsi="Arial" w:cs="Arial"/>
          <w:noProof/>
          <w:sz w:val="18"/>
          <w:szCs w:val="18"/>
          <w:lang w:eastAsia="sk-SK"/>
        </w:rPr>
        <w:t xml:space="preserve">, t.j. zabezpečenie dopravy do miesta dodania, jeho vyloženie v mieste dodania, vybalenie a likvidáciu obalov, </w:t>
      </w:r>
    </w:p>
    <w:p w14:paraId="01F9140C"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montáž a inštaláciu prístroja</w:t>
      </w:r>
      <w:r w:rsidRPr="001B673C">
        <w:rPr>
          <w:rFonts w:ascii="Arial" w:eastAsia="Times New Roman" w:hAnsi="Arial" w:cs="Arial"/>
          <w:noProof/>
          <w:sz w:val="18"/>
          <w:szCs w:val="18"/>
          <w:lang w:eastAsia="sk-SK"/>
        </w:rPr>
        <w:t xml:space="preserve">, </w:t>
      </w:r>
    </w:p>
    <w:p w14:paraId="01F9140D"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vykonanie skúšok, skúšobná prevádzka a uvedenie prístroja do prevádzky</w:t>
      </w:r>
      <w:r w:rsidRPr="001B673C">
        <w:rPr>
          <w:rFonts w:ascii="Arial" w:eastAsia="Times New Roman" w:hAnsi="Arial" w:cs="Arial"/>
          <w:noProof/>
          <w:sz w:val="18"/>
          <w:szCs w:val="18"/>
          <w:lang w:eastAsia="sk-SK"/>
        </w:rPr>
        <w:t xml:space="preserve">, </w:t>
      </w:r>
    </w:p>
    <w:p w14:paraId="01F9140E"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zaškolenie zamestnancov kupujúceho týkajúce sa obsluhy dodaného prístroja</w:t>
      </w:r>
      <w:r w:rsidRPr="001B673C">
        <w:rPr>
          <w:rFonts w:ascii="Arial" w:eastAsia="Times New Roman" w:hAnsi="Arial" w:cs="Arial"/>
          <w:noProof/>
          <w:sz w:val="18"/>
          <w:szCs w:val="18"/>
          <w:lang w:eastAsia="sk-SK"/>
        </w:rPr>
        <w:t>.</w:t>
      </w:r>
    </w:p>
    <w:p w14:paraId="01F9140F"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Súčasťou záväzku predávajúceho je </w:t>
      </w:r>
      <w:r w:rsidRPr="001B673C">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1B673C">
        <w:rPr>
          <w:rFonts w:ascii="Arial" w:eastAsia="Times New Roman" w:hAnsi="Arial" w:cs="Arial"/>
          <w:noProof/>
          <w:sz w:val="18"/>
          <w:szCs w:val="18"/>
          <w:lang w:eastAsia="sk-SK"/>
        </w:rPr>
        <w:t xml:space="preserve">a to najmä, no nie len výlučne: </w:t>
      </w:r>
    </w:p>
    <w:p w14:paraId="01F91410" w14:textId="77777777" w:rsidR="001B673C" w:rsidRPr="001B673C" w:rsidRDefault="001B673C" w:rsidP="001B673C">
      <w:pPr>
        <w:numPr>
          <w:ilvl w:val="0"/>
          <w:numId w:val="24"/>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Návod na použitie/obsluhu tovaru v slovenskom resp. v českom jazyku, Záručný list,</w:t>
      </w:r>
    </w:p>
    <w:p w14:paraId="01F91411" w14:textId="77777777" w:rsidR="001B673C" w:rsidRPr="001B673C" w:rsidRDefault="001B673C" w:rsidP="001B673C">
      <w:pPr>
        <w:numPr>
          <w:ilvl w:val="0"/>
          <w:numId w:val="24"/>
        </w:numPr>
        <w:spacing w:before="120" w:after="120" w:line="240" w:lineRule="auto"/>
        <w:contextualSpacing/>
        <w:jc w:val="both"/>
        <w:rPr>
          <w:rFonts w:ascii="Arial" w:hAnsi="Arial" w:cs="Arial"/>
          <w:sz w:val="18"/>
          <w:szCs w:val="18"/>
        </w:rPr>
      </w:pPr>
      <w:r w:rsidRPr="001B673C">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01F91412" w14:textId="77777777" w:rsidR="001B673C" w:rsidRPr="001B673C" w:rsidRDefault="001B673C" w:rsidP="001B673C">
      <w:pPr>
        <w:spacing w:before="120" w:after="120" w:line="240" w:lineRule="auto"/>
        <w:ind w:left="1287"/>
        <w:contextualSpacing/>
        <w:jc w:val="both"/>
        <w:rPr>
          <w:rFonts w:ascii="Arial" w:hAnsi="Arial" w:cs="Arial"/>
          <w:sz w:val="18"/>
          <w:szCs w:val="18"/>
        </w:rPr>
      </w:pPr>
    </w:p>
    <w:p w14:paraId="01F91413"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01F91414"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01F91415"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Preberací protokol, </w:t>
      </w:r>
    </w:p>
    <w:p w14:paraId="01F9141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Inštalačný protokol a </w:t>
      </w:r>
    </w:p>
    <w:p w14:paraId="01F9141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01F91418" w14:textId="77777777" w:rsidR="001B673C" w:rsidRPr="001B673C" w:rsidRDefault="001B673C" w:rsidP="001B673C">
      <w:pPr>
        <w:spacing w:before="120" w:after="120" w:line="240" w:lineRule="auto"/>
        <w:ind w:left="927"/>
        <w:contextualSpacing/>
        <w:jc w:val="both"/>
        <w:rPr>
          <w:rFonts w:ascii="Arial" w:eastAsia="Times New Roman" w:hAnsi="Arial" w:cs="Arial"/>
          <w:noProof/>
          <w:sz w:val="18"/>
          <w:szCs w:val="18"/>
          <w:lang w:eastAsia="sk-SK"/>
        </w:rPr>
      </w:pPr>
    </w:p>
    <w:p w14:paraId="01F91419" w14:textId="77777777" w:rsidR="001B673C" w:rsidRPr="001B673C" w:rsidRDefault="001B673C" w:rsidP="001B673C">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 odstránenie pochybností, </w:t>
      </w:r>
      <w:r w:rsidRPr="001B673C">
        <w:rPr>
          <w:rFonts w:ascii="Arial" w:eastAsia="Times New Roman" w:hAnsi="Arial" w:cs="Arial"/>
          <w:b/>
          <w:noProof/>
          <w:sz w:val="18"/>
          <w:szCs w:val="18"/>
          <w:lang w:eastAsia="sk-SK"/>
        </w:rPr>
        <w:t>súčasťou dodávky prístroja podľa tejto zmluvy nie sú stavebné úpravy potrebné pre dodávku / inštaláciu prístroja</w:t>
      </w:r>
      <w:r w:rsidRPr="001B673C">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01F9141A" w14:textId="77777777" w:rsidR="001B673C" w:rsidRPr="001B673C" w:rsidRDefault="001B673C" w:rsidP="001B673C">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Predmetom tejto zmluvy je ďalej záväzok predávajúceho </w:t>
      </w:r>
      <w:r w:rsidRPr="001B673C">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1B673C">
        <w:rPr>
          <w:rFonts w:ascii="Arial" w:eastAsia="Times New Roman" w:hAnsi="Arial" w:cs="Arial"/>
          <w:noProof/>
          <w:sz w:val="18"/>
          <w:szCs w:val="18"/>
          <w:lang w:eastAsia="sk-SK"/>
        </w:rPr>
        <w:t xml:space="preserve"> Bližšia špecifikácia služieb v rámci záručnej doby je uvedená v Článku 5 tejto zmluvy. </w:t>
      </w:r>
    </w:p>
    <w:p w14:paraId="01F9141B"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Nakoľko  dodávka predávajúceho podľa tejto zmluvy zahŕňa </w:t>
      </w:r>
      <w:r w:rsidRPr="001B673C">
        <w:rPr>
          <w:rFonts w:ascii="Arial" w:eastAsia="Times New Roman" w:hAnsi="Arial" w:cs="Arial"/>
          <w:b/>
          <w:noProof/>
          <w:sz w:val="18"/>
          <w:szCs w:val="18"/>
          <w:lang w:eastAsia="sk-SK"/>
        </w:rPr>
        <w:t>aj dodávku softvéru</w:t>
      </w:r>
      <w:r w:rsidRPr="001B673C">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1F9141C" w14:textId="77777777" w:rsidR="001B673C" w:rsidRPr="001B673C" w:rsidRDefault="001B673C" w:rsidP="001B673C">
      <w:pPr>
        <w:spacing w:before="120" w:after="120" w:line="240" w:lineRule="auto"/>
        <w:ind w:left="567"/>
        <w:contextualSpacing/>
        <w:jc w:val="both"/>
        <w:rPr>
          <w:rFonts w:ascii="Arial" w:eastAsia="Times New Roman" w:hAnsi="Arial" w:cs="Arial"/>
          <w:noProof/>
          <w:sz w:val="18"/>
          <w:szCs w:val="18"/>
          <w:lang w:eastAsia="sk-SK"/>
        </w:rPr>
      </w:pPr>
    </w:p>
    <w:p w14:paraId="01F9141D"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1F9141E"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1B673C">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r w:rsidRPr="001B673C">
        <w:rPr>
          <w:rFonts w:ascii="Arial" w:hAnsi="Arial" w:cs="Arial"/>
          <w:sz w:val="18"/>
          <w:szCs w:val="18"/>
        </w:rPr>
        <w:t xml:space="preserve">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01F9141F"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bCs/>
          <w:sz w:val="18"/>
          <w:szCs w:val="18"/>
        </w:rPr>
        <w:t>V prípade, ak predávajúci, v súlade s príslušnou dokumentáciou, preukázal dodržanie požadovaných dielčich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1B673C">
        <w:rPr>
          <w:rFonts w:ascii="Arial" w:hAnsi="Arial" w:cs="Arial"/>
          <w:sz w:val="18"/>
          <w:szCs w:val="18"/>
        </w:rPr>
        <w:t xml:space="preserve"> </w:t>
      </w:r>
      <w:r w:rsidRPr="001B673C">
        <w:rPr>
          <w:rFonts w:ascii="Arial" w:hAnsi="Arial" w:cs="Arial"/>
          <w:bCs/>
          <w:sz w:val="18"/>
          <w:szCs w:val="18"/>
        </w:rPr>
        <w:t>Ak predávajúci takýmto konaním spôsobí kupujúcemu škodu, je povinný ju nahradiť v plnej výške.</w:t>
      </w:r>
    </w:p>
    <w:p w14:paraId="01F91420" w14:textId="77777777" w:rsidR="001B673C" w:rsidRPr="001B673C" w:rsidRDefault="001B673C" w:rsidP="001B673C">
      <w:pPr>
        <w:numPr>
          <w:ilvl w:val="1"/>
          <w:numId w:val="26"/>
        </w:numPr>
        <w:spacing w:before="120" w:after="120" w:line="240" w:lineRule="auto"/>
        <w:ind w:left="567" w:hanging="567"/>
        <w:jc w:val="both"/>
        <w:rPr>
          <w:rFonts w:ascii="Arial" w:hAnsi="Arial" w:cs="Arial"/>
          <w:bCs/>
          <w:sz w:val="18"/>
          <w:szCs w:val="18"/>
        </w:rPr>
      </w:pPr>
      <w:r w:rsidRPr="001B673C">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01F91421" w14:textId="77777777" w:rsidR="001B673C" w:rsidRPr="001B673C" w:rsidRDefault="001B673C" w:rsidP="001B673C">
      <w:pPr>
        <w:spacing w:before="120" w:after="120" w:line="240" w:lineRule="auto"/>
        <w:ind w:left="567"/>
        <w:jc w:val="both"/>
        <w:rPr>
          <w:rFonts w:ascii="Arial" w:eastAsia="Times New Roman" w:hAnsi="Arial" w:cs="Arial"/>
          <w:noProof/>
          <w:sz w:val="18"/>
          <w:szCs w:val="18"/>
          <w:lang w:eastAsia="sk-SK"/>
        </w:rPr>
      </w:pPr>
    </w:p>
    <w:p w14:paraId="01F91422"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3</w:t>
      </w:r>
    </w:p>
    <w:p w14:paraId="01F91423"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Podmienky dodania a prevzatia prístroja</w:t>
      </w:r>
    </w:p>
    <w:p w14:paraId="01F91424"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5"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6" w14:textId="77777777" w:rsidR="001B673C" w:rsidRPr="001B673C" w:rsidRDefault="001B673C" w:rsidP="001B673C">
      <w:pPr>
        <w:numPr>
          <w:ilvl w:val="1"/>
          <w:numId w:val="1"/>
        </w:numPr>
        <w:spacing w:after="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sa zaväzuje </w:t>
      </w:r>
      <w:r w:rsidRPr="001B673C">
        <w:rPr>
          <w:rFonts w:ascii="Arial" w:eastAsia="Times New Roman" w:hAnsi="Arial" w:cs="Arial"/>
          <w:b/>
          <w:noProof/>
          <w:sz w:val="18"/>
          <w:szCs w:val="18"/>
        </w:rPr>
        <w:t>dodať tovar</w:t>
      </w:r>
      <w:r w:rsidRPr="001B673C">
        <w:rPr>
          <w:rFonts w:ascii="Arial" w:eastAsia="Times New Roman" w:hAnsi="Arial" w:cs="Arial"/>
          <w:noProof/>
          <w:sz w:val="18"/>
          <w:szCs w:val="18"/>
        </w:rPr>
        <w:t xml:space="preserve"> kupujúcemu </w:t>
      </w:r>
      <w:r w:rsidRPr="001B673C">
        <w:rPr>
          <w:rFonts w:ascii="Arial" w:eastAsia="Times New Roman" w:hAnsi="Arial" w:cs="Arial"/>
          <w:b/>
          <w:noProof/>
          <w:sz w:val="18"/>
          <w:szCs w:val="18"/>
        </w:rPr>
        <w:t>v lehote uvedenej v Prílohe č. 4</w:t>
      </w:r>
      <w:r w:rsidRPr="001B673C">
        <w:rPr>
          <w:rFonts w:ascii="Arial" w:eastAsia="Times New Roman" w:hAnsi="Arial" w:cs="Arial"/>
          <w:noProof/>
          <w:sz w:val="18"/>
          <w:szCs w:val="18"/>
        </w:rPr>
        <w:t>, ktorá tvorí nedeliteľnú súčasť tejto zmluvy</w:t>
      </w:r>
      <w:r w:rsidRPr="001B673C">
        <w:rPr>
          <w:rFonts w:ascii="Arial" w:eastAsia="Times New Roman" w:hAnsi="Arial" w:cs="Arial"/>
          <w:b/>
          <w:noProof/>
          <w:sz w:val="18"/>
          <w:szCs w:val="18"/>
        </w:rPr>
        <w:t xml:space="preserve">. </w:t>
      </w:r>
      <w:r w:rsidRPr="001B673C">
        <w:rPr>
          <w:rFonts w:ascii="Arial" w:eastAsia="Times New Roman" w:hAnsi="Arial" w:cs="Arial"/>
          <w:noProof/>
          <w:sz w:val="18"/>
          <w:szCs w:val="18"/>
        </w:rPr>
        <w:t>Lehota na dodanie tovaru uvedená v Prílohe č. 4 sa počíta</w:t>
      </w:r>
      <w:r w:rsidRPr="001B673C">
        <w:rPr>
          <w:rFonts w:ascii="Arial" w:hAnsi="Arial" w:cs="Arial"/>
          <w:sz w:val="18"/>
          <w:szCs w:val="18"/>
        </w:rPr>
        <w:t xml:space="preserve"> od doručenia záväznej objednávky predávajúcemu</w:t>
      </w:r>
      <w:r w:rsidRPr="001B673C">
        <w:rPr>
          <w:rFonts w:ascii="Arial" w:eastAsia="Times New Roman" w:hAnsi="Arial" w:cs="Arial"/>
          <w:noProof/>
          <w:sz w:val="18"/>
          <w:szCs w:val="18"/>
        </w:rPr>
        <w:t xml:space="preserve">; dodávka tovaru sa uskutoční v čase od 07,00 hod. do 14,00 hod., ak sa zmluvné strany nedohodnú na inom čase.  </w:t>
      </w:r>
    </w:p>
    <w:p w14:paraId="01F91427"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8" w14:textId="77777777" w:rsidR="001B673C" w:rsidRPr="001B673C" w:rsidRDefault="001B673C" w:rsidP="001B673C">
      <w:pPr>
        <w:numPr>
          <w:ilvl w:val="1"/>
          <w:numId w:val="17"/>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Objednávku tovaru je kupujúci povinný uskutočňovať písomne, s presným určením požadovanej dodávky tovaru (druh, množstvo, miesto a čas dodávky).</w:t>
      </w:r>
    </w:p>
    <w:p w14:paraId="01F91429"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A" w14:textId="77777777" w:rsidR="001B673C" w:rsidRPr="001B673C" w:rsidRDefault="001B673C" w:rsidP="001B673C">
      <w:pPr>
        <w:spacing w:after="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Konkrétny termín dodania tovaru</w:t>
      </w:r>
      <w:r w:rsidRPr="001B673C">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1B673C">
        <w:rPr>
          <w:rFonts w:ascii="Arial" w:eastAsia="Times New Roman" w:hAnsi="Arial" w:cs="Arial"/>
          <w:bCs/>
          <w:noProof/>
          <w:sz w:val="18"/>
          <w:szCs w:val="18"/>
          <w:lang w:eastAsia="sk-SK"/>
        </w:rPr>
        <w:t xml:space="preserve">: </w:t>
      </w:r>
    </w:p>
    <w:p w14:paraId="01F9142B"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 xml:space="preserve">manažér prevádzky, </w:t>
      </w:r>
      <w:r w:rsidRPr="0022236A">
        <w:rPr>
          <w:rFonts w:ascii="Arial" w:eastAsia="Times New Roman" w:hAnsi="Arial" w:cs="Arial"/>
          <w:bCs/>
          <w:noProof/>
          <w:sz w:val="18"/>
          <w:szCs w:val="18"/>
          <w:lang w:eastAsia="sk-SK"/>
        </w:rPr>
        <w:t xml:space="preserve">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w:t>
      </w:r>
    </w:p>
    <w:p w14:paraId="01F9142C"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e-mail: </w:t>
      </w:r>
      <w:hyperlink r:id="rId10" w:history="1">
        <w:r w:rsidRPr="00A55F59">
          <w:rPr>
            <w:rStyle w:val="Hypertextovprepojenie"/>
            <w:rFonts w:ascii="Arial" w:eastAsia="Times New Roman" w:hAnsi="Arial" w:cs="Arial"/>
            <w:bCs/>
            <w:noProof/>
            <w:sz w:val="18"/>
            <w:szCs w:val="18"/>
            <w:lang w:eastAsia="sk-SK"/>
          </w:rPr>
          <w:t>lenka.rybanska@svetzdravia.com</w:t>
        </w:r>
      </w:hyperlink>
      <w:r w:rsidRPr="0022236A">
        <w:rPr>
          <w:rFonts w:ascii="Arial" w:eastAsia="Times New Roman" w:hAnsi="Arial" w:cs="Arial"/>
          <w:bCs/>
          <w:noProof/>
          <w:sz w:val="18"/>
          <w:szCs w:val="18"/>
          <w:lang w:eastAsia="sk-SK"/>
        </w:rPr>
        <w:t>;</w:t>
      </w:r>
    </w:p>
    <w:p w14:paraId="01F9142D" w14:textId="77777777" w:rsidR="001B673C" w:rsidRPr="001B673C" w:rsidRDefault="001B673C" w:rsidP="001B673C">
      <w:pPr>
        <w:spacing w:before="60" w:after="60" w:line="240" w:lineRule="auto"/>
        <w:ind w:left="567"/>
        <w:jc w:val="both"/>
        <w:rPr>
          <w:rFonts w:ascii="Arial" w:eastAsia="Times New Roman" w:hAnsi="Arial" w:cs="Arial"/>
          <w:bCs/>
          <w:noProof/>
          <w:sz w:val="18"/>
          <w:szCs w:val="18"/>
          <w:lang w:eastAsia="sk-SK"/>
        </w:rPr>
      </w:pPr>
    </w:p>
    <w:p w14:paraId="01F9142E" w14:textId="77777777" w:rsidR="001B673C" w:rsidRPr="001B673C" w:rsidRDefault="001B673C" w:rsidP="001B673C">
      <w:pPr>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kontaktnou osobou predávajúceho je: ........................................... , </w:t>
      </w:r>
    </w:p>
    <w:p w14:paraId="01F9142F" w14:textId="77777777" w:rsidR="001B673C" w:rsidRPr="001B673C" w:rsidRDefault="001B673C" w:rsidP="001B673C">
      <w:pPr>
        <w:tabs>
          <w:tab w:val="num" w:pos="284"/>
          <w:tab w:val="left" w:pos="7335"/>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tel.  ............................................. fax: ......................................... ,  </w:t>
      </w:r>
      <w:r w:rsidRPr="001B673C">
        <w:rPr>
          <w:rFonts w:ascii="Arial" w:eastAsia="Calibri" w:hAnsi="Arial" w:cs="Arial"/>
          <w:bCs/>
          <w:sz w:val="18"/>
          <w:szCs w:val="18"/>
        </w:rPr>
        <w:tab/>
      </w:r>
    </w:p>
    <w:p w14:paraId="01F91430" w14:textId="77777777" w:rsidR="001B673C" w:rsidRPr="001B673C" w:rsidRDefault="001B673C" w:rsidP="001B673C">
      <w:pPr>
        <w:tabs>
          <w:tab w:val="num" w:pos="284"/>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e-mail: ............................................................................................ .      </w:t>
      </w:r>
    </w:p>
    <w:p w14:paraId="01F91431"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Miestom dodania tovaru je: </w:t>
      </w:r>
      <w:r w:rsidRPr="001B673C">
        <w:rPr>
          <w:rFonts w:ascii="Arial" w:eastAsia="Times New Roman" w:hAnsi="Arial" w:cs="Arial"/>
          <w:b/>
          <w:noProof/>
          <w:sz w:val="18"/>
          <w:szCs w:val="18"/>
        </w:rPr>
        <w:t>Nemocnica s poliklini</w:t>
      </w:r>
      <w:r>
        <w:rPr>
          <w:rFonts w:ascii="Arial" w:eastAsia="Times New Roman" w:hAnsi="Arial" w:cs="Arial"/>
          <w:b/>
          <w:noProof/>
          <w:sz w:val="18"/>
          <w:szCs w:val="18"/>
        </w:rPr>
        <w:t>kou Spišská Nová Ves</w:t>
      </w:r>
      <w:r w:rsidRPr="001B673C">
        <w:rPr>
          <w:rFonts w:ascii="Arial" w:eastAsia="Times New Roman" w:hAnsi="Arial" w:cs="Arial"/>
          <w:b/>
          <w:noProof/>
          <w:sz w:val="18"/>
          <w:szCs w:val="18"/>
        </w:rPr>
        <w:t xml:space="preserve">, a.s., </w:t>
      </w:r>
      <w:r>
        <w:rPr>
          <w:rFonts w:ascii="Arial" w:eastAsia="Times New Roman" w:hAnsi="Arial" w:cs="Arial"/>
          <w:b/>
          <w:noProof/>
          <w:sz w:val="18"/>
          <w:szCs w:val="18"/>
        </w:rPr>
        <w:t>Ul. Jánskeho 1</w:t>
      </w:r>
      <w:r w:rsidRPr="001B673C">
        <w:rPr>
          <w:rFonts w:ascii="Arial" w:eastAsia="Times New Roman" w:hAnsi="Arial" w:cs="Arial"/>
          <w:b/>
          <w:noProof/>
          <w:sz w:val="18"/>
          <w:szCs w:val="18"/>
        </w:rPr>
        <w:t xml:space="preserve">, </w:t>
      </w:r>
      <w:r>
        <w:rPr>
          <w:rFonts w:ascii="Arial" w:eastAsia="Times New Roman" w:hAnsi="Arial" w:cs="Arial"/>
          <w:b/>
          <w:noProof/>
          <w:sz w:val="18"/>
          <w:szCs w:val="18"/>
        </w:rPr>
        <w:t>052 01 Spišská Nová Ves</w:t>
      </w:r>
      <w:r w:rsidRPr="001B673C">
        <w:rPr>
          <w:rFonts w:ascii="Arial" w:eastAsia="Times New Roman" w:hAnsi="Arial" w:cs="Arial"/>
          <w:noProof/>
          <w:sz w:val="18"/>
          <w:szCs w:val="18"/>
        </w:rPr>
        <w:t xml:space="preserve"> (ďalej len „miesto dodania“).</w:t>
      </w:r>
    </w:p>
    <w:p w14:paraId="01F9143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01F91433"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je povinný </w:t>
      </w:r>
      <w:r w:rsidRPr="001B673C">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1B673C">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01F91434"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01F91435"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01F9143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vykládku tovaru</w:t>
      </w:r>
    </w:p>
    <w:p w14:paraId="01F9143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presun tovaru v rámci nemocnice podľa pokynov oprávnenej osoby kupujúceho</w:t>
      </w:r>
    </w:p>
    <w:p w14:paraId="01F91438"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rozbalenie tovaru a likvidáciu obalového materiálu.</w:t>
      </w:r>
    </w:p>
    <w:p w14:paraId="01F91439"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1F9143A"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01F9143B"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Zistenie vád tovaru podľa bodu 3.7. zmluvy, kupujúci oznámi kontaktnej osobe predávajúceho písomne (t.j. reklamácia tovaru).</w:t>
      </w:r>
    </w:p>
    <w:p w14:paraId="01F9143C"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lastRenderedPageBreak/>
        <w:t>Kontaktná osoba za predávajúceho je: ...............................</w:t>
      </w:r>
    </w:p>
    <w:p w14:paraId="01F9143D"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noProof/>
          <w:sz w:val="18"/>
          <w:szCs w:val="18"/>
        </w:rPr>
        <w:t xml:space="preserve">Kontaktná osoba za kupujúceho je: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e-mail: </w:t>
      </w:r>
      <w:hyperlink r:id="rId11" w:history="1">
        <w:r w:rsidRPr="00A55F59">
          <w:rPr>
            <w:rStyle w:val="Hypertextovprepojenie"/>
            <w:rFonts w:ascii="Arial" w:eastAsia="Times New Roman" w:hAnsi="Arial" w:cs="Arial"/>
            <w:bCs/>
            <w:noProof/>
            <w:sz w:val="18"/>
            <w:szCs w:val="18"/>
            <w:lang w:eastAsia="sk-SK"/>
          </w:rPr>
          <w:t>lenka.rybanska@svetzdravia.com</w:t>
        </w:r>
      </w:hyperlink>
      <w:r>
        <w:rPr>
          <w:rFonts w:ascii="Arial" w:eastAsia="Times New Roman" w:hAnsi="Arial" w:cs="Arial"/>
          <w:bCs/>
          <w:noProof/>
          <w:sz w:val="18"/>
          <w:szCs w:val="18"/>
          <w:lang w:eastAsia="sk-SK"/>
        </w:rPr>
        <w:t>.</w:t>
      </w:r>
    </w:p>
    <w:p w14:paraId="01F9143E"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p>
    <w:p w14:paraId="01F9143F" w14:textId="77777777" w:rsidR="001B673C" w:rsidRPr="001B673C" w:rsidRDefault="001B673C" w:rsidP="001B673C">
      <w:pPr>
        <w:spacing w:before="60" w:after="6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01F91440"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01F91441"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01F91442"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01F9144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4</w:t>
      </w:r>
    </w:p>
    <w:p w14:paraId="01F9144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Kúpna cena a platobné podmienky</w:t>
      </w:r>
    </w:p>
    <w:p w14:paraId="01F91445"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6"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7"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8"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9"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Kupujúci neposkytne predávajúcemu preddavok ani zálohu na tovar podľa tejto zmluvy.</w:t>
      </w:r>
    </w:p>
    <w:p w14:paraId="01F9144A"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14:paraId="01F9144B"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01F9144C"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kompletné dodanie tovaru do miesta plnenia a služby s tým spojené v zmysle bodu 2.5.1. zmluvy, </w:t>
      </w:r>
    </w:p>
    <w:p w14:paraId="01F9144D"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inštaláciu a montáž tovaru, </w:t>
      </w:r>
    </w:p>
    <w:p w14:paraId="01F9144E"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vykonanie skúšok, skúšobnú prevádzku a uvedenie tovaru do bezporuchovej prevádzky,</w:t>
      </w:r>
    </w:p>
    <w:p w14:paraId="01F9144F"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zaškolenie zamestnancov kupujúceho, </w:t>
      </w:r>
    </w:p>
    <w:p w14:paraId="01F91450"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predloženie príslušnej dokumentácie k tovaru v zmysle Článku 2, bodu 2.6 zmluvy, </w:t>
      </w:r>
    </w:p>
    <w:p w14:paraId="01F91451"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komplexné zabezpečenie služieb počas trvania záručnej doby, </w:t>
      </w:r>
    </w:p>
    <w:p w14:paraId="01F91452" w14:textId="77777777" w:rsidR="001B673C" w:rsidRPr="001B673C" w:rsidRDefault="001B673C" w:rsidP="001B673C">
      <w:pPr>
        <w:numPr>
          <w:ilvl w:val="0"/>
          <w:numId w:val="16"/>
        </w:numPr>
        <w:spacing w:after="0" w:line="240" w:lineRule="auto"/>
        <w:contextualSpacing/>
        <w:jc w:val="both"/>
        <w:rPr>
          <w:rFonts w:ascii="Arial" w:eastAsia="Calibri" w:hAnsi="Arial" w:cs="Arial"/>
          <w:sz w:val="18"/>
          <w:szCs w:val="18"/>
        </w:rPr>
      </w:pPr>
      <w:r w:rsidRPr="001B673C">
        <w:rPr>
          <w:rFonts w:ascii="Arial" w:hAnsi="Arial" w:cs="Arial"/>
          <w:sz w:val="18"/>
          <w:szCs w:val="18"/>
        </w:rPr>
        <w:t>pravidelné odborné profylaktické prehliadky v intervale 1x ročne, počas trvania záručnej doby</w:t>
      </w:r>
    </w:p>
    <w:p w14:paraId="01F91453"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odmena za licencie a ďalšie náklady predávajúceho v súvislosti s dodaním tovaru resp. poskytovaním služieb podľa tejto zmluvy.  </w:t>
      </w:r>
    </w:p>
    <w:p w14:paraId="01F91454"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b/>
          <w:sz w:val="18"/>
          <w:szCs w:val="18"/>
        </w:rPr>
        <w:t xml:space="preserve">Celková cena za celý predmet plnenia zmluvy je vo výške: </w:t>
      </w:r>
      <w:r w:rsidRPr="001B673C">
        <w:rPr>
          <w:rFonts w:ascii="Arial" w:eastAsia="Calibri" w:hAnsi="Arial" w:cs="Arial"/>
          <w:b/>
          <w:bCs/>
          <w:sz w:val="18"/>
          <w:szCs w:val="18"/>
        </w:rPr>
        <w:t xml:space="preserve"> ......................................... EUR bez DPH</w:t>
      </w:r>
      <w:r w:rsidRPr="001B673C">
        <w:rPr>
          <w:rFonts w:ascii="Arial" w:eastAsia="Calibri" w:hAnsi="Arial" w:cs="Arial"/>
          <w:b/>
          <w:bCs/>
          <w:sz w:val="18"/>
          <w:szCs w:val="18"/>
          <w:vertAlign w:val="superscript"/>
        </w:rPr>
        <w:footnoteReference w:id="3"/>
      </w:r>
      <w:r w:rsidRPr="001B673C">
        <w:rPr>
          <w:rFonts w:ascii="Arial" w:eastAsia="Calibri" w:hAnsi="Arial" w:cs="Arial"/>
          <w:b/>
          <w:bCs/>
          <w:sz w:val="18"/>
          <w:szCs w:val="18"/>
        </w:rPr>
        <w:t>, slovom:........................................ EUR bez DPH, t.j. ................................. EUR s DPH, slovom: .............................. s DPH</w:t>
      </w:r>
      <w:r w:rsidRPr="001B673C">
        <w:rPr>
          <w:rFonts w:ascii="Arial" w:eastAsia="Calibri" w:hAnsi="Arial" w:cs="Arial"/>
          <w:bCs/>
          <w:sz w:val="18"/>
          <w:szCs w:val="18"/>
        </w:rPr>
        <w:t>. Takto stanovená celková cena za tovar je maximálna a záväzná počas celej doby platnosti tejto zmluvy.</w:t>
      </w:r>
    </w:p>
    <w:p w14:paraId="01F91455"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01F91456"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01F91457"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14:paraId="01F91458" w14:textId="77777777" w:rsidR="001B673C" w:rsidRPr="001B673C" w:rsidRDefault="001B673C" w:rsidP="001B673C">
      <w:pPr>
        <w:numPr>
          <w:ilvl w:val="1"/>
          <w:numId w:val="19"/>
        </w:numPr>
        <w:tabs>
          <w:tab w:val="left" w:pos="720"/>
        </w:tabs>
        <w:spacing w:after="0" w:line="240" w:lineRule="auto"/>
        <w:ind w:left="567" w:hanging="567"/>
        <w:contextualSpacing/>
        <w:jc w:val="both"/>
        <w:rPr>
          <w:rFonts w:ascii="Arial" w:hAnsi="Arial" w:cs="Arial"/>
          <w:sz w:val="18"/>
          <w:szCs w:val="18"/>
        </w:rPr>
      </w:pPr>
      <w:r w:rsidRPr="001B673C">
        <w:rPr>
          <w:rFonts w:ascii="Arial" w:hAnsi="Arial" w:cs="Arial"/>
          <w:sz w:val="18"/>
          <w:szCs w:val="18"/>
        </w:rPr>
        <w:t>V prípade, že splatnosť faktúry pripadne na sobotu alebo deň pracovného pokoja, bude sa za deň splatnosti považovať najbližší nasledujúci pracovný deň.</w:t>
      </w:r>
    </w:p>
    <w:p w14:paraId="01F91459" w14:textId="77777777" w:rsidR="001B673C" w:rsidRPr="001B673C" w:rsidRDefault="001B673C" w:rsidP="001B673C">
      <w:pPr>
        <w:tabs>
          <w:tab w:val="left" w:pos="720"/>
        </w:tabs>
        <w:spacing w:after="0" w:line="240" w:lineRule="auto"/>
        <w:ind w:left="567"/>
        <w:contextualSpacing/>
        <w:jc w:val="both"/>
        <w:rPr>
          <w:rFonts w:ascii="Arial" w:hAnsi="Arial" w:cs="Arial"/>
          <w:sz w:val="18"/>
          <w:szCs w:val="18"/>
        </w:rPr>
      </w:pPr>
    </w:p>
    <w:p w14:paraId="01F9145A" w14:textId="77777777" w:rsidR="001B673C" w:rsidRPr="001B673C" w:rsidRDefault="001B673C" w:rsidP="001B673C">
      <w:pPr>
        <w:numPr>
          <w:ilvl w:val="1"/>
          <w:numId w:val="19"/>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Peňažný záväzok kupujúceho platený prostredníctvom banky je splnený odoslaním fakturovanej sumy z účtu kupujúceho v prospech účtu predávajúceho.</w:t>
      </w:r>
    </w:p>
    <w:p w14:paraId="01F9145B" w14:textId="77777777" w:rsidR="001B673C" w:rsidRPr="001B673C" w:rsidRDefault="001B673C" w:rsidP="001B673C">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01F9145C"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lastRenderedPageBreak/>
        <w:t>Z dôvodu zníženia administratívnej náročnosti sa zmluvné strany dohodli na elektronickej fakturácii, t.j. na vydaní a prijatí faktúr v elektronickom formáte (</w:t>
      </w:r>
      <w:r w:rsidRPr="001B673C">
        <w:rPr>
          <w:rFonts w:ascii="Arial" w:eastAsia="Times New Roman" w:hAnsi="Arial" w:cs="Arial"/>
          <w:sz w:val="18"/>
          <w:szCs w:val="18"/>
          <w:lang w:eastAsia="sk-SK"/>
        </w:rPr>
        <w:t>pričom e-faktúra musí byť exportovaná do formátu .pdf v účtovnom systéme predávajúceho, nie prostredníctvom reprografických zariadení, môže byť aj s elektronickým podpisom</w:t>
      </w:r>
      <w:r w:rsidRPr="001B673C">
        <w:rPr>
          <w:rFonts w:ascii="Arial" w:hAnsi="Arial" w:cs="Arial"/>
          <w:sz w:val="18"/>
          <w:szCs w:val="18"/>
        </w:rPr>
        <w:t xml:space="preserve">). Emailový kontakt kupujúceho pre účely fakturácie: </w:t>
      </w:r>
      <w:hyperlink r:id="rId12" w:history="1">
        <w:r w:rsidRPr="004F13C8">
          <w:rPr>
            <w:rStyle w:val="Hypertextovprepojenie"/>
            <w:rFonts w:ascii="Arial" w:hAnsi="Arial" w:cs="Arial"/>
            <w:sz w:val="18"/>
            <w:szCs w:val="18"/>
          </w:rPr>
          <w:t>fakturacia.SNV@svetzdravia.com</w:t>
        </w:r>
      </w:hyperlink>
      <w:r w:rsidRPr="001B673C">
        <w:rPr>
          <w:rFonts w:ascii="Arial" w:hAnsi="Arial" w:cs="Arial"/>
          <w:sz w:val="18"/>
          <w:szCs w:val="18"/>
        </w:rPr>
        <w:t>.</w:t>
      </w:r>
    </w:p>
    <w:p w14:paraId="01F9145D"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5E"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w:t>
      </w:r>
    </w:p>
    <w:p w14:paraId="01F9145F" w14:textId="77777777" w:rsidR="001B673C" w:rsidRPr="001B673C" w:rsidRDefault="001B673C" w:rsidP="001B673C">
      <w:pPr>
        <w:spacing w:after="0" w:line="240" w:lineRule="auto"/>
        <w:jc w:val="both"/>
        <w:rPr>
          <w:rFonts w:ascii="Arial" w:hAnsi="Arial" w:cs="Arial"/>
          <w:sz w:val="18"/>
          <w:szCs w:val="18"/>
        </w:rPr>
      </w:pPr>
    </w:p>
    <w:p w14:paraId="01F91460" w14:textId="77777777" w:rsidR="001B673C" w:rsidRPr="001B673C" w:rsidRDefault="001B673C" w:rsidP="001B673C">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14:paraId="01F91461"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5</w:t>
      </w:r>
    </w:p>
    <w:p w14:paraId="01F91462"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Zodpovednosť za vady a záručná doba</w:t>
      </w:r>
    </w:p>
    <w:p w14:paraId="01F91463"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1F91464"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1F91465"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poskytuje na tovar a všetky jeho súčasti </w:t>
      </w:r>
      <w:r w:rsidRPr="001B673C">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1B673C">
        <w:rPr>
          <w:rFonts w:ascii="Arial" w:eastAsia="Times New Roman" w:hAnsi="Arial" w:cs="Arial"/>
          <w:sz w:val="18"/>
          <w:szCs w:val="18"/>
          <w:lang w:eastAsia="cs-CZ"/>
        </w:rPr>
        <w:t xml:space="preserve">. </w:t>
      </w:r>
    </w:p>
    <w:p w14:paraId="01F91466"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01F91467" w14:textId="77777777" w:rsidR="001B673C" w:rsidRPr="001B673C" w:rsidRDefault="001B673C" w:rsidP="001B673C">
      <w:pPr>
        <w:keepLines/>
        <w:numPr>
          <w:ilvl w:val="1"/>
          <w:numId w:val="4"/>
        </w:numPr>
        <w:spacing w:before="120" w:after="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01F91468"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oprava vád a porúch prístroja, t.j. uvedenie prístroja do stavu plnej využiteľnosti vzhľadom k jeho technickým parametrom;</w:t>
      </w:r>
    </w:p>
    <w:p w14:paraId="01F91469"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štandardných vylepšení prístroja podľa rozhodnutia predávajúceho vrátane vykonania aktualizácií, t.j. update softvérového vybavenia prístroja;</w:t>
      </w:r>
    </w:p>
    <w:p w14:paraId="01F9146A"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01F9146B"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validácií a kalibrácií prístroja, resp. jeho relevantných častí;</w:t>
      </w:r>
    </w:p>
    <w:p w14:paraId="01F9146C"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1F9146D"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ďalších servisných úkonov a činností v súlade s príslušnou právnou úpravou a aplikovateľnými normami;</w:t>
      </w:r>
    </w:p>
    <w:p w14:paraId="01F9146E"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01F9146F"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1F91470"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1F91471"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01F91472"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V oznámení, resp. reklamácii vady prístroja podľa tejto zmluvy, je kupujúci povinný každú jednotlivú vadu, resp. nedostatok špecifikovať (</w:t>
      </w:r>
      <w:r w:rsidRPr="001B673C">
        <w:rPr>
          <w:rFonts w:ascii="Arial" w:eastAsia="Times New Roman" w:hAnsi="Arial" w:cs="Arial"/>
          <w:sz w:val="18"/>
          <w:szCs w:val="18"/>
          <w:lang w:eastAsia="cs-CZ"/>
        </w:rPr>
        <w:t>označenie vady a miesta, kde sa vada nachádza a stručný popis, ako sa vada prejavuje</w:t>
      </w:r>
      <w:r w:rsidRPr="001B673C">
        <w:rPr>
          <w:rFonts w:ascii="Arial" w:eastAsia="Calibri" w:hAnsi="Arial" w:cs="Arial"/>
          <w:sz w:val="18"/>
          <w:szCs w:val="18"/>
        </w:rPr>
        <w:t xml:space="preserve">). </w:t>
      </w:r>
    </w:p>
    <w:p w14:paraId="01F91473"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je povinný počas záručnej doby </w:t>
      </w:r>
      <w:r w:rsidRPr="001B673C">
        <w:rPr>
          <w:rFonts w:ascii="Arial" w:eastAsia="Times New Roman" w:hAnsi="Arial" w:cs="Arial"/>
          <w:b/>
          <w:sz w:val="18"/>
          <w:szCs w:val="18"/>
          <w:lang w:eastAsia="cs-CZ"/>
        </w:rPr>
        <w:t>odstrániť vady v nasledujúcich lehotách od nástupu na opravu</w:t>
      </w:r>
      <w:r w:rsidRPr="001B673C">
        <w:rPr>
          <w:rFonts w:ascii="Arial" w:eastAsia="Times New Roman" w:hAnsi="Arial" w:cs="Arial"/>
          <w:sz w:val="18"/>
          <w:szCs w:val="18"/>
          <w:lang w:eastAsia="cs-CZ"/>
        </w:rPr>
        <w:t>:</w:t>
      </w:r>
    </w:p>
    <w:p w14:paraId="01F91474" w14:textId="77777777" w:rsidR="001B673C" w:rsidRPr="001B673C" w:rsidRDefault="001B673C" w:rsidP="001B673C">
      <w:pPr>
        <w:numPr>
          <w:ilvl w:val="2"/>
          <w:numId w:val="4"/>
        </w:numPr>
        <w:spacing w:after="0" w:line="240" w:lineRule="auto"/>
        <w:ind w:left="1418" w:hanging="851"/>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pri ktorej nie je potrebná dodávka náhradného dielu do 48 hodín;</w:t>
      </w:r>
    </w:p>
    <w:p w14:paraId="01F91475" w14:textId="77777777" w:rsidR="001B673C" w:rsidRPr="001B673C" w:rsidRDefault="001B673C" w:rsidP="001B673C">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01F91476" w14:textId="77777777" w:rsidR="001B673C" w:rsidRPr="001B673C" w:rsidRDefault="001B673C" w:rsidP="001B673C">
      <w:pPr>
        <w:spacing w:before="120" w:after="120" w:line="240" w:lineRule="auto"/>
        <w:ind w:left="539"/>
        <w:jc w:val="both"/>
        <w:rPr>
          <w:rFonts w:ascii="Arial" w:eastAsia="Times New Roman" w:hAnsi="Arial" w:cs="Arial"/>
          <w:sz w:val="18"/>
          <w:szCs w:val="18"/>
          <w:lang w:eastAsia="cs-CZ"/>
        </w:rPr>
      </w:pPr>
    </w:p>
    <w:p w14:paraId="01F91477"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01F91478"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01F91479"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1B673C">
        <w:rPr>
          <w:rFonts w:ascii="Arial" w:eastAsia="Times New Roman" w:hAnsi="Arial" w:cs="Arial"/>
          <w:sz w:val="18"/>
          <w:szCs w:val="18"/>
          <w:lang w:eastAsia="cs-CZ"/>
        </w:rPr>
        <w:t xml:space="preserve">tel./ faxovom čísle: ..................... alebo e-mailom na adrese: ......................... . </w:t>
      </w:r>
    </w:p>
    <w:p w14:paraId="01F9147A"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01F9147B"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01F9147C"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hAnsi="Arial" w:cs="Arial"/>
          <w:spacing w:val="7"/>
          <w:sz w:val="18"/>
          <w:szCs w:val="18"/>
        </w:rPr>
        <w:t xml:space="preserve">Predávajúci </w:t>
      </w:r>
      <w:r w:rsidRPr="001B673C">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1B673C">
        <w:rPr>
          <w:rFonts w:ascii="Arial" w:eastAsia="Times New Roman" w:hAnsi="Arial" w:cs="Arial"/>
          <w:sz w:val="18"/>
          <w:szCs w:val="18"/>
          <w:lang w:eastAsia="sk-SK"/>
        </w:rPr>
        <w:t xml:space="preserve">uvedených v bode 5.9. zmluvy. </w:t>
      </w:r>
      <w:r w:rsidRPr="001B673C">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01F9147D"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01F9147E"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na odstránenie </w:t>
      </w:r>
      <w:r w:rsidRPr="001B673C">
        <w:rPr>
          <w:rFonts w:ascii="Arial" w:eastAsia="Times New Roman" w:hAnsi="Arial" w:cs="Arial"/>
          <w:sz w:val="18"/>
          <w:szCs w:val="18"/>
          <w:lang w:eastAsia="sk-SK"/>
        </w:rPr>
        <w:t>vady 5.9.1. alebo 5.9.2. zmluvy</w:t>
      </w:r>
      <w:r w:rsidRPr="001B673C">
        <w:rPr>
          <w:rFonts w:ascii="Arial" w:eastAsia="Times New Roman" w:hAnsi="Arial" w:cs="Arial"/>
          <w:color w:val="000000"/>
          <w:sz w:val="18"/>
          <w:szCs w:val="18"/>
          <w:lang w:eastAsia="sk-SK"/>
        </w:rPr>
        <w:t xml:space="preserve">: 150 eur za každú začatú hodinu omeškania. </w:t>
      </w:r>
    </w:p>
    <w:p w14:paraId="01F9147F"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01F91480"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sk-SK"/>
        </w:rPr>
      </w:pPr>
      <w:r w:rsidRPr="001B673C">
        <w:rPr>
          <w:rFonts w:ascii="Arial" w:eastAsia="Times New Roman" w:hAnsi="Arial" w:cs="Arial"/>
          <w:color w:val="000000"/>
          <w:sz w:val="18"/>
          <w:szCs w:val="18"/>
          <w:lang w:eastAsia="sk-SK"/>
        </w:rPr>
        <w:t xml:space="preserve">Výpočet </w:t>
      </w:r>
      <w:r w:rsidRPr="001B673C">
        <w:rPr>
          <w:rFonts w:ascii="Arial" w:eastAsia="Times New Roman" w:hAnsi="Arial" w:cs="Arial"/>
          <w:sz w:val="18"/>
          <w:szCs w:val="18"/>
          <w:lang w:eastAsia="sk-SK"/>
        </w:rPr>
        <w:t>parametra D – dostupnosti prevádzky prístroja je nasledovná:</w:t>
      </w:r>
    </w:p>
    <w:p w14:paraId="01F91481"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D = ((T - V) / T) x 100</w:t>
      </w:r>
    </w:p>
    <w:p w14:paraId="01F91482" w14:textId="77777777" w:rsidR="001B673C" w:rsidRPr="001B673C" w:rsidRDefault="001B673C" w:rsidP="001B673C">
      <w:pPr>
        <w:spacing w:after="0" w:line="240" w:lineRule="auto"/>
        <w:ind w:left="567" w:firstLine="450"/>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01F91483"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 - dostupnosť prevádzky zariadenia v percentách</w:t>
      </w:r>
    </w:p>
    <w:p w14:paraId="01F91484"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01F91485"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01F91486" w14:textId="77777777" w:rsidR="001B673C" w:rsidRPr="001B673C" w:rsidRDefault="001B673C" w:rsidP="001B673C">
      <w:pPr>
        <w:spacing w:after="0" w:line="240" w:lineRule="auto"/>
        <w:ind w:left="450"/>
        <w:contextualSpacing/>
        <w:jc w:val="both"/>
        <w:rPr>
          <w:rFonts w:ascii="Arial" w:eastAsia="Times New Roman" w:hAnsi="Arial" w:cs="Arial"/>
          <w:sz w:val="18"/>
          <w:szCs w:val="18"/>
          <w:lang w:eastAsia="sk-SK"/>
        </w:rPr>
      </w:pPr>
    </w:p>
    <w:p w14:paraId="3E14721C" w14:textId="77777777" w:rsidR="00FE2CC9" w:rsidRPr="00FE2CC9" w:rsidRDefault="00FE2CC9" w:rsidP="00FE2CC9">
      <w:pPr>
        <w:numPr>
          <w:ilvl w:val="1"/>
          <w:numId w:val="4"/>
        </w:numPr>
        <w:spacing w:after="0" w:line="240" w:lineRule="auto"/>
        <w:contextualSpacing/>
        <w:jc w:val="both"/>
        <w:rPr>
          <w:ins w:id="0" w:author="Marcela T." w:date="2019-05-26T19:15:00Z"/>
          <w:rFonts w:ascii="Arial" w:eastAsia="Times New Roman" w:hAnsi="Arial" w:cs="Arial"/>
          <w:sz w:val="18"/>
          <w:szCs w:val="18"/>
          <w:lang w:eastAsia="sk-SK"/>
        </w:rPr>
      </w:pPr>
      <w:ins w:id="1" w:author="Marcela T." w:date="2019-05-26T19:15:00Z">
        <w:r w:rsidRPr="00FE2CC9">
          <w:rPr>
            <w:rFonts w:ascii="Arial" w:eastAsia="Times New Roman" w:hAnsi="Arial" w:cs="Arial"/>
            <w:sz w:val="18"/>
            <w:szCs w:val="18"/>
            <w:lang w:eastAsia="sk-SK"/>
          </w:rPr>
          <w:t>Zmluvné strany sa dohodli, že v prípade nedodržania minimálnej dostupnosti prevádzky prístroja uvedenej v bode 5.16.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ins>
    </w:p>
    <w:p w14:paraId="5DD93044" w14:textId="77777777" w:rsidR="00FE2CC9" w:rsidRPr="00FE2CC9" w:rsidRDefault="00FE2CC9" w:rsidP="00FE2CC9">
      <w:pPr>
        <w:spacing w:after="0" w:line="240" w:lineRule="auto"/>
        <w:ind w:left="540"/>
        <w:contextualSpacing/>
        <w:jc w:val="both"/>
        <w:rPr>
          <w:ins w:id="2" w:author="Marcela T." w:date="2019-05-26T19:15:00Z"/>
          <w:rFonts w:ascii="Arial" w:eastAsia="Times New Roman" w:hAnsi="Arial" w:cs="Arial"/>
          <w:sz w:val="18"/>
          <w:szCs w:val="18"/>
          <w:lang w:eastAsia="sk-SK"/>
        </w:rPr>
      </w:pPr>
      <w:ins w:id="3" w:author="Marcela T." w:date="2019-05-26T19:15:00Z">
        <w:r w:rsidRPr="00FE2CC9">
          <w:rPr>
            <w:rFonts w:ascii="Arial" w:eastAsia="Times New Roman" w:hAnsi="Arial" w:cs="Arial"/>
            <w:sz w:val="18"/>
            <w:szCs w:val="18"/>
            <w:lang w:eastAsia="sk-SK"/>
          </w:rPr>
          <w:t>N = (DD – DV) x PV x PP</w:t>
        </w:r>
      </w:ins>
    </w:p>
    <w:p w14:paraId="398DAEA8" w14:textId="77777777" w:rsidR="00FE2CC9" w:rsidRPr="00FE2CC9" w:rsidRDefault="00FE2CC9" w:rsidP="00FE2CC9">
      <w:pPr>
        <w:spacing w:after="0" w:line="240" w:lineRule="auto"/>
        <w:ind w:left="540" w:firstLine="168"/>
        <w:contextualSpacing/>
        <w:jc w:val="both"/>
        <w:rPr>
          <w:ins w:id="4" w:author="Marcela T." w:date="2019-05-26T19:15:00Z"/>
          <w:rFonts w:ascii="Arial" w:eastAsia="Times New Roman" w:hAnsi="Arial" w:cs="Arial"/>
          <w:sz w:val="18"/>
          <w:szCs w:val="18"/>
          <w:lang w:eastAsia="sk-SK"/>
        </w:rPr>
      </w:pPr>
      <w:ins w:id="5" w:author="Marcela T." w:date="2019-05-26T19:15:00Z">
        <w:r w:rsidRPr="00FE2CC9">
          <w:rPr>
            <w:rFonts w:ascii="Arial" w:eastAsia="Times New Roman" w:hAnsi="Arial" w:cs="Arial"/>
            <w:sz w:val="18"/>
            <w:szCs w:val="18"/>
            <w:lang w:eastAsia="sk-SK"/>
          </w:rPr>
          <w:t>v ktorom</w:t>
        </w:r>
        <w:bookmarkStart w:id="6" w:name="_GoBack"/>
        <w:bookmarkEnd w:id="6"/>
      </w:ins>
    </w:p>
    <w:p w14:paraId="35C1A946" w14:textId="77777777" w:rsidR="00FE2CC9" w:rsidRPr="00FE2CC9" w:rsidRDefault="00FE2CC9" w:rsidP="00FE2CC9">
      <w:pPr>
        <w:spacing w:after="0" w:line="240" w:lineRule="auto"/>
        <w:ind w:left="540"/>
        <w:contextualSpacing/>
        <w:jc w:val="both"/>
        <w:rPr>
          <w:ins w:id="7" w:author="Marcela T." w:date="2019-05-26T19:15:00Z"/>
          <w:rFonts w:ascii="Arial" w:eastAsia="Times New Roman" w:hAnsi="Arial" w:cs="Arial"/>
          <w:sz w:val="18"/>
          <w:szCs w:val="18"/>
          <w:lang w:eastAsia="sk-SK"/>
        </w:rPr>
      </w:pPr>
      <w:ins w:id="8" w:author="Marcela T." w:date="2019-05-26T19:15:00Z">
        <w:r w:rsidRPr="00FE2CC9">
          <w:rPr>
            <w:rFonts w:ascii="Arial" w:eastAsia="Times New Roman" w:hAnsi="Arial" w:cs="Arial"/>
            <w:sz w:val="18"/>
            <w:szCs w:val="18"/>
            <w:lang w:eastAsia="sk-SK"/>
          </w:rPr>
          <w:t>N - výška nároku na náhradu škody a náhradu ušlého príjmu v eurách,</w:t>
        </w:r>
      </w:ins>
    </w:p>
    <w:p w14:paraId="2FA4B0DC" w14:textId="77777777" w:rsidR="00FE2CC9" w:rsidRPr="00FE2CC9" w:rsidRDefault="00FE2CC9" w:rsidP="00FE2CC9">
      <w:pPr>
        <w:spacing w:after="0" w:line="240" w:lineRule="auto"/>
        <w:ind w:left="540"/>
        <w:contextualSpacing/>
        <w:jc w:val="both"/>
        <w:rPr>
          <w:ins w:id="9" w:author="Marcela T." w:date="2019-05-26T19:15:00Z"/>
          <w:rFonts w:ascii="Arial" w:eastAsia="Times New Roman" w:hAnsi="Arial" w:cs="Arial"/>
          <w:sz w:val="18"/>
          <w:szCs w:val="18"/>
          <w:lang w:eastAsia="sk-SK"/>
        </w:rPr>
      </w:pPr>
      <w:ins w:id="10" w:author="Marcela T." w:date="2019-05-26T19:15:00Z">
        <w:r w:rsidRPr="00FE2CC9">
          <w:rPr>
            <w:rFonts w:ascii="Arial" w:eastAsia="Times New Roman" w:hAnsi="Arial" w:cs="Arial"/>
            <w:sz w:val="18"/>
            <w:szCs w:val="18"/>
            <w:lang w:eastAsia="sk-SK"/>
          </w:rPr>
          <w:t>DD je 95 % počtu dní, počas ktorých má byť zariadenie v kalendárnom roku dostupné, podľa opisu z bodu 10 tejto časti,</w:t>
        </w:r>
      </w:ins>
    </w:p>
    <w:p w14:paraId="14BA3709" w14:textId="77777777" w:rsidR="00FE2CC9" w:rsidRPr="00FE2CC9" w:rsidRDefault="00FE2CC9" w:rsidP="00FE2CC9">
      <w:pPr>
        <w:spacing w:after="0" w:line="240" w:lineRule="auto"/>
        <w:ind w:left="540"/>
        <w:contextualSpacing/>
        <w:jc w:val="both"/>
        <w:rPr>
          <w:ins w:id="11" w:author="Marcela T." w:date="2019-05-26T19:15:00Z"/>
          <w:rFonts w:ascii="Arial" w:eastAsia="Times New Roman" w:hAnsi="Arial" w:cs="Arial"/>
          <w:sz w:val="18"/>
          <w:szCs w:val="18"/>
          <w:lang w:eastAsia="sk-SK"/>
        </w:rPr>
      </w:pPr>
      <w:ins w:id="12" w:author="Marcela T." w:date="2019-05-26T19:15:00Z">
        <w:r w:rsidRPr="00FE2CC9">
          <w:rPr>
            <w:rFonts w:ascii="Arial" w:eastAsia="Times New Roman" w:hAnsi="Arial" w:cs="Arial"/>
            <w:sz w:val="18"/>
            <w:szCs w:val="18"/>
            <w:lang w:eastAsia="sk-SK"/>
          </w:rPr>
          <w:t>DV - počet kalendárnych dní, počas ktorých bola dostupná prevádzka zariadenia,</w:t>
        </w:r>
      </w:ins>
    </w:p>
    <w:p w14:paraId="4E29C414" w14:textId="77777777" w:rsidR="00FE2CC9" w:rsidRPr="00FE2CC9" w:rsidRDefault="00FE2CC9" w:rsidP="00FE2CC9">
      <w:pPr>
        <w:spacing w:after="0" w:line="240" w:lineRule="auto"/>
        <w:ind w:left="540"/>
        <w:contextualSpacing/>
        <w:jc w:val="both"/>
        <w:rPr>
          <w:ins w:id="13" w:author="Marcela T." w:date="2019-05-26T19:15:00Z"/>
          <w:rFonts w:ascii="Arial" w:eastAsia="Times New Roman" w:hAnsi="Arial" w:cs="Arial"/>
          <w:sz w:val="18"/>
          <w:szCs w:val="18"/>
          <w:lang w:eastAsia="sk-SK"/>
        </w:rPr>
      </w:pPr>
      <w:ins w:id="14" w:author="Marcela T." w:date="2019-05-26T19:15:00Z">
        <w:r w:rsidRPr="00FE2CC9">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ins>
    </w:p>
    <w:p w14:paraId="752251C0" w14:textId="77777777" w:rsidR="00FE2CC9" w:rsidRDefault="00FE2CC9" w:rsidP="00FE2CC9">
      <w:pPr>
        <w:spacing w:after="0" w:line="240" w:lineRule="auto"/>
        <w:ind w:left="540"/>
        <w:contextualSpacing/>
        <w:jc w:val="both"/>
        <w:rPr>
          <w:ins w:id="15" w:author="Marcela T." w:date="2019-05-26T19:15:00Z"/>
          <w:rFonts w:ascii="Arial" w:eastAsia="Times New Roman" w:hAnsi="Arial" w:cs="Arial"/>
          <w:sz w:val="18"/>
          <w:szCs w:val="18"/>
          <w:lang w:eastAsia="sk-SK"/>
        </w:rPr>
      </w:pPr>
      <w:ins w:id="16" w:author="Marcela T." w:date="2019-05-26T19:15:00Z">
        <w:r w:rsidRPr="00FE2CC9">
          <w:rPr>
            <w:rFonts w:ascii="Arial" w:eastAsia="Times New Roman" w:hAnsi="Arial" w:cs="Arial"/>
            <w:sz w:val="18"/>
            <w:szCs w:val="18"/>
            <w:lang w:eastAsia="sk-SK"/>
          </w:rPr>
          <w:t xml:space="preserve">PP - priemerná platba za 1 výkon urobený na prístroji v eurách prijatá kupujúcim, ktorá sa určí ako podiel súčtu sumy prijatých platieb za všetky výkony urobené na prístroji v príslušnom kalendárnom roku a počtu výkonov urobených na prístroji v príslušnom kalendárnom roku. </w:t>
        </w:r>
      </w:ins>
    </w:p>
    <w:p w14:paraId="01F91487" w14:textId="4514672D" w:rsidR="001B673C" w:rsidRPr="001B673C" w:rsidDel="00FE2CC9" w:rsidRDefault="001B673C" w:rsidP="00FE2CC9">
      <w:pPr>
        <w:numPr>
          <w:ilvl w:val="1"/>
          <w:numId w:val="4"/>
        </w:numPr>
        <w:spacing w:after="0" w:line="240" w:lineRule="auto"/>
        <w:contextualSpacing/>
        <w:jc w:val="both"/>
        <w:rPr>
          <w:del w:id="17" w:author="Marcela T." w:date="2019-05-26T19:16:00Z"/>
          <w:rFonts w:ascii="Arial" w:eastAsia="Times New Roman" w:hAnsi="Arial" w:cs="Arial"/>
          <w:sz w:val="18"/>
          <w:szCs w:val="18"/>
          <w:lang w:eastAsia="sk-SK"/>
        </w:rPr>
      </w:pPr>
      <w:del w:id="18" w:author="Marcela T." w:date="2019-05-26T19:16:00Z">
        <w:r w:rsidRPr="001B673C" w:rsidDel="00FE2CC9">
          <w:rPr>
            <w:rFonts w:ascii="Arial" w:eastAsia="Times New Roman" w:hAnsi="Arial" w:cs="Arial"/>
            <w:sz w:val="18"/>
            <w:szCs w:val="18"/>
            <w:lang w:eastAsia="sk-SK"/>
          </w:rPr>
          <w:delText xml:space="preserve">Zmluvné strany sa dohodli, že v prípade nedodržania minimálnej dostupnosti prevádzky prístroja uvedenej v bode </w:delText>
        </w:r>
        <w:r w:rsidRPr="001B673C" w:rsidDel="00FE2CC9">
          <w:rPr>
            <w:rFonts w:ascii="Arial" w:eastAsia="Times New Roman" w:hAnsi="Arial" w:cs="Arial"/>
            <w:color w:val="000000"/>
            <w:sz w:val="18"/>
            <w:szCs w:val="18"/>
            <w:lang w:eastAsia="sk-SK"/>
          </w:rPr>
          <w:delText>5.</w:delText>
        </w:r>
        <w:r w:rsidRPr="001B673C" w:rsidDel="00FE2CC9">
          <w:rPr>
            <w:rFonts w:ascii="Arial" w:eastAsia="Times New Roman" w:hAnsi="Arial" w:cs="Arial"/>
            <w:sz w:val="18"/>
            <w:szCs w:val="18"/>
            <w:lang w:eastAsia="sk-SK"/>
          </w:rPr>
          <w:delTex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delText>
        </w:r>
      </w:del>
    </w:p>
    <w:p w14:paraId="01F91488" w14:textId="0064B385" w:rsidR="001B673C" w:rsidRPr="001B673C" w:rsidDel="00FE2CC9" w:rsidRDefault="001B673C" w:rsidP="001B673C">
      <w:pPr>
        <w:spacing w:after="0" w:line="240" w:lineRule="auto"/>
        <w:ind w:left="567"/>
        <w:contextualSpacing/>
        <w:jc w:val="both"/>
        <w:rPr>
          <w:del w:id="19" w:author="Marcela T." w:date="2019-05-26T19:16:00Z"/>
          <w:rFonts w:ascii="Arial" w:eastAsia="Times New Roman" w:hAnsi="Arial" w:cs="Arial"/>
          <w:sz w:val="18"/>
          <w:szCs w:val="18"/>
          <w:lang w:eastAsia="sk-SK"/>
        </w:rPr>
      </w:pPr>
      <w:del w:id="20" w:author="Marcela T." w:date="2019-05-26T19:16:00Z">
        <w:r w:rsidRPr="001B673C" w:rsidDel="00FE2CC9">
          <w:rPr>
            <w:rFonts w:ascii="Arial" w:eastAsia="Times New Roman" w:hAnsi="Arial" w:cs="Arial"/>
            <w:sz w:val="18"/>
            <w:szCs w:val="18"/>
            <w:lang w:eastAsia="sk-SK"/>
          </w:rPr>
          <w:delText>N = (DD – DV) x PV x PP</w:delText>
        </w:r>
      </w:del>
    </w:p>
    <w:p w14:paraId="01F91489" w14:textId="7F51C5E0" w:rsidR="001B673C" w:rsidRPr="001B673C" w:rsidDel="00FE2CC9" w:rsidRDefault="001B673C" w:rsidP="001B673C">
      <w:pPr>
        <w:spacing w:after="0" w:line="240" w:lineRule="auto"/>
        <w:ind w:left="567"/>
        <w:contextualSpacing/>
        <w:jc w:val="both"/>
        <w:rPr>
          <w:del w:id="21" w:author="Marcela T." w:date="2019-05-26T19:16:00Z"/>
          <w:rFonts w:ascii="Arial" w:eastAsia="Times New Roman" w:hAnsi="Arial" w:cs="Arial"/>
          <w:sz w:val="18"/>
          <w:szCs w:val="18"/>
          <w:lang w:eastAsia="sk-SK"/>
        </w:rPr>
      </w:pPr>
      <w:del w:id="22" w:author="Marcela T." w:date="2019-05-26T19:16:00Z">
        <w:r w:rsidRPr="001B673C" w:rsidDel="00FE2CC9">
          <w:rPr>
            <w:rFonts w:ascii="Arial" w:eastAsia="Times New Roman" w:hAnsi="Arial" w:cs="Arial"/>
            <w:sz w:val="18"/>
            <w:szCs w:val="18"/>
            <w:lang w:eastAsia="sk-SK"/>
          </w:rPr>
          <w:delText>v ktorom</w:delText>
        </w:r>
      </w:del>
    </w:p>
    <w:p w14:paraId="01F9148A" w14:textId="3DC0CAA2" w:rsidR="001B673C" w:rsidRPr="001B673C" w:rsidDel="00FE2CC9" w:rsidRDefault="001B673C" w:rsidP="001B673C">
      <w:pPr>
        <w:spacing w:after="0" w:line="240" w:lineRule="auto"/>
        <w:ind w:firstLine="567"/>
        <w:jc w:val="both"/>
        <w:rPr>
          <w:del w:id="23" w:author="Marcela T." w:date="2019-05-26T19:16:00Z"/>
          <w:rFonts w:ascii="Arial" w:eastAsia="Times New Roman" w:hAnsi="Arial" w:cs="Arial"/>
          <w:sz w:val="18"/>
          <w:szCs w:val="18"/>
          <w:lang w:eastAsia="sk-SK"/>
        </w:rPr>
      </w:pPr>
      <w:del w:id="24" w:author="Marcela T." w:date="2019-05-26T19:16:00Z">
        <w:r w:rsidRPr="001B673C" w:rsidDel="00FE2CC9">
          <w:rPr>
            <w:rFonts w:ascii="Arial" w:eastAsia="Times New Roman" w:hAnsi="Arial" w:cs="Arial"/>
            <w:sz w:val="18"/>
            <w:szCs w:val="18"/>
            <w:lang w:eastAsia="sk-SK"/>
          </w:rPr>
          <w:delText>N - výška nároku na náhradu škody a náhradu ušlého príjmu v eurách,</w:delText>
        </w:r>
      </w:del>
    </w:p>
    <w:p w14:paraId="01F9148B" w14:textId="03969E73" w:rsidR="001B673C" w:rsidRPr="001B673C" w:rsidDel="00FE2CC9" w:rsidRDefault="001B673C" w:rsidP="001B673C">
      <w:pPr>
        <w:spacing w:after="0" w:line="240" w:lineRule="auto"/>
        <w:ind w:left="567"/>
        <w:jc w:val="both"/>
        <w:rPr>
          <w:del w:id="25" w:author="Marcela T." w:date="2019-05-26T19:16:00Z"/>
          <w:rFonts w:ascii="Arial" w:eastAsia="Times New Roman" w:hAnsi="Arial" w:cs="Arial"/>
          <w:sz w:val="18"/>
          <w:szCs w:val="18"/>
          <w:lang w:eastAsia="sk-SK"/>
        </w:rPr>
      </w:pPr>
      <w:del w:id="26" w:author="Marcela T." w:date="2019-05-26T19:16:00Z">
        <w:r w:rsidRPr="001B673C" w:rsidDel="00FE2CC9">
          <w:rPr>
            <w:rFonts w:ascii="Arial" w:eastAsia="Times New Roman" w:hAnsi="Arial" w:cs="Arial"/>
            <w:sz w:val="18"/>
            <w:szCs w:val="18"/>
            <w:lang w:eastAsia="sk-SK"/>
          </w:rPr>
          <w:delText>DD je 95 % počtu dní, počas ktorých má byť zariadenie v kalendárnom roku dostupné, podľa opisu z bodu 10 tejto časti,</w:delText>
        </w:r>
      </w:del>
    </w:p>
    <w:p w14:paraId="01F9148C" w14:textId="4B025FAD" w:rsidR="001B673C" w:rsidRPr="001B673C" w:rsidDel="00FE2CC9" w:rsidRDefault="001B673C" w:rsidP="001B673C">
      <w:pPr>
        <w:spacing w:after="0" w:line="240" w:lineRule="auto"/>
        <w:ind w:firstLine="567"/>
        <w:jc w:val="both"/>
        <w:rPr>
          <w:del w:id="27" w:author="Marcela T." w:date="2019-05-26T19:16:00Z"/>
          <w:rFonts w:ascii="Arial" w:eastAsia="Times New Roman" w:hAnsi="Arial" w:cs="Arial"/>
          <w:sz w:val="18"/>
          <w:szCs w:val="18"/>
          <w:lang w:eastAsia="sk-SK"/>
        </w:rPr>
      </w:pPr>
      <w:del w:id="28" w:author="Marcela T." w:date="2019-05-26T19:16:00Z">
        <w:r w:rsidRPr="001B673C" w:rsidDel="00FE2CC9">
          <w:rPr>
            <w:rFonts w:ascii="Arial" w:eastAsia="Times New Roman" w:hAnsi="Arial" w:cs="Arial"/>
            <w:sz w:val="18"/>
            <w:szCs w:val="18"/>
            <w:lang w:eastAsia="sk-SK"/>
          </w:rPr>
          <w:lastRenderedPageBreak/>
          <w:delText xml:space="preserve">DV - počet kalendárnych dní výpadku zariadenia, podľa opisu z bodu 5.17 tohto článku, </w:delText>
        </w:r>
      </w:del>
    </w:p>
    <w:p w14:paraId="01F9148D" w14:textId="2D5BF2DB" w:rsidR="001B673C" w:rsidRPr="001B673C" w:rsidDel="00FE2CC9" w:rsidRDefault="001B673C" w:rsidP="001B673C">
      <w:pPr>
        <w:spacing w:after="0" w:line="240" w:lineRule="auto"/>
        <w:ind w:left="567"/>
        <w:jc w:val="both"/>
        <w:rPr>
          <w:del w:id="29" w:author="Marcela T." w:date="2019-05-26T19:16:00Z"/>
          <w:rFonts w:ascii="Arial" w:eastAsia="Times New Roman" w:hAnsi="Arial" w:cs="Arial"/>
          <w:sz w:val="18"/>
          <w:szCs w:val="18"/>
          <w:lang w:eastAsia="sk-SK"/>
        </w:rPr>
      </w:pPr>
      <w:del w:id="30" w:author="Marcela T." w:date="2019-05-26T19:16:00Z">
        <w:r w:rsidRPr="001B673C" w:rsidDel="00FE2CC9">
          <w:rPr>
            <w:rFonts w:ascii="Arial" w:eastAsia="Times New Roman" w:hAnsi="Arial" w:cs="Arial"/>
            <w:sz w:val="18"/>
            <w:szCs w:val="18"/>
            <w:lang w:eastAsia="sk-SK"/>
          </w:rPr>
          <w:delText>PV - priemerný denný počet výkonov, ktorý sa určí ako počet výkonov, ktoré boli na prístroji urobené a vyúčtované za čas trvania prevádzky prístroja počas príslušného kalendárneho roka,</w:delText>
        </w:r>
      </w:del>
    </w:p>
    <w:p w14:paraId="01F9148E" w14:textId="3A79D8E4" w:rsidR="001B673C" w:rsidRPr="001B673C" w:rsidRDefault="001B673C" w:rsidP="001B673C">
      <w:pPr>
        <w:spacing w:after="0" w:line="240" w:lineRule="auto"/>
        <w:ind w:left="567"/>
        <w:jc w:val="both"/>
        <w:rPr>
          <w:rFonts w:ascii="Arial" w:eastAsia="Times New Roman" w:hAnsi="Arial" w:cs="Arial"/>
          <w:sz w:val="18"/>
          <w:szCs w:val="18"/>
          <w:lang w:eastAsia="sk-SK"/>
        </w:rPr>
      </w:pPr>
      <w:del w:id="31" w:author="Marcela T." w:date="2019-05-26T19:16:00Z">
        <w:r w:rsidRPr="001B673C" w:rsidDel="00FE2CC9">
          <w:rPr>
            <w:rFonts w:ascii="Arial" w:eastAsia="Times New Roman" w:hAnsi="Arial" w:cs="Arial"/>
            <w:sz w:val="18"/>
            <w:szCs w:val="18"/>
            <w:lang w:eastAsia="sk-SK"/>
          </w:rPr>
          <w:delText>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w:delText>
        </w:r>
      </w:del>
      <w:r w:rsidRPr="001B673C">
        <w:rPr>
          <w:rFonts w:ascii="Arial" w:eastAsia="Times New Roman" w:hAnsi="Arial" w:cs="Arial"/>
          <w:sz w:val="18"/>
          <w:szCs w:val="18"/>
          <w:lang w:eastAsia="sk-SK"/>
        </w:rPr>
        <w:t xml:space="preserve"> </w:t>
      </w:r>
    </w:p>
    <w:p w14:paraId="01F9148F" w14:textId="77777777" w:rsidR="001B673C" w:rsidRPr="001B673C" w:rsidRDefault="001B673C" w:rsidP="001B673C">
      <w:pPr>
        <w:spacing w:after="0" w:line="240" w:lineRule="auto"/>
        <w:ind w:left="450"/>
        <w:jc w:val="both"/>
        <w:rPr>
          <w:rFonts w:ascii="Arial" w:eastAsia="Times New Roman" w:hAnsi="Arial" w:cs="Arial"/>
          <w:sz w:val="18"/>
          <w:szCs w:val="18"/>
          <w:lang w:eastAsia="sk-SK"/>
        </w:rPr>
      </w:pPr>
    </w:p>
    <w:p w14:paraId="01F91490" w14:textId="77777777" w:rsidR="001B673C" w:rsidRPr="001B673C" w:rsidRDefault="001B673C" w:rsidP="001B673C">
      <w:pPr>
        <w:numPr>
          <w:ilvl w:val="1"/>
          <w:numId w:val="4"/>
        </w:numPr>
        <w:spacing w:after="0" w:line="240" w:lineRule="auto"/>
        <w:contextualSpacing/>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1B673C">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01F91491"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01F91492"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01F91493"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01F91494"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01F91495"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01F91496" w14:textId="77777777" w:rsidR="001B673C" w:rsidRPr="001B673C" w:rsidRDefault="001B673C" w:rsidP="001B673C">
      <w:pPr>
        <w:spacing w:after="0" w:line="240" w:lineRule="auto"/>
        <w:ind w:left="567" w:hanging="567"/>
        <w:jc w:val="both"/>
        <w:rPr>
          <w:rFonts w:ascii="Arial" w:hAnsi="Arial" w:cs="Arial"/>
          <w:sz w:val="18"/>
          <w:szCs w:val="18"/>
        </w:rPr>
      </w:pPr>
      <w:r w:rsidRPr="001B673C">
        <w:rPr>
          <w:rFonts w:ascii="Arial" w:eastAsia="Times New Roman" w:hAnsi="Arial" w:cs="Arial"/>
          <w:color w:val="000000"/>
          <w:sz w:val="18"/>
          <w:szCs w:val="18"/>
          <w:lang w:eastAsia="sk-SK"/>
        </w:rPr>
        <w:t xml:space="preserve">5.21.      </w:t>
      </w:r>
      <w:r w:rsidRPr="001B673C">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1F91497" w14:textId="77777777" w:rsidR="001B673C" w:rsidRPr="001B673C" w:rsidRDefault="001B673C" w:rsidP="001B673C">
      <w:pPr>
        <w:suppressAutoHyphens/>
        <w:spacing w:after="0" w:line="240" w:lineRule="auto"/>
        <w:ind w:left="720"/>
        <w:contextualSpacing/>
        <w:jc w:val="both"/>
        <w:rPr>
          <w:rFonts w:ascii="Arial" w:hAnsi="Arial" w:cs="Arial"/>
          <w:color w:val="00000A"/>
          <w:sz w:val="18"/>
          <w:szCs w:val="18"/>
        </w:rPr>
      </w:pPr>
      <w:r w:rsidRPr="001B673C">
        <w:rPr>
          <w:rFonts w:ascii="Arial" w:hAnsi="Arial" w:cs="Arial"/>
          <w:color w:val="00000A"/>
          <w:sz w:val="18"/>
          <w:szCs w:val="18"/>
        </w:rPr>
        <w:t>-   preverí prevádzkový stav tovaru</w:t>
      </w:r>
    </w:p>
    <w:p w14:paraId="01F91498" w14:textId="77777777" w:rsidR="001B673C" w:rsidRPr="001B673C" w:rsidRDefault="001B673C" w:rsidP="001B673C">
      <w:pPr>
        <w:suppressAutoHyphens/>
        <w:spacing w:after="0" w:line="240" w:lineRule="auto"/>
        <w:ind w:left="993" w:hanging="284"/>
        <w:contextualSpacing/>
        <w:jc w:val="both"/>
        <w:rPr>
          <w:rFonts w:ascii="Arial" w:hAnsi="Arial" w:cs="Arial"/>
          <w:color w:val="00000A"/>
          <w:sz w:val="18"/>
          <w:szCs w:val="18"/>
        </w:rPr>
      </w:pPr>
      <w:r w:rsidRPr="001B673C">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vadných a poškodených dielov tovaru nevyhnutných pre spoľahlivú prevádzku.  </w:t>
      </w:r>
    </w:p>
    <w:p w14:paraId="01F91499"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1B673C">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01F9149A"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01F9149B"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01F9149C"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01F9149D"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6</w:t>
      </w:r>
    </w:p>
    <w:p w14:paraId="01F9149E"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 xml:space="preserve">Zmluvné sankcie a zodpovednosť za škodu </w:t>
      </w:r>
    </w:p>
    <w:p w14:paraId="01F9149F"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1F914A0" w14:textId="77777777" w:rsidR="001B673C" w:rsidRPr="001B673C" w:rsidRDefault="001B673C" w:rsidP="001B673C">
      <w:pPr>
        <w:tabs>
          <w:tab w:val="left" w:pos="567"/>
        </w:tabs>
        <w:spacing w:after="0" w:line="240" w:lineRule="auto"/>
        <w:jc w:val="both"/>
        <w:rPr>
          <w:rFonts w:ascii="Arial" w:eastAsia="Times New Roman" w:hAnsi="Arial" w:cs="Arial"/>
          <w:sz w:val="18"/>
          <w:szCs w:val="18"/>
          <w:u w:val="single"/>
          <w:lang w:eastAsia="cs-CZ"/>
        </w:rPr>
      </w:pPr>
    </w:p>
    <w:p w14:paraId="01F914A1"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1F914A2"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01F914A3"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Zaplatenie zmluvnej pokuty nezbavuje predávajúceho povinnosti dodať príslušné omeškané plnenie v zmysle tejto zmluvy.</w:t>
      </w:r>
    </w:p>
    <w:p w14:paraId="01F914A4"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1F914A5"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01F914A6"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01F914A7"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lastRenderedPageBreak/>
        <w:t>Každá zmluvná strana zodpovedá za priamu škodu spôsobenú druhej zmluvnej strane v súvislosti s plnením tejto zmluvy.</w:t>
      </w:r>
    </w:p>
    <w:p w14:paraId="01F914A8"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predávajúci nepredloží doklady preukazujúce </w:t>
      </w:r>
      <w:r w:rsidRPr="001B673C">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1B673C">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01F914A9"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1F914AA"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01F914AB"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01F914AC"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1F914AD"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01F914AE"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1F914A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7</w:t>
      </w:r>
    </w:p>
    <w:p w14:paraId="01F914B0"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Platnosť zmluvy</w:t>
      </w:r>
    </w:p>
    <w:p w14:paraId="01F914B1"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nadobúda platnosť a účinnosť dňom jej podpísania zmluvnými stranami.</w:t>
      </w:r>
    </w:p>
    <w:p w14:paraId="01F914B2"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01F914B3" w14:textId="77777777" w:rsidR="001B673C" w:rsidRPr="001B673C" w:rsidRDefault="001B673C" w:rsidP="001B673C">
      <w:pPr>
        <w:numPr>
          <w:ilvl w:val="1"/>
          <w:numId w:val="6"/>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Platnosť tejto zmluvy je možné ukončiť pred uplynutím doby uvedenej v bode 7.2:</w:t>
      </w:r>
    </w:p>
    <w:p w14:paraId="01F914B4"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písomnou dohodou zmluvných strán,</w:t>
      </w:r>
    </w:p>
    <w:p w14:paraId="01F914B5"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01F914B6"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bezsankčným odstúpením od zmluvy zo strany kupujúceho z dôvodu nenaplnenia bodu 1.3. zmluvy.</w:t>
      </w:r>
    </w:p>
    <w:p w14:paraId="01F914B7"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8</w:t>
      </w:r>
    </w:p>
    <w:p w14:paraId="01F914B8"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Odstúpenie od zmluvy</w:t>
      </w:r>
    </w:p>
    <w:p w14:paraId="01F914B9"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01F914BA"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1F914BB" w14:textId="77777777" w:rsidR="001B673C" w:rsidRPr="001B673C" w:rsidRDefault="001B673C" w:rsidP="001B673C">
      <w:pPr>
        <w:numPr>
          <w:ilvl w:val="0"/>
          <w:numId w:val="7"/>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označujú za podstatné porušenie zmluvy najmä porušenie nasledujúcich zmluvných povinností:</w:t>
      </w:r>
    </w:p>
    <w:p w14:paraId="01F914BC"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01F914BD"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nedodanie dokladov preukazujúcich </w:t>
      </w:r>
      <w:r w:rsidRPr="001B673C">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01F914BE"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neodstránenie vád tovaru predávajúcim za podmienok uvedených v tejto zmluve ani v nato poskytnutej dodatočnej lehote.</w:t>
      </w:r>
    </w:p>
    <w:p w14:paraId="01F914B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lastRenderedPageBreak/>
        <w:t>Článok 9</w:t>
      </w:r>
    </w:p>
    <w:p w14:paraId="01F914C0" w14:textId="77777777" w:rsidR="001B673C" w:rsidRPr="001B673C" w:rsidRDefault="001B673C" w:rsidP="001B673C">
      <w:pPr>
        <w:widowControl w:val="0"/>
        <w:spacing w:after="120" w:line="240" w:lineRule="auto"/>
        <w:jc w:val="center"/>
        <w:rPr>
          <w:rFonts w:ascii="Arial" w:eastAsia="Calibri" w:hAnsi="Arial" w:cs="Arial"/>
          <w:b/>
          <w:sz w:val="18"/>
          <w:szCs w:val="18"/>
          <w:shd w:val="clear" w:color="auto" w:fill="FFFFFF"/>
        </w:rPr>
      </w:pPr>
      <w:r w:rsidRPr="001B673C">
        <w:rPr>
          <w:rFonts w:ascii="Arial" w:eastAsia="Calibri" w:hAnsi="Arial" w:cs="Arial"/>
          <w:b/>
          <w:sz w:val="18"/>
          <w:szCs w:val="18"/>
          <w:shd w:val="clear" w:color="auto" w:fill="FFFFFF"/>
        </w:rPr>
        <w:t>Subdodávky</w:t>
      </w:r>
    </w:p>
    <w:p w14:paraId="01F914C1"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01F914C2"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Kupujúci za subdodávateľa považuje osobu podľa § 2 ods. 5 písm. e) Zákona o verejnom obstarávaní a osobu podľa § 2 ods. 1 písm. a) bod 7 zákona č. 315/2016 Z.z o registri partnerov verejného sektora. Kupujúci  vyžaduje od subdodávateľov, aby najneskôr v čase oznámenia preukázali oprávnenosť realizovať dané plnenie predmetu zmluvy.</w:t>
      </w:r>
    </w:p>
    <w:p w14:paraId="01F914C3" w14:textId="77777777" w:rsidR="001B673C" w:rsidRPr="001B673C" w:rsidRDefault="001B673C" w:rsidP="001B673C">
      <w:pPr>
        <w:numPr>
          <w:ilvl w:val="0"/>
          <w:numId w:val="13"/>
        </w:numPr>
        <w:ind w:left="567" w:hanging="567"/>
        <w:contextualSpacing/>
        <w:jc w:val="both"/>
        <w:rPr>
          <w:rFonts w:ascii="Arial" w:hAnsi="Arial" w:cs="Arial"/>
          <w:sz w:val="18"/>
          <w:szCs w:val="18"/>
        </w:rPr>
      </w:pPr>
      <w:r w:rsidRPr="001B673C">
        <w:rPr>
          <w:rFonts w:ascii="Arial" w:hAnsi="Arial" w:cs="Arial"/>
          <w:sz w:val="18"/>
          <w:szCs w:val="18"/>
        </w:rPr>
        <w:t>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p>
    <w:p w14:paraId="01F914C4" w14:textId="77777777" w:rsidR="001B673C" w:rsidRPr="001B673C" w:rsidRDefault="001B673C" w:rsidP="001B673C">
      <w:pPr>
        <w:ind w:left="567"/>
        <w:contextualSpacing/>
        <w:jc w:val="both"/>
        <w:rPr>
          <w:rFonts w:ascii="Arial" w:hAnsi="Arial" w:cs="Arial"/>
          <w:sz w:val="18"/>
          <w:szCs w:val="18"/>
        </w:rPr>
      </w:pPr>
    </w:p>
    <w:p w14:paraId="01F914C5" w14:textId="77777777" w:rsidR="001B673C" w:rsidRPr="001B673C" w:rsidRDefault="001B673C" w:rsidP="001B673C">
      <w:pPr>
        <w:numPr>
          <w:ilvl w:val="0"/>
          <w:numId w:val="13"/>
        </w:numPr>
        <w:tabs>
          <w:tab w:val="left" w:pos="993"/>
        </w:tabs>
        <w:ind w:left="567" w:hanging="567"/>
        <w:contextualSpacing/>
        <w:jc w:val="both"/>
        <w:rPr>
          <w:rFonts w:ascii="Arial" w:hAnsi="Arial" w:cs="Arial"/>
          <w:sz w:val="18"/>
          <w:szCs w:val="18"/>
        </w:rPr>
      </w:pPr>
      <w:r w:rsidRPr="001B673C">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01F914C6" w14:textId="77777777" w:rsidR="001B673C" w:rsidRPr="001B673C" w:rsidRDefault="001B673C" w:rsidP="001B673C">
      <w:pPr>
        <w:tabs>
          <w:tab w:val="left" w:pos="993"/>
        </w:tabs>
        <w:contextualSpacing/>
        <w:jc w:val="both"/>
        <w:rPr>
          <w:rFonts w:ascii="Arial" w:hAnsi="Arial" w:cs="Arial"/>
          <w:sz w:val="18"/>
          <w:szCs w:val="18"/>
        </w:rPr>
      </w:pPr>
    </w:p>
    <w:p w14:paraId="01F914C7"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1F914C8" w14:textId="77777777" w:rsidR="001B673C" w:rsidRPr="001B673C" w:rsidRDefault="001B673C" w:rsidP="001B673C">
      <w:pPr>
        <w:tabs>
          <w:tab w:val="left" w:pos="567"/>
        </w:tabs>
        <w:contextualSpacing/>
        <w:jc w:val="both"/>
        <w:rPr>
          <w:rFonts w:ascii="Arial" w:hAnsi="Arial" w:cs="Arial"/>
          <w:sz w:val="18"/>
          <w:szCs w:val="18"/>
        </w:rPr>
      </w:pPr>
    </w:p>
    <w:p w14:paraId="01F914C9"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01F914CA" w14:textId="77777777" w:rsidR="001B673C" w:rsidRPr="001B673C" w:rsidRDefault="001B673C" w:rsidP="001B673C">
      <w:pPr>
        <w:tabs>
          <w:tab w:val="left" w:pos="567"/>
        </w:tabs>
        <w:ind w:left="567"/>
        <w:contextualSpacing/>
        <w:jc w:val="both"/>
        <w:rPr>
          <w:rFonts w:ascii="Arial" w:hAnsi="Arial" w:cs="Arial"/>
          <w:sz w:val="18"/>
          <w:szCs w:val="18"/>
        </w:rPr>
      </w:pPr>
    </w:p>
    <w:p w14:paraId="01F914CB"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1B673C">
        <w:rPr>
          <w:rFonts w:ascii="Arial" w:hAnsi="Arial" w:cs="Arial"/>
          <w:b/>
          <w:sz w:val="18"/>
          <w:szCs w:val="18"/>
        </w:rPr>
        <w:t>.............................................................................................</w:t>
      </w:r>
    </w:p>
    <w:p w14:paraId="01F914CC" w14:textId="77777777" w:rsidR="001B673C" w:rsidRPr="001B673C" w:rsidRDefault="001B673C" w:rsidP="001B673C">
      <w:pPr>
        <w:tabs>
          <w:tab w:val="left" w:pos="567"/>
        </w:tabs>
        <w:contextualSpacing/>
        <w:jc w:val="both"/>
        <w:rPr>
          <w:rFonts w:ascii="Arial" w:hAnsi="Arial" w:cs="Arial"/>
          <w:sz w:val="18"/>
          <w:szCs w:val="18"/>
        </w:rPr>
      </w:pPr>
    </w:p>
    <w:p w14:paraId="01F914CD"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01F914CE" w14:textId="77777777" w:rsidR="001B673C" w:rsidRPr="001B673C" w:rsidRDefault="001B673C" w:rsidP="001B673C">
      <w:pPr>
        <w:tabs>
          <w:tab w:val="left" w:pos="567"/>
        </w:tabs>
        <w:contextualSpacing/>
        <w:jc w:val="both"/>
        <w:rPr>
          <w:rFonts w:ascii="Arial" w:hAnsi="Arial" w:cs="Arial"/>
          <w:sz w:val="18"/>
          <w:szCs w:val="18"/>
        </w:rPr>
      </w:pPr>
    </w:p>
    <w:p w14:paraId="01F914CF"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01F914D0"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sz w:val="18"/>
          <w:szCs w:val="18"/>
        </w:rPr>
        <w:lastRenderedPageBreak/>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1B673C">
        <w:rPr>
          <w:rFonts w:ascii="Arial" w:hAnsi="Arial" w:cs="Arial"/>
          <w:sz w:val="18"/>
          <w:szCs w:val="18"/>
        </w:rPr>
        <w:t>za škodu sa v takom prípade považuje najmä výška sumy, ktorú bude kupujúci povinný z poskytnutého grantu vrátiť.</w:t>
      </w:r>
    </w:p>
    <w:p w14:paraId="01F914D1"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1F914D2" w14:textId="77777777" w:rsidR="001B673C" w:rsidRPr="001B673C" w:rsidRDefault="001B673C" w:rsidP="001B673C">
      <w:pPr>
        <w:spacing w:before="240" w:after="0" w:line="240" w:lineRule="auto"/>
        <w:jc w:val="center"/>
        <w:rPr>
          <w:rFonts w:ascii="Arial" w:eastAsia="Calibri" w:hAnsi="Arial" w:cs="Arial"/>
          <w:b/>
          <w:sz w:val="18"/>
          <w:szCs w:val="18"/>
        </w:rPr>
      </w:pPr>
    </w:p>
    <w:p w14:paraId="01F914D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10</w:t>
      </w:r>
    </w:p>
    <w:p w14:paraId="01F914D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Osobitné ustanovenia</w:t>
      </w:r>
    </w:p>
    <w:p w14:paraId="01F914D5"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01F914D6" w14:textId="77777777" w:rsidR="001B673C" w:rsidRPr="001B673C" w:rsidRDefault="001B673C" w:rsidP="001B673C">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01F914D7"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1F914D8"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9"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1F914DA"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B"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zaväzuje, že: </w:t>
      </w:r>
    </w:p>
    <w:p w14:paraId="01F914DC"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1F914DD"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01F914DE" w14:textId="77777777" w:rsidR="001B673C" w:rsidRPr="001B673C" w:rsidRDefault="001B673C" w:rsidP="001B673C">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01F914DF"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Kupujúci je povinný uchovávať dokumentáciu, doklady a dokumenty súvisiace so zadávaním a zadaním  danej zákazky a s dodaním tovaru v lehotách podľa platných predpisov.</w:t>
      </w:r>
    </w:p>
    <w:p w14:paraId="01F914E0" w14:textId="77777777" w:rsidR="001B673C" w:rsidRPr="001B673C" w:rsidRDefault="001B673C" w:rsidP="001B673C">
      <w:pPr>
        <w:spacing w:after="0" w:line="240" w:lineRule="auto"/>
        <w:ind w:left="360"/>
        <w:contextualSpacing/>
        <w:jc w:val="both"/>
        <w:rPr>
          <w:rFonts w:ascii="Arial" w:hAnsi="Arial" w:cs="Arial"/>
          <w:sz w:val="18"/>
          <w:szCs w:val="18"/>
        </w:rPr>
      </w:pPr>
    </w:p>
    <w:p w14:paraId="01F914E1"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Predávajúci je povinný uchovávať účtovné doklady a inú súvisiacu dokumentáciu, doklady a dokumenty  súvisiace s plnením predmetu tejto zmluvy 10 rokov od ich úhrady.</w:t>
      </w:r>
    </w:p>
    <w:p w14:paraId="01F914E2" w14:textId="77777777" w:rsidR="001B673C" w:rsidRPr="001B673C" w:rsidRDefault="001B673C" w:rsidP="001B673C">
      <w:pPr>
        <w:ind w:left="720"/>
        <w:contextualSpacing/>
        <w:rPr>
          <w:rFonts w:ascii="Arial" w:hAnsi="Arial" w:cs="Arial"/>
          <w:sz w:val="18"/>
          <w:szCs w:val="18"/>
        </w:rPr>
      </w:pPr>
    </w:p>
    <w:p w14:paraId="01F914E3"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01F914E4" w14:textId="77777777" w:rsidR="001B673C" w:rsidRPr="001B673C" w:rsidRDefault="001B673C" w:rsidP="001B673C">
      <w:pPr>
        <w:spacing w:after="0" w:line="240" w:lineRule="auto"/>
        <w:contextualSpacing/>
        <w:rPr>
          <w:rFonts w:ascii="Arial" w:hAnsi="Arial" w:cs="Arial"/>
          <w:sz w:val="18"/>
          <w:szCs w:val="18"/>
        </w:rPr>
      </w:pPr>
    </w:p>
    <w:p w14:paraId="01F914E5" w14:textId="77777777" w:rsidR="001B673C" w:rsidRPr="001B673C" w:rsidRDefault="001B673C" w:rsidP="001B673C">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1B673C">
        <w:rPr>
          <w:rFonts w:ascii="Arial" w:eastAsia="Times New Roman" w:hAnsi="Arial" w:cs="Arial"/>
          <w:bCs/>
          <w:color w:val="000000"/>
          <w:sz w:val="18"/>
          <w:szCs w:val="18"/>
          <w:lang w:eastAsia="sk-SK"/>
        </w:rPr>
        <w:t>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01F914E6" w14:textId="77777777" w:rsidR="001B673C" w:rsidRPr="001B673C" w:rsidRDefault="001B673C" w:rsidP="001B673C">
      <w:pPr>
        <w:spacing w:after="0" w:line="240" w:lineRule="auto"/>
        <w:jc w:val="center"/>
        <w:rPr>
          <w:rFonts w:ascii="Arial" w:eastAsia="Calibri" w:hAnsi="Arial" w:cs="Arial"/>
          <w:b/>
          <w:sz w:val="18"/>
          <w:szCs w:val="18"/>
        </w:rPr>
      </w:pPr>
    </w:p>
    <w:p w14:paraId="01F914E7"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Článok 11</w:t>
      </w:r>
    </w:p>
    <w:p w14:paraId="01F914E8"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Záverečné ustanovenia</w:t>
      </w:r>
    </w:p>
    <w:p w14:paraId="01F914E9" w14:textId="77777777" w:rsidR="001B673C" w:rsidRPr="001B673C" w:rsidRDefault="001B673C" w:rsidP="001B673C">
      <w:pPr>
        <w:spacing w:after="0" w:line="240" w:lineRule="auto"/>
        <w:jc w:val="center"/>
        <w:rPr>
          <w:rFonts w:ascii="Arial" w:eastAsia="Calibri" w:hAnsi="Arial" w:cs="Arial"/>
          <w:b/>
          <w:sz w:val="18"/>
          <w:szCs w:val="18"/>
        </w:rPr>
      </w:pPr>
    </w:p>
    <w:p w14:paraId="01F914EA" w14:textId="77777777" w:rsidR="001B673C" w:rsidRPr="001B673C" w:rsidRDefault="001B673C" w:rsidP="001B673C">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11.1. </w:t>
      </w:r>
      <w:r w:rsidRPr="001B673C">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01F914EB"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11.2</w:t>
      </w:r>
      <w:r w:rsidRPr="001B673C">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01F914EC"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11.3</w:t>
      </w:r>
      <w:r w:rsidRPr="001B673C">
        <w:rPr>
          <w:rFonts w:ascii="Arial" w:eastAsia="Times New Roman" w:hAnsi="Arial" w:cs="Arial"/>
          <w:sz w:val="18"/>
          <w:szCs w:val="18"/>
          <w:lang w:eastAsia="cs-CZ"/>
        </w:rPr>
        <w:tab/>
        <w:t xml:space="preserve">Zmluva je vyhotovená v šiestich vyhotoveniach, štyri originálne vyhotovenia pre Kupujúceho a dve </w:t>
      </w:r>
      <w:r w:rsidRPr="001B673C">
        <w:rPr>
          <w:rFonts w:ascii="Arial" w:eastAsia="Times New Roman" w:hAnsi="Arial" w:cs="Arial"/>
          <w:sz w:val="18"/>
          <w:szCs w:val="18"/>
          <w:lang w:eastAsia="cs-CZ"/>
        </w:rPr>
        <w:lastRenderedPageBreak/>
        <w:t>originálneho vyhotovenia pre Predávajúceho.</w:t>
      </w:r>
    </w:p>
    <w:p w14:paraId="01F914ED" w14:textId="77777777" w:rsidR="001B673C" w:rsidRPr="001B673C" w:rsidRDefault="001B673C" w:rsidP="001B673C">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11.4</w:t>
      </w:r>
      <w:r w:rsidRPr="001B673C">
        <w:rPr>
          <w:rFonts w:ascii="Arial" w:eastAsia="Times New Roman" w:hAnsi="Arial" w:cs="Arial"/>
          <w:sz w:val="18"/>
          <w:szCs w:val="18"/>
          <w:lang w:eastAsia="cs-CZ"/>
        </w:rPr>
        <w:tab/>
        <w:t>Nedeliteľnou súčasťou zmluvy sú prílohy:</w:t>
      </w:r>
    </w:p>
    <w:p w14:paraId="01F914EE"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 xml:space="preserve">Príloha č. 1 -  Špecifikácia predmetu zákazky </w:t>
      </w:r>
      <w:r w:rsidRPr="001B673C">
        <w:rPr>
          <w:rFonts w:ascii="Arial" w:eastAsia="Calibri" w:hAnsi="Arial" w:cs="Arial"/>
          <w:i/>
          <w:sz w:val="18"/>
          <w:szCs w:val="18"/>
          <w:vertAlign w:val="superscript"/>
        </w:rPr>
        <w:footnoteReference w:id="4"/>
      </w:r>
    </w:p>
    <w:p w14:paraId="01F914EF"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Príloha č. 2 -  Kalkulácia ceny a návrh na plnenie kritéria na vyhodnotenie ponúk</w:t>
      </w:r>
      <w:r w:rsidRPr="001B673C">
        <w:rPr>
          <w:rFonts w:ascii="Arial" w:eastAsia="Calibri" w:hAnsi="Arial" w:cs="Arial"/>
          <w:i/>
          <w:sz w:val="18"/>
          <w:szCs w:val="18"/>
          <w:vertAlign w:val="superscript"/>
        </w:rPr>
        <w:footnoteReference w:id="5"/>
      </w:r>
    </w:p>
    <w:p w14:paraId="01F914F0"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3 -  Zoznam známych  subdodávateľov</w:t>
      </w:r>
      <w:r w:rsidRPr="001B673C">
        <w:rPr>
          <w:rFonts w:ascii="Arial" w:eastAsia="Calibri" w:hAnsi="Arial" w:cs="Arial"/>
          <w:i/>
          <w:color w:val="000000"/>
          <w:sz w:val="18"/>
          <w:szCs w:val="18"/>
        </w:rPr>
        <w:t>,</w:t>
      </w:r>
    </w:p>
    <w:p w14:paraId="01F914F1"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4 -  Lehoty dodania tovaru</w:t>
      </w:r>
    </w:p>
    <w:p w14:paraId="01F914F2" w14:textId="77777777" w:rsidR="001B673C" w:rsidRPr="001B673C" w:rsidRDefault="001B673C" w:rsidP="001B673C">
      <w:pPr>
        <w:spacing w:after="0" w:line="240" w:lineRule="auto"/>
        <w:ind w:left="567"/>
        <w:jc w:val="both"/>
        <w:rPr>
          <w:rFonts w:ascii="Arial" w:eastAsia="Calibri" w:hAnsi="Arial" w:cs="Arial"/>
          <w:color w:val="000000"/>
          <w:sz w:val="18"/>
          <w:szCs w:val="18"/>
        </w:rPr>
      </w:pPr>
    </w:p>
    <w:p w14:paraId="01F914F3"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11.5</w:t>
      </w:r>
      <w:r w:rsidRPr="001B673C">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01F914F4"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11.6</w:t>
      </w:r>
      <w:r w:rsidRPr="001B673C">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01F914F5"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11.7</w:t>
      </w:r>
      <w:r w:rsidRPr="001B673C">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01F914F6"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11.8</w:t>
      </w:r>
      <w:r w:rsidRPr="001B673C">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1F914F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V .............................., dňa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V ......................................... dňa .................. </w:t>
      </w:r>
    </w:p>
    <w:p w14:paraId="01F914F9"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A"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B"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Za kupujúceho :</w:t>
      </w:r>
      <w:r w:rsidRPr="001B673C">
        <w:rPr>
          <w:rFonts w:ascii="Arial" w:hAnsi="Arial" w:cs="Arial"/>
          <w:sz w:val="18"/>
          <w:szCs w:val="18"/>
        </w:rPr>
        <w:tab/>
      </w:r>
      <w:r w:rsidRPr="001B673C">
        <w:rPr>
          <w:rFonts w:ascii="Arial" w:hAnsi="Arial" w:cs="Arial"/>
          <w:sz w:val="18"/>
          <w:szCs w:val="18"/>
        </w:rPr>
        <w:tab/>
        <w:t xml:space="preserve">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Za predávajúceho : </w:t>
      </w:r>
    </w:p>
    <w:p w14:paraId="01F914FC" w14:textId="77777777" w:rsidR="001B673C" w:rsidRPr="001B673C" w:rsidRDefault="001B673C" w:rsidP="001B673C">
      <w:pPr>
        <w:tabs>
          <w:tab w:val="left" w:pos="1418"/>
        </w:tabs>
        <w:spacing w:after="0" w:line="240" w:lineRule="auto"/>
        <w:rPr>
          <w:rFonts w:ascii="Arial" w:hAnsi="Arial" w:cs="Arial"/>
          <w:sz w:val="18"/>
          <w:szCs w:val="18"/>
        </w:rPr>
      </w:pPr>
      <w:r w:rsidRPr="001B673C">
        <w:rPr>
          <w:rFonts w:ascii="Arial" w:hAnsi="Arial" w:cs="Arial"/>
          <w:b/>
          <w:sz w:val="18"/>
          <w:szCs w:val="18"/>
        </w:rPr>
        <w:t>Nemocnica s </w:t>
      </w:r>
      <w:r>
        <w:rPr>
          <w:rFonts w:ascii="Arial" w:hAnsi="Arial" w:cs="Arial"/>
          <w:b/>
          <w:sz w:val="18"/>
          <w:szCs w:val="18"/>
        </w:rPr>
        <w:t>poliklinikou Spišská Nová Ves</w:t>
      </w:r>
      <w:r w:rsidRPr="001B673C">
        <w:rPr>
          <w:rFonts w:ascii="Arial" w:hAnsi="Arial" w:cs="Arial"/>
          <w:b/>
          <w:sz w:val="18"/>
          <w:szCs w:val="18"/>
        </w:rPr>
        <w:t>, a.s.</w:t>
      </w:r>
    </w:p>
    <w:p w14:paraId="01F914FD"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E"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F"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0"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1"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               ...................................................... </w:t>
      </w:r>
    </w:p>
    <w:p w14:paraId="01F91502"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MUDr. Vladimír Dvorový, MPH</w:t>
      </w:r>
    </w:p>
    <w:p w14:paraId="01F91503"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predseda predstavenstva</w:t>
      </w:r>
    </w:p>
    <w:p w14:paraId="01F91504"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5"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6"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 xml:space="preserve">........................................................ </w:t>
      </w:r>
    </w:p>
    <w:p w14:paraId="01F91509"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Ing. Lenka Smreková, FCCA</w:t>
      </w:r>
    </w:p>
    <w:p w14:paraId="01F9150A"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podpredseda predstavenstva</w:t>
      </w:r>
    </w:p>
    <w:p w14:paraId="01F9150B" w14:textId="77777777" w:rsidR="001B673C" w:rsidRPr="001B673C" w:rsidRDefault="001B673C" w:rsidP="001B673C">
      <w:pPr>
        <w:spacing w:after="200" w:line="240" w:lineRule="auto"/>
        <w:rPr>
          <w:rFonts w:ascii="Arial" w:hAnsi="Arial" w:cs="Arial"/>
          <w:sz w:val="18"/>
          <w:szCs w:val="18"/>
        </w:rPr>
      </w:pPr>
    </w:p>
    <w:p w14:paraId="01F9150C" w14:textId="77777777" w:rsidR="001B673C" w:rsidRPr="001B673C" w:rsidRDefault="001B673C" w:rsidP="001B673C">
      <w:pPr>
        <w:spacing w:after="200" w:line="240" w:lineRule="auto"/>
        <w:rPr>
          <w:rFonts w:ascii="Arial" w:hAnsi="Arial" w:cs="Arial"/>
          <w:sz w:val="18"/>
          <w:szCs w:val="18"/>
        </w:rPr>
        <w:sectPr w:rsidR="001B673C" w:rsidRPr="001B673C" w:rsidSect="0075180E">
          <w:footerReference w:type="default" r:id="rId13"/>
          <w:pgSz w:w="11906" w:h="16838"/>
          <w:pgMar w:top="709" w:right="1418" w:bottom="709" w:left="1418" w:header="709" w:footer="709" w:gutter="0"/>
          <w:cols w:space="708"/>
          <w:docGrid w:linePitch="360"/>
        </w:sectPr>
      </w:pPr>
    </w:p>
    <w:p w14:paraId="01F9150D" w14:textId="77777777" w:rsidR="001B673C" w:rsidRPr="001B673C" w:rsidRDefault="001B673C" w:rsidP="001B673C">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1B673C" w:rsidRPr="001B673C" w14:paraId="01F91516" w14:textId="77777777" w:rsidTr="0074684F">
        <w:trPr>
          <w:trHeight w:val="318"/>
        </w:trPr>
        <w:tc>
          <w:tcPr>
            <w:tcW w:w="587" w:type="dxa"/>
            <w:tcBorders>
              <w:top w:val="nil"/>
              <w:left w:val="nil"/>
              <w:bottom w:val="nil"/>
              <w:right w:val="nil"/>
            </w:tcBorders>
            <w:shd w:val="clear" w:color="auto" w:fill="auto"/>
            <w:noWrap/>
            <w:vAlign w:val="bottom"/>
            <w:hideMark/>
          </w:tcPr>
          <w:p w14:paraId="01F9150E" w14:textId="77777777" w:rsidR="001B673C" w:rsidRPr="001B673C" w:rsidRDefault="001B673C" w:rsidP="001B673C">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01F9150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01F9151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01F9151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5"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1B" w14:textId="77777777" w:rsidTr="0074684F">
        <w:trPr>
          <w:trHeight w:val="334"/>
        </w:trPr>
        <w:tc>
          <w:tcPr>
            <w:tcW w:w="587" w:type="dxa"/>
            <w:tcBorders>
              <w:top w:val="nil"/>
              <w:left w:val="nil"/>
              <w:bottom w:val="nil"/>
              <w:right w:val="nil"/>
            </w:tcBorders>
            <w:shd w:val="clear" w:color="auto" w:fill="auto"/>
            <w:noWrap/>
            <w:vAlign w:val="bottom"/>
            <w:hideMark/>
          </w:tcPr>
          <w:p w14:paraId="01F9151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01F91519"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r w:rsidRPr="001B673C">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01F9151A"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p>
        </w:tc>
      </w:tr>
      <w:tr w:rsidR="001B673C" w:rsidRPr="001B673C" w14:paraId="01F91525" w14:textId="77777777" w:rsidTr="0074684F">
        <w:trPr>
          <w:trHeight w:val="318"/>
        </w:trPr>
        <w:tc>
          <w:tcPr>
            <w:tcW w:w="587" w:type="dxa"/>
            <w:tcBorders>
              <w:top w:val="nil"/>
              <w:left w:val="nil"/>
              <w:bottom w:val="nil"/>
              <w:right w:val="nil"/>
            </w:tcBorders>
            <w:shd w:val="clear" w:color="auto" w:fill="auto"/>
            <w:noWrap/>
            <w:vAlign w:val="bottom"/>
            <w:hideMark/>
          </w:tcPr>
          <w:p w14:paraId="01F9151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1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F"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0"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2F" w14:textId="77777777" w:rsidTr="0074684F">
        <w:trPr>
          <w:trHeight w:val="334"/>
        </w:trPr>
        <w:tc>
          <w:tcPr>
            <w:tcW w:w="587" w:type="dxa"/>
            <w:tcBorders>
              <w:top w:val="nil"/>
              <w:left w:val="nil"/>
              <w:bottom w:val="nil"/>
              <w:right w:val="nil"/>
            </w:tcBorders>
            <w:shd w:val="clear" w:color="auto" w:fill="auto"/>
            <w:noWrap/>
            <w:vAlign w:val="bottom"/>
            <w:hideMark/>
          </w:tcPr>
          <w:p w14:paraId="01F91526"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2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2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A"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B"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39"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1F91530"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01F91531"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01F91532"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3"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4"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5"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6"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7"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01F91538"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Podpis a meno osoby, ktorá overila a schválila subdodávateľa</w:t>
            </w:r>
          </w:p>
        </w:tc>
      </w:tr>
      <w:tr w:rsidR="001B673C" w:rsidRPr="001B673C" w14:paraId="01F9154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3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3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3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4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4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5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5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1"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5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5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B"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5"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F"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7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7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7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89"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8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9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9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9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A7"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01F9159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01F9159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01F915A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01F915A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bl>
    <w:p w14:paraId="01F915A8" w14:textId="77777777" w:rsidR="001B673C" w:rsidRPr="001B673C" w:rsidRDefault="001B673C" w:rsidP="001B673C">
      <w:pPr>
        <w:sectPr w:rsidR="001B673C" w:rsidRPr="001B673C" w:rsidSect="0075180E">
          <w:pgSz w:w="16838" w:h="11906" w:orient="landscape"/>
          <w:pgMar w:top="1418" w:right="709" w:bottom="1418" w:left="709" w:header="709" w:footer="709" w:gutter="0"/>
          <w:cols w:space="708"/>
          <w:docGrid w:linePitch="360"/>
        </w:sectPr>
      </w:pPr>
    </w:p>
    <w:p w14:paraId="01F915A9" w14:textId="77777777" w:rsidR="001B673C" w:rsidRPr="001B673C" w:rsidRDefault="001B673C" w:rsidP="001B673C"/>
    <w:p w14:paraId="01F915AA" w14:textId="77777777" w:rsidR="001B673C" w:rsidRPr="001B673C" w:rsidRDefault="001B673C" w:rsidP="001B673C">
      <w:r w:rsidRPr="001B673C">
        <w:t xml:space="preserve">Príloha č. 4 </w:t>
      </w:r>
    </w:p>
    <w:p w14:paraId="01F915AB" w14:textId="77777777" w:rsidR="001B673C" w:rsidRPr="001B673C" w:rsidRDefault="001B673C" w:rsidP="001B673C"/>
    <w:p w14:paraId="01F915AC" w14:textId="77777777" w:rsidR="001B673C" w:rsidRPr="001B673C" w:rsidRDefault="001B673C" w:rsidP="001B673C">
      <w:pPr>
        <w:jc w:val="center"/>
        <w:rPr>
          <w:b/>
          <w:sz w:val="28"/>
          <w:szCs w:val="28"/>
        </w:rPr>
      </w:pPr>
      <w:r w:rsidRPr="001B673C">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1B673C" w:rsidRPr="001B673C" w14:paraId="01F915AF" w14:textId="77777777" w:rsidTr="0074684F">
        <w:trPr>
          <w:trHeight w:val="80"/>
          <w:jc w:val="center"/>
        </w:trPr>
        <w:tc>
          <w:tcPr>
            <w:tcW w:w="4962" w:type="dxa"/>
            <w:tcBorders>
              <w:top w:val="nil"/>
              <w:left w:val="nil"/>
              <w:bottom w:val="nil"/>
              <w:right w:val="nil"/>
            </w:tcBorders>
            <w:shd w:val="clear" w:color="auto" w:fill="auto"/>
            <w:noWrap/>
            <w:vAlign w:val="bottom"/>
          </w:tcPr>
          <w:p w14:paraId="01F915A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01F915A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r>
      <w:tr w:rsidR="001B673C" w:rsidRPr="001B673C" w14:paraId="01F915B2"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01F915B0"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color w:val="000000"/>
                <w:sz w:val="24"/>
                <w:szCs w:val="24"/>
                <w:lang w:eastAsia="sk-SK"/>
              </w:rPr>
              <w:t> </w:t>
            </w:r>
            <w:r w:rsidRPr="001B673C">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01F915B1"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1B673C" w:rsidRPr="001B673C" w14:paraId="01F915B5"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3" w14:textId="3AFA966D"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1 – </w:t>
            </w:r>
            <w:r w:rsidR="00461973">
              <w:rPr>
                <w:rFonts w:ascii="Times New Roman" w:eastAsia="Times New Roman" w:hAnsi="Times New Roman" w:cs="Times New Roman"/>
                <w:color w:val="000000"/>
                <w:sz w:val="24"/>
                <w:szCs w:val="24"/>
                <w:lang w:eastAsia="sk-SK"/>
              </w:rPr>
              <w:t xml:space="preserve"> Výhrevné lôžka</w:t>
            </w:r>
          </w:p>
        </w:tc>
        <w:tc>
          <w:tcPr>
            <w:tcW w:w="3969" w:type="dxa"/>
            <w:tcBorders>
              <w:top w:val="nil"/>
              <w:left w:val="nil"/>
              <w:bottom w:val="single" w:sz="4" w:space="0" w:color="auto"/>
              <w:right w:val="single" w:sz="4" w:space="0" w:color="auto"/>
            </w:tcBorders>
            <w:shd w:val="clear" w:color="auto" w:fill="auto"/>
            <w:noWrap/>
            <w:vAlign w:val="bottom"/>
            <w:hideMark/>
          </w:tcPr>
          <w:p w14:paraId="01F915B4" w14:textId="765EE20C"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60 </w:t>
            </w:r>
            <w:r w:rsidR="001B673C" w:rsidRPr="001B673C">
              <w:rPr>
                <w:rFonts w:ascii="Times New Roman" w:eastAsia="Times New Roman" w:hAnsi="Times New Roman" w:cs="Times New Roman"/>
                <w:color w:val="000000"/>
                <w:sz w:val="24"/>
                <w:szCs w:val="24"/>
                <w:lang w:eastAsia="sk-SK"/>
              </w:rPr>
              <w:t>KD</w:t>
            </w:r>
          </w:p>
        </w:tc>
      </w:tr>
      <w:tr w:rsidR="001B673C" w:rsidRPr="001B673C" w14:paraId="01F915B8"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6" w14:textId="276F7F93"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2 – </w:t>
            </w:r>
            <w:r w:rsidR="00461973">
              <w:rPr>
                <w:rFonts w:ascii="Times New Roman" w:eastAsia="Times New Roman" w:hAnsi="Times New Roman" w:cs="Times New Roman"/>
                <w:color w:val="000000"/>
                <w:sz w:val="24"/>
                <w:szCs w:val="24"/>
                <w:lang w:eastAsia="sk-SK"/>
              </w:rPr>
              <w:t xml:space="preserve"> Inkubátory</w:t>
            </w:r>
          </w:p>
        </w:tc>
        <w:tc>
          <w:tcPr>
            <w:tcW w:w="3969" w:type="dxa"/>
            <w:tcBorders>
              <w:top w:val="nil"/>
              <w:left w:val="nil"/>
              <w:bottom w:val="single" w:sz="4" w:space="0" w:color="auto"/>
              <w:right w:val="single" w:sz="4" w:space="0" w:color="auto"/>
            </w:tcBorders>
            <w:shd w:val="clear" w:color="auto" w:fill="auto"/>
            <w:noWrap/>
            <w:vAlign w:val="bottom"/>
            <w:hideMark/>
          </w:tcPr>
          <w:p w14:paraId="01F915B7" w14:textId="2B5BDCDF"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B"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11F75F8" w14:textId="77777777" w:rsidR="00461973"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3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 xml:space="preserve">Monitory vitálnych funkcií a </w:t>
            </w:r>
          </w:p>
          <w:p w14:paraId="03CC807C" w14:textId="5FCE2ADE" w:rsidR="00461973" w:rsidRDefault="00461973" w:rsidP="001B673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w:t>
            </w:r>
            <w:r w:rsidRPr="00461973">
              <w:rPr>
                <w:rFonts w:ascii="Times New Roman" w:eastAsia="Times New Roman" w:hAnsi="Times New Roman" w:cs="Times New Roman"/>
                <w:color w:val="000000"/>
                <w:sz w:val="24"/>
                <w:szCs w:val="24"/>
                <w:lang w:eastAsia="sk-SK"/>
              </w:rPr>
              <w:t xml:space="preserve">anestéziologický prístroj s </w:t>
            </w:r>
            <w:r>
              <w:rPr>
                <w:rFonts w:ascii="Times New Roman" w:eastAsia="Times New Roman" w:hAnsi="Times New Roman" w:cs="Times New Roman"/>
                <w:color w:val="000000"/>
                <w:sz w:val="24"/>
                <w:szCs w:val="24"/>
                <w:lang w:eastAsia="sk-SK"/>
              </w:rPr>
              <w:t xml:space="preserve"> </w:t>
            </w:r>
          </w:p>
          <w:p w14:paraId="01F915B9" w14:textId="2D318528" w:rsidR="001B673C" w:rsidRPr="001B673C" w:rsidRDefault="00461973" w:rsidP="001B673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w:t>
            </w:r>
            <w:r w:rsidRPr="00461973">
              <w:rPr>
                <w:rFonts w:ascii="Times New Roman" w:eastAsia="Times New Roman" w:hAnsi="Times New Roman" w:cs="Times New Roman"/>
                <w:color w:val="000000"/>
                <w:sz w:val="24"/>
                <w:szCs w:val="24"/>
                <w:lang w:eastAsia="sk-SK"/>
              </w:rPr>
              <w:t>monitorom vitálnych funkcií</w:t>
            </w:r>
          </w:p>
        </w:tc>
        <w:tc>
          <w:tcPr>
            <w:tcW w:w="3969" w:type="dxa"/>
            <w:tcBorders>
              <w:top w:val="nil"/>
              <w:left w:val="nil"/>
              <w:bottom w:val="single" w:sz="4" w:space="0" w:color="auto"/>
              <w:right w:val="single" w:sz="4" w:space="0" w:color="auto"/>
            </w:tcBorders>
            <w:shd w:val="clear" w:color="auto" w:fill="auto"/>
            <w:noWrap/>
            <w:hideMark/>
          </w:tcPr>
          <w:p w14:paraId="01F915BA" w14:textId="199F714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E"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C" w14:textId="16FD420C"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4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Ventilátory</w:t>
            </w:r>
          </w:p>
        </w:tc>
        <w:tc>
          <w:tcPr>
            <w:tcW w:w="3969" w:type="dxa"/>
            <w:tcBorders>
              <w:top w:val="nil"/>
              <w:left w:val="nil"/>
              <w:bottom w:val="single" w:sz="4" w:space="0" w:color="auto"/>
              <w:right w:val="single" w:sz="4" w:space="0" w:color="auto"/>
            </w:tcBorders>
            <w:shd w:val="clear" w:color="auto" w:fill="auto"/>
            <w:noWrap/>
            <w:hideMark/>
          </w:tcPr>
          <w:p w14:paraId="01F915BD" w14:textId="5EC62B6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1"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F" w14:textId="027BDBA4"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5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Artroskopická veža</w:t>
            </w:r>
          </w:p>
        </w:tc>
        <w:tc>
          <w:tcPr>
            <w:tcW w:w="3969" w:type="dxa"/>
            <w:tcBorders>
              <w:top w:val="nil"/>
              <w:left w:val="nil"/>
              <w:bottom w:val="single" w:sz="4" w:space="0" w:color="auto"/>
              <w:right w:val="single" w:sz="4" w:space="0" w:color="auto"/>
            </w:tcBorders>
            <w:shd w:val="clear" w:color="auto" w:fill="auto"/>
            <w:noWrap/>
            <w:hideMark/>
          </w:tcPr>
          <w:p w14:paraId="01F915C0" w14:textId="4B1FB11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4"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C2" w14:textId="15376A19"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6 – </w:t>
            </w:r>
            <w:r w:rsidR="00461973">
              <w:rPr>
                <w:rFonts w:ascii="Times New Roman" w:eastAsia="Times New Roman" w:hAnsi="Times New Roman" w:cs="Times New Roman"/>
                <w:color w:val="000000"/>
                <w:sz w:val="24"/>
                <w:szCs w:val="24"/>
                <w:lang w:eastAsia="sk-SK"/>
              </w:rPr>
              <w:t xml:space="preserve"> </w:t>
            </w:r>
            <w:r w:rsidR="00461973" w:rsidRPr="00461973">
              <w:rPr>
                <w:rFonts w:ascii="Times New Roman" w:eastAsia="Times New Roman" w:hAnsi="Times New Roman" w:cs="Times New Roman"/>
                <w:color w:val="000000"/>
                <w:sz w:val="24"/>
                <w:szCs w:val="24"/>
                <w:lang w:eastAsia="sk-SK"/>
              </w:rPr>
              <w:t>Intubačný videobronchoskop</w:t>
            </w:r>
          </w:p>
        </w:tc>
        <w:tc>
          <w:tcPr>
            <w:tcW w:w="3969" w:type="dxa"/>
            <w:tcBorders>
              <w:top w:val="nil"/>
              <w:left w:val="nil"/>
              <w:bottom w:val="single" w:sz="4" w:space="0" w:color="auto"/>
              <w:right w:val="single" w:sz="4" w:space="0" w:color="auto"/>
            </w:tcBorders>
            <w:shd w:val="clear" w:color="auto" w:fill="auto"/>
            <w:noWrap/>
            <w:vAlign w:val="bottom"/>
            <w:hideMark/>
          </w:tcPr>
          <w:p w14:paraId="01F915C3" w14:textId="086FE7C3"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1B673C" w:rsidRPr="001B673C">
              <w:rPr>
                <w:rFonts w:ascii="Times New Roman" w:eastAsia="Times New Roman" w:hAnsi="Times New Roman" w:cs="Times New Roman"/>
                <w:color w:val="000000"/>
                <w:sz w:val="24"/>
                <w:szCs w:val="24"/>
                <w:lang w:eastAsia="sk-SK"/>
              </w:rPr>
              <w:t xml:space="preserve"> KD</w:t>
            </w:r>
          </w:p>
        </w:tc>
      </w:tr>
    </w:tbl>
    <w:p w14:paraId="01F915CB" w14:textId="77777777" w:rsidR="001B673C" w:rsidRPr="001B673C" w:rsidRDefault="001B673C" w:rsidP="001B673C">
      <w:pPr>
        <w:ind w:right="992"/>
      </w:pPr>
    </w:p>
    <w:p w14:paraId="01F915CC" w14:textId="77777777" w:rsidR="001B673C" w:rsidRPr="001B673C" w:rsidRDefault="001B673C" w:rsidP="001B673C">
      <w:pPr>
        <w:rPr>
          <w:b/>
        </w:rPr>
      </w:pPr>
    </w:p>
    <w:p w14:paraId="01F915CD" w14:textId="77777777" w:rsidR="001B673C" w:rsidRPr="001B673C" w:rsidRDefault="001B673C" w:rsidP="001B673C">
      <w:pPr>
        <w:rPr>
          <w:b/>
        </w:rPr>
      </w:pPr>
    </w:p>
    <w:p w14:paraId="01F915CE" w14:textId="77777777" w:rsidR="001B673C" w:rsidRPr="001B673C" w:rsidRDefault="001B673C" w:rsidP="001B673C"/>
    <w:p w14:paraId="01F915CF" w14:textId="77777777" w:rsidR="001B673C" w:rsidRPr="001B673C" w:rsidRDefault="001B673C" w:rsidP="001B673C"/>
    <w:p w14:paraId="01F915D0"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81808" w14:textId="77777777" w:rsidR="00EA6142" w:rsidRDefault="00EA6142" w:rsidP="001B673C">
      <w:pPr>
        <w:spacing w:after="0" w:line="240" w:lineRule="auto"/>
      </w:pPr>
      <w:r>
        <w:separator/>
      </w:r>
    </w:p>
  </w:endnote>
  <w:endnote w:type="continuationSeparator" w:id="0">
    <w:p w14:paraId="4386BDE4" w14:textId="77777777" w:rsidR="00EA6142" w:rsidRDefault="00EA6142" w:rsidP="001B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01F915D5" w14:textId="77777777" w:rsidR="001B673C" w:rsidRDefault="001B673C" w:rsidP="0075180E">
        <w:pPr>
          <w:pStyle w:val="Pta"/>
          <w:jc w:val="center"/>
        </w:pPr>
        <w:r>
          <w:fldChar w:fldCharType="begin"/>
        </w:r>
        <w:r>
          <w:instrText>PAGE   \* MERGEFORMAT</w:instrText>
        </w:r>
        <w:r>
          <w:fldChar w:fldCharType="separate"/>
        </w:r>
        <w:r w:rsidR="00FE2CC9">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8E2A8" w14:textId="77777777" w:rsidR="00EA6142" w:rsidRDefault="00EA6142" w:rsidP="001B673C">
      <w:pPr>
        <w:spacing w:after="0" w:line="240" w:lineRule="auto"/>
      </w:pPr>
      <w:r>
        <w:separator/>
      </w:r>
    </w:p>
  </w:footnote>
  <w:footnote w:type="continuationSeparator" w:id="0">
    <w:p w14:paraId="2DE233D1" w14:textId="77777777" w:rsidR="00EA6142" w:rsidRDefault="00EA6142" w:rsidP="001B673C">
      <w:pPr>
        <w:spacing w:after="0" w:line="240" w:lineRule="auto"/>
      </w:pPr>
      <w:r>
        <w:continuationSeparator/>
      </w:r>
    </w:p>
  </w:footnote>
  <w:footnote w:id="1">
    <w:p w14:paraId="01F915D6"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01F915D7"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01F915D8" w14:textId="77777777" w:rsidR="001B673C" w:rsidRPr="0096760A" w:rsidRDefault="001B673C" w:rsidP="001B673C">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01F915D9" w14:textId="77777777" w:rsidR="001B673C" w:rsidRPr="00506070"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01F915DA" w14:textId="77777777" w:rsidR="001B673C"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01F915DB" w14:textId="77777777" w:rsidR="001B673C" w:rsidRPr="00506070" w:rsidRDefault="001B673C" w:rsidP="001B673C">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73C"/>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73C"/>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6E3"/>
    <w:rsid w:val="002257AF"/>
    <w:rsid w:val="00226090"/>
    <w:rsid w:val="002266AC"/>
    <w:rsid w:val="00226F8E"/>
    <w:rsid w:val="002274D2"/>
    <w:rsid w:val="00227B49"/>
    <w:rsid w:val="00230118"/>
    <w:rsid w:val="00230C92"/>
    <w:rsid w:val="002313B9"/>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4EF"/>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973"/>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324"/>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5A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B85"/>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14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CC9"/>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13D6"/>
  <w15:chartTrackingRefBased/>
  <w15:docId w15:val="{C834AE6B-ADA8-4946-98D8-A6EB0324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1B673C"/>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1B673C"/>
    <w:rPr>
      <w:rFonts w:ascii="Arial" w:eastAsia="Times New Roman" w:hAnsi="Arial" w:cs="Times New Roman"/>
      <w:sz w:val="20"/>
      <w:szCs w:val="20"/>
      <w:lang w:eastAsia="cs-CZ"/>
    </w:rPr>
  </w:style>
  <w:style w:type="character" w:styleId="Odkaznapoznmkupodiarou">
    <w:name w:val="footnote reference"/>
    <w:uiPriority w:val="99"/>
    <w:semiHidden/>
    <w:rsid w:val="001B673C"/>
    <w:rPr>
      <w:rFonts w:cs="Times New Roman"/>
      <w:vertAlign w:val="superscript"/>
    </w:rPr>
  </w:style>
  <w:style w:type="paragraph" w:styleId="Pta">
    <w:name w:val="footer"/>
    <w:basedOn w:val="Normlny"/>
    <w:link w:val="PtaChar"/>
    <w:uiPriority w:val="99"/>
    <w:unhideWhenUsed/>
    <w:rsid w:val="001B673C"/>
    <w:pPr>
      <w:tabs>
        <w:tab w:val="center" w:pos="4536"/>
        <w:tab w:val="right" w:pos="9072"/>
      </w:tabs>
      <w:spacing w:after="0" w:line="240" w:lineRule="auto"/>
    </w:pPr>
  </w:style>
  <w:style w:type="character" w:customStyle="1" w:styleId="PtaChar">
    <w:name w:val="Päta Char"/>
    <w:basedOn w:val="Predvolenpsmoodseku"/>
    <w:link w:val="Pta"/>
    <w:uiPriority w:val="99"/>
    <w:rsid w:val="001B673C"/>
  </w:style>
  <w:style w:type="character" w:customStyle="1" w:styleId="xbe">
    <w:name w:val="_xbe"/>
    <w:basedOn w:val="Predvolenpsmoodseku"/>
    <w:rsid w:val="001B673C"/>
  </w:style>
  <w:style w:type="character" w:styleId="Hypertextovprepojenie">
    <w:name w:val="Hyperlink"/>
    <w:uiPriority w:val="99"/>
    <w:unhideWhenUsed/>
    <w:rsid w:val="001B673C"/>
    <w:rPr>
      <w:color w:val="0000FF"/>
      <w:u w:val="single"/>
    </w:rPr>
  </w:style>
  <w:style w:type="paragraph" w:styleId="Textbubliny">
    <w:name w:val="Balloon Text"/>
    <w:basedOn w:val="Normlny"/>
    <w:link w:val="TextbublinyChar"/>
    <w:uiPriority w:val="99"/>
    <w:semiHidden/>
    <w:unhideWhenUsed/>
    <w:rsid w:val="00FE2CC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E2C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115342">
      <w:bodyDiv w:val="1"/>
      <w:marLeft w:val="0"/>
      <w:marRight w:val="0"/>
      <w:marTop w:val="0"/>
      <w:marBottom w:val="0"/>
      <w:divBdr>
        <w:top w:val="none" w:sz="0" w:space="0" w:color="auto"/>
        <w:left w:val="none" w:sz="0" w:space="0" w:color="auto"/>
        <w:bottom w:val="none" w:sz="0" w:space="0" w:color="auto"/>
        <w:right w:val="none" w:sz="0" w:space="0" w:color="auto"/>
      </w:divBdr>
    </w:div>
    <w:div w:id="1157651381">
      <w:bodyDiv w:val="1"/>
      <w:marLeft w:val="0"/>
      <w:marRight w:val="0"/>
      <w:marTop w:val="0"/>
      <w:marBottom w:val="0"/>
      <w:divBdr>
        <w:top w:val="none" w:sz="0" w:space="0" w:color="auto"/>
        <w:left w:val="none" w:sz="0" w:space="0" w:color="auto"/>
        <w:bottom w:val="none" w:sz="0" w:space="0" w:color="auto"/>
        <w:right w:val="none" w:sz="0" w:space="0" w:color="auto"/>
      </w:divBdr>
    </w:div>
    <w:div w:id="210668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SNV@svetzdravi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rybanska@svetzdravia.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mailto:lenka.rybanska@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4FBEF-DBD4-4356-BA00-A6C1AF0A84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1A409C-608A-4E2C-A442-53333DD614DF}">
  <ds:schemaRefs>
    <ds:schemaRef ds:uri="http://schemas.microsoft.com/sharepoint/v3/contenttype/forms"/>
  </ds:schemaRefs>
</ds:datastoreItem>
</file>

<file path=customXml/itemProps3.xml><?xml version="1.0" encoding="utf-8"?>
<ds:datastoreItem xmlns:ds="http://schemas.openxmlformats.org/officeDocument/2006/customXml" ds:itemID="{42F86829-01A1-43CD-BE03-D6AC73199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7858</Words>
  <Characters>44795</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2</cp:revision>
  <dcterms:created xsi:type="dcterms:W3CDTF">2019-05-26T17:17:00Z</dcterms:created>
  <dcterms:modified xsi:type="dcterms:W3CDTF">2019-05-26T17:17:00Z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