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39595" w14:textId="34168D84" w:rsidR="00E623ED" w:rsidRPr="00391DF7" w:rsidRDefault="00E623ED" w:rsidP="00E623ED">
      <w:pPr>
        <w:pStyle w:val="Hlavika"/>
        <w:rPr>
          <w:rFonts w:ascii="Corbel" w:hAnsi="Corbel"/>
          <w:sz w:val="22"/>
          <w:szCs w:val="22"/>
        </w:rPr>
      </w:pPr>
    </w:p>
    <w:p w14:paraId="5EBC0A7C" w14:textId="77777777" w:rsidR="00E623ED" w:rsidRPr="00391DF7" w:rsidRDefault="00E623ED" w:rsidP="00DB4BAE">
      <w:pPr>
        <w:autoSpaceDE w:val="0"/>
        <w:autoSpaceDN w:val="0"/>
        <w:adjustRightInd w:val="0"/>
        <w:jc w:val="center"/>
        <w:rPr>
          <w:rFonts w:ascii="Corbel" w:hAnsi="Corbel" w:cs="Cambria"/>
          <w:b/>
          <w:bCs/>
          <w:color w:val="000000"/>
          <w:sz w:val="22"/>
          <w:szCs w:val="22"/>
        </w:rPr>
      </w:pPr>
    </w:p>
    <w:p w14:paraId="5705BAF7" w14:textId="11730A85"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ZMLUVA O ZDRUŽENE</w:t>
      </w:r>
      <w:r w:rsidR="009C5757" w:rsidRPr="00391DF7">
        <w:rPr>
          <w:rFonts w:ascii="Corbel" w:hAnsi="Corbel" w:cs="Cambria"/>
          <w:b/>
          <w:bCs/>
          <w:color w:val="000000"/>
          <w:sz w:val="22"/>
          <w:szCs w:val="22"/>
        </w:rPr>
        <w:t>J DODÁVKE ELEKTRI</w:t>
      </w:r>
      <w:r w:rsidR="001279E5">
        <w:rPr>
          <w:rFonts w:ascii="Corbel" w:hAnsi="Corbel" w:cs="Cambria"/>
          <w:b/>
          <w:bCs/>
          <w:color w:val="000000"/>
          <w:sz w:val="22"/>
          <w:szCs w:val="22"/>
        </w:rPr>
        <w:t>CKEJ ENERGIE</w:t>
      </w:r>
    </w:p>
    <w:p w14:paraId="11E26B9A" w14:textId="77777777" w:rsidR="00674C9E" w:rsidRPr="00391DF7" w:rsidRDefault="00674C9E" w:rsidP="00DB4BAE">
      <w:pPr>
        <w:autoSpaceDE w:val="0"/>
        <w:autoSpaceDN w:val="0"/>
        <w:adjustRightInd w:val="0"/>
        <w:jc w:val="center"/>
        <w:rPr>
          <w:rFonts w:ascii="Corbel" w:hAnsi="Corbel" w:cs="Cambria"/>
          <w:sz w:val="22"/>
          <w:szCs w:val="22"/>
        </w:rPr>
      </w:pPr>
    </w:p>
    <w:p w14:paraId="3646AC91" w14:textId="03F90116" w:rsidR="00DB4BAE" w:rsidRPr="00391DF7" w:rsidRDefault="00DB4BAE" w:rsidP="00DB4BAE">
      <w:pPr>
        <w:autoSpaceDE w:val="0"/>
        <w:autoSpaceDN w:val="0"/>
        <w:adjustRightInd w:val="0"/>
        <w:jc w:val="center"/>
        <w:rPr>
          <w:rFonts w:ascii="Corbel" w:hAnsi="Corbel" w:cs="Cambria"/>
          <w:color w:val="000000"/>
          <w:sz w:val="22"/>
          <w:szCs w:val="22"/>
        </w:rPr>
      </w:pPr>
      <w:r w:rsidRPr="00391DF7">
        <w:rPr>
          <w:rFonts w:ascii="Corbel" w:hAnsi="Corbel" w:cs="Cambria"/>
          <w:sz w:val="22"/>
          <w:szCs w:val="22"/>
        </w:rPr>
        <w:t>uzavretá v zmysle ustanovení vyhlášky Úradu pre reguláciu sieťových odvetví č. 24/2013, ktorou sa ustanovujú pravidlá pre fungovanie vnútorného trhu s elektrinou a pravidlá pre fungovanie vnútorného trhu s plynom v spojení s § 269 ods. 2 zákona č. 513/1991 Zb. Obchodný zákonník v znení neskorších predpisov</w:t>
      </w:r>
      <w:r w:rsidRPr="00391DF7">
        <w:rPr>
          <w:rFonts w:ascii="Corbel" w:hAnsi="Corbel" w:cs="Cambria"/>
          <w:color w:val="000000"/>
          <w:sz w:val="22"/>
          <w:szCs w:val="22"/>
        </w:rPr>
        <w:t xml:space="preserve"> (ďalej „Zmluva“)</w:t>
      </w:r>
    </w:p>
    <w:p w14:paraId="5057044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2B29575"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 xml:space="preserve">I. </w:t>
      </w:r>
    </w:p>
    <w:p w14:paraId="281C8BF6"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Identifikačné údaje zmluvných strán</w:t>
      </w:r>
    </w:p>
    <w:p w14:paraId="6A3229C4" w14:textId="77777777" w:rsidR="00DA7E1A" w:rsidRPr="00391DF7" w:rsidRDefault="00DA7E1A" w:rsidP="00DA7E1A">
      <w:pPr>
        <w:jc w:val="both"/>
        <w:rPr>
          <w:rFonts w:ascii="Corbel" w:hAnsi="Corbel" w:cs="Cambria"/>
          <w:sz w:val="22"/>
          <w:szCs w:val="22"/>
        </w:rPr>
      </w:pPr>
    </w:p>
    <w:p w14:paraId="747D1BF7" w14:textId="0BC2741F" w:rsidR="001A2B91" w:rsidRPr="00391DF7" w:rsidRDefault="001A2B91" w:rsidP="000E7436">
      <w:pPr>
        <w:tabs>
          <w:tab w:val="left" w:pos="2835"/>
        </w:tabs>
        <w:autoSpaceDE w:val="0"/>
        <w:autoSpaceDN w:val="0"/>
        <w:adjustRightInd w:val="0"/>
        <w:jc w:val="both"/>
        <w:rPr>
          <w:rFonts w:ascii="Corbel" w:hAnsi="Corbel" w:cs="Arial"/>
          <w:b/>
          <w:bCs/>
          <w:color w:val="000000"/>
          <w:sz w:val="22"/>
          <w:szCs w:val="22"/>
          <w:highlight w:val="yellow"/>
        </w:rPr>
      </w:pPr>
      <w:r w:rsidRPr="00391DF7">
        <w:rPr>
          <w:rFonts w:ascii="Corbel" w:hAnsi="Corbel" w:cs="Arial"/>
          <w:b/>
          <w:bCs/>
          <w:color w:val="000000"/>
          <w:sz w:val="22"/>
          <w:szCs w:val="22"/>
        </w:rPr>
        <w:t>Odberateľ:</w:t>
      </w:r>
      <w:r w:rsidR="000E7436">
        <w:rPr>
          <w:rFonts w:ascii="Corbel" w:hAnsi="Corbel" w:cs="Arial"/>
          <w:b/>
          <w:bCs/>
          <w:color w:val="000000"/>
          <w:sz w:val="22"/>
          <w:szCs w:val="22"/>
        </w:rPr>
        <w:tab/>
      </w:r>
      <w:r w:rsidR="00391DF7">
        <w:rPr>
          <w:rFonts w:ascii="Corbel" w:eastAsia="Calibri" w:hAnsi="Corbel" w:cs="Arial"/>
          <w:b/>
          <w:bCs/>
          <w:sz w:val="22"/>
          <w:szCs w:val="22"/>
          <w:lang w:eastAsia="en-US"/>
        </w:rPr>
        <w:t>Univerzita Komenského v Bratislave</w:t>
      </w:r>
    </w:p>
    <w:p w14:paraId="7EA6C990" w14:textId="14EAD0D8"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so sídlom:</w:t>
      </w:r>
      <w:r w:rsidR="000E7436">
        <w:rPr>
          <w:rFonts w:ascii="Corbel" w:eastAsia="Calibri" w:hAnsi="Corbel" w:cs="Arial"/>
          <w:snapToGrid w:val="0"/>
          <w:sz w:val="22"/>
          <w:szCs w:val="22"/>
          <w:lang w:eastAsia="en-US"/>
        </w:rPr>
        <w:tab/>
        <w:t>Šafárikovo nám. 6, 814 99 Bratislava</w:t>
      </w:r>
    </w:p>
    <w:p w14:paraId="5F8F9CCF" w14:textId="02AB6E74" w:rsidR="001A2B91" w:rsidRPr="00391DF7" w:rsidRDefault="000C6D1E" w:rsidP="000E7436">
      <w:pPr>
        <w:tabs>
          <w:tab w:val="left" w:pos="2835"/>
        </w:tabs>
        <w:jc w:val="both"/>
        <w:rPr>
          <w:rFonts w:ascii="Corbel" w:eastAsia="Calibri" w:hAnsi="Corbel" w:cs="Arial"/>
          <w:snapToGrid w:val="0"/>
          <w:sz w:val="22"/>
          <w:szCs w:val="22"/>
          <w:lang w:eastAsia="en-US"/>
        </w:rPr>
      </w:pPr>
      <w:r>
        <w:rPr>
          <w:rFonts w:ascii="Corbel" w:eastAsia="Calibri" w:hAnsi="Corbel" w:cs="Arial"/>
          <w:snapToGrid w:val="0"/>
          <w:sz w:val="22"/>
          <w:szCs w:val="22"/>
          <w:lang w:eastAsia="en-US"/>
        </w:rPr>
        <w:t>štatutárny orgán</w:t>
      </w:r>
      <w:r w:rsidR="001A2B91" w:rsidRPr="00391DF7">
        <w:rPr>
          <w:rFonts w:ascii="Corbel" w:eastAsia="Calibri" w:hAnsi="Corbel" w:cs="Arial"/>
          <w:snapToGrid w:val="0"/>
          <w:sz w:val="22"/>
          <w:szCs w:val="22"/>
          <w:lang w:eastAsia="en-US"/>
        </w:rPr>
        <w:t>:</w:t>
      </w:r>
      <w:r w:rsidR="000E7436">
        <w:rPr>
          <w:rFonts w:ascii="Corbel" w:eastAsia="Calibri" w:hAnsi="Corbel" w:cs="Arial"/>
          <w:snapToGrid w:val="0"/>
          <w:sz w:val="22"/>
          <w:szCs w:val="22"/>
          <w:lang w:eastAsia="en-US"/>
        </w:rPr>
        <w:tab/>
        <w:t>prof. JUDr. Marek Števček, PhD., rektor</w:t>
      </w:r>
    </w:p>
    <w:p w14:paraId="237FA903" w14:textId="7F46851B"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IČO:</w:t>
      </w:r>
      <w:r w:rsidR="000E7436">
        <w:rPr>
          <w:rFonts w:ascii="Corbel" w:eastAsia="Calibri" w:hAnsi="Corbel" w:cs="Arial"/>
          <w:snapToGrid w:val="0"/>
          <w:sz w:val="22"/>
          <w:szCs w:val="22"/>
          <w:lang w:eastAsia="en-US"/>
        </w:rPr>
        <w:tab/>
      </w:r>
      <w:r w:rsidRPr="00391DF7">
        <w:rPr>
          <w:rFonts w:ascii="Corbel" w:eastAsia="Calibri" w:hAnsi="Corbel" w:cs="Arial"/>
          <w:snapToGrid w:val="0"/>
          <w:sz w:val="22"/>
          <w:szCs w:val="22"/>
          <w:lang w:eastAsia="en-US"/>
        </w:rPr>
        <w:t>00</w:t>
      </w:r>
      <w:r w:rsidR="000E7436">
        <w:rPr>
          <w:rFonts w:ascii="Corbel" w:eastAsia="Calibri" w:hAnsi="Corbel" w:cs="Arial"/>
          <w:snapToGrid w:val="0"/>
          <w:sz w:val="22"/>
          <w:szCs w:val="22"/>
          <w:lang w:eastAsia="en-US"/>
        </w:rPr>
        <w:t> 397 865</w:t>
      </w:r>
    </w:p>
    <w:p w14:paraId="73839C92" w14:textId="0D2F4EC1"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DIČ:</w:t>
      </w:r>
      <w:r w:rsidR="000E7436">
        <w:rPr>
          <w:rFonts w:ascii="Corbel" w:eastAsia="Calibri" w:hAnsi="Corbel" w:cs="Arial"/>
          <w:snapToGrid w:val="0"/>
          <w:sz w:val="22"/>
          <w:szCs w:val="22"/>
          <w:lang w:eastAsia="en-US"/>
        </w:rPr>
        <w:tab/>
      </w:r>
      <w:r w:rsidRPr="00391DF7">
        <w:rPr>
          <w:rFonts w:ascii="Corbel" w:hAnsi="Corbel" w:cs="Arial"/>
          <w:sz w:val="22"/>
          <w:szCs w:val="22"/>
        </w:rPr>
        <w:t>202</w:t>
      </w:r>
      <w:r w:rsidR="000E7436">
        <w:rPr>
          <w:rFonts w:ascii="Corbel" w:hAnsi="Corbel" w:cs="Arial"/>
          <w:sz w:val="22"/>
          <w:szCs w:val="22"/>
        </w:rPr>
        <w:t>0845332</w:t>
      </w:r>
    </w:p>
    <w:p w14:paraId="1B1A8DFE" w14:textId="397A56F4" w:rsidR="001A2B91" w:rsidRPr="00391DF7" w:rsidRDefault="001A2B91" w:rsidP="000E7436">
      <w:pPr>
        <w:tabs>
          <w:tab w:val="left" w:pos="2835"/>
        </w:tabs>
        <w:jc w:val="both"/>
        <w:rPr>
          <w:rFonts w:ascii="Corbel" w:eastAsia="Calibri" w:hAnsi="Corbel" w:cs="Arial"/>
          <w:b/>
          <w:bCs/>
          <w:i/>
          <w:iCs/>
          <w:snapToGrid w:val="0"/>
          <w:sz w:val="22"/>
          <w:szCs w:val="22"/>
          <w:lang w:eastAsia="en-US"/>
        </w:rPr>
      </w:pPr>
      <w:r w:rsidRPr="00391DF7">
        <w:rPr>
          <w:rFonts w:ascii="Corbel" w:eastAsia="Calibri" w:hAnsi="Corbel" w:cs="Arial"/>
          <w:snapToGrid w:val="0"/>
          <w:sz w:val="22"/>
          <w:szCs w:val="22"/>
          <w:lang w:eastAsia="en-US"/>
        </w:rPr>
        <w:t>IČ DPH:</w:t>
      </w:r>
      <w:r w:rsidRPr="00391DF7">
        <w:rPr>
          <w:rFonts w:ascii="Corbel" w:eastAsia="Calibri" w:hAnsi="Corbel" w:cs="Arial"/>
          <w:snapToGrid w:val="0"/>
          <w:sz w:val="22"/>
          <w:szCs w:val="22"/>
          <w:lang w:eastAsia="en-US"/>
        </w:rPr>
        <w:tab/>
      </w:r>
      <w:r w:rsidR="000E7436">
        <w:rPr>
          <w:rFonts w:ascii="Corbel" w:eastAsia="Calibri" w:hAnsi="Corbel" w:cs="Arial"/>
          <w:snapToGrid w:val="0"/>
          <w:sz w:val="22"/>
          <w:szCs w:val="22"/>
          <w:lang w:eastAsia="en-US"/>
        </w:rPr>
        <w:tab/>
      </w:r>
      <w:r w:rsidR="000E7436">
        <w:rPr>
          <w:rFonts w:ascii="Corbel" w:hAnsi="Corbel" w:cs="Arial"/>
          <w:sz w:val="22"/>
          <w:szCs w:val="22"/>
        </w:rPr>
        <w:t>SK2020845332</w:t>
      </w:r>
    </w:p>
    <w:p w14:paraId="64C613FA" w14:textId="2A2D98B0"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Bankové spojenie:</w:t>
      </w:r>
      <w:r w:rsidR="000E7436">
        <w:rPr>
          <w:rFonts w:ascii="Corbel" w:eastAsia="Calibri" w:hAnsi="Corbel" w:cs="Arial"/>
          <w:snapToGrid w:val="0"/>
          <w:sz w:val="22"/>
          <w:szCs w:val="22"/>
          <w:lang w:eastAsia="en-US"/>
        </w:rPr>
        <w:tab/>
        <w:t>Štátna pokladnica</w:t>
      </w:r>
    </w:p>
    <w:p w14:paraId="1DF93B55" w14:textId="09AC61FB" w:rsidR="001A2B91" w:rsidRPr="00391DF7" w:rsidRDefault="001A2B91" w:rsidP="000E7436">
      <w:pPr>
        <w:tabs>
          <w:tab w:val="left" w:pos="2835"/>
        </w:tabs>
        <w:rPr>
          <w:rFonts w:ascii="Corbel" w:eastAsia="Calibri" w:hAnsi="Corbel" w:cs="Arial"/>
          <w:bCs/>
          <w:sz w:val="22"/>
          <w:szCs w:val="22"/>
          <w:lang w:eastAsia="en-US"/>
        </w:rPr>
      </w:pPr>
      <w:r w:rsidRPr="00391DF7">
        <w:rPr>
          <w:rFonts w:ascii="Corbel" w:eastAsia="Calibri" w:hAnsi="Corbel" w:cs="Arial"/>
          <w:bCs/>
          <w:sz w:val="22"/>
          <w:szCs w:val="22"/>
          <w:lang w:eastAsia="en-US"/>
        </w:rPr>
        <w:t>Číslo účtu IBAN:</w:t>
      </w:r>
      <w:r w:rsidR="000E7436">
        <w:rPr>
          <w:rFonts w:ascii="Corbel" w:eastAsia="Calibri" w:hAnsi="Corbel" w:cs="Arial"/>
          <w:bCs/>
          <w:sz w:val="22"/>
          <w:szCs w:val="22"/>
          <w:lang w:eastAsia="en-US"/>
        </w:rPr>
        <w:tab/>
      </w:r>
      <w:r w:rsidRPr="00391DF7">
        <w:rPr>
          <w:rFonts w:ascii="Corbel" w:hAnsi="Corbel" w:cs="Arial"/>
          <w:sz w:val="22"/>
          <w:szCs w:val="22"/>
        </w:rPr>
        <w:t>SK</w:t>
      </w:r>
      <w:r w:rsidR="000E7436">
        <w:rPr>
          <w:rFonts w:ascii="Corbel" w:hAnsi="Corbel" w:cs="Arial"/>
          <w:sz w:val="22"/>
          <w:szCs w:val="22"/>
        </w:rPr>
        <w:t>54 8180 0000 0070 0054 8473</w:t>
      </w:r>
    </w:p>
    <w:p w14:paraId="7D65F9BA" w14:textId="77777777" w:rsidR="001A2B91" w:rsidRPr="00391DF7" w:rsidRDefault="001A2B91" w:rsidP="001A2B91">
      <w:pPr>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Kontaktná osoba vo veciach:</w:t>
      </w:r>
    </w:p>
    <w:p w14:paraId="4C2A4A35" w14:textId="10059A59" w:rsidR="001A2B91" w:rsidRPr="00582F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391DF7">
        <w:rPr>
          <w:rFonts w:ascii="Corbel" w:eastAsia="Calibri" w:hAnsi="Corbel" w:cs="Arial"/>
          <w:snapToGrid w:val="0"/>
          <w:sz w:val="22"/>
          <w:szCs w:val="22"/>
          <w:lang w:eastAsia="en-US"/>
        </w:rPr>
        <w:t>technických:</w:t>
      </w:r>
      <w:r w:rsidR="000E7436">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Pr="00582FF7">
        <w:rPr>
          <w:rFonts w:ascii="Corbel" w:eastAsia="Calibri" w:hAnsi="Corbel" w:cs="Arial"/>
          <w:snapToGrid w:val="0"/>
          <w:sz w:val="22"/>
          <w:szCs w:val="22"/>
          <w:shd w:val="clear" w:color="auto" w:fill="D6E3BC" w:themeFill="accent3" w:themeFillTint="66"/>
          <w:lang w:eastAsia="en-US"/>
        </w:rPr>
        <w:t xml:space="preserve"> </w:t>
      </w:r>
    </w:p>
    <w:p w14:paraId="7423F4AC" w14:textId="77777777" w:rsidR="00582FF7" w:rsidRPr="00391D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582FF7">
        <w:rPr>
          <w:rFonts w:ascii="Corbel" w:eastAsia="Calibri" w:hAnsi="Corbel" w:cs="Arial"/>
          <w:snapToGrid w:val="0"/>
          <w:sz w:val="22"/>
          <w:szCs w:val="22"/>
          <w:lang w:eastAsia="en-US"/>
        </w:rPr>
        <w:t>zmluvných:</w:t>
      </w:r>
      <w:r w:rsidR="000E7436" w:rsidRPr="00582FF7">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00582FF7" w:rsidRPr="00391DF7">
        <w:rPr>
          <w:rFonts w:ascii="Corbel" w:eastAsia="Calibri" w:hAnsi="Corbel" w:cs="Arial"/>
          <w:snapToGrid w:val="0"/>
          <w:sz w:val="22"/>
          <w:szCs w:val="22"/>
          <w:shd w:val="clear" w:color="auto" w:fill="D6E3BC" w:themeFill="accent3" w:themeFillTint="66"/>
          <w:lang w:eastAsia="en-US"/>
        </w:rPr>
        <w:t xml:space="preserve"> </w:t>
      </w:r>
    </w:p>
    <w:p w14:paraId="449EB77E" w14:textId="226E5123" w:rsidR="001A2B91" w:rsidRPr="00391DF7" w:rsidRDefault="001A2B91" w:rsidP="000E7436">
      <w:pPr>
        <w:tabs>
          <w:tab w:val="left" w:pos="2835"/>
        </w:tabs>
        <w:jc w:val="both"/>
        <w:rPr>
          <w:rFonts w:ascii="Corbel" w:eastAsia="Calibri" w:hAnsi="Corbel" w:cs="Arial"/>
          <w:snapToGrid w:val="0"/>
          <w:sz w:val="22"/>
          <w:szCs w:val="22"/>
          <w:shd w:val="clear" w:color="auto" w:fill="D6E3BC" w:themeFill="accent3" w:themeFillTint="66"/>
          <w:lang w:eastAsia="en-US"/>
        </w:rPr>
      </w:pPr>
    </w:p>
    <w:p w14:paraId="17F23AA9" w14:textId="05DF7E91" w:rsidR="001A2B91" w:rsidRPr="00391DF7" w:rsidRDefault="001A2B91" w:rsidP="001A2B91">
      <w:pPr>
        <w:autoSpaceDE w:val="0"/>
        <w:autoSpaceDN w:val="0"/>
        <w:adjustRightInd w:val="0"/>
        <w:ind w:left="2124" w:firstLine="708"/>
        <w:jc w:val="both"/>
        <w:rPr>
          <w:rFonts w:ascii="Corbel" w:hAnsi="Corbel" w:cs="Arial"/>
          <w:color w:val="000000"/>
          <w:sz w:val="22"/>
          <w:szCs w:val="22"/>
        </w:rPr>
      </w:pPr>
    </w:p>
    <w:p w14:paraId="42C12FB9" w14:textId="77777777" w:rsidR="001A2B91" w:rsidRPr="00391DF7" w:rsidRDefault="001A2B91" w:rsidP="001A2B91">
      <w:pPr>
        <w:autoSpaceDE w:val="0"/>
        <w:autoSpaceDN w:val="0"/>
        <w:adjustRightInd w:val="0"/>
        <w:jc w:val="both"/>
        <w:rPr>
          <w:rFonts w:ascii="Corbel" w:hAnsi="Corbel" w:cs="Arial"/>
          <w:color w:val="000000"/>
          <w:sz w:val="22"/>
          <w:szCs w:val="22"/>
        </w:rPr>
      </w:pPr>
      <w:r w:rsidRPr="00391DF7">
        <w:rPr>
          <w:rFonts w:ascii="Corbel" w:hAnsi="Corbel" w:cs="Arial"/>
          <w:color w:val="000000"/>
          <w:sz w:val="22"/>
          <w:szCs w:val="22"/>
        </w:rPr>
        <w:t>(ďalej „odberateľ“)</w:t>
      </w:r>
    </w:p>
    <w:p w14:paraId="186BD236" w14:textId="20E7B7A6" w:rsidR="00DA7E1A" w:rsidRPr="00391DF7" w:rsidRDefault="00DA7E1A" w:rsidP="00DA7E1A">
      <w:pPr>
        <w:autoSpaceDE w:val="0"/>
        <w:autoSpaceDN w:val="0"/>
        <w:adjustRightInd w:val="0"/>
        <w:jc w:val="both"/>
        <w:rPr>
          <w:rFonts w:ascii="Corbel" w:hAnsi="Corbel" w:cs="Cambria"/>
          <w:color w:val="000000"/>
          <w:sz w:val="22"/>
          <w:szCs w:val="22"/>
        </w:rPr>
      </w:pPr>
    </w:p>
    <w:p w14:paraId="7CD3C6FD" w14:textId="77777777" w:rsidR="00DA7E1A" w:rsidRPr="00391DF7" w:rsidRDefault="00DA7E1A" w:rsidP="00DA7E1A">
      <w:pPr>
        <w:autoSpaceDE w:val="0"/>
        <w:autoSpaceDN w:val="0"/>
        <w:adjustRightInd w:val="0"/>
        <w:jc w:val="both"/>
        <w:rPr>
          <w:rFonts w:ascii="Corbel" w:hAnsi="Corbel" w:cs="Cambria"/>
          <w:b/>
          <w:bCs/>
          <w:color w:val="000000"/>
          <w:sz w:val="22"/>
          <w:szCs w:val="22"/>
        </w:rPr>
      </w:pPr>
    </w:p>
    <w:p w14:paraId="6385E500" w14:textId="72DC41EF" w:rsidR="00DA7E1A" w:rsidRPr="00391DF7" w:rsidRDefault="00DA7E1A" w:rsidP="000E7436">
      <w:pPr>
        <w:tabs>
          <w:tab w:val="left" w:pos="2835"/>
        </w:tabs>
        <w:autoSpaceDE w:val="0"/>
        <w:autoSpaceDN w:val="0"/>
        <w:adjustRightInd w:val="0"/>
        <w:jc w:val="both"/>
        <w:rPr>
          <w:rFonts w:ascii="Corbel" w:hAnsi="Corbel" w:cs="Cambria"/>
          <w:b/>
          <w:bCs/>
          <w:color w:val="000000"/>
          <w:sz w:val="22"/>
          <w:szCs w:val="22"/>
        </w:rPr>
      </w:pPr>
      <w:r w:rsidRPr="00391DF7">
        <w:rPr>
          <w:rFonts w:ascii="Corbel" w:hAnsi="Corbel" w:cs="Cambria"/>
          <w:b/>
          <w:bCs/>
          <w:color w:val="000000"/>
          <w:sz w:val="22"/>
          <w:szCs w:val="22"/>
        </w:rPr>
        <w:t xml:space="preserve">Dodávateľ: </w:t>
      </w:r>
      <w:r w:rsidR="000E7436">
        <w:rPr>
          <w:rFonts w:ascii="Corbel" w:hAnsi="Corbel" w:cs="Cambria"/>
          <w:b/>
          <w:bCs/>
          <w:color w:val="000000"/>
          <w:sz w:val="22"/>
          <w:szCs w:val="22"/>
        </w:rPr>
        <w:tab/>
      </w:r>
    </w:p>
    <w:p w14:paraId="22AF0C0A" w14:textId="698FF5D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i/>
          <w:iCs/>
          <w:color w:val="000000"/>
          <w:sz w:val="22"/>
          <w:szCs w:val="22"/>
        </w:rPr>
      </w:pPr>
      <w:r w:rsidRPr="00582FF7">
        <w:rPr>
          <w:rFonts w:ascii="Corbel" w:hAnsi="Corbel" w:cs="Cambria"/>
          <w:color w:val="000000"/>
          <w:sz w:val="22"/>
          <w:szCs w:val="22"/>
        </w:rPr>
        <w:t>Sídlo: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DA9B6" w14:textId="1860F97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Poštová adresa:</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A1468EE" w14:textId="6D5F95A1"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Zapísaná:</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C0A6D0A" w14:textId="16D59099"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V zastúpení:</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7061F21" w14:textId="4D4B96EF"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00E510A1" w14:textId="1FAD9655"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DIČ:</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6EBBA995" w14:textId="2FB5548B"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 DPH:</w:t>
      </w:r>
      <w:r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5A2B5" w14:textId="766D4055" w:rsidR="00DA7E1A" w:rsidRPr="00391D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bankové spojenie:</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461FB639" w14:textId="77777777" w:rsidR="00DA7E1A" w:rsidRPr="00391DF7" w:rsidRDefault="00DA7E1A" w:rsidP="00DA7E1A">
      <w:pPr>
        <w:autoSpaceDE w:val="0"/>
        <w:autoSpaceDN w:val="0"/>
        <w:adjustRightInd w:val="0"/>
        <w:jc w:val="both"/>
        <w:rPr>
          <w:rFonts w:ascii="Corbel" w:hAnsi="Corbel" w:cs="Cambria"/>
          <w:color w:val="000000"/>
          <w:sz w:val="22"/>
          <w:szCs w:val="22"/>
        </w:rPr>
      </w:pPr>
    </w:p>
    <w:p w14:paraId="499E7296" w14:textId="77777777" w:rsidR="00DA7E1A" w:rsidRPr="00391DF7" w:rsidRDefault="00DA7E1A" w:rsidP="00DA7E1A">
      <w:pPr>
        <w:autoSpaceDE w:val="0"/>
        <w:autoSpaceDN w:val="0"/>
        <w:adjustRightInd w:val="0"/>
        <w:jc w:val="both"/>
        <w:rPr>
          <w:rFonts w:ascii="Corbel" w:hAnsi="Corbel" w:cs="Cambria"/>
          <w:color w:val="000000"/>
          <w:sz w:val="22"/>
          <w:szCs w:val="22"/>
        </w:rPr>
      </w:pPr>
      <w:r w:rsidRPr="724CDAB0">
        <w:rPr>
          <w:rFonts w:ascii="Corbel" w:hAnsi="Corbel" w:cs="Cambria"/>
          <w:color w:val="000000" w:themeColor="text1"/>
          <w:sz w:val="22"/>
          <w:szCs w:val="22"/>
        </w:rPr>
        <w:t>(ďalej „dodávateľ“)</w:t>
      </w:r>
    </w:p>
    <w:p w14:paraId="333A41A2" w14:textId="1E09C7DE" w:rsidR="22ACB2C2" w:rsidRDefault="22ACB2C2" w:rsidP="724CDAB0">
      <w:pPr>
        <w:jc w:val="both"/>
        <w:rPr>
          <w:rFonts w:ascii="Corbel" w:hAnsi="Corbel" w:cs="Cambria"/>
          <w:color w:val="000000" w:themeColor="text1"/>
          <w:sz w:val="22"/>
          <w:szCs w:val="22"/>
        </w:rPr>
      </w:pPr>
      <w:r w:rsidRPr="1191A257">
        <w:rPr>
          <w:rFonts w:ascii="Corbel" w:hAnsi="Corbel" w:cs="Cambria"/>
          <w:color w:val="000000" w:themeColor="text1"/>
          <w:sz w:val="22"/>
          <w:szCs w:val="22"/>
        </w:rPr>
        <w:t xml:space="preserve">(ďalej spolu aj </w:t>
      </w:r>
      <w:proofErr w:type="spellStart"/>
      <w:r w:rsidRPr="1191A257">
        <w:rPr>
          <w:rFonts w:ascii="Corbel" w:hAnsi="Corbel" w:cs="Cambria"/>
          <w:color w:val="000000" w:themeColor="text1"/>
          <w:sz w:val="22"/>
          <w:szCs w:val="22"/>
        </w:rPr>
        <w:t>ako”zmluvné</w:t>
      </w:r>
      <w:proofErr w:type="spellEnd"/>
      <w:r w:rsidRPr="1191A257">
        <w:rPr>
          <w:rFonts w:ascii="Corbel" w:hAnsi="Corbel" w:cs="Cambria"/>
          <w:color w:val="000000" w:themeColor="text1"/>
          <w:sz w:val="22"/>
          <w:szCs w:val="22"/>
        </w:rPr>
        <w:t xml:space="preserve"> strany”)</w:t>
      </w:r>
    </w:p>
    <w:p w14:paraId="5E9EC213" w14:textId="77777777" w:rsidR="00FD05A4" w:rsidRPr="00391DF7" w:rsidRDefault="00FD05A4" w:rsidP="00FD05A4">
      <w:pPr>
        <w:autoSpaceDE w:val="0"/>
        <w:autoSpaceDN w:val="0"/>
        <w:adjustRightInd w:val="0"/>
        <w:jc w:val="both"/>
        <w:rPr>
          <w:rFonts w:ascii="Corbel" w:hAnsi="Corbel"/>
          <w:color w:val="000000"/>
          <w:sz w:val="22"/>
          <w:szCs w:val="22"/>
        </w:rPr>
      </w:pPr>
    </w:p>
    <w:p w14:paraId="0B884E17" w14:textId="77777777" w:rsidR="00FD05A4" w:rsidRPr="00391DF7" w:rsidRDefault="00FD05A4" w:rsidP="00FD05A4">
      <w:pPr>
        <w:autoSpaceDE w:val="0"/>
        <w:autoSpaceDN w:val="0"/>
        <w:adjustRightInd w:val="0"/>
        <w:jc w:val="both"/>
        <w:rPr>
          <w:rFonts w:ascii="Corbel" w:hAnsi="Corbel"/>
          <w:color w:val="000000"/>
          <w:sz w:val="22"/>
          <w:szCs w:val="22"/>
        </w:rPr>
      </w:pPr>
      <w:r w:rsidRPr="00391DF7">
        <w:rPr>
          <w:rFonts w:ascii="Corbel" w:hAnsi="Corbel"/>
          <w:color w:val="000000"/>
          <w:sz w:val="22"/>
          <w:szCs w:val="22"/>
        </w:rPr>
        <w:tab/>
      </w:r>
      <w:r w:rsidRPr="00391DF7">
        <w:rPr>
          <w:rFonts w:ascii="Corbel" w:hAnsi="Corbel"/>
          <w:color w:val="000000"/>
          <w:sz w:val="22"/>
          <w:szCs w:val="22"/>
        </w:rPr>
        <w:tab/>
      </w:r>
      <w:r w:rsidRPr="00391DF7">
        <w:rPr>
          <w:rFonts w:ascii="Corbel" w:hAnsi="Corbel"/>
          <w:color w:val="000000"/>
          <w:sz w:val="22"/>
          <w:szCs w:val="22"/>
        </w:rPr>
        <w:tab/>
      </w:r>
    </w:p>
    <w:p w14:paraId="07286D26"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34F00566" w14:textId="4888D5BB" w:rsidR="00DB4BAE" w:rsidRPr="00391DF7" w:rsidRDefault="00DB4BAE" w:rsidP="00DB4BAE">
      <w:pPr>
        <w:autoSpaceDE w:val="0"/>
        <w:autoSpaceDN w:val="0"/>
        <w:adjustRightInd w:val="0"/>
        <w:jc w:val="center"/>
        <w:rPr>
          <w:rFonts w:ascii="Corbel" w:hAnsi="Corbel" w:cs="Cambria"/>
          <w:b/>
          <w:bCs/>
          <w:color w:val="000000"/>
          <w:sz w:val="22"/>
          <w:szCs w:val="22"/>
        </w:rPr>
      </w:pPr>
      <w:r w:rsidRPr="1191A257">
        <w:rPr>
          <w:rFonts w:ascii="Corbel" w:hAnsi="Corbel" w:cs="Cambria"/>
          <w:b/>
          <w:bCs/>
          <w:color w:val="000000" w:themeColor="text1"/>
          <w:sz w:val="22"/>
          <w:szCs w:val="22"/>
        </w:rPr>
        <w:t xml:space="preserve">II. Predmet </w:t>
      </w:r>
      <w:r w:rsidR="4219E98C" w:rsidRPr="1191A257">
        <w:rPr>
          <w:rFonts w:ascii="Corbel" w:hAnsi="Corbel" w:cs="Cambria"/>
          <w:b/>
          <w:bCs/>
          <w:color w:val="000000" w:themeColor="text1"/>
          <w:sz w:val="22"/>
          <w:szCs w:val="22"/>
        </w:rPr>
        <w:t>Z</w:t>
      </w:r>
      <w:r w:rsidRPr="1191A257">
        <w:rPr>
          <w:rFonts w:ascii="Corbel" w:hAnsi="Corbel" w:cs="Cambria"/>
          <w:b/>
          <w:bCs/>
          <w:color w:val="000000" w:themeColor="text1"/>
          <w:sz w:val="22"/>
          <w:szCs w:val="22"/>
        </w:rPr>
        <w:t>mluvy</w:t>
      </w:r>
    </w:p>
    <w:p w14:paraId="770BF58A"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0D7A705" w14:textId="09736AEC"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2.1 </w:t>
      </w:r>
      <w:r w:rsidR="00E623ED" w:rsidRPr="1191A257">
        <w:rPr>
          <w:rFonts w:ascii="Corbel" w:hAnsi="Corbel" w:cs="Cambria"/>
          <w:color w:val="000000" w:themeColor="text1"/>
          <w:sz w:val="22"/>
          <w:szCs w:val="22"/>
        </w:rPr>
        <w:t xml:space="preserve">Predmetom Zmluvy je úprava práv a povinností zmluvných strán pri dodávaní elektriny vymedzenej množstvom a časovým priebehom výkonu, pri prevzatí zodpovednosti za odchýlku a pri zabezpečení distribúcie elektriny do </w:t>
      </w:r>
      <w:r w:rsidR="248E7023" w:rsidRPr="1191A257">
        <w:rPr>
          <w:rFonts w:ascii="Corbel" w:hAnsi="Corbel" w:cs="Cambria"/>
          <w:color w:val="000000" w:themeColor="text1"/>
          <w:sz w:val="22"/>
          <w:szCs w:val="22"/>
        </w:rPr>
        <w:t>Z</w:t>
      </w:r>
      <w:r w:rsidR="00E623ED" w:rsidRPr="1191A257">
        <w:rPr>
          <w:rFonts w:ascii="Corbel" w:hAnsi="Corbel" w:cs="Cambria"/>
          <w:color w:val="000000" w:themeColor="text1"/>
          <w:sz w:val="22"/>
          <w:szCs w:val="22"/>
        </w:rPr>
        <w:t>mluvou vymedzených odberných miest (ďalej len „OM“) vrátane súvisiacich služieb spojených s dodávkou elektriny.</w:t>
      </w:r>
    </w:p>
    <w:p w14:paraId="0C2F364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A41CB8A" w14:textId="6DB0B2F9"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2.2 Dodávateľ sa zaväzuje po dobu platnosti tejto </w:t>
      </w:r>
      <w:r w:rsidR="0A125F47"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w:t>
      </w:r>
    </w:p>
    <w:p w14:paraId="1A24E21E" w14:textId="4A496120"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 xml:space="preserve">dodávať elektrinu do OM odberateľa, pripojených do siete </w:t>
      </w:r>
      <w:r w:rsidR="00B57599" w:rsidRPr="00391DF7">
        <w:rPr>
          <w:rFonts w:ascii="Corbel" w:hAnsi="Corbel" w:cs="Cambria"/>
          <w:color w:val="000000"/>
          <w:sz w:val="22"/>
          <w:szCs w:val="22"/>
        </w:rPr>
        <w:t>prevádzkovateľa distribučnej sústavy (ďalej len „</w:t>
      </w:r>
      <w:r w:rsidRPr="00391DF7">
        <w:rPr>
          <w:rFonts w:ascii="Corbel" w:hAnsi="Corbel" w:cs="Cambria"/>
          <w:color w:val="000000"/>
          <w:sz w:val="22"/>
          <w:szCs w:val="22"/>
        </w:rPr>
        <w:t>PDS</w:t>
      </w:r>
      <w:r w:rsidR="00B57599" w:rsidRPr="00391DF7">
        <w:rPr>
          <w:rFonts w:ascii="Corbel" w:hAnsi="Corbel" w:cs="Cambria"/>
          <w:color w:val="000000"/>
          <w:sz w:val="22"/>
          <w:szCs w:val="22"/>
        </w:rPr>
        <w:t>“)</w:t>
      </w:r>
      <w:r w:rsidRPr="00391DF7">
        <w:rPr>
          <w:rFonts w:ascii="Corbel" w:hAnsi="Corbel" w:cs="Cambria"/>
          <w:color w:val="000000"/>
          <w:sz w:val="22"/>
          <w:szCs w:val="22"/>
        </w:rPr>
        <w:t>, špecifikovaných v prílohe č. 1 Zmluvy za podmienok dohodnutých v Zmluve,</w:t>
      </w:r>
    </w:p>
    <w:p w14:paraId="140365A1"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 prípade záujmu odberateľa, dodávať odberateľovi elektrinu do OM odberateľa, pripojených do siete PDS a neuvedených v prílohe č. 1 tejto Zmluvy (doplnených OM), od vzájomne dohodnutého dňa ich doplnenia do dohodnutého dňa skončenia dodávky elektriny,</w:t>
      </w:r>
    </w:p>
    <w:p w14:paraId="615E84F6"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prevziať zodpovednosť za odchýlku odberateľa voči </w:t>
      </w:r>
      <w:proofErr w:type="spellStart"/>
      <w:r w:rsidRPr="00391DF7">
        <w:rPr>
          <w:rFonts w:ascii="Corbel" w:hAnsi="Corbel" w:cs="Cambria"/>
          <w:color w:val="000000"/>
          <w:sz w:val="22"/>
          <w:szCs w:val="22"/>
        </w:rPr>
        <w:t>zúčtovateľovi</w:t>
      </w:r>
      <w:proofErr w:type="spellEnd"/>
      <w:r w:rsidRPr="00391DF7">
        <w:rPr>
          <w:rFonts w:ascii="Corbel" w:hAnsi="Corbel" w:cs="Cambria"/>
          <w:color w:val="000000"/>
          <w:sz w:val="22"/>
          <w:szCs w:val="22"/>
        </w:rPr>
        <w:t xml:space="preserve"> odchýlky pre OM podľa tejto Zmluvy odo dňa vzniku povinnosti dodávať odberateľovi elektrinu pre dané OM až do dohodnutého dňa skončenia dodávky elektriny,</w:t>
      </w:r>
    </w:p>
    <w:p w14:paraId="021FC968" w14:textId="221C9CD9"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zabezpečiť pre odberateľa distribúciu elektriny a ostatné služby (administrácia zmien veľkosti a typu rezervovanej kapacity (ďalej len „RK“), sadzby spojené s dodávkou elektriny (ďalej len „distribučné služby“ v príslušnom gramatickom tvare) od príslušného prevádzkovateľa distribučnej sústavy,</w:t>
      </w:r>
    </w:p>
    <w:p w14:paraId="187E4DCF" w14:textId="59166E39" w:rsidR="00E623ED" w:rsidRPr="00391DF7" w:rsidRDefault="00E623ED" w:rsidP="00E623ED">
      <w:pPr>
        <w:pStyle w:val="Odsekzoznamu"/>
        <w:numPr>
          <w:ilvl w:val="0"/>
          <w:numId w:val="7"/>
        </w:numPr>
        <w:jc w:val="both"/>
        <w:rPr>
          <w:rFonts w:ascii="Corbel" w:hAnsi="Corbel" w:cs="Cambria"/>
          <w:sz w:val="22"/>
          <w:szCs w:val="22"/>
        </w:rPr>
      </w:pPr>
      <w:r w:rsidRPr="1191A257">
        <w:rPr>
          <w:rFonts w:ascii="Corbel" w:hAnsi="Corbel" w:cs="Cambria"/>
          <w:sz w:val="22"/>
          <w:szCs w:val="22"/>
        </w:rPr>
        <w:t xml:space="preserve">garantovať kontinuitu dodávky elektrickej energie po celú dobu plnenia </w:t>
      </w:r>
      <w:r w:rsidR="3497E4B8" w:rsidRPr="1191A257">
        <w:rPr>
          <w:rFonts w:ascii="Corbel" w:hAnsi="Corbel" w:cs="Cambria"/>
          <w:sz w:val="22"/>
          <w:szCs w:val="22"/>
        </w:rPr>
        <w:t>Z</w:t>
      </w:r>
      <w:r w:rsidRPr="1191A257">
        <w:rPr>
          <w:rFonts w:ascii="Corbel" w:hAnsi="Corbel" w:cs="Cambria"/>
          <w:sz w:val="22"/>
          <w:szCs w:val="22"/>
        </w:rPr>
        <w:t xml:space="preserve">mluvy , ako aj pri zmene dodávateľa elektriny, okrem vyššej moci, plánovaných odstávok a vzniknutých porúch, </w:t>
      </w:r>
    </w:p>
    <w:p w14:paraId="407BCC6D" w14:textId="77777777" w:rsidR="00E623ED" w:rsidRPr="00391DF7" w:rsidRDefault="00E623ED" w:rsidP="00E623ED">
      <w:pPr>
        <w:pStyle w:val="Odsekzoznamu"/>
        <w:numPr>
          <w:ilvl w:val="0"/>
          <w:numId w:val="7"/>
        </w:numPr>
        <w:jc w:val="both"/>
        <w:rPr>
          <w:rFonts w:ascii="Corbel" w:hAnsi="Corbel" w:cs="Cambria"/>
          <w:sz w:val="22"/>
          <w:szCs w:val="22"/>
        </w:rPr>
      </w:pPr>
      <w:r w:rsidRPr="00391DF7">
        <w:rPr>
          <w:rFonts w:ascii="Corbel" w:hAnsi="Corbel" w:cs="Cambria"/>
          <w:sz w:val="22"/>
          <w:szCs w:val="22"/>
        </w:rPr>
        <w:t>garantovať dostupnosť osobného zástupcu dodávateľa pre operatívne riešenie technických problémov (meno a telefonický kontakt),</w:t>
      </w:r>
    </w:p>
    <w:p w14:paraId="685E545A" w14:textId="2AB1FD8D"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spĺňať ďalšie požiadavky </w:t>
      </w:r>
      <w:r w:rsidR="34DEE9D2"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určené v tejto Zmluve a jej prílohe.</w:t>
      </w:r>
    </w:p>
    <w:p w14:paraId="6DBAA92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CF8F6AB" w14:textId="628DE06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2.3 </w:t>
      </w:r>
      <w:r w:rsidR="00E623ED" w:rsidRPr="00391DF7">
        <w:rPr>
          <w:rFonts w:ascii="Corbel" w:hAnsi="Corbel" w:cs="Cambria"/>
          <w:color w:val="000000"/>
          <w:sz w:val="22"/>
          <w:szCs w:val="22"/>
        </w:rPr>
        <w:t>Odberateľ sa zaväzuje odobrať od dodávateľa elektrinu v dohodnutom množstve a čase podľa podmienok dohodnutých v tejto Zmluve a zaplatiť dodávateľovi za dodávku elektriny a za distribučné služby cenu podľa podmienok uvedených v tejto Zmluve a v súlade s predpismi na základe uplatnenia regulovaného prístupu k distribučnej sústave</w:t>
      </w:r>
      <w:r w:rsidRPr="00391DF7">
        <w:rPr>
          <w:rFonts w:ascii="Corbel" w:hAnsi="Corbel" w:cs="Cambria"/>
          <w:color w:val="000000"/>
          <w:sz w:val="22"/>
          <w:szCs w:val="22"/>
        </w:rPr>
        <w:t>.</w:t>
      </w:r>
    </w:p>
    <w:p w14:paraId="661BD75C" w14:textId="77777777" w:rsidR="00B80A7D" w:rsidRPr="00391DF7" w:rsidRDefault="00B80A7D" w:rsidP="00202DA4">
      <w:pPr>
        <w:autoSpaceDE w:val="0"/>
        <w:autoSpaceDN w:val="0"/>
        <w:adjustRightInd w:val="0"/>
        <w:rPr>
          <w:rFonts w:ascii="Corbel" w:hAnsi="Corbel" w:cs="Cambria"/>
          <w:b/>
          <w:bCs/>
          <w:color w:val="000000"/>
          <w:sz w:val="22"/>
          <w:szCs w:val="22"/>
        </w:rPr>
      </w:pPr>
    </w:p>
    <w:p w14:paraId="5521CB13"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III. Dodávka elektriny</w:t>
      </w:r>
    </w:p>
    <w:p w14:paraId="0C786B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2D021C9" w14:textId="6D09AAA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3.1 Dodávateľ sa zaväzuje, že bude odberateľovi dodávať predmet </w:t>
      </w:r>
      <w:r w:rsidR="31E1AF1B"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nepretržite od </w:t>
      </w:r>
      <w:r w:rsidR="001A2B91" w:rsidRPr="1191A257">
        <w:rPr>
          <w:rFonts w:ascii="Corbel" w:hAnsi="Corbel" w:cs="Cambria"/>
          <w:color w:val="000000" w:themeColor="text1"/>
          <w:sz w:val="22"/>
          <w:szCs w:val="22"/>
        </w:rPr>
        <w:t>1.</w:t>
      </w:r>
      <w:r w:rsidR="00626D21" w:rsidRPr="1191A257">
        <w:rPr>
          <w:rFonts w:ascii="Corbel" w:hAnsi="Corbel" w:cs="Cambria"/>
          <w:color w:val="000000" w:themeColor="text1"/>
          <w:sz w:val="22"/>
          <w:szCs w:val="22"/>
        </w:rPr>
        <w:t>1</w:t>
      </w:r>
      <w:r w:rsidR="001A2B91" w:rsidRPr="1191A257">
        <w:rPr>
          <w:rFonts w:ascii="Corbel" w:hAnsi="Corbel" w:cs="Cambria"/>
          <w:color w:val="000000" w:themeColor="text1"/>
          <w:sz w:val="22"/>
          <w:szCs w:val="22"/>
        </w:rPr>
        <w:t>.202</w:t>
      </w:r>
      <w:r w:rsidR="00D548C7">
        <w:rPr>
          <w:rFonts w:ascii="Corbel" w:hAnsi="Corbel" w:cs="Cambria"/>
          <w:color w:val="000000" w:themeColor="text1"/>
          <w:sz w:val="22"/>
          <w:szCs w:val="22"/>
        </w:rPr>
        <w:t>3</w:t>
      </w:r>
      <w:r w:rsidR="003C246F" w:rsidRPr="1191A257">
        <w:rPr>
          <w:rFonts w:ascii="Corbel" w:hAnsi="Corbel" w:cs="Cambria"/>
          <w:color w:val="000000" w:themeColor="text1"/>
          <w:sz w:val="22"/>
          <w:szCs w:val="22"/>
        </w:rPr>
        <w:t xml:space="preserve"> od 00:00 hod. do </w:t>
      </w:r>
      <w:r w:rsidR="001A2B91" w:rsidRPr="1191A257">
        <w:rPr>
          <w:rFonts w:ascii="Corbel" w:hAnsi="Corbel" w:cs="Cambria"/>
          <w:color w:val="000000" w:themeColor="text1"/>
          <w:sz w:val="22"/>
          <w:szCs w:val="22"/>
        </w:rPr>
        <w:t>3</w:t>
      </w:r>
      <w:r w:rsidR="00626D21" w:rsidRPr="1191A257">
        <w:rPr>
          <w:rFonts w:ascii="Corbel" w:hAnsi="Corbel" w:cs="Cambria"/>
          <w:color w:val="000000" w:themeColor="text1"/>
          <w:sz w:val="22"/>
          <w:szCs w:val="22"/>
        </w:rPr>
        <w:t>1</w:t>
      </w:r>
      <w:r w:rsidR="001A2B91" w:rsidRPr="1191A257">
        <w:rPr>
          <w:rFonts w:ascii="Corbel" w:hAnsi="Corbel" w:cs="Cambria"/>
          <w:color w:val="000000" w:themeColor="text1"/>
          <w:sz w:val="22"/>
          <w:szCs w:val="22"/>
        </w:rPr>
        <w:t>.</w:t>
      </w:r>
      <w:r w:rsidR="00626D21" w:rsidRPr="1191A257">
        <w:rPr>
          <w:rFonts w:ascii="Corbel" w:hAnsi="Corbel" w:cs="Cambria"/>
          <w:color w:val="000000" w:themeColor="text1"/>
          <w:sz w:val="22"/>
          <w:szCs w:val="22"/>
        </w:rPr>
        <w:t>12</w:t>
      </w:r>
      <w:r w:rsidR="001A2B91" w:rsidRPr="1191A257">
        <w:rPr>
          <w:rFonts w:ascii="Corbel" w:hAnsi="Corbel" w:cs="Cambria"/>
          <w:color w:val="000000" w:themeColor="text1"/>
          <w:sz w:val="22"/>
          <w:szCs w:val="22"/>
        </w:rPr>
        <w:t>.202</w:t>
      </w:r>
      <w:r w:rsidR="00D548C7">
        <w:rPr>
          <w:rFonts w:ascii="Corbel" w:hAnsi="Corbel" w:cs="Cambria"/>
          <w:color w:val="000000" w:themeColor="text1"/>
          <w:sz w:val="22"/>
          <w:szCs w:val="22"/>
        </w:rPr>
        <w:t>3</w:t>
      </w:r>
      <w:r w:rsidRPr="1191A257">
        <w:rPr>
          <w:rFonts w:ascii="Corbel" w:hAnsi="Corbel" w:cs="Cambria"/>
          <w:color w:val="000000" w:themeColor="text1"/>
          <w:sz w:val="22"/>
          <w:szCs w:val="22"/>
        </w:rPr>
        <w:t xml:space="preserve"> do 24:00 hod. a za podmienok uvedených v tejto </w:t>
      </w:r>
      <w:r w:rsidR="3EBB1B3F"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mluve.</w:t>
      </w:r>
    </w:p>
    <w:p w14:paraId="05ACDD96"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3BD747F" w14:textId="279FFAC0"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3.2 Celkové </w:t>
      </w:r>
      <w:r w:rsidR="00AD46AF" w:rsidRPr="00391DF7">
        <w:rPr>
          <w:rFonts w:ascii="Corbel" w:hAnsi="Corbel" w:cs="Cambria"/>
          <w:color w:val="000000"/>
          <w:sz w:val="22"/>
          <w:szCs w:val="22"/>
        </w:rPr>
        <w:t>predpokladané</w:t>
      </w:r>
      <w:r w:rsidR="004D0E65" w:rsidRPr="00391DF7">
        <w:rPr>
          <w:rFonts w:ascii="Corbel" w:hAnsi="Corbel" w:cs="Cambria"/>
          <w:color w:val="000000"/>
          <w:sz w:val="22"/>
          <w:szCs w:val="22"/>
        </w:rPr>
        <w:t xml:space="preserve"> </w:t>
      </w:r>
      <w:r w:rsidRPr="00391DF7">
        <w:rPr>
          <w:rFonts w:ascii="Corbel" w:hAnsi="Corbel" w:cs="Cambria"/>
          <w:color w:val="000000"/>
          <w:sz w:val="22"/>
          <w:szCs w:val="22"/>
        </w:rPr>
        <w:t xml:space="preserve">zmluvné množstvo dodávanej elektriny za zmluvné obdobie </w:t>
      </w:r>
      <w:r w:rsidRPr="00391DF7">
        <w:rPr>
          <w:rFonts w:ascii="Corbel" w:hAnsi="Corbel" w:cs="Cambria"/>
          <w:b/>
          <w:bCs/>
          <w:color w:val="000000"/>
          <w:sz w:val="22"/>
          <w:szCs w:val="22"/>
        </w:rPr>
        <w:t>je</w:t>
      </w:r>
      <w:r w:rsidR="0032790F" w:rsidRPr="00391DF7">
        <w:rPr>
          <w:rFonts w:ascii="Corbel" w:hAnsi="Corbel" w:cs="Cambria"/>
          <w:b/>
          <w:bCs/>
          <w:color w:val="000000"/>
          <w:sz w:val="22"/>
          <w:szCs w:val="22"/>
        </w:rPr>
        <w:t xml:space="preserve"> </w:t>
      </w:r>
      <w:r w:rsidR="00561109">
        <w:rPr>
          <w:rFonts w:ascii="Corbel" w:hAnsi="Corbel" w:cs="Cambria"/>
          <w:b/>
          <w:bCs/>
          <w:color w:val="000000"/>
          <w:sz w:val="22"/>
          <w:szCs w:val="22"/>
        </w:rPr>
        <w:br/>
      </w:r>
      <w:r w:rsidR="00BC039B" w:rsidRPr="00BC039B">
        <w:rPr>
          <w:rFonts w:ascii="Corbel" w:hAnsi="Corbel"/>
          <w:b/>
          <w:bCs/>
        </w:rPr>
        <w:t xml:space="preserve">16 007 900,00 </w:t>
      </w:r>
      <w:r w:rsidR="00BC039B">
        <w:rPr>
          <w:rFonts w:ascii="Corbel" w:hAnsi="Corbel"/>
          <w:b/>
          <w:bCs/>
        </w:rPr>
        <w:t>kWh</w:t>
      </w:r>
      <w:r w:rsidR="001A2B91" w:rsidRPr="00391DF7">
        <w:rPr>
          <w:rFonts w:ascii="Corbel" w:hAnsi="Corbel" w:cs="Cambria"/>
          <w:b/>
          <w:color w:val="000000"/>
          <w:sz w:val="22"/>
          <w:szCs w:val="22"/>
        </w:rPr>
        <w:t>/rok</w:t>
      </w:r>
      <w:r w:rsidRPr="00391DF7">
        <w:rPr>
          <w:rFonts w:ascii="Corbel" w:hAnsi="Corbel" w:cs="Cambria"/>
          <w:color w:val="000000"/>
          <w:sz w:val="22"/>
          <w:szCs w:val="22"/>
        </w:rPr>
        <w:t>, jednotlivé množstvá podľa OM sú uvedené v prílohe č. 1 tejto Zmluvy.</w:t>
      </w:r>
    </w:p>
    <w:p w14:paraId="262B1507" w14:textId="77777777" w:rsidR="00AB5B1B" w:rsidRPr="00391DF7" w:rsidRDefault="00AB5B1B" w:rsidP="00DB4BAE">
      <w:pPr>
        <w:autoSpaceDE w:val="0"/>
        <w:autoSpaceDN w:val="0"/>
        <w:adjustRightInd w:val="0"/>
        <w:jc w:val="both"/>
        <w:rPr>
          <w:rFonts w:ascii="Corbel" w:hAnsi="Corbel" w:cs="Cambria"/>
          <w:color w:val="000000"/>
          <w:sz w:val="22"/>
          <w:szCs w:val="22"/>
        </w:rPr>
      </w:pPr>
    </w:p>
    <w:p w14:paraId="5DD2837C" w14:textId="78626BA5" w:rsidR="00AB5B1B" w:rsidRPr="00391DF7" w:rsidRDefault="00DB4BAE" w:rsidP="00AB5B1B">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3.3. Odberateľ si vyhradzuje právo meniť počty </w:t>
      </w:r>
      <w:r w:rsidR="00E623ED" w:rsidRPr="1191A257">
        <w:rPr>
          <w:rFonts w:ascii="Corbel" w:hAnsi="Corbel" w:cs="Cambria"/>
          <w:color w:val="000000" w:themeColor="text1"/>
          <w:sz w:val="22"/>
          <w:szCs w:val="22"/>
        </w:rPr>
        <w:t>OM</w:t>
      </w:r>
      <w:r w:rsidRPr="1191A257">
        <w:rPr>
          <w:rFonts w:ascii="Corbel" w:hAnsi="Corbel" w:cs="Cambria"/>
          <w:color w:val="000000" w:themeColor="text1"/>
          <w:sz w:val="22"/>
          <w:szCs w:val="22"/>
        </w:rPr>
        <w:t xml:space="preserve"> v závislosti od jeho reálnych potrieb alebo pri vzniku okolností, ktoré odberateľ nemohol pri podpise tejto </w:t>
      </w:r>
      <w:r w:rsidR="17BEDF60"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predvídať. K zmenám počtu </w:t>
      </w:r>
      <w:r w:rsidR="00E623ED" w:rsidRPr="1191A257">
        <w:rPr>
          <w:rFonts w:ascii="Corbel" w:hAnsi="Corbel" w:cs="Cambria"/>
          <w:color w:val="000000" w:themeColor="text1"/>
          <w:sz w:val="22"/>
          <w:szCs w:val="22"/>
        </w:rPr>
        <w:t xml:space="preserve">OM </w:t>
      </w:r>
      <w:r w:rsidR="00AB5B1B" w:rsidRPr="1191A257">
        <w:rPr>
          <w:rFonts w:ascii="Corbel" w:hAnsi="Corbel" w:cs="Cambria"/>
          <w:color w:val="000000" w:themeColor="text1"/>
          <w:sz w:val="22"/>
          <w:szCs w:val="22"/>
        </w:rPr>
        <w:t xml:space="preserve">môže dôjsť: </w:t>
      </w:r>
    </w:p>
    <w:p w14:paraId="2B62F05D" w14:textId="77777777" w:rsidR="00E623ED" w:rsidRPr="00391DF7" w:rsidRDefault="00E623ED" w:rsidP="00E623ED">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pri zriadení nových OM formou oznámenia odberateľa doručeného dodávateľovi písomne v listinnej podobe, pričom na nové odberné miesta sa budú automaticky vzťahovať ustanovenia tejto Zmluvy,</w:t>
      </w:r>
    </w:p>
    <w:p w14:paraId="0DABE21A" w14:textId="77777777" w:rsidR="00E623ED" w:rsidRPr="00391DF7" w:rsidRDefault="00E623ED" w:rsidP="00E623ED">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pri ukončení odberu z OM formou čiastočného odstúpenia od tejto Zmluvy </w:t>
      </w:r>
      <w:r w:rsidRPr="00391DF7">
        <w:rPr>
          <w:rFonts w:ascii="Corbel" w:hAnsi="Corbel" w:cs="Cambria"/>
          <w:color w:val="000000"/>
          <w:sz w:val="22"/>
          <w:szCs w:val="22"/>
        </w:rPr>
        <w:br/>
        <w:t>s výpovednou lehotou jeden kalendárny mesiac, pričom výpovedná lehota začína plynúť prvým dňom mesiaca nasledujúceho po mesiaci, v ktorom bolo čiastočné odstúpenie dodávateľovi doručené písomne v listinnej podobe. Dodávateľ nemá v prípade takéhoto čiastočného odstúpenia právo uplatňovať si žiadne sankcie ani iné finančné kompenzácie voči odberateľovi.</w:t>
      </w:r>
    </w:p>
    <w:p w14:paraId="2754260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446476" w14:textId="2C4245A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3.4 </w:t>
      </w:r>
      <w:r w:rsidR="00E623ED" w:rsidRPr="00391DF7">
        <w:rPr>
          <w:rFonts w:ascii="Corbel" w:hAnsi="Corbel" w:cs="Cambria"/>
          <w:color w:val="000000"/>
          <w:sz w:val="22"/>
          <w:szCs w:val="22"/>
        </w:rPr>
        <w:t>Celkové množstvo elektriny je definované ako spoločné zmluvné množstvo (ďalej len „SZM“) dodanej elektriny, ktoré sa dodávateľ zaväzuje dodať do OM odberateľa. Dodávateľ je povinný toto SZM dodanej elektriny zabezpečiť.</w:t>
      </w:r>
    </w:p>
    <w:p w14:paraId="74CEF5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A792E1" w14:textId="28345C26"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3.5 Dodávka elektriny sa uskutoční iba na základe platne uzatvorenej </w:t>
      </w:r>
      <w:r w:rsidR="36C63B47"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V prípade neuzavretia platnej </w:t>
      </w:r>
      <w:r w:rsidR="3DD48E0F"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 sa odber elektriny považuje za neoprávnený odber elektriny podľa § 46 ods. 1. písm. a) bod 2 zákona o energetike. Za neoprávnený odber elektriny sa podľa § 46 ods. 1 písm. a) bod 2 zákona o energetike</w:t>
      </w:r>
      <w:r w:rsidR="00202DA4" w:rsidRPr="1191A257">
        <w:rPr>
          <w:rFonts w:ascii="Corbel" w:hAnsi="Corbel" w:cs="Cambria"/>
          <w:color w:val="000000" w:themeColor="text1"/>
          <w:sz w:val="22"/>
          <w:szCs w:val="22"/>
        </w:rPr>
        <w:t xml:space="preserve"> tiež považuje odber elektriny </w:t>
      </w:r>
      <w:r w:rsidRPr="1191A257">
        <w:rPr>
          <w:rFonts w:ascii="Corbel" w:hAnsi="Corbel" w:cs="Cambria"/>
          <w:color w:val="000000" w:themeColor="text1"/>
          <w:sz w:val="22"/>
          <w:szCs w:val="22"/>
        </w:rPr>
        <w:t>v rozpore s touto Zmluvou.</w:t>
      </w:r>
    </w:p>
    <w:p w14:paraId="31BA8E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E9E5B7"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3.6 Dodávka elektriny je splnená prechodom elektriny určeným meradlom.</w:t>
      </w:r>
    </w:p>
    <w:p w14:paraId="141E83C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1B180FD" w14:textId="0619189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3.7 Dodávateľ je povinný plniť záväzky vyplývajúce z tejto </w:t>
      </w:r>
      <w:r w:rsidR="5A6E3DA3"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 ak je odberateľ pripojený k distribučnej sústave prevádzkovateľa distribučnej sústavy.</w:t>
      </w:r>
    </w:p>
    <w:p w14:paraId="41AE701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0FA1E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IV. Určenie ceny a platobných podmienok</w:t>
      </w:r>
    </w:p>
    <w:p w14:paraId="5EC43DC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9827048"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 Odberateľ je povinný zaplatiť dodávateľovi cenu za dodávku elektriny a súvisiace plnenia</w:t>
      </w:r>
    </w:p>
    <w:p w14:paraId="0C1A391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(ďalej len Cena“) pozostávajúcu z týchto položiek:</w:t>
      </w:r>
    </w:p>
    <w:p w14:paraId="650D3DBC"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cena za dodávku silovej energie</w:t>
      </w:r>
      <w:r w:rsidR="00AB5B1B" w:rsidRPr="00391DF7">
        <w:rPr>
          <w:rFonts w:ascii="Corbel" w:hAnsi="Corbel" w:cs="Cambria"/>
          <w:color w:val="000000"/>
          <w:sz w:val="22"/>
          <w:szCs w:val="22"/>
        </w:rPr>
        <w:t>,</w:t>
      </w:r>
    </w:p>
    <w:p w14:paraId="48064457"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cena za distribúciu a </w:t>
      </w:r>
      <w:r w:rsidR="003666D9" w:rsidRPr="00391DF7">
        <w:rPr>
          <w:rFonts w:ascii="Corbel" w:hAnsi="Corbel" w:cs="Cambria"/>
          <w:color w:val="000000"/>
          <w:sz w:val="22"/>
          <w:szCs w:val="22"/>
        </w:rPr>
        <w:t>prenos</w:t>
      </w:r>
      <w:r w:rsidRPr="00391DF7">
        <w:rPr>
          <w:rFonts w:ascii="Corbel" w:hAnsi="Corbel" w:cs="Cambria"/>
          <w:color w:val="000000"/>
          <w:sz w:val="22"/>
          <w:szCs w:val="22"/>
        </w:rPr>
        <w:t xml:space="preserve"> elektriny</w:t>
      </w:r>
      <w:r w:rsidR="00AB5B1B" w:rsidRPr="00391DF7">
        <w:rPr>
          <w:rFonts w:ascii="Corbel" w:hAnsi="Corbel" w:cs="Cambria"/>
          <w:color w:val="000000"/>
          <w:sz w:val="22"/>
          <w:szCs w:val="22"/>
        </w:rPr>
        <w:t>,</w:t>
      </w:r>
    </w:p>
    <w:p w14:paraId="33789ECA"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spotrebná daň a daň z pridanej hodnoty (ďalej len „DPH“)</w:t>
      </w:r>
      <w:r w:rsidR="00AB5B1B" w:rsidRPr="00391DF7">
        <w:rPr>
          <w:rFonts w:ascii="Corbel" w:hAnsi="Corbel" w:cs="Cambria"/>
          <w:color w:val="000000"/>
          <w:sz w:val="22"/>
          <w:szCs w:val="22"/>
        </w:rPr>
        <w:t>.</w:t>
      </w:r>
    </w:p>
    <w:p w14:paraId="3570756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65528AB" w14:textId="779970F1" w:rsidR="00B0298F" w:rsidRPr="00391DF7" w:rsidRDefault="00DB4BAE" w:rsidP="00DB4BAE">
      <w:pPr>
        <w:autoSpaceDE w:val="0"/>
        <w:autoSpaceDN w:val="0"/>
        <w:adjustRightInd w:val="0"/>
        <w:jc w:val="both"/>
        <w:rPr>
          <w:rFonts w:ascii="Corbel" w:hAnsi="Corbel" w:cs="Cambria"/>
          <w:b/>
          <w:bCs/>
          <w:sz w:val="22"/>
          <w:szCs w:val="22"/>
        </w:rPr>
      </w:pPr>
      <w:r w:rsidRPr="1191A257">
        <w:rPr>
          <w:rFonts w:ascii="Corbel" w:hAnsi="Corbel" w:cs="Cambria"/>
          <w:color w:val="000000" w:themeColor="text1"/>
          <w:sz w:val="22"/>
          <w:szCs w:val="22"/>
        </w:rPr>
        <w:t>4.2 Cena za dodávku silovej</w:t>
      </w:r>
      <w:r w:rsidR="00B55BD4" w:rsidRPr="1191A257">
        <w:rPr>
          <w:rFonts w:ascii="Corbel" w:hAnsi="Corbel" w:cs="Cambria"/>
          <w:color w:val="000000" w:themeColor="text1"/>
          <w:sz w:val="22"/>
          <w:szCs w:val="22"/>
        </w:rPr>
        <w:t xml:space="preserve"> elektrickej</w:t>
      </w:r>
      <w:r w:rsidRPr="1191A257">
        <w:rPr>
          <w:rFonts w:ascii="Corbel" w:hAnsi="Corbel" w:cs="Cambria"/>
          <w:color w:val="000000" w:themeColor="text1"/>
          <w:sz w:val="22"/>
          <w:szCs w:val="22"/>
        </w:rPr>
        <w:t xml:space="preserve"> energie bola dohodnutá zmluvnými stranami na ob</w:t>
      </w:r>
      <w:r w:rsidR="00B80A7D" w:rsidRPr="1191A257">
        <w:rPr>
          <w:rFonts w:ascii="Corbel" w:hAnsi="Corbel" w:cs="Cambria"/>
          <w:color w:val="000000" w:themeColor="text1"/>
          <w:sz w:val="22"/>
          <w:szCs w:val="22"/>
        </w:rPr>
        <w:t xml:space="preserve">dobie platnosti </w:t>
      </w:r>
      <w:r w:rsidR="1618ADE0" w:rsidRPr="1191A257">
        <w:rPr>
          <w:rFonts w:ascii="Corbel" w:hAnsi="Corbel" w:cs="Cambria"/>
          <w:color w:val="000000" w:themeColor="text1"/>
          <w:sz w:val="22"/>
          <w:szCs w:val="22"/>
        </w:rPr>
        <w:t>Z</w:t>
      </w:r>
      <w:r w:rsidR="00B80A7D" w:rsidRPr="1191A257">
        <w:rPr>
          <w:rFonts w:ascii="Corbel" w:hAnsi="Corbel" w:cs="Cambria"/>
          <w:color w:val="000000" w:themeColor="text1"/>
          <w:sz w:val="22"/>
          <w:szCs w:val="22"/>
        </w:rPr>
        <w:t>mluvy vo výške</w:t>
      </w:r>
      <w:r w:rsidR="00B55BD4" w:rsidRPr="1191A257">
        <w:rPr>
          <w:rFonts w:ascii="Corbel" w:hAnsi="Corbel" w:cs="Cambria"/>
          <w:b/>
          <w:bCs/>
          <w:sz w:val="22"/>
          <w:szCs w:val="22"/>
        </w:rPr>
        <w:t>:</w:t>
      </w:r>
    </w:p>
    <w:p w14:paraId="25433DBA" w14:textId="1FA3CEC8" w:rsidR="00B55BD4" w:rsidRPr="00391DF7" w:rsidRDefault="00B55BD4" w:rsidP="00DB4BAE">
      <w:pPr>
        <w:autoSpaceDE w:val="0"/>
        <w:autoSpaceDN w:val="0"/>
        <w:adjustRightInd w:val="0"/>
        <w:jc w:val="both"/>
        <w:rPr>
          <w:rFonts w:ascii="Corbel" w:hAnsi="Corbel" w:cs="Cambria"/>
          <w:b/>
          <w:bCs/>
          <w:sz w:val="22"/>
          <w:szCs w:val="22"/>
        </w:rPr>
      </w:pPr>
    </w:p>
    <w:p w14:paraId="48EF76F6" w14:textId="26AF11CF" w:rsidR="00B55BD4" w:rsidRPr="00391DF7" w:rsidRDefault="00B55BD4" w:rsidP="00B55BD4">
      <w:pPr>
        <w:ind w:firstLine="708"/>
        <w:jc w:val="both"/>
        <w:rPr>
          <w:rFonts w:ascii="Corbel" w:hAnsi="Corbel" w:cs="Cambria"/>
          <w:b/>
          <w:bCs/>
          <w:sz w:val="22"/>
          <w:szCs w:val="22"/>
        </w:rPr>
      </w:pPr>
      <w:r w:rsidRPr="00391DF7">
        <w:rPr>
          <w:rFonts w:ascii="Corbel" w:hAnsi="Corbel" w:cs="Cambria"/>
          <w:b/>
          <w:bCs/>
          <w:sz w:val="22"/>
          <w:szCs w:val="22"/>
        </w:rPr>
        <w:t xml:space="preserve">Cena za </w:t>
      </w:r>
      <w:r w:rsidR="00D2078D" w:rsidRPr="00391DF7">
        <w:rPr>
          <w:rFonts w:ascii="Corbel" w:hAnsi="Corbel" w:cs="Cambria"/>
          <w:b/>
          <w:bCs/>
          <w:sz w:val="22"/>
          <w:szCs w:val="22"/>
        </w:rPr>
        <w:t xml:space="preserve">dodávku </w:t>
      </w:r>
      <w:r w:rsidRPr="00391DF7">
        <w:rPr>
          <w:rFonts w:ascii="Corbel" w:hAnsi="Corbel" w:cs="Cambria"/>
          <w:b/>
          <w:bCs/>
          <w:sz w:val="22"/>
          <w:szCs w:val="22"/>
        </w:rPr>
        <w:t>silovej elektrickej energie</w:t>
      </w:r>
      <w:r w:rsidR="001A2B91" w:rsidRPr="00391DF7">
        <w:rPr>
          <w:rFonts w:ascii="Corbel" w:hAnsi="Corbel" w:cs="Cambria"/>
          <w:b/>
          <w:bCs/>
          <w:sz w:val="22"/>
          <w:szCs w:val="22"/>
        </w:rPr>
        <w:t xml:space="preserve"> </w:t>
      </w:r>
      <w:r w:rsidR="00C63F9C" w:rsidRPr="00C63F9C">
        <w:rPr>
          <w:rFonts w:ascii="Corbel" w:hAnsi="Corbel" w:cs="Cambria"/>
          <w:i/>
          <w:iCs/>
          <w:sz w:val="22"/>
          <w:szCs w:val="22"/>
          <w:highlight w:val="yellow"/>
        </w:rPr>
        <w:t>(doplní uchádzač)</w:t>
      </w:r>
      <w:r w:rsidR="00C63F9C">
        <w:rPr>
          <w:rFonts w:ascii="Corbel" w:hAnsi="Corbel" w:cs="Cambria"/>
          <w:i/>
          <w:iCs/>
          <w:sz w:val="22"/>
          <w:szCs w:val="22"/>
        </w:rPr>
        <w:t xml:space="preserve"> </w:t>
      </w:r>
      <w:r w:rsidRPr="00391DF7">
        <w:rPr>
          <w:rFonts w:ascii="Corbel" w:hAnsi="Corbel" w:cs="Cambria"/>
          <w:b/>
          <w:bCs/>
          <w:sz w:val="22"/>
          <w:szCs w:val="22"/>
        </w:rPr>
        <w:t>EUR</w:t>
      </w:r>
      <w:r w:rsidR="00E623ED" w:rsidRPr="00391DF7">
        <w:rPr>
          <w:rFonts w:ascii="Corbel" w:hAnsi="Corbel" w:cs="Cambria"/>
          <w:b/>
          <w:bCs/>
          <w:sz w:val="22"/>
          <w:szCs w:val="22"/>
        </w:rPr>
        <w:t>/ 1 MWh</w:t>
      </w:r>
      <w:r w:rsidRPr="00391DF7">
        <w:rPr>
          <w:rFonts w:ascii="Corbel" w:hAnsi="Corbel" w:cs="Cambria"/>
          <w:b/>
          <w:bCs/>
          <w:sz w:val="22"/>
          <w:szCs w:val="22"/>
        </w:rPr>
        <w:t xml:space="preserve"> bez DPH</w:t>
      </w:r>
    </w:p>
    <w:p w14:paraId="2417157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49EB3D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4.3 Dodávateľ preberá zodpovednosť za odchýlky v plnom rozsahu.</w:t>
      </w:r>
    </w:p>
    <w:p w14:paraId="776641D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F946F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4.4 Vyhodnotenie odberu elektriny sa uskutoční za každé odberné miesto ku koncu kalendárneho roka. </w:t>
      </w:r>
    </w:p>
    <w:p w14:paraId="7E24A52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941A955" w14:textId="2B640E1C" w:rsidR="00F46BE7" w:rsidRPr="00212FDD" w:rsidRDefault="00DB4BAE" w:rsidP="00F46BE7">
      <w:pPr>
        <w:autoSpaceDE w:val="0"/>
        <w:autoSpaceDN w:val="0"/>
        <w:adjustRightInd w:val="0"/>
        <w:jc w:val="both"/>
        <w:rPr>
          <w:ins w:id="0" w:author="Autor"/>
          <w:rFonts w:ascii="Corbel" w:hAnsi="Corbel" w:cs="Cambria"/>
          <w:color w:val="FF0000"/>
          <w:sz w:val="22"/>
          <w:szCs w:val="22"/>
        </w:rPr>
      </w:pPr>
      <w:r w:rsidRPr="00391DF7">
        <w:rPr>
          <w:rFonts w:ascii="Corbel" w:hAnsi="Corbel" w:cs="Cambria"/>
          <w:color w:val="000000"/>
          <w:sz w:val="22"/>
          <w:szCs w:val="22"/>
        </w:rPr>
        <w:t xml:space="preserve">4.5 Odberateľ deklaruje, že ak nenastanú nepredvídané okolnosti, tak bude odoberať minimálne 80% a maximálne 120% objednanej elektriny. </w:t>
      </w:r>
      <w:ins w:id="1" w:author="Autor">
        <w:r w:rsidR="00F46BE7" w:rsidRPr="00212FDD">
          <w:rPr>
            <w:rFonts w:ascii="Corbel" w:hAnsi="Corbel" w:cs="Cambria"/>
            <w:color w:val="FF0000"/>
            <w:sz w:val="22"/>
            <w:szCs w:val="22"/>
          </w:rPr>
          <w:t>Dodávateľ má právo pri nedodržaní týchto minimálnych a maximálnych množstiev účtovať Odberateľovi kompenzáciu vo výške 20% z ceny elektrickej energie</w:t>
        </w:r>
        <w:r w:rsidR="00F46BE7">
          <w:rPr>
            <w:rFonts w:ascii="Corbel" w:hAnsi="Corbel" w:cs="Cambria"/>
            <w:color w:val="FF0000"/>
            <w:sz w:val="22"/>
            <w:szCs w:val="22"/>
          </w:rPr>
          <w:t xml:space="preserve"> </w:t>
        </w:r>
        <w:r w:rsidR="00F46BE7" w:rsidRPr="00212FDD">
          <w:rPr>
            <w:rFonts w:ascii="Corbel" w:hAnsi="Corbel" w:cs="Cambria"/>
            <w:color w:val="FF0000"/>
            <w:sz w:val="22"/>
            <w:szCs w:val="22"/>
          </w:rPr>
          <w:t xml:space="preserve">podľa bodu 4.2 za každú MWh kladného alebo záporného rozdielu odobratej elektrickej energie oproti týmto bodom stanovenej percentuálnej hodnote predpokladaného množstva uvedeného v prílohe </w:t>
        </w:r>
        <w:r w:rsidR="009D0B7F">
          <w:rPr>
            <w:rFonts w:ascii="Corbel" w:hAnsi="Corbel" w:cs="Cambria"/>
            <w:color w:val="FF0000"/>
            <w:sz w:val="22"/>
            <w:szCs w:val="22"/>
          </w:rPr>
          <w:br/>
        </w:r>
        <w:r w:rsidR="00F46BE7" w:rsidRPr="00212FDD">
          <w:rPr>
            <w:rFonts w:ascii="Corbel" w:hAnsi="Corbel" w:cs="Cambria"/>
            <w:color w:val="FF0000"/>
            <w:sz w:val="22"/>
            <w:szCs w:val="22"/>
          </w:rPr>
          <w:t>č. 1.</w:t>
        </w:r>
      </w:ins>
    </w:p>
    <w:p w14:paraId="5EE1D709" w14:textId="3709DE7F" w:rsidR="00DB4BAE" w:rsidRPr="00391DF7" w:rsidDel="00F46BE7" w:rsidRDefault="00DB4BAE" w:rsidP="00DB4BAE">
      <w:pPr>
        <w:autoSpaceDE w:val="0"/>
        <w:autoSpaceDN w:val="0"/>
        <w:adjustRightInd w:val="0"/>
        <w:jc w:val="both"/>
        <w:rPr>
          <w:del w:id="2" w:author="Autor"/>
          <w:rFonts w:ascii="Corbel" w:hAnsi="Corbel" w:cs="Cambria"/>
          <w:color w:val="000000"/>
          <w:sz w:val="22"/>
          <w:szCs w:val="22"/>
        </w:rPr>
      </w:pPr>
      <w:del w:id="3" w:author="Autor">
        <w:r w:rsidRPr="00391DF7" w:rsidDel="00F46BE7">
          <w:rPr>
            <w:rFonts w:ascii="Corbel" w:hAnsi="Corbel" w:cs="Cambria"/>
            <w:color w:val="000000"/>
            <w:sz w:val="22"/>
            <w:szCs w:val="22"/>
          </w:rPr>
          <w:delText xml:space="preserve">Dodávateľ nemá právo pri nedodržaní týchto minimálnych a maximálnych množstiev účtovať za pododber alebo nadodber ceny vyššie ako boli stanovené na základe výsledkov </w:delText>
        </w:r>
        <w:r w:rsidR="000B00C5" w:rsidDel="00F46BE7">
          <w:rPr>
            <w:rFonts w:ascii="Corbel" w:hAnsi="Corbel" w:cs="Cambria"/>
            <w:color w:val="000000"/>
            <w:sz w:val="22"/>
            <w:szCs w:val="22"/>
          </w:rPr>
          <w:delText xml:space="preserve">verejného obstarávania, </w:delText>
        </w:r>
        <w:r w:rsidRPr="00391DF7" w:rsidDel="00F46BE7">
          <w:rPr>
            <w:rFonts w:ascii="Corbel" w:hAnsi="Corbel" w:cs="Cambria"/>
            <w:color w:val="000000"/>
            <w:sz w:val="22"/>
            <w:szCs w:val="22"/>
          </w:rPr>
          <w:delText>ani nemá právo si uplatňovať iné sankcie za pododber alebo nadodber.</w:delText>
        </w:r>
        <w:r w:rsidR="003272BE" w:rsidDel="00F46BE7">
          <w:rPr>
            <w:rFonts w:ascii="Corbel" w:hAnsi="Corbel" w:cs="Cambria"/>
            <w:color w:val="000000"/>
            <w:sz w:val="22"/>
            <w:szCs w:val="22"/>
          </w:rPr>
          <w:delText xml:space="preserve"> </w:delText>
        </w:r>
      </w:del>
    </w:p>
    <w:p w14:paraId="190361E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1CF37B4"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4.6 Ceny za dodávku silovej energie, uvedené v tejto Zmluve, neobsahujú spotrebnú daň z elektriny (ďalej len „</w:t>
      </w:r>
      <w:proofErr w:type="spellStart"/>
      <w:r w:rsidRPr="00391DF7">
        <w:rPr>
          <w:rFonts w:ascii="Corbel" w:hAnsi="Corbel" w:cs="Cambria"/>
          <w:color w:val="000000"/>
          <w:sz w:val="22"/>
          <w:szCs w:val="22"/>
        </w:rPr>
        <w:t>SpD</w:t>
      </w:r>
      <w:proofErr w:type="spellEnd"/>
      <w:r w:rsidRPr="00391DF7">
        <w:rPr>
          <w:rFonts w:ascii="Corbel" w:hAnsi="Corbel" w:cs="Cambria"/>
          <w:color w:val="000000"/>
          <w:sz w:val="22"/>
          <w:szCs w:val="22"/>
        </w:rPr>
        <w:t>") podľa zákona č. 609/2007 Z. z. o spotrebnej dani z elektriny, uhlia a zemného plynu a o zmene a doplnení zákona č. 98/2004 Z. z. o spotrebnej dani z minerálneho oleja v znení neskorších predpisov, DPH podľa zákona č. 222/2004 Z. z. o dani z pridanej hodnoty v znení neskorší</w:t>
      </w:r>
      <w:r w:rsidR="003D65F2" w:rsidRPr="00391DF7">
        <w:rPr>
          <w:rFonts w:ascii="Corbel" w:hAnsi="Corbel" w:cs="Cambria"/>
          <w:color w:val="000000"/>
          <w:sz w:val="22"/>
          <w:szCs w:val="22"/>
        </w:rPr>
        <w:t xml:space="preserve">ch predpisov (ďalej len „zákon </w:t>
      </w:r>
      <w:r w:rsidRPr="00391DF7">
        <w:rPr>
          <w:rFonts w:ascii="Corbel" w:hAnsi="Corbel" w:cs="Cambria"/>
          <w:color w:val="000000"/>
          <w:sz w:val="22"/>
          <w:szCs w:val="22"/>
        </w:rPr>
        <w:t>o dani z pridanej hodnoty") a poplatky za distribučné služby.</w:t>
      </w:r>
    </w:p>
    <w:p w14:paraId="7598BFF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0A57AE"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4.7 K cenám za dodávku silovej energie sa pri fakturácii pripočítava </w:t>
      </w:r>
      <w:proofErr w:type="spellStart"/>
      <w:r w:rsidRPr="00391DF7">
        <w:rPr>
          <w:rFonts w:ascii="Corbel" w:hAnsi="Corbel" w:cs="Cambria"/>
          <w:color w:val="000000"/>
          <w:sz w:val="22"/>
          <w:szCs w:val="22"/>
        </w:rPr>
        <w:t>SpD</w:t>
      </w:r>
      <w:proofErr w:type="spellEnd"/>
      <w:r w:rsidRPr="00391DF7">
        <w:rPr>
          <w:rFonts w:ascii="Corbel" w:hAnsi="Corbel" w:cs="Cambria"/>
          <w:color w:val="000000"/>
          <w:sz w:val="22"/>
          <w:szCs w:val="22"/>
        </w:rPr>
        <w:t xml:space="preserve"> v sadzbách platných ku dňu uskutočnenia zdaniteľného plnenia a DPH v súlade s účinným zákonom o dani z pridanej hodnoty </w:t>
      </w:r>
      <w:r w:rsidRPr="00391DF7">
        <w:rPr>
          <w:rFonts w:ascii="Corbel" w:hAnsi="Corbel" w:cs="Cambria"/>
          <w:color w:val="000000"/>
          <w:sz w:val="22"/>
          <w:szCs w:val="22"/>
        </w:rPr>
        <w:br/>
        <w:t>v sadzbách platných ku dňu uskutočnenia zdaniteľného plnenia a poplatky za distribučné služby.</w:t>
      </w:r>
    </w:p>
    <w:p w14:paraId="27D270F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F44D43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4.8. Platby za distribučné služby sú predmetom regulácie zo strany ÚRSO.</w:t>
      </w:r>
    </w:p>
    <w:p w14:paraId="1E8E9F6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085B5DD" w14:textId="34CA07D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4.9. Ak dôjde k zmene regulovaných cien na základe zmeny cenového rozhodnutia ÚRSO počas zmluvného obdobia, </w:t>
      </w:r>
      <w:r w:rsidR="4BD3768C"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je povinný účtovať </w:t>
      </w:r>
      <w:r w:rsidR="3D37AEF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ceny v súlade s podmienkami príslušného nového cenového rozhodnutia ÚRSO.</w:t>
      </w:r>
    </w:p>
    <w:p w14:paraId="049EC6C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A3BFAC2" w14:textId="6E401B41"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4.10 Úhrady uskutočňuje </w:t>
      </w:r>
      <w:r w:rsidR="4792FBAF"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bezhotovostným platobným stykom na účet </w:t>
      </w:r>
      <w:r w:rsidR="21EACE84"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uvedenom v záhlaví Zmluvy. </w:t>
      </w:r>
      <w:r w:rsidR="7096DAB4"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bude v platobnom styku používať variabilný symbol uvedený v príslušnej faktúre.</w:t>
      </w:r>
    </w:p>
    <w:p w14:paraId="4A0FCF1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B88DE21"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4.11. Zálohové faktúry za dodávku elektriny a distribučné služby sa vyhotovujú na základe odhadu, jedenásťkrát za ročné zúčtovacie obdobie, a to k poslednému dňu príslušného mesiaca. Výška odhadu </w:t>
      </w:r>
      <w:r w:rsidRPr="00391DF7">
        <w:rPr>
          <w:rFonts w:ascii="Corbel" w:hAnsi="Corbel" w:cs="Cambria"/>
          <w:color w:val="000000"/>
          <w:sz w:val="22"/>
          <w:szCs w:val="22"/>
        </w:rPr>
        <w:lastRenderedPageBreak/>
        <w:t>závisí od tarifného produktu, distribučnej sadzby, spotreby v predchádzajúcom fakturačnom období alebo očakávanej spotreby vychádzajúcej z používaných elektrických zariadení. Zálohová faktúra môže byť vystavená na sumu prislúchajúcu maximálne 100% predpokladaného mesačného odberu za dané odberné miesto.</w:t>
      </w:r>
    </w:p>
    <w:p w14:paraId="2CBE6E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B4689B"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4.12. Dodávka elektriny a distribučné služby sú v zmysle zákona o dani z pridanej hodnoty považované za opakované dodanie tovaru a služby v mesačne sa opakujúcich lehotách. Zálohové faktúry sa vystavujú spoločne za dodávku elektriny a distribučné služby tak, aby obsahovali minimálne (elektronická aj listinná verzia):</w:t>
      </w:r>
    </w:p>
    <w:p w14:paraId="441DB87B" w14:textId="3DF14B56" w:rsidR="00DB4BAE" w:rsidRPr="00391DF7" w:rsidRDefault="00AB5B1B" w:rsidP="00AB5B1B">
      <w:pPr>
        <w:pStyle w:val="Odsekzoznamu"/>
        <w:numPr>
          <w:ilvl w:val="0"/>
          <w:numId w:val="10"/>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údaje podľa § 74</w:t>
      </w:r>
      <w:r w:rsidR="00DB4BAE" w:rsidRPr="00391DF7">
        <w:rPr>
          <w:rFonts w:ascii="Corbel" w:hAnsi="Corbel" w:cs="Cambria"/>
          <w:color w:val="000000"/>
          <w:sz w:val="22"/>
          <w:szCs w:val="22"/>
        </w:rPr>
        <w:t xml:space="preserve"> zákona č. 222/2004 Z.</w:t>
      </w:r>
      <w:r w:rsidR="007B1FE8">
        <w:rPr>
          <w:rFonts w:ascii="Corbel" w:hAnsi="Corbel" w:cs="Cambria"/>
          <w:color w:val="000000"/>
          <w:sz w:val="22"/>
          <w:szCs w:val="22"/>
        </w:rPr>
        <w:t xml:space="preserve"> </w:t>
      </w:r>
      <w:r w:rsidR="00DB4BAE" w:rsidRPr="00391DF7">
        <w:rPr>
          <w:rFonts w:ascii="Corbel" w:hAnsi="Corbel" w:cs="Cambria"/>
          <w:color w:val="000000"/>
          <w:sz w:val="22"/>
          <w:szCs w:val="22"/>
        </w:rPr>
        <w:t>z. o dani z prid</w:t>
      </w:r>
      <w:r w:rsidRPr="00391DF7">
        <w:rPr>
          <w:rFonts w:ascii="Corbel" w:hAnsi="Corbel" w:cs="Cambria"/>
          <w:color w:val="000000"/>
          <w:sz w:val="22"/>
          <w:szCs w:val="22"/>
        </w:rPr>
        <w:t xml:space="preserve">anej hodnoty </w:t>
      </w:r>
      <w:r w:rsidR="00DB4BAE" w:rsidRPr="00391DF7">
        <w:rPr>
          <w:rFonts w:ascii="Corbel" w:hAnsi="Corbel" w:cs="Cambria"/>
          <w:color w:val="000000"/>
          <w:sz w:val="22"/>
          <w:szCs w:val="22"/>
        </w:rPr>
        <w:t>v znení neskorších predpisov</w:t>
      </w:r>
      <w:r w:rsidRPr="00391DF7">
        <w:rPr>
          <w:rFonts w:ascii="Corbel" w:hAnsi="Corbel" w:cs="Cambria"/>
          <w:color w:val="000000"/>
          <w:sz w:val="22"/>
          <w:szCs w:val="22"/>
        </w:rPr>
        <w:t>,</w:t>
      </w:r>
    </w:p>
    <w:p w14:paraId="433B2D09" w14:textId="77777777" w:rsidR="00DB4BAE" w:rsidRPr="00391DF7" w:rsidRDefault="00DB4BAE" w:rsidP="00AB5B1B">
      <w:pPr>
        <w:pStyle w:val="Odsekzoznamu"/>
        <w:numPr>
          <w:ilvl w:val="0"/>
          <w:numId w:val="10"/>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w:t>
      </w:r>
      <w:r w:rsidR="00AB5B1B" w:rsidRPr="00391DF7">
        <w:rPr>
          <w:rFonts w:ascii="Corbel" w:hAnsi="Corbel" w:cs="Cambria"/>
          <w:color w:val="000000"/>
          <w:sz w:val="22"/>
          <w:szCs w:val="22"/>
        </w:rPr>
        <w:t>,</w:t>
      </w:r>
    </w:p>
    <w:p w14:paraId="503B90C1" w14:textId="77777777" w:rsidR="00DB4BAE" w:rsidRPr="00391DF7" w:rsidRDefault="00DB4BAE" w:rsidP="00AB5B1B">
      <w:pPr>
        <w:pStyle w:val="Odsekzoznamu"/>
        <w:numPr>
          <w:ilvl w:val="0"/>
          <w:numId w:val="10"/>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fakturovanú sumu za každé odberné miesto.</w:t>
      </w:r>
    </w:p>
    <w:p w14:paraId="182D17D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C51E6F" w14:textId="154D9D59"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Zálohové faktúry budú doručené do 10. dňa daného mesiaca v elektronickej forme na adresu</w:t>
      </w:r>
      <w:r w:rsidR="137727E6" w:rsidRPr="1191A257">
        <w:rPr>
          <w:rFonts w:ascii="Corbel" w:hAnsi="Corbel" w:cs="Cambria"/>
          <w:color w:val="000000" w:themeColor="text1"/>
          <w:sz w:val="22"/>
          <w:szCs w:val="22"/>
        </w:rPr>
        <w:t xml:space="preserve"> v súlade s Prílohou č. 5 – Zoznam kontaktných osôb.</w:t>
      </w:r>
      <w:r w:rsidRPr="00391DF7">
        <w:rPr>
          <w:rFonts w:ascii="Corbel" w:hAnsi="Corbel" w:cs="Cambria"/>
          <w:color w:val="000000"/>
          <w:sz w:val="22"/>
          <w:szCs w:val="22"/>
        </w:rPr>
        <w:t xml:space="preserve"> </w:t>
      </w:r>
      <w:r w:rsidR="00816DEA">
        <w:rPr>
          <w:rFonts w:ascii="Corbel" w:hAnsi="Corbel" w:cs="Cambria"/>
          <w:color w:val="000000"/>
          <w:sz w:val="22"/>
          <w:szCs w:val="22"/>
        </w:rPr>
        <w:t>F</w:t>
      </w:r>
      <w:r w:rsidRPr="00391DF7">
        <w:rPr>
          <w:rFonts w:ascii="Corbel" w:hAnsi="Corbel" w:cs="Cambria"/>
          <w:color w:val="000000"/>
          <w:sz w:val="22"/>
          <w:szCs w:val="22"/>
        </w:rPr>
        <w:t xml:space="preserve">aktúry </w:t>
      </w:r>
      <w:r w:rsidR="00816DEA">
        <w:rPr>
          <w:rFonts w:ascii="Corbel" w:hAnsi="Corbel" w:cs="Cambria"/>
          <w:color w:val="000000"/>
          <w:sz w:val="22"/>
          <w:szCs w:val="22"/>
        </w:rPr>
        <w:t xml:space="preserve">v listinnej podobe </w:t>
      </w:r>
      <w:r w:rsidRPr="00391DF7">
        <w:rPr>
          <w:rFonts w:ascii="Corbel" w:hAnsi="Corbel" w:cs="Cambria"/>
          <w:color w:val="000000"/>
          <w:sz w:val="22"/>
          <w:szCs w:val="22"/>
        </w:rPr>
        <w:t>bud</w:t>
      </w:r>
      <w:r w:rsidR="00816DEA">
        <w:rPr>
          <w:rFonts w:ascii="Corbel" w:hAnsi="Corbel" w:cs="Cambria"/>
          <w:color w:val="000000"/>
          <w:sz w:val="22"/>
          <w:szCs w:val="22"/>
        </w:rPr>
        <w:t>ú</w:t>
      </w:r>
      <w:r w:rsidRPr="00391DF7">
        <w:rPr>
          <w:rFonts w:ascii="Corbel" w:hAnsi="Corbel" w:cs="Cambria"/>
          <w:color w:val="000000"/>
          <w:sz w:val="22"/>
          <w:szCs w:val="22"/>
        </w:rPr>
        <w:t xml:space="preserve"> doručen</w:t>
      </w:r>
      <w:r w:rsidR="00816DEA">
        <w:rPr>
          <w:rFonts w:ascii="Corbel" w:hAnsi="Corbel" w:cs="Cambria"/>
          <w:color w:val="000000"/>
          <w:sz w:val="22"/>
          <w:szCs w:val="22"/>
        </w:rPr>
        <w:t>é</w:t>
      </w:r>
      <w:r w:rsidRPr="00391DF7">
        <w:rPr>
          <w:rFonts w:ascii="Corbel" w:hAnsi="Corbel" w:cs="Cambria"/>
          <w:color w:val="000000"/>
          <w:sz w:val="22"/>
          <w:szCs w:val="22"/>
        </w:rPr>
        <w:t xml:space="preserve"> do 15. dní daného mesiaca poštou na adres</w:t>
      </w:r>
      <w:r w:rsidR="00277987">
        <w:rPr>
          <w:rFonts w:ascii="Corbel" w:hAnsi="Corbel" w:cs="Cambria"/>
          <w:color w:val="000000"/>
          <w:sz w:val="22"/>
          <w:szCs w:val="22"/>
        </w:rPr>
        <w:t>y</w:t>
      </w:r>
      <w:r w:rsidRPr="00391DF7">
        <w:rPr>
          <w:rFonts w:ascii="Corbel" w:hAnsi="Corbel" w:cs="Cambria"/>
          <w:color w:val="000000"/>
          <w:sz w:val="22"/>
          <w:szCs w:val="22"/>
        </w:rPr>
        <w:t xml:space="preserve"> odberateľa</w:t>
      </w:r>
      <w:r w:rsidR="000033DD">
        <w:rPr>
          <w:rFonts w:ascii="Corbel" w:hAnsi="Corbel" w:cs="Cambria"/>
          <w:color w:val="000000"/>
          <w:sz w:val="22"/>
          <w:szCs w:val="22"/>
        </w:rPr>
        <w:t xml:space="preserve"> určené podľa jednotlivých odberných miest</w:t>
      </w:r>
      <w:r w:rsidRPr="00391DF7">
        <w:rPr>
          <w:rFonts w:ascii="Corbel" w:hAnsi="Corbel" w:cs="Cambria"/>
          <w:color w:val="000000"/>
          <w:sz w:val="22"/>
          <w:szCs w:val="22"/>
        </w:rPr>
        <w:t>.</w:t>
      </w:r>
    </w:p>
    <w:p w14:paraId="3F2D6F20" w14:textId="77777777" w:rsidR="00DB4BAE" w:rsidRPr="00391DF7" w:rsidRDefault="00DB4BAE" w:rsidP="00DB4BAE">
      <w:pPr>
        <w:autoSpaceDE w:val="0"/>
        <w:autoSpaceDN w:val="0"/>
        <w:adjustRightInd w:val="0"/>
        <w:jc w:val="both"/>
        <w:rPr>
          <w:rFonts w:ascii="Corbel" w:hAnsi="Corbel" w:cs="Cambria"/>
          <w:sz w:val="22"/>
          <w:szCs w:val="22"/>
        </w:rPr>
      </w:pPr>
    </w:p>
    <w:p w14:paraId="4D0D008E"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 xml:space="preserve">4.13. Vyúčtovanie </w:t>
      </w:r>
      <w:r w:rsidRPr="00391DF7">
        <w:rPr>
          <w:rFonts w:ascii="Corbel" w:hAnsi="Corbel" w:cs="Cambria"/>
          <w:color w:val="000000"/>
          <w:sz w:val="22"/>
          <w:szCs w:val="22"/>
        </w:rPr>
        <w:t>dohodnutej dodávky elektriny a dohodnutých distribučných služieb, ktoré sú predmetom Zmluvy, sa vykonáva na základe výsledkov meraní skutočne dodanej elektriny:</w:t>
      </w:r>
    </w:p>
    <w:p w14:paraId="06DB30F0" w14:textId="361A3178" w:rsidR="00DB4BAE" w:rsidRPr="00391DF7" w:rsidRDefault="00DB4BAE" w:rsidP="62852253">
      <w:pPr>
        <w:pStyle w:val="Odsekzoznamu"/>
        <w:numPr>
          <w:ilvl w:val="0"/>
          <w:numId w:val="6"/>
        </w:numPr>
        <w:autoSpaceDE w:val="0"/>
        <w:autoSpaceDN w:val="0"/>
        <w:adjustRightInd w:val="0"/>
        <w:jc w:val="both"/>
        <w:rPr>
          <w:rFonts w:asciiTheme="minorHAnsi" w:eastAsiaTheme="minorEastAsia" w:hAnsiTheme="minorHAnsi" w:cstheme="minorBidi"/>
          <w:color w:val="000000"/>
          <w:sz w:val="22"/>
          <w:szCs w:val="22"/>
        </w:rPr>
      </w:pPr>
      <w:r w:rsidRPr="62852253">
        <w:rPr>
          <w:rFonts w:ascii="Corbel" w:hAnsi="Corbel" w:cs="Cambria"/>
          <w:color w:val="000000" w:themeColor="text1"/>
          <w:sz w:val="22"/>
          <w:szCs w:val="22"/>
        </w:rPr>
        <w:t>v prípade odberných miest s </w:t>
      </w:r>
      <w:proofErr w:type="spellStart"/>
      <w:r w:rsidRPr="62852253">
        <w:rPr>
          <w:rFonts w:ascii="Corbel" w:hAnsi="Corbel" w:cs="Cambria"/>
          <w:color w:val="000000" w:themeColor="text1"/>
          <w:sz w:val="22"/>
          <w:szCs w:val="22"/>
        </w:rPr>
        <w:t>priebehovým</w:t>
      </w:r>
      <w:proofErr w:type="spellEnd"/>
      <w:r w:rsidRPr="62852253">
        <w:rPr>
          <w:rFonts w:ascii="Corbel" w:hAnsi="Corbel" w:cs="Cambria"/>
          <w:color w:val="000000" w:themeColor="text1"/>
          <w:sz w:val="22"/>
          <w:szCs w:val="22"/>
        </w:rPr>
        <w:t xml:space="preserve"> meraním k poslednému dňu príslušného kalendárneho mesiaca, pričom vyúčtovacia faktúra za každý mesiac bude </w:t>
      </w:r>
      <w:r w:rsidR="1D930284" w:rsidRPr="62852253">
        <w:rPr>
          <w:rFonts w:ascii="Corbel" w:hAnsi="Corbel" w:cs="Cambria"/>
          <w:color w:val="000000" w:themeColor="text1"/>
          <w:sz w:val="22"/>
          <w:szCs w:val="22"/>
        </w:rPr>
        <w:t>o</w:t>
      </w:r>
      <w:r w:rsidRPr="62852253">
        <w:rPr>
          <w:rFonts w:ascii="Corbel" w:hAnsi="Corbel" w:cs="Cambria"/>
          <w:color w:val="000000" w:themeColor="text1"/>
          <w:sz w:val="22"/>
          <w:szCs w:val="22"/>
        </w:rPr>
        <w:t>dberateľovi doručená do</w:t>
      </w:r>
      <w:r w:rsidR="00E623ED" w:rsidRPr="62852253">
        <w:rPr>
          <w:rFonts w:ascii="Corbel" w:hAnsi="Corbel" w:cs="Cambria"/>
          <w:color w:val="000000" w:themeColor="text1"/>
          <w:sz w:val="22"/>
          <w:szCs w:val="22"/>
        </w:rPr>
        <w:t xml:space="preserve"> 15. dňa </w:t>
      </w:r>
      <w:r w:rsidRPr="62852253">
        <w:rPr>
          <w:rFonts w:ascii="Corbel" w:hAnsi="Corbel" w:cs="Cambria"/>
          <w:color w:val="000000" w:themeColor="text1"/>
          <w:sz w:val="22"/>
          <w:szCs w:val="22"/>
        </w:rPr>
        <w:t>mesiaca nasledujúceho po mesiaci, za ktorý je faktúra vystavená</w:t>
      </w:r>
      <w:r w:rsidR="00E623ED" w:rsidRPr="62852253">
        <w:rPr>
          <w:rFonts w:ascii="Corbel" w:hAnsi="Corbel" w:cs="Cambria"/>
          <w:color w:val="000000" w:themeColor="text1"/>
          <w:sz w:val="22"/>
          <w:szCs w:val="22"/>
        </w:rPr>
        <w:t xml:space="preserve"> - (elektronicky) na adres</w:t>
      </w:r>
      <w:r w:rsidR="00225761" w:rsidRPr="62852253">
        <w:rPr>
          <w:rFonts w:ascii="Corbel" w:hAnsi="Corbel" w:cs="Cambria"/>
          <w:color w:val="000000" w:themeColor="text1"/>
          <w:sz w:val="22"/>
          <w:szCs w:val="22"/>
        </w:rPr>
        <w:t>u</w:t>
      </w:r>
      <w:r w:rsidR="7F688E4E" w:rsidRPr="62852253">
        <w:rPr>
          <w:rFonts w:ascii="Corbel" w:hAnsi="Corbel" w:cs="Cambria"/>
          <w:color w:val="000000" w:themeColor="text1"/>
          <w:sz w:val="22"/>
          <w:szCs w:val="22"/>
        </w:rPr>
        <w:t xml:space="preserve"> </w:t>
      </w:r>
      <w:r w:rsidR="62852253" w:rsidRPr="62852253">
        <w:rPr>
          <w:rFonts w:ascii="Corbel" w:hAnsi="Corbel" w:cs="Cambria"/>
          <w:color w:val="000000" w:themeColor="text1"/>
          <w:sz w:val="22"/>
          <w:szCs w:val="22"/>
        </w:rPr>
        <w:t>v súlade s Prílohou č. 5 – Zoznam kontaktných osôb</w:t>
      </w:r>
      <w:r w:rsidR="62852253" w:rsidRPr="62852253">
        <w:rPr>
          <w:rFonts w:ascii="Corbel" w:hAnsi="Corbel" w:cs="Cambria"/>
          <w:i/>
          <w:iCs/>
          <w:color w:val="000000" w:themeColor="text1"/>
          <w:sz w:val="22"/>
          <w:szCs w:val="22"/>
        </w:rPr>
        <w:t>,</w:t>
      </w:r>
      <w:r w:rsidR="62852253" w:rsidRPr="62852253">
        <w:rPr>
          <w:rFonts w:ascii="Corbel" w:hAnsi="Corbel" w:cs="Cambria"/>
          <w:color w:val="000000" w:themeColor="text1"/>
          <w:sz w:val="22"/>
          <w:szCs w:val="22"/>
        </w:rPr>
        <w:t xml:space="preserve"> ako aj (listinne) poštou na adres</w:t>
      </w:r>
      <w:r w:rsidR="00277987">
        <w:rPr>
          <w:rFonts w:ascii="Corbel" w:hAnsi="Corbel" w:cs="Cambria"/>
          <w:color w:val="000000" w:themeColor="text1"/>
          <w:sz w:val="22"/>
          <w:szCs w:val="22"/>
        </w:rPr>
        <w:t>y</w:t>
      </w:r>
      <w:r w:rsidR="62852253" w:rsidRPr="62852253">
        <w:rPr>
          <w:rFonts w:ascii="Corbel" w:hAnsi="Corbel" w:cs="Cambria"/>
          <w:color w:val="000000" w:themeColor="text1"/>
          <w:sz w:val="22"/>
          <w:szCs w:val="22"/>
        </w:rPr>
        <w:t xml:space="preserve"> odberateľa</w:t>
      </w:r>
      <w:r w:rsidR="00277987">
        <w:rPr>
          <w:rFonts w:ascii="Corbel" w:hAnsi="Corbel" w:cs="Cambria"/>
          <w:color w:val="000000" w:themeColor="text1"/>
          <w:sz w:val="22"/>
          <w:szCs w:val="22"/>
        </w:rPr>
        <w:t xml:space="preserve"> </w:t>
      </w:r>
      <w:r w:rsidR="00277987">
        <w:rPr>
          <w:rFonts w:ascii="Corbel" w:hAnsi="Corbel" w:cs="Cambria"/>
          <w:color w:val="000000"/>
          <w:sz w:val="22"/>
          <w:szCs w:val="22"/>
        </w:rPr>
        <w:t>určené podľa jednotlivých odberných miest</w:t>
      </w:r>
      <w:r w:rsidR="62852253" w:rsidRPr="62852253">
        <w:rPr>
          <w:rFonts w:ascii="Corbel" w:hAnsi="Corbel" w:cs="Cambria"/>
          <w:color w:val="000000" w:themeColor="text1"/>
          <w:sz w:val="22"/>
          <w:szCs w:val="22"/>
        </w:rPr>
        <w:t>,</w:t>
      </w:r>
    </w:p>
    <w:p w14:paraId="21F12980" w14:textId="62CDED59" w:rsidR="00DB4BAE" w:rsidRPr="00391DF7" w:rsidRDefault="00E623ED" w:rsidP="62852253">
      <w:pPr>
        <w:pStyle w:val="Odsekzoznamu"/>
        <w:numPr>
          <w:ilvl w:val="0"/>
          <w:numId w:val="6"/>
        </w:numPr>
        <w:autoSpaceDE w:val="0"/>
        <w:autoSpaceDN w:val="0"/>
        <w:adjustRightInd w:val="0"/>
        <w:jc w:val="both"/>
        <w:rPr>
          <w:rFonts w:asciiTheme="minorHAnsi" w:eastAsiaTheme="minorEastAsia" w:hAnsiTheme="minorHAnsi" w:cstheme="minorBidi"/>
          <w:color w:val="000000"/>
          <w:sz w:val="22"/>
          <w:szCs w:val="22"/>
        </w:rPr>
      </w:pPr>
      <w:r w:rsidRPr="62852253">
        <w:rPr>
          <w:rFonts w:ascii="Corbel" w:hAnsi="Corbel" w:cs="Cambria"/>
          <w:color w:val="000000" w:themeColor="text1"/>
          <w:sz w:val="22"/>
          <w:szCs w:val="22"/>
        </w:rPr>
        <w:t xml:space="preserve">v prípade odberných miest s ročným odpočtom k poslednému dňu príslušného kalendárneho roka, pričom vyúčtovacia faktúra bude </w:t>
      </w:r>
      <w:r w:rsidR="7E6FB7F9" w:rsidRPr="62852253">
        <w:rPr>
          <w:rFonts w:ascii="Corbel" w:hAnsi="Corbel" w:cs="Cambria"/>
          <w:color w:val="000000" w:themeColor="text1"/>
          <w:sz w:val="22"/>
          <w:szCs w:val="22"/>
        </w:rPr>
        <w:t>o</w:t>
      </w:r>
      <w:r w:rsidRPr="62852253">
        <w:rPr>
          <w:rFonts w:ascii="Corbel" w:hAnsi="Corbel" w:cs="Cambria"/>
          <w:color w:val="000000" w:themeColor="text1"/>
          <w:sz w:val="22"/>
          <w:szCs w:val="22"/>
        </w:rPr>
        <w:t>dberateľovi doručená do 15. dňa mesiaca nasledujúceho po príslušnom kalendárnom roku - (elektronicky) na adres</w:t>
      </w:r>
      <w:r w:rsidR="009021B7" w:rsidRPr="62852253">
        <w:rPr>
          <w:rFonts w:ascii="Corbel" w:hAnsi="Corbel" w:cs="Cambria"/>
          <w:color w:val="000000" w:themeColor="text1"/>
          <w:sz w:val="22"/>
          <w:szCs w:val="22"/>
        </w:rPr>
        <w:t>u</w:t>
      </w:r>
      <w:r w:rsidR="433D8DC2" w:rsidRPr="62852253">
        <w:rPr>
          <w:rFonts w:ascii="Corbel" w:hAnsi="Corbel" w:cs="Cambria"/>
          <w:color w:val="000000" w:themeColor="text1"/>
          <w:sz w:val="22"/>
          <w:szCs w:val="22"/>
        </w:rPr>
        <w:t xml:space="preserve"> </w:t>
      </w:r>
      <w:r w:rsidR="62852253" w:rsidRPr="62852253">
        <w:rPr>
          <w:rFonts w:ascii="Corbel" w:hAnsi="Corbel" w:cs="Cambria"/>
          <w:color w:val="000000" w:themeColor="text1"/>
          <w:sz w:val="22"/>
          <w:szCs w:val="22"/>
        </w:rPr>
        <w:t xml:space="preserve">v súlade s Prílohou č. 5 – Zoznam kontaktných osôb </w:t>
      </w:r>
      <w:r w:rsidR="62852253" w:rsidRPr="62852253">
        <w:rPr>
          <w:rFonts w:ascii="Corbel" w:hAnsi="Corbel" w:cs="Cambria"/>
          <w:i/>
          <w:iCs/>
          <w:color w:val="000000" w:themeColor="text1"/>
          <w:sz w:val="22"/>
          <w:szCs w:val="22"/>
        </w:rPr>
        <w:t xml:space="preserve"> </w:t>
      </w:r>
      <w:r w:rsidR="62852253" w:rsidRPr="62852253">
        <w:rPr>
          <w:rFonts w:ascii="Corbel" w:hAnsi="Corbel" w:cs="Cambria"/>
          <w:color w:val="000000" w:themeColor="text1"/>
          <w:sz w:val="22"/>
          <w:szCs w:val="22"/>
        </w:rPr>
        <w:t>ako aj (listinne) poštou na adres</w:t>
      </w:r>
      <w:r w:rsidR="00DD66A6">
        <w:rPr>
          <w:rFonts w:ascii="Corbel" w:hAnsi="Corbel" w:cs="Cambria"/>
          <w:color w:val="000000" w:themeColor="text1"/>
          <w:sz w:val="22"/>
          <w:szCs w:val="22"/>
        </w:rPr>
        <w:t>y</w:t>
      </w:r>
      <w:r w:rsidR="62852253" w:rsidRPr="62852253">
        <w:rPr>
          <w:rFonts w:ascii="Corbel" w:hAnsi="Corbel" w:cs="Cambria"/>
          <w:color w:val="000000" w:themeColor="text1"/>
          <w:sz w:val="22"/>
          <w:szCs w:val="22"/>
        </w:rPr>
        <w:t xml:space="preserve"> odberateľa</w:t>
      </w:r>
      <w:r w:rsidR="00DD66A6">
        <w:rPr>
          <w:rFonts w:ascii="Corbel" w:hAnsi="Corbel" w:cs="Cambria"/>
          <w:color w:val="000000" w:themeColor="text1"/>
          <w:sz w:val="22"/>
          <w:szCs w:val="22"/>
        </w:rPr>
        <w:t xml:space="preserve"> </w:t>
      </w:r>
      <w:r w:rsidR="00DD66A6">
        <w:rPr>
          <w:rFonts w:ascii="Corbel" w:hAnsi="Corbel" w:cs="Cambria"/>
          <w:color w:val="000000"/>
          <w:sz w:val="22"/>
          <w:szCs w:val="22"/>
        </w:rPr>
        <w:t>určené podľa jednotlivých odberných miest</w:t>
      </w:r>
      <w:r w:rsidR="62852253" w:rsidRPr="62852253">
        <w:rPr>
          <w:rFonts w:ascii="Corbel" w:hAnsi="Corbel" w:cs="Cambria"/>
          <w:color w:val="000000" w:themeColor="text1"/>
          <w:sz w:val="22"/>
          <w:szCs w:val="22"/>
        </w:rPr>
        <w:t>.</w:t>
      </w:r>
    </w:p>
    <w:p w14:paraId="3BD1E3D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71FBCA" w14:textId="1475D481" w:rsidR="00E623ED" w:rsidRPr="00391DF7" w:rsidRDefault="00DB4BAE" w:rsidP="00E623ED">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4.14. </w:t>
      </w:r>
      <w:r w:rsidR="00E623ED" w:rsidRPr="1191A257">
        <w:rPr>
          <w:rFonts w:ascii="Corbel" w:hAnsi="Corbel" w:cs="Cambria"/>
          <w:color w:val="000000" w:themeColor="text1"/>
          <w:sz w:val="22"/>
          <w:szCs w:val="22"/>
        </w:rPr>
        <w:t xml:space="preserve">Vo vyúčtovacej faktúre za dodávku elektriny a distribučné služby sa odpočítajú preddavky resp. zálohové platby, ktoré boli </w:t>
      </w:r>
      <w:r w:rsidR="5D8396C5" w:rsidRPr="1191A257">
        <w:rPr>
          <w:rFonts w:ascii="Corbel" w:hAnsi="Corbel" w:cs="Cambria"/>
          <w:color w:val="000000" w:themeColor="text1"/>
          <w:sz w:val="22"/>
          <w:szCs w:val="22"/>
        </w:rPr>
        <w:t>o</w:t>
      </w:r>
      <w:r w:rsidR="00E623ED" w:rsidRPr="1191A257">
        <w:rPr>
          <w:rFonts w:ascii="Corbel" w:hAnsi="Corbel" w:cs="Cambria"/>
          <w:color w:val="000000" w:themeColor="text1"/>
          <w:sz w:val="22"/>
          <w:szCs w:val="22"/>
        </w:rPr>
        <w:t xml:space="preserve">dberateľom uhradené </w:t>
      </w:r>
      <w:r w:rsidR="3FDFAB78" w:rsidRPr="1191A257">
        <w:rPr>
          <w:rFonts w:ascii="Corbel" w:hAnsi="Corbel" w:cs="Cambria"/>
          <w:color w:val="000000" w:themeColor="text1"/>
          <w:sz w:val="22"/>
          <w:szCs w:val="22"/>
        </w:rPr>
        <w:t>d</w:t>
      </w:r>
      <w:r w:rsidR="00E623ED" w:rsidRPr="1191A257">
        <w:rPr>
          <w:rFonts w:ascii="Corbel" w:hAnsi="Corbel" w:cs="Cambria"/>
          <w:color w:val="000000" w:themeColor="text1"/>
          <w:sz w:val="22"/>
          <w:szCs w:val="22"/>
        </w:rPr>
        <w:t xml:space="preserve">odávateľovi za príslušný kalendárny rok. Vyúčtovaciu faktúru za dodávku elektriny a distribučné služby je </w:t>
      </w:r>
      <w:r w:rsidR="3FEDE3A6" w:rsidRPr="1191A257">
        <w:rPr>
          <w:rFonts w:ascii="Corbel" w:hAnsi="Corbel" w:cs="Cambria"/>
          <w:color w:val="000000" w:themeColor="text1"/>
          <w:sz w:val="22"/>
          <w:szCs w:val="22"/>
        </w:rPr>
        <w:t>d</w:t>
      </w:r>
      <w:r w:rsidR="00E623ED" w:rsidRPr="1191A257">
        <w:rPr>
          <w:rFonts w:ascii="Corbel" w:hAnsi="Corbel" w:cs="Cambria"/>
          <w:color w:val="000000" w:themeColor="text1"/>
          <w:sz w:val="22"/>
          <w:szCs w:val="22"/>
        </w:rPr>
        <w:t>odávateľ oprávnený vyhotoviť aj v prípade mimoriadneho odpočtu, pri výmene určeného meradla, ukončení odberu a pod. Vyúčtovacia faktúra bude doručená podľa čl. IV. bod 4.13 Zmluvy a bude obsahovať za každé odberné miesto minimálne (elektronická aj listinná verzia):</w:t>
      </w:r>
    </w:p>
    <w:p w14:paraId="77D570B0" w14:textId="2AC3096B"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údaje podľa § 74 zákona č. 222/2004 </w:t>
      </w:r>
      <w:proofErr w:type="spellStart"/>
      <w:r w:rsidRPr="00391DF7">
        <w:rPr>
          <w:rFonts w:ascii="Corbel" w:hAnsi="Corbel" w:cs="Cambria"/>
          <w:color w:val="000000"/>
          <w:sz w:val="22"/>
          <w:szCs w:val="22"/>
        </w:rPr>
        <w:t>Z.z</w:t>
      </w:r>
      <w:proofErr w:type="spellEnd"/>
      <w:r w:rsidRPr="00391DF7">
        <w:rPr>
          <w:rFonts w:ascii="Corbel" w:hAnsi="Corbel" w:cs="Cambria"/>
          <w:color w:val="000000"/>
          <w:sz w:val="22"/>
          <w:szCs w:val="22"/>
        </w:rPr>
        <w:t>. o dani z pridanej hodnoty v znení neskorších predpisov,</w:t>
      </w:r>
    </w:p>
    <w:p w14:paraId="5250F6E3" w14:textId="174D23E4"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 (EIC, adresa OM),</w:t>
      </w:r>
    </w:p>
    <w:p w14:paraId="071C527D" w14:textId="0566A963"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začiatok a koniec zúčtovacieho obdobia,</w:t>
      </w:r>
    </w:p>
    <w:p w14:paraId="649527BA" w14:textId="4E7D0059"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oficiálne číslo dokladu,</w:t>
      </w:r>
    </w:p>
    <w:p w14:paraId="4921EBC1" w14:textId="2C8337D1"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dátum dodania a splatnosť faktúry,</w:t>
      </w:r>
    </w:p>
    <w:p w14:paraId="355E1525" w14:textId="41010C77"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celkové dodanie – základ dane, daň, spolu,</w:t>
      </w:r>
    </w:p>
    <w:p w14:paraId="755DF199" w14:textId="60480C44"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doúčtovanie dodania – základ dane, daň, spolu,</w:t>
      </w:r>
    </w:p>
    <w:p w14:paraId="300A6D86" w14:textId="470B8124"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skutočnú spotrebu v príslušných tarifách,</w:t>
      </w:r>
    </w:p>
    <w:p w14:paraId="1B1879BC" w14:textId="3CE70C4C"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hodnotu hlavného ističa resp. MRK a RK,</w:t>
      </w:r>
    </w:p>
    <w:p w14:paraId="1502E2CA" w14:textId="3C4CADA1"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počiatočný a konečný stav elektromeru</w:t>
      </w:r>
      <w:r w:rsidR="00F71170" w:rsidRPr="00391DF7">
        <w:rPr>
          <w:rFonts w:ascii="Corbel" w:hAnsi="Corbel" w:cs="Cambria"/>
          <w:color w:val="000000"/>
          <w:sz w:val="22"/>
          <w:szCs w:val="22"/>
        </w:rPr>
        <w:t xml:space="preserve"> za každé odberné miesto</w:t>
      </w:r>
      <w:r w:rsidRPr="00391DF7">
        <w:rPr>
          <w:rFonts w:ascii="Corbel" w:hAnsi="Corbel" w:cs="Cambria"/>
          <w:color w:val="000000"/>
          <w:sz w:val="22"/>
          <w:szCs w:val="22"/>
        </w:rPr>
        <w:t>.</w:t>
      </w:r>
    </w:p>
    <w:p w14:paraId="2DAA3288" w14:textId="27E3C7BA" w:rsidR="00B80A7D" w:rsidRPr="00391DF7" w:rsidRDefault="00B80A7D" w:rsidP="00E623ED">
      <w:pPr>
        <w:autoSpaceDE w:val="0"/>
        <w:autoSpaceDN w:val="0"/>
        <w:adjustRightInd w:val="0"/>
        <w:jc w:val="both"/>
        <w:rPr>
          <w:rFonts w:ascii="Corbel" w:hAnsi="Corbel" w:cs="Cambria"/>
          <w:color w:val="000000"/>
          <w:sz w:val="22"/>
          <w:szCs w:val="22"/>
        </w:rPr>
      </w:pPr>
    </w:p>
    <w:p w14:paraId="7561640B" w14:textId="11EF2BD0"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4.15. Splatnosť faktúry je 30 kalendárnych dní od dátumu jej doručenia </w:t>
      </w:r>
      <w:r w:rsidR="7BD6180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Ak pripadne deň splatnosti na deň pracovného voľna, dňom splatnosti je najbližší nasledujúci pracovný deň.</w:t>
      </w:r>
    </w:p>
    <w:p w14:paraId="3447F5A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7A6F03D" w14:textId="62322F26"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lastRenderedPageBreak/>
        <w:t xml:space="preserve">4.16. Úhradou sa rozumie pripísanie sumy na účet </w:t>
      </w:r>
      <w:r w:rsidR="5F6F775F"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odávateľa s uvedením správneho variabilného symbolu uvedeného na faktúre.</w:t>
      </w:r>
    </w:p>
    <w:p w14:paraId="6A5B2A5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673AE02" w14:textId="793C5E7A"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4.17. Ak </w:t>
      </w:r>
      <w:r w:rsidR="09AB9B10"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neuhradí faktúru v lehote splatnosti, </w:t>
      </w:r>
      <w:r w:rsidR="297B278B"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w:t>
      </w:r>
      <w:r w:rsidR="62C3EE1F"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zašle bezplatne písomnú upomienku, v ktorej označí deň vystavenia faktúry, jej splatnosť a celkovú čiastku po lehote splatnosti.</w:t>
      </w:r>
    </w:p>
    <w:p w14:paraId="5EE7663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C071991" w14:textId="7178D3C4" w:rsidR="00E623ED" w:rsidRPr="00391DF7" w:rsidRDefault="00DB4BAE" w:rsidP="00E623ED">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4.18. </w:t>
      </w:r>
      <w:r w:rsidR="00E623ED" w:rsidRPr="1191A257">
        <w:rPr>
          <w:rFonts w:ascii="Corbel" w:hAnsi="Corbel" w:cs="Cambria"/>
          <w:color w:val="000000" w:themeColor="text1"/>
          <w:sz w:val="22"/>
          <w:szCs w:val="22"/>
        </w:rPr>
        <w:t>Dodávateľ je povinný zasielať faktúry prostredníctvom držiteľa poštovej licencie na adres</w:t>
      </w:r>
      <w:r w:rsidR="002C4961">
        <w:rPr>
          <w:rFonts w:ascii="Corbel" w:hAnsi="Corbel" w:cs="Cambria"/>
          <w:color w:val="000000" w:themeColor="text1"/>
          <w:sz w:val="22"/>
          <w:szCs w:val="22"/>
        </w:rPr>
        <w:t>y</w:t>
      </w:r>
      <w:r w:rsidR="00E623ED" w:rsidRPr="1191A257">
        <w:rPr>
          <w:rFonts w:ascii="Corbel" w:hAnsi="Corbel" w:cs="Cambria"/>
          <w:color w:val="000000" w:themeColor="text1"/>
          <w:sz w:val="22"/>
          <w:szCs w:val="22"/>
        </w:rPr>
        <w:t xml:space="preserve"> odberateľa </w:t>
      </w:r>
      <w:r w:rsidR="002C4961">
        <w:rPr>
          <w:rFonts w:ascii="Corbel" w:hAnsi="Corbel" w:cs="Cambria"/>
          <w:color w:val="000000"/>
          <w:sz w:val="22"/>
          <w:szCs w:val="22"/>
        </w:rPr>
        <w:t>určené podľa jednotlivých odberných miest</w:t>
      </w:r>
      <w:r w:rsidR="002C4961" w:rsidRPr="1191A257">
        <w:rPr>
          <w:rFonts w:ascii="Corbel" w:hAnsi="Corbel" w:cs="Cambria"/>
          <w:color w:val="000000" w:themeColor="text1"/>
          <w:sz w:val="22"/>
          <w:szCs w:val="22"/>
        </w:rPr>
        <w:t xml:space="preserve"> </w:t>
      </w:r>
      <w:r w:rsidR="00E623ED" w:rsidRPr="1191A257">
        <w:rPr>
          <w:rFonts w:ascii="Corbel" w:hAnsi="Corbel" w:cs="Cambria"/>
          <w:color w:val="000000" w:themeColor="text1"/>
          <w:sz w:val="22"/>
          <w:szCs w:val="22"/>
        </w:rPr>
        <w:t>a súčasne elektronicky na emailov</w:t>
      </w:r>
      <w:r w:rsidR="006C4DEC" w:rsidRPr="1191A257">
        <w:rPr>
          <w:rFonts w:ascii="Corbel" w:hAnsi="Corbel" w:cs="Cambria"/>
          <w:color w:val="000000" w:themeColor="text1"/>
          <w:sz w:val="22"/>
          <w:szCs w:val="22"/>
        </w:rPr>
        <w:t>ú</w:t>
      </w:r>
      <w:r w:rsidR="00E623ED" w:rsidRPr="1191A257">
        <w:rPr>
          <w:rFonts w:ascii="Corbel" w:hAnsi="Corbel" w:cs="Cambria"/>
          <w:color w:val="000000" w:themeColor="text1"/>
          <w:sz w:val="22"/>
          <w:szCs w:val="22"/>
        </w:rPr>
        <w:t xml:space="preserve"> adres</w:t>
      </w:r>
      <w:r w:rsidR="006C4DEC" w:rsidRPr="1191A257">
        <w:rPr>
          <w:rFonts w:ascii="Corbel" w:hAnsi="Corbel" w:cs="Cambria"/>
          <w:color w:val="000000" w:themeColor="text1"/>
          <w:sz w:val="22"/>
          <w:szCs w:val="22"/>
        </w:rPr>
        <w:t>u</w:t>
      </w:r>
      <w:r w:rsidR="72C99A7E" w:rsidRPr="1191A257">
        <w:rPr>
          <w:rFonts w:ascii="Corbel" w:hAnsi="Corbel" w:cs="Cambria"/>
          <w:color w:val="000000" w:themeColor="text1"/>
          <w:sz w:val="22"/>
          <w:szCs w:val="22"/>
        </w:rPr>
        <w:t xml:space="preserve"> v súlade s Prílohou č. 5 – Zoznam kontaktných osôb.</w:t>
      </w:r>
    </w:p>
    <w:p w14:paraId="67A7B03D" w14:textId="52A9AC0F" w:rsidR="00C967EC" w:rsidRPr="00C172CD" w:rsidRDefault="00C967EC" w:rsidP="1191A257">
      <w:pPr>
        <w:autoSpaceDE w:val="0"/>
        <w:autoSpaceDN w:val="0"/>
        <w:adjustRightInd w:val="0"/>
        <w:jc w:val="both"/>
        <w:rPr>
          <w:i/>
          <w:iCs/>
          <w:color w:val="000000"/>
        </w:rPr>
      </w:pPr>
    </w:p>
    <w:p w14:paraId="3AEBE766" w14:textId="07BF61D7" w:rsidR="00C967EC" w:rsidRPr="00C967EC" w:rsidRDefault="00C967EC" w:rsidP="00E623ED">
      <w:pPr>
        <w:autoSpaceDE w:val="0"/>
        <w:autoSpaceDN w:val="0"/>
        <w:adjustRightInd w:val="0"/>
        <w:jc w:val="both"/>
        <w:rPr>
          <w:rFonts w:ascii="Corbel" w:hAnsi="Corbel"/>
          <w:sz w:val="22"/>
          <w:szCs w:val="22"/>
        </w:rPr>
      </w:pPr>
      <w:r w:rsidRPr="00C172CD">
        <w:rPr>
          <w:rFonts w:ascii="Corbel" w:hAnsi="Corbel" w:cs="Cambria"/>
          <w:color w:val="000000"/>
          <w:sz w:val="22"/>
          <w:szCs w:val="22"/>
        </w:rPr>
        <w:t>4.19. Odberateľ si vyhradzuje právo fakturácie pre jednotlivé odberné miesta samostatne.</w:t>
      </w:r>
    </w:p>
    <w:p w14:paraId="31FABCBD" w14:textId="53A71616" w:rsidR="00B80A7D" w:rsidRPr="00391DF7" w:rsidRDefault="00B80A7D" w:rsidP="00E623ED">
      <w:pPr>
        <w:autoSpaceDE w:val="0"/>
        <w:autoSpaceDN w:val="0"/>
        <w:adjustRightInd w:val="0"/>
        <w:jc w:val="both"/>
        <w:rPr>
          <w:rFonts w:ascii="Corbel" w:hAnsi="Corbel" w:cs="Cambria"/>
          <w:color w:val="000000"/>
          <w:sz w:val="22"/>
          <w:szCs w:val="22"/>
        </w:rPr>
      </w:pPr>
    </w:p>
    <w:p w14:paraId="7B277E6A" w14:textId="55FC038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C967EC">
        <w:rPr>
          <w:rFonts w:ascii="Corbel" w:hAnsi="Corbel" w:cs="Cambria"/>
          <w:color w:val="000000"/>
          <w:sz w:val="22"/>
          <w:szCs w:val="22"/>
        </w:rPr>
        <w:t>20</w:t>
      </w:r>
      <w:r w:rsidRPr="00391DF7">
        <w:rPr>
          <w:rFonts w:ascii="Corbel" w:hAnsi="Corbel" w:cs="Cambria"/>
          <w:color w:val="000000"/>
          <w:sz w:val="22"/>
          <w:szCs w:val="22"/>
        </w:rPr>
        <w:t>. Zmenu bankového spojenia a čísla účtu zmluvných strán bude možno uskutočniť iba písomným oznámením jednej zmluvnej strany preukázateľne doručeným druhej zmluvnej strane najneskôr spolu s príslušnou faktúrou, resp. pred doručením vyúčtovacej faktúry.</w:t>
      </w:r>
    </w:p>
    <w:p w14:paraId="3529ADF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B0356D0" w14:textId="1E19502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4.2</w:t>
      </w:r>
      <w:r w:rsidR="00C967EC">
        <w:rPr>
          <w:rFonts w:ascii="Corbel" w:hAnsi="Corbel" w:cs="Cambria"/>
          <w:color w:val="000000"/>
          <w:sz w:val="22"/>
          <w:szCs w:val="22"/>
        </w:rPr>
        <w:t>1.</w:t>
      </w:r>
      <w:r w:rsidRPr="00391DF7">
        <w:rPr>
          <w:rFonts w:ascii="Corbel" w:hAnsi="Corbel" w:cs="Cambria"/>
          <w:color w:val="000000"/>
          <w:sz w:val="22"/>
          <w:szCs w:val="22"/>
        </w:rPr>
        <w:t xml:space="preserve"> V prípade omeškania s platením ceny za dodávku elektriny a súvisiacich plnení je odberateľ povinný zaplatiť dodávateľovi úrok z omeškania vo výške 0,01</w:t>
      </w:r>
      <w:r w:rsidR="00DB0909">
        <w:rPr>
          <w:rFonts w:ascii="Corbel" w:hAnsi="Corbel" w:cs="Cambria"/>
          <w:color w:val="000000"/>
          <w:sz w:val="22"/>
          <w:szCs w:val="22"/>
        </w:rPr>
        <w:t xml:space="preserve"> </w:t>
      </w:r>
      <w:r w:rsidRPr="00391DF7">
        <w:rPr>
          <w:rFonts w:ascii="Corbel" w:hAnsi="Corbel" w:cs="Cambria"/>
          <w:color w:val="000000"/>
          <w:sz w:val="22"/>
          <w:szCs w:val="22"/>
        </w:rPr>
        <w:t>% denne z dlžnej sumy odo dňa omeškania až do zaplatenia.</w:t>
      </w:r>
    </w:p>
    <w:p w14:paraId="6A2635FD"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6F20F3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 Doba platnosti Zmluvy</w:t>
      </w:r>
    </w:p>
    <w:p w14:paraId="1F3F795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611DF051" w14:textId="6EAF0E8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5.1 </w:t>
      </w:r>
      <w:r w:rsidR="003D65F2" w:rsidRPr="00391DF7">
        <w:rPr>
          <w:rFonts w:ascii="Corbel" w:hAnsi="Corbel" w:cs="Cambria"/>
          <w:color w:val="000000"/>
          <w:sz w:val="22"/>
          <w:szCs w:val="22"/>
        </w:rPr>
        <w:t>Zmluva nadobúda platnosť dňom jej podpisu oprávnenými zástupcami oboch zmluvných strán a  účinnosť dňom nasledujúcim po jej zverejnení v zmysle § 47a zákona č. 40/1964 Zb. Občiansky zákonník v platnom znen</w:t>
      </w:r>
      <w:r w:rsidR="001A2B91" w:rsidRPr="00391DF7">
        <w:rPr>
          <w:rFonts w:ascii="Corbel" w:hAnsi="Corbel" w:cs="Cambria"/>
          <w:color w:val="000000"/>
          <w:sz w:val="22"/>
          <w:szCs w:val="22"/>
        </w:rPr>
        <w:t>í.</w:t>
      </w:r>
    </w:p>
    <w:p w14:paraId="54992F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3C9371C" w14:textId="6768EC9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5.2 Zmluva sa uzatvára na</w:t>
      </w:r>
      <w:r w:rsidR="007D55AB" w:rsidRPr="00391DF7">
        <w:rPr>
          <w:rFonts w:ascii="Corbel" w:hAnsi="Corbel" w:cs="Cambria"/>
          <w:color w:val="000000"/>
          <w:sz w:val="22"/>
          <w:szCs w:val="22"/>
        </w:rPr>
        <w:t xml:space="preserve"> dobu určitú, a to do </w:t>
      </w:r>
      <w:r w:rsidR="006B1DD9">
        <w:rPr>
          <w:rFonts w:ascii="Corbel" w:hAnsi="Corbel" w:cs="Cambria"/>
          <w:color w:val="000000"/>
          <w:sz w:val="22"/>
          <w:szCs w:val="22"/>
        </w:rPr>
        <w:t>3</w:t>
      </w:r>
      <w:r w:rsidR="001A2B91" w:rsidRPr="00391DF7">
        <w:rPr>
          <w:rFonts w:ascii="Corbel" w:hAnsi="Corbel" w:cs="Cambria"/>
          <w:color w:val="000000"/>
          <w:sz w:val="22"/>
          <w:szCs w:val="22"/>
        </w:rPr>
        <w:t>1.</w:t>
      </w:r>
      <w:r w:rsidR="006B1DD9">
        <w:rPr>
          <w:rFonts w:ascii="Corbel" w:hAnsi="Corbel" w:cs="Cambria"/>
          <w:color w:val="000000"/>
          <w:sz w:val="22"/>
          <w:szCs w:val="22"/>
        </w:rPr>
        <w:t>12</w:t>
      </w:r>
      <w:r w:rsidR="001A2B91" w:rsidRPr="00391DF7">
        <w:rPr>
          <w:rFonts w:ascii="Corbel" w:hAnsi="Corbel" w:cs="Cambria"/>
          <w:color w:val="000000"/>
          <w:sz w:val="22"/>
          <w:szCs w:val="22"/>
        </w:rPr>
        <w:t>.202</w:t>
      </w:r>
      <w:r w:rsidR="00CE00EC">
        <w:rPr>
          <w:rFonts w:ascii="Corbel" w:hAnsi="Corbel" w:cs="Cambria"/>
          <w:color w:val="000000"/>
          <w:sz w:val="22"/>
          <w:szCs w:val="22"/>
        </w:rPr>
        <w:t>3</w:t>
      </w:r>
      <w:r w:rsidRPr="00391DF7">
        <w:rPr>
          <w:rFonts w:ascii="Corbel" w:hAnsi="Corbel" w:cs="Cambria"/>
          <w:color w:val="000000"/>
          <w:sz w:val="22"/>
          <w:szCs w:val="22"/>
        </w:rPr>
        <w:t xml:space="preserve"> do 24:00 hod.</w:t>
      </w:r>
    </w:p>
    <w:p w14:paraId="2953F1A8"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146A949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 Distribučné služby</w:t>
      </w:r>
    </w:p>
    <w:p w14:paraId="57D4626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9CF6CE0" w14:textId="3F48F043"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6. 1. Dodávateľ počas zmluvného obdobia zabezpečí </w:t>
      </w:r>
      <w:r w:rsidR="5E6FFEB0"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dberateľovi distribučné služby do odberných miest </w:t>
      </w:r>
      <w:r w:rsidR="62E9D73B"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uvedených v čl. III. ods. 3.2. Zmluvy a za podmienok uvedených v tejto Zmluve.</w:t>
      </w:r>
    </w:p>
    <w:p w14:paraId="759078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7E2A72" w14:textId="0C38EE60"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6.2. </w:t>
      </w:r>
      <w:r w:rsidR="00574572" w:rsidRPr="1191A257">
        <w:rPr>
          <w:rFonts w:ascii="Corbel" w:hAnsi="Corbel" w:cs="Cambria"/>
          <w:color w:val="000000" w:themeColor="text1"/>
          <w:sz w:val="22"/>
          <w:szCs w:val="22"/>
        </w:rPr>
        <w:t xml:space="preserve">Dodávateľ sa zaväzuje zabezpečiť distribučné služby do OM </w:t>
      </w:r>
      <w:r w:rsidR="1F9BD1E9" w:rsidRPr="1191A257">
        <w:rPr>
          <w:rFonts w:ascii="Corbel" w:hAnsi="Corbel" w:cs="Cambria"/>
          <w:color w:val="000000" w:themeColor="text1"/>
          <w:sz w:val="22"/>
          <w:szCs w:val="22"/>
        </w:rPr>
        <w:t>o</w:t>
      </w:r>
      <w:r w:rsidR="00574572" w:rsidRPr="1191A257">
        <w:rPr>
          <w:rFonts w:ascii="Corbel" w:hAnsi="Corbel" w:cs="Cambria"/>
          <w:color w:val="000000" w:themeColor="text1"/>
          <w:sz w:val="22"/>
          <w:szCs w:val="22"/>
        </w:rPr>
        <w:t>dberateľa do výšky ich maximálnej rezervovanej kapacity (ďalej len „MRK“) dojednanej s príslušným prevádzkovateľom distribučnej sústavy (ďalej len „PDS“). Distribučné služby sa uskutočňujú v súlade s platnými všeobecne záväznými právnymi predpismi, Prevádzkovým poriadkom príslušného PDS a v kvalite podľa Technických podmienok PDS</w:t>
      </w:r>
      <w:r w:rsidRPr="1191A257">
        <w:rPr>
          <w:rFonts w:ascii="Corbel" w:hAnsi="Corbel" w:cs="Cambria"/>
          <w:color w:val="000000" w:themeColor="text1"/>
          <w:sz w:val="22"/>
          <w:szCs w:val="22"/>
        </w:rPr>
        <w:t>.</w:t>
      </w:r>
    </w:p>
    <w:p w14:paraId="7D2F3B9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80E0A71" w14:textId="759A843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6.3. Dodávateľ sa zaväzuje zabezpečiť rezervované kapacity (ďalej len „RK“) pre odberné miesta </w:t>
      </w:r>
      <w:r w:rsidR="729AE33C"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Prekročenie dohodnutej RK sa bude riešiť v súlade s Prevádzkovým poriadkom PDS a platným cenovým rozhodnutím ÚRSO.</w:t>
      </w:r>
    </w:p>
    <w:p w14:paraId="6DB34AD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24A35DB" w14:textId="373746E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6.4. </w:t>
      </w:r>
      <w:r w:rsidR="00906489" w:rsidRPr="1191A257">
        <w:rPr>
          <w:rFonts w:ascii="Corbel" w:hAnsi="Corbel" w:cs="Cambria"/>
          <w:color w:val="000000" w:themeColor="text1"/>
          <w:sz w:val="22"/>
          <w:szCs w:val="22"/>
        </w:rPr>
        <w:t xml:space="preserve">Odberateľ môže požiadať </w:t>
      </w:r>
      <w:r w:rsidR="49182898" w:rsidRPr="1191A257">
        <w:rPr>
          <w:rFonts w:ascii="Corbel" w:hAnsi="Corbel" w:cs="Cambria"/>
          <w:color w:val="000000" w:themeColor="text1"/>
          <w:sz w:val="22"/>
          <w:szCs w:val="22"/>
        </w:rPr>
        <w:t>d</w:t>
      </w:r>
      <w:r w:rsidR="00906489" w:rsidRPr="1191A257">
        <w:rPr>
          <w:rFonts w:ascii="Corbel" w:hAnsi="Corbel" w:cs="Cambria"/>
          <w:color w:val="000000" w:themeColor="text1"/>
          <w:sz w:val="22"/>
          <w:szCs w:val="22"/>
        </w:rPr>
        <w:t xml:space="preserve">odávateľa o úpravu dohodnutej RK, najviac však do výšky MRK, zaslaním písomnej žiadosti na adresu </w:t>
      </w:r>
      <w:r w:rsidR="1BD0F057" w:rsidRPr="1191A257">
        <w:rPr>
          <w:rFonts w:ascii="Corbel" w:hAnsi="Corbel" w:cs="Cambria"/>
          <w:color w:val="000000" w:themeColor="text1"/>
          <w:sz w:val="22"/>
          <w:szCs w:val="22"/>
        </w:rPr>
        <w:t>d</w:t>
      </w:r>
      <w:r w:rsidR="00906489" w:rsidRPr="1191A257">
        <w:rPr>
          <w:rFonts w:ascii="Corbel" w:hAnsi="Corbel" w:cs="Cambria"/>
          <w:color w:val="000000" w:themeColor="text1"/>
          <w:sz w:val="22"/>
          <w:szCs w:val="22"/>
        </w:rPr>
        <w:t>odávateľa, alebo na kontaktnú e-mailovú adresu uvedenú na faktúre a doručenú najneskôr 5 pracovných dní pred stanovenou lehotou uvedenou v podmienkach príslušného PDS</w:t>
      </w:r>
      <w:r w:rsidRPr="1191A257">
        <w:rPr>
          <w:rFonts w:ascii="Corbel" w:hAnsi="Corbel" w:cs="Cambria"/>
          <w:color w:val="000000" w:themeColor="text1"/>
          <w:sz w:val="22"/>
          <w:szCs w:val="22"/>
        </w:rPr>
        <w:t>.</w:t>
      </w:r>
    </w:p>
    <w:p w14:paraId="7D4FB04E"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28390504" w14:textId="2C607FC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6.</w:t>
      </w:r>
      <w:r w:rsidR="00B4055C" w:rsidRPr="1191A257">
        <w:rPr>
          <w:rFonts w:ascii="Corbel" w:hAnsi="Corbel" w:cs="Cambria"/>
          <w:color w:val="000000" w:themeColor="text1"/>
          <w:sz w:val="22"/>
          <w:szCs w:val="22"/>
        </w:rPr>
        <w:t>5</w:t>
      </w:r>
      <w:r w:rsidRPr="1191A257">
        <w:rPr>
          <w:rFonts w:ascii="Corbel" w:hAnsi="Corbel" w:cs="Cambria"/>
          <w:color w:val="000000" w:themeColor="text1"/>
          <w:sz w:val="22"/>
          <w:szCs w:val="22"/>
        </w:rPr>
        <w:t xml:space="preserve">. Dodávateľ účtuje </w:t>
      </w:r>
      <w:r w:rsidR="472296F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cenu za distribučné služby v súlade s platnými cenovými rozhodnutiami ÚRSO, vzťahujúcimi sa na distribučné služby poskytované PDS podľa sadzby dohodnutej v tejto Zmluve.</w:t>
      </w:r>
    </w:p>
    <w:p w14:paraId="2E8222BA"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17AFCDB" w14:textId="424C2792"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lastRenderedPageBreak/>
        <w:t>6.</w:t>
      </w:r>
      <w:r w:rsidR="00B4055C" w:rsidRPr="1191A257">
        <w:rPr>
          <w:rFonts w:ascii="Corbel" w:hAnsi="Corbel" w:cs="Cambria"/>
          <w:color w:val="000000" w:themeColor="text1"/>
          <w:sz w:val="22"/>
          <w:szCs w:val="22"/>
        </w:rPr>
        <w:t>6</w:t>
      </w:r>
      <w:r w:rsidRPr="1191A257">
        <w:rPr>
          <w:rFonts w:ascii="Corbel" w:hAnsi="Corbel" w:cs="Cambria"/>
          <w:color w:val="000000" w:themeColor="text1"/>
          <w:sz w:val="22"/>
          <w:szCs w:val="22"/>
        </w:rPr>
        <w:t xml:space="preserve">. Dodávateľ účtuje </w:t>
      </w:r>
      <w:r w:rsidR="61116B01"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ostatné služby súvisiace s distribúciou elektriny podľa platného cenníka služieb distribúcie príslušného PDS (ďalej aj „cenník služieb distribúcie").</w:t>
      </w:r>
    </w:p>
    <w:p w14:paraId="76433BBE" w14:textId="77777777" w:rsidR="00DA0A39" w:rsidRPr="00391DF7" w:rsidRDefault="00DA0A39" w:rsidP="00202DA4">
      <w:pPr>
        <w:autoSpaceDE w:val="0"/>
        <w:autoSpaceDN w:val="0"/>
        <w:adjustRightInd w:val="0"/>
        <w:jc w:val="both"/>
        <w:rPr>
          <w:rFonts w:ascii="Corbel" w:hAnsi="Corbel" w:cs="Cambria"/>
          <w:color w:val="000000"/>
          <w:sz w:val="22"/>
          <w:szCs w:val="22"/>
        </w:rPr>
      </w:pPr>
    </w:p>
    <w:p w14:paraId="0C57CE3B" w14:textId="3391CBCF" w:rsidR="00DB4BAE" w:rsidRPr="00391DF7" w:rsidRDefault="00DB4BAE" w:rsidP="00202D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6.</w:t>
      </w:r>
      <w:r w:rsidR="00B4055C">
        <w:rPr>
          <w:rFonts w:ascii="Corbel" w:hAnsi="Corbel" w:cs="Cambria"/>
          <w:color w:val="000000"/>
          <w:sz w:val="22"/>
          <w:szCs w:val="22"/>
        </w:rPr>
        <w:t>7</w:t>
      </w:r>
      <w:r w:rsidRPr="00391DF7">
        <w:rPr>
          <w:rFonts w:ascii="Corbel" w:hAnsi="Corbel" w:cs="Cambria"/>
          <w:color w:val="000000"/>
          <w:sz w:val="22"/>
          <w:szCs w:val="22"/>
        </w:rPr>
        <w:t>. Cenové rozhodnutia ÚRSO a cenník služieb distribúcie sú uverejnené na internetovej stránke príslušného PDS.</w:t>
      </w:r>
    </w:p>
    <w:p w14:paraId="1F8F579F"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59212C5A"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 Kvalita dodávky</w:t>
      </w:r>
    </w:p>
    <w:p w14:paraId="68AF5E5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AC44F02"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7.1. Kvalita dodávanej elektriny a distribučných služieb nemusí byť dodržaná, ak:</w:t>
      </w:r>
    </w:p>
    <w:p w14:paraId="4817DA2A" w14:textId="7D3E70E4" w:rsidR="00DB4BAE" w:rsidRPr="00391DF7" w:rsidRDefault="39B55950" w:rsidP="00AB5B1B">
      <w:pPr>
        <w:pStyle w:val="Odsekzoznamu"/>
        <w:numPr>
          <w:ilvl w:val="0"/>
          <w:numId w:val="11"/>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o</w:t>
      </w:r>
      <w:r w:rsidR="00DB4BAE" w:rsidRPr="1191A257">
        <w:rPr>
          <w:rFonts w:ascii="Corbel" w:hAnsi="Corbel" w:cs="Cambria"/>
          <w:color w:val="000000" w:themeColor="text1"/>
          <w:sz w:val="22"/>
          <w:szCs w:val="22"/>
        </w:rPr>
        <w:t xml:space="preserve">dberateľ odoberá elektrinu s iným účinníkom </w:t>
      </w:r>
      <w:r w:rsidR="00AB5B1B" w:rsidRPr="1191A257">
        <w:rPr>
          <w:rFonts w:ascii="Corbel" w:hAnsi="Corbel" w:cs="Cambria"/>
          <w:color w:val="000000" w:themeColor="text1"/>
          <w:sz w:val="22"/>
          <w:szCs w:val="22"/>
        </w:rPr>
        <w:t>ako je dohodnuté v tejto Zmluve,</w:t>
      </w:r>
    </w:p>
    <w:p w14:paraId="56196050" w14:textId="21C1ABC8" w:rsidR="00DB4BAE" w:rsidRPr="00391DF7" w:rsidRDefault="2C45696F" w:rsidP="00AB5B1B">
      <w:pPr>
        <w:pStyle w:val="Odsekzoznamu"/>
        <w:numPr>
          <w:ilvl w:val="0"/>
          <w:numId w:val="11"/>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o</w:t>
      </w:r>
      <w:r w:rsidR="00DB4BAE" w:rsidRPr="1191A257">
        <w:rPr>
          <w:rFonts w:ascii="Corbel" w:hAnsi="Corbel" w:cs="Cambria"/>
          <w:color w:val="000000" w:themeColor="text1"/>
          <w:sz w:val="22"/>
          <w:szCs w:val="22"/>
        </w:rPr>
        <w:t>dberateľ prekračuje hranice prípustného negatívneho</w:t>
      </w:r>
      <w:r w:rsidR="00AB5B1B" w:rsidRPr="1191A257">
        <w:rPr>
          <w:rFonts w:ascii="Corbel" w:hAnsi="Corbel" w:cs="Cambria"/>
          <w:color w:val="000000" w:themeColor="text1"/>
          <w:sz w:val="22"/>
          <w:szCs w:val="22"/>
        </w:rPr>
        <w:t xml:space="preserve"> spätného pôsobenia na sústavu </w:t>
      </w:r>
      <w:r w:rsidR="00DB4BAE" w:rsidRPr="1191A257">
        <w:rPr>
          <w:rFonts w:ascii="Corbel" w:hAnsi="Corbel" w:cs="Cambria"/>
          <w:color w:val="000000" w:themeColor="text1"/>
          <w:sz w:val="22"/>
          <w:szCs w:val="22"/>
        </w:rPr>
        <w:t xml:space="preserve">(verejný rozvod elektriny) </w:t>
      </w:r>
      <w:r w:rsidR="00AB5B1B" w:rsidRPr="1191A257">
        <w:rPr>
          <w:rFonts w:ascii="Corbel" w:hAnsi="Corbel" w:cs="Cambria"/>
          <w:color w:val="000000" w:themeColor="text1"/>
          <w:sz w:val="22"/>
          <w:szCs w:val="22"/>
        </w:rPr>
        <w:t>stanovené technickými predpismi,</w:t>
      </w:r>
    </w:p>
    <w:p w14:paraId="2690BBD9" w14:textId="63B76CA0" w:rsidR="00DB4BAE" w:rsidRPr="00391DF7" w:rsidRDefault="27B00ADD" w:rsidP="00AB5B1B">
      <w:pPr>
        <w:pStyle w:val="Odsekzoznamu"/>
        <w:numPr>
          <w:ilvl w:val="0"/>
          <w:numId w:val="11"/>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o</w:t>
      </w:r>
      <w:r w:rsidR="00DB4BAE" w:rsidRPr="1191A257">
        <w:rPr>
          <w:rFonts w:ascii="Corbel" w:hAnsi="Corbel" w:cs="Cambria"/>
          <w:color w:val="000000" w:themeColor="text1"/>
          <w:sz w:val="22"/>
          <w:szCs w:val="22"/>
        </w:rPr>
        <w:t>d</w:t>
      </w:r>
      <w:r w:rsidR="00906489" w:rsidRPr="1191A257">
        <w:rPr>
          <w:rFonts w:ascii="Corbel" w:hAnsi="Corbel" w:cs="Cambria"/>
          <w:color w:val="000000" w:themeColor="text1"/>
          <w:sz w:val="22"/>
          <w:szCs w:val="22"/>
        </w:rPr>
        <w:t>berateľ prekračuje</w:t>
      </w:r>
      <w:r w:rsidR="00AB5B1B" w:rsidRPr="1191A257">
        <w:rPr>
          <w:rFonts w:ascii="Corbel" w:hAnsi="Corbel" w:cs="Cambria"/>
          <w:color w:val="000000" w:themeColor="text1"/>
          <w:sz w:val="22"/>
          <w:szCs w:val="22"/>
        </w:rPr>
        <w:t xml:space="preserve"> </w:t>
      </w:r>
      <w:r w:rsidR="00906489" w:rsidRPr="1191A257">
        <w:rPr>
          <w:rFonts w:ascii="Corbel" w:hAnsi="Corbel" w:cs="Cambria"/>
          <w:color w:val="000000" w:themeColor="text1"/>
          <w:sz w:val="22"/>
          <w:szCs w:val="22"/>
        </w:rPr>
        <w:t>M</w:t>
      </w:r>
      <w:r w:rsidR="00AB5B1B" w:rsidRPr="1191A257">
        <w:rPr>
          <w:rFonts w:ascii="Corbel" w:hAnsi="Corbel" w:cs="Cambria"/>
          <w:color w:val="000000" w:themeColor="text1"/>
          <w:sz w:val="22"/>
          <w:szCs w:val="22"/>
        </w:rPr>
        <w:t>RK,</w:t>
      </w:r>
    </w:p>
    <w:p w14:paraId="1983450F"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ide o st</w:t>
      </w:r>
      <w:r w:rsidR="00AB5B1B" w:rsidRPr="00391DF7">
        <w:rPr>
          <w:rFonts w:ascii="Corbel" w:hAnsi="Corbel" w:cs="Cambria"/>
          <w:color w:val="000000"/>
          <w:sz w:val="22"/>
          <w:szCs w:val="22"/>
        </w:rPr>
        <w:t>av núdze,</w:t>
      </w:r>
    </w:p>
    <w:p w14:paraId="5BFD0007"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vzniknú, alebo sa odstraňujú havárie a poruchy na energetických zariadeniach.</w:t>
      </w:r>
    </w:p>
    <w:p w14:paraId="13F6F37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3E818A5"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7.2. Odberateľ je zodpovedný za riadny stav odberného zariadenia a za dodržiavanie predpisov na zaistenie bezpečnosti technických zariadení.</w:t>
      </w:r>
    </w:p>
    <w:p w14:paraId="7A062CA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9ED1EFF" w14:textId="7AAA3DFC"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7.3. Odberateľ sa zaväzuje dodržiavať všetky povinnosti </w:t>
      </w:r>
      <w:r w:rsidR="506C749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podľa zákona o energetike, pravidiel trhu s elektrinou, Prevádzkového poriadku PDS a ostatných príslušných všeobecne záväzných právnych predpisov.</w:t>
      </w:r>
    </w:p>
    <w:p w14:paraId="78CB0C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A5D23B"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7.4. Odberateľ sa zaväzuje riadiť sa podmienkami v Zmluve, Prevádzkovým poriadkom príslušného PDS, Technickými podmienkami a dodržiavať podmienky pripojenia k distribučnej sústave.</w:t>
      </w:r>
    </w:p>
    <w:p w14:paraId="147EECE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45296EE" w14:textId="7C3F958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7.5. Odberateľ sa zaväzuje v prípade stavu núdze postupovať podľa príslušných právnych predpisov</w:t>
      </w:r>
      <w:r w:rsidR="00BF7D36">
        <w:rPr>
          <w:rFonts w:ascii="Corbel" w:hAnsi="Corbel" w:cs="Cambria"/>
          <w:color w:val="000000"/>
          <w:sz w:val="22"/>
          <w:szCs w:val="22"/>
        </w:rPr>
        <w:t>,</w:t>
      </w:r>
      <w:r w:rsidR="00C172CD">
        <w:rPr>
          <w:rFonts w:ascii="Corbel" w:hAnsi="Corbel" w:cs="Cambria"/>
          <w:color w:val="000000"/>
          <w:sz w:val="22"/>
          <w:szCs w:val="22"/>
        </w:rPr>
        <w:t xml:space="preserve"> </w:t>
      </w:r>
      <w:r w:rsidRPr="00391DF7">
        <w:rPr>
          <w:rFonts w:ascii="Corbel" w:hAnsi="Corbel" w:cs="Cambria"/>
          <w:color w:val="000000"/>
          <w:sz w:val="22"/>
          <w:szCs w:val="22"/>
        </w:rPr>
        <w:t>a to § 20 Zákona o en</w:t>
      </w:r>
      <w:r w:rsidR="003666D9" w:rsidRPr="00391DF7">
        <w:rPr>
          <w:rFonts w:ascii="Corbel" w:hAnsi="Corbel" w:cs="Cambria"/>
          <w:color w:val="000000"/>
          <w:sz w:val="22"/>
          <w:szCs w:val="22"/>
        </w:rPr>
        <w:t>ergetike a vyhlášky MH SR č. 459/2008</w:t>
      </w:r>
      <w:r w:rsidRPr="00391DF7">
        <w:rPr>
          <w:rFonts w:ascii="Corbel" w:hAnsi="Corbel" w:cs="Cambria"/>
          <w:color w:val="000000"/>
          <w:sz w:val="22"/>
          <w:szCs w:val="22"/>
        </w:rPr>
        <w:t xml:space="preserve"> Z. z., ktorou sa ustanovujú podrobnosti o postupe pri vyhlasovaní stavu núdze, o vyhlasovaní obmedzujúcich opatrení pri stavoch núdze a o opatreniach zameraných na odstránenie stavu núdze.</w:t>
      </w:r>
    </w:p>
    <w:p w14:paraId="4F7519D4"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A6CAD09"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VIII. Meranie množstva odobratej elektriny</w:t>
      </w:r>
    </w:p>
    <w:p w14:paraId="1637160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A53CEC5" w14:textId="11E7EE5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8.1. Montáž, pripojenie alebo výmenu určeného meradla zabezpečí </w:t>
      </w:r>
      <w:r w:rsidR="2C3DA997"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po splnení ustanovených technických podmienok merania elektriny príslušného PDS. Druh, počet, veľkosť a umiestnenie určeného meradla a ovládacích zariadení určuje PDS v zmysle zákona o energetike. Úpravy na umiestnenie určeného meradla zabezpečuje </w:t>
      </w:r>
      <w:r w:rsidR="6399949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na vlastné náklady.</w:t>
      </w:r>
    </w:p>
    <w:p w14:paraId="5C30546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523B2EA" w14:textId="0A1205AD"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8.2. Odber elektriny sa meria určeným meradlom v zmysle zákona č. 142/2000 Z. z. o metrológii o zmene a doplnení niektorých zákonov v znení neskorších predpisov.</w:t>
      </w:r>
    </w:p>
    <w:p w14:paraId="0593824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6F93A95"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8.3. Meranie elektriny a odpočty určeného meradla vrátane vyhodnocovania, odovzdávania výsledkov merania a ostatných informácií potrebných pre vyúčtovanie dodávky elektriny a Distribučných služieb vykonáva PDS. Odpočet určeného meradla sa vykonáva v súlade s Prevádzkovým poriadkom. Dodávateľ fakturuje dodávku elektriny a Distribučné služby na základe týchto údajov. V prípade poruchy určeného meradla, alebo fakturácie s nesprávnou konštantou má Dodávateľ právo upraviť fakturačné hodnoty podľa údajov, ktoré Dodávateľ dostane od PDS.</w:t>
      </w:r>
    </w:p>
    <w:p w14:paraId="22490B5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745F98D" w14:textId="3C08B117"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8.4. Odberateľ je povinný starať sa o určené meradlo tak, aby neprišlo k jeho poškodeniu alebo odcudzeniu a sleduje jeho riadny chod. Všetky poruchy na určenom meradle, vrátane porušenia zabezpečenia proti neoprávnenej manipulácii, ktoré </w:t>
      </w:r>
      <w:r w:rsidR="45790B4A"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zistí, je povinný bezodkladne ohlásiť </w:t>
      </w:r>
      <w:r w:rsidR="683A9245"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odávateľovi.</w:t>
      </w:r>
    </w:p>
    <w:p w14:paraId="02837F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9B94D1B" w14:textId="24B71DE7"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lastRenderedPageBreak/>
        <w:t xml:space="preserve">8.5. Pri pochybnostiach o správnosti údajov určeného meradla môže </w:t>
      </w:r>
      <w:r w:rsidR="0F769C1D"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písomne požiadať </w:t>
      </w:r>
      <w:r w:rsidR="478D04DE"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o zabezpečenie jeho preskúšania. Dodávateľ je povinný do 30 dní zabezpečiť preskúšanie určeného meradla. Ak sa na určenom meradle nezistila chyba, uhradí </w:t>
      </w:r>
      <w:r w:rsidR="05A18311"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náklady spojené s jeho preskúšaním a výmenou podľa platného cenníka služieb distribúcie príslušného PDS.</w:t>
      </w:r>
    </w:p>
    <w:p w14:paraId="24CFBB2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04AEC45"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8.6. Odberateľ sa zaväzuje umožniť prístup PDS k odbernému elektrickému zariadeniu a určenému meradlu v súlade s Prevádzkovým poriadkom a zákonom o energetike na účel vykonania kontroly, výmeny, odobratia určeného meradla alebo zistenia odobratého množstva elektriny.</w:t>
      </w:r>
    </w:p>
    <w:p w14:paraId="6556F7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45C4FF3"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8.7. Dôvody výmeny určeného meradla môžu byť najmä:</w:t>
      </w:r>
    </w:p>
    <w:p w14:paraId="7473FAB6"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 up</w:t>
      </w:r>
      <w:r w:rsidR="00AB5B1B" w:rsidRPr="00391DF7">
        <w:rPr>
          <w:rFonts w:ascii="Corbel" w:hAnsi="Corbel" w:cs="Cambria"/>
          <w:color w:val="000000"/>
          <w:sz w:val="22"/>
          <w:szCs w:val="22"/>
        </w:rPr>
        <w:t>lynutia času platnosti overenia,</w:t>
      </w:r>
    </w:p>
    <w:p w14:paraId="2066055D"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výmena určeného meradla pri požiadavke </w:t>
      </w:r>
      <w:r w:rsidR="00AB5B1B" w:rsidRPr="00391DF7">
        <w:rPr>
          <w:rFonts w:ascii="Corbel" w:hAnsi="Corbel" w:cs="Cambria"/>
          <w:color w:val="000000"/>
          <w:sz w:val="22"/>
          <w:szCs w:val="22"/>
        </w:rPr>
        <w:t>na preskúšanie určeného meradla,</w:t>
      </w:r>
    </w:p>
    <w:p w14:paraId="04E89456"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w:t>
      </w:r>
      <w:r w:rsidR="00AB5B1B" w:rsidRPr="00391DF7">
        <w:rPr>
          <w:rFonts w:ascii="Corbel" w:hAnsi="Corbel" w:cs="Cambria"/>
          <w:color w:val="000000"/>
          <w:sz w:val="22"/>
          <w:szCs w:val="22"/>
        </w:rPr>
        <w:t>vodu poruchy na určenom meradle,</w:t>
      </w:r>
    </w:p>
    <w:p w14:paraId="698F48A8"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w:t>
      </w:r>
      <w:r w:rsidR="00AB5B1B" w:rsidRPr="00391DF7">
        <w:rPr>
          <w:rFonts w:ascii="Corbel" w:hAnsi="Corbel" w:cs="Cambria"/>
          <w:color w:val="000000"/>
          <w:sz w:val="22"/>
          <w:szCs w:val="22"/>
        </w:rPr>
        <w:t xml:space="preserve"> zmeny zmluvných podmienok.</w:t>
      </w:r>
    </w:p>
    <w:p w14:paraId="79327FB3" w14:textId="10E3C2CE" w:rsidR="00906489" w:rsidRPr="00391DF7" w:rsidRDefault="00906489" w:rsidP="00906489">
      <w:pPr>
        <w:autoSpaceDE w:val="0"/>
        <w:autoSpaceDN w:val="0"/>
        <w:adjustRightInd w:val="0"/>
        <w:rPr>
          <w:rFonts w:ascii="Corbel" w:hAnsi="Corbel" w:cs="Cambria"/>
          <w:b/>
          <w:bCs/>
          <w:color w:val="000000"/>
          <w:sz w:val="22"/>
          <w:szCs w:val="22"/>
        </w:rPr>
      </w:pPr>
    </w:p>
    <w:p w14:paraId="19FC3B59" w14:textId="47C22875" w:rsidR="00906489" w:rsidRPr="00391DF7" w:rsidRDefault="00906489" w:rsidP="00C172CD">
      <w:pPr>
        <w:jc w:val="both"/>
        <w:rPr>
          <w:rFonts w:ascii="Corbel" w:hAnsi="Corbel"/>
          <w:sz w:val="22"/>
          <w:szCs w:val="22"/>
        </w:rPr>
      </w:pPr>
      <w:r w:rsidRPr="62852253">
        <w:rPr>
          <w:rFonts w:ascii="Corbel" w:hAnsi="Corbel" w:cs="Cambria"/>
          <w:sz w:val="22"/>
          <w:szCs w:val="22"/>
        </w:rPr>
        <w:t xml:space="preserve">8.8. </w:t>
      </w:r>
      <w:r w:rsidRPr="62852253">
        <w:rPr>
          <w:rFonts w:ascii="Corbel" w:hAnsi="Corbel"/>
          <w:sz w:val="22"/>
          <w:szCs w:val="22"/>
        </w:rPr>
        <w:t>Dodávateľ je povinný doručiť odberateľovi údaje o spotrebe elektriny za predchádzajúci rok elektronickou formou (mail) na adres</w:t>
      </w:r>
      <w:r w:rsidR="00C172CD">
        <w:rPr>
          <w:rFonts w:ascii="Corbel" w:hAnsi="Corbel"/>
          <w:sz w:val="22"/>
          <w:szCs w:val="22"/>
        </w:rPr>
        <w:t>y</w:t>
      </w:r>
      <w:r w:rsidR="2ED8FB01" w:rsidRPr="62852253">
        <w:rPr>
          <w:rFonts w:ascii="Corbel" w:hAnsi="Corbel"/>
          <w:sz w:val="22"/>
          <w:szCs w:val="22"/>
        </w:rPr>
        <w:t xml:space="preserve"> </w:t>
      </w:r>
      <w:r w:rsidRPr="62852253">
        <w:rPr>
          <w:rFonts w:ascii="Corbel" w:hAnsi="Corbel"/>
          <w:sz w:val="22"/>
          <w:szCs w:val="22"/>
        </w:rPr>
        <w:t xml:space="preserve"> </w:t>
      </w:r>
      <w:r w:rsidR="62852253" w:rsidRPr="62852253">
        <w:rPr>
          <w:rFonts w:ascii="Corbel" w:hAnsi="Corbel" w:cs="Cambria"/>
          <w:color w:val="000000" w:themeColor="text1"/>
          <w:sz w:val="22"/>
          <w:szCs w:val="22"/>
        </w:rPr>
        <w:t>v súlade s Prílohou č. 5 – Zoznam kontaktných osôb</w:t>
      </w:r>
      <w:r w:rsidR="62852253" w:rsidRPr="62852253">
        <w:rPr>
          <w:rFonts w:ascii="Corbel" w:hAnsi="Corbel"/>
          <w:sz w:val="22"/>
          <w:szCs w:val="22"/>
        </w:rPr>
        <w:t xml:space="preserve"> v detaile podľa požiadaviek odberateľa (najmä EIC, ČOM, adresa miesta spotreby, spotreba spolu, spotreba VT, spotreba NT, celková cena bez DPH, celková cena s DPH k 31.12. predchádzajúceho roku) najneskôr do 15.1. nasledujúceho roku.</w:t>
      </w:r>
    </w:p>
    <w:p w14:paraId="7C7D80AC" w14:textId="77777777" w:rsidR="00906489" w:rsidRPr="00391DF7" w:rsidRDefault="00906489" w:rsidP="00906489">
      <w:pPr>
        <w:autoSpaceDE w:val="0"/>
        <w:autoSpaceDN w:val="0"/>
        <w:adjustRightInd w:val="0"/>
        <w:jc w:val="both"/>
        <w:rPr>
          <w:rFonts w:ascii="Corbel" w:hAnsi="Corbel" w:cs="Cambria"/>
          <w:sz w:val="22"/>
          <w:szCs w:val="22"/>
        </w:rPr>
      </w:pPr>
    </w:p>
    <w:p w14:paraId="75BE414A" w14:textId="76DC00DB" w:rsidR="00906489" w:rsidRPr="00391DF7" w:rsidRDefault="00906489" w:rsidP="00906489">
      <w:pPr>
        <w:jc w:val="both"/>
        <w:rPr>
          <w:rFonts w:ascii="Corbel" w:hAnsi="Corbel"/>
          <w:sz w:val="22"/>
          <w:szCs w:val="22"/>
        </w:rPr>
      </w:pPr>
      <w:r w:rsidRPr="00391DF7">
        <w:rPr>
          <w:rFonts w:ascii="Corbel" w:hAnsi="Corbel" w:cs="Cambria"/>
          <w:sz w:val="22"/>
          <w:szCs w:val="22"/>
        </w:rPr>
        <w:t xml:space="preserve">8.9. </w:t>
      </w:r>
      <w:r w:rsidRPr="00391DF7">
        <w:rPr>
          <w:rFonts w:ascii="Corbel" w:hAnsi="Corbel"/>
          <w:sz w:val="22"/>
          <w:szCs w:val="22"/>
        </w:rPr>
        <w:t xml:space="preserve">Dodávateľ sa zaväzuje zasielať odberateľovi pravidelne raz za 3 mesiace aktualizovanú špecifikáciu odberných miest, ktorá obsahuje EIC, ČOM, adresa miesta spotreby, MRK, veľkosť RK, typ RK, veľkosť hlavného ističa platnú k poslednému dňu kalendárneho štvrťroka elektronickou formou (mail) na adresu </w:t>
      </w:r>
      <w:r w:rsidR="00EF2370" w:rsidRPr="009021B7">
        <w:rPr>
          <w:rFonts w:ascii="Corbel" w:hAnsi="Corbel" w:cs="Cambria"/>
          <w:i/>
          <w:iCs/>
          <w:color w:val="000000"/>
          <w:sz w:val="22"/>
          <w:szCs w:val="22"/>
          <w:highlight w:val="yellow"/>
        </w:rPr>
        <w:t>(verejný obstarávateľ doplní pred podpisom zmluvy)</w:t>
      </w:r>
      <w:r w:rsidR="00EF2370">
        <w:rPr>
          <w:rFonts w:ascii="Corbel" w:hAnsi="Corbel"/>
          <w:sz w:val="22"/>
          <w:szCs w:val="22"/>
        </w:rPr>
        <w:t xml:space="preserve"> </w:t>
      </w:r>
      <w:r w:rsidRPr="00391DF7">
        <w:rPr>
          <w:rFonts w:ascii="Corbel" w:hAnsi="Corbel"/>
          <w:sz w:val="22"/>
          <w:szCs w:val="22"/>
        </w:rPr>
        <w:t>najneskôr k 15. kalendárnemu dňu nasledujúcemu po danom štvrťroku.</w:t>
      </w:r>
    </w:p>
    <w:p w14:paraId="1EDBA900" w14:textId="77777777" w:rsidR="00906489" w:rsidRPr="00391DF7" w:rsidRDefault="00906489" w:rsidP="00C172CD">
      <w:pPr>
        <w:jc w:val="both"/>
        <w:rPr>
          <w:rFonts w:ascii="Corbel" w:hAnsi="Corbel" w:cs="Cambria"/>
          <w:sz w:val="22"/>
          <w:szCs w:val="22"/>
        </w:rPr>
      </w:pPr>
    </w:p>
    <w:p w14:paraId="6BEF14E0" w14:textId="77777777" w:rsidR="00906489" w:rsidRPr="00391DF7" w:rsidRDefault="00906489" w:rsidP="00C172CD">
      <w:pPr>
        <w:jc w:val="both"/>
        <w:rPr>
          <w:rFonts w:ascii="Corbel" w:hAnsi="Corbel"/>
          <w:sz w:val="22"/>
          <w:szCs w:val="22"/>
        </w:rPr>
      </w:pPr>
      <w:r w:rsidRPr="00391DF7">
        <w:rPr>
          <w:rFonts w:ascii="Corbel" w:hAnsi="Corbel"/>
          <w:sz w:val="22"/>
          <w:szCs w:val="22"/>
        </w:rPr>
        <w:t>8.10 Dodávateľ zabezpečí prístup na elektronické faktúry a ďalšie informácie o spotrebe odberných miest (najmä profily štvrťhodinových výkonov – činný výkon, jalový odber, jalová dodávka) v internetovej aplikácii dodávateľa.</w:t>
      </w:r>
    </w:p>
    <w:p w14:paraId="0CB5153B" w14:textId="77777777" w:rsidR="00906489" w:rsidRPr="00391DF7" w:rsidRDefault="00906489" w:rsidP="00906489">
      <w:pPr>
        <w:autoSpaceDE w:val="0"/>
        <w:autoSpaceDN w:val="0"/>
        <w:adjustRightInd w:val="0"/>
        <w:rPr>
          <w:rFonts w:ascii="Corbel" w:hAnsi="Corbel" w:cs="Cambria"/>
          <w:b/>
          <w:bCs/>
          <w:color w:val="000000"/>
          <w:sz w:val="22"/>
          <w:szCs w:val="22"/>
        </w:rPr>
      </w:pPr>
    </w:p>
    <w:p w14:paraId="045AEFB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IX. Obmedzenie alebo prerušenie dodávky a distribúcie elektriny</w:t>
      </w:r>
    </w:p>
    <w:p w14:paraId="2FAA405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172A6FD" w14:textId="34A38BFA"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9.1. Odberateľ berie na vedomie, že PDS je oprávnený obmedziť alebo prerušiť distribučné služby </w:t>
      </w:r>
      <w:r>
        <w:br/>
      </w:r>
      <w:r w:rsidRPr="1191A257">
        <w:rPr>
          <w:rFonts w:ascii="Corbel" w:hAnsi="Corbel" w:cs="Cambria"/>
          <w:color w:val="000000" w:themeColor="text1"/>
          <w:sz w:val="22"/>
          <w:szCs w:val="22"/>
        </w:rPr>
        <w:t>v nevyhnutnom rozsahu a na nevyhnutnú dobu v prípadoch ustanovených v § 24 ods. 1 písm. e) zákona</w:t>
      </w:r>
      <w:r w:rsidR="006E2BD4" w:rsidRPr="1191A257">
        <w:rPr>
          <w:rFonts w:ascii="Corbel" w:hAnsi="Corbel" w:cs="Cambria"/>
          <w:color w:val="000000" w:themeColor="text1"/>
          <w:sz w:val="22"/>
          <w:szCs w:val="22"/>
        </w:rPr>
        <w:t xml:space="preserve"> </w:t>
      </w:r>
      <w:r w:rsidRPr="1191A257">
        <w:rPr>
          <w:rFonts w:ascii="Corbel" w:hAnsi="Corbel" w:cs="Cambria"/>
          <w:color w:val="000000" w:themeColor="text1"/>
          <w:sz w:val="22"/>
          <w:szCs w:val="22"/>
        </w:rPr>
        <w:t xml:space="preserve">o energetike a v príslušných ustanoveniach Prevádzkového poriadku PDS. Počas takéhoto prerušenia alebo obmedzenia nie je </w:t>
      </w:r>
      <w:r w:rsidR="310D880B"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povinný dodávať elektrinu a zabezpečovať distribučné služby. V uvedených prípadoch nemá </w:t>
      </w:r>
      <w:r w:rsidR="4857E338"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nárok na náhradu preukázateľne vzniknutej škody (skutočnej škody a ušlého zisku), s výnimkou prípadov, keď škoda vznikla zavinením PDS.</w:t>
      </w:r>
    </w:p>
    <w:p w14:paraId="167D14E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7977EFD" w14:textId="0566835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9.2. PDS informuje </w:t>
      </w:r>
      <w:r w:rsidR="6E410275"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o plánovanom obmedzení alebo prerušení distribučných služieb v súlade so zákonom o energetike a Prevádzkovým poriadkom PDS. V prípade prerušenia, alebo obmedzenia distribučných služieb z dôvodu poruchy na dotknutom odbernom mieste </w:t>
      </w:r>
      <w:r w:rsidR="0D6F08E1"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je </w:t>
      </w:r>
      <w:r w:rsidR="12BC02C6"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povinný informovať príslušnú PDS prostredníctvom autorizovanej osoby poverenej PDS. </w:t>
      </w:r>
    </w:p>
    <w:p w14:paraId="69EF9C0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41BCDE" w14:textId="45D74EA6" w:rsidR="00DB4BAE" w:rsidRPr="00391DF7" w:rsidRDefault="00DB4BAE" w:rsidP="00202DA4">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9.3. V prípade odstúpenia od tejto Zmluvy zo strany </w:t>
      </w:r>
      <w:r w:rsidR="4FBABEA9"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alebo </w:t>
      </w:r>
      <w:r w:rsidR="33D8749D"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je </w:t>
      </w:r>
      <w:r w:rsidR="7639F7C7"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 oprávnený zabezpečiť ukončenie dodávky elektriny a distribučných služieb odpojením odberného miesta ku dňu zániku Zmluvy.</w:t>
      </w:r>
    </w:p>
    <w:p w14:paraId="7CF761F1"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39755DD3"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 Reklamácie</w:t>
      </w:r>
    </w:p>
    <w:p w14:paraId="669D4A7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B3F40ED" w14:textId="7119C25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10.1. Dodávateľ je povinný dodržiavať štandardy kvality (Vyhláška URSO č. 275/2012 Z.</w:t>
      </w:r>
      <w:r w:rsidR="00EF2370">
        <w:rPr>
          <w:rFonts w:ascii="Corbel" w:hAnsi="Corbel" w:cs="Cambria"/>
          <w:color w:val="000000"/>
          <w:sz w:val="22"/>
          <w:szCs w:val="22"/>
        </w:rPr>
        <w:t xml:space="preserve"> </w:t>
      </w:r>
      <w:r w:rsidRPr="00391DF7">
        <w:rPr>
          <w:rFonts w:ascii="Corbel" w:hAnsi="Corbel" w:cs="Cambria"/>
          <w:color w:val="000000"/>
          <w:sz w:val="22"/>
          <w:szCs w:val="22"/>
        </w:rPr>
        <w:t>z.)</w:t>
      </w:r>
    </w:p>
    <w:p w14:paraId="04AAA1B0"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098B65" w14:textId="661860EB"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lastRenderedPageBreak/>
        <w:t xml:space="preserve">10.2. Ak sa stane chyba alebo omyl pri fakturácii, majú zmluvné strany nárok na vzájomné vyrovnanie rozdielu. Ak </w:t>
      </w:r>
      <w:r w:rsidR="19282752"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zistí chybu vo faktúre, bez zbytočného odkladu zašle </w:t>
      </w:r>
      <w:r w:rsidR="6114A84B"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odávateľovi písomnú žiadosť o overenie správnosti vyúčtovania platby s uvedením reklamovaných skutočností a priložením podkladov potrebných na prešetrenie reklamácie. Dodávateľ overí správnosť vyúčtovania platby za dodanú elektrinu a distribučné služby a v prípade opodstatnenosti reklamácie odstráni zistené nedostatky vo vyúčtovaní vystavením opravnej faktúry v lehote 30 dní odo dňa doručenia žiadosti </w:t>
      </w:r>
      <w:r w:rsidR="1D12A06A"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Ak chybu zistí </w:t>
      </w:r>
      <w:r w:rsidR="600E1179"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 bezodkladne vyhotoví opravnú faktúru.</w:t>
      </w:r>
    </w:p>
    <w:p w14:paraId="06356CD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A9D7B6D"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10.3. Odberateľ má právo písomne reklamovať aj iné chyby, ku ktorým došlo pri realizácii tejto Zmluvy.</w:t>
      </w:r>
    </w:p>
    <w:p w14:paraId="1694E0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657D83" w14:textId="14C365C5"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10.4. </w:t>
      </w:r>
      <w:r w:rsidR="006E2BD4" w:rsidRPr="1191A257">
        <w:rPr>
          <w:rFonts w:ascii="Corbel" w:hAnsi="Corbel" w:cs="Cambria"/>
          <w:color w:val="000000" w:themeColor="text1"/>
          <w:sz w:val="22"/>
          <w:szCs w:val="22"/>
        </w:rPr>
        <w:t xml:space="preserve">Dodávateľ reklamáciu prešetrí a výsledok prešetrenia písomne oznámi </w:t>
      </w:r>
      <w:r w:rsidR="1C8015E4" w:rsidRPr="1191A257">
        <w:rPr>
          <w:rFonts w:ascii="Corbel" w:hAnsi="Corbel" w:cs="Cambria"/>
          <w:color w:val="000000" w:themeColor="text1"/>
          <w:sz w:val="22"/>
          <w:szCs w:val="22"/>
        </w:rPr>
        <w:t>o</w:t>
      </w:r>
      <w:r w:rsidR="006E2BD4" w:rsidRPr="1191A257">
        <w:rPr>
          <w:rFonts w:ascii="Corbel" w:hAnsi="Corbel" w:cs="Cambria"/>
          <w:color w:val="000000" w:themeColor="text1"/>
          <w:sz w:val="22"/>
          <w:szCs w:val="22"/>
        </w:rPr>
        <w:t xml:space="preserve">dberateľovi v lehote do 30 dní od doručenia reklamácie, pokiaľ zo štandardov kvality alebo iného všeobecne záväzného právneho predpisu nevyplýva iná lehota. Pokiaľ si prešetrenie reklamácie vyžaduje súčinnosť tretej strany, môže </w:t>
      </w:r>
      <w:r w:rsidR="6C319F44" w:rsidRPr="1191A257">
        <w:rPr>
          <w:rFonts w:ascii="Corbel" w:hAnsi="Corbel" w:cs="Cambria"/>
          <w:color w:val="000000" w:themeColor="text1"/>
          <w:sz w:val="22"/>
          <w:szCs w:val="22"/>
        </w:rPr>
        <w:t>d</w:t>
      </w:r>
      <w:r w:rsidR="006E2BD4" w:rsidRPr="1191A257">
        <w:rPr>
          <w:rFonts w:ascii="Corbel" w:hAnsi="Corbel" w:cs="Cambria"/>
          <w:color w:val="000000" w:themeColor="text1"/>
          <w:sz w:val="22"/>
          <w:szCs w:val="22"/>
        </w:rPr>
        <w:t>odávateľ predĺžiť lehotu na vybavenie reklamácie o ďalších najviac 30 dní.</w:t>
      </w:r>
    </w:p>
    <w:p w14:paraId="188CFC69"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7171E2B5"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3913247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 Náhrada škody</w:t>
      </w:r>
    </w:p>
    <w:p w14:paraId="2E6A42C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D91389E" w14:textId="2B12EE50" w:rsidR="004D0E65"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11.1. Ak poruší niektorá zo zmluvných strán povinnosti vyplývajúce zo Zmluvy, má poškodená zmluvná strana právo na náhradu preukázateľne vzniknutej škody, okrem prípadov, keď škody boli spôsobené obmedzením alebo prerušením dodávky elektriny a Distribučných služieb v súlade so </w:t>
      </w:r>
      <w:r w:rsidR="00C11E8B" w:rsidRPr="00391DF7">
        <w:rPr>
          <w:rFonts w:ascii="Corbel" w:hAnsi="Corbel" w:cs="Cambria"/>
          <w:color w:val="000000"/>
          <w:sz w:val="22"/>
          <w:szCs w:val="22"/>
        </w:rPr>
        <w:t>z</w:t>
      </w:r>
      <w:r w:rsidRPr="00391DF7">
        <w:rPr>
          <w:rFonts w:ascii="Corbel" w:hAnsi="Corbel" w:cs="Cambria"/>
          <w:color w:val="000000"/>
          <w:sz w:val="22"/>
          <w:szCs w:val="22"/>
        </w:rPr>
        <w:t>mluvou,</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zákonom</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o energetike a ostatnými všeobecne záväznými právnymi predpismi alebo okrem prípadu, ak škoda má pôvod v okolnostiach vylučujúcimi zodpovednosť za škodu podľa § 374 Obchodného zákonníka.</w:t>
      </w:r>
    </w:p>
    <w:p w14:paraId="0735DB32"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3826BFD1"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11.2. Dodávateľ nezodpovedá za vzniknuté škody ani za ušlý zisk, ak je dodávka elektriny zabezpečená cez cudzie zariadenie a nedodanie elektriny je spôsobené poruchou alebo inou udalosťou na tomto zariadení. Dodávateľ tiež nezodpovedá za škody spôsobené nedodaním elektriny, ktoré vznikli pri zabezpečovaní povinností vo všeobecnom hospodárskom záujme v zmysle príslušných ustanovení zákona o energetike, ako aj za škody vzniknuté v súvislosti so stavom núdze v zmysle § 20 zákona o energetike.</w:t>
      </w:r>
    </w:p>
    <w:p w14:paraId="419986A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9D054D8" w14:textId="7E67044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11.3. Odberateľ zodpovedá za škodu spôsobenú neoprávneným odberom v súlade so Zmluvou, zákonom o energetike a príslušnými všeobecne záväznými právnymi predpismi.</w:t>
      </w:r>
    </w:p>
    <w:p w14:paraId="511C7821"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0853AC94" w14:textId="5FD0FFE2"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11.4. Odberateľ s </w:t>
      </w:r>
      <w:r w:rsidR="4E01F18C"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odávateľom sa budú navzájom informovať o všetkých skutočnostiach, ktoré by mohli viesť ku vzniku škôd a vyvinú maximálne úsilie pri ich odvracaní.</w:t>
      </w:r>
    </w:p>
    <w:p w14:paraId="0D104F88" w14:textId="77777777" w:rsidR="00202DA4" w:rsidRPr="00391DF7" w:rsidRDefault="00202DA4" w:rsidP="00DB4BAE">
      <w:pPr>
        <w:autoSpaceDE w:val="0"/>
        <w:autoSpaceDN w:val="0"/>
        <w:adjustRightInd w:val="0"/>
        <w:jc w:val="both"/>
        <w:rPr>
          <w:rFonts w:ascii="Corbel" w:hAnsi="Corbel" w:cs="Cambria"/>
          <w:color w:val="000000"/>
          <w:sz w:val="22"/>
          <w:szCs w:val="22"/>
        </w:rPr>
      </w:pPr>
    </w:p>
    <w:p w14:paraId="45C7DCD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 Okolnosti vylučujúce zodpovednosť</w:t>
      </w:r>
    </w:p>
    <w:p w14:paraId="1F70D69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9FA6BCA" w14:textId="04602D22"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12.1. Zmluvné strany nie sú zodpovedné za škody, ktoré vzniknú druhej zmluvnej strane z dôvodu okolností vylučujúcich zodpovednosť. Za okolnosti vylučujúce zodpovednosť sa považuje prekážka, ktorá nastala nezávisle od vôle povinnej strany a bráni jej v splnení povinnosti a záväzkov podľa Zmluvy, ak nemožno rozumne predpokladať, že by povinná strana túto prekážku alebo jej následky odvrátila alebo prekonala a ďalej, že by v čase podpísania tejto Zmluvy túto prekážku predvídala. Za okolnosti vylučujúce zodpovednosť sa považujú najmä nepredvídateľné prírodné udalosti – živelné pohromy, vojna, teroristická akcia, blokáda, štrajk postihujúci možnosť plnenia povinností zmluvnej strany, rozhodnutie štátnych orgánov, zmeny právnych predpisov, stavy núdze podľa § 20 zákona o energetike a pod.</w:t>
      </w:r>
    </w:p>
    <w:p w14:paraId="1B8F270A" w14:textId="742F9BC1" w:rsidR="00DB4BAE" w:rsidRPr="00391DF7" w:rsidRDefault="00DB4BAE" w:rsidP="00DB4BAE">
      <w:pPr>
        <w:autoSpaceDE w:val="0"/>
        <w:autoSpaceDN w:val="0"/>
        <w:adjustRightInd w:val="0"/>
        <w:jc w:val="both"/>
        <w:rPr>
          <w:rFonts w:ascii="Corbel" w:hAnsi="Corbel" w:cs="Cambria"/>
          <w:color w:val="000000"/>
          <w:sz w:val="22"/>
          <w:szCs w:val="22"/>
        </w:rPr>
      </w:pPr>
    </w:p>
    <w:p w14:paraId="5DD95890" w14:textId="576B7660"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12.</w:t>
      </w:r>
      <w:r w:rsidR="3F5775D4" w:rsidRPr="1191A257">
        <w:rPr>
          <w:rFonts w:ascii="Corbel" w:hAnsi="Corbel" w:cs="Cambria"/>
          <w:color w:val="000000" w:themeColor="text1"/>
          <w:sz w:val="22"/>
          <w:szCs w:val="22"/>
        </w:rPr>
        <w:t>2</w:t>
      </w:r>
      <w:r w:rsidRPr="1191A257">
        <w:rPr>
          <w:rFonts w:ascii="Corbel" w:hAnsi="Corbel" w:cs="Cambria"/>
          <w:color w:val="000000" w:themeColor="text1"/>
          <w:sz w:val="22"/>
          <w:szCs w:val="22"/>
        </w:rPr>
        <w:t xml:space="preserve">. Každá zo zmluvných strán je povinná bez zbytočného odkladu písomnou formou, elektronicky vyrozumieť druhú zmluvnú stranu o okolnostiach vylučujúcich zodpovednosť tejto zmluvnej strany s </w:t>
      </w:r>
      <w:r w:rsidRPr="1191A257">
        <w:rPr>
          <w:rFonts w:ascii="Corbel" w:hAnsi="Corbel" w:cs="Cambria"/>
          <w:color w:val="000000" w:themeColor="text1"/>
          <w:sz w:val="22"/>
          <w:szCs w:val="22"/>
        </w:rPr>
        <w:lastRenderedPageBreak/>
        <w:t>uvedením dôvodov a predpokladanej doby trvania takýchto okolností. Rovnakým spôsobom bude druhá zmluvná strana informovaná o skončení tejto situácie a pokiaľ bude o to požiadaná, predloží dôveryhodný dôkaz o existencii tejto skutočnosti. Zmluvná strana, odvolávajúca sa na okolnosti vylučujúce zodpovednosť, je povinná poskytnúť druhej zmluvnej strane možnosť preveriť existenciu dôvodov vylučujúcich zodpovednosť.</w:t>
      </w:r>
    </w:p>
    <w:p w14:paraId="7627736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8380F3" w14:textId="78B02DE4"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12.</w:t>
      </w:r>
      <w:r w:rsidR="06C9F18A" w:rsidRPr="1191A257">
        <w:rPr>
          <w:rFonts w:ascii="Corbel" w:hAnsi="Corbel" w:cs="Cambria"/>
          <w:color w:val="000000" w:themeColor="text1"/>
          <w:sz w:val="22"/>
          <w:szCs w:val="22"/>
        </w:rPr>
        <w:t>3</w:t>
      </w:r>
      <w:r w:rsidRPr="1191A257">
        <w:rPr>
          <w:rFonts w:ascii="Corbel" w:hAnsi="Corbel" w:cs="Cambria"/>
          <w:color w:val="000000" w:themeColor="text1"/>
          <w:sz w:val="22"/>
          <w:szCs w:val="22"/>
        </w:rPr>
        <w:t>. Zmluvná strana stráca právo na uplatnenie nárokov spojených s udalosťami majúcimi podľa Zmluvy charakter vyššej moci, pokiaľ bez zbytočného odkladu potom, čo zistila alebo mala zistiť, že došlo k prípadu vyššej moci, neupovedomila o tom druhú stranu.</w:t>
      </w:r>
    </w:p>
    <w:p w14:paraId="69F6C33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AC061F" w14:textId="16A775F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12.5. Pri riešení stavov núdze a obmedzujúcich opatreniach zamedzujúcich ich vzniku sú </w:t>
      </w:r>
      <w:r w:rsidR="37A3B13E"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a </w:t>
      </w:r>
      <w:r w:rsidR="28FF6D74"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povinní postupovať v zmysle všeobecne záväzných právnych predpisov, Technických podmienok PDS a odberových stupňov.</w:t>
      </w:r>
    </w:p>
    <w:p w14:paraId="7473B7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65CBDC1" w14:textId="28876B5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12.6. Porušenie regulačných podmienok zo strany </w:t>
      </w:r>
      <w:r w:rsidR="2EE45730"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počas vyhlásenia obmedzujúcich opatrení pri stavoch núdze tým, že skutočne odobraté denné množstvo elektrickej energie </w:t>
      </w:r>
      <w:r w:rsidR="3A3641F9"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dberateľom prekročí denný nárok stanovený na základe obmedzujúcich odberových stupňov a vykurovacích kriviek, bude posudzované podľa ustanovení všeobecne záväzných právnych predpisov o neoprávnenom odbere.</w:t>
      </w:r>
    </w:p>
    <w:p w14:paraId="4FC6188D"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7EE864C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XIII. Ochrana dôverných informácií a obchodného či iného tajomstva</w:t>
      </w:r>
    </w:p>
    <w:p w14:paraId="346E69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AE18D7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13.1. Zmluvné strany sa zaväzujú, že pri realizácii Zmluvy a jej dodatkov budú chrániť a utajovať pred nepovolanými osobami dôverné informácie a skutočnosti tvoriace obchodné tajomstvo(ďalej len „dôverné informácie“). Za dôverné informácie sa pre účely Zmluvy považujú také informácie a skutočnosti, ktoré nie sú všeobecne a verejne známe a ktoré svojím zverejnením môžu spôsobiť škodlivý následok pre ktorúkoľvek zmluvnú stranu, alebo ktoré niektorá zo zmluvných strán ako dôverné označila. Dôverné informácie môžu byť poskytnuté tretím osobám len s písomným súhlasom dotknutej zmluvnej strany, ak sa nejedná o prípad, kedy je zmluvná strana povinná tak urobiť zo zákona, či iného všeobecne záväzného právneho predpisu. Dotknutá zmluvná strana taký súhlas bez zbytočného odkladu vydá, ak je to nevyhnutné pre realizáciu tejto Zmluvy, alebo jej dodatkov a tretia osoba poskytne d</w:t>
      </w:r>
      <w:r w:rsidR="004A0692" w:rsidRPr="00391DF7">
        <w:rPr>
          <w:rFonts w:ascii="Corbel" w:hAnsi="Corbel" w:cs="Cambria"/>
          <w:color w:val="000000"/>
          <w:sz w:val="22"/>
          <w:szCs w:val="22"/>
        </w:rPr>
        <w:t xml:space="preserve">ostatočné garancie, že nedôjde </w:t>
      </w:r>
      <w:r w:rsidRPr="00391DF7">
        <w:rPr>
          <w:rFonts w:ascii="Corbel" w:hAnsi="Corbel" w:cs="Cambria"/>
          <w:color w:val="000000"/>
          <w:sz w:val="22"/>
          <w:szCs w:val="22"/>
        </w:rPr>
        <w:t>k vyzradeniu dôverných informácií. Za tretie osoby, podľa tohto ustanovenia, nie sú považovaní určení pracovníci zmluvných strán oprávnení ku styku s dôvernými informáciami vo väzbe na Zmluvu a právni zástupcovia zmluvných strán. Povinnosť ochrany podľa tohto článku sa nevzťahuje na podnikateľské zoskupenia každej zo zmluvných strán v zmysle Obchodného zákonníka.</w:t>
      </w:r>
    </w:p>
    <w:p w14:paraId="09FD2A89"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14523EBB" w14:textId="5FDFB6A0" w:rsidR="000137BE"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XIV. </w:t>
      </w:r>
      <w:r w:rsidR="000137BE">
        <w:rPr>
          <w:rFonts w:ascii="Corbel" w:hAnsi="Corbel" w:cs="Cambria"/>
          <w:b/>
          <w:bCs/>
          <w:color w:val="000000"/>
          <w:sz w:val="22"/>
          <w:szCs w:val="22"/>
        </w:rPr>
        <w:t>Subdodávatelia</w:t>
      </w:r>
    </w:p>
    <w:p w14:paraId="0EE60988" w14:textId="1BF6DD4C" w:rsidR="00572500" w:rsidRDefault="00572500" w:rsidP="5B853312">
      <w:pPr>
        <w:jc w:val="both"/>
      </w:pPr>
      <w:r w:rsidRPr="1191A257">
        <w:rPr>
          <w:rFonts w:ascii="Corbel" w:hAnsi="Corbel" w:cs="Cambria"/>
          <w:color w:val="000000" w:themeColor="text1"/>
          <w:sz w:val="22"/>
          <w:szCs w:val="22"/>
        </w:rPr>
        <w:t xml:space="preserve">14.1. Odberateľ požaduje, aby </w:t>
      </w:r>
      <w:r w:rsidR="52F0CD35"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 v Zmluve uviedol údaje o všetkých známych subdodávateľoch a údaje o osobe oprávnenej konať za subdodávateľa v rozsahu uvedenom v Prílohe č.</w:t>
      </w:r>
      <w:r w:rsidR="70A74B8C" w:rsidRPr="1191A257">
        <w:rPr>
          <w:rFonts w:ascii="Corbel" w:hAnsi="Corbel" w:cs="Cambria"/>
          <w:color w:val="000000" w:themeColor="text1"/>
          <w:sz w:val="22"/>
          <w:szCs w:val="22"/>
        </w:rPr>
        <w:t>4</w:t>
      </w:r>
      <w:r w:rsidRPr="1191A257">
        <w:rPr>
          <w:rFonts w:ascii="Corbel" w:hAnsi="Corbel" w:cs="Cambria"/>
          <w:color w:val="000000" w:themeColor="text1"/>
          <w:sz w:val="22"/>
          <w:szCs w:val="22"/>
        </w:rPr>
        <w:t xml:space="preserve"> tejto Zmluvy. Zoznam subdodávateľov bude tvoriť Prílohu č. 4 tejto Zmluvy len v prípade, ak uchádzač uvedie, že na realizácii predmetu zákazky sa budú podieľať subdodávatelia. V prípade, že uchádzač bude realizovať predmet zákazky vlastnými kapacitami uvedená príloha „Zoznam subdodávateľov“ sa vypúšťa.</w:t>
      </w:r>
      <w:r w:rsidR="76097FC6" w:rsidRPr="1191A257">
        <w:rPr>
          <w:rFonts w:ascii="Corbel" w:hAnsi="Corbel" w:cs="Cambria"/>
          <w:color w:val="000000" w:themeColor="text1"/>
          <w:sz w:val="22"/>
          <w:szCs w:val="22"/>
        </w:rPr>
        <w:t xml:space="preserve"> Dodávateľ musí za subdodávateľa predložiť doklady preukazujúce splnenie podmienok podľa § 32 ods. 1 písm. e) a f) zákona o verejnom obstarávaní. Takisto musí dodávateľ predložiť záväzné vyhlásenie, že navrhnutý subdodávateľ je zapísaný v registri partnerov verejného sektora, ak má povinnosť zapisovať sa do registra partnerov verejného sektora v zmysle zákona č. 315/2016 Z. z. o registri partnerov verejného sektora a o zmene a doplnení niektorých zákonov v znení neskorších predpisov</w:t>
      </w:r>
      <w:r w:rsidR="3FD4DB0E" w:rsidRPr="1191A257">
        <w:rPr>
          <w:rFonts w:ascii="Corbel" w:hAnsi="Corbel" w:cs="Cambria"/>
          <w:color w:val="000000" w:themeColor="text1"/>
          <w:sz w:val="22"/>
          <w:szCs w:val="22"/>
        </w:rPr>
        <w:t>.</w:t>
      </w:r>
    </w:p>
    <w:p w14:paraId="19B0F9CD" w14:textId="77777777" w:rsidR="00572500" w:rsidRPr="009C2624" w:rsidRDefault="00572500" w:rsidP="00572500">
      <w:pPr>
        <w:autoSpaceDE w:val="0"/>
        <w:autoSpaceDN w:val="0"/>
        <w:adjustRightInd w:val="0"/>
        <w:jc w:val="both"/>
        <w:rPr>
          <w:rFonts w:ascii="Corbel" w:hAnsi="Corbel" w:cs="Cambria"/>
          <w:color w:val="000000"/>
          <w:sz w:val="22"/>
          <w:szCs w:val="22"/>
        </w:rPr>
      </w:pPr>
    </w:p>
    <w:p w14:paraId="356BFC26" w14:textId="3C401C97" w:rsidR="00572500" w:rsidRDefault="00572500" w:rsidP="00572500">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14.2. V prípade, ak počas trvania Zmluvy dôjde k ukončeniu spolupráce medzi </w:t>
      </w:r>
      <w:r w:rsidR="7C13C536"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odávateľom a jeho subdodávateľom, je </w:t>
      </w:r>
      <w:r w:rsidR="776B9F27"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povinný o tejto skutočnosti informovať </w:t>
      </w:r>
      <w:r w:rsidR="25CFE585"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Subdodávateľ môže byť nahradený len s predchádzajúcim písomným súhlasom </w:t>
      </w:r>
      <w:r w:rsidR="1427B783"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Pred zmenou </w:t>
      </w:r>
      <w:r w:rsidRPr="1191A257">
        <w:rPr>
          <w:rFonts w:ascii="Corbel" w:hAnsi="Corbel" w:cs="Cambria"/>
          <w:color w:val="000000" w:themeColor="text1"/>
          <w:sz w:val="22"/>
          <w:szCs w:val="22"/>
        </w:rPr>
        <w:lastRenderedPageBreak/>
        <w:t xml:space="preserve">subdodávateľa predloží </w:t>
      </w:r>
      <w:r w:rsidR="238FF65C"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w:t>
      </w:r>
      <w:r w:rsidR="20A39C8F"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písomnú žiadosť o súhlas, ktorej prílohou budú údaje podľa ods. 1 tohto článku Zmluvy a doklady preukazujúce spôsobilosť nového subdodávateľa, ak sa uplatňuje.</w:t>
      </w:r>
    </w:p>
    <w:p w14:paraId="0AB50D02" w14:textId="77777777" w:rsidR="00572500" w:rsidRPr="009C2624" w:rsidRDefault="00572500" w:rsidP="00572500">
      <w:pPr>
        <w:autoSpaceDE w:val="0"/>
        <w:autoSpaceDN w:val="0"/>
        <w:adjustRightInd w:val="0"/>
        <w:jc w:val="both"/>
        <w:rPr>
          <w:rFonts w:ascii="Corbel" w:hAnsi="Corbel" w:cs="Cambria"/>
          <w:color w:val="000000"/>
          <w:sz w:val="22"/>
          <w:szCs w:val="22"/>
        </w:rPr>
      </w:pPr>
    </w:p>
    <w:p w14:paraId="5EC0B8FA" w14:textId="503F36FF" w:rsidR="00572500" w:rsidRPr="009C2624" w:rsidRDefault="00572500" w:rsidP="00572500">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14.3 Dodávateľ zodpovedá za plnenie povinností podľa tejto Zmluvy subdodávateľom tak, ako keby plnenie povinností podľa tejto Zmluvy realizoval sám </w:t>
      </w:r>
      <w:r w:rsidR="54543268"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w:t>
      </w:r>
    </w:p>
    <w:p w14:paraId="228531F4" w14:textId="77777777" w:rsidR="00572500" w:rsidRDefault="00572500" w:rsidP="00572500">
      <w:pPr>
        <w:autoSpaceDE w:val="0"/>
        <w:autoSpaceDN w:val="0"/>
        <w:adjustRightInd w:val="0"/>
        <w:jc w:val="both"/>
        <w:rPr>
          <w:rFonts w:ascii="Corbel" w:hAnsi="Corbel" w:cs="Cambria"/>
          <w:color w:val="000000"/>
          <w:sz w:val="22"/>
          <w:szCs w:val="22"/>
        </w:rPr>
      </w:pPr>
    </w:p>
    <w:p w14:paraId="6ADA1D07" w14:textId="27707781" w:rsidR="00572500" w:rsidRPr="009C2624" w:rsidRDefault="00572500" w:rsidP="00572500">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14.4. Plnenie povinností podľa tejto Zmluvy prostredníctvom iných osôb ako osôb určených podľa tohto článku sa považuje za podstatné porušenie tejto Zmluvy zo strany </w:t>
      </w:r>
      <w:r w:rsidR="32755362"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a zakladá právo </w:t>
      </w:r>
      <w:r w:rsidR="15DD1C7B"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na okamžité odstúpenie od Zmluvy bez poskytnutia dodatočnej lehoty na nápravu.</w:t>
      </w:r>
    </w:p>
    <w:p w14:paraId="246DFE08" w14:textId="77777777" w:rsidR="000137BE" w:rsidRDefault="000137BE" w:rsidP="00DB4BAE">
      <w:pPr>
        <w:autoSpaceDE w:val="0"/>
        <w:autoSpaceDN w:val="0"/>
        <w:adjustRightInd w:val="0"/>
        <w:jc w:val="center"/>
        <w:rPr>
          <w:rFonts w:ascii="Corbel" w:hAnsi="Corbel" w:cs="Cambria"/>
          <w:b/>
          <w:bCs/>
          <w:color w:val="000000"/>
          <w:sz w:val="22"/>
          <w:szCs w:val="22"/>
        </w:rPr>
      </w:pPr>
    </w:p>
    <w:p w14:paraId="7A22F206" w14:textId="1448A74F" w:rsidR="00DB4BAE" w:rsidRPr="00391DF7" w:rsidRDefault="000137BE" w:rsidP="00572500">
      <w:pPr>
        <w:autoSpaceDE w:val="0"/>
        <w:autoSpaceDN w:val="0"/>
        <w:adjustRightInd w:val="0"/>
        <w:jc w:val="center"/>
        <w:rPr>
          <w:rFonts w:ascii="Corbel" w:hAnsi="Corbel" w:cs="Cambria"/>
          <w:b/>
          <w:bCs/>
          <w:color w:val="000000"/>
          <w:sz w:val="22"/>
          <w:szCs w:val="22"/>
        </w:rPr>
      </w:pPr>
      <w:r>
        <w:rPr>
          <w:rFonts w:ascii="Corbel" w:hAnsi="Corbel" w:cs="Cambria"/>
          <w:b/>
          <w:bCs/>
          <w:color w:val="000000"/>
          <w:sz w:val="22"/>
          <w:szCs w:val="22"/>
        </w:rPr>
        <w:t xml:space="preserve"> XV. </w:t>
      </w:r>
      <w:r w:rsidR="00DB4BAE" w:rsidRPr="00391DF7">
        <w:rPr>
          <w:rFonts w:ascii="Corbel" w:hAnsi="Corbel" w:cs="Cambria"/>
          <w:b/>
          <w:bCs/>
          <w:color w:val="000000"/>
          <w:sz w:val="22"/>
          <w:szCs w:val="22"/>
        </w:rPr>
        <w:t>Ukončenie zmluvy</w:t>
      </w:r>
    </w:p>
    <w:p w14:paraId="29ABB7CF" w14:textId="41BB866A" w:rsidR="00DB4BAE" w:rsidRPr="00391DF7" w:rsidRDefault="00DB4BAE" w:rsidP="00DB4BAE">
      <w:pPr>
        <w:autoSpaceDE w:val="0"/>
        <w:autoSpaceDN w:val="0"/>
        <w:adjustRightInd w:val="0"/>
        <w:jc w:val="both"/>
        <w:rPr>
          <w:rFonts w:ascii="Corbel" w:hAnsi="Corbel" w:cs="Cambria"/>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 xml:space="preserve">.1 Táto </w:t>
      </w:r>
      <w:r w:rsidRPr="00391DF7">
        <w:rPr>
          <w:rFonts w:ascii="Corbel" w:hAnsi="Corbel" w:cs="Cambria"/>
          <w:sz w:val="22"/>
          <w:szCs w:val="22"/>
        </w:rPr>
        <w:t>zmluva zaniká po uplynutí zmluvne dohodnutého času dodávania predmetu zmluvy.</w:t>
      </w:r>
    </w:p>
    <w:p w14:paraId="3BB73BC5" w14:textId="77777777" w:rsidR="00AB5B1B" w:rsidRPr="00391DF7" w:rsidRDefault="00AB5B1B" w:rsidP="00DB4BAE">
      <w:pPr>
        <w:autoSpaceDE w:val="0"/>
        <w:autoSpaceDN w:val="0"/>
        <w:adjustRightInd w:val="0"/>
        <w:jc w:val="both"/>
        <w:rPr>
          <w:rFonts w:ascii="Corbel" w:hAnsi="Corbel" w:cs="Cambria"/>
          <w:sz w:val="22"/>
          <w:szCs w:val="22"/>
        </w:rPr>
      </w:pPr>
    </w:p>
    <w:p w14:paraId="7F7CB78C" w14:textId="41A51E1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1</w:t>
      </w:r>
      <w:r w:rsidR="00572500">
        <w:rPr>
          <w:rFonts w:ascii="Corbel" w:hAnsi="Corbel" w:cs="Cambria"/>
          <w:sz w:val="22"/>
          <w:szCs w:val="22"/>
        </w:rPr>
        <w:t>5</w:t>
      </w:r>
      <w:r w:rsidRPr="00391DF7">
        <w:rPr>
          <w:rFonts w:ascii="Corbel" w:hAnsi="Corbel" w:cs="Cambria"/>
          <w:sz w:val="22"/>
          <w:szCs w:val="22"/>
        </w:rPr>
        <w:t>.2. Zmluvu možno predčasne ukončiť dohodou zmluvných strán, k platnosti ktorej sa vyžaduje písomná forma.</w:t>
      </w:r>
    </w:p>
    <w:p w14:paraId="6E9A84E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E93BF4" w14:textId="1CD046F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1</w:t>
      </w:r>
      <w:r w:rsidR="00572500" w:rsidRPr="1191A257">
        <w:rPr>
          <w:rFonts w:ascii="Corbel" w:hAnsi="Corbel" w:cs="Cambria"/>
          <w:color w:val="000000" w:themeColor="text1"/>
          <w:sz w:val="22"/>
          <w:szCs w:val="22"/>
        </w:rPr>
        <w:t>5</w:t>
      </w:r>
      <w:r w:rsidRPr="1191A257">
        <w:rPr>
          <w:rFonts w:ascii="Corbel" w:hAnsi="Corbel" w:cs="Cambria"/>
          <w:color w:val="000000" w:themeColor="text1"/>
          <w:sz w:val="22"/>
          <w:szCs w:val="22"/>
        </w:rPr>
        <w:t xml:space="preserve">.3. Každá zo zmluvných strán je oprávnená od </w:t>
      </w:r>
      <w:r w:rsidR="5E0E3452"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odstúpiť v prípade podstatného porušenia </w:t>
      </w:r>
      <w:r w:rsidR="6E319C75"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a to písomným oznámením o odstúpení zaslanom druhej zmluvnej strane. Následky odstúpenia od </w:t>
      </w:r>
      <w:r w:rsidR="347F81A9"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nastanú dňom doručenia oznámenia o odstúpení od </w:t>
      </w:r>
      <w:r w:rsidR="7444FE11"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 druhej zmluvnej strane, alebo neskorším dňom uvedeným v tomto písomnom oznámení.</w:t>
      </w:r>
    </w:p>
    <w:p w14:paraId="66ADD5B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5ED5BD3" w14:textId="19B5D0C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.4. Za podstatné porušenie tejto Zmluvy zo strany odberateľa sa považuje neoprávnený odber elektriny v zmysle zákona o energetike.</w:t>
      </w:r>
    </w:p>
    <w:p w14:paraId="6DE86EE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F3E8DE" w14:textId="7E8C82A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.5. Za podstatné porušenie Zmluvy zo strany dodávateľa sa považuje najmä nezabezpečenie dohodnutej dodávky elektriny a distribučných služieb v súlade s podmienkami tejto Zmluvy.</w:t>
      </w:r>
    </w:p>
    <w:p w14:paraId="103948D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AB4E4D" w14:textId="0FA795F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.6. Každá zo zmluvných strán je oprávnená od tejto Zmluvy odstúpiť, ak</w:t>
      </w:r>
    </w:p>
    <w:p w14:paraId="46E78151" w14:textId="77777777" w:rsidR="00B80A7D" w:rsidRPr="00391DF7" w:rsidRDefault="00DB4BAE" w:rsidP="00DB4BAE">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podala na seba návrh na vyhlásenie konkurzu,</w:t>
      </w:r>
    </w:p>
    <w:p w14:paraId="3A58D3BF" w14:textId="77777777" w:rsidR="00B80A7D" w:rsidRPr="00391DF7" w:rsidRDefault="00DB4BAE" w:rsidP="00DB4BAE">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voči druhej zmluvnej strane podaný treťou osobou, pričom dotknutá zmluvná strana je platobne neschopná alebo je v situácii, ktorá odôvodňuje začatie konkurzného konania,</w:t>
      </w:r>
    </w:p>
    <w:p w14:paraId="7CC02B16" w14:textId="77777777" w:rsidR="00B80A7D" w:rsidRPr="00391DF7" w:rsidRDefault="00DB4BAE" w:rsidP="00DB4BAE">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na majetok druhej zmluvnej strany vyhlásený konkurz,</w:t>
      </w:r>
    </w:p>
    <w:p w14:paraId="7341EFFD" w14:textId="77777777" w:rsidR="00B80A7D" w:rsidRPr="00391DF7" w:rsidRDefault="00DB4BAE" w:rsidP="00B80A7D">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zamietnutý pre nedostatok majetku,</w:t>
      </w:r>
    </w:p>
    <w:p w14:paraId="43A0A6A2" w14:textId="77777777" w:rsidR="00B80A7D" w:rsidRPr="00391DF7" w:rsidRDefault="00DB4BAE" w:rsidP="00B80A7D">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vstúpila do likvidácie.</w:t>
      </w:r>
    </w:p>
    <w:p w14:paraId="05257A15" w14:textId="77777777" w:rsidR="00B80A7D" w:rsidRPr="00391DF7" w:rsidRDefault="00B80A7D" w:rsidP="00B80A7D">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sz w:val="22"/>
          <w:szCs w:val="22"/>
        </w:rPr>
        <w:t xml:space="preserve">dodávateľ uvedie na faktúre daň a neodvedie túto daň správcovi dane  v lehote ustanovenej v § 78 ods. 1 zákona č. 222/2004 Z. z. o dani z pridanej hodnoty v znení neskorších predpisov. </w:t>
      </w:r>
    </w:p>
    <w:p w14:paraId="09C93A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7CF023B" w14:textId="7534C02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.7. V prípade odstúpenia od tejto Zmluvy zostávajú zachované práva a povinnosti vyplývajúce zo Zmluvy do dňa účinnosti odstúpenia. Zmluvné strany sú povinné navzájom si vyrovnať všetky pohľadávky a záväzky vyplývajúce z tejto zmluvy a vzniknuté do dňa účinnosti odstúpenia od tejto Zmluvy.</w:t>
      </w:r>
    </w:p>
    <w:p w14:paraId="2B954BE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98CC44B" w14:textId="00910320"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.8. Odstúpenie od Zmluvy alebo jej ukončenie z iného dôvodu sa nedotýka práva na uplatnenie nárokov vyplývajúcich z porušenia Zmluvy, vrátane práva na náhradu škody a práva na zaplatenie zmluvnej pokuty, ďalej zmluvných ustanovení týkajúcich sa voľby práva, riešenia sporov medzi zmluvnými stranami a ostatných ustanovení, ktoré podľa Zmluvy alebo vzhľadom na svoju povahu majú trvať aj po ukončení Zmluvy.</w:t>
      </w:r>
    </w:p>
    <w:p w14:paraId="485324A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B1BF02" w14:textId="48BF84F4"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.9. V prípade ukončenia tejto Zmluvy sa odberateľ zaväzuje, že umožní dodávateľovi vykonať úkony súvisiace s ukončením dodávky elektriny a distribučných služieb vrátane odobratia určeného meradla a odpojenia odberného miesta.</w:t>
      </w:r>
    </w:p>
    <w:p w14:paraId="15F98D3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AC2B03" w14:textId="4FD26FAB" w:rsidR="00674C9E" w:rsidRPr="00391DF7" w:rsidRDefault="00DB4BAE" w:rsidP="00E056A5">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 xml:space="preserve">.10. Túto Zmluvu je možné vypovedať v súlade s ustanoveniami zákona č. 251/2012 </w:t>
      </w:r>
      <w:proofErr w:type="spellStart"/>
      <w:r w:rsidRPr="00391DF7">
        <w:rPr>
          <w:rFonts w:ascii="Corbel" w:hAnsi="Corbel" w:cs="Cambria"/>
          <w:color w:val="000000"/>
          <w:sz w:val="22"/>
          <w:szCs w:val="22"/>
        </w:rPr>
        <w:t>Z.z</w:t>
      </w:r>
      <w:proofErr w:type="spellEnd"/>
      <w:r w:rsidRPr="00391DF7">
        <w:rPr>
          <w:rFonts w:ascii="Corbel" w:hAnsi="Corbel" w:cs="Cambria"/>
          <w:color w:val="000000"/>
          <w:sz w:val="22"/>
          <w:szCs w:val="22"/>
        </w:rPr>
        <w:t>. o energetike, a to aj čiastočne (</w:t>
      </w:r>
      <w:proofErr w:type="spellStart"/>
      <w:r w:rsidRPr="00391DF7">
        <w:rPr>
          <w:rFonts w:ascii="Corbel" w:hAnsi="Corbel" w:cs="Cambria"/>
          <w:color w:val="000000"/>
          <w:sz w:val="22"/>
          <w:szCs w:val="22"/>
        </w:rPr>
        <w:t>t.j</w:t>
      </w:r>
      <w:proofErr w:type="spellEnd"/>
      <w:r w:rsidRPr="00391DF7">
        <w:rPr>
          <w:rFonts w:ascii="Corbel" w:hAnsi="Corbel" w:cs="Cambria"/>
          <w:color w:val="000000"/>
          <w:sz w:val="22"/>
          <w:szCs w:val="22"/>
        </w:rPr>
        <w:t>. napríklad v prípade uvedenom v čl. III. bode 3.3. tejto Zmluvy).</w:t>
      </w:r>
    </w:p>
    <w:p w14:paraId="64FAE15D"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07A48D5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 Všeobecné ustanovenia.</w:t>
      </w:r>
    </w:p>
    <w:p w14:paraId="4ED02E2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3879AA9" w14:textId="05BB5D2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6</w:t>
      </w:r>
      <w:r w:rsidRPr="00391DF7">
        <w:rPr>
          <w:rFonts w:ascii="Corbel" w:hAnsi="Corbel" w:cs="Cambria"/>
          <w:color w:val="000000"/>
          <w:sz w:val="22"/>
          <w:szCs w:val="22"/>
        </w:rPr>
        <w:t>.1. Odberateľ prehlasuje, že je vlastníkom v Zmluve uvedených odberných zariadení pripojených k distribučnej sústave alebo má odberné zariadenia v nájme na základe platnej nájomnej zmluvy. Odberateľ prehlasuje, že má vo svojom mene uzatvorenú zmluvu o pripojení odberného zariadenia k distribučnej sústave s miestne príslušným prevádzkovateľom distribučnej sústavy.</w:t>
      </w:r>
    </w:p>
    <w:p w14:paraId="24450E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5C4E89" w14:textId="62B19004" w:rsidR="004A0692" w:rsidRPr="00391DF7" w:rsidRDefault="00DB4BAE" w:rsidP="00202DA4">
      <w:pPr>
        <w:autoSpaceDE w:val="0"/>
        <w:autoSpaceDN w:val="0"/>
        <w:adjustRightInd w:val="0"/>
        <w:jc w:val="both"/>
        <w:rPr>
          <w:rFonts w:ascii="Corbel" w:hAnsi="Corbel" w:cs="Cambria"/>
          <w:b/>
          <w:bCs/>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6</w:t>
      </w:r>
      <w:r w:rsidRPr="00391DF7">
        <w:rPr>
          <w:rFonts w:ascii="Corbel" w:hAnsi="Corbel" w:cs="Cambria"/>
          <w:color w:val="000000"/>
          <w:sz w:val="22"/>
          <w:szCs w:val="22"/>
        </w:rPr>
        <w:t>.2. Dodávateľ prehlasuje, že podniká na základe licencie na predaj elektriny č.</w:t>
      </w:r>
      <w:r w:rsidR="00202DA4" w:rsidRPr="00391DF7">
        <w:rPr>
          <w:rFonts w:ascii="Corbel" w:hAnsi="Corbel" w:cs="Cambria"/>
          <w:color w:val="000000"/>
          <w:sz w:val="22"/>
          <w:szCs w:val="22"/>
        </w:rPr>
        <w:t xml:space="preserve"> </w:t>
      </w:r>
      <w:r w:rsidR="00C11E8B" w:rsidRPr="00391DF7">
        <w:rPr>
          <w:rFonts w:ascii="Corbel" w:hAnsi="Corbel" w:cs="Cambria"/>
          <w:color w:val="000000"/>
          <w:sz w:val="22"/>
          <w:szCs w:val="22"/>
          <w:highlight w:val="yellow"/>
        </w:rPr>
        <w:t>____________</w:t>
      </w:r>
      <w:r w:rsidRPr="00391DF7">
        <w:rPr>
          <w:rFonts w:ascii="Corbel" w:hAnsi="Corbel" w:cs="Cambria"/>
          <w:color w:val="000000"/>
          <w:sz w:val="22"/>
          <w:szCs w:val="22"/>
        </w:rPr>
        <w:t xml:space="preserve"> v znení neskorších zmien vydanej ÚRSO.</w:t>
      </w:r>
    </w:p>
    <w:p w14:paraId="583D9CB5" w14:textId="77777777" w:rsidR="00DA0A39" w:rsidRPr="00391DF7" w:rsidRDefault="00DA0A39" w:rsidP="004D0E65">
      <w:pPr>
        <w:autoSpaceDE w:val="0"/>
        <w:autoSpaceDN w:val="0"/>
        <w:adjustRightInd w:val="0"/>
        <w:jc w:val="center"/>
        <w:rPr>
          <w:rFonts w:ascii="Corbel" w:hAnsi="Corbel" w:cs="Cambria"/>
          <w:b/>
          <w:bCs/>
          <w:color w:val="000000"/>
          <w:sz w:val="22"/>
          <w:szCs w:val="22"/>
        </w:rPr>
      </w:pPr>
    </w:p>
    <w:p w14:paraId="4EB1BBC5" w14:textId="77777777" w:rsidR="00DB4BAE" w:rsidRPr="00391DF7" w:rsidRDefault="00DB4BAE" w:rsidP="004D0E65">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XVI. Záverečné ustanovenia</w:t>
      </w:r>
    </w:p>
    <w:p w14:paraId="137D639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41F5AD04" w14:textId="758FC5D8"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w:t>
      </w:r>
      <w:r w:rsidR="00DB4BAE" w:rsidRPr="00391DF7">
        <w:rPr>
          <w:rFonts w:ascii="Corbel" w:hAnsi="Corbel" w:cs="Cambria"/>
          <w:color w:val="000000"/>
          <w:sz w:val="22"/>
          <w:szCs w:val="22"/>
        </w:rPr>
        <w:t>. Akékoľvek zmeny tejto Zmluvy je možné uskutočniť iba p</w:t>
      </w:r>
      <w:r w:rsidR="00B51AF6" w:rsidRPr="00391DF7">
        <w:rPr>
          <w:rFonts w:ascii="Corbel" w:hAnsi="Corbel" w:cs="Cambria"/>
          <w:color w:val="000000"/>
          <w:sz w:val="22"/>
          <w:szCs w:val="22"/>
        </w:rPr>
        <w:t>ísomne formou dodatkov k Zmluve, po vzájomnej dohode zmluvných strán.</w:t>
      </w:r>
    </w:p>
    <w:p w14:paraId="08FB3F09" w14:textId="77777777" w:rsidR="00B51AF6" w:rsidRPr="00391DF7" w:rsidRDefault="00B51AF6" w:rsidP="00DB4BAE">
      <w:pPr>
        <w:autoSpaceDE w:val="0"/>
        <w:autoSpaceDN w:val="0"/>
        <w:adjustRightInd w:val="0"/>
        <w:jc w:val="both"/>
        <w:rPr>
          <w:rFonts w:ascii="Corbel" w:hAnsi="Corbel" w:cs="Cambria"/>
          <w:color w:val="000000"/>
          <w:sz w:val="22"/>
          <w:szCs w:val="22"/>
        </w:rPr>
      </w:pPr>
    </w:p>
    <w:p w14:paraId="29ADE1CF" w14:textId="2028566E"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.2</w:t>
      </w:r>
      <w:r w:rsidR="00DB4BAE" w:rsidRPr="00391DF7">
        <w:rPr>
          <w:rFonts w:ascii="Corbel" w:hAnsi="Corbel" w:cs="Cambria"/>
          <w:color w:val="000000"/>
          <w:sz w:val="22"/>
          <w:szCs w:val="22"/>
        </w:rPr>
        <w:t>. Odberateľ udeľuje svojim podpisom dodávateľovi výslovný súhlas so zasielaním správ, informácií, potvrdení o doručení správ, urgencií a iných oznámení vo veci Zmluvy a jej plnenia prostredníctvom elektronických prostriedkov, predovšetkým elektronickou poštou, na elektronický kontakt odberateľa (spravidla na jeho adresu elektronickej pošty, ktorú na tento účel odberateľ nahlásil dodávateľovi), pokiaľ má odberateľ takýto kontakt k dispozícii. Tento súhlas sa vzťahuje aj na zasielanie obchodných oznámení v elektronickej aj v písomnej forme vo veci dodávok elektrickej energie a súvisiacich plnení poskytovaných dodávateľom odberateľovi.</w:t>
      </w:r>
    </w:p>
    <w:p w14:paraId="0EBC9C1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4BDDD2C" w14:textId="7B23101F"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w:t>
      </w:r>
      <w:r w:rsidR="00C11E8B" w:rsidRPr="00391DF7">
        <w:rPr>
          <w:rFonts w:ascii="Corbel" w:hAnsi="Corbel" w:cs="Cambria"/>
          <w:color w:val="000000"/>
          <w:sz w:val="22"/>
          <w:szCs w:val="22"/>
        </w:rPr>
        <w:t>3</w:t>
      </w:r>
      <w:r w:rsidRPr="00391DF7">
        <w:rPr>
          <w:rFonts w:ascii="Corbel" w:hAnsi="Corbel" w:cs="Cambria"/>
          <w:color w:val="000000"/>
          <w:sz w:val="22"/>
          <w:szCs w:val="22"/>
        </w:rPr>
        <w:t>. Odberateľ prehlasuje, že sú mu známe Technické podmienky PDS platné ku dňu podpisu Zmluvy, ktoré sú technickým predpisom vydaným územne príslušným PDS a zverejneným v zmysle Zákona o energetike.</w:t>
      </w:r>
    </w:p>
    <w:p w14:paraId="32DADC9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14E6827" w14:textId="121AB403"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.4</w:t>
      </w:r>
      <w:r w:rsidR="00DB4BAE" w:rsidRPr="00391DF7">
        <w:rPr>
          <w:rFonts w:ascii="Corbel" w:hAnsi="Corbel" w:cs="Cambria"/>
          <w:color w:val="000000"/>
          <w:sz w:val="22"/>
          <w:szCs w:val="22"/>
        </w:rPr>
        <w:t xml:space="preserve">. Obe zmluvné strany akceptujú, že pri plnení Zmluvy a vo všetkých veciach neupravených Zmluvou, alebo OP budú postupovať podľa platnej legislatívy, najmä podľa </w:t>
      </w:r>
      <w:r w:rsidR="003666D9" w:rsidRPr="00391DF7">
        <w:rPr>
          <w:rFonts w:ascii="Corbel" w:hAnsi="Corbel" w:cs="Cambria"/>
          <w:color w:val="000000"/>
          <w:sz w:val="22"/>
          <w:szCs w:val="22"/>
        </w:rPr>
        <w:t>Zákona o energetike, vyhlášky Úradu pre reguláciu sieťových odvetví č. 24/2013 Z. z., Prevádzkových poriadkov miestne príslušných PDS, Obchodného zákonníka a daňových zákonov v platnom znení.</w:t>
      </w:r>
    </w:p>
    <w:p w14:paraId="07FE4F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4ED8F3" w14:textId="1AB0E223"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.5</w:t>
      </w:r>
      <w:r w:rsidR="00DB4BAE" w:rsidRPr="00391DF7">
        <w:rPr>
          <w:rFonts w:ascii="Corbel" w:hAnsi="Corbel" w:cs="Cambria"/>
          <w:color w:val="000000"/>
          <w:sz w:val="22"/>
          <w:szCs w:val="22"/>
        </w:rPr>
        <w:t>. Pokiaľ by akýkoľvek záväzok (povinnosť) podľa Zmluvy bol, alebo by sa stal neplatným, alebo nevymáhateľným, nebude to mať vplyv na platnosť a vymáhateľnosť ostatných záväzkov (povinností) podľa Zmluvy. Zmluvné strany sa zaväzujú nahradiť takýto neplatný alebo nevymáhateľný záväzok (povinnosť) novým, platným a vymáhateľným záväzkom (povinnosťou), ktorého predmet bude najvhodnejšie zodpovedať predmetu a účelu pôvodného záväzku (povinnosti); pokiaľ by Zmluva neobsahovala nejaké ustanovenia, ktoré by boli inak pre vymedzenie práv a povinností odôvodnené, zmluvné strany sa zaväzujú takéto ustanovenia do Zmluvy doplniť; ostatné ustanovenia Zmluvy zostávajú bez zmeny.</w:t>
      </w:r>
    </w:p>
    <w:p w14:paraId="65E5C5C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E16BE3" w14:textId="46B04969"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.6</w:t>
      </w:r>
      <w:r w:rsidR="00DB4BAE" w:rsidRPr="00391DF7">
        <w:rPr>
          <w:rFonts w:ascii="Corbel" w:hAnsi="Corbel" w:cs="Cambria"/>
          <w:color w:val="000000"/>
          <w:sz w:val="22"/>
          <w:szCs w:val="22"/>
        </w:rPr>
        <w:t>. Obidve zmluvné strany sa dohodli, že spory o výklad a plnenia Zmluvy budú riešiť najskôr vzájomným jednaním a dohodou, a to na úrovni jednania štatutárnych zástupcov zmluvných strán.</w:t>
      </w:r>
    </w:p>
    <w:p w14:paraId="74F4C2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CCFC257" w14:textId="4E26BC8F"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.7</w:t>
      </w:r>
      <w:r w:rsidR="00DB4BAE" w:rsidRPr="00391DF7">
        <w:rPr>
          <w:rFonts w:ascii="Corbel" w:hAnsi="Corbel" w:cs="Cambria"/>
          <w:color w:val="000000"/>
          <w:sz w:val="22"/>
          <w:szCs w:val="22"/>
        </w:rPr>
        <w:t xml:space="preserve">. Všetky oznámenia urobené podľa Zmluvy musia mať písomnú formu alebo elektronickú podobu, ak nie je v konkrétnom prípade stanovené v Zmluve inak. Pre písomný styk možno použiť spôsob osobného doručenia písomnosti s písomným potvrdením o prevzatí, alebo doručení písomnosti držiteľom poštovnej licencie ako doporučenú zásielku (doporučený list); faxová správa musí byť </w:t>
      </w:r>
      <w:r w:rsidR="00DB4BAE" w:rsidRPr="00391DF7">
        <w:rPr>
          <w:rFonts w:ascii="Corbel" w:hAnsi="Corbel" w:cs="Cambria"/>
          <w:color w:val="000000"/>
          <w:sz w:val="22"/>
          <w:szCs w:val="22"/>
        </w:rPr>
        <w:lastRenderedPageBreak/>
        <w:t>doložená spätným potvrdením o prijatí faxu; elektronický styk musí byť doložený spätným potvrdením prijatia správy; kontaktné adresy sú uvedené v</w:t>
      </w:r>
      <w:r w:rsidR="001A2B91" w:rsidRPr="00391DF7">
        <w:rPr>
          <w:rFonts w:ascii="Corbel" w:hAnsi="Corbel" w:cs="Cambria"/>
          <w:color w:val="000000"/>
          <w:sz w:val="22"/>
          <w:szCs w:val="22"/>
        </w:rPr>
        <w:t xml:space="preserve"> záhlaví</w:t>
      </w:r>
      <w:r w:rsidR="00DB4BAE" w:rsidRPr="00391DF7">
        <w:rPr>
          <w:rFonts w:ascii="Corbel" w:hAnsi="Corbel" w:cs="Cambria"/>
          <w:color w:val="000000"/>
          <w:sz w:val="22"/>
          <w:szCs w:val="22"/>
        </w:rPr>
        <w:t> Zmluv</w:t>
      </w:r>
      <w:r w:rsidR="001A2B91" w:rsidRPr="00391DF7">
        <w:rPr>
          <w:rFonts w:ascii="Corbel" w:hAnsi="Corbel" w:cs="Cambria"/>
          <w:color w:val="000000"/>
          <w:sz w:val="22"/>
          <w:szCs w:val="22"/>
        </w:rPr>
        <w:t>y</w:t>
      </w:r>
      <w:r w:rsidR="00DB4BAE" w:rsidRPr="00391DF7">
        <w:rPr>
          <w:rFonts w:ascii="Corbel" w:hAnsi="Corbel" w:cs="Cambria"/>
          <w:color w:val="000000"/>
          <w:sz w:val="22"/>
          <w:szCs w:val="22"/>
        </w:rPr>
        <w:t>.</w:t>
      </w:r>
    </w:p>
    <w:p w14:paraId="795F7BD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F1FBBA7" w14:textId="44BAD0F0"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.8</w:t>
      </w:r>
      <w:r w:rsidR="00DB4BAE" w:rsidRPr="00391DF7">
        <w:rPr>
          <w:rFonts w:ascii="Corbel" w:hAnsi="Corbel" w:cs="Cambria"/>
          <w:color w:val="000000"/>
          <w:sz w:val="22"/>
          <w:szCs w:val="22"/>
        </w:rPr>
        <w:t>. Písomnosti týkajúce sa vzniku, zmien a zániku zmluvného vzťahu podľa Zmluvy alebo vzniku, zmien a zániku práv a povinností Odberateľa alebo Dodávateľa vyplývajúce z tejto Zmluvy musia byť doručené držiteľom poštovnej licencie formou doporučeného listu.</w:t>
      </w:r>
    </w:p>
    <w:p w14:paraId="5F6EE4E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C519AE9" w14:textId="4B2A30F1"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.9</w:t>
      </w:r>
      <w:r w:rsidR="00DB4BAE" w:rsidRPr="00391DF7">
        <w:rPr>
          <w:rFonts w:ascii="Corbel" w:hAnsi="Corbel" w:cs="Cambria"/>
          <w:color w:val="000000"/>
          <w:sz w:val="22"/>
          <w:szCs w:val="22"/>
        </w:rPr>
        <w:t>. Povinnosť odosielateľa doručiť písomnosť adresátovi je splnená, keď adresát písomnosť prevezme alebo keď bola držiteľom poštovnej licencie vrátená odosielateľovi ako nedoručiteľná; účinky doručenia nastanú aj vtedy, ak adresát prijatie písomnosti odmietne.</w:t>
      </w:r>
    </w:p>
    <w:p w14:paraId="21B0C0A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4DC7322" w14:textId="3A52F6AC"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.10</w:t>
      </w:r>
      <w:r w:rsidR="00DB4BAE" w:rsidRPr="00391DF7">
        <w:rPr>
          <w:rFonts w:ascii="Corbel" w:hAnsi="Corbel" w:cs="Cambria"/>
          <w:color w:val="000000"/>
          <w:sz w:val="22"/>
          <w:szCs w:val="22"/>
        </w:rPr>
        <w:t xml:space="preserve">. Zmluva je vyhotovená v 4 rovnopisoch, </w:t>
      </w:r>
      <w:r w:rsidR="00DB4BAE" w:rsidRPr="00391DF7">
        <w:rPr>
          <w:rFonts w:ascii="Corbel" w:hAnsi="Corbel" w:cs="Cambria"/>
          <w:sz w:val="22"/>
          <w:szCs w:val="22"/>
        </w:rPr>
        <w:t>z ktorých po 2 obdrží každá zmluvná strana.</w:t>
      </w:r>
    </w:p>
    <w:p w14:paraId="6839A15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5F0479A" w14:textId="48F30434"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.11</w:t>
      </w:r>
      <w:r w:rsidR="00DB4BAE" w:rsidRPr="00391DF7">
        <w:rPr>
          <w:rFonts w:ascii="Corbel" w:hAnsi="Corbel" w:cs="Cambria"/>
          <w:color w:val="000000"/>
          <w:sz w:val="22"/>
          <w:szCs w:val="22"/>
        </w:rPr>
        <w:t>. Zmluvné strany prehlasujú, že táto Zmluva je uzatvorená slobodne a vážne, jej obsah je určitý a zrozumiteľný, nebola uzavretá v tiesni ani za nápadne nevýhodných podmienok, zmluvné strany s obsahom zmluvy súhlasia a na dôkaz toho Zmluvu potvrdzujú svojimi podpismi.</w:t>
      </w:r>
    </w:p>
    <w:p w14:paraId="7C0F5E63" w14:textId="74A4F964" w:rsidR="00C11E8B" w:rsidRPr="00391DF7" w:rsidRDefault="00C11E8B" w:rsidP="00DB4BAE">
      <w:pPr>
        <w:autoSpaceDE w:val="0"/>
        <w:autoSpaceDN w:val="0"/>
        <w:adjustRightInd w:val="0"/>
        <w:jc w:val="both"/>
        <w:rPr>
          <w:rFonts w:ascii="Corbel" w:hAnsi="Corbel" w:cs="Cambria"/>
          <w:color w:val="000000"/>
          <w:sz w:val="22"/>
          <w:szCs w:val="22"/>
        </w:rPr>
      </w:pPr>
    </w:p>
    <w:p w14:paraId="6999A8C1" w14:textId="3C6EAD3A" w:rsidR="00C11E8B" w:rsidRPr="00391DF7"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w:t>
      </w:r>
      <w:r w:rsidR="00572500">
        <w:rPr>
          <w:rFonts w:ascii="Corbel" w:hAnsi="Corbel" w:cs="Cambria"/>
          <w:color w:val="000000"/>
          <w:sz w:val="22"/>
          <w:szCs w:val="22"/>
        </w:rPr>
        <w:t>2</w:t>
      </w:r>
      <w:r w:rsidRPr="00391DF7">
        <w:rPr>
          <w:rFonts w:ascii="Corbel" w:hAnsi="Corbel" w:cs="Cambria"/>
          <w:color w:val="000000"/>
          <w:sz w:val="22"/>
          <w:szCs w:val="22"/>
        </w:rPr>
        <w:t>. Neoddeliteľnou súčasťou Zmluvy sú:</w:t>
      </w:r>
    </w:p>
    <w:p w14:paraId="7800743A" w14:textId="32B1C9DB" w:rsidR="00C11E8B" w:rsidRPr="00391DF7" w:rsidRDefault="00C11E8B" w:rsidP="00DB4BAE">
      <w:pPr>
        <w:autoSpaceDE w:val="0"/>
        <w:autoSpaceDN w:val="0"/>
        <w:adjustRightInd w:val="0"/>
        <w:jc w:val="both"/>
        <w:rPr>
          <w:rFonts w:ascii="Corbel" w:hAnsi="Corbel" w:cs="Cambria"/>
          <w:color w:val="000000"/>
          <w:sz w:val="22"/>
          <w:szCs w:val="22"/>
        </w:rPr>
      </w:pPr>
    </w:p>
    <w:p w14:paraId="353FB643" w14:textId="0285E080" w:rsidR="00C11E8B"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b/>
          <w:bCs/>
          <w:color w:val="000000"/>
          <w:sz w:val="22"/>
          <w:szCs w:val="22"/>
        </w:rPr>
        <w:t xml:space="preserve">Príloha č. 1 </w:t>
      </w:r>
      <w:r w:rsidR="00006FF5">
        <w:rPr>
          <w:rFonts w:ascii="Corbel" w:hAnsi="Corbel" w:cs="Cambria"/>
          <w:color w:val="000000"/>
          <w:sz w:val="22"/>
          <w:szCs w:val="22"/>
        </w:rPr>
        <w:t xml:space="preserve">– </w:t>
      </w:r>
      <w:r w:rsidRPr="00391DF7">
        <w:rPr>
          <w:rFonts w:ascii="Corbel" w:hAnsi="Corbel" w:cs="Cambria"/>
          <w:color w:val="000000"/>
          <w:sz w:val="22"/>
          <w:szCs w:val="22"/>
        </w:rPr>
        <w:t xml:space="preserve">Špecifikácia odberných miest </w:t>
      </w:r>
    </w:p>
    <w:p w14:paraId="680D787B" w14:textId="554D759A" w:rsidR="001279E5" w:rsidRPr="00391DF7" w:rsidRDefault="00006FF5" w:rsidP="00C11E8B">
      <w:pPr>
        <w:autoSpaceDE w:val="0"/>
        <w:autoSpaceDN w:val="0"/>
        <w:adjustRightInd w:val="0"/>
        <w:jc w:val="both"/>
        <w:rPr>
          <w:rFonts w:ascii="Corbel" w:hAnsi="Corbel" w:cs="Cambria"/>
          <w:color w:val="000000"/>
          <w:sz w:val="22"/>
          <w:szCs w:val="22"/>
        </w:rPr>
      </w:pPr>
      <w:r w:rsidRPr="6799F115">
        <w:rPr>
          <w:rFonts w:ascii="Corbel" w:hAnsi="Corbel" w:cs="Cambria"/>
          <w:b/>
          <w:bCs/>
          <w:color w:val="000000" w:themeColor="text1"/>
          <w:sz w:val="22"/>
          <w:szCs w:val="22"/>
        </w:rPr>
        <w:t>Príloha č. 2</w:t>
      </w:r>
      <w:r w:rsidRPr="6799F115">
        <w:rPr>
          <w:rFonts w:ascii="Corbel" w:hAnsi="Corbel" w:cs="Cambria"/>
          <w:color w:val="000000" w:themeColor="text1"/>
          <w:sz w:val="22"/>
          <w:szCs w:val="22"/>
        </w:rPr>
        <w:t xml:space="preserve"> – Opis predmetu zmluvy (použitý vo</w:t>
      </w:r>
      <w:r w:rsidR="612B550A" w:rsidRPr="6799F115">
        <w:rPr>
          <w:rFonts w:ascii="Corbel" w:hAnsi="Corbel" w:cs="Cambria"/>
          <w:color w:val="000000" w:themeColor="text1"/>
          <w:sz w:val="22"/>
          <w:szCs w:val="22"/>
        </w:rPr>
        <w:t xml:space="preserve"> v</w:t>
      </w:r>
      <w:r w:rsidRPr="6799F115">
        <w:rPr>
          <w:rFonts w:ascii="Corbel" w:hAnsi="Corbel" w:cs="Cambria"/>
          <w:color w:val="000000" w:themeColor="text1"/>
          <w:sz w:val="22"/>
          <w:szCs w:val="22"/>
        </w:rPr>
        <w:t>erejnom obstarávaní)</w:t>
      </w:r>
    </w:p>
    <w:p w14:paraId="1E4E2243" w14:textId="7E2D733A" w:rsidR="00CC7592" w:rsidRDefault="00906489" w:rsidP="00CC7592">
      <w:pPr>
        <w:autoSpaceDE w:val="0"/>
        <w:autoSpaceDN w:val="0"/>
        <w:adjustRightInd w:val="0"/>
        <w:jc w:val="both"/>
        <w:rPr>
          <w:rFonts w:ascii="Corbel" w:hAnsi="Corbel" w:cs="Cambria"/>
          <w:color w:val="000000"/>
          <w:sz w:val="22"/>
          <w:szCs w:val="22"/>
        </w:rPr>
      </w:pPr>
      <w:r w:rsidRPr="00391DF7">
        <w:rPr>
          <w:rFonts w:ascii="Corbel" w:hAnsi="Corbel" w:cs="Cambria"/>
          <w:b/>
          <w:sz w:val="22"/>
          <w:szCs w:val="22"/>
        </w:rPr>
        <w:t xml:space="preserve">Príloha č. </w:t>
      </w:r>
      <w:r w:rsidR="00572500">
        <w:rPr>
          <w:rFonts w:ascii="Corbel" w:hAnsi="Corbel" w:cs="Cambria"/>
          <w:b/>
          <w:sz w:val="22"/>
          <w:szCs w:val="22"/>
        </w:rPr>
        <w:t>3</w:t>
      </w:r>
      <w:r w:rsidRPr="00391DF7">
        <w:rPr>
          <w:rFonts w:ascii="Corbel" w:hAnsi="Corbel" w:cs="Cambria"/>
          <w:b/>
          <w:sz w:val="22"/>
          <w:szCs w:val="22"/>
        </w:rPr>
        <w:t xml:space="preserve"> - </w:t>
      </w:r>
      <w:r w:rsidR="00CC7592" w:rsidRPr="00391DF7">
        <w:rPr>
          <w:rFonts w:ascii="Corbel" w:hAnsi="Corbel" w:cs="Cambria"/>
          <w:color w:val="000000"/>
          <w:sz w:val="22"/>
          <w:szCs w:val="22"/>
        </w:rPr>
        <w:t>Platné povolenie na podnikanie v energetike (elektrina) v rozsahu predmetu zákazky v zmysle zákona č. 251/2012 Z. z. o energetike a o zmene a doplnení niektorých zákonov, nariadení vlády a súvisiacich služieb vo vyhotovení originál, resp. úradne osvedčená fotokópia</w:t>
      </w:r>
    </w:p>
    <w:p w14:paraId="30AA767A" w14:textId="33D83867" w:rsidR="00572500" w:rsidRPr="00391DF7" w:rsidRDefault="00572500" w:rsidP="00CC7592">
      <w:pPr>
        <w:autoSpaceDE w:val="0"/>
        <w:autoSpaceDN w:val="0"/>
        <w:adjustRightInd w:val="0"/>
        <w:jc w:val="both"/>
        <w:rPr>
          <w:rFonts w:ascii="Corbel" w:hAnsi="Corbel" w:cs="Cambria"/>
          <w:color w:val="000000"/>
          <w:sz w:val="22"/>
          <w:szCs w:val="22"/>
        </w:rPr>
      </w:pPr>
      <w:r w:rsidRPr="1191A257">
        <w:rPr>
          <w:rFonts w:ascii="Corbel" w:hAnsi="Corbel" w:cs="Cambria"/>
          <w:b/>
          <w:bCs/>
          <w:color w:val="000000" w:themeColor="text1"/>
          <w:sz w:val="22"/>
          <w:szCs w:val="22"/>
        </w:rPr>
        <w:t>Príloha č. 4</w:t>
      </w:r>
      <w:r w:rsidRPr="1191A257">
        <w:rPr>
          <w:rFonts w:ascii="Corbel" w:hAnsi="Corbel" w:cs="Cambria"/>
          <w:color w:val="000000" w:themeColor="text1"/>
          <w:sz w:val="22"/>
          <w:szCs w:val="22"/>
        </w:rPr>
        <w:t xml:space="preserve"> – Zoznam subdodávateľov</w:t>
      </w:r>
    </w:p>
    <w:p w14:paraId="6BB3D64D" w14:textId="0F92A643" w:rsidR="3BBE0BAB" w:rsidRDefault="3BBE0BAB" w:rsidP="1191A257">
      <w:pPr>
        <w:jc w:val="both"/>
        <w:rPr>
          <w:color w:val="000000" w:themeColor="text1"/>
        </w:rPr>
      </w:pPr>
      <w:r w:rsidRPr="00C172CD">
        <w:rPr>
          <w:rFonts w:ascii="Corbel" w:hAnsi="Corbel" w:cs="Cambria"/>
          <w:b/>
          <w:bCs/>
          <w:color w:val="000000" w:themeColor="text1"/>
          <w:sz w:val="22"/>
          <w:szCs w:val="22"/>
        </w:rPr>
        <w:t>Príloha č. 5</w:t>
      </w:r>
      <w:r w:rsidRPr="1191A257">
        <w:rPr>
          <w:rFonts w:ascii="Corbel" w:hAnsi="Corbel" w:cs="Cambria"/>
          <w:color w:val="000000" w:themeColor="text1"/>
          <w:sz w:val="22"/>
          <w:szCs w:val="22"/>
        </w:rPr>
        <w:t xml:space="preserve"> – Zoznam kontaktných osôb</w:t>
      </w:r>
    </w:p>
    <w:p w14:paraId="201906DD" w14:textId="77777777" w:rsidR="00674C9E" w:rsidRPr="00391DF7" w:rsidRDefault="00674C9E" w:rsidP="00DB4BAE">
      <w:pPr>
        <w:autoSpaceDE w:val="0"/>
        <w:autoSpaceDN w:val="0"/>
        <w:adjustRightInd w:val="0"/>
        <w:jc w:val="both"/>
        <w:rPr>
          <w:rFonts w:ascii="Corbel" w:hAnsi="Corbel" w:cs="Cambria"/>
          <w:color w:val="000000"/>
          <w:sz w:val="22"/>
          <w:szCs w:val="22"/>
        </w:rPr>
      </w:pPr>
    </w:p>
    <w:p w14:paraId="7B2910B1" w14:textId="77777777" w:rsidR="00674C9E" w:rsidRPr="00391DF7" w:rsidRDefault="00674C9E" w:rsidP="00DB4BAE">
      <w:pPr>
        <w:autoSpaceDE w:val="0"/>
        <w:autoSpaceDN w:val="0"/>
        <w:adjustRightInd w:val="0"/>
        <w:jc w:val="both"/>
        <w:rPr>
          <w:rFonts w:ascii="Corbel" w:hAnsi="Corbel" w:cs="Cambria"/>
          <w:color w:val="000000"/>
          <w:sz w:val="22"/>
          <w:szCs w:val="22"/>
        </w:rPr>
      </w:pPr>
    </w:p>
    <w:p w14:paraId="71725048" w14:textId="7CBC8CFB"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 </w:t>
      </w:r>
      <w:r w:rsidR="00C11E8B" w:rsidRPr="00391DF7">
        <w:rPr>
          <w:rFonts w:ascii="Corbel" w:hAnsi="Corbel" w:cs="Cambria"/>
          <w:color w:val="000000"/>
          <w:sz w:val="22"/>
          <w:szCs w:val="22"/>
        </w:rPr>
        <w:t>_______</w:t>
      </w:r>
      <w:r w:rsidRPr="00391DF7">
        <w:rPr>
          <w:rFonts w:ascii="Corbel" w:hAnsi="Corbel" w:cs="Cambria"/>
          <w:color w:val="000000"/>
          <w:sz w:val="22"/>
          <w:szCs w:val="22"/>
        </w:rPr>
        <w:t>, dňa ...............................</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 xml:space="preserve">Vo </w:t>
      </w:r>
      <w:r w:rsidR="00C11E8B" w:rsidRPr="00391DF7">
        <w:rPr>
          <w:rFonts w:ascii="Corbel" w:hAnsi="Corbel" w:cs="Cambria"/>
          <w:color w:val="000000"/>
          <w:sz w:val="22"/>
          <w:szCs w:val="22"/>
        </w:rPr>
        <w:t>_________</w:t>
      </w:r>
      <w:r w:rsidRPr="00391DF7">
        <w:rPr>
          <w:rFonts w:ascii="Corbel" w:hAnsi="Corbel" w:cs="Cambria"/>
          <w:color w:val="000000"/>
          <w:sz w:val="22"/>
          <w:szCs w:val="22"/>
        </w:rPr>
        <w:t xml:space="preserve">, dňa </w:t>
      </w:r>
      <w:r w:rsidR="00C11E8B" w:rsidRPr="00391DF7">
        <w:rPr>
          <w:rFonts w:ascii="Corbel" w:hAnsi="Corbel" w:cs="Cambria"/>
          <w:color w:val="000000"/>
          <w:sz w:val="22"/>
          <w:szCs w:val="22"/>
        </w:rPr>
        <w:t>.......................</w:t>
      </w:r>
    </w:p>
    <w:p w14:paraId="497ECF4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0E26050"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795932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303B6B48"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728F6565" w14:textId="77777777"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 Odberateľa</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za Dodávateľa</w:t>
      </w:r>
    </w:p>
    <w:p w14:paraId="0231D56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4CD4475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06C2225D" w14:textId="77777777" w:rsidR="00FD05A4" w:rsidRPr="00391DF7" w:rsidRDefault="00FD05A4" w:rsidP="00FD05A4">
      <w:pPr>
        <w:autoSpaceDE w:val="0"/>
        <w:autoSpaceDN w:val="0"/>
        <w:adjustRightInd w:val="0"/>
        <w:jc w:val="both"/>
        <w:rPr>
          <w:rFonts w:ascii="Corbel" w:hAnsi="Corbel" w:cs="Cambria"/>
          <w:color w:val="000000"/>
          <w:sz w:val="22"/>
          <w:szCs w:val="22"/>
        </w:rPr>
      </w:pPr>
    </w:p>
    <w:sectPr w:rsidR="00FD05A4" w:rsidRPr="00391DF7" w:rsidSect="00B80A7D">
      <w:pgSz w:w="11906" w:h="16838"/>
      <w:pgMar w:top="1276"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56AEF"/>
    <w:multiLevelType w:val="hybridMultilevel"/>
    <w:tmpl w:val="6702486C"/>
    <w:lvl w:ilvl="0" w:tplc="FFFFFFFF">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B22677"/>
    <w:multiLevelType w:val="hybridMultilevel"/>
    <w:tmpl w:val="D0805B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3" w15:restartNumberingAfterBreak="0">
    <w:nsid w:val="4F135171"/>
    <w:multiLevelType w:val="hybridMultilevel"/>
    <w:tmpl w:val="3BF0C9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74B0F27"/>
    <w:multiLevelType w:val="hybridMultilevel"/>
    <w:tmpl w:val="17A2FC48"/>
    <w:lvl w:ilvl="0" w:tplc="1976418E">
      <w:start w:val="1"/>
      <w:numFmt w:val="lowerLetter"/>
      <w:lvlText w:val="%1."/>
      <w:lvlJc w:val="left"/>
      <w:pPr>
        <w:ind w:left="720" w:hanging="360"/>
      </w:pPr>
    </w:lvl>
    <w:lvl w:ilvl="1" w:tplc="5CEC3F56">
      <w:start w:val="1"/>
      <w:numFmt w:val="lowerLetter"/>
      <w:lvlText w:val="%2."/>
      <w:lvlJc w:val="left"/>
      <w:pPr>
        <w:ind w:left="1440" w:hanging="360"/>
      </w:pPr>
    </w:lvl>
    <w:lvl w:ilvl="2" w:tplc="3B548CA0">
      <w:start w:val="1"/>
      <w:numFmt w:val="lowerRoman"/>
      <w:lvlText w:val="%3."/>
      <w:lvlJc w:val="right"/>
      <w:pPr>
        <w:ind w:left="2160" w:hanging="180"/>
      </w:pPr>
    </w:lvl>
    <w:lvl w:ilvl="3" w:tplc="679C5EBA">
      <w:start w:val="1"/>
      <w:numFmt w:val="decimal"/>
      <w:lvlText w:val="%4."/>
      <w:lvlJc w:val="left"/>
      <w:pPr>
        <w:ind w:left="2880" w:hanging="360"/>
      </w:pPr>
    </w:lvl>
    <w:lvl w:ilvl="4" w:tplc="6FCEA522">
      <w:start w:val="1"/>
      <w:numFmt w:val="lowerLetter"/>
      <w:lvlText w:val="%5."/>
      <w:lvlJc w:val="left"/>
      <w:pPr>
        <w:ind w:left="3600" w:hanging="360"/>
      </w:pPr>
    </w:lvl>
    <w:lvl w:ilvl="5" w:tplc="B5EEFFA2">
      <w:start w:val="1"/>
      <w:numFmt w:val="lowerRoman"/>
      <w:lvlText w:val="%6."/>
      <w:lvlJc w:val="right"/>
      <w:pPr>
        <w:ind w:left="4320" w:hanging="180"/>
      </w:pPr>
    </w:lvl>
    <w:lvl w:ilvl="6" w:tplc="8B8E5B40">
      <w:start w:val="1"/>
      <w:numFmt w:val="decimal"/>
      <w:lvlText w:val="%7."/>
      <w:lvlJc w:val="left"/>
      <w:pPr>
        <w:ind w:left="5040" w:hanging="360"/>
      </w:pPr>
    </w:lvl>
    <w:lvl w:ilvl="7" w:tplc="1422B1F4">
      <w:start w:val="1"/>
      <w:numFmt w:val="lowerLetter"/>
      <w:lvlText w:val="%8."/>
      <w:lvlJc w:val="left"/>
      <w:pPr>
        <w:ind w:left="5760" w:hanging="360"/>
      </w:pPr>
    </w:lvl>
    <w:lvl w:ilvl="8" w:tplc="80E0A320">
      <w:start w:val="1"/>
      <w:numFmt w:val="lowerRoman"/>
      <w:lvlText w:val="%9."/>
      <w:lvlJc w:val="right"/>
      <w:pPr>
        <w:ind w:left="6480" w:hanging="180"/>
      </w:pPr>
    </w:lvl>
  </w:abstractNum>
  <w:abstractNum w:abstractNumId="5" w15:restartNumberingAfterBreak="0">
    <w:nsid w:val="5D0966A5"/>
    <w:multiLevelType w:val="hybridMultilevel"/>
    <w:tmpl w:val="382A08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D3F7C02"/>
    <w:multiLevelType w:val="hybridMultilevel"/>
    <w:tmpl w:val="620249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43629FA"/>
    <w:multiLevelType w:val="hybridMultilevel"/>
    <w:tmpl w:val="29DC2E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56941A5"/>
    <w:multiLevelType w:val="hybridMultilevel"/>
    <w:tmpl w:val="19CCF5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7EB66BB"/>
    <w:multiLevelType w:val="hybridMultilevel"/>
    <w:tmpl w:val="AEDA5BC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8B357C4"/>
    <w:multiLevelType w:val="hybridMultilevel"/>
    <w:tmpl w:val="703C35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D1C0BBE"/>
    <w:multiLevelType w:val="hybridMultilevel"/>
    <w:tmpl w:val="459242B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4"/>
  </w:num>
  <w:num w:numId="2">
    <w:abstractNumId w:val="2"/>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5"/>
  </w:num>
  <w:num w:numId="6">
    <w:abstractNumId w:val="0"/>
  </w:num>
  <w:num w:numId="7">
    <w:abstractNumId w:val="3"/>
  </w:num>
  <w:num w:numId="8">
    <w:abstractNumId w:val="9"/>
  </w:num>
  <w:num w:numId="9">
    <w:abstractNumId w:val="7"/>
  </w:num>
  <w:num w:numId="10">
    <w:abstractNumId w:val="6"/>
  </w:num>
  <w:num w:numId="11">
    <w:abstractNumId w:val="10"/>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trackRevisions/>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159"/>
    <w:rsid w:val="000033DD"/>
    <w:rsid w:val="0000539C"/>
    <w:rsid w:val="00006FF5"/>
    <w:rsid w:val="000137BE"/>
    <w:rsid w:val="000B00C5"/>
    <w:rsid w:val="000C188A"/>
    <w:rsid w:val="000C6D1E"/>
    <w:rsid w:val="000E7436"/>
    <w:rsid w:val="0012020B"/>
    <w:rsid w:val="00123FEE"/>
    <w:rsid w:val="001279E5"/>
    <w:rsid w:val="00137EFC"/>
    <w:rsid w:val="001464AF"/>
    <w:rsid w:val="00196206"/>
    <w:rsid w:val="001A2B91"/>
    <w:rsid w:val="001D7D3C"/>
    <w:rsid w:val="00202DA4"/>
    <w:rsid w:val="00225761"/>
    <w:rsid w:val="00241246"/>
    <w:rsid w:val="00253275"/>
    <w:rsid w:val="00277987"/>
    <w:rsid w:val="00295820"/>
    <w:rsid w:val="002C4961"/>
    <w:rsid w:val="002D6BA8"/>
    <w:rsid w:val="003272BE"/>
    <w:rsid w:val="0032790F"/>
    <w:rsid w:val="003666D9"/>
    <w:rsid w:val="00384F5C"/>
    <w:rsid w:val="00386BAD"/>
    <w:rsid w:val="00391DF7"/>
    <w:rsid w:val="003C246F"/>
    <w:rsid w:val="003D65F2"/>
    <w:rsid w:val="00474798"/>
    <w:rsid w:val="004A0692"/>
    <w:rsid w:val="004D0E65"/>
    <w:rsid w:val="005243B7"/>
    <w:rsid w:val="00561109"/>
    <w:rsid w:val="00572500"/>
    <w:rsid w:val="00574572"/>
    <w:rsid w:val="0057555F"/>
    <w:rsid w:val="0057701D"/>
    <w:rsid w:val="00582FF7"/>
    <w:rsid w:val="005C5C6A"/>
    <w:rsid w:val="005D6BA6"/>
    <w:rsid w:val="00626D21"/>
    <w:rsid w:val="00674C9E"/>
    <w:rsid w:val="006B1DD9"/>
    <w:rsid w:val="006C4DEC"/>
    <w:rsid w:val="006E2BD4"/>
    <w:rsid w:val="007871C3"/>
    <w:rsid w:val="0079756A"/>
    <w:rsid w:val="007A2D40"/>
    <w:rsid w:val="007B1FE8"/>
    <w:rsid w:val="007C0F82"/>
    <w:rsid w:val="007D55AB"/>
    <w:rsid w:val="007F3E24"/>
    <w:rsid w:val="007F55F6"/>
    <w:rsid w:val="00816DEA"/>
    <w:rsid w:val="008407E1"/>
    <w:rsid w:val="0085908B"/>
    <w:rsid w:val="00897659"/>
    <w:rsid w:val="008A5173"/>
    <w:rsid w:val="009021B7"/>
    <w:rsid w:val="00906489"/>
    <w:rsid w:val="00906C75"/>
    <w:rsid w:val="009177B7"/>
    <w:rsid w:val="009C5757"/>
    <w:rsid w:val="009D0B7F"/>
    <w:rsid w:val="009F2F54"/>
    <w:rsid w:val="00A155E9"/>
    <w:rsid w:val="00A60A75"/>
    <w:rsid w:val="00A62D64"/>
    <w:rsid w:val="00AB5B1B"/>
    <w:rsid w:val="00AB69F5"/>
    <w:rsid w:val="00AD46AF"/>
    <w:rsid w:val="00AF6CCC"/>
    <w:rsid w:val="00B0298F"/>
    <w:rsid w:val="00B11660"/>
    <w:rsid w:val="00B4055C"/>
    <w:rsid w:val="00B51AF6"/>
    <w:rsid w:val="00B55BD4"/>
    <w:rsid w:val="00B57599"/>
    <w:rsid w:val="00B6356F"/>
    <w:rsid w:val="00B67B46"/>
    <w:rsid w:val="00B75159"/>
    <w:rsid w:val="00B80A7D"/>
    <w:rsid w:val="00BC039B"/>
    <w:rsid w:val="00BF7D36"/>
    <w:rsid w:val="00C11E8B"/>
    <w:rsid w:val="00C172CD"/>
    <w:rsid w:val="00C600FA"/>
    <w:rsid w:val="00C63F9C"/>
    <w:rsid w:val="00C967EC"/>
    <w:rsid w:val="00CC7592"/>
    <w:rsid w:val="00CD6496"/>
    <w:rsid w:val="00CE00EC"/>
    <w:rsid w:val="00D2078D"/>
    <w:rsid w:val="00D23640"/>
    <w:rsid w:val="00D2657A"/>
    <w:rsid w:val="00D35516"/>
    <w:rsid w:val="00D508B8"/>
    <w:rsid w:val="00D548C7"/>
    <w:rsid w:val="00DA0A39"/>
    <w:rsid w:val="00DA369B"/>
    <w:rsid w:val="00DA7E1A"/>
    <w:rsid w:val="00DB0909"/>
    <w:rsid w:val="00DB4BAE"/>
    <w:rsid w:val="00DB6EFE"/>
    <w:rsid w:val="00DD66A6"/>
    <w:rsid w:val="00E056A5"/>
    <w:rsid w:val="00E623ED"/>
    <w:rsid w:val="00E645D4"/>
    <w:rsid w:val="00E71B4E"/>
    <w:rsid w:val="00E817E1"/>
    <w:rsid w:val="00E86EA2"/>
    <w:rsid w:val="00ED095A"/>
    <w:rsid w:val="00EF2370"/>
    <w:rsid w:val="00F46BE7"/>
    <w:rsid w:val="00F71170"/>
    <w:rsid w:val="00F8055F"/>
    <w:rsid w:val="00FD05A4"/>
    <w:rsid w:val="03BD314D"/>
    <w:rsid w:val="05A18311"/>
    <w:rsid w:val="06106C72"/>
    <w:rsid w:val="06C9F18A"/>
    <w:rsid w:val="08027931"/>
    <w:rsid w:val="09AB9B10"/>
    <w:rsid w:val="0A125F47"/>
    <w:rsid w:val="0BAAECF0"/>
    <w:rsid w:val="0D6F08E1"/>
    <w:rsid w:val="0F769C1D"/>
    <w:rsid w:val="1191A257"/>
    <w:rsid w:val="128E4BAF"/>
    <w:rsid w:val="12BC02C6"/>
    <w:rsid w:val="137727E6"/>
    <w:rsid w:val="1427B783"/>
    <w:rsid w:val="15DD1C7B"/>
    <w:rsid w:val="1618ADE0"/>
    <w:rsid w:val="17B1D552"/>
    <w:rsid w:val="17BEDF60"/>
    <w:rsid w:val="19282752"/>
    <w:rsid w:val="19AC5974"/>
    <w:rsid w:val="19F3CAEA"/>
    <w:rsid w:val="1BD0F057"/>
    <w:rsid w:val="1C8015E4"/>
    <w:rsid w:val="1D12A06A"/>
    <w:rsid w:val="1D930284"/>
    <w:rsid w:val="1F773701"/>
    <w:rsid w:val="1F9BD1E9"/>
    <w:rsid w:val="1FB65033"/>
    <w:rsid w:val="20630C6E"/>
    <w:rsid w:val="20A39C8F"/>
    <w:rsid w:val="20EF76BB"/>
    <w:rsid w:val="21EACE84"/>
    <w:rsid w:val="22ACB2C2"/>
    <w:rsid w:val="238FF65C"/>
    <w:rsid w:val="248E7023"/>
    <w:rsid w:val="2594266B"/>
    <w:rsid w:val="25C2E7DE"/>
    <w:rsid w:val="25CFE585"/>
    <w:rsid w:val="26E483F2"/>
    <w:rsid w:val="271FEBAE"/>
    <w:rsid w:val="27B00ADD"/>
    <w:rsid w:val="283F324E"/>
    <w:rsid w:val="28FF6D74"/>
    <w:rsid w:val="297B278B"/>
    <w:rsid w:val="2AD68476"/>
    <w:rsid w:val="2C3DA997"/>
    <w:rsid w:val="2C45696F"/>
    <w:rsid w:val="2ED8FB01"/>
    <w:rsid w:val="2EE45730"/>
    <w:rsid w:val="310D880B"/>
    <w:rsid w:val="31E1AF1B"/>
    <w:rsid w:val="321CEE1F"/>
    <w:rsid w:val="327461DB"/>
    <w:rsid w:val="32755362"/>
    <w:rsid w:val="33D8749D"/>
    <w:rsid w:val="347F81A9"/>
    <w:rsid w:val="3497E4B8"/>
    <w:rsid w:val="34DEE9D2"/>
    <w:rsid w:val="36529A4E"/>
    <w:rsid w:val="36C63B47"/>
    <w:rsid w:val="37A3B13E"/>
    <w:rsid w:val="39B55950"/>
    <w:rsid w:val="3A3641F9"/>
    <w:rsid w:val="3B0961F0"/>
    <w:rsid w:val="3BBE0BAB"/>
    <w:rsid w:val="3D37AEF5"/>
    <w:rsid w:val="3DD48E0F"/>
    <w:rsid w:val="3EBB1B3F"/>
    <w:rsid w:val="3EE248CA"/>
    <w:rsid w:val="3F37A040"/>
    <w:rsid w:val="3F5775D4"/>
    <w:rsid w:val="3FD4DB0E"/>
    <w:rsid w:val="3FDFAB78"/>
    <w:rsid w:val="3FEDE3A6"/>
    <w:rsid w:val="405CAD3C"/>
    <w:rsid w:val="4102270F"/>
    <w:rsid w:val="4219E98C"/>
    <w:rsid w:val="429DF770"/>
    <w:rsid w:val="433D8DC2"/>
    <w:rsid w:val="45790B4A"/>
    <w:rsid w:val="472296F5"/>
    <w:rsid w:val="478D04DE"/>
    <w:rsid w:val="4792FBAF"/>
    <w:rsid w:val="47ED81AD"/>
    <w:rsid w:val="4857E338"/>
    <w:rsid w:val="49182898"/>
    <w:rsid w:val="49EF8827"/>
    <w:rsid w:val="4BD3768C"/>
    <w:rsid w:val="4BECA41F"/>
    <w:rsid w:val="4D887480"/>
    <w:rsid w:val="4E01F18C"/>
    <w:rsid w:val="4E570380"/>
    <w:rsid w:val="4FBABEA9"/>
    <w:rsid w:val="506C7495"/>
    <w:rsid w:val="52146A35"/>
    <w:rsid w:val="52F0CD35"/>
    <w:rsid w:val="54543268"/>
    <w:rsid w:val="58795617"/>
    <w:rsid w:val="5A6E3DA3"/>
    <w:rsid w:val="5B853312"/>
    <w:rsid w:val="5BDF93EB"/>
    <w:rsid w:val="5D8396C5"/>
    <w:rsid w:val="5E0E3452"/>
    <w:rsid w:val="5E6FFEB0"/>
    <w:rsid w:val="5F6F775F"/>
    <w:rsid w:val="600E1179"/>
    <w:rsid w:val="607DE9E5"/>
    <w:rsid w:val="61116B01"/>
    <w:rsid w:val="6114A84B"/>
    <w:rsid w:val="612B550A"/>
    <w:rsid w:val="62852253"/>
    <w:rsid w:val="62C3EE1F"/>
    <w:rsid w:val="62E9D73B"/>
    <w:rsid w:val="639111AE"/>
    <w:rsid w:val="63999495"/>
    <w:rsid w:val="65DBBD67"/>
    <w:rsid w:val="6799F115"/>
    <w:rsid w:val="683A9245"/>
    <w:rsid w:val="692590A6"/>
    <w:rsid w:val="6C319F44"/>
    <w:rsid w:val="6E319C75"/>
    <w:rsid w:val="6E410275"/>
    <w:rsid w:val="708613AF"/>
    <w:rsid w:val="7096DAB4"/>
    <w:rsid w:val="70A74B8C"/>
    <w:rsid w:val="72474D68"/>
    <w:rsid w:val="724CDAB0"/>
    <w:rsid w:val="729AE33C"/>
    <w:rsid w:val="72C99A7E"/>
    <w:rsid w:val="73374420"/>
    <w:rsid w:val="7444FE11"/>
    <w:rsid w:val="74C1850A"/>
    <w:rsid w:val="75FDDF14"/>
    <w:rsid w:val="76097FC6"/>
    <w:rsid w:val="7639F7C7"/>
    <w:rsid w:val="776B9F27"/>
    <w:rsid w:val="7ACE6956"/>
    <w:rsid w:val="7B2E4BCA"/>
    <w:rsid w:val="7BD61805"/>
    <w:rsid w:val="7C13C536"/>
    <w:rsid w:val="7E4CF824"/>
    <w:rsid w:val="7E65EC8C"/>
    <w:rsid w:val="7E6FB7F9"/>
    <w:rsid w:val="7EA77E45"/>
    <w:rsid w:val="7EB6444E"/>
    <w:rsid w:val="7EE9C029"/>
    <w:rsid w:val="7F688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2D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B4BAE"/>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rsid w:val="00B80A7D"/>
    <w:rPr>
      <w:color w:val="0000FF"/>
      <w:u w:val="single"/>
    </w:rPr>
  </w:style>
  <w:style w:type="paragraph" w:styleId="Odsekzoznamu">
    <w:name w:val="List Paragraph"/>
    <w:basedOn w:val="Normlny"/>
    <w:uiPriority w:val="34"/>
    <w:qFormat/>
    <w:rsid w:val="00B80A7D"/>
    <w:pPr>
      <w:ind w:left="720"/>
      <w:contextualSpacing/>
    </w:pPr>
  </w:style>
  <w:style w:type="character" w:styleId="Odkaznakomentr">
    <w:name w:val="annotation reference"/>
    <w:basedOn w:val="Predvolenpsmoodseku"/>
    <w:uiPriority w:val="99"/>
    <w:semiHidden/>
    <w:unhideWhenUsed/>
    <w:rsid w:val="00E817E1"/>
    <w:rPr>
      <w:sz w:val="16"/>
      <w:szCs w:val="16"/>
    </w:rPr>
  </w:style>
  <w:style w:type="paragraph" w:styleId="Textkomentra">
    <w:name w:val="annotation text"/>
    <w:basedOn w:val="Normlny"/>
    <w:link w:val="TextkomentraChar"/>
    <w:uiPriority w:val="99"/>
    <w:unhideWhenUsed/>
    <w:rsid w:val="00E817E1"/>
    <w:rPr>
      <w:sz w:val="20"/>
      <w:szCs w:val="20"/>
    </w:rPr>
  </w:style>
  <w:style w:type="character" w:customStyle="1" w:styleId="TextkomentraChar">
    <w:name w:val="Text komentára Char"/>
    <w:basedOn w:val="Predvolenpsmoodseku"/>
    <w:link w:val="Textkomentra"/>
    <w:uiPriority w:val="99"/>
    <w:rsid w:val="00E817E1"/>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E817E1"/>
    <w:rPr>
      <w:b/>
      <w:bCs/>
    </w:rPr>
  </w:style>
  <w:style w:type="character" w:customStyle="1" w:styleId="PredmetkomentraChar">
    <w:name w:val="Predmet komentára Char"/>
    <w:basedOn w:val="TextkomentraChar"/>
    <w:link w:val="Predmetkomentra"/>
    <w:uiPriority w:val="99"/>
    <w:semiHidden/>
    <w:rsid w:val="00E817E1"/>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E817E1"/>
    <w:rPr>
      <w:rFonts w:ascii="Segoe UI" w:hAnsi="Segoe UI" w:cs="Segoe UI"/>
      <w:sz w:val="18"/>
      <w:szCs w:val="18"/>
    </w:rPr>
  </w:style>
  <w:style w:type="character" w:customStyle="1" w:styleId="TextbublinyChar">
    <w:name w:val="Text bubliny Char"/>
    <w:basedOn w:val="Predvolenpsmoodseku"/>
    <w:link w:val="Textbubliny"/>
    <w:uiPriority w:val="99"/>
    <w:semiHidden/>
    <w:rsid w:val="00E817E1"/>
    <w:rPr>
      <w:rFonts w:ascii="Segoe UI" w:eastAsia="Times New Roman" w:hAnsi="Segoe UI" w:cs="Segoe UI"/>
      <w:sz w:val="18"/>
      <w:szCs w:val="18"/>
      <w:lang w:eastAsia="cs-CZ"/>
    </w:rPr>
  </w:style>
  <w:style w:type="paragraph" w:styleId="Hlavika">
    <w:name w:val="header"/>
    <w:basedOn w:val="Normlny"/>
    <w:link w:val="HlavikaChar"/>
    <w:uiPriority w:val="99"/>
    <w:unhideWhenUsed/>
    <w:rsid w:val="00E623ED"/>
    <w:pPr>
      <w:tabs>
        <w:tab w:val="center" w:pos="4536"/>
        <w:tab w:val="right" w:pos="9072"/>
      </w:tabs>
    </w:pPr>
  </w:style>
  <w:style w:type="character" w:customStyle="1" w:styleId="HlavikaChar">
    <w:name w:val="Hlavička Char"/>
    <w:basedOn w:val="Predvolenpsmoodseku"/>
    <w:link w:val="Hlavika"/>
    <w:uiPriority w:val="99"/>
    <w:rsid w:val="00E623ED"/>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54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5400</Words>
  <Characters>30785</Characters>
  <Application>Microsoft Office Word</Application>
  <DocSecurity>0</DocSecurity>
  <Lines>256</Lines>
  <Paragraphs>72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2022-09-16T06:23:00Z</dcterms:created>
  <dcterms:modified xsi:type="dcterms:W3CDTF">2022-09-29T15:22:00Z</dcterms:modified>
</cp:coreProperties>
</file>