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8694F" w14:textId="77777777" w:rsidR="003D002D" w:rsidRDefault="000329C2">
      <w:pPr>
        <w:pStyle w:val="Zarkazkladnhotextu"/>
        <w:spacing w:line="240" w:lineRule="atLeast"/>
        <w:jc w:val="right"/>
        <w:rPr>
          <w:rFonts w:ascii="Arial Narrow" w:hAnsi="Arial Narrow" w:cs="Arial"/>
          <w:sz w:val="20"/>
        </w:rPr>
      </w:pPr>
      <w:r>
        <w:rPr>
          <w:rFonts w:ascii="Arial Narrow" w:hAnsi="Arial Narrow" w:cs="Arial"/>
          <w:sz w:val="20"/>
        </w:rPr>
        <w:t>Príloha č. 1 súťažných podkladov</w:t>
      </w:r>
    </w:p>
    <w:p w14:paraId="435CDB4F" w14:textId="72150991" w:rsidR="003D002D" w:rsidRDefault="000329C2">
      <w:pPr>
        <w:pStyle w:val="Zarkazkladnhotextu"/>
        <w:spacing w:after="120" w:line="240" w:lineRule="atLeast"/>
        <w:ind w:firstLine="709"/>
        <w:jc w:val="right"/>
        <w:rPr>
          <w:rFonts w:ascii="Arial Narrow" w:hAnsi="Arial Narrow" w:cs="Arial"/>
          <w:sz w:val="20"/>
        </w:rPr>
      </w:pPr>
      <w:r>
        <w:rPr>
          <w:rFonts w:ascii="Arial Narrow" w:hAnsi="Arial Narrow" w:cs="Arial"/>
          <w:sz w:val="20"/>
        </w:rPr>
        <w:t>Opis predmetu zákazky</w:t>
      </w:r>
      <w:r w:rsidR="00BB33BC">
        <w:rPr>
          <w:rFonts w:ascii="Arial Narrow" w:hAnsi="Arial Narrow" w:cs="Arial"/>
          <w:sz w:val="20"/>
        </w:rPr>
        <w:t xml:space="preserve"> - </w:t>
      </w:r>
      <w:r>
        <w:rPr>
          <w:rFonts w:ascii="Arial Narrow" w:hAnsi="Arial Narrow" w:cs="Arial"/>
          <w:sz w:val="20"/>
        </w:rPr>
        <w:t xml:space="preserve"> vlastný návrh plnenia</w:t>
      </w:r>
    </w:p>
    <w:p w14:paraId="5C5636D8" w14:textId="77777777" w:rsidR="003D002D" w:rsidRDefault="003D002D">
      <w:pPr>
        <w:pStyle w:val="Zarkazkladnhotextu"/>
        <w:spacing w:line="240" w:lineRule="atLeast"/>
        <w:ind w:firstLine="0"/>
        <w:rPr>
          <w:rFonts w:ascii="Arial Narrow" w:hAnsi="Arial Narrow" w:cs="Arial"/>
          <w:b/>
          <w:szCs w:val="24"/>
        </w:rPr>
      </w:pPr>
    </w:p>
    <w:p w14:paraId="68B50662" w14:textId="77777777" w:rsidR="00193E92" w:rsidRDefault="00193E92" w:rsidP="00193E92">
      <w:pPr>
        <w:pStyle w:val="Zarkazkladnhotextu"/>
        <w:spacing w:line="240" w:lineRule="atLeast"/>
        <w:jc w:val="center"/>
        <w:rPr>
          <w:rFonts w:ascii="Arial Narrow" w:hAnsi="Arial Narrow" w:cs="Arial"/>
          <w:b/>
          <w:sz w:val="28"/>
          <w:szCs w:val="28"/>
        </w:rPr>
      </w:pPr>
      <w:r>
        <w:rPr>
          <w:rFonts w:ascii="Arial Narrow" w:hAnsi="Arial Narrow" w:cs="Arial"/>
          <w:b/>
          <w:sz w:val="28"/>
          <w:szCs w:val="28"/>
        </w:rPr>
        <w:t xml:space="preserve">Opis predmetu zákazky </w:t>
      </w:r>
    </w:p>
    <w:p w14:paraId="248356E9" w14:textId="1D57408A" w:rsidR="003D002D" w:rsidRPr="00193E92" w:rsidRDefault="000F7C20" w:rsidP="000F7C20">
      <w:pPr>
        <w:pStyle w:val="Zarkazkladnhotextu"/>
        <w:spacing w:line="240" w:lineRule="atLeast"/>
        <w:ind w:firstLine="0"/>
        <w:jc w:val="center"/>
        <w:rPr>
          <w:rFonts w:ascii="Arial Narrow" w:hAnsi="Arial Narrow" w:cs="Arial"/>
          <w:b/>
          <w:sz w:val="22"/>
          <w:szCs w:val="22"/>
        </w:rPr>
      </w:pPr>
      <w:r w:rsidRPr="000F7C20">
        <w:rPr>
          <w:rFonts w:ascii="Arial Narrow" w:hAnsi="Arial Narrow" w:cs="Arial"/>
          <w:b/>
          <w:sz w:val="28"/>
          <w:szCs w:val="28"/>
        </w:rPr>
        <w:t>Upgrade personalizačného zariadenia Datacard MX6000</w:t>
      </w:r>
    </w:p>
    <w:p w14:paraId="6B6B8358" w14:textId="77777777" w:rsidR="00193E92" w:rsidRPr="00193E92" w:rsidRDefault="00193E92" w:rsidP="00193E92">
      <w:pPr>
        <w:pStyle w:val="Zarkazkladnhotextu"/>
        <w:spacing w:line="240" w:lineRule="atLeast"/>
        <w:ind w:firstLine="0"/>
        <w:jc w:val="left"/>
        <w:rPr>
          <w:rFonts w:ascii="Arial Narrow" w:hAnsi="Arial Narrow" w:cs="Arial"/>
          <w:b/>
          <w:sz w:val="22"/>
          <w:szCs w:val="22"/>
        </w:rPr>
      </w:pPr>
    </w:p>
    <w:p w14:paraId="5DA9F1D9" w14:textId="77777777" w:rsidR="003D002D" w:rsidRDefault="000329C2">
      <w:pPr>
        <w:jc w:val="both"/>
        <w:rPr>
          <w:rFonts w:ascii="Arial Narrow" w:hAnsi="Arial Narrow" w:cs="Arial"/>
          <w:b/>
          <w:sz w:val="22"/>
          <w:szCs w:val="22"/>
        </w:rPr>
      </w:pPr>
      <w:r>
        <w:rPr>
          <w:rFonts w:ascii="Arial Narrow" w:hAnsi="Arial Narrow" w:cs="Arial"/>
          <w:b/>
          <w:sz w:val="22"/>
          <w:szCs w:val="22"/>
        </w:rPr>
        <w:t>Všeobecné vymedzenie predmetu zákazky</w:t>
      </w:r>
    </w:p>
    <w:p w14:paraId="7CA9DDC4" w14:textId="77777777" w:rsidR="00670A1F" w:rsidRDefault="007B06B3" w:rsidP="007B06B3">
      <w:pPr>
        <w:jc w:val="both"/>
        <w:rPr>
          <w:ins w:id="0" w:author="Martina Hlavová" w:date="2023-02-15T11:29:00Z"/>
          <w:rFonts w:ascii="Arial Narrow" w:hAnsi="Arial Narrow"/>
          <w:sz w:val="22"/>
          <w:szCs w:val="22"/>
        </w:rPr>
      </w:pPr>
      <w:r w:rsidRPr="008E6718">
        <w:rPr>
          <w:rFonts w:ascii="Arial Narrow" w:hAnsi="Arial Narrow"/>
          <w:sz w:val="22"/>
          <w:szCs w:val="22"/>
        </w:rPr>
        <w:t xml:space="preserve">Predmetom zákazky je zabezpečenie dodávky HW a SW určeného pre upgrade jedného personalizačného zariadenia Datacard MX6000 na Datacard MX6100 a posilnenie čipovej personalizácie potrebnej pre vydávanie novej generácie občianskych preukazov. </w:t>
      </w:r>
    </w:p>
    <w:p w14:paraId="03DBE5DE" w14:textId="77777777" w:rsidR="00670A1F" w:rsidRPr="006674C7" w:rsidRDefault="00670A1F" w:rsidP="00670A1F">
      <w:pPr>
        <w:pStyle w:val="Zkladntext1"/>
        <w:spacing w:after="120"/>
        <w:jc w:val="both"/>
        <w:rPr>
          <w:ins w:id="1" w:author="Martina Hlavová" w:date="2023-02-15T11:29:00Z"/>
          <w:color w:val="FF0000"/>
        </w:rPr>
      </w:pPr>
      <w:ins w:id="2" w:author="Martina Hlavová" w:date="2023-02-15T11:29:00Z">
        <w:r w:rsidRPr="006674C7">
          <w:rPr>
            <w:color w:val="FF0000"/>
          </w:rPr>
          <w:t>Personalizačné zariadenie Datacard MX6000 používa vlastný riadiaci softvér a to MX Controller Software v6.5, ktorý riadi či už priamo alebo prostredníctvom iných spolupracujúcich softvérových aplikácii činnosť jednotlivých personalizačných modulov v procese personalizácie jednotlivých dokladov. Riadiaci softvér tiež spolupracuje s aplikačným programovým vybavením prevádzkovaným v NPC,  ktorý generuje výrobné dávky a spracováva výstupné údaje z personalizácie jednotlivých dokladov. Verejný obstarávateľ požaduje, aby pre modernizované zariadenie MX6100 bola dodaná aktuálna verzia riadiaceho softvéru poskytovaná výrobcom zariadenia, ktorá bude funkčne kompatibilná s pôvodným softvérom použitým v MX6000 a existujúcim softvérovým vybavením obstarávateľa.</w:t>
        </w:r>
      </w:ins>
    </w:p>
    <w:p w14:paraId="2E6D9BB6" w14:textId="77777777" w:rsidR="00670A1F" w:rsidRDefault="00670A1F" w:rsidP="007B06B3">
      <w:pPr>
        <w:jc w:val="both"/>
        <w:rPr>
          <w:ins w:id="3" w:author="Martina Hlavová" w:date="2023-02-15T11:29:00Z"/>
          <w:rFonts w:ascii="Arial Narrow" w:hAnsi="Arial Narrow"/>
          <w:sz w:val="22"/>
          <w:szCs w:val="22"/>
        </w:rPr>
      </w:pPr>
    </w:p>
    <w:p w14:paraId="31AA7A72" w14:textId="629CA4DD" w:rsidR="007B06B3" w:rsidRPr="008E6718" w:rsidRDefault="007B06B3" w:rsidP="007B06B3">
      <w:pPr>
        <w:jc w:val="both"/>
        <w:rPr>
          <w:rFonts w:ascii="Arial Narrow" w:hAnsi="Arial Narrow"/>
          <w:sz w:val="22"/>
          <w:szCs w:val="22"/>
        </w:rPr>
      </w:pPr>
      <w:r w:rsidRPr="008E6718">
        <w:rPr>
          <w:rFonts w:ascii="Arial Narrow" w:hAnsi="Arial Narrow"/>
          <w:sz w:val="22"/>
          <w:szCs w:val="22"/>
        </w:rPr>
        <w:t>Realizácia projektu zabezpečí:</w:t>
      </w:r>
    </w:p>
    <w:p w14:paraId="74282F6B" w14:textId="686797B1" w:rsidR="007B06B3" w:rsidRPr="008E6718" w:rsidRDefault="007B06B3" w:rsidP="00823E57">
      <w:pPr>
        <w:pStyle w:val="Odsekzoznamu"/>
        <w:widowControl w:val="0"/>
        <w:numPr>
          <w:ilvl w:val="0"/>
          <w:numId w:val="4"/>
        </w:numPr>
        <w:autoSpaceDE w:val="0"/>
        <w:autoSpaceDN w:val="0"/>
        <w:adjustRightInd w:val="0"/>
        <w:spacing w:after="0" w:line="240" w:lineRule="auto"/>
        <w:contextualSpacing w:val="0"/>
        <w:jc w:val="both"/>
        <w:rPr>
          <w:rFonts w:ascii="Arial Narrow" w:hAnsi="Arial Narrow"/>
        </w:rPr>
      </w:pPr>
      <w:r w:rsidRPr="008E6718">
        <w:rPr>
          <w:rFonts w:ascii="Arial Narrow" w:hAnsi="Arial Narrow"/>
        </w:rPr>
        <w:t>Hardvérový a</w:t>
      </w:r>
      <w:r>
        <w:rPr>
          <w:rFonts w:ascii="Arial Narrow" w:hAnsi="Arial Narrow"/>
        </w:rPr>
        <w:t> </w:t>
      </w:r>
      <w:r w:rsidRPr="008E6718">
        <w:rPr>
          <w:rFonts w:ascii="Arial Narrow" w:hAnsi="Arial Narrow"/>
        </w:rPr>
        <w:t>softvérový</w:t>
      </w:r>
      <w:r>
        <w:rPr>
          <w:rFonts w:ascii="Arial Narrow" w:hAnsi="Arial Narrow"/>
        </w:rPr>
        <w:t xml:space="preserve"> </w:t>
      </w:r>
      <w:r w:rsidRPr="008E6718">
        <w:rPr>
          <w:rFonts w:ascii="Arial Narrow" w:hAnsi="Arial Narrow"/>
        </w:rPr>
        <w:t>upgrade personalizačného zariadenia MX6000 na MX6100. Niektoré moduly modelového radu MX6000 vyrobeného v r. 2011 už výrobca nepodporuje. Hardvérovým a softvérovým upgradom zariadenia na nový modelový rad MX6100 bude zabezpečená podpora modulov a komponentov upgradovaného zariadenia</w:t>
      </w:r>
      <w:r>
        <w:rPr>
          <w:rFonts w:ascii="Arial Narrow" w:hAnsi="Arial Narrow"/>
        </w:rPr>
        <w:t>.</w:t>
      </w:r>
      <w:ins w:id="4" w:author="Martina Hlavová" w:date="2023-02-15T11:40:00Z">
        <w:r w:rsidR="00823E57">
          <w:rPr>
            <w:rFonts w:ascii="Arial Narrow" w:hAnsi="Arial Narrow"/>
          </w:rPr>
          <w:t xml:space="preserve"> </w:t>
        </w:r>
      </w:ins>
      <w:ins w:id="5" w:author="Martina Hlavová" w:date="2023-02-15T11:41:00Z">
        <w:r w:rsidR="00823E57" w:rsidRPr="00823E57">
          <w:rPr>
            <w:rFonts w:ascii="Arial Narrow" w:hAnsi="Arial Narrow"/>
          </w:rPr>
          <w:t>Uchádzač bude zodpovedný za zabezpečenie podpory pre všetky komponenty, ktoré sú predmetom zákazky.</w:t>
        </w:r>
      </w:ins>
    </w:p>
    <w:p w14:paraId="44B00B11" w14:textId="77777777" w:rsidR="007B06B3" w:rsidRPr="008E6718" w:rsidRDefault="007B06B3" w:rsidP="00D12027">
      <w:pPr>
        <w:pStyle w:val="Odsekzoznamu"/>
        <w:widowControl w:val="0"/>
        <w:numPr>
          <w:ilvl w:val="0"/>
          <w:numId w:val="4"/>
        </w:numPr>
        <w:autoSpaceDE w:val="0"/>
        <w:autoSpaceDN w:val="0"/>
        <w:adjustRightInd w:val="0"/>
        <w:spacing w:after="0" w:line="240" w:lineRule="auto"/>
        <w:contextualSpacing w:val="0"/>
        <w:jc w:val="both"/>
        <w:rPr>
          <w:rFonts w:ascii="Arial Narrow" w:hAnsi="Arial Narrow"/>
        </w:rPr>
      </w:pPr>
      <w:r w:rsidRPr="008E6718">
        <w:rPr>
          <w:rFonts w:ascii="Arial Narrow" w:hAnsi="Arial Narrow"/>
        </w:rPr>
        <w:t>Zvýšenie výkonu čipovej personalizácie ID1 dokladov v</w:t>
      </w:r>
      <w:r>
        <w:rPr>
          <w:rFonts w:ascii="Arial Narrow" w:hAnsi="Arial Narrow"/>
        </w:rPr>
        <w:t> </w:t>
      </w:r>
      <w:r w:rsidRPr="008E6718">
        <w:rPr>
          <w:rFonts w:ascii="Arial Narrow" w:hAnsi="Arial Narrow"/>
        </w:rPr>
        <w:t>Národnom</w:t>
      </w:r>
      <w:r>
        <w:rPr>
          <w:rFonts w:ascii="Arial Narrow" w:hAnsi="Arial Narrow"/>
        </w:rPr>
        <w:t xml:space="preserve"> p</w:t>
      </w:r>
      <w:r w:rsidRPr="008E6718">
        <w:rPr>
          <w:rFonts w:ascii="Arial Narrow" w:hAnsi="Arial Narrow"/>
        </w:rPr>
        <w:t xml:space="preserve">ersonalizačnom </w:t>
      </w:r>
      <w:r>
        <w:rPr>
          <w:rFonts w:ascii="Arial Narrow" w:hAnsi="Arial Narrow"/>
        </w:rPr>
        <w:t>c</w:t>
      </w:r>
      <w:r w:rsidRPr="008E6718">
        <w:rPr>
          <w:rFonts w:ascii="Arial Narrow" w:hAnsi="Arial Narrow"/>
        </w:rPr>
        <w:t>entre M</w:t>
      </w:r>
      <w:r>
        <w:rPr>
          <w:rFonts w:ascii="Arial Narrow" w:hAnsi="Arial Narrow"/>
        </w:rPr>
        <w:t>inisterstva vnútra Slovenskej republiky</w:t>
      </w:r>
      <w:r w:rsidRPr="008E6718">
        <w:rPr>
          <w:rFonts w:ascii="Arial Narrow" w:hAnsi="Arial Narrow"/>
        </w:rPr>
        <w:t xml:space="preserve"> (NPC) dodaním Barrel čipového modulu s 12 ks kontaktných programovacích staníc a 12 ks duálnych programovacích staníc. Zvýšenie výkonu čipovej personalizácie je potrebné z dôvodov:</w:t>
      </w:r>
    </w:p>
    <w:p w14:paraId="30A553EF" w14:textId="77777777" w:rsidR="007B06B3" w:rsidRPr="008E6718" w:rsidRDefault="007B06B3" w:rsidP="00D12027">
      <w:pPr>
        <w:pStyle w:val="Odsekzoznamu"/>
        <w:widowControl w:val="0"/>
        <w:numPr>
          <w:ilvl w:val="1"/>
          <w:numId w:val="4"/>
        </w:numPr>
        <w:autoSpaceDE w:val="0"/>
        <w:autoSpaceDN w:val="0"/>
        <w:adjustRightInd w:val="0"/>
        <w:spacing w:after="0" w:line="240" w:lineRule="auto"/>
        <w:ind w:left="1134" w:hanging="425"/>
        <w:contextualSpacing w:val="0"/>
        <w:jc w:val="both"/>
        <w:rPr>
          <w:rFonts w:ascii="Arial Narrow" w:hAnsi="Arial Narrow"/>
        </w:rPr>
      </w:pPr>
      <w:r w:rsidRPr="008E6718">
        <w:rPr>
          <w:rFonts w:ascii="Arial Narrow" w:hAnsi="Arial Narrow"/>
        </w:rPr>
        <w:t>Aktuálne vydávané občianske preukazy a doklady o povolení na pobyt s</w:t>
      </w:r>
      <w:r>
        <w:rPr>
          <w:rFonts w:ascii="Arial Narrow" w:hAnsi="Arial Narrow"/>
        </w:rPr>
        <w:t> </w:t>
      </w:r>
      <w:r w:rsidRPr="008E6718">
        <w:rPr>
          <w:rFonts w:ascii="Arial Narrow" w:hAnsi="Arial Narrow"/>
        </w:rPr>
        <w:t>čipom</w:t>
      </w:r>
      <w:r>
        <w:rPr>
          <w:rFonts w:ascii="Arial Narrow" w:hAnsi="Arial Narrow"/>
        </w:rPr>
        <w:t xml:space="preserve"> </w:t>
      </w:r>
      <w:r w:rsidRPr="008E6718">
        <w:rPr>
          <w:rFonts w:ascii="Arial Narrow" w:hAnsi="Arial Narrow"/>
        </w:rPr>
        <w:t>s operačným systémom CardO</w:t>
      </w:r>
      <w:r>
        <w:rPr>
          <w:rFonts w:ascii="Arial Narrow" w:hAnsi="Arial Narrow"/>
        </w:rPr>
        <w:t>S</w:t>
      </w:r>
      <w:r w:rsidRPr="008E6718">
        <w:rPr>
          <w:rFonts w:ascii="Arial Narrow" w:hAnsi="Arial Narrow"/>
        </w:rPr>
        <w:t xml:space="preserve"> v 5.4 majú podstatne zvýšené nároky na čipovú personalizáciu oproti pôvodnej verzii týchto dokladov s</w:t>
      </w:r>
      <w:r>
        <w:rPr>
          <w:rFonts w:ascii="Arial Narrow" w:hAnsi="Arial Narrow"/>
        </w:rPr>
        <w:t> </w:t>
      </w:r>
      <w:r w:rsidRPr="008E6718">
        <w:rPr>
          <w:rFonts w:ascii="Arial Narrow" w:hAnsi="Arial Narrow"/>
        </w:rPr>
        <w:t>CardO</w:t>
      </w:r>
      <w:r>
        <w:rPr>
          <w:rFonts w:ascii="Arial Narrow" w:hAnsi="Arial Narrow"/>
        </w:rPr>
        <w:t xml:space="preserve">S </w:t>
      </w:r>
      <w:r w:rsidRPr="008E6718">
        <w:rPr>
          <w:rFonts w:ascii="Arial Narrow" w:hAnsi="Arial Narrow"/>
        </w:rPr>
        <w:t>v5.0. Dôsledkom je tretinový výkon čipovej personalizácie občianskych preukazov a eDoPP oproti výkonu pôvodných dokladov.</w:t>
      </w:r>
    </w:p>
    <w:p w14:paraId="5191B99C" w14:textId="11B897CE" w:rsidR="007B06B3" w:rsidRDefault="007B06B3" w:rsidP="00D12027">
      <w:pPr>
        <w:pStyle w:val="Odsekzoznamu"/>
        <w:widowControl w:val="0"/>
        <w:numPr>
          <w:ilvl w:val="1"/>
          <w:numId w:val="4"/>
        </w:numPr>
        <w:autoSpaceDE w:val="0"/>
        <w:autoSpaceDN w:val="0"/>
        <w:adjustRightInd w:val="0"/>
        <w:spacing w:after="0" w:line="240" w:lineRule="auto"/>
        <w:ind w:left="1134" w:hanging="425"/>
        <w:contextualSpacing w:val="0"/>
        <w:jc w:val="both"/>
        <w:rPr>
          <w:ins w:id="6" w:author="Martina Hlavová" w:date="2023-02-15T11:37:00Z"/>
          <w:rFonts w:ascii="Arial Narrow" w:hAnsi="Arial Narrow"/>
        </w:rPr>
      </w:pPr>
      <w:r w:rsidRPr="008E6718">
        <w:rPr>
          <w:rFonts w:ascii="Arial Narrow" w:hAnsi="Arial Narrow"/>
        </w:rPr>
        <w:t>Finálna verzia dokladov v súlade s</w:t>
      </w:r>
      <w:r>
        <w:rPr>
          <w:rFonts w:ascii="Arial Narrow" w:hAnsi="Arial Narrow"/>
        </w:rPr>
        <w:t> </w:t>
      </w:r>
      <w:r w:rsidRPr="008E6718">
        <w:rPr>
          <w:rFonts w:ascii="Arial Narrow" w:hAnsi="Arial Narrow"/>
        </w:rPr>
        <w:t>nariadením</w:t>
      </w:r>
      <w:r>
        <w:rPr>
          <w:rFonts w:ascii="Arial Narrow" w:hAnsi="Arial Narrow"/>
        </w:rPr>
        <w:t xml:space="preserve"> </w:t>
      </w:r>
      <w:r w:rsidRPr="008E6718">
        <w:rPr>
          <w:rFonts w:ascii="Arial Narrow" w:hAnsi="Arial Narrow"/>
        </w:rPr>
        <w:t>Európskeho parlamentu a</w:t>
      </w:r>
      <w:r>
        <w:rPr>
          <w:rFonts w:ascii="Arial Narrow" w:hAnsi="Arial Narrow"/>
        </w:rPr>
        <w:t> </w:t>
      </w:r>
      <w:r w:rsidRPr="008E6718">
        <w:rPr>
          <w:rFonts w:ascii="Arial Narrow" w:hAnsi="Arial Narrow"/>
        </w:rPr>
        <w:t>rady</w:t>
      </w:r>
      <w:r>
        <w:rPr>
          <w:rFonts w:ascii="Arial Narrow" w:hAnsi="Arial Narrow"/>
        </w:rPr>
        <w:t xml:space="preserve"> </w:t>
      </w:r>
      <w:r w:rsidRPr="008E6718">
        <w:rPr>
          <w:rFonts w:ascii="Arial Narrow" w:hAnsi="Arial Narrow"/>
        </w:rPr>
        <w:t>EÚ č. 2019/1157 z</w:t>
      </w:r>
      <w:r>
        <w:rPr>
          <w:rFonts w:ascii="Arial Narrow" w:hAnsi="Arial Narrow"/>
        </w:rPr>
        <w:t> </w:t>
      </w:r>
      <w:r w:rsidRPr="008E6718">
        <w:rPr>
          <w:rFonts w:ascii="Arial Narrow" w:hAnsi="Arial Narrow"/>
        </w:rPr>
        <w:t>20. júna 2019 o</w:t>
      </w:r>
      <w:r>
        <w:rPr>
          <w:rFonts w:ascii="Arial Narrow" w:hAnsi="Arial Narrow"/>
        </w:rPr>
        <w:t> </w:t>
      </w:r>
      <w:r w:rsidRPr="008E6718">
        <w:rPr>
          <w:rFonts w:ascii="Arial Narrow" w:hAnsi="Arial Narrow"/>
        </w:rPr>
        <w:t>posilnení</w:t>
      </w:r>
      <w:r>
        <w:rPr>
          <w:rFonts w:ascii="Arial Narrow" w:hAnsi="Arial Narrow"/>
        </w:rPr>
        <w:t xml:space="preserve"> </w:t>
      </w:r>
      <w:r w:rsidRPr="008E6718">
        <w:rPr>
          <w:rFonts w:ascii="Arial Narrow" w:hAnsi="Arial Narrow"/>
        </w:rPr>
        <w:t>zabezpečenia preukazov totožnosti (t. j. eID karty) občanov Únie a</w:t>
      </w:r>
      <w:r>
        <w:rPr>
          <w:rFonts w:ascii="Arial Narrow" w:hAnsi="Arial Narrow"/>
        </w:rPr>
        <w:t> </w:t>
      </w:r>
      <w:r w:rsidRPr="008E6718">
        <w:rPr>
          <w:rFonts w:ascii="Arial Narrow" w:hAnsi="Arial Narrow"/>
        </w:rPr>
        <w:t>dokladov</w:t>
      </w:r>
      <w:r>
        <w:rPr>
          <w:rFonts w:ascii="Arial Narrow" w:hAnsi="Arial Narrow"/>
        </w:rPr>
        <w:t xml:space="preserve"> </w:t>
      </w:r>
      <w:r w:rsidRPr="008E6718">
        <w:rPr>
          <w:rFonts w:ascii="Arial Narrow" w:hAnsi="Arial Narrow"/>
        </w:rPr>
        <w:t>o</w:t>
      </w:r>
      <w:r>
        <w:rPr>
          <w:rFonts w:ascii="Arial Narrow" w:hAnsi="Arial Narrow"/>
        </w:rPr>
        <w:t> </w:t>
      </w:r>
      <w:r w:rsidRPr="008E6718">
        <w:rPr>
          <w:rFonts w:ascii="Arial Narrow" w:hAnsi="Arial Narrow"/>
        </w:rPr>
        <w:t>pobyte</w:t>
      </w:r>
      <w:r>
        <w:rPr>
          <w:rFonts w:ascii="Arial Narrow" w:hAnsi="Arial Narrow"/>
        </w:rPr>
        <w:t xml:space="preserve"> </w:t>
      </w:r>
      <w:r w:rsidRPr="008E6718">
        <w:rPr>
          <w:rFonts w:ascii="Arial Narrow" w:hAnsi="Arial Narrow"/>
        </w:rPr>
        <w:t>vydávaných občanom Únie a</w:t>
      </w:r>
      <w:r>
        <w:rPr>
          <w:rFonts w:ascii="Arial Narrow" w:hAnsi="Arial Narrow"/>
        </w:rPr>
        <w:t> </w:t>
      </w:r>
      <w:r w:rsidRPr="008E6718">
        <w:rPr>
          <w:rFonts w:ascii="Arial Narrow" w:hAnsi="Arial Narrow"/>
        </w:rPr>
        <w:t>ich</w:t>
      </w:r>
      <w:r>
        <w:rPr>
          <w:rFonts w:ascii="Arial Narrow" w:hAnsi="Arial Narrow"/>
        </w:rPr>
        <w:t xml:space="preserve"> </w:t>
      </w:r>
      <w:r w:rsidRPr="008E6718">
        <w:rPr>
          <w:rFonts w:ascii="Arial Narrow" w:hAnsi="Arial Narrow"/>
        </w:rPr>
        <w:t>rodinným príslušníkom vykonávajúcim svoje právo na voľný pohyb (t. j. eDoPP karty) bude mať taktiež zvýšené nároky na čipovú personalizáciu, pretože sa do čipu dokladov budú zapisovať aj biometrické dáta držiteľa dokladu (odtlačky prstov a fotografia tváre).</w:t>
      </w:r>
      <w:ins w:id="7" w:author="Martina Hlavová" w:date="2023-02-15T11:37:00Z">
        <w:r w:rsidR="008975D4">
          <w:rPr>
            <w:rFonts w:ascii="Arial Narrow" w:hAnsi="Arial Narrow"/>
          </w:rPr>
          <w:t xml:space="preserve"> </w:t>
        </w:r>
      </w:ins>
    </w:p>
    <w:p w14:paraId="71A47481" w14:textId="1DA5E8F2" w:rsidR="008975D4" w:rsidRDefault="008975D4" w:rsidP="008975D4">
      <w:pPr>
        <w:pStyle w:val="Odsekzoznamu"/>
        <w:widowControl w:val="0"/>
        <w:autoSpaceDE w:val="0"/>
        <w:autoSpaceDN w:val="0"/>
        <w:adjustRightInd w:val="0"/>
        <w:spacing w:after="0" w:line="240" w:lineRule="auto"/>
        <w:ind w:left="1134"/>
        <w:contextualSpacing w:val="0"/>
        <w:jc w:val="both"/>
        <w:rPr>
          <w:ins w:id="8" w:author="Martina Hlavová" w:date="2023-02-14T13:20:00Z"/>
          <w:rFonts w:ascii="Arial Narrow" w:hAnsi="Arial Narrow"/>
        </w:rPr>
      </w:pPr>
      <w:ins w:id="9" w:author="Martina Hlavová" w:date="2023-02-15T11:37:00Z">
        <w:r w:rsidRPr="008975D4">
          <w:rPr>
            <w:rFonts w:ascii="Arial Narrow" w:hAnsi="Arial Narrow"/>
          </w:rPr>
          <w:t>Súčasné personalizačné zariadenia používajú riadiaci modul Datacard MX6000. Upgrade riadiaceho modulu je nevyhnutnou súčasťou požadovaného upgrade celého personalizačného zariadenia MX6000. Riadiaci modul má byť nahradený riadiacim modulom Datacard MX6100. Riadiaci modul Datacard MX6100 používa iný riadiaci počítač, inú verziu riadiaceho softvéru a niektoré odlišné elektronické komponenty ako riadiaci modul MX6000. Obstarávateľ požaduje pre upgrade riadiaceho modulu dodanie všetkých potrebných HW a SW prostriedkov, potrebných pre upgrade celého personalizačného zariadenia MX6000 na MX6100.</w:t>
        </w:r>
      </w:ins>
    </w:p>
    <w:p w14:paraId="7030731E" w14:textId="4559274A" w:rsidR="003D2928" w:rsidRDefault="003D2928" w:rsidP="00713FC5">
      <w:pPr>
        <w:pStyle w:val="Odsekzoznamu"/>
        <w:widowControl w:val="0"/>
        <w:numPr>
          <w:ilvl w:val="0"/>
          <w:numId w:val="4"/>
        </w:numPr>
        <w:autoSpaceDE w:val="0"/>
        <w:autoSpaceDN w:val="0"/>
        <w:adjustRightInd w:val="0"/>
        <w:spacing w:after="0" w:line="240" w:lineRule="auto"/>
        <w:contextualSpacing w:val="0"/>
        <w:jc w:val="both"/>
        <w:rPr>
          <w:ins w:id="10" w:author="Martina Hlavová" w:date="2023-02-14T13:21:00Z"/>
          <w:rFonts w:ascii="Arial Narrow" w:hAnsi="Arial Narrow"/>
        </w:rPr>
      </w:pPr>
      <w:ins w:id="11" w:author="Martina Hlavová" w:date="2023-02-14T13:21:00Z">
        <w:r w:rsidRPr="00713FC5">
          <w:rPr>
            <w:rFonts w:ascii="Arial Narrow" w:hAnsi="Arial Narrow"/>
          </w:rPr>
          <w:t>Inštalácia a</w:t>
        </w:r>
        <w:r>
          <w:rPr>
            <w:rFonts w:ascii="Arial Narrow" w:hAnsi="Arial Narrow"/>
          </w:rPr>
          <w:t> </w:t>
        </w:r>
        <w:r w:rsidRPr="00713FC5">
          <w:rPr>
            <w:rFonts w:ascii="Arial Narrow" w:hAnsi="Arial Narrow"/>
          </w:rPr>
          <w:t>konfigurácia</w:t>
        </w:r>
      </w:ins>
    </w:p>
    <w:p w14:paraId="0D611458" w14:textId="02CA0250" w:rsidR="003D2928" w:rsidRDefault="003D2928" w:rsidP="00713FC5">
      <w:pPr>
        <w:pStyle w:val="Odsekzoznamu"/>
        <w:widowControl w:val="0"/>
        <w:numPr>
          <w:ilvl w:val="0"/>
          <w:numId w:val="4"/>
        </w:numPr>
        <w:autoSpaceDE w:val="0"/>
        <w:autoSpaceDN w:val="0"/>
        <w:adjustRightInd w:val="0"/>
        <w:spacing w:after="0" w:line="240" w:lineRule="auto"/>
        <w:contextualSpacing w:val="0"/>
        <w:jc w:val="both"/>
        <w:rPr>
          <w:ins w:id="12" w:author="Martina Hlavová" w:date="2023-02-14T13:21:00Z"/>
          <w:rFonts w:ascii="Arial Narrow" w:hAnsi="Arial Narrow"/>
        </w:rPr>
      </w:pPr>
      <w:ins w:id="13" w:author="Martina Hlavová" w:date="2023-02-14T13:21:00Z">
        <w:r w:rsidRPr="003D2928">
          <w:rPr>
            <w:rFonts w:ascii="Arial Narrow" w:hAnsi="Arial Narrow"/>
          </w:rPr>
          <w:t>Dokumentácia a</w:t>
        </w:r>
        <w:r>
          <w:rPr>
            <w:rFonts w:ascii="Arial Narrow" w:hAnsi="Arial Narrow"/>
          </w:rPr>
          <w:t> </w:t>
        </w:r>
        <w:r w:rsidRPr="003D2928">
          <w:rPr>
            <w:rFonts w:ascii="Arial Narrow" w:hAnsi="Arial Narrow"/>
          </w:rPr>
          <w:t>školenia</w:t>
        </w:r>
      </w:ins>
    </w:p>
    <w:p w14:paraId="4E187090" w14:textId="6AB64BE4" w:rsidR="003D2928" w:rsidRDefault="003D2928" w:rsidP="00713FC5">
      <w:pPr>
        <w:pStyle w:val="Odsekzoznamu"/>
        <w:widowControl w:val="0"/>
        <w:numPr>
          <w:ilvl w:val="0"/>
          <w:numId w:val="4"/>
        </w:numPr>
        <w:autoSpaceDE w:val="0"/>
        <w:autoSpaceDN w:val="0"/>
        <w:adjustRightInd w:val="0"/>
        <w:spacing w:after="0" w:line="240" w:lineRule="auto"/>
        <w:contextualSpacing w:val="0"/>
        <w:jc w:val="both"/>
        <w:rPr>
          <w:ins w:id="14" w:author="Martina Hlavová" w:date="2023-02-14T13:22:00Z"/>
          <w:rFonts w:ascii="Arial Narrow" w:hAnsi="Arial Narrow"/>
        </w:rPr>
      </w:pPr>
      <w:ins w:id="15" w:author="Martina Hlavová" w:date="2023-02-14T13:21:00Z">
        <w:r w:rsidRPr="003D2928">
          <w:rPr>
            <w:rFonts w:ascii="Arial Narrow" w:hAnsi="Arial Narrow"/>
          </w:rPr>
          <w:t>Riadenie projektu</w:t>
        </w:r>
      </w:ins>
    </w:p>
    <w:p w14:paraId="6E8A580C" w14:textId="7B28ED9F" w:rsidR="00713FC5" w:rsidRDefault="00713FC5" w:rsidP="00713FC5">
      <w:pPr>
        <w:pStyle w:val="Odsekzoznamu"/>
        <w:widowControl w:val="0"/>
        <w:numPr>
          <w:ilvl w:val="0"/>
          <w:numId w:val="4"/>
        </w:numPr>
        <w:autoSpaceDE w:val="0"/>
        <w:autoSpaceDN w:val="0"/>
        <w:adjustRightInd w:val="0"/>
        <w:spacing w:after="0" w:line="240" w:lineRule="auto"/>
        <w:contextualSpacing w:val="0"/>
        <w:jc w:val="both"/>
        <w:rPr>
          <w:ins w:id="16" w:author="Martina Hlavová" w:date="2023-02-14T13:24:00Z"/>
          <w:rFonts w:ascii="Arial Narrow" w:hAnsi="Arial Narrow"/>
        </w:rPr>
      </w:pPr>
      <w:ins w:id="17" w:author="Martina Hlavová" w:date="2023-02-14T13:22:00Z">
        <w:r>
          <w:rPr>
            <w:rFonts w:ascii="Arial Narrow" w:hAnsi="Arial Narrow"/>
          </w:rPr>
          <w:lastRenderedPageBreak/>
          <w:t>S</w:t>
        </w:r>
        <w:r w:rsidRPr="00713FC5">
          <w:rPr>
            <w:rFonts w:ascii="Arial Narrow" w:hAnsi="Arial Narrow"/>
          </w:rPr>
          <w:t>lužby súvisiace s</w:t>
        </w:r>
      </w:ins>
      <w:ins w:id="18" w:author="Martina Hlavová" w:date="2023-02-14T13:24:00Z">
        <w:r>
          <w:rPr>
            <w:rFonts w:ascii="Arial Narrow" w:hAnsi="Arial Narrow"/>
          </w:rPr>
          <w:t> </w:t>
        </w:r>
      </w:ins>
      <w:ins w:id="19" w:author="Martina Hlavová" w:date="2023-02-14T13:22:00Z">
        <w:r w:rsidRPr="00713FC5">
          <w:rPr>
            <w:rFonts w:ascii="Arial Narrow" w:hAnsi="Arial Narrow"/>
          </w:rPr>
          <w:t>dopravou</w:t>
        </w:r>
      </w:ins>
    </w:p>
    <w:p w14:paraId="097DAA6B" w14:textId="77777777" w:rsidR="00713FC5" w:rsidRPr="00713FC5" w:rsidRDefault="00713FC5" w:rsidP="00713FC5">
      <w:pPr>
        <w:widowControl w:val="0"/>
        <w:autoSpaceDE w:val="0"/>
        <w:autoSpaceDN w:val="0"/>
        <w:adjustRightInd w:val="0"/>
        <w:jc w:val="both"/>
        <w:rPr>
          <w:rFonts w:ascii="Arial Narrow" w:hAnsi="Arial Narrow"/>
        </w:rPr>
      </w:pPr>
    </w:p>
    <w:p w14:paraId="25B9E62C" w14:textId="77777777" w:rsidR="008720FF" w:rsidRDefault="008720FF">
      <w:pPr>
        <w:pStyle w:val="Zarkazkladnhotextu"/>
        <w:spacing w:line="240" w:lineRule="atLeast"/>
        <w:ind w:firstLine="0"/>
        <w:rPr>
          <w:rFonts w:ascii="Arial Narrow" w:hAnsi="Arial Narrow" w:cs="Arial"/>
          <w:sz w:val="22"/>
          <w:szCs w:val="22"/>
        </w:rPr>
      </w:pPr>
    </w:p>
    <w:p w14:paraId="099A3882" w14:textId="0CB30C08" w:rsidR="003D002D" w:rsidRDefault="008720FF">
      <w:pPr>
        <w:pStyle w:val="Zarkazkladnhotextu"/>
        <w:spacing w:line="240" w:lineRule="atLeast"/>
        <w:ind w:firstLine="0"/>
        <w:rPr>
          <w:rFonts w:ascii="Arial Narrow" w:hAnsi="Arial Narrow" w:cs="Arial"/>
          <w:sz w:val="22"/>
          <w:szCs w:val="22"/>
        </w:rPr>
      </w:pPr>
      <w:r w:rsidRPr="008720FF">
        <w:rPr>
          <w:rFonts w:ascii="Arial Narrow" w:hAnsi="Arial Narrow" w:cs="Arial"/>
          <w:sz w:val="22"/>
          <w:szCs w:val="22"/>
        </w:rPr>
        <w:t>M</w:t>
      </w:r>
      <w:r w:rsidR="00714C35">
        <w:rPr>
          <w:rFonts w:ascii="Arial Narrow" w:hAnsi="Arial Narrow" w:cs="Arial"/>
          <w:sz w:val="22"/>
          <w:szCs w:val="22"/>
        </w:rPr>
        <w:t>inisterstvo vnútra</w:t>
      </w:r>
      <w:r w:rsidRPr="008720FF">
        <w:rPr>
          <w:rFonts w:ascii="Arial Narrow" w:hAnsi="Arial Narrow" w:cs="Arial"/>
          <w:sz w:val="22"/>
          <w:szCs w:val="22"/>
        </w:rPr>
        <w:t xml:space="preserve"> S</w:t>
      </w:r>
      <w:r w:rsidR="00714C35">
        <w:rPr>
          <w:rFonts w:ascii="Arial Narrow" w:hAnsi="Arial Narrow" w:cs="Arial"/>
          <w:sz w:val="22"/>
          <w:szCs w:val="22"/>
        </w:rPr>
        <w:t xml:space="preserve">lovenskej republiky </w:t>
      </w:r>
      <w:r w:rsidRPr="008720FF">
        <w:rPr>
          <w:rFonts w:ascii="Arial Narrow" w:hAnsi="Arial Narrow" w:cs="Arial"/>
          <w:sz w:val="22"/>
          <w:szCs w:val="22"/>
        </w:rPr>
        <w:t>už vydáva občianske preukazy aj na platforme COSMO9.2, nie iba CARDOS 5.0 a 5.4, a prostredie je pripravené aj na platformu CARDOS 6.0.</w:t>
      </w:r>
    </w:p>
    <w:p w14:paraId="7C769B01" w14:textId="77777777" w:rsidR="003D002D" w:rsidRDefault="003D002D">
      <w:pPr>
        <w:jc w:val="both"/>
        <w:rPr>
          <w:rFonts w:ascii="Arial Narrow" w:hAnsi="Arial Narrow" w:cs="Arial"/>
          <w:sz w:val="22"/>
          <w:szCs w:val="22"/>
        </w:rPr>
      </w:pPr>
    </w:p>
    <w:p w14:paraId="15DCCE8E" w14:textId="6EC0B7FB" w:rsidR="003D002D" w:rsidRPr="003F3B62" w:rsidRDefault="003F3B62">
      <w:pPr>
        <w:rPr>
          <w:rFonts w:ascii="Arial Narrow" w:hAnsi="Arial Narrow"/>
          <w:b/>
          <w:sz w:val="22"/>
          <w:szCs w:val="22"/>
          <w:u w:val="single"/>
        </w:rPr>
      </w:pPr>
      <w:r w:rsidRPr="003F3B62">
        <w:rPr>
          <w:rFonts w:ascii="Arial Narrow" w:hAnsi="Arial Narrow"/>
          <w:b/>
          <w:sz w:val="22"/>
          <w:szCs w:val="22"/>
          <w:u w:val="single"/>
        </w:rPr>
        <w:t>Požadované m</w:t>
      </w:r>
      <w:r w:rsidR="000329C2" w:rsidRPr="003F3B62">
        <w:rPr>
          <w:rFonts w:ascii="Arial Narrow" w:hAnsi="Arial Narrow"/>
          <w:b/>
          <w:sz w:val="22"/>
          <w:szCs w:val="22"/>
          <w:u w:val="single"/>
        </w:rPr>
        <w:t>inimálne technické parametre predmetu zákazky:</w:t>
      </w:r>
    </w:p>
    <w:p w14:paraId="1B2508E6" w14:textId="77777777" w:rsidR="003D002D" w:rsidRDefault="003D002D">
      <w:pPr>
        <w:rPr>
          <w:rFonts w:ascii="Arial Narrow" w:hAnsi="Arial Narrow"/>
          <w:b/>
          <w:sz w:val="22"/>
          <w:szCs w:val="22"/>
          <w:u w:val="single"/>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691"/>
        <w:gridCol w:w="4791"/>
      </w:tblGrid>
      <w:tr w:rsidR="003D002D" w14:paraId="282D53AF" w14:textId="77777777" w:rsidTr="00A2295E">
        <w:tc>
          <w:tcPr>
            <w:tcW w:w="9101" w:type="dxa"/>
            <w:gridSpan w:val="2"/>
            <w:shd w:val="clear" w:color="auto" w:fill="E7E6E6"/>
          </w:tcPr>
          <w:p w14:paraId="76D314D3" w14:textId="2C3DA6E7" w:rsidR="003D002D" w:rsidRDefault="00EA5FF7" w:rsidP="00C7586D">
            <w:pPr>
              <w:jc w:val="both"/>
              <w:rPr>
                <w:rFonts w:ascii="Arial Narrow" w:hAnsi="Arial Narrow"/>
                <w:sz w:val="22"/>
                <w:szCs w:val="22"/>
              </w:rPr>
            </w:pPr>
            <w:r>
              <w:rPr>
                <w:rFonts w:ascii="Arial Narrow" w:hAnsi="Arial Narrow" w:cs="Arial"/>
                <w:b/>
                <w:sz w:val="22"/>
                <w:szCs w:val="22"/>
              </w:rPr>
              <w:t xml:space="preserve">Požadovaná </w:t>
            </w:r>
            <w:r w:rsidR="000329C2">
              <w:rPr>
                <w:rFonts w:ascii="Arial Narrow" w:hAnsi="Arial Narrow" w:cs="Arial"/>
                <w:b/>
                <w:sz w:val="22"/>
                <w:szCs w:val="22"/>
              </w:rPr>
              <w:t>špecifikácia</w:t>
            </w:r>
            <w:r>
              <w:rPr>
                <w:rFonts w:ascii="Arial Narrow" w:hAnsi="Arial Narrow" w:cs="Arial"/>
                <w:b/>
                <w:sz w:val="22"/>
                <w:szCs w:val="22"/>
              </w:rPr>
              <w:t xml:space="preserve"> a vlastnosti</w:t>
            </w:r>
          </w:p>
        </w:tc>
        <w:tc>
          <w:tcPr>
            <w:tcW w:w="4791" w:type="dxa"/>
            <w:shd w:val="clear" w:color="auto" w:fill="E7E6E6"/>
          </w:tcPr>
          <w:p w14:paraId="5A9A39C3" w14:textId="3F75F54C" w:rsidR="00BB38A3" w:rsidRPr="00287FA7" w:rsidRDefault="00BB38A3" w:rsidP="00BB38A3">
            <w:pPr>
              <w:rPr>
                <w:rFonts w:ascii="Arial Narrow" w:hAnsi="Arial Narrow" w:cs="Calibri"/>
                <w:b/>
                <w:bCs/>
                <w:color w:val="000000"/>
                <w:sz w:val="24"/>
                <w:szCs w:val="24"/>
              </w:rPr>
            </w:pPr>
            <w:r>
              <w:rPr>
                <w:rFonts w:ascii="Arial Narrow" w:hAnsi="Arial Narrow"/>
                <w:b/>
                <w:sz w:val="22"/>
                <w:szCs w:val="22"/>
              </w:rPr>
              <w:t xml:space="preserve">                </w:t>
            </w:r>
            <w:r w:rsidRPr="00287FA7">
              <w:rPr>
                <w:rFonts w:ascii="Arial Narrow" w:hAnsi="Arial Narrow" w:cs="Calibri"/>
                <w:b/>
                <w:bCs/>
                <w:color w:val="000000"/>
                <w:sz w:val="24"/>
                <w:szCs w:val="24"/>
              </w:rPr>
              <w:t xml:space="preserve">Vlastný návrh plnenia </w:t>
            </w:r>
          </w:p>
          <w:p w14:paraId="541BF9D0" w14:textId="309D33B1" w:rsidR="00BB38A3" w:rsidRDefault="00BB38A3" w:rsidP="00BB38A3">
            <w:pPr>
              <w:tabs>
                <w:tab w:val="left" w:pos="1020"/>
              </w:tabs>
              <w:rPr>
                <w:rFonts w:ascii="Arial Narrow" w:hAnsi="Arial Narrow"/>
                <w:b/>
                <w:sz w:val="22"/>
                <w:szCs w:val="22"/>
              </w:rPr>
            </w:pPr>
            <w:r>
              <w:rPr>
                <w:rFonts w:ascii="Arial Narrow" w:hAnsi="Arial Narrow" w:cs="Calibri"/>
                <w:bCs/>
                <w:color w:val="000000"/>
                <w:sz w:val="24"/>
                <w:szCs w:val="24"/>
              </w:rPr>
              <w:t xml:space="preserve">                   </w:t>
            </w:r>
            <w:r w:rsidRPr="004417CE">
              <w:rPr>
                <w:rFonts w:ascii="Arial Narrow" w:hAnsi="Arial Narrow" w:cs="Calibri"/>
                <w:bCs/>
                <w:color w:val="000000"/>
                <w:sz w:val="24"/>
                <w:szCs w:val="24"/>
              </w:rPr>
              <w:t>(doplní uchádzač</w:t>
            </w:r>
            <w:r>
              <w:rPr>
                <w:rFonts w:ascii="Arial Narrow" w:hAnsi="Arial Narrow" w:cs="Calibri"/>
                <w:bCs/>
                <w:color w:val="000000"/>
                <w:sz w:val="24"/>
                <w:szCs w:val="24"/>
              </w:rPr>
              <w:t>)</w:t>
            </w:r>
          </w:p>
          <w:p w14:paraId="1AD2E87A" w14:textId="32CF41CC" w:rsidR="003D002D" w:rsidRDefault="000329C2">
            <w:pPr>
              <w:rPr>
                <w:rFonts w:ascii="Arial Narrow" w:hAnsi="Arial Narrow"/>
                <w:sz w:val="22"/>
                <w:szCs w:val="22"/>
              </w:rPr>
            </w:pPr>
            <w:r>
              <w:rPr>
                <w:rFonts w:ascii="Arial Narrow" w:hAnsi="Arial Narrow"/>
                <w:b/>
                <w:sz w:val="22"/>
                <w:szCs w:val="22"/>
              </w:rPr>
              <w:t>Požaduje sa uviesť skutočnú špecifikáciu ponúkaného predmetu zákazky - výrobcu, typové označenie a technické parametre, v prípade číselnej hodnoty uviesť jej skutočnosť.</w:t>
            </w:r>
          </w:p>
        </w:tc>
      </w:tr>
      <w:tr w:rsidR="003D002D" w14:paraId="285D59A6" w14:textId="77777777" w:rsidTr="00423DA0">
        <w:tc>
          <w:tcPr>
            <w:tcW w:w="24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DF01F5D" w14:textId="77777777" w:rsidR="003D002D" w:rsidRPr="00423DA0" w:rsidRDefault="000329C2">
            <w:pPr>
              <w:jc w:val="both"/>
              <w:rPr>
                <w:rFonts w:ascii="Arial Narrow" w:hAnsi="Arial Narrow"/>
                <w:b/>
                <w:sz w:val="22"/>
                <w:szCs w:val="22"/>
              </w:rPr>
            </w:pPr>
            <w:r w:rsidRPr="00423DA0">
              <w:rPr>
                <w:rFonts w:ascii="Arial Narrow" w:hAnsi="Arial Narrow"/>
                <w:b/>
                <w:sz w:val="22"/>
                <w:szCs w:val="22"/>
              </w:rPr>
              <w:t xml:space="preserve">Položka č. 1 </w:t>
            </w:r>
          </w:p>
        </w:tc>
        <w:tc>
          <w:tcPr>
            <w:tcW w:w="11482"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FF014DE" w14:textId="4B4DFFFE" w:rsidR="003D002D" w:rsidRPr="00423DA0" w:rsidRDefault="007B06B3">
            <w:pPr>
              <w:jc w:val="both"/>
              <w:rPr>
                <w:rFonts w:ascii="Arial Narrow" w:hAnsi="Arial Narrow"/>
                <w:b/>
                <w:sz w:val="22"/>
                <w:szCs w:val="22"/>
              </w:rPr>
            </w:pPr>
            <w:r w:rsidRPr="00423DA0">
              <w:rPr>
                <w:rFonts w:ascii="Arial Narrow" w:hAnsi="Arial Narrow"/>
                <w:b/>
                <w:sz w:val="22"/>
                <w:szCs w:val="22"/>
              </w:rPr>
              <w:t>Komponenty pre upgrade personalizačného zariadenia</w:t>
            </w:r>
          </w:p>
        </w:tc>
      </w:tr>
      <w:tr w:rsidR="003D002D" w14:paraId="18CBD81E" w14:textId="77777777" w:rsidTr="00423DA0">
        <w:tc>
          <w:tcPr>
            <w:tcW w:w="2410" w:type="dxa"/>
            <w:tcBorders>
              <w:top w:val="single" w:sz="4" w:space="0" w:color="auto"/>
              <w:left w:val="single" w:sz="4" w:space="0" w:color="auto"/>
              <w:bottom w:val="single" w:sz="4" w:space="0" w:color="auto"/>
              <w:right w:val="single" w:sz="4" w:space="0" w:color="auto"/>
            </w:tcBorders>
            <w:vAlign w:val="center"/>
          </w:tcPr>
          <w:p w14:paraId="2044F658" w14:textId="118A8F1C" w:rsidR="003D002D" w:rsidRPr="00423DA0" w:rsidRDefault="000329C2" w:rsidP="00423DA0">
            <w:pPr>
              <w:jc w:val="both"/>
              <w:rPr>
                <w:rFonts w:ascii="Arial Narrow" w:hAnsi="Arial Narrow"/>
                <w:b/>
                <w:sz w:val="22"/>
                <w:szCs w:val="22"/>
              </w:rPr>
            </w:pPr>
            <w:r w:rsidRPr="00423DA0">
              <w:rPr>
                <w:rFonts w:ascii="Arial Narrow" w:hAnsi="Arial Narrow"/>
                <w:b/>
                <w:sz w:val="22"/>
                <w:szCs w:val="22"/>
              </w:rPr>
              <w:t>Množstvo</w:t>
            </w:r>
            <w:r w:rsidR="00423DA0">
              <w:rPr>
                <w:rFonts w:ascii="Arial Narrow" w:hAnsi="Arial Narrow"/>
                <w:b/>
                <w:sz w:val="22"/>
                <w:szCs w:val="22"/>
              </w:rPr>
              <w:t xml:space="preserve"> -</w:t>
            </w:r>
            <w:r w:rsidR="00C20598" w:rsidRPr="00423DA0">
              <w:rPr>
                <w:rFonts w:ascii="Arial Narrow" w:hAnsi="Arial Narrow"/>
                <w:b/>
                <w:sz w:val="22"/>
                <w:szCs w:val="22"/>
              </w:rPr>
              <w:t> komplet (kpl)</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10AB5AEC" w14:textId="6DA214CB" w:rsidR="003D002D" w:rsidRPr="00423DA0" w:rsidRDefault="00193E92">
            <w:pPr>
              <w:jc w:val="both"/>
              <w:rPr>
                <w:rFonts w:ascii="Arial Narrow" w:hAnsi="Arial Narrow"/>
                <w:b/>
                <w:sz w:val="22"/>
                <w:szCs w:val="22"/>
              </w:rPr>
            </w:pPr>
            <w:r w:rsidRPr="00423DA0">
              <w:rPr>
                <w:rFonts w:ascii="Arial Narrow" w:hAnsi="Arial Narrow"/>
                <w:b/>
                <w:sz w:val="22"/>
                <w:szCs w:val="22"/>
              </w:rPr>
              <w:t>1</w:t>
            </w:r>
          </w:p>
        </w:tc>
      </w:tr>
      <w:tr w:rsidR="003D002D" w14:paraId="0857A43B" w14:textId="77777777" w:rsidTr="00423DA0">
        <w:tc>
          <w:tcPr>
            <w:tcW w:w="2410" w:type="dxa"/>
            <w:tcBorders>
              <w:top w:val="single" w:sz="4" w:space="0" w:color="auto"/>
              <w:left w:val="single" w:sz="4" w:space="0" w:color="auto"/>
              <w:bottom w:val="single" w:sz="4" w:space="0" w:color="auto"/>
              <w:right w:val="single" w:sz="4" w:space="0" w:color="auto"/>
            </w:tcBorders>
            <w:vAlign w:val="center"/>
          </w:tcPr>
          <w:p w14:paraId="5F2EBC35" w14:textId="77777777" w:rsidR="003D002D" w:rsidRPr="00423DA0" w:rsidRDefault="000329C2">
            <w:pPr>
              <w:jc w:val="both"/>
              <w:rPr>
                <w:rFonts w:ascii="Arial Narrow" w:hAnsi="Arial Narrow"/>
                <w:b/>
                <w:sz w:val="22"/>
                <w:szCs w:val="22"/>
              </w:rPr>
            </w:pPr>
            <w:r w:rsidRPr="00423DA0">
              <w:rPr>
                <w:rFonts w:ascii="Arial Narrow" w:hAnsi="Arial Narrow"/>
                <w:b/>
                <w:sz w:val="22"/>
                <w:szCs w:val="22"/>
              </w:rPr>
              <w:t xml:space="preserve">Výrobca: </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1EF717C5" w14:textId="77777777" w:rsidR="003D002D" w:rsidRDefault="003D002D">
            <w:pPr>
              <w:jc w:val="both"/>
              <w:rPr>
                <w:rFonts w:ascii="Arial Narrow" w:hAnsi="Arial Narrow"/>
                <w:sz w:val="22"/>
                <w:szCs w:val="22"/>
              </w:rPr>
            </w:pPr>
          </w:p>
        </w:tc>
      </w:tr>
      <w:tr w:rsidR="003D002D" w14:paraId="3D00639D" w14:textId="77777777" w:rsidTr="00423DA0">
        <w:tc>
          <w:tcPr>
            <w:tcW w:w="2410" w:type="dxa"/>
            <w:tcBorders>
              <w:top w:val="single" w:sz="4" w:space="0" w:color="auto"/>
              <w:left w:val="single" w:sz="4" w:space="0" w:color="auto"/>
              <w:bottom w:val="single" w:sz="4" w:space="0" w:color="auto"/>
              <w:right w:val="single" w:sz="4" w:space="0" w:color="auto"/>
            </w:tcBorders>
            <w:vAlign w:val="center"/>
          </w:tcPr>
          <w:p w14:paraId="25441FBC" w14:textId="77777777" w:rsidR="003D002D" w:rsidRPr="00423DA0" w:rsidRDefault="000329C2">
            <w:pPr>
              <w:jc w:val="both"/>
              <w:rPr>
                <w:rFonts w:ascii="Arial Narrow" w:hAnsi="Arial Narrow"/>
                <w:b/>
                <w:sz w:val="22"/>
                <w:szCs w:val="22"/>
              </w:rPr>
            </w:pPr>
            <w:r w:rsidRPr="00423DA0">
              <w:rPr>
                <w:rFonts w:ascii="Arial Narrow" w:hAnsi="Arial Narrow"/>
                <w:b/>
                <w:sz w:val="22"/>
                <w:szCs w:val="22"/>
              </w:rPr>
              <w:t xml:space="preserve">Typové označenie: </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418240E5" w14:textId="77777777" w:rsidR="003D002D" w:rsidRDefault="003D002D">
            <w:pPr>
              <w:jc w:val="both"/>
              <w:rPr>
                <w:rFonts w:ascii="Arial Narrow" w:hAnsi="Arial Narrow"/>
                <w:sz w:val="22"/>
                <w:szCs w:val="22"/>
              </w:rPr>
            </w:pPr>
          </w:p>
        </w:tc>
      </w:tr>
      <w:tr w:rsidR="003D002D" w14:paraId="40F08DD3" w14:textId="77777777" w:rsidTr="00423DA0">
        <w:trPr>
          <w:trHeight w:val="1763"/>
        </w:trPr>
        <w:tc>
          <w:tcPr>
            <w:tcW w:w="2410" w:type="dxa"/>
            <w:tcBorders>
              <w:top w:val="single" w:sz="4" w:space="0" w:color="auto"/>
              <w:left w:val="single" w:sz="4" w:space="0" w:color="auto"/>
              <w:bottom w:val="single" w:sz="4" w:space="0" w:color="auto"/>
              <w:right w:val="single" w:sz="4" w:space="0" w:color="auto"/>
            </w:tcBorders>
            <w:vAlign w:val="center"/>
            <w:hideMark/>
          </w:tcPr>
          <w:p w14:paraId="52FA5061" w14:textId="513981A8" w:rsidR="003D002D" w:rsidRPr="007B06B3" w:rsidRDefault="007B06B3" w:rsidP="001B7AEB">
            <w:pPr>
              <w:tabs>
                <w:tab w:val="left" w:pos="2160"/>
                <w:tab w:val="left" w:pos="2880"/>
                <w:tab w:val="left" w:pos="4500"/>
              </w:tabs>
              <w:spacing w:line="276" w:lineRule="auto"/>
              <w:rPr>
                <w:rFonts w:ascii="Arial Narrow" w:hAnsi="Arial Narrow"/>
                <w:b/>
                <w:sz w:val="22"/>
                <w:szCs w:val="22"/>
              </w:rPr>
            </w:pPr>
            <w:r w:rsidRPr="007B06B3">
              <w:rPr>
                <w:rFonts w:ascii="Arial Narrow" w:hAnsi="Arial Narrow"/>
                <w:b/>
                <w:bCs/>
                <w:color w:val="000000"/>
                <w:sz w:val="22"/>
                <w:szCs w:val="22"/>
                <w:lang w:eastAsia="cs-CZ"/>
              </w:rPr>
              <w:t>Konfigurácia:</w:t>
            </w:r>
          </w:p>
        </w:tc>
        <w:tc>
          <w:tcPr>
            <w:tcW w:w="6691" w:type="dxa"/>
            <w:tcBorders>
              <w:top w:val="single" w:sz="4" w:space="0" w:color="auto"/>
              <w:left w:val="single" w:sz="4" w:space="0" w:color="auto"/>
              <w:bottom w:val="single" w:sz="4" w:space="0" w:color="auto"/>
              <w:right w:val="single" w:sz="4" w:space="0" w:color="auto"/>
            </w:tcBorders>
            <w:hideMark/>
          </w:tcPr>
          <w:p w14:paraId="4EFAE729" w14:textId="77777777" w:rsidR="007B06B3" w:rsidRPr="007B06B3" w:rsidRDefault="007B06B3" w:rsidP="007B06B3">
            <w:pPr>
              <w:jc w:val="both"/>
              <w:rPr>
                <w:rFonts w:ascii="Arial Narrow" w:hAnsi="Arial Narrow"/>
                <w:sz w:val="22"/>
                <w:szCs w:val="22"/>
              </w:rPr>
            </w:pPr>
            <w:r w:rsidRPr="007B06B3">
              <w:rPr>
                <w:rFonts w:ascii="Arial Narrow" w:hAnsi="Arial Narrow"/>
                <w:sz w:val="22"/>
                <w:szCs w:val="22"/>
              </w:rPr>
              <w:t>1 ks Kombinovaný Barrel čipový modul pre Datacard MX6100 na personalizáciu / zápis údajov do kontaktného aj bezkontaktného čipu. Modul musí byť vybavený 24 programovacími stanicami v nasledovnej konfigurácii:</w:t>
            </w:r>
          </w:p>
          <w:p w14:paraId="0A82DF79" w14:textId="77777777" w:rsidR="007B06B3" w:rsidRPr="007B06B3" w:rsidRDefault="007B06B3" w:rsidP="00D12027">
            <w:pPr>
              <w:pStyle w:val="Odsekzoznamu"/>
              <w:widowControl w:val="0"/>
              <w:numPr>
                <w:ilvl w:val="0"/>
                <w:numId w:val="5"/>
              </w:numPr>
              <w:autoSpaceDE w:val="0"/>
              <w:autoSpaceDN w:val="0"/>
              <w:adjustRightInd w:val="0"/>
              <w:spacing w:after="0" w:line="240" w:lineRule="auto"/>
              <w:ind w:left="500"/>
              <w:contextualSpacing w:val="0"/>
              <w:jc w:val="both"/>
              <w:rPr>
                <w:rFonts w:ascii="Arial Narrow" w:hAnsi="Arial Narrow"/>
              </w:rPr>
            </w:pPr>
            <w:r w:rsidRPr="007B06B3">
              <w:rPr>
                <w:rFonts w:ascii="Arial Narrow" w:hAnsi="Arial Narrow"/>
              </w:rPr>
              <w:t>12 ks Duálna programovacia stanica kombinovaného Barrel čipového modulu, ktorá zabezpečuje komunikáciu medzi kontaktným a/alebo bezkontaktným čipom umiestneným na doklade a kombinovaným Barrel čipovým modulom na personalizáciu čipových kariet;</w:t>
            </w:r>
          </w:p>
          <w:p w14:paraId="6D3D0BAC" w14:textId="41737C60" w:rsidR="003D002D" w:rsidRDefault="007B06B3" w:rsidP="00D12027">
            <w:pPr>
              <w:pStyle w:val="Odsekzoznamu"/>
              <w:widowControl w:val="0"/>
              <w:numPr>
                <w:ilvl w:val="0"/>
                <w:numId w:val="5"/>
              </w:numPr>
              <w:autoSpaceDE w:val="0"/>
              <w:autoSpaceDN w:val="0"/>
              <w:adjustRightInd w:val="0"/>
              <w:spacing w:after="0" w:line="240" w:lineRule="auto"/>
              <w:ind w:left="500"/>
              <w:contextualSpacing w:val="0"/>
              <w:jc w:val="both"/>
              <w:rPr>
                <w:rFonts w:ascii="Arial Narrow" w:hAnsi="Arial Narrow"/>
              </w:rPr>
            </w:pPr>
            <w:r w:rsidRPr="007B06B3">
              <w:rPr>
                <w:rFonts w:ascii="Arial Narrow" w:hAnsi="Arial Narrow"/>
              </w:rPr>
              <w:t>12 ks Programovacia stanica kontaktného Barrel čipového modulu, ktorá zabezpečuje komunikáciu medzi kontaktným čipom umiestneným na doklade a kombinovaným Barrel čipovým modulom na personalizáciu kontaktných čipových kariet.</w:t>
            </w:r>
          </w:p>
        </w:tc>
        <w:tc>
          <w:tcPr>
            <w:tcW w:w="4791" w:type="dxa"/>
            <w:tcBorders>
              <w:top w:val="single" w:sz="4" w:space="0" w:color="auto"/>
              <w:left w:val="single" w:sz="4" w:space="0" w:color="auto"/>
              <w:bottom w:val="single" w:sz="4" w:space="0" w:color="auto"/>
              <w:right w:val="single" w:sz="4" w:space="0" w:color="auto"/>
            </w:tcBorders>
          </w:tcPr>
          <w:p w14:paraId="59F5ACBC" w14:textId="77777777" w:rsidR="003D002D" w:rsidRDefault="003D002D">
            <w:pPr>
              <w:jc w:val="both"/>
              <w:rPr>
                <w:rFonts w:ascii="Arial Narrow" w:hAnsi="Arial Narrow"/>
                <w:sz w:val="22"/>
                <w:szCs w:val="22"/>
              </w:rPr>
            </w:pPr>
          </w:p>
        </w:tc>
      </w:tr>
      <w:tr w:rsidR="007B06B3" w14:paraId="71D57FEB" w14:textId="77777777" w:rsidTr="00423DA0">
        <w:trPr>
          <w:trHeight w:val="598"/>
        </w:trPr>
        <w:tc>
          <w:tcPr>
            <w:tcW w:w="2410" w:type="dxa"/>
            <w:tcBorders>
              <w:top w:val="single" w:sz="4" w:space="0" w:color="auto"/>
              <w:left w:val="single" w:sz="4" w:space="0" w:color="auto"/>
              <w:bottom w:val="single" w:sz="4" w:space="0" w:color="auto"/>
              <w:right w:val="single" w:sz="4" w:space="0" w:color="auto"/>
            </w:tcBorders>
            <w:vAlign w:val="center"/>
          </w:tcPr>
          <w:p w14:paraId="0A4B2442" w14:textId="6FA8F451" w:rsidR="007B06B3" w:rsidRPr="007B06B3" w:rsidRDefault="00C7586D" w:rsidP="00C7586D">
            <w:pPr>
              <w:tabs>
                <w:tab w:val="left" w:pos="2160"/>
                <w:tab w:val="left" w:pos="2880"/>
                <w:tab w:val="left" w:pos="4500"/>
              </w:tabs>
              <w:spacing w:line="276" w:lineRule="auto"/>
              <w:rPr>
                <w:rFonts w:ascii="Arial Narrow" w:hAnsi="Arial Narrow"/>
                <w:b/>
                <w:bCs/>
                <w:color w:val="000000"/>
                <w:sz w:val="22"/>
                <w:szCs w:val="22"/>
                <w:lang w:eastAsia="cs-CZ"/>
              </w:rPr>
            </w:pPr>
            <w:r>
              <w:rPr>
                <w:rFonts w:ascii="Arial Narrow" w:hAnsi="Arial Narrow"/>
                <w:b/>
                <w:bCs/>
                <w:color w:val="000000"/>
                <w:sz w:val="22"/>
                <w:szCs w:val="22"/>
                <w:lang w:eastAsia="cs-CZ"/>
              </w:rPr>
              <w:t>Verzia</w:t>
            </w:r>
          </w:p>
        </w:tc>
        <w:tc>
          <w:tcPr>
            <w:tcW w:w="6691" w:type="dxa"/>
            <w:tcBorders>
              <w:top w:val="single" w:sz="4" w:space="0" w:color="auto"/>
              <w:left w:val="single" w:sz="4" w:space="0" w:color="auto"/>
              <w:bottom w:val="single" w:sz="4" w:space="0" w:color="auto"/>
              <w:right w:val="single" w:sz="4" w:space="0" w:color="auto"/>
            </w:tcBorders>
            <w:vAlign w:val="center"/>
          </w:tcPr>
          <w:p w14:paraId="7FBABB55" w14:textId="7CCB585A" w:rsidR="007B06B3" w:rsidRPr="00031CBF" w:rsidRDefault="007B06B3" w:rsidP="007B06B3">
            <w:pPr>
              <w:pStyle w:val="Odsekzoznamu"/>
              <w:tabs>
                <w:tab w:val="left" w:pos="2880"/>
                <w:tab w:val="left" w:pos="4500"/>
              </w:tabs>
              <w:spacing w:line="240" w:lineRule="auto"/>
              <w:ind w:left="11"/>
              <w:rPr>
                <w:rFonts w:ascii="Arial Narrow" w:hAnsi="Arial Narrow"/>
                <w:bCs/>
                <w:color w:val="000000"/>
                <w:lang w:eastAsia="cs-CZ"/>
              </w:rPr>
            </w:pPr>
            <w:r w:rsidRPr="008E6718">
              <w:rPr>
                <w:rFonts w:ascii="Arial Narrow" w:hAnsi="Arial Narrow"/>
              </w:rPr>
              <w:t>Hardvérový a softvérový upgrade riadiaceho modulu personalizačného zariadenia MX6000 na aktuálnu verziu personalizačného zariadenia MX6100</w:t>
            </w:r>
            <w:r>
              <w:rPr>
                <w:rFonts w:ascii="Arial Narrow" w:hAnsi="Arial Narrow"/>
              </w:rPr>
              <w:t>.</w:t>
            </w:r>
          </w:p>
        </w:tc>
        <w:tc>
          <w:tcPr>
            <w:tcW w:w="4791" w:type="dxa"/>
            <w:tcBorders>
              <w:top w:val="single" w:sz="4" w:space="0" w:color="auto"/>
              <w:left w:val="single" w:sz="4" w:space="0" w:color="auto"/>
              <w:bottom w:val="single" w:sz="4" w:space="0" w:color="auto"/>
              <w:right w:val="single" w:sz="4" w:space="0" w:color="auto"/>
            </w:tcBorders>
          </w:tcPr>
          <w:p w14:paraId="39B1B765" w14:textId="77777777" w:rsidR="007B06B3" w:rsidRDefault="007B06B3" w:rsidP="007B06B3">
            <w:pPr>
              <w:jc w:val="both"/>
              <w:rPr>
                <w:rFonts w:ascii="Arial Narrow" w:hAnsi="Arial Narrow"/>
                <w:sz w:val="22"/>
                <w:szCs w:val="22"/>
              </w:rPr>
            </w:pPr>
          </w:p>
        </w:tc>
      </w:tr>
      <w:tr w:rsidR="007B06B3" w14:paraId="52138FF2" w14:textId="77777777" w:rsidTr="00423DA0">
        <w:trPr>
          <w:trHeight w:val="594"/>
        </w:trPr>
        <w:tc>
          <w:tcPr>
            <w:tcW w:w="2410" w:type="dxa"/>
            <w:tcBorders>
              <w:top w:val="single" w:sz="4" w:space="0" w:color="auto"/>
              <w:left w:val="single" w:sz="4" w:space="0" w:color="auto"/>
              <w:bottom w:val="single" w:sz="4" w:space="0" w:color="auto"/>
              <w:right w:val="single" w:sz="4" w:space="0" w:color="auto"/>
            </w:tcBorders>
            <w:vAlign w:val="center"/>
          </w:tcPr>
          <w:p w14:paraId="64F9F2BB" w14:textId="2C47B2AF" w:rsidR="007B06B3" w:rsidRPr="007B06B3" w:rsidRDefault="00C7586D" w:rsidP="007B06B3">
            <w:pPr>
              <w:tabs>
                <w:tab w:val="left" w:pos="2160"/>
                <w:tab w:val="left" w:pos="2880"/>
                <w:tab w:val="left" w:pos="4500"/>
              </w:tabs>
              <w:spacing w:line="276" w:lineRule="auto"/>
              <w:rPr>
                <w:rFonts w:ascii="Arial Narrow" w:hAnsi="Arial Narrow"/>
                <w:b/>
                <w:bCs/>
                <w:color w:val="000000"/>
                <w:sz w:val="22"/>
                <w:szCs w:val="22"/>
                <w:lang w:eastAsia="cs-CZ"/>
              </w:rPr>
            </w:pPr>
            <w:bookmarkStart w:id="20" w:name="_GoBack" w:colFirst="0" w:colLast="3"/>
            <w:r>
              <w:rPr>
                <w:rFonts w:ascii="Arial Narrow" w:hAnsi="Arial Narrow"/>
                <w:b/>
                <w:bCs/>
                <w:color w:val="000000"/>
                <w:sz w:val="22"/>
                <w:szCs w:val="22"/>
                <w:lang w:eastAsia="cs-CZ"/>
              </w:rPr>
              <w:t>Platforma</w:t>
            </w:r>
          </w:p>
        </w:tc>
        <w:tc>
          <w:tcPr>
            <w:tcW w:w="6691" w:type="dxa"/>
            <w:tcBorders>
              <w:top w:val="single" w:sz="4" w:space="0" w:color="auto"/>
              <w:left w:val="single" w:sz="4" w:space="0" w:color="auto"/>
              <w:bottom w:val="single" w:sz="4" w:space="0" w:color="auto"/>
              <w:right w:val="single" w:sz="4" w:space="0" w:color="auto"/>
            </w:tcBorders>
            <w:vAlign w:val="center"/>
          </w:tcPr>
          <w:p w14:paraId="2D7B93D5" w14:textId="77777777" w:rsidR="007B06B3" w:rsidRDefault="007B06B3" w:rsidP="007B06B3">
            <w:pPr>
              <w:pStyle w:val="Odsekzoznamu"/>
              <w:tabs>
                <w:tab w:val="left" w:pos="2880"/>
                <w:tab w:val="left" w:pos="4500"/>
              </w:tabs>
              <w:spacing w:line="240" w:lineRule="auto"/>
              <w:ind w:left="11"/>
              <w:rPr>
                <w:ins w:id="21" w:author="Martina Hlavová" w:date="2023-02-15T12:16:00Z"/>
                <w:rFonts w:ascii="Arial Narrow" w:hAnsi="Arial Narrow"/>
              </w:rPr>
            </w:pPr>
            <w:r w:rsidRPr="008E6718">
              <w:rPr>
                <w:rFonts w:ascii="Arial Narrow" w:hAnsi="Arial Narrow"/>
              </w:rPr>
              <w:t>Hardvérový a softvérový upgrade existujúcich personalizačných modulov z platformy MX6000 na platformu MX6100</w:t>
            </w:r>
            <w:r>
              <w:rPr>
                <w:rFonts w:ascii="Arial Narrow" w:hAnsi="Arial Narrow"/>
              </w:rPr>
              <w:t>.</w:t>
            </w:r>
          </w:p>
          <w:p w14:paraId="63E1ECFD" w14:textId="0827F38C" w:rsidR="00EC57F8" w:rsidRPr="00EC57F8" w:rsidRDefault="00EC57F8" w:rsidP="006D69F8">
            <w:pPr>
              <w:pStyle w:val="Zkladntext1"/>
              <w:shd w:val="clear" w:color="auto" w:fill="auto"/>
              <w:spacing w:after="120"/>
              <w:jc w:val="both"/>
              <w:rPr>
                <w:bCs/>
                <w:color w:val="000000"/>
                <w:lang w:eastAsia="cs-CZ"/>
              </w:rPr>
            </w:pPr>
            <w:ins w:id="22" w:author="Martina Hlavová" w:date="2023-02-15T12:16:00Z">
              <w:r w:rsidRPr="005D5A9C">
                <w:t>Okrem dodania nového riadiaceho modulu Datacard MX6100 a nových čipových modulov verejný obstarávateľ  požaduje vykonať nevyhnutné úpravy aj v ostatných moduloch zariadenia MX6000 t.j. vstupné zásobníky, kamerový modul, obracacie a laserové moduly, zásobníkový a výstupný modul , ktoré budú naďalej využívané v upgradovanom zariadení MX6100. Je  potrebné zrealizovať úpravy na úrovni riadiacej elektroniky a firmvéru jednotlivých modulov a dodať výrobcom definovaný súbor náhradných dielov, ktoré musia byť vymenené v jednotlivých moduloch pri zmene platformy z MX6000 na MX6100.</w:t>
              </w:r>
            </w:ins>
          </w:p>
        </w:tc>
        <w:tc>
          <w:tcPr>
            <w:tcW w:w="4791" w:type="dxa"/>
            <w:tcBorders>
              <w:top w:val="single" w:sz="4" w:space="0" w:color="auto"/>
              <w:left w:val="single" w:sz="4" w:space="0" w:color="auto"/>
              <w:bottom w:val="single" w:sz="4" w:space="0" w:color="auto"/>
              <w:right w:val="single" w:sz="4" w:space="0" w:color="auto"/>
            </w:tcBorders>
          </w:tcPr>
          <w:p w14:paraId="6D4D85D1" w14:textId="77777777" w:rsidR="007B06B3" w:rsidRDefault="007B06B3" w:rsidP="007B06B3">
            <w:pPr>
              <w:jc w:val="both"/>
              <w:rPr>
                <w:rFonts w:ascii="Arial Narrow" w:hAnsi="Arial Narrow"/>
                <w:sz w:val="22"/>
                <w:szCs w:val="22"/>
              </w:rPr>
            </w:pPr>
          </w:p>
        </w:tc>
      </w:tr>
      <w:bookmarkEnd w:id="20"/>
      <w:tr w:rsidR="007B06B3" w14:paraId="4E9793C3" w14:textId="77777777" w:rsidTr="00423DA0">
        <w:trPr>
          <w:trHeight w:val="594"/>
        </w:trPr>
        <w:tc>
          <w:tcPr>
            <w:tcW w:w="2410" w:type="dxa"/>
            <w:tcBorders>
              <w:top w:val="single" w:sz="4" w:space="0" w:color="auto"/>
              <w:left w:val="single" w:sz="4" w:space="0" w:color="auto"/>
              <w:bottom w:val="single" w:sz="4" w:space="0" w:color="auto"/>
              <w:right w:val="single" w:sz="4" w:space="0" w:color="auto"/>
            </w:tcBorders>
            <w:vAlign w:val="center"/>
          </w:tcPr>
          <w:p w14:paraId="66EFB52D" w14:textId="2252676E" w:rsidR="007B06B3" w:rsidRPr="007B06B3" w:rsidRDefault="007B06B3" w:rsidP="007B06B3">
            <w:pPr>
              <w:rPr>
                <w:rFonts w:ascii="Arial Narrow" w:hAnsi="Arial Narrow"/>
                <w:b/>
                <w:bCs/>
                <w:color w:val="000000"/>
                <w:sz w:val="22"/>
                <w:szCs w:val="22"/>
                <w:lang w:eastAsia="cs-CZ"/>
              </w:rPr>
            </w:pPr>
            <w:r w:rsidRPr="007B06B3">
              <w:rPr>
                <w:rFonts w:ascii="Arial Narrow" w:hAnsi="Arial Narrow"/>
                <w:b/>
                <w:bCs/>
                <w:color w:val="000000"/>
                <w:sz w:val="22"/>
                <w:szCs w:val="22"/>
                <w:lang w:eastAsia="cs-CZ"/>
              </w:rPr>
              <w:t>Záruka</w:t>
            </w:r>
            <w:r>
              <w:rPr>
                <w:rFonts w:ascii="Arial Narrow" w:hAnsi="Arial Narrow"/>
                <w:b/>
                <w:bCs/>
                <w:color w:val="000000"/>
                <w:sz w:val="22"/>
                <w:szCs w:val="22"/>
                <w:lang w:eastAsia="cs-CZ"/>
              </w:rPr>
              <w:t>:</w:t>
            </w:r>
          </w:p>
        </w:tc>
        <w:tc>
          <w:tcPr>
            <w:tcW w:w="6691" w:type="dxa"/>
            <w:tcBorders>
              <w:top w:val="single" w:sz="4" w:space="0" w:color="auto"/>
              <w:left w:val="single" w:sz="4" w:space="0" w:color="auto"/>
              <w:bottom w:val="single" w:sz="4" w:space="0" w:color="auto"/>
              <w:right w:val="single" w:sz="4" w:space="0" w:color="auto"/>
            </w:tcBorders>
            <w:vAlign w:val="center"/>
          </w:tcPr>
          <w:p w14:paraId="15067477" w14:textId="0AE3A8D1" w:rsidR="007B06B3" w:rsidRPr="00CB3827" w:rsidRDefault="007B06B3" w:rsidP="007B06B3">
            <w:pPr>
              <w:pStyle w:val="Odsekzoznamu"/>
              <w:tabs>
                <w:tab w:val="left" w:pos="2880"/>
                <w:tab w:val="left" w:pos="4500"/>
              </w:tabs>
              <w:spacing w:line="240" w:lineRule="auto"/>
              <w:ind w:left="11"/>
              <w:rPr>
                <w:rFonts w:ascii="Arial Narrow" w:hAnsi="Arial Narrow"/>
                <w:bCs/>
                <w:color w:val="000000"/>
                <w:lang w:eastAsia="cs-CZ"/>
              </w:rPr>
            </w:pPr>
            <w:r w:rsidRPr="008E6718">
              <w:rPr>
                <w:rFonts w:ascii="Arial Narrow" w:hAnsi="Arial Narrow"/>
              </w:rPr>
              <w:t>Štandardná 3 ročná HW záruka.</w:t>
            </w:r>
          </w:p>
        </w:tc>
        <w:tc>
          <w:tcPr>
            <w:tcW w:w="4791" w:type="dxa"/>
            <w:tcBorders>
              <w:top w:val="single" w:sz="4" w:space="0" w:color="auto"/>
              <w:left w:val="single" w:sz="4" w:space="0" w:color="auto"/>
              <w:bottom w:val="single" w:sz="4" w:space="0" w:color="auto"/>
              <w:right w:val="single" w:sz="4" w:space="0" w:color="auto"/>
            </w:tcBorders>
          </w:tcPr>
          <w:p w14:paraId="33AEA909" w14:textId="77777777" w:rsidR="007B06B3" w:rsidRDefault="007B06B3" w:rsidP="007B06B3">
            <w:pPr>
              <w:jc w:val="both"/>
              <w:rPr>
                <w:rFonts w:ascii="Arial Narrow" w:hAnsi="Arial Narrow"/>
                <w:sz w:val="22"/>
                <w:szCs w:val="22"/>
              </w:rPr>
            </w:pPr>
          </w:p>
        </w:tc>
      </w:tr>
    </w:tbl>
    <w:p w14:paraId="2C110709" w14:textId="77777777" w:rsidR="003D002D" w:rsidRDefault="003D002D">
      <w:pPr>
        <w:ind w:left="357"/>
        <w:rPr>
          <w:rFonts w:ascii="Arial Narrow" w:hAnsi="Arial Narrow"/>
          <w:b/>
          <w:sz w:val="22"/>
          <w:szCs w:val="22"/>
          <w:u w:val="single"/>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691"/>
        <w:gridCol w:w="4791"/>
      </w:tblGrid>
      <w:tr w:rsidR="00D12027" w14:paraId="3669C5EA" w14:textId="77777777" w:rsidTr="00DB6014">
        <w:tc>
          <w:tcPr>
            <w:tcW w:w="9101" w:type="dxa"/>
            <w:gridSpan w:val="2"/>
            <w:shd w:val="clear" w:color="auto" w:fill="E7E6E6"/>
          </w:tcPr>
          <w:p w14:paraId="08EC8F11" w14:textId="650ADFB4" w:rsidR="00D12027" w:rsidRDefault="00A270EB" w:rsidP="006A3250">
            <w:pPr>
              <w:jc w:val="both"/>
              <w:rPr>
                <w:rFonts w:ascii="Arial Narrow" w:hAnsi="Arial Narrow"/>
                <w:sz w:val="22"/>
                <w:szCs w:val="22"/>
              </w:rPr>
            </w:pPr>
            <w:r>
              <w:rPr>
                <w:rFonts w:ascii="Arial Narrow" w:hAnsi="Arial Narrow" w:cs="Arial"/>
                <w:b/>
                <w:sz w:val="22"/>
                <w:szCs w:val="22"/>
              </w:rPr>
              <w:t>P</w:t>
            </w:r>
            <w:r w:rsidR="00C7586D" w:rsidRPr="00C7586D">
              <w:rPr>
                <w:rFonts w:ascii="Arial Narrow" w:hAnsi="Arial Narrow" w:cs="Arial"/>
                <w:b/>
                <w:sz w:val="22"/>
                <w:szCs w:val="22"/>
              </w:rPr>
              <w:t>ož</w:t>
            </w:r>
            <w:r w:rsidR="00483D94">
              <w:rPr>
                <w:rFonts w:ascii="Arial Narrow" w:hAnsi="Arial Narrow" w:cs="Arial"/>
                <w:b/>
                <w:sz w:val="22"/>
                <w:szCs w:val="22"/>
              </w:rPr>
              <w:t>i</w:t>
            </w:r>
            <w:r w:rsidR="00C7586D" w:rsidRPr="00C7586D">
              <w:rPr>
                <w:rFonts w:ascii="Arial Narrow" w:hAnsi="Arial Narrow" w:cs="Arial"/>
                <w:b/>
                <w:sz w:val="22"/>
                <w:szCs w:val="22"/>
              </w:rPr>
              <w:t>ad</w:t>
            </w:r>
            <w:r w:rsidR="00483D94">
              <w:rPr>
                <w:rFonts w:ascii="Arial Narrow" w:hAnsi="Arial Narrow" w:cs="Arial"/>
                <w:b/>
                <w:sz w:val="22"/>
                <w:szCs w:val="22"/>
              </w:rPr>
              <w:t>a</w:t>
            </w:r>
            <w:r w:rsidR="00C7586D" w:rsidRPr="00C7586D">
              <w:rPr>
                <w:rFonts w:ascii="Arial Narrow" w:hAnsi="Arial Narrow" w:cs="Arial"/>
                <w:b/>
                <w:sz w:val="22"/>
                <w:szCs w:val="22"/>
              </w:rPr>
              <w:t>v</w:t>
            </w:r>
            <w:r w:rsidR="00483D94">
              <w:rPr>
                <w:rFonts w:ascii="Arial Narrow" w:hAnsi="Arial Narrow" w:cs="Arial"/>
                <w:b/>
                <w:sz w:val="22"/>
                <w:szCs w:val="22"/>
              </w:rPr>
              <w:t>ky na súvisiace služby</w:t>
            </w:r>
          </w:p>
        </w:tc>
        <w:tc>
          <w:tcPr>
            <w:tcW w:w="4791" w:type="dxa"/>
            <w:shd w:val="clear" w:color="auto" w:fill="E7E6E6"/>
          </w:tcPr>
          <w:p w14:paraId="76392E9A" w14:textId="77777777" w:rsidR="00D12027" w:rsidRPr="00287FA7" w:rsidRDefault="00D12027" w:rsidP="00DB6014">
            <w:pPr>
              <w:rPr>
                <w:rFonts w:ascii="Arial Narrow" w:hAnsi="Arial Narrow" w:cs="Calibri"/>
                <w:b/>
                <w:bCs/>
                <w:color w:val="000000"/>
                <w:sz w:val="24"/>
                <w:szCs w:val="24"/>
              </w:rPr>
            </w:pPr>
            <w:r>
              <w:rPr>
                <w:rFonts w:ascii="Arial Narrow" w:hAnsi="Arial Narrow"/>
                <w:b/>
                <w:sz w:val="22"/>
                <w:szCs w:val="22"/>
              </w:rPr>
              <w:t xml:space="preserve">                </w:t>
            </w:r>
            <w:r w:rsidRPr="00287FA7">
              <w:rPr>
                <w:rFonts w:ascii="Arial Narrow" w:hAnsi="Arial Narrow" w:cs="Calibri"/>
                <w:b/>
                <w:bCs/>
                <w:color w:val="000000"/>
                <w:sz w:val="24"/>
                <w:szCs w:val="24"/>
              </w:rPr>
              <w:t xml:space="preserve">Vlastný návrh plnenia </w:t>
            </w:r>
          </w:p>
          <w:p w14:paraId="44C5F89B" w14:textId="77777777" w:rsidR="00893B76" w:rsidRDefault="00D12027" w:rsidP="00A270EB">
            <w:pPr>
              <w:tabs>
                <w:tab w:val="left" w:pos="1020"/>
              </w:tabs>
              <w:rPr>
                <w:rFonts w:ascii="Arial Narrow" w:hAnsi="Arial Narrow" w:cs="Calibri"/>
                <w:bCs/>
                <w:color w:val="000000"/>
                <w:sz w:val="24"/>
                <w:szCs w:val="24"/>
              </w:rPr>
            </w:pPr>
            <w:r>
              <w:rPr>
                <w:rFonts w:ascii="Arial Narrow" w:hAnsi="Arial Narrow" w:cs="Calibri"/>
                <w:bCs/>
                <w:color w:val="000000"/>
                <w:sz w:val="24"/>
                <w:szCs w:val="24"/>
              </w:rPr>
              <w:t xml:space="preserve">                   </w:t>
            </w:r>
            <w:r w:rsidRPr="004417CE">
              <w:rPr>
                <w:rFonts w:ascii="Arial Narrow" w:hAnsi="Arial Narrow" w:cs="Calibri"/>
                <w:bCs/>
                <w:color w:val="000000"/>
                <w:sz w:val="24"/>
                <w:szCs w:val="24"/>
              </w:rPr>
              <w:t>(doplní uchádzač</w:t>
            </w:r>
            <w:r>
              <w:rPr>
                <w:rFonts w:ascii="Arial Narrow" w:hAnsi="Arial Narrow" w:cs="Calibri"/>
                <w:bCs/>
                <w:color w:val="000000"/>
                <w:sz w:val="24"/>
                <w:szCs w:val="24"/>
              </w:rPr>
              <w:t>)</w:t>
            </w:r>
          </w:p>
          <w:p w14:paraId="2DE146E7" w14:textId="5082CB7D" w:rsidR="00D12027" w:rsidRDefault="006A3250" w:rsidP="00A270EB">
            <w:pPr>
              <w:tabs>
                <w:tab w:val="left" w:pos="1020"/>
              </w:tabs>
              <w:rPr>
                <w:rFonts w:ascii="Arial Narrow" w:hAnsi="Arial Narrow"/>
                <w:sz w:val="22"/>
                <w:szCs w:val="22"/>
              </w:rPr>
            </w:pPr>
            <w:r w:rsidRPr="006A3250">
              <w:rPr>
                <w:rFonts w:ascii="Arial Narrow" w:hAnsi="Arial Narrow"/>
                <w:b/>
                <w:sz w:val="22"/>
                <w:szCs w:val="22"/>
              </w:rPr>
              <w:t xml:space="preserve">Požaduje sa uviesť </w:t>
            </w:r>
            <w:r>
              <w:rPr>
                <w:rFonts w:ascii="Arial Narrow" w:hAnsi="Arial Narrow"/>
                <w:b/>
                <w:sz w:val="22"/>
                <w:szCs w:val="22"/>
              </w:rPr>
              <w:t xml:space="preserve"> opis ponúkaného riešenia v rozsahu stanov</w:t>
            </w:r>
            <w:r w:rsidR="00873E6B">
              <w:rPr>
                <w:rFonts w:ascii="Arial Narrow" w:hAnsi="Arial Narrow"/>
                <w:b/>
                <w:sz w:val="22"/>
                <w:szCs w:val="22"/>
              </w:rPr>
              <w:t>en</w:t>
            </w:r>
            <w:r>
              <w:rPr>
                <w:rFonts w:ascii="Arial Narrow" w:hAnsi="Arial Narrow"/>
                <w:b/>
                <w:sz w:val="22"/>
                <w:szCs w:val="22"/>
              </w:rPr>
              <w:t>ých požiadaviek</w:t>
            </w:r>
          </w:p>
        </w:tc>
      </w:tr>
      <w:tr w:rsidR="00C20598" w14:paraId="1EF32237" w14:textId="77777777" w:rsidTr="009548E1">
        <w:trPr>
          <w:trHeight w:val="409"/>
        </w:trPr>
        <w:tc>
          <w:tcPr>
            <w:tcW w:w="1389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07260A9" w14:textId="2D2CF239" w:rsidR="00C20598" w:rsidRPr="00C20598" w:rsidRDefault="00C20598" w:rsidP="00DB6014">
            <w:pPr>
              <w:jc w:val="both"/>
              <w:rPr>
                <w:rFonts w:ascii="Arial Narrow" w:hAnsi="Arial Narrow"/>
                <w:b/>
                <w:sz w:val="22"/>
                <w:szCs w:val="22"/>
              </w:rPr>
            </w:pPr>
            <w:r w:rsidRPr="00C20598">
              <w:rPr>
                <w:rFonts w:ascii="Arial Narrow" w:hAnsi="Arial Narrow"/>
                <w:b/>
                <w:sz w:val="22"/>
                <w:szCs w:val="22"/>
              </w:rPr>
              <w:t>Položka č. 2</w:t>
            </w:r>
            <w:r>
              <w:rPr>
                <w:rFonts w:ascii="Arial Narrow" w:hAnsi="Arial Narrow"/>
                <w:b/>
                <w:sz w:val="22"/>
                <w:szCs w:val="22"/>
              </w:rPr>
              <w:t xml:space="preserve"> - </w:t>
            </w:r>
            <w:r w:rsidRPr="00C20598">
              <w:rPr>
                <w:rFonts w:ascii="Arial Narrow" w:hAnsi="Arial Narrow"/>
                <w:b/>
                <w:sz w:val="22"/>
                <w:szCs w:val="22"/>
              </w:rPr>
              <w:t>Inštalácia a konfigurácia</w:t>
            </w:r>
          </w:p>
        </w:tc>
      </w:tr>
      <w:tr w:rsidR="00C20598" w14:paraId="31D7AE44" w14:textId="77777777" w:rsidTr="00423DA0">
        <w:trPr>
          <w:trHeight w:val="274"/>
        </w:trPr>
        <w:tc>
          <w:tcPr>
            <w:tcW w:w="2410" w:type="dxa"/>
            <w:tcBorders>
              <w:top w:val="single" w:sz="4" w:space="0" w:color="auto"/>
              <w:left w:val="single" w:sz="4" w:space="0" w:color="auto"/>
              <w:bottom w:val="single" w:sz="4" w:space="0" w:color="auto"/>
              <w:right w:val="single" w:sz="4" w:space="0" w:color="auto"/>
            </w:tcBorders>
            <w:vAlign w:val="center"/>
          </w:tcPr>
          <w:p w14:paraId="47EB95A9" w14:textId="0052919B" w:rsidR="00C20598" w:rsidRPr="00C20598" w:rsidRDefault="00C20598" w:rsidP="00C20598">
            <w:pPr>
              <w:jc w:val="both"/>
              <w:rPr>
                <w:rFonts w:ascii="Arial Narrow" w:hAnsi="Arial Narrow"/>
                <w:b/>
                <w:sz w:val="22"/>
                <w:szCs w:val="22"/>
              </w:rPr>
            </w:pPr>
            <w:r w:rsidRPr="00C20598">
              <w:rPr>
                <w:rFonts w:ascii="Arial Narrow" w:hAnsi="Arial Narrow"/>
                <w:b/>
                <w:sz w:val="22"/>
                <w:szCs w:val="22"/>
              </w:rPr>
              <w:t>Množstvo</w:t>
            </w:r>
            <w:r w:rsidR="00423DA0">
              <w:rPr>
                <w:rFonts w:ascii="Arial Narrow" w:hAnsi="Arial Narrow"/>
                <w:b/>
                <w:sz w:val="22"/>
                <w:szCs w:val="22"/>
              </w:rPr>
              <w:t xml:space="preserve"> -</w:t>
            </w:r>
            <w:r w:rsidRPr="00C20598">
              <w:rPr>
                <w:rFonts w:ascii="Arial Narrow" w:hAnsi="Arial Narrow"/>
                <w:b/>
                <w:sz w:val="22"/>
                <w:szCs w:val="22"/>
              </w:rPr>
              <w:t xml:space="preserve"> komplet (kpl)</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33D94924" w14:textId="119EEE31" w:rsidR="00C20598" w:rsidRPr="00C20598" w:rsidRDefault="00C20598" w:rsidP="00DB6014">
            <w:pPr>
              <w:jc w:val="both"/>
              <w:rPr>
                <w:rFonts w:ascii="Arial Narrow" w:hAnsi="Arial Narrow"/>
                <w:b/>
                <w:sz w:val="22"/>
                <w:szCs w:val="22"/>
              </w:rPr>
            </w:pPr>
            <w:r w:rsidRPr="00C20598">
              <w:rPr>
                <w:rFonts w:ascii="Arial Narrow" w:hAnsi="Arial Narrow"/>
                <w:b/>
                <w:sz w:val="22"/>
                <w:szCs w:val="22"/>
              </w:rPr>
              <w:t>1</w:t>
            </w:r>
          </w:p>
        </w:tc>
      </w:tr>
      <w:tr w:rsidR="00D12027" w14:paraId="2664FCD2" w14:textId="77777777" w:rsidTr="00423DA0">
        <w:trPr>
          <w:trHeight w:val="1763"/>
        </w:trPr>
        <w:tc>
          <w:tcPr>
            <w:tcW w:w="2410" w:type="dxa"/>
            <w:tcBorders>
              <w:top w:val="single" w:sz="4" w:space="0" w:color="auto"/>
              <w:left w:val="single" w:sz="4" w:space="0" w:color="auto"/>
              <w:bottom w:val="single" w:sz="4" w:space="0" w:color="auto"/>
              <w:right w:val="single" w:sz="4" w:space="0" w:color="auto"/>
            </w:tcBorders>
            <w:vAlign w:val="center"/>
            <w:hideMark/>
          </w:tcPr>
          <w:p w14:paraId="6F7DA21E" w14:textId="7526DD7C" w:rsidR="00D12027" w:rsidRPr="007B06B3" w:rsidRDefault="009548E1" w:rsidP="00DB6014">
            <w:pPr>
              <w:tabs>
                <w:tab w:val="left" w:pos="2160"/>
                <w:tab w:val="left" w:pos="2880"/>
                <w:tab w:val="left" w:pos="4500"/>
              </w:tabs>
              <w:spacing w:line="276" w:lineRule="auto"/>
              <w:rPr>
                <w:rFonts w:ascii="Arial Narrow" w:hAnsi="Arial Narrow"/>
                <w:b/>
                <w:sz w:val="22"/>
                <w:szCs w:val="22"/>
              </w:rPr>
            </w:pPr>
            <w:r>
              <w:rPr>
                <w:rFonts w:ascii="Arial Narrow" w:hAnsi="Arial Narrow"/>
                <w:b/>
                <w:bCs/>
                <w:color w:val="000000"/>
                <w:sz w:val="22"/>
                <w:szCs w:val="22"/>
                <w:lang w:eastAsia="cs-CZ"/>
              </w:rPr>
              <w:t>Požadovaný rozsah:</w:t>
            </w:r>
          </w:p>
        </w:tc>
        <w:tc>
          <w:tcPr>
            <w:tcW w:w="6691" w:type="dxa"/>
            <w:tcBorders>
              <w:top w:val="single" w:sz="4" w:space="0" w:color="auto"/>
              <w:left w:val="single" w:sz="4" w:space="0" w:color="auto"/>
              <w:bottom w:val="single" w:sz="4" w:space="0" w:color="auto"/>
              <w:right w:val="single" w:sz="4" w:space="0" w:color="auto"/>
            </w:tcBorders>
            <w:hideMark/>
          </w:tcPr>
          <w:p w14:paraId="7422A349" w14:textId="77777777" w:rsidR="00D12027" w:rsidRP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rPr>
            </w:pPr>
            <w:r w:rsidRPr="008E6718">
              <w:rPr>
                <w:rFonts w:ascii="Arial Narrow" w:hAnsi="Arial Narrow"/>
                <w:color w:val="000000"/>
              </w:rPr>
              <w:t>HW inštalácia nových prvkov personalizačného zariadenia</w:t>
            </w:r>
            <w:r>
              <w:rPr>
                <w:rFonts w:ascii="Arial Narrow" w:hAnsi="Arial Narrow"/>
                <w:color w:val="000000"/>
              </w:rPr>
              <w:t>.</w:t>
            </w:r>
          </w:p>
          <w:p w14:paraId="57024BCC" w14:textId="77777777" w:rsidR="00D12027" w:rsidRP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rPr>
            </w:pPr>
            <w:r w:rsidRPr="008E6718">
              <w:rPr>
                <w:rFonts w:ascii="Arial Narrow" w:hAnsi="Arial Narrow"/>
                <w:color w:val="000000"/>
              </w:rPr>
              <w:t>Inštalácia najnovšej verzie riadiaceho systému</w:t>
            </w:r>
            <w:r>
              <w:rPr>
                <w:rFonts w:ascii="Arial Narrow" w:hAnsi="Arial Narrow"/>
                <w:color w:val="000000"/>
              </w:rPr>
              <w:t>.</w:t>
            </w:r>
          </w:p>
          <w:p w14:paraId="515EBBEE" w14:textId="77777777" w:rsidR="00D12027" w:rsidRP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rPr>
            </w:pPr>
            <w:r w:rsidRPr="008E6718">
              <w:rPr>
                <w:rFonts w:ascii="Arial Narrow" w:hAnsi="Arial Narrow"/>
                <w:color w:val="000000"/>
              </w:rPr>
              <w:t>Nastavenie čipového modulu pre personalizáciu kontaktného a</w:t>
            </w:r>
            <w:r>
              <w:rPr>
                <w:rFonts w:ascii="Arial Narrow" w:hAnsi="Arial Narrow"/>
                <w:color w:val="000000"/>
              </w:rPr>
              <w:t> </w:t>
            </w:r>
            <w:r w:rsidRPr="008E6718">
              <w:rPr>
                <w:rFonts w:ascii="Arial Narrow" w:hAnsi="Arial Narrow"/>
                <w:color w:val="000000"/>
              </w:rPr>
              <w:t>bezkontaktného</w:t>
            </w:r>
            <w:r>
              <w:rPr>
                <w:rFonts w:ascii="Arial Narrow" w:hAnsi="Arial Narrow"/>
                <w:color w:val="000000"/>
              </w:rPr>
              <w:t xml:space="preserve"> </w:t>
            </w:r>
            <w:r w:rsidRPr="008E6718">
              <w:rPr>
                <w:rFonts w:ascii="Arial Narrow" w:hAnsi="Arial Narrow"/>
                <w:color w:val="000000"/>
              </w:rPr>
              <w:t>čipu a jeho otestovanie so všetkými typmi dokladov pre čipovú personalizáciu t.j. eID, eDoPP, eTP, eMPS, OPT</w:t>
            </w:r>
            <w:r>
              <w:rPr>
                <w:rFonts w:ascii="Arial Narrow" w:hAnsi="Arial Narrow"/>
                <w:color w:val="000000"/>
              </w:rPr>
              <w:t>.</w:t>
            </w:r>
          </w:p>
          <w:p w14:paraId="4867DAA5" w14:textId="77777777" w:rsidR="00D12027" w:rsidRP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rPr>
            </w:pPr>
            <w:r w:rsidRPr="008E6718">
              <w:rPr>
                <w:rFonts w:ascii="Arial Narrow" w:hAnsi="Arial Narrow"/>
                <w:color w:val="000000"/>
              </w:rPr>
              <w:t>Optimalizácia nastavenia a</w:t>
            </w:r>
            <w:r>
              <w:rPr>
                <w:rFonts w:ascii="Arial Narrow" w:hAnsi="Arial Narrow"/>
                <w:color w:val="000000"/>
              </w:rPr>
              <w:t> </w:t>
            </w:r>
            <w:r w:rsidRPr="008E6718">
              <w:rPr>
                <w:rFonts w:ascii="Arial Narrow" w:hAnsi="Arial Narrow"/>
                <w:color w:val="000000"/>
              </w:rPr>
              <w:t>vykonanie</w:t>
            </w:r>
            <w:r>
              <w:rPr>
                <w:rFonts w:ascii="Arial Narrow" w:hAnsi="Arial Narrow"/>
                <w:color w:val="000000"/>
              </w:rPr>
              <w:t xml:space="preserve"> </w:t>
            </w:r>
            <w:r w:rsidRPr="008E6718">
              <w:rPr>
                <w:rFonts w:ascii="Arial Narrow" w:hAnsi="Arial Narrow"/>
                <w:color w:val="000000"/>
              </w:rPr>
              <w:t>kontroly funkčnosti všetkých používaných komponentov upgradovaného personalizačného systému Datacard MX6100 a prepojení na ostatné HW/SW prvky personalizačnej infraštruktúry používanej v</w:t>
            </w:r>
            <w:r>
              <w:rPr>
                <w:rFonts w:ascii="Arial Narrow" w:hAnsi="Arial Narrow"/>
                <w:color w:val="000000"/>
              </w:rPr>
              <w:t> </w:t>
            </w:r>
            <w:r w:rsidRPr="008E6718">
              <w:rPr>
                <w:rFonts w:ascii="Arial Narrow" w:hAnsi="Arial Narrow"/>
                <w:color w:val="000000"/>
              </w:rPr>
              <w:t>NPC</w:t>
            </w:r>
            <w:r>
              <w:rPr>
                <w:rFonts w:ascii="Arial Narrow" w:hAnsi="Arial Narrow"/>
                <w:color w:val="000000"/>
              </w:rPr>
              <w:t xml:space="preserve"> </w:t>
            </w:r>
            <w:r w:rsidRPr="008E6718">
              <w:rPr>
                <w:rFonts w:ascii="Arial Narrow" w:hAnsi="Arial Narrow"/>
                <w:color w:val="000000"/>
              </w:rPr>
              <w:t>pri reálnom produkčnom teste všetkých aktuálne vydávaných dokladov formátu ID1 v prostredí NPC.</w:t>
            </w:r>
          </w:p>
          <w:p w14:paraId="3DDD6004" w14:textId="0746E7E1" w:rsidR="00D12027" w:rsidRDefault="00D12027" w:rsidP="00D12027">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color w:val="000000"/>
              </w:rPr>
            </w:pPr>
            <w:r w:rsidRPr="008E6718">
              <w:rPr>
                <w:rFonts w:ascii="Arial Narrow" w:hAnsi="Arial Narrow"/>
                <w:color w:val="000000"/>
              </w:rPr>
              <w:t>Inštalácia pôvodných programovacích staníc z</w:t>
            </w:r>
            <w:r>
              <w:rPr>
                <w:rFonts w:ascii="Arial Narrow" w:hAnsi="Arial Narrow"/>
                <w:color w:val="000000"/>
              </w:rPr>
              <w:t> </w:t>
            </w:r>
            <w:r w:rsidRPr="008E6718">
              <w:rPr>
                <w:rFonts w:ascii="Arial Narrow" w:hAnsi="Arial Narrow"/>
                <w:color w:val="000000"/>
              </w:rPr>
              <w:t>upgradovaného</w:t>
            </w:r>
            <w:r>
              <w:rPr>
                <w:rFonts w:ascii="Arial Narrow" w:hAnsi="Arial Narrow"/>
                <w:color w:val="000000"/>
              </w:rPr>
              <w:t xml:space="preserve"> </w:t>
            </w:r>
            <w:r w:rsidRPr="008E6718">
              <w:rPr>
                <w:rFonts w:ascii="Arial Narrow" w:hAnsi="Arial Narrow"/>
                <w:color w:val="000000"/>
              </w:rPr>
              <w:t>zariadenia (8ks kontaktných a 4ks</w:t>
            </w:r>
            <w:r>
              <w:rPr>
                <w:rFonts w:ascii="Arial Narrow" w:hAnsi="Arial Narrow"/>
                <w:color w:val="000000"/>
              </w:rPr>
              <w:t xml:space="preserve"> </w:t>
            </w:r>
            <w:r w:rsidRPr="008E6718">
              <w:rPr>
                <w:rFonts w:ascii="Arial Narrow" w:hAnsi="Arial Narrow"/>
                <w:color w:val="000000"/>
              </w:rPr>
              <w:t>bezkontaktných) do zvyšných 2 personalizačných zariadení MX6000. Dodanie a aktivácia produkčných licencii čipového personalizačného softvéru pre pridané programovacie stanice do 2 zvyšných personalizačných zariadení MX6000</w:t>
            </w:r>
          </w:p>
          <w:p w14:paraId="66FE769D" w14:textId="463A6A4B" w:rsidR="00D12027" w:rsidRDefault="00D12027" w:rsidP="00D12027">
            <w:pPr>
              <w:pStyle w:val="Odsekzoznamu"/>
              <w:widowControl w:val="0"/>
              <w:autoSpaceDE w:val="0"/>
              <w:autoSpaceDN w:val="0"/>
              <w:adjustRightInd w:val="0"/>
              <w:spacing w:after="0" w:line="240" w:lineRule="auto"/>
              <w:ind w:left="295"/>
              <w:contextualSpacing w:val="0"/>
              <w:jc w:val="both"/>
              <w:rPr>
                <w:rFonts w:ascii="Arial Narrow" w:hAnsi="Arial Narrow"/>
              </w:rPr>
            </w:pPr>
            <w:r>
              <w:rPr>
                <w:rFonts w:ascii="Arial Narrow" w:hAnsi="Arial Narrow"/>
                <w:color w:val="000000"/>
              </w:rPr>
              <w:t xml:space="preserve">Pozn.: </w:t>
            </w:r>
            <w:r w:rsidRPr="008E6718">
              <w:rPr>
                <w:rFonts w:ascii="Arial Narrow" w:hAnsi="Arial Narrow"/>
                <w:color w:val="000000"/>
              </w:rPr>
              <w:t>Tieto kroky zabezpečia zvýšenie výkonu čipovej personalizácie aj u pôvodných zariadení MX6000</w:t>
            </w:r>
          </w:p>
        </w:tc>
        <w:tc>
          <w:tcPr>
            <w:tcW w:w="4791" w:type="dxa"/>
            <w:tcBorders>
              <w:top w:val="single" w:sz="4" w:space="0" w:color="auto"/>
              <w:left w:val="single" w:sz="4" w:space="0" w:color="auto"/>
              <w:bottom w:val="single" w:sz="4" w:space="0" w:color="auto"/>
              <w:right w:val="single" w:sz="4" w:space="0" w:color="auto"/>
            </w:tcBorders>
          </w:tcPr>
          <w:p w14:paraId="4B195880" w14:textId="77777777" w:rsidR="00D12027" w:rsidRDefault="00D12027" w:rsidP="00DB6014">
            <w:pPr>
              <w:jc w:val="both"/>
              <w:rPr>
                <w:rFonts w:ascii="Arial Narrow" w:hAnsi="Arial Narrow"/>
                <w:sz w:val="22"/>
                <w:szCs w:val="22"/>
              </w:rPr>
            </w:pPr>
          </w:p>
        </w:tc>
      </w:tr>
      <w:tr w:rsidR="00C20598" w14:paraId="2B0A5501" w14:textId="77777777" w:rsidTr="00423DA0">
        <w:trPr>
          <w:trHeight w:val="478"/>
        </w:trPr>
        <w:tc>
          <w:tcPr>
            <w:tcW w:w="2410" w:type="dxa"/>
            <w:tcBorders>
              <w:top w:val="single" w:sz="4" w:space="0" w:color="auto"/>
              <w:left w:val="single" w:sz="4" w:space="0" w:color="auto"/>
              <w:bottom w:val="single" w:sz="4" w:space="0" w:color="auto"/>
              <w:right w:val="single" w:sz="4" w:space="0" w:color="auto"/>
            </w:tcBorders>
            <w:vAlign w:val="center"/>
          </w:tcPr>
          <w:p w14:paraId="2851BC66" w14:textId="2A10B029" w:rsidR="00C20598" w:rsidRPr="00D12027" w:rsidRDefault="00C20598" w:rsidP="00C20598">
            <w:pPr>
              <w:tabs>
                <w:tab w:val="left" w:pos="2160"/>
                <w:tab w:val="left" w:pos="2880"/>
                <w:tab w:val="left" w:pos="4500"/>
              </w:tabs>
              <w:spacing w:line="276" w:lineRule="auto"/>
              <w:rPr>
                <w:rFonts w:ascii="Arial Narrow" w:hAnsi="Arial Narrow"/>
                <w:b/>
                <w:bCs/>
                <w:color w:val="000000"/>
                <w:sz w:val="22"/>
                <w:szCs w:val="22"/>
                <w:lang w:eastAsia="cs-CZ"/>
              </w:rPr>
            </w:pPr>
            <w:r w:rsidRPr="007B06B3">
              <w:rPr>
                <w:rFonts w:ascii="Arial Narrow" w:hAnsi="Arial Narrow"/>
                <w:b/>
                <w:bCs/>
                <w:color w:val="000000"/>
                <w:sz w:val="22"/>
                <w:szCs w:val="22"/>
                <w:lang w:eastAsia="cs-CZ"/>
              </w:rPr>
              <w:t>Záruka</w:t>
            </w:r>
            <w:r>
              <w:rPr>
                <w:rFonts w:ascii="Arial Narrow" w:hAnsi="Arial Narrow"/>
                <w:b/>
                <w:bCs/>
                <w:color w:val="000000"/>
                <w:sz w:val="22"/>
                <w:szCs w:val="22"/>
                <w:lang w:eastAsia="cs-CZ"/>
              </w:rPr>
              <w:t>:</w:t>
            </w:r>
          </w:p>
        </w:tc>
        <w:tc>
          <w:tcPr>
            <w:tcW w:w="6691" w:type="dxa"/>
            <w:tcBorders>
              <w:top w:val="single" w:sz="4" w:space="0" w:color="auto"/>
              <w:left w:val="single" w:sz="4" w:space="0" w:color="auto"/>
              <w:bottom w:val="single" w:sz="4" w:space="0" w:color="auto"/>
              <w:right w:val="single" w:sz="4" w:space="0" w:color="auto"/>
            </w:tcBorders>
            <w:vAlign w:val="center"/>
          </w:tcPr>
          <w:p w14:paraId="62B55292" w14:textId="5D42E13F" w:rsidR="00C20598" w:rsidRPr="008E6718"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color w:val="000000"/>
              </w:rPr>
            </w:pPr>
            <w:r w:rsidRPr="008E6718">
              <w:rPr>
                <w:rFonts w:ascii="Arial Narrow" w:hAnsi="Arial Narrow"/>
              </w:rPr>
              <w:t>Štandardná 3 ročná HW záruka.</w:t>
            </w:r>
          </w:p>
        </w:tc>
        <w:tc>
          <w:tcPr>
            <w:tcW w:w="4791" w:type="dxa"/>
            <w:tcBorders>
              <w:top w:val="single" w:sz="4" w:space="0" w:color="auto"/>
              <w:left w:val="single" w:sz="4" w:space="0" w:color="auto"/>
              <w:bottom w:val="single" w:sz="4" w:space="0" w:color="auto"/>
              <w:right w:val="single" w:sz="4" w:space="0" w:color="auto"/>
            </w:tcBorders>
          </w:tcPr>
          <w:p w14:paraId="612D89BF" w14:textId="77777777" w:rsidR="00C20598" w:rsidRDefault="00C20598" w:rsidP="00C20598">
            <w:pPr>
              <w:jc w:val="both"/>
              <w:rPr>
                <w:rFonts w:ascii="Arial Narrow" w:hAnsi="Arial Narrow"/>
                <w:sz w:val="22"/>
                <w:szCs w:val="22"/>
              </w:rPr>
            </w:pPr>
          </w:p>
        </w:tc>
      </w:tr>
      <w:tr w:rsidR="00C20598" w14:paraId="3160654E" w14:textId="77777777" w:rsidTr="009548E1">
        <w:trPr>
          <w:trHeight w:val="427"/>
        </w:trPr>
        <w:tc>
          <w:tcPr>
            <w:tcW w:w="1389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397CB55" w14:textId="37A52CC2" w:rsidR="00C20598" w:rsidRPr="00C20598" w:rsidRDefault="00C20598" w:rsidP="00C20598">
            <w:pPr>
              <w:jc w:val="both"/>
              <w:rPr>
                <w:rFonts w:ascii="Arial Narrow" w:hAnsi="Arial Narrow"/>
                <w:b/>
                <w:sz w:val="22"/>
                <w:szCs w:val="22"/>
              </w:rPr>
            </w:pPr>
            <w:r>
              <w:rPr>
                <w:rFonts w:ascii="Arial Narrow" w:hAnsi="Arial Narrow"/>
                <w:b/>
                <w:sz w:val="22"/>
                <w:szCs w:val="22"/>
              </w:rPr>
              <w:t xml:space="preserve">Položka č. 3 - </w:t>
            </w:r>
            <w:r w:rsidRPr="00C20598">
              <w:rPr>
                <w:rFonts w:ascii="Arial Narrow" w:hAnsi="Arial Narrow"/>
                <w:b/>
                <w:sz w:val="22"/>
                <w:szCs w:val="22"/>
              </w:rPr>
              <w:t>Dokumentácia a školenia</w:t>
            </w:r>
          </w:p>
        </w:tc>
      </w:tr>
      <w:tr w:rsidR="00C20598" w14:paraId="42C50C62" w14:textId="77777777" w:rsidTr="00423DA0">
        <w:trPr>
          <w:trHeight w:val="266"/>
        </w:trPr>
        <w:tc>
          <w:tcPr>
            <w:tcW w:w="2410" w:type="dxa"/>
            <w:tcBorders>
              <w:top w:val="single" w:sz="4" w:space="0" w:color="auto"/>
              <w:left w:val="single" w:sz="4" w:space="0" w:color="auto"/>
              <w:bottom w:val="single" w:sz="4" w:space="0" w:color="auto"/>
              <w:right w:val="single" w:sz="4" w:space="0" w:color="auto"/>
            </w:tcBorders>
            <w:vAlign w:val="center"/>
          </w:tcPr>
          <w:p w14:paraId="0B43C15C" w14:textId="3C619DD0" w:rsidR="00C20598" w:rsidRPr="00C20598" w:rsidRDefault="00423DA0" w:rsidP="00423DA0">
            <w:pPr>
              <w:tabs>
                <w:tab w:val="left" w:pos="2160"/>
                <w:tab w:val="left" w:pos="2880"/>
                <w:tab w:val="left" w:pos="4500"/>
              </w:tabs>
              <w:spacing w:line="276" w:lineRule="auto"/>
              <w:rPr>
                <w:rFonts w:ascii="Arial Narrow" w:hAnsi="Arial Narrow"/>
                <w:b/>
                <w:bCs/>
                <w:color w:val="000000"/>
                <w:sz w:val="22"/>
                <w:szCs w:val="22"/>
                <w:lang w:eastAsia="cs-CZ"/>
              </w:rPr>
            </w:pPr>
            <w:r w:rsidRPr="00C20598">
              <w:rPr>
                <w:rFonts w:ascii="Arial Narrow" w:hAnsi="Arial Narrow"/>
                <w:b/>
                <w:sz w:val="22"/>
                <w:szCs w:val="22"/>
              </w:rPr>
              <w:t>Množstvo</w:t>
            </w:r>
            <w:r>
              <w:rPr>
                <w:rFonts w:ascii="Arial Narrow" w:hAnsi="Arial Narrow"/>
                <w:b/>
                <w:sz w:val="22"/>
                <w:szCs w:val="22"/>
              </w:rPr>
              <w:t xml:space="preserve"> -</w:t>
            </w:r>
            <w:r w:rsidRPr="00C20598">
              <w:rPr>
                <w:rFonts w:ascii="Arial Narrow" w:hAnsi="Arial Narrow"/>
                <w:b/>
                <w:sz w:val="22"/>
                <w:szCs w:val="22"/>
              </w:rPr>
              <w:t xml:space="preserve"> komplet (kpl)</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3F1C7BC5" w14:textId="4BEC897A" w:rsidR="00C20598" w:rsidRDefault="00C20598" w:rsidP="00C20598">
            <w:pPr>
              <w:jc w:val="both"/>
              <w:rPr>
                <w:rFonts w:ascii="Arial Narrow" w:hAnsi="Arial Narrow"/>
                <w:sz w:val="22"/>
                <w:szCs w:val="22"/>
              </w:rPr>
            </w:pPr>
            <w:r w:rsidRPr="00C20598">
              <w:rPr>
                <w:rFonts w:ascii="Arial Narrow" w:hAnsi="Arial Narrow"/>
                <w:b/>
              </w:rPr>
              <w:t>1</w:t>
            </w:r>
          </w:p>
        </w:tc>
      </w:tr>
      <w:tr w:rsidR="00C20598" w14:paraId="1F0D43A9" w14:textId="77777777" w:rsidTr="00423DA0">
        <w:trPr>
          <w:trHeight w:val="645"/>
        </w:trPr>
        <w:tc>
          <w:tcPr>
            <w:tcW w:w="2410" w:type="dxa"/>
            <w:tcBorders>
              <w:top w:val="single" w:sz="4" w:space="0" w:color="auto"/>
              <w:left w:val="single" w:sz="4" w:space="0" w:color="auto"/>
              <w:bottom w:val="single" w:sz="4" w:space="0" w:color="auto"/>
              <w:right w:val="single" w:sz="4" w:space="0" w:color="auto"/>
            </w:tcBorders>
            <w:vAlign w:val="center"/>
          </w:tcPr>
          <w:p w14:paraId="57EA9686" w14:textId="3D8530C1" w:rsidR="00C20598" w:rsidRPr="00D12027" w:rsidRDefault="009548E1" w:rsidP="00C20598">
            <w:pPr>
              <w:tabs>
                <w:tab w:val="left" w:pos="2160"/>
                <w:tab w:val="left" w:pos="2880"/>
                <w:tab w:val="left" w:pos="4500"/>
              </w:tabs>
              <w:spacing w:line="276" w:lineRule="auto"/>
              <w:rPr>
                <w:rFonts w:ascii="Arial Narrow" w:hAnsi="Arial Narrow"/>
                <w:b/>
                <w:bCs/>
                <w:color w:val="000000"/>
                <w:sz w:val="22"/>
                <w:szCs w:val="22"/>
                <w:lang w:eastAsia="cs-CZ"/>
              </w:rPr>
            </w:pPr>
            <w:r>
              <w:rPr>
                <w:rFonts w:ascii="Arial Narrow" w:hAnsi="Arial Narrow"/>
                <w:b/>
                <w:bCs/>
                <w:color w:val="000000"/>
                <w:sz w:val="22"/>
                <w:szCs w:val="22"/>
                <w:lang w:eastAsia="cs-CZ"/>
              </w:rPr>
              <w:t>Požadovaný rozsah</w:t>
            </w:r>
            <w:r w:rsidR="00C20598">
              <w:rPr>
                <w:rFonts w:ascii="Arial Narrow" w:hAnsi="Arial Narrow"/>
                <w:b/>
                <w:bCs/>
                <w:color w:val="000000"/>
                <w:sz w:val="22"/>
                <w:szCs w:val="22"/>
                <w:lang w:eastAsia="cs-CZ"/>
              </w:rPr>
              <w:t>:</w:t>
            </w:r>
          </w:p>
        </w:tc>
        <w:tc>
          <w:tcPr>
            <w:tcW w:w="6691" w:type="dxa"/>
            <w:tcBorders>
              <w:top w:val="single" w:sz="4" w:space="0" w:color="auto"/>
              <w:left w:val="single" w:sz="4" w:space="0" w:color="auto"/>
              <w:bottom w:val="single" w:sz="4" w:space="0" w:color="auto"/>
              <w:right w:val="single" w:sz="4" w:space="0" w:color="auto"/>
            </w:tcBorders>
          </w:tcPr>
          <w:p w14:paraId="228FC471" w14:textId="77777777" w:rsidR="00C20598" w:rsidRPr="00D12027"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bCs/>
                <w:color w:val="000000"/>
                <w:lang w:eastAsia="cs-CZ"/>
              </w:rPr>
            </w:pPr>
            <w:r w:rsidRPr="008E6718">
              <w:rPr>
                <w:rFonts w:ascii="Arial Narrow" w:hAnsi="Arial Narrow"/>
                <w:color w:val="000000"/>
              </w:rPr>
              <w:t>Aktualizácia dokumentácie</w:t>
            </w:r>
            <w:r>
              <w:rPr>
                <w:rFonts w:ascii="Arial Narrow" w:hAnsi="Arial Narrow"/>
                <w:color w:val="000000"/>
              </w:rPr>
              <w:t>.</w:t>
            </w:r>
          </w:p>
          <w:p w14:paraId="5D9D89BD" w14:textId="006FDCAD" w:rsidR="00C20598" w:rsidRPr="008E6718"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color w:val="000000"/>
              </w:rPr>
            </w:pPr>
            <w:r w:rsidRPr="008E6718">
              <w:rPr>
                <w:rFonts w:ascii="Arial Narrow" w:hAnsi="Arial Narrow"/>
                <w:color w:val="000000"/>
              </w:rPr>
              <w:t>Zaškolenie prevádzkových pracovníkov</w:t>
            </w:r>
            <w:r>
              <w:rPr>
                <w:rFonts w:ascii="Arial Narrow" w:hAnsi="Arial Narrow"/>
                <w:color w:val="000000"/>
              </w:rPr>
              <w:t>.</w:t>
            </w:r>
          </w:p>
        </w:tc>
        <w:tc>
          <w:tcPr>
            <w:tcW w:w="4791" w:type="dxa"/>
            <w:tcBorders>
              <w:top w:val="single" w:sz="4" w:space="0" w:color="auto"/>
              <w:left w:val="single" w:sz="4" w:space="0" w:color="auto"/>
              <w:bottom w:val="single" w:sz="4" w:space="0" w:color="auto"/>
              <w:right w:val="single" w:sz="4" w:space="0" w:color="auto"/>
            </w:tcBorders>
          </w:tcPr>
          <w:p w14:paraId="7FBA098C" w14:textId="77777777" w:rsidR="00C20598" w:rsidRDefault="00C20598" w:rsidP="00C20598">
            <w:pPr>
              <w:jc w:val="both"/>
              <w:rPr>
                <w:rFonts w:ascii="Arial Narrow" w:hAnsi="Arial Narrow"/>
                <w:sz w:val="22"/>
                <w:szCs w:val="22"/>
              </w:rPr>
            </w:pPr>
          </w:p>
        </w:tc>
      </w:tr>
      <w:tr w:rsidR="00C20598" w14:paraId="0814CC91" w14:textId="77777777" w:rsidTr="009548E1">
        <w:trPr>
          <w:trHeight w:val="433"/>
        </w:trPr>
        <w:tc>
          <w:tcPr>
            <w:tcW w:w="1389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8CEFEE2" w14:textId="49C582A3" w:rsidR="00C20598" w:rsidRDefault="00C20598" w:rsidP="00C20598">
            <w:pPr>
              <w:jc w:val="both"/>
              <w:rPr>
                <w:rFonts w:ascii="Arial Narrow" w:hAnsi="Arial Narrow"/>
                <w:sz w:val="22"/>
                <w:szCs w:val="22"/>
              </w:rPr>
            </w:pPr>
            <w:r>
              <w:rPr>
                <w:rFonts w:ascii="Arial Narrow" w:hAnsi="Arial Narrow"/>
                <w:b/>
                <w:sz w:val="22"/>
                <w:szCs w:val="22"/>
              </w:rPr>
              <w:t xml:space="preserve">Položka č. 4 - </w:t>
            </w:r>
            <w:r w:rsidRPr="00C20598">
              <w:rPr>
                <w:rFonts w:ascii="Arial Narrow" w:hAnsi="Arial Narrow"/>
                <w:b/>
                <w:sz w:val="22"/>
                <w:szCs w:val="22"/>
              </w:rPr>
              <w:t>Riadenie projektu</w:t>
            </w:r>
          </w:p>
        </w:tc>
      </w:tr>
      <w:tr w:rsidR="00C20598" w14:paraId="2453CD52" w14:textId="77777777" w:rsidTr="00423DA0">
        <w:trPr>
          <w:trHeight w:val="360"/>
        </w:trPr>
        <w:tc>
          <w:tcPr>
            <w:tcW w:w="2410" w:type="dxa"/>
            <w:tcBorders>
              <w:top w:val="single" w:sz="4" w:space="0" w:color="auto"/>
              <w:left w:val="single" w:sz="4" w:space="0" w:color="auto"/>
              <w:bottom w:val="single" w:sz="4" w:space="0" w:color="auto"/>
              <w:right w:val="single" w:sz="4" w:space="0" w:color="auto"/>
            </w:tcBorders>
            <w:vAlign w:val="center"/>
          </w:tcPr>
          <w:p w14:paraId="3668DAEC" w14:textId="3546F790" w:rsidR="00C20598" w:rsidRPr="00C20598" w:rsidRDefault="00C20598" w:rsidP="00C20598">
            <w:pPr>
              <w:tabs>
                <w:tab w:val="left" w:pos="2160"/>
                <w:tab w:val="left" w:pos="2880"/>
                <w:tab w:val="left" w:pos="4500"/>
              </w:tabs>
              <w:spacing w:line="276" w:lineRule="auto"/>
              <w:rPr>
                <w:rFonts w:ascii="Arial Narrow" w:hAnsi="Arial Narrow"/>
                <w:b/>
                <w:bCs/>
                <w:color w:val="000000"/>
                <w:sz w:val="22"/>
                <w:szCs w:val="22"/>
                <w:lang w:eastAsia="cs-CZ"/>
              </w:rPr>
            </w:pPr>
            <w:r w:rsidRPr="00C20598">
              <w:rPr>
                <w:rFonts w:ascii="Arial Narrow" w:hAnsi="Arial Narrow"/>
                <w:b/>
                <w:sz w:val="22"/>
                <w:szCs w:val="22"/>
              </w:rPr>
              <w:t>Množstvo komplet (kpl)</w:t>
            </w:r>
          </w:p>
        </w:tc>
        <w:tc>
          <w:tcPr>
            <w:tcW w:w="6691" w:type="dxa"/>
            <w:tcBorders>
              <w:top w:val="single" w:sz="4" w:space="0" w:color="auto"/>
              <w:left w:val="single" w:sz="4" w:space="0" w:color="auto"/>
              <w:bottom w:val="single" w:sz="4" w:space="0" w:color="auto"/>
              <w:right w:val="single" w:sz="4" w:space="0" w:color="auto"/>
            </w:tcBorders>
            <w:vAlign w:val="center"/>
          </w:tcPr>
          <w:p w14:paraId="6FA3678C" w14:textId="53A3D691" w:rsidR="00C20598" w:rsidRPr="00C20598" w:rsidRDefault="00C20598" w:rsidP="00C20598">
            <w:pPr>
              <w:jc w:val="both"/>
              <w:rPr>
                <w:rFonts w:ascii="Arial Narrow" w:hAnsi="Arial Narrow"/>
                <w:b/>
                <w:color w:val="000000"/>
              </w:rPr>
            </w:pPr>
            <w:r w:rsidRPr="00C20598">
              <w:rPr>
                <w:rFonts w:ascii="Arial Narrow" w:hAnsi="Arial Narrow"/>
                <w:b/>
              </w:rPr>
              <w:t>1</w:t>
            </w:r>
          </w:p>
        </w:tc>
        <w:tc>
          <w:tcPr>
            <w:tcW w:w="4791" w:type="dxa"/>
            <w:tcBorders>
              <w:top w:val="single" w:sz="4" w:space="0" w:color="auto"/>
              <w:left w:val="single" w:sz="4" w:space="0" w:color="auto"/>
              <w:bottom w:val="single" w:sz="4" w:space="0" w:color="auto"/>
              <w:right w:val="single" w:sz="4" w:space="0" w:color="auto"/>
            </w:tcBorders>
          </w:tcPr>
          <w:p w14:paraId="6AC86190" w14:textId="77777777" w:rsidR="00C20598" w:rsidRDefault="00C20598" w:rsidP="00C20598">
            <w:pPr>
              <w:jc w:val="both"/>
              <w:rPr>
                <w:rFonts w:ascii="Arial Narrow" w:hAnsi="Arial Narrow"/>
                <w:sz w:val="22"/>
                <w:szCs w:val="22"/>
              </w:rPr>
            </w:pPr>
          </w:p>
        </w:tc>
      </w:tr>
      <w:tr w:rsidR="00C20598" w14:paraId="7A0A32A3" w14:textId="77777777" w:rsidTr="00423DA0">
        <w:trPr>
          <w:trHeight w:val="697"/>
        </w:trPr>
        <w:tc>
          <w:tcPr>
            <w:tcW w:w="2410" w:type="dxa"/>
            <w:tcBorders>
              <w:top w:val="single" w:sz="4" w:space="0" w:color="auto"/>
              <w:left w:val="single" w:sz="4" w:space="0" w:color="auto"/>
              <w:bottom w:val="single" w:sz="4" w:space="0" w:color="auto"/>
              <w:right w:val="single" w:sz="4" w:space="0" w:color="auto"/>
            </w:tcBorders>
            <w:vAlign w:val="center"/>
          </w:tcPr>
          <w:p w14:paraId="1C78E0F3" w14:textId="1982AF05" w:rsidR="00C20598" w:rsidRPr="007B06B3" w:rsidRDefault="009548E1" w:rsidP="00C20598">
            <w:pPr>
              <w:tabs>
                <w:tab w:val="left" w:pos="2160"/>
                <w:tab w:val="left" w:pos="2880"/>
                <w:tab w:val="left" w:pos="4500"/>
              </w:tabs>
              <w:spacing w:line="276" w:lineRule="auto"/>
              <w:rPr>
                <w:rFonts w:ascii="Arial Narrow" w:hAnsi="Arial Narrow"/>
                <w:b/>
                <w:bCs/>
                <w:color w:val="000000"/>
                <w:sz w:val="22"/>
                <w:szCs w:val="22"/>
                <w:lang w:eastAsia="cs-CZ"/>
              </w:rPr>
            </w:pPr>
            <w:r>
              <w:rPr>
                <w:rFonts w:ascii="Arial Narrow" w:hAnsi="Arial Narrow"/>
                <w:b/>
                <w:bCs/>
                <w:color w:val="000000"/>
                <w:sz w:val="22"/>
                <w:szCs w:val="22"/>
                <w:lang w:eastAsia="cs-CZ"/>
              </w:rPr>
              <w:t>Požadovaný rozsah:</w:t>
            </w:r>
          </w:p>
        </w:tc>
        <w:tc>
          <w:tcPr>
            <w:tcW w:w="6691" w:type="dxa"/>
            <w:tcBorders>
              <w:top w:val="single" w:sz="4" w:space="0" w:color="auto"/>
              <w:left w:val="single" w:sz="4" w:space="0" w:color="auto"/>
              <w:bottom w:val="single" w:sz="4" w:space="0" w:color="auto"/>
              <w:right w:val="single" w:sz="4" w:space="0" w:color="auto"/>
            </w:tcBorders>
            <w:vAlign w:val="center"/>
          </w:tcPr>
          <w:p w14:paraId="5246CE8D" w14:textId="00C557C8" w:rsidR="00C20598" w:rsidRPr="00D12027"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bCs/>
                <w:color w:val="000000"/>
                <w:lang w:eastAsia="cs-CZ"/>
              </w:rPr>
            </w:pPr>
            <w:r w:rsidRPr="008E6718">
              <w:rPr>
                <w:rFonts w:ascii="Arial Narrow" w:hAnsi="Arial Narrow"/>
                <w:color w:val="000000"/>
              </w:rPr>
              <w:t>Riadenie projektu</w:t>
            </w:r>
            <w:r>
              <w:rPr>
                <w:rFonts w:ascii="Arial Narrow" w:hAnsi="Arial Narrow"/>
                <w:color w:val="000000"/>
              </w:rPr>
              <w:t>.</w:t>
            </w:r>
          </w:p>
          <w:p w14:paraId="645A797B" w14:textId="47AB64B1" w:rsidR="00C20598" w:rsidRPr="00D12027" w:rsidRDefault="00C20598" w:rsidP="00C20598">
            <w:pPr>
              <w:pStyle w:val="Odsekzoznamu"/>
              <w:widowControl w:val="0"/>
              <w:numPr>
                <w:ilvl w:val="0"/>
                <w:numId w:val="6"/>
              </w:numPr>
              <w:autoSpaceDE w:val="0"/>
              <w:autoSpaceDN w:val="0"/>
              <w:adjustRightInd w:val="0"/>
              <w:spacing w:after="0" w:line="240" w:lineRule="auto"/>
              <w:ind w:left="295"/>
              <w:contextualSpacing w:val="0"/>
              <w:jc w:val="both"/>
              <w:rPr>
                <w:rFonts w:ascii="Arial Narrow" w:hAnsi="Arial Narrow"/>
                <w:bCs/>
                <w:color w:val="000000"/>
                <w:lang w:eastAsia="cs-CZ"/>
              </w:rPr>
            </w:pPr>
            <w:r w:rsidRPr="008E6718">
              <w:rPr>
                <w:rFonts w:ascii="Arial Narrow" w:hAnsi="Arial Narrow"/>
                <w:color w:val="000000"/>
              </w:rPr>
              <w:t>Prevencia vzniku rizík</w:t>
            </w:r>
            <w:r>
              <w:rPr>
                <w:rFonts w:ascii="Arial Narrow" w:hAnsi="Arial Narrow"/>
                <w:color w:val="000000"/>
              </w:rPr>
              <w:t>.</w:t>
            </w:r>
          </w:p>
        </w:tc>
        <w:tc>
          <w:tcPr>
            <w:tcW w:w="4791" w:type="dxa"/>
            <w:tcBorders>
              <w:top w:val="single" w:sz="4" w:space="0" w:color="auto"/>
              <w:left w:val="single" w:sz="4" w:space="0" w:color="auto"/>
              <w:bottom w:val="single" w:sz="4" w:space="0" w:color="auto"/>
              <w:right w:val="single" w:sz="4" w:space="0" w:color="auto"/>
            </w:tcBorders>
          </w:tcPr>
          <w:p w14:paraId="7DF34E27" w14:textId="77777777" w:rsidR="00C20598" w:rsidRDefault="00C20598" w:rsidP="00C20598">
            <w:pPr>
              <w:jc w:val="both"/>
              <w:rPr>
                <w:rFonts w:ascii="Arial Narrow" w:hAnsi="Arial Narrow"/>
                <w:sz w:val="22"/>
                <w:szCs w:val="22"/>
              </w:rPr>
            </w:pPr>
          </w:p>
        </w:tc>
      </w:tr>
    </w:tbl>
    <w:p w14:paraId="2447B2DF" w14:textId="60EFF494" w:rsidR="003D002D" w:rsidRDefault="003D002D">
      <w:pPr>
        <w:ind w:left="357"/>
        <w:rPr>
          <w:rFonts w:ascii="Arial Narrow" w:hAnsi="Arial Narrow"/>
          <w:b/>
          <w:sz w:val="22"/>
          <w:szCs w:val="22"/>
          <w:u w:val="single"/>
        </w:rPr>
      </w:pPr>
    </w:p>
    <w:p w14:paraId="6DA5DD3D" w14:textId="37C0FB08" w:rsidR="003D002D" w:rsidRDefault="000329C2">
      <w:pPr>
        <w:tabs>
          <w:tab w:val="left" w:pos="708"/>
          <w:tab w:val="left" w:pos="2160"/>
          <w:tab w:val="left" w:pos="2880"/>
          <w:tab w:val="left" w:pos="4500"/>
        </w:tabs>
        <w:spacing w:before="120" w:after="60" w:line="264" w:lineRule="auto"/>
        <w:jc w:val="both"/>
        <w:rPr>
          <w:rFonts w:ascii="Arial Narrow" w:eastAsia="Microsoft Sans Serif" w:hAnsi="Arial Narrow" w:cs="Arial"/>
          <w:color w:val="000000"/>
          <w:sz w:val="22"/>
          <w:szCs w:val="22"/>
        </w:rPr>
      </w:pPr>
      <w:r>
        <w:rPr>
          <w:rFonts w:ascii="Arial Narrow" w:eastAsia="Microsoft Sans Serif" w:hAnsi="Arial Narrow" w:cs="Arial"/>
          <w:color w:val="000000"/>
          <w:sz w:val="22"/>
          <w:szCs w:val="22"/>
        </w:rPr>
        <w:t>Verejný obstarávateľ ďalej požaduje predložiť k </w:t>
      </w:r>
      <w:r>
        <w:rPr>
          <w:rFonts w:ascii="Arial Narrow" w:hAnsi="Arial Narrow" w:cs="Arial"/>
          <w:color w:val="000000"/>
          <w:sz w:val="22"/>
          <w:szCs w:val="22"/>
        </w:rPr>
        <w:t>predmetu zákazky</w:t>
      </w:r>
      <w:r>
        <w:rPr>
          <w:rFonts w:ascii="Arial Narrow" w:eastAsia="Microsoft Sans Serif" w:hAnsi="Arial Narrow" w:cs="Arial"/>
          <w:color w:val="000000"/>
          <w:sz w:val="22"/>
          <w:szCs w:val="22"/>
        </w:rPr>
        <w:t>:</w:t>
      </w:r>
    </w:p>
    <w:p w14:paraId="0F257143" w14:textId="6B20BD6E" w:rsidR="003D002D" w:rsidRPr="00CE5CF6" w:rsidRDefault="002D389E" w:rsidP="00D12027">
      <w:pPr>
        <w:pStyle w:val="Odsekzoznamu"/>
        <w:numPr>
          <w:ilvl w:val="0"/>
          <w:numId w:val="2"/>
        </w:numPr>
        <w:tabs>
          <w:tab w:val="left" w:pos="708"/>
        </w:tabs>
        <w:spacing w:after="60"/>
        <w:jc w:val="both"/>
        <w:rPr>
          <w:rFonts w:ascii="Arial Narrow" w:hAnsi="Arial Narrow"/>
          <w:color w:val="000000"/>
        </w:rPr>
      </w:pPr>
      <w:r>
        <w:rPr>
          <w:rFonts w:ascii="Arial Narrow" w:hAnsi="Arial Narrow" w:cs="Arial"/>
          <w:color w:val="000000"/>
        </w:rPr>
        <w:t>Technické alebo katalógové listy</w:t>
      </w:r>
    </w:p>
    <w:p w14:paraId="0FB0B599" w14:textId="2A083C15" w:rsidR="00465AA4" w:rsidRDefault="000329C2" w:rsidP="00D12027">
      <w:pPr>
        <w:pStyle w:val="Odsekzoznamu"/>
        <w:numPr>
          <w:ilvl w:val="0"/>
          <w:numId w:val="2"/>
        </w:numPr>
        <w:tabs>
          <w:tab w:val="left" w:pos="708"/>
        </w:tabs>
        <w:spacing w:after="60"/>
        <w:jc w:val="both"/>
        <w:rPr>
          <w:rFonts w:ascii="Arial Narrow" w:hAnsi="Arial Narrow" w:cs="Arial"/>
          <w:color w:val="000000"/>
        </w:rPr>
      </w:pPr>
      <w:r w:rsidRPr="002D389E">
        <w:rPr>
          <w:rFonts w:ascii="Arial Narrow" w:hAnsi="Arial Narrow" w:cs="Arial"/>
          <w:color w:val="000000"/>
        </w:rPr>
        <w:t>Všetky uvedené dokumenty musia byť predložené v slovenskom jazyku (akceptovateľný je aj český jazyk). Technické listy, katalógové listy môžu byť dodané aj v anglickom jazyku pokiaľ sa originálna jazyková mutácia nevyskytuje v slovenskom alebo v českom jazyku. Úradný preklad do sl</w:t>
      </w:r>
      <w:r w:rsidR="002D389E">
        <w:rPr>
          <w:rFonts w:ascii="Arial Narrow" w:hAnsi="Arial Narrow" w:cs="Arial"/>
          <w:color w:val="000000"/>
        </w:rPr>
        <w:t>ovenského jazyka sa nevyžaduje.</w:t>
      </w:r>
    </w:p>
    <w:p w14:paraId="372AFC35" w14:textId="7D52563C" w:rsidR="00C17C13" w:rsidRDefault="00C17C13" w:rsidP="00E20904">
      <w:pPr>
        <w:rPr>
          <w:rFonts w:ascii="Arial Narrow" w:hAnsi="Arial Narrow"/>
          <w:b/>
          <w:sz w:val="22"/>
          <w:szCs w:val="22"/>
          <w:u w:val="single"/>
        </w:rPr>
      </w:pPr>
    </w:p>
    <w:sectPr w:rsidR="00C17C13" w:rsidSect="00A2295E">
      <w:footerReference w:type="default" r:id="rId8"/>
      <w:pgSz w:w="16838" w:h="11906" w:orient="landscape"/>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187F3" w14:textId="77777777" w:rsidR="00761CAD" w:rsidRDefault="00761CAD" w:rsidP="00311D01">
      <w:r>
        <w:separator/>
      </w:r>
    </w:p>
  </w:endnote>
  <w:endnote w:type="continuationSeparator" w:id="0">
    <w:p w14:paraId="4EA764F0" w14:textId="77777777" w:rsidR="00761CAD" w:rsidRDefault="00761CAD" w:rsidP="0031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983950"/>
      <w:docPartObj>
        <w:docPartGallery w:val="Page Numbers (Bottom of Page)"/>
        <w:docPartUnique/>
      </w:docPartObj>
    </w:sdtPr>
    <w:sdtEndPr/>
    <w:sdtContent>
      <w:p w14:paraId="66531A31" w14:textId="37DE272A" w:rsidR="00ED1C30" w:rsidRDefault="00ED1C30" w:rsidP="00311D01">
        <w:pPr>
          <w:pStyle w:val="Pta"/>
          <w:jc w:val="center"/>
        </w:pPr>
        <w:r>
          <w:fldChar w:fldCharType="begin"/>
        </w:r>
        <w:r>
          <w:instrText>PAGE   \* MERGEFORMAT</w:instrText>
        </w:r>
        <w:r>
          <w:fldChar w:fldCharType="separate"/>
        </w:r>
        <w:r w:rsidR="006D69F8">
          <w:rPr>
            <w:noProof/>
          </w:rPr>
          <w:t>4</w:t>
        </w:r>
        <w:r>
          <w:fldChar w:fldCharType="end"/>
        </w:r>
      </w:p>
    </w:sdtContent>
  </w:sdt>
  <w:p w14:paraId="0C1ED9F4" w14:textId="77777777" w:rsidR="00ED1C30" w:rsidRDefault="00ED1C3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CAEB6" w14:textId="77777777" w:rsidR="00761CAD" w:rsidRDefault="00761CAD" w:rsidP="00311D01">
      <w:r>
        <w:separator/>
      </w:r>
    </w:p>
  </w:footnote>
  <w:footnote w:type="continuationSeparator" w:id="0">
    <w:p w14:paraId="24384569" w14:textId="77777777" w:rsidR="00761CAD" w:rsidRDefault="00761CAD" w:rsidP="00311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57A84"/>
    <w:multiLevelType w:val="hybridMultilevel"/>
    <w:tmpl w:val="D97E4A42"/>
    <w:lvl w:ilvl="0" w:tplc="404CEF12">
      <w:start w:val="2"/>
      <w:numFmt w:val="bullet"/>
      <w:lvlText w:val="-"/>
      <w:lvlJc w:val="left"/>
      <w:pPr>
        <w:ind w:left="1220" w:hanging="360"/>
      </w:pPr>
      <w:rPr>
        <w:rFonts w:ascii="Times New Roman" w:eastAsia="Times New Roman" w:hAnsi="Times New Roman" w:cs="Times New Roman" w:hint="default"/>
      </w:rPr>
    </w:lvl>
    <w:lvl w:ilvl="1" w:tplc="041B0003" w:tentative="1">
      <w:start w:val="1"/>
      <w:numFmt w:val="bullet"/>
      <w:lvlText w:val="o"/>
      <w:lvlJc w:val="left"/>
      <w:pPr>
        <w:ind w:left="1940" w:hanging="360"/>
      </w:pPr>
      <w:rPr>
        <w:rFonts w:ascii="Courier New" w:hAnsi="Courier New" w:cs="Courier New" w:hint="default"/>
      </w:rPr>
    </w:lvl>
    <w:lvl w:ilvl="2" w:tplc="041B0005" w:tentative="1">
      <w:start w:val="1"/>
      <w:numFmt w:val="bullet"/>
      <w:lvlText w:val=""/>
      <w:lvlJc w:val="left"/>
      <w:pPr>
        <w:ind w:left="2660" w:hanging="360"/>
      </w:pPr>
      <w:rPr>
        <w:rFonts w:ascii="Wingdings" w:hAnsi="Wingdings" w:hint="default"/>
      </w:rPr>
    </w:lvl>
    <w:lvl w:ilvl="3" w:tplc="041B0001" w:tentative="1">
      <w:start w:val="1"/>
      <w:numFmt w:val="bullet"/>
      <w:lvlText w:val=""/>
      <w:lvlJc w:val="left"/>
      <w:pPr>
        <w:ind w:left="3380" w:hanging="360"/>
      </w:pPr>
      <w:rPr>
        <w:rFonts w:ascii="Symbol" w:hAnsi="Symbol" w:hint="default"/>
      </w:rPr>
    </w:lvl>
    <w:lvl w:ilvl="4" w:tplc="041B0003" w:tentative="1">
      <w:start w:val="1"/>
      <w:numFmt w:val="bullet"/>
      <w:lvlText w:val="o"/>
      <w:lvlJc w:val="left"/>
      <w:pPr>
        <w:ind w:left="4100" w:hanging="360"/>
      </w:pPr>
      <w:rPr>
        <w:rFonts w:ascii="Courier New" w:hAnsi="Courier New" w:cs="Courier New" w:hint="default"/>
      </w:rPr>
    </w:lvl>
    <w:lvl w:ilvl="5" w:tplc="041B0005" w:tentative="1">
      <w:start w:val="1"/>
      <w:numFmt w:val="bullet"/>
      <w:lvlText w:val=""/>
      <w:lvlJc w:val="left"/>
      <w:pPr>
        <w:ind w:left="4820" w:hanging="360"/>
      </w:pPr>
      <w:rPr>
        <w:rFonts w:ascii="Wingdings" w:hAnsi="Wingdings" w:hint="default"/>
      </w:rPr>
    </w:lvl>
    <w:lvl w:ilvl="6" w:tplc="041B0001" w:tentative="1">
      <w:start w:val="1"/>
      <w:numFmt w:val="bullet"/>
      <w:lvlText w:val=""/>
      <w:lvlJc w:val="left"/>
      <w:pPr>
        <w:ind w:left="5540" w:hanging="360"/>
      </w:pPr>
      <w:rPr>
        <w:rFonts w:ascii="Symbol" w:hAnsi="Symbol" w:hint="default"/>
      </w:rPr>
    </w:lvl>
    <w:lvl w:ilvl="7" w:tplc="041B0003" w:tentative="1">
      <w:start w:val="1"/>
      <w:numFmt w:val="bullet"/>
      <w:lvlText w:val="o"/>
      <w:lvlJc w:val="left"/>
      <w:pPr>
        <w:ind w:left="6260" w:hanging="360"/>
      </w:pPr>
      <w:rPr>
        <w:rFonts w:ascii="Courier New" w:hAnsi="Courier New" w:cs="Courier New" w:hint="default"/>
      </w:rPr>
    </w:lvl>
    <w:lvl w:ilvl="8" w:tplc="041B0005" w:tentative="1">
      <w:start w:val="1"/>
      <w:numFmt w:val="bullet"/>
      <w:lvlText w:val=""/>
      <w:lvlJc w:val="left"/>
      <w:pPr>
        <w:ind w:left="6980" w:hanging="360"/>
      </w:pPr>
      <w:rPr>
        <w:rFonts w:ascii="Wingdings" w:hAnsi="Wingdings" w:hint="default"/>
      </w:rPr>
    </w:lvl>
  </w:abstractNum>
  <w:abstractNum w:abstractNumId="1" w15:restartNumberingAfterBreak="0">
    <w:nsid w:val="35FA0345"/>
    <w:multiLevelType w:val="hybridMultilevel"/>
    <w:tmpl w:val="217629F4"/>
    <w:lvl w:ilvl="0" w:tplc="D8AC0240">
      <w:start w:val="1"/>
      <w:numFmt w:val="decimal"/>
      <w:lvlText w:val="%1."/>
      <w:lvlJc w:val="left"/>
      <w:pPr>
        <w:ind w:left="704" w:hanging="420"/>
      </w:pPr>
      <w:rPr>
        <w:rFonts w:hint="default"/>
        <w:b/>
        <w:i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3CC5082F"/>
    <w:multiLevelType w:val="hybridMultilevel"/>
    <w:tmpl w:val="356CBF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B6827F9"/>
    <w:multiLevelType w:val="hybridMultilevel"/>
    <w:tmpl w:val="64E409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CE3F24"/>
    <w:multiLevelType w:val="hybridMultilevel"/>
    <w:tmpl w:val="217629F4"/>
    <w:lvl w:ilvl="0" w:tplc="D8AC0240">
      <w:start w:val="1"/>
      <w:numFmt w:val="decimal"/>
      <w:lvlText w:val="%1."/>
      <w:lvlJc w:val="left"/>
      <w:pPr>
        <w:ind w:left="704" w:hanging="420"/>
      </w:pPr>
      <w:rPr>
        <w:rFonts w:hint="default"/>
        <w:b/>
        <w:i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4"/>
  </w:num>
  <w:num w:numId="5">
    <w:abstractNumId w:val="2"/>
  </w:num>
  <w:num w:numId="6">
    <w:abstractNumId w:val="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AD" w15:userId="S-1-5-21-352021142-1903484755-3030794557-1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02D"/>
    <w:rsid w:val="00012543"/>
    <w:rsid w:val="00031CBF"/>
    <w:rsid w:val="000329C2"/>
    <w:rsid w:val="00034C6A"/>
    <w:rsid w:val="0003726E"/>
    <w:rsid w:val="0004202A"/>
    <w:rsid w:val="00082069"/>
    <w:rsid w:val="000923A3"/>
    <w:rsid w:val="0009798D"/>
    <w:rsid w:val="000D3A9F"/>
    <w:rsid w:val="000E56D0"/>
    <w:rsid w:val="000F3FAB"/>
    <w:rsid w:val="000F7C20"/>
    <w:rsid w:val="00106833"/>
    <w:rsid w:val="0011302F"/>
    <w:rsid w:val="001130FE"/>
    <w:rsid w:val="00130C70"/>
    <w:rsid w:val="00183E15"/>
    <w:rsid w:val="00193E92"/>
    <w:rsid w:val="00194F71"/>
    <w:rsid w:val="001B34D5"/>
    <w:rsid w:val="001B7AEB"/>
    <w:rsid w:val="001F046F"/>
    <w:rsid w:val="002154ED"/>
    <w:rsid w:val="00216F6E"/>
    <w:rsid w:val="002460FF"/>
    <w:rsid w:val="002601D7"/>
    <w:rsid w:val="00277B9C"/>
    <w:rsid w:val="00294C7A"/>
    <w:rsid w:val="002B1F66"/>
    <w:rsid w:val="002D2915"/>
    <w:rsid w:val="002D389E"/>
    <w:rsid w:val="002D48B3"/>
    <w:rsid w:val="002F765B"/>
    <w:rsid w:val="00305ACA"/>
    <w:rsid w:val="003115AF"/>
    <w:rsid w:val="00311D01"/>
    <w:rsid w:val="00322D5C"/>
    <w:rsid w:val="00344078"/>
    <w:rsid w:val="0037509E"/>
    <w:rsid w:val="003C0451"/>
    <w:rsid w:val="003C1162"/>
    <w:rsid w:val="003D002D"/>
    <w:rsid w:val="003D2928"/>
    <w:rsid w:val="003D3443"/>
    <w:rsid w:val="003D4EBB"/>
    <w:rsid w:val="003F1797"/>
    <w:rsid w:val="003F301A"/>
    <w:rsid w:val="003F3B62"/>
    <w:rsid w:val="003F7482"/>
    <w:rsid w:val="00423DA0"/>
    <w:rsid w:val="00441AA8"/>
    <w:rsid w:val="004439E9"/>
    <w:rsid w:val="00452BB5"/>
    <w:rsid w:val="00457F33"/>
    <w:rsid w:val="00465AA4"/>
    <w:rsid w:val="00465D11"/>
    <w:rsid w:val="004729AE"/>
    <w:rsid w:val="00483D94"/>
    <w:rsid w:val="004D749E"/>
    <w:rsid w:val="004F0474"/>
    <w:rsid w:val="005A20DD"/>
    <w:rsid w:val="005A2CB4"/>
    <w:rsid w:val="005C02E5"/>
    <w:rsid w:val="005D34AA"/>
    <w:rsid w:val="005D557F"/>
    <w:rsid w:val="005F5B8A"/>
    <w:rsid w:val="00611266"/>
    <w:rsid w:val="00615C71"/>
    <w:rsid w:val="00637DEB"/>
    <w:rsid w:val="00670A1F"/>
    <w:rsid w:val="006A3250"/>
    <w:rsid w:val="006C7BA0"/>
    <w:rsid w:val="006D3CC6"/>
    <w:rsid w:val="006D4D76"/>
    <w:rsid w:val="006D69F8"/>
    <w:rsid w:val="00713FC5"/>
    <w:rsid w:val="00714C35"/>
    <w:rsid w:val="00721942"/>
    <w:rsid w:val="00722DD3"/>
    <w:rsid w:val="00725AC4"/>
    <w:rsid w:val="007308A4"/>
    <w:rsid w:val="00745864"/>
    <w:rsid w:val="007503E1"/>
    <w:rsid w:val="00752A57"/>
    <w:rsid w:val="00761CAD"/>
    <w:rsid w:val="00781B5A"/>
    <w:rsid w:val="00796F1A"/>
    <w:rsid w:val="007977B5"/>
    <w:rsid w:val="007A6532"/>
    <w:rsid w:val="007B06B3"/>
    <w:rsid w:val="007B345C"/>
    <w:rsid w:val="007C1583"/>
    <w:rsid w:val="007C1A10"/>
    <w:rsid w:val="007C3811"/>
    <w:rsid w:val="007E77E7"/>
    <w:rsid w:val="007F33DF"/>
    <w:rsid w:val="007F50C2"/>
    <w:rsid w:val="008117F0"/>
    <w:rsid w:val="008124DE"/>
    <w:rsid w:val="00823E57"/>
    <w:rsid w:val="00854EB6"/>
    <w:rsid w:val="00865796"/>
    <w:rsid w:val="008720FF"/>
    <w:rsid w:val="008736EE"/>
    <w:rsid w:val="00873E6B"/>
    <w:rsid w:val="00886A33"/>
    <w:rsid w:val="00891588"/>
    <w:rsid w:val="00893B76"/>
    <w:rsid w:val="008975D4"/>
    <w:rsid w:val="008E0B4F"/>
    <w:rsid w:val="008E2A91"/>
    <w:rsid w:val="008E3D77"/>
    <w:rsid w:val="008F1B80"/>
    <w:rsid w:val="0092012F"/>
    <w:rsid w:val="00921022"/>
    <w:rsid w:val="00953226"/>
    <w:rsid w:val="009537C3"/>
    <w:rsid w:val="009548E1"/>
    <w:rsid w:val="0097536F"/>
    <w:rsid w:val="00994744"/>
    <w:rsid w:val="009A494A"/>
    <w:rsid w:val="009C618D"/>
    <w:rsid w:val="009E2673"/>
    <w:rsid w:val="00A003C0"/>
    <w:rsid w:val="00A1769A"/>
    <w:rsid w:val="00A17856"/>
    <w:rsid w:val="00A2295E"/>
    <w:rsid w:val="00A23120"/>
    <w:rsid w:val="00A2584B"/>
    <w:rsid w:val="00A270EB"/>
    <w:rsid w:val="00A409E5"/>
    <w:rsid w:val="00A42B98"/>
    <w:rsid w:val="00A51538"/>
    <w:rsid w:val="00A953C3"/>
    <w:rsid w:val="00A959C8"/>
    <w:rsid w:val="00AC67E4"/>
    <w:rsid w:val="00AF1BCB"/>
    <w:rsid w:val="00B07D2F"/>
    <w:rsid w:val="00B33E35"/>
    <w:rsid w:val="00B564E3"/>
    <w:rsid w:val="00BB33BC"/>
    <w:rsid w:val="00BB38A3"/>
    <w:rsid w:val="00BB5633"/>
    <w:rsid w:val="00BC60EE"/>
    <w:rsid w:val="00BE6C13"/>
    <w:rsid w:val="00BF4CC4"/>
    <w:rsid w:val="00C01622"/>
    <w:rsid w:val="00C04B41"/>
    <w:rsid w:val="00C1319F"/>
    <w:rsid w:val="00C17C13"/>
    <w:rsid w:val="00C20598"/>
    <w:rsid w:val="00C24B2A"/>
    <w:rsid w:val="00C26B47"/>
    <w:rsid w:val="00C5340C"/>
    <w:rsid w:val="00C6739B"/>
    <w:rsid w:val="00C7586D"/>
    <w:rsid w:val="00C8045A"/>
    <w:rsid w:val="00CB6F5B"/>
    <w:rsid w:val="00CC1B0B"/>
    <w:rsid w:val="00CD48A8"/>
    <w:rsid w:val="00CE5CF6"/>
    <w:rsid w:val="00CF6B8E"/>
    <w:rsid w:val="00D05FFE"/>
    <w:rsid w:val="00D07426"/>
    <w:rsid w:val="00D12027"/>
    <w:rsid w:val="00D30658"/>
    <w:rsid w:val="00D4770C"/>
    <w:rsid w:val="00D61D54"/>
    <w:rsid w:val="00D831E8"/>
    <w:rsid w:val="00D91FA6"/>
    <w:rsid w:val="00D979C6"/>
    <w:rsid w:val="00DB0AC7"/>
    <w:rsid w:val="00DD2D63"/>
    <w:rsid w:val="00DE4545"/>
    <w:rsid w:val="00E20904"/>
    <w:rsid w:val="00E407C1"/>
    <w:rsid w:val="00E45F4A"/>
    <w:rsid w:val="00E5234E"/>
    <w:rsid w:val="00E53713"/>
    <w:rsid w:val="00E54052"/>
    <w:rsid w:val="00E542DD"/>
    <w:rsid w:val="00EA2563"/>
    <w:rsid w:val="00EA5FF7"/>
    <w:rsid w:val="00EB5F0A"/>
    <w:rsid w:val="00EC0635"/>
    <w:rsid w:val="00EC57F8"/>
    <w:rsid w:val="00ED1C30"/>
    <w:rsid w:val="00EF10C9"/>
    <w:rsid w:val="00EF48D5"/>
    <w:rsid w:val="00F145F5"/>
    <w:rsid w:val="00F447ED"/>
    <w:rsid w:val="00F52089"/>
    <w:rsid w:val="00F67EFE"/>
    <w:rsid w:val="00F77D33"/>
    <w:rsid w:val="00F83E8F"/>
    <w:rsid w:val="00FA315D"/>
    <w:rsid w:val="00FA3732"/>
    <w:rsid w:val="00FB405D"/>
    <w:rsid w:val="00FB4F24"/>
    <w:rsid w:val="00FD7362"/>
    <w:rsid w:val="00FE5B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A4D36"/>
  <w15:docId w15:val="{7A81FC73-6401-4B76-827F-E87EC76CE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next w:val="Normlny"/>
    <w:link w:val="Nadpis2Char"/>
    <w:uiPriority w:val="9"/>
    <w:semiHidden/>
    <w:unhideWhenUsed/>
    <w:qFormat/>
    <w:rsid w:val="007B06B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Theme="majorHAnsi" w:eastAsiaTheme="majorEastAsia" w:hAnsiTheme="majorHAnsi" w:cstheme="majorBidi"/>
      <w:b/>
      <w:bCs/>
      <w:color w:val="2F5496" w:themeColor="accent1" w:themeShade="BF"/>
      <w:sz w:val="28"/>
      <w:szCs w:val="28"/>
      <w:lang w:eastAsia="sk-SK"/>
    </w:rPr>
  </w:style>
  <w:style w:type="character" w:customStyle="1" w:styleId="Nadpis3Char">
    <w:name w:val="Nadpis 3 Char"/>
    <w:basedOn w:val="Predvolenpsmoodseku"/>
    <w:link w:val="Nadpis3"/>
    <w:rPr>
      <w:rFonts w:ascii="Arial" w:eastAsia="Times New Roman" w:hAnsi="Arial" w:cs="Arial"/>
      <w:b/>
      <w:bCs/>
      <w:sz w:val="26"/>
      <w:szCs w:val="26"/>
      <w:lang w:eastAsia="sk-SK"/>
    </w:rPr>
  </w:style>
  <w:style w:type="paragraph" w:styleId="Pta">
    <w:name w:val="footer"/>
    <w:basedOn w:val="Normlny"/>
    <w:link w:val="PtaChar"/>
    <w:uiPriority w:val="99"/>
    <w:pPr>
      <w:tabs>
        <w:tab w:val="center" w:pos="4153"/>
        <w:tab w:val="right" w:pos="8306"/>
      </w:tabs>
    </w:pPr>
  </w:style>
  <w:style w:type="character" w:customStyle="1" w:styleId="PtaChar">
    <w:name w:val="Päta Char"/>
    <w:basedOn w:val="Predvolenpsmoodseku"/>
    <w:link w:val="Pta"/>
    <w:uiPriority w:val="99"/>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pPr>
      <w:spacing w:after="200" w:line="276" w:lineRule="auto"/>
      <w:ind w:left="720"/>
      <w:contextualSpacing/>
    </w:pPr>
    <w:rPr>
      <w:rFonts w:ascii="Calibri" w:eastAsia="Calibri" w:hAnsi="Calibri"/>
      <w:sz w:val="22"/>
      <w:szCs w:val="22"/>
      <w:lang w:eastAsia="en-US"/>
    </w:rPr>
  </w:style>
  <w:style w:type="paragraph" w:styleId="Zarkazkladnhotextu">
    <w:name w:val="Body Text Indent"/>
    <w:basedOn w:val="Normlny"/>
    <w:link w:val="ZarkazkladnhotextuChar"/>
    <w:pPr>
      <w:ind w:firstLine="708"/>
      <w:jc w:val="both"/>
    </w:pPr>
    <w:rPr>
      <w:sz w:val="24"/>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pPr>
      <w:spacing w:after="120" w:line="480" w:lineRule="auto"/>
    </w:pPr>
  </w:style>
  <w:style w:type="character" w:customStyle="1" w:styleId="Zkladntext2Char">
    <w:name w:val="Základný text 2 Char"/>
    <w:basedOn w:val="Predvolenpsmoodseku"/>
    <w:link w:val="Zkladntext2"/>
    <w:rPr>
      <w:rFonts w:ascii="Times New Roman" w:eastAsia="Times New Roman" w:hAnsi="Times New Roman" w:cs="Times New Roman"/>
      <w:sz w:val="20"/>
      <w:szCs w:val="20"/>
      <w:lang w:eastAsia="sk-SK"/>
    </w:rPr>
  </w:style>
  <w:style w:type="paragraph" w:styleId="Zkladntext3">
    <w:name w:val="Body Text 3"/>
    <w:basedOn w:val="Normlny"/>
    <w:link w:val="Zkladntext3Char"/>
    <w:pPr>
      <w:jc w:val="center"/>
    </w:pPr>
    <w:rPr>
      <w:noProof/>
      <w:color w:val="FF0000"/>
    </w:rPr>
  </w:style>
  <w:style w:type="character" w:customStyle="1" w:styleId="Zkladntext3Char">
    <w:name w:val="Základný text 3 Char"/>
    <w:basedOn w:val="Predvolenpsmoodseku"/>
    <w:link w:val="Zkladntext3"/>
    <w:rPr>
      <w:rFonts w:ascii="Times New Roman" w:eastAsia="Times New Roman" w:hAnsi="Times New Roman" w:cs="Times New Roman"/>
      <w:noProof/>
      <w:color w:val="FF0000"/>
      <w:sz w:val="20"/>
      <w:szCs w:val="20"/>
      <w:lang w:eastAsia="sk-SK"/>
    </w:rPr>
  </w:style>
  <w:style w:type="paragraph" w:customStyle="1" w:styleId="Standard">
    <w:name w:val="Standard"/>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OdsekzoznamuChar">
    <w:name w:val="Odsek zoznamu Char"/>
    <w:link w:val="Odsekzoznamu"/>
    <w:uiPriority w:val="34"/>
    <w:locked/>
    <w:rPr>
      <w:rFonts w:ascii="Calibri" w:eastAsia="Calibri" w:hAnsi="Calibri" w:cs="Times New Roman"/>
    </w:rPr>
  </w:style>
  <w:style w:type="paragraph" w:styleId="Zkladntext">
    <w:name w:val="Body Text"/>
    <w:basedOn w:val="Normlny"/>
    <w:link w:val="ZkladntextChar"/>
    <w:uiPriority w:val="99"/>
    <w:semiHidden/>
    <w:unhideWhenUsed/>
    <w:pPr>
      <w:spacing w:after="120"/>
    </w:pPr>
  </w:style>
  <w:style w:type="character" w:customStyle="1" w:styleId="ZkladntextChar">
    <w:name w:val="Základný text Char"/>
    <w:basedOn w:val="Predvolenpsmoodseku"/>
    <w:link w:val="Zkladntext"/>
    <w:uiPriority w:val="99"/>
    <w:semiHidden/>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paragraph" w:customStyle="1" w:styleId="Default">
    <w:name w:val="Default"/>
    <w:uiPriority w:val="99"/>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Pr>
      <w:rFonts w:ascii="Arial" w:eastAsia="Times New Roman" w:hAnsi="Arial" w:cs="Times New Roman"/>
      <w:sz w:val="20"/>
      <w:szCs w:val="20"/>
      <w:lang w:eastAsia="cs-CZ"/>
    </w:rPr>
  </w:style>
  <w:style w:type="character" w:styleId="Hypertextovprepojenie">
    <w:name w:val="Hyperlink"/>
    <w:uiPriority w:val="99"/>
    <w:rPr>
      <w:color w:val="0000FF"/>
      <w:u w:val="single"/>
    </w:rPr>
  </w:style>
  <w:style w:type="character" w:styleId="Odkaznakomentr">
    <w:name w:val="annotation reference"/>
    <w:basedOn w:val="Predvolenpsmoodseku"/>
    <w:uiPriority w:val="99"/>
    <w:unhideWhenUsed/>
    <w:rPr>
      <w:sz w:val="16"/>
      <w:szCs w:val="16"/>
    </w:rPr>
  </w:style>
  <w:style w:type="paragraph" w:styleId="Textkomentra">
    <w:name w:val="annotation text"/>
    <w:basedOn w:val="Normlny"/>
    <w:link w:val="TextkomentraChar"/>
    <w:uiPriority w:val="99"/>
    <w:unhideWhenUsed/>
  </w:style>
  <w:style w:type="character" w:customStyle="1" w:styleId="TextkomentraChar">
    <w:name w:val="Text komentára Char"/>
    <w:basedOn w:val="Predvolenpsmoodseku"/>
    <w:link w:val="Textkomentra"/>
    <w:uiPriority w:val="9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customStyle="1" w:styleId="CTL">
    <w:name w:val="CTL"/>
    <w:basedOn w:val="Normlny"/>
    <w:pPr>
      <w:widowControl w:val="0"/>
      <w:numPr>
        <w:numId w:val="1"/>
      </w:numPr>
      <w:autoSpaceDE w:val="0"/>
      <w:autoSpaceDN w:val="0"/>
      <w:adjustRightInd w:val="0"/>
      <w:spacing w:after="120"/>
      <w:jc w:val="both"/>
    </w:pPr>
    <w:rPr>
      <w:sz w:val="24"/>
      <w:lang w:eastAsia="en-US"/>
    </w:rPr>
  </w:style>
  <w:style w:type="paragraph" w:styleId="Hlavika">
    <w:name w:val="header"/>
    <w:basedOn w:val="Normlny"/>
    <w:link w:val="HlavikaChar"/>
    <w:uiPriority w:val="99"/>
    <w:unhideWhenUsed/>
    <w:rsid w:val="00311D01"/>
    <w:pPr>
      <w:tabs>
        <w:tab w:val="center" w:pos="4536"/>
        <w:tab w:val="right" w:pos="9072"/>
      </w:tabs>
    </w:pPr>
  </w:style>
  <w:style w:type="character" w:customStyle="1" w:styleId="HlavikaChar">
    <w:name w:val="Hlavička Char"/>
    <w:basedOn w:val="Predvolenpsmoodseku"/>
    <w:link w:val="Hlavika"/>
    <w:uiPriority w:val="99"/>
    <w:rsid w:val="00311D01"/>
    <w:rPr>
      <w:rFonts w:ascii="Times New Roman" w:eastAsia="Times New Roman" w:hAnsi="Times New Roman" w:cs="Times New Roman"/>
      <w:sz w:val="20"/>
      <w:szCs w:val="20"/>
      <w:lang w:eastAsia="sk-SK"/>
    </w:rPr>
  </w:style>
  <w:style w:type="character" w:customStyle="1" w:styleId="Nadpis2Char">
    <w:name w:val="Nadpis 2 Char"/>
    <w:basedOn w:val="Predvolenpsmoodseku"/>
    <w:link w:val="Nadpis2"/>
    <w:uiPriority w:val="9"/>
    <w:semiHidden/>
    <w:rsid w:val="007B06B3"/>
    <w:rPr>
      <w:rFonts w:asciiTheme="majorHAnsi" w:eastAsiaTheme="majorEastAsia" w:hAnsiTheme="majorHAnsi" w:cstheme="majorBidi"/>
      <w:color w:val="2F5496" w:themeColor="accent1" w:themeShade="BF"/>
      <w:sz w:val="26"/>
      <w:szCs w:val="26"/>
      <w:lang w:eastAsia="sk-SK"/>
    </w:rPr>
  </w:style>
  <w:style w:type="character" w:customStyle="1" w:styleId="Zkladntext0">
    <w:name w:val="Základný text_"/>
    <w:basedOn w:val="Predvolenpsmoodseku"/>
    <w:link w:val="Zkladntext1"/>
    <w:rsid w:val="00670A1F"/>
    <w:rPr>
      <w:rFonts w:ascii="Arial Narrow" w:eastAsia="Arial Narrow" w:hAnsi="Arial Narrow" w:cs="Arial Narrow"/>
      <w:shd w:val="clear" w:color="auto" w:fill="FFFFFF"/>
    </w:rPr>
  </w:style>
  <w:style w:type="paragraph" w:customStyle="1" w:styleId="Zkladntext1">
    <w:name w:val="Základný text1"/>
    <w:basedOn w:val="Normlny"/>
    <w:link w:val="Zkladntext0"/>
    <w:rsid w:val="00670A1F"/>
    <w:pPr>
      <w:widowControl w:val="0"/>
      <w:shd w:val="clear" w:color="auto" w:fill="FFFFFF"/>
      <w:spacing w:after="260"/>
    </w:pPr>
    <w:rPr>
      <w:rFonts w:ascii="Arial Narrow" w:eastAsia="Arial Narrow" w:hAnsi="Arial Narrow" w:cs="Arial Narrow"/>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7965">
      <w:bodyDiv w:val="1"/>
      <w:marLeft w:val="0"/>
      <w:marRight w:val="0"/>
      <w:marTop w:val="0"/>
      <w:marBottom w:val="0"/>
      <w:divBdr>
        <w:top w:val="none" w:sz="0" w:space="0" w:color="auto"/>
        <w:left w:val="none" w:sz="0" w:space="0" w:color="auto"/>
        <w:bottom w:val="none" w:sz="0" w:space="0" w:color="auto"/>
        <w:right w:val="none" w:sz="0" w:space="0" w:color="auto"/>
      </w:divBdr>
    </w:div>
    <w:div w:id="324284578">
      <w:bodyDiv w:val="1"/>
      <w:marLeft w:val="0"/>
      <w:marRight w:val="0"/>
      <w:marTop w:val="0"/>
      <w:marBottom w:val="0"/>
      <w:divBdr>
        <w:top w:val="none" w:sz="0" w:space="0" w:color="auto"/>
        <w:left w:val="none" w:sz="0" w:space="0" w:color="auto"/>
        <w:bottom w:val="none" w:sz="0" w:space="0" w:color="auto"/>
        <w:right w:val="none" w:sz="0" w:space="0" w:color="auto"/>
      </w:divBdr>
    </w:div>
    <w:div w:id="447939190">
      <w:bodyDiv w:val="1"/>
      <w:marLeft w:val="0"/>
      <w:marRight w:val="0"/>
      <w:marTop w:val="0"/>
      <w:marBottom w:val="0"/>
      <w:divBdr>
        <w:top w:val="none" w:sz="0" w:space="0" w:color="auto"/>
        <w:left w:val="none" w:sz="0" w:space="0" w:color="auto"/>
        <w:bottom w:val="none" w:sz="0" w:space="0" w:color="auto"/>
        <w:right w:val="none" w:sz="0" w:space="0" w:color="auto"/>
      </w:divBdr>
    </w:div>
    <w:div w:id="648217797">
      <w:bodyDiv w:val="1"/>
      <w:marLeft w:val="0"/>
      <w:marRight w:val="0"/>
      <w:marTop w:val="0"/>
      <w:marBottom w:val="0"/>
      <w:divBdr>
        <w:top w:val="none" w:sz="0" w:space="0" w:color="auto"/>
        <w:left w:val="none" w:sz="0" w:space="0" w:color="auto"/>
        <w:bottom w:val="none" w:sz="0" w:space="0" w:color="auto"/>
        <w:right w:val="none" w:sz="0" w:space="0" w:color="auto"/>
      </w:divBdr>
    </w:div>
    <w:div w:id="1046030183">
      <w:bodyDiv w:val="1"/>
      <w:marLeft w:val="0"/>
      <w:marRight w:val="0"/>
      <w:marTop w:val="0"/>
      <w:marBottom w:val="0"/>
      <w:divBdr>
        <w:top w:val="none" w:sz="0" w:space="0" w:color="auto"/>
        <w:left w:val="none" w:sz="0" w:space="0" w:color="auto"/>
        <w:bottom w:val="none" w:sz="0" w:space="0" w:color="auto"/>
        <w:right w:val="none" w:sz="0" w:space="0" w:color="auto"/>
      </w:divBdr>
    </w:div>
    <w:div w:id="1196234532">
      <w:bodyDiv w:val="1"/>
      <w:marLeft w:val="0"/>
      <w:marRight w:val="0"/>
      <w:marTop w:val="0"/>
      <w:marBottom w:val="0"/>
      <w:divBdr>
        <w:top w:val="none" w:sz="0" w:space="0" w:color="auto"/>
        <w:left w:val="none" w:sz="0" w:space="0" w:color="auto"/>
        <w:bottom w:val="none" w:sz="0" w:space="0" w:color="auto"/>
        <w:right w:val="none" w:sz="0" w:space="0" w:color="auto"/>
      </w:divBdr>
    </w:div>
    <w:div w:id="1479111145">
      <w:bodyDiv w:val="1"/>
      <w:marLeft w:val="0"/>
      <w:marRight w:val="0"/>
      <w:marTop w:val="0"/>
      <w:marBottom w:val="0"/>
      <w:divBdr>
        <w:top w:val="none" w:sz="0" w:space="0" w:color="auto"/>
        <w:left w:val="none" w:sz="0" w:space="0" w:color="auto"/>
        <w:bottom w:val="none" w:sz="0" w:space="0" w:color="auto"/>
        <w:right w:val="none" w:sz="0" w:space="0" w:color="auto"/>
      </w:divBdr>
    </w:div>
    <w:div w:id="1544095856">
      <w:bodyDiv w:val="1"/>
      <w:marLeft w:val="0"/>
      <w:marRight w:val="0"/>
      <w:marTop w:val="0"/>
      <w:marBottom w:val="0"/>
      <w:divBdr>
        <w:top w:val="none" w:sz="0" w:space="0" w:color="auto"/>
        <w:left w:val="none" w:sz="0" w:space="0" w:color="auto"/>
        <w:bottom w:val="none" w:sz="0" w:space="0" w:color="auto"/>
        <w:right w:val="none" w:sz="0" w:space="0" w:color="auto"/>
      </w:divBdr>
    </w:div>
    <w:div w:id="1722705305">
      <w:bodyDiv w:val="1"/>
      <w:marLeft w:val="0"/>
      <w:marRight w:val="0"/>
      <w:marTop w:val="0"/>
      <w:marBottom w:val="0"/>
      <w:divBdr>
        <w:top w:val="none" w:sz="0" w:space="0" w:color="auto"/>
        <w:left w:val="none" w:sz="0" w:space="0" w:color="auto"/>
        <w:bottom w:val="none" w:sz="0" w:space="0" w:color="auto"/>
        <w:right w:val="none" w:sz="0" w:space="0" w:color="auto"/>
      </w:divBdr>
    </w:div>
    <w:div w:id="1756590638">
      <w:bodyDiv w:val="1"/>
      <w:marLeft w:val="0"/>
      <w:marRight w:val="0"/>
      <w:marTop w:val="0"/>
      <w:marBottom w:val="0"/>
      <w:divBdr>
        <w:top w:val="none" w:sz="0" w:space="0" w:color="auto"/>
        <w:left w:val="none" w:sz="0" w:space="0" w:color="auto"/>
        <w:bottom w:val="none" w:sz="0" w:space="0" w:color="auto"/>
        <w:right w:val="none" w:sz="0" w:space="0" w:color="auto"/>
      </w:divBdr>
    </w:div>
    <w:div w:id="1940873009">
      <w:bodyDiv w:val="1"/>
      <w:marLeft w:val="0"/>
      <w:marRight w:val="0"/>
      <w:marTop w:val="0"/>
      <w:marBottom w:val="0"/>
      <w:divBdr>
        <w:top w:val="none" w:sz="0" w:space="0" w:color="auto"/>
        <w:left w:val="none" w:sz="0" w:space="0" w:color="auto"/>
        <w:bottom w:val="none" w:sz="0" w:space="0" w:color="auto"/>
        <w:right w:val="none" w:sz="0" w:space="0" w:color="auto"/>
      </w:divBdr>
    </w:div>
    <w:div w:id="1958176243">
      <w:bodyDiv w:val="1"/>
      <w:marLeft w:val="0"/>
      <w:marRight w:val="0"/>
      <w:marTop w:val="0"/>
      <w:marBottom w:val="0"/>
      <w:divBdr>
        <w:top w:val="none" w:sz="0" w:space="0" w:color="auto"/>
        <w:left w:val="none" w:sz="0" w:space="0" w:color="auto"/>
        <w:bottom w:val="none" w:sz="0" w:space="0" w:color="auto"/>
        <w:right w:val="none" w:sz="0" w:space="0" w:color="auto"/>
      </w:divBdr>
    </w:div>
    <w:div w:id="206806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5F9AA-B066-43F3-B9AB-8A6AB2F0F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1155</Words>
  <Characters>6590</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dc:description/>
  <cp:lastModifiedBy>Martina Hlavová</cp:lastModifiedBy>
  <cp:revision>16</cp:revision>
  <cp:lastPrinted>2022-08-12T11:31:00Z</cp:lastPrinted>
  <dcterms:created xsi:type="dcterms:W3CDTF">2023-02-14T12:20:00Z</dcterms:created>
  <dcterms:modified xsi:type="dcterms:W3CDTF">2023-02-15T12:16:00Z</dcterms:modified>
</cp:coreProperties>
</file>