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58BD3536" w:rsidR="00F552BC" w:rsidRPr="008819B2" w:rsidRDefault="00B320AE" w:rsidP="008A38F0">
      <w:pPr>
        <w:pStyle w:val="Default"/>
        <w:jc w:val="both"/>
        <w:rPr>
          <w:rFonts w:ascii="Arial Narrow"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1118AF" w:rsidRPr="001118AF">
        <w:rPr>
          <w:rFonts w:ascii="Arial Narrow" w:hAnsi="Arial Narrow"/>
          <w:b/>
          <w:i/>
          <w:color w:val="000000" w:themeColor="text1"/>
          <w:sz w:val="28"/>
          <w:shd w:val="clear" w:color="auto" w:fill="FFFFFF"/>
        </w:rPr>
        <w:t xml:space="preserve">Mobilné zariadenie pre </w:t>
      </w:r>
      <w:proofErr w:type="spellStart"/>
      <w:r w:rsidR="001118AF" w:rsidRPr="001118AF">
        <w:rPr>
          <w:rFonts w:ascii="Arial Narrow" w:hAnsi="Arial Narrow"/>
          <w:b/>
          <w:i/>
          <w:color w:val="000000" w:themeColor="text1"/>
          <w:sz w:val="28"/>
          <w:shd w:val="clear" w:color="auto" w:fill="FFFFFF"/>
        </w:rPr>
        <w:t>CLKm</w:t>
      </w:r>
      <w:proofErr w:type="spellEnd"/>
      <w:r w:rsidR="001118AF">
        <w:rPr>
          <w:rFonts w:ascii="Arial Narrow" w:hAnsi="Arial Narrow"/>
          <w:b/>
          <w:i/>
          <w:color w:val="000000" w:themeColor="text1"/>
          <w:sz w:val="28"/>
          <w:shd w:val="clear" w:color="auto" w:fill="FFFFFF"/>
        </w:rPr>
        <w:t xml:space="preserve"> 2</w:t>
      </w:r>
      <w:r w:rsidRPr="008819B2">
        <w:rPr>
          <w:rFonts w:ascii="Arial Narrow" w:eastAsia="Arial" w:hAnsi="Arial Narrow" w:cstheme="majorHAnsi"/>
          <w:b/>
          <w:i/>
          <w:color w:val="000000" w:themeColor="text1"/>
          <w:sz w:val="28"/>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7EBF7532"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804BF8">
        <w:rPr>
          <w:rFonts w:ascii="Arial Narrow" w:hAnsi="Arial Narrow"/>
        </w:rPr>
        <w:t>09</w:t>
      </w:r>
      <w:r w:rsidR="001118AF">
        <w:rPr>
          <w:rFonts w:ascii="Arial Narrow" w:hAnsi="Arial Narrow"/>
        </w:rPr>
        <w:t>.</w:t>
      </w:r>
      <w:r w:rsidR="00804BF8">
        <w:rPr>
          <w:rFonts w:ascii="Arial Narrow" w:hAnsi="Arial Narrow"/>
        </w:rPr>
        <w:t>11</w:t>
      </w:r>
      <w:r w:rsidR="001118AF">
        <w:rPr>
          <w:rFonts w:ascii="Arial Narrow" w:hAnsi="Arial Narrow"/>
        </w:rPr>
        <w:t>.2022</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766ECBF3"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D50B4A">
        <w:rPr>
          <w:rFonts w:ascii="Arial Narrow" w:hAnsi="Arial Narrow"/>
        </w:rPr>
        <w:t>Mgr. Martina Hlavová</w:t>
      </w:r>
    </w:p>
    <w:p w14:paraId="55865A77" w14:textId="55CC45F3"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D50B4A">
        <w:rPr>
          <w:rFonts w:ascii="Arial Narrow" w:hAnsi="Arial Narrow"/>
        </w:rPr>
        <w:t>0</w:t>
      </w:r>
    </w:p>
    <w:p w14:paraId="1E497275" w14:textId="7F134994"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proofErr w:type="spellStart"/>
      <w:r w:rsidR="00D50B4A">
        <w:rPr>
          <w:rFonts w:ascii="Arial Narrow" w:hAnsi="Arial Narrow"/>
        </w:rPr>
        <w:t>martina.hlavova</w:t>
      </w:r>
      <w:proofErr w:type="spellEnd"/>
      <w:r w:rsidR="00481BAF" w:rsidRPr="008A38F0">
        <w:rPr>
          <w:rFonts w:ascii="Arial Narrow" w:hAnsi="Arial Narrow"/>
          <w:lang w:val="en-US"/>
        </w:rPr>
        <w:t>@</w:t>
      </w:r>
      <w:r w:rsidR="00481BAF" w:rsidRPr="008A38F0">
        <w:rPr>
          <w:rFonts w:ascii="Arial Narrow" w:hAnsi="Arial Narrow"/>
        </w:rPr>
        <w:t>minv.sk</w:t>
      </w:r>
    </w:p>
    <w:p w14:paraId="02B8A336" w14:textId="77777777" w:rsidR="00814958" w:rsidRPr="008A38F0" w:rsidRDefault="00814958" w:rsidP="008A38F0">
      <w:pPr>
        <w:spacing w:line="276" w:lineRule="auto"/>
        <w:jc w:val="both"/>
        <w:rPr>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D4E10FF" w14:textId="4829E28B" w:rsidR="00BC4B6D" w:rsidRPr="008A38F0" w:rsidRDefault="00BC4B6D" w:rsidP="008A38F0">
      <w:pPr>
        <w:pStyle w:val="tl1"/>
        <w:jc w:val="both"/>
        <w:rPr>
          <w:rFonts w:ascii="Arial Narrow" w:hAnsi="Arial Narrow"/>
          <w:sz w:val="24"/>
          <w:szCs w:val="24"/>
        </w:rPr>
      </w:pPr>
      <w:r w:rsidRPr="008A38F0">
        <w:rPr>
          <w:rFonts w:ascii="Arial Narrow" w:hAnsi="Arial Narrow"/>
          <w:sz w:val="24"/>
          <w:szCs w:val="24"/>
        </w:rPr>
        <w:t xml:space="preserve">Predmetom </w:t>
      </w:r>
      <w:r w:rsidR="0062226A" w:rsidRPr="008A38F0">
        <w:rPr>
          <w:rFonts w:ascii="Arial Narrow" w:hAnsi="Arial Narrow"/>
          <w:sz w:val="24"/>
          <w:szCs w:val="24"/>
        </w:rPr>
        <w:t>zákazky</w:t>
      </w:r>
      <w:r w:rsidRPr="008A38F0">
        <w:rPr>
          <w:rFonts w:ascii="Arial Narrow" w:hAnsi="Arial Narrow"/>
          <w:sz w:val="24"/>
          <w:szCs w:val="24"/>
        </w:rPr>
        <w:t xml:space="preserve"> je </w:t>
      </w:r>
      <w:r w:rsidR="002232C6" w:rsidRPr="008A38F0">
        <w:rPr>
          <w:rFonts w:ascii="Arial Narrow" w:hAnsi="Arial Narrow"/>
          <w:sz w:val="24"/>
          <w:szCs w:val="24"/>
        </w:rPr>
        <w:t>kúpa</w:t>
      </w:r>
      <w:r w:rsidR="008B3F3D" w:rsidRPr="008A38F0">
        <w:rPr>
          <w:rFonts w:ascii="Arial Narrow" w:hAnsi="Arial Narrow"/>
          <w:sz w:val="24"/>
          <w:szCs w:val="24"/>
        </w:rPr>
        <w:t xml:space="preserve"> a </w:t>
      </w:r>
      <w:r w:rsidR="00EC5D0F" w:rsidRPr="008A38F0">
        <w:rPr>
          <w:rFonts w:ascii="Arial Narrow" w:hAnsi="Arial Narrow"/>
          <w:sz w:val="24"/>
          <w:szCs w:val="24"/>
        </w:rPr>
        <w:t>dodanie</w:t>
      </w:r>
      <w:r w:rsidR="003F3D76" w:rsidRPr="008A38F0">
        <w:rPr>
          <w:rFonts w:ascii="Arial Narrow" w:hAnsi="Arial Narrow"/>
          <w:sz w:val="24"/>
          <w:szCs w:val="24"/>
        </w:rPr>
        <w:t xml:space="preserve"> </w:t>
      </w:r>
      <w:r w:rsidR="00BC1B30" w:rsidRPr="008A38F0">
        <w:rPr>
          <w:rFonts w:ascii="Arial Narrow" w:hAnsi="Arial Narrow"/>
          <w:sz w:val="24"/>
          <w:szCs w:val="24"/>
        </w:rPr>
        <w:t xml:space="preserve">bežne dostupných tovarov, ktorými sú </w:t>
      </w:r>
      <w:r w:rsidR="00BF309C">
        <w:rPr>
          <w:rFonts w:ascii="Arial Narrow" w:hAnsi="Arial Narrow"/>
          <w:sz w:val="24"/>
          <w:szCs w:val="24"/>
        </w:rPr>
        <w:t>mobilné telefóny, ochranné sklá na displej a kompaktné</w:t>
      </w:r>
      <w:r w:rsidR="00BF309C" w:rsidRPr="00BF309C">
        <w:rPr>
          <w:rFonts w:ascii="Arial Narrow" w:hAnsi="Arial Narrow"/>
          <w:sz w:val="24"/>
          <w:szCs w:val="24"/>
        </w:rPr>
        <w:t xml:space="preserve"> zariaden</w:t>
      </w:r>
      <w:r w:rsidR="00BF309C">
        <w:rPr>
          <w:rFonts w:ascii="Arial Narrow" w:hAnsi="Arial Narrow"/>
          <w:sz w:val="24"/>
          <w:szCs w:val="24"/>
        </w:rPr>
        <w:t>ia</w:t>
      </w:r>
      <w:r w:rsidR="00BF309C" w:rsidRPr="00BF309C">
        <w:rPr>
          <w:rFonts w:ascii="Arial Narrow" w:hAnsi="Arial Narrow"/>
          <w:sz w:val="24"/>
          <w:szCs w:val="24"/>
        </w:rPr>
        <w:t>, ktoré budú využívať príslušníci policajného zboru služby hraničnej a</w:t>
      </w:r>
      <w:r w:rsidR="00BF309C">
        <w:rPr>
          <w:rFonts w:ascii="Arial Narrow" w:hAnsi="Arial Narrow"/>
          <w:sz w:val="24"/>
          <w:szCs w:val="24"/>
        </w:rPr>
        <w:t xml:space="preserve"> cudzineckej polície ÚHCP P PZ </w:t>
      </w:r>
      <w:r w:rsidR="008B3F3D" w:rsidRPr="008A38F0">
        <w:rPr>
          <w:rFonts w:ascii="Arial Narrow" w:hAnsi="Arial Narrow"/>
          <w:sz w:val="24"/>
          <w:szCs w:val="24"/>
        </w:rPr>
        <w:t>a s tým súvisiac</w:t>
      </w:r>
      <w:r w:rsidR="00BC1B30" w:rsidRPr="008A38F0">
        <w:rPr>
          <w:rFonts w:ascii="Arial Narrow" w:hAnsi="Arial Narrow"/>
          <w:sz w:val="24"/>
          <w:szCs w:val="24"/>
        </w:rPr>
        <w:t>e služby</w:t>
      </w:r>
      <w:r w:rsidR="002232C6" w:rsidRPr="008A38F0">
        <w:rPr>
          <w:rFonts w:ascii="Arial Narrow" w:hAnsi="Arial Narrow"/>
          <w:sz w:val="24"/>
          <w:szCs w:val="24"/>
        </w:rPr>
        <w:t xml:space="preserve"> </w:t>
      </w:r>
      <w:r w:rsidR="00EC5D0F" w:rsidRPr="008A38F0">
        <w:rPr>
          <w:rFonts w:ascii="Arial Narrow" w:hAnsi="Arial Narrow"/>
          <w:sz w:val="24"/>
          <w:szCs w:val="24"/>
        </w:rPr>
        <w:t xml:space="preserve">v množstve </w:t>
      </w:r>
      <w:r w:rsidR="00E600D3" w:rsidRPr="008819B2">
        <w:rPr>
          <w:rFonts w:ascii="Arial Narrow" w:hAnsi="Arial Narrow"/>
          <w:sz w:val="24"/>
          <w:szCs w:val="24"/>
        </w:rPr>
        <w:t>podľa prílohy č. 1</w:t>
      </w:r>
      <w:r w:rsidR="00EC5D0F" w:rsidRPr="008819B2">
        <w:rPr>
          <w:rFonts w:ascii="Arial Narrow" w:hAnsi="Arial Narrow"/>
          <w:sz w:val="24"/>
          <w:szCs w:val="24"/>
        </w:rPr>
        <w:t>,</w:t>
      </w:r>
      <w:r w:rsidR="00EC5D0F" w:rsidRPr="008A38F0">
        <w:rPr>
          <w:rFonts w:ascii="Arial Narrow" w:hAnsi="Arial Narrow"/>
          <w:sz w:val="24"/>
          <w:szCs w:val="24"/>
        </w:rPr>
        <w:t xml:space="preserve"> miesto dodania: </w:t>
      </w:r>
      <w:r w:rsidR="001726BE" w:rsidRPr="008819B2">
        <w:rPr>
          <w:rFonts w:ascii="Arial Narrow" w:hAnsi="Arial Narrow"/>
          <w:sz w:val="24"/>
          <w:szCs w:val="24"/>
        </w:rPr>
        <w:t xml:space="preserve">definované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489B8EDF"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BF309C">
        <w:rPr>
          <w:rFonts w:ascii="Arial Narrow" w:hAnsi="Arial Narrow"/>
          <w:b/>
          <w:bCs/>
          <w:color w:val="000000"/>
        </w:rPr>
        <w:t xml:space="preserve">207 </w:t>
      </w:r>
      <w:r w:rsidR="00BF309C" w:rsidRPr="00BF309C">
        <w:rPr>
          <w:rFonts w:ascii="Arial Narrow" w:hAnsi="Arial Narrow"/>
          <w:b/>
          <w:bCs/>
          <w:color w:val="000000"/>
        </w:rPr>
        <w:t>488,40</w:t>
      </w:r>
      <w:r w:rsidR="00BF309C">
        <w:rPr>
          <w:rFonts w:ascii="Arial Narrow" w:hAnsi="Arial Narrow"/>
          <w:b/>
          <w:bCs/>
          <w:color w:val="000000"/>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58027FDE"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ins w:id="1" w:author="Martina Hlavová" w:date="2022-11-30T08:39:00Z">
        <w:r w:rsidR="0031005D">
          <w:rPr>
            <w:rFonts w:ascii="Arial Narrow" w:hAnsi="Arial Narrow"/>
            <w:b/>
          </w:rPr>
          <w:t>120</w:t>
        </w:r>
      </w:ins>
      <w:del w:id="2" w:author="Martina Hlavová" w:date="2022-11-30T08:39:00Z">
        <w:r w:rsidR="00057E9D" w:rsidDel="0031005D">
          <w:rPr>
            <w:rFonts w:ascii="Arial Narrow" w:hAnsi="Arial Narrow"/>
            <w:b/>
          </w:rPr>
          <w:delText>9</w:delText>
        </w:r>
        <w:bookmarkStart w:id="3" w:name="_GoBack"/>
        <w:bookmarkEnd w:id="3"/>
        <w:r w:rsidR="0069131A" w:rsidRPr="008819B2" w:rsidDel="0031005D">
          <w:rPr>
            <w:rFonts w:ascii="Arial Narrow" w:hAnsi="Arial Narrow"/>
            <w:b/>
          </w:rPr>
          <w:delText>0</w:delText>
        </w:r>
      </w:del>
      <w:r w:rsidR="006F69DE" w:rsidRPr="008819B2">
        <w:rPr>
          <w:rFonts w:ascii="Arial Narrow" w:hAnsi="Arial Narrow"/>
          <w:b/>
        </w:rPr>
        <w:t xml:space="preserve"> </w:t>
      </w:r>
      <w:r w:rsidR="00EC5D0F" w:rsidRPr="008819B2">
        <w:rPr>
          <w:rFonts w:ascii="Arial Narrow" w:hAnsi="Arial Narrow"/>
          <w:b/>
        </w:rPr>
        <w:t>dní</w:t>
      </w:r>
      <w:r w:rsidR="00EC5D0F" w:rsidRPr="008A38F0">
        <w:rPr>
          <w:rFonts w:ascii="Arial Narrow" w:hAnsi="Arial Narrow"/>
        </w:rPr>
        <w:t xml:space="preserve"> od </w:t>
      </w:r>
      <w:r w:rsidR="00476FAD">
        <w:rPr>
          <w:rFonts w:ascii="Arial Narrow" w:hAnsi="Arial Narrow"/>
        </w:rPr>
        <w:t>nadobudnutia účinnosti</w:t>
      </w:r>
      <w:r w:rsidR="00EC5D0F" w:rsidRPr="008A38F0">
        <w:rPr>
          <w:rFonts w:ascii="Arial Narrow" w:hAnsi="Arial Narrow"/>
        </w:rPr>
        <w:t xml:space="preserve"> </w:t>
      </w:r>
      <w:r w:rsidR="00BF309C">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1"/>
      <w:r w:rsidRPr="008A38F0">
        <w:rPr>
          <w:rFonts w:ascii="Arial Narrow" w:hAnsi="Arial Narrow"/>
          <w:bCs/>
          <w:color w:val="2F5496" w:themeColor="accent1" w:themeShade="BF"/>
        </w:rPr>
        <w:t>Komplexnosť dodávky</w:t>
      </w:r>
      <w:bookmarkEnd w:id="4"/>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2"/>
      <w:r w:rsidRPr="008A38F0">
        <w:rPr>
          <w:rFonts w:ascii="Arial Narrow" w:hAnsi="Arial Narrow"/>
          <w:bCs/>
          <w:color w:val="2F5496" w:themeColor="accent1" w:themeShade="BF"/>
        </w:rPr>
        <w:t>Typ zmluvy</w:t>
      </w:r>
      <w:bookmarkEnd w:id="5"/>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3"/>
      <w:r w:rsidRPr="008A38F0">
        <w:rPr>
          <w:rFonts w:ascii="Arial Narrow" w:hAnsi="Arial Narrow"/>
          <w:bCs/>
          <w:color w:val="2F5496" w:themeColor="accent1" w:themeShade="BF"/>
        </w:rPr>
        <w:t>Zdroj finančných prostriedkov</w:t>
      </w:r>
      <w:bookmarkEnd w:id="6"/>
    </w:p>
    <w:p w14:paraId="480CE758" w14:textId="1A18968C" w:rsidR="00BF309C" w:rsidRDefault="00476FAD" w:rsidP="00476FAD">
      <w:pPr>
        <w:pStyle w:val="Bezriadkovania"/>
        <w:spacing w:line="276" w:lineRule="auto"/>
        <w:jc w:val="both"/>
        <w:rPr>
          <w:rFonts w:ascii="Arial Narrow" w:eastAsia="TimesNewRomanPSMT" w:hAnsi="Arial Narrow"/>
          <w:color w:val="000000"/>
        </w:rPr>
      </w:pPr>
      <w:r w:rsidRPr="00476FAD">
        <w:rPr>
          <w:rFonts w:ascii="Arial Narrow" w:eastAsia="TimesNewRomanPSMT" w:hAnsi="Arial Narrow"/>
          <w:color w:val="000000"/>
        </w:rPr>
        <w:t xml:space="preserve">Predmet zákazky je spolufinancovaný </w:t>
      </w:r>
      <w:r w:rsidR="00BF309C" w:rsidRPr="00BF309C">
        <w:rPr>
          <w:rFonts w:ascii="Arial Narrow" w:eastAsia="TimesNewRomanPSMT" w:hAnsi="Arial Narrow"/>
          <w:color w:val="000000"/>
        </w:rPr>
        <w:t>z projektu financovaného z prostriedkov EU</w:t>
      </w:r>
      <w:r w:rsidR="00BF309C">
        <w:rPr>
          <w:rFonts w:ascii="Arial Narrow" w:eastAsia="TimesNewRomanPSMT" w:hAnsi="Arial Narrow"/>
          <w:color w:val="000000"/>
        </w:rPr>
        <w:t>:</w:t>
      </w:r>
    </w:p>
    <w:p w14:paraId="0BD17E97" w14:textId="2FF2230C" w:rsidR="00BF309C" w:rsidRDefault="00BF309C" w:rsidP="00476FAD">
      <w:pPr>
        <w:pStyle w:val="Bezriadkovania"/>
        <w:spacing w:line="276" w:lineRule="auto"/>
        <w:jc w:val="both"/>
        <w:rPr>
          <w:rFonts w:ascii="Arial Narrow" w:eastAsia="TimesNewRomanPSMT" w:hAnsi="Arial Narrow"/>
          <w:color w:val="000000"/>
        </w:rPr>
      </w:pPr>
      <w:r w:rsidRPr="00BF309C">
        <w:rPr>
          <w:rFonts w:ascii="Arial Narrow" w:eastAsia="TimesNewRomanPSMT" w:hAnsi="Arial Narrow"/>
          <w:color w:val="000000"/>
        </w:rPr>
        <w:t>Fond pre vnútornú bezpečnosť, kód pro</w:t>
      </w:r>
      <w:r>
        <w:rPr>
          <w:rFonts w:ascii="Arial Narrow" w:eastAsia="TimesNewRomanPSMT" w:hAnsi="Arial Narrow"/>
          <w:color w:val="000000"/>
        </w:rPr>
        <w:t>jektu:  SK 2020 ISF SC1/NC1/A3.</w:t>
      </w:r>
    </w:p>
    <w:p w14:paraId="73CD4B4E" w14:textId="2679056A" w:rsidR="00476FAD" w:rsidRPr="00476FAD" w:rsidRDefault="00BF309C" w:rsidP="00476FAD">
      <w:pPr>
        <w:pStyle w:val="Bezriadkovania"/>
        <w:spacing w:line="276" w:lineRule="auto"/>
        <w:jc w:val="both"/>
        <w:rPr>
          <w:rFonts w:ascii="Arial Narrow" w:eastAsia="TimesNewRomanPSMT" w:hAnsi="Arial Narrow"/>
          <w:color w:val="000000"/>
        </w:rPr>
      </w:pPr>
      <w:r w:rsidRPr="00BF309C">
        <w:rPr>
          <w:rFonts w:ascii="Arial Narrow" w:eastAsia="TimesNewRomanPSMT" w:hAnsi="Arial Narrow"/>
          <w:color w:val="000000"/>
        </w:rPr>
        <w:t>Názov projektu: Projekt „Doplnenie a obmena technického vybavenia v rámci N-VIS a CLK</w:t>
      </w:r>
      <w:r w:rsidR="00476FAD" w:rsidRPr="00476FAD">
        <w:rPr>
          <w:rFonts w:ascii="Arial Narrow" w:eastAsia="TimesNewRomanPSMT" w:hAnsi="Arial Narrow"/>
          <w:color w:val="000000"/>
        </w:rPr>
        <w:t>.</w:t>
      </w:r>
    </w:p>
    <w:p w14:paraId="25CEEA12" w14:textId="77777777" w:rsidR="00476FAD" w:rsidRPr="00476FAD" w:rsidRDefault="00476FAD" w:rsidP="00476FAD">
      <w:pPr>
        <w:pStyle w:val="Bezriadkovania"/>
        <w:spacing w:line="276" w:lineRule="auto"/>
        <w:jc w:val="both"/>
        <w:rPr>
          <w:rFonts w:ascii="Arial Narrow" w:eastAsia="TimesNewRomanPSMT" w:hAnsi="Arial Narrow"/>
          <w:color w:val="000000"/>
        </w:rPr>
      </w:pPr>
      <w:r w:rsidRPr="00476FAD">
        <w:rPr>
          <w:rFonts w:ascii="Arial Narrow" w:eastAsia="TimesNewRomanPSMT" w:hAnsi="Arial Narrow"/>
          <w:color w:val="000000"/>
        </w:rPr>
        <w:t>Predmet zákazky bude financovaný nasledovne:</w:t>
      </w:r>
    </w:p>
    <w:p w14:paraId="0DF67C66" w14:textId="1E64238B" w:rsidR="00476FAD" w:rsidRPr="00476FAD" w:rsidRDefault="00476FAD" w:rsidP="00476FAD">
      <w:pPr>
        <w:pStyle w:val="Bezriadkovania"/>
        <w:spacing w:line="276" w:lineRule="auto"/>
        <w:jc w:val="both"/>
        <w:rPr>
          <w:rFonts w:ascii="Arial Narrow" w:eastAsia="TimesNewRomanPSMT" w:hAnsi="Arial Narrow"/>
          <w:color w:val="000000"/>
        </w:rPr>
      </w:pPr>
      <w:r w:rsidRPr="00476FAD">
        <w:rPr>
          <w:rFonts w:ascii="Arial Narrow" w:eastAsia="TimesNewRomanPSMT" w:hAnsi="Arial Narrow"/>
          <w:color w:val="000000"/>
        </w:rPr>
        <w:t>75% s</w:t>
      </w:r>
      <w:r w:rsidR="00934C91">
        <w:rPr>
          <w:rFonts w:ascii="Arial Narrow" w:eastAsia="TimesNewRomanPSMT" w:hAnsi="Arial Narrow"/>
          <w:color w:val="000000"/>
        </w:rPr>
        <w:t>polufinancovaný zo zdrojov EÚ,</w:t>
      </w:r>
    </w:p>
    <w:p w14:paraId="1712F18E" w14:textId="485D3B6B" w:rsidR="00726D27" w:rsidRDefault="00476FAD" w:rsidP="00476FAD">
      <w:pPr>
        <w:pStyle w:val="Bezriadkovania"/>
        <w:spacing w:line="276" w:lineRule="auto"/>
        <w:jc w:val="both"/>
        <w:rPr>
          <w:rFonts w:ascii="Arial Narrow" w:eastAsia="TimesNewRomanPSMT" w:hAnsi="Arial Narrow"/>
          <w:color w:val="000000"/>
        </w:rPr>
      </w:pPr>
      <w:r w:rsidRPr="00476FAD">
        <w:rPr>
          <w:rFonts w:ascii="Arial Narrow" w:eastAsia="TimesNewRomanPSMT" w:hAnsi="Arial Narrow"/>
          <w:color w:val="000000"/>
        </w:rPr>
        <w:t>25% z rozpočtovaných prostriedkov verejného obstarávateľa.</w:t>
      </w:r>
    </w:p>
    <w:p w14:paraId="3BBD4B7E" w14:textId="77777777" w:rsidR="00476FAD" w:rsidRPr="00476FAD" w:rsidRDefault="00476FAD" w:rsidP="00476FAD">
      <w:pPr>
        <w:pStyle w:val="Bezriadkovania"/>
        <w:spacing w:line="276" w:lineRule="auto"/>
        <w:jc w:val="both"/>
        <w:rPr>
          <w:rFonts w:ascii="Arial Narrow" w:eastAsia="TimesNewRomanPSMT" w:hAnsi="Arial Narrow"/>
          <w:color w:val="000000"/>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4"/>
      <w:r w:rsidRPr="008A38F0">
        <w:rPr>
          <w:rFonts w:ascii="Arial Narrow" w:hAnsi="Arial Narrow"/>
          <w:bCs/>
          <w:color w:val="2F5496" w:themeColor="accent1" w:themeShade="BF"/>
        </w:rPr>
        <w:t>Podmienky predloženia ponuky</w:t>
      </w:r>
      <w:bookmarkEnd w:id="7"/>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5"/>
      <w:r w:rsidRPr="008A38F0">
        <w:rPr>
          <w:rFonts w:ascii="Arial Narrow" w:hAnsi="Arial Narrow"/>
          <w:bCs/>
          <w:color w:val="2F5496" w:themeColor="accent1" w:themeShade="BF"/>
        </w:rPr>
        <w:t>Jazyk ponuky</w:t>
      </w:r>
      <w:bookmarkEnd w:id="8"/>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6"/>
      <w:r w:rsidRPr="008A38F0">
        <w:rPr>
          <w:rFonts w:ascii="Arial Narrow" w:hAnsi="Arial Narrow"/>
          <w:bCs/>
          <w:color w:val="2F5496" w:themeColor="accent1" w:themeShade="BF"/>
        </w:rPr>
        <w:t>Predkladanie a obsah ponuky</w:t>
      </w:r>
      <w:bookmarkEnd w:id="9"/>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0232AD5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EF14A5" w:rsidRPr="008A38F0">
        <w:rPr>
          <w:rFonts w:ascii="Arial Narrow" w:hAnsi="Arial Narrow"/>
          <w:color w:val="000000"/>
          <w:shd w:val="clear" w:color="auto" w:fill="FFFFFF"/>
        </w:rPr>
        <w:t>s</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0" w:name="_Toc488059677"/>
      <w:r w:rsidRPr="008A38F0">
        <w:rPr>
          <w:rFonts w:ascii="Arial Narrow" w:hAnsi="Arial Narrow"/>
          <w:bCs/>
          <w:color w:val="2F5496" w:themeColor="accent1" w:themeShade="BF"/>
        </w:rPr>
        <w:t>Lehota na predkladanie ponúk</w:t>
      </w:r>
      <w:bookmarkEnd w:id="10"/>
    </w:p>
    <w:p w14:paraId="12E0DAB8" w14:textId="77777777" w:rsidR="00934C91" w:rsidRPr="00934C91" w:rsidRDefault="00934C91" w:rsidP="00934C91">
      <w:pPr>
        <w:pStyle w:val="Bezriadkovania"/>
        <w:spacing w:line="276" w:lineRule="auto"/>
        <w:jc w:val="both"/>
        <w:rPr>
          <w:rFonts w:ascii="Arial Narrow" w:hAnsi="Arial Narrow"/>
        </w:rPr>
      </w:pPr>
      <w:r w:rsidRPr="00934C91">
        <w:rPr>
          <w:rFonts w:ascii="Arial Narrow" w:hAnsi="Arial Narrow"/>
        </w:rPr>
        <w:t>Ponuky musia byť doručené do konca lehoty na predkladanie ponúk, ktorý je uvedený v elektronickom prostriedku JOSEPHINE v časti zodpovedajúcej tejto zákazke.</w:t>
      </w:r>
    </w:p>
    <w:p w14:paraId="0E4B9442" w14:textId="57338BE0" w:rsidR="009C6825" w:rsidRPr="008A38F0" w:rsidRDefault="00934C91" w:rsidP="00934C91">
      <w:pPr>
        <w:pStyle w:val="Bezriadkovania"/>
        <w:spacing w:line="276" w:lineRule="auto"/>
        <w:jc w:val="both"/>
        <w:rPr>
          <w:rFonts w:ascii="Arial Narrow" w:hAnsi="Arial Narrow"/>
        </w:rPr>
      </w:pPr>
      <w:r w:rsidRPr="00934C91">
        <w:rPr>
          <w:rFonts w:ascii="Arial Narrow" w:hAnsi="Arial Narrow"/>
        </w:rPr>
        <w:t>Ponuka zaradeného záujemcu predložená po uplynutí lehoty na predkladanie ponúk sa elektronicky neotvorí.</w:t>
      </w:r>
    </w:p>
    <w:p w14:paraId="0483529D" w14:textId="77777777" w:rsidR="009C6825" w:rsidRPr="008A38F0" w:rsidRDefault="009C6825"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1" w:name="_Toc488059678"/>
      <w:r w:rsidRPr="008A38F0">
        <w:rPr>
          <w:rFonts w:ascii="Arial Narrow" w:hAnsi="Arial Narrow"/>
          <w:bCs/>
          <w:color w:val="2F5496" w:themeColor="accent1" w:themeShade="BF"/>
        </w:rPr>
        <w:t>Platnosť (viazanosť) ponuky</w:t>
      </w:r>
      <w:bookmarkEnd w:id="11"/>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79"/>
      <w:r w:rsidRPr="008A38F0">
        <w:rPr>
          <w:rFonts w:ascii="Arial Narrow" w:hAnsi="Arial Narrow"/>
          <w:bCs/>
          <w:color w:val="2F5496" w:themeColor="accent1" w:themeShade="BF"/>
        </w:rPr>
        <w:t>Zábezpeka ponuky</w:t>
      </w:r>
      <w:bookmarkEnd w:id="12"/>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3" w:name="_Toc488059680"/>
      <w:r w:rsidRPr="008A38F0">
        <w:rPr>
          <w:rFonts w:ascii="Arial Narrow" w:hAnsi="Arial Narrow"/>
          <w:bCs/>
          <w:color w:val="2F5496" w:themeColor="accent1" w:themeShade="BF"/>
        </w:rPr>
        <w:t>Doplnenie, zmena a odvolanie ponuky</w:t>
      </w:r>
      <w:bookmarkEnd w:id="13"/>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4" w:name="_Toc488059681"/>
      <w:r w:rsidRPr="008A38F0">
        <w:rPr>
          <w:rFonts w:ascii="Arial Narrow" w:hAnsi="Arial Narrow"/>
          <w:bCs/>
          <w:color w:val="2F5496" w:themeColor="accent1" w:themeShade="BF"/>
        </w:rPr>
        <w:t>Náklady na ponuku</w:t>
      </w:r>
      <w:bookmarkEnd w:id="14"/>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5" w:name="_Toc488059682"/>
      <w:r w:rsidRPr="008A38F0">
        <w:rPr>
          <w:rFonts w:ascii="Arial Narrow" w:hAnsi="Arial Narrow"/>
          <w:bCs/>
          <w:color w:val="2F5496" w:themeColor="accent1" w:themeShade="BF"/>
        </w:rPr>
        <w:t>Variantné riešenie</w:t>
      </w:r>
      <w:bookmarkEnd w:id="15"/>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6" w:name="_Toc488059683"/>
      <w:r w:rsidRPr="008A38F0">
        <w:rPr>
          <w:rFonts w:ascii="Arial Narrow" w:hAnsi="Arial Narrow"/>
          <w:bCs/>
          <w:color w:val="2F5496" w:themeColor="accent1" w:themeShade="BF"/>
        </w:rPr>
        <w:t>Predkladanie žiadostí o súťažné podklady</w:t>
      </w:r>
      <w:bookmarkEnd w:id="16"/>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7" w:name="_Toc488059684"/>
      <w:r w:rsidRPr="008A38F0">
        <w:rPr>
          <w:rFonts w:ascii="Arial Narrow" w:hAnsi="Arial Narrow"/>
          <w:bCs/>
          <w:color w:val="2F5496" w:themeColor="accent1" w:themeShade="BF"/>
        </w:rPr>
        <w:t>Podmienky zrušenia použitého postupu zadávania zákazky</w:t>
      </w:r>
      <w:bookmarkEnd w:id="17"/>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8" w:name="_Toc488059685"/>
      <w:r w:rsidRPr="008A38F0">
        <w:rPr>
          <w:rFonts w:ascii="Arial Narrow" w:hAnsi="Arial Narrow"/>
          <w:bCs/>
          <w:color w:val="2F5496" w:themeColor="accent1" w:themeShade="BF"/>
        </w:rPr>
        <w:t>Komunikácia a vysvetlenie</w:t>
      </w:r>
      <w:bookmarkEnd w:id="18"/>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9" w:name="_Toc488059686"/>
      <w:r w:rsidRPr="008A38F0">
        <w:rPr>
          <w:rFonts w:ascii="Arial Narrow" w:hAnsi="Arial Narrow"/>
          <w:bCs/>
          <w:color w:val="2F5496" w:themeColor="accent1" w:themeShade="BF"/>
        </w:rPr>
        <w:t>Vysvetlenie súťažných podkladov</w:t>
      </w:r>
      <w:bookmarkEnd w:id="19"/>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704481C1" w:rsidR="009C6825" w:rsidRPr="008A38F0" w:rsidRDefault="009C6825" w:rsidP="008A38F0">
      <w:pPr>
        <w:jc w:val="both"/>
        <w:rPr>
          <w:rFonts w:ascii="Arial Narrow" w:hAnsi="Arial Narrow"/>
        </w:rPr>
      </w:pPr>
      <w:r w:rsidRPr="008A38F0">
        <w:rPr>
          <w:rFonts w:ascii="Arial Narrow" w:hAnsi="Arial Narrow"/>
        </w:rPr>
        <w:t xml:space="preserve">Microsoft </w:t>
      </w:r>
      <w:proofErr w:type="spellStart"/>
      <w:r w:rsidR="00C60276">
        <w:rPr>
          <w:rFonts w:ascii="Arial Narrow" w:hAnsi="Arial Narrow"/>
        </w:rPr>
        <w:t>Edge</w:t>
      </w:r>
      <w:proofErr w:type="spellEnd"/>
      <w:r w:rsidRPr="008A38F0">
        <w:rPr>
          <w:rFonts w:ascii="Arial Narrow" w:hAnsi="Arial Narrow"/>
        </w:rPr>
        <w:t xml:space="preserve">, </w:t>
      </w: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0"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20"/>
      <w:r w:rsidR="00147659" w:rsidRPr="008A38F0">
        <w:rPr>
          <w:rFonts w:ascii="Arial Narrow" w:hAnsi="Arial Narrow"/>
          <w:bCs/>
          <w:color w:val="2F5496" w:themeColor="accent1" w:themeShade="BF"/>
          <w:lang w:val="sk-SK"/>
        </w:rPr>
        <w:t xml:space="preserve"> (ku konkrétnej výzve)</w:t>
      </w:r>
    </w:p>
    <w:p w14:paraId="63CDF791" w14:textId="77777777" w:rsidR="00934C91" w:rsidRPr="00934C91" w:rsidRDefault="00934C91" w:rsidP="00934C91">
      <w:pPr>
        <w:autoSpaceDE w:val="0"/>
        <w:autoSpaceDN w:val="0"/>
        <w:adjustRightInd w:val="0"/>
        <w:spacing w:line="276" w:lineRule="auto"/>
        <w:jc w:val="both"/>
        <w:rPr>
          <w:rFonts w:ascii="Arial Narrow" w:eastAsia="TimesNewRomanPSMT" w:hAnsi="Arial Narrow"/>
          <w:color w:val="000000"/>
        </w:rPr>
      </w:pPr>
      <w:r w:rsidRPr="00934C91">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6B2C7158" w:rsidR="009C6825" w:rsidRDefault="00934C91" w:rsidP="00934C91">
      <w:pPr>
        <w:autoSpaceDE w:val="0"/>
        <w:autoSpaceDN w:val="0"/>
        <w:adjustRightInd w:val="0"/>
        <w:spacing w:line="276" w:lineRule="auto"/>
        <w:jc w:val="both"/>
        <w:rPr>
          <w:rFonts w:ascii="Arial Narrow" w:eastAsia="TimesNewRomanPSMT" w:hAnsi="Arial Narrow"/>
          <w:color w:val="000000"/>
        </w:rPr>
      </w:pPr>
      <w:r w:rsidRPr="00934C91">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23054078" w14:textId="77777777" w:rsidR="00934C91" w:rsidRPr="008A38F0" w:rsidRDefault="00934C91" w:rsidP="00934C91">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21" w:name="_Toc488059688"/>
      <w:r w:rsidRPr="008A38F0">
        <w:rPr>
          <w:rFonts w:ascii="Arial Narrow" w:hAnsi="Arial Narrow"/>
          <w:bCs/>
          <w:color w:val="2F5496" w:themeColor="accent1" w:themeShade="BF"/>
        </w:rPr>
        <w:t>Vyhodnotenie ponúk</w:t>
      </w:r>
      <w:bookmarkEnd w:id="21"/>
    </w:p>
    <w:p w14:paraId="4ADE3E15" w14:textId="77777777" w:rsidR="00B07F4B" w:rsidRPr="008A38F0" w:rsidRDefault="009F564F"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4B00907B"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59B4ED45" w14:textId="77777777" w:rsidR="00934C91" w:rsidRPr="00AA394F" w:rsidRDefault="00934C91" w:rsidP="00934C91">
      <w:pPr>
        <w:pStyle w:val="Odsekzoznamu"/>
        <w:autoSpaceDE w:val="0"/>
        <w:autoSpaceDN w:val="0"/>
        <w:adjustRightInd w:val="0"/>
        <w:spacing w:line="276" w:lineRule="auto"/>
        <w:ind w:left="0"/>
        <w:jc w:val="both"/>
        <w:rPr>
          <w:rFonts w:ascii="Arial Narrow" w:eastAsia="TimesNewRomanPSMT" w:hAnsi="Arial Narrow"/>
          <w:color w:val="000000"/>
        </w:rPr>
      </w:pPr>
      <w:r w:rsidRPr="00AA394F">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CFF67CE" w14:textId="77777777" w:rsidR="00934C91" w:rsidRPr="00AA394F" w:rsidRDefault="00934C91" w:rsidP="00934C91">
      <w:pPr>
        <w:pStyle w:val="Odsekzoznamu"/>
        <w:autoSpaceDE w:val="0"/>
        <w:autoSpaceDN w:val="0"/>
        <w:adjustRightInd w:val="0"/>
        <w:spacing w:line="276" w:lineRule="auto"/>
        <w:ind w:left="0"/>
        <w:jc w:val="both"/>
        <w:rPr>
          <w:rFonts w:ascii="Arial Narrow" w:eastAsia="TimesNewRomanPSMT" w:hAnsi="Arial Narrow"/>
          <w:color w:val="000000"/>
        </w:rPr>
      </w:pPr>
      <w:r w:rsidRPr="00AA394F">
        <w:rPr>
          <w:rFonts w:ascii="Arial Narrow" w:eastAsia="TimesNewRomanPSMT" w:hAnsi="Arial Narrow"/>
          <w:color w:val="000000"/>
        </w:rPr>
        <w:t>a.) Zostaví poradie ponúk uchádzačov na základe vyhodnotenia návrhov na plnenie kritéria.</w:t>
      </w:r>
    </w:p>
    <w:p w14:paraId="3D3E075A" w14:textId="77777777" w:rsidR="00934C91" w:rsidRPr="00AA394F" w:rsidRDefault="00934C91" w:rsidP="00934C91">
      <w:pPr>
        <w:pStyle w:val="Odsekzoznamu"/>
        <w:autoSpaceDE w:val="0"/>
        <w:autoSpaceDN w:val="0"/>
        <w:adjustRightInd w:val="0"/>
        <w:spacing w:line="276" w:lineRule="auto"/>
        <w:ind w:left="0"/>
        <w:jc w:val="both"/>
        <w:rPr>
          <w:rFonts w:ascii="Arial Narrow" w:eastAsia="TimesNewRomanPSMT" w:hAnsi="Arial Narrow"/>
          <w:color w:val="000000"/>
        </w:rPr>
      </w:pPr>
      <w:r w:rsidRPr="00AA394F">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FACE668" w14:textId="77777777" w:rsidR="00934C91" w:rsidRPr="001D750F" w:rsidRDefault="00934C91" w:rsidP="00934C91">
      <w:pPr>
        <w:pStyle w:val="Odsekzoznamu"/>
        <w:autoSpaceDE w:val="0"/>
        <w:autoSpaceDN w:val="0"/>
        <w:adjustRightInd w:val="0"/>
        <w:spacing w:line="276" w:lineRule="auto"/>
        <w:ind w:left="0"/>
        <w:jc w:val="both"/>
        <w:rPr>
          <w:rFonts w:ascii="Arial Narrow" w:eastAsia="TimesNewRomanPSMT" w:hAnsi="Arial Narrow"/>
          <w:b/>
          <w:color w:val="000000"/>
        </w:rPr>
      </w:pPr>
      <w:r w:rsidRPr="00AA394F">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07C9A59" w14:textId="77777777" w:rsidR="00934C91" w:rsidRDefault="00934C91"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6FB3AB41" w14:textId="1AD10A15"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2" w:name="_Toc488059689"/>
      <w:r w:rsidRPr="008A38F0">
        <w:rPr>
          <w:rFonts w:ascii="Arial Narrow" w:hAnsi="Arial Narrow"/>
          <w:bCs/>
          <w:color w:val="2F5496" w:themeColor="accent1" w:themeShade="BF"/>
        </w:rPr>
        <w:t>Kritériá na vyhodnotenie ponúk a pravidlá ich uplatnenia</w:t>
      </w:r>
      <w:bookmarkEnd w:id="22"/>
      <w:r w:rsidR="00B077C0" w:rsidRPr="008A38F0">
        <w:rPr>
          <w:rFonts w:ascii="Arial Narrow" w:hAnsi="Arial Narrow"/>
          <w:bCs/>
          <w:color w:val="2F5496" w:themeColor="accent1" w:themeShade="BF"/>
        </w:rPr>
        <w:t xml:space="preserve"> </w:t>
      </w:r>
    </w:p>
    <w:p w14:paraId="7C71BA27" w14:textId="77777777"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 za celý predmet zákazky v EUR s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3" w:name="_Toc488059690"/>
      <w:r w:rsidRPr="008A38F0">
        <w:rPr>
          <w:rFonts w:ascii="Arial Narrow" w:hAnsi="Arial Narrow"/>
          <w:bCs/>
          <w:color w:val="2F5496" w:themeColor="accent1" w:themeShade="BF"/>
        </w:rPr>
        <w:t>Informácia o výsledku vyhodnotenia ponúk a uzavretie zmluvy</w:t>
      </w:r>
      <w:bookmarkEnd w:id="23"/>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4" w:name="_Toc488059691"/>
      <w:r w:rsidRPr="008A38F0">
        <w:rPr>
          <w:rFonts w:ascii="Arial Narrow" w:hAnsi="Arial Narrow"/>
          <w:bCs/>
          <w:color w:val="2F5496" w:themeColor="accent1" w:themeShade="BF"/>
        </w:rPr>
        <w:t>Subdodávatelia</w:t>
      </w:r>
      <w:bookmarkEnd w:id="24"/>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5" w:name="_Toc488059693"/>
      <w:r w:rsidRPr="008A38F0">
        <w:rPr>
          <w:rFonts w:ascii="Arial Narrow" w:hAnsi="Arial Narrow"/>
          <w:bCs/>
          <w:color w:val="2F5496" w:themeColor="accent1" w:themeShade="BF"/>
        </w:rPr>
        <w:t>Prílohy</w:t>
      </w:r>
      <w:bookmarkEnd w:id="25"/>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36F68" w14:textId="77777777" w:rsidR="002740CA" w:rsidRDefault="002740CA">
      <w:r>
        <w:separator/>
      </w:r>
    </w:p>
  </w:endnote>
  <w:endnote w:type="continuationSeparator" w:id="0">
    <w:p w14:paraId="2689E131" w14:textId="77777777" w:rsidR="002740CA" w:rsidRDefault="00274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1A98865C" w:rsidR="00312F97" w:rsidRPr="00312F97" w:rsidRDefault="00BF309C" w:rsidP="00312F97">
    <w:pPr>
      <w:pStyle w:val="Pta"/>
      <w:rPr>
        <w:sz w:val="22"/>
        <w:szCs w:val="22"/>
      </w:rPr>
    </w:pPr>
    <w:r w:rsidRPr="00BF309C">
      <w:rPr>
        <w:rFonts w:ascii="Arial Narrow" w:hAnsi="Arial Narrow"/>
        <w:color w:val="333333"/>
        <w:szCs w:val="21"/>
        <w:shd w:val="clear" w:color="auto" w:fill="FFFFFF"/>
      </w:rPr>
      <w:t xml:space="preserve">Mobilné zariadenie pre </w:t>
    </w:r>
    <w:proofErr w:type="spellStart"/>
    <w:r w:rsidRPr="00BF309C">
      <w:rPr>
        <w:rFonts w:ascii="Arial Narrow" w:hAnsi="Arial Narrow"/>
        <w:color w:val="333333"/>
        <w:szCs w:val="21"/>
        <w:shd w:val="clear" w:color="auto" w:fill="FFFFFF"/>
      </w:rPr>
      <w:t>CLKm</w:t>
    </w:r>
    <w:proofErr w:type="spellEnd"/>
    <w:r>
      <w:rPr>
        <w:rFonts w:ascii="Arial Narrow" w:hAnsi="Arial Narrow"/>
        <w:color w:val="333333"/>
        <w:szCs w:val="21"/>
        <w:shd w:val="clear" w:color="auto" w:fill="FFFFFF"/>
        <w:lang w:val="sk-SK"/>
      </w:rPr>
      <w:t xml:space="preserve"> 2</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31005D" w:rsidRPr="0031005D">
      <w:rPr>
        <w:noProof/>
        <w:sz w:val="22"/>
        <w:szCs w:val="22"/>
        <w:lang w:val="sk-SK"/>
      </w:rPr>
      <w:t>9</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70998" w14:textId="77777777" w:rsidR="002740CA" w:rsidRDefault="002740CA">
      <w:r>
        <w:separator/>
      </w:r>
    </w:p>
  </w:footnote>
  <w:footnote w:type="continuationSeparator" w:id="0">
    <w:p w14:paraId="4375DF53" w14:textId="77777777" w:rsidR="002740CA" w:rsidRDefault="00274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None" w15:userId="Martina Hlav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57E9D"/>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18AF"/>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1C67"/>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05D"/>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6FAD"/>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81C"/>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4BF8"/>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0E13"/>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91"/>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36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09C"/>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3F6"/>
    <w:rsid w:val="00C5745D"/>
    <w:rsid w:val="00C60276"/>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B4A"/>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132"/>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F89"/>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88FF9-E44E-41F7-B5C8-14E45A027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9</Pages>
  <Words>2653</Words>
  <Characters>17698</Characters>
  <Application>Microsoft Office Word</Application>
  <DocSecurity>0</DocSecurity>
  <Lines>147</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20311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3</cp:revision>
  <cp:lastPrinted>2022-07-14T08:31:00Z</cp:lastPrinted>
  <dcterms:created xsi:type="dcterms:W3CDTF">2022-11-09T13:15:00Z</dcterms:created>
  <dcterms:modified xsi:type="dcterms:W3CDTF">2022-11-30T07:39:00Z</dcterms:modified>
</cp:coreProperties>
</file>