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0CA692" w14:textId="77777777" w:rsidR="001D0CB0" w:rsidRDefault="001D0CB0" w:rsidP="001D0CB0">
      <w:pPr>
        <w:spacing w:before="120" w:after="120" w:line="240" w:lineRule="auto"/>
        <w:ind w:left="6237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Załącznik nr 1 do SWZ</w:t>
      </w:r>
    </w:p>
    <w:p w14:paraId="685ED2A1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b/>
          <w:color w:val="0D0D0D" w:themeColor="text1" w:themeTint="F2"/>
          <w:sz w:val="21"/>
          <w:szCs w:val="21"/>
        </w:rPr>
      </w:pPr>
    </w:p>
    <w:p w14:paraId="17BC29B2" w14:textId="77777777" w:rsidR="001D0CB0" w:rsidRPr="00D40807" w:rsidRDefault="001D0CB0" w:rsidP="001D0CB0">
      <w:pPr>
        <w:spacing w:before="120" w:after="120" w:line="240" w:lineRule="auto"/>
        <w:jc w:val="both"/>
        <w:rPr>
          <w:rFonts w:ascii="Cambria" w:hAnsi="Cambria"/>
          <w:color w:val="0D0D0D" w:themeColor="text1" w:themeTint="F2"/>
          <w:sz w:val="21"/>
          <w:szCs w:val="21"/>
          <w:lang w:eastAsia="pl-PL"/>
        </w:rPr>
      </w:pPr>
    </w:p>
    <w:p w14:paraId="4AD72AE6" w14:textId="77777777" w:rsidR="00640092" w:rsidRDefault="00640092" w:rsidP="00640092">
      <w:pPr>
        <w:spacing w:before="120" w:after="120" w:line="240" w:lineRule="auto"/>
        <w:rPr>
          <w:rFonts w:ascii="Cambria" w:hAnsi="Cambria" w:cs="Arial"/>
          <w:b/>
          <w:bCs/>
          <w:color w:val="0D0D0D" w:themeColor="text1" w:themeTint="F2"/>
        </w:rPr>
      </w:pP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 w:rsidRPr="00640092">
        <w:rPr>
          <w:rFonts w:ascii="Cambria" w:hAnsi="Cambria" w:cs="Arial"/>
          <w:b/>
          <w:bCs/>
          <w:color w:val="0D0D0D" w:themeColor="text1" w:themeTint="F2"/>
        </w:rPr>
        <w:t xml:space="preserve">Skarb Państwa - Państwowe </w:t>
      </w:r>
    </w:p>
    <w:p w14:paraId="13185386" w14:textId="77777777" w:rsidR="00640092" w:rsidRDefault="00640092" w:rsidP="00640092">
      <w:pPr>
        <w:spacing w:before="120" w:after="120" w:line="240" w:lineRule="auto"/>
        <w:rPr>
          <w:rFonts w:ascii="Cambria" w:hAnsi="Cambria" w:cs="Arial"/>
          <w:b/>
          <w:bCs/>
          <w:color w:val="0D0D0D" w:themeColor="text1" w:themeTint="F2"/>
        </w:rPr>
      </w:pP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 w:rsidRPr="00640092">
        <w:rPr>
          <w:rFonts w:ascii="Cambria" w:hAnsi="Cambria" w:cs="Arial"/>
          <w:b/>
          <w:bCs/>
          <w:color w:val="0D0D0D" w:themeColor="text1" w:themeTint="F2"/>
        </w:rPr>
        <w:t>Gospodarstwo</w:t>
      </w:r>
      <w:r>
        <w:rPr>
          <w:rFonts w:ascii="Cambria" w:hAnsi="Cambria" w:cs="Arial"/>
          <w:b/>
          <w:bCs/>
          <w:color w:val="0D0D0D" w:themeColor="text1" w:themeTint="F2"/>
        </w:rPr>
        <w:t xml:space="preserve"> </w:t>
      </w:r>
      <w:r w:rsidRPr="00640092">
        <w:rPr>
          <w:rFonts w:ascii="Cambria" w:hAnsi="Cambria" w:cs="Arial"/>
          <w:b/>
          <w:bCs/>
          <w:color w:val="0D0D0D" w:themeColor="text1" w:themeTint="F2"/>
        </w:rPr>
        <w:t xml:space="preserve">Leśne Lasy Państwowe </w:t>
      </w:r>
    </w:p>
    <w:p w14:paraId="2EC3B891" w14:textId="2748E5DE" w:rsidR="00640092" w:rsidRPr="00640092" w:rsidRDefault="00640092" w:rsidP="00640092">
      <w:pPr>
        <w:spacing w:before="120" w:after="120" w:line="240" w:lineRule="auto"/>
        <w:rPr>
          <w:rFonts w:ascii="Cambria" w:hAnsi="Cambria" w:cs="Arial"/>
          <w:b/>
          <w:bCs/>
          <w:color w:val="0D0D0D" w:themeColor="text1" w:themeTint="F2"/>
        </w:rPr>
      </w:pP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 w:rsidRPr="00640092">
        <w:rPr>
          <w:rFonts w:ascii="Cambria" w:hAnsi="Cambria" w:cs="Arial"/>
          <w:b/>
          <w:bCs/>
          <w:color w:val="0D0D0D" w:themeColor="text1" w:themeTint="F2"/>
        </w:rPr>
        <w:t>Nadleśnictwo Lutówko</w:t>
      </w:r>
      <w:r w:rsidRPr="00640092">
        <w:rPr>
          <w:rFonts w:ascii="Cambria" w:hAnsi="Cambria" w:cs="Arial"/>
          <w:b/>
          <w:bCs/>
          <w:color w:val="0D0D0D" w:themeColor="text1" w:themeTint="F2"/>
        </w:rPr>
        <w:tab/>
      </w:r>
    </w:p>
    <w:p w14:paraId="3095310B" w14:textId="4B9FC1B5" w:rsidR="001D0CB0" w:rsidRPr="00D40807" w:rsidRDefault="00640092" w:rsidP="00640092">
      <w:pPr>
        <w:spacing w:before="120" w:after="120" w:line="240" w:lineRule="auto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 w:rsidRPr="00640092">
        <w:rPr>
          <w:rFonts w:ascii="Cambria" w:hAnsi="Cambria" w:cs="Arial"/>
          <w:b/>
          <w:bCs/>
          <w:color w:val="0D0D0D" w:themeColor="text1" w:themeTint="F2"/>
        </w:rPr>
        <w:t>Lutówko 18, 89-407 Lutówko</w:t>
      </w:r>
    </w:p>
    <w:p w14:paraId="6687468A" w14:textId="77777777" w:rsidR="001D0CB0" w:rsidRPr="00D40807" w:rsidRDefault="001D0CB0" w:rsidP="001D0CB0">
      <w:pPr>
        <w:spacing w:before="120" w:after="120" w:line="240" w:lineRule="auto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6EAA0A46" w14:textId="77777777" w:rsidR="001D0CB0" w:rsidRDefault="001D0CB0" w:rsidP="001D0CB0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  <w:r w:rsidRPr="00D40807"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  <w:t>OFERTA</w:t>
      </w:r>
    </w:p>
    <w:p w14:paraId="0C592016" w14:textId="77777777" w:rsidR="001D0CB0" w:rsidRPr="00D40807" w:rsidRDefault="001D0CB0" w:rsidP="001D0CB0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52309AD2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Ja (My), niżej podpisany(-ni)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 xml:space="preserve"> 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_________________________</w:t>
      </w:r>
    </w:p>
    <w:p w14:paraId="2DB05849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działając w imieniu i na rzecz :</w:t>
      </w:r>
    </w:p>
    <w:p w14:paraId="6137B4DF" w14:textId="77777777" w:rsidR="001D0CB0" w:rsidRPr="00D40807" w:rsidRDefault="001D0CB0" w:rsidP="001D0CB0">
      <w:pPr>
        <w:spacing w:before="120" w:after="120" w:line="240" w:lineRule="auto"/>
        <w:jc w:val="both"/>
        <w:rPr>
          <w:rFonts w:ascii="Cambria" w:hAnsi="Cambria" w:cs="Arial"/>
          <w:color w:val="0D0D0D" w:themeColor="text1" w:themeTint="F2"/>
          <w:sz w:val="21"/>
          <w:szCs w:val="21"/>
        </w:rPr>
      </w:pPr>
      <w:bookmarkStart w:id="0" w:name="_Hlk75862075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0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</w:t>
      </w:r>
    </w:p>
    <w:p w14:paraId="3122AC60" w14:textId="77777777" w:rsidR="001D0CB0" w:rsidRPr="00D40807" w:rsidRDefault="001D0CB0" w:rsidP="001D0CB0">
      <w:pPr>
        <w:spacing w:before="120" w:after="120" w:line="240" w:lineRule="auto"/>
        <w:jc w:val="center"/>
        <w:rPr>
          <w:rFonts w:ascii="Cambria" w:eastAsia="Times New Roman" w:hAnsi="Cambria" w:cs="Arial"/>
          <w:bCs/>
          <w:i/>
          <w:color w:val="0D0D0D" w:themeColor="text1" w:themeTint="F2"/>
          <w:sz w:val="16"/>
          <w:szCs w:val="16"/>
        </w:rPr>
      </w:pP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>(nazwa (firma) dokładny adres Wykonawcy/Wykonawców, w przypadku składania oferty przez podmioty występujące wspólnie podać nazwy(firmy) i dokładne adresy wszystkich wspólników spółki cywilnej lub członków konsorcjum),</w:t>
      </w:r>
    </w:p>
    <w:p w14:paraId="1A3B9ECB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zarejestrowanego w Sądzie Rejonowym _________________________________________________________________________________________________________________</w:t>
      </w:r>
    </w:p>
    <w:p w14:paraId="7C4782E5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wpisanego do </w:t>
      </w:r>
      <w:r w:rsidRPr="00D40807">
        <w:rPr>
          <w:rFonts w:ascii="Cambria" w:hAnsi="Cambria" w:cs="Arial"/>
          <w:b/>
          <w:color w:val="0D0D0D" w:themeColor="text1" w:themeTint="F2"/>
          <w:sz w:val="21"/>
          <w:szCs w:val="21"/>
        </w:rPr>
        <w:t>Krajowego Rejestru Sądowego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 pod numerem _________________________________________, wysokość kapitału zakładowego ___________________________________________________________________________*</w:t>
      </w:r>
    </w:p>
    <w:p w14:paraId="5E759163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lub wpisanego  do </w:t>
      </w:r>
      <w:r w:rsidRPr="00D40807">
        <w:rPr>
          <w:rFonts w:ascii="Cambria" w:hAnsi="Cambria" w:cs="Arial"/>
          <w:b/>
          <w:color w:val="0D0D0D" w:themeColor="text1" w:themeTint="F2"/>
          <w:sz w:val="21"/>
          <w:szCs w:val="21"/>
        </w:rPr>
        <w:t>Centralnej Ewidencji i Informacji o Działalności Gospodarczej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* (</w:t>
      </w:r>
      <w:r w:rsidRPr="00D40807">
        <w:rPr>
          <w:rFonts w:ascii="Cambria" w:hAnsi="Cambria" w:cs="Arial"/>
          <w:i/>
          <w:color w:val="0D0D0D" w:themeColor="text1" w:themeTint="F2"/>
          <w:sz w:val="21"/>
          <w:szCs w:val="21"/>
        </w:rPr>
        <w:t>niepotrzebne skreślić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)</w:t>
      </w:r>
    </w:p>
    <w:p w14:paraId="5F576917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NIP _______________________________________, REGON _____________________________________</w:t>
      </w:r>
    </w:p>
    <w:p w14:paraId="3767874D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e-mail: ___________________________________________________________________________________</w:t>
      </w:r>
    </w:p>
    <w:p w14:paraId="19BE56B0" w14:textId="57DBD88E" w:rsidR="001D0CB0" w:rsidRPr="00783B03" w:rsidRDefault="001D0CB0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pl-PL"/>
        </w:rPr>
      </w:pPr>
      <w:r w:rsidRPr="00783B03">
        <w:rPr>
          <w:rFonts w:ascii="Cambria" w:hAnsi="Cambria"/>
          <w:bCs/>
          <w:sz w:val="21"/>
          <w:szCs w:val="21"/>
          <w:lang w:eastAsia="pl-PL"/>
        </w:rPr>
        <w:t xml:space="preserve">w odpowiedzi na ogłoszenie </w:t>
      </w:r>
      <w:r>
        <w:rPr>
          <w:rFonts w:ascii="Cambria" w:hAnsi="Cambria"/>
          <w:bCs/>
          <w:sz w:val="21"/>
          <w:szCs w:val="21"/>
          <w:lang w:eastAsia="pl-PL"/>
        </w:rPr>
        <w:t xml:space="preserve">o trybie podstawowym, 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którym mowa w art. </w:t>
      </w:r>
      <w:r w:rsidR="009F0A8E">
        <w:rPr>
          <w:rFonts w:ascii="Cambria" w:hAnsi="Cambria"/>
          <w:bCs/>
          <w:sz w:val="21"/>
          <w:szCs w:val="21"/>
          <w:lang w:eastAsia="pl-PL"/>
        </w:rPr>
        <w:t>275 pkt 1</w:t>
      </w:r>
      <w:r>
        <w:rPr>
          <w:rFonts w:ascii="Cambria" w:hAnsi="Cambria"/>
          <w:bCs/>
          <w:sz w:val="21"/>
          <w:szCs w:val="21"/>
          <w:lang w:eastAsia="pl-PL"/>
        </w:rPr>
        <w:t xml:space="preserve"> </w:t>
      </w:r>
      <w:r w:rsidRPr="00783B03">
        <w:rPr>
          <w:rFonts w:ascii="Cambria" w:hAnsi="Cambria"/>
          <w:bCs/>
          <w:sz w:val="21"/>
          <w:szCs w:val="21"/>
          <w:lang w:eastAsia="pl-PL"/>
        </w:rPr>
        <w:t>ustawy z dnia 11 września 2019 r. Prawo zamówień publicznych (tekst jedn. Dz. U. z 202</w:t>
      </w:r>
      <w:r w:rsidR="000E4EFE">
        <w:rPr>
          <w:rFonts w:ascii="Cambria" w:hAnsi="Cambria"/>
          <w:bCs/>
          <w:sz w:val="21"/>
          <w:szCs w:val="21"/>
          <w:lang w:eastAsia="pl-PL"/>
        </w:rPr>
        <w:t>2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 r. poz. </w:t>
      </w:r>
      <w:r w:rsidR="000E4EFE">
        <w:rPr>
          <w:rFonts w:ascii="Cambria" w:hAnsi="Cambria"/>
          <w:bCs/>
          <w:sz w:val="21"/>
          <w:szCs w:val="21"/>
          <w:lang w:eastAsia="pl-PL"/>
        </w:rPr>
        <w:t xml:space="preserve">1710 </w:t>
      </w:r>
      <w:r w:rsidR="005E7893">
        <w:rPr>
          <w:rFonts w:ascii="Cambria" w:hAnsi="Cambria"/>
          <w:bCs/>
          <w:sz w:val="21"/>
          <w:szCs w:val="21"/>
          <w:lang w:eastAsia="pl-PL"/>
        </w:rPr>
        <w:t>– „PZP”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) na </w:t>
      </w:r>
      <w:bookmarkStart w:id="1" w:name="_Hlk35591897"/>
      <w:r w:rsidRPr="006A4EB9">
        <w:rPr>
          <w:rFonts w:ascii="Cambria" w:hAnsi="Cambria"/>
          <w:b/>
          <w:bCs/>
          <w:sz w:val="21"/>
          <w:szCs w:val="21"/>
          <w:lang w:eastAsia="pl-PL"/>
        </w:rPr>
        <w:t>„</w:t>
      </w:r>
      <w:bookmarkEnd w:id="1"/>
      <w:r w:rsidR="000E4EFE" w:rsidRPr="000E4EFE">
        <w:rPr>
          <w:rFonts w:ascii="Cambria" w:hAnsi="Cambria"/>
          <w:b/>
          <w:bCs/>
          <w:sz w:val="21"/>
          <w:szCs w:val="21"/>
          <w:lang w:eastAsia="pl-PL"/>
        </w:rPr>
        <w:t>Opracowanie dokumentacji projektowo-kosztorysowej dla zadania pn.: „Modernizacja szkółki leśnej Doręgowice”</w:t>
      </w:r>
      <w:r w:rsidRPr="006A4EB9">
        <w:rPr>
          <w:rFonts w:ascii="Cambria" w:hAnsi="Cambria"/>
          <w:b/>
          <w:bCs/>
          <w:sz w:val="21"/>
          <w:szCs w:val="21"/>
          <w:lang w:eastAsia="pl-PL"/>
        </w:rPr>
        <w:t>”</w:t>
      </w:r>
      <w:r w:rsidRPr="00783B03">
        <w:rPr>
          <w:rFonts w:ascii="Cambria" w:hAnsi="Cambria"/>
          <w:bCs/>
          <w:i/>
          <w:iCs/>
          <w:sz w:val="21"/>
          <w:szCs w:val="21"/>
          <w:lang w:eastAsia="pl-PL"/>
        </w:rPr>
        <w:t xml:space="preserve"> 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składam (-my)  niniejszym ofertę: </w:t>
      </w:r>
    </w:p>
    <w:p w14:paraId="201CB5CB" w14:textId="6491712A" w:rsidR="0024101D" w:rsidRDefault="001D0CB0" w:rsidP="0024101D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line="240" w:lineRule="auto"/>
        <w:ind w:left="567" w:hanging="567"/>
        <w:rPr>
          <w:ins w:id="2" w:author="1223 N.Lutówko Przemysław Hermann" w:date="2022-12-02T13:24:00Z"/>
          <w:rFonts w:ascii="Cambria" w:hAnsi="Cambria"/>
          <w:bCs/>
          <w:sz w:val="21"/>
          <w:szCs w:val="21"/>
          <w:lang w:eastAsia="ar-SA"/>
        </w:rPr>
      </w:pPr>
      <w:r w:rsidRPr="006A4EB9">
        <w:rPr>
          <w:rFonts w:ascii="Cambria" w:hAnsi="Cambria"/>
          <w:bCs/>
          <w:sz w:val="21"/>
          <w:szCs w:val="21"/>
          <w:lang w:eastAsia="ar-SA"/>
        </w:rPr>
        <w:t>Oferuję/</w:t>
      </w:r>
      <w:proofErr w:type="spellStart"/>
      <w:r w:rsidRPr="006A4EB9"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 w:rsidRPr="006A4EB9">
        <w:rPr>
          <w:rFonts w:ascii="Cambria" w:hAnsi="Cambria"/>
          <w:bCs/>
          <w:sz w:val="21"/>
          <w:szCs w:val="21"/>
          <w:lang w:eastAsia="ar-SA"/>
        </w:rPr>
        <w:t xml:space="preserve"> wykonanie zamówienia zgodnie z opisem przedmiotu zamówienia i na warunkach płatności określonych w Specyfikacji Warunków Zamówienia za cenę łączną </w:t>
      </w:r>
      <w:ins w:id="3" w:author="1223 N.Lutówko Przemysław Hermann" w:date="2022-12-02T13:25:00Z">
        <w:r w:rsidR="0024101D">
          <w:rPr>
            <w:rFonts w:ascii="Cambria" w:hAnsi="Cambria"/>
            <w:bCs/>
            <w:sz w:val="21"/>
            <w:szCs w:val="21"/>
            <w:lang w:eastAsia="ar-SA"/>
          </w:rPr>
          <w:t xml:space="preserve">netto </w:t>
        </w:r>
        <w:r w:rsidR="0024101D" w:rsidRPr="006A4EB9">
          <w:rPr>
            <w:rFonts w:ascii="Cambria" w:hAnsi="Cambria"/>
            <w:bCs/>
            <w:sz w:val="21"/>
            <w:szCs w:val="21"/>
            <w:lang w:eastAsia="ar-SA"/>
          </w:rPr>
          <w:t>w wysokości _______________________</w:t>
        </w:r>
        <w:r w:rsidR="0024101D">
          <w:rPr>
            <w:rFonts w:ascii="Cambria" w:hAnsi="Cambria"/>
            <w:bCs/>
            <w:sz w:val="21"/>
            <w:szCs w:val="21"/>
            <w:lang w:eastAsia="ar-SA"/>
          </w:rPr>
          <w:t xml:space="preserve">_ zł </w:t>
        </w:r>
        <w:r w:rsidR="0024101D" w:rsidRPr="006A4EB9">
          <w:rPr>
            <w:rFonts w:ascii="Cambria" w:hAnsi="Cambria"/>
            <w:bCs/>
            <w:sz w:val="21"/>
            <w:szCs w:val="21"/>
            <w:lang w:eastAsia="ar-SA"/>
          </w:rPr>
          <w:t>(słownie</w:t>
        </w:r>
        <w:r w:rsidR="0024101D">
          <w:rPr>
            <w:rFonts w:ascii="Cambria" w:hAnsi="Cambria"/>
            <w:bCs/>
            <w:sz w:val="21"/>
            <w:szCs w:val="21"/>
            <w:lang w:eastAsia="ar-SA"/>
          </w:rPr>
          <w:t>:______________________________)</w:t>
        </w:r>
        <w:r w:rsidR="0024101D">
          <w:rPr>
            <w:rFonts w:ascii="Cambria" w:hAnsi="Cambria"/>
            <w:bCs/>
            <w:sz w:val="21"/>
            <w:szCs w:val="21"/>
            <w:lang w:eastAsia="ar-SA"/>
          </w:rPr>
          <w:t xml:space="preserve">, tj. </w:t>
        </w:r>
      </w:ins>
      <w:r w:rsidRPr="006A4EB9">
        <w:rPr>
          <w:rFonts w:ascii="Cambria" w:hAnsi="Cambria"/>
          <w:bCs/>
          <w:sz w:val="21"/>
          <w:szCs w:val="21"/>
          <w:lang w:eastAsia="ar-SA"/>
        </w:rPr>
        <w:t>brutto w wysokości _______________________</w:t>
      </w:r>
      <w:r w:rsidR="006A4EB9">
        <w:rPr>
          <w:rFonts w:ascii="Cambria" w:hAnsi="Cambria"/>
          <w:bCs/>
          <w:sz w:val="21"/>
          <w:szCs w:val="21"/>
          <w:lang w:eastAsia="ar-SA"/>
        </w:rPr>
        <w:t xml:space="preserve">_ zł </w:t>
      </w:r>
      <w:r w:rsidRPr="006A4EB9">
        <w:rPr>
          <w:rFonts w:ascii="Cambria" w:hAnsi="Cambria"/>
          <w:bCs/>
          <w:sz w:val="21"/>
          <w:szCs w:val="21"/>
          <w:lang w:eastAsia="ar-SA"/>
        </w:rPr>
        <w:t>(słownie</w:t>
      </w:r>
      <w:r w:rsidR="006A4EB9">
        <w:rPr>
          <w:rFonts w:ascii="Cambria" w:hAnsi="Cambria"/>
          <w:bCs/>
          <w:sz w:val="21"/>
          <w:szCs w:val="21"/>
          <w:lang w:eastAsia="ar-SA"/>
        </w:rPr>
        <w:t>:______________________________)</w:t>
      </w:r>
      <w:ins w:id="4" w:author="1223 N.Lutówko Przemysław Hermann" w:date="2022-12-02T13:24:00Z">
        <w:r w:rsidR="0024101D">
          <w:rPr>
            <w:rFonts w:ascii="Cambria" w:hAnsi="Cambria"/>
            <w:bCs/>
            <w:sz w:val="21"/>
            <w:szCs w:val="21"/>
            <w:lang w:eastAsia="ar-SA"/>
          </w:rPr>
          <w:t xml:space="preserve">, a w tym: </w:t>
        </w:r>
      </w:ins>
    </w:p>
    <w:p w14:paraId="75C13CED" w14:textId="0876E71E" w:rsidR="0024101D" w:rsidRPr="0024101D" w:rsidRDefault="0024101D" w:rsidP="0024101D">
      <w:pPr>
        <w:pStyle w:val="Akapitzlist"/>
        <w:widowControl w:val="0"/>
        <w:tabs>
          <w:tab w:val="left" w:pos="567"/>
        </w:tabs>
        <w:spacing w:line="240" w:lineRule="auto"/>
        <w:ind w:left="567"/>
        <w:jc w:val="both"/>
        <w:rPr>
          <w:ins w:id="5" w:author="1223 N.Lutówko Przemysław Hermann" w:date="2022-12-02T13:24:00Z"/>
          <w:rFonts w:ascii="Cambria" w:hAnsi="Cambria"/>
          <w:bCs/>
          <w:sz w:val="21"/>
          <w:szCs w:val="21"/>
          <w:lang w:eastAsia="ar-SA"/>
        </w:rPr>
        <w:pPrChange w:id="6" w:author="1223 N.Lutówko Przemysław Hermann" w:date="2022-12-02T13:25:00Z">
          <w:pPr>
            <w:pStyle w:val="Akapitzlist"/>
            <w:widowControl w:val="0"/>
            <w:numPr>
              <w:numId w:val="1"/>
            </w:numPr>
            <w:tabs>
              <w:tab w:val="left" w:pos="567"/>
            </w:tabs>
            <w:spacing w:line="240" w:lineRule="auto"/>
            <w:ind w:hanging="360"/>
          </w:pPr>
        </w:pPrChange>
      </w:pPr>
      <w:ins w:id="7" w:author="1223 N.Lutówko Przemysław Hermann" w:date="2022-12-02T13:24:00Z">
        <w:r w:rsidRPr="0024101D">
          <w:rPr>
            <w:rFonts w:ascii="Cambria" w:hAnsi="Cambria"/>
            <w:bCs/>
            <w:sz w:val="21"/>
            <w:szCs w:val="21"/>
            <w:lang w:eastAsia="ar-SA"/>
          </w:rPr>
          <w:t>1)</w:t>
        </w:r>
        <w:r w:rsidRPr="0024101D">
          <w:rPr>
            <w:rFonts w:ascii="Cambria" w:hAnsi="Cambria"/>
            <w:bCs/>
            <w:sz w:val="21"/>
            <w:szCs w:val="21"/>
            <w:lang w:eastAsia="ar-SA"/>
          </w:rPr>
          <w:tab/>
          <w:t xml:space="preserve">wynagrodzenie za wykonanie Dokumentacji Projektowej w kwocie </w:t>
        </w:r>
        <w:r w:rsidRPr="0024101D">
          <w:rPr>
            <w:rFonts w:ascii="Cambria" w:hAnsi="Cambria"/>
            <w:bCs/>
            <w:sz w:val="21"/>
            <w:szCs w:val="21"/>
            <w:lang w:val="x-none" w:eastAsia="ar-SA"/>
          </w:rPr>
          <w:t xml:space="preserve">__________________________ zł </w:t>
        </w:r>
        <w:r w:rsidRPr="0024101D">
          <w:rPr>
            <w:rFonts w:ascii="Cambria" w:hAnsi="Cambria"/>
            <w:bCs/>
            <w:sz w:val="21"/>
            <w:szCs w:val="21"/>
            <w:lang w:eastAsia="ar-SA"/>
          </w:rPr>
          <w:t>brutto („Wynagrodzenie za Dokumentację Projektową”)</w:t>
        </w:r>
      </w:ins>
    </w:p>
    <w:p w14:paraId="4C541B52" w14:textId="5024371A" w:rsidR="006A4EB9" w:rsidRPr="0024101D" w:rsidRDefault="0024101D" w:rsidP="0024101D">
      <w:pPr>
        <w:pStyle w:val="Akapitzlist"/>
        <w:widowControl w:val="0"/>
        <w:tabs>
          <w:tab w:val="left" w:pos="567"/>
        </w:tabs>
        <w:ind w:left="567"/>
        <w:contextualSpacing w:val="0"/>
        <w:jc w:val="both"/>
        <w:rPr>
          <w:rFonts w:ascii="Cambria" w:hAnsi="Cambria"/>
          <w:bCs/>
          <w:sz w:val="21"/>
          <w:szCs w:val="21"/>
          <w:lang w:eastAsia="ar-SA"/>
          <w:rPrChange w:id="8" w:author="1223 N.Lutówko Przemysław Hermann" w:date="2022-12-02T13:26:00Z">
            <w:rPr>
              <w:rFonts w:ascii="Cambria" w:hAnsi="Cambria" w:cs="Arial"/>
              <w:bCs/>
              <w:sz w:val="21"/>
              <w:szCs w:val="21"/>
              <w:lang w:eastAsia="pl-PL"/>
            </w:rPr>
          </w:rPrChange>
        </w:rPr>
        <w:pPrChange w:id="9" w:author="1223 N.Lutówko Przemysław Hermann" w:date="2022-12-02T13:26:00Z">
          <w:pPr>
            <w:pStyle w:val="Akapitzlist"/>
            <w:widowControl w:val="0"/>
            <w:numPr>
              <w:numId w:val="1"/>
            </w:numPr>
            <w:tabs>
              <w:tab w:val="left" w:pos="567"/>
            </w:tabs>
            <w:spacing w:before="120" w:after="120" w:line="240" w:lineRule="auto"/>
            <w:ind w:left="567" w:hanging="567"/>
            <w:contextualSpacing w:val="0"/>
            <w:jc w:val="both"/>
          </w:pPr>
        </w:pPrChange>
      </w:pPr>
      <w:ins w:id="10" w:author="1223 N.Lutówko Przemysław Hermann" w:date="2022-12-02T13:24:00Z">
        <w:r w:rsidRPr="0024101D">
          <w:rPr>
            <w:rFonts w:ascii="Cambria" w:hAnsi="Cambria"/>
            <w:bCs/>
            <w:sz w:val="21"/>
            <w:szCs w:val="21"/>
            <w:lang w:eastAsia="ar-SA"/>
          </w:rPr>
          <w:t>(2)</w:t>
        </w:r>
        <w:r w:rsidRPr="0024101D">
          <w:rPr>
            <w:rFonts w:ascii="Cambria" w:hAnsi="Cambria"/>
            <w:bCs/>
            <w:sz w:val="21"/>
            <w:szCs w:val="21"/>
            <w:lang w:eastAsia="ar-SA"/>
          </w:rPr>
          <w:tab/>
          <w:t xml:space="preserve">wynagrodzenie za wykonywanie Nadzoru Autorskiego w kwocie </w:t>
        </w:r>
        <w:r w:rsidRPr="0024101D">
          <w:rPr>
            <w:rFonts w:ascii="Cambria" w:hAnsi="Cambria"/>
            <w:bCs/>
            <w:sz w:val="21"/>
            <w:szCs w:val="21"/>
            <w:lang w:val="x-none" w:eastAsia="ar-SA"/>
          </w:rPr>
          <w:t xml:space="preserve">__________________________ zł </w:t>
        </w:r>
        <w:r w:rsidRPr="0024101D">
          <w:rPr>
            <w:rFonts w:ascii="Cambria" w:hAnsi="Cambria"/>
            <w:bCs/>
            <w:sz w:val="21"/>
            <w:szCs w:val="21"/>
            <w:lang w:eastAsia="ar-SA"/>
          </w:rPr>
          <w:t>brutto („Wynagrodzenie za Nadzór Autorski”)</w:t>
        </w:r>
      </w:ins>
      <w:ins w:id="11" w:author="1223 N.Lutówko Przemysław Hermann" w:date="2022-12-02T13:26:00Z">
        <w:r>
          <w:rPr>
            <w:rFonts w:ascii="Cambria" w:hAnsi="Cambria"/>
            <w:bCs/>
            <w:sz w:val="21"/>
            <w:szCs w:val="21"/>
            <w:lang w:eastAsia="ar-SA"/>
          </w:rPr>
          <w:t>.</w:t>
        </w:r>
      </w:ins>
      <w:del w:id="12" w:author="1223 N.Lutówko Przemysław Hermann" w:date="2022-12-02T13:24:00Z">
        <w:r w:rsidR="00F81E34" w:rsidDel="0024101D">
          <w:rPr>
            <w:rFonts w:ascii="Cambria" w:hAnsi="Cambria"/>
            <w:bCs/>
            <w:sz w:val="21"/>
            <w:szCs w:val="21"/>
            <w:lang w:eastAsia="ar-SA"/>
          </w:rPr>
          <w:delText>.</w:delText>
        </w:r>
      </w:del>
    </w:p>
    <w:p w14:paraId="2CC7ED65" w14:textId="4A8447B8" w:rsidR="001D0CB0" w:rsidRPr="00D019A3" w:rsidDel="007362CC" w:rsidRDefault="001D0CB0" w:rsidP="007362CC">
      <w:pPr>
        <w:pStyle w:val="Akapitzlist"/>
        <w:widowControl w:val="0"/>
        <w:tabs>
          <w:tab w:val="left" w:pos="567"/>
        </w:tabs>
        <w:spacing w:before="120" w:after="120" w:line="240" w:lineRule="auto"/>
        <w:ind w:left="567"/>
        <w:contextualSpacing w:val="0"/>
        <w:jc w:val="both"/>
        <w:rPr>
          <w:del w:id="13" w:author="1223 N.Lutówko Przemysław Hermann" w:date="2022-12-02T12:27:00Z"/>
          <w:rFonts w:ascii="Cambria" w:hAnsi="Cambria"/>
          <w:bCs/>
          <w:iCs/>
          <w:sz w:val="21"/>
          <w:szCs w:val="21"/>
          <w:lang w:eastAsia="pl-PL"/>
        </w:rPr>
      </w:pPr>
    </w:p>
    <w:p w14:paraId="0CEB0460" w14:textId="7A724E3C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Oświadczam/y,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że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zapoznałem/liśmy się ze Specyfikacją Warunków Zamówienia,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tym także ze wzorem umowy i uzyskaliśmy wszelkie informacje niezbędne do przygotowania niniejszej oferty. W przypadku wyboru naszej oferty zobowiązuję/</w:t>
      </w:r>
      <w:proofErr w:type="spellStart"/>
      <w:r w:rsidRPr="00D019A3"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 w:rsidRPr="00D019A3">
        <w:rPr>
          <w:rFonts w:ascii="Cambria" w:hAnsi="Cambria"/>
          <w:bCs/>
          <w:sz w:val="21"/>
          <w:szCs w:val="21"/>
          <w:lang w:eastAsia="ar-SA"/>
        </w:rPr>
        <w:t xml:space="preserve"> się do </w:t>
      </w:r>
      <w:r w:rsidRPr="00D019A3">
        <w:rPr>
          <w:rFonts w:ascii="Cambria" w:hAnsi="Cambria"/>
          <w:bCs/>
          <w:sz w:val="21"/>
          <w:szCs w:val="21"/>
          <w:lang w:eastAsia="ar-SA"/>
        </w:rPr>
        <w:lastRenderedPageBreak/>
        <w:t>zawarcia umowy zgodnej z niniejszą ofertą, na warunkach określonych w Specyfikacji Warunków Zamówienia oraz w miejscu i terminie wyz</w:t>
      </w:r>
      <w:r w:rsidR="00640092">
        <w:rPr>
          <w:rFonts w:ascii="Cambria" w:hAnsi="Cambria"/>
          <w:bCs/>
          <w:sz w:val="21"/>
          <w:szCs w:val="21"/>
          <w:lang w:eastAsia="ar-SA"/>
        </w:rPr>
        <w:t>naczonym przez Zamawiającego, a </w:t>
      </w:r>
      <w:r w:rsidRPr="00D019A3">
        <w:rPr>
          <w:rFonts w:ascii="Cambria" w:hAnsi="Cambria"/>
          <w:bCs/>
          <w:sz w:val="21"/>
          <w:szCs w:val="21"/>
          <w:lang w:eastAsia="ar-SA"/>
        </w:rPr>
        <w:t>przed</w:t>
      </w:r>
      <w:r>
        <w:rPr>
          <w:rFonts w:ascii="Cambria" w:hAnsi="Cambria"/>
          <w:bCs/>
          <w:sz w:val="21"/>
          <w:szCs w:val="21"/>
          <w:lang w:eastAsia="ar-SA"/>
        </w:rPr>
        <w:t xml:space="preserve"> zawarciem umowy do wniesienia zabezpieczenia należytego wykonania u</w:t>
      </w:r>
      <w:r w:rsidRPr="00D019A3">
        <w:rPr>
          <w:rFonts w:ascii="Cambria" w:hAnsi="Cambria"/>
          <w:bCs/>
          <w:sz w:val="21"/>
          <w:szCs w:val="21"/>
          <w:lang w:eastAsia="ar-SA"/>
        </w:rPr>
        <w:t>mowy.</w:t>
      </w:r>
    </w:p>
    <w:p w14:paraId="2F1391B2" w14:textId="77777777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uważam/y się za związanego/</w:t>
      </w:r>
      <w:proofErr w:type="spellStart"/>
      <w:r w:rsidRPr="00D019A3">
        <w:rPr>
          <w:rFonts w:ascii="Cambria" w:hAnsi="Cambria"/>
          <w:bCs/>
          <w:sz w:val="21"/>
          <w:szCs w:val="21"/>
          <w:lang w:eastAsia="ar-SA"/>
        </w:rPr>
        <w:t>ych</w:t>
      </w:r>
      <w:proofErr w:type="spellEnd"/>
      <w:r w:rsidRPr="00D019A3">
        <w:rPr>
          <w:rFonts w:ascii="Cambria" w:hAnsi="Cambria"/>
          <w:bCs/>
          <w:sz w:val="21"/>
          <w:szCs w:val="21"/>
          <w:lang w:eastAsia="ar-SA"/>
        </w:rPr>
        <w:t xml:space="preserve"> niniejszą ofertą przez czas wskazany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Specyfikacji Warunków Zamówienia</w:t>
      </w:r>
      <w:r>
        <w:rPr>
          <w:rFonts w:ascii="Cambria" w:hAnsi="Cambria"/>
          <w:bCs/>
          <w:sz w:val="21"/>
          <w:szCs w:val="21"/>
          <w:lang w:eastAsia="ar-SA"/>
        </w:rPr>
        <w:t>.</w:t>
      </w:r>
    </w:p>
    <w:p w14:paraId="440735DA" w14:textId="77777777" w:rsidR="00780632" w:rsidRDefault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ins w:id="14" w:author="1223 N.Lutówko Przemysław Hermann" w:date="2022-12-02T12:30:00Z"/>
          <w:rFonts w:ascii="Cambria" w:hAnsi="Cambria"/>
          <w:bCs/>
          <w:sz w:val="21"/>
          <w:szCs w:val="21"/>
          <w:lang w:eastAsia="ar-SA"/>
        </w:rPr>
        <w:pPrChange w:id="15" w:author="1223 N.Lutówko Przemysław Hermann" w:date="2022-12-02T12:30:00Z">
          <w:pPr>
            <w:pStyle w:val="Akapitzlist"/>
            <w:numPr>
              <w:numId w:val="12"/>
            </w:numPr>
            <w:suppressAutoHyphens/>
            <w:spacing w:before="120" w:after="120" w:line="240" w:lineRule="auto"/>
            <w:ind w:left="1065" w:hanging="705"/>
            <w:jc w:val="both"/>
          </w:pPr>
        </w:pPrChange>
      </w:pPr>
      <w:r w:rsidRPr="00524748">
        <w:rPr>
          <w:rFonts w:ascii="Cambria" w:hAnsi="Cambria"/>
          <w:bCs/>
          <w:sz w:val="21"/>
          <w:szCs w:val="21"/>
          <w:lang w:eastAsia="ar-SA"/>
        </w:rPr>
        <w:t>Nazwy (firmy) podmiotów, na których zasoby powołujemy się na zasadach określonych</w:t>
      </w:r>
      <w:r w:rsidRPr="00524748">
        <w:rPr>
          <w:rFonts w:ascii="Cambria" w:hAnsi="Cambria"/>
          <w:bCs/>
          <w:sz w:val="21"/>
          <w:szCs w:val="21"/>
          <w:lang w:eastAsia="ar-SA"/>
        </w:rPr>
        <w:br/>
        <w:t>w art. 118 PZP, w celu wykazania spełniania warunków udziału w postępowaniu, o których mowa w art. 112 ust. 2 PZP</w:t>
      </w:r>
      <w:r w:rsidR="009F0A8E">
        <w:rPr>
          <w:rFonts w:ascii="Cambria" w:hAnsi="Cambria"/>
          <w:bCs/>
          <w:sz w:val="21"/>
          <w:szCs w:val="21"/>
          <w:lang w:eastAsia="ar-SA"/>
        </w:rPr>
        <w:t xml:space="preserve"> </w:t>
      </w:r>
      <w:r>
        <w:rPr>
          <w:rFonts w:ascii="Cambria" w:hAnsi="Cambria"/>
          <w:bCs/>
          <w:sz w:val="21"/>
          <w:szCs w:val="21"/>
          <w:lang w:eastAsia="ar-SA"/>
        </w:rPr>
        <w:t>_____________</w:t>
      </w:r>
      <w:r w:rsidR="005E7893">
        <w:rPr>
          <w:rFonts w:ascii="Cambria" w:hAnsi="Cambria"/>
          <w:bCs/>
          <w:sz w:val="21"/>
          <w:szCs w:val="21"/>
          <w:lang w:eastAsia="ar-SA"/>
        </w:rPr>
        <w:t>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</w:t>
      </w:r>
      <w:r w:rsidR="009F0A8E">
        <w:rPr>
          <w:rFonts w:ascii="Cambria" w:hAnsi="Cambria"/>
          <w:bCs/>
          <w:sz w:val="21"/>
          <w:szCs w:val="21"/>
          <w:lang w:eastAsia="ar-SA"/>
        </w:rPr>
        <w:t xml:space="preserve"> </w:t>
      </w:r>
      <w:r>
        <w:rPr>
          <w:rFonts w:ascii="Cambria" w:hAnsi="Cambria"/>
          <w:bCs/>
          <w:sz w:val="21"/>
          <w:szCs w:val="21"/>
          <w:lang w:eastAsia="ar-SA"/>
        </w:rPr>
        <w:t>________________</w:t>
      </w:r>
      <w:r w:rsidRPr="00524748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</w:t>
      </w:r>
      <w:r w:rsidR="009F0A8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__________</w:t>
      </w:r>
      <w:r w:rsidRPr="00524748">
        <w:rPr>
          <w:rFonts w:ascii="Cambria" w:hAnsi="Cambria"/>
          <w:bCs/>
          <w:sz w:val="21"/>
          <w:szCs w:val="21"/>
          <w:lang w:eastAsia="ar-SA"/>
        </w:rPr>
        <w:t>_</w:t>
      </w:r>
      <w:r>
        <w:rPr>
          <w:rFonts w:ascii="Cambria" w:hAnsi="Cambria"/>
          <w:bCs/>
          <w:sz w:val="21"/>
          <w:szCs w:val="21"/>
          <w:lang w:eastAsia="ar-SA"/>
        </w:rPr>
        <w:t xml:space="preserve"> .</w:t>
      </w:r>
    </w:p>
    <w:p w14:paraId="723F4F7E" w14:textId="131CDDB7" w:rsidR="00780632" w:rsidRPr="00780632" w:rsidRDefault="00780632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ins w:id="16" w:author="1223 N.Lutówko Przemysław Hermann" w:date="2022-12-02T12:30:00Z"/>
          <w:rFonts w:ascii="Cambria" w:hAnsi="Cambria"/>
          <w:bCs/>
          <w:sz w:val="21"/>
          <w:szCs w:val="21"/>
          <w:lang w:eastAsia="ar-SA"/>
          <w:rPrChange w:id="17" w:author="1223 N.Lutówko Przemysław Hermann" w:date="2022-12-02T12:30:00Z">
            <w:rPr>
              <w:ins w:id="18" w:author="1223 N.Lutówko Przemysław Hermann" w:date="2022-12-02T12:30:00Z"/>
              <w:rFonts w:ascii="Cambria" w:hAnsi="Cambria" w:cs="Arial"/>
              <w:bCs/>
            </w:rPr>
          </w:rPrChange>
        </w:rPr>
        <w:pPrChange w:id="19" w:author="1223 N.Lutówko Przemysław Hermann" w:date="2022-12-02T12:30:00Z">
          <w:pPr>
            <w:pStyle w:val="Akapitzlist"/>
            <w:numPr>
              <w:numId w:val="12"/>
            </w:numPr>
            <w:suppressAutoHyphens/>
            <w:spacing w:before="120" w:after="120" w:line="240" w:lineRule="auto"/>
            <w:ind w:left="1065" w:hanging="705"/>
            <w:jc w:val="both"/>
          </w:pPr>
        </w:pPrChange>
      </w:pPr>
      <w:ins w:id="20" w:author="1223 N.Lutówko Przemysław Hermann" w:date="2022-12-02T12:30:00Z">
        <w:r w:rsidRPr="00780632">
          <w:rPr>
            <w:rFonts w:ascii="Cambria" w:hAnsi="Cambria" w:cs="Arial"/>
            <w:bCs/>
          </w:rPr>
          <w:t>Oświadczamy, iż oferujemy*</w:t>
        </w:r>
        <w:r w:rsidR="0099601A">
          <w:rPr>
            <w:rFonts w:ascii="Cambria" w:hAnsi="Cambria" w:cs="Arial"/>
            <w:bCs/>
          </w:rPr>
          <w:t xml:space="preserve"> termin wykonania </w:t>
        </w:r>
      </w:ins>
      <w:ins w:id="21" w:author="1223 N.Lutówko Przemysław Hermann" w:date="2022-12-02T12:42:00Z">
        <w:r w:rsidR="0099601A">
          <w:rPr>
            <w:rFonts w:ascii="Cambria" w:hAnsi="Cambria" w:cs="Arial"/>
            <w:bCs/>
          </w:rPr>
          <w:t>Dokumentacji Projektowej:</w:t>
        </w:r>
      </w:ins>
    </w:p>
    <w:p w14:paraId="01D99415" w14:textId="3E9BF1FB" w:rsidR="00780632" w:rsidRDefault="00780632" w:rsidP="00780632">
      <w:pPr>
        <w:pStyle w:val="Akapitzlist"/>
        <w:spacing w:before="120" w:after="120"/>
        <w:ind w:left="426"/>
        <w:jc w:val="both"/>
        <w:rPr>
          <w:ins w:id="22" w:author="1223 N.Lutówko Przemysław Hermann" w:date="2022-12-02T12:30:00Z"/>
          <w:rFonts w:ascii="Cambria" w:hAnsi="Cambria" w:cs="Arial"/>
          <w:bCs/>
        </w:rPr>
      </w:pPr>
      <w:ins w:id="23" w:author="1223 N.Lutówko Przemysław Hermann" w:date="2022-12-02T12:30:00Z">
        <w:r>
          <w:rPr>
            <w:rFonts w:ascii="Cambria" w:hAnsi="Cambria" w:cs="Arial"/>
            <w:bCs/>
          </w:rPr>
          <w:sym w:font="Symbol" w:char="F082"/>
        </w:r>
        <w:r>
          <w:rPr>
            <w:rFonts w:ascii="Cambria" w:hAnsi="Cambria" w:cs="Arial"/>
            <w:bCs/>
          </w:rPr>
          <w:t xml:space="preserve"> </w:t>
        </w:r>
      </w:ins>
      <w:ins w:id="24" w:author="1223 N.Lutówko Przemysław Hermann" w:date="2022-12-02T12:42:00Z">
        <w:r w:rsidR="0099601A">
          <w:rPr>
            <w:rFonts w:ascii="Cambria" w:hAnsi="Cambria" w:cs="Arial"/>
            <w:bCs/>
          </w:rPr>
          <w:t>wynoszący do 7 miesięcy</w:t>
        </w:r>
      </w:ins>
    </w:p>
    <w:p w14:paraId="13128E1F" w14:textId="4B9082A6" w:rsidR="00780632" w:rsidRDefault="00780632" w:rsidP="00780632">
      <w:pPr>
        <w:pStyle w:val="Akapitzlist"/>
        <w:spacing w:before="120" w:after="120"/>
        <w:ind w:left="426"/>
        <w:jc w:val="both"/>
        <w:rPr>
          <w:ins w:id="25" w:author="1223 N.Lutówko Przemysław Hermann" w:date="2022-12-02T12:30:00Z"/>
          <w:rFonts w:ascii="Cambria" w:hAnsi="Cambria" w:cs="Arial"/>
          <w:bCs/>
        </w:rPr>
      </w:pPr>
      <w:ins w:id="26" w:author="1223 N.Lutówko Przemysław Hermann" w:date="2022-12-02T12:30:00Z">
        <w:r>
          <w:rPr>
            <w:rFonts w:ascii="Cambria" w:hAnsi="Cambria" w:cs="Arial"/>
            <w:bCs/>
          </w:rPr>
          <w:sym w:font="Symbol" w:char="F082"/>
        </w:r>
        <w:r>
          <w:rPr>
            <w:rFonts w:ascii="Cambria" w:hAnsi="Cambria" w:cs="Arial"/>
            <w:bCs/>
          </w:rPr>
          <w:t xml:space="preserve"> </w:t>
        </w:r>
      </w:ins>
      <w:ins w:id="27" w:author="1223 N.Lutówko Przemysław Hermann" w:date="2022-12-02T12:42:00Z">
        <w:r w:rsidR="0099601A">
          <w:rPr>
            <w:rFonts w:ascii="Cambria" w:hAnsi="Cambria" w:cs="Arial"/>
            <w:bCs/>
          </w:rPr>
          <w:t>wynoszący do 6,5 miesiąca</w:t>
        </w:r>
      </w:ins>
    </w:p>
    <w:p w14:paraId="49E30059" w14:textId="2A4CD816" w:rsidR="00780632" w:rsidRDefault="00780632" w:rsidP="00780632">
      <w:pPr>
        <w:pStyle w:val="Akapitzlist"/>
        <w:ind w:left="426"/>
        <w:rPr>
          <w:ins w:id="28" w:author="1223 N.Lutówko Przemysław Hermann" w:date="2022-12-02T12:30:00Z"/>
          <w:rFonts w:ascii="Cambria" w:hAnsi="Cambria" w:cs="Arial"/>
          <w:bCs/>
        </w:rPr>
      </w:pPr>
      <w:ins w:id="29" w:author="1223 N.Lutówko Przemysław Hermann" w:date="2022-12-02T12:30:00Z">
        <w:r w:rsidRPr="001F2460">
          <w:rPr>
            <w:rFonts w:ascii="Cambria" w:hAnsi="Cambria" w:cs="Arial"/>
            <w:bCs/>
          </w:rPr>
          <w:sym w:font="Symbol" w:char="F082"/>
        </w:r>
        <w:r w:rsidRPr="001F2460">
          <w:rPr>
            <w:rFonts w:ascii="Cambria" w:hAnsi="Cambria" w:cs="Arial"/>
            <w:bCs/>
          </w:rPr>
          <w:t xml:space="preserve"> </w:t>
        </w:r>
      </w:ins>
      <w:ins w:id="30" w:author="1223 N.Lutówko Przemysław Hermann" w:date="2022-12-02T12:42:00Z">
        <w:r w:rsidR="0099601A">
          <w:rPr>
            <w:rFonts w:ascii="Cambria" w:hAnsi="Cambria" w:cs="Arial"/>
            <w:bCs/>
          </w:rPr>
          <w:t>wynoszący do 6 miesi</w:t>
        </w:r>
      </w:ins>
      <w:ins w:id="31" w:author="1223 N.Lutówko Przemysław Hermann" w:date="2022-12-02T12:43:00Z">
        <w:r w:rsidR="0099601A">
          <w:rPr>
            <w:rFonts w:ascii="Cambria" w:hAnsi="Cambria" w:cs="Arial"/>
            <w:bCs/>
          </w:rPr>
          <w:t>ęcy</w:t>
        </w:r>
      </w:ins>
    </w:p>
    <w:p w14:paraId="249132F2" w14:textId="211B4F27" w:rsidR="00780632" w:rsidRPr="001F2460" w:rsidRDefault="00780632" w:rsidP="00780632">
      <w:pPr>
        <w:pStyle w:val="Akapitzlist"/>
        <w:ind w:left="426"/>
        <w:rPr>
          <w:ins w:id="32" w:author="1223 N.Lutówko Przemysław Hermann" w:date="2022-12-02T12:30:00Z"/>
          <w:rFonts w:ascii="Cambria" w:hAnsi="Cambria" w:cs="Arial"/>
          <w:bCs/>
        </w:rPr>
      </w:pPr>
      <w:ins w:id="33" w:author="1223 N.Lutówko Przemysław Hermann" w:date="2022-12-02T12:30:00Z">
        <w:r w:rsidRPr="001F2460">
          <w:rPr>
            <w:rFonts w:ascii="Cambria" w:hAnsi="Cambria" w:cs="Arial"/>
            <w:bCs/>
          </w:rPr>
          <w:sym w:font="Symbol" w:char="F082"/>
        </w:r>
        <w:r w:rsidRPr="001F2460">
          <w:rPr>
            <w:rFonts w:ascii="Cambria" w:hAnsi="Cambria" w:cs="Arial"/>
            <w:bCs/>
          </w:rPr>
          <w:t xml:space="preserve"> </w:t>
        </w:r>
      </w:ins>
      <w:ins w:id="34" w:author="1223 N.Lutówko Przemysław Hermann" w:date="2022-12-02T12:43:00Z">
        <w:r w:rsidR="0099601A">
          <w:rPr>
            <w:rFonts w:ascii="Cambria" w:hAnsi="Cambria" w:cs="Arial"/>
            <w:bCs/>
          </w:rPr>
          <w:t>wynoszący do 5,5 miesiąca</w:t>
        </w:r>
      </w:ins>
    </w:p>
    <w:p w14:paraId="715C34DE" w14:textId="4090FB9B" w:rsidR="00780632" w:rsidRDefault="00780632" w:rsidP="00780632">
      <w:pPr>
        <w:pStyle w:val="Akapitzlist"/>
        <w:spacing w:before="240" w:after="240"/>
        <w:ind w:left="426"/>
        <w:rPr>
          <w:ins w:id="35" w:author="1223 N.Lutówko Przemysław Hermann" w:date="2022-12-02T12:43:00Z"/>
          <w:rFonts w:ascii="Cambria" w:hAnsi="Cambria" w:cs="Arial"/>
          <w:bCs/>
        </w:rPr>
      </w:pPr>
      <w:ins w:id="36" w:author="1223 N.Lutówko Przemysław Hermann" w:date="2022-12-02T12:30:00Z">
        <w:r w:rsidRPr="00303F55">
          <w:rPr>
            <w:rFonts w:ascii="Cambria" w:hAnsi="Cambria" w:cs="Arial"/>
            <w:bCs/>
          </w:rPr>
          <w:sym w:font="Symbol" w:char="F082"/>
        </w:r>
        <w:r w:rsidRPr="00303F55">
          <w:rPr>
            <w:rFonts w:ascii="Cambria" w:hAnsi="Cambria" w:cs="Arial"/>
            <w:bCs/>
          </w:rPr>
          <w:t xml:space="preserve"> </w:t>
        </w:r>
      </w:ins>
      <w:ins w:id="37" w:author="1223 N.Lutówko Przemysław Hermann" w:date="2022-12-02T12:43:00Z">
        <w:r w:rsidR="0099601A">
          <w:rPr>
            <w:rFonts w:ascii="Cambria" w:hAnsi="Cambria" w:cs="Arial"/>
            <w:bCs/>
          </w:rPr>
          <w:t>wynoszący do 5 miesięcy</w:t>
        </w:r>
      </w:ins>
    </w:p>
    <w:p w14:paraId="285138F1" w14:textId="3B422622" w:rsidR="0099601A" w:rsidRPr="001F2460" w:rsidRDefault="0099601A" w:rsidP="0099601A">
      <w:pPr>
        <w:pStyle w:val="Akapitzlist"/>
        <w:ind w:left="426"/>
        <w:rPr>
          <w:ins w:id="38" w:author="1223 N.Lutówko Przemysław Hermann" w:date="2022-12-02T12:43:00Z"/>
          <w:rFonts w:ascii="Cambria" w:hAnsi="Cambria" w:cs="Arial"/>
          <w:bCs/>
        </w:rPr>
      </w:pPr>
      <w:ins w:id="39" w:author="1223 N.Lutówko Przemysław Hermann" w:date="2022-12-02T12:43:00Z">
        <w:r w:rsidRPr="001F2460">
          <w:rPr>
            <w:rFonts w:ascii="Cambria" w:hAnsi="Cambria" w:cs="Arial"/>
            <w:bCs/>
          </w:rPr>
          <w:sym w:font="Symbol" w:char="F082"/>
        </w:r>
        <w:r w:rsidRPr="001F2460">
          <w:rPr>
            <w:rFonts w:ascii="Cambria" w:hAnsi="Cambria" w:cs="Arial"/>
            <w:bCs/>
          </w:rPr>
          <w:t xml:space="preserve"> </w:t>
        </w:r>
        <w:r>
          <w:rPr>
            <w:rFonts w:ascii="Cambria" w:hAnsi="Cambria" w:cs="Arial"/>
            <w:bCs/>
          </w:rPr>
          <w:t>wynoszący do 4,5 miesiąca</w:t>
        </w:r>
      </w:ins>
    </w:p>
    <w:p w14:paraId="1E1646BD" w14:textId="553F4221" w:rsidR="0099601A" w:rsidRPr="00303F55" w:rsidRDefault="0099601A" w:rsidP="00780632">
      <w:pPr>
        <w:pStyle w:val="Akapitzlist"/>
        <w:spacing w:before="240" w:after="240"/>
        <w:ind w:left="426"/>
        <w:rPr>
          <w:ins w:id="40" w:author="1223 N.Lutówko Przemysław Hermann" w:date="2022-12-02T12:30:00Z"/>
          <w:rFonts w:ascii="Cambria" w:hAnsi="Cambria" w:cs="Arial"/>
          <w:bCs/>
        </w:rPr>
      </w:pPr>
      <w:ins w:id="41" w:author="1223 N.Lutówko Przemysław Hermann" w:date="2022-12-02T12:43:00Z">
        <w:r w:rsidRPr="00303F55">
          <w:rPr>
            <w:rFonts w:ascii="Cambria" w:hAnsi="Cambria" w:cs="Arial"/>
            <w:bCs/>
          </w:rPr>
          <w:sym w:font="Symbol" w:char="F082"/>
        </w:r>
        <w:r w:rsidRPr="00303F55">
          <w:rPr>
            <w:rFonts w:ascii="Cambria" w:hAnsi="Cambria" w:cs="Arial"/>
            <w:bCs/>
          </w:rPr>
          <w:t xml:space="preserve"> </w:t>
        </w:r>
        <w:r>
          <w:rPr>
            <w:rFonts w:ascii="Cambria" w:hAnsi="Cambria" w:cs="Arial"/>
            <w:bCs/>
          </w:rPr>
          <w:t>wynoszący do 4 miesięcy</w:t>
        </w:r>
      </w:ins>
    </w:p>
    <w:p w14:paraId="7965295F" w14:textId="77777777" w:rsidR="00780632" w:rsidRPr="00C20FCD" w:rsidRDefault="00780632" w:rsidP="00780632">
      <w:pPr>
        <w:pStyle w:val="Akapitzlist"/>
        <w:spacing w:before="120" w:after="120"/>
        <w:ind w:left="425"/>
        <w:contextualSpacing w:val="0"/>
        <w:jc w:val="both"/>
        <w:rPr>
          <w:ins w:id="42" w:author="1223 N.Lutówko Przemysław Hermann" w:date="2022-12-02T12:30:00Z"/>
          <w:rFonts w:ascii="Cambria" w:hAnsi="Cambria" w:cs="Arial"/>
          <w:bCs/>
          <w:i/>
        </w:rPr>
      </w:pPr>
      <w:ins w:id="43" w:author="1223 N.Lutówko Przemysław Hermann" w:date="2022-12-02T12:30:00Z">
        <w:r w:rsidRPr="00C20FCD">
          <w:rPr>
            <w:rFonts w:ascii="Cambria" w:hAnsi="Cambria" w:cs="Arial"/>
            <w:bCs/>
            <w:i/>
          </w:rPr>
          <w:t>*należy postawić krzyżyk/zaznaczyć właściwe okienko</w:t>
        </w:r>
      </w:ins>
    </w:p>
    <w:p w14:paraId="6E7F8D05" w14:textId="11A04F85" w:rsidR="00780632" w:rsidRDefault="00780632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jc w:val="both"/>
        <w:rPr>
          <w:ins w:id="44" w:author="1223 N.Lutówko Przemysław Hermann" w:date="2022-12-02T12:36:00Z"/>
          <w:rFonts w:ascii="Cambria" w:hAnsi="Cambria" w:cs="Arial"/>
          <w:bCs/>
        </w:rPr>
        <w:pPrChange w:id="45" w:author="1223 N.Lutówko Przemysław Hermann" w:date="2022-12-02T12:38:00Z">
          <w:pPr>
            <w:pStyle w:val="Akapitzlist"/>
            <w:numPr>
              <w:numId w:val="12"/>
            </w:numPr>
            <w:suppressAutoHyphens/>
            <w:spacing w:before="120" w:after="120" w:line="240" w:lineRule="auto"/>
            <w:ind w:left="1065" w:hanging="705"/>
            <w:jc w:val="both"/>
          </w:pPr>
        </w:pPrChange>
      </w:pPr>
      <w:ins w:id="46" w:author="1223 N.Lutówko Przemysław Hermann" w:date="2022-12-02T12:30:00Z">
        <w:r w:rsidRPr="00780632">
          <w:rPr>
            <w:rFonts w:ascii="Cambria" w:hAnsi="Cambria" w:cs="Arial"/>
            <w:bCs/>
          </w:rPr>
          <w:t xml:space="preserve">Oświadczamy, że zobowiązujemy się wykonywania przedmiotu zamówienia przy udziale </w:t>
        </w:r>
      </w:ins>
      <w:ins w:id="47" w:author="1223 N.Lutówko Przemysław Hermann" w:date="2022-12-02T12:33:00Z">
        <w:r w:rsidRPr="00780632">
          <w:rPr>
            <w:rFonts w:ascii="Cambria" w:hAnsi="Cambria" w:cs="Arial"/>
            <w:bCs/>
          </w:rPr>
          <w:t xml:space="preserve">co najmniej 1 osoby </w:t>
        </w:r>
      </w:ins>
      <w:ins w:id="48" w:author="1223 N.Lutówko Przemysław Hermann" w:date="2022-12-02T12:34:00Z">
        <w:r>
          <w:rPr>
            <w:rFonts w:ascii="Cambria" w:hAnsi="Cambria" w:cs="Arial"/>
            <w:bCs/>
          </w:rPr>
          <w:t xml:space="preserve">na </w:t>
        </w:r>
        <w:r w:rsidRPr="00780632">
          <w:rPr>
            <w:rFonts w:ascii="Cambria" w:hAnsi="Cambria" w:cs="Arial"/>
            <w:bCs/>
          </w:rPr>
          <w:t xml:space="preserve">stanowisku projektanta w branży sanitarnej, elektrycznej, budowlanej </w:t>
        </w:r>
      </w:ins>
      <w:ins w:id="49" w:author="1223 N.Lutówko Przemysław Hermann" w:date="2022-12-02T12:30:00Z">
        <w:r w:rsidRPr="00780632">
          <w:rPr>
            <w:rFonts w:ascii="Cambria" w:hAnsi="Cambria" w:cs="Arial"/>
            <w:bCs/>
          </w:rPr>
          <w:t xml:space="preserve"> </w:t>
        </w:r>
      </w:ins>
      <w:ins w:id="50" w:author="1223 N.Lutówko Przemysław Hermann" w:date="2022-12-02T12:37:00Z">
        <w:r>
          <w:rPr>
            <w:rFonts w:ascii="Cambria" w:hAnsi="Cambria" w:cs="Arial"/>
            <w:bCs/>
          </w:rPr>
          <w:t>wskazanej/</w:t>
        </w:r>
        <w:proofErr w:type="spellStart"/>
        <w:r>
          <w:rPr>
            <w:rFonts w:ascii="Cambria" w:hAnsi="Cambria" w:cs="Arial"/>
            <w:bCs/>
          </w:rPr>
          <w:t>ych</w:t>
        </w:r>
        <w:proofErr w:type="spellEnd"/>
        <w:r>
          <w:rPr>
            <w:rFonts w:ascii="Cambria" w:hAnsi="Cambria" w:cs="Arial"/>
            <w:bCs/>
          </w:rPr>
          <w:t xml:space="preserve"> poniżej:</w:t>
        </w:r>
      </w:ins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  <w:tblPrChange w:id="51" w:author="1223 N.Lutówko Przemysław Hermann" w:date="2022-12-02T12:39:00Z">
          <w:tblPr>
            <w:tblStyle w:val="Tabela-Siatka"/>
            <w:tblW w:w="0" w:type="auto"/>
            <w:tblInd w:w="426" w:type="dxa"/>
            <w:tblLook w:val="04A0" w:firstRow="1" w:lastRow="0" w:firstColumn="1" w:lastColumn="0" w:noHBand="0" w:noVBand="1"/>
          </w:tblPr>
        </w:tblPrChange>
      </w:tblPr>
      <w:tblGrid>
        <w:gridCol w:w="571"/>
        <w:gridCol w:w="3955"/>
        <w:gridCol w:w="3827"/>
        <w:tblGridChange w:id="52">
          <w:tblGrid>
            <w:gridCol w:w="571"/>
            <w:gridCol w:w="1580"/>
            <w:gridCol w:w="2182"/>
            <w:gridCol w:w="193"/>
            <w:gridCol w:w="1976"/>
            <w:gridCol w:w="1851"/>
          </w:tblGrid>
        </w:tblGridChange>
      </w:tblGrid>
      <w:tr w:rsidR="00780632" w14:paraId="3ED4EF70" w14:textId="77777777" w:rsidTr="0099601A">
        <w:trPr>
          <w:ins w:id="53" w:author="1223 N.Lutówko Przemysław Hermann" w:date="2022-12-02T12:36:00Z"/>
          <w:trPrChange w:id="54" w:author="1223 N.Lutówko Przemysław Hermann" w:date="2022-12-02T12:39:00Z">
            <w:trPr>
              <w:gridAfter w:val="0"/>
            </w:trPr>
          </w:trPrChange>
        </w:trPr>
        <w:tc>
          <w:tcPr>
            <w:tcW w:w="547" w:type="dxa"/>
            <w:vAlign w:val="center"/>
            <w:tcPrChange w:id="55" w:author="1223 N.Lutówko Przemysław Hermann" w:date="2022-12-02T12:39:00Z">
              <w:tcPr>
                <w:tcW w:w="2246" w:type="dxa"/>
                <w:gridSpan w:val="2"/>
              </w:tcPr>
            </w:tcPrChange>
          </w:tcPr>
          <w:p w14:paraId="5461B8F0" w14:textId="7C63DF00" w:rsidR="00780632" w:rsidRPr="0099601A" w:rsidRDefault="00780632">
            <w:pPr>
              <w:pStyle w:val="Akapitzlist"/>
              <w:suppressAutoHyphens/>
              <w:spacing w:before="120" w:after="120" w:line="240" w:lineRule="auto"/>
              <w:ind w:left="0"/>
              <w:jc w:val="center"/>
              <w:rPr>
                <w:ins w:id="56" w:author="1223 N.Lutówko Przemysław Hermann" w:date="2022-12-02T12:36:00Z"/>
                <w:rFonts w:ascii="Cambria" w:hAnsi="Cambria" w:cs="Arial"/>
                <w:b/>
                <w:bCs/>
                <w:rPrChange w:id="57" w:author="1223 N.Lutówko Przemysław Hermann" w:date="2022-12-02T12:39:00Z">
                  <w:rPr>
                    <w:ins w:id="58" w:author="1223 N.Lutówko Przemysław Hermann" w:date="2022-12-02T12:36:00Z"/>
                    <w:rFonts w:ascii="Cambria" w:hAnsi="Cambria" w:cs="Arial"/>
                    <w:bCs/>
                  </w:rPr>
                </w:rPrChange>
              </w:rPr>
              <w:pPrChange w:id="59" w:author="1223 N.Lutówko Przemysław Hermann" w:date="2022-12-02T12:39:00Z">
                <w:pPr>
                  <w:pStyle w:val="Akapitzlist"/>
                  <w:suppressAutoHyphens/>
                  <w:spacing w:before="120" w:after="120" w:line="240" w:lineRule="auto"/>
                  <w:ind w:left="0"/>
                  <w:jc w:val="both"/>
                </w:pPr>
              </w:pPrChange>
            </w:pPr>
            <w:ins w:id="60" w:author="1223 N.Lutówko Przemysław Hermann" w:date="2022-12-02T12:36:00Z">
              <w:r w:rsidRPr="0099601A">
                <w:rPr>
                  <w:rFonts w:ascii="Cambria" w:hAnsi="Cambria" w:cs="Arial"/>
                  <w:b/>
                  <w:bCs/>
                  <w:rPrChange w:id="61" w:author="1223 N.Lutówko Przemysław Hermann" w:date="2022-12-02T12:39:00Z">
                    <w:rPr>
                      <w:rFonts w:ascii="Cambria" w:hAnsi="Cambria" w:cs="Arial"/>
                      <w:bCs/>
                    </w:rPr>
                  </w:rPrChange>
                </w:rPr>
                <w:t>L.p.</w:t>
              </w:r>
            </w:ins>
          </w:p>
        </w:tc>
        <w:tc>
          <w:tcPr>
            <w:tcW w:w="3955" w:type="dxa"/>
            <w:vAlign w:val="center"/>
            <w:tcPrChange w:id="62" w:author="1223 N.Lutówko Przemysław Hermann" w:date="2022-12-02T12:39:00Z">
              <w:tcPr>
                <w:tcW w:w="2246" w:type="dxa"/>
              </w:tcPr>
            </w:tcPrChange>
          </w:tcPr>
          <w:p w14:paraId="4400B5B1" w14:textId="5C48E6DF" w:rsidR="00780632" w:rsidRPr="0099601A" w:rsidRDefault="00780632">
            <w:pPr>
              <w:pStyle w:val="Akapitzlist"/>
              <w:suppressAutoHyphens/>
              <w:spacing w:before="120" w:after="120" w:line="240" w:lineRule="auto"/>
              <w:ind w:left="0"/>
              <w:jc w:val="center"/>
              <w:rPr>
                <w:ins w:id="63" w:author="1223 N.Lutówko Przemysław Hermann" w:date="2022-12-02T12:36:00Z"/>
                <w:rFonts w:ascii="Cambria" w:hAnsi="Cambria" w:cs="Arial"/>
                <w:b/>
                <w:bCs/>
                <w:rPrChange w:id="64" w:author="1223 N.Lutówko Przemysław Hermann" w:date="2022-12-02T12:39:00Z">
                  <w:rPr>
                    <w:ins w:id="65" w:author="1223 N.Lutówko Przemysław Hermann" w:date="2022-12-02T12:36:00Z"/>
                    <w:rFonts w:ascii="Cambria" w:hAnsi="Cambria" w:cs="Arial"/>
                    <w:bCs/>
                  </w:rPr>
                </w:rPrChange>
              </w:rPr>
              <w:pPrChange w:id="66" w:author="1223 N.Lutówko Przemysław Hermann" w:date="2022-12-02T12:39:00Z">
                <w:pPr>
                  <w:pStyle w:val="Akapitzlist"/>
                  <w:suppressAutoHyphens/>
                  <w:spacing w:before="120" w:after="120" w:line="240" w:lineRule="auto"/>
                  <w:ind w:left="0"/>
                  <w:jc w:val="both"/>
                </w:pPr>
              </w:pPrChange>
            </w:pPr>
            <w:ins w:id="67" w:author="1223 N.Lutówko Przemysław Hermann" w:date="2022-12-02T12:36:00Z">
              <w:r w:rsidRPr="0099601A">
                <w:rPr>
                  <w:rFonts w:ascii="Cambria" w:hAnsi="Cambria" w:cs="Arial"/>
                  <w:b/>
                  <w:bCs/>
                  <w:rPrChange w:id="68" w:author="1223 N.Lutówko Przemysław Hermann" w:date="2022-12-02T12:39:00Z">
                    <w:rPr>
                      <w:rFonts w:ascii="Cambria" w:hAnsi="Cambria" w:cs="Arial"/>
                      <w:bCs/>
                    </w:rPr>
                  </w:rPrChange>
                </w:rPr>
                <w:t>Imię i nazwisko</w:t>
              </w:r>
            </w:ins>
          </w:p>
        </w:tc>
        <w:tc>
          <w:tcPr>
            <w:tcW w:w="3827" w:type="dxa"/>
            <w:vAlign w:val="center"/>
            <w:tcPrChange w:id="69" w:author="1223 N.Lutówko Przemysław Hermann" w:date="2022-12-02T12:39:00Z">
              <w:tcPr>
                <w:tcW w:w="2246" w:type="dxa"/>
                <w:gridSpan w:val="2"/>
              </w:tcPr>
            </w:tcPrChange>
          </w:tcPr>
          <w:p w14:paraId="6A47245C" w14:textId="1D8016AB" w:rsidR="00780632" w:rsidRPr="0099601A" w:rsidRDefault="00780632">
            <w:pPr>
              <w:pStyle w:val="Akapitzlist"/>
              <w:suppressAutoHyphens/>
              <w:spacing w:before="120" w:after="120" w:line="240" w:lineRule="auto"/>
              <w:ind w:left="0"/>
              <w:jc w:val="center"/>
              <w:rPr>
                <w:ins w:id="70" w:author="1223 N.Lutówko Przemysław Hermann" w:date="2022-12-02T12:36:00Z"/>
                <w:rFonts w:ascii="Cambria" w:hAnsi="Cambria" w:cs="Arial"/>
                <w:b/>
                <w:bCs/>
                <w:rPrChange w:id="71" w:author="1223 N.Lutówko Przemysław Hermann" w:date="2022-12-02T12:39:00Z">
                  <w:rPr>
                    <w:ins w:id="72" w:author="1223 N.Lutówko Przemysław Hermann" w:date="2022-12-02T12:36:00Z"/>
                    <w:rFonts w:ascii="Cambria" w:hAnsi="Cambria" w:cs="Arial"/>
                    <w:bCs/>
                  </w:rPr>
                </w:rPrChange>
              </w:rPr>
              <w:pPrChange w:id="73" w:author="1223 N.Lutówko Przemysław Hermann" w:date="2022-12-02T12:39:00Z">
                <w:pPr>
                  <w:pStyle w:val="Akapitzlist"/>
                  <w:suppressAutoHyphens/>
                  <w:spacing w:before="120" w:after="120" w:line="240" w:lineRule="auto"/>
                  <w:ind w:left="0"/>
                  <w:jc w:val="both"/>
                </w:pPr>
              </w:pPrChange>
            </w:pPr>
            <w:ins w:id="74" w:author="1223 N.Lutówko Przemysław Hermann" w:date="2022-12-02T12:36:00Z">
              <w:r w:rsidRPr="0099601A">
                <w:rPr>
                  <w:rFonts w:ascii="Cambria" w:hAnsi="Cambria" w:cs="Arial"/>
                  <w:b/>
                  <w:bCs/>
                  <w:rPrChange w:id="75" w:author="1223 N.Lutówko Przemysław Hermann" w:date="2022-12-02T12:39:00Z">
                    <w:rPr>
                      <w:rFonts w:ascii="Cambria" w:hAnsi="Cambria" w:cs="Arial"/>
                      <w:bCs/>
                    </w:rPr>
                  </w:rPrChange>
                </w:rPr>
                <w:t>Branża</w:t>
              </w:r>
            </w:ins>
          </w:p>
        </w:tc>
      </w:tr>
      <w:tr w:rsidR="00780632" w14:paraId="76A20D0D" w14:textId="77777777" w:rsidTr="00780632">
        <w:trPr>
          <w:ins w:id="76" w:author="1223 N.Lutówko Przemysław Hermann" w:date="2022-12-02T12:36:00Z"/>
          <w:trPrChange w:id="77" w:author="1223 N.Lutówko Przemysław Hermann" w:date="2022-12-02T12:38:00Z">
            <w:trPr>
              <w:gridAfter w:val="0"/>
            </w:trPr>
          </w:trPrChange>
        </w:trPr>
        <w:tc>
          <w:tcPr>
            <w:tcW w:w="547" w:type="dxa"/>
            <w:tcPrChange w:id="78" w:author="1223 N.Lutówko Przemysław Hermann" w:date="2022-12-02T12:38:00Z">
              <w:tcPr>
                <w:tcW w:w="2246" w:type="dxa"/>
                <w:gridSpan w:val="2"/>
              </w:tcPr>
            </w:tcPrChange>
          </w:tcPr>
          <w:p w14:paraId="09F27A07" w14:textId="77777777" w:rsidR="00780632" w:rsidRDefault="00780632" w:rsidP="00780632">
            <w:pPr>
              <w:pStyle w:val="Akapitzlist"/>
              <w:suppressAutoHyphens/>
              <w:spacing w:before="120" w:after="120" w:line="240" w:lineRule="auto"/>
              <w:ind w:left="0"/>
              <w:jc w:val="both"/>
              <w:rPr>
                <w:ins w:id="79" w:author="1223 N.Lutówko Przemysław Hermann" w:date="2022-12-02T12:36:00Z"/>
                <w:rFonts w:ascii="Cambria" w:hAnsi="Cambria" w:cs="Arial"/>
                <w:bCs/>
              </w:rPr>
            </w:pPr>
          </w:p>
        </w:tc>
        <w:tc>
          <w:tcPr>
            <w:tcW w:w="3955" w:type="dxa"/>
            <w:tcPrChange w:id="80" w:author="1223 N.Lutówko Przemysław Hermann" w:date="2022-12-02T12:38:00Z">
              <w:tcPr>
                <w:tcW w:w="2246" w:type="dxa"/>
              </w:tcPr>
            </w:tcPrChange>
          </w:tcPr>
          <w:p w14:paraId="364005F5" w14:textId="77777777" w:rsidR="00780632" w:rsidRDefault="00780632" w:rsidP="00780632">
            <w:pPr>
              <w:pStyle w:val="Akapitzlist"/>
              <w:suppressAutoHyphens/>
              <w:spacing w:before="120" w:after="120" w:line="240" w:lineRule="auto"/>
              <w:ind w:left="0"/>
              <w:jc w:val="both"/>
              <w:rPr>
                <w:ins w:id="81" w:author="1223 N.Lutówko Przemysław Hermann" w:date="2022-12-02T12:36:00Z"/>
                <w:rFonts w:ascii="Cambria" w:hAnsi="Cambria" w:cs="Arial"/>
                <w:bCs/>
              </w:rPr>
            </w:pPr>
          </w:p>
        </w:tc>
        <w:tc>
          <w:tcPr>
            <w:tcW w:w="3827" w:type="dxa"/>
            <w:tcPrChange w:id="82" w:author="1223 N.Lutówko Przemysław Hermann" w:date="2022-12-02T12:38:00Z">
              <w:tcPr>
                <w:tcW w:w="2246" w:type="dxa"/>
                <w:gridSpan w:val="2"/>
              </w:tcPr>
            </w:tcPrChange>
          </w:tcPr>
          <w:p w14:paraId="5131504F" w14:textId="77777777" w:rsidR="00780632" w:rsidRDefault="00780632" w:rsidP="00780632">
            <w:pPr>
              <w:pStyle w:val="Akapitzlist"/>
              <w:suppressAutoHyphens/>
              <w:spacing w:before="120" w:after="120" w:line="240" w:lineRule="auto"/>
              <w:ind w:left="0"/>
              <w:jc w:val="both"/>
              <w:rPr>
                <w:ins w:id="83" w:author="1223 N.Lutówko Przemysław Hermann" w:date="2022-12-02T12:36:00Z"/>
                <w:rFonts w:ascii="Cambria" w:hAnsi="Cambria" w:cs="Arial"/>
                <w:bCs/>
              </w:rPr>
            </w:pPr>
          </w:p>
        </w:tc>
      </w:tr>
      <w:tr w:rsidR="00780632" w14:paraId="31C7F3B1" w14:textId="77777777" w:rsidTr="00780632">
        <w:trPr>
          <w:ins w:id="84" w:author="1223 N.Lutówko Przemysław Hermann" w:date="2022-12-02T12:36:00Z"/>
          <w:trPrChange w:id="85" w:author="1223 N.Lutówko Przemysław Hermann" w:date="2022-12-02T12:38:00Z">
            <w:trPr>
              <w:gridAfter w:val="0"/>
            </w:trPr>
          </w:trPrChange>
        </w:trPr>
        <w:tc>
          <w:tcPr>
            <w:tcW w:w="547" w:type="dxa"/>
            <w:tcPrChange w:id="86" w:author="1223 N.Lutówko Przemysław Hermann" w:date="2022-12-02T12:38:00Z">
              <w:tcPr>
                <w:tcW w:w="2246" w:type="dxa"/>
                <w:gridSpan w:val="2"/>
              </w:tcPr>
            </w:tcPrChange>
          </w:tcPr>
          <w:p w14:paraId="41DB9572" w14:textId="77777777" w:rsidR="00780632" w:rsidRDefault="00780632" w:rsidP="00780632">
            <w:pPr>
              <w:pStyle w:val="Akapitzlist"/>
              <w:suppressAutoHyphens/>
              <w:spacing w:before="120" w:after="120" w:line="240" w:lineRule="auto"/>
              <w:ind w:left="0"/>
              <w:jc w:val="both"/>
              <w:rPr>
                <w:ins w:id="87" w:author="1223 N.Lutówko Przemysław Hermann" w:date="2022-12-02T12:36:00Z"/>
                <w:rFonts w:ascii="Cambria" w:hAnsi="Cambria" w:cs="Arial"/>
                <w:bCs/>
              </w:rPr>
            </w:pPr>
          </w:p>
        </w:tc>
        <w:tc>
          <w:tcPr>
            <w:tcW w:w="3955" w:type="dxa"/>
            <w:tcPrChange w:id="88" w:author="1223 N.Lutówko Przemysław Hermann" w:date="2022-12-02T12:38:00Z">
              <w:tcPr>
                <w:tcW w:w="2246" w:type="dxa"/>
              </w:tcPr>
            </w:tcPrChange>
          </w:tcPr>
          <w:p w14:paraId="20011BA5" w14:textId="77777777" w:rsidR="00780632" w:rsidRDefault="00780632" w:rsidP="00780632">
            <w:pPr>
              <w:pStyle w:val="Akapitzlist"/>
              <w:suppressAutoHyphens/>
              <w:spacing w:before="120" w:after="120" w:line="240" w:lineRule="auto"/>
              <w:ind w:left="0"/>
              <w:jc w:val="both"/>
              <w:rPr>
                <w:ins w:id="89" w:author="1223 N.Lutówko Przemysław Hermann" w:date="2022-12-02T12:36:00Z"/>
                <w:rFonts w:ascii="Cambria" w:hAnsi="Cambria" w:cs="Arial"/>
                <w:bCs/>
              </w:rPr>
            </w:pPr>
          </w:p>
        </w:tc>
        <w:tc>
          <w:tcPr>
            <w:tcW w:w="3827" w:type="dxa"/>
            <w:tcPrChange w:id="90" w:author="1223 N.Lutówko Przemysław Hermann" w:date="2022-12-02T12:38:00Z">
              <w:tcPr>
                <w:tcW w:w="2246" w:type="dxa"/>
                <w:gridSpan w:val="2"/>
              </w:tcPr>
            </w:tcPrChange>
          </w:tcPr>
          <w:p w14:paraId="658E4BA0" w14:textId="77777777" w:rsidR="00780632" w:rsidRDefault="00780632" w:rsidP="00780632">
            <w:pPr>
              <w:pStyle w:val="Akapitzlist"/>
              <w:suppressAutoHyphens/>
              <w:spacing w:before="120" w:after="120" w:line="240" w:lineRule="auto"/>
              <w:ind w:left="0"/>
              <w:jc w:val="both"/>
              <w:rPr>
                <w:ins w:id="91" w:author="1223 N.Lutówko Przemysław Hermann" w:date="2022-12-02T12:36:00Z"/>
                <w:rFonts w:ascii="Cambria" w:hAnsi="Cambria" w:cs="Arial"/>
                <w:bCs/>
              </w:rPr>
            </w:pPr>
          </w:p>
        </w:tc>
      </w:tr>
      <w:tr w:rsidR="00780632" w14:paraId="712E4692" w14:textId="77777777" w:rsidTr="00780632">
        <w:trPr>
          <w:ins w:id="92" w:author="1223 N.Lutówko Przemysław Hermann" w:date="2022-12-02T12:36:00Z"/>
          <w:trPrChange w:id="93" w:author="1223 N.Lutówko Przemysław Hermann" w:date="2022-12-02T12:38:00Z">
            <w:trPr>
              <w:gridAfter w:val="0"/>
            </w:trPr>
          </w:trPrChange>
        </w:trPr>
        <w:tc>
          <w:tcPr>
            <w:tcW w:w="547" w:type="dxa"/>
            <w:tcPrChange w:id="94" w:author="1223 N.Lutówko Przemysław Hermann" w:date="2022-12-02T12:38:00Z">
              <w:tcPr>
                <w:tcW w:w="2246" w:type="dxa"/>
                <w:gridSpan w:val="2"/>
              </w:tcPr>
            </w:tcPrChange>
          </w:tcPr>
          <w:p w14:paraId="5EDC9ADA" w14:textId="77777777" w:rsidR="00780632" w:rsidRDefault="00780632" w:rsidP="00780632">
            <w:pPr>
              <w:pStyle w:val="Akapitzlist"/>
              <w:suppressAutoHyphens/>
              <w:spacing w:before="120" w:after="120" w:line="240" w:lineRule="auto"/>
              <w:ind w:left="0"/>
              <w:jc w:val="both"/>
              <w:rPr>
                <w:ins w:id="95" w:author="1223 N.Lutówko Przemysław Hermann" w:date="2022-12-02T12:36:00Z"/>
                <w:rFonts w:ascii="Cambria" w:hAnsi="Cambria" w:cs="Arial"/>
                <w:bCs/>
              </w:rPr>
            </w:pPr>
          </w:p>
        </w:tc>
        <w:tc>
          <w:tcPr>
            <w:tcW w:w="3955" w:type="dxa"/>
            <w:tcPrChange w:id="96" w:author="1223 N.Lutówko Przemysław Hermann" w:date="2022-12-02T12:38:00Z">
              <w:tcPr>
                <w:tcW w:w="2246" w:type="dxa"/>
              </w:tcPr>
            </w:tcPrChange>
          </w:tcPr>
          <w:p w14:paraId="502D76F5" w14:textId="77777777" w:rsidR="00780632" w:rsidRDefault="00780632" w:rsidP="00780632">
            <w:pPr>
              <w:pStyle w:val="Akapitzlist"/>
              <w:suppressAutoHyphens/>
              <w:spacing w:before="120" w:after="120" w:line="240" w:lineRule="auto"/>
              <w:ind w:left="0"/>
              <w:jc w:val="both"/>
              <w:rPr>
                <w:ins w:id="97" w:author="1223 N.Lutówko Przemysław Hermann" w:date="2022-12-02T12:36:00Z"/>
                <w:rFonts w:ascii="Cambria" w:hAnsi="Cambria" w:cs="Arial"/>
                <w:bCs/>
              </w:rPr>
            </w:pPr>
          </w:p>
        </w:tc>
        <w:tc>
          <w:tcPr>
            <w:tcW w:w="3827" w:type="dxa"/>
            <w:tcPrChange w:id="98" w:author="1223 N.Lutówko Przemysław Hermann" w:date="2022-12-02T12:38:00Z">
              <w:tcPr>
                <w:tcW w:w="2246" w:type="dxa"/>
                <w:gridSpan w:val="2"/>
              </w:tcPr>
            </w:tcPrChange>
          </w:tcPr>
          <w:p w14:paraId="7B398611" w14:textId="77777777" w:rsidR="00780632" w:rsidRDefault="00780632" w:rsidP="00780632">
            <w:pPr>
              <w:pStyle w:val="Akapitzlist"/>
              <w:suppressAutoHyphens/>
              <w:spacing w:before="120" w:after="120" w:line="240" w:lineRule="auto"/>
              <w:ind w:left="0"/>
              <w:jc w:val="both"/>
              <w:rPr>
                <w:ins w:id="99" w:author="1223 N.Lutówko Przemysław Hermann" w:date="2022-12-02T12:36:00Z"/>
                <w:rFonts w:ascii="Cambria" w:hAnsi="Cambria" w:cs="Arial"/>
                <w:bCs/>
              </w:rPr>
            </w:pPr>
          </w:p>
        </w:tc>
      </w:tr>
      <w:tr w:rsidR="0099601A" w14:paraId="03B44552" w14:textId="77777777" w:rsidTr="00780632">
        <w:trPr>
          <w:ins w:id="100" w:author="1223 N.Lutówko Przemysław Hermann" w:date="2022-12-02T12:45:00Z"/>
        </w:trPr>
        <w:tc>
          <w:tcPr>
            <w:tcW w:w="547" w:type="dxa"/>
          </w:tcPr>
          <w:p w14:paraId="5645C73E" w14:textId="77777777" w:rsidR="0099601A" w:rsidRDefault="0099601A" w:rsidP="00780632">
            <w:pPr>
              <w:pStyle w:val="Akapitzlist"/>
              <w:suppressAutoHyphens/>
              <w:spacing w:before="120" w:after="120" w:line="240" w:lineRule="auto"/>
              <w:ind w:left="0"/>
              <w:jc w:val="both"/>
              <w:rPr>
                <w:ins w:id="101" w:author="1223 N.Lutówko Przemysław Hermann" w:date="2022-12-02T12:45:00Z"/>
                <w:rFonts w:ascii="Cambria" w:hAnsi="Cambria" w:cs="Arial"/>
                <w:bCs/>
              </w:rPr>
            </w:pPr>
          </w:p>
        </w:tc>
        <w:tc>
          <w:tcPr>
            <w:tcW w:w="3955" w:type="dxa"/>
          </w:tcPr>
          <w:p w14:paraId="4DF96E63" w14:textId="77777777" w:rsidR="0099601A" w:rsidRDefault="0099601A" w:rsidP="00780632">
            <w:pPr>
              <w:pStyle w:val="Akapitzlist"/>
              <w:suppressAutoHyphens/>
              <w:spacing w:before="120" w:after="120" w:line="240" w:lineRule="auto"/>
              <w:ind w:left="0"/>
              <w:jc w:val="both"/>
              <w:rPr>
                <w:ins w:id="102" w:author="1223 N.Lutówko Przemysław Hermann" w:date="2022-12-02T12:45:00Z"/>
                <w:rFonts w:ascii="Cambria" w:hAnsi="Cambria" w:cs="Arial"/>
                <w:bCs/>
              </w:rPr>
            </w:pPr>
          </w:p>
        </w:tc>
        <w:tc>
          <w:tcPr>
            <w:tcW w:w="3827" w:type="dxa"/>
          </w:tcPr>
          <w:p w14:paraId="750CB623" w14:textId="77777777" w:rsidR="0099601A" w:rsidRDefault="0099601A" w:rsidP="00780632">
            <w:pPr>
              <w:pStyle w:val="Akapitzlist"/>
              <w:suppressAutoHyphens/>
              <w:spacing w:before="120" w:after="120" w:line="240" w:lineRule="auto"/>
              <w:ind w:left="0"/>
              <w:jc w:val="both"/>
              <w:rPr>
                <w:ins w:id="103" w:author="1223 N.Lutówko Przemysław Hermann" w:date="2022-12-02T12:45:00Z"/>
                <w:rFonts w:ascii="Cambria" w:hAnsi="Cambria" w:cs="Arial"/>
                <w:bCs/>
              </w:rPr>
            </w:pPr>
          </w:p>
        </w:tc>
      </w:tr>
      <w:tr w:rsidR="0099601A" w14:paraId="669EEF12" w14:textId="77777777" w:rsidTr="00780632">
        <w:trPr>
          <w:ins w:id="104" w:author="1223 N.Lutówko Przemysław Hermann" w:date="2022-12-02T12:45:00Z"/>
        </w:trPr>
        <w:tc>
          <w:tcPr>
            <w:tcW w:w="547" w:type="dxa"/>
          </w:tcPr>
          <w:p w14:paraId="57656728" w14:textId="77777777" w:rsidR="0099601A" w:rsidRDefault="0099601A" w:rsidP="00780632">
            <w:pPr>
              <w:pStyle w:val="Akapitzlist"/>
              <w:suppressAutoHyphens/>
              <w:spacing w:before="120" w:after="120" w:line="240" w:lineRule="auto"/>
              <w:ind w:left="0"/>
              <w:jc w:val="both"/>
              <w:rPr>
                <w:ins w:id="105" w:author="1223 N.Lutówko Przemysław Hermann" w:date="2022-12-02T12:45:00Z"/>
                <w:rFonts w:ascii="Cambria" w:hAnsi="Cambria" w:cs="Arial"/>
                <w:bCs/>
              </w:rPr>
            </w:pPr>
          </w:p>
        </w:tc>
        <w:tc>
          <w:tcPr>
            <w:tcW w:w="3955" w:type="dxa"/>
          </w:tcPr>
          <w:p w14:paraId="683340E5" w14:textId="77777777" w:rsidR="0099601A" w:rsidRDefault="0099601A" w:rsidP="00780632">
            <w:pPr>
              <w:pStyle w:val="Akapitzlist"/>
              <w:suppressAutoHyphens/>
              <w:spacing w:before="120" w:after="120" w:line="240" w:lineRule="auto"/>
              <w:ind w:left="0"/>
              <w:jc w:val="both"/>
              <w:rPr>
                <w:ins w:id="106" w:author="1223 N.Lutówko Przemysław Hermann" w:date="2022-12-02T12:45:00Z"/>
                <w:rFonts w:ascii="Cambria" w:hAnsi="Cambria" w:cs="Arial"/>
                <w:bCs/>
              </w:rPr>
            </w:pPr>
          </w:p>
        </w:tc>
        <w:tc>
          <w:tcPr>
            <w:tcW w:w="3827" w:type="dxa"/>
          </w:tcPr>
          <w:p w14:paraId="114D8974" w14:textId="77777777" w:rsidR="0099601A" w:rsidRDefault="0099601A" w:rsidP="00780632">
            <w:pPr>
              <w:pStyle w:val="Akapitzlist"/>
              <w:suppressAutoHyphens/>
              <w:spacing w:before="120" w:after="120" w:line="240" w:lineRule="auto"/>
              <w:ind w:left="0"/>
              <w:jc w:val="both"/>
              <w:rPr>
                <w:ins w:id="107" w:author="1223 N.Lutówko Przemysław Hermann" w:date="2022-12-02T12:45:00Z"/>
                <w:rFonts w:ascii="Cambria" w:hAnsi="Cambria" w:cs="Arial"/>
                <w:bCs/>
              </w:rPr>
            </w:pPr>
          </w:p>
        </w:tc>
      </w:tr>
    </w:tbl>
    <w:p w14:paraId="28CA3F30" w14:textId="77777777" w:rsidR="00780632" w:rsidRDefault="00780632">
      <w:pPr>
        <w:pStyle w:val="Akapitzlist"/>
        <w:suppressAutoHyphens/>
        <w:spacing w:before="120" w:after="120" w:line="240" w:lineRule="auto"/>
        <w:ind w:left="426"/>
        <w:jc w:val="both"/>
        <w:rPr>
          <w:ins w:id="108" w:author="1223 N.Lutówko Przemysław Hermann" w:date="2022-12-02T12:36:00Z"/>
          <w:rFonts w:ascii="Cambria" w:hAnsi="Cambria" w:cs="Arial"/>
          <w:bCs/>
        </w:rPr>
        <w:pPrChange w:id="109" w:author="1223 N.Lutówko Przemysław Hermann" w:date="2022-12-02T12:36:00Z">
          <w:pPr>
            <w:pStyle w:val="Akapitzlist"/>
            <w:numPr>
              <w:numId w:val="12"/>
            </w:numPr>
            <w:suppressAutoHyphens/>
            <w:spacing w:before="120" w:after="120" w:line="240" w:lineRule="auto"/>
            <w:ind w:left="1065" w:hanging="705"/>
            <w:jc w:val="both"/>
          </w:pPr>
        </w:pPrChange>
      </w:pPr>
    </w:p>
    <w:p w14:paraId="38F1241D" w14:textId="45848252" w:rsidR="00780632" w:rsidRPr="00780632" w:rsidRDefault="00780632">
      <w:pPr>
        <w:pStyle w:val="Akapitzlist"/>
        <w:suppressAutoHyphens/>
        <w:spacing w:before="120" w:after="120" w:line="240" w:lineRule="auto"/>
        <w:ind w:left="426"/>
        <w:jc w:val="both"/>
        <w:rPr>
          <w:ins w:id="110" w:author="1223 N.Lutówko Przemysław Hermann" w:date="2022-12-02T12:30:00Z"/>
          <w:rFonts w:ascii="Cambria" w:hAnsi="Cambria" w:cs="Arial"/>
          <w:bCs/>
        </w:rPr>
        <w:pPrChange w:id="111" w:author="1223 N.Lutówko Przemysław Hermann" w:date="2022-12-02T12:36:00Z">
          <w:pPr>
            <w:pStyle w:val="Akapitzlist"/>
            <w:numPr>
              <w:numId w:val="12"/>
            </w:numPr>
            <w:suppressAutoHyphens/>
            <w:spacing w:before="120" w:after="120" w:line="240" w:lineRule="auto"/>
            <w:ind w:left="1065" w:hanging="705"/>
            <w:jc w:val="both"/>
          </w:pPr>
        </w:pPrChange>
      </w:pPr>
      <w:ins w:id="112" w:author="1223 N.Lutówko Przemysław Hermann" w:date="2022-12-02T12:30:00Z">
        <w:r w:rsidRPr="00780632">
          <w:rPr>
            <w:rFonts w:ascii="Cambria" w:hAnsi="Cambria" w:cs="Arial"/>
            <w:bCs/>
          </w:rPr>
          <w:t>Posiadającego</w:t>
        </w:r>
      </w:ins>
      <w:ins w:id="113" w:author="1223 N.Lutówko Przemysław Hermann" w:date="2022-12-02T12:38:00Z">
        <w:r>
          <w:rPr>
            <w:rFonts w:ascii="Cambria" w:hAnsi="Cambria" w:cs="Arial"/>
            <w:bCs/>
          </w:rPr>
          <w:t>/</w:t>
        </w:r>
        <w:proofErr w:type="spellStart"/>
        <w:r>
          <w:rPr>
            <w:rFonts w:ascii="Cambria" w:hAnsi="Cambria" w:cs="Arial"/>
            <w:bCs/>
          </w:rPr>
          <w:t>ych</w:t>
        </w:r>
      </w:ins>
      <w:proofErr w:type="spellEnd"/>
      <w:ins w:id="114" w:author="1223 N.Lutówko Przemysław Hermann" w:date="2022-12-02T12:30:00Z">
        <w:r w:rsidRPr="00780632">
          <w:rPr>
            <w:rFonts w:ascii="Cambria" w:hAnsi="Cambria" w:cs="Arial"/>
            <w:bCs/>
          </w:rPr>
          <w:t xml:space="preserve"> uprawnienia </w:t>
        </w:r>
      </w:ins>
      <w:ins w:id="115" w:author="1223 N.Lutówko Przemysław Hermann" w:date="2022-12-02T12:35:00Z">
        <w:r>
          <w:rPr>
            <w:rFonts w:ascii="Cambria" w:hAnsi="Cambria" w:cs="Arial"/>
            <w:bCs/>
          </w:rPr>
          <w:t>projektowe bez ograniczeń</w:t>
        </w:r>
      </w:ins>
      <w:ins w:id="116" w:author="1223 N.Lutówko Przemysław Hermann" w:date="2022-12-02T12:30:00Z">
        <w:r w:rsidRPr="00780632">
          <w:rPr>
            <w:rFonts w:ascii="Cambria" w:hAnsi="Cambria" w:cs="Arial"/>
            <w:bCs/>
          </w:rPr>
          <w:t xml:space="preserve"> oraz następujące doświadczenie zawodowe w realizacji inwestycji, które miały za przedmiot </w:t>
        </w:r>
      </w:ins>
      <w:ins w:id="117" w:author="1223 N.Lutówko Przemysław Hermann" w:date="2022-12-02T12:35:00Z">
        <w:r>
          <w:rPr>
            <w:rFonts w:ascii="Cambria" w:hAnsi="Cambria" w:cs="Arial"/>
            <w:bCs/>
          </w:rPr>
          <w:t>budowę lub przebudowę lub rozbudowę szkółki leśnej</w:t>
        </w:r>
      </w:ins>
      <w:ins w:id="118" w:author="1223 N.Lutówko Przemysław Hermann" w:date="2022-12-02T12:30:00Z">
        <w:r w:rsidRPr="00780632">
          <w:rPr>
            <w:rFonts w:ascii="Cambria" w:hAnsi="Cambria" w:cs="Arial"/>
            <w:bCs/>
          </w:rPr>
          <w:t>:</w:t>
        </w:r>
      </w:ins>
    </w:p>
    <w:tbl>
      <w:tblPr>
        <w:tblW w:w="8668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  <w:tblPrChange w:id="119" w:author="1223 N.Lutówko Przemysław Hermann" w:date="2022-12-02T12:41:00Z">
          <w:tblPr>
            <w:tblW w:w="8363" w:type="dxa"/>
            <w:tblInd w:w="392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ook w:val="00A0" w:firstRow="1" w:lastRow="0" w:firstColumn="1" w:lastColumn="0" w:noHBand="0" w:noVBand="0"/>
          </w:tblPr>
        </w:tblPrChange>
      </w:tblPr>
      <w:tblGrid>
        <w:gridCol w:w="571"/>
        <w:gridCol w:w="2831"/>
        <w:gridCol w:w="2126"/>
        <w:gridCol w:w="1221"/>
        <w:gridCol w:w="1919"/>
        <w:tblGridChange w:id="120">
          <w:tblGrid>
            <w:gridCol w:w="571"/>
            <w:gridCol w:w="2831"/>
            <w:gridCol w:w="709"/>
            <w:gridCol w:w="1417"/>
            <w:gridCol w:w="567"/>
            <w:gridCol w:w="654"/>
            <w:gridCol w:w="1330"/>
            <w:gridCol w:w="589"/>
            <w:gridCol w:w="1679"/>
          </w:tblGrid>
        </w:tblGridChange>
      </w:tblGrid>
      <w:tr w:rsidR="0099601A" w:rsidRPr="00EB5DE3" w14:paraId="1E25C3CD" w14:textId="77777777" w:rsidTr="0099601A">
        <w:trPr>
          <w:ins w:id="121" w:author="1223 N.Lutówko Przemysław Hermann" w:date="2022-12-02T12:30:00Z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tcPrChange w:id="122" w:author="1223 N.Lutówko Przemysław Hermann" w:date="2022-12-02T12:41:00Z">
              <w:tcPr>
                <w:tcW w:w="57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</w:tcPrChange>
          </w:tcPr>
          <w:p w14:paraId="16033717" w14:textId="77777777" w:rsidR="0099601A" w:rsidRPr="0099601A" w:rsidRDefault="0099601A">
            <w:pPr>
              <w:spacing w:before="120"/>
              <w:jc w:val="center"/>
              <w:rPr>
                <w:ins w:id="123" w:author="1223 N.Lutówko Przemysław Hermann" w:date="2022-12-02T12:30:00Z"/>
                <w:rFonts w:ascii="Cambria" w:hAnsi="Cambria" w:cs="Arial"/>
                <w:b/>
                <w:bCs/>
              </w:rPr>
            </w:pPr>
            <w:ins w:id="124" w:author="1223 N.Lutówko Przemysław Hermann" w:date="2022-12-02T12:30:00Z">
              <w:r w:rsidRPr="0099601A">
                <w:rPr>
                  <w:rFonts w:ascii="Cambria" w:hAnsi="Cambria" w:cs="Arial"/>
                  <w:b/>
                  <w:bCs/>
                </w:rPr>
                <w:t>L.p.</w:t>
              </w:r>
            </w:ins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tcPrChange w:id="125" w:author="1223 N.Lutówko Przemysław Hermann" w:date="2022-12-02T12:41:00Z">
              <w:tcPr>
                <w:tcW w:w="3540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</w:tcPrChange>
          </w:tcPr>
          <w:p w14:paraId="14653CEF" w14:textId="77777777" w:rsidR="0099601A" w:rsidRPr="0099601A" w:rsidRDefault="0099601A">
            <w:pPr>
              <w:spacing w:before="120"/>
              <w:jc w:val="center"/>
              <w:rPr>
                <w:ins w:id="126" w:author="1223 N.Lutówko Przemysław Hermann" w:date="2022-12-02T12:30:00Z"/>
                <w:rFonts w:ascii="Cambria" w:hAnsi="Cambria" w:cs="Arial"/>
                <w:b/>
                <w:bCs/>
              </w:rPr>
            </w:pPr>
            <w:ins w:id="127" w:author="1223 N.Lutówko Przemysław Hermann" w:date="2022-12-02T12:30:00Z">
              <w:r w:rsidRPr="0099601A">
                <w:rPr>
                  <w:rFonts w:ascii="Cambria" w:hAnsi="Cambria" w:cs="Arial"/>
                  <w:b/>
                  <w:bCs/>
                </w:rPr>
                <w:t>Nazwa zamawiającego</w:t>
              </w:r>
            </w:ins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tcPrChange w:id="128" w:author="1223 N.Lutówko Przemysław Hermann" w:date="2022-12-02T12:41:00Z">
              <w:tcPr>
                <w:tcW w:w="1984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6882DBB0" w14:textId="0281A817" w:rsidR="0099601A" w:rsidRPr="0099601A" w:rsidRDefault="0099601A">
            <w:pPr>
              <w:spacing w:before="120"/>
              <w:jc w:val="center"/>
              <w:rPr>
                <w:ins w:id="129" w:author="1223 N.Lutówko Przemysław Hermann" w:date="2022-12-02T12:40:00Z"/>
                <w:rFonts w:ascii="Cambria" w:hAnsi="Cambria" w:cs="Arial"/>
                <w:b/>
                <w:bCs/>
              </w:rPr>
            </w:pPr>
            <w:ins w:id="130" w:author="1223 N.Lutówko Przemysław Hermann" w:date="2022-12-02T12:40:00Z">
              <w:r>
                <w:rPr>
                  <w:rFonts w:ascii="Cambria" w:hAnsi="Cambria" w:cs="Arial"/>
                  <w:b/>
                  <w:bCs/>
                </w:rPr>
                <w:t>Imię i nazwisko</w:t>
              </w:r>
            </w:ins>
            <w:ins w:id="131" w:author="1223 N.Lutówko Przemysław Hermann" w:date="2022-12-02T12:47:00Z">
              <w:r>
                <w:rPr>
                  <w:rFonts w:ascii="Cambria" w:hAnsi="Cambria" w:cs="Arial"/>
                  <w:b/>
                  <w:bCs/>
                </w:rPr>
                <w:t xml:space="preserve"> projektanta</w:t>
              </w:r>
            </w:ins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tcPrChange w:id="132" w:author="1223 N.Lutówko Przemysław Hermann" w:date="2022-12-02T12:41:00Z">
              <w:tcPr>
                <w:tcW w:w="1984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</w:tcPrChange>
          </w:tcPr>
          <w:p w14:paraId="0ADF4C8F" w14:textId="7EB107BD" w:rsidR="0099601A" w:rsidRPr="0099601A" w:rsidRDefault="0099601A">
            <w:pPr>
              <w:spacing w:before="120"/>
              <w:jc w:val="center"/>
              <w:rPr>
                <w:ins w:id="133" w:author="1223 N.Lutówko Przemysław Hermann" w:date="2022-12-02T12:30:00Z"/>
                <w:rFonts w:ascii="Cambria" w:hAnsi="Cambria" w:cs="Arial"/>
                <w:b/>
                <w:bCs/>
                <w:rPrChange w:id="134" w:author="1223 N.Lutówko Przemysław Hermann" w:date="2022-12-02T12:39:00Z">
                  <w:rPr>
                    <w:ins w:id="135" w:author="1223 N.Lutówko Przemysław Hermann" w:date="2022-12-02T12:30:00Z"/>
                    <w:rFonts w:ascii="Cambria" w:hAnsi="Cambria" w:cs="Arial"/>
                    <w:bCs/>
                  </w:rPr>
                </w:rPrChange>
              </w:rPr>
            </w:pPr>
            <w:ins w:id="136" w:author="1223 N.Lutówko Przemysław Hermann" w:date="2022-12-02T12:30:00Z">
              <w:r w:rsidRPr="0099601A">
                <w:rPr>
                  <w:rFonts w:ascii="Cambria" w:hAnsi="Cambria" w:cs="Arial"/>
                  <w:b/>
                  <w:bCs/>
                  <w:rPrChange w:id="137" w:author="1223 N.Lutówko Przemysław Hermann" w:date="2022-12-02T12:39:00Z">
                    <w:rPr>
                      <w:rFonts w:ascii="Cambria" w:hAnsi="Cambria" w:cs="Arial"/>
                      <w:bCs/>
                    </w:rPr>
                  </w:rPrChange>
                </w:rPr>
                <w:t>Okres realizacji (od-do)</w:t>
              </w:r>
            </w:ins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tcPrChange w:id="138" w:author="1223 N.Lutówko Przemysław Hermann" w:date="2022-12-02T12:41:00Z">
              <w:tcPr>
                <w:tcW w:w="2268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</w:tcPrChange>
          </w:tcPr>
          <w:p w14:paraId="3388B21D" w14:textId="73CDE4C1" w:rsidR="0099601A" w:rsidRPr="0099601A" w:rsidRDefault="0099601A">
            <w:pPr>
              <w:spacing w:before="120"/>
              <w:jc w:val="center"/>
              <w:rPr>
                <w:ins w:id="139" w:author="1223 N.Lutówko Przemysław Hermann" w:date="2022-12-02T12:30:00Z"/>
                <w:rFonts w:ascii="Cambria" w:hAnsi="Cambria" w:cs="Arial"/>
                <w:b/>
                <w:bCs/>
              </w:rPr>
            </w:pPr>
            <w:ins w:id="140" w:author="1223 N.Lutówko Przemysław Hermann" w:date="2022-12-02T12:30:00Z">
              <w:r w:rsidRPr="0099601A">
                <w:rPr>
                  <w:rFonts w:ascii="Cambria" w:hAnsi="Cambria" w:cs="Arial"/>
                  <w:b/>
                  <w:bCs/>
                </w:rPr>
                <w:t>Pełniona funkcja</w:t>
              </w:r>
            </w:ins>
          </w:p>
        </w:tc>
      </w:tr>
      <w:tr w:rsidR="0099601A" w:rsidRPr="00EB5DE3" w14:paraId="7A79C090" w14:textId="77777777" w:rsidTr="0099601A">
        <w:trPr>
          <w:trHeight w:hRule="exact" w:val="397"/>
          <w:ins w:id="141" w:author="1223 N.Lutówko Przemysław Hermann" w:date="2022-12-02T12:30:00Z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142" w:author="1223 N.Lutówko Przemysław Hermann" w:date="2022-12-02T12:47:00Z">
              <w:tcPr>
                <w:tcW w:w="57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29D54AF8" w14:textId="77777777" w:rsidR="0099601A" w:rsidRPr="00EB5DE3" w:rsidRDefault="0099601A" w:rsidP="00F619FC">
            <w:pPr>
              <w:spacing w:before="120"/>
              <w:jc w:val="both"/>
              <w:rPr>
                <w:ins w:id="143" w:author="1223 N.Lutówko Przemysław Hermann" w:date="2022-12-02T12:30:00Z"/>
                <w:rFonts w:ascii="Cambria" w:hAnsi="Cambria" w:cs="Arial"/>
                <w:bCs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144" w:author="1223 N.Lutówko Przemysław Hermann" w:date="2022-12-02T12:47:00Z">
              <w:tcPr>
                <w:tcW w:w="3540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76A9C81C" w14:textId="77777777" w:rsidR="0099601A" w:rsidRPr="00EB5DE3" w:rsidRDefault="0099601A" w:rsidP="00F619FC">
            <w:pPr>
              <w:spacing w:before="120"/>
              <w:jc w:val="both"/>
              <w:rPr>
                <w:ins w:id="145" w:author="1223 N.Lutówko Przemysław Hermann" w:date="2022-12-02T12:30:00Z"/>
                <w:rFonts w:ascii="Cambria" w:hAnsi="Cambria" w:cs="Arial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146" w:author="1223 N.Lutówko Przemysław Hermann" w:date="2022-12-02T12:47:00Z">
              <w:tcPr>
                <w:tcW w:w="1984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5D4FA94E" w14:textId="77777777" w:rsidR="0099601A" w:rsidRPr="00EB5DE3" w:rsidRDefault="0099601A" w:rsidP="00F619FC">
            <w:pPr>
              <w:spacing w:before="120"/>
              <w:jc w:val="both"/>
              <w:rPr>
                <w:ins w:id="147" w:author="1223 N.Lutówko Przemysław Hermann" w:date="2022-12-02T12:40:00Z"/>
                <w:rFonts w:ascii="Cambria" w:hAnsi="Cambria" w:cs="Arial"/>
                <w:b/>
                <w:bCs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148" w:author="1223 N.Lutówko Przemysław Hermann" w:date="2022-12-02T12:47:00Z">
              <w:tcPr>
                <w:tcW w:w="1984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6A6EC6F7" w14:textId="7F32DCDB" w:rsidR="0099601A" w:rsidRPr="00EB5DE3" w:rsidRDefault="0099601A" w:rsidP="00F619FC">
            <w:pPr>
              <w:spacing w:before="120"/>
              <w:jc w:val="both"/>
              <w:rPr>
                <w:ins w:id="149" w:author="1223 N.Lutówko Przemysław Hermann" w:date="2022-12-02T12:30:00Z"/>
                <w:rFonts w:ascii="Cambria" w:hAnsi="Cambria" w:cs="Arial"/>
                <w:b/>
                <w:bCs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150" w:author="1223 N.Lutówko Przemysław Hermann" w:date="2022-12-02T12:47:00Z">
              <w:tcPr>
                <w:tcW w:w="2268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36D3E80B" w14:textId="77777777" w:rsidR="0099601A" w:rsidRPr="00EB5DE3" w:rsidRDefault="0099601A" w:rsidP="00F619FC">
            <w:pPr>
              <w:spacing w:before="120"/>
              <w:jc w:val="both"/>
              <w:rPr>
                <w:ins w:id="151" w:author="1223 N.Lutówko Przemysław Hermann" w:date="2022-12-02T12:30:00Z"/>
                <w:rFonts w:ascii="Cambria" w:hAnsi="Cambria" w:cs="Arial"/>
                <w:b/>
                <w:bCs/>
              </w:rPr>
            </w:pPr>
          </w:p>
        </w:tc>
      </w:tr>
      <w:tr w:rsidR="0099601A" w:rsidRPr="00EB5DE3" w14:paraId="6CDC1466" w14:textId="77777777" w:rsidTr="0099601A">
        <w:trPr>
          <w:trHeight w:hRule="exact" w:val="397"/>
          <w:ins w:id="152" w:author="1223 N.Lutówko Przemysław Hermann" w:date="2022-12-02T12:30:00Z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153" w:author="1223 N.Lutówko Przemysław Hermann" w:date="2022-12-02T12:47:00Z">
              <w:tcPr>
                <w:tcW w:w="57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2BDD5AF6" w14:textId="77777777" w:rsidR="0099601A" w:rsidRPr="00EB5DE3" w:rsidRDefault="0099601A" w:rsidP="00F619FC">
            <w:pPr>
              <w:spacing w:before="120"/>
              <w:jc w:val="both"/>
              <w:rPr>
                <w:ins w:id="154" w:author="1223 N.Lutówko Przemysław Hermann" w:date="2022-12-02T12:30:00Z"/>
                <w:rFonts w:ascii="Cambria" w:hAnsi="Cambria" w:cs="Arial"/>
                <w:bCs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155" w:author="1223 N.Lutówko Przemysław Hermann" w:date="2022-12-02T12:47:00Z">
              <w:tcPr>
                <w:tcW w:w="3540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65F75293" w14:textId="77777777" w:rsidR="0099601A" w:rsidRPr="00EB5DE3" w:rsidRDefault="0099601A" w:rsidP="00F619FC">
            <w:pPr>
              <w:spacing w:before="120"/>
              <w:jc w:val="both"/>
              <w:rPr>
                <w:ins w:id="156" w:author="1223 N.Lutówko Przemysław Hermann" w:date="2022-12-02T12:30:00Z"/>
                <w:rFonts w:ascii="Cambria" w:hAnsi="Cambria" w:cs="Arial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157" w:author="1223 N.Lutówko Przemysław Hermann" w:date="2022-12-02T12:47:00Z">
              <w:tcPr>
                <w:tcW w:w="1984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42F55592" w14:textId="77777777" w:rsidR="0099601A" w:rsidRPr="00EB5DE3" w:rsidRDefault="0099601A" w:rsidP="00F619FC">
            <w:pPr>
              <w:spacing w:before="120"/>
              <w:jc w:val="both"/>
              <w:rPr>
                <w:ins w:id="158" w:author="1223 N.Lutówko Przemysław Hermann" w:date="2022-12-02T12:40:00Z"/>
                <w:rFonts w:ascii="Cambria" w:hAnsi="Cambria" w:cs="Arial"/>
                <w:b/>
                <w:bCs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159" w:author="1223 N.Lutówko Przemysław Hermann" w:date="2022-12-02T12:47:00Z">
              <w:tcPr>
                <w:tcW w:w="1984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5C27CEFB" w14:textId="541EF6F7" w:rsidR="0099601A" w:rsidRPr="00EB5DE3" w:rsidRDefault="0099601A" w:rsidP="00F619FC">
            <w:pPr>
              <w:spacing w:before="120"/>
              <w:jc w:val="both"/>
              <w:rPr>
                <w:ins w:id="160" w:author="1223 N.Lutówko Przemysław Hermann" w:date="2022-12-02T12:30:00Z"/>
                <w:rFonts w:ascii="Cambria" w:hAnsi="Cambria" w:cs="Arial"/>
                <w:b/>
                <w:bCs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161" w:author="1223 N.Lutówko Przemysław Hermann" w:date="2022-12-02T12:47:00Z">
              <w:tcPr>
                <w:tcW w:w="2268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7E3C5D81" w14:textId="77777777" w:rsidR="0099601A" w:rsidRPr="00EB5DE3" w:rsidRDefault="0099601A" w:rsidP="00F619FC">
            <w:pPr>
              <w:spacing w:before="120"/>
              <w:jc w:val="both"/>
              <w:rPr>
                <w:ins w:id="162" w:author="1223 N.Lutówko Przemysław Hermann" w:date="2022-12-02T12:30:00Z"/>
                <w:rFonts w:ascii="Cambria" w:hAnsi="Cambria" w:cs="Arial"/>
                <w:b/>
                <w:bCs/>
              </w:rPr>
            </w:pPr>
          </w:p>
        </w:tc>
      </w:tr>
      <w:tr w:rsidR="0099601A" w:rsidRPr="00EB5DE3" w14:paraId="20CCA5C2" w14:textId="77777777" w:rsidTr="0099601A">
        <w:trPr>
          <w:trHeight w:hRule="exact" w:val="397"/>
          <w:ins w:id="163" w:author="1223 N.Lutówko Przemysław Hermann" w:date="2022-12-02T12:30:00Z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164" w:author="1223 N.Lutówko Przemysław Hermann" w:date="2022-12-02T12:47:00Z">
              <w:tcPr>
                <w:tcW w:w="57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520774AE" w14:textId="77777777" w:rsidR="0099601A" w:rsidRPr="00EB5DE3" w:rsidRDefault="0099601A" w:rsidP="00F619FC">
            <w:pPr>
              <w:spacing w:before="120"/>
              <w:jc w:val="both"/>
              <w:rPr>
                <w:ins w:id="165" w:author="1223 N.Lutówko Przemysław Hermann" w:date="2022-12-02T12:30:00Z"/>
                <w:rFonts w:ascii="Cambria" w:hAnsi="Cambria" w:cs="Arial"/>
                <w:bCs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166" w:author="1223 N.Lutówko Przemysław Hermann" w:date="2022-12-02T12:47:00Z">
              <w:tcPr>
                <w:tcW w:w="3540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03141925" w14:textId="77777777" w:rsidR="0099601A" w:rsidRPr="00EB5DE3" w:rsidRDefault="0099601A" w:rsidP="00F619FC">
            <w:pPr>
              <w:spacing w:before="120"/>
              <w:jc w:val="both"/>
              <w:rPr>
                <w:ins w:id="167" w:author="1223 N.Lutówko Przemysław Hermann" w:date="2022-12-02T12:30:00Z"/>
                <w:rFonts w:ascii="Cambria" w:hAnsi="Cambria" w:cs="Arial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168" w:author="1223 N.Lutówko Przemysław Hermann" w:date="2022-12-02T12:47:00Z">
              <w:tcPr>
                <w:tcW w:w="1984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3ABAA491" w14:textId="77777777" w:rsidR="0099601A" w:rsidRPr="00EB5DE3" w:rsidRDefault="0099601A" w:rsidP="00F619FC">
            <w:pPr>
              <w:spacing w:before="120"/>
              <w:jc w:val="both"/>
              <w:rPr>
                <w:ins w:id="169" w:author="1223 N.Lutówko Przemysław Hermann" w:date="2022-12-02T12:40:00Z"/>
                <w:rFonts w:ascii="Cambria" w:hAnsi="Cambria" w:cs="Arial"/>
                <w:b/>
                <w:bCs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170" w:author="1223 N.Lutówko Przemysław Hermann" w:date="2022-12-02T12:47:00Z">
              <w:tcPr>
                <w:tcW w:w="1984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3515636E" w14:textId="58E094D5" w:rsidR="0099601A" w:rsidRPr="00EB5DE3" w:rsidRDefault="0099601A" w:rsidP="00F619FC">
            <w:pPr>
              <w:spacing w:before="120"/>
              <w:jc w:val="both"/>
              <w:rPr>
                <w:ins w:id="171" w:author="1223 N.Lutówko Przemysław Hermann" w:date="2022-12-02T12:30:00Z"/>
                <w:rFonts w:ascii="Cambria" w:hAnsi="Cambria" w:cs="Arial"/>
                <w:b/>
                <w:bCs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172" w:author="1223 N.Lutówko Przemysław Hermann" w:date="2022-12-02T12:47:00Z">
              <w:tcPr>
                <w:tcW w:w="2268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10943547" w14:textId="77777777" w:rsidR="0099601A" w:rsidRPr="00EB5DE3" w:rsidRDefault="0099601A" w:rsidP="00F619FC">
            <w:pPr>
              <w:spacing w:before="120"/>
              <w:jc w:val="both"/>
              <w:rPr>
                <w:ins w:id="173" w:author="1223 N.Lutówko Przemysław Hermann" w:date="2022-12-02T12:30:00Z"/>
                <w:rFonts w:ascii="Cambria" w:hAnsi="Cambria" w:cs="Arial"/>
                <w:b/>
                <w:bCs/>
              </w:rPr>
            </w:pPr>
          </w:p>
        </w:tc>
      </w:tr>
      <w:tr w:rsidR="0099601A" w:rsidRPr="00EB5DE3" w14:paraId="6664A40A" w14:textId="77777777" w:rsidTr="0099601A">
        <w:trPr>
          <w:trHeight w:hRule="exact" w:val="397"/>
          <w:ins w:id="174" w:author="1223 N.Lutówko Przemysław Hermann" w:date="2022-12-02T12:30:00Z"/>
          <w:trPrChange w:id="175" w:author="1223 N.Lutówko Przemysław Hermann" w:date="2022-12-02T12:47:00Z">
            <w:trPr>
              <w:trHeight w:val="206"/>
            </w:trPr>
          </w:trPrChange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176" w:author="1223 N.Lutówko Przemysław Hermann" w:date="2022-12-02T12:47:00Z">
              <w:tcPr>
                <w:tcW w:w="57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65FFC975" w14:textId="77777777" w:rsidR="0099601A" w:rsidRPr="00EB5DE3" w:rsidRDefault="0099601A" w:rsidP="00F619FC">
            <w:pPr>
              <w:spacing w:before="120"/>
              <w:jc w:val="both"/>
              <w:rPr>
                <w:ins w:id="177" w:author="1223 N.Lutówko Przemysław Hermann" w:date="2022-12-02T12:30:00Z"/>
                <w:rFonts w:ascii="Cambria" w:hAnsi="Cambria" w:cs="Arial"/>
                <w:bCs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178" w:author="1223 N.Lutówko Przemysław Hermann" w:date="2022-12-02T12:47:00Z">
              <w:tcPr>
                <w:tcW w:w="3540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20E0805F" w14:textId="77777777" w:rsidR="0099601A" w:rsidRPr="00EB5DE3" w:rsidRDefault="0099601A" w:rsidP="00F619FC">
            <w:pPr>
              <w:spacing w:before="120"/>
              <w:jc w:val="both"/>
              <w:rPr>
                <w:ins w:id="179" w:author="1223 N.Lutówko Przemysław Hermann" w:date="2022-12-02T12:30:00Z"/>
                <w:rFonts w:ascii="Cambria" w:hAnsi="Cambria" w:cs="Arial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180" w:author="1223 N.Lutówko Przemysław Hermann" w:date="2022-12-02T12:47:00Z">
              <w:tcPr>
                <w:tcW w:w="1984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5CC59BEF" w14:textId="77777777" w:rsidR="0099601A" w:rsidRPr="00EB5DE3" w:rsidRDefault="0099601A" w:rsidP="00F619FC">
            <w:pPr>
              <w:spacing w:before="120"/>
              <w:jc w:val="both"/>
              <w:rPr>
                <w:ins w:id="181" w:author="1223 N.Lutówko Przemysław Hermann" w:date="2022-12-02T12:40:00Z"/>
                <w:rFonts w:ascii="Cambria" w:hAnsi="Cambria" w:cs="Arial"/>
                <w:b/>
                <w:bCs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182" w:author="1223 N.Lutówko Przemysław Hermann" w:date="2022-12-02T12:47:00Z">
              <w:tcPr>
                <w:tcW w:w="1984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5FA98172" w14:textId="25482BD0" w:rsidR="0099601A" w:rsidRPr="00EB5DE3" w:rsidRDefault="0099601A" w:rsidP="00F619FC">
            <w:pPr>
              <w:spacing w:before="120"/>
              <w:jc w:val="both"/>
              <w:rPr>
                <w:ins w:id="183" w:author="1223 N.Lutówko Przemysław Hermann" w:date="2022-12-02T12:30:00Z"/>
                <w:rFonts w:ascii="Cambria" w:hAnsi="Cambria" w:cs="Arial"/>
                <w:b/>
                <w:bCs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184" w:author="1223 N.Lutówko Przemysław Hermann" w:date="2022-12-02T12:47:00Z">
              <w:tcPr>
                <w:tcW w:w="2268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04D7D074" w14:textId="77777777" w:rsidR="0099601A" w:rsidRPr="00EB5DE3" w:rsidRDefault="0099601A" w:rsidP="00F619FC">
            <w:pPr>
              <w:spacing w:before="120"/>
              <w:jc w:val="both"/>
              <w:rPr>
                <w:ins w:id="185" w:author="1223 N.Lutówko Przemysław Hermann" w:date="2022-12-02T12:30:00Z"/>
                <w:rFonts w:ascii="Cambria" w:hAnsi="Cambria" w:cs="Arial"/>
                <w:b/>
                <w:bCs/>
              </w:rPr>
            </w:pPr>
          </w:p>
        </w:tc>
      </w:tr>
      <w:tr w:rsidR="0099601A" w:rsidRPr="00EB5DE3" w14:paraId="7E5E4B74" w14:textId="77777777" w:rsidTr="0099601A">
        <w:tblPrEx>
          <w:tblPrExChange w:id="186" w:author="1223 N.Lutówko Przemysław Hermann" w:date="2022-12-02T12:47:00Z">
            <w:tblPrEx>
              <w:tblW w:w="8668" w:type="dxa"/>
            </w:tblPrEx>
          </w:tblPrExChange>
        </w:tblPrEx>
        <w:trPr>
          <w:trHeight w:hRule="exact" w:val="397"/>
          <w:ins w:id="187" w:author="1223 N.Lutówko Przemysław Hermann" w:date="2022-12-02T12:46:00Z"/>
          <w:trPrChange w:id="188" w:author="1223 N.Lutówko Przemysław Hermann" w:date="2022-12-02T12:47:00Z">
            <w:trPr>
              <w:gridAfter w:val="0"/>
              <w:trHeight w:val="206"/>
            </w:trPr>
          </w:trPrChange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189" w:author="1223 N.Lutówko Przemysław Hermann" w:date="2022-12-02T12:47:00Z">
              <w:tcPr>
                <w:tcW w:w="57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6D9669FD" w14:textId="77777777" w:rsidR="0099601A" w:rsidRPr="00EB5DE3" w:rsidRDefault="0099601A" w:rsidP="00F619FC">
            <w:pPr>
              <w:spacing w:before="120"/>
              <w:jc w:val="both"/>
              <w:rPr>
                <w:ins w:id="190" w:author="1223 N.Lutówko Przemysław Hermann" w:date="2022-12-02T12:46:00Z"/>
                <w:rFonts w:ascii="Cambria" w:hAnsi="Cambria" w:cs="Arial"/>
                <w:bCs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191" w:author="1223 N.Lutówko Przemysław Hermann" w:date="2022-12-02T12:47:00Z">
              <w:tcPr>
                <w:tcW w:w="283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3E6CF051" w14:textId="77777777" w:rsidR="0099601A" w:rsidRPr="00EB5DE3" w:rsidRDefault="0099601A" w:rsidP="00F619FC">
            <w:pPr>
              <w:spacing w:before="120"/>
              <w:jc w:val="both"/>
              <w:rPr>
                <w:ins w:id="192" w:author="1223 N.Lutówko Przemysław Hermann" w:date="2022-12-02T12:46:00Z"/>
                <w:rFonts w:ascii="Cambria" w:hAnsi="Cambria" w:cs="Arial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193" w:author="1223 N.Lutówko Przemysław Hermann" w:date="2022-12-02T12:47:00Z">
              <w:tcPr>
                <w:tcW w:w="2126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744C325B" w14:textId="77777777" w:rsidR="0099601A" w:rsidRPr="00EB5DE3" w:rsidRDefault="0099601A" w:rsidP="00F619FC">
            <w:pPr>
              <w:spacing w:before="120"/>
              <w:jc w:val="both"/>
              <w:rPr>
                <w:ins w:id="194" w:author="1223 N.Lutówko Przemysław Hermann" w:date="2022-12-02T12:46:00Z"/>
                <w:rFonts w:ascii="Cambria" w:hAnsi="Cambria" w:cs="Arial"/>
                <w:b/>
                <w:bCs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195" w:author="1223 N.Lutówko Przemysław Hermann" w:date="2022-12-02T12:47:00Z">
              <w:tcPr>
                <w:tcW w:w="1221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2A34D295" w14:textId="77777777" w:rsidR="0099601A" w:rsidRPr="00EB5DE3" w:rsidRDefault="0099601A" w:rsidP="00F619FC">
            <w:pPr>
              <w:spacing w:before="120"/>
              <w:jc w:val="both"/>
              <w:rPr>
                <w:ins w:id="196" w:author="1223 N.Lutówko Przemysław Hermann" w:date="2022-12-02T12:46:00Z"/>
                <w:rFonts w:ascii="Cambria" w:hAnsi="Cambria" w:cs="Arial"/>
                <w:b/>
                <w:bCs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197" w:author="1223 N.Lutówko Przemysław Hermann" w:date="2022-12-02T12:47:00Z">
              <w:tcPr>
                <w:tcW w:w="1919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477F6BFB" w14:textId="77777777" w:rsidR="0099601A" w:rsidRPr="00EB5DE3" w:rsidRDefault="0099601A" w:rsidP="00F619FC">
            <w:pPr>
              <w:spacing w:before="120"/>
              <w:jc w:val="both"/>
              <w:rPr>
                <w:ins w:id="198" w:author="1223 N.Lutówko Przemysław Hermann" w:date="2022-12-02T12:46:00Z"/>
                <w:rFonts w:ascii="Cambria" w:hAnsi="Cambria" w:cs="Arial"/>
                <w:b/>
                <w:bCs/>
              </w:rPr>
            </w:pPr>
          </w:p>
        </w:tc>
      </w:tr>
      <w:tr w:rsidR="0099601A" w:rsidRPr="00EB5DE3" w14:paraId="7BD86594" w14:textId="77777777" w:rsidTr="0099601A">
        <w:tblPrEx>
          <w:tblPrExChange w:id="199" w:author="1223 N.Lutówko Przemysław Hermann" w:date="2022-12-02T12:47:00Z">
            <w:tblPrEx>
              <w:tblW w:w="8668" w:type="dxa"/>
            </w:tblPrEx>
          </w:tblPrExChange>
        </w:tblPrEx>
        <w:trPr>
          <w:trHeight w:hRule="exact" w:val="397"/>
          <w:ins w:id="200" w:author="1223 N.Lutówko Przemysław Hermann" w:date="2022-12-02T12:46:00Z"/>
          <w:trPrChange w:id="201" w:author="1223 N.Lutówko Przemysław Hermann" w:date="2022-12-02T12:47:00Z">
            <w:trPr>
              <w:gridAfter w:val="0"/>
              <w:trHeight w:val="206"/>
            </w:trPr>
          </w:trPrChange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202" w:author="1223 N.Lutówko Przemysław Hermann" w:date="2022-12-02T12:47:00Z">
              <w:tcPr>
                <w:tcW w:w="57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303991DA" w14:textId="77777777" w:rsidR="0099601A" w:rsidRPr="00EB5DE3" w:rsidRDefault="0099601A" w:rsidP="00F619FC">
            <w:pPr>
              <w:spacing w:before="120"/>
              <w:jc w:val="both"/>
              <w:rPr>
                <w:ins w:id="203" w:author="1223 N.Lutówko Przemysław Hermann" w:date="2022-12-02T12:46:00Z"/>
                <w:rFonts w:ascii="Cambria" w:hAnsi="Cambria" w:cs="Arial"/>
                <w:bCs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204" w:author="1223 N.Lutówko Przemysław Hermann" w:date="2022-12-02T12:47:00Z">
              <w:tcPr>
                <w:tcW w:w="283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2B9D3329" w14:textId="77777777" w:rsidR="0099601A" w:rsidRPr="00EB5DE3" w:rsidRDefault="0099601A" w:rsidP="00F619FC">
            <w:pPr>
              <w:spacing w:before="120"/>
              <w:jc w:val="both"/>
              <w:rPr>
                <w:ins w:id="205" w:author="1223 N.Lutówko Przemysław Hermann" w:date="2022-12-02T12:46:00Z"/>
                <w:rFonts w:ascii="Cambria" w:hAnsi="Cambria" w:cs="Arial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206" w:author="1223 N.Lutówko Przemysław Hermann" w:date="2022-12-02T12:47:00Z">
              <w:tcPr>
                <w:tcW w:w="2126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48C07300" w14:textId="77777777" w:rsidR="0099601A" w:rsidRPr="00EB5DE3" w:rsidRDefault="0099601A" w:rsidP="00F619FC">
            <w:pPr>
              <w:spacing w:before="120"/>
              <w:jc w:val="both"/>
              <w:rPr>
                <w:ins w:id="207" w:author="1223 N.Lutówko Przemysław Hermann" w:date="2022-12-02T12:46:00Z"/>
                <w:rFonts w:ascii="Cambria" w:hAnsi="Cambria" w:cs="Arial"/>
                <w:b/>
                <w:bCs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208" w:author="1223 N.Lutówko Przemysław Hermann" w:date="2022-12-02T12:47:00Z">
              <w:tcPr>
                <w:tcW w:w="1221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1A08AF4E" w14:textId="77777777" w:rsidR="0099601A" w:rsidRPr="00EB5DE3" w:rsidRDefault="0099601A" w:rsidP="00F619FC">
            <w:pPr>
              <w:spacing w:before="120"/>
              <w:jc w:val="both"/>
              <w:rPr>
                <w:ins w:id="209" w:author="1223 N.Lutówko Przemysław Hermann" w:date="2022-12-02T12:46:00Z"/>
                <w:rFonts w:ascii="Cambria" w:hAnsi="Cambria" w:cs="Arial"/>
                <w:b/>
                <w:bCs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210" w:author="1223 N.Lutówko Przemysław Hermann" w:date="2022-12-02T12:47:00Z">
              <w:tcPr>
                <w:tcW w:w="1919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5A39F0D1" w14:textId="77777777" w:rsidR="0099601A" w:rsidRPr="00EB5DE3" w:rsidRDefault="0099601A" w:rsidP="00F619FC">
            <w:pPr>
              <w:spacing w:before="120"/>
              <w:jc w:val="both"/>
              <w:rPr>
                <w:ins w:id="211" w:author="1223 N.Lutówko Przemysław Hermann" w:date="2022-12-02T12:46:00Z"/>
                <w:rFonts w:ascii="Cambria" w:hAnsi="Cambria" w:cs="Arial"/>
                <w:b/>
                <w:bCs/>
              </w:rPr>
            </w:pPr>
          </w:p>
        </w:tc>
      </w:tr>
      <w:tr w:rsidR="0099601A" w:rsidRPr="00EB5DE3" w14:paraId="13BEB15E" w14:textId="77777777" w:rsidTr="0099601A">
        <w:tblPrEx>
          <w:tblPrExChange w:id="212" w:author="1223 N.Lutówko Przemysław Hermann" w:date="2022-12-02T12:47:00Z">
            <w:tblPrEx>
              <w:tblW w:w="8668" w:type="dxa"/>
            </w:tblPrEx>
          </w:tblPrExChange>
        </w:tblPrEx>
        <w:trPr>
          <w:trHeight w:hRule="exact" w:val="397"/>
          <w:ins w:id="213" w:author="1223 N.Lutówko Przemysław Hermann" w:date="2022-12-02T12:46:00Z"/>
          <w:trPrChange w:id="214" w:author="1223 N.Lutówko Przemysław Hermann" w:date="2022-12-02T12:47:00Z">
            <w:trPr>
              <w:gridAfter w:val="0"/>
              <w:trHeight w:val="206"/>
            </w:trPr>
          </w:trPrChange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215" w:author="1223 N.Lutówko Przemysław Hermann" w:date="2022-12-02T12:47:00Z">
              <w:tcPr>
                <w:tcW w:w="57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03D5A894" w14:textId="77777777" w:rsidR="0099601A" w:rsidRPr="00EB5DE3" w:rsidRDefault="0099601A" w:rsidP="00F619FC">
            <w:pPr>
              <w:spacing w:before="120"/>
              <w:jc w:val="both"/>
              <w:rPr>
                <w:ins w:id="216" w:author="1223 N.Lutówko Przemysław Hermann" w:date="2022-12-02T12:46:00Z"/>
                <w:rFonts w:ascii="Cambria" w:hAnsi="Cambria" w:cs="Arial"/>
                <w:bCs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217" w:author="1223 N.Lutówko Przemysław Hermann" w:date="2022-12-02T12:47:00Z">
              <w:tcPr>
                <w:tcW w:w="283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36B0FAB3" w14:textId="77777777" w:rsidR="0099601A" w:rsidRPr="00EB5DE3" w:rsidRDefault="0099601A" w:rsidP="00F619FC">
            <w:pPr>
              <w:spacing w:before="120"/>
              <w:jc w:val="both"/>
              <w:rPr>
                <w:ins w:id="218" w:author="1223 N.Lutówko Przemysław Hermann" w:date="2022-12-02T12:46:00Z"/>
                <w:rFonts w:ascii="Cambria" w:hAnsi="Cambria" w:cs="Arial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219" w:author="1223 N.Lutówko Przemysław Hermann" w:date="2022-12-02T12:47:00Z">
              <w:tcPr>
                <w:tcW w:w="2126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3E8E8310" w14:textId="77777777" w:rsidR="0099601A" w:rsidRPr="00EB5DE3" w:rsidRDefault="0099601A" w:rsidP="00F619FC">
            <w:pPr>
              <w:spacing w:before="120"/>
              <w:jc w:val="both"/>
              <w:rPr>
                <w:ins w:id="220" w:author="1223 N.Lutówko Przemysław Hermann" w:date="2022-12-02T12:46:00Z"/>
                <w:rFonts w:ascii="Cambria" w:hAnsi="Cambria" w:cs="Arial"/>
                <w:b/>
                <w:bCs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221" w:author="1223 N.Lutówko Przemysław Hermann" w:date="2022-12-02T12:47:00Z">
              <w:tcPr>
                <w:tcW w:w="1221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7C46D513" w14:textId="77777777" w:rsidR="0099601A" w:rsidRPr="00EB5DE3" w:rsidRDefault="0099601A" w:rsidP="00F619FC">
            <w:pPr>
              <w:spacing w:before="120"/>
              <w:jc w:val="both"/>
              <w:rPr>
                <w:ins w:id="222" w:author="1223 N.Lutówko Przemysław Hermann" w:date="2022-12-02T12:46:00Z"/>
                <w:rFonts w:ascii="Cambria" w:hAnsi="Cambria" w:cs="Arial"/>
                <w:b/>
                <w:bCs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223" w:author="1223 N.Lutówko Przemysław Hermann" w:date="2022-12-02T12:47:00Z">
              <w:tcPr>
                <w:tcW w:w="1919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4469390E" w14:textId="77777777" w:rsidR="0099601A" w:rsidRPr="00EB5DE3" w:rsidRDefault="0099601A" w:rsidP="00F619FC">
            <w:pPr>
              <w:spacing w:before="120"/>
              <w:jc w:val="both"/>
              <w:rPr>
                <w:ins w:id="224" w:author="1223 N.Lutówko Przemysław Hermann" w:date="2022-12-02T12:46:00Z"/>
                <w:rFonts w:ascii="Cambria" w:hAnsi="Cambria" w:cs="Arial"/>
                <w:b/>
                <w:bCs/>
              </w:rPr>
            </w:pPr>
          </w:p>
        </w:tc>
      </w:tr>
      <w:tr w:rsidR="0099601A" w:rsidRPr="00EB5DE3" w14:paraId="218D50AD" w14:textId="77777777" w:rsidTr="0099601A">
        <w:tblPrEx>
          <w:tblPrExChange w:id="225" w:author="1223 N.Lutówko Przemysław Hermann" w:date="2022-12-02T12:47:00Z">
            <w:tblPrEx>
              <w:tblW w:w="8668" w:type="dxa"/>
            </w:tblPrEx>
          </w:tblPrExChange>
        </w:tblPrEx>
        <w:trPr>
          <w:trHeight w:hRule="exact" w:val="397"/>
          <w:ins w:id="226" w:author="1223 N.Lutówko Przemysław Hermann" w:date="2022-12-02T12:46:00Z"/>
          <w:trPrChange w:id="227" w:author="1223 N.Lutówko Przemysław Hermann" w:date="2022-12-02T12:47:00Z">
            <w:trPr>
              <w:gridAfter w:val="0"/>
              <w:trHeight w:val="206"/>
            </w:trPr>
          </w:trPrChange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228" w:author="1223 N.Lutówko Przemysław Hermann" w:date="2022-12-02T12:47:00Z">
              <w:tcPr>
                <w:tcW w:w="57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79CE0605" w14:textId="77777777" w:rsidR="0099601A" w:rsidRPr="00EB5DE3" w:rsidRDefault="0099601A" w:rsidP="00F619FC">
            <w:pPr>
              <w:spacing w:before="120"/>
              <w:jc w:val="both"/>
              <w:rPr>
                <w:ins w:id="229" w:author="1223 N.Lutówko Przemysław Hermann" w:date="2022-12-02T12:46:00Z"/>
                <w:rFonts w:ascii="Cambria" w:hAnsi="Cambria" w:cs="Arial"/>
                <w:bCs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230" w:author="1223 N.Lutówko Przemysław Hermann" w:date="2022-12-02T12:47:00Z">
              <w:tcPr>
                <w:tcW w:w="283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6FC9DAAF" w14:textId="77777777" w:rsidR="0099601A" w:rsidRPr="00EB5DE3" w:rsidRDefault="0099601A" w:rsidP="00F619FC">
            <w:pPr>
              <w:spacing w:before="120"/>
              <w:jc w:val="both"/>
              <w:rPr>
                <w:ins w:id="231" w:author="1223 N.Lutówko Przemysław Hermann" w:date="2022-12-02T12:46:00Z"/>
                <w:rFonts w:ascii="Cambria" w:hAnsi="Cambria" w:cs="Arial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232" w:author="1223 N.Lutówko Przemysław Hermann" w:date="2022-12-02T12:47:00Z">
              <w:tcPr>
                <w:tcW w:w="2126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2DD768EE" w14:textId="77777777" w:rsidR="0099601A" w:rsidRPr="00EB5DE3" w:rsidRDefault="0099601A" w:rsidP="00F619FC">
            <w:pPr>
              <w:spacing w:before="120"/>
              <w:jc w:val="both"/>
              <w:rPr>
                <w:ins w:id="233" w:author="1223 N.Lutówko Przemysław Hermann" w:date="2022-12-02T12:46:00Z"/>
                <w:rFonts w:ascii="Cambria" w:hAnsi="Cambria" w:cs="Arial"/>
                <w:b/>
                <w:bCs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234" w:author="1223 N.Lutówko Przemysław Hermann" w:date="2022-12-02T12:47:00Z">
              <w:tcPr>
                <w:tcW w:w="1221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3BE147F4" w14:textId="77777777" w:rsidR="0099601A" w:rsidRPr="00EB5DE3" w:rsidRDefault="0099601A" w:rsidP="00F619FC">
            <w:pPr>
              <w:spacing w:before="120"/>
              <w:jc w:val="both"/>
              <w:rPr>
                <w:ins w:id="235" w:author="1223 N.Lutówko Przemysław Hermann" w:date="2022-12-02T12:46:00Z"/>
                <w:rFonts w:ascii="Cambria" w:hAnsi="Cambria" w:cs="Arial"/>
                <w:b/>
                <w:bCs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236" w:author="1223 N.Lutówko Przemysław Hermann" w:date="2022-12-02T12:47:00Z">
              <w:tcPr>
                <w:tcW w:w="1919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4C923F25" w14:textId="77777777" w:rsidR="0099601A" w:rsidRPr="00EB5DE3" w:rsidRDefault="0099601A" w:rsidP="00F619FC">
            <w:pPr>
              <w:spacing w:before="120"/>
              <w:jc w:val="both"/>
              <w:rPr>
                <w:ins w:id="237" w:author="1223 N.Lutówko Przemysław Hermann" w:date="2022-12-02T12:46:00Z"/>
                <w:rFonts w:ascii="Cambria" w:hAnsi="Cambria" w:cs="Arial"/>
                <w:b/>
                <w:bCs/>
              </w:rPr>
            </w:pPr>
          </w:p>
        </w:tc>
      </w:tr>
      <w:tr w:rsidR="0099601A" w:rsidRPr="00EB5DE3" w14:paraId="20A03FAE" w14:textId="77777777" w:rsidTr="0099601A">
        <w:tblPrEx>
          <w:tblPrExChange w:id="238" w:author="1223 N.Lutówko Przemysław Hermann" w:date="2022-12-02T12:47:00Z">
            <w:tblPrEx>
              <w:tblW w:w="8668" w:type="dxa"/>
            </w:tblPrEx>
          </w:tblPrExChange>
        </w:tblPrEx>
        <w:trPr>
          <w:trHeight w:hRule="exact" w:val="397"/>
          <w:ins w:id="239" w:author="1223 N.Lutówko Przemysław Hermann" w:date="2022-12-02T12:45:00Z"/>
          <w:trPrChange w:id="240" w:author="1223 N.Lutówko Przemysław Hermann" w:date="2022-12-02T12:47:00Z">
            <w:trPr>
              <w:gridAfter w:val="0"/>
              <w:trHeight w:val="206"/>
            </w:trPr>
          </w:trPrChange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241" w:author="1223 N.Lutówko Przemysław Hermann" w:date="2022-12-02T12:47:00Z">
              <w:tcPr>
                <w:tcW w:w="57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2C7216EC" w14:textId="77777777" w:rsidR="0099601A" w:rsidRPr="00EB5DE3" w:rsidRDefault="0099601A" w:rsidP="00F619FC">
            <w:pPr>
              <w:spacing w:before="120"/>
              <w:jc w:val="both"/>
              <w:rPr>
                <w:ins w:id="242" w:author="1223 N.Lutówko Przemysław Hermann" w:date="2022-12-02T12:45:00Z"/>
                <w:rFonts w:ascii="Cambria" w:hAnsi="Cambria" w:cs="Arial"/>
                <w:bCs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243" w:author="1223 N.Lutówko Przemysław Hermann" w:date="2022-12-02T12:47:00Z">
              <w:tcPr>
                <w:tcW w:w="283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2FE61D00" w14:textId="77777777" w:rsidR="0099601A" w:rsidRPr="00EB5DE3" w:rsidRDefault="0099601A" w:rsidP="00F619FC">
            <w:pPr>
              <w:spacing w:before="120"/>
              <w:jc w:val="both"/>
              <w:rPr>
                <w:ins w:id="244" w:author="1223 N.Lutówko Przemysław Hermann" w:date="2022-12-02T12:45:00Z"/>
                <w:rFonts w:ascii="Cambria" w:hAnsi="Cambria" w:cs="Arial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245" w:author="1223 N.Lutówko Przemysław Hermann" w:date="2022-12-02T12:47:00Z">
              <w:tcPr>
                <w:tcW w:w="2126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29F3447F" w14:textId="77777777" w:rsidR="0099601A" w:rsidRPr="00EB5DE3" w:rsidRDefault="0099601A" w:rsidP="00F619FC">
            <w:pPr>
              <w:spacing w:before="120"/>
              <w:jc w:val="both"/>
              <w:rPr>
                <w:ins w:id="246" w:author="1223 N.Lutówko Przemysław Hermann" w:date="2022-12-02T12:45:00Z"/>
                <w:rFonts w:ascii="Cambria" w:hAnsi="Cambria" w:cs="Arial"/>
                <w:b/>
                <w:bCs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247" w:author="1223 N.Lutówko Przemysław Hermann" w:date="2022-12-02T12:47:00Z">
              <w:tcPr>
                <w:tcW w:w="1221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74977827" w14:textId="77777777" w:rsidR="0099601A" w:rsidRPr="00EB5DE3" w:rsidRDefault="0099601A" w:rsidP="00F619FC">
            <w:pPr>
              <w:spacing w:before="120"/>
              <w:jc w:val="both"/>
              <w:rPr>
                <w:ins w:id="248" w:author="1223 N.Lutówko Przemysław Hermann" w:date="2022-12-02T12:45:00Z"/>
                <w:rFonts w:ascii="Cambria" w:hAnsi="Cambria" w:cs="Arial"/>
                <w:b/>
                <w:bCs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249" w:author="1223 N.Lutówko Przemysław Hermann" w:date="2022-12-02T12:47:00Z">
              <w:tcPr>
                <w:tcW w:w="1919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71E95CF6" w14:textId="77777777" w:rsidR="0099601A" w:rsidRPr="00EB5DE3" w:rsidRDefault="0099601A" w:rsidP="00F619FC">
            <w:pPr>
              <w:spacing w:before="120"/>
              <w:jc w:val="both"/>
              <w:rPr>
                <w:ins w:id="250" w:author="1223 N.Lutówko Przemysław Hermann" w:date="2022-12-02T12:45:00Z"/>
                <w:rFonts w:ascii="Cambria" w:hAnsi="Cambria" w:cs="Arial"/>
                <w:b/>
                <w:bCs/>
              </w:rPr>
            </w:pPr>
          </w:p>
        </w:tc>
      </w:tr>
      <w:tr w:rsidR="0099601A" w:rsidRPr="00EB5DE3" w14:paraId="18035AD0" w14:textId="77777777" w:rsidTr="0099601A">
        <w:tblPrEx>
          <w:tblPrExChange w:id="251" w:author="1223 N.Lutówko Przemysław Hermann" w:date="2022-12-02T12:47:00Z">
            <w:tblPrEx>
              <w:tblW w:w="8668" w:type="dxa"/>
            </w:tblPrEx>
          </w:tblPrExChange>
        </w:tblPrEx>
        <w:trPr>
          <w:trHeight w:hRule="exact" w:val="397"/>
          <w:ins w:id="252" w:author="1223 N.Lutówko Przemysław Hermann" w:date="2022-12-02T12:45:00Z"/>
          <w:trPrChange w:id="253" w:author="1223 N.Lutówko Przemysław Hermann" w:date="2022-12-02T12:47:00Z">
            <w:trPr>
              <w:gridAfter w:val="0"/>
              <w:trHeight w:val="206"/>
            </w:trPr>
          </w:trPrChange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254" w:author="1223 N.Lutówko Przemysław Hermann" w:date="2022-12-02T12:47:00Z">
              <w:tcPr>
                <w:tcW w:w="57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6E5E826D" w14:textId="77777777" w:rsidR="0099601A" w:rsidRPr="00EB5DE3" w:rsidRDefault="0099601A" w:rsidP="00F619FC">
            <w:pPr>
              <w:spacing w:before="120"/>
              <w:jc w:val="both"/>
              <w:rPr>
                <w:ins w:id="255" w:author="1223 N.Lutówko Przemysław Hermann" w:date="2022-12-02T12:45:00Z"/>
                <w:rFonts w:ascii="Cambria" w:hAnsi="Cambria" w:cs="Arial"/>
                <w:bCs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256" w:author="1223 N.Lutówko Przemysław Hermann" w:date="2022-12-02T12:47:00Z">
              <w:tcPr>
                <w:tcW w:w="283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3ABE9352" w14:textId="77777777" w:rsidR="0099601A" w:rsidRPr="00EB5DE3" w:rsidRDefault="0099601A" w:rsidP="00F619FC">
            <w:pPr>
              <w:spacing w:before="120"/>
              <w:jc w:val="both"/>
              <w:rPr>
                <w:ins w:id="257" w:author="1223 N.Lutówko Przemysław Hermann" w:date="2022-12-02T12:45:00Z"/>
                <w:rFonts w:ascii="Cambria" w:hAnsi="Cambria" w:cs="Arial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258" w:author="1223 N.Lutówko Przemysław Hermann" w:date="2022-12-02T12:47:00Z">
              <w:tcPr>
                <w:tcW w:w="2126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3C269737" w14:textId="77777777" w:rsidR="0099601A" w:rsidRPr="00EB5DE3" w:rsidRDefault="0099601A" w:rsidP="00F619FC">
            <w:pPr>
              <w:spacing w:before="120"/>
              <w:jc w:val="both"/>
              <w:rPr>
                <w:ins w:id="259" w:author="1223 N.Lutówko Przemysław Hermann" w:date="2022-12-02T12:45:00Z"/>
                <w:rFonts w:ascii="Cambria" w:hAnsi="Cambria" w:cs="Arial"/>
                <w:b/>
                <w:bCs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260" w:author="1223 N.Lutówko Przemysław Hermann" w:date="2022-12-02T12:47:00Z">
              <w:tcPr>
                <w:tcW w:w="1221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2F83FE6F" w14:textId="77777777" w:rsidR="0099601A" w:rsidRPr="00EB5DE3" w:rsidRDefault="0099601A" w:rsidP="00F619FC">
            <w:pPr>
              <w:spacing w:before="120"/>
              <w:jc w:val="both"/>
              <w:rPr>
                <w:ins w:id="261" w:author="1223 N.Lutówko Przemysław Hermann" w:date="2022-12-02T12:45:00Z"/>
                <w:rFonts w:ascii="Cambria" w:hAnsi="Cambria" w:cs="Arial"/>
                <w:b/>
                <w:bCs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262" w:author="1223 N.Lutówko Przemysław Hermann" w:date="2022-12-02T12:47:00Z">
              <w:tcPr>
                <w:tcW w:w="1919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75C4BFEA" w14:textId="77777777" w:rsidR="0099601A" w:rsidRPr="00EB5DE3" w:rsidRDefault="0099601A" w:rsidP="00F619FC">
            <w:pPr>
              <w:spacing w:before="120"/>
              <w:jc w:val="both"/>
              <w:rPr>
                <w:ins w:id="263" w:author="1223 N.Lutówko Przemysław Hermann" w:date="2022-12-02T12:45:00Z"/>
                <w:rFonts w:ascii="Cambria" w:hAnsi="Cambria" w:cs="Arial"/>
                <w:b/>
                <w:bCs/>
              </w:rPr>
            </w:pPr>
          </w:p>
        </w:tc>
      </w:tr>
      <w:tr w:rsidR="0099601A" w:rsidRPr="00EB5DE3" w14:paraId="5F0071D4" w14:textId="77777777" w:rsidTr="0099601A">
        <w:tblPrEx>
          <w:tblPrExChange w:id="264" w:author="1223 N.Lutówko Przemysław Hermann" w:date="2022-12-02T12:47:00Z">
            <w:tblPrEx>
              <w:tblW w:w="8668" w:type="dxa"/>
            </w:tblPrEx>
          </w:tblPrExChange>
        </w:tblPrEx>
        <w:trPr>
          <w:trHeight w:hRule="exact" w:val="397"/>
          <w:ins w:id="265" w:author="1223 N.Lutówko Przemysław Hermann" w:date="2022-12-02T12:45:00Z"/>
          <w:trPrChange w:id="266" w:author="1223 N.Lutówko Przemysław Hermann" w:date="2022-12-02T12:47:00Z">
            <w:trPr>
              <w:gridAfter w:val="0"/>
              <w:trHeight w:val="206"/>
            </w:trPr>
          </w:trPrChange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267" w:author="1223 N.Lutówko Przemysław Hermann" w:date="2022-12-02T12:47:00Z">
              <w:tcPr>
                <w:tcW w:w="57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4BFE095E" w14:textId="77777777" w:rsidR="0099601A" w:rsidRPr="00EB5DE3" w:rsidRDefault="0099601A" w:rsidP="00F619FC">
            <w:pPr>
              <w:spacing w:before="120"/>
              <w:jc w:val="both"/>
              <w:rPr>
                <w:ins w:id="268" w:author="1223 N.Lutówko Przemysław Hermann" w:date="2022-12-02T12:45:00Z"/>
                <w:rFonts w:ascii="Cambria" w:hAnsi="Cambria" w:cs="Arial"/>
                <w:bCs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269" w:author="1223 N.Lutówko Przemysław Hermann" w:date="2022-12-02T12:47:00Z">
              <w:tcPr>
                <w:tcW w:w="283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6BBA43F9" w14:textId="77777777" w:rsidR="0099601A" w:rsidRPr="00EB5DE3" w:rsidRDefault="0099601A" w:rsidP="00F619FC">
            <w:pPr>
              <w:spacing w:before="120"/>
              <w:jc w:val="both"/>
              <w:rPr>
                <w:ins w:id="270" w:author="1223 N.Lutówko Przemysław Hermann" w:date="2022-12-02T12:45:00Z"/>
                <w:rFonts w:ascii="Cambria" w:hAnsi="Cambria" w:cs="Arial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271" w:author="1223 N.Lutówko Przemysław Hermann" w:date="2022-12-02T12:47:00Z">
              <w:tcPr>
                <w:tcW w:w="2126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63CE85B7" w14:textId="77777777" w:rsidR="0099601A" w:rsidRPr="00EB5DE3" w:rsidRDefault="0099601A" w:rsidP="00F619FC">
            <w:pPr>
              <w:spacing w:before="120"/>
              <w:jc w:val="both"/>
              <w:rPr>
                <w:ins w:id="272" w:author="1223 N.Lutówko Przemysław Hermann" w:date="2022-12-02T12:45:00Z"/>
                <w:rFonts w:ascii="Cambria" w:hAnsi="Cambria" w:cs="Arial"/>
                <w:b/>
                <w:bCs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273" w:author="1223 N.Lutówko Przemysław Hermann" w:date="2022-12-02T12:47:00Z">
              <w:tcPr>
                <w:tcW w:w="1221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04ECAACE" w14:textId="77777777" w:rsidR="0099601A" w:rsidRPr="00EB5DE3" w:rsidRDefault="0099601A" w:rsidP="00F619FC">
            <w:pPr>
              <w:spacing w:before="120"/>
              <w:jc w:val="both"/>
              <w:rPr>
                <w:ins w:id="274" w:author="1223 N.Lutówko Przemysław Hermann" w:date="2022-12-02T12:45:00Z"/>
                <w:rFonts w:ascii="Cambria" w:hAnsi="Cambria" w:cs="Arial"/>
                <w:b/>
                <w:bCs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275" w:author="1223 N.Lutówko Przemysław Hermann" w:date="2022-12-02T12:47:00Z">
              <w:tcPr>
                <w:tcW w:w="1919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066154D7" w14:textId="77777777" w:rsidR="0099601A" w:rsidRPr="00EB5DE3" w:rsidRDefault="0099601A" w:rsidP="00F619FC">
            <w:pPr>
              <w:spacing w:before="120"/>
              <w:jc w:val="both"/>
              <w:rPr>
                <w:ins w:id="276" w:author="1223 N.Lutówko Przemysław Hermann" w:date="2022-12-02T12:45:00Z"/>
                <w:rFonts w:ascii="Cambria" w:hAnsi="Cambria" w:cs="Arial"/>
                <w:b/>
                <w:bCs/>
              </w:rPr>
            </w:pPr>
          </w:p>
        </w:tc>
      </w:tr>
      <w:tr w:rsidR="0099601A" w:rsidRPr="00EB5DE3" w14:paraId="2BA8E21E" w14:textId="77777777" w:rsidTr="0099601A">
        <w:tblPrEx>
          <w:tblPrExChange w:id="277" w:author="1223 N.Lutówko Przemysław Hermann" w:date="2022-12-02T12:47:00Z">
            <w:tblPrEx>
              <w:tblW w:w="8668" w:type="dxa"/>
            </w:tblPrEx>
          </w:tblPrExChange>
        </w:tblPrEx>
        <w:trPr>
          <w:trHeight w:hRule="exact" w:val="397"/>
          <w:ins w:id="278" w:author="1223 N.Lutówko Przemysław Hermann" w:date="2022-12-02T12:45:00Z"/>
          <w:trPrChange w:id="279" w:author="1223 N.Lutówko Przemysław Hermann" w:date="2022-12-02T12:47:00Z">
            <w:trPr>
              <w:gridAfter w:val="0"/>
              <w:trHeight w:val="206"/>
            </w:trPr>
          </w:trPrChange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280" w:author="1223 N.Lutówko Przemysław Hermann" w:date="2022-12-02T12:47:00Z">
              <w:tcPr>
                <w:tcW w:w="57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2B7D9A8B" w14:textId="77777777" w:rsidR="0099601A" w:rsidRPr="00EB5DE3" w:rsidRDefault="0099601A" w:rsidP="00F619FC">
            <w:pPr>
              <w:spacing w:before="120"/>
              <w:jc w:val="both"/>
              <w:rPr>
                <w:ins w:id="281" w:author="1223 N.Lutówko Przemysław Hermann" w:date="2022-12-02T12:45:00Z"/>
                <w:rFonts w:ascii="Cambria" w:hAnsi="Cambria" w:cs="Arial"/>
                <w:bCs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282" w:author="1223 N.Lutówko Przemysław Hermann" w:date="2022-12-02T12:47:00Z">
              <w:tcPr>
                <w:tcW w:w="283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0C9E8B0F" w14:textId="77777777" w:rsidR="0099601A" w:rsidRPr="00EB5DE3" w:rsidRDefault="0099601A" w:rsidP="00F619FC">
            <w:pPr>
              <w:spacing w:before="120"/>
              <w:jc w:val="both"/>
              <w:rPr>
                <w:ins w:id="283" w:author="1223 N.Lutówko Przemysław Hermann" w:date="2022-12-02T12:45:00Z"/>
                <w:rFonts w:ascii="Cambria" w:hAnsi="Cambria" w:cs="Arial"/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284" w:author="1223 N.Lutówko Przemysław Hermann" w:date="2022-12-02T12:47:00Z">
              <w:tcPr>
                <w:tcW w:w="2126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394979A5" w14:textId="77777777" w:rsidR="0099601A" w:rsidRPr="00EB5DE3" w:rsidRDefault="0099601A" w:rsidP="00F619FC">
            <w:pPr>
              <w:spacing w:before="120"/>
              <w:jc w:val="both"/>
              <w:rPr>
                <w:ins w:id="285" w:author="1223 N.Lutówko Przemysław Hermann" w:date="2022-12-02T12:45:00Z"/>
                <w:rFonts w:ascii="Cambria" w:hAnsi="Cambria" w:cs="Arial"/>
                <w:b/>
                <w:bCs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286" w:author="1223 N.Lutówko Przemysław Hermann" w:date="2022-12-02T12:47:00Z">
              <w:tcPr>
                <w:tcW w:w="1221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52CC7573" w14:textId="77777777" w:rsidR="0099601A" w:rsidRPr="00EB5DE3" w:rsidRDefault="0099601A" w:rsidP="00F619FC">
            <w:pPr>
              <w:spacing w:before="120"/>
              <w:jc w:val="both"/>
              <w:rPr>
                <w:ins w:id="287" w:author="1223 N.Lutówko Przemysław Hermann" w:date="2022-12-02T12:45:00Z"/>
                <w:rFonts w:ascii="Cambria" w:hAnsi="Cambria" w:cs="Arial"/>
                <w:b/>
                <w:bCs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288" w:author="1223 N.Lutówko Przemysław Hermann" w:date="2022-12-02T12:47:00Z">
              <w:tcPr>
                <w:tcW w:w="1919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08C293B3" w14:textId="77777777" w:rsidR="0099601A" w:rsidRPr="00EB5DE3" w:rsidRDefault="0099601A" w:rsidP="00F619FC">
            <w:pPr>
              <w:spacing w:before="120"/>
              <w:jc w:val="both"/>
              <w:rPr>
                <w:ins w:id="289" w:author="1223 N.Lutówko Przemysław Hermann" w:date="2022-12-02T12:45:00Z"/>
                <w:rFonts w:ascii="Cambria" w:hAnsi="Cambria" w:cs="Arial"/>
                <w:b/>
                <w:bCs/>
              </w:rPr>
            </w:pPr>
          </w:p>
        </w:tc>
      </w:tr>
    </w:tbl>
    <w:p w14:paraId="603439FA" w14:textId="77777777" w:rsidR="00780632" w:rsidRPr="00524748" w:rsidRDefault="00780632">
      <w:pPr>
        <w:pStyle w:val="Akapitzlist"/>
        <w:tabs>
          <w:tab w:val="left" w:pos="567"/>
        </w:tabs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  <w:pPrChange w:id="290" w:author="1223 N.Lutówko Przemysław Hermann" w:date="2022-12-02T12:44:00Z">
          <w:pPr>
            <w:pStyle w:val="Akapitzlist"/>
            <w:numPr>
              <w:numId w:val="1"/>
            </w:numPr>
            <w:tabs>
              <w:tab w:val="left" w:pos="567"/>
            </w:tabs>
            <w:suppressAutoHyphens/>
            <w:spacing w:before="120" w:after="120" w:line="240" w:lineRule="auto"/>
            <w:ind w:left="567" w:hanging="567"/>
            <w:contextualSpacing w:val="0"/>
            <w:jc w:val="both"/>
          </w:pPr>
        </w:pPrChange>
      </w:pPr>
    </w:p>
    <w:p w14:paraId="6B6B28D2" w14:textId="77777777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zakresy rzeczowe wchodzące w przedmiot zamówienia zamierzam/y powierzyć następującym podwykonawcom*: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66647EE5" w14:textId="77777777" w:rsidTr="007815B7">
        <w:trPr>
          <w:trHeight w:val="263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0909F33C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Podwykonawca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DC4EA7C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Zakres rzeczowy</w:t>
            </w:r>
          </w:p>
        </w:tc>
      </w:tr>
      <w:tr w:rsidR="001D0CB0" w:rsidRPr="00D019A3" w14:paraId="662C5DF3" w14:textId="77777777" w:rsidTr="007815B7">
        <w:trPr>
          <w:trHeight w:val="440"/>
        </w:trPr>
        <w:tc>
          <w:tcPr>
            <w:tcW w:w="4111" w:type="dxa"/>
          </w:tcPr>
          <w:p w14:paraId="38650DF4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17D51FA9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3971DB4C" w14:textId="77777777" w:rsidTr="007815B7">
        <w:trPr>
          <w:trHeight w:val="440"/>
        </w:trPr>
        <w:tc>
          <w:tcPr>
            <w:tcW w:w="4111" w:type="dxa"/>
          </w:tcPr>
          <w:p w14:paraId="4F1D1F06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2B3C0AAA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10BF986C" w14:textId="77777777" w:rsidTr="007815B7">
        <w:trPr>
          <w:trHeight w:val="440"/>
        </w:trPr>
        <w:tc>
          <w:tcPr>
            <w:tcW w:w="4111" w:type="dxa"/>
          </w:tcPr>
          <w:p w14:paraId="5FF6CDA5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1A3C2762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21471518" w14:textId="7EEE8DB5" w:rsidR="001D0CB0" w:rsidRPr="00D019A3" w:rsidRDefault="001D0CB0" w:rsidP="001D0CB0">
      <w:pPr>
        <w:pStyle w:val="Akapitzlist"/>
        <w:numPr>
          <w:ilvl w:val="0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Cambria" w:hAnsi="Cambria" w:cs="Arial"/>
          <w:bCs/>
          <w:sz w:val="21"/>
          <w:szCs w:val="21"/>
        </w:rPr>
      </w:pPr>
      <w:r w:rsidRPr="00D019A3">
        <w:rPr>
          <w:rFonts w:ascii="Cambria" w:hAnsi="Cambria" w:cs="Arial"/>
          <w:bCs/>
          <w:sz w:val="21"/>
          <w:szCs w:val="21"/>
        </w:rPr>
        <w:t xml:space="preserve">Oświadczamy, że następujące </w:t>
      </w:r>
      <w:r w:rsidR="00FD0243">
        <w:rPr>
          <w:rFonts w:ascii="Cambria" w:hAnsi="Cambria" w:cs="Arial"/>
          <w:bCs/>
          <w:sz w:val="21"/>
          <w:szCs w:val="21"/>
        </w:rPr>
        <w:t>usługi</w:t>
      </w:r>
      <w:r w:rsidRPr="00D019A3">
        <w:rPr>
          <w:rFonts w:ascii="Cambria" w:hAnsi="Cambria" w:cs="Arial"/>
          <w:bCs/>
          <w:sz w:val="21"/>
          <w:szCs w:val="21"/>
        </w:rPr>
        <w:t xml:space="preserve"> stanowiące przedmiot zamówienia wykonają poszczególni Wykonawcy wspólnie ubiegający się o udzielenie zamówienia</w:t>
      </w:r>
      <w:r w:rsidRPr="00D019A3">
        <w:rPr>
          <w:sz w:val="21"/>
          <w:szCs w:val="21"/>
          <w:vertAlign w:val="superscript"/>
        </w:rPr>
        <w:footnoteReference w:id="1"/>
      </w:r>
      <w:r w:rsidRPr="00D019A3">
        <w:rPr>
          <w:rFonts w:ascii="Cambria" w:hAnsi="Cambria" w:cs="Arial"/>
          <w:bCs/>
          <w:sz w:val="21"/>
          <w:szCs w:val="21"/>
        </w:rPr>
        <w:t>:</w:t>
      </w: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1E1571F3" w14:textId="77777777" w:rsidTr="007815B7">
        <w:trPr>
          <w:trHeight w:val="1077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3F00F37D" w14:textId="77777777" w:rsidR="001D0CB0" w:rsidRPr="00D019A3" w:rsidRDefault="001D0CB0" w:rsidP="00BF7A68">
            <w:pPr>
              <w:spacing w:before="120" w:after="120" w:line="240" w:lineRule="auto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2289DDFA" w14:textId="69B8AA3F" w:rsidR="001D0CB0" w:rsidRPr="00D019A3" w:rsidRDefault="001D0CB0" w:rsidP="00FD0243">
            <w:pPr>
              <w:spacing w:before="120" w:after="120" w:line="240" w:lineRule="auto"/>
              <w:ind w:left="8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</w:t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 wykonan</w:t>
            </w:r>
            <w:r w:rsidR="00FD0243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 przez danego wykonawcę wspólnie ubiegającego się o udzielenie zamówienia</w:t>
            </w:r>
          </w:p>
        </w:tc>
      </w:tr>
      <w:tr w:rsidR="001D0CB0" w:rsidRPr="00D019A3" w14:paraId="0AF23870" w14:textId="77777777" w:rsidTr="007815B7">
        <w:trPr>
          <w:trHeight w:val="778"/>
        </w:trPr>
        <w:tc>
          <w:tcPr>
            <w:tcW w:w="4111" w:type="dxa"/>
            <w:shd w:val="clear" w:color="auto" w:fill="auto"/>
          </w:tcPr>
          <w:p w14:paraId="37C13E9C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B8BBD84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D0CB0" w:rsidRPr="00D019A3" w14:paraId="589F87E3" w14:textId="77777777" w:rsidTr="007815B7">
        <w:trPr>
          <w:trHeight w:val="765"/>
        </w:trPr>
        <w:tc>
          <w:tcPr>
            <w:tcW w:w="4111" w:type="dxa"/>
            <w:shd w:val="clear" w:color="auto" w:fill="auto"/>
          </w:tcPr>
          <w:p w14:paraId="096BDF1B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A5ACE0D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D0CB0" w:rsidRPr="00D019A3" w14:paraId="6EDC604D" w14:textId="77777777" w:rsidTr="007815B7">
        <w:trPr>
          <w:trHeight w:val="778"/>
        </w:trPr>
        <w:tc>
          <w:tcPr>
            <w:tcW w:w="4111" w:type="dxa"/>
            <w:shd w:val="clear" w:color="auto" w:fill="auto"/>
          </w:tcPr>
          <w:p w14:paraId="7B2CEE05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5B43EDD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76756C5" w14:textId="1B806CDC" w:rsidR="001D0CB0" w:rsidRPr="0005326D" w:rsidRDefault="001D0CB0" w:rsidP="001D0CB0">
      <w:pPr>
        <w:pStyle w:val="Akapitzlist"/>
        <w:tabs>
          <w:tab w:val="left" w:pos="1560"/>
        </w:tabs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18"/>
          <w:szCs w:val="21"/>
          <w:lang w:eastAsia="ar-SA"/>
        </w:rPr>
      </w:pPr>
      <w:r w:rsidRPr="0005326D">
        <w:rPr>
          <w:rFonts w:ascii="Cambria" w:hAnsi="Cambria"/>
          <w:b/>
          <w:bCs/>
          <w:sz w:val="18"/>
          <w:szCs w:val="21"/>
          <w:lang w:eastAsia="ar-SA"/>
        </w:rPr>
        <w:t>UWAGA:</w:t>
      </w:r>
      <w:r w:rsidRPr="0005326D">
        <w:rPr>
          <w:rFonts w:ascii="Cambria" w:hAnsi="Cambria"/>
          <w:bCs/>
          <w:sz w:val="18"/>
          <w:szCs w:val="21"/>
          <w:lang w:eastAsia="ar-SA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</w:t>
      </w:r>
      <w:r w:rsidR="00FD0243">
        <w:rPr>
          <w:rFonts w:ascii="Cambria" w:hAnsi="Cambria"/>
          <w:bCs/>
          <w:sz w:val="18"/>
          <w:szCs w:val="21"/>
          <w:lang w:eastAsia="ar-SA"/>
        </w:rPr>
        <w:t>usługi</w:t>
      </w:r>
      <w:r w:rsidRPr="0005326D">
        <w:rPr>
          <w:rFonts w:ascii="Cambria" w:hAnsi="Cambria"/>
          <w:bCs/>
          <w:sz w:val="18"/>
          <w:szCs w:val="21"/>
          <w:lang w:eastAsia="ar-SA"/>
        </w:rPr>
        <w:t>, do realizacji których te zdolności są wymagane.</w:t>
      </w:r>
    </w:p>
    <w:p w14:paraId="72789383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informacje zawarte w niniejszej ofercie stanowią tajemnicę przedsiębiorstwa*: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36E5F39C" w14:textId="77777777" w:rsidTr="007815B7">
        <w:trPr>
          <w:trHeight w:val="334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16C00187" w14:textId="77777777" w:rsidR="001D0CB0" w:rsidRPr="00D019A3" w:rsidRDefault="001D0CB0" w:rsidP="00BF7A68">
            <w:pPr>
              <w:suppressAutoHyphens/>
              <w:spacing w:before="120" w:after="120" w:line="240" w:lineRule="auto"/>
              <w:ind w:left="318" w:hanging="284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lastRenderedPageBreak/>
              <w:t xml:space="preserve">Oznaczenie </w:t>
            </w: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rodzaju (nazwy) informacji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F07521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9E56E5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1D0CB0" w:rsidRPr="00D019A3" w14:paraId="171581C1" w14:textId="77777777" w:rsidTr="007815B7">
        <w:trPr>
          <w:trHeight w:val="557"/>
        </w:trPr>
        <w:tc>
          <w:tcPr>
            <w:tcW w:w="4111" w:type="dxa"/>
          </w:tcPr>
          <w:p w14:paraId="2EBF6FAE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012C2F0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447417B3" w14:textId="77777777" w:rsidTr="007815B7">
        <w:trPr>
          <w:trHeight w:val="557"/>
        </w:trPr>
        <w:tc>
          <w:tcPr>
            <w:tcW w:w="4111" w:type="dxa"/>
          </w:tcPr>
          <w:p w14:paraId="2F1F8AE7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68209153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4BDF775" w14:textId="77777777" w:rsidR="001D0CB0" w:rsidRPr="00D019A3" w:rsidRDefault="001D0CB0" w:rsidP="001D0CB0">
      <w:pPr>
        <w:suppressAutoHyphens/>
        <w:spacing w:before="120" w:after="120" w:line="240" w:lineRule="auto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Uzasadnienie zastrzeżenia ww. informacji jako tajemnicy przedsiębiorstwa zostało załączone do naszej oferty. </w:t>
      </w:r>
    </w:p>
    <w:p w14:paraId="76CB1DA4" w14:textId="77777777" w:rsidR="001D0CB0" w:rsidRPr="00B56DC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wyb</w:t>
      </w:r>
      <w:r>
        <w:rPr>
          <w:rFonts w:ascii="Cambria" w:hAnsi="Cambria"/>
          <w:bCs/>
          <w:sz w:val="21"/>
          <w:szCs w:val="21"/>
          <w:lang w:eastAsia="ar-SA"/>
        </w:rPr>
        <w:t>ór niniejszej oferty nie będzie/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będzie prowadzić do powstania u Zamawiającego obowiązku podatkowego zgodnie z przepisami o podatku od towarów i usług*: 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4079"/>
        <w:gridCol w:w="4080"/>
      </w:tblGrid>
      <w:tr w:rsidR="001D0CB0" w:rsidRPr="00D019A3" w14:paraId="33D08EDF" w14:textId="77777777" w:rsidTr="007815B7">
        <w:trPr>
          <w:trHeight w:val="340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693D0A1F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Nazwa (rodzaj) towaru lub usługi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65BA36AE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Wartość bez kwoty podatku</w:t>
            </w:r>
          </w:p>
        </w:tc>
      </w:tr>
      <w:tr w:rsidR="001D0CB0" w:rsidRPr="00D019A3" w14:paraId="25CD1532" w14:textId="77777777" w:rsidTr="007815B7">
        <w:trPr>
          <w:trHeight w:val="567"/>
        </w:trPr>
        <w:tc>
          <w:tcPr>
            <w:tcW w:w="4111" w:type="dxa"/>
          </w:tcPr>
          <w:p w14:paraId="6305DCC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72F46B80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3954DE49" w14:textId="77777777" w:rsidTr="007815B7">
        <w:trPr>
          <w:trHeight w:val="567"/>
        </w:trPr>
        <w:tc>
          <w:tcPr>
            <w:tcW w:w="4111" w:type="dxa"/>
          </w:tcPr>
          <w:p w14:paraId="47B2F734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37C27024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07E05BC2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Oświadczam(y), iż realizując 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zamówienie będę/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452CCEA9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Oświadczam(y), że wypełniłem/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wypełniliśmy obowiązki informacyjne przewidziane w art. 13 lub art. 14 RODO wobec osób fizycznych, od których dane osobowe bezpoś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rednio lub pośrednio pozyskałem/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pozyskaliśmy w celu ubiegania się o udzielenie zamówienia publicznego w niniejszym postępowaniu.</w:t>
      </w:r>
    </w:p>
    <w:p w14:paraId="6300F12D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Wszelką korespondencję w sprawie niniejszego postępowania należy </w:t>
      </w:r>
      <w:r>
        <w:rPr>
          <w:rFonts w:ascii="Cambria" w:hAnsi="Cambria"/>
          <w:bCs/>
          <w:sz w:val="21"/>
          <w:szCs w:val="21"/>
          <w:lang w:eastAsia="ar-SA"/>
        </w:rPr>
        <w:t xml:space="preserve">kierować na adres </w:t>
      </w:r>
      <w:r w:rsidRPr="00D019A3">
        <w:rPr>
          <w:rFonts w:ascii="Cambria" w:hAnsi="Cambria"/>
          <w:bCs/>
          <w:sz w:val="21"/>
          <w:szCs w:val="21"/>
          <w:lang w:eastAsia="ar-SA"/>
        </w:rPr>
        <w:t>e-mail ______</w:t>
      </w:r>
      <w:r>
        <w:rPr>
          <w:rFonts w:ascii="Cambria" w:hAnsi="Cambria"/>
          <w:bCs/>
          <w:sz w:val="21"/>
          <w:szCs w:val="21"/>
          <w:lang w:eastAsia="ar-SA"/>
        </w:rPr>
        <w:t>____</w:t>
      </w:r>
      <w:r w:rsidRPr="00D019A3">
        <w:rPr>
          <w:rFonts w:ascii="Cambria" w:hAnsi="Cambria"/>
          <w:bCs/>
          <w:sz w:val="21"/>
          <w:szCs w:val="21"/>
          <w:lang w:eastAsia="ar-SA"/>
        </w:rPr>
        <w:t>____</w:t>
      </w:r>
      <w:r>
        <w:rPr>
          <w:rFonts w:ascii="Cambria" w:hAnsi="Cambria"/>
          <w:bCs/>
          <w:sz w:val="21"/>
          <w:szCs w:val="21"/>
          <w:lang w:eastAsia="ar-SA"/>
        </w:rPr>
        <w:t>@</w:t>
      </w:r>
      <w:r w:rsidRPr="00D019A3">
        <w:rPr>
          <w:rFonts w:ascii="Cambria" w:hAnsi="Cambria"/>
          <w:bCs/>
          <w:sz w:val="21"/>
          <w:szCs w:val="21"/>
          <w:lang w:eastAsia="ar-SA"/>
        </w:rPr>
        <w:t>___</w:t>
      </w:r>
      <w:r>
        <w:rPr>
          <w:rFonts w:ascii="Cambria" w:hAnsi="Cambria"/>
          <w:bCs/>
          <w:sz w:val="21"/>
          <w:szCs w:val="21"/>
          <w:lang w:eastAsia="ar-SA"/>
        </w:rPr>
        <w:t>_______</w:t>
      </w:r>
      <w:r w:rsidRPr="00D019A3">
        <w:rPr>
          <w:rFonts w:ascii="Cambria" w:hAnsi="Cambria"/>
          <w:bCs/>
          <w:sz w:val="21"/>
          <w:szCs w:val="21"/>
          <w:lang w:eastAsia="ar-SA"/>
        </w:rPr>
        <w:t>__.</w:t>
      </w:r>
      <w:r>
        <w:rPr>
          <w:rFonts w:ascii="Cambria" w:hAnsi="Cambria"/>
          <w:bCs/>
          <w:sz w:val="21"/>
          <w:szCs w:val="21"/>
          <w:lang w:eastAsia="ar-SA"/>
        </w:rPr>
        <w:t xml:space="preserve"> A</w:t>
      </w:r>
      <w:r w:rsidRPr="00944EF2">
        <w:rPr>
          <w:rFonts w:ascii="Cambria" w:hAnsi="Cambria"/>
          <w:bCs/>
          <w:sz w:val="21"/>
          <w:szCs w:val="21"/>
          <w:lang w:eastAsia="ar-SA"/>
        </w:rPr>
        <w:t xml:space="preserve">dres skrzynki </w:t>
      </w:r>
      <w:proofErr w:type="spellStart"/>
      <w:r w:rsidRPr="00944EF2">
        <w:rPr>
          <w:rFonts w:ascii="Cambria" w:hAnsi="Cambria"/>
          <w:bCs/>
          <w:sz w:val="21"/>
          <w:szCs w:val="21"/>
          <w:lang w:eastAsia="ar-SA"/>
        </w:rPr>
        <w:t>ePUAP</w:t>
      </w:r>
      <w:proofErr w:type="spellEnd"/>
      <w:r>
        <w:rPr>
          <w:rFonts w:ascii="Cambria" w:hAnsi="Cambria"/>
          <w:bCs/>
          <w:sz w:val="21"/>
          <w:szCs w:val="21"/>
          <w:lang w:eastAsia="ar-SA"/>
        </w:rPr>
        <w:t>: _________________________</w:t>
      </w:r>
    </w:p>
    <w:p w14:paraId="363125A3" w14:textId="77777777" w:rsidR="001D0CB0" w:rsidRPr="003E0605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sz w:val="21"/>
          <w:szCs w:val="21"/>
        </w:rPr>
        <w:t xml:space="preserve">Osoba </w:t>
      </w:r>
      <w:r w:rsidRPr="00D019A3">
        <w:rPr>
          <w:rFonts w:ascii="Cambria" w:hAnsi="Cambria"/>
          <w:bCs/>
          <w:sz w:val="21"/>
          <w:szCs w:val="21"/>
          <w:lang w:eastAsia="ar-SA"/>
        </w:rPr>
        <w:t>uprawniona</w:t>
      </w:r>
      <w:r w:rsidRPr="00D019A3">
        <w:rPr>
          <w:rFonts w:ascii="Cambria" w:hAnsi="Cambria"/>
          <w:sz w:val="21"/>
          <w:szCs w:val="21"/>
        </w:rPr>
        <w:t xml:space="preserve"> do kontaktów ze strony Wykonawcy: _________________________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D019A3">
        <w:rPr>
          <w:rFonts w:ascii="Cambria" w:hAnsi="Cambria"/>
          <w:bCs/>
          <w:sz w:val="21"/>
          <w:szCs w:val="21"/>
        </w:rPr>
        <w:t>nr telefonu _______________ e-mail ___________</w:t>
      </w:r>
      <w:r>
        <w:rPr>
          <w:rFonts w:ascii="Cambria" w:hAnsi="Cambria"/>
          <w:bCs/>
          <w:sz w:val="21"/>
          <w:szCs w:val="21"/>
        </w:rPr>
        <w:t>@________</w:t>
      </w:r>
      <w:r w:rsidRPr="00D019A3">
        <w:rPr>
          <w:rFonts w:ascii="Cambria" w:hAnsi="Cambria"/>
          <w:bCs/>
          <w:sz w:val="21"/>
          <w:szCs w:val="21"/>
        </w:rPr>
        <w:t>____</w:t>
      </w:r>
      <w:r w:rsidRPr="00D019A3">
        <w:rPr>
          <w:rFonts w:ascii="Cambria" w:hAnsi="Cambria"/>
          <w:sz w:val="21"/>
          <w:szCs w:val="21"/>
        </w:rPr>
        <w:t>.</w:t>
      </w:r>
    </w:p>
    <w:p w14:paraId="167DB356" w14:textId="77777777" w:rsidR="001D0CB0" w:rsidRPr="003E0605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sz w:val="21"/>
          <w:szCs w:val="21"/>
        </w:rPr>
        <w:t>Oświadczamy, że Wykonawca jest:</w:t>
      </w:r>
    </w:p>
    <w:p w14:paraId="6F55AAE7" w14:textId="059F707F" w:rsidR="001D0CB0" w:rsidRDefault="001D0CB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>
        <w:rPr>
          <w:rFonts w:ascii="Cambria" w:hAnsi="Cambria"/>
          <w:sz w:val="21"/>
          <w:szCs w:val="21"/>
        </w:rPr>
        <w:t xml:space="preserve"> mikroprzedsiębiorstwem</w:t>
      </w:r>
      <w:ins w:id="291" w:author="1223 N.Lutówko Przemysław Hermann" w:date="2022-12-02T12:44:00Z">
        <w:r w:rsidR="0099601A">
          <w:rPr>
            <w:rFonts w:ascii="Cambria" w:hAnsi="Cambria"/>
            <w:sz w:val="21"/>
            <w:szCs w:val="21"/>
          </w:rPr>
          <w:t>*</w:t>
        </w:r>
      </w:ins>
    </w:p>
    <w:p w14:paraId="448A56C1" w14:textId="50AB7966" w:rsidR="001D0CB0" w:rsidRDefault="001D0CB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>
        <w:rPr>
          <w:rFonts w:ascii="Cambria" w:hAnsi="Cambria"/>
          <w:sz w:val="21"/>
          <w:szCs w:val="21"/>
        </w:rPr>
        <w:t xml:space="preserve"> małym przedsiębiorstwem</w:t>
      </w:r>
      <w:ins w:id="292" w:author="1223 N.Lutówko Przemysław Hermann" w:date="2022-12-02T12:44:00Z">
        <w:r w:rsidR="0099601A">
          <w:rPr>
            <w:rFonts w:ascii="Cambria" w:hAnsi="Cambria"/>
            <w:sz w:val="21"/>
            <w:szCs w:val="21"/>
          </w:rPr>
          <w:t>*</w:t>
        </w:r>
      </w:ins>
    </w:p>
    <w:p w14:paraId="0A2F0741" w14:textId="5D5D1FE9" w:rsidR="001D0CB0" w:rsidRPr="003E0605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średnim przedsiębiorstwem</w:t>
      </w:r>
      <w:ins w:id="293" w:author="1223 N.Lutówko Przemysław Hermann" w:date="2022-12-02T12:44:00Z">
        <w:r w:rsidR="0099601A">
          <w:rPr>
            <w:rFonts w:ascii="Cambria" w:hAnsi="Cambria"/>
            <w:bCs/>
            <w:color w:val="000000" w:themeColor="text1"/>
            <w:sz w:val="21"/>
            <w:szCs w:val="21"/>
            <w:lang w:eastAsia="ar-SA"/>
          </w:rPr>
          <w:t>*</w:t>
        </w:r>
      </w:ins>
    </w:p>
    <w:p w14:paraId="4935F39F" w14:textId="589E1006" w:rsidR="001D0CB0" w:rsidRPr="0022598D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dużym przedsiębiorstwem</w:t>
      </w:r>
      <w:ins w:id="294" w:author="1223 N.Lutówko Przemysław Hermann" w:date="2022-12-02T12:44:00Z">
        <w:r w:rsidR="0099601A">
          <w:rPr>
            <w:rFonts w:ascii="Cambria" w:hAnsi="Cambria"/>
            <w:bCs/>
            <w:color w:val="000000" w:themeColor="text1"/>
            <w:sz w:val="21"/>
            <w:szCs w:val="21"/>
            <w:lang w:eastAsia="ar-SA"/>
          </w:rPr>
          <w:t>*</w:t>
        </w:r>
      </w:ins>
    </w:p>
    <w:p w14:paraId="35CFFEA4" w14:textId="42D9A2FA" w:rsidR="001D0CB0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prowadzi jednoosobową działalność gospodarczą</w:t>
      </w:r>
      <w:ins w:id="295" w:author="1223 N.Lutówko Przemysław Hermann" w:date="2022-12-02T12:44:00Z">
        <w:r w:rsidR="0099601A">
          <w:rPr>
            <w:rFonts w:ascii="Cambria" w:hAnsi="Cambria"/>
            <w:bCs/>
            <w:color w:val="000000" w:themeColor="text1"/>
            <w:sz w:val="21"/>
            <w:szCs w:val="21"/>
            <w:lang w:eastAsia="ar-SA"/>
          </w:rPr>
          <w:t>*</w:t>
        </w:r>
      </w:ins>
    </w:p>
    <w:p w14:paraId="0768B84B" w14:textId="324E20C5" w:rsidR="001D0CB0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jest osobą fizyczną nieprowadzącą działalności gospodarczej</w:t>
      </w:r>
      <w:ins w:id="296" w:author="1223 N.Lutówko Przemysław Hermann" w:date="2022-12-02T12:44:00Z">
        <w:r w:rsidR="0099601A">
          <w:rPr>
            <w:rFonts w:ascii="Cambria" w:hAnsi="Cambria"/>
            <w:bCs/>
            <w:color w:val="000000" w:themeColor="text1"/>
            <w:sz w:val="21"/>
            <w:szCs w:val="21"/>
            <w:lang w:eastAsia="ar-SA"/>
          </w:rPr>
          <w:t>*</w:t>
        </w:r>
      </w:ins>
    </w:p>
    <w:p w14:paraId="5772B923" w14:textId="7A4BF822" w:rsidR="001D0CB0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ins w:id="297" w:author="1223 N.Lutówko Przemysław Hermann" w:date="2022-12-02T12:44:00Z"/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inny rodzaj</w:t>
      </w:r>
      <w:ins w:id="298" w:author="1223 N.Lutówko Przemysław Hermann" w:date="2022-12-02T12:44:00Z">
        <w:r w:rsidR="0099601A">
          <w:rPr>
            <w:rFonts w:ascii="Cambria" w:hAnsi="Cambria"/>
            <w:bCs/>
            <w:color w:val="000000" w:themeColor="text1"/>
            <w:sz w:val="21"/>
            <w:szCs w:val="21"/>
            <w:lang w:eastAsia="ar-SA"/>
          </w:rPr>
          <w:t>*</w:t>
        </w:r>
      </w:ins>
    </w:p>
    <w:p w14:paraId="44F9BE36" w14:textId="77777777" w:rsidR="0099601A" w:rsidRDefault="0099601A" w:rsidP="0099601A">
      <w:pPr>
        <w:ind w:firstLine="142"/>
        <w:jc w:val="both"/>
        <w:rPr>
          <w:ins w:id="299" w:author="1223 N.Lutówko Przemysław Hermann" w:date="2022-12-02T12:44:00Z"/>
          <w:rFonts w:ascii="Cambria" w:hAnsi="Cambria" w:cs="Tahoma"/>
          <w:i/>
          <w:lang w:eastAsia="pl-PL"/>
        </w:rPr>
      </w:pPr>
      <w:ins w:id="300" w:author="1223 N.Lutówko Przemysław Hermann" w:date="2022-12-02T12:44:00Z">
        <w:r w:rsidRPr="00C20FCD">
          <w:rPr>
            <w:rFonts w:ascii="Cambria" w:hAnsi="Cambria" w:cs="Tahoma"/>
            <w:i/>
            <w:lang w:eastAsia="pl-PL"/>
          </w:rPr>
          <w:t xml:space="preserve">     *zaznaczyć właściwe (jedno)</w:t>
        </w:r>
      </w:ins>
    </w:p>
    <w:p w14:paraId="4F7B36FF" w14:textId="3C02F4D6" w:rsidR="0099601A" w:rsidDel="0099601A" w:rsidRDefault="0099601A" w:rsidP="001D0CB0">
      <w:pPr>
        <w:pStyle w:val="Akapitzlist"/>
        <w:spacing w:before="120" w:after="120" w:line="240" w:lineRule="auto"/>
        <w:ind w:left="567"/>
        <w:contextualSpacing w:val="0"/>
        <w:rPr>
          <w:del w:id="301" w:author="1223 N.Lutówko Przemysław Hermann" w:date="2022-12-02T12:44:00Z"/>
          <w:rFonts w:ascii="Cambria" w:hAnsi="Cambria"/>
          <w:bCs/>
          <w:color w:val="000000" w:themeColor="text1"/>
          <w:sz w:val="21"/>
          <w:szCs w:val="21"/>
          <w:lang w:eastAsia="ar-SA"/>
        </w:rPr>
      </w:pPr>
    </w:p>
    <w:p w14:paraId="28CDE22B" w14:textId="77777777" w:rsidR="0099601A" w:rsidRPr="0099601A" w:rsidRDefault="0099601A" w:rsidP="0099601A">
      <w:pPr>
        <w:pStyle w:val="Akapitzlist"/>
        <w:spacing w:before="120" w:after="120"/>
        <w:ind w:left="567"/>
        <w:rPr>
          <w:ins w:id="302" w:author="1223 N.Lutówko Przemysław Hermann" w:date="2022-12-02T12:44:00Z"/>
          <w:rFonts w:ascii="Cambria" w:hAnsi="Cambria"/>
          <w:b/>
          <w:bCs/>
          <w:color w:val="000000" w:themeColor="text1"/>
          <w:sz w:val="21"/>
          <w:szCs w:val="21"/>
          <w:lang w:eastAsia="ar-SA"/>
        </w:rPr>
      </w:pPr>
      <w:ins w:id="303" w:author="1223 N.Lutówko Przemysław Hermann" w:date="2022-12-02T12:44:00Z">
        <w:r w:rsidRPr="0099601A">
          <w:rPr>
            <w:rFonts w:ascii="Cambria" w:hAnsi="Cambria"/>
            <w:b/>
            <w:bCs/>
            <w:color w:val="000000" w:themeColor="text1"/>
            <w:sz w:val="21"/>
            <w:szCs w:val="21"/>
            <w:u w:val="single"/>
            <w:lang w:eastAsia="ar-SA"/>
          </w:rPr>
          <w:t>UWAGA:</w:t>
        </w:r>
        <w:r w:rsidRPr="0099601A">
          <w:rPr>
            <w:rFonts w:ascii="Cambria" w:hAnsi="Cambria"/>
            <w:b/>
            <w:bCs/>
            <w:color w:val="000000" w:themeColor="text1"/>
            <w:sz w:val="21"/>
            <w:szCs w:val="21"/>
            <w:lang w:eastAsia="ar-SA"/>
          </w:rPr>
          <w:t xml:space="preserve"> </w:t>
        </w:r>
      </w:ins>
    </w:p>
    <w:p w14:paraId="7D6A49E2" w14:textId="77777777" w:rsidR="0099601A" w:rsidRPr="0099601A" w:rsidRDefault="0099601A" w:rsidP="0099601A">
      <w:pPr>
        <w:pStyle w:val="Akapitzlist"/>
        <w:spacing w:before="120" w:after="120"/>
        <w:ind w:left="567"/>
        <w:rPr>
          <w:ins w:id="304" w:author="1223 N.Lutówko Przemysław Hermann" w:date="2022-12-02T12:44:00Z"/>
          <w:rFonts w:ascii="Cambria" w:hAnsi="Cambria"/>
          <w:bCs/>
          <w:i/>
          <w:color w:val="000000" w:themeColor="text1"/>
          <w:sz w:val="21"/>
          <w:szCs w:val="21"/>
          <w:lang w:eastAsia="ar-SA"/>
        </w:rPr>
      </w:pPr>
      <w:ins w:id="305" w:author="1223 N.Lutówko Przemysław Hermann" w:date="2022-12-02T12:44:00Z">
        <w:r w:rsidRPr="0099601A">
          <w:rPr>
            <w:rFonts w:ascii="Cambria" w:hAnsi="Cambria"/>
            <w:bCs/>
            <w:i/>
            <w:color w:val="000000" w:themeColor="text1"/>
            <w:sz w:val="21"/>
            <w:szCs w:val="21"/>
            <w:lang w:eastAsia="ar-SA"/>
          </w:rPr>
          <w:lastRenderedPageBreak/>
          <w:t xml:space="preserve">      Przez: </w:t>
        </w:r>
      </w:ins>
    </w:p>
    <w:p w14:paraId="71A16121" w14:textId="77777777" w:rsidR="0099601A" w:rsidRPr="0099601A" w:rsidRDefault="0099601A" w:rsidP="0099601A">
      <w:pPr>
        <w:pStyle w:val="Akapitzlist"/>
        <w:numPr>
          <w:ilvl w:val="0"/>
          <w:numId w:val="13"/>
        </w:numPr>
        <w:spacing w:before="120"/>
        <w:rPr>
          <w:ins w:id="306" w:author="1223 N.Lutówko Przemysław Hermann" w:date="2022-12-02T12:44:00Z"/>
          <w:rFonts w:ascii="Cambria" w:hAnsi="Cambria"/>
          <w:bCs/>
          <w:i/>
          <w:color w:val="000000" w:themeColor="text1"/>
          <w:sz w:val="21"/>
          <w:szCs w:val="21"/>
          <w:lang w:eastAsia="ar-SA"/>
        </w:rPr>
      </w:pPr>
      <w:proofErr w:type="spellStart"/>
      <w:ins w:id="307" w:author="1223 N.Lutówko Przemysław Hermann" w:date="2022-12-02T12:44:00Z">
        <w:r w:rsidRPr="0099601A">
          <w:rPr>
            <w:rFonts w:ascii="Cambria" w:hAnsi="Cambria"/>
            <w:bCs/>
            <w:i/>
            <w:color w:val="000000" w:themeColor="text1"/>
            <w:sz w:val="21"/>
            <w:szCs w:val="21"/>
            <w:lang w:eastAsia="ar-SA"/>
          </w:rPr>
          <w:t>mikroprzedsiębiorcę</w:t>
        </w:r>
        <w:proofErr w:type="spellEnd"/>
        <w:r w:rsidRPr="0099601A">
          <w:rPr>
            <w:rFonts w:ascii="Cambria" w:hAnsi="Cambria"/>
            <w:bCs/>
            <w:i/>
            <w:color w:val="000000" w:themeColor="text1"/>
            <w:sz w:val="21"/>
            <w:szCs w:val="21"/>
            <w:lang w:eastAsia="ar-SA"/>
          </w:rPr>
          <w:t xml:space="preserve"> - należy rozumieć przedsiębiorcę, który w co najmniej jednym roku z dwóch ostatnich lat obrotowych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euro,</w:t>
        </w:r>
      </w:ins>
    </w:p>
    <w:p w14:paraId="57181CE8" w14:textId="77777777" w:rsidR="0099601A" w:rsidRPr="0099601A" w:rsidRDefault="0099601A" w:rsidP="0099601A">
      <w:pPr>
        <w:pStyle w:val="Akapitzlist"/>
        <w:numPr>
          <w:ilvl w:val="0"/>
          <w:numId w:val="13"/>
        </w:numPr>
        <w:spacing w:before="120"/>
        <w:rPr>
          <w:ins w:id="308" w:author="1223 N.Lutówko Przemysław Hermann" w:date="2022-12-02T12:44:00Z"/>
          <w:rFonts w:ascii="Cambria" w:hAnsi="Cambria"/>
          <w:bCs/>
          <w:i/>
          <w:color w:val="000000" w:themeColor="text1"/>
          <w:sz w:val="21"/>
          <w:szCs w:val="21"/>
          <w:lang w:eastAsia="ar-SA"/>
        </w:rPr>
      </w:pPr>
      <w:ins w:id="309" w:author="1223 N.Lutówko Przemysław Hermann" w:date="2022-12-02T12:44:00Z">
        <w:r w:rsidRPr="0099601A">
          <w:rPr>
            <w:rFonts w:ascii="Cambria" w:hAnsi="Cambria"/>
            <w:bCs/>
            <w:i/>
            <w:color w:val="000000" w:themeColor="text1"/>
            <w:sz w:val="21"/>
            <w:szCs w:val="21"/>
            <w:lang w:eastAsia="ar-SA"/>
          </w:rPr>
          <w:t xml:space="preserve">małego przedsiębiorcę – należy rozumieć przedsiębiorcę, który w co najmniej jednym roku z dwóch ostatnich lat obrotowych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</w:t>
        </w:r>
        <w:proofErr w:type="spellStart"/>
        <w:r w:rsidRPr="0099601A">
          <w:rPr>
            <w:rFonts w:ascii="Cambria" w:hAnsi="Cambria"/>
            <w:bCs/>
            <w:i/>
            <w:color w:val="000000" w:themeColor="text1"/>
            <w:sz w:val="21"/>
            <w:szCs w:val="21"/>
            <w:lang w:eastAsia="ar-SA"/>
          </w:rPr>
          <w:t>mikroprzedsiębiorcą</w:t>
        </w:r>
        <w:proofErr w:type="spellEnd"/>
        <w:r w:rsidRPr="0099601A">
          <w:rPr>
            <w:rFonts w:ascii="Cambria" w:hAnsi="Cambria"/>
            <w:bCs/>
            <w:i/>
            <w:color w:val="000000" w:themeColor="text1"/>
            <w:sz w:val="21"/>
            <w:szCs w:val="21"/>
            <w:lang w:eastAsia="ar-SA"/>
          </w:rPr>
          <w:t>,</w:t>
        </w:r>
      </w:ins>
    </w:p>
    <w:p w14:paraId="5319DC1A" w14:textId="77777777" w:rsidR="0099601A" w:rsidRPr="0099601A" w:rsidRDefault="0099601A" w:rsidP="0099601A">
      <w:pPr>
        <w:pStyle w:val="Akapitzlist"/>
        <w:numPr>
          <w:ilvl w:val="0"/>
          <w:numId w:val="13"/>
        </w:numPr>
        <w:spacing w:before="120" w:after="120"/>
        <w:rPr>
          <w:ins w:id="310" w:author="1223 N.Lutówko Przemysław Hermann" w:date="2022-12-02T12:44:00Z"/>
          <w:rFonts w:ascii="Cambria" w:hAnsi="Cambria"/>
          <w:bCs/>
          <w:i/>
          <w:color w:val="000000" w:themeColor="text1"/>
          <w:sz w:val="21"/>
          <w:szCs w:val="21"/>
          <w:lang w:eastAsia="ar-SA"/>
        </w:rPr>
      </w:pPr>
      <w:ins w:id="311" w:author="1223 N.Lutówko Przemysław Hermann" w:date="2022-12-02T12:44:00Z">
        <w:r w:rsidRPr="0099601A">
          <w:rPr>
            <w:rFonts w:ascii="Cambria" w:hAnsi="Cambria"/>
            <w:bCs/>
            <w:i/>
            <w:color w:val="000000" w:themeColor="text1"/>
            <w:sz w:val="21"/>
            <w:szCs w:val="21"/>
            <w:lang w:eastAsia="ar-SA"/>
          </w:rPr>
          <w:t>średniego przedsiębiorcę – należy rozumieć przedsiębiorcę, który w co najmniej jednym roku z dwóch ostatnich lat obrotowyc</w:t>
        </w:r>
        <w:bookmarkStart w:id="312" w:name="_GoBack"/>
        <w:r w:rsidRPr="0099601A">
          <w:rPr>
            <w:rFonts w:ascii="Cambria" w:hAnsi="Cambria"/>
            <w:bCs/>
            <w:i/>
            <w:color w:val="000000" w:themeColor="text1"/>
            <w:sz w:val="21"/>
            <w:szCs w:val="21"/>
            <w:lang w:eastAsia="ar-SA"/>
          </w:rPr>
          <w:t>h</w:t>
        </w:r>
        <w:bookmarkEnd w:id="312"/>
        <w:r w:rsidRPr="0099601A">
          <w:rPr>
            <w:rFonts w:ascii="Cambria" w:hAnsi="Cambria"/>
            <w:bCs/>
            <w:i/>
            <w:color w:val="000000" w:themeColor="text1"/>
            <w:sz w:val="21"/>
            <w:szCs w:val="21"/>
            <w:lang w:eastAsia="ar-SA"/>
          </w:rPr>
          <w:t xml:space="preserve">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nie jest ani </w:t>
        </w:r>
        <w:proofErr w:type="spellStart"/>
        <w:r w:rsidRPr="0099601A">
          <w:rPr>
            <w:rFonts w:ascii="Cambria" w:hAnsi="Cambria"/>
            <w:bCs/>
            <w:i/>
            <w:color w:val="000000" w:themeColor="text1"/>
            <w:sz w:val="21"/>
            <w:szCs w:val="21"/>
            <w:lang w:eastAsia="ar-SA"/>
          </w:rPr>
          <w:t>mikroprzedsiębiorcą</w:t>
        </w:r>
        <w:proofErr w:type="spellEnd"/>
        <w:r w:rsidRPr="0099601A">
          <w:rPr>
            <w:rFonts w:ascii="Cambria" w:hAnsi="Cambria"/>
            <w:bCs/>
            <w:i/>
            <w:color w:val="000000" w:themeColor="text1"/>
            <w:sz w:val="21"/>
            <w:szCs w:val="21"/>
            <w:lang w:eastAsia="ar-SA"/>
          </w:rPr>
          <w:t xml:space="preserve"> ani małym przedsiębiorcą. </w:t>
        </w:r>
      </w:ins>
    </w:p>
    <w:p w14:paraId="280F93CF" w14:textId="77777777" w:rsidR="000E4EFE" w:rsidRDefault="000E4EFE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</w:p>
    <w:p w14:paraId="78A625F7" w14:textId="587779B3" w:rsidR="000E4EFE" w:rsidDel="0099601A" w:rsidRDefault="000E4EFE" w:rsidP="001D0CB0">
      <w:pPr>
        <w:pStyle w:val="Akapitzlist"/>
        <w:spacing w:before="120" w:after="120" w:line="240" w:lineRule="auto"/>
        <w:ind w:left="567"/>
        <w:contextualSpacing w:val="0"/>
        <w:rPr>
          <w:del w:id="313" w:author="1223 N.Lutówko Przemysław Hermann" w:date="2022-12-02T12:45:00Z"/>
          <w:rFonts w:ascii="Cambria" w:hAnsi="Cambria"/>
          <w:bCs/>
          <w:color w:val="000000" w:themeColor="text1"/>
          <w:sz w:val="21"/>
          <w:szCs w:val="21"/>
          <w:lang w:eastAsia="ar-SA"/>
        </w:rPr>
      </w:pPr>
    </w:p>
    <w:p w14:paraId="190B76A9" w14:textId="7A84BE90" w:rsidR="000E4EFE" w:rsidRPr="003E0605" w:rsidDel="0099601A" w:rsidRDefault="000E4EFE" w:rsidP="001D0CB0">
      <w:pPr>
        <w:pStyle w:val="Akapitzlist"/>
        <w:spacing w:before="120" w:after="120" w:line="240" w:lineRule="auto"/>
        <w:ind w:left="567"/>
        <w:contextualSpacing w:val="0"/>
        <w:rPr>
          <w:del w:id="314" w:author="1223 N.Lutówko Przemysław Hermann" w:date="2022-12-02T12:45:00Z"/>
          <w:rFonts w:ascii="Cambria" w:hAnsi="Cambria"/>
          <w:bCs/>
          <w:color w:val="000000" w:themeColor="text1"/>
          <w:sz w:val="21"/>
          <w:szCs w:val="21"/>
          <w:lang w:eastAsia="ar-SA"/>
        </w:rPr>
      </w:pPr>
    </w:p>
    <w:p w14:paraId="67354DC7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Załącznikami do </w:t>
      </w:r>
      <w:r w:rsidRPr="00D019A3">
        <w:rPr>
          <w:rFonts w:ascii="Cambria" w:hAnsi="Cambria"/>
          <w:sz w:val="21"/>
          <w:szCs w:val="21"/>
        </w:rPr>
        <w:t>niniejszej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oferty są: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5954"/>
      </w:tblGrid>
      <w:tr w:rsidR="001D0CB0" w:rsidRPr="00D019A3" w14:paraId="26B5850A" w14:textId="77777777" w:rsidTr="00BF7A68">
        <w:tc>
          <w:tcPr>
            <w:tcW w:w="5954" w:type="dxa"/>
            <w:shd w:val="clear" w:color="auto" w:fill="E7E6E6" w:themeFill="background2"/>
            <w:vAlign w:val="center"/>
          </w:tcPr>
          <w:p w14:paraId="02F5B1E0" w14:textId="77777777" w:rsidR="001D0CB0" w:rsidRPr="00D019A3" w:rsidRDefault="001D0CB0" w:rsidP="00BF7A68">
            <w:pPr>
              <w:suppressAutoHyphens/>
              <w:spacing w:before="120" w:after="12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Lp.  nazwa załącznika</w:t>
            </w:r>
          </w:p>
        </w:tc>
      </w:tr>
      <w:tr w:rsidR="001D0CB0" w:rsidRPr="00D019A3" w14:paraId="31AF5EBD" w14:textId="77777777" w:rsidTr="00BF7A68">
        <w:tc>
          <w:tcPr>
            <w:tcW w:w="5954" w:type="dxa"/>
          </w:tcPr>
          <w:p w14:paraId="1CBD9FFD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1.</w:t>
            </w:r>
          </w:p>
        </w:tc>
      </w:tr>
      <w:tr w:rsidR="001D0CB0" w:rsidRPr="00D019A3" w14:paraId="31803803" w14:textId="77777777" w:rsidTr="00BF7A68">
        <w:tc>
          <w:tcPr>
            <w:tcW w:w="5954" w:type="dxa"/>
          </w:tcPr>
          <w:p w14:paraId="2FD24A7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2.</w:t>
            </w:r>
          </w:p>
        </w:tc>
      </w:tr>
      <w:tr w:rsidR="001D0CB0" w:rsidRPr="00D019A3" w14:paraId="34575268" w14:textId="77777777" w:rsidTr="00BF7A68">
        <w:tc>
          <w:tcPr>
            <w:tcW w:w="5954" w:type="dxa"/>
          </w:tcPr>
          <w:p w14:paraId="1EF19113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3.</w:t>
            </w:r>
          </w:p>
        </w:tc>
      </w:tr>
      <w:tr w:rsidR="001D0CB0" w:rsidRPr="00D019A3" w14:paraId="67EA5E83" w14:textId="77777777" w:rsidTr="00BF7A68">
        <w:tc>
          <w:tcPr>
            <w:tcW w:w="5954" w:type="dxa"/>
          </w:tcPr>
          <w:p w14:paraId="150124B8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4.</w:t>
            </w:r>
          </w:p>
        </w:tc>
      </w:tr>
    </w:tbl>
    <w:p w14:paraId="2538C638" w14:textId="77777777" w:rsidR="001D0CB0" w:rsidRPr="00D019A3" w:rsidRDefault="001D0CB0" w:rsidP="001D0CB0">
      <w:pPr>
        <w:suppressAutoHyphens/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ar-SA"/>
        </w:rPr>
      </w:pPr>
      <w:bookmarkStart w:id="315" w:name="_Hlk77596140"/>
      <w:bookmarkStart w:id="316" w:name="_Hlk77594911"/>
    </w:p>
    <w:p w14:paraId="0E192B23" w14:textId="77777777" w:rsidR="001D0CB0" w:rsidRPr="008351F0" w:rsidRDefault="001D0CB0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</w:rPr>
      </w:pPr>
    </w:p>
    <w:p w14:paraId="76989A8E" w14:textId="46D212C1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____________202</w:t>
      </w:r>
      <w:r w:rsidR="000E4EFE">
        <w:rPr>
          <w:rFonts w:ascii="Cambria" w:hAnsi="Cambria"/>
          <w:sz w:val="21"/>
          <w:szCs w:val="21"/>
          <w:lang w:eastAsia="pl-PL"/>
        </w:rPr>
        <w:t>2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</w:p>
    <w:p w14:paraId="576E264E" w14:textId="7777777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37C06DC1" w14:textId="7777777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6C3F62C5" w14:textId="77777777" w:rsidR="001D0CB0" w:rsidRPr="008351F0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bookmarkEnd w:id="315"/>
    <w:bookmarkEnd w:id="316"/>
    <w:p w14:paraId="30C356F4" w14:textId="77777777" w:rsidR="001D0CB0" w:rsidRPr="00D019A3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50EB9094" w14:textId="77777777" w:rsidR="001D0CB0" w:rsidRPr="00D019A3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7816519B" w14:textId="77777777" w:rsidR="001D0CB0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* - niepotrzebne skreślić</w:t>
      </w:r>
    </w:p>
    <w:p w14:paraId="0BB0AD79" w14:textId="77777777" w:rsidR="001D0CB0" w:rsidDel="0024101D" w:rsidRDefault="001D0CB0" w:rsidP="001D0CB0">
      <w:pPr>
        <w:suppressAutoHyphens/>
        <w:spacing w:before="120" w:after="120" w:line="240" w:lineRule="auto"/>
        <w:rPr>
          <w:del w:id="317" w:author="1223 N.Lutówko Przemysław Hermann" w:date="2022-12-02T13:26:00Z"/>
          <w:rFonts w:ascii="Cambria" w:hAnsi="Cambria"/>
          <w:bCs/>
          <w:sz w:val="21"/>
          <w:szCs w:val="21"/>
          <w:lang w:eastAsia="ar-SA"/>
        </w:rPr>
      </w:pPr>
    </w:p>
    <w:p w14:paraId="13FBB927" w14:textId="1862BF88" w:rsidR="001D0CB0" w:rsidRPr="00762EF5" w:rsidDel="0024101D" w:rsidRDefault="001D0CB0" w:rsidP="001D0CB0">
      <w:pPr>
        <w:suppressAutoHyphens/>
        <w:spacing w:before="120" w:after="120" w:line="240" w:lineRule="auto"/>
        <w:rPr>
          <w:del w:id="318" w:author="1223 N.Lutówko Przemysław Hermann" w:date="2022-12-02T13:26:00Z"/>
          <w:rFonts w:ascii="Cambria" w:hAnsi="Cambria"/>
          <w:bCs/>
          <w:sz w:val="21"/>
          <w:szCs w:val="21"/>
          <w:lang w:eastAsia="ar-SA"/>
        </w:rPr>
      </w:pPr>
    </w:p>
    <w:p w14:paraId="47AA337D" w14:textId="0BBECF73" w:rsidR="004B1295" w:rsidRPr="00383D14" w:rsidRDefault="001D0CB0" w:rsidP="007815B7">
      <w:pPr>
        <w:suppressAutoHyphens/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bookmarkStart w:id="319" w:name="_Hlk60047166"/>
      <w:r>
        <w:rPr>
          <w:rFonts w:ascii="Cambria" w:hAnsi="Cambria"/>
          <w:bCs/>
          <w:i/>
          <w:sz w:val="21"/>
          <w:szCs w:val="21"/>
          <w:lang w:eastAsia="ar-SA"/>
        </w:rPr>
        <w:t>Dokument musi być złożony</w:t>
      </w:r>
      <w:r w:rsidRPr="00762EF5">
        <w:rPr>
          <w:rFonts w:ascii="Cambria" w:hAnsi="Cambria"/>
          <w:bCs/>
          <w:i/>
          <w:sz w:val="21"/>
          <w:szCs w:val="21"/>
          <w:lang w:eastAsia="ar-SA"/>
        </w:rPr>
        <w:t xml:space="preserve"> pod rygorem nieważności</w:t>
      </w:r>
      <w:r w:rsidRPr="00762EF5">
        <w:rPr>
          <w:rFonts w:ascii="Cambria" w:hAnsi="Cambria"/>
          <w:bCs/>
          <w:i/>
          <w:sz w:val="21"/>
          <w:szCs w:val="21"/>
          <w:lang w:eastAsia="ar-SA"/>
        </w:rPr>
        <w:tab/>
      </w:r>
      <w:r w:rsidRPr="00762EF5">
        <w:rPr>
          <w:rFonts w:ascii="Cambria" w:hAnsi="Cambria"/>
          <w:bCs/>
          <w:i/>
          <w:sz w:val="21"/>
          <w:szCs w:val="21"/>
          <w:lang w:eastAsia="ar-SA"/>
        </w:rPr>
        <w:br/>
        <w:t>w formie elektronicznej tj. podpisany kwalifikowanym podpisem elektronicznym</w:t>
      </w:r>
      <w:bookmarkEnd w:id="319"/>
      <w:r w:rsidR="00E3030B" w:rsidRPr="00E3030B">
        <w:rPr>
          <w:rFonts w:ascii="Cambria" w:hAnsi="Cambria" w:cs="Arial"/>
          <w:bCs/>
          <w:i/>
        </w:rPr>
        <w:t xml:space="preserve"> przez wykonawcę</w:t>
      </w:r>
      <w:r w:rsidR="00383D14">
        <w:rPr>
          <w:rFonts w:ascii="Cambria" w:hAnsi="Cambria"/>
          <w:bCs/>
          <w:i/>
          <w:sz w:val="21"/>
          <w:szCs w:val="21"/>
          <w:lang w:eastAsia="ar-SA"/>
        </w:rPr>
        <w:t xml:space="preserve"> lub</w:t>
      </w:r>
      <w:r w:rsidR="00383D14">
        <w:t xml:space="preserve"> </w:t>
      </w:r>
      <w:r w:rsidR="00383D14" w:rsidRPr="00383D14">
        <w:rPr>
          <w:rFonts w:ascii="Cambria" w:hAnsi="Cambria"/>
          <w:bCs/>
          <w:i/>
          <w:sz w:val="21"/>
          <w:szCs w:val="21"/>
          <w:lang w:eastAsia="ar-SA"/>
        </w:rPr>
        <w:t>w postaci elektronicznej opatrzonej</w:t>
      </w:r>
      <w:r w:rsidR="00E3030B" w:rsidRPr="00E3030B">
        <w:rPr>
          <w:rFonts w:ascii="Cambria" w:hAnsi="Cambria" w:cs="Arial"/>
          <w:bCs/>
          <w:i/>
        </w:rPr>
        <w:t xml:space="preserve"> przez wykonawcę</w:t>
      </w:r>
      <w:r w:rsidR="00383D14" w:rsidRPr="00383D14">
        <w:rPr>
          <w:rFonts w:ascii="Cambria" w:hAnsi="Cambria"/>
          <w:bCs/>
          <w:i/>
          <w:sz w:val="21"/>
          <w:szCs w:val="21"/>
          <w:lang w:eastAsia="ar-SA"/>
        </w:rPr>
        <w:t xml:space="preserve"> podpisem zaufanym lub podpisem osobistym.</w:t>
      </w:r>
    </w:p>
    <w:sectPr w:rsidR="004B1295" w:rsidRPr="00383D14" w:rsidSect="000910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65B0F5" w14:textId="77777777" w:rsidR="00293CF8" w:rsidRDefault="00293CF8" w:rsidP="000A4B69">
      <w:pPr>
        <w:spacing w:after="0" w:line="240" w:lineRule="auto"/>
      </w:pPr>
      <w:r>
        <w:separator/>
      </w:r>
    </w:p>
  </w:endnote>
  <w:endnote w:type="continuationSeparator" w:id="0">
    <w:p w14:paraId="367B39F8" w14:textId="77777777" w:rsidR="00293CF8" w:rsidRDefault="00293CF8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FC7D67" w14:textId="77777777" w:rsidR="00091056" w:rsidRDefault="00293CF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4E5522" w14:textId="77777777" w:rsidR="00091056" w:rsidRPr="00091056" w:rsidRDefault="00293CF8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  <w:p w14:paraId="3C24D30B" w14:textId="77777777" w:rsidR="00091056" w:rsidRPr="00091056" w:rsidRDefault="00CA53BD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  <w:r w:rsidRPr="00091056">
      <w:rPr>
        <w:rFonts w:ascii="Cambria" w:hAnsi="Cambria"/>
        <w:sz w:val="20"/>
        <w:szCs w:val="20"/>
        <w:lang w:eastAsia="ar-SA"/>
      </w:rPr>
      <w:fldChar w:fldCharType="begin"/>
    </w:r>
    <w:r w:rsidRPr="00091056">
      <w:rPr>
        <w:rFonts w:ascii="Cambria" w:hAnsi="Cambria"/>
        <w:sz w:val="20"/>
        <w:szCs w:val="20"/>
        <w:lang w:eastAsia="ar-SA"/>
      </w:rPr>
      <w:instrText>PAGE   \* MERGEFORMAT</w:instrText>
    </w:r>
    <w:r w:rsidRPr="00091056">
      <w:rPr>
        <w:rFonts w:ascii="Cambria" w:hAnsi="Cambria"/>
        <w:sz w:val="20"/>
        <w:szCs w:val="20"/>
        <w:lang w:eastAsia="ar-SA"/>
      </w:rPr>
      <w:fldChar w:fldCharType="separate"/>
    </w:r>
    <w:r w:rsidR="0024101D">
      <w:rPr>
        <w:rFonts w:ascii="Cambria" w:hAnsi="Cambria"/>
        <w:noProof/>
        <w:sz w:val="20"/>
        <w:szCs w:val="20"/>
        <w:lang w:eastAsia="ar-SA"/>
      </w:rPr>
      <w:t>1</w:t>
    </w:r>
    <w:r w:rsidRPr="00091056">
      <w:rPr>
        <w:rFonts w:ascii="Cambria" w:hAnsi="Cambria"/>
        <w:sz w:val="20"/>
        <w:szCs w:val="20"/>
        <w:lang w:eastAsia="ar-SA"/>
      </w:rPr>
      <w:fldChar w:fldCharType="end"/>
    </w:r>
    <w:r w:rsidRPr="00091056">
      <w:rPr>
        <w:rFonts w:ascii="Cambria" w:hAnsi="Cambria"/>
        <w:sz w:val="20"/>
        <w:szCs w:val="20"/>
        <w:lang w:eastAsia="ar-SA"/>
      </w:rPr>
      <w:t xml:space="preserve"> | </w:t>
    </w:r>
    <w:r w:rsidRPr="00091056">
      <w:rPr>
        <w:rFonts w:ascii="Cambria" w:hAnsi="Cambria"/>
        <w:color w:val="7F7F7F"/>
        <w:spacing w:val="60"/>
        <w:sz w:val="20"/>
        <w:szCs w:val="20"/>
        <w:lang w:eastAsia="ar-SA"/>
      </w:rPr>
      <w:t>Strona</w:t>
    </w:r>
  </w:p>
  <w:p w14:paraId="6BC110BB" w14:textId="77777777" w:rsidR="00091056" w:rsidRPr="00091056" w:rsidRDefault="00293CF8" w:rsidP="00091056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535971" w14:textId="77777777" w:rsidR="00091056" w:rsidRDefault="00293C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E7E56B" w14:textId="77777777" w:rsidR="00293CF8" w:rsidRDefault="00293CF8" w:rsidP="000A4B69">
      <w:pPr>
        <w:spacing w:after="0" w:line="240" w:lineRule="auto"/>
      </w:pPr>
      <w:r>
        <w:separator/>
      </w:r>
    </w:p>
  </w:footnote>
  <w:footnote w:type="continuationSeparator" w:id="0">
    <w:p w14:paraId="0CB8116A" w14:textId="77777777" w:rsidR="00293CF8" w:rsidRDefault="00293CF8" w:rsidP="000A4B69">
      <w:pPr>
        <w:spacing w:after="0" w:line="240" w:lineRule="auto"/>
      </w:pPr>
      <w:r>
        <w:continuationSeparator/>
      </w:r>
    </w:p>
  </w:footnote>
  <w:footnote w:id="1">
    <w:p w14:paraId="2B7C28C4" w14:textId="2C1CF883" w:rsidR="001D0CB0" w:rsidRPr="008B7B99" w:rsidRDefault="001D0CB0" w:rsidP="009F0A8E">
      <w:pPr>
        <w:pStyle w:val="Tekstprzypisudolnego"/>
        <w:tabs>
          <w:tab w:val="left" w:pos="142"/>
        </w:tabs>
        <w:jc w:val="both"/>
        <w:rPr>
          <w:rFonts w:ascii="Cambria" w:hAnsi="Cambria"/>
        </w:rPr>
      </w:pPr>
      <w:r w:rsidRPr="00E607C3">
        <w:rPr>
          <w:rStyle w:val="Odwoanieprzypisudolnego"/>
          <w:rFonts w:ascii="Cambria" w:hAnsi="Cambria"/>
          <w:sz w:val="16"/>
        </w:rPr>
        <w:footnoteRef/>
      </w:r>
      <w:r w:rsidRPr="00E607C3"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</w:r>
      <w:r w:rsidRPr="00E607C3">
        <w:rPr>
          <w:rFonts w:ascii="Cambria" w:hAnsi="Cambria"/>
          <w:sz w:val="16"/>
        </w:rPr>
        <w:t>Oświadczenie, zgodnie z art. 117 ust. 4 ustawy z dnia 11 września 2019 r. (Dz.</w:t>
      </w:r>
      <w:r w:rsidR="009F0A8E">
        <w:rPr>
          <w:rFonts w:ascii="Cambria" w:hAnsi="Cambria"/>
          <w:sz w:val="16"/>
        </w:rPr>
        <w:t xml:space="preserve"> </w:t>
      </w:r>
      <w:r w:rsidRPr="00E607C3">
        <w:rPr>
          <w:rFonts w:ascii="Cambria" w:hAnsi="Cambria"/>
          <w:sz w:val="16"/>
        </w:rPr>
        <w:t xml:space="preserve">U. z </w:t>
      </w:r>
      <w:r>
        <w:rPr>
          <w:rFonts w:ascii="Cambria" w:hAnsi="Cambria"/>
          <w:sz w:val="16"/>
        </w:rPr>
        <w:t>2021</w:t>
      </w:r>
      <w:r w:rsidRPr="00E607C3">
        <w:rPr>
          <w:rFonts w:ascii="Cambria" w:hAnsi="Cambria"/>
          <w:sz w:val="16"/>
        </w:rPr>
        <w:t xml:space="preserve"> r., poz. </w:t>
      </w:r>
      <w:r>
        <w:rPr>
          <w:rFonts w:ascii="Cambria" w:hAnsi="Cambria"/>
          <w:sz w:val="16"/>
        </w:rPr>
        <w:t>1129</w:t>
      </w:r>
      <w:r w:rsidRPr="00E607C3">
        <w:rPr>
          <w:rFonts w:ascii="Cambria" w:hAnsi="Cambria"/>
          <w:sz w:val="16"/>
        </w:rPr>
        <w:t xml:space="preserve"> ze zm.), składają wykonawcy wspólnie ubiegający się o udzielenie zamówienia</w:t>
      </w:r>
      <w:r>
        <w:rPr>
          <w:rFonts w:ascii="Cambria" w:hAnsi="Cambria"/>
          <w:sz w:val="16"/>
        </w:rPr>
        <w:t xml:space="preserve"> oraz działający w formie spółki cywilnej</w:t>
      </w:r>
      <w:r w:rsidRPr="00E607C3">
        <w:rPr>
          <w:rFonts w:ascii="Cambria" w:hAnsi="Cambria"/>
          <w:sz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34AE16" w14:textId="77777777" w:rsidR="00091056" w:rsidRDefault="00293CF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3972C" w14:textId="77777777" w:rsidR="00091056" w:rsidRDefault="00293CF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E033B" w14:textId="77777777" w:rsidR="00091056" w:rsidRDefault="00293C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A1A0E18"/>
    <w:multiLevelType w:val="hybridMultilevel"/>
    <w:tmpl w:val="27F0936A"/>
    <w:lvl w:ilvl="0" w:tplc="BADE7C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CF10D1"/>
    <w:multiLevelType w:val="hybridMultilevel"/>
    <w:tmpl w:val="2BF840E0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EA08E1"/>
    <w:multiLevelType w:val="hybridMultilevel"/>
    <w:tmpl w:val="BDCA996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</w:num>
  <w:num w:numId="9">
    <w:abstractNumId w:val="2"/>
  </w:num>
  <w:num w:numId="10">
    <w:abstractNumId w:val="6"/>
  </w:num>
  <w:num w:numId="11">
    <w:abstractNumId w:val="7"/>
  </w:num>
  <w:num w:numId="12">
    <w:abstractNumId w:val="5"/>
  </w:num>
  <w:num w:numId="1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223 N.Lutówko Przemysław Hermann">
    <w15:presenceInfo w15:providerId="AD" w15:userId="S-1-5-21-1258824510-3303949563-3469234235-3604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CE5"/>
    <w:rsid w:val="00017A90"/>
    <w:rsid w:val="00036576"/>
    <w:rsid w:val="00046B2E"/>
    <w:rsid w:val="00046CF4"/>
    <w:rsid w:val="0005326D"/>
    <w:rsid w:val="00073777"/>
    <w:rsid w:val="00092A98"/>
    <w:rsid w:val="000A3106"/>
    <w:rsid w:val="000A4B69"/>
    <w:rsid w:val="000D68D6"/>
    <w:rsid w:val="000E4EFE"/>
    <w:rsid w:val="00101245"/>
    <w:rsid w:val="001113AC"/>
    <w:rsid w:val="001224C9"/>
    <w:rsid w:val="00151F0F"/>
    <w:rsid w:val="00172E19"/>
    <w:rsid w:val="001733B4"/>
    <w:rsid w:val="001D0CB0"/>
    <w:rsid w:val="002077EE"/>
    <w:rsid w:val="002100C0"/>
    <w:rsid w:val="0022598D"/>
    <w:rsid w:val="0024101D"/>
    <w:rsid w:val="002616F4"/>
    <w:rsid w:val="00291E6F"/>
    <w:rsid w:val="00293CF8"/>
    <w:rsid w:val="002D47EF"/>
    <w:rsid w:val="002E1045"/>
    <w:rsid w:val="002F6454"/>
    <w:rsid w:val="002F75EA"/>
    <w:rsid w:val="00301FC1"/>
    <w:rsid w:val="003238CF"/>
    <w:rsid w:val="003557BA"/>
    <w:rsid w:val="003764B9"/>
    <w:rsid w:val="00380C23"/>
    <w:rsid w:val="00383D14"/>
    <w:rsid w:val="003B1A5E"/>
    <w:rsid w:val="003C1AE8"/>
    <w:rsid w:val="003D35B4"/>
    <w:rsid w:val="003E0605"/>
    <w:rsid w:val="003E3FC9"/>
    <w:rsid w:val="003E540E"/>
    <w:rsid w:val="004052CE"/>
    <w:rsid w:val="00407143"/>
    <w:rsid w:val="00407998"/>
    <w:rsid w:val="0043071D"/>
    <w:rsid w:val="00487E0F"/>
    <w:rsid w:val="004B1295"/>
    <w:rsid w:val="004B16E0"/>
    <w:rsid w:val="004B6DAE"/>
    <w:rsid w:val="00501116"/>
    <w:rsid w:val="0051079E"/>
    <w:rsid w:val="00523412"/>
    <w:rsid w:val="0052477B"/>
    <w:rsid w:val="0053632B"/>
    <w:rsid w:val="0057588D"/>
    <w:rsid w:val="005E7893"/>
    <w:rsid w:val="00613428"/>
    <w:rsid w:val="00627FD3"/>
    <w:rsid w:val="006340DC"/>
    <w:rsid w:val="0063592A"/>
    <w:rsid w:val="00640092"/>
    <w:rsid w:val="00644DFC"/>
    <w:rsid w:val="00660AC7"/>
    <w:rsid w:val="00666E3C"/>
    <w:rsid w:val="006707A3"/>
    <w:rsid w:val="006A0AD2"/>
    <w:rsid w:val="006A0F35"/>
    <w:rsid w:val="006A4C49"/>
    <w:rsid w:val="006A4EB9"/>
    <w:rsid w:val="006C2B44"/>
    <w:rsid w:val="006E5282"/>
    <w:rsid w:val="007218C2"/>
    <w:rsid w:val="00721CAC"/>
    <w:rsid w:val="00723D17"/>
    <w:rsid w:val="007362CC"/>
    <w:rsid w:val="00742881"/>
    <w:rsid w:val="00762E01"/>
    <w:rsid w:val="00762EF5"/>
    <w:rsid w:val="007752CC"/>
    <w:rsid w:val="00780632"/>
    <w:rsid w:val="007815B7"/>
    <w:rsid w:val="007C1390"/>
    <w:rsid w:val="007D48AF"/>
    <w:rsid w:val="008351F0"/>
    <w:rsid w:val="00842765"/>
    <w:rsid w:val="0085466B"/>
    <w:rsid w:val="00872B94"/>
    <w:rsid w:val="00873DCA"/>
    <w:rsid w:val="008A7CE5"/>
    <w:rsid w:val="008B1713"/>
    <w:rsid w:val="008B36C7"/>
    <w:rsid w:val="008C4F65"/>
    <w:rsid w:val="008D4191"/>
    <w:rsid w:val="008F365A"/>
    <w:rsid w:val="008F55B9"/>
    <w:rsid w:val="009023FB"/>
    <w:rsid w:val="009049C6"/>
    <w:rsid w:val="009147BC"/>
    <w:rsid w:val="00930557"/>
    <w:rsid w:val="00944EF2"/>
    <w:rsid w:val="00951ACD"/>
    <w:rsid w:val="0097558B"/>
    <w:rsid w:val="009877CB"/>
    <w:rsid w:val="00987CDF"/>
    <w:rsid w:val="0099601A"/>
    <w:rsid w:val="009A3381"/>
    <w:rsid w:val="009B2507"/>
    <w:rsid w:val="009E56E5"/>
    <w:rsid w:val="009E7825"/>
    <w:rsid w:val="009F0A8E"/>
    <w:rsid w:val="00A234F3"/>
    <w:rsid w:val="00A6289B"/>
    <w:rsid w:val="00A93794"/>
    <w:rsid w:val="00AA1971"/>
    <w:rsid w:val="00AA36AB"/>
    <w:rsid w:val="00AB4799"/>
    <w:rsid w:val="00AD7337"/>
    <w:rsid w:val="00AE1176"/>
    <w:rsid w:val="00B03280"/>
    <w:rsid w:val="00B51DB8"/>
    <w:rsid w:val="00B63ED8"/>
    <w:rsid w:val="00B81E76"/>
    <w:rsid w:val="00BA4B6B"/>
    <w:rsid w:val="00BB25F6"/>
    <w:rsid w:val="00BC0A55"/>
    <w:rsid w:val="00BE6491"/>
    <w:rsid w:val="00C208C7"/>
    <w:rsid w:val="00C5014B"/>
    <w:rsid w:val="00C5272B"/>
    <w:rsid w:val="00C603C8"/>
    <w:rsid w:val="00CA4461"/>
    <w:rsid w:val="00CA53BD"/>
    <w:rsid w:val="00CD630D"/>
    <w:rsid w:val="00D00A34"/>
    <w:rsid w:val="00D019A3"/>
    <w:rsid w:val="00D01D59"/>
    <w:rsid w:val="00D43E1F"/>
    <w:rsid w:val="00D4432A"/>
    <w:rsid w:val="00D46717"/>
    <w:rsid w:val="00D636D4"/>
    <w:rsid w:val="00D70CD1"/>
    <w:rsid w:val="00D73EB0"/>
    <w:rsid w:val="00D804BB"/>
    <w:rsid w:val="00D80FD7"/>
    <w:rsid w:val="00DA1F4B"/>
    <w:rsid w:val="00DA3936"/>
    <w:rsid w:val="00DB0998"/>
    <w:rsid w:val="00DB244F"/>
    <w:rsid w:val="00DB7FE7"/>
    <w:rsid w:val="00DC7326"/>
    <w:rsid w:val="00DF4BBB"/>
    <w:rsid w:val="00DF6600"/>
    <w:rsid w:val="00E302B3"/>
    <w:rsid w:val="00E3030B"/>
    <w:rsid w:val="00E32C1A"/>
    <w:rsid w:val="00E356A9"/>
    <w:rsid w:val="00E445DD"/>
    <w:rsid w:val="00E607C3"/>
    <w:rsid w:val="00E909EB"/>
    <w:rsid w:val="00E968D4"/>
    <w:rsid w:val="00ED2E68"/>
    <w:rsid w:val="00EE7B23"/>
    <w:rsid w:val="00EF22D2"/>
    <w:rsid w:val="00EF629E"/>
    <w:rsid w:val="00F01763"/>
    <w:rsid w:val="00F60EF7"/>
    <w:rsid w:val="00F6253E"/>
    <w:rsid w:val="00F6687D"/>
    <w:rsid w:val="00F70288"/>
    <w:rsid w:val="00F81E34"/>
    <w:rsid w:val="00F9351E"/>
    <w:rsid w:val="00FB5A1C"/>
    <w:rsid w:val="00FD0243"/>
    <w:rsid w:val="00FD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3C0E"/>
  <w15:docId w15:val="{9CE78156-735D-430C-B498-E547E40EB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C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CB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250E4F-D10C-4ED4-BB2A-8A3B2AB15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1386</Words>
  <Characters>8319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Pściuk</dc:creator>
  <cp:lastModifiedBy>1223 N.Lutówko Przemysław Hermann</cp:lastModifiedBy>
  <cp:revision>3</cp:revision>
  <dcterms:created xsi:type="dcterms:W3CDTF">2022-12-02T11:48:00Z</dcterms:created>
  <dcterms:modified xsi:type="dcterms:W3CDTF">2022-12-02T12:26:00Z</dcterms:modified>
</cp:coreProperties>
</file>