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3ED" w:rsidRPr="00220CFA" w:rsidRDefault="007863ED" w:rsidP="007863ED">
      <w:pPr>
        <w:pStyle w:val="Nadpis1"/>
        <w:jc w:val="both"/>
        <w:rPr>
          <w:rFonts w:cs="Arial"/>
        </w:rPr>
      </w:pPr>
      <w:r w:rsidRPr="00220CFA">
        <w:rPr>
          <w:rFonts w:cs="Arial"/>
        </w:rPr>
        <w:t>PRÍLOHA Č. 4</w:t>
      </w:r>
    </w:p>
    <w:p w:rsidR="007863ED" w:rsidRPr="00220CFA" w:rsidRDefault="007863ED" w:rsidP="007863ED">
      <w:pPr>
        <w:pStyle w:val="Nadpis2"/>
        <w:tabs>
          <w:tab w:val="clear" w:pos="540"/>
        </w:tabs>
        <w:autoSpaceDE w:val="0"/>
        <w:autoSpaceDN w:val="0"/>
        <w:spacing w:before="120" w:after="120" w:line="240" w:lineRule="auto"/>
        <w:jc w:val="center"/>
        <w:rPr>
          <w:rFonts w:cs="Arial"/>
          <w:sz w:val="22"/>
          <w:szCs w:val="22"/>
        </w:rPr>
      </w:pPr>
      <w:bookmarkStart w:id="0" w:name="_Toc498341727"/>
      <w:bookmarkStart w:id="1" w:name="_Toc516465288"/>
      <w:bookmarkStart w:id="2" w:name="_Toc519767730"/>
      <w:bookmarkStart w:id="3" w:name="_Toc24539391"/>
      <w:bookmarkStart w:id="4" w:name="_Toc104192157"/>
      <w:r w:rsidRPr="00220CFA">
        <w:rPr>
          <w:rFonts w:cs="Arial"/>
          <w:sz w:val="22"/>
          <w:szCs w:val="22"/>
        </w:rPr>
        <w:t>NÁVRH NA PLNENIE KRITÉRIÍ</w:t>
      </w:r>
      <w:bookmarkEnd w:id="0"/>
      <w:bookmarkEnd w:id="1"/>
      <w:bookmarkEnd w:id="2"/>
      <w:bookmarkEnd w:id="3"/>
      <w:bookmarkEnd w:id="4"/>
    </w:p>
    <w:p w:rsidR="007863ED" w:rsidRPr="00206B3F" w:rsidRDefault="007863ED" w:rsidP="007863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206B3F">
        <w:rPr>
          <w:rFonts w:ascii="Arial" w:hAnsi="Arial" w:cs="Arial"/>
          <w:b/>
          <w:bCs/>
          <w:sz w:val="22"/>
        </w:rPr>
        <w:t>Poskytovanie upratovacích služieb pre Slovenskú záručnú a rozvojovú banku, a. s.</w:t>
      </w:r>
    </w:p>
    <w:p w:rsidR="007863ED" w:rsidRDefault="007863ED" w:rsidP="007863ED">
      <w:pPr>
        <w:pStyle w:val="Default"/>
        <w:rPr>
          <w:rFonts w:ascii="Arial" w:hAnsi="Arial" w:cs="Arial"/>
          <w:color w:val="auto"/>
          <w:sz w:val="22"/>
          <w:szCs w:val="22"/>
        </w:rPr>
      </w:pPr>
      <w:bookmarkStart w:id="5" w:name="_Hlk113954597"/>
    </w:p>
    <w:p w:rsidR="007863ED" w:rsidRPr="00220CFA" w:rsidRDefault="007863ED" w:rsidP="007863ED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20CFA">
        <w:rPr>
          <w:rFonts w:ascii="Arial" w:hAnsi="Arial" w:cs="Arial"/>
          <w:color w:val="auto"/>
          <w:sz w:val="22"/>
          <w:szCs w:val="22"/>
        </w:rPr>
        <w:t xml:space="preserve">Obchodné meno uchádzača: </w:t>
      </w:r>
    </w:p>
    <w:p w:rsidR="007863ED" w:rsidRPr="00220CFA" w:rsidRDefault="007863ED" w:rsidP="007863ED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220CFA">
        <w:rPr>
          <w:rFonts w:ascii="Arial" w:hAnsi="Arial" w:cs="Arial"/>
          <w:color w:val="auto"/>
          <w:sz w:val="22"/>
          <w:szCs w:val="22"/>
        </w:rPr>
        <w:t xml:space="preserve">Sídlo alebo miesto podnikania uchádzača: </w:t>
      </w:r>
    </w:p>
    <w:p w:rsidR="007863ED" w:rsidRPr="00220CFA" w:rsidRDefault="007863ED" w:rsidP="007863ED">
      <w:pPr>
        <w:rPr>
          <w:rFonts w:ascii="Arial" w:hAnsi="Arial" w:cs="Arial"/>
          <w:sz w:val="22"/>
          <w:szCs w:val="22"/>
        </w:rPr>
      </w:pPr>
      <w:r w:rsidRPr="00220CFA">
        <w:rPr>
          <w:rFonts w:ascii="Arial" w:hAnsi="Arial" w:cs="Arial"/>
          <w:sz w:val="22"/>
          <w:szCs w:val="22"/>
        </w:rPr>
        <w:t>IČO</w:t>
      </w:r>
      <w:bookmarkEnd w:id="5"/>
      <w:r>
        <w:rPr>
          <w:rFonts w:ascii="Arial" w:hAnsi="Arial" w:cs="Arial"/>
          <w:sz w:val="22"/>
          <w:szCs w:val="22"/>
        </w:rPr>
        <w:t>:</w:t>
      </w:r>
    </w:p>
    <w:tbl>
      <w:tblPr>
        <w:tblStyle w:val="Mriekatabuky1"/>
        <w:tblpPr w:leftFromText="141" w:rightFromText="141" w:vertAnchor="text" w:horzAnchor="margin" w:tblpXSpec="center" w:tblpY="584"/>
        <w:tblW w:w="9344" w:type="dxa"/>
        <w:tblLook w:val="04A0" w:firstRow="1" w:lastRow="0" w:firstColumn="1" w:lastColumn="0" w:noHBand="0" w:noVBand="1"/>
      </w:tblPr>
      <w:tblGrid>
        <w:gridCol w:w="2830"/>
        <w:gridCol w:w="1843"/>
        <w:gridCol w:w="1701"/>
        <w:gridCol w:w="1134"/>
        <w:gridCol w:w="1836"/>
      </w:tblGrid>
      <w:tr w:rsidR="007863ED" w:rsidRPr="00DA761D" w:rsidTr="00FA3BC6">
        <w:trPr>
          <w:trHeight w:val="841"/>
        </w:trPr>
        <w:tc>
          <w:tcPr>
            <w:tcW w:w="2830" w:type="dxa"/>
            <w:vAlign w:val="center"/>
          </w:tcPr>
          <w:p w:rsidR="007863ED" w:rsidRPr="00DC3F72" w:rsidRDefault="007863ED" w:rsidP="00FA3BC6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bookmarkStart w:id="6" w:name="_Hlk113891409"/>
            <w:r w:rsidRPr="00DC3F72">
              <w:rPr>
                <w:rFonts w:ascii="Arial" w:hAnsi="Arial" w:cs="Arial"/>
                <w:b/>
                <w:sz w:val="20"/>
                <w:szCs w:val="20"/>
                <w:lang w:val="sk-SK"/>
              </w:rPr>
              <w:t>Názov služby</w:t>
            </w:r>
          </w:p>
        </w:tc>
        <w:tc>
          <w:tcPr>
            <w:tcW w:w="1843" w:type="dxa"/>
            <w:vAlign w:val="center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Cena za 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1 mesiac </w:t>
            </w:r>
            <w:r w:rsidRPr="00DC3F72">
              <w:rPr>
                <w:rFonts w:ascii="Arial" w:hAnsi="Arial" w:cs="Arial"/>
                <w:sz w:val="22"/>
                <w:szCs w:val="22"/>
                <w:lang w:val="sk-SK"/>
              </w:rPr>
              <w:t>*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v EUR bez DPH</w:t>
            </w:r>
          </w:p>
        </w:tc>
        <w:tc>
          <w:tcPr>
            <w:tcW w:w="1701" w:type="dxa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Cena za 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12 mesiacov 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v EUR bez DPH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(a)</w:t>
            </w:r>
          </w:p>
        </w:tc>
        <w:tc>
          <w:tcPr>
            <w:tcW w:w="1134" w:type="dxa"/>
            <w:vAlign w:val="center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DPH</w:t>
            </w:r>
          </w:p>
        </w:tc>
        <w:tc>
          <w:tcPr>
            <w:tcW w:w="1836" w:type="dxa"/>
            <w:vAlign w:val="center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Cena  za 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12 mesiacov 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v EUR s DPH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(b)</w:t>
            </w:r>
          </w:p>
        </w:tc>
      </w:tr>
      <w:tr w:rsidR="007863ED" w:rsidRPr="00DA761D" w:rsidTr="00FA3BC6">
        <w:trPr>
          <w:trHeight w:val="405"/>
        </w:trPr>
        <w:tc>
          <w:tcPr>
            <w:tcW w:w="2830" w:type="dxa"/>
            <w:vAlign w:val="center"/>
          </w:tcPr>
          <w:p w:rsidR="007863ED" w:rsidRPr="00DA761D" w:rsidRDefault="007863ED" w:rsidP="00FA3BC6">
            <w:pPr>
              <w:rPr>
                <w:rFonts w:ascii="Arial" w:hAnsi="Arial" w:cs="Arial"/>
                <w:bCs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Cs/>
                <w:sz w:val="20"/>
                <w:szCs w:val="20"/>
                <w:lang w:val="sk-SK"/>
              </w:rPr>
              <w:t xml:space="preserve">Upratovacie služby </w:t>
            </w:r>
          </w:p>
          <w:p w:rsidR="007863ED" w:rsidRPr="00DA761D" w:rsidRDefault="007863ED" w:rsidP="00FA3BC6">
            <w:pPr>
              <w:rPr>
                <w:rFonts w:ascii="Arial" w:hAnsi="Arial" w:cs="Arial"/>
                <w:bCs/>
                <w:sz w:val="22"/>
                <w:szCs w:val="22"/>
                <w:lang w:val="sk-SK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sk-SK"/>
              </w:rPr>
              <w:t>(</w:t>
            </w:r>
            <w:r w:rsidRPr="00DA761D">
              <w:rPr>
                <w:rFonts w:ascii="Arial" w:hAnsi="Arial" w:cs="Arial"/>
                <w:bCs/>
                <w:sz w:val="18"/>
                <w:szCs w:val="18"/>
                <w:lang w:val="sk-SK"/>
              </w:rPr>
              <w:t>okrem tepovania</w:t>
            </w:r>
            <w:r>
              <w:rPr>
                <w:rFonts w:ascii="Arial" w:hAnsi="Arial" w:cs="Arial"/>
                <w:bCs/>
                <w:sz w:val="18"/>
                <w:szCs w:val="18"/>
                <w:lang w:val="sk-SK"/>
              </w:rPr>
              <w:t>)</w:t>
            </w:r>
            <w:r w:rsidRPr="00DA761D">
              <w:rPr>
                <w:rFonts w:ascii="Arial" w:hAnsi="Arial" w:cs="Arial"/>
                <w:bCs/>
                <w:sz w:val="18"/>
                <w:szCs w:val="18"/>
                <w:lang w:val="sk-SK"/>
              </w:rPr>
              <w:t xml:space="preserve"> </w:t>
            </w:r>
            <w:r w:rsidRPr="00DA761D">
              <w:rPr>
                <w:rFonts w:ascii="Arial" w:hAnsi="Arial" w:cs="Arial"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863ED" w:rsidRPr="00DA761D" w:rsidRDefault="007863ED" w:rsidP="00FA3BC6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</w:p>
        </w:tc>
        <w:tc>
          <w:tcPr>
            <w:tcW w:w="1701" w:type="dxa"/>
          </w:tcPr>
          <w:p w:rsidR="007863ED" w:rsidRPr="00DA761D" w:rsidRDefault="007863ED" w:rsidP="00FA3BC6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  <w:vAlign w:val="center"/>
          </w:tcPr>
          <w:p w:rsidR="007863ED" w:rsidRPr="00DA761D" w:rsidRDefault="007863ED" w:rsidP="00FA3BC6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</w:p>
        </w:tc>
        <w:tc>
          <w:tcPr>
            <w:tcW w:w="1836" w:type="dxa"/>
            <w:vAlign w:val="center"/>
          </w:tcPr>
          <w:p w:rsidR="007863ED" w:rsidRPr="00DA761D" w:rsidRDefault="007863ED" w:rsidP="00FA3BC6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</w:p>
        </w:tc>
      </w:tr>
    </w:tbl>
    <w:p w:rsidR="007863ED" w:rsidRPr="00DA761D" w:rsidRDefault="007863ED" w:rsidP="007863ED">
      <w:pPr>
        <w:jc w:val="both"/>
        <w:rPr>
          <w:rFonts w:ascii="Arial" w:hAnsi="Arial" w:cs="Arial"/>
          <w:sz w:val="22"/>
          <w:szCs w:val="22"/>
        </w:rPr>
      </w:pPr>
      <w:bookmarkStart w:id="7" w:name="_Hlk118363505"/>
      <w:bookmarkEnd w:id="6"/>
    </w:p>
    <w:p w:rsidR="007863ED" w:rsidRPr="00DA761D" w:rsidRDefault="007863ED" w:rsidP="007863ED">
      <w:pPr>
        <w:jc w:val="both"/>
        <w:rPr>
          <w:rFonts w:ascii="Arial" w:hAnsi="Arial" w:cs="Arial"/>
          <w:b/>
          <w:sz w:val="22"/>
          <w:szCs w:val="22"/>
        </w:rPr>
      </w:pPr>
      <w:r w:rsidRPr="00DA761D">
        <w:rPr>
          <w:rFonts w:ascii="Arial" w:hAnsi="Arial" w:cs="Arial"/>
          <w:b/>
          <w:sz w:val="22"/>
          <w:szCs w:val="22"/>
        </w:rPr>
        <w:t>1.</w:t>
      </w:r>
    </w:p>
    <w:p w:rsidR="007863ED" w:rsidRPr="00DA761D" w:rsidRDefault="007863ED" w:rsidP="007863ED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A761D">
        <w:rPr>
          <w:rFonts w:ascii="Arial" w:hAnsi="Arial" w:cs="Arial"/>
          <w:b/>
          <w:sz w:val="22"/>
          <w:szCs w:val="22"/>
        </w:rPr>
        <w:t>2.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30"/>
        <w:gridCol w:w="1644"/>
        <w:gridCol w:w="1794"/>
        <w:gridCol w:w="1073"/>
        <w:gridCol w:w="1821"/>
      </w:tblGrid>
      <w:tr w:rsidR="007863ED" w:rsidRPr="00DA761D" w:rsidTr="00FA3BC6">
        <w:tc>
          <w:tcPr>
            <w:tcW w:w="2830" w:type="dxa"/>
            <w:vAlign w:val="center"/>
          </w:tcPr>
          <w:p w:rsidR="007863ED" w:rsidRPr="00DC3F72" w:rsidRDefault="007863ED" w:rsidP="00FA3BC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C3F72">
              <w:rPr>
                <w:rFonts w:ascii="Arial" w:hAnsi="Arial" w:cs="Arial"/>
                <w:b/>
                <w:sz w:val="20"/>
                <w:szCs w:val="20"/>
              </w:rPr>
              <w:t xml:space="preserve">Názov služby </w:t>
            </w:r>
          </w:p>
        </w:tc>
        <w:tc>
          <w:tcPr>
            <w:tcW w:w="1701" w:type="dxa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Cena za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1 m</w:t>
            </w:r>
            <w:r w:rsidRPr="00DA761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v EUR bez DPH</w:t>
            </w:r>
          </w:p>
        </w:tc>
        <w:tc>
          <w:tcPr>
            <w:tcW w:w="1843" w:type="dxa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Cena za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DA761D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51,98</w:t>
            </w:r>
            <w:r w:rsidRPr="00DA761D">
              <w:rPr>
                <w:rFonts w:ascii="Arial" w:hAnsi="Arial" w:cs="Arial"/>
                <w:b/>
                <w:sz w:val="20"/>
                <w:szCs w:val="20"/>
              </w:rPr>
              <w:t xml:space="preserve"> m</w:t>
            </w:r>
            <w:r w:rsidRPr="00DA761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v EUR bez DPH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(c)</w:t>
            </w:r>
          </w:p>
        </w:tc>
        <w:tc>
          <w:tcPr>
            <w:tcW w:w="1099" w:type="dxa"/>
            <w:vAlign w:val="center"/>
          </w:tcPr>
          <w:p w:rsidR="007863ED" w:rsidRPr="00DA761D" w:rsidRDefault="007863ED" w:rsidP="00FA3BC6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1871" w:type="dxa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Cena za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DA761D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51,98</w:t>
            </w:r>
            <w:r w:rsidRPr="00DA761D">
              <w:rPr>
                <w:rFonts w:ascii="Arial" w:hAnsi="Arial" w:cs="Arial"/>
                <w:b/>
                <w:sz w:val="20"/>
                <w:szCs w:val="20"/>
              </w:rPr>
              <w:t xml:space="preserve"> m</w:t>
            </w:r>
            <w:r w:rsidRPr="00DA761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v EUR s DPH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(d)</w:t>
            </w:r>
          </w:p>
        </w:tc>
      </w:tr>
      <w:tr w:rsidR="007863ED" w:rsidRPr="00DA761D" w:rsidTr="00FA3BC6">
        <w:trPr>
          <w:trHeight w:val="287"/>
        </w:trPr>
        <w:tc>
          <w:tcPr>
            <w:tcW w:w="2830" w:type="dxa"/>
          </w:tcPr>
          <w:p w:rsidR="007863ED" w:rsidRPr="00DA761D" w:rsidRDefault="007863ED" w:rsidP="00FA3BC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761D">
              <w:rPr>
                <w:rFonts w:ascii="Arial" w:hAnsi="Arial" w:cs="Arial"/>
                <w:bCs/>
                <w:sz w:val="20"/>
                <w:szCs w:val="20"/>
              </w:rPr>
              <w:t>Strojové tepovanie kobercov</w:t>
            </w:r>
          </w:p>
        </w:tc>
        <w:tc>
          <w:tcPr>
            <w:tcW w:w="1701" w:type="dxa"/>
          </w:tcPr>
          <w:p w:rsidR="007863ED" w:rsidRPr="00DA761D" w:rsidRDefault="007863ED" w:rsidP="00FA3BC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7863ED" w:rsidRPr="00DA761D" w:rsidRDefault="007863ED" w:rsidP="00FA3BC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7863ED" w:rsidRPr="00DA761D" w:rsidRDefault="007863ED" w:rsidP="00FA3BC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</w:tcPr>
          <w:p w:rsidR="007863ED" w:rsidRPr="00DA761D" w:rsidRDefault="007863ED" w:rsidP="00FA3BC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863ED" w:rsidRPr="00DA761D" w:rsidRDefault="007863ED" w:rsidP="007863ED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A761D">
        <w:rPr>
          <w:rFonts w:ascii="Arial" w:hAnsi="Arial" w:cs="Arial"/>
          <w:b/>
          <w:sz w:val="22"/>
          <w:szCs w:val="22"/>
        </w:rPr>
        <w:t>3.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741"/>
        <w:gridCol w:w="1648"/>
        <w:gridCol w:w="1783"/>
        <w:gridCol w:w="1075"/>
        <w:gridCol w:w="1815"/>
      </w:tblGrid>
      <w:tr w:rsidR="007863ED" w:rsidRPr="00DA761D" w:rsidTr="00FA3BC6">
        <w:tc>
          <w:tcPr>
            <w:tcW w:w="2830" w:type="dxa"/>
            <w:vAlign w:val="center"/>
          </w:tcPr>
          <w:p w:rsidR="007863ED" w:rsidRPr="00DC3F72" w:rsidRDefault="007863ED" w:rsidP="00FA3BC6">
            <w:pPr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C3F72">
              <w:rPr>
                <w:rFonts w:ascii="Arial" w:hAnsi="Arial" w:cs="Arial"/>
                <w:b/>
                <w:sz w:val="20"/>
                <w:szCs w:val="20"/>
              </w:rPr>
              <w:t xml:space="preserve">Názov služby </w:t>
            </w:r>
          </w:p>
        </w:tc>
        <w:tc>
          <w:tcPr>
            <w:tcW w:w="1701" w:type="dxa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Cena za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1 ks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</w:rPr>
              <w:t>v EUR bez DPH</w:t>
            </w:r>
          </w:p>
        </w:tc>
        <w:tc>
          <w:tcPr>
            <w:tcW w:w="1843" w:type="dxa"/>
          </w:tcPr>
          <w:p w:rsidR="007863ED" w:rsidRPr="00752AC3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AC3">
              <w:rPr>
                <w:rFonts w:ascii="Arial" w:hAnsi="Arial" w:cs="Arial"/>
                <w:b/>
                <w:sz w:val="20"/>
                <w:szCs w:val="20"/>
              </w:rPr>
              <w:t>Cena za</w:t>
            </w:r>
          </w:p>
          <w:p w:rsidR="007863ED" w:rsidRPr="00752AC3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AC3">
              <w:rPr>
                <w:rFonts w:ascii="Arial" w:hAnsi="Arial" w:cs="Arial"/>
                <w:b/>
                <w:sz w:val="20"/>
                <w:szCs w:val="20"/>
              </w:rPr>
              <w:t>200 ks</w:t>
            </w:r>
          </w:p>
          <w:p w:rsidR="007863ED" w:rsidRPr="00752AC3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AC3">
              <w:rPr>
                <w:rFonts w:ascii="Arial" w:hAnsi="Arial" w:cs="Arial"/>
                <w:b/>
                <w:sz w:val="20"/>
                <w:szCs w:val="20"/>
              </w:rPr>
              <w:t>v EUR bez DPH</w:t>
            </w:r>
          </w:p>
          <w:p w:rsidR="007863ED" w:rsidRPr="00752AC3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AC3">
              <w:rPr>
                <w:rFonts w:ascii="Arial" w:hAnsi="Arial" w:cs="Arial"/>
                <w:b/>
                <w:sz w:val="20"/>
                <w:szCs w:val="20"/>
              </w:rPr>
              <w:t>(e)</w:t>
            </w:r>
          </w:p>
        </w:tc>
        <w:tc>
          <w:tcPr>
            <w:tcW w:w="1099" w:type="dxa"/>
            <w:vAlign w:val="center"/>
          </w:tcPr>
          <w:p w:rsidR="007863ED" w:rsidRPr="00752AC3" w:rsidRDefault="007863ED" w:rsidP="00FA3BC6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AC3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1871" w:type="dxa"/>
          </w:tcPr>
          <w:p w:rsidR="007863ED" w:rsidRPr="00752AC3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AC3">
              <w:rPr>
                <w:rFonts w:ascii="Arial" w:hAnsi="Arial" w:cs="Arial"/>
                <w:b/>
                <w:sz w:val="20"/>
                <w:szCs w:val="20"/>
              </w:rPr>
              <w:t>Cena za</w:t>
            </w:r>
          </w:p>
          <w:p w:rsidR="007863ED" w:rsidRPr="00752AC3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AC3">
              <w:rPr>
                <w:rFonts w:ascii="Arial" w:hAnsi="Arial" w:cs="Arial"/>
                <w:b/>
                <w:sz w:val="20"/>
                <w:szCs w:val="20"/>
              </w:rPr>
              <w:t>200 ks</w:t>
            </w:r>
          </w:p>
          <w:p w:rsidR="007863ED" w:rsidRPr="00752AC3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AC3">
              <w:rPr>
                <w:rFonts w:ascii="Arial" w:hAnsi="Arial" w:cs="Arial"/>
                <w:b/>
                <w:sz w:val="20"/>
                <w:szCs w:val="20"/>
              </w:rPr>
              <w:t>v EUR s DPH</w:t>
            </w:r>
          </w:p>
          <w:p w:rsidR="007863ED" w:rsidRPr="00752AC3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AC3">
              <w:rPr>
                <w:rFonts w:ascii="Arial" w:hAnsi="Arial" w:cs="Arial"/>
                <w:b/>
                <w:sz w:val="20"/>
                <w:szCs w:val="20"/>
              </w:rPr>
              <w:t>(f)</w:t>
            </w:r>
          </w:p>
        </w:tc>
      </w:tr>
      <w:tr w:rsidR="007863ED" w:rsidRPr="00DA761D" w:rsidTr="00FA3BC6">
        <w:trPr>
          <w:trHeight w:val="238"/>
        </w:trPr>
        <w:tc>
          <w:tcPr>
            <w:tcW w:w="2830" w:type="dxa"/>
          </w:tcPr>
          <w:p w:rsidR="007863ED" w:rsidRPr="00DA761D" w:rsidRDefault="007863ED" w:rsidP="00FA3BC6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A761D">
              <w:rPr>
                <w:rFonts w:ascii="Arial" w:hAnsi="Arial" w:cs="Arial"/>
                <w:bCs/>
                <w:sz w:val="20"/>
                <w:szCs w:val="20"/>
              </w:rPr>
              <w:t xml:space="preserve">Tepovanie stoličiek </w:t>
            </w:r>
          </w:p>
        </w:tc>
        <w:tc>
          <w:tcPr>
            <w:tcW w:w="1701" w:type="dxa"/>
          </w:tcPr>
          <w:p w:rsidR="007863ED" w:rsidRPr="00DA761D" w:rsidRDefault="007863ED" w:rsidP="00FA3BC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7863ED" w:rsidRPr="00DA761D" w:rsidRDefault="007863ED" w:rsidP="00FA3BC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9" w:type="dxa"/>
          </w:tcPr>
          <w:p w:rsidR="007863ED" w:rsidRPr="00DA761D" w:rsidRDefault="007863ED" w:rsidP="00FA3BC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</w:tcPr>
          <w:p w:rsidR="007863ED" w:rsidRPr="00DA761D" w:rsidRDefault="007863ED" w:rsidP="00FA3BC6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863ED" w:rsidRPr="00DA761D" w:rsidRDefault="007863ED" w:rsidP="007863ED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Mriekatabuky1"/>
        <w:tblpPr w:leftFromText="141" w:rightFromText="141" w:vertAnchor="text" w:horzAnchor="margin" w:tblpY="264"/>
        <w:tblW w:w="7643" w:type="dxa"/>
        <w:tblLook w:val="04A0" w:firstRow="1" w:lastRow="0" w:firstColumn="1" w:lastColumn="0" w:noHBand="0" w:noVBand="1"/>
      </w:tblPr>
      <w:tblGrid>
        <w:gridCol w:w="2830"/>
        <w:gridCol w:w="1701"/>
        <w:gridCol w:w="1134"/>
        <w:gridCol w:w="1978"/>
      </w:tblGrid>
      <w:tr w:rsidR="007863ED" w:rsidRPr="00DA761D" w:rsidTr="00FA3BC6">
        <w:trPr>
          <w:trHeight w:val="703"/>
        </w:trPr>
        <w:tc>
          <w:tcPr>
            <w:tcW w:w="2830" w:type="dxa"/>
            <w:vAlign w:val="center"/>
          </w:tcPr>
          <w:p w:rsidR="007863ED" w:rsidRPr="00DC3F72" w:rsidRDefault="007863ED" w:rsidP="00FA3BC6">
            <w:pPr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bookmarkStart w:id="8" w:name="_Hlk113954711"/>
            <w:r w:rsidRPr="00DC3F72">
              <w:rPr>
                <w:rFonts w:ascii="Arial" w:hAnsi="Arial" w:cs="Arial"/>
                <w:b/>
                <w:sz w:val="20"/>
                <w:szCs w:val="20"/>
                <w:lang w:val="sk-SK"/>
              </w:rPr>
              <w:t>Názov služby</w:t>
            </w:r>
          </w:p>
        </w:tc>
        <w:tc>
          <w:tcPr>
            <w:tcW w:w="1701" w:type="dxa"/>
            <w:vAlign w:val="center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Cena spolu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v EUR bez DPH</w:t>
            </w:r>
          </w:p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(</w:t>
            </w:r>
            <w:proofErr w:type="spellStart"/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a+c+e</w:t>
            </w:r>
            <w:proofErr w:type="spellEnd"/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)</w:t>
            </w:r>
          </w:p>
        </w:tc>
        <w:tc>
          <w:tcPr>
            <w:tcW w:w="1134" w:type="dxa"/>
            <w:vAlign w:val="center"/>
          </w:tcPr>
          <w:p w:rsidR="007863ED" w:rsidRPr="00DA761D" w:rsidRDefault="007863ED" w:rsidP="00FA3BC6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DPH</w:t>
            </w:r>
          </w:p>
        </w:tc>
        <w:tc>
          <w:tcPr>
            <w:tcW w:w="1978" w:type="dxa"/>
            <w:vAlign w:val="center"/>
          </w:tcPr>
          <w:p w:rsidR="007863ED" w:rsidRPr="00DA761D" w:rsidRDefault="007863ED" w:rsidP="00FA3BC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Cena  spolu</w:t>
            </w:r>
          </w:p>
          <w:p w:rsidR="007863ED" w:rsidRPr="00DA761D" w:rsidRDefault="007863ED" w:rsidP="00FA3BC6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v EUR s DPH</w:t>
            </w:r>
          </w:p>
          <w:p w:rsidR="007863ED" w:rsidRPr="00DA761D" w:rsidRDefault="007863ED" w:rsidP="00FA3BC6">
            <w:pPr>
              <w:spacing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(</w:t>
            </w:r>
            <w:proofErr w:type="spellStart"/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b+d+f</w:t>
            </w:r>
            <w:proofErr w:type="spellEnd"/>
            <w:r w:rsidRPr="00DA761D">
              <w:rPr>
                <w:rFonts w:ascii="Arial" w:hAnsi="Arial" w:cs="Arial"/>
                <w:b/>
                <w:sz w:val="20"/>
                <w:szCs w:val="20"/>
                <w:lang w:val="sk-SK"/>
              </w:rPr>
              <w:t>)</w:t>
            </w:r>
          </w:p>
        </w:tc>
      </w:tr>
      <w:tr w:rsidR="007863ED" w:rsidRPr="00DA761D" w:rsidTr="00FA3BC6">
        <w:trPr>
          <w:trHeight w:val="400"/>
        </w:trPr>
        <w:tc>
          <w:tcPr>
            <w:tcW w:w="2830" w:type="dxa"/>
            <w:vAlign w:val="center"/>
          </w:tcPr>
          <w:p w:rsidR="007863ED" w:rsidRPr="00DA761D" w:rsidRDefault="007863ED" w:rsidP="00FA3BC6">
            <w:pPr>
              <w:rPr>
                <w:rFonts w:ascii="Arial" w:hAnsi="Arial" w:cs="Arial"/>
                <w:bCs/>
                <w:sz w:val="20"/>
                <w:szCs w:val="20"/>
                <w:lang w:val="sk-SK"/>
              </w:rPr>
            </w:pPr>
            <w:r w:rsidRPr="00DA761D">
              <w:rPr>
                <w:rFonts w:ascii="Arial" w:hAnsi="Arial" w:cs="Arial"/>
                <w:bCs/>
                <w:sz w:val="20"/>
                <w:szCs w:val="20"/>
                <w:lang w:val="sk-SK"/>
              </w:rPr>
              <w:t xml:space="preserve">Upratovacie a </w:t>
            </w:r>
            <w:proofErr w:type="spellStart"/>
            <w:r w:rsidRPr="00DA761D">
              <w:rPr>
                <w:rFonts w:ascii="Arial" w:hAnsi="Arial" w:cs="Arial"/>
                <w:bCs/>
                <w:sz w:val="20"/>
                <w:szCs w:val="20"/>
                <w:lang w:val="sk-SK"/>
              </w:rPr>
              <w:t>tepovacie</w:t>
            </w:r>
            <w:proofErr w:type="spellEnd"/>
            <w:r w:rsidRPr="00DA761D">
              <w:rPr>
                <w:rFonts w:ascii="Arial" w:hAnsi="Arial" w:cs="Arial"/>
                <w:bCs/>
                <w:sz w:val="20"/>
                <w:szCs w:val="20"/>
                <w:lang w:val="sk-SK"/>
              </w:rPr>
              <w:t xml:space="preserve"> služby spolu (1 + 2 + 3)</w:t>
            </w:r>
          </w:p>
        </w:tc>
        <w:tc>
          <w:tcPr>
            <w:tcW w:w="1701" w:type="dxa"/>
            <w:vAlign w:val="center"/>
          </w:tcPr>
          <w:p w:rsidR="007863ED" w:rsidRPr="00DA761D" w:rsidRDefault="007863ED" w:rsidP="00FA3BC6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</w:p>
        </w:tc>
        <w:tc>
          <w:tcPr>
            <w:tcW w:w="1134" w:type="dxa"/>
            <w:vAlign w:val="center"/>
          </w:tcPr>
          <w:p w:rsidR="007863ED" w:rsidRPr="00DA761D" w:rsidRDefault="007863ED" w:rsidP="00FA3BC6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</w:p>
        </w:tc>
        <w:tc>
          <w:tcPr>
            <w:tcW w:w="1978" w:type="dxa"/>
            <w:vAlign w:val="center"/>
          </w:tcPr>
          <w:p w:rsidR="007863ED" w:rsidRPr="00DA761D" w:rsidRDefault="007863ED" w:rsidP="00FA3BC6">
            <w:pPr>
              <w:rPr>
                <w:rFonts w:ascii="Arial" w:hAnsi="Arial" w:cs="Arial"/>
                <w:sz w:val="22"/>
                <w:szCs w:val="22"/>
                <w:lang w:val="sk-SK"/>
              </w:rPr>
            </w:pPr>
          </w:p>
        </w:tc>
      </w:tr>
    </w:tbl>
    <w:p w:rsidR="007863ED" w:rsidRPr="00DA761D" w:rsidRDefault="007863ED" w:rsidP="007863ED">
      <w:pPr>
        <w:spacing w:before="12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</w:rPr>
      </w:pPr>
    </w:p>
    <w:p w:rsidR="007863ED" w:rsidRPr="00DA761D" w:rsidRDefault="007863ED" w:rsidP="007863ED">
      <w:pPr>
        <w:spacing w:before="12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</w:rPr>
      </w:pPr>
    </w:p>
    <w:p w:rsidR="007863ED" w:rsidRPr="00DA761D" w:rsidRDefault="007863ED" w:rsidP="007863ED">
      <w:pPr>
        <w:spacing w:before="12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</w:rPr>
      </w:pPr>
    </w:p>
    <w:p w:rsidR="007863ED" w:rsidRPr="00DA761D" w:rsidRDefault="007863ED" w:rsidP="007863ED">
      <w:pPr>
        <w:spacing w:before="12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</w:rPr>
      </w:pPr>
    </w:p>
    <w:p w:rsidR="007863ED" w:rsidRDefault="007863ED" w:rsidP="007863ED">
      <w:pPr>
        <w:spacing w:before="120"/>
        <w:jc w:val="both"/>
        <w:rPr>
          <w:rFonts w:ascii="Arial" w:eastAsiaTheme="minorHAnsi" w:hAnsi="Arial" w:cs="Arial"/>
          <w:bCs/>
          <w:color w:val="000000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* </w:t>
      </w:r>
      <w:r w:rsidRPr="00DC3F72">
        <w:rPr>
          <w:rFonts w:ascii="Arial" w:eastAsiaTheme="minorHAnsi" w:hAnsi="Arial" w:cs="Arial"/>
          <w:bCs/>
          <w:color w:val="000000"/>
          <w:sz w:val="20"/>
          <w:szCs w:val="20"/>
        </w:rPr>
        <w:t>v cene za 1 mesiac je</w:t>
      </w:r>
      <w:r>
        <w:rPr>
          <w:rFonts w:ascii="Arial" w:eastAsiaTheme="minorHAnsi" w:hAnsi="Arial" w:cs="Arial"/>
          <w:bCs/>
          <w:color w:val="000000"/>
          <w:sz w:val="20"/>
          <w:szCs w:val="20"/>
        </w:rPr>
        <w:t xml:space="preserve"> zahrnuté denné, týždenné, mesačné a ročné upratovanie okrem tepovania kobercov, stoličiek a kresiel.</w:t>
      </w:r>
    </w:p>
    <w:p w:rsidR="007863ED" w:rsidRPr="004322DC" w:rsidRDefault="007863ED" w:rsidP="007863ED">
      <w:pPr>
        <w:spacing w:before="120"/>
        <w:jc w:val="both"/>
        <w:rPr>
          <w:rFonts w:ascii="Arial" w:eastAsiaTheme="minorHAnsi" w:hAnsi="Arial" w:cs="Arial"/>
          <w:bCs/>
          <w:color w:val="000000"/>
          <w:sz w:val="20"/>
          <w:szCs w:val="20"/>
        </w:rPr>
      </w:pPr>
      <w:r w:rsidRPr="00752AC3">
        <w:rPr>
          <w:rFonts w:ascii="Arial" w:eastAsiaTheme="minorHAnsi" w:hAnsi="Arial" w:cs="Arial"/>
          <w:bCs/>
          <w:color w:val="000000"/>
          <w:sz w:val="20"/>
          <w:szCs w:val="20"/>
        </w:rPr>
        <w:t>Výmera kobercov a počet stoličiek určených na tepovanie sú určené ako predpokladané množstvá počas trvania zmluvy. Realizácia týchto služieb bude prebiehať na základe objednávok, ktorých celkový objem nepresiahne maximálnu cenu za tieto položky.</w:t>
      </w:r>
      <w:bookmarkEnd w:id="7"/>
    </w:p>
    <w:p w:rsidR="007863ED" w:rsidRDefault="007863ED" w:rsidP="007863ED">
      <w:pPr>
        <w:spacing w:before="120"/>
        <w:jc w:val="both"/>
        <w:rPr>
          <w:ins w:id="9" w:author="Chocholova Jana" w:date="2022-11-09T11:50:00Z"/>
          <w:rFonts w:ascii="Arial" w:eastAsiaTheme="minorHAnsi" w:hAnsi="Arial" w:cs="Arial"/>
          <w:b/>
          <w:bCs/>
          <w:color w:val="000000"/>
          <w:sz w:val="22"/>
          <w:szCs w:val="22"/>
        </w:rPr>
      </w:pPr>
    </w:p>
    <w:p w:rsidR="007863ED" w:rsidRPr="00220CFA" w:rsidRDefault="007863ED" w:rsidP="007863E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20CFA">
        <w:rPr>
          <w:rFonts w:ascii="Arial" w:eastAsiaTheme="minorHAnsi" w:hAnsi="Arial" w:cs="Arial"/>
          <w:b/>
          <w:bCs/>
          <w:color w:val="000000"/>
          <w:sz w:val="22"/>
          <w:szCs w:val="22"/>
        </w:rPr>
        <w:t>Uchádzač vyhlasuje, že   JE / NIE JE   platiteľom DPH (uchádzač zakrúžkuje relevantný údaj).</w:t>
      </w:r>
      <w:bookmarkEnd w:id="8"/>
    </w:p>
    <w:p w:rsidR="007863ED" w:rsidRDefault="007863ED" w:rsidP="007863ED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10" w:name="_Hlk113954655"/>
    </w:p>
    <w:p w:rsidR="007863ED" w:rsidRPr="00220CFA" w:rsidRDefault="007863ED" w:rsidP="007863E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20CFA">
        <w:rPr>
          <w:rFonts w:ascii="Arial" w:hAnsi="Arial" w:cs="Arial"/>
          <w:sz w:val="22"/>
          <w:szCs w:val="22"/>
        </w:rPr>
        <w:t>V ........................., dňa ...................</w:t>
      </w:r>
      <w:r w:rsidRPr="00220CFA">
        <w:rPr>
          <w:rFonts w:ascii="Arial" w:hAnsi="Arial" w:cs="Arial"/>
          <w:sz w:val="22"/>
          <w:szCs w:val="22"/>
        </w:rPr>
        <w:tab/>
      </w:r>
      <w:r w:rsidRPr="00220CFA">
        <w:rPr>
          <w:rFonts w:ascii="Arial" w:hAnsi="Arial" w:cs="Arial"/>
          <w:sz w:val="22"/>
          <w:szCs w:val="22"/>
        </w:rPr>
        <w:tab/>
        <w:t xml:space="preserve">            ...............................................................</w:t>
      </w:r>
    </w:p>
    <w:p w:rsidR="007863ED" w:rsidRPr="00220CFA" w:rsidRDefault="007863ED" w:rsidP="007863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220CFA">
        <w:rPr>
          <w:rFonts w:ascii="Arial" w:hAnsi="Arial" w:cs="Arial"/>
          <w:sz w:val="20"/>
          <w:szCs w:val="20"/>
        </w:rPr>
        <w:tab/>
      </w:r>
      <w:r w:rsidRPr="00220CFA">
        <w:rPr>
          <w:rFonts w:ascii="Arial" w:hAnsi="Arial" w:cs="Arial"/>
          <w:sz w:val="20"/>
          <w:szCs w:val="20"/>
        </w:rPr>
        <w:tab/>
      </w:r>
      <w:r w:rsidRPr="00220CFA">
        <w:rPr>
          <w:rFonts w:ascii="Arial" w:hAnsi="Arial" w:cs="Arial"/>
          <w:sz w:val="20"/>
          <w:szCs w:val="20"/>
        </w:rPr>
        <w:tab/>
      </w:r>
      <w:r w:rsidRPr="00220CFA">
        <w:rPr>
          <w:rFonts w:ascii="Arial" w:hAnsi="Arial" w:cs="Arial"/>
          <w:sz w:val="20"/>
          <w:szCs w:val="20"/>
        </w:rPr>
        <w:tab/>
      </w:r>
      <w:r w:rsidRPr="00220CFA">
        <w:rPr>
          <w:rFonts w:ascii="Arial" w:hAnsi="Arial" w:cs="Arial"/>
          <w:sz w:val="20"/>
          <w:szCs w:val="20"/>
        </w:rPr>
        <w:tab/>
      </w:r>
      <w:r w:rsidRPr="00220CFA">
        <w:rPr>
          <w:rFonts w:ascii="Arial" w:hAnsi="Arial" w:cs="Arial"/>
          <w:sz w:val="20"/>
          <w:szCs w:val="20"/>
        </w:rPr>
        <w:tab/>
      </w:r>
      <w:r w:rsidRPr="00220CF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220CFA">
        <w:rPr>
          <w:rFonts w:ascii="Arial" w:hAnsi="Arial" w:cs="Arial"/>
          <w:sz w:val="20"/>
          <w:szCs w:val="20"/>
        </w:rPr>
        <w:t>podpis oprávnenej osoby uchádzača</w:t>
      </w:r>
      <w:bookmarkEnd w:id="10"/>
    </w:p>
    <w:p w:rsidR="007863ED" w:rsidRPr="00884389" w:rsidRDefault="007863ED" w:rsidP="007863E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20"/>
          <w:szCs w:val="20"/>
        </w:rPr>
      </w:pPr>
      <w:r w:rsidRPr="00884389">
        <w:rPr>
          <w:rFonts w:ascii="Arial" w:eastAsiaTheme="minorHAnsi" w:hAnsi="Arial" w:cs="Arial"/>
          <w:b/>
          <w:i/>
          <w:iCs/>
          <w:color w:val="000000"/>
          <w:sz w:val="20"/>
          <w:szCs w:val="20"/>
        </w:rPr>
        <w:t xml:space="preserve">Poznámka: </w:t>
      </w:r>
    </w:p>
    <w:p w:rsidR="007863ED" w:rsidRPr="00884389" w:rsidRDefault="007863ED" w:rsidP="007863ED">
      <w:p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84389">
        <w:rPr>
          <w:rFonts w:ascii="Arial" w:eastAsiaTheme="minorHAnsi" w:hAnsi="Arial" w:cs="Arial"/>
          <w:color w:val="000000"/>
          <w:sz w:val="20"/>
          <w:szCs w:val="20"/>
        </w:rPr>
        <w:t xml:space="preserve">- </w:t>
      </w:r>
      <w:r w:rsidRPr="00884389">
        <w:rPr>
          <w:rFonts w:ascii="Arial" w:eastAsiaTheme="minorHAnsi" w:hAnsi="Arial" w:cs="Arial"/>
          <w:i/>
          <w:iCs/>
          <w:color w:val="000000"/>
          <w:sz w:val="20"/>
          <w:szCs w:val="20"/>
        </w:rPr>
        <w:t xml:space="preserve">dátum musí byť aktuálny vo vzťahu ku dňu uplynutia lehoty na predkladanie ponúk, </w:t>
      </w:r>
    </w:p>
    <w:p w:rsidR="005E1027" w:rsidRDefault="007863ED" w:rsidP="007863ED">
      <w:r w:rsidRPr="00884389">
        <w:rPr>
          <w:rFonts w:ascii="Arial" w:eastAsiaTheme="minorHAnsi" w:hAnsi="Arial" w:cs="Arial"/>
          <w:color w:val="000000"/>
          <w:sz w:val="20"/>
          <w:szCs w:val="20"/>
        </w:rPr>
        <w:t xml:space="preserve">- </w:t>
      </w:r>
      <w:r w:rsidRPr="00884389">
        <w:rPr>
          <w:rFonts w:ascii="Arial" w:eastAsiaTheme="minorHAnsi" w:hAnsi="Arial" w:cs="Arial"/>
          <w:i/>
          <w:iCs/>
          <w:color w:val="000000"/>
          <w:sz w:val="20"/>
          <w:szCs w:val="20"/>
        </w:rPr>
        <w:t>uchádzač zaokrúhli svoje návrhy v zmysle matematických pravidiel na 2 desatinné miesta.</w:t>
      </w:r>
      <w:bookmarkStart w:id="11" w:name="_GoBack"/>
      <w:bookmarkEnd w:id="11"/>
    </w:p>
    <w:sectPr w:rsidR="005E1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ocholova Jana">
    <w15:presenceInfo w15:providerId="AD" w15:userId="S-1-5-21-220523388-436374069-682003330-58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ED"/>
    <w:rsid w:val="005E1027"/>
    <w:rsid w:val="0078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627BF-3F9F-43A0-BC9F-01A55D84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86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aliases w:val="Nadpis 1 templ."/>
    <w:basedOn w:val="Normlny"/>
    <w:next w:val="Normlny"/>
    <w:link w:val="Nadpis1Char"/>
    <w:qFormat/>
    <w:rsid w:val="007863ED"/>
    <w:pPr>
      <w:keepNext/>
      <w:tabs>
        <w:tab w:val="num" w:pos="540"/>
      </w:tabs>
      <w:jc w:val="right"/>
      <w:outlineLvl w:val="0"/>
    </w:pPr>
    <w:rPr>
      <w:rFonts w:ascii="Arial" w:hAnsi="Arial"/>
      <w:b/>
      <w:color w:val="808080"/>
      <w:szCs w:val="40"/>
    </w:rPr>
  </w:style>
  <w:style w:type="paragraph" w:styleId="Nadpis2">
    <w:name w:val="heading 2"/>
    <w:aliases w:val="Nadpis 2 temp."/>
    <w:basedOn w:val="Normlny"/>
    <w:next w:val="Normlny"/>
    <w:link w:val="Nadpis2Char"/>
    <w:qFormat/>
    <w:rsid w:val="007863ED"/>
    <w:pPr>
      <w:keepNext/>
      <w:tabs>
        <w:tab w:val="num" w:pos="540"/>
      </w:tabs>
      <w:spacing w:line="360" w:lineRule="auto"/>
      <w:outlineLvl w:val="1"/>
    </w:pPr>
    <w:rPr>
      <w:rFonts w:ascii="Arial" w:hAnsi="Arial"/>
      <w:b/>
      <w:bCs/>
      <w:sz w:val="28"/>
      <w:szCs w:val="3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templ. Char"/>
    <w:basedOn w:val="Predvolenpsmoodseku"/>
    <w:link w:val="Nadpis1"/>
    <w:rsid w:val="007863ED"/>
    <w:rPr>
      <w:rFonts w:ascii="Arial" w:eastAsia="Times New Roman" w:hAnsi="Arial" w:cs="Times New Roman"/>
      <w:b/>
      <w:color w:val="808080"/>
      <w:sz w:val="24"/>
      <w:szCs w:val="40"/>
      <w:lang w:eastAsia="sk-SK"/>
    </w:rPr>
  </w:style>
  <w:style w:type="character" w:customStyle="1" w:styleId="Nadpis2Char">
    <w:name w:val="Nadpis 2 Char"/>
    <w:aliases w:val="Nadpis 2 temp. Char"/>
    <w:basedOn w:val="Predvolenpsmoodseku"/>
    <w:link w:val="Nadpis2"/>
    <w:rsid w:val="007863ED"/>
    <w:rPr>
      <w:rFonts w:ascii="Arial" w:eastAsia="Times New Roman" w:hAnsi="Arial" w:cs="Times New Roman"/>
      <w:b/>
      <w:bCs/>
      <w:sz w:val="28"/>
      <w:szCs w:val="30"/>
      <w:lang w:eastAsia="sk-SK"/>
    </w:rPr>
  </w:style>
  <w:style w:type="table" w:customStyle="1" w:styleId="Mriekatabuky1">
    <w:name w:val="Mriežka tabuľky1"/>
    <w:basedOn w:val="Normlnatabuka"/>
    <w:next w:val="Mriekatabuky"/>
    <w:uiPriority w:val="39"/>
    <w:rsid w:val="007863ED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786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63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Chocholova Jana</dc:creator>
  <cp:keywords/>
  <dc:description/>
  <cp:lastModifiedBy>Chocholova Jana</cp:lastModifiedBy>
  <cp:revision>1</cp:revision>
  <dcterms:created xsi:type="dcterms:W3CDTF">2022-11-24T09:32:00Z</dcterms:created>
  <dcterms:modified xsi:type="dcterms:W3CDTF">2022-11-24T09:33:00Z</dcterms:modified>
</cp:coreProperties>
</file>