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3BF60" w14:textId="25FEA6AC" w:rsidR="001C3785" w:rsidRDefault="001C3785" w:rsidP="00E7542F">
      <w:pPr>
        <w:rPr>
          <w:b/>
          <w:szCs w:val="20"/>
        </w:rPr>
      </w:pPr>
    </w:p>
    <w:p w14:paraId="354CD8D2" w14:textId="77777777" w:rsidR="00A04A5D" w:rsidRPr="009B2BAF" w:rsidRDefault="00A04A5D" w:rsidP="00E7542F">
      <w:pPr>
        <w:rPr>
          <w:b/>
          <w:szCs w:val="20"/>
        </w:rPr>
      </w:pPr>
    </w:p>
    <w:p w14:paraId="62F3BF61" w14:textId="77777777" w:rsidR="00816888" w:rsidRPr="009B2BAF" w:rsidRDefault="00816888" w:rsidP="00E7542F">
      <w:pPr>
        <w:rPr>
          <w:b/>
          <w:szCs w:val="20"/>
        </w:rPr>
      </w:pPr>
    </w:p>
    <w:p w14:paraId="62F3BF62" w14:textId="77777777" w:rsidR="00816888" w:rsidRPr="009B2BAF" w:rsidRDefault="00816888" w:rsidP="00E7542F">
      <w:pPr>
        <w:rPr>
          <w:b/>
          <w:szCs w:val="20"/>
        </w:rPr>
      </w:pPr>
    </w:p>
    <w:p w14:paraId="62F3BF63" w14:textId="77777777" w:rsidR="00816888" w:rsidRPr="009B2BAF" w:rsidRDefault="00816888" w:rsidP="00E7542F">
      <w:pPr>
        <w:rPr>
          <w:b/>
          <w:szCs w:val="20"/>
        </w:rPr>
      </w:pPr>
    </w:p>
    <w:p w14:paraId="62F3BF64" w14:textId="411F855E" w:rsidR="00E7542F" w:rsidRPr="009B2BAF" w:rsidRDefault="0011780F" w:rsidP="00E7542F">
      <w:pPr>
        <w:rPr>
          <w:b/>
          <w:szCs w:val="20"/>
        </w:rPr>
      </w:pPr>
      <w:r>
        <w:rPr>
          <w:noProof/>
          <w:lang w:eastAsia="sk-SK"/>
        </w:rPr>
        <mc:AlternateContent>
          <mc:Choice Requires="wpg">
            <w:drawing>
              <wp:anchor distT="0" distB="0" distL="114300" distR="114300" simplePos="0" relativeHeight="251658240" behindDoc="0" locked="0" layoutInCell="1" allowOverlap="1" wp14:anchorId="62F3D0AD" wp14:editId="53B0CFC4">
                <wp:simplePos x="0" y="0"/>
                <wp:positionH relativeFrom="column">
                  <wp:posOffset>671195</wp:posOffset>
                </wp:positionH>
                <wp:positionV relativeFrom="paragraph">
                  <wp:posOffset>58420</wp:posOffset>
                </wp:positionV>
                <wp:extent cx="4842510" cy="1995170"/>
                <wp:effectExtent l="0" t="0" r="0" b="5080"/>
                <wp:wrapNone/>
                <wp:docPr id="1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2510" cy="1995170"/>
                          <a:chOff x="2191" y="5210"/>
                          <a:chExt cx="7626" cy="3142"/>
                        </a:xfrm>
                      </wpg:grpSpPr>
                      <pic:pic xmlns:pic="http://schemas.openxmlformats.org/drawingml/2006/picture">
                        <pic:nvPicPr>
                          <pic:cNvPr id="17" name="Picture 16" descr="op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191" y="5210"/>
                            <a:ext cx="7626"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2"/>
                        <wps:cNvSpPr txBox="1">
                          <a:spLocks noChangeArrowheads="1"/>
                        </wps:cNvSpPr>
                        <wps:spPr bwMode="auto">
                          <a:xfrm>
                            <a:off x="3213" y="7666"/>
                            <a:ext cx="5763" cy="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3D0D7" w14:textId="77777777" w:rsidR="006018CB" w:rsidRPr="00B61517" w:rsidRDefault="006018CB" w:rsidP="005C1548">
                              <w:pPr>
                                <w:rPr>
                                  <w:b/>
                                  <w:color w:val="191946"/>
                                  <w:sz w:val="34"/>
                                  <w:szCs w:val="34"/>
                                </w:rPr>
                              </w:pPr>
                              <w:r w:rsidRPr="00B61517">
                                <w:rPr>
                                  <w:b/>
                                  <w:color w:val="191946"/>
                                  <w:sz w:val="34"/>
                                  <w:szCs w:val="34"/>
                                </w:rPr>
                                <w:t>TVORÍME VEDOMOSTNÚ SPOLOČNOSŤ</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19E06D40">
              <v:group id="Group 17" style="position:absolute;margin-left:52.85pt;margin-top:4.6pt;width:381.3pt;height:157.1pt;z-index:251658240" coordsize="7626,3142" coordorigin="2191,5210" o:spid="_x0000_s1026" w14:anchorId="62F3D0A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6" style="position:absolute;left:2191;top:5210;width:7626;height:2667;visibility:visible;mso-wrap-style:square" alt="opis"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">
                  <v:imagedata o:title="opis" r:id="rId12"/>
                </v:shape>
                <v:shapetype id="_x0000_t202" coordsize="21600,21600" o:spt="202" path="m,l,21600r21600,l21600,xe">
                  <v:stroke joinstyle="miter"/>
                  <v:path gradientshapeok="t" o:connecttype="rect"/>
                </v:shapetype>
                <v:shape id="_x0000_s1028" style="position:absolute;left:3213;top:7666;width:5763;height:686;visibility:visible;mso-wrap-style:square;v-text-anchor:top"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v:textbox>
                    <w:txbxContent>
                      <w:p w:rsidRPr="00B61517" w:rsidR="006018CB" w:rsidP="005C1548" w:rsidRDefault="006018CB" w14:paraId="4C98BE47" w14:textId="77777777">
                        <w:pPr>
                          <w:rPr>
                            <w:b/>
                            <w:color w:val="191946"/>
                            <w:sz w:val="34"/>
                            <w:szCs w:val="34"/>
                          </w:rPr>
                        </w:pPr>
                        <w:r w:rsidRPr="00B61517">
                          <w:rPr>
                            <w:b/>
                            <w:color w:val="191946"/>
                            <w:sz w:val="34"/>
                            <w:szCs w:val="34"/>
                          </w:rPr>
                          <w:t>TVORÍME VEDOMOSTNÚ SPOLOČNOSŤ</w:t>
                        </w:r>
                      </w:p>
                    </w:txbxContent>
                  </v:textbox>
                </v:shape>
              </v:group>
            </w:pict>
          </mc:Fallback>
        </mc:AlternateContent>
      </w:r>
    </w:p>
    <w:p w14:paraId="62F3BF65" w14:textId="77777777" w:rsidR="001C3785" w:rsidRPr="009B2BAF" w:rsidRDefault="001C3785" w:rsidP="001C3785">
      <w:pPr>
        <w:jc w:val="center"/>
        <w:rPr>
          <w:b/>
          <w:sz w:val="26"/>
          <w:szCs w:val="26"/>
        </w:rPr>
      </w:pPr>
    </w:p>
    <w:p w14:paraId="62F3BF66" w14:textId="77777777" w:rsidR="001C3785" w:rsidRPr="009B2BAF" w:rsidRDefault="001C3785" w:rsidP="001C3785">
      <w:pPr>
        <w:jc w:val="center"/>
        <w:rPr>
          <w:b/>
          <w:sz w:val="26"/>
          <w:szCs w:val="26"/>
        </w:rPr>
      </w:pPr>
    </w:p>
    <w:p w14:paraId="62F3BF67" w14:textId="77777777" w:rsidR="005C1548" w:rsidRPr="009B2BAF" w:rsidRDefault="005C1548" w:rsidP="001C3785">
      <w:pPr>
        <w:spacing w:after="120"/>
        <w:jc w:val="center"/>
        <w:rPr>
          <w:rFonts w:ascii="Arial" w:hAnsi="Arial" w:cs="Arial"/>
          <w:b/>
          <w:sz w:val="44"/>
          <w:szCs w:val="32"/>
          <w:highlight w:val="yellow"/>
        </w:rPr>
      </w:pPr>
    </w:p>
    <w:p w14:paraId="62F3BF68" w14:textId="77777777" w:rsidR="005C1548" w:rsidRPr="009B2BAF" w:rsidRDefault="005C1548" w:rsidP="001C3785">
      <w:pPr>
        <w:spacing w:after="120"/>
        <w:jc w:val="center"/>
        <w:rPr>
          <w:rFonts w:ascii="Arial" w:hAnsi="Arial" w:cs="Arial"/>
          <w:b/>
          <w:sz w:val="44"/>
          <w:szCs w:val="32"/>
          <w:highlight w:val="yellow"/>
        </w:rPr>
      </w:pPr>
    </w:p>
    <w:p w14:paraId="62F3BF69" w14:textId="77777777" w:rsidR="005C1548" w:rsidRPr="009B2BAF" w:rsidRDefault="005C1548" w:rsidP="001C3785">
      <w:pPr>
        <w:spacing w:after="120"/>
        <w:jc w:val="center"/>
        <w:rPr>
          <w:rFonts w:ascii="Arial" w:hAnsi="Arial" w:cs="Arial"/>
          <w:b/>
          <w:sz w:val="44"/>
          <w:szCs w:val="32"/>
          <w:highlight w:val="yellow"/>
        </w:rPr>
      </w:pPr>
    </w:p>
    <w:p w14:paraId="62F3BF6A" w14:textId="77777777" w:rsidR="001C3785" w:rsidRPr="009B2BAF" w:rsidRDefault="001C3785" w:rsidP="001C3785">
      <w:pPr>
        <w:spacing w:after="120"/>
        <w:jc w:val="center"/>
        <w:rPr>
          <w:b/>
          <w:sz w:val="32"/>
          <w:szCs w:val="32"/>
        </w:rPr>
      </w:pPr>
    </w:p>
    <w:p w14:paraId="62F3BF6B" w14:textId="77777777" w:rsidR="00D4398F" w:rsidRPr="009B2BAF" w:rsidRDefault="00D4398F" w:rsidP="001C3785">
      <w:pPr>
        <w:spacing w:after="120"/>
        <w:jc w:val="center"/>
        <w:rPr>
          <w:b/>
          <w:sz w:val="32"/>
          <w:szCs w:val="32"/>
        </w:rPr>
      </w:pPr>
    </w:p>
    <w:p w14:paraId="62F3BF6C" w14:textId="77777777" w:rsidR="001C3785" w:rsidRPr="009B2BAF" w:rsidRDefault="001C3785" w:rsidP="001C3785">
      <w:pPr>
        <w:spacing w:after="120"/>
        <w:jc w:val="center"/>
        <w:rPr>
          <w:b/>
          <w:sz w:val="32"/>
          <w:szCs w:val="32"/>
        </w:rPr>
      </w:pPr>
    </w:p>
    <w:p w14:paraId="62F3BF6D" w14:textId="162874B3" w:rsidR="0064552E" w:rsidRPr="009B2BAF" w:rsidRDefault="00C80742" w:rsidP="001C3785">
      <w:pPr>
        <w:spacing w:after="120"/>
        <w:jc w:val="center"/>
        <w:rPr>
          <w:b/>
          <w:sz w:val="44"/>
          <w:szCs w:val="32"/>
        </w:rPr>
      </w:pPr>
      <w:r>
        <w:rPr>
          <w:rFonts w:ascii="Arial" w:hAnsi="Arial" w:cs="Arial"/>
          <w:b/>
          <w:sz w:val="44"/>
          <w:szCs w:val="32"/>
        </w:rPr>
        <w:t>x</w:t>
      </w:r>
      <w:r w:rsidR="00337159" w:rsidRPr="000A1986">
        <w:rPr>
          <w:rFonts w:ascii="Arial" w:hAnsi="Arial" w:cs="Arial"/>
          <w:b/>
          <w:sz w:val="44"/>
          <w:szCs w:val="32"/>
        </w:rPr>
        <w:t>070</w:t>
      </w:r>
      <w:r w:rsidR="00894F89">
        <w:rPr>
          <w:rFonts w:ascii="Arial" w:hAnsi="Arial" w:cs="Arial"/>
          <w:b/>
          <w:sz w:val="44"/>
          <w:szCs w:val="32"/>
        </w:rPr>
        <w:t>E</w:t>
      </w:r>
      <w:r w:rsidR="00337159" w:rsidRPr="000A1986">
        <w:rPr>
          <w:rFonts w:ascii="Arial" w:hAnsi="Arial" w:cs="Arial"/>
          <w:b/>
          <w:sz w:val="44"/>
          <w:szCs w:val="32"/>
        </w:rPr>
        <w:t xml:space="preserve"> Detailná špecifikácia rozhrania – prehľad služieb</w:t>
      </w:r>
    </w:p>
    <w:p w14:paraId="62F3BF6E" w14:textId="5846F8B0" w:rsidR="008C6E0D" w:rsidRDefault="0011780F" w:rsidP="008C6E0D">
      <w:pPr>
        <w:spacing w:after="120"/>
        <w:rPr>
          <w:rFonts w:ascii="Arial" w:hAnsi="Arial" w:cs="Arial"/>
          <w:b/>
          <w:sz w:val="24"/>
          <w:szCs w:val="24"/>
        </w:rPr>
      </w:pPr>
      <w:r>
        <w:rPr>
          <w:b/>
          <w:noProof/>
          <w:sz w:val="32"/>
          <w:szCs w:val="32"/>
          <w:lang w:eastAsia="sk-SK"/>
        </w:rPr>
        <mc:AlternateContent>
          <mc:Choice Requires="wpg">
            <w:drawing>
              <wp:anchor distT="0" distB="0" distL="114300" distR="114300" simplePos="0" relativeHeight="251658241" behindDoc="1" locked="0" layoutInCell="1" allowOverlap="1" wp14:anchorId="62F3D0AE" wp14:editId="792D41EC">
                <wp:simplePos x="0" y="0"/>
                <wp:positionH relativeFrom="page">
                  <wp:posOffset>1407795</wp:posOffset>
                </wp:positionH>
                <wp:positionV relativeFrom="page">
                  <wp:posOffset>8526145</wp:posOffset>
                </wp:positionV>
                <wp:extent cx="6163310" cy="2073910"/>
                <wp:effectExtent l="0" t="0" r="8890" b="21590"/>
                <wp:wrapNone/>
                <wp:docPr id="1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63310" cy="2073910"/>
                          <a:chOff x="0" y="0"/>
                          <a:chExt cx="6162674" cy="2073275"/>
                        </a:xfrm>
                      </wpg:grpSpPr>
                      <wps:wsp>
                        <wps:cNvPr id="14" name="Rectangle 7"/>
                        <wps:cNvSpPr>
                          <a:spLocks noChangeArrowheads="1"/>
                        </wps:cNvSpPr>
                        <wps:spPr bwMode="auto">
                          <a:xfrm>
                            <a:off x="0" y="457200"/>
                            <a:ext cx="6072225" cy="860425"/>
                          </a:xfrm>
                          <a:prstGeom prst="rect">
                            <a:avLst/>
                          </a:prstGeom>
                          <a:solidFill>
                            <a:srgbClr val="19194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F3D0D8" w14:textId="77777777" w:rsidR="006018CB" w:rsidRDefault="006018CB" w:rsidP="00D4398F">
                              <w:pPr>
                                <w:jc w:val="center"/>
                              </w:pPr>
                            </w:p>
                            <w:p w14:paraId="62F3D0D9" w14:textId="77777777" w:rsidR="006018CB" w:rsidRPr="00CC00B5" w:rsidRDefault="006018CB" w:rsidP="00D4398F">
                              <w:pPr>
                                <w:jc w:val="center"/>
                                <w:rPr>
                                  <w:sz w:val="6"/>
                                </w:rPr>
                              </w:pPr>
                            </w:p>
                            <w:p w14:paraId="62F3D0DA" w14:textId="77777777" w:rsidR="006018CB" w:rsidRPr="000658EF" w:rsidRDefault="006018CB" w:rsidP="009B2BAF">
                              <w:pPr>
                                <w:tabs>
                                  <w:tab w:val="right" w:pos="9214"/>
                                </w:tabs>
                                <w:ind w:left="4963"/>
                              </w:pPr>
                              <w:r>
                                <w:rPr>
                                  <w:lang w:val="en-US"/>
                                </w:rPr>
                                <w:tab/>
                              </w:r>
                              <w:r w:rsidRPr="000658EF">
                                <w:rPr>
                                  <w:lang w:val="en-US"/>
                                </w:rPr>
                                <w:t>Projekt je spolufinancovan</w:t>
                              </w:r>
                              <w:r w:rsidRPr="000658EF">
                                <w:t>ý Európskou úniou</w:t>
                              </w:r>
                              <w:r>
                                <w:br/>
                              </w:r>
                              <w:r>
                                <w:rPr>
                                  <w:lang w:val="en-US"/>
                                </w:rPr>
                                <w:tab/>
                              </w:r>
                              <w:r>
                                <w:t>Európsky fond regionálneho rozvoja</w:t>
                              </w:r>
                              <w:r>
                                <w:rPr>
                                  <w:lang w:val="en-US"/>
                                </w:rPr>
                                <w:t xml:space="preserve"> </w:t>
                              </w:r>
                              <w:r>
                                <w:rPr>
                                  <w:lang w:val="en-US"/>
                                </w:rPr>
                                <w:br/>
                              </w:r>
                            </w:p>
                            <w:p w14:paraId="62F3D0DB" w14:textId="77777777" w:rsidR="006018CB" w:rsidRDefault="006018CB" w:rsidP="000658EF">
                              <w:pPr>
                                <w:ind w:left="4962"/>
                                <w:jc w:val="right"/>
                              </w:pPr>
                              <w:r>
                                <w:t>d</w:t>
                              </w:r>
                            </w:p>
                            <w:p w14:paraId="62F3D0DC" w14:textId="77777777" w:rsidR="006018CB" w:rsidRDefault="006018CB" w:rsidP="000658EF">
                              <w:pPr>
                                <w:ind w:left="4962"/>
                                <w:jc w:val="right"/>
                              </w:pPr>
                              <w:r>
                                <w:t>dd</w:t>
                              </w:r>
                            </w:p>
                            <w:p w14:paraId="62F3D0DD" w14:textId="77777777" w:rsidR="006018CB" w:rsidRDefault="006018CB" w:rsidP="000658EF">
                              <w:pPr>
                                <w:ind w:left="4962"/>
                                <w:jc w:val="right"/>
                              </w:pPr>
                              <w:r>
                                <w:t>Európsky fon</w:t>
                              </w:r>
                            </w:p>
                            <w:p w14:paraId="62F3D0DE" w14:textId="77777777" w:rsidR="006018CB" w:rsidRDefault="006018CB" w:rsidP="00D4398F">
                              <w:pPr>
                                <w:jc w:val="center"/>
                              </w:pPr>
                            </w:p>
                            <w:p w14:paraId="62F3D0DF" w14:textId="77777777" w:rsidR="006018CB" w:rsidRDefault="006018CB" w:rsidP="00D4398F">
                              <w:pPr>
                                <w:jc w:val="center"/>
                              </w:pPr>
                            </w:p>
                          </w:txbxContent>
                        </wps:txbx>
                        <wps:bodyPr rot="0" vert="horz" wrap="square" lIns="91440" tIns="45720" rIns="91440" bIns="45720" anchor="t" anchorCtr="0" upright="1">
                          <a:noAutofit/>
                        </wps:bodyPr>
                      </wps:wsp>
                      <wps:wsp>
                        <wps:cNvPr id="15" name="Rectangle 18"/>
                        <wps:cNvSpPr>
                          <a:spLocks noChangeArrowheads="1"/>
                        </wps:cNvSpPr>
                        <wps:spPr bwMode="auto">
                          <a:xfrm>
                            <a:off x="352425" y="0"/>
                            <a:ext cx="5721350" cy="930275"/>
                          </a:xfrm>
                          <a:prstGeom prst="rect">
                            <a:avLst/>
                          </a:prstGeom>
                          <a:solidFill>
                            <a:srgbClr val="EB007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F3D0E0" w14:textId="77777777" w:rsidR="006018CB" w:rsidRPr="000658EF" w:rsidRDefault="006018CB" w:rsidP="000658EF">
                              <w:pPr>
                                <w:spacing w:after="0"/>
                                <w:jc w:val="center"/>
                                <w:rPr>
                                  <w:rFonts w:ascii="Arial" w:hAnsi="Arial" w:cs="Arial"/>
                                  <w:b/>
                                  <w:color w:val="FFFFFF" w:themeColor="background1"/>
                                  <w:szCs w:val="32"/>
                                  <w:lang w:val="en-US"/>
                                </w:rPr>
                              </w:pPr>
                            </w:p>
                            <w:p w14:paraId="62F3D0E1" w14:textId="77777777" w:rsidR="006018CB" w:rsidRDefault="006018CB" w:rsidP="000658EF">
                              <w:pPr>
                                <w:spacing w:after="0"/>
                                <w:jc w:val="center"/>
                                <w:rPr>
                                  <w:rFonts w:ascii="Arial" w:hAnsi="Arial" w:cs="Arial"/>
                                  <w:b/>
                                  <w:color w:val="FFFFFF" w:themeColor="background1"/>
                                  <w:sz w:val="44"/>
                                  <w:szCs w:val="32"/>
                                </w:rPr>
                              </w:pPr>
                              <w:r>
                                <w:rPr>
                                  <w:rFonts w:ascii="Arial" w:hAnsi="Arial" w:cs="Arial"/>
                                  <w:b/>
                                  <w:color w:val="FFFFFF" w:themeColor="background1"/>
                                  <w:sz w:val="44"/>
                                  <w:szCs w:val="32"/>
                                  <w:lang w:val="en-US"/>
                                </w:rPr>
                                <w:t>Elektronick</w:t>
                              </w:r>
                              <w:r>
                                <w:rPr>
                                  <w:rFonts w:ascii="Arial" w:hAnsi="Arial" w:cs="Arial"/>
                                  <w:b/>
                                  <w:color w:val="FFFFFF" w:themeColor="background1"/>
                                  <w:sz w:val="44"/>
                                  <w:szCs w:val="32"/>
                                </w:rPr>
                                <w:t>é služby zdravotníctva</w:t>
                              </w:r>
                            </w:p>
                            <w:p w14:paraId="62F3D0E2" w14:textId="6856FCC4" w:rsidR="006018CB" w:rsidRPr="000658EF" w:rsidRDefault="006018CB" w:rsidP="000658EF">
                              <w:pPr>
                                <w:spacing w:after="0"/>
                                <w:jc w:val="center"/>
                                <w:rPr>
                                  <w:rFonts w:ascii="Arial" w:hAnsi="Arial" w:cs="Arial"/>
                                  <w:color w:val="FFFFFF" w:themeColor="background1"/>
                                  <w:sz w:val="24"/>
                                  <w:szCs w:val="32"/>
                                </w:rPr>
                              </w:pPr>
                              <w:r w:rsidRPr="000658EF">
                                <w:rPr>
                                  <w:rFonts w:ascii="Arial" w:hAnsi="Arial" w:cs="Arial"/>
                                  <w:color w:val="FFFFFF" w:themeColor="background1"/>
                                  <w:sz w:val="24"/>
                                  <w:szCs w:val="32"/>
                                </w:rPr>
                                <w:t xml:space="preserve">kód ITMS projektu: </w:t>
                              </w:r>
                              <w:r>
                                <w:rPr>
                                  <w:rFonts w:ascii="Arial" w:hAnsi="Arial" w:cs="Arial"/>
                                  <w:b/>
                                  <w:color w:val="FFFFFF" w:themeColor="background1"/>
                                  <w:sz w:val="24"/>
                                  <w:szCs w:val="32"/>
                                </w:rPr>
                                <w:t>2110120009</w:t>
                              </w:r>
                            </w:p>
                            <w:p w14:paraId="62F3D0E3" w14:textId="77777777" w:rsidR="006018CB" w:rsidRDefault="006018CB"/>
                          </w:txbxContent>
                        </wps:txbx>
                        <wps:bodyPr rot="0" vert="horz" wrap="square" lIns="91440" tIns="45720" rIns="91440" bIns="45720" anchor="t" anchorCtr="0" upright="1">
                          <a:noAutofit/>
                        </wps:bodyPr>
                      </wps:wsp>
                      <wps:wsp>
                        <wps:cNvPr id="12" name="Rectangle 22"/>
                        <wps:cNvSpPr>
                          <a:spLocks noChangeArrowheads="1"/>
                        </wps:cNvSpPr>
                        <wps:spPr bwMode="auto">
                          <a:xfrm>
                            <a:off x="4114800" y="1314450"/>
                            <a:ext cx="2047874" cy="748664"/>
                          </a:xfrm>
                          <a:prstGeom prst="rect">
                            <a:avLst/>
                          </a:prstGeom>
                          <a:solidFill>
                            <a:srgbClr val="191946"/>
                          </a:solidFill>
                          <a:ln w="9525">
                            <a:noFill/>
                            <a:miter lim="800000"/>
                            <a:headEnd/>
                            <a:tailEnd/>
                          </a:ln>
                        </wps:spPr>
                        <wps:txbx>
                          <w:txbxContent>
                            <w:p w14:paraId="62F3D0E4" w14:textId="77777777" w:rsidR="006018CB" w:rsidRDefault="006018CB" w:rsidP="009B2BAF">
                              <w:pPr>
                                <w:tabs>
                                  <w:tab w:val="right" w:pos="2694"/>
                                </w:tabs>
                              </w:pPr>
                              <w:r>
                                <w:br/>
                              </w:r>
                              <w:r>
                                <w:rPr>
                                  <w:lang w:val="en-US"/>
                                </w:rPr>
                                <w:tab/>
                              </w:r>
                              <w:r w:rsidRPr="000658EF">
                                <w:rPr>
                                  <w:sz w:val="18"/>
                                </w:rPr>
                                <w:t>www.informatizacia.sk</w:t>
                              </w:r>
                              <w:r>
                                <w:br/>
                              </w:r>
                              <w:r>
                                <w:rPr>
                                  <w:lang w:val="en-US"/>
                                </w:rPr>
                                <w:tab/>
                              </w:r>
                              <w:r>
                                <w:rPr>
                                  <w:sz w:val="18"/>
                                </w:rPr>
                                <w:t>www.opis.gov.sk</w:t>
                              </w:r>
                            </w:p>
                          </w:txbxContent>
                        </wps:txbx>
                        <wps:bodyPr rot="0" vert="horz" wrap="square" lIns="91440" tIns="45720" rIns="91440" bIns="45720" anchor="t" anchorCtr="0" upright="1">
                          <a:noAutofit/>
                        </wps:bodyPr>
                      </wps:wsp>
                      <wps:wsp>
                        <wps:cNvPr id="13" name="AutoShape 23"/>
                        <wps:cNvSpPr>
                          <a:spLocks noChangeArrowheads="1"/>
                        </wps:cNvSpPr>
                        <wps:spPr bwMode="auto">
                          <a:xfrm>
                            <a:off x="3629025" y="1314450"/>
                            <a:ext cx="957580" cy="758825"/>
                          </a:xfrm>
                          <a:prstGeom prst="triangle">
                            <a:avLst>
                              <a:gd name="adj" fmla="val 50000"/>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2B498790">
              <v:group id="Group 7" style="position:absolute;margin-left:110.85pt;margin-top:671.35pt;width:485.3pt;height:163.3pt;z-index:-251658239;mso-position-horizontal-relative:page;mso-position-vertical-relative:page;mso-width-relative:margin;mso-height-relative:margin" coordsize="61626,20732" o:spid="_x0000_s1029" w14:anchorId="62F3D0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">
                <v:rect id="Rectangle 7" style="position:absolute;top:4572;width:60722;height:8604;visibility:visible;mso-wrap-style:square;v-text-anchor:top" o:spid="_x0000_s1030" fillcolor="#191946"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">
                  <v:textbox>
                    <w:txbxContent>
                      <w:p w:rsidR="006018CB" w:rsidP="00D4398F" w:rsidRDefault="006018CB" w14:paraId="672A6659" w14:textId="77777777">
                        <w:pPr>
                          <w:jc w:val="center"/>
                        </w:pPr>
                      </w:p>
                      <w:p w:rsidRPr="00CC00B5" w:rsidR="006018CB" w:rsidP="00D4398F" w:rsidRDefault="006018CB" w14:paraId="0A37501D" w14:textId="77777777">
                        <w:pPr>
                          <w:jc w:val="center"/>
                          <w:rPr>
                            <w:sz w:val="6"/>
                          </w:rPr>
                        </w:pPr>
                      </w:p>
                      <w:p w:rsidRPr="000658EF" w:rsidR="006018CB" w:rsidP="009B2BAF" w:rsidRDefault="006018CB" w14:paraId="36268767" w14:textId="77777777">
                        <w:pPr>
                          <w:tabs>
                            <w:tab w:val="right" w:pos="9214"/>
                          </w:tabs>
                          <w:ind w:left="4963"/>
                        </w:pPr>
                        <w:r>
                          <w:rPr>
                            <w:lang w:val="en-US"/>
                          </w:rPr>
                          <w:tab/>
                        </w:r>
                        <w:r w:rsidRPr="000658EF">
                          <w:rPr>
                            <w:lang w:val="en-US"/>
                          </w:rPr>
                          <w:t>Projekt je spolufinancovan</w:t>
                        </w:r>
                        <w:r w:rsidRPr="000658EF">
                          <w:t>ý Európskou úniou</w:t>
                        </w:r>
                        <w:r>
                          <w:br/>
                        </w:r>
                        <w:r>
                          <w:rPr>
                            <w:lang w:val="en-US"/>
                          </w:rPr>
                          <w:tab/>
                        </w:r>
                        <w:r>
                          <w:t>Európsky fond regionálneho rozvoja</w:t>
                        </w:r>
                        <w:r>
                          <w:rPr>
                            <w:lang w:val="en-US"/>
                          </w:rPr>
                          <w:t xml:space="preserve"> </w:t>
                        </w:r>
                        <w:r>
                          <w:rPr>
                            <w:lang w:val="en-US"/>
                          </w:rPr>
                          <w:br/>
                        </w:r>
                      </w:p>
                      <w:p w:rsidR="006018CB" w:rsidP="000658EF" w:rsidRDefault="006018CB" w14:paraId="1559D049" w14:textId="77777777">
                        <w:pPr>
                          <w:ind w:left="4962"/>
                          <w:jc w:val="right"/>
                        </w:pPr>
                        <w:r>
                          <w:t>d</w:t>
                        </w:r>
                      </w:p>
                      <w:p w:rsidR="006018CB" w:rsidP="000658EF" w:rsidRDefault="006018CB" w14:paraId="370A3129" w14:textId="77777777">
                        <w:pPr>
                          <w:ind w:left="4962"/>
                          <w:jc w:val="right"/>
                        </w:pPr>
                        <w:r>
                          <w:t>dd</w:t>
                        </w:r>
                      </w:p>
                      <w:p w:rsidR="006018CB" w:rsidP="000658EF" w:rsidRDefault="006018CB" w14:paraId="633348A0" w14:textId="77777777">
                        <w:pPr>
                          <w:ind w:left="4962"/>
                          <w:jc w:val="right"/>
                        </w:pPr>
                        <w:r>
                          <w:t>Európsky fon</w:t>
                        </w:r>
                      </w:p>
                      <w:p w:rsidR="006018CB" w:rsidP="00D4398F" w:rsidRDefault="006018CB" w14:paraId="5DAB6C7B" w14:textId="77777777">
                        <w:pPr>
                          <w:jc w:val="center"/>
                        </w:pPr>
                      </w:p>
                      <w:p w:rsidR="006018CB" w:rsidP="00D4398F" w:rsidRDefault="006018CB" w14:paraId="02EB378F" w14:textId="77777777">
                        <w:pPr>
                          <w:jc w:val="center"/>
                        </w:pPr>
                      </w:p>
                    </w:txbxContent>
                  </v:textbox>
                </v:rect>
                <v:rect id="Rectangle 18" style="position:absolute;left:3524;width:57213;height:9302;visibility:visible;mso-wrap-style:square;v-text-anchor:top" o:spid="_x0000_s1031" fillcolor="#eb007d"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">
                  <v:textbox>
                    <w:txbxContent>
                      <w:p w:rsidRPr="000658EF" w:rsidR="006018CB" w:rsidP="000658EF" w:rsidRDefault="006018CB" w14:paraId="6A05A809" w14:textId="77777777">
                        <w:pPr>
                          <w:spacing w:after="0"/>
                          <w:jc w:val="center"/>
                          <w:rPr>
                            <w:rFonts w:ascii="Arial" w:hAnsi="Arial" w:cs="Arial"/>
                            <w:b/>
                            <w:color w:val="FFFFFF" w:themeColor="background1"/>
                            <w:szCs w:val="32"/>
                            <w:lang w:val="en-US"/>
                          </w:rPr>
                        </w:pPr>
                      </w:p>
                      <w:p w:rsidR="006018CB" w:rsidP="000658EF" w:rsidRDefault="006018CB" w14:paraId="2C9F8622" w14:textId="77777777">
                        <w:pPr>
                          <w:spacing w:after="0"/>
                          <w:jc w:val="center"/>
                          <w:rPr>
                            <w:rFonts w:ascii="Arial" w:hAnsi="Arial" w:cs="Arial"/>
                            <w:b/>
                            <w:color w:val="FFFFFF" w:themeColor="background1"/>
                            <w:sz w:val="44"/>
                            <w:szCs w:val="32"/>
                          </w:rPr>
                        </w:pPr>
                        <w:r>
                          <w:rPr>
                            <w:rFonts w:ascii="Arial" w:hAnsi="Arial" w:cs="Arial"/>
                            <w:b/>
                            <w:color w:val="FFFFFF" w:themeColor="background1"/>
                            <w:sz w:val="44"/>
                            <w:szCs w:val="32"/>
                            <w:lang w:val="en-US"/>
                          </w:rPr>
                          <w:t>Elektronick</w:t>
                        </w:r>
                        <w:r>
                          <w:rPr>
                            <w:rFonts w:ascii="Arial" w:hAnsi="Arial" w:cs="Arial"/>
                            <w:b/>
                            <w:color w:val="FFFFFF" w:themeColor="background1"/>
                            <w:sz w:val="44"/>
                            <w:szCs w:val="32"/>
                          </w:rPr>
                          <w:t>é služby zdravotníctva</w:t>
                        </w:r>
                      </w:p>
                      <w:p w:rsidRPr="000658EF" w:rsidR="006018CB" w:rsidP="000658EF" w:rsidRDefault="006018CB" w14:paraId="670573B6" w14:textId="6856FCC4">
                        <w:pPr>
                          <w:spacing w:after="0"/>
                          <w:jc w:val="center"/>
                          <w:rPr>
                            <w:rFonts w:ascii="Arial" w:hAnsi="Arial" w:cs="Arial"/>
                            <w:color w:val="FFFFFF" w:themeColor="background1"/>
                            <w:sz w:val="24"/>
                            <w:szCs w:val="32"/>
                          </w:rPr>
                        </w:pPr>
                        <w:r w:rsidRPr="000658EF">
                          <w:rPr>
                            <w:rFonts w:ascii="Arial" w:hAnsi="Arial" w:cs="Arial"/>
                            <w:color w:val="FFFFFF" w:themeColor="background1"/>
                            <w:sz w:val="24"/>
                            <w:szCs w:val="32"/>
                          </w:rPr>
                          <w:t xml:space="preserve">kód ITMS projektu: </w:t>
                        </w:r>
                        <w:r>
                          <w:rPr>
                            <w:rFonts w:ascii="Arial" w:hAnsi="Arial" w:cs="Arial"/>
                            <w:b/>
                            <w:color w:val="FFFFFF" w:themeColor="background1"/>
                            <w:sz w:val="24"/>
                            <w:szCs w:val="32"/>
                          </w:rPr>
                          <w:t>2110120009</w:t>
                        </w:r>
                      </w:p>
                      <w:p w:rsidR="006018CB" w:rsidRDefault="006018CB" w14:paraId="5A39BBE3" w14:textId="77777777"/>
                    </w:txbxContent>
                  </v:textbox>
                </v:rect>
                <v:rect id="Rectangle 22" style="position:absolute;left:41148;top:13144;width:20478;height:7487;visibility:visible;mso-wrap-style:square;v-text-anchor:top" o:spid="_x0000_s1032" fillcolor="#191946"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">
                  <v:textbox>
                    <w:txbxContent>
                      <w:p w:rsidR="006018CB" w:rsidP="009B2BAF" w:rsidRDefault="006018CB" w14:paraId="3D3356C3" w14:textId="77777777">
                        <w:pPr>
                          <w:tabs>
                            <w:tab w:val="right" w:pos="2694"/>
                          </w:tabs>
                        </w:pPr>
                        <w:r>
                          <w:br/>
                        </w:r>
                        <w:r>
                          <w:rPr>
                            <w:lang w:val="en-US"/>
                          </w:rPr>
                          <w:tab/>
                        </w:r>
                        <w:r w:rsidRPr="000658EF">
                          <w:rPr>
                            <w:sz w:val="18"/>
                          </w:rPr>
                          <w:t>www.informatizacia.sk</w:t>
                        </w:r>
                        <w:r>
                          <w:br/>
                        </w:r>
                        <w:r>
                          <w:rPr>
                            <w:lang w:val="en-US"/>
                          </w:rPr>
                          <w:tab/>
                        </w:r>
                        <w:r>
                          <w:rPr>
                            <w:sz w:val="18"/>
                          </w:rPr>
                          <w:t>www.opis.gov.sk</w:t>
                        </w:r>
                      </w:p>
                    </w:txbxContent>
                  </v:textbox>
                </v:rect>
                <v:shapetype id="_x0000_t5" coordsize="21600,21600" o:spt="5" adj="10800" path="m@0,l,21600r21600,xe">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AutoShape 23" style="position:absolute;left:36290;top:13144;width:9576;height:7588;visibility:visible;mso-wrap-style:square;v-text-anchor:top" o:spid="_x0000_s1033" strokecolor="white [3212]" type="#_x0000_t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"/>
                <w10:wrap anchorx="page" anchory="page"/>
              </v:group>
            </w:pict>
          </mc:Fallback>
        </mc:AlternateContent>
      </w:r>
      <w:r w:rsidR="008C6E0D">
        <w:rPr>
          <w:rFonts w:ascii="Arial" w:hAnsi="Arial" w:cs="Arial"/>
          <w:b/>
          <w:i/>
          <w:sz w:val="24"/>
          <w:szCs w:val="24"/>
        </w:rPr>
        <w:br w:type="page"/>
      </w:r>
    </w:p>
    <w:p w14:paraId="62F3BF6F" w14:textId="77777777" w:rsidR="001C3785" w:rsidRPr="009B2BAF" w:rsidRDefault="001C3785" w:rsidP="001C3785">
      <w:pPr>
        <w:pStyle w:val="Nadpis9"/>
        <w:numPr>
          <w:ilvl w:val="0"/>
          <w:numId w:val="0"/>
        </w:numPr>
        <w:jc w:val="center"/>
        <w:rPr>
          <w:rFonts w:ascii="Arial" w:hAnsi="Arial" w:cs="Arial"/>
          <w:b/>
          <w:i w:val="0"/>
          <w:sz w:val="24"/>
          <w:szCs w:val="24"/>
        </w:rPr>
      </w:pPr>
      <w:r w:rsidRPr="009B2BAF">
        <w:rPr>
          <w:rFonts w:ascii="Arial" w:hAnsi="Arial" w:cs="Arial"/>
          <w:b/>
          <w:i w:val="0"/>
          <w:sz w:val="24"/>
          <w:szCs w:val="24"/>
        </w:rPr>
        <w:lastRenderedPageBreak/>
        <w:t>Základné informácie o dokumente</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377"/>
        <w:gridCol w:w="7373"/>
      </w:tblGrid>
      <w:tr w:rsidR="00E04F98" w:rsidRPr="009B2BAF" w14:paraId="62F3BF75" w14:textId="77777777" w:rsidTr="00A35916">
        <w:tc>
          <w:tcPr>
            <w:tcW w:w="1219" w:type="pct"/>
            <w:tcBorders>
              <w:top w:val="single" w:sz="4" w:space="0" w:color="FFFFFF" w:themeColor="background1"/>
              <w:bottom w:val="single" w:sz="4" w:space="0" w:color="FFFFFF" w:themeColor="background1"/>
            </w:tcBorders>
            <w:shd w:val="clear" w:color="auto" w:fill="191946"/>
            <w:vAlign w:val="center"/>
          </w:tcPr>
          <w:p w14:paraId="62F3BF73" w14:textId="77777777" w:rsidR="00E04F98" w:rsidRPr="009B2BAF" w:rsidRDefault="00E04F98" w:rsidP="0029758A">
            <w:pPr>
              <w:spacing w:before="40" w:after="40" w:line="240" w:lineRule="auto"/>
              <w:rPr>
                <w:rFonts w:eastAsia="Times New Roman"/>
                <w:b/>
                <w:szCs w:val="20"/>
                <w:lang w:eastAsia="sk-SK"/>
              </w:rPr>
            </w:pPr>
            <w:r w:rsidRPr="009B2BAF">
              <w:rPr>
                <w:rFonts w:eastAsia="Times New Roman"/>
                <w:b/>
                <w:szCs w:val="20"/>
                <w:lang w:eastAsia="sk-SK"/>
              </w:rPr>
              <w:t>Názov dokumentu</w:t>
            </w:r>
          </w:p>
        </w:tc>
        <w:tc>
          <w:tcPr>
            <w:tcW w:w="3781" w:type="pct"/>
            <w:vAlign w:val="center"/>
          </w:tcPr>
          <w:p w14:paraId="62F3BF74" w14:textId="63B9D922" w:rsidR="00E04F98" w:rsidRPr="00C97922" w:rsidRDefault="00894F89" w:rsidP="0005551C">
            <w:pPr>
              <w:spacing w:before="40" w:after="40" w:line="240" w:lineRule="auto"/>
              <w:rPr>
                <w:rFonts w:eastAsia="Times New Roman"/>
                <w:szCs w:val="20"/>
                <w:lang w:eastAsia="sk-SK"/>
              </w:rPr>
            </w:pPr>
            <w:r>
              <w:rPr>
                <w:rFonts w:eastAsia="Times New Roman"/>
                <w:szCs w:val="20"/>
                <w:lang w:eastAsia="sk-SK"/>
              </w:rPr>
              <w:t>eSO1_SP_</w:t>
            </w:r>
            <w:r w:rsidR="00BF65BE">
              <w:rPr>
                <w:rFonts w:eastAsia="Times New Roman"/>
                <w:szCs w:val="20"/>
                <w:lang w:eastAsia="sk-SK"/>
              </w:rPr>
              <w:t>x</w:t>
            </w:r>
            <w:r w:rsidR="00E04F98" w:rsidRPr="00293426">
              <w:rPr>
                <w:rFonts w:eastAsia="Times New Roman"/>
                <w:szCs w:val="20"/>
                <w:lang w:eastAsia="sk-SK"/>
              </w:rPr>
              <w:t>070</w:t>
            </w:r>
            <w:r>
              <w:rPr>
                <w:rFonts w:eastAsia="Times New Roman"/>
                <w:szCs w:val="20"/>
                <w:lang w:eastAsia="sk-SK"/>
              </w:rPr>
              <w:t>E</w:t>
            </w:r>
            <w:r w:rsidR="00E04F98" w:rsidRPr="00293426">
              <w:rPr>
                <w:rFonts w:eastAsia="Times New Roman"/>
                <w:szCs w:val="20"/>
                <w:lang w:eastAsia="sk-SK"/>
              </w:rPr>
              <w:t>_Detailna_specifikacia_rozhrania_</w:t>
            </w:r>
            <w:r w:rsidR="00E04F98">
              <w:rPr>
                <w:rFonts w:eastAsia="Times New Roman"/>
                <w:szCs w:val="20"/>
                <w:lang w:eastAsia="sk-SK"/>
              </w:rPr>
              <w:t>Prehlad_sluzieb</w:t>
            </w:r>
          </w:p>
        </w:tc>
      </w:tr>
      <w:tr w:rsidR="00E04F98" w:rsidRPr="009B2BAF" w14:paraId="62F3BF78" w14:textId="77777777" w:rsidTr="00A35916">
        <w:tc>
          <w:tcPr>
            <w:tcW w:w="1219" w:type="pct"/>
            <w:tcBorders>
              <w:top w:val="single" w:sz="4" w:space="0" w:color="FFFFFF" w:themeColor="background1"/>
              <w:bottom w:val="single" w:sz="4" w:space="0" w:color="FFFFFF" w:themeColor="background1"/>
            </w:tcBorders>
            <w:shd w:val="clear" w:color="auto" w:fill="191946"/>
            <w:vAlign w:val="center"/>
          </w:tcPr>
          <w:p w14:paraId="62F3BF76" w14:textId="77777777" w:rsidR="00E04F98" w:rsidRPr="009B2BAF" w:rsidRDefault="00E04F98" w:rsidP="0029758A">
            <w:pPr>
              <w:spacing w:before="40" w:after="40" w:line="240" w:lineRule="auto"/>
              <w:rPr>
                <w:rFonts w:eastAsia="Times New Roman"/>
                <w:b/>
                <w:szCs w:val="20"/>
                <w:lang w:eastAsia="sk-SK"/>
              </w:rPr>
            </w:pPr>
            <w:r w:rsidRPr="009B2BAF">
              <w:rPr>
                <w:rFonts w:eastAsia="Times New Roman"/>
                <w:b/>
                <w:szCs w:val="20"/>
                <w:lang w:eastAsia="sk-SK"/>
              </w:rPr>
              <w:t>Aktuálna verzia</w:t>
            </w:r>
          </w:p>
        </w:tc>
        <w:tc>
          <w:tcPr>
            <w:tcW w:w="3781" w:type="pct"/>
            <w:vAlign w:val="center"/>
          </w:tcPr>
          <w:p w14:paraId="62F3BF77" w14:textId="7B7FAAF8" w:rsidR="00E04F98" w:rsidRPr="00A35916" w:rsidRDefault="0087189F" w:rsidP="00A35916">
            <w:pPr>
              <w:spacing w:before="40" w:after="40" w:line="240" w:lineRule="auto"/>
              <w:rPr>
                <w:rFonts w:eastAsia="Times New Roman"/>
                <w:lang w:eastAsia="sk-SK"/>
              </w:rPr>
            </w:pPr>
            <w:r w:rsidRPr="00036C3F">
              <w:rPr>
                <w:rFonts w:eastAsia="Times New Roman"/>
                <w:lang w:eastAsia="sk-SK"/>
              </w:rPr>
              <w:t>3</w:t>
            </w:r>
            <w:r w:rsidR="00BF65BE" w:rsidRPr="00036C3F">
              <w:rPr>
                <w:rFonts w:eastAsia="Times New Roman"/>
                <w:lang w:eastAsia="sk-SK"/>
              </w:rPr>
              <w:t>.</w:t>
            </w:r>
            <w:r w:rsidRPr="00036C3F">
              <w:rPr>
                <w:rFonts w:eastAsia="Times New Roman"/>
                <w:lang w:eastAsia="sk-SK"/>
              </w:rPr>
              <w:t>0.</w:t>
            </w:r>
            <w:r w:rsidR="00575E20" w:rsidRPr="00036C3F">
              <w:rPr>
                <w:rFonts w:eastAsia="Times New Roman"/>
                <w:lang w:eastAsia="sk-SK"/>
              </w:rPr>
              <w:t>1</w:t>
            </w:r>
            <w:ins w:id="0" w:author="Autor">
              <w:r w:rsidR="009C2099">
                <w:rPr>
                  <w:rFonts w:eastAsia="Times New Roman"/>
                  <w:lang w:eastAsia="sk-SK"/>
                </w:rPr>
                <w:t>4</w:t>
              </w:r>
            </w:ins>
            <w:del w:id="1" w:author="Autor">
              <w:r w:rsidR="33D029D1" w:rsidRPr="00036C3F" w:rsidDel="009C2099">
                <w:rPr>
                  <w:rFonts w:eastAsia="Times New Roman"/>
                  <w:lang w:eastAsia="sk-SK"/>
                </w:rPr>
                <w:delText>1</w:delText>
              </w:r>
            </w:del>
          </w:p>
        </w:tc>
      </w:tr>
      <w:tr w:rsidR="00E04F98" w:rsidRPr="009B2BAF" w14:paraId="62F3BF7B" w14:textId="77777777" w:rsidTr="00A35916">
        <w:tc>
          <w:tcPr>
            <w:tcW w:w="1219" w:type="pct"/>
            <w:tcBorders>
              <w:top w:val="single" w:sz="4" w:space="0" w:color="FFFFFF" w:themeColor="background1"/>
              <w:bottom w:val="single" w:sz="4" w:space="0" w:color="FFFFFF" w:themeColor="background1"/>
            </w:tcBorders>
            <w:shd w:val="clear" w:color="auto" w:fill="191946"/>
            <w:vAlign w:val="center"/>
          </w:tcPr>
          <w:p w14:paraId="62F3BF79" w14:textId="77777777" w:rsidR="00E04F98" w:rsidRPr="009B2BAF" w:rsidRDefault="00E04F98" w:rsidP="0029758A">
            <w:pPr>
              <w:spacing w:before="40" w:after="40" w:line="240" w:lineRule="auto"/>
              <w:rPr>
                <w:rFonts w:eastAsia="Times New Roman"/>
                <w:b/>
                <w:szCs w:val="20"/>
                <w:lang w:eastAsia="sk-SK"/>
              </w:rPr>
            </w:pPr>
            <w:r w:rsidRPr="009B2BAF">
              <w:rPr>
                <w:rFonts w:eastAsia="Times New Roman"/>
                <w:b/>
                <w:szCs w:val="20"/>
                <w:lang w:eastAsia="sk-SK"/>
              </w:rPr>
              <w:t>Status</w:t>
            </w:r>
          </w:p>
        </w:tc>
        <w:tc>
          <w:tcPr>
            <w:tcW w:w="3781" w:type="pct"/>
            <w:vAlign w:val="center"/>
          </w:tcPr>
          <w:p w14:paraId="62F3BF7A" w14:textId="1AE36536" w:rsidR="00E04F98" w:rsidRPr="00C30364" w:rsidRDefault="00C30364" w:rsidP="0029758A">
            <w:pPr>
              <w:spacing w:before="40" w:after="40" w:line="240" w:lineRule="auto"/>
              <w:rPr>
                <w:rFonts w:eastAsia="Times New Roman"/>
                <w:szCs w:val="20"/>
                <w:lang w:eastAsia="sk-SK"/>
              </w:rPr>
            </w:pPr>
            <w:r>
              <w:rPr>
                <w:rFonts w:eastAsia="Times New Roman"/>
                <w:szCs w:val="20"/>
                <w:lang w:eastAsia="sk-SK"/>
              </w:rPr>
              <w:t>Aktualizácia</w:t>
            </w:r>
          </w:p>
        </w:tc>
      </w:tr>
      <w:tr w:rsidR="00E04F98" w:rsidRPr="009B2BAF" w14:paraId="62F3BF7E" w14:textId="77777777" w:rsidTr="00A35916">
        <w:tc>
          <w:tcPr>
            <w:tcW w:w="1219" w:type="pct"/>
            <w:tcBorders>
              <w:top w:val="single" w:sz="4" w:space="0" w:color="FFFFFF" w:themeColor="background1"/>
              <w:bottom w:val="single" w:sz="12" w:space="0" w:color="auto"/>
            </w:tcBorders>
            <w:shd w:val="clear" w:color="auto" w:fill="191946"/>
            <w:vAlign w:val="center"/>
          </w:tcPr>
          <w:p w14:paraId="62F3BF7C" w14:textId="77777777" w:rsidR="00E04F98" w:rsidRPr="009B2BAF" w:rsidRDefault="00E04F98" w:rsidP="0029758A">
            <w:pPr>
              <w:spacing w:before="40" w:after="40" w:line="240" w:lineRule="auto"/>
              <w:rPr>
                <w:rFonts w:eastAsia="Times New Roman"/>
                <w:b/>
                <w:szCs w:val="20"/>
                <w:lang w:eastAsia="sk-SK"/>
              </w:rPr>
            </w:pPr>
            <w:r w:rsidRPr="009B2BAF">
              <w:rPr>
                <w:rFonts w:eastAsia="Times New Roman"/>
                <w:b/>
                <w:szCs w:val="20"/>
                <w:lang w:eastAsia="sk-SK"/>
              </w:rPr>
              <w:t>Vlastník dokumentu</w:t>
            </w:r>
          </w:p>
        </w:tc>
        <w:tc>
          <w:tcPr>
            <w:tcW w:w="3781" w:type="pct"/>
            <w:vAlign w:val="center"/>
          </w:tcPr>
          <w:p w14:paraId="62F3BF7D" w14:textId="226D1764" w:rsidR="00E04F98" w:rsidRDefault="009C2099" w:rsidP="0029758A">
            <w:pPr>
              <w:spacing w:before="40" w:after="40" w:line="240" w:lineRule="auto"/>
              <w:rPr>
                <w:rFonts w:eastAsia="Times New Roman"/>
                <w:szCs w:val="20"/>
                <w:lang w:eastAsia="sk-SK"/>
              </w:rPr>
            </w:pPr>
            <w:ins w:id="2" w:author="Autor">
              <w:r>
                <w:rPr>
                  <w:rFonts w:eastAsia="Times New Roman"/>
                  <w:szCs w:val="20"/>
                  <w:lang w:eastAsia="sk-SK"/>
                </w:rPr>
                <w:t>NCZI</w:t>
              </w:r>
            </w:ins>
          </w:p>
        </w:tc>
      </w:tr>
    </w:tbl>
    <w:p w14:paraId="62F3BF7F" w14:textId="77777777" w:rsidR="001C3785" w:rsidRPr="009B2BAF" w:rsidRDefault="001C3785" w:rsidP="001C3785">
      <w:pPr>
        <w:pStyle w:val="ESONormal"/>
      </w:pPr>
    </w:p>
    <w:p w14:paraId="62F3BF80" w14:textId="77777777" w:rsidR="001C3785" w:rsidRPr="009B2BAF" w:rsidRDefault="001C3785" w:rsidP="001C3785">
      <w:pPr>
        <w:pStyle w:val="Nadpis9"/>
        <w:numPr>
          <w:ilvl w:val="0"/>
          <w:numId w:val="0"/>
        </w:numPr>
        <w:jc w:val="center"/>
        <w:rPr>
          <w:rFonts w:ascii="Arial" w:hAnsi="Arial" w:cs="Arial"/>
          <w:b/>
          <w:i w:val="0"/>
          <w:sz w:val="24"/>
          <w:szCs w:val="24"/>
        </w:rPr>
      </w:pPr>
      <w:r w:rsidRPr="009B2BAF">
        <w:rPr>
          <w:rFonts w:ascii="Arial" w:hAnsi="Arial" w:cs="Arial"/>
          <w:b/>
          <w:i w:val="0"/>
          <w:sz w:val="24"/>
          <w:szCs w:val="24"/>
        </w:rPr>
        <w:t>História dokumentu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
        <w:gridCol w:w="1360"/>
        <w:gridCol w:w="1964"/>
        <w:gridCol w:w="5424"/>
      </w:tblGrid>
      <w:tr w:rsidR="007E5135" w:rsidRPr="009B2BAF" w14:paraId="62F3BF85" w14:textId="77777777" w:rsidTr="00A35916">
        <w:tc>
          <w:tcPr>
            <w:tcW w:w="523" w:type="pct"/>
            <w:tcBorders>
              <w:right w:val="single" w:sz="4" w:space="0" w:color="FFFFFF" w:themeColor="background1"/>
            </w:tcBorders>
            <w:shd w:val="clear" w:color="auto" w:fill="191946"/>
          </w:tcPr>
          <w:p w14:paraId="62F3BF81" w14:textId="77777777" w:rsidR="001C3785" w:rsidRPr="009B2BAF" w:rsidRDefault="001C3785" w:rsidP="006913CE">
            <w:pPr>
              <w:spacing w:before="20" w:after="60" w:line="259" w:lineRule="auto"/>
              <w:jc w:val="center"/>
              <w:rPr>
                <w:rFonts w:eastAsia="Times New Roman"/>
                <w:b/>
                <w:szCs w:val="20"/>
                <w:lang w:eastAsia="sk-SK"/>
              </w:rPr>
            </w:pPr>
            <w:r w:rsidRPr="009B2BAF">
              <w:rPr>
                <w:rFonts w:eastAsia="Times New Roman"/>
                <w:b/>
                <w:szCs w:val="20"/>
                <w:lang w:eastAsia="sk-SK"/>
              </w:rPr>
              <w:t>Verzia</w:t>
            </w:r>
          </w:p>
        </w:tc>
        <w:tc>
          <w:tcPr>
            <w:tcW w:w="696" w:type="pct"/>
            <w:tcBorders>
              <w:left w:val="single" w:sz="4" w:space="0" w:color="FFFFFF" w:themeColor="background1"/>
              <w:right w:val="single" w:sz="4" w:space="0" w:color="FFFFFF" w:themeColor="background1"/>
            </w:tcBorders>
            <w:shd w:val="clear" w:color="auto" w:fill="191946"/>
          </w:tcPr>
          <w:p w14:paraId="62F3BF82" w14:textId="77777777" w:rsidR="001C3785" w:rsidRPr="009B2BAF" w:rsidRDefault="001C3785" w:rsidP="006913CE">
            <w:pPr>
              <w:spacing w:before="20" w:after="60" w:line="259" w:lineRule="auto"/>
              <w:jc w:val="center"/>
              <w:rPr>
                <w:rFonts w:eastAsia="Times New Roman"/>
                <w:b/>
                <w:szCs w:val="20"/>
                <w:lang w:eastAsia="sk-SK"/>
              </w:rPr>
            </w:pPr>
            <w:r w:rsidRPr="009B2BAF">
              <w:rPr>
                <w:rFonts w:eastAsia="Times New Roman"/>
                <w:b/>
                <w:szCs w:val="20"/>
                <w:lang w:eastAsia="sk-SK"/>
              </w:rPr>
              <w:t>Dátum</w:t>
            </w:r>
          </w:p>
        </w:tc>
        <w:tc>
          <w:tcPr>
            <w:tcW w:w="1005" w:type="pct"/>
            <w:tcBorders>
              <w:left w:val="single" w:sz="4" w:space="0" w:color="FFFFFF" w:themeColor="background1"/>
              <w:right w:val="single" w:sz="4" w:space="0" w:color="FFFFFF" w:themeColor="background1"/>
            </w:tcBorders>
            <w:shd w:val="clear" w:color="auto" w:fill="191946"/>
          </w:tcPr>
          <w:p w14:paraId="62F3BF83" w14:textId="77777777" w:rsidR="001C3785" w:rsidRPr="009B2BAF" w:rsidRDefault="001C3785" w:rsidP="006913CE">
            <w:pPr>
              <w:spacing w:before="20" w:after="60" w:line="259" w:lineRule="auto"/>
              <w:jc w:val="center"/>
              <w:rPr>
                <w:rFonts w:eastAsia="Times New Roman"/>
                <w:b/>
                <w:szCs w:val="20"/>
                <w:lang w:eastAsia="sk-SK"/>
              </w:rPr>
            </w:pPr>
            <w:r w:rsidRPr="009B2BAF">
              <w:rPr>
                <w:rFonts w:eastAsia="Times New Roman"/>
                <w:b/>
                <w:szCs w:val="20"/>
                <w:lang w:eastAsia="sk-SK"/>
              </w:rPr>
              <w:t>Autor</w:t>
            </w:r>
          </w:p>
        </w:tc>
        <w:tc>
          <w:tcPr>
            <w:tcW w:w="2776" w:type="pct"/>
            <w:tcBorders>
              <w:left w:val="single" w:sz="4" w:space="0" w:color="FFFFFF" w:themeColor="background1"/>
            </w:tcBorders>
            <w:shd w:val="clear" w:color="auto" w:fill="191946"/>
          </w:tcPr>
          <w:p w14:paraId="62F3BF84" w14:textId="1D6D2E10" w:rsidR="001C3785" w:rsidRPr="009B2BAF" w:rsidRDefault="001C3785" w:rsidP="006913CE">
            <w:pPr>
              <w:spacing w:before="20" w:after="60" w:line="259" w:lineRule="auto"/>
              <w:jc w:val="center"/>
              <w:rPr>
                <w:rFonts w:eastAsia="Times New Roman"/>
                <w:b/>
                <w:szCs w:val="20"/>
                <w:lang w:eastAsia="sk-SK"/>
              </w:rPr>
            </w:pPr>
            <w:r w:rsidRPr="009B2BAF">
              <w:rPr>
                <w:rFonts w:eastAsia="Times New Roman"/>
                <w:b/>
                <w:szCs w:val="20"/>
                <w:lang w:eastAsia="sk-SK"/>
              </w:rPr>
              <w:t>Popis verzie a</w:t>
            </w:r>
            <w:r w:rsidR="001A380E">
              <w:rPr>
                <w:rFonts w:eastAsia="Times New Roman"/>
                <w:b/>
                <w:szCs w:val="20"/>
                <w:lang w:eastAsia="sk-SK"/>
              </w:rPr>
              <w:t> </w:t>
            </w:r>
            <w:r w:rsidRPr="009B2BAF">
              <w:rPr>
                <w:rFonts w:eastAsia="Times New Roman"/>
                <w:b/>
                <w:szCs w:val="20"/>
                <w:lang w:eastAsia="sk-SK"/>
              </w:rPr>
              <w:t>zmien oproti predchádzajúcej verzii</w:t>
            </w:r>
          </w:p>
        </w:tc>
      </w:tr>
      <w:tr w:rsidR="0058321D" w:rsidRPr="009B2BAF" w14:paraId="62F3BF8A" w14:textId="77777777" w:rsidTr="33D029D1">
        <w:tc>
          <w:tcPr>
            <w:tcW w:w="523" w:type="pct"/>
            <w:shd w:val="clear" w:color="auto" w:fill="auto"/>
          </w:tcPr>
          <w:p w14:paraId="62F3BF86" w14:textId="7F7FE81D" w:rsidR="0058321D" w:rsidRPr="009B2BAF" w:rsidRDefault="00BF65BE" w:rsidP="00BF65BE">
            <w:pPr>
              <w:spacing w:before="20" w:after="60" w:line="259" w:lineRule="auto"/>
              <w:jc w:val="center"/>
              <w:rPr>
                <w:rFonts w:eastAsia="Times New Roman"/>
                <w:szCs w:val="20"/>
                <w:lang w:eastAsia="sk-SK"/>
              </w:rPr>
            </w:pPr>
            <w:r>
              <w:rPr>
                <w:rFonts w:eastAsia="Times New Roman"/>
                <w:szCs w:val="20"/>
                <w:lang w:eastAsia="sk-SK"/>
              </w:rPr>
              <w:t>1</w:t>
            </w:r>
            <w:r w:rsidR="0058321D" w:rsidRPr="00C97922">
              <w:rPr>
                <w:rFonts w:eastAsia="Times New Roman"/>
                <w:szCs w:val="20"/>
                <w:lang w:eastAsia="sk-SK"/>
              </w:rPr>
              <w:t>.</w:t>
            </w:r>
            <w:r>
              <w:rPr>
                <w:rFonts w:eastAsia="Times New Roman"/>
                <w:szCs w:val="20"/>
                <w:lang w:eastAsia="sk-SK"/>
              </w:rPr>
              <w:t>0</w:t>
            </w:r>
          </w:p>
        </w:tc>
        <w:tc>
          <w:tcPr>
            <w:tcW w:w="696" w:type="pct"/>
            <w:shd w:val="clear" w:color="auto" w:fill="auto"/>
          </w:tcPr>
          <w:p w14:paraId="62F3BF87" w14:textId="3C408181" w:rsidR="0058321D" w:rsidRPr="009B2BAF" w:rsidRDefault="00BF65BE" w:rsidP="00BF65BE">
            <w:pPr>
              <w:spacing w:before="20" w:after="60" w:line="259" w:lineRule="auto"/>
              <w:jc w:val="center"/>
              <w:rPr>
                <w:rFonts w:eastAsia="Times New Roman"/>
                <w:szCs w:val="20"/>
                <w:lang w:eastAsia="sk-SK"/>
              </w:rPr>
            </w:pPr>
            <w:r>
              <w:rPr>
                <w:rFonts w:eastAsia="Times New Roman"/>
                <w:szCs w:val="20"/>
                <w:lang w:eastAsia="sk-SK"/>
              </w:rPr>
              <w:t>26</w:t>
            </w:r>
            <w:r w:rsidR="00686BE4">
              <w:rPr>
                <w:rFonts w:eastAsia="Times New Roman"/>
                <w:szCs w:val="20"/>
                <w:lang w:eastAsia="sk-SK"/>
              </w:rPr>
              <w:t>.</w:t>
            </w:r>
            <w:r>
              <w:rPr>
                <w:rFonts w:eastAsia="Times New Roman"/>
                <w:szCs w:val="20"/>
                <w:lang w:eastAsia="sk-SK"/>
              </w:rPr>
              <w:t>2</w:t>
            </w:r>
            <w:r w:rsidR="0058321D">
              <w:rPr>
                <w:rFonts w:eastAsia="Times New Roman"/>
                <w:szCs w:val="20"/>
                <w:lang w:eastAsia="sk-SK"/>
              </w:rPr>
              <w:t>.201</w:t>
            </w:r>
            <w:r>
              <w:rPr>
                <w:rFonts w:eastAsia="Times New Roman"/>
                <w:szCs w:val="20"/>
                <w:lang w:eastAsia="sk-SK"/>
              </w:rPr>
              <w:t>5</w:t>
            </w:r>
          </w:p>
        </w:tc>
        <w:tc>
          <w:tcPr>
            <w:tcW w:w="1005" w:type="pct"/>
            <w:shd w:val="clear" w:color="auto" w:fill="auto"/>
          </w:tcPr>
          <w:p w14:paraId="62F3BF88" w14:textId="77777777" w:rsidR="0058321D" w:rsidRPr="009B2BAF" w:rsidRDefault="0058321D" w:rsidP="00330290">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62F3BF89" w14:textId="26448325" w:rsidR="0058321D" w:rsidRPr="009B2BAF" w:rsidRDefault="0058321D" w:rsidP="00BF65BE">
            <w:pPr>
              <w:spacing w:before="20" w:after="60" w:line="259" w:lineRule="auto"/>
              <w:rPr>
                <w:rFonts w:eastAsia="Times New Roman"/>
                <w:szCs w:val="20"/>
                <w:lang w:eastAsia="sk-SK"/>
              </w:rPr>
            </w:pPr>
            <w:r>
              <w:rPr>
                <w:rFonts w:eastAsia="Times New Roman"/>
                <w:szCs w:val="20"/>
                <w:lang w:eastAsia="sk-SK"/>
              </w:rPr>
              <w:t>Prevzatie produktu x070</w:t>
            </w:r>
            <w:r w:rsidR="00CF45AD">
              <w:rPr>
                <w:rFonts w:eastAsia="Times New Roman"/>
                <w:szCs w:val="20"/>
                <w:lang w:eastAsia="sk-SK"/>
              </w:rPr>
              <w:t>E</w:t>
            </w:r>
            <w:r w:rsidR="00686BE4">
              <w:rPr>
                <w:rFonts w:eastAsia="Times New Roman"/>
                <w:szCs w:val="20"/>
                <w:lang w:eastAsia="sk-SK"/>
              </w:rPr>
              <w:t xml:space="preserve"> v</w:t>
            </w:r>
            <w:r w:rsidR="001A380E">
              <w:rPr>
                <w:rFonts w:eastAsia="Times New Roman"/>
                <w:szCs w:val="20"/>
                <w:lang w:eastAsia="sk-SK"/>
              </w:rPr>
              <w:t> </w:t>
            </w:r>
            <w:r w:rsidR="00BF65BE">
              <w:rPr>
                <w:rFonts w:eastAsia="Times New Roman"/>
                <w:szCs w:val="20"/>
                <w:lang w:eastAsia="sk-SK"/>
              </w:rPr>
              <w:t>2.4 a</w:t>
            </w:r>
            <w:r w:rsidR="001A380E">
              <w:rPr>
                <w:rFonts w:eastAsia="Times New Roman"/>
                <w:szCs w:val="20"/>
                <w:lang w:eastAsia="sk-SK"/>
              </w:rPr>
              <w:t> </w:t>
            </w:r>
            <w:r w:rsidR="00BF65BE">
              <w:rPr>
                <w:rFonts w:eastAsia="Times New Roman"/>
                <w:szCs w:val="20"/>
                <w:lang w:eastAsia="sk-SK"/>
              </w:rPr>
              <w:t>jeho aktualizácia</w:t>
            </w:r>
          </w:p>
        </w:tc>
      </w:tr>
      <w:tr w:rsidR="005B50C4" w:rsidRPr="009B2BAF" w14:paraId="3830DEE9" w14:textId="77777777" w:rsidTr="33D029D1">
        <w:tc>
          <w:tcPr>
            <w:tcW w:w="523" w:type="pct"/>
            <w:shd w:val="clear" w:color="auto" w:fill="auto"/>
          </w:tcPr>
          <w:p w14:paraId="4F85F871" w14:textId="45E4713A" w:rsidR="005B50C4" w:rsidRPr="000E1C5B" w:rsidRDefault="005B50C4" w:rsidP="000E1C5B">
            <w:pPr>
              <w:spacing w:before="20" w:after="60" w:line="259" w:lineRule="auto"/>
              <w:jc w:val="center"/>
              <w:rPr>
                <w:rFonts w:eastAsia="Times New Roman"/>
                <w:szCs w:val="20"/>
                <w:lang w:eastAsia="sk-SK"/>
              </w:rPr>
            </w:pPr>
            <w:r w:rsidRPr="000E1C5B">
              <w:rPr>
                <w:rFonts w:eastAsia="Times New Roman"/>
                <w:szCs w:val="20"/>
                <w:lang w:eastAsia="sk-SK"/>
              </w:rPr>
              <w:t>2.6</w:t>
            </w:r>
          </w:p>
        </w:tc>
        <w:tc>
          <w:tcPr>
            <w:tcW w:w="696" w:type="pct"/>
            <w:shd w:val="clear" w:color="auto" w:fill="auto"/>
          </w:tcPr>
          <w:p w14:paraId="6198F81E" w14:textId="6527801E" w:rsidR="005B50C4" w:rsidRDefault="00FC49FC" w:rsidP="00BF65BE">
            <w:pPr>
              <w:spacing w:before="20" w:after="60" w:line="259" w:lineRule="auto"/>
              <w:jc w:val="center"/>
              <w:rPr>
                <w:rFonts w:eastAsia="Times New Roman"/>
                <w:szCs w:val="20"/>
                <w:lang w:eastAsia="sk-SK"/>
              </w:rPr>
            </w:pPr>
            <w:r>
              <w:rPr>
                <w:rFonts w:eastAsia="Times New Roman"/>
                <w:szCs w:val="20"/>
                <w:lang w:eastAsia="sk-SK"/>
              </w:rPr>
              <w:t>28.5</w:t>
            </w:r>
            <w:r w:rsidR="005B50C4">
              <w:rPr>
                <w:rFonts w:eastAsia="Times New Roman"/>
                <w:szCs w:val="20"/>
                <w:lang w:eastAsia="sk-SK"/>
              </w:rPr>
              <w:t>.2015</w:t>
            </w:r>
          </w:p>
        </w:tc>
        <w:tc>
          <w:tcPr>
            <w:tcW w:w="1005" w:type="pct"/>
            <w:shd w:val="clear" w:color="auto" w:fill="auto"/>
          </w:tcPr>
          <w:p w14:paraId="44737469" w14:textId="63DC6245" w:rsidR="005B50C4" w:rsidRDefault="005B50C4" w:rsidP="00330290">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1C45ADFF" w14:textId="04AB9CDB" w:rsidR="005B50C4" w:rsidRDefault="005B50C4" w:rsidP="00BF65BE">
            <w:pPr>
              <w:spacing w:before="20" w:after="60" w:line="259" w:lineRule="auto"/>
              <w:rPr>
                <w:rFonts w:eastAsia="Times New Roman"/>
                <w:szCs w:val="20"/>
                <w:lang w:eastAsia="sk-SK"/>
              </w:rPr>
            </w:pPr>
            <w:r>
              <w:rPr>
                <w:rFonts w:eastAsia="Times New Roman"/>
                <w:szCs w:val="20"/>
                <w:lang w:eastAsia="sk-SK"/>
              </w:rPr>
              <w:t>Rozšírenie služieb o</w:t>
            </w:r>
            <w:r w:rsidR="001A380E">
              <w:rPr>
                <w:rFonts w:eastAsia="Times New Roman"/>
                <w:szCs w:val="20"/>
                <w:lang w:eastAsia="sk-SK"/>
              </w:rPr>
              <w:t> </w:t>
            </w:r>
            <w:r>
              <w:rPr>
                <w:rFonts w:eastAsia="Times New Roman"/>
                <w:szCs w:val="20"/>
                <w:lang w:eastAsia="sk-SK"/>
              </w:rPr>
              <w:t>funkcionalitu RFRS</w:t>
            </w:r>
          </w:p>
        </w:tc>
      </w:tr>
      <w:tr w:rsidR="0005551C" w:rsidRPr="009B2BAF" w14:paraId="3EABDB29" w14:textId="77777777" w:rsidTr="33D029D1">
        <w:tc>
          <w:tcPr>
            <w:tcW w:w="523" w:type="pct"/>
            <w:shd w:val="clear" w:color="auto" w:fill="auto"/>
          </w:tcPr>
          <w:p w14:paraId="43DF071E" w14:textId="7F60EEA6" w:rsidR="0005551C" w:rsidRPr="000E1C5B" w:rsidRDefault="0005551C" w:rsidP="000E1C5B">
            <w:pPr>
              <w:spacing w:before="20" w:after="60" w:line="259" w:lineRule="auto"/>
              <w:jc w:val="center"/>
              <w:rPr>
                <w:rFonts w:eastAsia="Times New Roman"/>
                <w:szCs w:val="20"/>
                <w:lang w:eastAsia="sk-SK"/>
              </w:rPr>
            </w:pPr>
            <w:r>
              <w:rPr>
                <w:rFonts w:eastAsia="Times New Roman"/>
                <w:szCs w:val="20"/>
                <w:lang w:eastAsia="sk-SK"/>
              </w:rPr>
              <w:t>2.62</w:t>
            </w:r>
          </w:p>
        </w:tc>
        <w:tc>
          <w:tcPr>
            <w:tcW w:w="696" w:type="pct"/>
            <w:shd w:val="clear" w:color="auto" w:fill="auto"/>
          </w:tcPr>
          <w:p w14:paraId="5E20E589" w14:textId="44B05B27" w:rsidR="0005551C" w:rsidRDefault="0005551C" w:rsidP="00BF65BE">
            <w:pPr>
              <w:spacing w:before="20" w:after="60" w:line="259" w:lineRule="auto"/>
              <w:jc w:val="center"/>
              <w:rPr>
                <w:rFonts w:eastAsia="Times New Roman"/>
                <w:szCs w:val="20"/>
                <w:lang w:eastAsia="sk-SK"/>
              </w:rPr>
            </w:pPr>
            <w:r>
              <w:rPr>
                <w:rFonts w:eastAsia="Times New Roman"/>
                <w:szCs w:val="20"/>
                <w:lang w:eastAsia="sk-SK"/>
              </w:rPr>
              <w:t>20.8.2015</w:t>
            </w:r>
          </w:p>
        </w:tc>
        <w:tc>
          <w:tcPr>
            <w:tcW w:w="1005" w:type="pct"/>
            <w:shd w:val="clear" w:color="auto" w:fill="auto"/>
          </w:tcPr>
          <w:p w14:paraId="2F12983B" w14:textId="111C529B" w:rsidR="0005551C" w:rsidRDefault="0005551C" w:rsidP="00330290">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7766D2A4" w14:textId="7D6CF5DE" w:rsidR="0005551C" w:rsidRDefault="0005551C" w:rsidP="00BF65BE">
            <w:pPr>
              <w:spacing w:before="20" w:after="60" w:line="259" w:lineRule="auto"/>
              <w:rPr>
                <w:rFonts w:eastAsia="Times New Roman"/>
                <w:szCs w:val="20"/>
                <w:lang w:eastAsia="sk-SK"/>
              </w:rPr>
            </w:pPr>
            <w:r>
              <w:rPr>
                <w:rFonts w:eastAsia="Times New Roman"/>
                <w:szCs w:val="20"/>
                <w:lang w:eastAsia="sk-SK"/>
              </w:rPr>
              <w:t>Aktualizácia služieb Alok/lab a</w:t>
            </w:r>
            <w:r w:rsidR="001A380E">
              <w:rPr>
                <w:rFonts w:eastAsia="Times New Roman"/>
                <w:szCs w:val="20"/>
                <w:lang w:eastAsia="sk-SK"/>
              </w:rPr>
              <w:t> </w:t>
            </w:r>
            <w:r>
              <w:rPr>
                <w:rFonts w:eastAsia="Times New Roman"/>
                <w:szCs w:val="20"/>
                <w:lang w:eastAsia="sk-SK"/>
              </w:rPr>
              <w:t>Alok/CL</w:t>
            </w:r>
          </w:p>
        </w:tc>
      </w:tr>
      <w:tr w:rsidR="00AC4BD9" w:rsidRPr="009B2BAF" w14:paraId="2F52C2EF" w14:textId="77777777" w:rsidTr="33D029D1">
        <w:tc>
          <w:tcPr>
            <w:tcW w:w="523" w:type="pct"/>
            <w:shd w:val="clear" w:color="auto" w:fill="auto"/>
          </w:tcPr>
          <w:p w14:paraId="364B985D" w14:textId="205CE3FF" w:rsidR="00AC4BD9" w:rsidRDefault="00AC4BD9" w:rsidP="000E1C5B">
            <w:pPr>
              <w:spacing w:before="20" w:after="60" w:line="259" w:lineRule="auto"/>
              <w:jc w:val="center"/>
              <w:rPr>
                <w:rFonts w:eastAsia="Times New Roman"/>
                <w:szCs w:val="20"/>
                <w:lang w:eastAsia="sk-SK"/>
              </w:rPr>
            </w:pPr>
            <w:r>
              <w:rPr>
                <w:rFonts w:eastAsia="Times New Roman"/>
                <w:szCs w:val="20"/>
                <w:lang w:eastAsia="sk-SK"/>
              </w:rPr>
              <w:t>2.64</w:t>
            </w:r>
          </w:p>
        </w:tc>
        <w:tc>
          <w:tcPr>
            <w:tcW w:w="696" w:type="pct"/>
            <w:shd w:val="clear" w:color="auto" w:fill="auto"/>
          </w:tcPr>
          <w:p w14:paraId="0D21073F" w14:textId="26A36CBB" w:rsidR="00AC4BD9" w:rsidRDefault="00AC4BD9" w:rsidP="00BF65BE">
            <w:pPr>
              <w:spacing w:before="20" w:after="60" w:line="259" w:lineRule="auto"/>
              <w:jc w:val="center"/>
              <w:rPr>
                <w:rFonts w:eastAsia="Times New Roman"/>
                <w:szCs w:val="20"/>
                <w:lang w:eastAsia="sk-SK"/>
              </w:rPr>
            </w:pPr>
            <w:r>
              <w:rPr>
                <w:rFonts w:eastAsia="Times New Roman"/>
                <w:szCs w:val="20"/>
                <w:lang w:eastAsia="sk-SK"/>
              </w:rPr>
              <w:t>12.10.2015</w:t>
            </w:r>
          </w:p>
        </w:tc>
        <w:tc>
          <w:tcPr>
            <w:tcW w:w="1005" w:type="pct"/>
            <w:shd w:val="clear" w:color="auto" w:fill="auto"/>
          </w:tcPr>
          <w:p w14:paraId="471FBF19" w14:textId="18F2A84C" w:rsidR="00AC4BD9" w:rsidRDefault="00AC4BD9" w:rsidP="00330290">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27F2F94D" w14:textId="77587CA1" w:rsidR="00AC4BD9" w:rsidRDefault="00AC4BD9" w:rsidP="00AC4BD9">
            <w:pPr>
              <w:spacing w:before="20" w:after="60" w:line="259" w:lineRule="auto"/>
              <w:rPr>
                <w:rFonts w:eastAsia="Times New Roman"/>
                <w:szCs w:val="20"/>
                <w:lang w:eastAsia="sk-SK"/>
              </w:rPr>
            </w:pPr>
            <w:r>
              <w:rPr>
                <w:rFonts w:eastAsia="Times New Roman"/>
                <w:szCs w:val="20"/>
                <w:lang w:eastAsia="sk-SK"/>
              </w:rPr>
              <w:t>Zmena vybraných JRUZ služieb za JRUZ GW</w:t>
            </w:r>
          </w:p>
        </w:tc>
      </w:tr>
      <w:tr w:rsidR="00206D47" w:rsidRPr="009B2BAF" w14:paraId="24D9EC63" w14:textId="77777777" w:rsidTr="33D029D1">
        <w:tc>
          <w:tcPr>
            <w:tcW w:w="523" w:type="pct"/>
            <w:shd w:val="clear" w:color="auto" w:fill="auto"/>
          </w:tcPr>
          <w:p w14:paraId="6BBF7F58" w14:textId="574E4CB5" w:rsidR="00206D47" w:rsidRDefault="00206D47" w:rsidP="000E1C5B">
            <w:pPr>
              <w:spacing w:before="20" w:after="60" w:line="259" w:lineRule="auto"/>
              <w:jc w:val="center"/>
              <w:rPr>
                <w:rFonts w:eastAsia="Times New Roman"/>
                <w:szCs w:val="20"/>
                <w:lang w:eastAsia="sk-SK"/>
              </w:rPr>
            </w:pPr>
            <w:r>
              <w:rPr>
                <w:rFonts w:eastAsia="Times New Roman"/>
                <w:szCs w:val="20"/>
                <w:lang w:eastAsia="sk-SK"/>
              </w:rPr>
              <w:t>2.641</w:t>
            </w:r>
          </w:p>
        </w:tc>
        <w:tc>
          <w:tcPr>
            <w:tcW w:w="696" w:type="pct"/>
            <w:shd w:val="clear" w:color="auto" w:fill="auto"/>
          </w:tcPr>
          <w:p w14:paraId="2C854C34" w14:textId="71E1A52D" w:rsidR="00206D47" w:rsidRDefault="00206D47" w:rsidP="00BF65BE">
            <w:pPr>
              <w:spacing w:before="20" w:after="60" w:line="259" w:lineRule="auto"/>
              <w:jc w:val="center"/>
              <w:rPr>
                <w:rFonts w:eastAsia="Times New Roman"/>
                <w:szCs w:val="20"/>
                <w:lang w:eastAsia="sk-SK"/>
              </w:rPr>
            </w:pPr>
            <w:r>
              <w:rPr>
                <w:rFonts w:eastAsia="Times New Roman"/>
                <w:szCs w:val="20"/>
                <w:lang w:eastAsia="sk-SK"/>
              </w:rPr>
              <w:t>5.11.2015</w:t>
            </w:r>
          </w:p>
        </w:tc>
        <w:tc>
          <w:tcPr>
            <w:tcW w:w="1005" w:type="pct"/>
            <w:shd w:val="clear" w:color="auto" w:fill="auto"/>
          </w:tcPr>
          <w:p w14:paraId="10C93CD6" w14:textId="5AEE4845" w:rsidR="00206D47" w:rsidRDefault="00206D47" w:rsidP="00330290">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132F9E55" w14:textId="229A25C2" w:rsidR="00206D47" w:rsidRDefault="00C218FA" w:rsidP="00206D47">
            <w:pPr>
              <w:spacing w:before="20" w:after="60" w:line="259" w:lineRule="auto"/>
              <w:rPr>
                <w:rFonts w:eastAsia="Times New Roman"/>
                <w:szCs w:val="20"/>
                <w:lang w:eastAsia="sk-SK"/>
              </w:rPr>
            </w:pPr>
            <w:r>
              <w:rPr>
                <w:rFonts w:eastAsia="Times New Roman"/>
                <w:szCs w:val="20"/>
                <w:lang w:eastAsia="sk-SK"/>
              </w:rPr>
              <w:t>Aktualizovaný</w:t>
            </w:r>
            <w:r w:rsidR="00206D47">
              <w:rPr>
                <w:rFonts w:eastAsia="Times New Roman"/>
                <w:szCs w:val="20"/>
                <w:lang w:eastAsia="sk-SK"/>
              </w:rPr>
              <w:t xml:space="preserve"> popis DajJRUZIdentifikator_GW_v2</w:t>
            </w:r>
            <w:r w:rsidR="00206D47">
              <w:rPr>
                <w:rFonts w:eastAsia="Times New Roman"/>
                <w:szCs w:val="20"/>
                <w:lang w:val="en-US" w:eastAsia="sk-SK"/>
              </w:rPr>
              <w:t xml:space="preserve">; </w:t>
            </w:r>
            <w:r w:rsidR="00206D47" w:rsidRPr="00206D47">
              <w:rPr>
                <w:rFonts w:eastAsia="Times New Roman"/>
                <w:szCs w:val="20"/>
                <w:lang w:eastAsia="sk-SK"/>
              </w:rPr>
              <w:t>DajEIIdentifikacnyPredmetPrZS_GW_v2</w:t>
            </w:r>
            <w:r w:rsidR="00206D47">
              <w:rPr>
                <w:rFonts w:eastAsia="Times New Roman"/>
                <w:szCs w:val="20"/>
                <w:lang w:eastAsia="sk-SK"/>
              </w:rPr>
              <w:t>;</w:t>
            </w:r>
            <w:r w:rsidR="00206D47" w:rsidRPr="00206D47">
              <w:rPr>
                <w:rFonts w:eastAsia="Times New Roman"/>
                <w:szCs w:val="20"/>
                <w:lang w:eastAsia="sk-SK"/>
              </w:rPr>
              <w:t xml:space="preserve"> DajRodneCisloPrZS_GW_v2</w:t>
            </w:r>
          </w:p>
        </w:tc>
      </w:tr>
      <w:tr w:rsidR="001A380E" w:rsidRPr="009B2BAF" w14:paraId="1E8FA030" w14:textId="77777777" w:rsidTr="33D029D1">
        <w:tc>
          <w:tcPr>
            <w:tcW w:w="523" w:type="pct"/>
            <w:shd w:val="clear" w:color="auto" w:fill="auto"/>
          </w:tcPr>
          <w:p w14:paraId="0E046CC7" w14:textId="31A5F0D2" w:rsidR="001A380E" w:rsidRDefault="001A380E" w:rsidP="000E1C5B">
            <w:pPr>
              <w:spacing w:before="20" w:after="60" w:line="259" w:lineRule="auto"/>
              <w:jc w:val="center"/>
              <w:rPr>
                <w:rFonts w:eastAsia="Times New Roman"/>
                <w:szCs w:val="20"/>
                <w:lang w:eastAsia="sk-SK"/>
              </w:rPr>
            </w:pPr>
            <w:r>
              <w:rPr>
                <w:rFonts w:eastAsia="Times New Roman"/>
                <w:szCs w:val="20"/>
                <w:lang w:eastAsia="sk-SK"/>
              </w:rPr>
              <w:t>2.6.7</w:t>
            </w:r>
          </w:p>
        </w:tc>
        <w:tc>
          <w:tcPr>
            <w:tcW w:w="696" w:type="pct"/>
            <w:shd w:val="clear" w:color="auto" w:fill="auto"/>
          </w:tcPr>
          <w:p w14:paraId="5ACDD3AA" w14:textId="46147EB7" w:rsidR="001A380E" w:rsidRDefault="001A380E" w:rsidP="00BF65BE">
            <w:pPr>
              <w:spacing w:before="20" w:after="60" w:line="259" w:lineRule="auto"/>
              <w:jc w:val="center"/>
              <w:rPr>
                <w:rFonts w:eastAsia="Times New Roman"/>
                <w:szCs w:val="20"/>
                <w:lang w:eastAsia="sk-SK"/>
              </w:rPr>
            </w:pPr>
            <w:r>
              <w:rPr>
                <w:rFonts w:eastAsia="Times New Roman"/>
                <w:szCs w:val="20"/>
                <w:lang w:eastAsia="sk-SK"/>
              </w:rPr>
              <w:t>08.4.2016</w:t>
            </w:r>
          </w:p>
        </w:tc>
        <w:tc>
          <w:tcPr>
            <w:tcW w:w="1005" w:type="pct"/>
            <w:shd w:val="clear" w:color="auto" w:fill="auto"/>
          </w:tcPr>
          <w:p w14:paraId="253E195B" w14:textId="1B4E1F6E" w:rsidR="001A380E" w:rsidRDefault="001A380E" w:rsidP="00330290">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5A5F8C20" w14:textId="1F18767C" w:rsidR="001A380E" w:rsidRDefault="001A380E" w:rsidP="00206D47">
            <w:pPr>
              <w:spacing w:before="20" w:after="60" w:line="259" w:lineRule="auto"/>
              <w:rPr>
                <w:rFonts w:eastAsia="Times New Roman"/>
                <w:szCs w:val="20"/>
                <w:lang w:eastAsia="sk-SK"/>
              </w:rPr>
            </w:pPr>
            <w:r>
              <w:rPr>
                <w:rFonts w:eastAsia="Times New Roman"/>
                <w:szCs w:val="20"/>
                <w:lang w:eastAsia="sk-SK"/>
              </w:rPr>
              <w:t>Aktualizácia príkladov a schém</w:t>
            </w:r>
          </w:p>
        </w:tc>
      </w:tr>
      <w:tr w:rsidR="001A380E" w:rsidRPr="009B2BAF" w14:paraId="202DD71D" w14:textId="77777777" w:rsidTr="33D029D1">
        <w:tc>
          <w:tcPr>
            <w:tcW w:w="523" w:type="pct"/>
            <w:shd w:val="clear" w:color="auto" w:fill="auto"/>
          </w:tcPr>
          <w:p w14:paraId="18BA43A5" w14:textId="19A230FB" w:rsidR="001A380E" w:rsidRDefault="001A380E" w:rsidP="000E1C5B">
            <w:pPr>
              <w:spacing w:before="20" w:after="60" w:line="259" w:lineRule="auto"/>
              <w:jc w:val="center"/>
              <w:rPr>
                <w:rFonts w:eastAsia="Times New Roman"/>
                <w:szCs w:val="20"/>
                <w:lang w:eastAsia="sk-SK"/>
              </w:rPr>
            </w:pPr>
            <w:r>
              <w:rPr>
                <w:rFonts w:eastAsia="Times New Roman"/>
                <w:szCs w:val="20"/>
                <w:lang w:eastAsia="sk-SK"/>
              </w:rPr>
              <w:t>2.6.8</w:t>
            </w:r>
          </w:p>
        </w:tc>
        <w:tc>
          <w:tcPr>
            <w:tcW w:w="696" w:type="pct"/>
            <w:shd w:val="clear" w:color="auto" w:fill="auto"/>
          </w:tcPr>
          <w:p w14:paraId="3CC1BD86" w14:textId="7E3DBE8F" w:rsidR="001A380E" w:rsidRDefault="001A380E" w:rsidP="00BF65BE">
            <w:pPr>
              <w:spacing w:before="20" w:after="60" w:line="259" w:lineRule="auto"/>
              <w:jc w:val="center"/>
              <w:rPr>
                <w:rFonts w:eastAsia="Times New Roman"/>
                <w:szCs w:val="20"/>
                <w:lang w:eastAsia="sk-SK"/>
              </w:rPr>
            </w:pPr>
            <w:r>
              <w:rPr>
                <w:rFonts w:eastAsia="Times New Roman"/>
                <w:szCs w:val="20"/>
                <w:lang w:eastAsia="sk-SK"/>
              </w:rPr>
              <w:t>15.08.2016</w:t>
            </w:r>
          </w:p>
        </w:tc>
        <w:tc>
          <w:tcPr>
            <w:tcW w:w="1005" w:type="pct"/>
            <w:shd w:val="clear" w:color="auto" w:fill="auto"/>
          </w:tcPr>
          <w:p w14:paraId="6F909A70" w14:textId="21C468B1" w:rsidR="001A380E" w:rsidRDefault="001A380E" w:rsidP="00330290">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1981B5F2" w14:textId="06F101C8" w:rsidR="001A380E" w:rsidRDefault="001A380E" w:rsidP="00206D47">
            <w:pPr>
              <w:spacing w:before="20" w:after="60" w:line="259" w:lineRule="auto"/>
              <w:rPr>
                <w:rFonts w:eastAsia="Times New Roman"/>
                <w:szCs w:val="20"/>
                <w:lang w:eastAsia="sk-SK"/>
              </w:rPr>
            </w:pPr>
            <w:r>
              <w:rPr>
                <w:rFonts w:eastAsia="Times New Roman"/>
                <w:szCs w:val="20"/>
                <w:lang w:eastAsia="sk-SK"/>
              </w:rPr>
              <w:t>Aktualizované popisy služieb bez zmeny rozhrania</w:t>
            </w:r>
          </w:p>
        </w:tc>
      </w:tr>
      <w:tr w:rsidR="00036193" w:rsidRPr="009B2BAF" w14:paraId="0A91191C" w14:textId="77777777" w:rsidTr="33D029D1">
        <w:tc>
          <w:tcPr>
            <w:tcW w:w="523" w:type="pct"/>
            <w:shd w:val="clear" w:color="auto" w:fill="auto"/>
          </w:tcPr>
          <w:p w14:paraId="7EAC8336" w14:textId="7B7CEA9C" w:rsidR="00036193" w:rsidRDefault="00036193" w:rsidP="000E1C5B">
            <w:pPr>
              <w:spacing w:before="20" w:after="60" w:line="259" w:lineRule="auto"/>
              <w:jc w:val="center"/>
              <w:rPr>
                <w:rFonts w:eastAsia="Times New Roman"/>
                <w:szCs w:val="20"/>
                <w:lang w:eastAsia="sk-SK"/>
              </w:rPr>
            </w:pPr>
            <w:r>
              <w:rPr>
                <w:rFonts w:eastAsia="Times New Roman"/>
                <w:szCs w:val="20"/>
                <w:lang w:eastAsia="sk-SK"/>
              </w:rPr>
              <w:t>2.6.9</w:t>
            </w:r>
          </w:p>
        </w:tc>
        <w:tc>
          <w:tcPr>
            <w:tcW w:w="696" w:type="pct"/>
            <w:shd w:val="clear" w:color="auto" w:fill="auto"/>
          </w:tcPr>
          <w:p w14:paraId="3B32AC6C" w14:textId="02415FA8" w:rsidR="00036193" w:rsidRDefault="00036193" w:rsidP="00BF65BE">
            <w:pPr>
              <w:spacing w:before="20" w:after="60" w:line="259" w:lineRule="auto"/>
              <w:jc w:val="center"/>
              <w:rPr>
                <w:rFonts w:eastAsia="Times New Roman"/>
                <w:szCs w:val="20"/>
                <w:lang w:eastAsia="sk-SK"/>
              </w:rPr>
            </w:pPr>
            <w:r>
              <w:rPr>
                <w:rFonts w:eastAsia="Times New Roman"/>
                <w:szCs w:val="20"/>
                <w:lang w:eastAsia="sk-SK"/>
              </w:rPr>
              <w:t>22.08.2016</w:t>
            </w:r>
          </w:p>
        </w:tc>
        <w:tc>
          <w:tcPr>
            <w:tcW w:w="1005" w:type="pct"/>
            <w:shd w:val="clear" w:color="auto" w:fill="auto"/>
          </w:tcPr>
          <w:p w14:paraId="220D842D" w14:textId="5BA46E49" w:rsidR="00036193" w:rsidRDefault="00036193" w:rsidP="00330290">
            <w:pPr>
              <w:spacing w:before="20" w:after="60" w:line="259" w:lineRule="auto"/>
              <w:jc w:val="center"/>
              <w:rPr>
                <w:rFonts w:eastAsia="Times New Roman"/>
                <w:szCs w:val="20"/>
                <w:lang w:eastAsia="sk-SK"/>
              </w:rPr>
            </w:pPr>
            <w:r>
              <w:rPr>
                <w:rFonts w:eastAsia="Times New Roman"/>
                <w:szCs w:val="20"/>
                <w:lang w:eastAsia="sk-SK"/>
              </w:rPr>
              <w:t>Marián</w:t>
            </w:r>
            <w:r w:rsidR="00C64ECA">
              <w:rPr>
                <w:rFonts w:eastAsia="Times New Roman"/>
                <w:szCs w:val="20"/>
                <w:lang w:eastAsia="sk-SK"/>
              </w:rPr>
              <w:t xml:space="preserve"> </w:t>
            </w:r>
            <w:r>
              <w:rPr>
                <w:rFonts w:eastAsia="Times New Roman"/>
                <w:szCs w:val="20"/>
                <w:lang w:eastAsia="sk-SK"/>
              </w:rPr>
              <w:t>Novotňák</w:t>
            </w:r>
          </w:p>
        </w:tc>
        <w:tc>
          <w:tcPr>
            <w:tcW w:w="2776" w:type="pct"/>
            <w:shd w:val="clear" w:color="auto" w:fill="auto"/>
          </w:tcPr>
          <w:p w14:paraId="7B947D1F" w14:textId="40A9BB2E" w:rsidR="00036193" w:rsidRDefault="00036193" w:rsidP="00036193">
            <w:pPr>
              <w:spacing w:before="20" w:after="60" w:line="259" w:lineRule="auto"/>
              <w:rPr>
                <w:rFonts w:eastAsia="Times New Roman"/>
                <w:szCs w:val="20"/>
                <w:lang w:eastAsia="sk-SK"/>
              </w:rPr>
            </w:pPr>
            <w:r>
              <w:rPr>
                <w:rFonts w:eastAsia="Times New Roman"/>
                <w:szCs w:val="20"/>
                <w:lang w:eastAsia="sk-SK"/>
              </w:rPr>
              <w:t>Upravený popis služieb V</w:t>
            </w:r>
            <w:r w:rsidRPr="00036193">
              <w:rPr>
                <w:rFonts w:eastAsia="Times New Roman"/>
                <w:szCs w:val="20"/>
                <w:lang w:eastAsia="sk-SK"/>
              </w:rPr>
              <w:t>yhladajEReceptyLekaren,</w:t>
            </w:r>
            <w:r>
              <w:rPr>
                <w:rFonts w:eastAsia="Times New Roman"/>
                <w:szCs w:val="20"/>
                <w:lang w:eastAsia="sk-SK"/>
              </w:rPr>
              <w:t xml:space="preserve"> </w:t>
            </w:r>
            <w:r w:rsidRPr="00036193">
              <w:rPr>
                <w:rFonts w:eastAsia="Times New Roman"/>
                <w:szCs w:val="20"/>
                <w:lang w:eastAsia="sk-SK"/>
              </w:rPr>
              <w:t>VyhladajEReceptyVydajna, DajEReceptLekaren, DajEReceptVydajna</w:t>
            </w:r>
          </w:p>
        </w:tc>
      </w:tr>
      <w:tr w:rsidR="00014B98" w:rsidRPr="009B2BAF" w14:paraId="1F0131F1" w14:textId="77777777" w:rsidTr="33D029D1">
        <w:tc>
          <w:tcPr>
            <w:tcW w:w="523" w:type="pct"/>
            <w:shd w:val="clear" w:color="auto" w:fill="auto"/>
          </w:tcPr>
          <w:p w14:paraId="02FC542B" w14:textId="153F0381" w:rsidR="00014B98" w:rsidRDefault="00014B98" w:rsidP="00014B98">
            <w:pPr>
              <w:spacing w:before="20" w:after="60" w:line="259" w:lineRule="auto"/>
              <w:jc w:val="center"/>
              <w:rPr>
                <w:rFonts w:eastAsia="Times New Roman"/>
                <w:szCs w:val="20"/>
                <w:lang w:eastAsia="sk-SK"/>
              </w:rPr>
            </w:pPr>
            <w:r>
              <w:rPr>
                <w:rFonts w:eastAsia="Times New Roman"/>
                <w:szCs w:val="20"/>
                <w:lang w:eastAsia="sk-SK"/>
              </w:rPr>
              <w:t>2.6.9</w:t>
            </w:r>
          </w:p>
        </w:tc>
        <w:tc>
          <w:tcPr>
            <w:tcW w:w="696" w:type="pct"/>
            <w:shd w:val="clear" w:color="auto" w:fill="auto"/>
          </w:tcPr>
          <w:p w14:paraId="2535B816" w14:textId="21775A70" w:rsidR="00014B98" w:rsidRDefault="00014B98" w:rsidP="00014B98">
            <w:pPr>
              <w:spacing w:before="20" w:after="60" w:line="259" w:lineRule="auto"/>
              <w:jc w:val="center"/>
              <w:rPr>
                <w:rFonts w:eastAsia="Times New Roman"/>
                <w:szCs w:val="20"/>
                <w:lang w:eastAsia="sk-SK"/>
              </w:rPr>
            </w:pPr>
            <w:r>
              <w:rPr>
                <w:rFonts w:eastAsia="Times New Roman"/>
                <w:szCs w:val="20"/>
                <w:lang w:eastAsia="sk-SK"/>
              </w:rPr>
              <w:t>8.09.2016</w:t>
            </w:r>
          </w:p>
        </w:tc>
        <w:tc>
          <w:tcPr>
            <w:tcW w:w="1005" w:type="pct"/>
            <w:shd w:val="clear" w:color="auto" w:fill="auto"/>
          </w:tcPr>
          <w:p w14:paraId="18E3DBE5" w14:textId="4E27D4E3" w:rsidR="00014B98" w:rsidRDefault="00014B98" w:rsidP="00014B98">
            <w:pPr>
              <w:spacing w:before="20" w:after="60" w:line="259" w:lineRule="auto"/>
              <w:jc w:val="center"/>
              <w:rPr>
                <w:rFonts w:eastAsia="Times New Roman"/>
                <w:szCs w:val="20"/>
                <w:lang w:eastAsia="sk-SK"/>
              </w:rPr>
            </w:pPr>
            <w:r>
              <w:rPr>
                <w:rFonts w:eastAsia="Times New Roman"/>
                <w:szCs w:val="20"/>
                <w:lang w:eastAsia="sk-SK"/>
              </w:rPr>
              <w:t>Marián</w:t>
            </w:r>
            <w:r w:rsidR="00C64ECA">
              <w:rPr>
                <w:rFonts w:eastAsia="Times New Roman"/>
                <w:szCs w:val="20"/>
                <w:lang w:eastAsia="sk-SK"/>
              </w:rPr>
              <w:t xml:space="preserve"> </w:t>
            </w:r>
            <w:r>
              <w:rPr>
                <w:rFonts w:eastAsia="Times New Roman"/>
                <w:szCs w:val="20"/>
                <w:lang w:eastAsia="sk-SK"/>
              </w:rPr>
              <w:t>Novotňák</w:t>
            </w:r>
          </w:p>
        </w:tc>
        <w:tc>
          <w:tcPr>
            <w:tcW w:w="2776" w:type="pct"/>
            <w:shd w:val="clear" w:color="auto" w:fill="auto"/>
          </w:tcPr>
          <w:p w14:paraId="787797A3" w14:textId="00341487" w:rsidR="00014B98" w:rsidRDefault="00014B98" w:rsidP="00014B98">
            <w:pPr>
              <w:spacing w:before="20" w:after="60" w:line="259" w:lineRule="auto"/>
              <w:rPr>
                <w:rFonts w:eastAsia="Times New Roman"/>
                <w:szCs w:val="20"/>
                <w:lang w:eastAsia="sk-SK"/>
              </w:rPr>
            </w:pPr>
            <w:r>
              <w:rPr>
                <w:rFonts w:eastAsia="Times New Roman"/>
                <w:szCs w:val="20"/>
                <w:lang w:eastAsia="sk-SK"/>
              </w:rPr>
              <w:t>Upravený popis služby ZapisERecept</w:t>
            </w:r>
          </w:p>
        </w:tc>
      </w:tr>
      <w:tr w:rsidR="00C64ECA" w:rsidRPr="009B2BAF" w14:paraId="296FEAB8" w14:textId="77777777" w:rsidTr="33D029D1">
        <w:tc>
          <w:tcPr>
            <w:tcW w:w="523" w:type="pct"/>
            <w:shd w:val="clear" w:color="auto" w:fill="auto"/>
          </w:tcPr>
          <w:p w14:paraId="4EE8BE8A" w14:textId="458C65C4" w:rsidR="00C64ECA" w:rsidRDefault="00C64ECA" w:rsidP="00014B98">
            <w:pPr>
              <w:spacing w:before="20" w:after="60" w:line="259" w:lineRule="auto"/>
              <w:jc w:val="center"/>
              <w:rPr>
                <w:rFonts w:eastAsia="Times New Roman"/>
                <w:szCs w:val="20"/>
                <w:lang w:eastAsia="sk-SK"/>
              </w:rPr>
            </w:pPr>
            <w:r>
              <w:rPr>
                <w:rFonts w:eastAsia="Times New Roman"/>
                <w:szCs w:val="20"/>
                <w:lang w:eastAsia="sk-SK"/>
              </w:rPr>
              <w:t>2.7.2</w:t>
            </w:r>
          </w:p>
        </w:tc>
        <w:tc>
          <w:tcPr>
            <w:tcW w:w="696" w:type="pct"/>
            <w:shd w:val="clear" w:color="auto" w:fill="auto"/>
          </w:tcPr>
          <w:p w14:paraId="51E28295" w14:textId="3499C0BB" w:rsidR="00C64ECA" w:rsidRDefault="001F4D1A" w:rsidP="00014B98">
            <w:pPr>
              <w:spacing w:before="20" w:after="60" w:line="259" w:lineRule="auto"/>
              <w:jc w:val="center"/>
              <w:rPr>
                <w:rFonts w:eastAsia="Times New Roman"/>
                <w:szCs w:val="20"/>
                <w:lang w:eastAsia="sk-SK"/>
              </w:rPr>
            </w:pPr>
            <w:r>
              <w:rPr>
                <w:rFonts w:eastAsia="Times New Roman"/>
                <w:szCs w:val="20"/>
                <w:lang w:eastAsia="sk-SK"/>
              </w:rPr>
              <w:t>14.9.2016</w:t>
            </w:r>
          </w:p>
        </w:tc>
        <w:tc>
          <w:tcPr>
            <w:tcW w:w="1005" w:type="pct"/>
            <w:shd w:val="clear" w:color="auto" w:fill="auto"/>
          </w:tcPr>
          <w:p w14:paraId="79B86EC9" w14:textId="173EC963" w:rsidR="00C64ECA" w:rsidRDefault="00C30364" w:rsidP="00014B98">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337EFAFF" w14:textId="3E843583" w:rsidR="00C64ECA" w:rsidRDefault="00C64ECA" w:rsidP="00C64ECA">
            <w:pPr>
              <w:spacing w:before="20" w:after="60" w:line="259" w:lineRule="auto"/>
              <w:rPr>
                <w:rFonts w:eastAsia="Times New Roman"/>
                <w:szCs w:val="20"/>
                <w:lang w:eastAsia="sk-SK"/>
              </w:rPr>
            </w:pPr>
            <w:r>
              <w:rPr>
                <w:rFonts w:eastAsia="Times New Roman"/>
                <w:szCs w:val="20"/>
                <w:lang w:eastAsia="sk-SK"/>
              </w:rPr>
              <w:t>viď Readme.txt</w:t>
            </w:r>
          </w:p>
        </w:tc>
      </w:tr>
      <w:tr w:rsidR="0050265C" w:rsidRPr="009B2BAF" w14:paraId="37ABA528" w14:textId="77777777" w:rsidTr="33D029D1">
        <w:tc>
          <w:tcPr>
            <w:tcW w:w="523" w:type="pct"/>
            <w:shd w:val="clear" w:color="auto" w:fill="auto"/>
          </w:tcPr>
          <w:p w14:paraId="71EA1C22" w14:textId="4EEBCD57" w:rsidR="0050265C" w:rsidRDefault="0050265C" w:rsidP="00014B98">
            <w:pPr>
              <w:spacing w:before="20" w:after="60" w:line="259" w:lineRule="auto"/>
              <w:jc w:val="center"/>
              <w:rPr>
                <w:rFonts w:eastAsia="Times New Roman"/>
                <w:szCs w:val="20"/>
                <w:lang w:eastAsia="sk-SK"/>
              </w:rPr>
            </w:pPr>
            <w:r>
              <w:rPr>
                <w:rFonts w:eastAsia="Times New Roman"/>
                <w:szCs w:val="20"/>
                <w:lang w:eastAsia="sk-SK"/>
              </w:rPr>
              <w:t>2.7.3</w:t>
            </w:r>
          </w:p>
        </w:tc>
        <w:tc>
          <w:tcPr>
            <w:tcW w:w="696" w:type="pct"/>
            <w:shd w:val="clear" w:color="auto" w:fill="auto"/>
          </w:tcPr>
          <w:p w14:paraId="3D4633D8" w14:textId="115E2454" w:rsidR="0050265C" w:rsidRDefault="001F4D1A" w:rsidP="00014B98">
            <w:pPr>
              <w:spacing w:before="20" w:after="60" w:line="259" w:lineRule="auto"/>
              <w:jc w:val="center"/>
              <w:rPr>
                <w:rFonts w:eastAsia="Times New Roman"/>
                <w:szCs w:val="20"/>
                <w:lang w:eastAsia="sk-SK"/>
              </w:rPr>
            </w:pPr>
            <w:r>
              <w:rPr>
                <w:rFonts w:eastAsia="Times New Roman"/>
                <w:szCs w:val="20"/>
                <w:lang w:eastAsia="sk-SK"/>
              </w:rPr>
              <w:t>5.10.2016</w:t>
            </w:r>
          </w:p>
        </w:tc>
        <w:tc>
          <w:tcPr>
            <w:tcW w:w="1005" w:type="pct"/>
            <w:shd w:val="clear" w:color="auto" w:fill="auto"/>
          </w:tcPr>
          <w:p w14:paraId="493FCA19" w14:textId="3233FD34" w:rsidR="0050265C" w:rsidRDefault="0050265C" w:rsidP="00014B98">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2F38F8C0" w14:textId="421DAAB6" w:rsidR="0050265C" w:rsidRDefault="0050265C" w:rsidP="00C64ECA">
            <w:pPr>
              <w:spacing w:before="20" w:after="60" w:line="259" w:lineRule="auto"/>
              <w:rPr>
                <w:rFonts w:eastAsia="Times New Roman"/>
                <w:szCs w:val="20"/>
                <w:lang w:eastAsia="sk-SK"/>
              </w:rPr>
            </w:pPr>
            <w:r>
              <w:rPr>
                <w:rFonts w:eastAsia="Times New Roman"/>
                <w:szCs w:val="20"/>
                <w:lang w:eastAsia="sk-SK"/>
              </w:rPr>
              <w:t>viď Readme.txt</w:t>
            </w:r>
          </w:p>
        </w:tc>
      </w:tr>
      <w:tr w:rsidR="000047EF" w:rsidRPr="009B2BAF" w14:paraId="7BFB73F1" w14:textId="77777777" w:rsidTr="33D029D1">
        <w:tc>
          <w:tcPr>
            <w:tcW w:w="523" w:type="pct"/>
            <w:shd w:val="clear" w:color="auto" w:fill="auto"/>
          </w:tcPr>
          <w:p w14:paraId="727B8C96" w14:textId="77CDD710" w:rsidR="000047EF" w:rsidRDefault="000047EF" w:rsidP="000047EF">
            <w:pPr>
              <w:spacing w:before="20" w:after="60" w:line="259" w:lineRule="auto"/>
              <w:jc w:val="center"/>
              <w:rPr>
                <w:rFonts w:eastAsia="Times New Roman"/>
                <w:szCs w:val="20"/>
                <w:lang w:eastAsia="sk-SK"/>
              </w:rPr>
            </w:pPr>
            <w:r>
              <w:rPr>
                <w:rFonts w:eastAsia="Times New Roman"/>
                <w:szCs w:val="20"/>
                <w:lang w:eastAsia="sk-SK"/>
              </w:rPr>
              <w:t>2.7.4</w:t>
            </w:r>
          </w:p>
        </w:tc>
        <w:tc>
          <w:tcPr>
            <w:tcW w:w="696" w:type="pct"/>
            <w:shd w:val="clear" w:color="auto" w:fill="auto"/>
          </w:tcPr>
          <w:p w14:paraId="08CD5B7E" w14:textId="16B84195" w:rsidR="000047EF" w:rsidRDefault="001F4D1A" w:rsidP="000047EF">
            <w:pPr>
              <w:spacing w:before="20" w:after="60" w:line="259" w:lineRule="auto"/>
              <w:jc w:val="center"/>
              <w:rPr>
                <w:rFonts w:eastAsia="Times New Roman"/>
                <w:szCs w:val="20"/>
                <w:lang w:eastAsia="sk-SK"/>
              </w:rPr>
            </w:pPr>
            <w:r>
              <w:rPr>
                <w:rFonts w:eastAsia="Times New Roman"/>
                <w:szCs w:val="20"/>
                <w:lang w:eastAsia="sk-SK"/>
              </w:rPr>
              <w:t>26.10.2016</w:t>
            </w:r>
          </w:p>
        </w:tc>
        <w:tc>
          <w:tcPr>
            <w:tcW w:w="1005" w:type="pct"/>
            <w:shd w:val="clear" w:color="auto" w:fill="auto"/>
          </w:tcPr>
          <w:p w14:paraId="493BB422" w14:textId="1129B416" w:rsidR="000047EF" w:rsidRDefault="000047EF" w:rsidP="000047EF">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127A6182" w14:textId="07EE614C" w:rsidR="000047EF" w:rsidRDefault="000047EF" w:rsidP="000047EF">
            <w:pPr>
              <w:spacing w:before="20" w:after="60" w:line="259" w:lineRule="auto"/>
              <w:rPr>
                <w:rFonts w:eastAsia="Times New Roman"/>
                <w:szCs w:val="20"/>
                <w:lang w:eastAsia="sk-SK"/>
              </w:rPr>
            </w:pPr>
            <w:r>
              <w:rPr>
                <w:rFonts w:eastAsia="Times New Roman"/>
                <w:szCs w:val="20"/>
                <w:lang w:eastAsia="sk-SK"/>
              </w:rPr>
              <w:t>viď Readme.txt</w:t>
            </w:r>
          </w:p>
        </w:tc>
      </w:tr>
      <w:tr w:rsidR="001F4D1A" w:rsidRPr="009B2BAF" w14:paraId="44DF397D" w14:textId="77777777" w:rsidTr="33D029D1">
        <w:tc>
          <w:tcPr>
            <w:tcW w:w="523" w:type="pct"/>
            <w:shd w:val="clear" w:color="auto" w:fill="auto"/>
          </w:tcPr>
          <w:p w14:paraId="57AA3A48" w14:textId="42AD4C46" w:rsidR="001F4D1A" w:rsidRDefault="001F4D1A" w:rsidP="001F4D1A">
            <w:pPr>
              <w:spacing w:before="20" w:after="60" w:line="259" w:lineRule="auto"/>
              <w:jc w:val="center"/>
              <w:rPr>
                <w:rFonts w:eastAsia="Times New Roman"/>
                <w:szCs w:val="20"/>
                <w:lang w:eastAsia="sk-SK"/>
              </w:rPr>
            </w:pPr>
            <w:r>
              <w:rPr>
                <w:rFonts w:eastAsia="Times New Roman"/>
                <w:szCs w:val="20"/>
                <w:lang w:eastAsia="sk-SK"/>
              </w:rPr>
              <w:t>2.7.5</w:t>
            </w:r>
          </w:p>
        </w:tc>
        <w:tc>
          <w:tcPr>
            <w:tcW w:w="696" w:type="pct"/>
            <w:shd w:val="clear" w:color="auto" w:fill="auto"/>
          </w:tcPr>
          <w:p w14:paraId="388AB8EB" w14:textId="0D53E76F" w:rsidR="001F4D1A" w:rsidRDefault="001F4D1A" w:rsidP="001F4D1A">
            <w:pPr>
              <w:spacing w:before="20" w:after="60" w:line="259" w:lineRule="auto"/>
              <w:jc w:val="center"/>
              <w:rPr>
                <w:rFonts w:eastAsia="Times New Roman"/>
                <w:szCs w:val="20"/>
                <w:lang w:eastAsia="sk-SK"/>
              </w:rPr>
            </w:pPr>
            <w:r>
              <w:rPr>
                <w:rFonts w:eastAsia="Times New Roman"/>
                <w:szCs w:val="20"/>
                <w:lang w:eastAsia="sk-SK"/>
              </w:rPr>
              <w:t>29.11.2016</w:t>
            </w:r>
          </w:p>
        </w:tc>
        <w:tc>
          <w:tcPr>
            <w:tcW w:w="1005" w:type="pct"/>
            <w:shd w:val="clear" w:color="auto" w:fill="auto"/>
          </w:tcPr>
          <w:p w14:paraId="3CE4E444" w14:textId="1C2217A2" w:rsidR="001F4D1A" w:rsidRDefault="001F4D1A" w:rsidP="001F4D1A">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3415D6D3" w14:textId="5DE946FB" w:rsidR="001F4D1A" w:rsidRDefault="001F4D1A" w:rsidP="001F4D1A">
            <w:pPr>
              <w:spacing w:before="20" w:after="60" w:line="259" w:lineRule="auto"/>
              <w:rPr>
                <w:rFonts w:eastAsia="Times New Roman"/>
                <w:szCs w:val="20"/>
                <w:lang w:eastAsia="sk-SK"/>
              </w:rPr>
            </w:pPr>
            <w:r>
              <w:rPr>
                <w:rFonts w:eastAsia="Times New Roman"/>
                <w:szCs w:val="20"/>
                <w:lang w:eastAsia="sk-SK"/>
              </w:rPr>
              <w:t>Aktualizovaný popis služieb JRUZ kap.6. - viď Readme.txt</w:t>
            </w:r>
          </w:p>
        </w:tc>
      </w:tr>
      <w:tr w:rsidR="00F76F24" w:rsidRPr="009B2BAF" w14:paraId="5AAD4E63" w14:textId="77777777" w:rsidTr="33D029D1">
        <w:tc>
          <w:tcPr>
            <w:tcW w:w="523" w:type="pct"/>
            <w:shd w:val="clear" w:color="auto" w:fill="auto"/>
          </w:tcPr>
          <w:p w14:paraId="29308727" w14:textId="45A52520" w:rsidR="00F76F24" w:rsidRDefault="00F76F24" w:rsidP="00F76F24">
            <w:pPr>
              <w:spacing w:before="20" w:after="60" w:line="259" w:lineRule="auto"/>
              <w:jc w:val="center"/>
              <w:rPr>
                <w:rFonts w:eastAsia="Times New Roman"/>
                <w:szCs w:val="20"/>
                <w:lang w:eastAsia="sk-SK"/>
              </w:rPr>
            </w:pPr>
            <w:r>
              <w:rPr>
                <w:rFonts w:eastAsia="Times New Roman"/>
                <w:szCs w:val="20"/>
                <w:lang w:eastAsia="sk-SK"/>
              </w:rPr>
              <w:t>2.7.6</w:t>
            </w:r>
          </w:p>
        </w:tc>
        <w:tc>
          <w:tcPr>
            <w:tcW w:w="696" w:type="pct"/>
            <w:shd w:val="clear" w:color="auto" w:fill="auto"/>
          </w:tcPr>
          <w:p w14:paraId="45BDA601" w14:textId="6B8E0B72" w:rsidR="00F76F24" w:rsidRDefault="00F76F24" w:rsidP="00F76F24">
            <w:pPr>
              <w:spacing w:before="20" w:after="60" w:line="259" w:lineRule="auto"/>
              <w:jc w:val="center"/>
              <w:rPr>
                <w:rFonts w:eastAsia="Times New Roman"/>
                <w:szCs w:val="20"/>
                <w:lang w:eastAsia="sk-SK"/>
              </w:rPr>
            </w:pPr>
            <w:r>
              <w:rPr>
                <w:rFonts w:eastAsia="Times New Roman"/>
                <w:szCs w:val="20"/>
                <w:lang w:eastAsia="sk-SK"/>
              </w:rPr>
              <w:t>19.1.2017</w:t>
            </w:r>
          </w:p>
        </w:tc>
        <w:tc>
          <w:tcPr>
            <w:tcW w:w="1005" w:type="pct"/>
            <w:shd w:val="clear" w:color="auto" w:fill="auto"/>
          </w:tcPr>
          <w:p w14:paraId="17964F1B" w14:textId="2A715E0A" w:rsidR="00F76F24" w:rsidRDefault="00F76F24" w:rsidP="00F76F24">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7C657102" w14:textId="4643D5FA" w:rsidR="00F76F24" w:rsidRDefault="00F76F24" w:rsidP="00F76F24">
            <w:pPr>
              <w:spacing w:before="20" w:after="60" w:line="259" w:lineRule="auto"/>
              <w:rPr>
                <w:rFonts w:eastAsia="Times New Roman"/>
                <w:szCs w:val="20"/>
                <w:lang w:eastAsia="sk-SK"/>
              </w:rPr>
            </w:pPr>
            <w:r>
              <w:rPr>
                <w:rFonts w:eastAsia="Times New Roman"/>
                <w:szCs w:val="20"/>
                <w:lang w:eastAsia="sk-SK"/>
              </w:rPr>
              <w:t>Doplnene služby pre oblasť Vyšetrenia - viď Readme.txt</w:t>
            </w:r>
          </w:p>
        </w:tc>
      </w:tr>
      <w:tr w:rsidR="004603F1" w:rsidRPr="009B2BAF" w14:paraId="610114A0" w14:textId="77777777" w:rsidTr="33D029D1">
        <w:tc>
          <w:tcPr>
            <w:tcW w:w="523" w:type="pct"/>
            <w:shd w:val="clear" w:color="auto" w:fill="auto"/>
          </w:tcPr>
          <w:p w14:paraId="5DC4D826" w14:textId="49651916" w:rsidR="004603F1" w:rsidRDefault="004603F1" w:rsidP="004603F1">
            <w:pPr>
              <w:spacing w:before="20" w:after="60" w:line="259" w:lineRule="auto"/>
              <w:jc w:val="center"/>
              <w:rPr>
                <w:rFonts w:eastAsia="Times New Roman"/>
                <w:szCs w:val="20"/>
                <w:lang w:eastAsia="sk-SK"/>
              </w:rPr>
            </w:pPr>
            <w:r>
              <w:rPr>
                <w:rFonts w:eastAsia="Times New Roman"/>
                <w:szCs w:val="20"/>
                <w:lang w:eastAsia="sk-SK"/>
              </w:rPr>
              <w:t>2.7.7</w:t>
            </w:r>
          </w:p>
        </w:tc>
        <w:tc>
          <w:tcPr>
            <w:tcW w:w="696" w:type="pct"/>
            <w:shd w:val="clear" w:color="auto" w:fill="auto"/>
          </w:tcPr>
          <w:p w14:paraId="63A5091D" w14:textId="27E5D93B" w:rsidR="004603F1" w:rsidRDefault="004603F1" w:rsidP="004603F1">
            <w:pPr>
              <w:spacing w:before="20" w:after="60" w:line="259" w:lineRule="auto"/>
              <w:jc w:val="center"/>
              <w:rPr>
                <w:rFonts w:eastAsia="Times New Roman"/>
                <w:szCs w:val="20"/>
                <w:lang w:eastAsia="sk-SK"/>
              </w:rPr>
            </w:pPr>
            <w:r>
              <w:rPr>
                <w:rFonts w:eastAsia="Times New Roman"/>
                <w:szCs w:val="20"/>
                <w:lang w:eastAsia="sk-SK"/>
              </w:rPr>
              <w:t>27.1.2017</w:t>
            </w:r>
          </w:p>
        </w:tc>
        <w:tc>
          <w:tcPr>
            <w:tcW w:w="1005" w:type="pct"/>
            <w:shd w:val="clear" w:color="auto" w:fill="auto"/>
          </w:tcPr>
          <w:p w14:paraId="4D5B792C" w14:textId="7D8C8CC3" w:rsidR="004603F1" w:rsidRDefault="004603F1" w:rsidP="004603F1">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49446C71" w14:textId="14011139" w:rsidR="004603F1" w:rsidRDefault="004603F1" w:rsidP="004603F1">
            <w:pPr>
              <w:spacing w:before="20" w:after="60" w:line="259" w:lineRule="auto"/>
              <w:rPr>
                <w:rFonts w:eastAsia="Times New Roman"/>
                <w:szCs w:val="20"/>
                <w:lang w:eastAsia="sk-SK"/>
              </w:rPr>
            </w:pPr>
            <w:r>
              <w:rPr>
                <w:rFonts w:eastAsia="Times New Roman"/>
                <w:szCs w:val="20"/>
                <w:lang w:eastAsia="sk-SK"/>
              </w:rPr>
              <w:t>viď Readme.txt</w:t>
            </w:r>
          </w:p>
        </w:tc>
      </w:tr>
      <w:tr w:rsidR="006A3A9E" w:rsidRPr="009B2BAF" w14:paraId="05097233" w14:textId="77777777" w:rsidTr="33D029D1">
        <w:tc>
          <w:tcPr>
            <w:tcW w:w="523" w:type="pct"/>
            <w:shd w:val="clear" w:color="auto" w:fill="auto"/>
          </w:tcPr>
          <w:p w14:paraId="72576992" w14:textId="566EB890" w:rsidR="006A3A9E" w:rsidRDefault="006A3A9E" w:rsidP="004603F1">
            <w:pPr>
              <w:spacing w:before="20" w:after="60" w:line="259" w:lineRule="auto"/>
              <w:jc w:val="center"/>
              <w:rPr>
                <w:rFonts w:eastAsia="Times New Roman"/>
                <w:szCs w:val="20"/>
                <w:lang w:eastAsia="sk-SK"/>
              </w:rPr>
            </w:pPr>
            <w:r>
              <w:rPr>
                <w:rFonts w:eastAsia="Times New Roman"/>
                <w:szCs w:val="20"/>
                <w:lang w:eastAsia="sk-SK"/>
              </w:rPr>
              <w:t>2.7.8</w:t>
            </w:r>
          </w:p>
        </w:tc>
        <w:tc>
          <w:tcPr>
            <w:tcW w:w="696" w:type="pct"/>
            <w:shd w:val="clear" w:color="auto" w:fill="auto"/>
          </w:tcPr>
          <w:p w14:paraId="1E79EDAB" w14:textId="70AB4254" w:rsidR="006A3A9E" w:rsidRDefault="006A3A9E" w:rsidP="004603F1">
            <w:pPr>
              <w:spacing w:before="20" w:after="60" w:line="259" w:lineRule="auto"/>
              <w:jc w:val="center"/>
              <w:rPr>
                <w:rFonts w:eastAsia="Times New Roman"/>
                <w:szCs w:val="20"/>
                <w:lang w:eastAsia="sk-SK"/>
              </w:rPr>
            </w:pPr>
            <w:r>
              <w:rPr>
                <w:rFonts w:eastAsia="Times New Roman"/>
                <w:szCs w:val="20"/>
                <w:lang w:eastAsia="sk-SK"/>
              </w:rPr>
              <w:t>27.2.2017</w:t>
            </w:r>
          </w:p>
        </w:tc>
        <w:tc>
          <w:tcPr>
            <w:tcW w:w="1005" w:type="pct"/>
            <w:shd w:val="clear" w:color="auto" w:fill="auto"/>
          </w:tcPr>
          <w:p w14:paraId="469F74B0" w14:textId="612B5425" w:rsidR="006A3A9E" w:rsidRDefault="006A3A9E" w:rsidP="004603F1">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6E4C6D49" w14:textId="00A17693" w:rsidR="006A3A9E" w:rsidRPr="006A3A9E" w:rsidRDefault="006A3A9E" w:rsidP="006A3A9E">
            <w:pPr>
              <w:spacing w:before="20" w:after="60" w:line="259" w:lineRule="auto"/>
              <w:rPr>
                <w:rFonts w:eastAsia="Times New Roman"/>
                <w:szCs w:val="20"/>
                <w:lang w:eastAsia="sk-SK"/>
              </w:rPr>
            </w:pPr>
            <w:r>
              <w:rPr>
                <w:rFonts w:eastAsia="Times New Roman"/>
                <w:szCs w:val="20"/>
                <w:lang w:eastAsia="sk-SK"/>
              </w:rPr>
              <w:t xml:space="preserve">Doplnená služba </w:t>
            </w:r>
            <w:r w:rsidRPr="006A3A9E">
              <w:rPr>
                <w:rFonts w:eastAsia="Times New Roman"/>
                <w:szCs w:val="20"/>
                <w:lang w:eastAsia="sk-SK"/>
              </w:rPr>
              <w:t>DajSpravyPreZdravPracovnika_v2</w:t>
            </w:r>
            <w:r>
              <w:rPr>
                <w:rFonts w:eastAsia="Times New Roman"/>
                <w:szCs w:val="20"/>
                <w:lang w:val="en-US" w:eastAsia="sk-SK"/>
              </w:rPr>
              <w:t>; vi</w:t>
            </w:r>
            <w:r>
              <w:rPr>
                <w:rFonts w:eastAsia="Times New Roman"/>
                <w:szCs w:val="20"/>
                <w:lang w:eastAsia="sk-SK"/>
              </w:rPr>
              <w:t>ď Readme.txt</w:t>
            </w:r>
          </w:p>
        </w:tc>
      </w:tr>
      <w:tr w:rsidR="00883958" w:rsidRPr="009B2BAF" w14:paraId="728241AE" w14:textId="77777777" w:rsidTr="33D029D1">
        <w:tc>
          <w:tcPr>
            <w:tcW w:w="523" w:type="pct"/>
            <w:shd w:val="clear" w:color="auto" w:fill="auto"/>
          </w:tcPr>
          <w:p w14:paraId="28FC4529" w14:textId="0F356045" w:rsidR="00883958" w:rsidRDefault="00883958" w:rsidP="00883958">
            <w:pPr>
              <w:spacing w:before="20" w:after="60" w:line="259" w:lineRule="auto"/>
              <w:jc w:val="center"/>
              <w:rPr>
                <w:rFonts w:eastAsia="Times New Roman"/>
                <w:szCs w:val="20"/>
                <w:lang w:eastAsia="sk-SK"/>
              </w:rPr>
            </w:pPr>
            <w:r>
              <w:rPr>
                <w:rFonts w:eastAsia="Times New Roman"/>
                <w:szCs w:val="20"/>
                <w:lang w:eastAsia="sk-SK"/>
              </w:rPr>
              <w:t>2.7.81</w:t>
            </w:r>
          </w:p>
        </w:tc>
        <w:tc>
          <w:tcPr>
            <w:tcW w:w="696" w:type="pct"/>
            <w:shd w:val="clear" w:color="auto" w:fill="auto"/>
          </w:tcPr>
          <w:p w14:paraId="70F5F4E8" w14:textId="0515E78B" w:rsidR="00883958" w:rsidRDefault="00883958" w:rsidP="00883958">
            <w:pPr>
              <w:spacing w:before="20" w:after="60" w:line="259" w:lineRule="auto"/>
              <w:jc w:val="center"/>
              <w:rPr>
                <w:rFonts w:eastAsia="Times New Roman"/>
                <w:szCs w:val="20"/>
                <w:lang w:eastAsia="sk-SK"/>
              </w:rPr>
            </w:pPr>
            <w:r>
              <w:rPr>
                <w:rFonts w:eastAsia="Times New Roman"/>
                <w:szCs w:val="20"/>
                <w:lang w:eastAsia="sk-SK"/>
              </w:rPr>
              <w:t>28.2.2017</w:t>
            </w:r>
          </w:p>
        </w:tc>
        <w:tc>
          <w:tcPr>
            <w:tcW w:w="1005" w:type="pct"/>
            <w:shd w:val="clear" w:color="auto" w:fill="auto"/>
          </w:tcPr>
          <w:p w14:paraId="26C15F45" w14:textId="6300476A" w:rsidR="00883958" w:rsidRDefault="00883958" w:rsidP="00883958">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63709EA0" w14:textId="1CC09031" w:rsidR="00883958" w:rsidRDefault="00883958" w:rsidP="00883958">
            <w:pPr>
              <w:spacing w:before="20" w:after="60" w:line="259" w:lineRule="auto"/>
              <w:rPr>
                <w:rFonts w:eastAsia="Times New Roman"/>
                <w:szCs w:val="20"/>
                <w:lang w:eastAsia="sk-SK"/>
              </w:rPr>
            </w:pPr>
            <w:r>
              <w:rPr>
                <w:rFonts w:eastAsia="Times New Roman"/>
                <w:szCs w:val="20"/>
                <w:lang w:eastAsia="sk-SK"/>
              </w:rPr>
              <w:t>viď Readme.txt</w:t>
            </w:r>
          </w:p>
        </w:tc>
      </w:tr>
      <w:tr w:rsidR="005736AB" w:rsidRPr="009B2BAF" w14:paraId="270EFF49" w14:textId="77777777" w:rsidTr="33D029D1">
        <w:tc>
          <w:tcPr>
            <w:tcW w:w="523" w:type="pct"/>
            <w:shd w:val="clear" w:color="auto" w:fill="auto"/>
          </w:tcPr>
          <w:p w14:paraId="33CB1846" w14:textId="05646173" w:rsidR="005736AB" w:rsidRDefault="005736AB" w:rsidP="00883958">
            <w:pPr>
              <w:spacing w:before="20" w:after="60" w:line="259" w:lineRule="auto"/>
              <w:jc w:val="center"/>
              <w:rPr>
                <w:rFonts w:eastAsia="Times New Roman"/>
                <w:szCs w:val="20"/>
                <w:lang w:eastAsia="sk-SK"/>
              </w:rPr>
            </w:pPr>
            <w:r>
              <w:rPr>
                <w:rFonts w:eastAsia="Times New Roman"/>
                <w:szCs w:val="20"/>
                <w:lang w:eastAsia="sk-SK"/>
              </w:rPr>
              <w:t>2.8.0</w:t>
            </w:r>
          </w:p>
        </w:tc>
        <w:tc>
          <w:tcPr>
            <w:tcW w:w="696" w:type="pct"/>
            <w:shd w:val="clear" w:color="auto" w:fill="auto"/>
          </w:tcPr>
          <w:p w14:paraId="116F1498" w14:textId="76FB28A7" w:rsidR="005736AB" w:rsidRDefault="005736AB" w:rsidP="00883958">
            <w:pPr>
              <w:spacing w:before="20" w:after="60" w:line="259" w:lineRule="auto"/>
              <w:jc w:val="center"/>
              <w:rPr>
                <w:rFonts w:eastAsia="Times New Roman"/>
                <w:szCs w:val="20"/>
                <w:lang w:eastAsia="sk-SK"/>
              </w:rPr>
            </w:pPr>
            <w:r>
              <w:rPr>
                <w:rFonts w:eastAsia="Times New Roman"/>
                <w:szCs w:val="20"/>
                <w:lang w:eastAsia="sk-SK"/>
              </w:rPr>
              <w:t>3.4.2017</w:t>
            </w:r>
          </w:p>
        </w:tc>
        <w:tc>
          <w:tcPr>
            <w:tcW w:w="1005" w:type="pct"/>
            <w:shd w:val="clear" w:color="auto" w:fill="auto"/>
          </w:tcPr>
          <w:p w14:paraId="6D75C061" w14:textId="313608D6" w:rsidR="005736AB" w:rsidRDefault="005736AB" w:rsidP="00883958">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5962316D" w14:textId="268EF73F" w:rsidR="005736AB" w:rsidRDefault="005736AB" w:rsidP="00883958">
            <w:pPr>
              <w:spacing w:before="20" w:after="60" w:line="259" w:lineRule="auto"/>
              <w:rPr>
                <w:rFonts w:eastAsia="Times New Roman"/>
                <w:szCs w:val="20"/>
                <w:lang w:eastAsia="sk-SK"/>
              </w:rPr>
            </w:pPr>
            <w:r>
              <w:rPr>
                <w:rFonts w:eastAsia="Times New Roman"/>
                <w:szCs w:val="20"/>
                <w:lang w:eastAsia="sk-SK"/>
              </w:rPr>
              <w:t>viď Readme.txt</w:t>
            </w:r>
          </w:p>
        </w:tc>
      </w:tr>
      <w:tr w:rsidR="0037169D" w:rsidRPr="009B2BAF" w14:paraId="75368CF7" w14:textId="77777777" w:rsidTr="33D029D1">
        <w:tc>
          <w:tcPr>
            <w:tcW w:w="523" w:type="pct"/>
            <w:shd w:val="clear" w:color="auto" w:fill="auto"/>
          </w:tcPr>
          <w:p w14:paraId="112D94CB" w14:textId="461D4EC1" w:rsidR="0037169D" w:rsidRDefault="0037169D" w:rsidP="00883958">
            <w:pPr>
              <w:spacing w:before="20" w:after="60" w:line="259" w:lineRule="auto"/>
              <w:jc w:val="center"/>
              <w:rPr>
                <w:rFonts w:eastAsia="Times New Roman"/>
                <w:szCs w:val="20"/>
                <w:lang w:eastAsia="sk-SK"/>
              </w:rPr>
            </w:pPr>
            <w:r>
              <w:rPr>
                <w:rFonts w:eastAsia="Times New Roman"/>
                <w:szCs w:val="20"/>
                <w:lang w:eastAsia="sk-SK"/>
              </w:rPr>
              <w:t>2.8.1</w:t>
            </w:r>
          </w:p>
        </w:tc>
        <w:tc>
          <w:tcPr>
            <w:tcW w:w="696" w:type="pct"/>
            <w:shd w:val="clear" w:color="auto" w:fill="auto"/>
          </w:tcPr>
          <w:p w14:paraId="1CB1F85B" w14:textId="61D3BA02" w:rsidR="0037169D" w:rsidRDefault="0037169D" w:rsidP="00883958">
            <w:pPr>
              <w:spacing w:before="20" w:after="60" w:line="259" w:lineRule="auto"/>
              <w:jc w:val="center"/>
              <w:rPr>
                <w:rFonts w:eastAsia="Times New Roman"/>
                <w:szCs w:val="20"/>
                <w:lang w:eastAsia="sk-SK"/>
              </w:rPr>
            </w:pPr>
            <w:r>
              <w:rPr>
                <w:rFonts w:eastAsia="Times New Roman"/>
                <w:szCs w:val="20"/>
                <w:lang w:eastAsia="sk-SK"/>
              </w:rPr>
              <w:t>21.6.2017</w:t>
            </w:r>
          </w:p>
        </w:tc>
        <w:tc>
          <w:tcPr>
            <w:tcW w:w="1005" w:type="pct"/>
            <w:shd w:val="clear" w:color="auto" w:fill="auto"/>
          </w:tcPr>
          <w:p w14:paraId="72916EE8" w14:textId="084AF21F" w:rsidR="0037169D" w:rsidRDefault="0037169D" w:rsidP="00883958">
            <w:pPr>
              <w:spacing w:before="20" w:after="60" w:line="259" w:lineRule="auto"/>
              <w:jc w:val="center"/>
              <w:rPr>
                <w:rFonts w:eastAsia="Times New Roman"/>
                <w:szCs w:val="20"/>
                <w:lang w:eastAsia="sk-SK"/>
              </w:rPr>
            </w:pPr>
            <w:r>
              <w:rPr>
                <w:rFonts w:eastAsia="Times New Roman"/>
                <w:szCs w:val="20"/>
                <w:lang w:eastAsia="sk-SK"/>
              </w:rPr>
              <w:t>Svätoslav Straka</w:t>
            </w:r>
          </w:p>
        </w:tc>
        <w:tc>
          <w:tcPr>
            <w:tcW w:w="2776" w:type="pct"/>
            <w:shd w:val="clear" w:color="auto" w:fill="auto"/>
          </w:tcPr>
          <w:p w14:paraId="5058AECB" w14:textId="7D41D509" w:rsidR="0037169D" w:rsidRDefault="0037169D" w:rsidP="00883958">
            <w:pPr>
              <w:spacing w:before="20" w:after="60" w:line="259" w:lineRule="auto"/>
              <w:rPr>
                <w:rFonts w:eastAsia="Times New Roman"/>
                <w:szCs w:val="20"/>
                <w:lang w:eastAsia="sk-SK"/>
              </w:rPr>
            </w:pPr>
            <w:r>
              <w:rPr>
                <w:rFonts w:eastAsia="Times New Roman"/>
                <w:szCs w:val="20"/>
                <w:lang w:eastAsia="sk-SK"/>
              </w:rPr>
              <w:t>Viď Readme.txt</w:t>
            </w:r>
          </w:p>
        </w:tc>
      </w:tr>
      <w:tr w:rsidR="00A04A5D" w:rsidRPr="009B2BAF" w14:paraId="4387A836" w14:textId="77777777" w:rsidTr="33D029D1">
        <w:tc>
          <w:tcPr>
            <w:tcW w:w="523" w:type="pct"/>
            <w:shd w:val="clear" w:color="auto" w:fill="auto"/>
          </w:tcPr>
          <w:p w14:paraId="2B9C79AB" w14:textId="45C7ED3E" w:rsidR="00A04A5D" w:rsidRDefault="00A04A5D" w:rsidP="00883958">
            <w:pPr>
              <w:spacing w:before="20" w:after="60" w:line="259" w:lineRule="auto"/>
              <w:jc w:val="center"/>
              <w:rPr>
                <w:rFonts w:eastAsia="Times New Roman"/>
                <w:szCs w:val="20"/>
                <w:lang w:eastAsia="sk-SK"/>
              </w:rPr>
            </w:pPr>
            <w:r>
              <w:rPr>
                <w:rFonts w:eastAsia="Times New Roman"/>
                <w:szCs w:val="20"/>
                <w:lang w:eastAsia="sk-SK"/>
              </w:rPr>
              <w:t>3.0</w:t>
            </w:r>
          </w:p>
        </w:tc>
        <w:tc>
          <w:tcPr>
            <w:tcW w:w="696" w:type="pct"/>
            <w:shd w:val="clear" w:color="auto" w:fill="auto"/>
          </w:tcPr>
          <w:p w14:paraId="2CF469B7" w14:textId="7D3252D7" w:rsidR="00A04A5D" w:rsidRDefault="00A04A5D" w:rsidP="00883958">
            <w:pPr>
              <w:spacing w:before="20" w:after="60" w:line="259" w:lineRule="auto"/>
              <w:jc w:val="center"/>
              <w:rPr>
                <w:rFonts w:eastAsia="Times New Roman"/>
                <w:szCs w:val="20"/>
                <w:lang w:eastAsia="sk-SK"/>
              </w:rPr>
            </w:pPr>
            <w:r>
              <w:rPr>
                <w:rFonts w:eastAsia="Times New Roman"/>
                <w:szCs w:val="20"/>
                <w:lang w:eastAsia="sk-SK"/>
              </w:rPr>
              <w:t>23.6.2017</w:t>
            </w:r>
          </w:p>
        </w:tc>
        <w:tc>
          <w:tcPr>
            <w:tcW w:w="1005" w:type="pct"/>
            <w:shd w:val="clear" w:color="auto" w:fill="auto"/>
          </w:tcPr>
          <w:p w14:paraId="37886E18" w14:textId="03737BEF" w:rsidR="00A04A5D" w:rsidRDefault="00A04A5D" w:rsidP="00883958">
            <w:pPr>
              <w:spacing w:before="20" w:after="60" w:line="259" w:lineRule="auto"/>
              <w:jc w:val="center"/>
              <w:rPr>
                <w:rFonts w:eastAsia="Times New Roman"/>
                <w:szCs w:val="20"/>
                <w:lang w:eastAsia="sk-SK"/>
              </w:rPr>
            </w:pPr>
            <w:r>
              <w:rPr>
                <w:rFonts w:eastAsia="Times New Roman"/>
                <w:szCs w:val="20"/>
                <w:lang w:eastAsia="sk-SK"/>
              </w:rPr>
              <w:t>Martin Ret</w:t>
            </w:r>
          </w:p>
        </w:tc>
        <w:tc>
          <w:tcPr>
            <w:tcW w:w="2776" w:type="pct"/>
            <w:shd w:val="clear" w:color="auto" w:fill="auto"/>
          </w:tcPr>
          <w:p w14:paraId="07F455AE" w14:textId="755211A1" w:rsidR="00A04A5D" w:rsidRDefault="00137398" w:rsidP="00883958">
            <w:pPr>
              <w:spacing w:before="20" w:after="60" w:line="259" w:lineRule="auto"/>
              <w:rPr>
                <w:rFonts w:eastAsia="Times New Roman"/>
                <w:szCs w:val="20"/>
                <w:lang w:eastAsia="sk-SK"/>
              </w:rPr>
            </w:pPr>
            <w:r>
              <w:rPr>
                <w:rFonts w:eastAsia="Times New Roman"/>
                <w:szCs w:val="20"/>
                <w:lang w:eastAsia="sk-SK"/>
              </w:rPr>
              <w:t xml:space="preserve">eRecept – špecifikácia služieb elektronickeho receptu prenesená do samostatného dokumentu </w:t>
            </w:r>
            <w:r w:rsidRPr="00137398">
              <w:rPr>
                <w:rFonts w:eastAsia="Times New Roman"/>
                <w:szCs w:val="20"/>
                <w:lang w:eastAsia="sk-SK"/>
              </w:rPr>
              <w:t>ezdravie_erecept_IM_</w:t>
            </w:r>
            <w:r>
              <w:rPr>
                <w:rFonts w:eastAsia="Times New Roman"/>
                <w:szCs w:val="20"/>
                <w:lang w:eastAsia="sk-SK"/>
              </w:rPr>
              <w:t>YYYYMMDD.docx</w:t>
            </w:r>
          </w:p>
        </w:tc>
      </w:tr>
      <w:tr w:rsidR="00F17369" w:rsidRPr="009B2BAF" w14:paraId="4069A241" w14:textId="77777777" w:rsidTr="33D029D1">
        <w:tc>
          <w:tcPr>
            <w:tcW w:w="523" w:type="pct"/>
            <w:shd w:val="clear" w:color="auto" w:fill="auto"/>
          </w:tcPr>
          <w:p w14:paraId="09C8C0C5" w14:textId="57B19075" w:rsidR="00F17369" w:rsidRDefault="00F17369" w:rsidP="00883958">
            <w:pPr>
              <w:spacing w:before="20" w:after="60" w:line="259" w:lineRule="auto"/>
              <w:jc w:val="center"/>
              <w:rPr>
                <w:rFonts w:eastAsia="Times New Roman"/>
                <w:szCs w:val="20"/>
                <w:lang w:eastAsia="sk-SK"/>
              </w:rPr>
            </w:pPr>
            <w:r>
              <w:rPr>
                <w:rFonts w:eastAsia="Times New Roman"/>
                <w:szCs w:val="20"/>
                <w:lang w:eastAsia="sk-SK"/>
              </w:rPr>
              <w:t>3.0.1</w:t>
            </w:r>
          </w:p>
        </w:tc>
        <w:tc>
          <w:tcPr>
            <w:tcW w:w="696" w:type="pct"/>
            <w:shd w:val="clear" w:color="auto" w:fill="auto"/>
          </w:tcPr>
          <w:p w14:paraId="7597FF7C" w14:textId="3B517AF9" w:rsidR="00F17369" w:rsidRDefault="00F17369" w:rsidP="00883958">
            <w:pPr>
              <w:spacing w:before="20" w:after="60" w:line="259" w:lineRule="auto"/>
              <w:jc w:val="center"/>
              <w:rPr>
                <w:rFonts w:eastAsia="Times New Roman"/>
                <w:szCs w:val="20"/>
                <w:lang w:eastAsia="sk-SK"/>
              </w:rPr>
            </w:pPr>
            <w:r>
              <w:rPr>
                <w:rFonts w:eastAsia="Times New Roman"/>
                <w:szCs w:val="20"/>
                <w:lang w:eastAsia="sk-SK"/>
              </w:rPr>
              <w:t>28.6.2017</w:t>
            </w:r>
          </w:p>
        </w:tc>
        <w:tc>
          <w:tcPr>
            <w:tcW w:w="1005" w:type="pct"/>
            <w:shd w:val="clear" w:color="auto" w:fill="auto"/>
          </w:tcPr>
          <w:p w14:paraId="6331218B" w14:textId="3165E51F" w:rsidR="00F17369" w:rsidRDefault="00F17369" w:rsidP="00883958">
            <w:pPr>
              <w:spacing w:before="20" w:after="60" w:line="259" w:lineRule="auto"/>
              <w:jc w:val="center"/>
              <w:rPr>
                <w:rFonts w:eastAsia="Times New Roman"/>
                <w:szCs w:val="20"/>
                <w:lang w:eastAsia="sk-SK"/>
              </w:rPr>
            </w:pPr>
            <w:r>
              <w:rPr>
                <w:rFonts w:eastAsia="Times New Roman"/>
                <w:szCs w:val="20"/>
                <w:lang w:eastAsia="sk-SK"/>
              </w:rPr>
              <w:t>Martin Ret</w:t>
            </w:r>
          </w:p>
        </w:tc>
        <w:tc>
          <w:tcPr>
            <w:tcW w:w="2776" w:type="pct"/>
            <w:shd w:val="clear" w:color="auto" w:fill="auto"/>
          </w:tcPr>
          <w:p w14:paraId="6EE0C81B" w14:textId="13707079" w:rsidR="00F17369" w:rsidRPr="00E44442" w:rsidRDefault="00F17369" w:rsidP="00883958">
            <w:pPr>
              <w:spacing w:before="20" w:after="60" w:line="259" w:lineRule="auto"/>
            </w:pPr>
            <w:r>
              <w:t>Aktualizácia na základe pripomienok</w:t>
            </w:r>
          </w:p>
        </w:tc>
      </w:tr>
      <w:tr w:rsidR="008922E0" w:rsidRPr="009B2BAF" w14:paraId="36926C9A" w14:textId="77777777" w:rsidTr="33D029D1">
        <w:tc>
          <w:tcPr>
            <w:tcW w:w="523" w:type="pct"/>
            <w:shd w:val="clear" w:color="auto" w:fill="auto"/>
          </w:tcPr>
          <w:p w14:paraId="22FCB821" w14:textId="37FA16F6" w:rsidR="008922E0" w:rsidRDefault="008922E0" w:rsidP="00883958">
            <w:pPr>
              <w:spacing w:before="20" w:after="60" w:line="259" w:lineRule="auto"/>
              <w:jc w:val="center"/>
              <w:rPr>
                <w:rFonts w:eastAsia="Times New Roman"/>
                <w:szCs w:val="20"/>
                <w:lang w:eastAsia="sk-SK"/>
              </w:rPr>
            </w:pPr>
            <w:r>
              <w:rPr>
                <w:rFonts w:eastAsia="Times New Roman"/>
                <w:szCs w:val="20"/>
                <w:lang w:eastAsia="sk-SK"/>
              </w:rPr>
              <w:t>3.0.2</w:t>
            </w:r>
          </w:p>
        </w:tc>
        <w:tc>
          <w:tcPr>
            <w:tcW w:w="696" w:type="pct"/>
            <w:shd w:val="clear" w:color="auto" w:fill="auto"/>
          </w:tcPr>
          <w:p w14:paraId="54307F90" w14:textId="3C02DD48" w:rsidR="008922E0" w:rsidRDefault="00F83179" w:rsidP="00883958">
            <w:pPr>
              <w:spacing w:before="20" w:after="60" w:line="259" w:lineRule="auto"/>
              <w:jc w:val="center"/>
              <w:rPr>
                <w:rFonts w:eastAsia="Times New Roman"/>
                <w:szCs w:val="20"/>
                <w:lang w:eastAsia="sk-SK"/>
              </w:rPr>
            </w:pPr>
            <w:r>
              <w:rPr>
                <w:rFonts w:eastAsia="Times New Roman"/>
                <w:szCs w:val="20"/>
                <w:lang w:eastAsia="sk-SK"/>
              </w:rPr>
              <w:t>20</w:t>
            </w:r>
            <w:r w:rsidR="008922E0">
              <w:rPr>
                <w:rFonts w:eastAsia="Times New Roman"/>
                <w:szCs w:val="20"/>
                <w:lang w:eastAsia="sk-SK"/>
              </w:rPr>
              <w:t>.7.2017</w:t>
            </w:r>
          </w:p>
        </w:tc>
        <w:tc>
          <w:tcPr>
            <w:tcW w:w="1005" w:type="pct"/>
            <w:shd w:val="clear" w:color="auto" w:fill="auto"/>
          </w:tcPr>
          <w:p w14:paraId="639A8C48" w14:textId="314F8180" w:rsidR="008922E0" w:rsidRDefault="008922E0" w:rsidP="00883958">
            <w:pPr>
              <w:spacing w:before="20" w:after="60" w:line="259" w:lineRule="auto"/>
              <w:jc w:val="center"/>
              <w:rPr>
                <w:rFonts w:eastAsia="Times New Roman"/>
                <w:szCs w:val="20"/>
                <w:lang w:eastAsia="sk-SK"/>
              </w:rPr>
            </w:pPr>
            <w:r>
              <w:rPr>
                <w:rFonts w:eastAsia="Times New Roman"/>
                <w:szCs w:val="20"/>
                <w:lang w:eastAsia="sk-SK"/>
              </w:rPr>
              <w:t>Svätoslav Straka</w:t>
            </w:r>
          </w:p>
        </w:tc>
        <w:tc>
          <w:tcPr>
            <w:tcW w:w="2776" w:type="pct"/>
            <w:shd w:val="clear" w:color="auto" w:fill="auto"/>
          </w:tcPr>
          <w:p w14:paraId="3B047F3F" w14:textId="14DCA7AC" w:rsidR="008922E0" w:rsidRDefault="008922E0" w:rsidP="00883958">
            <w:pPr>
              <w:spacing w:before="20" w:after="60" w:line="259" w:lineRule="auto"/>
            </w:pPr>
            <w:r>
              <w:t>Viď Readme.txt</w:t>
            </w:r>
          </w:p>
        </w:tc>
      </w:tr>
      <w:tr w:rsidR="00AB0ACB" w:rsidRPr="009B2BAF" w14:paraId="787E39B4" w14:textId="77777777" w:rsidTr="00A35916">
        <w:tc>
          <w:tcPr>
            <w:tcW w:w="523" w:type="pct"/>
            <w:tcBorders>
              <w:top w:val="single" w:sz="4" w:space="0" w:color="auto"/>
              <w:left w:val="single" w:sz="4" w:space="0" w:color="auto"/>
              <w:bottom w:val="single" w:sz="4" w:space="0" w:color="auto"/>
              <w:right w:val="single" w:sz="4" w:space="0" w:color="auto"/>
            </w:tcBorders>
            <w:shd w:val="clear" w:color="auto" w:fill="auto"/>
          </w:tcPr>
          <w:p w14:paraId="4E902211" w14:textId="77777777" w:rsidR="00AB0ACB" w:rsidRDefault="00AB0ACB" w:rsidP="00E26ED1">
            <w:pPr>
              <w:spacing w:before="20" w:after="60" w:line="259" w:lineRule="auto"/>
              <w:jc w:val="center"/>
              <w:rPr>
                <w:rFonts w:eastAsia="Times New Roman"/>
                <w:szCs w:val="20"/>
                <w:lang w:eastAsia="sk-SK"/>
              </w:rPr>
            </w:pPr>
            <w:r>
              <w:rPr>
                <w:rFonts w:eastAsia="Times New Roman"/>
                <w:szCs w:val="20"/>
                <w:lang w:eastAsia="sk-SK"/>
              </w:rPr>
              <w:t>3.0.3</w:t>
            </w:r>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0A77D107" w14:textId="77777777" w:rsidR="00AB0ACB" w:rsidRDefault="00AB0ACB" w:rsidP="00E26ED1">
            <w:pPr>
              <w:spacing w:before="20" w:after="60" w:line="259" w:lineRule="auto"/>
              <w:jc w:val="center"/>
              <w:rPr>
                <w:rFonts w:eastAsia="Times New Roman"/>
                <w:szCs w:val="20"/>
                <w:lang w:eastAsia="sk-SK"/>
              </w:rPr>
            </w:pPr>
            <w:r>
              <w:rPr>
                <w:rFonts w:eastAsia="Times New Roman"/>
                <w:szCs w:val="20"/>
                <w:lang w:eastAsia="sk-SK"/>
              </w:rPr>
              <w:t>31.7.2017</w:t>
            </w:r>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319AADC5" w14:textId="77777777" w:rsidR="00AB0ACB" w:rsidRDefault="00AB0ACB" w:rsidP="00E26ED1">
            <w:pPr>
              <w:spacing w:before="20" w:after="60" w:line="259" w:lineRule="auto"/>
              <w:jc w:val="center"/>
              <w:rPr>
                <w:rFonts w:eastAsia="Times New Roman"/>
                <w:szCs w:val="20"/>
                <w:lang w:eastAsia="sk-SK"/>
              </w:rPr>
            </w:pPr>
            <w:r>
              <w:rPr>
                <w:rFonts w:eastAsia="Times New Roman"/>
                <w:szCs w:val="20"/>
                <w:lang w:eastAsia="sk-SK"/>
              </w:rPr>
              <w:t>Vladimír Polák</w:t>
            </w:r>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61F5F47B" w14:textId="77777777" w:rsidR="00AB0ACB" w:rsidRDefault="00AB0ACB" w:rsidP="00E26ED1">
            <w:pPr>
              <w:spacing w:before="20" w:after="60" w:line="259" w:lineRule="auto"/>
            </w:pPr>
            <w:r>
              <w:t>Doplnená nová služba „</w:t>
            </w:r>
            <w:r w:rsidRPr="0075063B">
              <w:t>ZapisLaboratornyVysledok</w:t>
            </w:r>
            <w:r>
              <w:t>_v2“</w:t>
            </w:r>
          </w:p>
          <w:p w14:paraId="16092933" w14:textId="4B4DDB76" w:rsidR="00BA301D" w:rsidRDefault="004F7E31">
            <w:pPr>
              <w:spacing w:before="20" w:after="60" w:line="259" w:lineRule="auto"/>
            </w:pPr>
            <w:r>
              <w:t>Špecifikácia s</w:t>
            </w:r>
            <w:r w:rsidR="00BA301D">
              <w:t>luž</w:t>
            </w:r>
            <w:r>
              <w:t>ie</w:t>
            </w:r>
            <w:r w:rsidR="00BA301D">
              <w:t>b pre oblasť „Elektronický recept“ a „Liečebný prostriedok“ (pôvodne ako kapitoly 4.1 ElektronickyRecept a 4.4 Liecebny prostriedok) boli presunuté do integračného manuálu pre eRecept, ktorý je zverejnený na Integračnom portáli NCZI v príslušnej sekcii</w:t>
            </w:r>
            <w:r>
              <w:t>. Nie sú nadalej predmetom tohto dokumentu.</w:t>
            </w:r>
          </w:p>
        </w:tc>
      </w:tr>
      <w:tr w:rsidR="005764B3" w:rsidRPr="009B2BAF" w14:paraId="264B6B6E" w14:textId="77777777" w:rsidTr="00A35916">
        <w:tc>
          <w:tcPr>
            <w:tcW w:w="523" w:type="pct"/>
            <w:tcBorders>
              <w:top w:val="single" w:sz="4" w:space="0" w:color="auto"/>
              <w:left w:val="single" w:sz="4" w:space="0" w:color="auto"/>
              <w:bottom w:val="single" w:sz="4" w:space="0" w:color="auto"/>
              <w:right w:val="single" w:sz="4" w:space="0" w:color="auto"/>
            </w:tcBorders>
            <w:shd w:val="clear" w:color="auto" w:fill="auto"/>
          </w:tcPr>
          <w:p w14:paraId="73EB17E5" w14:textId="6B06989C" w:rsidR="005764B3" w:rsidRDefault="005764B3" w:rsidP="00E26ED1">
            <w:pPr>
              <w:spacing w:before="20" w:after="60" w:line="259" w:lineRule="auto"/>
              <w:jc w:val="center"/>
              <w:rPr>
                <w:rFonts w:eastAsia="Times New Roman"/>
                <w:szCs w:val="20"/>
                <w:lang w:eastAsia="sk-SK"/>
              </w:rPr>
            </w:pPr>
            <w:r>
              <w:rPr>
                <w:rFonts w:eastAsia="Times New Roman"/>
                <w:szCs w:val="20"/>
                <w:lang w:eastAsia="sk-SK"/>
              </w:rPr>
              <w:t>3.0.4</w:t>
            </w:r>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1D00A08F" w14:textId="771982FE" w:rsidR="005764B3" w:rsidRDefault="005764B3" w:rsidP="00E26ED1">
            <w:pPr>
              <w:spacing w:before="20" w:after="60" w:line="259" w:lineRule="auto"/>
              <w:jc w:val="center"/>
              <w:rPr>
                <w:rFonts w:eastAsia="Times New Roman"/>
                <w:szCs w:val="20"/>
                <w:lang w:eastAsia="sk-SK"/>
              </w:rPr>
            </w:pPr>
            <w:r>
              <w:rPr>
                <w:rFonts w:eastAsia="Times New Roman"/>
                <w:szCs w:val="20"/>
                <w:lang w:eastAsia="sk-SK"/>
              </w:rPr>
              <w:t>15.8.2017</w:t>
            </w:r>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3C1C44DF" w14:textId="28C340E3" w:rsidR="005764B3" w:rsidRDefault="005764B3" w:rsidP="00E26ED1">
            <w:pPr>
              <w:spacing w:before="20" w:after="60" w:line="259" w:lineRule="auto"/>
              <w:jc w:val="center"/>
              <w:rPr>
                <w:rFonts w:eastAsia="Times New Roman"/>
                <w:szCs w:val="20"/>
                <w:lang w:eastAsia="sk-SK"/>
              </w:rPr>
            </w:pPr>
            <w:r>
              <w:rPr>
                <w:rFonts w:eastAsia="Times New Roman"/>
                <w:szCs w:val="20"/>
                <w:lang w:eastAsia="sk-SK"/>
              </w:rPr>
              <w:t>Jan Kuruc</w:t>
            </w:r>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238AFE53" w14:textId="7B4C748E" w:rsidR="005764B3" w:rsidRDefault="005764B3" w:rsidP="00E26ED1">
            <w:pPr>
              <w:spacing w:before="20" w:after="60" w:line="259" w:lineRule="auto"/>
            </w:pPr>
            <w:r>
              <w:t>Aktualizácia formálne úpravy</w:t>
            </w:r>
          </w:p>
        </w:tc>
      </w:tr>
      <w:tr w:rsidR="00D93D3C" w:rsidRPr="009B2BAF" w14:paraId="57C143DA" w14:textId="77777777" w:rsidTr="00A35916">
        <w:tc>
          <w:tcPr>
            <w:tcW w:w="523" w:type="pct"/>
            <w:tcBorders>
              <w:top w:val="single" w:sz="4" w:space="0" w:color="auto"/>
              <w:left w:val="single" w:sz="4" w:space="0" w:color="auto"/>
              <w:bottom w:val="single" w:sz="4" w:space="0" w:color="auto"/>
              <w:right w:val="single" w:sz="4" w:space="0" w:color="auto"/>
            </w:tcBorders>
            <w:shd w:val="clear" w:color="auto" w:fill="auto"/>
          </w:tcPr>
          <w:p w14:paraId="01285DB4" w14:textId="2C54EC72" w:rsidR="00D93D3C" w:rsidRDefault="00D93D3C" w:rsidP="00E26ED1">
            <w:pPr>
              <w:spacing w:before="20" w:after="60" w:line="259" w:lineRule="auto"/>
              <w:jc w:val="center"/>
              <w:rPr>
                <w:rFonts w:eastAsia="Times New Roman"/>
                <w:szCs w:val="20"/>
                <w:lang w:eastAsia="sk-SK"/>
              </w:rPr>
            </w:pPr>
            <w:r>
              <w:rPr>
                <w:rFonts w:eastAsia="Times New Roman"/>
                <w:szCs w:val="20"/>
                <w:lang w:eastAsia="sk-SK"/>
              </w:rPr>
              <w:t>3.0.5</w:t>
            </w:r>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049F6EC1" w14:textId="50FF9A9E" w:rsidR="00D93D3C" w:rsidRDefault="00D93D3C" w:rsidP="00E26ED1">
            <w:pPr>
              <w:spacing w:before="20" w:after="60" w:line="259" w:lineRule="auto"/>
              <w:jc w:val="center"/>
              <w:rPr>
                <w:rFonts w:eastAsia="Times New Roman"/>
                <w:szCs w:val="20"/>
                <w:lang w:eastAsia="sk-SK"/>
              </w:rPr>
            </w:pPr>
            <w:r>
              <w:rPr>
                <w:rFonts w:eastAsia="Times New Roman"/>
                <w:szCs w:val="20"/>
                <w:lang w:eastAsia="sk-SK"/>
              </w:rPr>
              <w:t>2.10.2017</w:t>
            </w:r>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7368839B" w14:textId="7F5BCEED" w:rsidR="00D93D3C" w:rsidRDefault="00DA196F" w:rsidP="00E26ED1">
            <w:pPr>
              <w:spacing w:before="20" w:after="60" w:line="259" w:lineRule="auto"/>
              <w:jc w:val="center"/>
              <w:rPr>
                <w:rFonts w:eastAsia="Times New Roman"/>
                <w:szCs w:val="20"/>
                <w:lang w:eastAsia="sk-SK"/>
              </w:rPr>
            </w:pPr>
            <w:r>
              <w:rPr>
                <w:rFonts w:eastAsia="Times New Roman"/>
                <w:szCs w:val="20"/>
                <w:lang w:eastAsia="sk-SK"/>
              </w:rPr>
              <w:t>Integračný tím</w:t>
            </w:r>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0B8DBE11" w14:textId="001E61B9" w:rsidR="00D93D3C" w:rsidRDefault="00DA196F" w:rsidP="00E26ED1">
            <w:pPr>
              <w:spacing w:before="20" w:after="60" w:line="259" w:lineRule="auto"/>
            </w:pPr>
            <w:r>
              <w:t>Úprava služieb pre eLab a eVysetrenie</w:t>
            </w:r>
          </w:p>
        </w:tc>
      </w:tr>
      <w:tr w:rsidR="004F6D74" w:rsidRPr="009B2BAF" w14:paraId="462DF324" w14:textId="77777777" w:rsidTr="00A35916">
        <w:tc>
          <w:tcPr>
            <w:tcW w:w="523" w:type="pct"/>
            <w:tcBorders>
              <w:top w:val="single" w:sz="4" w:space="0" w:color="auto"/>
              <w:left w:val="single" w:sz="4" w:space="0" w:color="auto"/>
              <w:bottom w:val="single" w:sz="4" w:space="0" w:color="auto"/>
              <w:right w:val="single" w:sz="4" w:space="0" w:color="auto"/>
            </w:tcBorders>
            <w:shd w:val="clear" w:color="auto" w:fill="auto"/>
          </w:tcPr>
          <w:p w14:paraId="37566E41" w14:textId="23D7E00D" w:rsidR="004F6D74" w:rsidRDefault="004F6D74" w:rsidP="00E26ED1">
            <w:pPr>
              <w:spacing w:before="20" w:after="60" w:line="259" w:lineRule="auto"/>
              <w:jc w:val="center"/>
              <w:rPr>
                <w:rFonts w:eastAsia="Times New Roman"/>
                <w:szCs w:val="20"/>
                <w:lang w:eastAsia="sk-SK"/>
              </w:rPr>
            </w:pPr>
            <w:r>
              <w:rPr>
                <w:rFonts w:eastAsia="Times New Roman"/>
                <w:szCs w:val="20"/>
                <w:lang w:eastAsia="sk-SK"/>
              </w:rPr>
              <w:t>3.0.7</w:t>
            </w:r>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09D094F3" w14:textId="42A73027" w:rsidR="004F6D74" w:rsidRDefault="004F6D74" w:rsidP="00E26ED1">
            <w:pPr>
              <w:spacing w:before="20" w:after="60" w:line="259" w:lineRule="auto"/>
              <w:jc w:val="center"/>
              <w:rPr>
                <w:rFonts w:eastAsia="Times New Roman"/>
                <w:szCs w:val="20"/>
                <w:lang w:eastAsia="sk-SK"/>
              </w:rPr>
            </w:pPr>
            <w:r>
              <w:rPr>
                <w:rFonts w:eastAsia="Times New Roman"/>
                <w:szCs w:val="20"/>
                <w:lang w:eastAsia="sk-SK"/>
              </w:rPr>
              <w:t>31.1.2018</w:t>
            </w:r>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21EEDFE2" w14:textId="3EC54987" w:rsidR="004F6D74" w:rsidRDefault="00EE4CE9" w:rsidP="00E26ED1">
            <w:pPr>
              <w:spacing w:before="20" w:after="60" w:line="259" w:lineRule="auto"/>
              <w:jc w:val="center"/>
              <w:rPr>
                <w:rFonts w:eastAsia="Times New Roman"/>
                <w:szCs w:val="20"/>
                <w:lang w:eastAsia="sk-SK"/>
              </w:rPr>
            </w:pPr>
            <w:r>
              <w:rPr>
                <w:rFonts w:eastAsia="Times New Roman"/>
                <w:szCs w:val="20"/>
                <w:lang w:eastAsia="sk-SK"/>
              </w:rPr>
              <w:t>Integračný tím</w:t>
            </w:r>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59E2BDF4" w14:textId="77777777" w:rsidR="004F6D74" w:rsidRDefault="00EE4CE9" w:rsidP="00E26ED1">
            <w:pPr>
              <w:spacing w:before="20" w:after="60" w:line="259" w:lineRule="auto"/>
              <w:rPr>
                <w:szCs w:val="24"/>
              </w:rPr>
            </w:pPr>
            <w:r>
              <w:t>Úprava príkladu pre impelemtáciu eID čítačky s displejom ReinerSCT</w:t>
            </w:r>
            <w:r>
              <w:rPr>
                <w:szCs w:val="24"/>
              </w:rPr>
              <w:t xml:space="preserve"> </w:t>
            </w: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ZapisSuhlasOsobyPrePZS</w:t>
            </w:r>
            <w:r>
              <w:rPr>
                <w:szCs w:val="24"/>
              </w:rPr>
              <w:fldChar w:fldCharType="end"/>
            </w:r>
          </w:p>
          <w:p w14:paraId="640F9E04" w14:textId="26608BA4" w:rsidR="009F7761" w:rsidRDefault="009F7761" w:rsidP="00E26ED1">
            <w:pPr>
              <w:spacing w:before="20" w:after="60" w:line="259" w:lineRule="auto"/>
            </w:pPr>
            <w:r>
              <w:t>Upresnená  definícia služby  DajJRUZIdentifikator_GW_v2</w:t>
            </w:r>
          </w:p>
        </w:tc>
      </w:tr>
      <w:tr w:rsidR="003547E2" w:rsidRPr="009B2BAF" w14:paraId="609BC124" w14:textId="77777777" w:rsidTr="00A35916">
        <w:tc>
          <w:tcPr>
            <w:tcW w:w="523" w:type="pct"/>
            <w:tcBorders>
              <w:top w:val="single" w:sz="4" w:space="0" w:color="auto"/>
              <w:left w:val="single" w:sz="4" w:space="0" w:color="auto"/>
              <w:bottom w:val="single" w:sz="4" w:space="0" w:color="auto"/>
              <w:right w:val="single" w:sz="4" w:space="0" w:color="auto"/>
            </w:tcBorders>
            <w:shd w:val="clear" w:color="auto" w:fill="auto"/>
          </w:tcPr>
          <w:p w14:paraId="6FD75271" w14:textId="4B079DB9" w:rsidR="003547E2" w:rsidRDefault="003547E2" w:rsidP="00E9229E">
            <w:pPr>
              <w:spacing w:before="20" w:after="60" w:line="259" w:lineRule="auto"/>
              <w:jc w:val="center"/>
              <w:rPr>
                <w:rFonts w:eastAsia="Times New Roman"/>
                <w:szCs w:val="20"/>
                <w:lang w:eastAsia="sk-SK"/>
              </w:rPr>
            </w:pPr>
            <w:r>
              <w:rPr>
                <w:rFonts w:eastAsia="Times New Roman"/>
                <w:szCs w:val="20"/>
                <w:lang w:eastAsia="sk-SK"/>
              </w:rPr>
              <w:lastRenderedPageBreak/>
              <w:t>3</w:t>
            </w:r>
            <w:r w:rsidR="00E9229E">
              <w:rPr>
                <w:rFonts w:eastAsia="Times New Roman"/>
                <w:szCs w:val="20"/>
                <w:lang w:eastAsia="sk-SK"/>
              </w:rPr>
              <w:t>.</w:t>
            </w:r>
            <w:r>
              <w:rPr>
                <w:rFonts w:eastAsia="Times New Roman"/>
                <w:szCs w:val="20"/>
                <w:lang w:eastAsia="sk-SK"/>
              </w:rPr>
              <w:t>0.8</w:t>
            </w:r>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32829DAE" w14:textId="7F3EBBD9" w:rsidR="003547E2" w:rsidRDefault="003547E2" w:rsidP="00E26ED1">
            <w:pPr>
              <w:spacing w:before="20" w:after="60" w:line="259" w:lineRule="auto"/>
              <w:jc w:val="center"/>
              <w:rPr>
                <w:rFonts w:eastAsia="Times New Roman"/>
                <w:szCs w:val="20"/>
                <w:lang w:eastAsia="sk-SK"/>
              </w:rPr>
            </w:pPr>
            <w:r>
              <w:rPr>
                <w:rFonts w:eastAsia="Times New Roman"/>
                <w:szCs w:val="20"/>
                <w:lang w:eastAsia="sk-SK"/>
              </w:rPr>
              <w:t>23.3.2018</w:t>
            </w:r>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57E7F3F3" w14:textId="24B9638D" w:rsidR="003547E2" w:rsidRDefault="003547E2" w:rsidP="00E26ED1">
            <w:pPr>
              <w:spacing w:before="20" w:after="60" w:line="259" w:lineRule="auto"/>
              <w:jc w:val="center"/>
              <w:rPr>
                <w:rFonts w:eastAsia="Times New Roman"/>
                <w:szCs w:val="20"/>
                <w:lang w:eastAsia="sk-SK"/>
              </w:rPr>
            </w:pPr>
            <w:r>
              <w:rPr>
                <w:rFonts w:eastAsia="Times New Roman"/>
                <w:szCs w:val="20"/>
                <w:lang w:eastAsia="sk-SK"/>
              </w:rPr>
              <w:t>Ján Mikolaj</w:t>
            </w:r>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7886A603" w14:textId="6824A3CF" w:rsidR="003547E2" w:rsidRDefault="003547E2" w:rsidP="00E26ED1">
            <w:pPr>
              <w:spacing w:before="20" w:after="60" w:line="259" w:lineRule="auto"/>
            </w:pPr>
            <w:r>
              <w:t>Doplnenie definície a príkladu pre ZapisSuhlasOsobyPrePZS</w:t>
            </w:r>
          </w:p>
        </w:tc>
      </w:tr>
      <w:tr w:rsidR="00E9229E" w:rsidRPr="009B2BAF" w14:paraId="2F8466BF" w14:textId="77777777" w:rsidTr="00A35916">
        <w:tc>
          <w:tcPr>
            <w:tcW w:w="523" w:type="pct"/>
            <w:tcBorders>
              <w:top w:val="single" w:sz="4" w:space="0" w:color="auto"/>
              <w:left w:val="single" w:sz="4" w:space="0" w:color="auto"/>
              <w:bottom w:val="single" w:sz="4" w:space="0" w:color="auto"/>
              <w:right w:val="single" w:sz="4" w:space="0" w:color="auto"/>
            </w:tcBorders>
            <w:shd w:val="clear" w:color="auto" w:fill="auto"/>
          </w:tcPr>
          <w:p w14:paraId="44456FAB" w14:textId="1BD8F872" w:rsidR="00E9229E" w:rsidRDefault="00E9229E" w:rsidP="00E9229E">
            <w:pPr>
              <w:spacing w:before="20" w:after="60" w:line="259" w:lineRule="auto"/>
              <w:jc w:val="center"/>
              <w:rPr>
                <w:rFonts w:eastAsia="Times New Roman"/>
                <w:szCs w:val="20"/>
                <w:lang w:eastAsia="sk-SK"/>
              </w:rPr>
            </w:pPr>
            <w:r>
              <w:rPr>
                <w:rFonts w:eastAsia="Times New Roman"/>
                <w:szCs w:val="20"/>
                <w:lang w:eastAsia="sk-SK"/>
              </w:rPr>
              <w:t>3.0.9</w:t>
            </w:r>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36D9D0C8" w14:textId="65C027A6" w:rsidR="00E9229E" w:rsidRDefault="00E9229E" w:rsidP="00E26ED1">
            <w:pPr>
              <w:spacing w:before="20" w:after="60" w:line="259" w:lineRule="auto"/>
              <w:jc w:val="center"/>
              <w:rPr>
                <w:rFonts w:eastAsia="Times New Roman"/>
                <w:szCs w:val="20"/>
                <w:lang w:eastAsia="sk-SK"/>
              </w:rPr>
            </w:pPr>
            <w:r>
              <w:rPr>
                <w:rFonts w:eastAsia="Times New Roman"/>
                <w:szCs w:val="20"/>
                <w:lang w:eastAsia="sk-SK"/>
              </w:rPr>
              <w:t>28.9.2018</w:t>
            </w:r>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5D2B6471" w14:textId="59BF321F" w:rsidR="00E9229E" w:rsidRPr="00C11FF4" w:rsidRDefault="00E9229E" w:rsidP="00844FBC">
            <w:pPr>
              <w:spacing w:before="20" w:after="60" w:line="259" w:lineRule="auto"/>
              <w:jc w:val="center"/>
              <w:rPr>
                <w:rFonts w:eastAsia="Times New Roman"/>
                <w:lang w:eastAsia="sk-SK"/>
              </w:rPr>
            </w:pPr>
            <w:r w:rsidRPr="00844FBC">
              <w:rPr>
                <w:rFonts w:eastAsia="Times New Roman"/>
                <w:lang w:eastAsia="sk-SK"/>
              </w:rPr>
              <w:t>Dalibor Král</w:t>
            </w:r>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0D89FFE8" w14:textId="77777777" w:rsidR="00E9229E" w:rsidRDefault="00E9229E" w:rsidP="33D029D1">
            <w:pPr>
              <w:spacing w:before="20" w:after="60" w:line="259" w:lineRule="auto"/>
            </w:pPr>
            <w:r>
              <w:t>Odstránená kapitola 5.6 a 5.7</w:t>
            </w:r>
          </w:p>
          <w:p w14:paraId="7C07B699" w14:textId="0257DE31" w:rsidR="00E9229E" w:rsidRDefault="00E9229E">
            <w:pPr>
              <w:spacing w:before="20" w:after="60" w:line="259" w:lineRule="auto"/>
            </w:pPr>
            <w:r>
              <w:t>Služby pre Objednanie, Kalendárboli presunuté do integračného manuálu pre eobjednanie, ktorý je zverejnený na Integračnom portáli NCZI v príslušnej sekcii. Nie sú naďalej predmetom tohto dokumentu</w:t>
            </w:r>
            <w:r w:rsidR="00974E7F">
              <w:t>.</w:t>
            </w:r>
          </w:p>
          <w:p w14:paraId="64B93072" w14:textId="5AE83D1F" w:rsidR="00974E7F" w:rsidRDefault="00974E7F" w:rsidP="33D029D1">
            <w:pPr>
              <w:spacing w:before="20" w:after="60" w:line="259" w:lineRule="auto"/>
            </w:pPr>
            <w:r>
              <w:t>Rovnako boli odstránené služby pre vyšetrenia v1 až v3 a</w:t>
            </w:r>
            <w:r w:rsidR="00571FDF">
              <w:t> </w:t>
            </w:r>
            <w:r>
              <w:t>EZK</w:t>
            </w:r>
            <w:r w:rsidR="00571FDF">
              <w:t xml:space="preserve"> služby PS</w:t>
            </w:r>
            <w:r>
              <w:t xml:space="preserve">, podporovaná verzia je v rámci už len </w:t>
            </w:r>
            <w:r w:rsidRPr="00974E7F">
              <w:t>IM_eVysetrenie_v3</w:t>
            </w:r>
            <w:r>
              <w:t xml:space="preserve"> a </w:t>
            </w:r>
            <w:r w:rsidRPr="00974E7F">
              <w:t>IM_eVysetrenie_v</w:t>
            </w:r>
            <w:r>
              <w:t>5</w:t>
            </w:r>
          </w:p>
        </w:tc>
      </w:tr>
      <w:tr w:rsidR="0074486F" w:rsidRPr="009B2BAF" w14:paraId="3869B57B" w14:textId="77777777" w:rsidTr="00A35916">
        <w:tc>
          <w:tcPr>
            <w:tcW w:w="523" w:type="pct"/>
            <w:tcBorders>
              <w:top w:val="single" w:sz="4" w:space="0" w:color="auto"/>
              <w:left w:val="single" w:sz="4" w:space="0" w:color="auto"/>
              <w:bottom w:val="single" w:sz="4" w:space="0" w:color="auto"/>
              <w:right w:val="single" w:sz="4" w:space="0" w:color="auto"/>
            </w:tcBorders>
            <w:shd w:val="clear" w:color="auto" w:fill="auto"/>
          </w:tcPr>
          <w:p w14:paraId="2A22863D" w14:textId="4EF4FB26" w:rsidR="0074486F" w:rsidRDefault="0074486F" w:rsidP="00E9229E">
            <w:pPr>
              <w:spacing w:before="20" w:after="60" w:line="259" w:lineRule="auto"/>
              <w:jc w:val="center"/>
              <w:rPr>
                <w:rFonts w:eastAsia="Times New Roman"/>
                <w:szCs w:val="20"/>
                <w:lang w:eastAsia="sk-SK"/>
              </w:rPr>
            </w:pPr>
            <w:r>
              <w:rPr>
                <w:rFonts w:eastAsia="Times New Roman"/>
                <w:szCs w:val="20"/>
                <w:lang w:eastAsia="sk-SK"/>
              </w:rPr>
              <w:t>3.0.10</w:t>
            </w:r>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09848DA8" w14:textId="2B5AC27B" w:rsidR="0074486F" w:rsidRDefault="0074486F" w:rsidP="00E26ED1">
            <w:pPr>
              <w:spacing w:before="20" w:after="60" w:line="259" w:lineRule="auto"/>
              <w:jc w:val="center"/>
              <w:rPr>
                <w:rFonts w:eastAsia="Times New Roman"/>
                <w:szCs w:val="20"/>
                <w:lang w:eastAsia="sk-SK"/>
              </w:rPr>
            </w:pPr>
            <w:r>
              <w:rPr>
                <w:rFonts w:eastAsia="Times New Roman"/>
                <w:szCs w:val="20"/>
                <w:lang w:eastAsia="sk-SK"/>
              </w:rPr>
              <w:t>2.10.2018</w:t>
            </w:r>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3D3B220D" w14:textId="38787AA1" w:rsidR="0074486F" w:rsidRDefault="0074486F" w:rsidP="00E26ED1">
            <w:pPr>
              <w:spacing w:before="20" w:after="60" w:line="259" w:lineRule="auto"/>
              <w:jc w:val="center"/>
              <w:rPr>
                <w:rFonts w:eastAsia="Times New Roman"/>
                <w:szCs w:val="20"/>
                <w:lang w:eastAsia="sk-SK"/>
              </w:rPr>
            </w:pPr>
            <w:r>
              <w:rPr>
                <w:rFonts w:eastAsia="Times New Roman"/>
                <w:szCs w:val="20"/>
                <w:lang w:eastAsia="sk-SK"/>
              </w:rPr>
              <w:t>Jozef Raschmann</w:t>
            </w:r>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20961328" w14:textId="2543F0E8" w:rsidR="0074486F" w:rsidRDefault="0074486F" w:rsidP="00E26ED1">
            <w:pPr>
              <w:spacing w:before="20" w:after="60" w:line="259" w:lineRule="auto"/>
            </w:pPr>
            <w:r>
              <w:t>Akt. služby ZapisSuhlasOsobyPrePZS</w:t>
            </w:r>
          </w:p>
        </w:tc>
      </w:tr>
      <w:tr w:rsidR="7759B788" w14:paraId="1F7D99E6" w14:textId="77777777" w:rsidTr="00A35916">
        <w:tc>
          <w:tcPr>
            <w:tcW w:w="1022" w:type="dxa"/>
            <w:tcBorders>
              <w:top w:val="single" w:sz="4" w:space="0" w:color="auto"/>
              <w:left w:val="single" w:sz="4" w:space="0" w:color="auto"/>
              <w:bottom w:val="single" w:sz="4" w:space="0" w:color="auto"/>
              <w:right w:val="single" w:sz="4" w:space="0" w:color="auto"/>
            </w:tcBorders>
            <w:shd w:val="clear" w:color="auto" w:fill="auto"/>
          </w:tcPr>
          <w:p w14:paraId="4F7F824C" w14:textId="5766B1A4" w:rsidR="7759B788" w:rsidRPr="00A35916" w:rsidRDefault="7759B788" w:rsidP="00A35916">
            <w:pPr>
              <w:spacing w:line="259" w:lineRule="auto"/>
              <w:jc w:val="center"/>
              <w:rPr>
                <w:rFonts w:eastAsia="Times New Roman"/>
                <w:lang w:eastAsia="sk-SK"/>
              </w:rPr>
            </w:pPr>
            <w:r w:rsidRPr="00A35916">
              <w:rPr>
                <w:rFonts w:eastAsia="Times New Roman"/>
                <w:lang w:eastAsia="sk-SK"/>
              </w:rPr>
              <w:t>3.0</w:t>
            </w:r>
            <w:r w:rsidR="7F700387" w:rsidRPr="00A35916">
              <w:rPr>
                <w:rFonts w:eastAsia="Times New Roman"/>
                <w:lang w:eastAsia="sk-SK"/>
              </w:rPr>
              <w:t>.11</w:t>
            </w: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39F9EECA" w14:textId="25DDED55" w:rsidR="7759B788" w:rsidRDefault="7F700387" w:rsidP="00A35916">
            <w:pPr>
              <w:spacing w:line="259" w:lineRule="auto"/>
              <w:jc w:val="center"/>
              <w:rPr>
                <w:rFonts w:eastAsia="Times New Roman"/>
                <w:lang w:eastAsia="sk-SK"/>
              </w:rPr>
            </w:pPr>
            <w:r w:rsidRPr="00A35916">
              <w:rPr>
                <w:rFonts w:eastAsia="Times New Roman"/>
                <w:lang w:eastAsia="sk-SK"/>
              </w:rPr>
              <w:t>7.2.201</w:t>
            </w:r>
            <w:r w:rsidR="006B3DCD">
              <w:rPr>
                <w:rFonts w:eastAsia="Times New Roman"/>
                <w:lang w:eastAsia="sk-SK"/>
              </w:rPr>
              <w:t>9</w:t>
            </w:r>
          </w:p>
          <w:p w14:paraId="7A7BA15D" w14:textId="444A82F0" w:rsidR="006B3DCD" w:rsidRPr="00A35916" w:rsidRDefault="006B3DCD" w:rsidP="00A35916">
            <w:pPr>
              <w:spacing w:line="259" w:lineRule="auto"/>
              <w:jc w:val="center"/>
              <w:rPr>
                <w:rFonts w:eastAsia="Times New Roman"/>
                <w:lang w:eastAsia="sk-SK"/>
              </w:rPr>
            </w:pPr>
            <w:r>
              <w:rPr>
                <w:rFonts w:eastAsia="Times New Roman"/>
                <w:lang w:eastAsia="sk-SK"/>
              </w:rPr>
              <w:t>8.7.2019</w:t>
            </w:r>
          </w:p>
        </w:tc>
        <w:tc>
          <w:tcPr>
            <w:tcW w:w="1964" w:type="dxa"/>
            <w:tcBorders>
              <w:top w:val="single" w:sz="4" w:space="0" w:color="auto"/>
              <w:left w:val="single" w:sz="4" w:space="0" w:color="auto"/>
              <w:bottom w:val="single" w:sz="4" w:space="0" w:color="auto"/>
              <w:right w:val="single" w:sz="4" w:space="0" w:color="auto"/>
            </w:tcBorders>
            <w:shd w:val="clear" w:color="auto" w:fill="auto"/>
          </w:tcPr>
          <w:p w14:paraId="6708E051" w14:textId="09B3FBB8" w:rsidR="7759B788" w:rsidRPr="00A35916" w:rsidRDefault="7F700387" w:rsidP="00A35916">
            <w:pPr>
              <w:spacing w:line="259" w:lineRule="auto"/>
              <w:jc w:val="center"/>
              <w:rPr>
                <w:rFonts w:eastAsia="Times New Roman"/>
                <w:lang w:eastAsia="sk-SK"/>
              </w:rPr>
            </w:pPr>
            <w:r w:rsidRPr="00A35916">
              <w:rPr>
                <w:rFonts w:eastAsia="Times New Roman"/>
                <w:lang w:eastAsia="sk-SK"/>
              </w:rPr>
              <w:t>Peter Chromcak</w:t>
            </w:r>
          </w:p>
        </w:tc>
        <w:tc>
          <w:tcPr>
            <w:tcW w:w="5424" w:type="dxa"/>
            <w:tcBorders>
              <w:top w:val="single" w:sz="4" w:space="0" w:color="auto"/>
              <w:left w:val="single" w:sz="4" w:space="0" w:color="auto"/>
              <w:bottom w:val="single" w:sz="4" w:space="0" w:color="auto"/>
              <w:right w:val="single" w:sz="4" w:space="0" w:color="auto"/>
            </w:tcBorders>
            <w:shd w:val="clear" w:color="auto" w:fill="auto"/>
          </w:tcPr>
          <w:p w14:paraId="57350BE9" w14:textId="77777777" w:rsidR="7759B788" w:rsidRDefault="5E364FDF" w:rsidP="00A35916">
            <w:pPr>
              <w:spacing w:line="259" w:lineRule="auto"/>
            </w:pPr>
            <w:r w:rsidRPr="5E364FDF">
              <w:t>Doplnenie sluzby DajPocetZaznamovPacienta</w:t>
            </w:r>
          </w:p>
          <w:p w14:paraId="3CC2A531" w14:textId="2E8A9B7F" w:rsidR="006B3DCD" w:rsidRDefault="006B3DCD" w:rsidP="00A35916">
            <w:pPr>
              <w:spacing w:line="259" w:lineRule="auto"/>
            </w:pPr>
            <w:r w:rsidRPr="006B3DCD">
              <w:t>Úprava správnej implementácie volania na výzvu</w:t>
            </w:r>
            <w:r>
              <w:t xml:space="preserve"> pre službu ZapisSuhlasOsobyPrePZS</w:t>
            </w:r>
          </w:p>
        </w:tc>
      </w:tr>
      <w:tr w:rsidR="00B13C9B" w14:paraId="7A0E824A" w14:textId="77777777" w:rsidTr="00A35916">
        <w:tc>
          <w:tcPr>
            <w:tcW w:w="1022" w:type="dxa"/>
            <w:tcBorders>
              <w:top w:val="single" w:sz="4" w:space="0" w:color="auto"/>
              <w:left w:val="single" w:sz="4" w:space="0" w:color="auto"/>
              <w:bottom w:val="single" w:sz="4" w:space="0" w:color="auto"/>
              <w:right w:val="single" w:sz="4" w:space="0" w:color="auto"/>
            </w:tcBorders>
            <w:shd w:val="clear" w:color="auto" w:fill="auto"/>
          </w:tcPr>
          <w:p w14:paraId="4895137F" w14:textId="21C10094" w:rsidR="00B13C9B" w:rsidRPr="00A35916" w:rsidRDefault="00B13C9B" w:rsidP="00A35916">
            <w:pPr>
              <w:spacing w:line="259" w:lineRule="auto"/>
              <w:jc w:val="center"/>
              <w:rPr>
                <w:rFonts w:eastAsia="Times New Roman"/>
                <w:lang w:eastAsia="sk-SK"/>
              </w:rPr>
            </w:pPr>
            <w:r>
              <w:rPr>
                <w:rFonts w:eastAsia="Times New Roman"/>
                <w:lang w:eastAsia="sk-SK"/>
              </w:rPr>
              <w:t>3.0.12</w:t>
            </w: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1A19CC93" w14:textId="43D66FEA" w:rsidR="00B13C9B" w:rsidRPr="00A35916" w:rsidRDefault="00B13C9B" w:rsidP="00A35916">
            <w:pPr>
              <w:spacing w:line="259" w:lineRule="auto"/>
              <w:jc w:val="center"/>
              <w:rPr>
                <w:rFonts w:eastAsia="Times New Roman"/>
                <w:lang w:eastAsia="sk-SK"/>
              </w:rPr>
            </w:pPr>
            <w:r>
              <w:rPr>
                <w:rFonts w:eastAsia="Times New Roman"/>
                <w:lang w:eastAsia="sk-SK"/>
              </w:rPr>
              <w:t>27.8.2020</w:t>
            </w:r>
          </w:p>
        </w:tc>
        <w:tc>
          <w:tcPr>
            <w:tcW w:w="1964" w:type="dxa"/>
            <w:tcBorders>
              <w:top w:val="single" w:sz="4" w:space="0" w:color="auto"/>
              <w:left w:val="single" w:sz="4" w:space="0" w:color="auto"/>
              <w:bottom w:val="single" w:sz="4" w:space="0" w:color="auto"/>
              <w:right w:val="single" w:sz="4" w:space="0" w:color="auto"/>
            </w:tcBorders>
            <w:shd w:val="clear" w:color="auto" w:fill="auto"/>
          </w:tcPr>
          <w:p w14:paraId="6AC9EA48" w14:textId="367F4ED7" w:rsidR="00B13C9B" w:rsidRPr="00A35916" w:rsidRDefault="00B13C9B" w:rsidP="00A35916">
            <w:pPr>
              <w:spacing w:line="259" w:lineRule="auto"/>
              <w:jc w:val="center"/>
              <w:rPr>
                <w:rFonts w:eastAsia="Times New Roman"/>
                <w:lang w:eastAsia="sk-SK"/>
              </w:rPr>
            </w:pPr>
            <w:r>
              <w:rPr>
                <w:rFonts w:eastAsia="Times New Roman"/>
                <w:lang w:eastAsia="sk-SK"/>
              </w:rPr>
              <w:t>Roland Virágh</w:t>
            </w:r>
          </w:p>
        </w:tc>
        <w:tc>
          <w:tcPr>
            <w:tcW w:w="5424" w:type="dxa"/>
            <w:tcBorders>
              <w:top w:val="single" w:sz="4" w:space="0" w:color="auto"/>
              <w:left w:val="single" w:sz="4" w:space="0" w:color="auto"/>
              <w:bottom w:val="single" w:sz="4" w:space="0" w:color="auto"/>
              <w:right w:val="single" w:sz="4" w:space="0" w:color="auto"/>
            </w:tcBorders>
            <w:shd w:val="clear" w:color="auto" w:fill="auto"/>
          </w:tcPr>
          <w:p w14:paraId="5F2DC5EA" w14:textId="3A88ACCD" w:rsidR="00B13C9B" w:rsidRPr="5E364FDF" w:rsidRDefault="00B13C9B" w:rsidP="00A35916">
            <w:pPr>
              <w:spacing w:line="259" w:lineRule="auto"/>
            </w:pPr>
            <w:r>
              <w:t>Doplnenie služby DajJRUZIdentifikator_GW_v2</w:t>
            </w:r>
          </w:p>
        </w:tc>
      </w:tr>
      <w:tr w:rsidR="00746BFE" w14:paraId="56EE27A7" w14:textId="77777777" w:rsidTr="00A35916">
        <w:tc>
          <w:tcPr>
            <w:tcW w:w="1022" w:type="dxa"/>
            <w:tcBorders>
              <w:top w:val="single" w:sz="4" w:space="0" w:color="auto"/>
              <w:left w:val="single" w:sz="4" w:space="0" w:color="auto"/>
              <w:bottom w:val="single" w:sz="4" w:space="0" w:color="auto"/>
              <w:right w:val="single" w:sz="4" w:space="0" w:color="auto"/>
            </w:tcBorders>
            <w:shd w:val="clear" w:color="auto" w:fill="auto"/>
          </w:tcPr>
          <w:p w14:paraId="44BA44DD" w14:textId="5BAFF228" w:rsidR="00746BFE" w:rsidRDefault="00746BFE" w:rsidP="00A35916">
            <w:pPr>
              <w:spacing w:line="259" w:lineRule="auto"/>
              <w:jc w:val="center"/>
              <w:rPr>
                <w:rFonts w:eastAsia="Times New Roman"/>
                <w:lang w:eastAsia="sk-SK"/>
              </w:rPr>
            </w:pPr>
            <w:r>
              <w:rPr>
                <w:rFonts w:eastAsia="Times New Roman"/>
                <w:lang w:eastAsia="sk-SK"/>
              </w:rPr>
              <w:t>3.0.13</w:t>
            </w: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38F0B7BD" w14:textId="07E9C033" w:rsidR="00746BFE" w:rsidRDefault="00746BFE" w:rsidP="00A35916">
            <w:pPr>
              <w:spacing w:line="259" w:lineRule="auto"/>
              <w:jc w:val="center"/>
              <w:rPr>
                <w:rFonts w:eastAsia="Times New Roman"/>
                <w:lang w:eastAsia="sk-SK"/>
              </w:rPr>
            </w:pPr>
            <w:r>
              <w:rPr>
                <w:rFonts w:eastAsia="Times New Roman"/>
                <w:lang w:eastAsia="sk-SK"/>
              </w:rPr>
              <w:t>2.11.2020</w:t>
            </w:r>
          </w:p>
        </w:tc>
        <w:tc>
          <w:tcPr>
            <w:tcW w:w="1964" w:type="dxa"/>
            <w:tcBorders>
              <w:top w:val="single" w:sz="4" w:space="0" w:color="auto"/>
              <w:left w:val="single" w:sz="4" w:space="0" w:color="auto"/>
              <w:bottom w:val="single" w:sz="4" w:space="0" w:color="auto"/>
              <w:right w:val="single" w:sz="4" w:space="0" w:color="auto"/>
            </w:tcBorders>
            <w:shd w:val="clear" w:color="auto" w:fill="auto"/>
          </w:tcPr>
          <w:p w14:paraId="05C5A541" w14:textId="2D7F2BEF" w:rsidR="00746BFE" w:rsidRDefault="00746BFE" w:rsidP="00A35916">
            <w:pPr>
              <w:spacing w:line="259" w:lineRule="auto"/>
              <w:jc w:val="center"/>
              <w:rPr>
                <w:rFonts w:eastAsia="Times New Roman"/>
                <w:lang w:eastAsia="sk-SK"/>
              </w:rPr>
            </w:pPr>
            <w:r>
              <w:rPr>
                <w:rFonts w:eastAsia="Times New Roman"/>
                <w:lang w:eastAsia="sk-SK"/>
              </w:rPr>
              <w:t>Integrácia ISPZS</w:t>
            </w:r>
          </w:p>
        </w:tc>
        <w:tc>
          <w:tcPr>
            <w:tcW w:w="5424" w:type="dxa"/>
            <w:tcBorders>
              <w:top w:val="single" w:sz="4" w:space="0" w:color="auto"/>
              <w:left w:val="single" w:sz="4" w:space="0" w:color="auto"/>
              <w:bottom w:val="single" w:sz="4" w:space="0" w:color="auto"/>
              <w:right w:val="single" w:sz="4" w:space="0" w:color="auto"/>
            </w:tcBorders>
            <w:shd w:val="clear" w:color="auto" w:fill="auto"/>
          </w:tcPr>
          <w:p w14:paraId="0A616F0E" w14:textId="66402993" w:rsidR="00746BFE" w:rsidRDefault="00746BFE" w:rsidP="00A35916">
            <w:pPr>
              <w:spacing w:line="259" w:lineRule="auto"/>
            </w:pPr>
            <w:r w:rsidRPr="00746BFE">
              <w:t>V dokumente bol upravený "Kód stránky EZKO" pre služby VyhladajZaznamyEZKTlac, VyhladajUzivanieVolnopredajnychLiekov podľa aktuálneho nastavenia na základe novelizácie zákona.</w:t>
            </w:r>
          </w:p>
        </w:tc>
      </w:tr>
      <w:tr w:rsidR="009C2099" w14:paraId="106DEED1" w14:textId="77777777" w:rsidTr="00A35916">
        <w:trPr>
          <w:ins w:id="3" w:author="Autor"/>
        </w:trPr>
        <w:tc>
          <w:tcPr>
            <w:tcW w:w="1022" w:type="dxa"/>
            <w:tcBorders>
              <w:top w:val="single" w:sz="4" w:space="0" w:color="auto"/>
              <w:left w:val="single" w:sz="4" w:space="0" w:color="auto"/>
              <w:bottom w:val="single" w:sz="4" w:space="0" w:color="auto"/>
              <w:right w:val="single" w:sz="4" w:space="0" w:color="auto"/>
            </w:tcBorders>
            <w:shd w:val="clear" w:color="auto" w:fill="auto"/>
          </w:tcPr>
          <w:p w14:paraId="65176E74" w14:textId="38CC72A8" w:rsidR="009C2099" w:rsidRDefault="009C2099" w:rsidP="00A35916">
            <w:pPr>
              <w:spacing w:line="259" w:lineRule="auto"/>
              <w:jc w:val="center"/>
              <w:rPr>
                <w:ins w:id="4" w:author="Autor"/>
                <w:rFonts w:eastAsia="Times New Roman"/>
                <w:lang w:eastAsia="sk-SK"/>
              </w:rPr>
            </w:pPr>
            <w:bookmarkStart w:id="5" w:name="_GoBack" w:colFirst="3" w:colLast="3"/>
            <w:ins w:id="6" w:author="Autor">
              <w:r>
                <w:rPr>
                  <w:rFonts w:eastAsia="Times New Roman"/>
                  <w:lang w:eastAsia="sk-SK"/>
                </w:rPr>
                <w:t>3.0.14</w:t>
              </w:r>
            </w:ins>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4EF55006" w14:textId="3C658E19" w:rsidR="009C2099" w:rsidRDefault="009C2099" w:rsidP="00A35916">
            <w:pPr>
              <w:spacing w:line="259" w:lineRule="auto"/>
              <w:jc w:val="center"/>
              <w:rPr>
                <w:ins w:id="7" w:author="Autor"/>
                <w:rFonts w:eastAsia="Times New Roman"/>
                <w:lang w:eastAsia="sk-SK"/>
              </w:rPr>
            </w:pPr>
            <w:ins w:id="8" w:author="Autor">
              <w:r>
                <w:rPr>
                  <w:rFonts w:eastAsia="Times New Roman"/>
                  <w:lang w:eastAsia="sk-SK"/>
                </w:rPr>
                <w:t>1.1.2020</w:t>
              </w:r>
            </w:ins>
          </w:p>
        </w:tc>
        <w:tc>
          <w:tcPr>
            <w:tcW w:w="1964" w:type="dxa"/>
            <w:tcBorders>
              <w:top w:val="single" w:sz="4" w:space="0" w:color="auto"/>
              <w:left w:val="single" w:sz="4" w:space="0" w:color="auto"/>
              <w:bottom w:val="single" w:sz="4" w:space="0" w:color="auto"/>
              <w:right w:val="single" w:sz="4" w:space="0" w:color="auto"/>
            </w:tcBorders>
            <w:shd w:val="clear" w:color="auto" w:fill="auto"/>
          </w:tcPr>
          <w:p w14:paraId="340BE7FF" w14:textId="5FD9FB94" w:rsidR="009C2099" w:rsidRDefault="009C2099" w:rsidP="00A35916">
            <w:pPr>
              <w:spacing w:line="259" w:lineRule="auto"/>
              <w:jc w:val="center"/>
              <w:rPr>
                <w:ins w:id="9" w:author="Autor"/>
                <w:rFonts w:eastAsia="Times New Roman"/>
                <w:lang w:eastAsia="sk-SK"/>
              </w:rPr>
            </w:pPr>
            <w:ins w:id="10" w:author="Autor">
              <w:r>
                <w:rPr>
                  <w:rFonts w:eastAsia="Times New Roman"/>
                  <w:lang w:eastAsia="sk-SK"/>
                </w:rPr>
                <w:t>Integrácia ISPZS</w:t>
              </w:r>
            </w:ins>
          </w:p>
        </w:tc>
        <w:tc>
          <w:tcPr>
            <w:tcW w:w="5424" w:type="dxa"/>
            <w:tcBorders>
              <w:top w:val="single" w:sz="4" w:space="0" w:color="auto"/>
              <w:left w:val="single" w:sz="4" w:space="0" w:color="auto"/>
              <w:bottom w:val="single" w:sz="4" w:space="0" w:color="auto"/>
              <w:right w:val="single" w:sz="4" w:space="0" w:color="auto"/>
            </w:tcBorders>
            <w:shd w:val="clear" w:color="auto" w:fill="auto"/>
          </w:tcPr>
          <w:p w14:paraId="47CFF81B" w14:textId="42AB7AF4" w:rsidR="009C2099" w:rsidRPr="00746BFE" w:rsidRDefault="009C2099" w:rsidP="00A35916">
            <w:pPr>
              <w:spacing w:line="259" w:lineRule="auto"/>
              <w:rPr>
                <w:ins w:id="11" w:author="Autor"/>
              </w:rPr>
            </w:pPr>
            <w:ins w:id="12" w:author="Autor">
              <w:r>
                <w:t xml:space="preserve">Kapoitola týkajúca sa služieb domény eOčkovanie bola presunutá do samostatného dokumentu </w:t>
              </w:r>
              <w:r w:rsidRPr="009C2099">
                <w:rPr>
                  <w:lang w:val="en-US"/>
                </w:rPr>
                <w:t>ezdravie_</w:t>
              </w:r>
              <w:r>
                <w:rPr>
                  <w:lang w:val="en-US"/>
                </w:rPr>
                <w:t>eockovanie</w:t>
              </w:r>
              <w:r w:rsidRPr="009C2099">
                <w:rPr>
                  <w:lang w:val="en-US"/>
                </w:rPr>
                <w:t xml:space="preserve">_IM_XXXX_vXX.docx  </w:t>
              </w:r>
            </w:ins>
          </w:p>
        </w:tc>
      </w:tr>
      <w:bookmarkEnd w:id="5"/>
    </w:tbl>
    <w:p w14:paraId="62F3BF9A" w14:textId="77777777" w:rsidR="001C3785" w:rsidRPr="009B2BAF" w:rsidRDefault="001C3785" w:rsidP="001C3785">
      <w:pPr>
        <w:pStyle w:val="ESONormal"/>
      </w:pPr>
    </w:p>
    <w:p w14:paraId="62F3BF9B" w14:textId="77777777" w:rsidR="00670AFC" w:rsidRPr="009B2BAF" w:rsidRDefault="00670AFC" w:rsidP="009D3C9B">
      <w:pPr>
        <w:pStyle w:val="Nadpis9"/>
        <w:numPr>
          <w:ilvl w:val="0"/>
          <w:numId w:val="0"/>
        </w:numPr>
        <w:jc w:val="center"/>
        <w:rPr>
          <w:rFonts w:ascii="Arial" w:hAnsi="Arial" w:cs="Arial"/>
          <w:b/>
          <w:i w:val="0"/>
          <w:sz w:val="24"/>
          <w:szCs w:val="24"/>
        </w:rPr>
      </w:pPr>
      <w:r w:rsidRPr="009B2BAF">
        <w:rPr>
          <w:rFonts w:ascii="Arial" w:hAnsi="Arial" w:cs="Arial"/>
          <w:b/>
          <w:i w:val="0"/>
          <w:sz w:val="24"/>
          <w:szCs w:val="24"/>
        </w:rPr>
        <w:t>Akceptačné riadenie</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1170"/>
        <w:gridCol w:w="2106"/>
        <w:gridCol w:w="1656"/>
        <w:gridCol w:w="1205"/>
        <w:gridCol w:w="2108"/>
        <w:gridCol w:w="1505"/>
      </w:tblGrid>
      <w:tr w:rsidR="00670AFC" w:rsidRPr="009B2BAF" w14:paraId="62F3BF9E" w14:textId="77777777" w:rsidTr="00A35916">
        <w:tc>
          <w:tcPr>
            <w:tcW w:w="2529" w:type="pct"/>
            <w:gridSpan w:val="3"/>
            <w:tcBorders>
              <w:bottom w:val="single" w:sz="4" w:space="0" w:color="FFFFFF" w:themeColor="background1"/>
              <w:right w:val="single" w:sz="4" w:space="0" w:color="FFFFFF" w:themeColor="background1"/>
            </w:tcBorders>
            <w:shd w:val="clear" w:color="auto" w:fill="191946"/>
            <w:vAlign w:val="center"/>
          </w:tcPr>
          <w:p w14:paraId="62F3BF9C" w14:textId="77777777" w:rsidR="00670AFC" w:rsidRPr="009B2BAF" w:rsidRDefault="00670AFC" w:rsidP="00630A63">
            <w:pPr>
              <w:spacing w:before="40" w:after="40"/>
              <w:jc w:val="center"/>
              <w:rPr>
                <w:b/>
              </w:rPr>
            </w:pPr>
            <w:r w:rsidRPr="009B2BAF">
              <w:rPr>
                <w:b/>
              </w:rPr>
              <w:t>Odberateľ</w:t>
            </w:r>
          </w:p>
        </w:tc>
        <w:tc>
          <w:tcPr>
            <w:tcW w:w="2471" w:type="pct"/>
            <w:gridSpan w:val="3"/>
            <w:tcBorders>
              <w:left w:val="single" w:sz="4" w:space="0" w:color="FFFFFF" w:themeColor="background1"/>
              <w:bottom w:val="single" w:sz="4" w:space="0" w:color="FFFFFF" w:themeColor="background1"/>
            </w:tcBorders>
            <w:shd w:val="clear" w:color="auto" w:fill="191946"/>
            <w:vAlign w:val="center"/>
          </w:tcPr>
          <w:p w14:paraId="62F3BF9D" w14:textId="77777777" w:rsidR="00670AFC" w:rsidRPr="009B2BAF" w:rsidRDefault="00670AFC" w:rsidP="00630A63">
            <w:pPr>
              <w:spacing w:before="40" w:after="40"/>
              <w:jc w:val="center"/>
              <w:rPr>
                <w:b/>
              </w:rPr>
            </w:pPr>
            <w:r w:rsidRPr="009B2BAF">
              <w:rPr>
                <w:b/>
              </w:rPr>
              <w:t>Dodávateľ</w:t>
            </w:r>
          </w:p>
        </w:tc>
      </w:tr>
      <w:tr w:rsidR="00630A63" w:rsidRPr="009B2BAF" w14:paraId="62F3BFA5" w14:textId="77777777" w:rsidTr="00A35916">
        <w:tc>
          <w:tcPr>
            <w:tcW w:w="600" w:type="pct"/>
            <w:tcBorders>
              <w:top w:val="single" w:sz="4" w:space="0" w:color="FFFFFF" w:themeColor="background1"/>
              <w:right w:val="single" w:sz="4" w:space="0" w:color="FFFFFF" w:themeColor="background1"/>
            </w:tcBorders>
            <w:shd w:val="clear" w:color="auto" w:fill="191946"/>
            <w:vAlign w:val="center"/>
          </w:tcPr>
          <w:p w14:paraId="62F3BF9F" w14:textId="77777777" w:rsidR="00670AFC" w:rsidRPr="009B2BAF" w:rsidRDefault="00670AFC" w:rsidP="00630A63">
            <w:pPr>
              <w:spacing w:before="40" w:after="40"/>
              <w:jc w:val="center"/>
              <w:rPr>
                <w:b/>
              </w:rPr>
            </w:pPr>
            <w:r w:rsidRPr="009B2BAF">
              <w:rPr>
                <w:b/>
              </w:rPr>
              <w:t>Dátum</w:t>
            </w:r>
          </w:p>
        </w:tc>
        <w:tc>
          <w:tcPr>
            <w:tcW w:w="1080" w:type="pct"/>
            <w:tcBorders>
              <w:top w:val="single" w:sz="4" w:space="0" w:color="FFFFFF" w:themeColor="background1"/>
              <w:left w:val="single" w:sz="4" w:space="0" w:color="FFFFFF" w:themeColor="background1"/>
              <w:right w:val="single" w:sz="4" w:space="0" w:color="FFFFFF" w:themeColor="background1"/>
            </w:tcBorders>
            <w:shd w:val="clear" w:color="auto" w:fill="191946"/>
            <w:vAlign w:val="center"/>
          </w:tcPr>
          <w:p w14:paraId="62F3BFA0" w14:textId="77777777" w:rsidR="00670AFC" w:rsidRPr="009B2BAF" w:rsidRDefault="00670AFC" w:rsidP="00630A63">
            <w:pPr>
              <w:spacing w:before="40" w:after="40"/>
              <w:jc w:val="center"/>
              <w:rPr>
                <w:b/>
              </w:rPr>
            </w:pPr>
            <w:r w:rsidRPr="009B2BAF">
              <w:rPr>
                <w:b/>
              </w:rPr>
              <w:t>Meno</w:t>
            </w:r>
            <w:r w:rsidR="00630A63" w:rsidRPr="009B2BAF">
              <w:rPr>
                <w:b/>
              </w:rPr>
              <w:t xml:space="preserve"> (Rola)</w:t>
            </w:r>
          </w:p>
        </w:tc>
        <w:tc>
          <w:tcPr>
            <w:tcW w:w="849" w:type="pct"/>
            <w:tcBorders>
              <w:top w:val="single" w:sz="4" w:space="0" w:color="FFFFFF" w:themeColor="background1"/>
              <w:left w:val="single" w:sz="4" w:space="0" w:color="FFFFFF" w:themeColor="background1"/>
              <w:right w:val="single" w:sz="4" w:space="0" w:color="FFFFFF" w:themeColor="background1"/>
            </w:tcBorders>
            <w:shd w:val="clear" w:color="auto" w:fill="191946"/>
            <w:vAlign w:val="center"/>
          </w:tcPr>
          <w:p w14:paraId="62F3BFA1" w14:textId="77777777" w:rsidR="00670AFC" w:rsidRPr="009B2BAF" w:rsidRDefault="00670AFC" w:rsidP="00630A63">
            <w:pPr>
              <w:spacing w:before="40" w:after="40"/>
              <w:jc w:val="center"/>
              <w:rPr>
                <w:b/>
              </w:rPr>
            </w:pPr>
            <w:r w:rsidRPr="009B2BAF">
              <w:rPr>
                <w:b/>
              </w:rPr>
              <w:t>Podpis</w:t>
            </w:r>
          </w:p>
        </w:tc>
        <w:tc>
          <w:tcPr>
            <w:tcW w:w="618" w:type="pct"/>
            <w:tcBorders>
              <w:top w:val="single" w:sz="4" w:space="0" w:color="FFFFFF" w:themeColor="background1"/>
              <w:left w:val="single" w:sz="4" w:space="0" w:color="FFFFFF" w:themeColor="background1"/>
              <w:right w:val="single" w:sz="4" w:space="0" w:color="FFFFFF" w:themeColor="background1"/>
            </w:tcBorders>
            <w:shd w:val="clear" w:color="auto" w:fill="191946"/>
            <w:vAlign w:val="center"/>
          </w:tcPr>
          <w:p w14:paraId="62F3BFA2" w14:textId="77777777" w:rsidR="00670AFC" w:rsidRPr="009B2BAF" w:rsidRDefault="00670AFC" w:rsidP="00630A63">
            <w:pPr>
              <w:spacing w:before="40" w:after="40"/>
              <w:jc w:val="center"/>
              <w:rPr>
                <w:b/>
              </w:rPr>
            </w:pPr>
            <w:r w:rsidRPr="009B2BAF">
              <w:rPr>
                <w:b/>
              </w:rPr>
              <w:t>Dátum</w:t>
            </w:r>
          </w:p>
        </w:tc>
        <w:tc>
          <w:tcPr>
            <w:tcW w:w="1081" w:type="pct"/>
            <w:tcBorders>
              <w:top w:val="single" w:sz="4" w:space="0" w:color="FFFFFF" w:themeColor="background1"/>
              <w:left w:val="single" w:sz="4" w:space="0" w:color="FFFFFF" w:themeColor="background1"/>
              <w:right w:val="single" w:sz="4" w:space="0" w:color="FFFFFF" w:themeColor="background1"/>
            </w:tcBorders>
            <w:shd w:val="clear" w:color="auto" w:fill="191946"/>
            <w:vAlign w:val="center"/>
          </w:tcPr>
          <w:p w14:paraId="62F3BFA3" w14:textId="77777777" w:rsidR="00670AFC" w:rsidRPr="009B2BAF" w:rsidRDefault="00670AFC" w:rsidP="00630A63">
            <w:pPr>
              <w:spacing w:before="40" w:after="40"/>
              <w:jc w:val="center"/>
              <w:rPr>
                <w:b/>
              </w:rPr>
            </w:pPr>
            <w:r w:rsidRPr="009B2BAF">
              <w:rPr>
                <w:b/>
              </w:rPr>
              <w:t>Meno</w:t>
            </w:r>
            <w:r w:rsidR="00630A63" w:rsidRPr="009B2BAF">
              <w:rPr>
                <w:b/>
              </w:rPr>
              <w:t xml:space="preserve"> (Rola)</w:t>
            </w:r>
          </w:p>
        </w:tc>
        <w:tc>
          <w:tcPr>
            <w:tcW w:w="772" w:type="pct"/>
            <w:tcBorders>
              <w:top w:val="single" w:sz="4" w:space="0" w:color="FFFFFF" w:themeColor="background1"/>
              <w:left w:val="single" w:sz="4" w:space="0" w:color="FFFFFF" w:themeColor="background1"/>
            </w:tcBorders>
            <w:shd w:val="clear" w:color="auto" w:fill="191946"/>
            <w:vAlign w:val="center"/>
          </w:tcPr>
          <w:p w14:paraId="62F3BFA4" w14:textId="77777777" w:rsidR="00670AFC" w:rsidRPr="009B2BAF" w:rsidRDefault="00670AFC" w:rsidP="00630A63">
            <w:pPr>
              <w:spacing w:before="40" w:after="40"/>
              <w:jc w:val="center"/>
              <w:rPr>
                <w:b/>
              </w:rPr>
            </w:pPr>
            <w:r w:rsidRPr="009B2BAF">
              <w:rPr>
                <w:b/>
              </w:rPr>
              <w:t>Podpis</w:t>
            </w:r>
          </w:p>
        </w:tc>
      </w:tr>
      <w:tr w:rsidR="00630A63" w:rsidRPr="009B2BAF" w14:paraId="62F3BFAC" w14:textId="77777777" w:rsidTr="00A35916">
        <w:tc>
          <w:tcPr>
            <w:tcW w:w="600" w:type="pct"/>
            <w:shd w:val="clear" w:color="auto" w:fill="auto"/>
            <w:vAlign w:val="center"/>
          </w:tcPr>
          <w:p w14:paraId="62F3BFA6" w14:textId="123A6562" w:rsidR="00630A63" w:rsidRPr="009B2BAF" w:rsidRDefault="00630A63" w:rsidP="001754CB">
            <w:pPr>
              <w:spacing w:before="20" w:after="60"/>
              <w:jc w:val="center"/>
            </w:pPr>
          </w:p>
        </w:tc>
        <w:tc>
          <w:tcPr>
            <w:tcW w:w="1080" w:type="pct"/>
            <w:shd w:val="clear" w:color="auto" w:fill="auto"/>
            <w:vAlign w:val="center"/>
          </w:tcPr>
          <w:p w14:paraId="62F3BFA7" w14:textId="09390F26" w:rsidR="00630A63" w:rsidRPr="009B2BAF" w:rsidRDefault="00630A63" w:rsidP="00630A63">
            <w:pPr>
              <w:spacing w:before="20" w:after="60"/>
            </w:pPr>
          </w:p>
        </w:tc>
        <w:tc>
          <w:tcPr>
            <w:tcW w:w="849" w:type="pct"/>
            <w:vAlign w:val="center"/>
          </w:tcPr>
          <w:p w14:paraId="62F3BFA8" w14:textId="77777777" w:rsidR="00630A63" w:rsidRPr="009B2BAF" w:rsidRDefault="00630A63" w:rsidP="00630A63">
            <w:pPr>
              <w:spacing w:before="120" w:after="120"/>
              <w:jc w:val="center"/>
            </w:pPr>
          </w:p>
        </w:tc>
        <w:tc>
          <w:tcPr>
            <w:tcW w:w="618" w:type="pct"/>
            <w:vAlign w:val="center"/>
          </w:tcPr>
          <w:p w14:paraId="62F3BFA9" w14:textId="655023F6" w:rsidR="00630A63" w:rsidRPr="009B2BAF" w:rsidRDefault="00630A63" w:rsidP="001754CB">
            <w:pPr>
              <w:spacing w:before="20" w:after="60"/>
              <w:jc w:val="center"/>
            </w:pPr>
          </w:p>
        </w:tc>
        <w:tc>
          <w:tcPr>
            <w:tcW w:w="1081" w:type="pct"/>
            <w:vAlign w:val="center"/>
          </w:tcPr>
          <w:p w14:paraId="62F3BFAA" w14:textId="6D06D787" w:rsidR="00630A63" w:rsidRPr="009B2BAF" w:rsidRDefault="00630A63" w:rsidP="00630A63">
            <w:pPr>
              <w:spacing w:before="20" w:after="60"/>
            </w:pPr>
          </w:p>
        </w:tc>
        <w:tc>
          <w:tcPr>
            <w:tcW w:w="772" w:type="pct"/>
            <w:vAlign w:val="center"/>
          </w:tcPr>
          <w:p w14:paraId="62F3BFAB" w14:textId="77777777" w:rsidR="00630A63" w:rsidRPr="009B2BAF" w:rsidRDefault="00630A63" w:rsidP="00630A63">
            <w:pPr>
              <w:spacing w:before="120" w:after="120"/>
              <w:jc w:val="center"/>
            </w:pPr>
          </w:p>
        </w:tc>
      </w:tr>
    </w:tbl>
    <w:p w14:paraId="62F3BFAD" w14:textId="77777777" w:rsidR="00670AFC" w:rsidRPr="009B2BAF" w:rsidRDefault="00670AFC" w:rsidP="00670AFC">
      <w:pPr>
        <w:pStyle w:val="ESONormal"/>
      </w:pPr>
    </w:p>
    <w:p w14:paraId="62F3BFB8" w14:textId="77777777" w:rsidR="009837D3" w:rsidRPr="009B2BAF" w:rsidRDefault="009837D3" w:rsidP="009B716C"/>
    <w:p w14:paraId="62F3BFB9" w14:textId="77777777" w:rsidR="004B352D" w:rsidRPr="009B2BAF" w:rsidRDefault="004B352D" w:rsidP="004B352D">
      <w:pPr>
        <w:pStyle w:val="Nadpis9"/>
        <w:numPr>
          <w:ilvl w:val="0"/>
          <w:numId w:val="0"/>
        </w:numPr>
        <w:jc w:val="center"/>
        <w:rPr>
          <w:rFonts w:ascii="Arial" w:hAnsi="Arial" w:cs="Arial"/>
          <w:b/>
          <w:i w:val="0"/>
          <w:sz w:val="24"/>
          <w:szCs w:val="24"/>
        </w:rPr>
      </w:pPr>
      <w:r w:rsidRPr="009B2BAF">
        <w:rPr>
          <w:rFonts w:ascii="Arial" w:hAnsi="Arial" w:cs="Arial"/>
          <w:b/>
          <w:i w:val="0"/>
          <w:sz w:val="24"/>
          <w:szCs w:val="24"/>
        </w:rPr>
        <w:t>Charakteristika dokumentu</w:t>
      </w:r>
    </w:p>
    <w:p w14:paraId="62F3BFBA" w14:textId="77777777" w:rsidR="007204C8" w:rsidRDefault="007204C8" w:rsidP="00A35916">
      <w:pPr>
        <w:pStyle w:val="ESONormal"/>
        <w:spacing w:after="240"/>
        <w:jc w:val="left"/>
      </w:pPr>
      <w:r>
        <w:t>Cieľom dokumentu je popísať integráciu na servisné rozhrania systému NZIS.</w:t>
      </w:r>
    </w:p>
    <w:p w14:paraId="62F3BFBB" w14:textId="77777777" w:rsidR="007204C8" w:rsidRDefault="007204C8" w:rsidP="00A35916">
      <w:pPr>
        <w:pStyle w:val="ESONormal"/>
        <w:spacing w:after="240"/>
        <w:jc w:val="left"/>
      </w:pPr>
      <w:r>
        <w:t>Dokument popisuje zoznam služieb ponúkaných systémom eSO1 a ich charakteristiku.</w:t>
      </w:r>
    </w:p>
    <w:p w14:paraId="62F3BFBC" w14:textId="77777777" w:rsidR="007204C8" w:rsidRDefault="007204C8" w:rsidP="00A35916">
      <w:pPr>
        <w:pStyle w:val="ESONormal"/>
        <w:jc w:val="left"/>
      </w:pPr>
      <w:r>
        <w:t>Dokument má byť určený:</w:t>
      </w:r>
    </w:p>
    <w:p w14:paraId="62F3BFBD" w14:textId="77777777" w:rsidR="007204C8" w:rsidRDefault="007204C8" w:rsidP="00A35916">
      <w:pPr>
        <w:pStyle w:val="ESONormal"/>
        <w:jc w:val="left"/>
      </w:pPr>
      <w:r>
        <w:t>Solution architektom - aby porozumeli servisným rozhraniam a vedeli ich začleniť do návrhu systémov;</w:t>
      </w:r>
    </w:p>
    <w:p w14:paraId="62F3BFBE" w14:textId="155B11E7" w:rsidR="007204C8" w:rsidRDefault="007204C8" w:rsidP="00A35916">
      <w:pPr>
        <w:pStyle w:val="ESONormal"/>
        <w:jc w:val="left"/>
      </w:pPr>
      <w:r>
        <w:t xml:space="preserve">Vývojárom - aby vedeli implementovať rozhrania do </w:t>
      </w:r>
      <w:r w:rsidR="00C218FA">
        <w:t>klientskeho</w:t>
      </w:r>
      <w:r>
        <w:t xml:space="preserve"> systému v zhode s špecifikáciou rozhrania;</w:t>
      </w:r>
    </w:p>
    <w:p w14:paraId="62F3BFBF" w14:textId="116B6E82" w:rsidR="007204C8" w:rsidRPr="009B2BAF" w:rsidRDefault="007204C8" w:rsidP="00A35916">
      <w:pPr>
        <w:pStyle w:val="ESONormal"/>
        <w:jc w:val="left"/>
      </w:pPr>
      <w:r>
        <w:t xml:space="preserve">Testerom - aby vedeli vyhodnotiť, či </w:t>
      </w:r>
      <w:r w:rsidR="00C218FA">
        <w:t>implementácia</w:t>
      </w:r>
      <w:r>
        <w:t xml:space="preserve"> rozhrania </w:t>
      </w:r>
      <w:r w:rsidR="00C218FA">
        <w:t>klientskeho</w:t>
      </w:r>
      <w:r>
        <w:t xml:space="preserve"> systému zodpovedá špecifikácii rozhrania.</w:t>
      </w:r>
    </w:p>
    <w:p w14:paraId="62F3BFC1" w14:textId="3768F76E" w:rsidR="007204C8" w:rsidRDefault="007204C8">
      <w:pPr>
        <w:spacing w:after="0" w:line="240" w:lineRule="auto"/>
        <w:rPr>
          <w:rFonts w:ascii="Arial" w:eastAsia="Times New Roman" w:hAnsi="Arial"/>
          <w:szCs w:val="20"/>
        </w:rPr>
      </w:pPr>
    </w:p>
    <w:p w14:paraId="62F3BFC2" w14:textId="77777777" w:rsidR="007204C8" w:rsidRDefault="007204C8" w:rsidP="00665C94">
      <w:pPr>
        <w:pStyle w:val="Nadpis1"/>
        <w:numPr>
          <w:ilvl w:val="0"/>
          <w:numId w:val="0"/>
        </w:numPr>
        <w:spacing w:line="259" w:lineRule="auto"/>
        <w:jc w:val="both"/>
      </w:pPr>
      <w:bookmarkStart w:id="13" w:name="_Toc19871983"/>
      <w:r>
        <w:t>Obsah</w:t>
      </w:r>
      <w:bookmarkEnd w:id="13"/>
    </w:p>
    <w:sdt>
      <w:sdtPr>
        <w:rPr>
          <w:rFonts w:ascii="Arial Narrow" w:hAnsi="Arial Narrow"/>
          <w:b w:val="0"/>
          <w:bCs w:val="0"/>
          <w:caps w:val="0"/>
        </w:rPr>
        <w:id w:val="-1194152208"/>
        <w:docPartObj>
          <w:docPartGallery w:val="Table of Contents"/>
          <w:docPartUnique/>
        </w:docPartObj>
      </w:sdtPr>
      <w:sdtEndPr/>
      <w:sdtContent>
        <w:p w14:paraId="4F820956" w14:textId="3E899D51" w:rsidR="00A32C75" w:rsidRDefault="0026505C">
          <w:pPr>
            <w:pStyle w:val="Obsah1"/>
            <w:tabs>
              <w:tab w:val="right" w:leader="dot" w:pos="9770"/>
            </w:tabs>
            <w:rPr>
              <w:rFonts w:asciiTheme="minorHAnsi" w:eastAsiaTheme="minorEastAsia" w:hAnsiTheme="minorHAnsi" w:cstheme="minorBidi"/>
              <w:b w:val="0"/>
              <w:bCs w:val="0"/>
              <w:caps w:val="0"/>
              <w:noProof/>
              <w:sz w:val="22"/>
              <w:lang w:eastAsia="sk-SK"/>
            </w:rPr>
          </w:pPr>
          <w:r w:rsidRPr="00A35916">
            <w:fldChar w:fldCharType="begin"/>
          </w:r>
          <w:r w:rsidR="007204C8">
            <w:instrText xml:space="preserve"> TOC \o "1-3" \h \z \u </w:instrText>
          </w:r>
          <w:r w:rsidRPr="00A35916">
            <w:fldChar w:fldCharType="separate"/>
          </w:r>
          <w:hyperlink w:anchor="_Toc19871983" w:history="1">
            <w:r w:rsidR="00A32C75" w:rsidRPr="005C5F14">
              <w:rPr>
                <w:rStyle w:val="Hypertextovprepojenie"/>
                <w:noProof/>
              </w:rPr>
              <w:t>Obsah</w:t>
            </w:r>
            <w:r w:rsidR="00A32C75">
              <w:rPr>
                <w:noProof/>
                <w:webHidden/>
              </w:rPr>
              <w:tab/>
            </w:r>
            <w:r w:rsidR="00A32C75">
              <w:rPr>
                <w:noProof/>
                <w:webHidden/>
              </w:rPr>
              <w:fldChar w:fldCharType="begin"/>
            </w:r>
            <w:r w:rsidR="00A32C75">
              <w:rPr>
                <w:noProof/>
                <w:webHidden/>
              </w:rPr>
              <w:instrText xml:space="preserve"> PAGEREF _Toc19871983 \h </w:instrText>
            </w:r>
            <w:r w:rsidR="00A32C75">
              <w:rPr>
                <w:noProof/>
                <w:webHidden/>
              </w:rPr>
            </w:r>
            <w:r w:rsidR="00A32C75">
              <w:rPr>
                <w:noProof/>
                <w:webHidden/>
              </w:rPr>
              <w:fldChar w:fldCharType="separate"/>
            </w:r>
            <w:r w:rsidR="00A32C75">
              <w:rPr>
                <w:noProof/>
                <w:webHidden/>
              </w:rPr>
              <w:t>3</w:t>
            </w:r>
            <w:r w:rsidR="00A32C75">
              <w:rPr>
                <w:noProof/>
                <w:webHidden/>
              </w:rPr>
              <w:fldChar w:fldCharType="end"/>
            </w:r>
          </w:hyperlink>
        </w:p>
        <w:p w14:paraId="4AAD19D5" w14:textId="685D8306" w:rsidR="00A32C75" w:rsidRDefault="009C2099">
          <w:pPr>
            <w:pStyle w:val="Obsah1"/>
            <w:tabs>
              <w:tab w:val="left" w:pos="400"/>
              <w:tab w:val="right" w:leader="dot" w:pos="9770"/>
            </w:tabs>
            <w:rPr>
              <w:rFonts w:asciiTheme="minorHAnsi" w:eastAsiaTheme="minorEastAsia" w:hAnsiTheme="minorHAnsi" w:cstheme="minorBidi"/>
              <w:b w:val="0"/>
              <w:bCs w:val="0"/>
              <w:caps w:val="0"/>
              <w:noProof/>
              <w:sz w:val="22"/>
              <w:lang w:eastAsia="sk-SK"/>
            </w:rPr>
          </w:pPr>
          <w:hyperlink w:anchor="_Toc19871984" w:history="1">
            <w:r w:rsidR="00A32C75" w:rsidRPr="005C5F14">
              <w:rPr>
                <w:rStyle w:val="Hypertextovprepojenie"/>
                <w:noProof/>
              </w:rPr>
              <w:t>1.</w:t>
            </w:r>
            <w:r w:rsidR="00A32C75">
              <w:rPr>
                <w:rFonts w:asciiTheme="minorHAnsi" w:eastAsiaTheme="minorEastAsia" w:hAnsiTheme="minorHAnsi" w:cstheme="minorBidi"/>
                <w:b w:val="0"/>
                <w:bCs w:val="0"/>
                <w:caps w:val="0"/>
                <w:noProof/>
                <w:sz w:val="22"/>
                <w:lang w:eastAsia="sk-SK"/>
              </w:rPr>
              <w:tab/>
            </w:r>
            <w:r w:rsidR="00A32C75" w:rsidRPr="005C5F14">
              <w:rPr>
                <w:rStyle w:val="Hypertextovprepojenie"/>
                <w:noProof/>
              </w:rPr>
              <w:t>Manažérske zhrnutie</w:t>
            </w:r>
            <w:r w:rsidR="00A32C75">
              <w:rPr>
                <w:noProof/>
                <w:webHidden/>
              </w:rPr>
              <w:tab/>
            </w:r>
            <w:r w:rsidR="00A32C75">
              <w:rPr>
                <w:noProof/>
                <w:webHidden/>
              </w:rPr>
              <w:fldChar w:fldCharType="begin"/>
            </w:r>
            <w:r w:rsidR="00A32C75">
              <w:rPr>
                <w:noProof/>
                <w:webHidden/>
              </w:rPr>
              <w:instrText xml:space="preserve"> PAGEREF _Toc19871984 \h </w:instrText>
            </w:r>
            <w:r w:rsidR="00A32C75">
              <w:rPr>
                <w:noProof/>
                <w:webHidden/>
              </w:rPr>
            </w:r>
            <w:r w:rsidR="00A32C75">
              <w:rPr>
                <w:noProof/>
                <w:webHidden/>
              </w:rPr>
              <w:fldChar w:fldCharType="separate"/>
            </w:r>
            <w:r w:rsidR="00A32C75">
              <w:rPr>
                <w:noProof/>
                <w:webHidden/>
              </w:rPr>
              <w:t>6</w:t>
            </w:r>
            <w:r w:rsidR="00A32C75">
              <w:rPr>
                <w:noProof/>
                <w:webHidden/>
              </w:rPr>
              <w:fldChar w:fldCharType="end"/>
            </w:r>
          </w:hyperlink>
        </w:p>
        <w:p w14:paraId="6DC4E84D" w14:textId="4EEEC27B" w:rsidR="00A32C75" w:rsidRDefault="009C2099">
          <w:pPr>
            <w:pStyle w:val="Obsah1"/>
            <w:tabs>
              <w:tab w:val="left" w:pos="400"/>
              <w:tab w:val="right" w:leader="dot" w:pos="9770"/>
            </w:tabs>
            <w:rPr>
              <w:rFonts w:asciiTheme="minorHAnsi" w:eastAsiaTheme="minorEastAsia" w:hAnsiTheme="minorHAnsi" w:cstheme="minorBidi"/>
              <w:b w:val="0"/>
              <w:bCs w:val="0"/>
              <w:caps w:val="0"/>
              <w:noProof/>
              <w:sz w:val="22"/>
              <w:lang w:eastAsia="sk-SK"/>
            </w:rPr>
          </w:pPr>
          <w:hyperlink w:anchor="_Toc19871985" w:history="1">
            <w:r w:rsidR="00A32C75" w:rsidRPr="005C5F14">
              <w:rPr>
                <w:rStyle w:val="Hypertextovprepojenie"/>
                <w:noProof/>
              </w:rPr>
              <w:t>2.</w:t>
            </w:r>
            <w:r w:rsidR="00A32C75">
              <w:rPr>
                <w:rFonts w:asciiTheme="minorHAnsi" w:eastAsiaTheme="minorEastAsia" w:hAnsiTheme="minorHAnsi" w:cstheme="minorBidi"/>
                <w:b w:val="0"/>
                <w:bCs w:val="0"/>
                <w:caps w:val="0"/>
                <w:noProof/>
                <w:sz w:val="22"/>
                <w:lang w:eastAsia="sk-SK"/>
              </w:rPr>
              <w:tab/>
            </w:r>
            <w:r w:rsidR="00A32C75" w:rsidRPr="005C5F14">
              <w:rPr>
                <w:rStyle w:val="Hypertextovprepojenie"/>
                <w:noProof/>
              </w:rPr>
              <w:t>Úvod</w:t>
            </w:r>
            <w:r w:rsidR="00A32C75">
              <w:rPr>
                <w:noProof/>
                <w:webHidden/>
              </w:rPr>
              <w:tab/>
            </w:r>
            <w:r w:rsidR="00A32C75">
              <w:rPr>
                <w:noProof/>
                <w:webHidden/>
              </w:rPr>
              <w:fldChar w:fldCharType="begin"/>
            </w:r>
            <w:r w:rsidR="00A32C75">
              <w:rPr>
                <w:noProof/>
                <w:webHidden/>
              </w:rPr>
              <w:instrText xml:space="preserve"> PAGEREF _Toc19871985 \h </w:instrText>
            </w:r>
            <w:r w:rsidR="00A32C75">
              <w:rPr>
                <w:noProof/>
                <w:webHidden/>
              </w:rPr>
            </w:r>
            <w:r w:rsidR="00A32C75">
              <w:rPr>
                <w:noProof/>
                <w:webHidden/>
              </w:rPr>
              <w:fldChar w:fldCharType="separate"/>
            </w:r>
            <w:r w:rsidR="00A32C75">
              <w:rPr>
                <w:noProof/>
                <w:webHidden/>
              </w:rPr>
              <w:t>6</w:t>
            </w:r>
            <w:r w:rsidR="00A32C75">
              <w:rPr>
                <w:noProof/>
                <w:webHidden/>
              </w:rPr>
              <w:fldChar w:fldCharType="end"/>
            </w:r>
          </w:hyperlink>
        </w:p>
        <w:p w14:paraId="3610CFB4" w14:textId="5868F3E7" w:rsidR="00A32C75" w:rsidRDefault="009C2099">
          <w:pPr>
            <w:pStyle w:val="Obsah1"/>
            <w:tabs>
              <w:tab w:val="left" w:pos="400"/>
              <w:tab w:val="right" w:leader="dot" w:pos="9770"/>
            </w:tabs>
            <w:rPr>
              <w:rFonts w:asciiTheme="minorHAnsi" w:eastAsiaTheme="minorEastAsia" w:hAnsiTheme="minorHAnsi" w:cstheme="minorBidi"/>
              <w:b w:val="0"/>
              <w:bCs w:val="0"/>
              <w:caps w:val="0"/>
              <w:noProof/>
              <w:sz w:val="22"/>
              <w:lang w:eastAsia="sk-SK"/>
            </w:rPr>
          </w:pPr>
          <w:hyperlink w:anchor="_Toc19871986" w:history="1">
            <w:r w:rsidR="00A32C75" w:rsidRPr="005C5F14">
              <w:rPr>
                <w:rStyle w:val="Hypertextovprepojenie"/>
                <w:noProof/>
              </w:rPr>
              <w:t>3.</w:t>
            </w:r>
            <w:r w:rsidR="00A32C75">
              <w:rPr>
                <w:rFonts w:asciiTheme="minorHAnsi" w:eastAsiaTheme="minorEastAsia" w:hAnsiTheme="minorHAnsi" w:cstheme="minorBidi"/>
                <w:b w:val="0"/>
                <w:bCs w:val="0"/>
                <w:caps w:val="0"/>
                <w:noProof/>
                <w:sz w:val="22"/>
                <w:lang w:eastAsia="sk-SK"/>
              </w:rPr>
              <w:tab/>
            </w:r>
            <w:r w:rsidR="00A32C75" w:rsidRPr="005C5F14">
              <w:rPr>
                <w:rStyle w:val="Hypertextovprepojenie"/>
                <w:noProof/>
              </w:rPr>
              <w:t>Služby Elektronická zdravotná knižka osoby</w:t>
            </w:r>
            <w:r w:rsidR="00A32C75">
              <w:rPr>
                <w:noProof/>
                <w:webHidden/>
              </w:rPr>
              <w:tab/>
            </w:r>
            <w:r w:rsidR="00A32C75">
              <w:rPr>
                <w:noProof/>
                <w:webHidden/>
              </w:rPr>
              <w:fldChar w:fldCharType="begin"/>
            </w:r>
            <w:r w:rsidR="00A32C75">
              <w:rPr>
                <w:noProof/>
                <w:webHidden/>
              </w:rPr>
              <w:instrText xml:space="preserve"> PAGEREF _Toc19871986 \h </w:instrText>
            </w:r>
            <w:r w:rsidR="00A32C75">
              <w:rPr>
                <w:noProof/>
                <w:webHidden/>
              </w:rPr>
            </w:r>
            <w:r w:rsidR="00A32C75">
              <w:rPr>
                <w:noProof/>
                <w:webHidden/>
              </w:rPr>
              <w:fldChar w:fldCharType="separate"/>
            </w:r>
            <w:r w:rsidR="00A32C75">
              <w:rPr>
                <w:noProof/>
                <w:webHidden/>
              </w:rPr>
              <w:t>7</w:t>
            </w:r>
            <w:r w:rsidR="00A32C75">
              <w:rPr>
                <w:noProof/>
                <w:webHidden/>
              </w:rPr>
              <w:fldChar w:fldCharType="end"/>
            </w:r>
          </w:hyperlink>
        </w:p>
        <w:p w14:paraId="3DFCFE70" w14:textId="05436F53" w:rsidR="00A32C75" w:rsidRDefault="009C209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1987" w:history="1">
            <w:r w:rsidR="00A32C75" w:rsidRPr="005C5F14">
              <w:rPr>
                <w:rStyle w:val="Hypertextovprepojenie"/>
                <w:rFonts w:eastAsia="Times New Roman"/>
                <w:bCs/>
                <w:noProof/>
                <w:lang w:val="en-US"/>
              </w:rPr>
              <w:t>3.1</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EZK</w:t>
            </w:r>
            <w:r w:rsidR="00A32C75">
              <w:rPr>
                <w:noProof/>
                <w:webHidden/>
              </w:rPr>
              <w:tab/>
            </w:r>
            <w:r w:rsidR="00A32C75">
              <w:rPr>
                <w:noProof/>
                <w:webHidden/>
              </w:rPr>
              <w:fldChar w:fldCharType="begin"/>
            </w:r>
            <w:r w:rsidR="00A32C75">
              <w:rPr>
                <w:noProof/>
                <w:webHidden/>
              </w:rPr>
              <w:instrText xml:space="preserve"> PAGEREF _Toc19871987 \h </w:instrText>
            </w:r>
            <w:r w:rsidR="00A32C75">
              <w:rPr>
                <w:noProof/>
                <w:webHidden/>
              </w:rPr>
            </w:r>
            <w:r w:rsidR="00A32C75">
              <w:rPr>
                <w:noProof/>
                <w:webHidden/>
              </w:rPr>
              <w:fldChar w:fldCharType="separate"/>
            </w:r>
            <w:r w:rsidR="00A32C75">
              <w:rPr>
                <w:noProof/>
                <w:webHidden/>
              </w:rPr>
              <w:t>7</w:t>
            </w:r>
            <w:r w:rsidR="00A32C75">
              <w:rPr>
                <w:noProof/>
                <w:webHidden/>
              </w:rPr>
              <w:fldChar w:fldCharType="end"/>
            </w:r>
          </w:hyperlink>
        </w:p>
        <w:p w14:paraId="2DB9E48F" w14:textId="75622B6D"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1988" w:history="1">
            <w:r w:rsidR="00A32C75" w:rsidRPr="005C5F14">
              <w:rPr>
                <w:rStyle w:val="Hypertextovprepojenie"/>
                <w:rFonts w:eastAsia="Times New Roman"/>
                <w:noProof/>
                <w:lang w:val="en-US"/>
              </w:rPr>
              <w:t>3.1.1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DajOriginalnyZdravotnyZaznam</w:t>
            </w:r>
            <w:r w:rsidR="00A32C75">
              <w:rPr>
                <w:noProof/>
                <w:webHidden/>
              </w:rPr>
              <w:tab/>
            </w:r>
            <w:r w:rsidR="00A32C75">
              <w:rPr>
                <w:noProof/>
                <w:webHidden/>
              </w:rPr>
              <w:fldChar w:fldCharType="begin"/>
            </w:r>
            <w:r w:rsidR="00A32C75">
              <w:rPr>
                <w:noProof/>
                <w:webHidden/>
              </w:rPr>
              <w:instrText xml:space="preserve"> PAGEREF _Toc19871988 \h </w:instrText>
            </w:r>
            <w:r w:rsidR="00A32C75">
              <w:rPr>
                <w:noProof/>
                <w:webHidden/>
              </w:rPr>
            </w:r>
            <w:r w:rsidR="00A32C75">
              <w:rPr>
                <w:noProof/>
                <w:webHidden/>
              </w:rPr>
              <w:fldChar w:fldCharType="separate"/>
            </w:r>
            <w:r w:rsidR="00A32C75">
              <w:rPr>
                <w:noProof/>
                <w:webHidden/>
              </w:rPr>
              <w:t>7</w:t>
            </w:r>
            <w:r w:rsidR="00A32C75">
              <w:rPr>
                <w:noProof/>
                <w:webHidden/>
              </w:rPr>
              <w:fldChar w:fldCharType="end"/>
            </w:r>
          </w:hyperlink>
        </w:p>
        <w:p w14:paraId="4F81FB92" w14:textId="54F8B761"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1989" w:history="1">
            <w:r w:rsidR="00A32C75" w:rsidRPr="005C5F14">
              <w:rPr>
                <w:rStyle w:val="Hypertextovprepojenie"/>
                <w:rFonts w:eastAsia="Times New Roman"/>
                <w:noProof/>
                <w:lang w:val="en-US"/>
              </w:rPr>
              <w:t>3.1.2</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OverPristupKOriginalnemuZdravotnemuZaznamu</w:t>
            </w:r>
            <w:r w:rsidR="00A32C75">
              <w:rPr>
                <w:noProof/>
                <w:webHidden/>
              </w:rPr>
              <w:tab/>
            </w:r>
            <w:r w:rsidR="00A32C75">
              <w:rPr>
                <w:noProof/>
                <w:webHidden/>
              </w:rPr>
              <w:fldChar w:fldCharType="begin"/>
            </w:r>
            <w:r w:rsidR="00A32C75">
              <w:rPr>
                <w:noProof/>
                <w:webHidden/>
              </w:rPr>
              <w:instrText xml:space="preserve"> PAGEREF _Toc19871989 \h </w:instrText>
            </w:r>
            <w:r w:rsidR="00A32C75">
              <w:rPr>
                <w:noProof/>
                <w:webHidden/>
              </w:rPr>
            </w:r>
            <w:r w:rsidR="00A32C75">
              <w:rPr>
                <w:noProof/>
                <w:webHidden/>
              </w:rPr>
              <w:fldChar w:fldCharType="separate"/>
            </w:r>
            <w:r w:rsidR="00A32C75">
              <w:rPr>
                <w:noProof/>
                <w:webHidden/>
              </w:rPr>
              <w:t>8</w:t>
            </w:r>
            <w:r w:rsidR="00A32C75">
              <w:rPr>
                <w:noProof/>
                <w:webHidden/>
              </w:rPr>
              <w:fldChar w:fldCharType="end"/>
            </w:r>
          </w:hyperlink>
        </w:p>
        <w:p w14:paraId="489CDDAA" w14:textId="78CD5501"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1990" w:history="1">
            <w:r w:rsidR="00A32C75" w:rsidRPr="005C5F14">
              <w:rPr>
                <w:rStyle w:val="Hypertextovprepojenie"/>
                <w:rFonts w:eastAsia="Times New Roman"/>
                <w:noProof/>
                <w:lang w:val="en-US"/>
              </w:rPr>
              <w:t>3.1.3</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VyhladajUzivanieVolnopredajnychLiekov</w:t>
            </w:r>
            <w:r w:rsidR="00A32C75">
              <w:rPr>
                <w:noProof/>
                <w:webHidden/>
              </w:rPr>
              <w:tab/>
            </w:r>
            <w:r w:rsidR="00A32C75">
              <w:rPr>
                <w:noProof/>
                <w:webHidden/>
              </w:rPr>
              <w:fldChar w:fldCharType="begin"/>
            </w:r>
            <w:r w:rsidR="00A32C75">
              <w:rPr>
                <w:noProof/>
                <w:webHidden/>
              </w:rPr>
              <w:instrText xml:space="preserve"> PAGEREF _Toc19871990 \h </w:instrText>
            </w:r>
            <w:r w:rsidR="00A32C75">
              <w:rPr>
                <w:noProof/>
                <w:webHidden/>
              </w:rPr>
            </w:r>
            <w:r w:rsidR="00A32C75">
              <w:rPr>
                <w:noProof/>
                <w:webHidden/>
              </w:rPr>
              <w:fldChar w:fldCharType="separate"/>
            </w:r>
            <w:r w:rsidR="00A32C75">
              <w:rPr>
                <w:noProof/>
                <w:webHidden/>
              </w:rPr>
              <w:t>8</w:t>
            </w:r>
            <w:r w:rsidR="00A32C75">
              <w:rPr>
                <w:noProof/>
                <w:webHidden/>
              </w:rPr>
              <w:fldChar w:fldCharType="end"/>
            </w:r>
          </w:hyperlink>
        </w:p>
        <w:p w14:paraId="44F0A37E" w14:textId="4490AD4C"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1991" w:history="1">
            <w:r w:rsidR="00A32C75" w:rsidRPr="005C5F14">
              <w:rPr>
                <w:rStyle w:val="Hypertextovprepojenie"/>
                <w:rFonts w:eastAsia="Times New Roman"/>
                <w:noProof/>
                <w:lang w:val="en-US"/>
              </w:rPr>
              <w:t>3.1.4</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VyhladajUdajeOUP</w:t>
            </w:r>
            <w:r w:rsidR="00A32C75">
              <w:rPr>
                <w:noProof/>
                <w:webHidden/>
              </w:rPr>
              <w:tab/>
            </w:r>
            <w:r w:rsidR="00A32C75">
              <w:rPr>
                <w:noProof/>
                <w:webHidden/>
              </w:rPr>
              <w:fldChar w:fldCharType="begin"/>
            </w:r>
            <w:r w:rsidR="00A32C75">
              <w:rPr>
                <w:noProof/>
                <w:webHidden/>
              </w:rPr>
              <w:instrText xml:space="preserve"> PAGEREF _Toc19871991 \h </w:instrText>
            </w:r>
            <w:r w:rsidR="00A32C75">
              <w:rPr>
                <w:noProof/>
                <w:webHidden/>
              </w:rPr>
            </w:r>
            <w:r w:rsidR="00A32C75">
              <w:rPr>
                <w:noProof/>
                <w:webHidden/>
              </w:rPr>
              <w:fldChar w:fldCharType="separate"/>
            </w:r>
            <w:r w:rsidR="00A32C75">
              <w:rPr>
                <w:noProof/>
                <w:webHidden/>
              </w:rPr>
              <w:t>10</w:t>
            </w:r>
            <w:r w:rsidR="00A32C75">
              <w:rPr>
                <w:noProof/>
                <w:webHidden/>
              </w:rPr>
              <w:fldChar w:fldCharType="end"/>
            </w:r>
          </w:hyperlink>
        </w:p>
        <w:p w14:paraId="5EBCDF5B" w14:textId="0D3CEF85"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1992" w:history="1">
            <w:r w:rsidR="00A32C75" w:rsidRPr="005C5F14">
              <w:rPr>
                <w:rStyle w:val="Hypertextovprepojenie"/>
                <w:rFonts w:eastAsia="Times New Roman"/>
                <w:noProof/>
                <w:lang w:val="en-US"/>
              </w:rPr>
              <w:t>3.1.5</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VyhladajDoplnujuceInformacie</w:t>
            </w:r>
            <w:r w:rsidR="00A32C75">
              <w:rPr>
                <w:noProof/>
                <w:webHidden/>
              </w:rPr>
              <w:tab/>
            </w:r>
            <w:r w:rsidR="00A32C75">
              <w:rPr>
                <w:noProof/>
                <w:webHidden/>
              </w:rPr>
              <w:fldChar w:fldCharType="begin"/>
            </w:r>
            <w:r w:rsidR="00A32C75">
              <w:rPr>
                <w:noProof/>
                <w:webHidden/>
              </w:rPr>
              <w:instrText xml:space="preserve"> PAGEREF _Toc19871992 \h </w:instrText>
            </w:r>
            <w:r w:rsidR="00A32C75">
              <w:rPr>
                <w:noProof/>
                <w:webHidden/>
              </w:rPr>
            </w:r>
            <w:r w:rsidR="00A32C75">
              <w:rPr>
                <w:noProof/>
                <w:webHidden/>
              </w:rPr>
              <w:fldChar w:fldCharType="separate"/>
            </w:r>
            <w:r w:rsidR="00A32C75">
              <w:rPr>
                <w:noProof/>
                <w:webHidden/>
              </w:rPr>
              <w:t>11</w:t>
            </w:r>
            <w:r w:rsidR="00A32C75">
              <w:rPr>
                <w:noProof/>
                <w:webHidden/>
              </w:rPr>
              <w:fldChar w:fldCharType="end"/>
            </w:r>
          </w:hyperlink>
        </w:p>
        <w:p w14:paraId="0ED183F2" w14:textId="7B3817DF"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1993" w:history="1">
            <w:r w:rsidR="00A32C75" w:rsidRPr="005C5F14">
              <w:rPr>
                <w:rStyle w:val="Hypertextovprepojenie"/>
                <w:rFonts w:eastAsia="Times New Roman"/>
                <w:noProof/>
                <w:lang w:val="en-US"/>
              </w:rPr>
              <w:t>3.1.6</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VyhladajZaznamyEZKTlac</w:t>
            </w:r>
            <w:r w:rsidR="00A32C75">
              <w:rPr>
                <w:noProof/>
                <w:webHidden/>
              </w:rPr>
              <w:tab/>
            </w:r>
            <w:r w:rsidR="00A32C75">
              <w:rPr>
                <w:noProof/>
                <w:webHidden/>
              </w:rPr>
              <w:fldChar w:fldCharType="begin"/>
            </w:r>
            <w:r w:rsidR="00A32C75">
              <w:rPr>
                <w:noProof/>
                <w:webHidden/>
              </w:rPr>
              <w:instrText xml:space="preserve"> PAGEREF _Toc19871993 \h </w:instrText>
            </w:r>
            <w:r w:rsidR="00A32C75">
              <w:rPr>
                <w:noProof/>
                <w:webHidden/>
              </w:rPr>
            </w:r>
            <w:r w:rsidR="00A32C75">
              <w:rPr>
                <w:noProof/>
                <w:webHidden/>
              </w:rPr>
              <w:fldChar w:fldCharType="separate"/>
            </w:r>
            <w:r w:rsidR="00A32C75">
              <w:rPr>
                <w:noProof/>
                <w:webHidden/>
              </w:rPr>
              <w:t>13</w:t>
            </w:r>
            <w:r w:rsidR="00A32C75">
              <w:rPr>
                <w:noProof/>
                <w:webHidden/>
              </w:rPr>
              <w:fldChar w:fldCharType="end"/>
            </w:r>
          </w:hyperlink>
        </w:p>
        <w:p w14:paraId="16BFA53F" w14:textId="4A908A55" w:rsidR="00A32C75" w:rsidRDefault="009C209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1994" w:history="1">
            <w:r w:rsidR="00A32C75" w:rsidRPr="005C5F14">
              <w:rPr>
                <w:rStyle w:val="Hypertextovprepojenie"/>
                <w:rFonts w:eastAsia="Times New Roman"/>
                <w:bCs/>
                <w:noProof/>
                <w:lang w:val="en-US"/>
              </w:rPr>
              <w:t>3.2</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Suhlasy</w:t>
            </w:r>
            <w:r w:rsidR="00A32C75">
              <w:rPr>
                <w:noProof/>
                <w:webHidden/>
              </w:rPr>
              <w:tab/>
            </w:r>
            <w:r w:rsidR="00A32C75">
              <w:rPr>
                <w:noProof/>
                <w:webHidden/>
              </w:rPr>
              <w:fldChar w:fldCharType="begin"/>
            </w:r>
            <w:r w:rsidR="00A32C75">
              <w:rPr>
                <w:noProof/>
                <w:webHidden/>
              </w:rPr>
              <w:instrText xml:space="preserve"> PAGEREF _Toc19871994 \h </w:instrText>
            </w:r>
            <w:r w:rsidR="00A32C75">
              <w:rPr>
                <w:noProof/>
                <w:webHidden/>
              </w:rPr>
            </w:r>
            <w:r w:rsidR="00A32C75">
              <w:rPr>
                <w:noProof/>
                <w:webHidden/>
              </w:rPr>
              <w:fldChar w:fldCharType="separate"/>
            </w:r>
            <w:r w:rsidR="00A32C75">
              <w:rPr>
                <w:noProof/>
                <w:webHidden/>
              </w:rPr>
              <w:t>15</w:t>
            </w:r>
            <w:r w:rsidR="00A32C75">
              <w:rPr>
                <w:noProof/>
                <w:webHidden/>
              </w:rPr>
              <w:fldChar w:fldCharType="end"/>
            </w:r>
          </w:hyperlink>
        </w:p>
        <w:p w14:paraId="51331C8E" w14:textId="7BB6415C"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1995" w:history="1">
            <w:r w:rsidR="00A32C75" w:rsidRPr="005C5F14">
              <w:rPr>
                <w:rStyle w:val="Hypertextovprepojenie"/>
                <w:rFonts w:eastAsia="Times New Roman"/>
                <w:noProof/>
              </w:rPr>
              <w:t>3.2.1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ZapisSuhlasOsobyPrePZS</w:t>
            </w:r>
            <w:r w:rsidR="00A32C75">
              <w:rPr>
                <w:noProof/>
                <w:webHidden/>
              </w:rPr>
              <w:tab/>
            </w:r>
            <w:r w:rsidR="00A32C75">
              <w:rPr>
                <w:noProof/>
                <w:webHidden/>
              </w:rPr>
              <w:fldChar w:fldCharType="begin"/>
            </w:r>
            <w:r w:rsidR="00A32C75">
              <w:rPr>
                <w:noProof/>
                <w:webHidden/>
              </w:rPr>
              <w:instrText xml:space="preserve"> PAGEREF _Toc19871995 \h </w:instrText>
            </w:r>
            <w:r w:rsidR="00A32C75">
              <w:rPr>
                <w:noProof/>
                <w:webHidden/>
              </w:rPr>
            </w:r>
            <w:r w:rsidR="00A32C75">
              <w:rPr>
                <w:noProof/>
                <w:webHidden/>
              </w:rPr>
              <w:fldChar w:fldCharType="separate"/>
            </w:r>
            <w:r w:rsidR="00A32C75">
              <w:rPr>
                <w:noProof/>
                <w:webHidden/>
              </w:rPr>
              <w:t>15</w:t>
            </w:r>
            <w:r w:rsidR="00A32C75">
              <w:rPr>
                <w:noProof/>
                <w:webHidden/>
              </w:rPr>
              <w:fldChar w:fldCharType="end"/>
            </w:r>
          </w:hyperlink>
        </w:p>
        <w:p w14:paraId="30DB560B" w14:textId="5B3D293D" w:rsidR="00A32C75" w:rsidRDefault="009C2099">
          <w:pPr>
            <w:pStyle w:val="Obsah2"/>
            <w:tabs>
              <w:tab w:val="right" w:leader="dot" w:pos="9770"/>
            </w:tabs>
            <w:rPr>
              <w:rFonts w:asciiTheme="minorHAnsi" w:eastAsiaTheme="minorEastAsia" w:hAnsiTheme="minorHAnsi" w:cstheme="minorBidi"/>
              <w:smallCaps w:val="0"/>
              <w:noProof/>
              <w:sz w:val="22"/>
              <w:lang w:eastAsia="sk-SK"/>
            </w:rPr>
          </w:pPr>
          <w:hyperlink w:anchor="_Toc19871996" w:history="1">
            <w:r w:rsidR="00A32C75" w:rsidRPr="005C5F14">
              <w:rPr>
                <w:rStyle w:val="Hypertextovprepojenie"/>
                <w:noProof/>
              </w:rPr>
              <w:t>Vždy je potrebné vykonať</w:t>
            </w:r>
            <w:r w:rsidR="00A32C75">
              <w:rPr>
                <w:noProof/>
                <w:webHidden/>
              </w:rPr>
              <w:tab/>
            </w:r>
            <w:r w:rsidR="00A32C75">
              <w:rPr>
                <w:noProof/>
                <w:webHidden/>
              </w:rPr>
              <w:fldChar w:fldCharType="begin"/>
            </w:r>
            <w:r w:rsidR="00A32C75">
              <w:rPr>
                <w:noProof/>
                <w:webHidden/>
              </w:rPr>
              <w:instrText xml:space="preserve"> PAGEREF _Toc19871996 \h </w:instrText>
            </w:r>
            <w:r w:rsidR="00A32C75">
              <w:rPr>
                <w:noProof/>
                <w:webHidden/>
              </w:rPr>
            </w:r>
            <w:r w:rsidR="00A32C75">
              <w:rPr>
                <w:noProof/>
                <w:webHidden/>
              </w:rPr>
              <w:fldChar w:fldCharType="separate"/>
            </w:r>
            <w:r w:rsidR="00A32C75">
              <w:rPr>
                <w:noProof/>
                <w:webHidden/>
              </w:rPr>
              <w:t>17</w:t>
            </w:r>
            <w:r w:rsidR="00A32C75">
              <w:rPr>
                <w:noProof/>
                <w:webHidden/>
              </w:rPr>
              <w:fldChar w:fldCharType="end"/>
            </w:r>
          </w:hyperlink>
        </w:p>
        <w:p w14:paraId="6980B165" w14:textId="77923C3E" w:rsidR="00A32C75" w:rsidRDefault="009C2099">
          <w:pPr>
            <w:pStyle w:val="Obsah2"/>
            <w:tabs>
              <w:tab w:val="right" w:leader="dot" w:pos="9770"/>
            </w:tabs>
            <w:rPr>
              <w:rFonts w:asciiTheme="minorHAnsi" w:eastAsiaTheme="minorEastAsia" w:hAnsiTheme="minorHAnsi" w:cstheme="minorBidi"/>
              <w:smallCaps w:val="0"/>
              <w:noProof/>
              <w:sz w:val="22"/>
              <w:lang w:eastAsia="sk-SK"/>
            </w:rPr>
          </w:pPr>
          <w:hyperlink w:anchor="_Toc19871997" w:history="1">
            <w:r w:rsidR="00A32C75" w:rsidRPr="005C5F14">
              <w:rPr>
                <w:rStyle w:val="Hypertextovprepojenie"/>
                <w:noProof/>
              </w:rPr>
              <w:t>Bez potvrdenia prítomnosti pacienta</w:t>
            </w:r>
            <w:r w:rsidR="00A32C75">
              <w:rPr>
                <w:noProof/>
                <w:webHidden/>
              </w:rPr>
              <w:tab/>
            </w:r>
            <w:r w:rsidR="00A32C75">
              <w:rPr>
                <w:noProof/>
                <w:webHidden/>
              </w:rPr>
              <w:fldChar w:fldCharType="begin"/>
            </w:r>
            <w:r w:rsidR="00A32C75">
              <w:rPr>
                <w:noProof/>
                <w:webHidden/>
              </w:rPr>
              <w:instrText xml:space="preserve"> PAGEREF _Toc19871997 \h </w:instrText>
            </w:r>
            <w:r w:rsidR="00A32C75">
              <w:rPr>
                <w:noProof/>
                <w:webHidden/>
              </w:rPr>
            </w:r>
            <w:r w:rsidR="00A32C75">
              <w:rPr>
                <w:noProof/>
                <w:webHidden/>
              </w:rPr>
              <w:fldChar w:fldCharType="separate"/>
            </w:r>
            <w:r w:rsidR="00A32C75">
              <w:rPr>
                <w:noProof/>
                <w:webHidden/>
              </w:rPr>
              <w:t>17</w:t>
            </w:r>
            <w:r w:rsidR="00A32C75">
              <w:rPr>
                <w:noProof/>
                <w:webHidden/>
              </w:rPr>
              <w:fldChar w:fldCharType="end"/>
            </w:r>
          </w:hyperlink>
        </w:p>
        <w:p w14:paraId="092261E3" w14:textId="75DD53D6" w:rsidR="00A32C75" w:rsidRDefault="009C2099">
          <w:pPr>
            <w:pStyle w:val="Obsah2"/>
            <w:tabs>
              <w:tab w:val="right" w:leader="dot" w:pos="9770"/>
            </w:tabs>
            <w:rPr>
              <w:rFonts w:asciiTheme="minorHAnsi" w:eastAsiaTheme="minorEastAsia" w:hAnsiTheme="minorHAnsi" w:cstheme="minorBidi"/>
              <w:smallCaps w:val="0"/>
              <w:noProof/>
              <w:sz w:val="22"/>
              <w:lang w:eastAsia="sk-SK"/>
            </w:rPr>
          </w:pPr>
          <w:hyperlink w:anchor="_Toc19871998" w:history="1">
            <w:r w:rsidR="00A32C75" w:rsidRPr="005C5F14">
              <w:rPr>
                <w:rStyle w:val="Hypertextovprepojenie"/>
                <w:noProof/>
              </w:rPr>
              <w:t>Potvrdenie prítomnosti pacienta s BOK</w:t>
            </w:r>
            <w:r w:rsidR="00A32C75">
              <w:rPr>
                <w:noProof/>
                <w:webHidden/>
              </w:rPr>
              <w:tab/>
            </w:r>
            <w:r w:rsidR="00A32C75">
              <w:rPr>
                <w:noProof/>
                <w:webHidden/>
              </w:rPr>
              <w:fldChar w:fldCharType="begin"/>
            </w:r>
            <w:r w:rsidR="00A32C75">
              <w:rPr>
                <w:noProof/>
                <w:webHidden/>
              </w:rPr>
              <w:instrText xml:space="preserve"> PAGEREF _Toc19871998 \h </w:instrText>
            </w:r>
            <w:r w:rsidR="00A32C75">
              <w:rPr>
                <w:noProof/>
                <w:webHidden/>
              </w:rPr>
            </w:r>
            <w:r w:rsidR="00A32C75">
              <w:rPr>
                <w:noProof/>
                <w:webHidden/>
              </w:rPr>
              <w:fldChar w:fldCharType="separate"/>
            </w:r>
            <w:r w:rsidR="00A32C75">
              <w:rPr>
                <w:noProof/>
                <w:webHidden/>
              </w:rPr>
              <w:t>17</w:t>
            </w:r>
            <w:r w:rsidR="00A32C75">
              <w:rPr>
                <w:noProof/>
                <w:webHidden/>
              </w:rPr>
              <w:fldChar w:fldCharType="end"/>
            </w:r>
          </w:hyperlink>
        </w:p>
        <w:p w14:paraId="0711EE0D" w14:textId="1E34620C" w:rsidR="00A32C75" w:rsidRDefault="009C2099">
          <w:pPr>
            <w:pStyle w:val="Obsah2"/>
            <w:tabs>
              <w:tab w:val="right" w:leader="dot" w:pos="9770"/>
            </w:tabs>
            <w:rPr>
              <w:rFonts w:asciiTheme="minorHAnsi" w:eastAsiaTheme="minorEastAsia" w:hAnsiTheme="minorHAnsi" w:cstheme="minorBidi"/>
              <w:smallCaps w:val="0"/>
              <w:noProof/>
              <w:sz w:val="22"/>
              <w:lang w:eastAsia="sk-SK"/>
            </w:rPr>
          </w:pPr>
          <w:hyperlink w:anchor="_Toc19871999" w:history="1">
            <w:r w:rsidR="00A32C75" w:rsidRPr="005C5F14">
              <w:rPr>
                <w:rStyle w:val="Hypertextovprepojenie"/>
                <w:noProof/>
              </w:rPr>
              <w:t>Potvrdenie prítomnosti pacienta s výzvou</w:t>
            </w:r>
            <w:r w:rsidR="00A32C75">
              <w:rPr>
                <w:noProof/>
                <w:webHidden/>
              </w:rPr>
              <w:tab/>
            </w:r>
            <w:r w:rsidR="00A32C75">
              <w:rPr>
                <w:noProof/>
                <w:webHidden/>
              </w:rPr>
              <w:fldChar w:fldCharType="begin"/>
            </w:r>
            <w:r w:rsidR="00A32C75">
              <w:rPr>
                <w:noProof/>
                <w:webHidden/>
              </w:rPr>
              <w:instrText xml:space="preserve"> PAGEREF _Toc19871999 \h </w:instrText>
            </w:r>
            <w:r w:rsidR="00A32C75">
              <w:rPr>
                <w:noProof/>
                <w:webHidden/>
              </w:rPr>
            </w:r>
            <w:r w:rsidR="00A32C75">
              <w:rPr>
                <w:noProof/>
                <w:webHidden/>
              </w:rPr>
              <w:fldChar w:fldCharType="separate"/>
            </w:r>
            <w:r w:rsidR="00A32C75">
              <w:rPr>
                <w:noProof/>
                <w:webHidden/>
              </w:rPr>
              <w:t>18</w:t>
            </w:r>
            <w:r w:rsidR="00A32C75">
              <w:rPr>
                <w:noProof/>
                <w:webHidden/>
              </w:rPr>
              <w:fldChar w:fldCharType="end"/>
            </w:r>
          </w:hyperlink>
        </w:p>
        <w:p w14:paraId="55E61F1F" w14:textId="724D22EE" w:rsidR="00A32C75" w:rsidRDefault="009C2099">
          <w:pPr>
            <w:pStyle w:val="Obsah1"/>
            <w:tabs>
              <w:tab w:val="left" w:pos="400"/>
              <w:tab w:val="right" w:leader="dot" w:pos="9770"/>
            </w:tabs>
            <w:rPr>
              <w:rFonts w:asciiTheme="minorHAnsi" w:eastAsiaTheme="minorEastAsia" w:hAnsiTheme="minorHAnsi" w:cstheme="minorBidi"/>
              <w:b w:val="0"/>
              <w:bCs w:val="0"/>
              <w:caps w:val="0"/>
              <w:noProof/>
              <w:sz w:val="22"/>
              <w:lang w:eastAsia="sk-SK"/>
            </w:rPr>
          </w:pPr>
          <w:hyperlink w:anchor="_Toc19872000" w:history="1">
            <w:r w:rsidR="00A32C75" w:rsidRPr="005C5F14">
              <w:rPr>
                <w:rStyle w:val="Hypertextovprepojenie"/>
                <w:noProof/>
              </w:rPr>
              <w:t>4.</w:t>
            </w:r>
            <w:r w:rsidR="00A32C75">
              <w:rPr>
                <w:rFonts w:asciiTheme="minorHAnsi" w:eastAsiaTheme="minorEastAsia" w:hAnsiTheme="minorHAnsi" w:cstheme="minorBidi"/>
                <w:b w:val="0"/>
                <w:bCs w:val="0"/>
                <w:caps w:val="0"/>
                <w:noProof/>
                <w:sz w:val="22"/>
                <w:lang w:eastAsia="sk-SK"/>
              </w:rPr>
              <w:tab/>
            </w:r>
            <w:r w:rsidR="00A32C75" w:rsidRPr="005C5F14">
              <w:rPr>
                <w:rStyle w:val="Hypertextovprepojenie"/>
                <w:noProof/>
              </w:rPr>
              <w:t>Služby Medikácia/Preskripcia/Dispenzácia</w:t>
            </w:r>
            <w:r w:rsidR="00A32C75">
              <w:rPr>
                <w:noProof/>
                <w:webHidden/>
              </w:rPr>
              <w:tab/>
            </w:r>
            <w:r w:rsidR="00A32C75">
              <w:rPr>
                <w:noProof/>
                <w:webHidden/>
              </w:rPr>
              <w:fldChar w:fldCharType="begin"/>
            </w:r>
            <w:r w:rsidR="00A32C75">
              <w:rPr>
                <w:noProof/>
                <w:webHidden/>
              </w:rPr>
              <w:instrText xml:space="preserve"> PAGEREF _Toc19872000 \h </w:instrText>
            </w:r>
            <w:r w:rsidR="00A32C75">
              <w:rPr>
                <w:noProof/>
                <w:webHidden/>
              </w:rPr>
            </w:r>
            <w:r w:rsidR="00A32C75">
              <w:rPr>
                <w:noProof/>
                <w:webHidden/>
              </w:rPr>
              <w:fldChar w:fldCharType="separate"/>
            </w:r>
            <w:r w:rsidR="00A32C75">
              <w:rPr>
                <w:noProof/>
                <w:webHidden/>
              </w:rPr>
              <w:t>19</w:t>
            </w:r>
            <w:r w:rsidR="00A32C75">
              <w:rPr>
                <w:noProof/>
                <w:webHidden/>
              </w:rPr>
              <w:fldChar w:fldCharType="end"/>
            </w:r>
          </w:hyperlink>
        </w:p>
        <w:p w14:paraId="7844BD27" w14:textId="487770AC" w:rsidR="00A32C75" w:rsidRDefault="009C209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01" w:history="1">
            <w:r w:rsidR="00A32C75" w:rsidRPr="005C5F14">
              <w:rPr>
                <w:rStyle w:val="Hypertextovprepojenie"/>
                <w:rFonts w:eastAsia="Times New Roman"/>
                <w:bCs/>
                <w:noProof/>
                <w:lang w:val="en-US"/>
              </w:rPr>
              <w:t>4.1</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MedikacnyZaznam</w:t>
            </w:r>
            <w:r w:rsidR="00A32C75">
              <w:rPr>
                <w:noProof/>
                <w:webHidden/>
              </w:rPr>
              <w:tab/>
            </w:r>
            <w:r w:rsidR="00A32C75">
              <w:rPr>
                <w:noProof/>
                <w:webHidden/>
              </w:rPr>
              <w:fldChar w:fldCharType="begin"/>
            </w:r>
            <w:r w:rsidR="00A32C75">
              <w:rPr>
                <w:noProof/>
                <w:webHidden/>
              </w:rPr>
              <w:instrText xml:space="preserve"> PAGEREF _Toc19872001 \h </w:instrText>
            </w:r>
            <w:r w:rsidR="00A32C75">
              <w:rPr>
                <w:noProof/>
                <w:webHidden/>
              </w:rPr>
            </w:r>
            <w:r w:rsidR="00A32C75">
              <w:rPr>
                <w:noProof/>
                <w:webHidden/>
              </w:rPr>
              <w:fldChar w:fldCharType="separate"/>
            </w:r>
            <w:r w:rsidR="00A32C75">
              <w:rPr>
                <w:noProof/>
                <w:webHidden/>
              </w:rPr>
              <w:t>19</w:t>
            </w:r>
            <w:r w:rsidR="00A32C75">
              <w:rPr>
                <w:noProof/>
                <w:webHidden/>
              </w:rPr>
              <w:fldChar w:fldCharType="end"/>
            </w:r>
          </w:hyperlink>
        </w:p>
        <w:p w14:paraId="001979A8" w14:textId="3E114776"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02" w:history="1">
            <w:r w:rsidR="00A32C75" w:rsidRPr="005C5F14">
              <w:rPr>
                <w:rStyle w:val="Hypertextovprepojenie"/>
                <w:rFonts w:eastAsia="Times New Roman"/>
                <w:noProof/>
                <w:lang w:val="en-US"/>
              </w:rPr>
              <w:t>4.1.1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ZapisMedikacnyZaznam</w:t>
            </w:r>
            <w:r w:rsidR="00A32C75">
              <w:rPr>
                <w:noProof/>
                <w:webHidden/>
              </w:rPr>
              <w:tab/>
            </w:r>
            <w:r w:rsidR="00A32C75">
              <w:rPr>
                <w:noProof/>
                <w:webHidden/>
              </w:rPr>
              <w:fldChar w:fldCharType="begin"/>
            </w:r>
            <w:r w:rsidR="00A32C75">
              <w:rPr>
                <w:noProof/>
                <w:webHidden/>
              </w:rPr>
              <w:instrText xml:space="preserve"> PAGEREF _Toc19872002 \h </w:instrText>
            </w:r>
            <w:r w:rsidR="00A32C75">
              <w:rPr>
                <w:noProof/>
                <w:webHidden/>
              </w:rPr>
            </w:r>
            <w:r w:rsidR="00A32C75">
              <w:rPr>
                <w:noProof/>
                <w:webHidden/>
              </w:rPr>
              <w:fldChar w:fldCharType="separate"/>
            </w:r>
            <w:r w:rsidR="00A32C75">
              <w:rPr>
                <w:noProof/>
                <w:webHidden/>
              </w:rPr>
              <w:t>19</w:t>
            </w:r>
            <w:r w:rsidR="00A32C75">
              <w:rPr>
                <w:noProof/>
                <w:webHidden/>
              </w:rPr>
              <w:fldChar w:fldCharType="end"/>
            </w:r>
          </w:hyperlink>
        </w:p>
        <w:p w14:paraId="6C5CD880" w14:textId="1449D535"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03" w:history="1">
            <w:r w:rsidR="00A32C75" w:rsidRPr="005C5F14">
              <w:rPr>
                <w:rStyle w:val="Hypertextovprepojenie"/>
                <w:rFonts w:eastAsia="Times New Roman"/>
                <w:noProof/>
                <w:lang w:val="en-US"/>
              </w:rPr>
              <w:t>4.1.2</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VyhladajMedikacneZaznamy</w:t>
            </w:r>
            <w:r w:rsidR="00A32C75">
              <w:rPr>
                <w:noProof/>
                <w:webHidden/>
              </w:rPr>
              <w:tab/>
            </w:r>
            <w:r w:rsidR="00A32C75">
              <w:rPr>
                <w:noProof/>
                <w:webHidden/>
              </w:rPr>
              <w:fldChar w:fldCharType="begin"/>
            </w:r>
            <w:r w:rsidR="00A32C75">
              <w:rPr>
                <w:noProof/>
                <w:webHidden/>
              </w:rPr>
              <w:instrText xml:space="preserve"> PAGEREF _Toc19872003 \h </w:instrText>
            </w:r>
            <w:r w:rsidR="00A32C75">
              <w:rPr>
                <w:noProof/>
                <w:webHidden/>
              </w:rPr>
            </w:r>
            <w:r w:rsidR="00A32C75">
              <w:rPr>
                <w:noProof/>
                <w:webHidden/>
              </w:rPr>
              <w:fldChar w:fldCharType="separate"/>
            </w:r>
            <w:r w:rsidR="00A32C75">
              <w:rPr>
                <w:noProof/>
                <w:webHidden/>
              </w:rPr>
              <w:t>25</w:t>
            </w:r>
            <w:r w:rsidR="00A32C75">
              <w:rPr>
                <w:noProof/>
                <w:webHidden/>
              </w:rPr>
              <w:fldChar w:fldCharType="end"/>
            </w:r>
          </w:hyperlink>
        </w:p>
        <w:p w14:paraId="40EAA8BA" w14:textId="452C6AA0"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04" w:history="1">
            <w:r w:rsidR="00A32C75" w:rsidRPr="005C5F14">
              <w:rPr>
                <w:rStyle w:val="Hypertextovprepojenie"/>
                <w:rFonts w:eastAsia="Times New Roman"/>
                <w:noProof/>
                <w:lang w:val="en-US"/>
              </w:rPr>
              <w:t>4.1.3</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StornujMedikacnyZaznam</w:t>
            </w:r>
            <w:r w:rsidR="00A32C75">
              <w:rPr>
                <w:noProof/>
                <w:webHidden/>
              </w:rPr>
              <w:tab/>
            </w:r>
            <w:r w:rsidR="00A32C75">
              <w:rPr>
                <w:noProof/>
                <w:webHidden/>
              </w:rPr>
              <w:fldChar w:fldCharType="begin"/>
            </w:r>
            <w:r w:rsidR="00A32C75">
              <w:rPr>
                <w:noProof/>
                <w:webHidden/>
              </w:rPr>
              <w:instrText xml:space="preserve"> PAGEREF _Toc19872004 \h </w:instrText>
            </w:r>
            <w:r w:rsidR="00A32C75">
              <w:rPr>
                <w:noProof/>
                <w:webHidden/>
              </w:rPr>
            </w:r>
            <w:r w:rsidR="00A32C75">
              <w:rPr>
                <w:noProof/>
                <w:webHidden/>
              </w:rPr>
              <w:fldChar w:fldCharType="separate"/>
            </w:r>
            <w:r w:rsidR="00A32C75">
              <w:rPr>
                <w:noProof/>
                <w:webHidden/>
              </w:rPr>
              <w:t>26</w:t>
            </w:r>
            <w:r w:rsidR="00A32C75">
              <w:rPr>
                <w:noProof/>
                <w:webHidden/>
              </w:rPr>
              <w:fldChar w:fldCharType="end"/>
            </w:r>
          </w:hyperlink>
        </w:p>
        <w:p w14:paraId="0557C35D" w14:textId="77F18C19"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05" w:history="1">
            <w:r w:rsidR="00A32C75" w:rsidRPr="005C5F14">
              <w:rPr>
                <w:rStyle w:val="Hypertextovprepojenie"/>
                <w:rFonts w:eastAsia="Times New Roman"/>
                <w:noProof/>
                <w:lang w:val="en-US"/>
              </w:rPr>
              <w:t>4.1.4</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ZneplatniMedikacnyZaznam</w:t>
            </w:r>
            <w:r w:rsidR="00A32C75">
              <w:rPr>
                <w:noProof/>
                <w:webHidden/>
              </w:rPr>
              <w:tab/>
            </w:r>
            <w:r w:rsidR="00A32C75">
              <w:rPr>
                <w:noProof/>
                <w:webHidden/>
              </w:rPr>
              <w:fldChar w:fldCharType="begin"/>
            </w:r>
            <w:r w:rsidR="00A32C75">
              <w:rPr>
                <w:noProof/>
                <w:webHidden/>
              </w:rPr>
              <w:instrText xml:space="preserve"> PAGEREF _Toc19872005 \h </w:instrText>
            </w:r>
            <w:r w:rsidR="00A32C75">
              <w:rPr>
                <w:noProof/>
                <w:webHidden/>
              </w:rPr>
            </w:r>
            <w:r w:rsidR="00A32C75">
              <w:rPr>
                <w:noProof/>
                <w:webHidden/>
              </w:rPr>
              <w:fldChar w:fldCharType="separate"/>
            </w:r>
            <w:r w:rsidR="00A32C75">
              <w:rPr>
                <w:noProof/>
                <w:webHidden/>
              </w:rPr>
              <w:t>28</w:t>
            </w:r>
            <w:r w:rsidR="00A32C75">
              <w:rPr>
                <w:noProof/>
                <w:webHidden/>
              </w:rPr>
              <w:fldChar w:fldCharType="end"/>
            </w:r>
          </w:hyperlink>
        </w:p>
        <w:p w14:paraId="12EE6775" w14:textId="5401476E" w:rsidR="00A32C75" w:rsidRDefault="009C209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06" w:history="1">
            <w:r w:rsidR="00A32C75" w:rsidRPr="005C5F14">
              <w:rPr>
                <w:rStyle w:val="Hypertextovprepojenie"/>
                <w:rFonts w:eastAsia="Times New Roman"/>
                <w:bCs/>
                <w:noProof/>
                <w:lang w:val="en-US"/>
              </w:rPr>
              <w:t>4.2</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ZnalostnySystem</w:t>
            </w:r>
            <w:r w:rsidR="00A32C75">
              <w:rPr>
                <w:noProof/>
                <w:webHidden/>
              </w:rPr>
              <w:tab/>
            </w:r>
            <w:r w:rsidR="00A32C75">
              <w:rPr>
                <w:noProof/>
                <w:webHidden/>
              </w:rPr>
              <w:fldChar w:fldCharType="begin"/>
            </w:r>
            <w:r w:rsidR="00A32C75">
              <w:rPr>
                <w:noProof/>
                <w:webHidden/>
              </w:rPr>
              <w:instrText xml:space="preserve"> PAGEREF _Toc19872006 \h </w:instrText>
            </w:r>
            <w:r w:rsidR="00A32C75">
              <w:rPr>
                <w:noProof/>
                <w:webHidden/>
              </w:rPr>
            </w:r>
            <w:r w:rsidR="00A32C75">
              <w:rPr>
                <w:noProof/>
                <w:webHidden/>
              </w:rPr>
              <w:fldChar w:fldCharType="separate"/>
            </w:r>
            <w:r w:rsidR="00A32C75">
              <w:rPr>
                <w:noProof/>
                <w:webHidden/>
              </w:rPr>
              <w:t>30</w:t>
            </w:r>
            <w:r w:rsidR="00A32C75">
              <w:rPr>
                <w:noProof/>
                <w:webHidden/>
              </w:rPr>
              <w:fldChar w:fldCharType="end"/>
            </w:r>
          </w:hyperlink>
        </w:p>
        <w:p w14:paraId="5F03AE79" w14:textId="4DAF6D29"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07" w:history="1">
            <w:r w:rsidR="00A32C75" w:rsidRPr="005C5F14">
              <w:rPr>
                <w:rStyle w:val="Hypertextovprepojenie"/>
                <w:rFonts w:eastAsia="Times New Roman"/>
                <w:noProof/>
                <w:lang w:val="en-US"/>
              </w:rPr>
              <w:t>4.2.1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OverInterakcie</w:t>
            </w:r>
            <w:r w:rsidR="00A32C75">
              <w:rPr>
                <w:noProof/>
                <w:webHidden/>
              </w:rPr>
              <w:tab/>
            </w:r>
            <w:r w:rsidR="00A32C75">
              <w:rPr>
                <w:noProof/>
                <w:webHidden/>
              </w:rPr>
              <w:fldChar w:fldCharType="begin"/>
            </w:r>
            <w:r w:rsidR="00A32C75">
              <w:rPr>
                <w:noProof/>
                <w:webHidden/>
              </w:rPr>
              <w:instrText xml:space="preserve"> PAGEREF _Toc19872007 \h </w:instrText>
            </w:r>
            <w:r w:rsidR="00A32C75">
              <w:rPr>
                <w:noProof/>
                <w:webHidden/>
              </w:rPr>
            </w:r>
            <w:r w:rsidR="00A32C75">
              <w:rPr>
                <w:noProof/>
                <w:webHidden/>
              </w:rPr>
              <w:fldChar w:fldCharType="separate"/>
            </w:r>
            <w:r w:rsidR="00A32C75">
              <w:rPr>
                <w:noProof/>
                <w:webHidden/>
              </w:rPr>
              <w:t>30</w:t>
            </w:r>
            <w:r w:rsidR="00A32C75">
              <w:rPr>
                <w:noProof/>
                <w:webHidden/>
              </w:rPr>
              <w:fldChar w:fldCharType="end"/>
            </w:r>
          </w:hyperlink>
        </w:p>
        <w:p w14:paraId="2B492FED" w14:textId="4BAEA611"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08" w:history="1">
            <w:r w:rsidR="00A32C75" w:rsidRPr="005C5F14">
              <w:rPr>
                <w:rStyle w:val="Hypertextovprepojenie"/>
                <w:rFonts w:eastAsia="Times New Roman"/>
                <w:noProof/>
                <w:lang w:val="en-US"/>
              </w:rPr>
              <w:t>4.2.2</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OverKontraindikacie</w:t>
            </w:r>
            <w:r w:rsidR="00A32C75">
              <w:rPr>
                <w:noProof/>
                <w:webHidden/>
              </w:rPr>
              <w:tab/>
            </w:r>
            <w:r w:rsidR="00A32C75">
              <w:rPr>
                <w:noProof/>
                <w:webHidden/>
              </w:rPr>
              <w:fldChar w:fldCharType="begin"/>
            </w:r>
            <w:r w:rsidR="00A32C75">
              <w:rPr>
                <w:noProof/>
                <w:webHidden/>
              </w:rPr>
              <w:instrText xml:space="preserve"> PAGEREF _Toc19872008 \h </w:instrText>
            </w:r>
            <w:r w:rsidR="00A32C75">
              <w:rPr>
                <w:noProof/>
                <w:webHidden/>
              </w:rPr>
            </w:r>
            <w:r w:rsidR="00A32C75">
              <w:rPr>
                <w:noProof/>
                <w:webHidden/>
              </w:rPr>
              <w:fldChar w:fldCharType="separate"/>
            </w:r>
            <w:r w:rsidR="00A32C75">
              <w:rPr>
                <w:noProof/>
                <w:webHidden/>
              </w:rPr>
              <w:t>32</w:t>
            </w:r>
            <w:r w:rsidR="00A32C75">
              <w:rPr>
                <w:noProof/>
                <w:webHidden/>
              </w:rPr>
              <w:fldChar w:fldCharType="end"/>
            </w:r>
          </w:hyperlink>
        </w:p>
        <w:p w14:paraId="31C05404" w14:textId="492620D2"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09" w:history="1">
            <w:r w:rsidR="00A32C75" w:rsidRPr="005C5F14">
              <w:rPr>
                <w:rStyle w:val="Hypertextovprepojenie"/>
                <w:rFonts w:eastAsia="Times New Roman"/>
                <w:noProof/>
                <w:lang w:val="en-US"/>
              </w:rPr>
              <w:t>4.2.3</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OverAlergie</w:t>
            </w:r>
            <w:r w:rsidR="00A32C75">
              <w:rPr>
                <w:noProof/>
                <w:webHidden/>
              </w:rPr>
              <w:tab/>
            </w:r>
            <w:r w:rsidR="00A32C75">
              <w:rPr>
                <w:noProof/>
                <w:webHidden/>
              </w:rPr>
              <w:fldChar w:fldCharType="begin"/>
            </w:r>
            <w:r w:rsidR="00A32C75">
              <w:rPr>
                <w:noProof/>
                <w:webHidden/>
              </w:rPr>
              <w:instrText xml:space="preserve"> PAGEREF _Toc19872009 \h </w:instrText>
            </w:r>
            <w:r w:rsidR="00A32C75">
              <w:rPr>
                <w:noProof/>
                <w:webHidden/>
              </w:rPr>
            </w:r>
            <w:r w:rsidR="00A32C75">
              <w:rPr>
                <w:noProof/>
                <w:webHidden/>
              </w:rPr>
              <w:fldChar w:fldCharType="separate"/>
            </w:r>
            <w:r w:rsidR="00A32C75">
              <w:rPr>
                <w:noProof/>
                <w:webHidden/>
              </w:rPr>
              <w:t>34</w:t>
            </w:r>
            <w:r w:rsidR="00A32C75">
              <w:rPr>
                <w:noProof/>
                <w:webHidden/>
              </w:rPr>
              <w:fldChar w:fldCharType="end"/>
            </w:r>
          </w:hyperlink>
        </w:p>
        <w:p w14:paraId="3A63EAC8" w14:textId="3550393D"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10" w:history="1">
            <w:r w:rsidR="00A32C75" w:rsidRPr="005C5F14">
              <w:rPr>
                <w:rStyle w:val="Hypertextovprepojenie"/>
                <w:rFonts w:eastAsia="Times New Roman"/>
                <w:noProof/>
                <w:lang w:val="en-US"/>
              </w:rPr>
              <w:t>4.2.4</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OverDavkovanie</w:t>
            </w:r>
            <w:r w:rsidR="00A32C75">
              <w:rPr>
                <w:noProof/>
                <w:webHidden/>
              </w:rPr>
              <w:tab/>
            </w:r>
            <w:r w:rsidR="00A32C75">
              <w:rPr>
                <w:noProof/>
                <w:webHidden/>
              </w:rPr>
              <w:fldChar w:fldCharType="begin"/>
            </w:r>
            <w:r w:rsidR="00A32C75">
              <w:rPr>
                <w:noProof/>
                <w:webHidden/>
              </w:rPr>
              <w:instrText xml:space="preserve"> PAGEREF _Toc19872010 \h </w:instrText>
            </w:r>
            <w:r w:rsidR="00A32C75">
              <w:rPr>
                <w:noProof/>
                <w:webHidden/>
              </w:rPr>
            </w:r>
            <w:r w:rsidR="00A32C75">
              <w:rPr>
                <w:noProof/>
                <w:webHidden/>
              </w:rPr>
              <w:fldChar w:fldCharType="separate"/>
            </w:r>
            <w:r w:rsidR="00A32C75">
              <w:rPr>
                <w:noProof/>
                <w:webHidden/>
              </w:rPr>
              <w:t>35</w:t>
            </w:r>
            <w:r w:rsidR="00A32C75">
              <w:rPr>
                <w:noProof/>
                <w:webHidden/>
              </w:rPr>
              <w:fldChar w:fldCharType="end"/>
            </w:r>
          </w:hyperlink>
        </w:p>
        <w:p w14:paraId="2632BF84" w14:textId="64A9276D"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11" w:history="1">
            <w:r w:rsidR="00A32C75" w:rsidRPr="005C5F14">
              <w:rPr>
                <w:rStyle w:val="Hypertextovprepojenie"/>
                <w:rFonts w:eastAsia="Times New Roman"/>
                <w:noProof/>
                <w:lang w:val="en-US"/>
              </w:rPr>
              <w:t>4.2.5</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OverZnalostnymSystemom</w:t>
            </w:r>
            <w:r w:rsidR="00A32C75">
              <w:rPr>
                <w:noProof/>
                <w:webHidden/>
              </w:rPr>
              <w:tab/>
            </w:r>
            <w:r w:rsidR="00A32C75">
              <w:rPr>
                <w:noProof/>
                <w:webHidden/>
              </w:rPr>
              <w:fldChar w:fldCharType="begin"/>
            </w:r>
            <w:r w:rsidR="00A32C75">
              <w:rPr>
                <w:noProof/>
                <w:webHidden/>
              </w:rPr>
              <w:instrText xml:space="preserve"> PAGEREF _Toc19872011 \h </w:instrText>
            </w:r>
            <w:r w:rsidR="00A32C75">
              <w:rPr>
                <w:noProof/>
                <w:webHidden/>
              </w:rPr>
            </w:r>
            <w:r w:rsidR="00A32C75">
              <w:rPr>
                <w:noProof/>
                <w:webHidden/>
              </w:rPr>
              <w:fldChar w:fldCharType="separate"/>
            </w:r>
            <w:r w:rsidR="00A32C75">
              <w:rPr>
                <w:noProof/>
                <w:webHidden/>
              </w:rPr>
              <w:t>37</w:t>
            </w:r>
            <w:r w:rsidR="00A32C75">
              <w:rPr>
                <w:noProof/>
                <w:webHidden/>
              </w:rPr>
              <w:fldChar w:fldCharType="end"/>
            </w:r>
          </w:hyperlink>
        </w:p>
        <w:p w14:paraId="03EA0206" w14:textId="6567B2D5"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12" w:history="1">
            <w:r w:rsidR="00A32C75" w:rsidRPr="005C5F14">
              <w:rPr>
                <w:rStyle w:val="Hypertextovprepojenie"/>
                <w:rFonts w:eastAsia="Times New Roman"/>
                <w:noProof/>
                <w:lang w:val="en-US"/>
              </w:rPr>
              <w:t>4.2.6</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OverObjemLiekov</w:t>
            </w:r>
            <w:r w:rsidR="00A32C75">
              <w:rPr>
                <w:noProof/>
                <w:webHidden/>
              </w:rPr>
              <w:tab/>
            </w:r>
            <w:r w:rsidR="00A32C75">
              <w:rPr>
                <w:noProof/>
                <w:webHidden/>
              </w:rPr>
              <w:fldChar w:fldCharType="begin"/>
            </w:r>
            <w:r w:rsidR="00A32C75">
              <w:rPr>
                <w:noProof/>
                <w:webHidden/>
              </w:rPr>
              <w:instrText xml:space="preserve"> PAGEREF _Toc19872012 \h </w:instrText>
            </w:r>
            <w:r w:rsidR="00A32C75">
              <w:rPr>
                <w:noProof/>
                <w:webHidden/>
              </w:rPr>
            </w:r>
            <w:r w:rsidR="00A32C75">
              <w:rPr>
                <w:noProof/>
                <w:webHidden/>
              </w:rPr>
              <w:fldChar w:fldCharType="separate"/>
            </w:r>
            <w:r w:rsidR="00A32C75">
              <w:rPr>
                <w:noProof/>
                <w:webHidden/>
              </w:rPr>
              <w:t>39</w:t>
            </w:r>
            <w:r w:rsidR="00A32C75">
              <w:rPr>
                <w:noProof/>
                <w:webHidden/>
              </w:rPr>
              <w:fldChar w:fldCharType="end"/>
            </w:r>
          </w:hyperlink>
        </w:p>
        <w:p w14:paraId="435C5634" w14:textId="7B87A3A9"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13" w:history="1">
            <w:r w:rsidR="00A32C75" w:rsidRPr="005C5F14">
              <w:rPr>
                <w:rStyle w:val="Hypertextovprepojenie"/>
                <w:rFonts w:eastAsia="Times New Roman"/>
                <w:noProof/>
                <w:lang w:val="en-US"/>
              </w:rPr>
              <w:t>4.2.7</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DajDetailInformacieZnalostnehoSystemu</w:t>
            </w:r>
            <w:r w:rsidR="00A32C75">
              <w:rPr>
                <w:noProof/>
                <w:webHidden/>
              </w:rPr>
              <w:tab/>
            </w:r>
            <w:r w:rsidR="00A32C75">
              <w:rPr>
                <w:noProof/>
                <w:webHidden/>
              </w:rPr>
              <w:fldChar w:fldCharType="begin"/>
            </w:r>
            <w:r w:rsidR="00A32C75">
              <w:rPr>
                <w:noProof/>
                <w:webHidden/>
              </w:rPr>
              <w:instrText xml:space="preserve"> PAGEREF _Toc19872013 \h </w:instrText>
            </w:r>
            <w:r w:rsidR="00A32C75">
              <w:rPr>
                <w:noProof/>
                <w:webHidden/>
              </w:rPr>
            </w:r>
            <w:r w:rsidR="00A32C75">
              <w:rPr>
                <w:noProof/>
                <w:webHidden/>
              </w:rPr>
              <w:fldChar w:fldCharType="separate"/>
            </w:r>
            <w:r w:rsidR="00A32C75">
              <w:rPr>
                <w:noProof/>
                <w:webHidden/>
              </w:rPr>
              <w:t>40</w:t>
            </w:r>
            <w:r w:rsidR="00A32C75">
              <w:rPr>
                <w:noProof/>
                <w:webHidden/>
              </w:rPr>
              <w:fldChar w:fldCharType="end"/>
            </w:r>
          </w:hyperlink>
        </w:p>
        <w:p w14:paraId="4863E14E" w14:textId="6F5D852C" w:rsidR="00A32C75" w:rsidRDefault="009C209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14" w:history="1">
            <w:r w:rsidR="00A32C75" w:rsidRPr="005C5F14">
              <w:rPr>
                <w:rStyle w:val="Hypertextovprepojenie"/>
                <w:noProof/>
              </w:rPr>
              <w:t>4.3</w:t>
            </w:r>
            <w:r w:rsidR="00A32C75">
              <w:rPr>
                <w:rFonts w:asciiTheme="minorHAnsi" w:eastAsiaTheme="minorEastAsia" w:hAnsiTheme="minorHAnsi" w:cstheme="minorBidi"/>
                <w:smallCaps w:val="0"/>
                <w:noProof/>
                <w:sz w:val="22"/>
                <w:lang w:eastAsia="sk-SK"/>
              </w:rPr>
              <w:tab/>
            </w:r>
            <w:r w:rsidR="00A32C75" w:rsidRPr="005C5F14">
              <w:rPr>
                <w:rStyle w:val="Hypertextovprepojenie"/>
                <w:noProof/>
              </w:rPr>
              <w:t>PatientIndex</w:t>
            </w:r>
            <w:r w:rsidR="00A32C75">
              <w:rPr>
                <w:noProof/>
                <w:webHidden/>
              </w:rPr>
              <w:tab/>
            </w:r>
            <w:r w:rsidR="00A32C75">
              <w:rPr>
                <w:noProof/>
                <w:webHidden/>
              </w:rPr>
              <w:fldChar w:fldCharType="begin"/>
            </w:r>
            <w:r w:rsidR="00A32C75">
              <w:rPr>
                <w:noProof/>
                <w:webHidden/>
              </w:rPr>
              <w:instrText xml:space="preserve"> PAGEREF _Toc19872014 \h </w:instrText>
            </w:r>
            <w:r w:rsidR="00A32C75">
              <w:rPr>
                <w:noProof/>
                <w:webHidden/>
              </w:rPr>
            </w:r>
            <w:r w:rsidR="00A32C75">
              <w:rPr>
                <w:noProof/>
                <w:webHidden/>
              </w:rPr>
              <w:fldChar w:fldCharType="separate"/>
            </w:r>
            <w:r w:rsidR="00A32C75">
              <w:rPr>
                <w:noProof/>
                <w:webHidden/>
              </w:rPr>
              <w:t>41</w:t>
            </w:r>
            <w:r w:rsidR="00A32C75">
              <w:rPr>
                <w:noProof/>
                <w:webHidden/>
              </w:rPr>
              <w:fldChar w:fldCharType="end"/>
            </w:r>
          </w:hyperlink>
        </w:p>
        <w:p w14:paraId="3AC75410" w14:textId="7F8200C7" w:rsidR="00A32C75" w:rsidRDefault="009C2099">
          <w:pPr>
            <w:pStyle w:val="Obsah1"/>
            <w:tabs>
              <w:tab w:val="left" w:pos="400"/>
              <w:tab w:val="right" w:leader="dot" w:pos="9770"/>
            </w:tabs>
            <w:rPr>
              <w:rFonts w:asciiTheme="minorHAnsi" w:eastAsiaTheme="minorEastAsia" w:hAnsiTheme="minorHAnsi" w:cstheme="minorBidi"/>
              <w:b w:val="0"/>
              <w:bCs w:val="0"/>
              <w:caps w:val="0"/>
              <w:noProof/>
              <w:sz w:val="22"/>
              <w:lang w:eastAsia="sk-SK"/>
            </w:rPr>
          </w:pPr>
          <w:hyperlink w:anchor="_Toc19872015" w:history="1">
            <w:r w:rsidR="00A32C75" w:rsidRPr="005C5F14">
              <w:rPr>
                <w:rStyle w:val="Hypertextovprepojenie"/>
                <w:noProof/>
              </w:rPr>
              <w:t>5.</w:t>
            </w:r>
            <w:r w:rsidR="00A32C75">
              <w:rPr>
                <w:rFonts w:asciiTheme="minorHAnsi" w:eastAsiaTheme="minorEastAsia" w:hAnsiTheme="minorHAnsi" w:cstheme="minorBidi"/>
                <w:b w:val="0"/>
                <w:bCs w:val="0"/>
                <w:caps w:val="0"/>
                <w:noProof/>
                <w:sz w:val="22"/>
                <w:lang w:eastAsia="sk-SK"/>
              </w:rPr>
              <w:tab/>
            </w:r>
            <w:r w:rsidR="00A32C75" w:rsidRPr="005C5F14">
              <w:rPr>
                <w:rStyle w:val="Hypertextovprepojenie"/>
                <w:noProof/>
              </w:rPr>
              <w:t>Služby Alokácie</w:t>
            </w:r>
            <w:r w:rsidR="00A32C75">
              <w:rPr>
                <w:noProof/>
                <w:webHidden/>
              </w:rPr>
              <w:tab/>
            </w:r>
            <w:r w:rsidR="00A32C75">
              <w:rPr>
                <w:noProof/>
                <w:webHidden/>
              </w:rPr>
              <w:fldChar w:fldCharType="begin"/>
            </w:r>
            <w:r w:rsidR="00A32C75">
              <w:rPr>
                <w:noProof/>
                <w:webHidden/>
              </w:rPr>
              <w:instrText xml:space="preserve"> PAGEREF _Toc19872015 \h </w:instrText>
            </w:r>
            <w:r w:rsidR="00A32C75">
              <w:rPr>
                <w:noProof/>
                <w:webHidden/>
              </w:rPr>
            </w:r>
            <w:r w:rsidR="00A32C75">
              <w:rPr>
                <w:noProof/>
                <w:webHidden/>
              </w:rPr>
              <w:fldChar w:fldCharType="separate"/>
            </w:r>
            <w:r w:rsidR="00A32C75">
              <w:rPr>
                <w:noProof/>
                <w:webHidden/>
              </w:rPr>
              <w:t>42</w:t>
            </w:r>
            <w:r w:rsidR="00A32C75">
              <w:rPr>
                <w:noProof/>
                <w:webHidden/>
              </w:rPr>
              <w:fldChar w:fldCharType="end"/>
            </w:r>
          </w:hyperlink>
        </w:p>
        <w:p w14:paraId="0BF0C4C7" w14:textId="541E7964" w:rsidR="00A32C75" w:rsidRDefault="009C209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16" w:history="1">
            <w:r w:rsidR="00A32C75" w:rsidRPr="005C5F14">
              <w:rPr>
                <w:rStyle w:val="Hypertextovprepojenie"/>
                <w:rFonts w:eastAsia="Times New Roman"/>
                <w:bCs/>
                <w:noProof/>
                <w:lang w:val="en-US"/>
              </w:rPr>
              <w:t>5.1</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Laboratorium</w:t>
            </w:r>
            <w:r w:rsidR="00A32C75">
              <w:rPr>
                <w:noProof/>
                <w:webHidden/>
              </w:rPr>
              <w:tab/>
            </w:r>
            <w:r w:rsidR="00A32C75">
              <w:rPr>
                <w:noProof/>
                <w:webHidden/>
              </w:rPr>
              <w:fldChar w:fldCharType="begin"/>
            </w:r>
            <w:r w:rsidR="00A32C75">
              <w:rPr>
                <w:noProof/>
                <w:webHidden/>
              </w:rPr>
              <w:instrText xml:space="preserve"> PAGEREF _Toc19872016 \h </w:instrText>
            </w:r>
            <w:r w:rsidR="00A32C75">
              <w:rPr>
                <w:noProof/>
                <w:webHidden/>
              </w:rPr>
            </w:r>
            <w:r w:rsidR="00A32C75">
              <w:rPr>
                <w:noProof/>
                <w:webHidden/>
              </w:rPr>
              <w:fldChar w:fldCharType="separate"/>
            </w:r>
            <w:r w:rsidR="00A32C75">
              <w:rPr>
                <w:noProof/>
                <w:webHidden/>
              </w:rPr>
              <w:t>42</w:t>
            </w:r>
            <w:r w:rsidR="00A32C75">
              <w:rPr>
                <w:noProof/>
                <w:webHidden/>
              </w:rPr>
              <w:fldChar w:fldCharType="end"/>
            </w:r>
          </w:hyperlink>
        </w:p>
        <w:p w14:paraId="2EB9CD67" w14:textId="33F740F9" w:rsidR="00A32C75" w:rsidRDefault="009C209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17" w:history="1">
            <w:r w:rsidR="00A32C75" w:rsidRPr="005C5F14">
              <w:rPr>
                <w:rStyle w:val="Hypertextovprepojenie"/>
                <w:rFonts w:eastAsia="Times New Roman"/>
                <w:bCs/>
                <w:noProof/>
                <w:lang w:val="en-US"/>
              </w:rPr>
              <w:t>5.2</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OckovaniePacienta</w:t>
            </w:r>
            <w:r w:rsidR="00A32C75">
              <w:rPr>
                <w:noProof/>
                <w:webHidden/>
              </w:rPr>
              <w:tab/>
            </w:r>
            <w:r w:rsidR="00A32C75">
              <w:rPr>
                <w:noProof/>
                <w:webHidden/>
              </w:rPr>
              <w:fldChar w:fldCharType="begin"/>
            </w:r>
            <w:r w:rsidR="00A32C75">
              <w:rPr>
                <w:noProof/>
                <w:webHidden/>
              </w:rPr>
              <w:instrText xml:space="preserve"> PAGEREF _Toc19872017 \h </w:instrText>
            </w:r>
            <w:r w:rsidR="00A32C75">
              <w:rPr>
                <w:noProof/>
                <w:webHidden/>
              </w:rPr>
            </w:r>
            <w:r w:rsidR="00A32C75">
              <w:rPr>
                <w:noProof/>
                <w:webHidden/>
              </w:rPr>
              <w:fldChar w:fldCharType="separate"/>
            </w:r>
            <w:r w:rsidR="00A32C75">
              <w:rPr>
                <w:noProof/>
                <w:webHidden/>
              </w:rPr>
              <w:t>42</w:t>
            </w:r>
            <w:r w:rsidR="00A32C75">
              <w:rPr>
                <w:noProof/>
                <w:webHidden/>
              </w:rPr>
              <w:fldChar w:fldCharType="end"/>
            </w:r>
          </w:hyperlink>
        </w:p>
        <w:p w14:paraId="2909AA5B" w14:textId="073A859D"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18" w:history="1">
            <w:r w:rsidR="00A32C75" w:rsidRPr="005C5F14">
              <w:rPr>
                <w:rStyle w:val="Hypertextovprepojenie"/>
                <w:rFonts w:eastAsia="Times New Roman"/>
                <w:noProof/>
                <w:lang w:val="en-US"/>
              </w:rPr>
              <w:t>5.2.1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ZapisOckovanie</w:t>
            </w:r>
            <w:r w:rsidR="00A32C75">
              <w:rPr>
                <w:noProof/>
                <w:webHidden/>
              </w:rPr>
              <w:tab/>
            </w:r>
            <w:r w:rsidR="00A32C75">
              <w:rPr>
                <w:noProof/>
                <w:webHidden/>
              </w:rPr>
              <w:fldChar w:fldCharType="begin"/>
            </w:r>
            <w:r w:rsidR="00A32C75">
              <w:rPr>
                <w:noProof/>
                <w:webHidden/>
              </w:rPr>
              <w:instrText xml:space="preserve"> PAGEREF _Toc19872018 \h </w:instrText>
            </w:r>
            <w:r w:rsidR="00A32C75">
              <w:rPr>
                <w:noProof/>
                <w:webHidden/>
              </w:rPr>
            </w:r>
            <w:r w:rsidR="00A32C75">
              <w:rPr>
                <w:noProof/>
                <w:webHidden/>
              </w:rPr>
              <w:fldChar w:fldCharType="separate"/>
            </w:r>
            <w:r w:rsidR="00A32C75">
              <w:rPr>
                <w:noProof/>
                <w:webHidden/>
              </w:rPr>
              <w:t>42</w:t>
            </w:r>
            <w:r w:rsidR="00A32C75">
              <w:rPr>
                <w:noProof/>
                <w:webHidden/>
              </w:rPr>
              <w:fldChar w:fldCharType="end"/>
            </w:r>
          </w:hyperlink>
        </w:p>
        <w:p w14:paraId="72D938E7" w14:textId="79CDA116"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19" w:history="1">
            <w:r w:rsidR="00A32C75" w:rsidRPr="005C5F14">
              <w:rPr>
                <w:rStyle w:val="Hypertextovprepojenie"/>
                <w:rFonts w:eastAsia="Times New Roman"/>
                <w:noProof/>
                <w:lang w:val="en-US"/>
              </w:rPr>
              <w:t>5.2.2</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ZapisReakcieNaOckovanie</w:t>
            </w:r>
            <w:r w:rsidR="00A32C75">
              <w:rPr>
                <w:noProof/>
                <w:webHidden/>
              </w:rPr>
              <w:tab/>
            </w:r>
            <w:r w:rsidR="00A32C75">
              <w:rPr>
                <w:noProof/>
                <w:webHidden/>
              </w:rPr>
              <w:fldChar w:fldCharType="begin"/>
            </w:r>
            <w:r w:rsidR="00A32C75">
              <w:rPr>
                <w:noProof/>
                <w:webHidden/>
              </w:rPr>
              <w:instrText xml:space="preserve"> PAGEREF _Toc19872019 \h </w:instrText>
            </w:r>
            <w:r w:rsidR="00A32C75">
              <w:rPr>
                <w:noProof/>
                <w:webHidden/>
              </w:rPr>
            </w:r>
            <w:r w:rsidR="00A32C75">
              <w:rPr>
                <w:noProof/>
                <w:webHidden/>
              </w:rPr>
              <w:fldChar w:fldCharType="separate"/>
            </w:r>
            <w:r w:rsidR="00A32C75">
              <w:rPr>
                <w:noProof/>
                <w:webHidden/>
              </w:rPr>
              <w:t>44</w:t>
            </w:r>
            <w:r w:rsidR="00A32C75">
              <w:rPr>
                <w:noProof/>
                <w:webHidden/>
              </w:rPr>
              <w:fldChar w:fldCharType="end"/>
            </w:r>
          </w:hyperlink>
        </w:p>
        <w:p w14:paraId="1268D993" w14:textId="0463C8A5"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20" w:history="1">
            <w:r w:rsidR="00A32C75" w:rsidRPr="005C5F14">
              <w:rPr>
                <w:rStyle w:val="Hypertextovprepojenie"/>
                <w:rFonts w:eastAsia="Times New Roman"/>
                <w:noProof/>
                <w:lang w:val="en-US"/>
              </w:rPr>
              <w:t>5.2.3</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VyhladajOckovaniaPacienta</w:t>
            </w:r>
            <w:r w:rsidR="00A32C75">
              <w:rPr>
                <w:noProof/>
                <w:webHidden/>
              </w:rPr>
              <w:tab/>
            </w:r>
            <w:r w:rsidR="00A32C75">
              <w:rPr>
                <w:noProof/>
                <w:webHidden/>
              </w:rPr>
              <w:fldChar w:fldCharType="begin"/>
            </w:r>
            <w:r w:rsidR="00A32C75">
              <w:rPr>
                <w:noProof/>
                <w:webHidden/>
              </w:rPr>
              <w:instrText xml:space="preserve"> PAGEREF _Toc19872020 \h </w:instrText>
            </w:r>
            <w:r w:rsidR="00A32C75">
              <w:rPr>
                <w:noProof/>
                <w:webHidden/>
              </w:rPr>
            </w:r>
            <w:r w:rsidR="00A32C75">
              <w:rPr>
                <w:noProof/>
                <w:webHidden/>
              </w:rPr>
              <w:fldChar w:fldCharType="separate"/>
            </w:r>
            <w:r w:rsidR="00A32C75">
              <w:rPr>
                <w:noProof/>
                <w:webHidden/>
              </w:rPr>
              <w:t>45</w:t>
            </w:r>
            <w:r w:rsidR="00A32C75">
              <w:rPr>
                <w:noProof/>
                <w:webHidden/>
              </w:rPr>
              <w:fldChar w:fldCharType="end"/>
            </w:r>
          </w:hyperlink>
        </w:p>
        <w:p w14:paraId="5B6FA65B" w14:textId="26310821"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21" w:history="1">
            <w:r w:rsidR="00A32C75" w:rsidRPr="005C5F14">
              <w:rPr>
                <w:rStyle w:val="Hypertextovprepojenie"/>
                <w:rFonts w:eastAsia="Times New Roman"/>
                <w:noProof/>
                <w:lang w:val="en-US"/>
              </w:rPr>
              <w:t>5.2.4</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VyhladajPlanovaneOckovaniaPacienta</w:t>
            </w:r>
            <w:r w:rsidR="00A32C75">
              <w:rPr>
                <w:noProof/>
                <w:webHidden/>
              </w:rPr>
              <w:tab/>
            </w:r>
            <w:r w:rsidR="00A32C75">
              <w:rPr>
                <w:noProof/>
                <w:webHidden/>
              </w:rPr>
              <w:fldChar w:fldCharType="begin"/>
            </w:r>
            <w:r w:rsidR="00A32C75">
              <w:rPr>
                <w:noProof/>
                <w:webHidden/>
              </w:rPr>
              <w:instrText xml:space="preserve"> PAGEREF _Toc19872021 \h </w:instrText>
            </w:r>
            <w:r w:rsidR="00A32C75">
              <w:rPr>
                <w:noProof/>
                <w:webHidden/>
              </w:rPr>
            </w:r>
            <w:r w:rsidR="00A32C75">
              <w:rPr>
                <w:noProof/>
                <w:webHidden/>
              </w:rPr>
              <w:fldChar w:fldCharType="separate"/>
            </w:r>
            <w:r w:rsidR="00A32C75">
              <w:rPr>
                <w:noProof/>
                <w:webHidden/>
              </w:rPr>
              <w:t>46</w:t>
            </w:r>
            <w:r w:rsidR="00A32C75">
              <w:rPr>
                <w:noProof/>
                <w:webHidden/>
              </w:rPr>
              <w:fldChar w:fldCharType="end"/>
            </w:r>
          </w:hyperlink>
        </w:p>
        <w:p w14:paraId="654DD59C" w14:textId="26B78AF0" w:rsidR="00A32C75" w:rsidRDefault="009C209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22" w:history="1">
            <w:r w:rsidR="00A32C75" w:rsidRPr="005C5F14">
              <w:rPr>
                <w:rStyle w:val="Hypertextovprepojenie"/>
                <w:rFonts w:eastAsia="Times New Roman"/>
                <w:bCs/>
                <w:noProof/>
                <w:lang w:val="en-US"/>
              </w:rPr>
              <w:t>5.3</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LekarskeVysetrenie</w:t>
            </w:r>
            <w:r w:rsidR="00A32C75">
              <w:rPr>
                <w:noProof/>
                <w:webHidden/>
              </w:rPr>
              <w:tab/>
            </w:r>
            <w:r w:rsidR="00A32C75">
              <w:rPr>
                <w:noProof/>
                <w:webHidden/>
              </w:rPr>
              <w:fldChar w:fldCharType="begin"/>
            </w:r>
            <w:r w:rsidR="00A32C75">
              <w:rPr>
                <w:noProof/>
                <w:webHidden/>
              </w:rPr>
              <w:instrText xml:space="preserve"> PAGEREF _Toc19872022 \h </w:instrText>
            </w:r>
            <w:r w:rsidR="00A32C75">
              <w:rPr>
                <w:noProof/>
                <w:webHidden/>
              </w:rPr>
            </w:r>
            <w:r w:rsidR="00A32C75">
              <w:rPr>
                <w:noProof/>
                <w:webHidden/>
              </w:rPr>
              <w:fldChar w:fldCharType="separate"/>
            </w:r>
            <w:r w:rsidR="00A32C75">
              <w:rPr>
                <w:noProof/>
                <w:webHidden/>
              </w:rPr>
              <w:t>48</w:t>
            </w:r>
            <w:r w:rsidR="00A32C75">
              <w:rPr>
                <w:noProof/>
                <w:webHidden/>
              </w:rPr>
              <w:fldChar w:fldCharType="end"/>
            </w:r>
          </w:hyperlink>
        </w:p>
        <w:p w14:paraId="7608B8BB" w14:textId="567C9B9E" w:rsidR="00A32C75" w:rsidRDefault="009C209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23" w:history="1">
            <w:r w:rsidR="00A32C75" w:rsidRPr="005C5F14">
              <w:rPr>
                <w:rStyle w:val="Hypertextovprepojenie"/>
                <w:rFonts w:eastAsia="Times New Roman"/>
                <w:bCs/>
                <w:noProof/>
                <w:lang w:val="en-US"/>
              </w:rPr>
              <w:t>5.4</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Notifikacie</w:t>
            </w:r>
            <w:r w:rsidR="00A32C75">
              <w:rPr>
                <w:noProof/>
                <w:webHidden/>
              </w:rPr>
              <w:tab/>
            </w:r>
            <w:r w:rsidR="00A32C75">
              <w:rPr>
                <w:noProof/>
                <w:webHidden/>
              </w:rPr>
              <w:fldChar w:fldCharType="begin"/>
            </w:r>
            <w:r w:rsidR="00A32C75">
              <w:rPr>
                <w:noProof/>
                <w:webHidden/>
              </w:rPr>
              <w:instrText xml:space="preserve"> PAGEREF _Toc19872023 \h </w:instrText>
            </w:r>
            <w:r w:rsidR="00A32C75">
              <w:rPr>
                <w:noProof/>
                <w:webHidden/>
              </w:rPr>
            </w:r>
            <w:r w:rsidR="00A32C75">
              <w:rPr>
                <w:noProof/>
                <w:webHidden/>
              </w:rPr>
              <w:fldChar w:fldCharType="separate"/>
            </w:r>
            <w:r w:rsidR="00A32C75">
              <w:rPr>
                <w:noProof/>
                <w:webHidden/>
              </w:rPr>
              <w:t>48</w:t>
            </w:r>
            <w:r w:rsidR="00A32C75">
              <w:rPr>
                <w:noProof/>
                <w:webHidden/>
              </w:rPr>
              <w:fldChar w:fldCharType="end"/>
            </w:r>
          </w:hyperlink>
        </w:p>
        <w:p w14:paraId="47A3CFD3" w14:textId="020C5015"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24" w:history="1">
            <w:r w:rsidR="00A32C75" w:rsidRPr="005C5F14">
              <w:rPr>
                <w:rStyle w:val="Hypertextovprepojenie"/>
                <w:rFonts w:eastAsia="Times New Roman"/>
                <w:noProof/>
                <w:lang w:val="en-US"/>
              </w:rPr>
              <w:t>5.4.1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DajSpravyPreZdravPracovnika</w:t>
            </w:r>
            <w:r w:rsidR="00A32C75">
              <w:rPr>
                <w:noProof/>
                <w:webHidden/>
              </w:rPr>
              <w:tab/>
            </w:r>
            <w:r w:rsidR="00A32C75">
              <w:rPr>
                <w:noProof/>
                <w:webHidden/>
              </w:rPr>
              <w:fldChar w:fldCharType="begin"/>
            </w:r>
            <w:r w:rsidR="00A32C75">
              <w:rPr>
                <w:noProof/>
                <w:webHidden/>
              </w:rPr>
              <w:instrText xml:space="preserve"> PAGEREF _Toc19872024 \h </w:instrText>
            </w:r>
            <w:r w:rsidR="00A32C75">
              <w:rPr>
                <w:noProof/>
                <w:webHidden/>
              </w:rPr>
            </w:r>
            <w:r w:rsidR="00A32C75">
              <w:rPr>
                <w:noProof/>
                <w:webHidden/>
              </w:rPr>
              <w:fldChar w:fldCharType="separate"/>
            </w:r>
            <w:r w:rsidR="00A32C75">
              <w:rPr>
                <w:noProof/>
                <w:webHidden/>
              </w:rPr>
              <w:t>48</w:t>
            </w:r>
            <w:r w:rsidR="00A32C75">
              <w:rPr>
                <w:noProof/>
                <w:webHidden/>
              </w:rPr>
              <w:fldChar w:fldCharType="end"/>
            </w:r>
          </w:hyperlink>
        </w:p>
        <w:p w14:paraId="7268AF16" w14:textId="376ED428"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25" w:history="1">
            <w:r w:rsidR="00A32C75" w:rsidRPr="005C5F14">
              <w:rPr>
                <w:rStyle w:val="Hypertextovprepojenie"/>
                <w:rFonts w:eastAsia="Times New Roman"/>
                <w:noProof/>
                <w:lang w:val="en-US"/>
              </w:rPr>
              <w:t>5.4.2</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DajSpravyPreZdravPracovnika_v2</w:t>
            </w:r>
            <w:r w:rsidR="00A32C75">
              <w:rPr>
                <w:noProof/>
                <w:webHidden/>
              </w:rPr>
              <w:tab/>
            </w:r>
            <w:r w:rsidR="00A32C75">
              <w:rPr>
                <w:noProof/>
                <w:webHidden/>
              </w:rPr>
              <w:fldChar w:fldCharType="begin"/>
            </w:r>
            <w:r w:rsidR="00A32C75">
              <w:rPr>
                <w:noProof/>
                <w:webHidden/>
              </w:rPr>
              <w:instrText xml:space="preserve"> PAGEREF _Toc19872025 \h </w:instrText>
            </w:r>
            <w:r w:rsidR="00A32C75">
              <w:rPr>
                <w:noProof/>
                <w:webHidden/>
              </w:rPr>
            </w:r>
            <w:r w:rsidR="00A32C75">
              <w:rPr>
                <w:noProof/>
                <w:webHidden/>
              </w:rPr>
              <w:fldChar w:fldCharType="separate"/>
            </w:r>
            <w:r w:rsidR="00A32C75">
              <w:rPr>
                <w:noProof/>
                <w:webHidden/>
              </w:rPr>
              <w:t>49</w:t>
            </w:r>
            <w:r w:rsidR="00A32C75">
              <w:rPr>
                <w:noProof/>
                <w:webHidden/>
              </w:rPr>
              <w:fldChar w:fldCharType="end"/>
            </w:r>
          </w:hyperlink>
        </w:p>
        <w:p w14:paraId="3511CC3D" w14:textId="6D361C40"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26" w:history="1">
            <w:r w:rsidR="00A32C75" w:rsidRPr="005C5F14">
              <w:rPr>
                <w:rStyle w:val="Hypertextovprepojenie"/>
                <w:rFonts w:eastAsia="Times New Roman"/>
                <w:noProof/>
                <w:lang w:val="en-US"/>
              </w:rPr>
              <w:t>5.4.3</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ZapisPrecitanieSpravy</w:t>
            </w:r>
            <w:r w:rsidR="00A32C75">
              <w:rPr>
                <w:noProof/>
                <w:webHidden/>
              </w:rPr>
              <w:tab/>
            </w:r>
            <w:r w:rsidR="00A32C75">
              <w:rPr>
                <w:noProof/>
                <w:webHidden/>
              </w:rPr>
              <w:fldChar w:fldCharType="begin"/>
            </w:r>
            <w:r w:rsidR="00A32C75">
              <w:rPr>
                <w:noProof/>
                <w:webHidden/>
              </w:rPr>
              <w:instrText xml:space="preserve"> PAGEREF _Toc19872026 \h </w:instrText>
            </w:r>
            <w:r w:rsidR="00A32C75">
              <w:rPr>
                <w:noProof/>
                <w:webHidden/>
              </w:rPr>
            </w:r>
            <w:r w:rsidR="00A32C75">
              <w:rPr>
                <w:noProof/>
                <w:webHidden/>
              </w:rPr>
              <w:fldChar w:fldCharType="separate"/>
            </w:r>
            <w:r w:rsidR="00A32C75">
              <w:rPr>
                <w:noProof/>
                <w:webHidden/>
              </w:rPr>
              <w:t>50</w:t>
            </w:r>
            <w:r w:rsidR="00A32C75">
              <w:rPr>
                <w:noProof/>
                <w:webHidden/>
              </w:rPr>
              <w:fldChar w:fldCharType="end"/>
            </w:r>
          </w:hyperlink>
        </w:p>
        <w:p w14:paraId="06D513B6" w14:textId="6B880F7A" w:rsidR="00A32C75" w:rsidRDefault="009C209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27" w:history="1">
            <w:r w:rsidR="00A32C75" w:rsidRPr="005C5F14">
              <w:rPr>
                <w:rStyle w:val="Hypertextovprepojenie"/>
                <w:rFonts w:eastAsia="Times New Roman"/>
                <w:bCs/>
                <w:noProof/>
                <w:lang w:val="en-US"/>
              </w:rPr>
              <w:t>5.5</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CakaciaListina</w:t>
            </w:r>
            <w:r w:rsidR="00A32C75">
              <w:rPr>
                <w:noProof/>
                <w:webHidden/>
              </w:rPr>
              <w:tab/>
            </w:r>
            <w:r w:rsidR="00A32C75">
              <w:rPr>
                <w:noProof/>
                <w:webHidden/>
              </w:rPr>
              <w:fldChar w:fldCharType="begin"/>
            </w:r>
            <w:r w:rsidR="00A32C75">
              <w:rPr>
                <w:noProof/>
                <w:webHidden/>
              </w:rPr>
              <w:instrText xml:space="preserve"> PAGEREF _Toc19872027 \h </w:instrText>
            </w:r>
            <w:r w:rsidR="00A32C75">
              <w:rPr>
                <w:noProof/>
                <w:webHidden/>
              </w:rPr>
            </w:r>
            <w:r w:rsidR="00A32C75">
              <w:rPr>
                <w:noProof/>
                <w:webHidden/>
              </w:rPr>
              <w:fldChar w:fldCharType="separate"/>
            </w:r>
            <w:r w:rsidR="00A32C75">
              <w:rPr>
                <w:noProof/>
                <w:webHidden/>
              </w:rPr>
              <w:t>51</w:t>
            </w:r>
            <w:r w:rsidR="00A32C75">
              <w:rPr>
                <w:noProof/>
                <w:webHidden/>
              </w:rPr>
              <w:fldChar w:fldCharType="end"/>
            </w:r>
          </w:hyperlink>
        </w:p>
        <w:p w14:paraId="3761CE89" w14:textId="388729FE"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28" w:history="1">
            <w:r w:rsidR="00A32C75" w:rsidRPr="005C5F14">
              <w:rPr>
                <w:rStyle w:val="Hypertextovprepojenie"/>
                <w:rFonts w:eastAsia="Times New Roman"/>
                <w:noProof/>
                <w:lang w:val="en-US"/>
              </w:rPr>
              <w:t>5.5.1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CLZiskanieStavuZaradeniaPrePoskytovatela</w:t>
            </w:r>
            <w:r w:rsidR="00A32C75">
              <w:rPr>
                <w:noProof/>
                <w:webHidden/>
              </w:rPr>
              <w:tab/>
            </w:r>
            <w:r w:rsidR="00A32C75">
              <w:rPr>
                <w:noProof/>
                <w:webHidden/>
              </w:rPr>
              <w:fldChar w:fldCharType="begin"/>
            </w:r>
            <w:r w:rsidR="00A32C75">
              <w:rPr>
                <w:noProof/>
                <w:webHidden/>
              </w:rPr>
              <w:instrText xml:space="preserve"> PAGEREF _Toc19872028 \h </w:instrText>
            </w:r>
            <w:r w:rsidR="00A32C75">
              <w:rPr>
                <w:noProof/>
                <w:webHidden/>
              </w:rPr>
            </w:r>
            <w:r w:rsidR="00A32C75">
              <w:rPr>
                <w:noProof/>
                <w:webHidden/>
              </w:rPr>
              <w:fldChar w:fldCharType="separate"/>
            </w:r>
            <w:r w:rsidR="00A32C75">
              <w:rPr>
                <w:noProof/>
                <w:webHidden/>
              </w:rPr>
              <w:t>51</w:t>
            </w:r>
            <w:r w:rsidR="00A32C75">
              <w:rPr>
                <w:noProof/>
                <w:webHidden/>
              </w:rPr>
              <w:fldChar w:fldCharType="end"/>
            </w:r>
          </w:hyperlink>
        </w:p>
        <w:p w14:paraId="3E3D380F" w14:textId="313BEA80"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29" w:history="1">
            <w:r w:rsidR="00A32C75" w:rsidRPr="005C5F14">
              <w:rPr>
                <w:rStyle w:val="Hypertextovprepojenie"/>
                <w:rFonts w:eastAsia="Times New Roman"/>
                <w:noProof/>
                <w:lang w:val="en-US"/>
              </w:rPr>
              <w:t>5.5.2</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CLPodanieZiadanky</w:t>
            </w:r>
            <w:r w:rsidR="00A32C75">
              <w:rPr>
                <w:noProof/>
                <w:webHidden/>
              </w:rPr>
              <w:tab/>
            </w:r>
            <w:r w:rsidR="00A32C75">
              <w:rPr>
                <w:noProof/>
                <w:webHidden/>
              </w:rPr>
              <w:fldChar w:fldCharType="begin"/>
            </w:r>
            <w:r w:rsidR="00A32C75">
              <w:rPr>
                <w:noProof/>
                <w:webHidden/>
              </w:rPr>
              <w:instrText xml:space="preserve"> PAGEREF _Toc19872029 \h </w:instrText>
            </w:r>
            <w:r w:rsidR="00A32C75">
              <w:rPr>
                <w:noProof/>
                <w:webHidden/>
              </w:rPr>
            </w:r>
            <w:r w:rsidR="00A32C75">
              <w:rPr>
                <w:noProof/>
                <w:webHidden/>
              </w:rPr>
              <w:fldChar w:fldCharType="separate"/>
            </w:r>
            <w:r w:rsidR="00A32C75">
              <w:rPr>
                <w:noProof/>
                <w:webHidden/>
              </w:rPr>
              <w:t>52</w:t>
            </w:r>
            <w:r w:rsidR="00A32C75">
              <w:rPr>
                <w:noProof/>
                <w:webHidden/>
              </w:rPr>
              <w:fldChar w:fldCharType="end"/>
            </w:r>
          </w:hyperlink>
        </w:p>
        <w:p w14:paraId="4D9C6C91" w14:textId="796CB385"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30" w:history="1">
            <w:r w:rsidR="00A32C75" w:rsidRPr="005C5F14">
              <w:rPr>
                <w:rStyle w:val="Hypertextovprepojenie"/>
                <w:rFonts w:eastAsia="Times New Roman"/>
                <w:noProof/>
                <w:lang w:val="en-US"/>
              </w:rPr>
              <w:t>5.5.3</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CLZiskanieStavuZaradenia</w:t>
            </w:r>
            <w:r w:rsidR="00A32C75">
              <w:rPr>
                <w:noProof/>
                <w:webHidden/>
              </w:rPr>
              <w:tab/>
            </w:r>
            <w:r w:rsidR="00A32C75">
              <w:rPr>
                <w:noProof/>
                <w:webHidden/>
              </w:rPr>
              <w:fldChar w:fldCharType="begin"/>
            </w:r>
            <w:r w:rsidR="00A32C75">
              <w:rPr>
                <w:noProof/>
                <w:webHidden/>
              </w:rPr>
              <w:instrText xml:space="preserve"> PAGEREF _Toc19872030 \h </w:instrText>
            </w:r>
            <w:r w:rsidR="00A32C75">
              <w:rPr>
                <w:noProof/>
                <w:webHidden/>
              </w:rPr>
            </w:r>
            <w:r w:rsidR="00A32C75">
              <w:rPr>
                <w:noProof/>
                <w:webHidden/>
              </w:rPr>
              <w:fldChar w:fldCharType="separate"/>
            </w:r>
            <w:r w:rsidR="00A32C75">
              <w:rPr>
                <w:noProof/>
                <w:webHidden/>
              </w:rPr>
              <w:t>52</w:t>
            </w:r>
            <w:r w:rsidR="00A32C75">
              <w:rPr>
                <w:noProof/>
                <w:webHidden/>
              </w:rPr>
              <w:fldChar w:fldCharType="end"/>
            </w:r>
          </w:hyperlink>
        </w:p>
        <w:p w14:paraId="04FDDDB5" w14:textId="4AE5B63E"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31" w:history="1">
            <w:r w:rsidR="00A32C75" w:rsidRPr="005C5F14">
              <w:rPr>
                <w:rStyle w:val="Hypertextovprepojenie"/>
                <w:rFonts w:eastAsia="Times New Roman"/>
                <w:noProof/>
                <w:lang w:val="en-US"/>
              </w:rPr>
              <w:t>5.5.4</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CLZiskanieZiadaniek</w:t>
            </w:r>
            <w:r w:rsidR="00A32C75">
              <w:rPr>
                <w:noProof/>
                <w:webHidden/>
              </w:rPr>
              <w:tab/>
            </w:r>
            <w:r w:rsidR="00A32C75">
              <w:rPr>
                <w:noProof/>
                <w:webHidden/>
              </w:rPr>
              <w:fldChar w:fldCharType="begin"/>
            </w:r>
            <w:r w:rsidR="00A32C75">
              <w:rPr>
                <w:noProof/>
                <w:webHidden/>
              </w:rPr>
              <w:instrText xml:space="preserve"> PAGEREF _Toc19872031 \h </w:instrText>
            </w:r>
            <w:r w:rsidR="00A32C75">
              <w:rPr>
                <w:noProof/>
                <w:webHidden/>
              </w:rPr>
            </w:r>
            <w:r w:rsidR="00A32C75">
              <w:rPr>
                <w:noProof/>
                <w:webHidden/>
              </w:rPr>
              <w:fldChar w:fldCharType="separate"/>
            </w:r>
            <w:r w:rsidR="00A32C75">
              <w:rPr>
                <w:noProof/>
                <w:webHidden/>
              </w:rPr>
              <w:t>53</w:t>
            </w:r>
            <w:r w:rsidR="00A32C75">
              <w:rPr>
                <w:noProof/>
                <w:webHidden/>
              </w:rPr>
              <w:fldChar w:fldCharType="end"/>
            </w:r>
          </w:hyperlink>
        </w:p>
        <w:p w14:paraId="1A2F12DE" w14:textId="3986BEBF"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32" w:history="1">
            <w:r w:rsidR="00A32C75" w:rsidRPr="005C5F14">
              <w:rPr>
                <w:rStyle w:val="Hypertextovprepojenie"/>
                <w:rFonts w:eastAsia="Times New Roman"/>
                <w:noProof/>
                <w:lang w:val="en-US"/>
              </w:rPr>
              <w:t>5.5.5</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CLZapisZoznamu</w:t>
            </w:r>
            <w:r w:rsidR="00A32C75">
              <w:rPr>
                <w:noProof/>
                <w:webHidden/>
              </w:rPr>
              <w:tab/>
            </w:r>
            <w:r w:rsidR="00A32C75">
              <w:rPr>
                <w:noProof/>
                <w:webHidden/>
              </w:rPr>
              <w:fldChar w:fldCharType="begin"/>
            </w:r>
            <w:r w:rsidR="00A32C75">
              <w:rPr>
                <w:noProof/>
                <w:webHidden/>
              </w:rPr>
              <w:instrText xml:space="preserve"> PAGEREF _Toc19872032 \h </w:instrText>
            </w:r>
            <w:r w:rsidR="00A32C75">
              <w:rPr>
                <w:noProof/>
                <w:webHidden/>
              </w:rPr>
            </w:r>
            <w:r w:rsidR="00A32C75">
              <w:rPr>
                <w:noProof/>
                <w:webHidden/>
              </w:rPr>
              <w:fldChar w:fldCharType="separate"/>
            </w:r>
            <w:r w:rsidR="00A32C75">
              <w:rPr>
                <w:noProof/>
                <w:webHidden/>
              </w:rPr>
              <w:t>54</w:t>
            </w:r>
            <w:r w:rsidR="00A32C75">
              <w:rPr>
                <w:noProof/>
                <w:webHidden/>
              </w:rPr>
              <w:fldChar w:fldCharType="end"/>
            </w:r>
          </w:hyperlink>
        </w:p>
        <w:p w14:paraId="1AF38546" w14:textId="3EBBAADF" w:rsidR="00A32C75" w:rsidRDefault="009C2099">
          <w:pPr>
            <w:pStyle w:val="Obsah1"/>
            <w:tabs>
              <w:tab w:val="left" w:pos="400"/>
              <w:tab w:val="right" w:leader="dot" w:pos="9770"/>
            </w:tabs>
            <w:rPr>
              <w:rFonts w:asciiTheme="minorHAnsi" w:eastAsiaTheme="minorEastAsia" w:hAnsiTheme="minorHAnsi" w:cstheme="minorBidi"/>
              <w:b w:val="0"/>
              <w:bCs w:val="0"/>
              <w:caps w:val="0"/>
              <w:noProof/>
              <w:sz w:val="22"/>
              <w:lang w:eastAsia="sk-SK"/>
            </w:rPr>
          </w:pPr>
          <w:hyperlink w:anchor="_Toc19872033" w:history="1">
            <w:r w:rsidR="00A32C75" w:rsidRPr="005C5F14">
              <w:rPr>
                <w:rStyle w:val="Hypertextovprepojenie"/>
                <w:noProof/>
              </w:rPr>
              <w:t>6.</w:t>
            </w:r>
            <w:r w:rsidR="00A32C75">
              <w:rPr>
                <w:rFonts w:asciiTheme="minorHAnsi" w:eastAsiaTheme="minorEastAsia" w:hAnsiTheme="minorHAnsi" w:cstheme="minorBidi"/>
                <w:b w:val="0"/>
                <w:bCs w:val="0"/>
                <w:caps w:val="0"/>
                <w:noProof/>
                <w:sz w:val="22"/>
                <w:lang w:eastAsia="sk-SK"/>
              </w:rPr>
              <w:tab/>
            </w:r>
            <w:r w:rsidR="00A32C75" w:rsidRPr="005C5F14">
              <w:rPr>
                <w:rStyle w:val="Hypertextovprepojenie"/>
                <w:noProof/>
              </w:rPr>
              <w:t>Jednotná referenčná údajová základňa (JRUZ)</w:t>
            </w:r>
            <w:r w:rsidR="00A32C75">
              <w:rPr>
                <w:noProof/>
                <w:webHidden/>
              </w:rPr>
              <w:tab/>
            </w:r>
            <w:r w:rsidR="00A32C75">
              <w:rPr>
                <w:noProof/>
                <w:webHidden/>
              </w:rPr>
              <w:fldChar w:fldCharType="begin"/>
            </w:r>
            <w:r w:rsidR="00A32C75">
              <w:rPr>
                <w:noProof/>
                <w:webHidden/>
              </w:rPr>
              <w:instrText xml:space="preserve"> PAGEREF _Toc19872033 \h </w:instrText>
            </w:r>
            <w:r w:rsidR="00A32C75">
              <w:rPr>
                <w:noProof/>
                <w:webHidden/>
              </w:rPr>
            </w:r>
            <w:r w:rsidR="00A32C75">
              <w:rPr>
                <w:noProof/>
                <w:webHidden/>
              </w:rPr>
              <w:fldChar w:fldCharType="separate"/>
            </w:r>
            <w:r w:rsidR="00A32C75">
              <w:rPr>
                <w:noProof/>
                <w:webHidden/>
              </w:rPr>
              <w:t>56</w:t>
            </w:r>
            <w:r w:rsidR="00A32C75">
              <w:rPr>
                <w:noProof/>
                <w:webHidden/>
              </w:rPr>
              <w:fldChar w:fldCharType="end"/>
            </w:r>
          </w:hyperlink>
        </w:p>
        <w:p w14:paraId="0B4C91DE" w14:textId="53857491" w:rsidR="00A32C75" w:rsidRDefault="009C209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34" w:history="1">
            <w:r w:rsidR="00A32C75" w:rsidRPr="005C5F14">
              <w:rPr>
                <w:rStyle w:val="Hypertextovprepojenie"/>
                <w:rFonts w:eastAsia="Times New Roman"/>
                <w:bCs/>
                <w:noProof/>
                <w:lang w:val="en-US"/>
              </w:rPr>
              <w:t>6.1</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Identifikatory</w:t>
            </w:r>
            <w:r w:rsidR="00A32C75">
              <w:rPr>
                <w:noProof/>
                <w:webHidden/>
              </w:rPr>
              <w:tab/>
            </w:r>
            <w:r w:rsidR="00A32C75">
              <w:rPr>
                <w:noProof/>
                <w:webHidden/>
              </w:rPr>
              <w:fldChar w:fldCharType="begin"/>
            </w:r>
            <w:r w:rsidR="00A32C75">
              <w:rPr>
                <w:noProof/>
                <w:webHidden/>
              </w:rPr>
              <w:instrText xml:space="preserve"> PAGEREF _Toc19872034 \h </w:instrText>
            </w:r>
            <w:r w:rsidR="00A32C75">
              <w:rPr>
                <w:noProof/>
                <w:webHidden/>
              </w:rPr>
            </w:r>
            <w:r w:rsidR="00A32C75">
              <w:rPr>
                <w:noProof/>
                <w:webHidden/>
              </w:rPr>
              <w:fldChar w:fldCharType="separate"/>
            </w:r>
            <w:r w:rsidR="00A32C75">
              <w:rPr>
                <w:noProof/>
                <w:webHidden/>
              </w:rPr>
              <w:t>56</w:t>
            </w:r>
            <w:r w:rsidR="00A32C75">
              <w:rPr>
                <w:noProof/>
                <w:webHidden/>
              </w:rPr>
              <w:fldChar w:fldCharType="end"/>
            </w:r>
          </w:hyperlink>
        </w:p>
        <w:p w14:paraId="1384B769" w14:textId="37C2E614"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35" w:history="1">
            <w:r w:rsidR="00A32C75" w:rsidRPr="005C5F14">
              <w:rPr>
                <w:rStyle w:val="Hypertextovprepojenie"/>
                <w:rFonts w:eastAsia="Times New Roman"/>
                <w:noProof/>
                <w:lang w:val="en-US"/>
              </w:rPr>
              <w:t>6.1.1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DajJRUZIdentifikator_GW_v2</w:t>
            </w:r>
            <w:r w:rsidR="00A32C75">
              <w:rPr>
                <w:noProof/>
                <w:webHidden/>
              </w:rPr>
              <w:tab/>
            </w:r>
            <w:r w:rsidR="00A32C75">
              <w:rPr>
                <w:noProof/>
                <w:webHidden/>
              </w:rPr>
              <w:fldChar w:fldCharType="begin"/>
            </w:r>
            <w:r w:rsidR="00A32C75">
              <w:rPr>
                <w:noProof/>
                <w:webHidden/>
              </w:rPr>
              <w:instrText xml:space="preserve"> PAGEREF _Toc19872035 \h </w:instrText>
            </w:r>
            <w:r w:rsidR="00A32C75">
              <w:rPr>
                <w:noProof/>
                <w:webHidden/>
              </w:rPr>
            </w:r>
            <w:r w:rsidR="00A32C75">
              <w:rPr>
                <w:noProof/>
                <w:webHidden/>
              </w:rPr>
              <w:fldChar w:fldCharType="separate"/>
            </w:r>
            <w:r w:rsidR="00A32C75">
              <w:rPr>
                <w:noProof/>
                <w:webHidden/>
              </w:rPr>
              <w:t>56</w:t>
            </w:r>
            <w:r w:rsidR="00A32C75">
              <w:rPr>
                <w:noProof/>
                <w:webHidden/>
              </w:rPr>
              <w:fldChar w:fldCharType="end"/>
            </w:r>
          </w:hyperlink>
        </w:p>
        <w:p w14:paraId="657CEEBD" w14:textId="64A6EB8E" w:rsidR="00A32C75" w:rsidRDefault="009C209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36" w:history="1">
            <w:r w:rsidR="00A32C75" w:rsidRPr="005C5F14">
              <w:rPr>
                <w:rStyle w:val="Hypertextovprepojenie"/>
                <w:rFonts w:eastAsia="Times New Roman"/>
                <w:bCs/>
                <w:noProof/>
                <w:lang w:val="en-US"/>
              </w:rPr>
              <w:t>6.2</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PoskytovatelZS</w:t>
            </w:r>
            <w:r w:rsidR="00A32C75">
              <w:rPr>
                <w:noProof/>
                <w:webHidden/>
              </w:rPr>
              <w:tab/>
            </w:r>
            <w:r w:rsidR="00A32C75">
              <w:rPr>
                <w:noProof/>
                <w:webHidden/>
              </w:rPr>
              <w:fldChar w:fldCharType="begin"/>
            </w:r>
            <w:r w:rsidR="00A32C75">
              <w:rPr>
                <w:noProof/>
                <w:webHidden/>
              </w:rPr>
              <w:instrText xml:space="preserve"> PAGEREF _Toc19872036 \h </w:instrText>
            </w:r>
            <w:r w:rsidR="00A32C75">
              <w:rPr>
                <w:noProof/>
                <w:webHidden/>
              </w:rPr>
            </w:r>
            <w:r w:rsidR="00A32C75">
              <w:rPr>
                <w:noProof/>
                <w:webHidden/>
              </w:rPr>
              <w:fldChar w:fldCharType="separate"/>
            </w:r>
            <w:r w:rsidR="00A32C75">
              <w:rPr>
                <w:noProof/>
                <w:webHidden/>
              </w:rPr>
              <w:t>58</w:t>
            </w:r>
            <w:r w:rsidR="00A32C75">
              <w:rPr>
                <w:noProof/>
                <w:webHidden/>
              </w:rPr>
              <w:fldChar w:fldCharType="end"/>
            </w:r>
          </w:hyperlink>
        </w:p>
        <w:p w14:paraId="04DFC053" w14:textId="5157890A"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37" w:history="1">
            <w:r w:rsidR="00A32C75" w:rsidRPr="005C5F14">
              <w:rPr>
                <w:rStyle w:val="Hypertextovprepojenie"/>
                <w:rFonts w:eastAsia="Times New Roman"/>
                <w:noProof/>
                <w:lang w:val="en-US"/>
              </w:rPr>
              <w:t>6.2.1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DajOUPZS_v1</w:t>
            </w:r>
            <w:r w:rsidR="00A32C75">
              <w:rPr>
                <w:noProof/>
                <w:webHidden/>
              </w:rPr>
              <w:tab/>
            </w:r>
            <w:r w:rsidR="00A32C75">
              <w:rPr>
                <w:noProof/>
                <w:webHidden/>
              </w:rPr>
              <w:fldChar w:fldCharType="begin"/>
            </w:r>
            <w:r w:rsidR="00A32C75">
              <w:rPr>
                <w:noProof/>
                <w:webHidden/>
              </w:rPr>
              <w:instrText xml:space="preserve"> PAGEREF _Toc19872037 \h </w:instrText>
            </w:r>
            <w:r w:rsidR="00A32C75">
              <w:rPr>
                <w:noProof/>
                <w:webHidden/>
              </w:rPr>
            </w:r>
            <w:r w:rsidR="00A32C75">
              <w:rPr>
                <w:noProof/>
                <w:webHidden/>
              </w:rPr>
              <w:fldChar w:fldCharType="separate"/>
            </w:r>
            <w:r w:rsidR="00A32C75">
              <w:rPr>
                <w:noProof/>
                <w:webHidden/>
              </w:rPr>
              <w:t>58</w:t>
            </w:r>
            <w:r w:rsidR="00A32C75">
              <w:rPr>
                <w:noProof/>
                <w:webHidden/>
              </w:rPr>
              <w:fldChar w:fldCharType="end"/>
            </w:r>
          </w:hyperlink>
        </w:p>
        <w:p w14:paraId="16E1E6B4" w14:textId="78427959" w:rsidR="00A32C75" w:rsidRDefault="009C209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38" w:history="1">
            <w:r w:rsidR="00A32C75" w:rsidRPr="005C5F14">
              <w:rPr>
                <w:rStyle w:val="Hypertextovprepojenie"/>
                <w:rFonts w:eastAsia="Times New Roman"/>
                <w:bCs/>
                <w:noProof/>
                <w:lang w:val="en-US"/>
              </w:rPr>
              <w:t>6.3</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PrijimatelZS</w:t>
            </w:r>
            <w:r w:rsidR="00A32C75">
              <w:rPr>
                <w:noProof/>
                <w:webHidden/>
              </w:rPr>
              <w:tab/>
            </w:r>
            <w:r w:rsidR="00A32C75">
              <w:rPr>
                <w:noProof/>
                <w:webHidden/>
              </w:rPr>
              <w:fldChar w:fldCharType="begin"/>
            </w:r>
            <w:r w:rsidR="00A32C75">
              <w:rPr>
                <w:noProof/>
                <w:webHidden/>
              </w:rPr>
              <w:instrText xml:space="preserve"> PAGEREF _Toc19872038 \h </w:instrText>
            </w:r>
            <w:r w:rsidR="00A32C75">
              <w:rPr>
                <w:noProof/>
                <w:webHidden/>
              </w:rPr>
            </w:r>
            <w:r w:rsidR="00A32C75">
              <w:rPr>
                <w:noProof/>
                <w:webHidden/>
              </w:rPr>
              <w:fldChar w:fldCharType="separate"/>
            </w:r>
            <w:r w:rsidR="00A32C75">
              <w:rPr>
                <w:noProof/>
                <w:webHidden/>
              </w:rPr>
              <w:t>58</w:t>
            </w:r>
            <w:r w:rsidR="00A32C75">
              <w:rPr>
                <w:noProof/>
                <w:webHidden/>
              </w:rPr>
              <w:fldChar w:fldCharType="end"/>
            </w:r>
          </w:hyperlink>
        </w:p>
        <w:p w14:paraId="735C43DB" w14:textId="01C0F25B"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39" w:history="1">
            <w:r w:rsidR="00A32C75" w:rsidRPr="005C5F14">
              <w:rPr>
                <w:rStyle w:val="Hypertextovprepojenie"/>
                <w:rFonts w:eastAsia="Times New Roman"/>
                <w:noProof/>
                <w:lang w:val="en-US"/>
              </w:rPr>
              <w:t>6.3.1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DajElIdentifikacnyPredmetPrZS_GW_v2</w:t>
            </w:r>
            <w:r w:rsidR="00A32C75">
              <w:rPr>
                <w:noProof/>
                <w:webHidden/>
              </w:rPr>
              <w:tab/>
            </w:r>
            <w:r w:rsidR="00A32C75">
              <w:rPr>
                <w:noProof/>
                <w:webHidden/>
              </w:rPr>
              <w:fldChar w:fldCharType="begin"/>
            </w:r>
            <w:r w:rsidR="00A32C75">
              <w:rPr>
                <w:noProof/>
                <w:webHidden/>
              </w:rPr>
              <w:instrText xml:space="preserve"> PAGEREF _Toc19872039 \h </w:instrText>
            </w:r>
            <w:r w:rsidR="00A32C75">
              <w:rPr>
                <w:noProof/>
                <w:webHidden/>
              </w:rPr>
            </w:r>
            <w:r w:rsidR="00A32C75">
              <w:rPr>
                <w:noProof/>
                <w:webHidden/>
              </w:rPr>
              <w:fldChar w:fldCharType="separate"/>
            </w:r>
            <w:r w:rsidR="00A32C75">
              <w:rPr>
                <w:noProof/>
                <w:webHidden/>
              </w:rPr>
              <w:t>58</w:t>
            </w:r>
            <w:r w:rsidR="00A32C75">
              <w:rPr>
                <w:noProof/>
                <w:webHidden/>
              </w:rPr>
              <w:fldChar w:fldCharType="end"/>
            </w:r>
          </w:hyperlink>
        </w:p>
        <w:p w14:paraId="35A418CD" w14:textId="6400054B"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40" w:history="1">
            <w:r w:rsidR="00A32C75" w:rsidRPr="005C5F14">
              <w:rPr>
                <w:rStyle w:val="Hypertextovprepojenie"/>
                <w:rFonts w:eastAsia="Times New Roman"/>
                <w:noProof/>
                <w:lang w:val="en-US"/>
              </w:rPr>
              <w:t>6.3.2</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DajRodneCisloPrZS_GW_v2</w:t>
            </w:r>
            <w:r w:rsidR="00A32C75">
              <w:rPr>
                <w:noProof/>
                <w:webHidden/>
              </w:rPr>
              <w:tab/>
            </w:r>
            <w:r w:rsidR="00A32C75">
              <w:rPr>
                <w:noProof/>
                <w:webHidden/>
              </w:rPr>
              <w:fldChar w:fldCharType="begin"/>
            </w:r>
            <w:r w:rsidR="00A32C75">
              <w:rPr>
                <w:noProof/>
                <w:webHidden/>
              </w:rPr>
              <w:instrText xml:space="preserve"> PAGEREF _Toc19872040 \h </w:instrText>
            </w:r>
            <w:r w:rsidR="00A32C75">
              <w:rPr>
                <w:noProof/>
                <w:webHidden/>
              </w:rPr>
            </w:r>
            <w:r w:rsidR="00A32C75">
              <w:rPr>
                <w:noProof/>
                <w:webHidden/>
              </w:rPr>
              <w:fldChar w:fldCharType="separate"/>
            </w:r>
            <w:r w:rsidR="00A32C75">
              <w:rPr>
                <w:noProof/>
                <w:webHidden/>
              </w:rPr>
              <w:t>60</w:t>
            </w:r>
            <w:r w:rsidR="00A32C75">
              <w:rPr>
                <w:noProof/>
                <w:webHidden/>
              </w:rPr>
              <w:fldChar w:fldCharType="end"/>
            </w:r>
          </w:hyperlink>
        </w:p>
        <w:p w14:paraId="73584E35" w14:textId="707C4E0E"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41" w:history="1">
            <w:r w:rsidR="00A32C75" w:rsidRPr="005C5F14">
              <w:rPr>
                <w:rStyle w:val="Hypertextovprepojenie"/>
                <w:rFonts w:eastAsia="Times New Roman"/>
                <w:noProof/>
                <w:lang w:val="en-US"/>
              </w:rPr>
              <w:t>6.3.3</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DajZP_PrZS_GW_v2</w:t>
            </w:r>
            <w:r w:rsidR="00A32C75">
              <w:rPr>
                <w:noProof/>
                <w:webHidden/>
              </w:rPr>
              <w:tab/>
            </w:r>
            <w:r w:rsidR="00A32C75">
              <w:rPr>
                <w:noProof/>
                <w:webHidden/>
              </w:rPr>
              <w:fldChar w:fldCharType="begin"/>
            </w:r>
            <w:r w:rsidR="00A32C75">
              <w:rPr>
                <w:noProof/>
                <w:webHidden/>
              </w:rPr>
              <w:instrText xml:space="preserve"> PAGEREF _Toc19872041 \h </w:instrText>
            </w:r>
            <w:r w:rsidR="00A32C75">
              <w:rPr>
                <w:noProof/>
                <w:webHidden/>
              </w:rPr>
            </w:r>
            <w:r w:rsidR="00A32C75">
              <w:rPr>
                <w:noProof/>
                <w:webHidden/>
              </w:rPr>
              <w:fldChar w:fldCharType="separate"/>
            </w:r>
            <w:r w:rsidR="00A32C75">
              <w:rPr>
                <w:noProof/>
                <w:webHidden/>
              </w:rPr>
              <w:t>61</w:t>
            </w:r>
            <w:r w:rsidR="00A32C75">
              <w:rPr>
                <w:noProof/>
                <w:webHidden/>
              </w:rPr>
              <w:fldChar w:fldCharType="end"/>
            </w:r>
          </w:hyperlink>
        </w:p>
        <w:p w14:paraId="1DBD2A03" w14:textId="67257973" w:rsidR="00A32C75" w:rsidRDefault="009C209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42" w:history="1">
            <w:r w:rsidR="00A32C75" w:rsidRPr="005C5F14">
              <w:rPr>
                <w:rStyle w:val="Hypertextovprepojenie"/>
                <w:rFonts w:eastAsia="Times New Roman"/>
                <w:bCs/>
                <w:noProof/>
                <w:lang w:val="en-US"/>
              </w:rPr>
              <w:t>6.4</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ZdravotnickyPracovnik</w:t>
            </w:r>
            <w:r w:rsidR="00A32C75">
              <w:rPr>
                <w:noProof/>
                <w:webHidden/>
              </w:rPr>
              <w:tab/>
            </w:r>
            <w:r w:rsidR="00A32C75">
              <w:rPr>
                <w:noProof/>
                <w:webHidden/>
              </w:rPr>
              <w:fldChar w:fldCharType="begin"/>
            </w:r>
            <w:r w:rsidR="00A32C75">
              <w:rPr>
                <w:noProof/>
                <w:webHidden/>
              </w:rPr>
              <w:instrText xml:space="preserve"> PAGEREF _Toc19872042 \h </w:instrText>
            </w:r>
            <w:r w:rsidR="00A32C75">
              <w:rPr>
                <w:noProof/>
                <w:webHidden/>
              </w:rPr>
            </w:r>
            <w:r w:rsidR="00A32C75">
              <w:rPr>
                <w:noProof/>
                <w:webHidden/>
              </w:rPr>
              <w:fldChar w:fldCharType="separate"/>
            </w:r>
            <w:r w:rsidR="00A32C75">
              <w:rPr>
                <w:noProof/>
                <w:webHidden/>
              </w:rPr>
              <w:t>62</w:t>
            </w:r>
            <w:r w:rsidR="00A32C75">
              <w:rPr>
                <w:noProof/>
                <w:webHidden/>
              </w:rPr>
              <w:fldChar w:fldCharType="end"/>
            </w:r>
          </w:hyperlink>
        </w:p>
        <w:p w14:paraId="7D017826" w14:textId="323FE669"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43" w:history="1">
            <w:r w:rsidR="00A32C75" w:rsidRPr="005C5F14">
              <w:rPr>
                <w:rStyle w:val="Hypertextovprepojenie"/>
                <w:rFonts w:eastAsia="Times New Roman"/>
                <w:noProof/>
                <w:lang w:val="en-US"/>
              </w:rPr>
              <w:t>6.4.1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DajZPr_v1</w:t>
            </w:r>
            <w:r w:rsidR="00A32C75">
              <w:rPr>
                <w:noProof/>
                <w:webHidden/>
              </w:rPr>
              <w:tab/>
            </w:r>
            <w:r w:rsidR="00A32C75">
              <w:rPr>
                <w:noProof/>
                <w:webHidden/>
              </w:rPr>
              <w:fldChar w:fldCharType="begin"/>
            </w:r>
            <w:r w:rsidR="00A32C75">
              <w:rPr>
                <w:noProof/>
                <w:webHidden/>
              </w:rPr>
              <w:instrText xml:space="preserve"> PAGEREF _Toc19872043 \h </w:instrText>
            </w:r>
            <w:r w:rsidR="00A32C75">
              <w:rPr>
                <w:noProof/>
                <w:webHidden/>
              </w:rPr>
            </w:r>
            <w:r w:rsidR="00A32C75">
              <w:rPr>
                <w:noProof/>
                <w:webHidden/>
              </w:rPr>
              <w:fldChar w:fldCharType="separate"/>
            </w:r>
            <w:r w:rsidR="00A32C75">
              <w:rPr>
                <w:noProof/>
                <w:webHidden/>
              </w:rPr>
              <w:t>62</w:t>
            </w:r>
            <w:r w:rsidR="00A32C75">
              <w:rPr>
                <w:noProof/>
                <w:webHidden/>
              </w:rPr>
              <w:fldChar w:fldCharType="end"/>
            </w:r>
          </w:hyperlink>
        </w:p>
        <w:p w14:paraId="3C6B3973" w14:textId="2B620C42" w:rsidR="00A32C75" w:rsidRDefault="009C209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44" w:history="1">
            <w:r w:rsidR="00A32C75" w:rsidRPr="005C5F14">
              <w:rPr>
                <w:rStyle w:val="Hypertextovprepojenie"/>
                <w:rFonts w:eastAsia="Times New Roman"/>
                <w:bCs/>
                <w:noProof/>
                <w:lang w:val="en-US"/>
              </w:rPr>
              <w:t>6.5</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Synchronizacia</w:t>
            </w:r>
            <w:r w:rsidR="00A32C75">
              <w:rPr>
                <w:noProof/>
                <w:webHidden/>
              </w:rPr>
              <w:tab/>
            </w:r>
            <w:r w:rsidR="00A32C75">
              <w:rPr>
                <w:noProof/>
                <w:webHidden/>
              </w:rPr>
              <w:fldChar w:fldCharType="begin"/>
            </w:r>
            <w:r w:rsidR="00A32C75">
              <w:rPr>
                <w:noProof/>
                <w:webHidden/>
              </w:rPr>
              <w:instrText xml:space="preserve"> PAGEREF _Toc19872044 \h </w:instrText>
            </w:r>
            <w:r w:rsidR="00A32C75">
              <w:rPr>
                <w:noProof/>
                <w:webHidden/>
              </w:rPr>
            </w:r>
            <w:r w:rsidR="00A32C75">
              <w:rPr>
                <w:noProof/>
                <w:webHidden/>
              </w:rPr>
              <w:fldChar w:fldCharType="separate"/>
            </w:r>
            <w:r w:rsidR="00A32C75">
              <w:rPr>
                <w:noProof/>
                <w:webHidden/>
              </w:rPr>
              <w:t>62</w:t>
            </w:r>
            <w:r w:rsidR="00A32C75">
              <w:rPr>
                <w:noProof/>
                <w:webHidden/>
              </w:rPr>
              <w:fldChar w:fldCharType="end"/>
            </w:r>
          </w:hyperlink>
        </w:p>
        <w:p w14:paraId="7887BD20" w14:textId="15B82A54" w:rsidR="00A32C75" w:rsidRDefault="009C209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45" w:history="1">
            <w:r w:rsidR="00A32C75" w:rsidRPr="005C5F14">
              <w:rPr>
                <w:rStyle w:val="Hypertextovprepojenie"/>
                <w:rFonts w:eastAsia="Times New Roman"/>
                <w:noProof/>
                <w:lang w:val="en-US"/>
              </w:rPr>
              <w:t>6.5.1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OverVerziuCiselnikov_v1</w:t>
            </w:r>
            <w:r w:rsidR="00A32C75">
              <w:rPr>
                <w:noProof/>
                <w:webHidden/>
              </w:rPr>
              <w:tab/>
            </w:r>
            <w:r w:rsidR="00A32C75">
              <w:rPr>
                <w:noProof/>
                <w:webHidden/>
              </w:rPr>
              <w:fldChar w:fldCharType="begin"/>
            </w:r>
            <w:r w:rsidR="00A32C75">
              <w:rPr>
                <w:noProof/>
                <w:webHidden/>
              </w:rPr>
              <w:instrText xml:space="preserve"> PAGEREF _Toc19872045 \h </w:instrText>
            </w:r>
            <w:r w:rsidR="00A32C75">
              <w:rPr>
                <w:noProof/>
                <w:webHidden/>
              </w:rPr>
            </w:r>
            <w:r w:rsidR="00A32C75">
              <w:rPr>
                <w:noProof/>
                <w:webHidden/>
              </w:rPr>
              <w:fldChar w:fldCharType="separate"/>
            </w:r>
            <w:r w:rsidR="00A32C75">
              <w:rPr>
                <w:noProof/>
                <w:webHidden/>
              </w:rPr>
              <w:t>62</w:t>
            </w:r>
            <w:r w:rsidR="00A32C75">
              <w:rPr>
                <w:noProof/>
                <w:webHidden/>
              </w:rPr>
              <w:fldChar w:fldCharType="end"/>
            </w:r>
          </w:hyperlink>
        </w:p>
        <w:p w14:paraId="62F3C02B" w14:textId="4D910538" w:rsidR="007204C8" w:rsidRDefault="0026505C" w:rsidP="007204C8">
          <w:r w:rsidRPr="00A35916">
            <w:fldChar w:fldCharType="end"/>
          </w:r>
        </w:p>
      </w:sdtContent>
    </w:sdt>
    <w:p w14:paraId="62F3C02C" w14:textId="77777777" w:rsidR="00ED62D5" w:rsidRDefault="00ED62D5">
      <w:pPr>
        <w:spacing w:after="0" w:line="240" w:lineRule="auto"/>
        <w:rPr>
          <w:rFonts w:ascii="Arial" w:hAnsi="Arial" w:cs="Arial"/>
          <w:b/>
          <w:kern w:val="28"/>
          <w:sz w:val="40"/>
        </w:rPr>
      </w:pPr>
      <w:bookmarkStart w:id="14" w:name="_Toc306804001"/>
      <w:r>
        <w:rPr>
          <w:rFonts w:ascii="Arial" w:hAnsi="Arial" w:cs="Arial"/>
          <w:b/>
          <w:kern w:val="28"/>
          <w:sz w:val="40"/>
        </w:rPr>
        <w:br w:type="page"/>
      </w:r>
    </w:p>
    <w:p w14:paraId="62F3C02D" w14:textId="77777777" w:rsidR="007204C8" w:rsidRDefault="007204C8" w:rsidP="007204C8">
      <w:pPr>
        <w:pStyle w:val="Nadpis1"/>
        <w:tabs>
          <w:tab w:val="clear" w:pos="360"/>
          <w:tab w:val="num" w:pos="540"/>
        </w:tabs>
        <w:spacing w:line="259" w:lineRule="auto"/>
        <w:jc w:val="both"/>
      </w:pPr>
      <w:bookmarkStart w:id="15" w:name="_Toc19871984"/>
      <w:r>
        <w:lastRenderedPageBreak/>
        <w:t>Manažérske zhrnutie</w:t>
      </w:r>
      <w:bookmarkEnd w:id="14"/>
      <w:bookmarkEnd w:id="15"/>
    </w:p>
    <w:p w14:paraId="62F3C02E" w14:textId="0F296C91" w:rsidR="0058321D" w:rsidRPr="000A1986" w:rsidRDefault="0058321D" w:rsidP="00A35916">
      <w:pPr>
        <w:pStyle w:val="ESONormal"/>
        <w:jc w:val="left"/>
      </w:pPr>
      <w:r w:rsidRPr="000A1986">
        <w:t>Dokument je časťou špecifikácie, ktorá definuje štandardnú sadu správ</w:t>
      </w:r>
      <w:r w:rsidR="005A6F5B">
        <w:t xml:space="preserve"> okrem tých , ktoré sú definopvané v samostatných dokumentoch pre erecept, evysetreni, elab</w:t>
      </w:r>
      <w:r w:rsidRPr="000A1986">
        <w:t xml:space="preserve"> a </w:t>
      </w:r>
      <w:r w:rsidR="00C218FA" w:rsidRPr="000A1986">
        <w:t>mechanizmov</w:t>
      </w:r>
      <w:r w:rsidRPr="000A1986">
        <w:t xml:space="preserve"> pre ich výmenu ktorá umožní integráciu informačných systémov poskytovateľov zdravotnej starostlivosti (ambulancie, lekárne, laboratóriá) tak by boli pokryté procesy definované v rámci </w:t>
      </w:r>
      <w:r w:rsidR="005A6F5B">
        <w:t>procesných scenárov, samostatný riadici dokument v zmysle Mapovaci_pavuk_vXY.ppt</w:t>
      </w:r>
      <w:r w:rsidRPr="000A1986">
        <w:t>.</w:t>
      </w:r>
    </w:p>
    <w:p w14:paraId="62F3C035" w14:textId="77777777" w:rsidR="007204C8" w:rsidRDefault="007204C8" w:rsidP="007204C8">
      <w:pPr>
        <w:pStyle w:val="ESONormal"/>
      </w:pPr>
    </w:p>
    <w:p w14:paraId="62F3C036" w14:textId="77777777" w:rsidR="0015388E" w:rsidRPr="000A1986" w:rsidRDefault="0015388E" w:rsidP="0015388E">
      <w:pPr>
        <w:pStyle w:val="Nadpis1"/>
        <w:tabs>
          <w:tab w:val="clear" w:pos="360"/>
          <w:tab w:val="num" w:pos="540"/>
        </w:tabs>
      </w:pPr>
      <w:bookmarkStart w:id="16" w:name="_Toc308440168"/>
      <w:bookmarkStart w:id="17" w:name="_Toc19871985"/>
      <w:r w:rsidRPr="000A1986">
        <w:t>Úvod</w:t>
      </w:r>
      <w:bookmarkEnd w:id="16"/>
      <w:bookmarkEnd w:id="17"/>
    </w:p>
    <w:p w14:paraId="62F3C037" w14:textId="77777777" w:rsidR="0015388E" w:rsidRPr="000A1986" w:rsidRDefault="0015388E" w:rsidP="0015388E">
      <w:pPr>
        <w:rPr>
          <w:rFonts w:ascii="Arial" w:hAnsi="Arial" w:cs="Arial"/>
          <w:b/>
        </w:rPr>
      </w:pPr>
      <w:r w:rsidRPr="000A1986">
        <w:rPr>
          <w:rFonts w:ascii="Arial" w:hAnsi="Arial" w:cs="Arial"/>
          <w:b/>
        </w:rPr>
        <w:t xml:space="preserve">Kapitoly </w:t>
      </w:r>
      <w:r w:rsidR="00665C94">
        <w:rPr>
          <w:rFonts w:ascii="Arial" w:hAnsi="Arial" w:cs="Arial"/>
          <w:b/>
        </w:rPr>
        <w:t>3, 4</w:t>
      </w:r>
      <w:r w:rsidR="00F5155F">
        <w:rPr>
          <w:rFonts w:ascii="Arial" w:hAnsi="Arial" w:cs="Arial"/>
          <w:b/>
        </w:rPr>
        <w:t>, 5</w:t>
      </w:r>
      <w:r w:rsidR="00665C94">
        <w:rPr>
          <w:rFonts w:ascii="Arial" w:hAnsi="Arial" w:cs="Arial"/>
          <w:b/>
        </w:rPr>
        <w:t xml:space="preserve"> a </w:t>
      </w:r>
      <w:r w:rsidR="00F5155F">
        <w:rPr>
          <w:rFonts w:ascii="Arial" w:hAnsi="Arial" w:cs="Arial"/>
          <w:b/>
        </w:rPr>
        <w:t>6</w:t>
      </w:r>
      <w:r w:rsidR="00665C94">
        <w:rPr>
          <w:rFonts w:ascii="Arial" w:hAnsi="Arial" w:cs="Arial"/>
          <w:b/>
        </w:rPr>
        <w:t xml:space="preserve"> </w:t>
      </w:r>
    </w:p>
    <w:p w14:paraId="62F3C038" w14:textId="77777777" w:rsidR="0015388E" w:rsidRPr="000A1986" w:rsidRDefault="0015388E" w:rsidP="00A35916">
      <w:pPr>
        <w:rPr>
          <w:rFonts w:ascii="Arial" w:hAnsi="Arial" w:cs="Arial"/>
        </w:rPr>
      </w:pPr>
      <w:r w:rsidRPr="000A1986">
        <w:rPr>
          <w:rFonts w:ascii="Arial" w:hAnsi="Arial" w:cs="Arial"/>
        </w:rPr>
        <w:t>Popisujú jednotlivé služby zaradené do nasledovných oblastí:</w:t>
      </w:r>
    </w:p>
    <w:p w14:paraId="62F3C039" w14:textId="77777777" w:rsidR="0015388E" w:rsidRPr="000A1986" w:rsidRDefault="0015388E" w:rsidP="00A35916">
      <w:pPr>
        <w:pStyle w:val="ESONormal"/>
        <w:numPr>
          <w:ilvl w:val="0"/>
          <w:numId w:val="11"/>
        </w:numPr>
        <w:jc w:val="left"/>
        <w:rPr>
          <w:rFonts w:cs="Arial"/>
        </w:rPr>
      </w:pPr>
      <w:r>
        <w:rPr>
          <w:rFonts w:cs="Arial"/>
        </w:rPr>
        <w:t>Elektronická zd</w:t>
      </w:r>
      <w:r w:rsidRPr="000A1986">
        <w:rPr>
          <w:rFonts w:cs="Arial"/>
        </w:rPr>
        <w:t>r</w:t>
      </w:r>
      <w:r>
        <w:rPr>
          <w:rFonts w:cs="Arial"/>
        </w:rPr>
        <w:t>a</w:t>
      </w:r>
      <w:r w:rsidRPr="000A1986">
        <w:rPr>
          <w:rFonts w:cs="Arial"/>
        </w:rPr>
        <w:t xml:space="preserve">votná knižka </w:t>
      </w:r>
      <w:r w:rsidR="00D25251">
        <w:rPr>
          <w:rFonts w:cs="Arial"/>
        </w:rPr>
        <w:t>osoby</w:t>
      </w:r>
    </w:p>
    <w:p w14:paraId="62F3C03A" w14:textId="77777777" w:rsidR="0015388E" w:rsidRDefault="0015388E" w:rsidP="00A35916">
      <w:pPr>
        <w:pStyle w:val="ESONormal"/>
        <w:numPr>
          <w:ilvl w:val="0"/>
          <w:numId w:val="11"/>
        </w:numPr>
        <w:jc w:val="left"/>
        <w:rPr>
          <w:rFonts w:cs="Arial"/>
        </w:rPr>
      </w:pPr>
      <w:r>
        <w:rPr>
          <w:rFonts w:cs="Arial"/>
        </w:rPr>
        <w:t>Medikácia/Preskripcia</w:t>
      </w:r>
    </w:p>
    <w:p w14:paraId="62F3C03B" w14:textId="77777777" w:rsidR="0015388E" w:rsidRDefault="0015388E" w:rsidP="00A35916">
      <w:pPr>
        <w:pStyle w:val="ESONormal"/>
        <w:numPr>
          <w:ilvl w:val="0"/>
          <w:numId w:val="11"/>
        </w:numPr>
        <w:jc w:val="left"/>
        <w:rPr>
          <w:rFonts w:cs="Arial"/>
        </w:rPr>
      </w:pPr>
      <w:r>
        <w:rPr>
          <w:rFonts w:cs="Arial"/>
        </w:rPr>
        <w:t xml:space="preserve">Alokácie </w:t>
      </w:r>
    </w:p>
    <w:p w14:paraId="62F3C03C" w14:textId="77777777" w:rsidR="00405713" w:rsidRDefault="00405713" w:rsidP="00A35916">
      <w:pPr>
        <w:pStyle w:val="ESONormal"/>
        <w:numPr>
          <w:ilvl w:val="0"/>
          <w:numId w:val="11"/>
        </w:numPr>
        <w:jc w:val="left"/>
        <w:rPr>
          <w:rFonts w:cs="Arial"/>
        </w:rPr>
      </w:pPr>
      <w:r>
        <w:rPr>
          <w:rFonts w:cs="Arial"/>
        </w:rPr>
        <w:t>JRUZ</w:t>
      </w:r>
    </w:p>
    <w:p w14:paraId="62F3C03D" w14:textId="77777777" w:rsidR="0015388E" w:rsidRPr="00481738" w:rsidRDefault="0015388E" w:rsidP="00A35916">
      <w:pPr>
        <w:pStyle w:val="ESONormal"/>
        <w:jc w:val="left"/>
        <w:rPr>
          <w:rFonts w:cs="Arial"/>
        </w:rPr>
      </w:pPr>
      <w:r w:rsidRPr="00481738">
        <w:rPr>
          <w:rFonts w:cs="Arial"/>
        </w:rPr>
        <w:t>Každá služba je popísaná v nasledovnej štruktúre:</w:t>
      </w:r>
    </w:p>
    <w:p w14:paraId="62F3C03E" w14:textId="77777777" w:rsidR="0015388E" w:rsidRPr="00481738" w:rsidRDefault="0015388E" w:rsidP="00A35916">
      <w:pPr>
        <w:pStyle w:val="ESONormal"/>
        <w:numPr>
          <w:ilvl w:val="0"/>
          <w:numId w:val="9"/>
        </w:numPr>
        <w:jc w:val="left"/>
        <w:rPr>
          <w:rFonts w:cs="Arial"/>
        </w:rPr>
      </w:pPr>
      <w:r w:rsidRPr="00481738">
        <w:rPr>
          <w:rFonts w:cs="Arial"/>
        </w:rPr>
        <w:t>Názov služby</w:t>
      </w:r>
    </w:p>
    <w:p w14:paraId="62F3C03F" w14:textId="77777777" w:rsidR="0015388E" w:rsidRPr="00481738" w:rsidRDefault="0015388E" w:rsidP="00A35916">
      <w:pPr>
        <w:pStyle w:val="ESONormal"/>
        <w:numPr>
          <w:ilvl w:val="0"/>
          <w:numId w:val="9"/>
        </w:numPr>
        <w:jc w:val="left"/>
        <w:rPr>
          <w:rFonts w:cs="Arial"/>
        </w:rPr>
      </w:pPr>
      <w:r w:rsidRPr="00481738">
        <w:rPr>
          <w:rFonts w:cs="Arial"/>
        </w:rPr>
        <w:t>Určenie – pre ktoré subjekty je daná služba určená</w:t>
      </w:r>
    </w:p>
    <w:p w14:paraId="62F3C040" w14:textId="77777777" w:rsidR="0015388E" w:rsidRPr="00481738" w:rsidRDefault="0015388E" w:rsidP="00A35916">
      <w:pPr>
        <w:pStyle w:val="ESONormal"/>
        <w:numPr>
          <w:ilvl w:val="0"/>
          <w:numId w:val="9"/>
        </w:numPr>
        <w:jc w:val="left"/>
        <w:rPr>
          <w:rFonts w:cs="Arial"/>
        </w:rPr>
      </w:pPr>
      <w:r w:rsidRPr="00481738">
        <w:rPr>
          <w:rFonts w:cs="Arial"/>
        </w:rPr>
        <w:t>Charakteristika – krátka charakteristika služby</w:t>
      </w:r>
    </w:p>
    <w:p w14:paraId="62F3C041" w14:textId="77777777" w:rsidR="0015388E" w:rsidRPr="00A16E7C" w:rsidRDefault="0015388E" w:rsidP="00A35916">
      <w:pPr>
        <w:pStyle w:val="ESONormal"/>
        <w:numPr>
          <w:ilvl w:val="0"/>
          <w:numId w:val="9"/>
        </w:numPr>
        <w:jc w:val="left"/>
        <w:rPr>
          <w:rFonts w:cs="Arial"/>
        </w:rPr>
      </w:pPr>
      <w:r w:rsidRPr="00A16E7C">
        <w:rPr>
          <w:rFonts w:cs="Arial"/>
        </w:rPr>
        <w:t>Popis – detailný popis služby</w:t>
      </w:r>
      <w:r w:rsidR="00481738" w:rsidRPr="00A16E7C">
        <w:rPr>
          <w:rFonts w:cs="Arial"/>
        </w:rPr>
        <w:t>, vrátane výnimiek</w:t>
      </w:r>
    </w:p>
    <w:p w14:paraId="62F3C042" w14:textId="77777777" w:rsidR="0015388E" w:rsidRPr="00481738" w:rsidRDefault="0015388E" w:rsidP="00A35916">
      <w:pPr>
        <w:pStyle w:val="ESONormal"/>
        <w:numPr>
          <w:ilvl w:val="0"/>
          <w:numId w:val="9"/>
        </w:numPr>
        <w:jc w:val="left"/>
        <w:rPr>
          <w:rFonts w:cs="Arial"/>
        </w:rPr>
      </w:pPr>
      <w:r w:rsidRPr="00481738">
        <w:rPr>
          <w:rFonts w:cs="Arial"/>
        </w:rPr>
        <w:t>Vstup – názov vstupnej adl/xsd špecifikácie</w:t>
      </w:r>
    </w:p>
    <w:p w14:paraId="62F3C043" w14:textId="77777777" w:rsidR="0015388E" w:rsidRDefault="0015388E" w:rsidP="00A35916">
      <w:pPr>
        <w:pStyle w:val="ESONormal"/>
        <w:numPr>
          <w:ilvl w:val="0"/>
          <w:numId w:val="9"/>
        </w:numPr>
        <w:jc w:val="left"/>
        <w:rPr>
          <w:rFonts w:cs="Arial"/>
        </w:rPr>
      </w:pPr>
      <w:r w:rsidRPr="00481738">
        <w:rPr>
          <w:rFonts w:cs="Arial"/>
        </w:rPr>
        <w:t>Výstup – názov výstupnej adl/xsd špecifikácie</w:t>
      </w:r>
    </w:p>
    <w:p w14:paraId="1022B8BA" w14:textId="14C76D20" w:rsidR="001F6C80" w:rsidRPr="00481738" w:rsidRDefault="001F6C80" w:rsidP="00A35916">
      <w:pPr>
        <w:pStyle w:val="ESONormal"/>
        <w:numPr>
          <w:ilvl w:val="0"/>
          <w:numId w:val="9"/>
        </w:numPr>
        <w:jc w:val="left"/>
        <w:rPr>
          <w:rFonts w:cs="Arial"/>
        </w:rPr>
      </w:pPr>
      <w:r>
        <w:rPr>
          <w:rFonts w:cs="Arial"/>
        </w:rPr>
        <w:t>Kód stránky EZKO – kód stránky na ktorú je overovaný súhlas pacienta</w:t>
      </w:r>
    </w:p>
    <w:p w14:paraId="62F3C044" w14:textId="77777777" w:rsidR="00ED62D5" w:rsidRDefault="00ED62D5">
      <w:pPr>
        <w:spacing w:after="0" w:line="240" w:lineRule="auto"/>
        <w:rPr>
          <w:rFonts w:ascii="Arial" w:hAnsi="Arial" w:cs="Arial"/>
          <w:b/>
          <w:kern w:val="28"/>
          <w:sz w:val="40"/>
        </w:rPr>
      </w:pPr>
      <w:bookmarkStart w:id="18" w:name="_Toc298426250"/>
      <w:bookmarkStart w:id="19" w:name="_Toc306804003"/>
      <w:r>
        <w:br w:type="page"/>
      </w:r>
    </w:p>
    <w:p w14:paraId="62F3C045" w14:textId="77777777" w:rsidR="007204C8" w:rsidRDefault="007204C8" w:rsidP="007204C8">
      <w:pPr>
        <w:pStyle w:val="Nadpis1"/>
        <w:tabs>
          <w:tab w:val="clear" w:pos="360"/>
          <w:tab w:val="num" w:pos="540"/>
        </w:tabs>
        <w:spacing w:line="259" w:lineRule="auto"/>
        <w:jc w:val="both"/>
      </w:pPr>
      <w:bookmarkStart w:id="20" w:name="_Toc19871986"/>
      <w:r w:rsidRPr="007204C8">
        <w:lastRenderedPageBreak/>
        <w:t>Služby</w:t>
      </w:r>
      <w:bookmarkEnd w:id="18"/>
      <w:r w:rsidRPr="007204C8">
        <w:t xml:space="preserve"> Elektronická zdravotná knižka o</w:t>
      </w:r>
      <w:bookmarkEnd w:id="19"/>
      <w:r w:rsidR="0015388E">
        <w:t>soby</w:t>
      </w:r>
      <w:bookmarkEnd w:id="20"/>
    </w:p>
    <w:p w14:paraId="535E5BE7" w14:textId="3DE8F0B3" w:rsidR="00571FDF" w:rsidRDefault="001B5B48" w:rsidP="00571FDF">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21" w:name="_Toc19871987"/>
      <w:r>
        <w:rPr>
          <w:rFonts w:eastAsia="Times New Roman"/>
          <w:bCs/>
          <w:szCs w:val="24"/>
        </w:rPr>
        <w:t>EZK</w:t>
      </w:r>
      <w:bookmarkEnd w:id="21"/>
      <w:r>
        <w:rPr>
          <w:b w:val="0"/>
          <w:bCs/>
          <w:sz w:val="20"/>
          <w:szCs w:val="24"/>
        </w:rPr>
        <w:fldChar w:fldCharType="end"/>
      </w:r>
      <w:r>
        <w:rPr>
          <w:rFonts w:eastAsia="Times New Roman"/>
          <w:bCs/>
          <w:szCs w:val="24"/>
          <w:lang w:val="en-US"/>
        </w:rPr>
        <w:t xml:space="preserve"> </w:t>
      </w:r>
    </w:p>
    <w:p w14:paraId="02845331" w14:textId="2B1B0526" w:rsidR="00571FDF" w:rsidRDefault="00571FDF" w:rsidP="00571FDF">
      <w:pPr>
        <w:rPr>
          <w:rFonts w:ascii="Times New Roman" w:eastAsia="Times New Roman" w:hAnsi="Times New Roman"/>
          <w:szCs w:val="24"/>
        </w:rPr>
      </w:pPr>
      <w:r>
        <w:fldChar w:fldCharType="begin" w:fldLock="1"/>
      </w:r>
      <w:r>
        <w:rPr>
          <w:szCs w:val="24"/>
        </w:rPr>
        <w:instrText>MERGEFIELD Pkg.Notes</w:instrText>
      </w:r>
      <w:r>
        <w:rPr>
          <w:szCs w:val="24"/>
        </w:rPr>
        <w:fldChar w:fldCharType="end"/>
      </w:r>
      <w:r w:rsidRPr="61F0F48B">
        <w:rPr>
          <w:rFonts w:eastAsia="Times New Roman"/>
        </w:rPr>
        <w:t xml:space="preserve">ĺňanie PS sú súčasťou verzie v5 a vyššie nového IM pod označením </w:t>
      </w:r>
      <w:r>
        <w:rPr>
          <w:rFonts w:eastAsia="Times New Roman"/>
          <w:b/>
          <w:bCs/>
        </w:rPr>
        <w:t>ezdravie_evysetrenie</w:t>
      </w:r>
      <w:r w:rsidRPr="00D93D3C">
        <w:rPr>
          <w:rFonts w:eastAsia="Times New Roman"/>
          <w:b/>
          <w:bCs/>
        </w:rPr>
        <w:t>_IM_XXXX_vXX.docx</w:t>
      </w:r>
      <w:r w:rsidRPr="61F0F48B">
        <w:rPr>
          <w:rFonts w:eastAsia="Times New Roman"/>
        </w:rPr>
        <w:t>. Služby uvedené v tejto kapitole budú postupne vypnuté z dôvodu ich náhrady verziou v5 a vyššou.</w:t>
      </w:r>
      <w:r w:rsidRPr="61F0F48B">
        <w:rPr>
          <w:rFonts w:eastAsia="Times New Roman"/>
          <w:lang w:val="en-US"/>
        </w:rPr>
        <w:t xml:space="preserve">  </w:t>
      </w:r>
      <w:r>
        <w:fldChar w:fldCharType="begin" w:fldLock="1"/>
      </w:r>
      <w:r>
        <w:rPr>
          <w:szCs w:val="24"/>
        </w:rPr>
        <w:instrText xml:space="preserve">MERGEFIELD </w:instrText>
      </w:r>
      <w:r>
        <w:rPr>
          <w:rFonts w:eastAsia="Times New Roman"/>
          <w:szCs w:val="24"/>
        </w:rPr>
        <w:instrText>Pkg.Notes</w:instrText>
      </w:r>
      <w:r>
        <w:rPr>
          <w:szCs w:val="24"/>
        </w:rPr>
        <w:fldChar w:fldCharType="end"/>
      </w:r>
    </w:p>
    <w:p w14:paraId="2C66E5A2" w14:textId="77777777" w:rsidR="00571FDF" w:rsidRPr="00571FDF" w:rsidRDefault="00571FDF" w:rsidP="00A35916">
      <w:pPr>
        <w:pStyle w:val="ESONormal"/>
        <w:rPr>
          <w:lang w:val="en-US"/>
        </w:rPr>
      </w:pPr>
    </w:p>
    <w:bookmarkStart w:id="22" w:name="DajOriginalnyZdravotnyZaznam"/>
    <w:bookmarkStart w:id="23" w:name="BKM_D8B0B6FC_7B80_4e09_A8C4_570D037D762B"/>
    <w:bookmarkEnd w:id="22"/>
    <w:bookmarkEnd w:id="23"/>
    <w:p w14:paraId="04A20AAB"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24" w:name="_Toc19871988"/>
      <w:r>
        <w:rPr>
          <w:rFonts w:eastAsia="Times New Roman"/>
          <w:bCs w:val="0"/>
          <w:szCs w:val="24"/>
        </w:rPr>
        <w:t>DajOriginalnyZdravotnyZaznam</w:t>
      </w:r>
      <w:bookmarkEnd w:id="24"/>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3BB5F6B7" w14:textId="77777777">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29E49A8" w14:textId="77777777" w:rsidR="00E70CBC" w:rsidRDefault="00E70CBC">
            <w:pPr>
              <w:rPr>
                <w:szCs w:val="24"/>
              </w:rPr>
            </w:pPr>
            <w:bookmarkStart w:id="25" w:name="BKM_DC8FBA85_9CCE_4ba5_8E96_141024EAC5BD"/>
            <w:bookmarkEnd w:id="25"/>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4D7C7C36"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DajOriginalnyZdravotnyZaznam</w:t>
            </w:r>
            <w:r>
              <w:rPr>
                <w:szCs w:val="24"/>
              </w:rPr>
              <w:fldChar w:fldCharType="end"/>
            </w:r>
          </w:p>
        </w:tc>
      </w:tr>
      <w:tr w:rsidR="00E70CBC" w14:paraId="695964A2"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EC68ED1"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3261B494"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03054AC6"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5769702"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18C00BE"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zabezpeči poskytnutie originálneho zdravotného záznamu, ktorého povôd je overiteľný používateľom.</w:t>
            </w:r>
            <w:r>
              <w:rPr>
                <w:szCs w:val="24"/>
              </w:rPr>
              <w:fldChar w:fldCharType="end"/>
            </w:r>
          </w:p>
        </w:tc>
      </w:tr>
      <w:tr w:rsidR="00E70CBC" w14:paraId="51F9C305"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D1247EC"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415E1934" w14:textId="2909C4BA" w:rsidR="00E70CBC" w:rsidRDefault="00E82E01">
            <w:pPr>
              <w:rPr>
                <w:szCs w:val="24"/>
              </w:rPr>
            </w:pPr>
            <w:r>
              <w:t>Synchrónny, Asynchrónny</w:t>
            </w:r>
          </w:p>
        </w:tc>
      </w:tr>
      <w:tr w:rsidR="00E70CBC" w14:paraId="5AB0D533"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5BB7C91"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34A6BA24" w14:textId="57773EFC"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 xml:space="preserve">Služba </w:t>
            </w:r>
            <w:r w:rsidR="00C218FA">
              <w:rPr>
                <w:rFonts w:eastAsia="Times New Roman"/>
                <w:szCs w:val="24"/>
              </w:rPr>
              <w:t>zabezpečí</w:t>
            </w:r>
            <w:r>
              <w:rPr>
                <w:rFonts w:eastAsia="Times New Roman"/>
                <w:szCs w:val="24"/>
              </w:rPr>
              <w:t xml:space="preserve"> poskytnutie originálneho zdravotného záznamu, ktorého </w:t>
            </w:r>
            <w:r w:rsidR="00C218FA">
              <w:rPr>
                <w:rFonts w:eastAsia="Times New Roman"/>
                <w:szCs w:val="24"/>
              </w:rPr>
              <w:t>pôvod</w:t>
            </w:r>
            <w:r>
              <w:rPr>
                <w:rFonts w:eastAsia="Times New Roman"/>
                <w:szCs w:val="24"/>
              </w:rPr>
              <w:t xml:space="preserve"> je overiteľný používateľom.</w:t>
            </w:r>
          </w:p>
          <w:p w14:paraId="7B3FCD78" w14:textId="77777777" w:rsidR="00E70CBC" w:rsidRDefault="00E70CBC">
            <w:pPr>
              <w:rPr>
                <w:rFonts w:eastAsia="Times New Roman"/>
                <w:szCs w:val="24"/>
              </w:rPr>
            </w:pPr>
          </w:p>
          <w:p w14:paraId="59BA5EFE" w14:textId="77777777" w:rsidR="00E70CBC" w:rsidRDefault="00E70CBC">
            <w:pPr>
              <w:rPr>
                <w:rFonts w:eastAsia="Times New Roman"/>
                <w:szCs w:val="24"/>
              </w:rPr>
            </w:pPr>
            <w:r>
              <w:rPr>
                <w:rFonts w:eastAsia="Times New Roman"/>
                <w:szCs w:val="24"/>
              </w:rPr>
              <w:t>Vstupom je:</w:t>
            </w:r>
          </w:p>
          <w:p w14:paraId="5DDB0D6A" w14:textId="77777777" w:rsidR="00E70CBC" w:rsidRDefault="00E70CBC" w:rsidP="009C3728">
            <w:pPr>
              <w:numPr>
                <w:ilvl w:val="0"/>
                <w:numId w:val="13"/>
              </w:numPr>
              <w:autoSpaceDE w:val="0"/>
              <w:autoSpaceDN w:val="0"/>
              <w:adjustRightInd w:val="0"/>
              <w:spacing w:after="1" w:line="240" w:lineRule="auto"/>
              <w:ind w:left="360" w:hanging="360"/>
              <w:rPr>
                <w:rFonts w:eastAsia="Times New Roman"/>
                <w:szCs w:val="24"/>
              </w:rPr>
            </w:pPr>
            <w:r>
              <w:rPr>
                <w:rFonts w:eastAsia="Times New Roman"/>
                <w:szCs w:val="24"/>
              </w:rPr>
              <w:t>RC_ID</w:t>
            </w:r>
          </w:p>
          <w:p w14:paraId="379E7EDD" w14:textId="77777777" w:rsidR="00E70CBC" w:rsidRDefault="00E70CBC" w:rsidP="009C3728">
            <w:pPr>
              <w:numPr>
                <w:ilvl w:val="0"/>
                <w:numId w:val="14"/>
              </w:numPr>
              <w:autoSpaceDE w:val="0"/>
              <w:autoSpaceDN w:val="0"/>
              <w:adjustRightInd w:val="0"/>
              <w:spacing w:after="1" w:line="240" w:lineRule="auto"/>
              <w:ind w:left="360" w:hanging="360"/>
              <w:rPr>
                <w:rFonts w:eastAsia="Times New Roman"/>
                <w:szCs w:val="24"/>
              </w:rPr>
            </w:pPr>
            <w:r>
              <w:rPr>
                <w:rFonts w:eastAsia="Times New Roman"/>
                <w:szCs w:val="24"/>
              </w:rPr>
              <w:t>AT token</w:t>
            </w:r>
          </w:p>
          <w:p w14:paraId="5675B894" w14:textId="77777777" w:rsidR="00E70CBC" w:rsidRDefault="00E70CBC" w:rsidP="009C3728">
            <w:pPr>
              <w:numPr>
                <w:ilvl w:val="0"/>
                <w:numId w:val="15"/>
              </w:numPr>
              <w:autoSpaceDE w:val="0"/>
              <w:autoSpaceDN w:val="0"/>
              <w:adjustRightInd w:val="0"/>
              <w:spacing w:after="1" w:line="240" w:lineRule="auto"/>
              <w:ind w:left="360" w:hanging="360"/>
              <w:rPr>
                <w:rFonts w:eastAsia="Times New Roman"/>
                <w:szCs w:val="24"/>
              </w:rPr>
            </w:pPr>
            <w:r>
              <w:rPr>
                <w:rFonts w:eastAsia="Times New Roman"/>
                <w:szCs w:val="24"/>
              </w:rPr>
              <w:t xml:space="preserve">IDPrZS v šifrovanej forme (ESID_REQ) </w:t>
            </w:r>
          </w:p>
          <w:p w14:paraId="7D36ECDD" w14:textId="77777777" w:rsidR="00E70CBC" w:rsidRDefault="00E70CBC">
            <w:pPr>
              <w:rPr>
                <w:rFonts w:eastAsia="Times New Roman"/>
                <w:szCs w:val="24"/>
              </w:rPr>
            </w:pPr>
          </w:p>
          <w:p w14:paraId="3F29D817" w14:textId="77777777" w:rsidR="00E70CBC" w:rsidRDefault="00E70CBC">
            <w:pPr>
              <w:rPr>
                <w:rFonts w:eastAsia="Times New Roman"/>
                <w:szCs w:val="24"/>
              </w:rPr>
            </w:pPr>
            <w:r>
              <w:rPr>
                <w:rFonts w:eastAsia="Times New Roman"/>
                <w:szCs w:val="24"/>
              </w:rPr>
              <w:t>Výstupom je originálna správa s identifikáciou subjektu, ktorá je čitateľná pre oprávneného používateľa.</w:t>
            </w:r>
          </w:p>
          <w:p w14:paraId="4353C34C" w14:textId="77777777" w:rsidR="00E70CBC" w:rsidRDefault="00E70CBC">
            <w:pPr>
              <w:rPr>
                <w:rFonts w:eastAsia="Times New Roman"/>
                <w:szCs w:val="24"/>
              </w:rPr>
            </w:pPr>
          </w:p>
          <w:p w14:paraId="7F780562" w14:textId="77777777" w:rsidR="00E70CBC" w:rsidRDefault="00E70CBC">
            <w:pPr>
              <w:rPr>
                <w:rFonts w:eastAsia="Times New Roman"/>
                <w:szCs w:val="24"/>
              </w:rPr>
            </w:pPr>
            <w:r>
              <w:rPr>
                <w:rFonts w:eastAsia="Times New Roman"/>
                <w:b/>
                <w:szCs w:val="24"/>
              </w:rPr>
              <w:t>Výnimky:</w:t>
            </w:r>
          </w:p>
          <w:p w14:paraId="3A738B72" w14:textId="77777777" w:rsidR="00E70CBC" w:rsidRDefault="00E70CBC">
            <w:pPr>
              <w:rPr>
                <w:rFonts w:eastAsia="Times New Roman"/>
                <w:szCs w:val="24"/>
              </w:rPr>
            </w:pPr>
            <w:r>
              <w:rPr>
                <w:rFonts w:eastAsia="Times New Roman"/>
                <w:szCs w:val="24"/>
              </w:rPr>
              <w:t>E900001 - Nepridelený consent - Originálnu správu nie je možné poskytnúť, nebol vydaný súhlas (CT) na prístup.</w:t>
            </w:r>
          </w:p>
          <w:p w14:paraId="7DB95E37" w14:textId="77777777" w:rsidR="00E70CBC" w:rsidRDefault="00E70CBC">
            <w:pPr>
              <w:rPr>
                <w:rFonts w:eastAsia="Times New Roman"/>
                <w:szCs w:val="24"/>
              </w:rPr>
            </w:pPr>
            <w:r>
              <w:rPr>
                <w:rFonts w:eastAsia="Times New Roman"/>
                <w:szCs w:val="24"/>
              </w:rPr>
              <w:t>E900002 - Nepotvrdená prítomnosť pacienta, ak je táto prítomnosť vyžadovaná pri službu DajOriginalnyZdravotnyZaznam - vracenie výnimky je závislé od nastavenia autorizácie pre službu DajOriginálny ZdravotnýZáznam.</w:t>
            </w:r>
          </w:p>
          <w:p w14:paraId="4B6060F6" w14:textId="77777777" w:rsidR="00E70CBC" w:rsidRDefault="00E70CBC">
            <w:pPr>
              <w:rPr>
                <w:rFonts w:eastAsia="Times New Roman"/>
                <w:szCs w:val="24"/>
              </w:rPr>
            </w:pPr>
            <w:r>
              <w:rPr>
                <w:rFonts w:eastAsia="Times New Roman"/>
                <w:szCs w:val="24"/>
              </w:rPr>
              <w:t>E300001 - EZKO pacienta je uzamknuté - nie je z neho možné poskytovať žiadne údaje o zdravotnom stave.</w:t>
            </w:r>
          </w:p>
          <w:p w14:paraId="4B74964F" w14:textId="77777777" w:rsidR="00E70CBC" w:rsidRDefault="00E70CBC">
            <w:pPr>
              <w:rPr>
                <w:rFonts w:eastAsia="Times New Roman"/>
                <w:szCs w:val="24"/>
              </w:rPr>
            </w:pPr>
            <w:r>
              <w:rPr>
                <w:rFonts w:eastAsia="Times New Roman"/>
                <w:szCs w:val="24"/>
              </w:rPr>
              <w:t>E300022 - Pacient má v registri vyplnený dátum úmrtia a už nie je možné poskytovať údaje o jeho zdravotnom stave.</w:t>
            </w:r>
          </w:p>
          <w:p w14:paraId="52B71F7A" w14:textId="77777777" w:rsidR="00E70CBC" w:rsidRDefault="00E70CBC">
            <w:pPr>
              <w:rPr>
                <w:rFonts w:eastAsia="Times New Roman"/>
                <w:szCs w:val="24"/>
              </w:rPr>
            </w:pPr>
            <w:r>
              <w:rPr>
                <w:rFonts w:eastAsia="Times New Roman"/>
                <w:szCs w:val="24"/>
              </w:rPr>
              <w:t>E300005 - Operácie nie je možné vykonať - všeobecný problém systému.</w:t>
            </w:r>
          </w:p>
          <w:p w14:paraId="563F6FCC" w14:textId="77777777" w:rsidR="00E70CBC" w:rsidRDefault="00E70CBC">
            <w:pPr>
              <w:rPr>
                <w:szCs w:val="24"/>
              </w:rPr>
            </w:pPr>
            <w:r>
              <w:rPr>
                <w:rFonts w:eastAsia="Times New Roman"/>
                <w:szCs w:val="24"/>
              </w:rPr>
              <w:t>E000001 - Objekt neexistuje - správa s požadovaným  rc_id nie je v archíve evidovaná</w:t>
            </w:r>
          </w:p>
        </w:tc>
      </w:tr>
      <w:tr w:rsidR="00E70CBC" w14:paraId="4AA0DA91"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CEFFB8A" w14:textId="77777777" w:rsidR="00E70CBC" w:rsidRDefault="00E70CBC">
            <w:pPr>
              <w:rPr>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2D91BA32"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DajOriginalnyZdravotnyZaznam_Request.XSD</w:t>
            </w:r>
            <w:r>
              <w:rPr>
                <w:szCs w:val="24"/>
              </w:rPr>
              <w:fldChar w:fldCharType="end"/>
            </w:r>
          </w:p>
        </w:tc>
      </w:tr>
      <w:tr w:rsidR="00E70CBC" w14:paraId="458D0BDA"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7EDD4AE" w14:textId="77777777" w:rsidR="00E70CBC" w:rsidRDefault="00E70CBC">
            <w:pPr>
              <w:rPr>
                <w:szCs w:val="24"/>
              </w:rPr>
            </w:pPr>
            <w:r>
              <w:rPr>
                <w:rFonts w:eastAsia="Times New Roman"/>
                <w:szCs w:val="24"/>
              </w:rPr>
              <w:lastRenderedPageBreak/>
              <w:t>Výstup</w:t>
            </w:r>
          </w:p>
        </w:tc>
        <w:tc>
          <w:tcPr>
            <w:tcW w:w="7200" w:type="dxa"/>
            <w:tcBorders>
              <w:top w:val="single" w:sz="2" w:space="0" w:color="auto"/>
              <w:left w:val="single" w:sz="2" w:space="0" w:color="auto"/>
              <w:bottom w:val="single" w:sz="2" w:space="0" w:color="auto"/>
              <w:right w:val="single" w:sz="2" w:space="0" w:color="auto"/>
            </w:tcBorders>
            <w:vAlign w:val="center"/>
          </w:tcPr>
          <w:p w14:paraId="1A04CF2F"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DajOriginalnyZdravotnyZaznam_Response.XSD</w:t>
            </w:r>
            <w:r>
              <w:rPr>
                <w:szCs w:val="24"/>
              </w:rPr>
              <w:fldChar w:fldCharType="end"/>
            </w:r>
          </w:p>
        </w:tc>
      </w:tr>
      <w:tr w:rsidR="00E70CBC" w14:paraId="077D1287"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F0C7280" w14:textId="77777777" w:rsidR="00E70CBC" w:rsidRDefault="00E70CBC">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2B917D3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end"/>
            </w:r>
          </w:p>
        </w:tc>
      </w:tr>
    </w:tbl>
    <w:p w14:paraId="168DA53B" w14:textId="18713A5B" w:rsidR="00E70CBC" w:rsidRDefault="00E70CBC" w:rsidP="00E70CBC">
      <w:pPr>
        <w:rPr>
          <w:rFonts w:ascii="Times New Roman" w:eastAsia="Times New Roman" w:hAnsi="Times New Roman"/>
          <w:szCs w:val="24"/>
        </w:rPr>
      </w:pPr>
      <w:r>
        <w:rPr>
          <w:rFonts w:eastAsia="Times New Roman"/>
          <w:szCs w:val="24"/>
        </w:rPr>
        <w:t xml:space="preserve">   </w:t>
      </w:r>
    </w:p>
    <w:bookmarkStart w:id="26" w:name="OverPristupKOriginalnemuZdravotnemuZazna"/>
    <w:bookmarkStart w:id="27" w:name="BKM_3B042A80_1BFB_40a3_93C5_2DB34533D487"/>
    <w:bookmarkEnd w:id="26"/>
    <w:bookmarkEnd w:id="27"/>
    <w:p w14:paraId="530898FB"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28" w:name="_Toc19871989"/>
      <w:r>
        <w:rPr>
          <w:rFonts w:eastAsia="Times New Roman"/>
          <w:bCs w:val="0"/>
          <w:szCs w:val="24"/>
        </w:rPr>
        <w:t>OverPristupKOriginalnemuZdravotnemuZaznamu</w:t>
      </w:r>
      <w:bookmarkEnd w:id="28"/>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181BCA47"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2CA18459" w14:textId="77777777" w:rsidR="00E70CBC" w:rsidRDefault="00E70CBC">
            <w:pPr>
              <w:rPr>
                <w:szCs w:val="24"/>
              </w:rPr>
            </w:pPr>
            <w:bookmarkStart w:id="29" w:name="BKM_9A764A34_699E_4747_AFEE_D3AAC7F467DD"/>
            <w:bookmarkEnd w:id="29"/>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4B5F0A52"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OverPristupKOriginalnemuZdravotnemuZaznamu</w:t>
            </w:r>
            <w:r>
              <w:rPr>
                <w:szCs w:val="24"/>
              </w:rPr>
              <w:fldChar w:fldCharType="end"/>
            </w:r>
          </w:p>
        </w:tc>
      </w:tr>
      <w:tr w:rsidR="00E70CBC" w14:paraId="3D4C4C64"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7D2BBB23"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11B73A82"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6213FEBF"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331B76E4"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3FACC52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vráti  potvrdenie alebo zamietnutie prístupu k požadovanému zdravotnému záznamu.</w:t>
            </w:r>
            <w:r>
              <w:rPr>
                <w:szCs w:val="24"/>
              </w:rPr>
              <w:fldChar w:fldCharType="end"/>
            </w:r>
          </w:p>
        </w:tc>
      </w:tr>
      <w:tr w:rsidR="00E70CBC" w14:paraId="2B00B1EC"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420CB37"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6920D10C" w14:textId="5A9A58EE" w:rsidR="00E70CBC" w:rsidRDefault="0090093A">
            <w:pPr>
              <w:rPr>
                <w:szCs w:val="24"/>
              </w:rPr>
            </w:pPr>
            <w:r>
              <w:t>Synchrónny, Asynchrónny</w:t>
            </w:r>
          </w:p>
        </w:tc>
      </w:tr>
      <w:tr w:rsidR="00E70CBC" w14:paraId="5747FE5B"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4B6682D"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74C75E16"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vráti  potvrdenie alebo zamietnutie prístupu k požadovanému zdravotnému záznamu.</w:t>
            </w:r>
          </w:p>
          <w:p w14:paraId="1F7166BC" w14:textId="77777777" w:rsidR="00E70CBC" w:rsidRDefault="00E70CBC">
            <w:pPr>
              <w:rPr>
                <w:rFonts w:eastAsia="Times New Roman"/>
                <w:szCs w:val="24"/>
              </w:rPr>
            </w:pPr>
          </w:p>
          <w:p w14:paraId="5C7EEDC5" w14:textId="77777777" w:rsidR="00E70CBC" w:rsidRDefault="00E70CBC">
            <w:pPr>
              <w:rPr>
                <w:rFonts w:eastAsia="Times New Roman"/>
                <w:szCs w:val="24"/>
              </w:rPr>
            </w:pPr>
            <w:r>
              <w:rPr>
                <w:rFonts w:eastAsia="Times New Roman"/>
                <w:szCs w:val="24"/>
              </w:rPr>
              <w:t>Vstupom je:</w:t>
            </w:r>
          </w:p>
          <w:p w14:paraId="0C74969B" w14:textId="77777777" w:rsidR="00E70CBC" w:rsidRDefault="00E70CBC" w:rsidP="009C3728">
            <w:pPr>
              <w:numPr>
                <w:ilvl w:val="0"/>
                <w:numId w:val="16"/>
              </w:numPr>
              <w:autoSpaceDE w:val="0"/>
              <w:autoSpaceDN w:val="0"/>
              <w:adjustRightInd w:val="0"/>
              <w:spacing w:after="1" w:line="240" w:lineRule="auto"/>
              <w:ind w:left="360" w:hanging="360"/>
              <w:rPr>
                <w:rFonts w:eastAsia="Times New Roman"/>
                <w:szCs w:val="24"/>
              </w:rPr>
            </w:pPr>
            <w:r>
              <w:rPr>
                <w:rFonts w:eastAsia="Times New Roman"/>
                <w:szCs w:val="24"/>
              </w:rPr>
              <w:t>RC_ID</w:t>
            </w:r>
          </w:p>
          <w:p w14:paraId="6FC26B55" w14:textId="77777777" w:rsidR="00E70CBC" w:rsidRDefault="00E70CBC" w:rsidP="009C3728">
            <w:pPr>
              <w:numPr>
                <w:ilvl w:val="0"/>
                <w:numId w:val="17"/>
              </w:numPr>
              <w:autoSpaceDE w:val="0"/>
              <w:autoSpaceDN w:val="0"/>
              <w:adjustRightInd w:val="0"/>
              <w:spacing w:after="1" w:line="240" w:lineRule="auto"/>
              <w:ind w:left="360" w:hanging="360"/>
              <w:rPr>
                <w:rFonts w:eastAsia="Times New Roman"/>
                <w:szCs w:val="24"/>
              </w:rPr>
            </w:pPr>
            <w:r>
              <w:rPr>
                <w:rFonts w:eastAsia="Times New Roman"/>
                <w:szCs w:val="24"/>
              </w:rPr>
              <w:t>AT token</w:t>
            </w:r>
          </w:p>
          <w:p w14:paraId="109C9078" w14:textId="77777777" w:rsidR="00E70CBC" w:rsidRDefault="00E70CBC" w:rsidP="009C3728">
            <w:pPr>
              <w:numPr>
                <w:ilvl w:val="0"/>
                <w:numId w:val="18"/>
              </w:numPr>
              <w:autoSpaceDE w:val="0"/>
              <w:autoSpaceDN w:val="0"/>
              <w:adjustRightInd w:val="0"/>
              <w:spacing w:after="1" w:line="240" w:lineRule="auto"/>
              <w:ind w:left="360" w:hanging="360"/>
              <w:rPr>
                <w:rFonts w:eastAsia="Times New Roman"/>
                <w:szCs w:val="24"/>
              </w:rPr>
            </w:pPr>
            <w:r>
              <w:rPr>
                <w:rFonts w:eastAsia="Times New Roman"/>
                <w:szCs w:val="24"/>
              </w:rPr>
              <w:t xml:space="preserve">IDPrZS v šifrovanej forme (ESID_REQ) </w:t>
            </w:r>
          </w:p>
          <w:p w14:paraId="615F1758" w14:textId="77777777" w:rsidR="00E70CBC" w:rsidRDefault="00E70CBC">
            <w:pPr>
              <w:rPr>
                <w:rFonts w:eastAsia="Times New Roman"/>
                <w:szCs w:val="24"/>
              </w:rPr>
            </w:pPr>
          </w:p>
          <w:p w14:paraId="180F7D50" w14:textId="2C7D1BD2" w:rsidR="00E70CBC" w:rsidRDefault="61F0F48B" w:rsidP="61F0F48B">
            <w:pPr>
              <w:rPr>
                <w:rFonts w:eastAsia="Times New Roman"/>
              </w:rPr>
            </w:pPr>
            <w:r w:rsidRPr="61F0F48B">
              <w:rPr>
                <w:rFonts w:eastAsia="Times New Roman"/>
              </w:rPr>
              <w:t>Výstupom príznak TRUE alebo FALSE.</w:t>
            </w:r>
          </w:p>
          <w:p w14:paraId="25472095" w14:textId="77777777" w:rsidR="00E70CBC" w:rsidRDefault="00E70CBC">
            <w:pPr>
              <w:rPr>
                <w:rFonts w:eastAsia="Times New Roman"/>
                <w:szCs w:val="24"/>
              </w:rPr>
            </w:pPr>
            <w:r>
              <w:rPr>
                <w:rFonts w:eastAsia="Times New Roman"/>
                <w:szCs w:val="24"/>
              </w:rPr>
              <w:t>Význam:</w:t>
            </w:r>
          </w:p>
          <w:p w14:paraId="34B9C8A6" w14:textId="77777777" w:rsidR="00E70CBC" w:rsidRDefault="00E70CBC">
            <w:pPr>
              <w:rPr>
                <w:rFonts w:eastAsia="Times New Roman"/>
                <w:szCs w:val="24"/>
              </w:rPr>
            </w:pPr>
            <w:r>
              <w:rPr>
                <w:rFonts w:eastAsia="Times New Roman"/>
                <w:szCs w:val="24"/>
              </w:rPr>
              <w:t>- TRUE - je povolený prístup k originálnemu zdravotnému záznamu</w:t>
            </w:r>
          </w:p>
          <w:p w14:paraId="56535DF2" w14:textId="2E79056E" w:rsidR="00E70CBC" w:rsidRDefault="61F0F48B">
            <w:pPr>
              <w:rPr>
                <w:szCs w:val="24"/>
              </w:rPr>
            </w:pPr>
            <w:r w:rsidRPr="61F0F48B">
              <w:rPr>
                <w:rFonts w:eastAsia="Times New Roman"/>
              </w:rPr>
              <w:t>- FALSE - nie je povolený prístup k originálnemu zdravotnému záznamy z akéhokoľvek dôvodu.</w:t>
            </w:r>
          </w:p>
        </w:tc>
      </w:tr>
      <w:tr w:rsidR="00E70CBC" w14:paraId="02D5353F"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FF5C30B" w14:textId="77777777" w:rsidR="00E70CBC" w:rsidRDefault="00E70CBC">
            <w:pPr>
              <w:rPr>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124882F9"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OverPristupKOriginalnemuZdravotnemuZaznamu_Request.XSD</w:t>
            </w:r>
            <w:r>
              <w:rPr>
                <w:szCs w:val="24"/>
              </w:rPr>
              <w:fldChar w:fldCharType="end"/>
            </w:r>
          </w:p>
        </w:tc>
      </w:tr>
      <w:tr w:rsidR="00E70CBC" w14:paraId="3E22E8C0"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8685A7F"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6664A536"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OverPristupKOriginalnemuZdravotnemuZaznamu_Response.XSD</w:t>
            </w:r>
            <w:r>
              <w:rPr>
                <w:szCs w:val="24"/>
              </w:rPr>
              <w:fldChar w:fldCharType="end"/>
            </w:r>
          </w:p>
        </w:tc>
      </w:tr>
      <w:tr w:rsidR="00E70CBC" w14:paraId="054060EC"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C47E950" w14:textId="77777777" w:rsidR="00E70CBC" w:rsidRDefault="00E70CBC">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4DCE7A8D"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end"/>
            </w:r>
          </w:p>
        </w:tc>
      </w:tr>
    </w:tbl>
    <w:p w14:paraId="1B750A8A" w14:textId="315EFEA2" w:rsidR="00E70CBC" w:rsidRDefault="00E70CBC" w:rsidP="00E70CBC">
      <w:pPr>
        <w:rPr>
          <w:rFonts w:ascii="Times New Roman" w:eastAsia="Times New Roman" w:hAnsi="Times New Roman"/>
          <w:szCs w:val="24"/>
        </w:rPr>
      </w:pPr>
      <w:r>
        <w:rPr>
          <w:rFonts w:eastAsia="Times New Roman"/>
          <w:szCs w:val="24"/>
        </w:rPr>
        <w:t xml:space="preserve"> </w:t>
      </w:r>
      <w:bookmarkStart w:id="30" w:name="VyhladajKontaktneaICEUdaje"/>
      <w:bookmarkStart w:id="31" w:name="BKM_609AB5F1_1AB2_4c01_BDF9_4EA10973A9FB"/>
      <w:bookmarkEnd w:id="30"/>
      <w:bookmarkEnd w:id="31"/>
    </w:p>
    <w:bookmarkStart w:id="32" w:name="VyhladajUzivanieVolnopredajnychLiekov"/>
    <w:bookmarkStart w:id="33" w:name="BKM_F48DE5BB_0BA4_428d_9B9E_5EE03D966E7E"/>
    <w:bookmarkEnd w:id="32"/>
    <w:bookmarkEnd w:id="33"/>
    <w:p w14:paraId="74221284"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34" w:name="_Toc19871990"/>
      <w:r>
        <w:rPr>
          <w:rFonts w:eastAsia="Times New Roman"/>
          <w:bCs w:val="0"/>
          <w:szCs w:val="24"/>
        </w:rPr>
        <w:t>VyhladajUzivanieVolnopredajnychLiekov</w:t>
      </w:r>
      <w:bookmarkEnd w:id="34"/>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09E25897" w14:textId="77777777" w:rsidTr="42653724">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165AD962" w14:textId="77777777" w:rsidR="00E70CBC" w:rsidRDefault="00E70CBC">
            <w:pPr>
              <w:rPr>
                <w:szCs w:val="24"/>
              </w:rPr>
            </w:pPr>
            <w:bookmarkStart w:id="35" w:name="BKM_1416987D_D49D_4eab_8450_77BF6158A2BD"/>
            <w:bookmarkEnd w:id="35"/>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6522F03"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VyhladajUzivanieVolnopredajnychLiekov</w:t>
            </w:r>
            <w:r>
              <w:rPr>
                <w:szCs w:val="24"/>
              </w:rPr>
              <w:fldChar w:fldCharType="end"/>
            </w:r>
          </w:p>
        </w:tc>
      </w:tr>
      <w:tr w:rsidR="00E70CBC" w14:paraId="587E5760" w14:textId="77777777" w:rsidTr="42653724">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B6D4BCE"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3B020B7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7194375A" w14:textId="77777777" w:rsidTr="42653724">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1EAEFD8"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2CFFEF83"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poskytne údajov pacienta o užívaní voľnopredajných liekov.</w:t>
            </w:r>
            <w:r>
              <w:rPr>
                <w:szCs w:val="24"/>
              </w:rPr>
              <w:fldChar w:fldCharType="end"/>
            </w:r>
          </w:p>
        </w:tc>
      </w:tr>
      <w:tr w:rsidR="00E70CBC" w14:paraId="7EA61199"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E1C6277"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1FA694B" w14:textId="628F919A" w:rsidR="00E70CBC" w:rsidRDefault="00E82E01">
            <w:pPr>
              <w:rPr>
                <w:szCs w:val="24"/>
              </w:rPr>
            </w:pPr>
            <w:r>
              <w:t>Synchrónny, Asynchrónny</w:t>
            </w:r>
          </w:p>
        </w:tc>
      </w:tr>
      <w:tr w:rsidR="00E70CBC" w14:paraId="29BE8DA9"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3FE12FF"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52B8726"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Cieľom služby je poskytnutie  údajov pacienta o užívaní voľnopredajných liekov. Pomocou filtračných kritérií je možné tento zoznam obmedziť.</w:t>
            </w:r>
          </w:p>
          <w:p w14:paraId="71EC6D5B" w14:textId="77777777" w:rsidR="00E70CBC" w:rsidRDefault="00E70CBC">
            <w:pPr>
              <w:rPr>
                <w:rFonts w:eastAsia="Times New Roman"/>
                <w:szCs w:val="24"/>
              </w:rPr>
            </w:pPr>
          </w:p>
          <w:p w14:paraId="162C30E0" w14:textId="77777777" w:rsidR="00E70CBC" w:rsidRDefault="00E70CBC">
            <w:pPr>
              <w:rPr>
                <w:rFonts w:eastAsia="Times New Roman"/>
                <w:szCs w:val="24"/>
              </w:rPr>
            </w:pPr>
            <w:r>
              <w:rPr>
                <w:rFonts w:eastAsia="Times New Roman"/>
                <w:szCs w:val="24"/>
              </w:rPr>
              <w:t>Vstup: Id pacienta</w:t>
            </w:r>
          </w:p>
          <w:p w14:paraId="385BBBBF" w14:textId="77777777" w:rsidR="00E70CBC" w:rsidRDefault="00E70CBC">
            <w:pPr>
              <w:rPr>
                <w:rFonts w:eastAsia="Times New Roman"/>
                <w:szCs w:val="24"/>
              </w:rPr>
            </w:pPr>
            <w:r>
              <w:rPr>
                <w:rFonts w:eastAsia="Times New Roman"/>
                <w:szCs w:val="24"/>
              </w:rPr>
              <w:lastRenderedPageBreak/>
              <w:t xml:space="preserve">            Dátum začiatku užívania od-do</w:t>
            </w:r>
          </w:p>
          <w:p w14:paraId="323E54F8" w14:textId="77777777" w:rsidR="00E70CBC" w:rsidRDefault="00E70CBC">
            <w:pPr>
              <w:rPr>
                <w:rFonts w:eastAsia="Times New Roman"/>
                <w:szCs w:val="24"/>
              </w:rPr>
            </w:pPr>
            <w:r>
              <w:rPr>
                <w:rFonts w:eastAsia="Times New Roman"/>
                <w:szCs w:val="24"/>
              </w:rPr>
              <w:t xml:space="preserve">        </w:t>
            </w:r>
          </w:p>
          <w:p w14:paraId="1C4E8BFB" w14:textId="77777777" w:rsidR="00E70CBC" w:rsidRDefault="00E70CBC">
            <w:pPr>
              <w:rPr>
                <w:rFonts w:eastAsia="Times New Roman"/>
                <w:szCs w:val="24"/>
              </w:rPr>
            </w:pPr>
            <w:r>
              <w:rPr>
                <w:rFonts w:eastAsia="Times New Roman"/>
                <w:szCs w:val="24"/>
              </w:rPr>
              <w:t xml:space="preserve">  (  Id zdravotníckeho pracovníka,  Kód poskytovateľa ) prichádza v tokene.</w:t>
            </w:r>
          </w:p>
          <w:p w14:paraId="0C5CE684" w14:textId="77777777" w:rsidR="00E70CBC" w:rsidRDefault="00E70CBC">
            <w:pPr>
              <w:rPr>
                <w:rFonts w:eastAsia="Times New Roman"/>
                <w:szCs w:val="24"/>
              </w:rPr>
            </w:pPr>
          </w:p>
          <w:p w14:paraId="6304109F" w14:textId="77777777" w:rsidR="00E70CBC" w:rsidRDefault="00E70CBC">
            <w:pPr>
              <w:rPr>
                <w:rFonts w:eastAsia="Times New Roman"/>
                <w:szCs w:val="24"/>
              </w:rPr>
            </w:pPr>
            <w:r>
              <w:rPr>
                <w:rFonts w:eastAsia="Times New Roman"/>
                <w:szCs w:val="24"/>
              </w:rPr>
              <w:t>Výstup: zoznam informácií , zaznamenaných pacientom, o užívaní voľnopredajných liekov a základných údajov o pacientovi alebo prázdny záznam, ak  výsledkom výberu podľa zadaných kritérií je prázdna množina</w:t>
            </w:r>
          </w:p>
          <w:p w14:paraId="2DFE8638" w14:textId="77777777" w:rsidR="00E70CBC" w:rsidRDefault="00E70CBC">
            <w:pPr>
              <w:rPr>
                <w:rFonts w:eastAsia="Times New Roman"/>
                <w:szCs w:val="24"/>
              </w:rPr>
            </w:pPr>
            <w:r>
              <w:rPr>
                <w:rFonts w:eastAsia="Times New Roman"/>
                <w:szCs w:val="24"/>
              </w:rPr>
              <w:t>Záznamy sú zotriedené podľa dátumu (najnovší záznam je prvý) .</w:t>
            </w:r>
          </w:p>
          <w:p w14:paraId="186FDFBF" w14:textId="77777777" w:rsidR="00E70CBC" w:rsidRDefault="00E70CBC">
            <w:pPr>
              <w:rPr>
                <w:rFonts w:eastAsia="Times New Roman"/>
                <w:szCs w:val="24"/>
              </w:rPr>
            </w:pPr>
          </w:p>
          <w:p w14:paraId="16E76E38" w14:textId="77777777" w:rsidR="00E70CBC" w:rsidRDefault="00E70CBC">
            <w:pPr>
              <w:rPr>
                <w:rFonts w:eastAsia="Times New Roman"/>
                <w:szCs w:val="24"/>
              </w:rPr>
            </w:pPr>
            <w:r>
              <w:rPr>
                <w:rFonts w:eastAsia="Times New Roman"/>
                <w:szCs w:val="24"/>
              </w:rPr>
              <w:t>Kontroly:</w:t>
            </w:r>
          </w:p>
          <w:p w14:paraId="477C06ED" w14:textId="77777777" w:rsidR="00E70CBC" w:rsidRDefault="00E70CBC">
            <w:pPr>
              <w:rPr>
                <w:rFonts w:eastAsia="Times New Roman"/>
                <w:szCs w:val="24"/>
              </w:rPr>
            </w:pPr>
          </w:p>
          <w:p w14:paraId="7C228EDB" w14:textId="77777777" w:rsidR="00E70CBC" w:rsidRDefault="00E70CBC">
            <w:pPr>
              <w:rPr>
                <w:rFonts w:eastAsia="Times New Roman"/>
                <w:szCs w:val="24"/>
              </w:rPr>
            </w:pPr>
            <w:r>
              <w:rPr>
                <w:rFonts w:eastAsia="Times New Roman"/>
                <w:szCs w:val="24"/>
              </w:rPr>
              <w:t xml:space="preserve">1/ povinné údaje :  IdPacienta </w:t>
            </w:r>
          </w:p>
          <w:p w14:paraId="54CF62D1" w14:textId="77777777" w:rsidR="00E70CBC" w:rsidRDefault="00E70CBC">
            <w:pPr>
              <w:rPr>
                <w:rFonts w:eastAsia="Times New Roman"/>
                <w:szCs w:val="24"/>
              </w:rPr>
            </w:pPr>
            <w:r>
              <w:rPr>
                <w:rFonts w:eastAsia="Times New Roman"/>
                <w:szCs w:val="24"/>
              </w:rPr>
              <w:t>2/ kontrola na rozsah :   DatumOd&lt;=DatumDo</w:t>
            </w:r>
          </w:p>
          <w:p w14:paraId="330EBE20" w14:textId="77777777" w:rsidR="00E70CBC" w:rsidRDefault="00E70CBC">
            <w:pPr>
              <w:rPr>
                <w:rFonts w:eastAsia="Times New Roman"/>
                <w:szCs w:val="24"/>
              </w:rPr>
            </w:pPr>
          </w:p>
          <w:p w14:paraId="57A08F11" w14:textId="77777777" w:rsidR="00E70CBC" w:rsidRDefault="00E70CBC">
            <w:pPr>
              <w:rPr>
                <w:rFonts w:eastAsia="Times New Roman"/>
                <w:szCs w:val="24"/>
              </w:rPr>
            </w:pPr>
          </w:p>
          <w:p w14:paraId="459D56EB" w14:textId="77777777" w:rsidR="00E70CBC" w:rsidRDefault="00E70CBC">
            <w:pPr>
              <w:rPr>
                <w:rFonts w:eastAsia="Times New Roman"/>
                <w:szCs w:val="24"/>
              </w:rPr>
            </w:pPr>
          </w:p>
          <w:p w14:paraId="401C43BF" w14:textId="77777777" w:rsidR="00E70CBC" w:rsidRDefault="00E70CBC">
            <w:pPr>
              <w:rPr>
                <w:rFonts w:eastAsia="Times New Roman"/>
                <w:szCs w:val="24"/>
              </w:rPr>
            </w:pPr>
            <w:r>
              <w:rPr>
                <w:rFonts w:eastAsia="Times New Roman"/>
                <w:szCs w:val="24"/>
              </w:rPr>
              <w:t>Podmienky:</w:t>
            </w:r>
          </w:p>
          <w:p w14:paraId="175FD014" w14:textId="77777777" w:rsidR="00E70CBC" w:rsidRDefault="00E70CBC">
            <w:pPr>
              <w:rPr>
                <w:rFonts w:eastAsia="Times New Roman"/>
                <w:szCs w:val="24"/>
              </w:rPr>
            </w:pPr>
            <w:r>
              <w:rPr>
                <w:rFonts w:eastAsia="Times New Roman"/>
                <w:szCs w:val="24"/>
              </w:rPr>
              <w:t>Službu môže volať len identifikovaný a autorizovaný lekár v roli konkrétneho PZS.</w:t>
            </w:r>
          </w:p>
          <w:p w14:paraId="51BE5300" w14:textId="77777777" w:rsidR="00E70CBC" w:rsidRDefault="00E70CBC">
            <w:pPr>
              <w:rPr>
                <w:rFonts w:eastAsia="Times New Roman"/>
                <w:szCs w:val="24"/>
              </w:rPr>
            </w:pPr>
            <w:r>
              <w:rPr>
                <w:rFonts w:eastAsia="Times New Roman"/>
                <w:szCs w:val="24"/>
              </w:rPr>
              <w:t>Výsledok je sprístupnený len lekárovi, ktorý má na tento typ záznamu súhlas pacienta.</w:t>
            </w:r>
          </w:p>
          <w:p w14:paraId="0D8308A3" w14:textId="77777777" w:rsidR="00E70CBC" w:rsidRDefault="00E70CBC">
            <w:pPr>
              <w:rPr>
                <w:rFonts w:eastAsia="Times New Roman"/>
                <w:szCs w:val="24"/>
              </w:rPr>
            </w:pPr>
            <w:r>
              <w:rPr>
                <w:rFonts w:eastAsia="Times New Roman"/>
                <w:szCs w:val="24"/>
              </w:rPr>
              <w:t xml:space="preserve">Výsledok je sprístupnený len pre pacienta, ktorý je súčasťou NZIS </w:t>
            </w:r>
          </w:p>
          <w:p w14:paraId="76EEFC53" w14:textId="77777777" w:rsidR="00E70CBC" w:rsidRDefault="00E70CBC">
            <w:pPr>
              <w:rPr>
                <w:rFonts w:eastAsia="Times New Roman"/>
                <w:szCs w:val="24"/>
              </w:rPr>
            </w:pPr>
          </w:p>
          <w:p w14:paraId="4952F550" w14:textId="77777777" w:rsidR="00E70CBC" w:rsidRDefault="00E70CBC">
            <w:pPr>
              <w:rPr>
                <w:rFonts w:eastAsia="Times New Roman"/>
                <w:szCs w:val="24"/>
              </w:rPr>
            </w:pPr>
            <w:r>
              <w:rPr>
                <w:rFonts w:eastAsia="Times New Roman"/>
                <w:szCs w:val="24"/>
              </w:rPr>
              <w:t>Výnimky:</w:t>
            </w:r>
          </w:p>
          <w:p w14:paraId="0E99CCF7" w14:textId="77777777" w:rsidR="00E70CBC" w:rsidRDefault="00E70CBC">
            <w:pPr>
              <w:rPr>
                <w:rFonts w:eastAsia="Times New Roman"/>
                <w:szCs w:val="24"/>
              </w:rPr>
            </w:pPr>
            <w:r>
              <w:rPr>
                <w:rFonts w:eastAsia="Times New Roman"/>
                <w:szCs w:val="24"/>
              </w:rPr>
              <w:t>- Neznámy pacient  - na základe identifikátora pacienta, ak pacient nie  je súčasťou NZIS</w:t>
            </w:r>
          </w:p>
          <w:p w14:paraId="3D58DD79" w14:textId="77777777" w:rsidR="00E70CBC" w:rsidRDefault="00E70CBC">
            <w:pPr>
              <w:rPr>
                <w:rFonts w:eastAsia="Times New Roman"/>
                <w:szCs w:val="24"/>
              </w:rPr>
            </w:pPr>
            <w:r>
              <w:rPr>
                <w:rFonts w:eastAsia="Times New Roman"/>
                <w:szCs w:val="24"/>
              </w:rPr>
              <w:t>- Hodnota mimo rozsah - hodnota atribútu nesúhlasí s povoleným rozmerom</w:t>
            </w:r>
          </w:p>
          <w:p w14:paraId="15353836" w14:textId="77777777" w:rsidR="00E70CBC" w:rsidRDefault="00E70CBC">
            <w:pPr>
              <w:rPr>
                <w:rFonts w:eastAsia="Times New Roman"/>
                <w:szCs w:val="24"/>
              </w:rPr>
            </w:pPr>
            <w:r>
              <w:rPr>
                <w:rFonts w:eastAsia="Times New Roman"/>
                <w:szCs w:val="24"/>
              </w:rPr>
              <w:t>- Nevyplnený  povinný atribút -  povinný atribút na vstupe nie je vyplnený</w:t>
            </w:r>
          </w:p>
          <w:p w14:paraId="35BA2D82" w14:textId="77777777" w:rsidR="00E70CBC" w:rsidRDefault="00E70CBC">
            <w:pPr>
              <w:rPr>
                <w:rFonts w:eastAsia="Times New Roman"/>
                <w:szCs w:val="24"/>
              </w:rPr>
            </w:pPr>
            <w:r>
              <w:rPr>
                <w:rFonts w:eastAsia="Times New Roman"/>
                <w:szCs w:val="24"/>
              </w:rPr>
              <w:t>- Ezko  pacienta je uzamknuté - Ezko požadovaného pacienta je uzamknuté pre prístup k zdravotným údajom</w:t>
            </w:r>
          </w:p>
          <w:p w14:paraId="4270AF6A" w14:textId="77777777" w:rsidR="00E70CBC" w:rsidRDefault="00E70CBC">
            <w:pPr>
              <w:rPr>
                <w:rFonts w:eastAsia="Times New Roman"/>
                <w:szCs w:val="24"/>
              </w:rPr>
            </w:pPr>
            <w:r>
              <w:rPr>
                <w:rFonts w:eastAsia="Times New Roman"/>
                <w:szCs w:val="24"/>
              </w:rPr>
              <w:t>- Nepridelený Consent - k požadovaným údajom nie je pridelený súhlas pacienta</w:t>
            </w:r>
          </w:p>
          <w:p w14:paraId="78065184" w14:textId="77777777" w:rsidR="00E70CBC" w:rsidRDefault="00E70CBC">
            <w:pPr>
              <w:rPr>
                <w:rFonts w:eastAsia="Times New Roman"/>
                <w:szCs w:val="24"/>
              </w:rPr>
            </w:pPr>
            <w:r>
              <w:rPr>
                <w:rFonts w:eastAsia="Times New Roman"/>
                <w:szCs w:val="24"/>
              </w:rPr>
              <w:t>- Stránkovanie mimo rozsah -  vstupná požiadavka na stránku je mimo rozsah evidovaných údajov</w:t>
            </w:r>
          </w:p>
          <w:p w14:paraId="25723741" w14:textId="77777777" w:rsidR="00E70CBC" w:rsidRDefault="00E70CBC">
            <w:pPr>
              <w:rPr>
                <w:szCs w:val="24"/>
              </w:rPr>
            </w:pPr>
            <w:r>
              <w:rPr>
                <w:rFonts w:eastAsia="Times New Roman"/>
                <w:szCs w:val="24"/>
              </w:rPr>
              <w:t>- Chybný vstup - vstup neodpovedá požadovanej štruktúre</w:t>
            </w:r>
          </w:p>
        </w:tc>
      </w:tr>
      <w:tr w:rsidR="00E70CBC" w14:paraId="5BD8AAE3"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E4D4618" w14:textId="77777777" w:rsidR="00E70CBC" w:rsidRDefault="00E70CBC">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4586B4F3"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VyhladajUzivanieVolnopredajnychLiekov_Request.xsd</w:t>
            </w:r>
            <w:r>
              <w:rPr>
                <w:szCs w:val="24"/>
              </w:rPr>
              <w:fldChar w:fldCharType="end"/>
            </w:r>
          </w:p>
        </w:tc>
      </w:tr>
      <w:tr w:rsidR="00E70CBC" w14:paraId="57818BB0"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220B3CA" w14:textId="77777777" w:rsidR="00E70CBC" w:rsidRDefault="00E70CBC">
            <w:pPr>
              <w:rPr>
                <w:szCs w:val="24"/>
              </w:rPr>
            </w:pPr>
            <w:r>
              <w:rPr>
                <w:rFonts w:eastAsia="Times New Roman"/>
                <w:szCs w:val="24"/>
              </w:rPr>
              <w:lastRenderedPageBreak/>
              <w:t>Výstup</w:t>
            </w:r>
          </w:p>
        </w:tc>
        <w:tc>
          <w:tcPr>
            <w:tcW w:w="7200" w:type="dxa"/>
            <w:tcBorders>
              <w:top w:val="single" w:sz="2" w:space="0" w:color="auto"/>
              <w:left w:val="single" w:sz="2" w:space="0" w:color="auto"/>
              <w:bottom w:val="single" w:sz="2" w:space="0" w:color="auto"/>
              <w:right w:val="single" w:sz="2" w:space="0" w:color="auto"/>
            </w:tcBorders>
            <w:vAlign w:val="center"/>
          </w:tcPr>
          <w:p w14:paraId="5B9E0062"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VyhladajUzivanieVolnopredajnychLiekov_Response.XSD</w:t>
            </w:r>
            <w:r>
              <w:rPr>
                <w:szCs w:val="24"/>
              </w:rPr>
              <w:fldChar w:fldCharType="end"/>
            </w:r>
          </w:p>
        </w:tc>
      </w:tr>
      <w:tr w:rsidR="00E70CBC" w14:paraId="362998E4"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FD8C1D8" w14:textId="77777777" w:rsidR="00E70CBC" w:rsidRDefault="00E70CBC">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59914C51" w14:textId="1B7B0CC3" w:rsidR="00E70CBC" w:rsidRDefault="61F0F48B">
            <w:r>
              <w:t>PHR</w:t>
            </w:r>
            <w:del w:id="36" w:author="Autor">
              <w:r w:rsidDel="61F0F48B">
                <w:delText xml:space="preserve"> (</w:delText>
              </w:r>
            </w:del>
            <w:r>
              <w:fldChar w:fldCharType="begin" w:fldLock="1"/>
            </w:r>
            <w:r>
              <w:instrText xml:space="preserve">MERGEFIELD </w:instrText>
            </w:r>
            <w:r w:rsidRPr="42653724">
              <w:rPr>
                <w:rFonts w:eastAsia="Times New Roman"/>
              </w:rPr>
              <w:instrText>Element.valueOf(x070-KodStrankyEZKO)</w:instrText>
            </w:r>
            <w:r>
              <w:fldChar w:fldCharType="separate"/>
            </w:r>
            <w:del w:id="37" w:author="Autor">
              <w:r w:rsidRPr="42653724" w:rsidDel="00E70CBC">
                <w:rPr>
                  <w:rFonts w:eastAsia="Times New Roman"/>
                </w:rPr>
                <w:delText>UVLIEK</w:delText>
              </w:r>
            </w:del>
            <w:r>
              <w:fldChar w:fldCharType="end"/>
            </w:r>
            <w:del w:id="38" w:author="Autor">
              <w:r w:rsidDel="61F0F48B">
                <w:delText>)</w:delText>
              </w:r>
            </w:del>
          </w:p>
        </w:tc>
      </w:tr>
    </w:tbl>
    <w:p w14:paraId="41D5A37E" w14:textId="40A01A2E" w:rsidR="00E70CBC" w:rsidRDefault="00E70CBC" w:rsidP="00E70CBC">
      <w:pPr>
        <w:rPr>
          <w:rFonts w:ascii="Times New Roman" w:eastAsia="Times New Roman" w:hAnsi="Times New Roman"/>
          <w:szCs w:val="24"/>
        </w:rPr>
      </w:pPr>
      <w:r>
        <w:rPr>
          <w:rFonts w:eastAsia="Times New Roman"/>
          <w:szCs w:val="24"/>
        </w:rPr>
        <w:t xml:space="preserve"> </w:t>
      </w:r>
      <w:bookmarkStart w:id="39" w:name="DajPacientskySumar"/>
      <w:bookmarkStart w:id="40" w:name="BKM_4ECAD4EC_AA86_4c4f_B3CA_5CB1CC9B7C5B"/>
      <w:bookmarkStart w:id="41" w:name="DajPacientskySumarKontaktneUdaje"/>
      <w:bookmarkStart w:id="42" w:name="BKM_CEE94782_C773_4c44_A776_28E418CEF139"/>
      <w:bookmarkStart w:id="43" w:name="ZapisPacientskehoSumaruKontaktneUdaje"/>
      <w:bookmarkStart w:id="44" w:name="BKM_85931C2F_ED32_43e2_A79C_50D335DD53C1"/>
      <w:bookmarkStart w:id="45" w:name="BKM_399FABEA_0C6F_4f2a_9DA4_E58C9A952218"/>
      <w:bookmarkStart w:id="46" w:name="ZapisPacientskehoSumaruVarovania"/>
      <w:bookmarkStart w:id="47" w:name="BKM_485ECEB7_12A1_41bc_9E87_B832F934606D"/>
      <w:bookmarkStart w:id="48" w:name="BKM_6D2859A3_A551_47cd_AD1D_6EBDE5FCD4E0"/>
      <w:bookmarkStart w:id="49" w:name="ZapisPacientskehoSumaruOsobnaAnamneza"/>
      <w:bookmarkStart w:id="50" w:name="BKM_543401C9_7D4C_4c32_A563_1609C74B5088"/>
      <w:bookmarkStart w:id="51" w:name="BKM_9AF385FC_C9D6_4462_9D99_86D412848B4D"/>
      <w:bookmarkStart w:id="52" w:name="ZapisPacientskehoSumaruZdravotneProblemy"/>
      <w:bookmarkStart w:id="53" w:name="BKM_AA459968_E9E6_4b2e_A06F_5A32B137FFE9"/>
      <w:bookmarkStart w:id="54" w:name="BKM_27E6D607_E3AD_43f4_BE5B_F8C69D27F189"/>
      <w:bookmarkStart w:id="55" w:name="ZapisPacientskehoSumaruSocialnaAnamneza"/>
      <w:bookmarkStart w:id="56" w:name="BKM_CAD6B1F8_69D4_4ac6_A756_FA9FA0BDBB85"/>
      <w:bookmarkStart w:id="57" w:name="BKM_9C219DE4_28F6_4458_B304_8BD077E0A5C5"/>
      <w:bookmarkStart w:id="58" w:name="ZapisPacientskehoSumaruVysetrenia"/>
      <w:bookmarkStart w:id="59" w:name="BKM_46027C76_706C_4c35_B21C_A0B1EDAEF62C"/>
      <w:bookmarkStart w:id="60" w:name="BKM_D2EA1F83_20A9_4864_957B_95896BC23FFD"/>
      <w:bookmarkStart w:id="61" w:name="ZapisPacientskehoSumaruPorodnickaAnamnez"/>
      <w:bookmarkStart w:id="62" w:name="BKM_67789FFB_AAB3_4f27_A832_C689505CC2DB"/>
      <w:bookmarkStart w:id="63" w:name="BKM_AB5DA26F_119B_4ee0_B10C_EC3ADC4295DE"/>
      <w:bookmarkStart w:id="64" w:name="ZrusZaznamZPacientskehoSumaru"/>
      <w:bookmarkStart w:id="65" w:name="BKM_F218F5F2_6A72_4014_BAC2_CAE7FDB75897"/>
      <w:bookmarkStart w:id="66" w:name="BKM_6AAE6FB1_48E7_4172_A6AD_74D9E7C936E1"/>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Pr>
          <w:rFonts w:eastAsia="Times New Roman"/>
          <w:szCs w:val="24"/>
        </w:rPr>
        <w:t xml:space="preserve"> </w:t>
      </w:r>
    </w:p>
    <w:bookmarkStart w:id="67" w:name="VyhladajUdajeOUP"/>
    <w:bookmarkStart w:id="68" w:name="BKM_D69A3581_479C_4746_8BD3_9FA2E3D2E0BE"/>
    <w:bookmarkEnd w:id="67"/>
    <w:bookmarkEnd w:id="68"/>
    <w:p w14:paraId="3BEDFD2E"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69" w:name="_Toc19871991"/>
      <w:r>
        <w:rPr>
          <w:rFonts w:eastAsia="Times New Roman"/>
          <w:bCs w:val="0"/>
          <w:szCs w:val="24"/>
        </w:rPr>
        <w:t>VyhladajUdajeOUP</w:t>
      </w:r>
      <w:bookmarkEnd w:id="69"/>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4D2E1F5B" w14:textId="77777777">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AEB2AE7" w14:textId="77777777" w:rsidR="00E70CBC" w:rsidRDefault="00E70CBC">
            <w:pPr>
              <w:rPr>
                <w:szCs w:val="24"/>
              </w:rPr>
            </w:pPr>
            <w:bookmarkStart w:id="70" w:name="BKM_6853CEA7_8CC1_4ae0_A842_6F9849AA9EAC"/>
            <w:bookmarkEnd w:id="70"/>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AD9B629"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VyhladajUdajeOUP</w:t>
            </w:r>
            <w:r>
              <w:rPr>
                <w:szCs w:val="24"/>
              </w:rPr>
              <w:fldChar w:fldCharType="end"/>
            </w:r>
          </w:p>
        </w:tc>
      </w:tr>
      <w:tr w:rsidR="00E70CBC" w14:paraId="50E9A25E"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7D75C570"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2A2462A8"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3E2EDC03"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E06DA19"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7E9C4C7"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poskytuje údaje z osobného účtu poistenca podľa zadaných výberových kritérií.</w:t>
            </w:r>
            <w:r>
              <w:rPr>
                <w:szCs w:val="24"/>
              </w:rPr>
              <w:fldChar w:fldCharType="end"/>
            </w:r>
          </w:p>
        </w:tc>
      </w:tr>
      <w:tr w:rsidR="00E70CBC" w14:paraId="4AD2F11D"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6BB3123"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7658E194" w14:textId="726E6355" w:rsidR="00E70CBC" w:rsidRDefault="00E82E01">
            <w:pPr>
              <w:rPr>
                <w:szCs w:val="24"/>
              </w:rPr>
            </w:pPr>
            <w:r>
              <w:t>Synchrónny, Asynchrónny</w:t>
            </w:r>
          </w:p>
        </w:tc>
      </w:tr>
      <w:tr w:rsidR="00E70CBC" w14:paraId="2BCA8377"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978B33D"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4680EC7F"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Cieľom služby je poskytnutie údajov z osobného účtu pacienta.</w:t>
            </w:r>
          </w:p>
          <w:p w14:paraId="5AFDACF6" w14:textId="77777777" w:rsidR="00E70CBC" w:rsidRDefault="00E70CBC">
            <w:pPr>
              <w:rPr>
                <w:rFonts w:eastAsia="Times New Roman"/>
                <w:szCs w:val="24"/>
              </w:rPr>
            </w:pPr>
          </w:p>
          <w:p w14:paraId="50E137A0" w14:textId="77777777" w:rsidR="00E70CBC" w:rsidRDefault="00E70CBC">
            <w:pPr>
              <w:rPr>
                <w:rFonts w:eastAsia="Times New Roman"/>
                <w:szCs w:val="24"/>
              </w:rPr>
            </w:pPr>
            <w:r>
              <w:rPr>
                <w:rFonts w:eastAsia="Times New Roman"/>
                <w:szCs w:val="24"/>
              </w:rPr>
              <w:t xml:space="preserve">Vstupom je </w:t>
            </w:r>
          </w:p>
          <w:p w14:paraId="6B1FE24B" w14:textId="77777777" w:rsidR="00E70CBC" w:rsidRDefault="00E70CBC">
            <w:pPr>
              <w:rPr>
                <w:rFonts w:eastAsia="Times New Roman"/>
                <w:szCs w:val="24"/>
              </w:rPr>
            </w:pPr>
            <w:r>
              <w:rPr>
                <w:rFonts w:eastAsia="Times New Roman"/>
                <w:szCs w:val="24"/>
              </w:rPr>
              <w:t xml:space="preserve">    identifikácia pacienta, ktorého údaje sú požadované</w:t>
            </w:r>
          </w:p>
          <w:p w14:paraId="41394A09" w14:textId="77777777" w:rsidR="00E70CBC" w:rsidRDefault="00E70CBC">
            <w:pPr>
              <w:rPr>
                <w:rFonts w:eastAsia="Times New Roman"/>
                <w:szCs w:val="24"/>
              </w:rPr>
            </w:pPr>
            <w:r>
              <w:rPr>
                <w:rFonts w:eastAsia="Times New Roman"/>
                <w:szCs w:val="24"/>
              </w:rPr>
              <w:t xml:space="preserve">    požadované obdobie užívania </w:t>
            </w:r>
          </w:p>
          <w:p w14:paraId="4DDA1F99" w14:textId="77777777" w:rsidR="00E70CBC" w:rsidRDefault="00E70CBC">
            <w:pPr>
              <w:rPr>
                <w:rFonts w:eastAsia="Times New Roman"/>
                <w:szCs w:val="24"/>
              </w:rPr>
            </w:pPr>
            <w:r>
              <w:rPr>
                <w:rFonts w:eastAsia="Times New Roman"/>
                <w:szCs w:val="24"/>
              </w:rPr>
              <w:t xml:space="preserve">    požadovaný typ výkazu.</w:t>
            </w:r>
          </w:p>
          <w:p w14:paraId="43FB12BD" w14:textId="77777777" w:rsidR="00E70CBC" w:rsidRDefault="00E70CBC">
            <w:pPr>
              <w:rPr>
                <w:rFonts w:eastAsia="Times New Roman"/>
                <w:szCs w:val="24"/>
              </w:rPr>
            </w:pPr>
            <w:r>
              <w:rPr>
                <w:rFonts w:eastAsia="Times New Roman"/>
                <w:szCs w:val="24"/>
              </w:rPr>
              <w:t xml:space="preserve">                 predpisujúci lekár</w:t>
            </w:r>
          </w:p>
          <w:p w14:paraId="120AB48E" w14:textId="77777777" w:rsidR="00E70CBC" w:rsidRDefault="00E70CBC">
            <w:pPr>
              <w:rPr>
                <w:rFonts w:eastAsia="Times New Roman"/>
                <w:szCs w:val="24"/>
              </w:rPr>
            </w:pPr>
            <w:r>
              <w:rPr>
                <w:rFonts w:eastAsia="Times New Roman"/>
                <w:szCs w:val="24"/>
              </w:rPr>
              <w:t xml:space="preserve">                 odporúčajúci lekár</w:t>
            </w:r>
          </w:p>
          <w:p w14:paraId="3FBD6189" w14:textId="77777777" w:rsidR="00E70CBC" w:rsidRDefault="00E70CBC">
            <w:pPr>
              <w:rPr>
                <w:rFonts w:eastAsia="Times New Roman"/>
                <w:szCs w:val="24"/>
              </w:rPr>
            </w:pPr>
            <w:r>
              <w:rPr>
                <w:rFonts w:eastAsia="Times New Roman"/>
                <w:szCs w:val="24"/>
              </w:rPr>
              <w:t xml:space="preserve">    kód lieku alebo zdrav. pomôcky</w:t>
            </w:r>
          </w:p>
          <w:p w14:paraId="5F539637" w14:textId="77777777" w:rsidR="00E70CBC" w:rsidRDefault="00E70CBC">
            <w:pPr>
              <w:rPr>
                <w:rFonts w:eastAsia="Times New Roman"/>
                <w:szCs w:val="24"/>
              </w:rPr>
            </w:pPr>
            <w:r>
              <w:rPr>
                <w:rFonts w:eastAsia="Times New Roman"/>
                <w:szCs w:val="24"/>
              </w:rPr>
              <w:t xml:space="preserve">    ATC skupina</w:t>
            </w:r>
          </w:p>
          <w:p w14:paraId="24B6A6D5" w14:textId="77777777" w:rsidR="00E70CBC" w:rsidRDefault="00E70CBC">
            <w:pPr>
              <w:rPr>
                <w:rFonts w:eastAsia="Times New Roman"/>
                <w:szCs w:val="24"/>
              </w:rPr>
            </w:pPr>
          </w:p>
          <w:p w14:paraId="0E2AED9B" w14:textId="77777777" w:rsidR="00E70CBC" w:rsidRDefault="00E70CBC">
            <w:pPr>
              <w:rPr>
                <w:rFonts w:eastAsia="Times New Roman"/>
                <w:szCs w:val="24"/>
              </w:rPr>
            </w:pPr>
            <w:r>
              <w:rPr>
                <w:rFonts w:eastAsia="Times New Roman"/>
                <w:szCs w:val="24"/>
              </w:rPr>
              <w:t>(IdZdravotnickehoPracovnika, KodPZS ) prichádzajú tokenom.</w:t>
            </w:r>
          </w:p>
          <w:p w14:paraId="1FEA1DF1" w14:textId="77777777" w:rsidR="00E70CBC" w:rsidRDefault="00E70CBC">
            <w:pPr>
              <w:rPr>
                <w:rFonts w:eastAsia="Times New Roman"/>
                <w:szCs w:val="24"/>
              </w:rPr>
            </w:pPr>
          </w:p>
          <w:p w14:paraId="738B56BA" w14:textId="77777777" w:rsidR="00E70CBC" w:rsidRDefault="00E70CBC">
            <w:pPr>
              <w:rPr>
                <w:rFonts w:eastAsia="Times New Roman"/>
                <w:szCs w:val="24"/>
              </w:rPr>
            </w:pPr>
            <w:r>
              <w:rPr>
                <w:rFonts w:eastAsia="Times New Roman"/>
                <w:szCs w:val="24"/>
              </w:rPr>
              <w:t>Typ výkazu môže nadobúdať hodnoty:</w:t>
            </w:r>
          </w:p>
          <w:p w14:paraId="438B15E8" w14:textId="77777777" w:rsidR="00E70CBC" w:rsidRDefault="00E70CBC">
            <w:pPr>
              <w:rPr>
                <w:rFonts w:eastAsia="Times New Roman"/>
                <w:szCs w:val="24"/>
              </w:rPr>
            </w:pPr>
            <w:r>
              <w:rPr>
                <w:rFonts w:eastAsia="Times New Roman"/>
                <w:szCs w:val="24"/>
              </w:rPr>
              <w:t>000 - Všetky</w:t>
            </w:r>
          </w:p>
          <w:p w14:paraId="49D43455" w14:textId="77777777" w:rsidR="00E70CBC" w:rsidRDefault="00E70CBC">
            <w:pPr>
              <w:rPr>
                <w:rFonts w:eastAsia="Times New Roman"/>
                <w:szCs w:val="24"/>
              </w:rPr>
            </w:pPr>
            <w:r>
              <w:rPr>
                <w:rFonts w:eastAsia="Times New Roman"/>
                <w:szCs w:val="24"/>
              </w:rPr>
              <w:t>001 - Výkony v ambulantnej zdravotnej starostlivosti</w:t>
            </w:r>
          </w:p>
          <w:p w14:paraId="6CE86C8E" w14:textId="77777777" w:rsidR="00E70CBC" w:rsidRDefault="00E70CBC">
            <w:pPr>
              <w:rPr>
                <w:rFonts w:eastAsia="Times New Roman"/>
                <w:szCs w:val="24"/>
              </w:rPr>
            </w:pPr>
            <w:r>
              <w:rPr>
                <w:rFonts w:eastAsia="Times New Roman"/>
                <w:szCs w:val="24"/>
              </w:rPr>
              <w:t>002 - Výkony v ústavnej zdravotnej starostlivosti</w:t>
            </w:r>
          </w:p>
          <w:p w14:paraId="2B996EF6" w14:textId="77777777" w:rsidR="00E70CBC" w:rsidRDefault="00E70CBC">
            <w:pPr>
              <w:rPr>
                <w:rFonts w:eastAsia="Times New Roman"/>
                <w:szCs w:val="24"/>
              </w:rPr>
            </w:pPr>
            <w:r>
              <w:rPr>
                <w:rFonts w:eastAsia="Times New Roman"/>
                <w:szCs w:val="24"/>
              </w:rPr>
              <w:t>003 - Predpísané lieky, zdravotnícke pomôcky a očná optika</w:t>
            </w:r>
          </w:p>
          <w:p w14:paraId="38429215" w14:textId="77777777" w:rsidR="00E70CBC" w:rsidRDefault="00E70CBC">
            <w:pPr>
              <w:rPr>
                <w:rFonts w:eastAsia="Times New Roman"/>
                <w:szCs w:val="24"/>
              </w:rPr>
            </w:pPr>
            <w:r>
              <w:rPr>
                <w:rFonts w:eastAsia="Times New Roman"/>
                <w:szCs w:val="24"/>
              </w:rPr>
              <w:t>---- CR60 -  začiatok ----</w:t>
            </w:r>
          </w:p>
          <w:p w14:paraId="6CEB0ABD" w14:textId="77777777" w:rsidR="00E70CBC" w:rsidRDefault="00E70CBC">
            <w:pPr>
              <w:rPr>
                <w:rFonts w:eastAsia="Times New Roman"/>
                <w:szCs w:val="24"/>
              </w:rPr>
            </w:pPr>
            <w:r>
              <w:rPr>
                <w:rFonts w:eastAsia="Times New Roman"/>
                <w:szCs w:val="24"/>
              </w:rPr>
              <w:t>004 - Výkony DS</w:t>
            </w:r>
          </w:p>
          <w:p w14:paraId="1007F012" w14:textId="77777777" w:rsidR="00E70CBC" w:rsidRDefault="00E70CBC">
            <w:pPr>
              <w:rPr>
                <w:rFonts w:eastAsia="Times New Roman"/>
                <w:szCs w:val="24"/>
              </w:rPr>
            </w:pPr>
            <w:r>
              <w:rPr>
                <w:rFonts w:eastAsia="Times New Roman"/>
                <w:szCs w:val="24"/>
              </w:rPr>
              <w:t>518 - Čakacia listina</w:t>
            </w:r>
          </w:p>
          <w:p w14:paraId="1B919C50" w14:textId="77777777" w:rsidR="00E70CBC" w:rsidRDefault="00E70CBC">
            <w:pPr>
              <w:rPr>
                <w:rFonts w:eastAsia="Times New Roman"/>
                <w:szCs w:val="24"/>
              </w:rPr>
            </w:pPr>
            <w:r>
              <w:rPr>
                <w:rFonts w:eastAsia="Times New Roman"/>
                <w:szCs w:val="24"/>
              </w:rPr>
              <w:t>519 - Dispenzarizácia</w:t>
            </w:r>
          </w:p>
          <w:p w14:paraId="3C265E43" w14:textId="77777777" w:rsidR="00E70CBC" w:rsidRDefault="00E70CBC">
            <w:pPr>
              <w:rPr>
                <w:rFonts w:eastAsia="Times New Roman"/>
                <w:szCs w:val="24"/>
              </w:rPr>
            </w:pPr>
            <w:r>
              <w:rPr>
                <w:rFonts w:eastAsia="Times New Roman"/>
                <w:szCs w:val="24"/>
              </w:rPr>
              <w:lastRenderedPageBreak/>
              <w:t>321 - Farmaceuticko-nákladová skupina</w:t>
            </w:r>
          </w:p>
          <w:p w14:paraId="26FB08D5" w14:textId="77777777" w:rsidR="00E70CBC" w:rsidRDefault="00E70CBC">
            <w:pPr>
              <w:rPr>
                <w:rFonts w:eastAsia="Times New Roman"/>
                <w:szCs w:val="24"/>
              </w:rPr>
            </w:pPr>
            <w:r>
              <w:rPr>
                <w:rFonts w:eastAsia="Times New Roman"/>
                <w:szCs w:val="24"/>
              </w:rPr>
              <w:t>---- CR60 -  koniec ----</w:t>
            </w:r>
          </w:p>
          <w:p w14:paraId="078E9AB7" w14:textId="77777777" w:rsidR="00E70CBC" w:rsidRDefault="00E70CBC">
            <w:pPr>
              <w:rPr>
                <w:rFonts w:eastAsia="Times New Roman"/>
                <w:szCs w:val="24"/>
              </w:rPr>
            </w:pPr>
          </w:p>
          <w:p w14:paraId="04D20EF7" w14:textId="77777777" w:rsidR="00E70CBC" w:rsidRDefault="00E70CBC">
            <w:pPr>
              <w:rPr>
                <w:rFonts w:eastAsia="Times New Roman"/>
                <w:szCs w:val="24"/>
              </w:rPr>
            </w:pPr>
            <w:r>
              <w:rPr>
                <w:rFonts w:eastAsia="Times New Roman"/>
                <w:szCs w:val="24"/>
              </w:rPr>
              <w:t>Výstupom je zoznam záznamov z OUP zoradených podľa typu výkazu (zoznam výkonov  v ambulantnej ZS, zoznam výkonov v UZS, zoznam predpísaných liekov). Záznamy sú zotriedené podľa dátumu (najnovší záznam je prvý)  alebo prázdny záznam , ak výsledkom výberu podľa zadaných kritérií je prázdna množina. Dátumom je podľa typu výkazu DatumVykonu alebo DatumNastupu alebo DatumVydania alebo DatumZavedenia.</w:t>
            </w:r>
          </w:p>
          <w:p w14:paraId="0994BADA" w14:textId="77777777" w:rsidR="00E70CBC" w:rsidRDefault="00E70CBC">
            <w:pPr>
              <w:rPr>
                <w:rFonts w:eastAsia="Times New Roman"/>
                <w:szCs w:val="24"/>
              </w:rPr>
            </w:pPr>
          </w:p>
          <w:p w14:paraId="29D0FB9D" w14:textId="77777777" w:rsidR="00E70CBC" w:rsidRDefault="00E70CBC">
            <w:pPr>
              <w:rPr>
                <w:rFonts w:eastAsia="Times New Roman"/>
                <w:szCs w:val="24"/>
              </w:rPr>
            </w:pPr>
          </w:p>
          <w:p w14:paraId="51517546" w14:textId="77777777" w:rsidR="00E70CBC" w:rsidRDefault="00E70CBC">
            <w:pPr>
              <w:rPr>
                <w:rFonts w:eastAsia="Times New Roman"/>
                <w:szCs w:val="24"/>
              </w:rPr>
            </w:pPr>
            <w:r>
              <w:rPr>
                <w:rFonts w:eastAsia="Times New Roman"/>
                <w:szCs w:val="24"/>
              </w:rPr>
              <w:t>Kontroly:</w:t>
            </w:r>
          </w:p>
          <w:p w14:paraId="3D0CE3F5" w14:textId="77777777" w:rsidR="00E70CBC" w:rsidRDefault="00E70CBC">
            <w:pPr>
              <w:rPr>
                <w:rFonts w:eastAsia="Times New Roman"/>
                <w:szCs w:val="24"/>
              </w:rPr>
            </w:pPr>
            <w:r>
              <w:rPr>
                <w:rFonts w:eastAsia="Times New Roman"/>
                <w:szCs w:val="24"/>
              </w:rPr>
              <w:t xml:space="preserve">1/ povinné údaje :  IdPacienta </w:t>
            </w:r>
          </w:p>
          <w:p w14:paraId="32920C91" w14:textId="77777777" w:rsidR="00E70CBC" w:rsidRDefault="00E70CBC">
            <w:pPr>
              <w:rPr>
                <w:rFonts w:eastAsia="Times New Roman"/>
                <w:szCs w:val="24"/>
              </w:rPr>
            </w:pPr>
            <w:r>
              <w:rPr>
                <w:rFonts w:eastAsia="Times New Roman"/>
                <w:szCs w:val="24"/>
              </w:rPr>
              <w:t>2/ kontrola na rozsah :   DatumOd&lt;=DatumDo</w:t>
            </w:r>
          </w:p>
          <w:p w14:paraId="27F8D2FF" w14:textId="77777777" w:rsidR="00E70CBC" w:rsidRDefault="00E70CBC">
            <w:pPr>
              <w:rPr>
                <w:rFonts w:eastAsia="Times New Roman"/>
                <w:szCs w:val="24"/>
              </w:rPr>
            </w:pPr>
            <w:r>
              <w:rPr>
                <w:rFonts w:eastAsia="Times New Roman"/>
                <w:szCs w:val="24"/>
              </w:rPr>
              <w:t xml:space="preserve">                                            počet záznamov, spĺňajúcich výberové kritériá, je príliš veľký</w:t>
            </w:r>
          </w:p>
          <w:p w14:paraId="0FC33C95" w14:textId="77777777" w:rsidR="00E70CBC" w:rsidRDefault="00E70CBC">
            <w:pPr>
              <w:rPr>
                <w:rFonts w:eastAsia="Times New Roman"/>
                <w:szCs w:val="24"/>
              </w:rPr>
            </w:pPr>
          </w:p>
          <w:p w14:paraId="4FF7DF98" w14:textId="77777777" w:rsidR="00E70CBC" w:rsidRDefault="00E70CBC">
            <w:pPr>
              <w:rPr>
                <w:rFonts w:eastAsia="Times New Roman"/>
                <w:szCs w:val="24"/>
              </w:rPr>
            </w:pPr>
            <w:r>
              <w:rPr>
                <w:rFonts w:eastAsia="Times New Roman"/>
                <w:szCs w:val="24"/>
              </w:rPr>
              <w:t>Podmienky:</w:t>
            </w:r>
          </w:p>
          <w:p w14:paraId="73499E49" w14:textId="77777777" w:rsidR="00E70CBC" w:rsidRDefault="00E70CBC">
            <w:pPr>
              <w:rPr>
                <w:rFonts w:eastAsia="Times New Roman"/>
                <w:szCs w:val="24"/>
              </w:rPr>
            </w:pPr>
            <w:r>
              <w:rPr>
                <w:rFonts w:eastAsia="Times New Roman"/>
                <w:szCs w:val="24"/>
              </w:rPr>
              <w:t>Službu môže volať len identifikovaný a autorizovaný zdravotnícky pracovník v roli konkrétneho PZS, majúci súhlas pacienta.</w:t>
            </w:r>
          </w:p>
          <w:p w14:paraId="6A4A4F14" w14:textId="77777777" w:rsidR="00E70CBC" w:rsidRDefault="00E70CBC">
            <w:pPr>
              <w:rPr>
                <w:rFonts w:eastAsia="Times New Roman"/>
                <w:szCs w:val="24"/>
              </w:rPr>
            </w:pPr>
          </w:p>
          <w:p w14:paraId="3FC89625" w14:textId="77777777" w:rsidR="00E70CBC" w:rsidRDefault="00E70CBC">
            <w:pPr>
              <w:rPr>
                <w:rFonts w:eastAsia="Times New Roman"/>
                <w:szCs w:val="24"/>
              </w:rPr>
            </w:pPr>
            <w:r>
              <w:rPr>
                <w:rFonts w:eastAsia="Times New Roman"/>
                <w:szCs w:val="24"/>
              </w:rPr>
              <w:t>Výnimky:</w:t>
            </w:r>
          </w:p>
          <w:p w14:paraId="0D34E827" w14:textId="77777777" w:rsidR="00E70CBC" w:rsidRDefault="00E70CBC">
            <w:pPr>
              <w:rPr>
                <w:rFonts w:eastAsia="Times New Roman"/>
                <w:szCs w:val="24"/>
              </w:rPr>
            </w:pPr>
            <w:r>
              <w:rPr>
                <w:rFonts w:eastAsia="Times New Roman"/>
                <w:szCs w:val="24"/>
              </w:rPr>
              <w:t>-Neznámy pacient  - na základe identifikátora pacienta, ak pacient nie je súčasťou NZIS</w:t>
            </w:r>
          </w:p>
          <w:p w14:paraId="41BAEA6C" w14:textId="77777777" w:rsidR="00E70CBC" w:rsidRDefault="00E70CBC">
            <w:pPr>
              <w:rPr>
                <w:rFonts w:eastAsia="Times New Roman"/>
                <w:szCs w:val="24"/>
              </w:rPr>
            </w:pPr>
            <w:r>
              <w:rPr>
                <w:rFonts w:eastAsia="Times New Roman"/>
                <w:szCs w:val="24"/>
              </w:rPr>
              <w:t>-Nepridelený Consent - k požadovaným údajom nie je pridelený súhlas pacienta</w:t>
            </w:r>
          </w:p>
          <w:p w14:paraId="3AC00B4C" w14:textId="77777777" w:rsidR="00E70CBC" w:rsidRDefault="00E70CBC">
            <w:pPr>
              <w:rPr>
                <w:rFonts w:eastAsia="Times New Roman"/>
                <w:szCs w:val="24"/>
              </w:rPr>
            </w:pPr>
            <w:r>
              <w:rPr>
                <w:rFonts w:eastAsia="Times New Roman"/>
                <w:szCs w:val="24"/>
              </w:rPr>
              <w:t>- Strankovanie mimo rozsah -vstupná požiadavka na stránku je mimo rozsah evidovaných údajov</w:t>
            </w:r>
          </w:p>
          <w:p w14:paraId="747E492F" w14:textId="77777777" w:rsidR="00E70CBC" w:rsidRDefault="00E70CBC">
            <w:pPr>
              <w:rPr>
                <w:szCs w:val="24"/>
              </w:rPr>
            </w:pPr>
            <w:r>
              <w:rPr>
                <w:rFonts w:eastAsia="Times New Roman"/>
                <w:szCs w:val="24"/>
              </w:rPr>
              <w:t>- Chybný vstup -vstup neodpovedá požadovanej štruktúre</w:t>
            </w:r>
          </w:p>
        </w:tc>
      </w:tr>
      <w:tr w:rsidR="00E70CBC" w14:paraId="7C64F24F"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3223B95" w14:textId="77777777" w:rsidR="00E70CBC" w:rsidRDefault="00E70CBC">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23548452"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VyhladajOsobnyUcetPoistenca_Request.xsd</w:t>
            </w:r>
            <w:r>
              <w:rPr>
                <w:szCs w:val="24"/>
              </w:rPr>
              <w:fldChar w:fldCharType="end"/>
            </w:r>
          </w:p>
        </w:tc>
      </w:tr>
      <w:tr w:rsidR="00E70CBC" w14:paraId="59DB74C4"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7B0CD90"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64CAF9BB"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VyhladajOsobnyUcetPoistenca_Response.xsd</w:t>
            </w:r>
            <w:r>
              <w:rPr>
                <w:szCs w:val="24"/>
              </w:rPr>
              <w:fldChar w:fldCharType="end"/>
            </w:r>
          </w:p>
        </w:tc>
      </w:tr>
      <w:tr w:rsidR="00E70CBC" w14:paraId="192C5A0D"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31B6A61" w14:textId="77777777" w:rsidR="00E70CBC" w:rsidRDefault="00E70CBC">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5DCCE9A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OUP</w:t>
            </w:r>
            <w:r>
              <w:rPr>
                <w:szCs w:val="24"/>
              </w:rPr>
              <w:fldChar w:fldCharType="end"/>
            </w:r>
          </w:p>
        </w:tc>
      </w:tr>
    </w:tbl>
    <w:p w14:paraId="4599B189" w14:textId="23103473" w:rsidR="00E70CBC" w:rsidRDefault="00E70CBC" w:rsidP="00E70CBC">
      <w:pPr>
        <w:rPr>
          <w:rFonts w:ascii="Times New Roman" w:eastAsia="Times New Roman" w:hAnsi="Times New Roman"/>
          <w:szCs w:val="24"/>
        </w:rPr>
      </w:pPr>
      <w:r>
        <w:rPr>
          <w:rFonts w:eastAsia="Times New Roman"/>
          <w:szCs w:val="24"/>
        </w:rPr>
        <w:t xml:space="preserve">  </w:t>
      </w:r>
    </w:p>
    <w:bookmarkStart w:id="71" w:name="VyhladajDoplnujuceInformacie"/>
    <w:bookmarkStart w:id="72" w:name="BKM_AC15C0F9_D815_41c6_94ED_D81114FFB5D8"/>
    <w:bookmarkEnd w:id="71"/>
    <w:bookmarkEnd w:id="72"/>
    <w:p w14:paraId="343CA9D0"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73" w:name="_Toc19871992"/>
      <w:r>
        <w:rPr>
          <w:rFonts w:eastAsia="Times New Roman"/>
          <w:bCs w:val="0"/>
          <w:szCs w:val="24"/>
        </w:rPr>
        <w:t>VyhladajDoplnujuceInformacie</w:t>
      </w:r>
      <w:bookmarkEnd w:id="73"/>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557ACB98" w14:textId="77777777">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969C871" w14:textId="77777777" w:rsidR="00E70CBC" w:rsidRDefault="00E70CBC">
            <w:pPr>
              <w:rPr>
                <w:szCs w:val="24"/>
              </w:rPr>
            </w:pPr>
            <w:bookmarkStart w:id="74" w:name="BKM_B9C59B8B_A02E_4acc_908A_B3F147FA8E4D"/>
            <w:bookmarkEnd w:id="74"/>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7A3B7169"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VyhladajDoplnujuceInformacie</w:t>
            </w:r>
            <w:r>
              <w:rPr>
                <w:szCs w:val="24"/>
              </w:rPr>
              <w:fldChar w:fldCharType="end"/>
            </w:r>
          </w:p>
        </w:tc>
      </w:tr>
      <w:tr w:rsidR="00E70CBC" w14:paraId="6073824F"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62E16932"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7C8DA157"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72C1335D"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A5B0CB5"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220346D6"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poskytuje doplňujúce údaje zapísané do NZIS pacientom.</w:t>
            </w:r>
            <w:r>
              <w:rPr>
                <w:szCs w:val="24"/>
              </w:rPr>
              <w:fldChar w:fldCharType="end"/>
            </w:r>
          </w:p>
        </w:tc>
      </w:tr>
      <w:tr w:rsidR="00E70CBC" w14:paraId="61B79C2C"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8DC7CC1"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3DAAEFA0" w14:textId="78BEEC72" w:rsidR="00E70CBC" w:rsidRDefault="00E82E01">
            <w:pPr>
              <w:rPr>
                <w:szCs w:val="24"/>
              </w:rPr>
            </w:pPr>
            <w:r>
              <w:t>Synchrónny, Asynchrónny</w:t>
            </w:r>
          </w:p>
        </w:tc>
      </w:tr>
      <w:tr w:rsidR="00E70CBC" w14:paraId="476899B8"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BEF3606" w14:textId="77777777" w:rsidR="00E70CBC" w:rsidRPr="0037169D" w:rsidRDefault="00E70CBC">
            <w:pPr>
              <w:rPr>
                <w:szCs w:val="24"/>
                <w:lang w:val="en-US"/>
              </w:rPr>
            </w:pPr>
            <w:r>
              <w:rPr>
                <w:rFonts w:eastAsia="Times New Roman"/>
                <w:szCs w:val="24"/>
              </w:rPr>
              <w:lastRenderedPageBreak/>
              <w:t>Popis</w:t>
            </w:r>
          </w:p>
        </w:tc>
        <w:tc>
          <w:tcPr>
            <w:tcW w:w="7200" w:type="dxa"/>
            <w:tcBorders>
              <w:top w:val="single" w:sz="2" w:space="0" w:color="auto"/>
              <w:left w:val="single" w:sz="2" w:space="0" w:color="auto"/>
              <w:bottom w:val="single" w:sz="2" w:space="0" w:color="auto"/>
              <w:right w:val="single" w:sz="2" w:space="0" w:color="auto"/>
            </w:tcBorders>
            <w:vAlign w:val="center"/>
          </w:tcPr>
          <w:p w14:paraId="02F86F8E"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Cieľom služby je poskytnutie doplňujúcich údajov pacienta pre zdravotníckeho pracovníka.</w:t>
            </w:r>
          </w:p>
          <w:p w14:paraId="0FDC593B" w14:textId="77777777" w:rsidR="00E70CBC" w:rsidRDefault="00E70CBC">
            <w:pPr>
              <w:rPr>
                <w:rFonts w:eastAsia="Times New Roman"/>
                <w:szCs w:val="24"/>
              </w:rPr>
            </w:pPr>
            <w:r>
              <w:rPr>
                <w:rFonts w:eastAsia="Times New Roman"/>
                <w:szCs w:val="24"/>
              </w:rPr>
              <w:t>Vstupom</w:t>
            </w:r>
          </w:p>
          <w:p w14:paraId="1357DA38" w14:textId="77777777" w:rsidR="00E70CBC" w:rsidRDefault="00E70CBC">
            <w:pPr>
              <w:rPr>
                <w:rFonts w:eastAsia="Times New Roman"/>
                <w:szCs w:val="24"/>
              </w:rPr>
            </w:pPr>
            <w:r>
              <w:rPr>
                <w:rFonts w:eastAsia="Times New Roman"/>
                <w:szCs w:val="24"/>
              </w:rPr>
              <w:t xml:space="preserve">  je identifikácia pacienta, ktorého údaje sú požadované.</w:t>
            </w:r>
          </w:p>
          <w:p w14:paraId="2C5B6026" w14:textId="77777777" w:rsidR="00E70CBC" w:rsidRDefault="00E70CBC">
            <w:pPr>
              <w:rPr>
                <w:rFonts w:eastAsia="Times New Roman"/>
                <w:szCs w:val="24"/>
              </w:rPr>
            </w:pPr>
            <w:r>
              <w:rPr>
                <w:rFonts w:eastAsia="Times New Roman"/>
                <w:szCs w:val="24"/>
              </w:rPr>
              <w:t xml:space="preserve">  dátum od-do</w:t>
            </w:r>
          </w:p>
          <w:p w14:paraId="4884686C" w14:textId="18E71D5B" w:rsidR="00E70CBC" w:rsidRDefault="00E70CBC">
            <w:pPr>
              <w:rPr>
                <w:rFonts w:eastAsia="Times New Roman"/>
                <w:szCs w:val="24"/>
              </w:rPr>
            </w:pPr>
            <w:r>
              <w:rPr>
                <w:rFonts w:eastAsia="Times New Roman"/>
                <w:szCs w:val="24"/>
              </w:rPr>
              <w:t xml:space="preserve">  typ doplňujúcej informácie</w:t>
            </w:r>
            <w:r w:rsidR="00EF7E6F">
              <w:rPr>
                <w:rFonts w:eastAsia="Times New Roman"/>
                <w:szCs w:val="24"/>
              </w:rPr>
              <w:t>, tvorený číselníkovou hodnotou (codeValue) z číselníka „Typ doplňujúcich informácií“ (</w:t>
            </w:r>
            <w:r w:rsidR="00EF7E6F" w:rsidRPr="00EF7E6F">
              <w:rPr>
                <w:rFonts w:eastAsia="Times New Roman"/>
                <w:szCs w:val="24"/>
              </w:rPr>
              <w:t>1.3.158.00165387.100.10.114</w:t>
            </w:r>
            <w:r w:rsidR="00EF7E6F">
              <w:rPr>
                <w:rFonts w:eastAsia="Times New Roman"/>
                <w:szCs w:val="24"/>
              </w:rPr>
              <w:t>)</w:t>
            </w:r>
          </w:p>
          <w:p w14:paraId="1AA6D02D" w14:textId="77777777" w:rsidR="00E70CBC" w:rsidRDefault="00E70CBC">
            <w:pPr>
              <w:rPr>
                <w:rFonts w:eastAsia="Times New Roman"/>
                <w:szCs w:val="24"/>
              </w:rPr>
            </w:pPr>
          </w:p>
          <w:p w14:paraId="0C8D1921" w14:textId="77777777" w:rsidR="00E70CBC" w:rsidRDefault="00E70CBC">
            <w:pPr>
              <w:rPr>
                <w:rFonts w:eastAsia="Times New Roman"/>
                <w:szCs w:val="24"/>
              </w:rPr>
            </w:pPr>
            <w:r>
              <w:rPr>
                <w:rFonts w:eastAsia="Times New Roman"/>
                <w:szCs w:val="24"/>
              </w:rPr>
              <w:t>( Id zdravotníckeho pracovníka,  Kód poskytovateľa) prichádza v tokene.</w:t>
            </w:r>
          </w:p>
          <w:p w14:paraId="1C09C51B" w14:textId="77777777" w:rsidR="00E70CBC" w:rsidRDefault="00E70CBC">
            <w:pPr>
              <w:rPr>
                <w:rFonts w:eastAsia="Times New Roman"/>
                <w:szCs w:val="24"/>
              </w:rPr>
            </w:pPr>
          </w:p>
          <w:p w14:paraId="3DDB668A" w14:textId="77777777" w:rsidR="00E70CBC" w:rsidRDefault="00E70CBC">
            <w:pPr>
              <w:rPr>
                <w:rFonts w:eastAsia="Times New Roman"/>
                <w:szCs w:val="24"/>
              </w:rPr>
            </w:pPr>
            <w:r>
              <w:rPr>
                <w:rFonts w:eastAsia="Times New Roman"/>
                <w:szCs w:val="24"/>
              </w:rPr>
              <w:t>Výstupom sú doplňujúce údaje pacienta, ktoré zaevidoval pacient ako:</w:t>
            </w:r>
          </w:p>
          <w:p w14:paraId="24F98BC9" w14:textId="77777777" w:rsidR="00E70CBC" w:rsidRDefault="00E70CBC">
            <w:pPr>
              <w:rPr>
                <w:rFonts w:eastAsia="Times New Roman"/>
                <w:szCs w:val="24"/>
              </w:rPr>
            </w:pPr>
            <w:r>
              <w:rPr>
                <w:rFonts w:eastAsia="Times New Roman"/>
                <w:szCs w:val="24"/>
              </w:rPr>
              <w:t>- komentár k poskytnutej ZS,</w:t>
            </w:r>
          </w:p>
          <w:p w14:paraId="147454B8" w14:textId="77777777" w:rsidR="00E70CBC" w:rsidRDefault="00E70CBC">
            <w:pPr>
              <w:rPr>
                <w:rFonts w:eastAsia="Times New Roman"/>
                <w:szCs w:val="24"/>
              </w:rPr>
            </w:pPr>
            <w:r>
              <w:rPr>
                <w:rFonts w:eastAsia="Times New Roman"/>
                <w:szCs w:val="24"/>
              </w:rPr>
              <w:t xml:space="preserve">- poznámky o pozorovaní svojho zdravotného stavu, </w:t>
            </w:r>
          </w:p>
          <w:p w14:paraId="4DE2E13F" w14:textId="77777777" w:rsidR="00E70CBC" w:rsidRDefault="00E70CBC">
            <w:pPr>
              <w:rPr>
                <w:rFonts w:eastAsia="Times New Roman"/>
                <w:szCs w:val="24"/>
              </w:rPr>
            </w:pPr>
            <w:r>
              <w:rPr>
                <w:rFonts w:eastAsia="Times New Roman"/>
                <w:szCs w:val="24"/>
              </w:rPr>
              <w:t>- informácie o svojom životnom štýle.</w:t>
            </w:r>
          </w:p>
          <w:p w14:paraId="13E815E4" w14:textId="77777777" w:rsidR="00E70CBC" w:rsidRDefault="00E70CBC">
            <w:pPr>
              <w:rPr>
                <w:rFonts w:eastAsia="Times New Roman"/>
                <w:szCs w:val="24"/>
              </w:rPr>
            </w:pPr>
          </w:p>
          <w:p w14:paraId="499C83CD" w14:textId="77777777" w:rsidR="00E70CBC" w:rsidRDefault="00E70CBC">
            <w:pPr>
              <w:rPr>
                <w:rFonts w:eastAsia="Times New Roman"/>
                <w:szCs w:val="24"/>
              </w:rPr>
            </w:pPr>
            <w:r>
              <w:rPr>
                <w:rFonts w:eastAsia="Times New Roman"/>
                <w:szCs w:val="24"/>
              </w:rPr>
              <w:t>alebo prázdny záznam, ak  výsledkom výberu podľa zadaných kritérií je prázdna množina</w:t>
            </w:r>
          </w:p>
          <w:p w14:paraId="14791D40" w14:textId="77777777" w:rsidR="00E70CBC" w:rsidRDefault="00E70CBC">
            <w:pPr>
              <w:rPr>
                <w:rFonts w:eastAsia="Times New Roman"/>
                <w:szCs w:val="24"/>
              </w:rPr>
            </w:pPr>
            <w:r>
              <w:rPr>
                <w:rFonts w:eastAsia="Times New Roman"/>
                <w:szCs w:val="24"/>
              </w:rPr>
              <w:t>Záznamy sú zotriedené podľa dátumu (najnovší záznam je prvý) .</w:t>
            </w:r>
          </w:p>
          <w:p w14:paraId="0563E88F" w14:textId="77777777" w:rsidR="00E70CBC" w:rsidRDefault="00E70CBC">
            <w:pPr>
              <w:rPr>
                <w:rFonts w:eastAsia="Times New Roman"/>
                <w:szCs w:val="24"/>
              </w:rPr>
            </w:pPr>
          </w:p>
          <w:p w14:paraId="64DD744A" w14:textId="77777777" w:rsidR="00E70CBC" w:rsidRDefault="00E70CBC">
            <w:pPr>
              <w:rPr>
                <w:rFonts w:eastAsia="Times New Roman"/>
                <w:szCs w:val="24"/>
              </w:rPr>
            </w:pPr>
            <w:r>
              <w:rPr>
                <w:rFonts w:eastAsia="Times New Roman"/>
                <w:szCs w:val="24"/>
              </w:rPr>
              <w:t>Kontroly:</w:t>
            </w:r>
          </w:p>
          <w:p w14:paraId="1EC31985" w14:textId="77777777" w:rsidR="00E70CBC" w:rsidRDefault="00E70CBC">
            <w:pPr>
              <w:rPr>
                <w:rFonts w:eastAsia="Times New Roman"/>
                <w:szCs w:val="24"/>
              </w:rPr>
            </w:pPr>
          </w:p>
          <w:p w14:paraId="3DB6C69A" w14:textId="77777777" w:rsidR="00E70CBC" w:rsidRDefault="00E70CBC">
            <w:pPr>
              <w:rPr>
                <w:rFonts w:eastAsia="Times New Roman"/>
                <w:szCs w:val="24"/>
              </w:rPr>
            </w:pPr>
            <w:r>
              <w:rPr>
                <w:rFonts w:eastAsia="Times New Roman"/>
                <w:szCs w:val="24"/>
              </w:rPr>
              <w:t xml:space="preserve">1/ povinné údaje :  IdPacienta </w:t>
            </w:r>
          </w:p>
          <w:p w14:paraId="27EDE022" w14:textId="77777777" w:rsidR="00E70CBC" w:rsidRDefault="00E70CBC">
            <w:pPr>
              <w:rPr>
                <w:rFonts w:eastAsia="Times New Roman"/>
                <w:szCs w:val="24"/>
              </w:rPr>
            </w:pPr>
            <w:r>
              <w:rPr>
                <w:rFonts w:eastAsia="Times New Roman"/>
                <w:szCs w:val="24"/>
              </w:rPr>
              <w:t>2/ kontrola na rozsah :   DatumOd&lt;=DatumDo</w:t>
            </w:r>
          </w:p>
          <w:p w14:paraId="6BBC3830" w14:textId="77777777" w:rsidR="00E70CBC" w:rsidRDefault="00E70CBC">
            <w:pPr>
              <w:rPr>
                <w:rFonts w:eastAsia="Times New Roman"/>
                <w:szCs w:val="24"/>
              </w:rPr>
            </w:pPr>
          </w:p>
          <w:p w14:paraId="2EC4805A" w14:textId="77777777" w:rsidR="00E70CBC" w:rsidRDefault="00E70CBC">
            <w:pPr>
              <w:rPr>
                <w:rFonts w:eastAsia="Times New Roman"/>
                <w:szCs w:val="24"/>
              </w:rPr>
            </w:pPr>
          </w:p>
          <w:p w14:paraId="437CBA5D" w14:textId="77777777" w:rsidR="00E70CBC" w:rsidRDefault="00E70CBC">
            <w:pPr>
              <w:rPr>
                <w:rFonts w:eastAsia="Times New Roman"/>
                <w:szCs w:val="24"/>
              </w:rPr>
            </w:pPr>
            <w:r>
              <w:rPr>
                <w:rFonts w:eastAsia="Times New Roman"/>
                <w:szCs w:val="24"/>
              </w:rPr>
              <w:t>Podmienky:</w:t>
            </w:r>
          </w:p>
          <w:p w14:paraId="23064812" w14:textId="77777777" w:rsidR="00E70CBC" w:rsidRDefault="00E70CBC">
            <w:pPr>
              <w:rPr>
                <w:rFonts w:eastAsia="Times New Roman"/>
                <w:szCs w:val="24"/>
              </w:rPr>
            </w:pPr>
            <w:r>
              <w:rPr>
                <w:rFonts w:eastAsia="Times New Roman"/>
                <w:szCs w:val="24"/>
              </w:rPr>
              <w:t>Službu môže volať len identifikovaný a autorizovaný zdravotnícky pracovník v roli konkrétneho PZS.</w:t>
            </w:r>
          </w:p>
          <w:p w14:paraId="43079C8D" w14:textId="77777777" w:rsidR="00E70CBC" w:rsidRDefault="00E70CBC">
            <w:pPr>
              <w:rPr>
                <w:rFonts w:eastAsia="Times New Roman"/>
                <w:szCs w:val="24"/>
              </w:rPr>
            </w:pPr>
          </w:p>
          <w:p w14:paraId="160DA80A" w14:textId="77777777" w:rsidR="00E70CBC" w:rsidRDefault="00E70CBC">
            <w:pPr>
              <w:rPr>
                <w:rFonts w:eastAsia="Times New Roman"/>
                <w:szCs w:val="24"/>
              </w:rPr>
            </w:pPr>
            <w:r>
              <w:rPr>
                <w:rFonts w:eastAsia="Times New Roman"/>
                <w:szCs w:val="24"/>
              </w:rPr>
              <w:t>Výnimky:</w:t>
            </w:r>
          </w:p>
          <w:p w14:paraId="24F440CE" w14:textId="77777777" w:rsidR="00E70CBC" w:rsidRDefault="00E70CBC">
            <w:pPr>
              <w:rPr>
                <w:rFonts w:eastAsia="Times New Roman"/>
                <w:szCs w:val="24"/>
              </w:rPr>
            </w:pPr>
            <w:r>
              <w:rPr>
                <w:rFonts w:eastAsia="Times New Roman"/>
                <w:szCs w:val="24"/>
              </w:rPr>
              <w:t>-Neznámy pacient  - na základe identifikátora pacienta, ak pacient nie  je súčasťou NZIS - Nepridelený Consent - k požadovaným údajom nie je pridelený súhlas pacienta</w:t>
            </w:r>
          </w:p>
          <w:p w14:paraId="4966E904" w14:textId="77777777" w:rsidR="00E70CBC" w:rsidRDefault="00E70CBC">
            <w:pPr>
              <w:rPr>
                <w:rFonts w:eastAsia="Times New Roman"/>
                <w:szCs w:val="24"/>
              </w:rPr>
            </w:pPr>
            <w:r>
              <w:rPr>
                <w:rFonts w:eastAsia="Times New Roman"/>
                <w:szCs w:val="24"/>
              </w:rPr>
              <w:t>- Chybný vstup - vstup neodpovedá požadovanej štruktúre</w:t>
            </w:r>
          </w:p>
          <w:p w14:paraId="0C06118D" w14:textId="77777777" w:rsidR="00E70CBC" w:rsidRDefault="00E70CBC">
            <w:pPr>
              <w:rPr>
                <w:rFonts w:eastAsia="Times New Roman"/>
                <w:szCs w:val="24"/>
              </w:rPr>
            </w:pPr>
            <w:r>
              <w:rPr>
                <w:rFonts w:eastAsia="Times New Roman"/>
                <w:szCs w:val="24"/>
              </w:rPr>
              <w:t>- Hodnota mimo rozsah - hodnota atribútu nesúhlasí s povoleným rozmerom</w:t>
            </w:r>
          </w:p>
          <w:p w14:paraId="5FDC128E" w14:textId="77777777" w:rsidR="00E70CBC" w:rsidRDefault="00E70CBC">
            <w:pPr>
              <w:rPr>
                <w:rFonts w:eastAsia="Times New Roman"/>
                <w:szCs w:val="24"/>
              </w:rPr>
            </w:pPr>
            <w:r>
              <w:rPr>
                <w:rFonts w:eastAsia="Times New Roman"/>
                <w:szCs w:val="24"/>
              </w:rPr>
              <w:lastRenderedPageBreak/>
              <w:t>- Nevyplnený  povinný atribút -  povinný atribút na vstupe nie je vyplnený</w:t>
            </w:r>
          </w:p>
          <w:p w14:paraId="18C0C49B" w14:textId="77777777" w:rsidR="00E70CBC" w:rsidRDefault="00E70CBC">
            <w:pPr>
              <w:rPr>
                <w:rFonts w:eastAsia="Times New Roman"/>
                <w:szCs w:val="24"/>
              </w:rPr>
            </w:pPr>
            <w:r>
              <w:rPr>
                <w:rFonts w:eastAsia="Times New Roman"/>
                <w:szCs w:val="24"/>
              </w:rPr>
              <w:t>- Stránkovanie mimo rozsah -  vstupná požiadavka na stránku je mimo rozsah evidovaných údajov</w:t>
            </w:r>
          </w:p>
          <w:p w14:paraId="36431AD1" w14:textId="77777777" w:rsidR="00E70CBC" w:rsidRDefault="00E70CBC">
            <w:pPr>
              <w:rPr>
                <w:szCs w:val="24"/>
              </w:rPr>
            </w:pPr>
            <w:r>
              <w:rPr>
                <w:rFonts w:eastAsia="Times New Roman"/>
                <w:szCs w:val="24"/>
              </w:rPr>
              <w:t>- Ezko  pacienta je uzamknuté - Ezko požadovaného pacienta je uzamknuté pre prístup k zdravotným údajom</w:t>
            </w:r>
          </w:p>
        </w:tc>
      </w:tr>
      <w:tr w:rsidR="00E70CBC" w14:paraId="7CEC857A"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2DE00DD" w14:textId="77777777" w:rsidR="00E70CBC" w:rsidRDefault="00E70CBC">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69D3C9AB"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VyhladajDoplnujuceInformacie_Request.xsd</w:t>
            </w:r>
            <w:r>
              <w:rPr>
                <w:szCs w:val="24"/>
              </w:rPr>
              <w:fldChar w:fldCharType="end"/>
            </w:r>
          </w:p>
        </w:tc>
      </w:tr>
      <w:tr w:rsidR="00E70CBC" w14:paraId="55B007EA"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8C989CA"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06B7D697"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VyhladajDoplnujuceInformacie_Response.XSD</w:t>
            </w:r>
            <w:r>
              <w:rPr>
                <w:szCs w:val="24"/>
              </w:rPr>
              <w:fldChar w:fldCharType="end"/>
            </w:r>
          </w:p>
        </w:tc>
      </w:tr>
      <w:tr w:rsidR="00E70CBC" w14:paraId="5E8F7313"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D2C8A87" w14:textId="77777777" w:rsidR="00E70CBC" w:rsidRDefault="00E70CBC">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10CB33D0"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PHR</w:t>
            </w:r>
            <w:r>
              <w:rPr>
                <w:szCs w:val="24"/>
              </w:rPr>
              <w:fldChar w:fldCharType="end"/>
            </w:r>
          </w:p>
        </w:tc>
      </w:tr>
    </w:tbl>
    <w:p w14:paraId="06CE8D15" w14:textId="561277B9" w:rsidR="00E70CBC" w:rsidRDefault="00E70CBC" w:rsidP="00E70CBC">
      <w:pPr>
        <w:rPr>
          <w:rFonts w:ascii="Times New Roman" w:eastAsia="Times New Roman" w:hAnsi="Times New Roman"/>
          <w:szCs w:val="24"/>
        </w:rPr>
      </w:pPr>
      <w:r>
        <w:rPr>
          <w:rFonts w:eastAsia="Times New Roman"/>
          <w:szCs w:val="24"/>
        </w:rPr>
        <w:t xml:space="preserve"> </w:t>
      </w:r>
    </w:p>
    <w:bookmarkStart w:id="75" w:name="VyhladajZaznamyEZKTlac"/>
    <w:bookmarkStart w:id="76" w:name="BKM_90DEA92F_B41B_45ff_A732_8C71A25C0264"/>
    <w:bookmarkEnd w:id="75"/>
    <w:bookmarkEnd w:id="76"/>
    <w:p w14:paraId="3D070511"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77" w:name="_Toc19871993"/>
      <w:r>
        <w:rPr>
          <w:rFonts w:eastAsia="Times New Roman"/>
          <w:bCs w:val="0"/>
          <w:szCs w:val="24"/>
        </w:rPr>
        <w:t>VyhladajZaznamyEZKTlac</w:t>
      </w:r>
      <w:bookmarkEnd w:id="77"/>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242901E1" w14:textId="77777777" w:rsidTr="42653724">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22F0918A" w14:textId="77777777" w:rsidR="00E70CBC" w:rsidRDefault="00E70CBC">
            <w:pPr>
              <w:rPr>
                <w:szCs w:val="24"/>
              </w:rPr>
            </w:pPr>
            <w:bookmarkStart w:id="78" w:name="BKM_A73044D7_EA5A_40f7_8EEE_0713D5A94CEB"/>
            <w:bookmarkEnd w:id="78"/>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020C125C"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VyhladajZaznamyEZKTlac</w:t>
            </w:r>
            <w:r>
              <w:rPr>
                <w:szCs w:val="24"/>
              </w:rPr>
              <w:fldChar w:fldCharType="end"/>
            </w:r>
          </w:p>
        </w:tc>
      </w:tr>
      <w:tr w:rsidR="00E70CBC" w14:paraId="366988CE" w14:textId="77777777" w:rsidTr="42653724">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5439DFE5"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4B4F25CA"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236190A4" w14:textId="77777777" w:rsidTr="42653724">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9B21930"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107CEB7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poskytuje údaje z EZK  poistenca podľa zadaných výberových kritérií.</w:t>
            </w:r>
            <w:r>
              <w:rPr>
                <w:szCs w:val="24"/>
              </w:rPr>
              <w:fldChar w:fldCharType="end"/>
            </w:r>
          </w:p>
        </w:tc>
      </w:tr>
      <w:tr w:rsidR="00E70CBC" w14:paraId="01E71E9A"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0F6B2B3"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43327609" w14:textId="67F06A9B" w:rsidR="00E70CBC" w:rsidRDefault="00E82E01">
            <w:pPr>
              <w:rPr>
                <w:szCs w:val="24"/>
              </w:rPr>
            </w:pPr>
            <w:r>
              <w:t>Asynchrónny</w:t>
            </w:r>
          </w:p>
        </w:tc>
      </w:tr>
      <w:tr w:rsidR="00E70CBC" w14:paraId="52DBABAB"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A8D9991"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45491C2E"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Cieľom služby je poskytnutie údajov z EZK pre tlač (Osobné a administratívné údaje, Očkovania, Vyšetrenia, Laboratórne vyšetrenia, Liečebné prostriedky, Pacientský sumár, OUP, Recepty, Užívanie voľnopredajných liekov, Doplňujúce informácie, Medikačná história)</w:t>
            </w:r>
          </w:p>
          <w:p w14:paraId="20CAECA6" w14:textId="77777777" w:rsidR="00E70CBC" w:rsidRDefault="00E70CBC">
            <w:pPr>
              <w:rPr>
                <w:rFonts w:eastAsia="Times New Roman"/>
                <w:szCs w:val="24"/>
              </w:rPr>
            </w:pPr>
            <w:r>
              <w:rPr>
                <w:rFonts w:eastAsia="Times New Roman"/>
                <w:szCs w:val="24"/>
              </w:rPr>
              <w:t>Služba overí, či Zdravotnícky pracovník je zmluvným lekárom pacienta</w:t>
            </w:r>
          </w:p>
          <w:p w14:paraId="23E57147" w14:textId="77777777" w:rsidR="00E70CBC" w:rsidRDefault="00E70CBC">
            <w:pPr>
              <w:rPr>
                <w:rFonts w:eastAsia="Times New Roman"/>
                <w:szCs w:val="24"/>
              </w:rPr>
            </w:pPr>
            <w:r>
              <w:rPr>
                <w:rFonts w:eastAsia="Times New Roman"/>
                <w:szCs w:val="24"/>
              </w:rPr>
              <w:t>Služba overí, či k požadovaným údajom je pridelený súhlas pacienta.</w:t>
            </w:r>
          </w:p>
          <w:p w14:paraId="34376385" w14:textId="77777777" w:rsidR="00E70CBC" w:rsidRDefault="00E70CBC">
            <w:pPr>
              <w:rPr>
                <w:rFonts w:eastAsia="Times New Roman"/>
                <w:szCs w:val="24"/>
              </w:rPr>
            </w:pPr>
            <w:r>
              <w:rPr>
                <w:rFonts w:eastAsia="Times New Roman"/>
                <w:szCs w:val="24"/>
              </w:rPr>
              <w:t>Služba na základe identifikátora pacienta a nastavených výberovych kriterií pripraví výstup detailných informácií z EZK pacienta, ktoré má zaujem vytlačiť .</w:t>
            </w:r>
          </w:p>
          <w:p w14:paraId="4BF1BE08" w14:textId="77777777" w:rsidR="00E70CBC" w:rsidRDefault="00E70CBC">
            <w:pPr>
              <w:rPr>
                <w:rFonts w:eastAsia="Times New Roman"/>
                <w:szCs w:val="24"/>
              </w:rPr>
            </w:pPr>
            <w:r>
              <w:rPr>
                <w:rFonts w:eastAsia="Times New Roman"/>
                <w:szCs w:val="24"/>
              </w:rPr>
              <w:t>Služba vráti výstupnú štruktúru, odošle späť IS PZS spolu s XSLT šablónou.</w:t>
            </w:r>
          </w:p>
          <w:p w14:paraId="14141525" w14:textId="77777777" w:rsidR="00E70CBC" w:rsidRDefault="00E70CBC">
            <w:pPr>
              <w:rPr>
                <w:rFonts w:eastAsia="Times New Roman"/>
                <w:szCs w:val="24"/>
              </w:rPr>
            </w:pPr>
            <w:r>
              <w:rPr>
                <w:rFonts w:eastAsia="Times New Roman"/>
                <w:szCs w:val="24"/>
              </w:rPr>
              <w:t>IS PZS osobné údaje vo výstupnej XML štruktúre dešifruje cez CryptoController a umiestni ich späť do tejto XML štruktúry.</w:t>
            </w:r>
          </w:p>
          <w:p w14:paraId="617BF6EB" w14:textId="77777777" w:rsidR="00E70CBC" w:rsidRDefault="00E70CBC">
            <w:pPr>
              <w:rPr>
                <w:rFonts w:eastAsia="Times New Roman"/>
                <w:szCs w:val="24"/>
              </w:rPr>
            </w:pPr>
            <w:r>
              <w:rPr>
                <w:rFonts w:eastAsia="Times New Roman"/>
                <w:szCs w:val="24"/>
              </w:rPr>
              <w:t>IS PZS aplikovaním XSL transformácie na výstupné XML sa vygeneruje HTML, ktoré bude obsahovať CSS štýly pre naformátovanie výstupu pre tlač.</w:t>
            </w:r>
          </w:p>
          <w:p w14:paraId="6BBC8456" w14:textId="77777777" w:rsidR="00E70CBC" w:rsidRDefault="00E70CBC">
            <w:pPr>
              <w:rPr>
                <w:rFonts w:eastAsia="Times New Roman"/>
                <w:szCs w:val="24"/>
              </w:rPr>
            </w:pPr>
            <w:r>
              <w:rPr>
                <w:rFonts w:eastAsia="Times New Roman"/>
                <w:szCs w:val="24"/>
              </w:rPr>
              <w:t xml:space="preserve">Vstup: </w:t>
            </w:r>
          </w:p>
          <w:p w14:paraId="3A2DD7D2" w14:textId="77777777" w:rsidR="00E70CBC" w:rsidRDefault="00E70CBC" w:rsidP="009C3728">
            <w:pPr>
              <w:numPr>
                <w:ilvl w:val="0"/>
                <w:numId w:val="21"/>
              </w:numPr>
              <w:autoSpaceDE w:val="0"/>
              <w:autoSpaceDN w:val="0"/>
              <w:adjustRightInd w:val="0"/>
              <w:spacing w:after="1" w:line="240" w:lineRule="auto"/>
              <w:ind w:left="360" w:hanging="360"/>
              <w:rPr>
                <w:rFonts w:eastAsia="Times New Roman"/>
                <w:szCs w:val="24"/>
              </w:rPr>
            </w:pPr>
            <w:r>
              <w:rPr>
                <w:rFonts w:eastAsia="Times New Roman"/>
                <w:szCs w:val="24"/>
              </w:rPr>
              <w:t>Id pacienta</w:t>
            </w:r>
          </w:p>
          <w:p w14:paraId="0BBD6171" w14:textId="77777777" w:rsidR="00E70CBC" w:rsidRDefault="00E70CBC" w:rsidP="009C3728">
            <w:pPr>
              <w:numPr>
                <w:ilvl w:val="0"/>
                <w:numId w:val="21"/>
              </w:numPr>
              <w:autoSpaceDE w:val="0"/>
              <w:autoSpaceDN w:val="0"/>
              <w:adjustRightInd w:val="0"/>
              <w:spacing w:after="1" w:line="240" w:lineRule="auto"/>
              <w:ind w:left="360" w:hanging="360"/>
              <w:rPr>
                <w:rFonts w:eastAsia="Times New Roman"/>
                <w:szCs w:val="24"/>
              </w:rPr>
            </w:pPr>
            <w:r>
              <w:rPr>
                <w:rFonts w:eastAsia="Times New Roman"/>
                <w:szCs w:val="24"/>
              </w:rPr>
              <w:t>Dátum poskytnutia zdrav. starostlivosti (dátum nástupu do ústavnej zdrav.starostlivosti, dátum výdaja predpísaného lieku ) od-do</w:t>
            </w:r>
          </w:p>
          <w:p w14:paraId="7B4FF0D5" w14:textId="77777777" w:rsidR="00E70CBC" w:rsidRDefault="00E70CBC" w:rsidP="009C3728">
            <w:pPr>
              <w:numPr>
                <w:ilvl w:val="0"/>
                <w:numId w:val="21"/>
              </w:numPr>
              <w:autoSpaceDE w:val="0"/>
              <w:autoSpaceDN w:val="0"/>
              <w:adjustRightInd w:val="0"/>
              <w:spacing w:after="1" w:line="240" w:lineRule="auto"/>
              <w:ind w:left="360" w:hanging="360"/>
              <w:rPr>
                <w:rFonts w:eastAsia="Times New Roman"/>
                <w:szCs w:val="24"/>
              </w:rPr>
            </w:pPr>
            <w:r>
              <w:rPr>
                <w:rFonts w:eastAsia="Times New Roman"/>
                <w:szCs w:val="24"/>
              </w:rPr>
              <w:t>Zoznam kódov stránok EZKO</w:t>
            </w:r>
          </w:p>
          <w:p w14:paraId="44D711D7" w14:textId="77777777" w:rsidR="00E70CBC" w:rsidRDefault="00E70CBC" w:rsidP="009C3728">
            <w:pPr>
              <w:numPr>
                <w:ilvl w:val="0"/>
                <w:numId w:val="21"/>
              </w:numPr>
              <w:autoSpaceDE w:val="0"/>
              <w:autoSpaceDN w:val="0"/>
              <w:adjustRightInd w:val="0"/>
              <w:spacing w:after="1" w:line="240" w:lineRule="auto"/>
              <w:ind w:left="360" w:hanging="360"/>
              <w:rPr>
                <w:rFonts w:eastAsia="Times New Roman"/>
                <w:szCs w:val="24"/>
              </w:rPr>
            </w:pPr>
            <w:r>
              <w:rPr>
                <w:rFonts w:eastAsia="Times New Roman"/>
                <w:szCs w:val="24"/>
              </w:rPr>
              <w:t>Potvrdenie zobrazenia logu pristupu pre jednotlivé stránky (A/N)</w:t>
            </w:r>
          </w:p>
          <w:p w14:paraId="09D445B1" w14:textId="77777777" w:rsidR="00E70CBC" w:rsidRDefault="00E70CBC">
            <w:pPr>
              <w:rPr>
                <w:rFonts w:eastAsia="Times New Roman"/>
                <w:szCs w:val="24"/>
              </w:rPr>
            </w:pPr>
          </w:p>
          <w:p w14:paraId="2F824FF3" w14:textId="77777777" w:rsidR="00E70CBC" w:rsidRDefault="00E70CBC">
            <w:pPr>
              <w:rPr>
                <w:rFonts w:eastAsia="Times New Roman"/>
                <w:szCs w:val="24"/>
              </w:rPr>
            </w:pPr>
          </w:p>
          <w:p w14:paraId="3541DD0B" w14:textId="77777777" w:rsidR="00E70CBC" w:rsidRDefault="00E70CBC">
            <w:pPr>
              <w:rPr>
                <w:rFonts w:eastAsia="Times New Roman"/>
                <w:szCs w:val="24"/>
              </w:rPr>
            </w:pPr>
            <w:r>
              <w:rPr>
                <w:rFonts w:eastAsia="Times New Roman"/>
                <w:szCs w:val="24"/>
              </w:rPr>
              <w:t xml:space="preserve">Výstup: </w:t>
            </w:r>
          </w:p>
          <w:p w14:paraId="3AC9B894" w14:textId="77777777" w:rsidR="00E70CBC" w:rsidRDefault="00E70CBC" w:rsidP="009C3728">
            <w:pPr>
              <w:numPr>
                <w:ilvl w:val="0"/>
                <w:numId w:val="22"/>
              </w:numPr>
              <w:autoSpaceDE w:val="0"/>
              <w:autoSpaceDN w:val="0"/>
              <w:adjustRightInd w:val="0"/>
              <w:spacing w:after="1" w:line="240" w:lineRule="auto"/>
              <w:ind w:left="360" w:hanging="360"/>
              <w:rPr>
                <w:rFonts w:eastAsia="Times New Roman"/>
                <w:szCs w:val="24"/>
              </w:rPr>
            </w:pPr>
            <w:r>
              <w:rPr>
                <w:rFonts w:eastAsia="Times New Roman"/>
                <w:szCs w:val="24"/>
              </w:rPr>
              <w:t>XML súbor</w:t>
            </w:r>
          </w:p>
          <w:p w14:paraId="67BAC77A" w14:textId="77777777" w:rsidR="00E70CBC" w:rsidRDefault="00E70CBC" w:rsidP="009C3728">
            <w:pPr>
              <w:numPr>
                <w:ilvl w:val="0"/>
                <w:numId w:val="22"/>
              </w:numPr>
              <w:autoSpaceDE w:val="0"/>
              <w:autoSpaceDN w:val="0"/>
              <w:adjustRightInd w:val="0"/>
              <w:spacing w:after="1" w:line="240" w:lineRule="auto"/>
              <w:ind w:left="360" w:hanging="360"/>
              <w:rPr>
                <w:rFonts w:eastAsia="Times New Roman"/>
                <w:szCs w:val="24"/>
              </w:rPr>
            </w:pPr>
            <w:r>
              <w:rPr>
                <w:rFonts w:eastAsia="Times New Roman"/>
                <w:szCs w:val="24"/>
              </w:rPr>
              <w:lastRenderedPageBreak/>
              <w:t>XSLT šablóna</w:t>
            </w:r>
          </w:p>
          <w:p w14:paraId="038378A1" w14:textId="77777777" w:rsidR="00E70CBC" w:rsidRDefault="00E70CBC" w:rsidP="009C3728">
            <w:pPr>
              <w:numPr>
                <w:ilvl w:val="0"/>
                <w:numId w:val="22"/>
              </w:numPr>
              <w:autoSpaceDE w:val="0"/>
              <w:autoSpaceDN w:val="0"/>
              <w:adjustRightInd w:val="0"/>
              <w:spacing w:after="1" w:line="240" w:lineRule="auto"/>
              <w:ind w:left="360" w:hanging="360"/>
              <w:rPr>
                <w:rFonts w:eastAsia="Times New Roman"/>
                <w:szCs w:val="24"/>
              </w:rPr>
            </w:pPr>
            <w:r>
              <w:rPr>
                <w:rFonts w:eastAsia="Times New Roman"/>
                <w:szCs w:val="24"/>
              </w:rPr>
              <w:t>Metadáta pre dešifrovanie osobných údajov</w:t>
            </w:r>
          </w:p>
          <w:p w14:paraId="65B75BC7" w14:textId="77777777" w:rsidR="00E70CBC" w:rsidRDefault="00E70CBC">
            <w:pPr>
              <w:rPr>
                <w:rFonts w:eastAsia="Times New Roman"/>
                <w:szCs w:val="24"/>
              </w:rPr>
            </w:pPr>
          </w:p>
          <w:p w14:paraId="4648D056" w14:textId="77777777" w:rsidR="00E70CBC" w:rsidRDefault="00E70CBC">
            <w:pPr>
              <w:rPr>
                <w:rFonts w:eastAsia="Times New Roman"/>
                <w:szCs w:val="24"/>
              </w:rPr>
            </w:pPr>
          </w:p>
          <w:p w14:paraId="726D546C" w14:textId="77777777" w:rsidR="00E70CBC" w:rsidRDefault="00E70CBC">
            <w:pPr>
              <w:rPr>
                <w:rFonts w:eastAsia="Times New Roman"/>
                <w:szCs w:val="24"/>
              </w:rPr>
            </w:pPr>
          </w:p>
          <w:p w14:paraId="674CA3A0" w14:textId="77777777" w:rsidR="00E70CBC" w:rsidRDefault="00E70CBC">
            <w:pPr>
              <w:rPr>
                <w:rFonts w:eastAsia="Times New Roman"/>
                <w:szCs w:val="24"/>
              </w:rPr>
            </w:pPr>
            <w:r>
              <w:rPr>
                <w:rFonts w:eastAsia="Times New Roman"/>
                <w:szCs w:val="24"/>
              </w:rPr>
              <w:t>Usporiadanie zostavy:</w:t>
            </w:r>
          </w:p>
          <w:p w14:paraId="022E1CA7" w14:textId="77777777" w:rsidR="00E70CBC" w:rsidRDefault="00E70CBC">
            <w:pPr>
              <w:rPr>
                <w:rFonts w:eastAsia="Times New Roman"/>
                <w:szCs w:val="24"/>
              </w:rPr>
            </w:pPr>
            <w:r>
              <w:rPr>
                <w:rFonts w:eastAsia="Times New Roman"/>
                <w:szCs w:val="24"/>
              </w:rPr>
              <w:t>Štruktúra EZK pre tlač poskytne zoznam jednotlivých EZK stránok s príslušnými záznamami:</w:t>
            </w:r>
          </w:p>
          <w:p w14:paraId="3E0DD8E2" w14:textId="77777777" w:rsidR="00E70CBC" w:rsidRDefault="00E70CBC">
            <w:pPr>
              <w:rPr>
                <w:rFonts w:eastAsia="Times New Roman"/>
                <w:szCs w:val="24"/>
              </w:rPr>
            </w:pPr>
            <w:r>
              <w:rPr>
                <w:rFonts w:eastAsia="Times New Roman"/>
                <w:szCs w:val="24"/>
              </w:rPr>
              <w:t>1.Osobné a administratívne údaje</w:t>
            </w:r>
          </w:p>
          <w:p w14:paraId="34462202" w14:textId="77777777" w:rsidR="00E70CBC" w:rsidRDefault="00E70CBC">
            <w:pPr>
              <w:rPr>
                <w:rFonts w:eastAsia="Times New Roman"/>
                <w:szCs w:val="24"/>
              </w:rPr>
            </w:pPr>
            <w:r>
              <w:rPr>
                <w:rFonts w:eastAsia="Times New Roman"/>
                <w:szCs w:val="24"/>
              </w:rPr>
              <w:t>2.Pacientsky sumár</w:t>
            </w:r>
          </w:p>
          <w:p w14:paraId="01937149" w14:textId="77777777" w:rsidR="00E70CBC" w:rsidRDefault="00E70CBC">
            <w:pPr>
              <w:rPr>
                <w:rFonts w:eastAsia="Times New Roman"/>
                <w:szCs w:val="24"/>
              </w:rPr>
            </w:pPr>
            <w:r>
              <w:rPr>
                <w:rFonts w:eastAsia="Times New Roman"/>
                <w:szCs w:val="24"/>
              </w:rPr>
              <w:t>3.Očkovanie</w:t>
            </w:r>
          </w:p>
          <w:p w14:paraId="106DA6BC" w14:textId="77777777" w:rsidR="00E70CBC" w:rsidRDefault="00E70CBC">
            <w:pPr>
              <w:rPr>
                <w:rFonts w:eastAsia="Times New Roman"/>
                <w:szCs w:val="24"/>
              </w:rPr>
            </w:pPr>
            <w:r>
              <w:rPr>
                <w:rFonts w:eastAsia="Times New Roman"/>
                <w:szCs w:val="24"/>
              </w:rPr>
              <w:t>4.Medikačná história</w:t>
            </w:r>
          </w:p>
          <w:p w14:paraId="59A22A07" w14:textId="77777777" w:rsidR="00E70CBC" w:rsidRDefault="00E70CBC">
            <w:pPr>
              <w:rPr>
                <w:rFonts w:eastAsia="Times New Roman"/>
                <w:szCs w:val="24"/>
              </w:rPr>
            </w:pPr>
            <w:r>
              <w:rPr>
                <w:rFonts w:eastAsia="Times New Roman"/>
                <w:szCs w:val="24"/>
              </w:rPr>
              <w:t>5.Laboratórne vyšetrenia</w:t>
            </w:r>
          </w:p>
          <w:p w14:paraId="3D332892" w14:textId="77777777" w:rsidR="00E70CBC" w:rsidRDefault="00E70CBC">
            <w:pPr>
              <w:rPr>
                <w:rFonts w:eastAsia="Times New Roman"/>
                <w:szCs w:val="24"/>
              </w:rPr>
            </w:pPr>
            <w:r>
              <w:rPr>
                <w:rFonts w:eastAsia="Times New Roman"/>
                <w:szCs w:val="24"/>
              </w:rPr>
              <w:t>6.Vyšetrenia</w:t>
            </w:r>
          </w:p>
          <w:p w14:paraId="6EA838E9" w14:textId="77777777" w:rsidR="00E70CBC" w:rsidRDefault="00E70CBC">
            <w:pPr>
              <w:rPr>
                <w:rFonts w:eastAsia="Times New Roman"/>
                <w:szCs w:val="24"/>
              </w:rPr>
            </w:pPr>
            <w:r>
              <w:rPr>
                <w:rFonts w:eastAsia="Times New Roman"/>
                <w:szCs w:val="24"/>
              </w:rPr>
              <w:t>7.Recepty</w:t>
            </w:r>
          </w:p>
          <w:p w14:paraId="469C349C" w14:textId="77777777" w:rsidR="00E70CBC" w:rsidRDefault="00E70CBC">
            <w:pPr>
              <w:rPr>
                <w:rFonts w:eastAsia="Times New Roman"/>
                <w:szCs w:val="24"/>
              </w:rPr>
            </w:pPr>
            <w:r>
              <w:rPr>
                <w:rFonts w:eastAsia="Times New Roman"/>
                <w:szCs w:val="24"/>
              </w:rPr>
              <w:t>8.Užívanie voľnopredajných liekov</w:t>
            </w:r>
          </w:p>
          <w:p w14:paraId="719B2926" w14:textId="77777777" w:rsidR="00E70CBC" w:rsidRDefault="00E70CBC">
            <w:pPr>
              <w:rPr>
                <w:rFonts w:eastAsia="Times New Roman"/>
                <w:szCs w:val="24"/>
              </w:rPr>
            </w:pPr>
            <w:r>
              <w:rPr>
                <w:rFonts w:eastAsia="Times New Roman"/>
                <w:szCs w:val="24"/>
              </w:rPr>
              <w:t>9.Doplňujúce informácie</w:t>
            </w:r>
          </w:p>
          <w:p w14:paraId="688686E5" w14:textId="77777777" w:rsidR="00E70CBC" w:rsidRDefault="00E70CBC">
            <w:pPr>
              <w:rPr>
                <w:rFonts w:eastAsia="Times New Roman"/>
                <w:szCs w:val="24"/>
              </w:rPr>
            </w:pPr>
            <w:r>
              <w:rPr>
                <w:rFonts w:eastAsia="Times New Roman"/>
                <w:szCs w:val="24"/>
              </w:rPr>
              <w:t xml:space="preserve">10.Osobný účet pacienta </w:t>
            </w:r>
            <w:r>
              <w:rPr>
                <w:rFonts w:eastAsia="Times New Roman"/>
                <w:color w:val="0000FF"/>
                <w:szCs w:val="24"/>
              </w:rPr>
              <w:t>(CR60 - doplnenie nových druhov záznamov - Výkony DS, Čakacie listiny, Dispenzarizácia, FNS)</w:t>
            </w:r>
          </w:p>
          <w:p w14:paraId="0BF1F535" w14:textId="77777777" w:rsidR="00E70CBC" w:rsidRDefault="00E70CBC">
            <w:pPr>
              <w:rPr>
                <w:rFonts w:eastAsia="Times New Roman"/>
                <w:szCs w:val="24"/>
              </w:rPr>
            </w:pPr>
          </w:p>
          <w:p w14:paraId="5C58A8F3" w14:textId="77777777" w:rsidR="00E70CBC" w:rsidRDefault="00E70CBC">
            <w:pPr>
              <w:rPr>
                <w:rFonts w:eastAsia="Times New Roman"/>
                <w:szCs w:val="24"/>
              </w:rPr>
            </w:pPr>
            <w:r>
              <w:rPr>
                <w:rFonts w:eastAsia="Times New Roman"/>
                <w:szCs w:val="24"/>
              </w:rPr>
              <w:t>Obsah zostavy:</w:t>
            </w:r>
          </w:p>
          <w:p w14:paraId="5056630B" w14:textId="77777777" w:rsidR="00E70CBC" w:rsidRDefault="00E70CBC" w:rsidP="009C3728">
            <w:pPr>
              <w:numPr>
                <w:ilvl w:val="0"/>
                <w:numId w:val="23"/>
              </w:numPr>
              <w:autoSpaceDE w:val="0"/>
              <w:autoSpaceDN w:val="0"/>
              <w:adjustRightInd w:val="0"/>
              <w:spacing w:after="1" w:line="240" w:lineRule="auto"/>
              <w:ind w:left="360" w:hanging="360"/>
              <w:rPr>
                <w:rFonts w:eastAsia="Times New Roman"/>
                <w:szCs w:val="24"/>
              </w:rPr>
            </w:pPr>
            <w:r>
              <w:rPr>
                <w:rFonts w:eastAsia="Times New Roman"/>
                <w:szCs w:val="24"/>
              </w:rPr>
              <w:t>Hlavička</w:t>
            </w:r>
          </w:p>
          <w:p w14:paraId="1D228500" w14:textId="6782CE30" w:rsidR="00E70CBC" w:rsidRDefault="61F0F48B" w:rsidP="61F0F48B">
            <w:pPr>
              <w:numPr>
                <w:ilvl w:val="0"/>
                <w:numId w:val="23"/>
              </w:numPr>
              <w:autoSpaceDE w:val="0"/>
              <w:autoSpaceDN w:val="0"/>
              <w:adjustRightInd w:val="0"/>
              <w:spacing w:after="1" w:line="240" w:lineRule="auto"/>
              <w:ind w:left="360" w:hanging="360"/>
              <w:rPr>
                <w:rFonts w:eastAsia="Times New Roman"/>
              </w:rPr>
            </w:pPr>
            <w:r w:rsidRPr="61F0F48B">
              <w:rPr>
                <w:rFonts w:eastAsia="Times New Roman"/>
              </w:rPr>
              <w:t>Meno prijímateľa ZS</w:t>
            </w:r>
          </w:p>
          <w:p w14:paraId="505508F9" w14:textId="77777777" w:rsidR="00E70CBC" w:rsidRDefault="00E70CBC" w:rsidP="009C3728">
            <w:pPr>
              <w:numPr>
                <w:ilvl w:val="0"/>
                <w:numId w:val="23"/>
              </w:numPr>
              <w:autoSpaceDE w:val="0"/>
              <w:autoSpaceDN w:val="0"/>
              <w:adjustRightInd w:val="0"/>
              <w:spacing w:after="1" w:line="240" w:lineRule="auto"/>
              <w:ind w:left="360" w:hanging="360"/>
              <w:rPr>
                <w:rFonts w:eastAsia="Times New Roman"/>
                <w:szCs w:val="24"/>
              </w:rPr>
            </w:pPr>
            <w:r>
              <w:rPr>
                <w:rFonts w:eastAsia="Times New Roman"/>
                <w:szCs w:val="24"/>
              </w:rPr>
              <w:t>Rodné číslo prijímateľa ZS</w:t>
            </w:r>
          </w:p>
          <w:p w14:paraId="6946063B" w14:textId="77777777" w:rsidR="00E70CBC" w:rsidRDefault="00E70CBC" w:rsidP="009C3728">
            <w:pPr>
              <w:numPr>
                <w:ilvl w:val="0"/>
                <w:numId w:val="23"/>
              </w:numPr>
              <w:autoSpaceDE w:val="0"/>
              <w:autoSpaceDN w:val="0"/>
              <w:adjustRightInd w:val="0"/>
              <w:spacing w:after="1" w:line="240" w:lineRule="auto"/>
              <w:ind w:left="360" w:hanging="360"/>
              <w:rPr>
                <w:rFonts w:eastAsia="Times New Roman"/>
                <w:szCs w:val="24"/>
              </w:rPr>
            </w:pPr>
            <w:r>
              <w:rPr>
                <w:rFonts w:eastAsia="Times New Roman"/>
                <w:szCs w:val="24"/>
              </w:rPr>
              <w:t xml:space="preserve">Pohlavie prijímateľa ZS  </w:t>
            </w:r>
          </w:p>
          <w:p w14:paraId="3E69F41A" w14:textId="77777777" w:rsidR="00E70CBC" w:rsidRDefault="00E70CBC" w:rsidP="009C3728">
            <w:pPr>
              <w:numPr>
                <w:ilvl w:val="0"/>
                <w:numId w:val="23"/>
              </w:numPr>
              <w:autoSpaceDE w:val="0"/>
              <w:autoSpaceDN w:val="0"/>
              <w:adjustRightInd w:val="0"/>
              <w:spacing w:after="1" w:line="240" w:lineRule="auto"/>
              <w:ind w:left="360" w:hanging="360"/>
              <w:rPr>
                <w:rFonts w:eastAsia="Times New Roman"/>
                <w:szCs w:val="24"/>
              </w:rPr>
            </w:pPr>
            <w:r>
              <w:rPr>
                <w:rFonts w:eastAsia="Times New Roman"/>
                <w:szCs w:val="24"/>
              </w:rPr>
              <w:t>Názov ZP</w:t>
            </w:r>
          </w:p>
          <w:p w14:paraId="01C66E27" w14:textId="77777777" w:rsidR="00E70CBC" w:rsidRDefault="00E70CBC" w:rsidP="009C3728">
            <w:pPr>
              <w:numPr>
                <w:ilvl w:val="0"/>
                <w:numId w:val="23"/>
              </w:numPr>
              <w:autoSpaceDE w:val="0"/>
              <w:autoSpaceDN w:val="0"/>
              <w:adjustRightInd w:val="0"/>
              <w:spacing w:after="1" w:line="240" w:lineRule="auto"/>
              <w:ind w:left="360" w:hanging="360"/>
              <w:rPr>
                <w:rFonts w:eastAsia="Times New Roman"/>
                <w:szCs w:val="24"/>
              </w:rPr>
            </w:pPr>
            <w:r>
              <w:rPr>
                <w:rFonts w:eastAsia="Times New Roman"/>
                <w:szCs w:val="24"/>
              </w:rPr>
              <w:t>Jednotlivé stránky EZK</w:t>
            </w:r>
          </w:p>
          <w:p w14:paraId="347C8671" w14:textId="77777777" w:rsidR="00E70CBC" w:rsidRDefault="00E70CBC">
            <w:pPr>
              <w:rPr>
                <w:rFonts w:eastAsia="Times New Roman"/>
                <w:szCs w:val="24"/>
              </w:rPr>
            </w:pPr>
          </w:p>
          <w:p w14:paraId="283E6057" w14:textId="77777777" w:rsidR="00E70CBC" w:rsidRDefault="00E70CBC">
            <w:pPr>
              <w:rPr>
                <w:rFonts w:eastAsia="Times New Roman"/>
                <w:szCs w:val="24"/>
              </w:rPr>
            </w:pPr>
            <w:r>
              <w:rPr>
                <w:rFonts w:eastAsia="Times New Roman"/>
                <w:szCs w:val="24"/>
              </w:rPr>
              <w:t>Podmienky:</w:t>
            </w:r>
          </w:p>
          <w:p w14:paraId="7C02B86D" w14:textId="77777777" w:rsidR="00E70CBC" w:rsidRDefault="00E70CBC">
            <w:pPr>
              <w:rPr>
                <w:rFonts w:eastAsia="Times New Roman"/>
                <w:szCs w:val="24"/>
              </w:rPr>
            </w:pPr>
            <w:r>
              <w:rPr>
                <w:rFonts w:eastAsia="Times New Roman"/>
                <w:szCs w:val="24"/>
              </w:rPr>
              <w:t>Službu môže volať len identifikovaný a autorizovaný lekár v roli konkrétneho PZS.</w:t>
            </w:r>
          </w:p>
          <w:p w14:paraId="0F6A311A" w14:textId="77777777" w:rsidR="00E70CBC" w:rsidRDefault="00E70CBC">
            <w:pPr>
              <w:rPr>
                <w:rFonts w:eastAsia="Times New Roman"/>
                <w:szCs w:val="24"/>
              </w:rPr>
            </w:pPr>
            <w:r>
              <w:rPr>
                <w:rFonts w:eastAsia="Times New Roman"/>
                <w:szCs w:val="24"/>
              </w:rPr>
              <w:t>Výsledok je sprístupnený len lekárovi, ktorý je zmluvným lekárom pacienta</w:t>
            </w:r>
          </w:p>
          <w:p w14:paraId="77EA5D87" w14:textId="77777777" w:rsidR="00E70CBC" w:rsidRDefault="00E70CBC">
            <w:pPr>
              <w:rPr>
                <w:rFonts w:eastAsia="Times New Roman"/>
                <w:szCs w:val="24"/>
              </w:rPr>
            </w:pPr>
          </w:p>
          <w:p w14:paraId="7512EEE3" w14:textId="77777777" w:rsidR="00E70CBC" w:rsidRDefault="00E70CBC">
            <w:pPr>
              <w:rPr>
                <w:rFonts w:eastAsia="Times New Roman"/>
                <w:szCs w:val="24"/>
              </w:rPr>
            </w:pPr>
            <w:r>
              <w:rPr>
                <w:rFonts w:eastAsia="Times New Roman"/>
                <w:szCs w:val="24"/>
              </w:rPr>
              <w:t>Výnimky:</w:t>
            </w:r>
          </w:p>
          <w:p w14:paraId="72637B90" w14:textId="77777777" w:rsidR="00E70CBC" w:rsidRDefault="00E70CBC">
            <w:pPr>
              <w:rPr>
                <w:rFonts w:eastAsia="Times New Roman"/>
                <w:szCs w:val="24"/>
              </w:rPr>
            </w:pPr>
            <w:r>
              <w:rPr>
                <w:rFonts w:eastAsia="Times New Roman"/>
                <w:szCs w:val="24"/>
              </w:rPr>
              <w:t>- Chybný vstup - Zoznam chýb pri validácii atribútov na vstupe. Obsahuje vymenované jednotlivé atribúty s typom chyby.</w:t>
            </w:r>
          </w:p>
          <w:p w14:paraId="6D884250" w14:textId="77777777" w:rsidR="00E70CBC" w:rsidRDefault="00E70CBC">
            <w:pPr>
              <w:rPr>
                <w:rFonts w:eastAsia="Times New Roman"/>
                <w:szCs w:val="24"/>
              </w:rPr>
            </w:pPr>
            <w:r>
              <w:rPr>
                <w:rFonts w:eastAsia="Times New Roman"/>
                <w:szCs w:val="24"/>
              </w:rPr>
              <w:lastRenderedPageBreak/>
              <w:t>- Operáciu nie je možné vykonať - pri prekročení veľkosti obsahu tlače alebo prekročení celkového počtu záznamov</w:t>
            </w:r>
          </w:p>
          <w:p w14:paraId="1F64F2C5" w14:textId="77777777" w:rsidR="00E70CBC" w:rsidRDefault="00E70CBC">
            <w:pPr>
              <w:rPr>
                <w:rFonts w:eastAsia="Times New Roman"/>
                <w:szCs w:val="24"/>
              </w:rPr>
            </w:pPr>
            <w:r>
              <w:rPr>
                <w:rFonts w:eastAsia="Times New Roman"/>
                <w:szCs w:val="24"/>
              </w:rPr>
              <w:t>- Používateľ nie je zmluvným lekárom pacienta - ZPrac nie je zmluvným lekarom pacienta</w:t>
            </w:r>
          </w:p>
          <w:p w14:paraId="7EC24535" w14:textId="77777777" w:rsidR="00E70CBC" w:rsidRDefault="00E70CBC">
            <w:pPr>
              <w:rPr>
                <w:rFonts w:eastAsia="Times New Roman"/>
                <w:szCs w:val="24"/>
              </w:rPr>
            </w:pPr>
            <w:r>
              <w:rPr>
                <w:rFonts w:eastAsia="Times New Roman"/>
                <w:szCs w:val="24"/>
              </w:rPr>
              <w:t>- Ezko  pacienta je uzamknuté - Ezko požadovaného pacienta je uzamknuté pre prístup k zdravotným údajom</w:t>
            </w:r>
          </w:p>
          <w:p w14:paraId="7DE5F3B1" w14:textId="77777777" w:rsidR="00E70CBC" w:rsidRDefault="00E70CBC">
            <w:pPr>
              <w:rPr>
                <w:rFonts w:eastAsia="Times New Roman"/>
                <w:szCs w:val="24"/>
              </w:rPr>
            </w:pPr>
            <w:r>
              <w:rPr>
                <w:rFonts w:eastAsia="Times New Roman"/>
                <w:szCs w:val="24"/>
              </w:rPr>
              <w:t>- Nepridelený Consent - k požadovaným údajom nie je pridelený súhlas pacienta</w:t>
            </w:r>
          </w:p>
          <w:p w14:paraId="79C2CDCD" w14:textId="77777777" w:rsidR="00E70CBC" w:rsidRDefault="00E70CBC">
            <w:pPr>
              <w:rPr>
                <w:rFonts w:eastAsia="Times New Roman"/>
                <w:szCs w:val="24"/>
              </w:rPr>
            </w:pPr>
            <w:r>
              <w:rPr>
                <w:rFonts w:eastAsia="Times New Roman"/>
                <w:szCs w:val="24"/>
              </w:rPr>
              <w:t xml:space="preserve">- Pacient má v registri vyplnený dátum úmrtia </w:t>
            </w:r>
          </w:p>
          <w:p w14:paraId="415E1F18" w14:textId="77777777" w:rsidR="00E70CBC" w:rsidRDefault="00E70CBC">
            <w:pPr>
              <w:rPr>
                <w:szCs w:val="24"/>
              </w:rPr>
            </w:pPr>
            <w:r>
              <w:rPr>
                <w:rFonts w:eastAsia="Times New Roman"/>
                <w:szCs w:val="24"/>
              </w:rPr>
              <w:t>- Neznámy pacient - Pacient nie je súčasťou NZIS</w:t>
            </w:r>
          </w:p>
        </w:tc>
      </w:tr>
      <w:tr w:rsidR="00E70CBC" w14:paraId="3FD324A1"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05591B1" w14:textId="77777777" w:rsidR="00E70CBC" w:rsidRDefault="00E70CBC">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7DC3139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VyhladajZaznamyEZKTlac_Request.xsd</w:t>
            </w:r>
            <w:r>
              <w:rPr>
                <w:szCs w:val="24"/>
              </w:rPr>
              <w:fldChar w:fldCharType="end"/>
            </w:r>
          </w:p>
        </w:tc>
      </w:tr>
      <w:tr w:rsidR="00E70CBC" w14:paraId="1763DED3"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23104BD"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4D8F8EBE"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VyhladajZaznamyEZKTlac_Response.xsd</w:t>
            </w:r>
            <w:r>
              <w:rPr>
                <w:szCs w:val="24"/>
              </w:rPr>
              <w:fldChar w:fldCharType="end"/>
            </w:r>
          </w:p>
        </w:tc>
      </w:tr>
      <w:tr w:rsidR="00E70CBC" w14:paraId="694274D2"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D680949" w14:textId="77777777" w:rsidR="00E70CBC" w:rsidRDefault="00E70CBC">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537F2A96" w14:textId="56E1832C" w:rsidR="00E70CBC" w:rsidRDefault="00E70CBC" w:rsidP="42653724">
            <w:pPr>
              <w:rPr>
                <w:ins w:id="79" w:author="Autor"/>
                <w:del w:id="80" w:author="Autor"/>
                <w:rFonts w:eastAsia="Times New Roman"/>
              </w:rPr>
            </w:pPr>
            <w:r>
              <w:fldChar w:fldCharType="begin" w:fldLock="1"/>
            </w:r>
            <w:r>
              <w:instrText xml:space="preserve">MERGEFIELD </w:instrText>
            </w:r>
            <w:r w:rsidRPr="42653724">
              <w:rPr>
                <w:rFonts w:eastAsia="Times New Roman"/>
              </w:rPr>
              <w:instrText>Element.valueOf(x070-KodStrankyEZKO)</w:instrText>
            </w:r>
            <w:r>
              <w:fldChar w:fldCharType="separate"/>
            </w:r>
            <w:del w:id="81" w:author="Autor">
              <w:r w:rsidRPr="42653724" w:rsidDel="00E70CBC">
                <w:rPr>
                  <w:rFonts w:eastAsia="Times New Roman"/>
                </w:rPr>
                <w:delText>OAU, LIEK, OUP, PSU, OPP, LAB, VVP, PHR, UVLIEK, REC</w:delText>
              </w:r>
            </w:del>
            <w:r>
              <w:fldChar w:fldCharType="end"/>
            </w:r>
            <w:ins w:id="82" w:author="Autor">
              <w:r w:rsidR="07290134" w:rsidRPr="42653724">
                <w:rPr>
                  <w:rFonts w:eastAsia="Times New Roman"/>
                </w:rPr>
                <w:t>DISP, DPS, LBV, LBZ,</w:t>
              </w:r>
              <w:r w:rsidR="5C5FFD6E" w:rsidRPr="42653724">
                <w:rPr>
                  <w:rFonts w:eastAsia="Times New Roman"/>
                </w:rPr>
                <w:t xml:space="preserve"> </w:t>
              </w:r>
              <w:r w:rsidR="07290134" w:rsidRPr="42653724">
                <w:rPr>
                  <w:rFonts w:eastAsia="Times New Roman"/>
                </w:rPr>
                <w:t xml:space="preserve">LIEK, OAU, OUP, PHR, PSU, REC, VLA,VLU, </w:t>
              </w:r>
              <w:r w:rsidR="3D573C91" w:rsidRPr="42653724">
                <w:rPr>
                  <w:rFonts w:eastAsia="Times New Roman"/>
                </w:rPr>
                <w:t>VVP.</w:t>
              </w:r>
            </w:ins>
          </w:p>
          <w:p w14:paraId="4B391E0B" w14:textId="32A7C333" w:rsidR="00E70CBC" w:rsidRDefault="00E70CBC" w:rsidP="42653724">
            <w:pPr>
              <w:rPr>
                <w:rFonts w:eastAsia="Times New Roman"/>
              </w:rPr>
            </w:pPr>
          </w:p>
        </w:tc>
      </w:tr>
    </w:tbl>
    <w:p w14:paraId="22C79218" w14:textId="7478CC76" w:rsidR="001B5B48" w:rsidRDefault="001B5B48" w:rsidP="001B5B48">
      <w:pPr>
        <w:rPr>
          <w:rFonts w:ascii="Times New Roman" w:eastAsia="Times New Roman" w:hAnsi="Times New Roman"/>
          <w:szCs w:val="24"/>
        </w:rPr>
      </w:pPr>
      <w:r>
        <w:rPr>
          <w:rFonts w:eastAsia="Times New Roman"/>
          <w:szCs w:val="24"/>
          <w:lang w:val="en-US"/>
        </w:rPr>
        <w:t xml:space="preserve">  </w:t>
      </w:r>
    </w:p>
    <w:bookmarkStart w:id="83" w:name="Suhlasy"/>
    <w:bookmarkStart w:id="84" w:name="BKM_3940A153_8137_4954_B8B4_BC724567B63C"/>
    <w:bookmarkEnd w:id="83"/>
    <w:bookmarkEnd w:id="84"/>
    <w:p w14:paraId="30544905" w14:textId="77777777" w:rsidR="00066477" w:rsidRDefault="00066477" w:rsidP="00066477">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85" w:name="_Toc19871994"/>
      <w:r>
        <w:rPr>
          <w:rFonts w:eastAsia="Times New Roman"/>
          <w:bCs/>
          <w:szCs w:val="24"/>
        </w:rPr>
        <w:t>Suhlasy</w:t>
      </w:r>
      <w:bookmarkEnd w:id="85"/>
      <w:r>
        <w:rPr>
          <w:b w:val="0"/>
          <w:bCs/>
          <w:sz w:val="20"/>
          <w:szCs w:val="24"/>
        </w:rPr>
        <w:fldChar w:fldCharType="end"/>
      </w:r>
      <w:r>
        <w:rPr>
          <w:rFonts w:eastAsia="Times New Roman"/>
          <w:bCs/>
          <w:szCs w:val="24"/>
          <w:lang w:val="en-US"/>
        </w:rPr>
        <w:t xml:space="preserve"> </w:t>
      </w:r>
    </w:p>
    <w:p w14:paraId="1E69977C" w14:textId="77777777" w:rsidR="00F43034" w:rsidRPr="00F43034" w:rsidRDefault="00F43034" w:rsidP="00F43034">
      <w:pPr>
        <w:pStyle w:val="Nadpis3"/>
        <w:rPr>
          <w:rFonts w:eastAsia="Times New Roman"/>
          <w:bCs w:val="0"/>
          <w:szCs w:val="24"/>
        </w:rPr>
      </w:pPr>
      <w:r w:rsidRPr="00F43034">
        <w:rPr>
          <w:rFonts w:eastAsia="Times New Roman"/>
          <w:bCs w:val="0"/>
          <w:szCs w:val="24"/>
        </w:rPr>
        <w:fldChar w:fldCharType="begin" w:fldLock="1"/>
      </w:r>
      <w:r w:rsidRPr="00F43034">
        <w:rPr>
          <w:rFonts w:eastAsia="Times New Roman"/>
          <w:bCs w:val="0"/>
          <w:szCs w:val="24"/>
        </w:rPr>
        <w:instrText xml:space="preserve">MERGEFIELD </w:instrText>
      </w:r>
      <w:r>
        <w:rPr>
          <w:rFonts w:eastAsia="Times New Roman"/>
          <w:bCs w:val="0"/>
          <w:szCs w:val="24"/>
        </w:rPr>
        <w:instrText>Pkg.Name</w:instrText>
      </w:r>
      <w:r w:rsidRPr="00F43034">
        <w:rPr>
          <w:rFonts w:eastAsia="Times New Roman"/>
          <w:bCs w:val="0"/>
          <w:szCs w:val="24"/>
        </w:rPr>
        <w:fldChar w:fldCharType="separate"/>
      </w:r>
      <w:bookmarkStart w:id="86" w:name="_Toc19871995"/>
      <w:r>
        <w:rPr>
          <w:rFonts w:eastAsia="Times New Roman"/>
          <w:bCs w:val="0"/>
          <w:szCs w:val="24"/>
        </w:rPr>
        <w:t>ZapisSuhlasOsobyPrePZS</w:t>
      </w:r>
      <w:bookmarkEnd w:id="86"/>
      <w:r w:rsidRPr="00F43034">
        <w:rPr>
          <w:rFonts w:eastAsia="Times New Roman"/>
          <w:bCs w:val="0"/>
          <w:szCs w:val="24"/>
        </w:rPr>
        <w:fldChar w:fldCharType="end"/>
      </w:r>
      <w:r w:rsidRPr="00F43034">
        <w:rPr>
          <w:rFonts w:eastAsia="Times New Roman"/>
          <w:bCs w:val="0"/>
          <w:szCs w:val="24"/>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F43034" w14:paraId="160D2008"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31210F73" w14:textId="77777777" w:rsidR="00F43034" w:rsidRDefault="00F43034" w:rsidP="00F43034">
            <w:pPr>
              <w:rPr>
                <w:szCs w:val="24"/>
              </w:rPr>
            </w:pPr>
            <w:bookmarkStart w:id="87" w:name="BKM_C9B60DE2_013D_40f1_86E3_B2E96F0895B7"/>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5C5A7A27" w14:textId="77777777" w:rsidR="00F43034" w:rsidRDefault="00F43034" w:rsidP="00F43034">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ZapisSuhlasOsobyPrePZS</w:t>
            </w:r>
            <w:r>
              <w:rPr>
                <w:szCs w:val="24"/>
              </w:rPr>
              <w:fldChar w:fldCharType="end"/>
            </w:r>
          </w:p>
        </w:tc>
      </w:tr>
      <w:tr w:rsidR="00F43034" w14:paraId="26B30B7A"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092A209" w14:textId="77777777" w:rsidR="00F43034" w:rsidRDefault="00F43034" w:rsidP="00F43034">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645EDF8D" w14:textId="77777777" w:rsidR="00F43034" w:rsidRDefault="00F43034" w:rsidP="00F43034">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F43034" w14:paraId="63B4C635"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3DCC0656" w14:textId="77777777" w:rsidR="00F43034" w:rsidRDefault="00F43034" w:rsidP="00F43034">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71BE1DD" w14:textId="77777777" w:rsidR="00F43034" w:rsidRDefault="00F43034" w:rsidP="00F43034">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zabezpečí zápis súhlasu na prístup k údajom autorizovaného pacienta pre autorizovaného zdravotníckeho pracovníka.</w:t>
            </w:r>
            <w:r>
              <w:rPr>
                <w:szCs w:val="24"/>
              </w:rPr>
              <w:fldChar w:fldCharType="end"/>
            </w:r>
          </w:p>
        </w:tc>
      </w:tr>
      <w:tr w:rsidR="00F43034" w14:paraId="2F8D3375"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924C0D0" w14:textId="77777777" w:rsidR="00F43034" w:rsidRDefault="00F43034" w:rsidP="00F43034">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205B213" w14:textId="77777777" w:rsidR="00F43034" w:rsidRDefault="00F43034" w:rsidP="00F43034">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 Asynchrónny</w:t>
            </w:r>
            <w:r>
              <w:rPr>
                <w:szCs w:val="24"/>
              </w:rPr>
              <w:fldChar w:fldCharType="end"/>
            </w:r>
          </w:p>
        </w:tc>
      </w:tr>
      <w:tr w:rsidR="00F43034" w14:paraId="6EB342C9"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6FBDDF5" w14:textId="77777777" w:rsidR="00F43034" w:rsidRDefault="00F43034" w:rsidP="00F43034">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177ED14E" w14:textId="366C3DA4" w:rsidR="00F43034" w:rsidRDefault="00F43034" w:rsidP="00F43034">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umožňuje zaevidovanie súhlasu pacienta so sprístupnením údajov z jeho elektronickej zdravotnej knižky</w:t>
            </w:r>
            <w:r w:rsidR="00B72110">
              <w:rPr>
                <w:rFonts w:eastAsia="Times New Roman"/>
                <w:szCs w:val="24"/>
              </w:rPr>
              <w:t xml:space="preserve"> pre zdravotníckeho pracovníka</w:t>
            </w:r>
            <w:r>
              <w:rPr>
                <w:rFonts w:eastAsia="Times New Roman"/>
                <w:szCs w:val="24"/>
              </w:rPr>
              <w:t>.</w:t>
            </w:r>
          </w:p>
          <w:p w14:paraId="773053E1" w14:textId="77777777" w:rsidR="00F43034" w:rsidRDefault="00F43034" w:rsidP="00F43034">
            <w:pPr>
              <w:rPr>
                <w:rFonts w:eastAsia="Times New Roman"/>
                <w:szCs w:val="24"/>
              </w:rPr>
            </w:pPr>
          </w:p>
          <w:p w14:paraId="140EE7EF" w14:textId="77777777" w:rsidR="00F43034" w:rsidRDefault="00F43034" w:rsidP="00F43034">
            <w:pPr>
              <w:rPr>
                <w:rFonts w:eastAsia="Times New Roman"/>
                <w:szCs w:val="24"/>
              </w:rPr>
            </w:pPr>
            <w:r>
              <w:rPr>
                <w:rFonts w:eastAsia="Times New Roman"/>
                <w:szCs w:val="24"/>
              </w:rPr>
              <w:t>Platnosť jednorázového súhlasu je implicitne nastavená na 0,5 hodiny, koniec platnosti (PlatnyDo) je automaticky nastavený na túto hodnotu pri zápise súhlasu.</w:t>
            </w:r>
          </w:p>
          <w:p w14:paraId="1AE485C8" w14:textId="77777777" w:rsidR="00F43034" w:rsidRDefault="00F43034" w:rsidP="00F43034">
            <w:pPr>
              <w:rPr>
                <w:rFonts w:eastAsia="Times New Roman"/>
                <w:szCs w:val="24"/>
              </w:rPr>
            </w:pPr>
          </w:p>
          <w:p w14:paraId="4BED07D9" w14:textId="118C7D95" w:rsidR="00F43034" w:rsidRDefault="00F43034" w:rsidP="00F43034">
            <w:pPr>
              <w:rPr>
                <w:rFonts w:eastAsia="Times New Roman"/>
                <w:szCs w:val="24"/>
              </w:rPr>
            </w:pPr>
            <w:r>
              <w:rPr>
                <w:rFonts w:eastAsia="Times New Roman"/>
                <w:szCs w:val="24"/>
              </w:rPr>
              <w:t xml:space="preserve">Vstupom </w:t>
            </w:r>
            <w:r w:rsidR="003547E2">
              <w:rPr>
                <w:rFonts w:eastAsia="Times New Roman"/>
                <w:szCs w:val="24"/>
              </w:rPr>
              <w:t>sú</w:t>
            </w:r>
            <w:r>
              <w:rPr>
                <w:rFonts w:eastAsia="Times New Roman"/>
                <w:szCs w:val="24"/>
              </w:rPr>
              <w:t>:</w:t>
            </w:r>
          </w:p>
          <w:p w14:paraId="42518064" w14:textId="2CD11EFF" w:rsidR="003547E2" w:rsidRDefault="003547E2" w:rsidP="009C3728">
            <w:pPr>
              <w:widowControl w:val="0"/>
              <w:numPr>
                <w:ilvl w:val="0"/>
                <w:numId w:val="392"/>
              </w:numPr>
              <w:autoSpaceDE w:val="0"/>
              <w:autoSpaceDN w:val="0"/>
              <w:adjustRightInd w:val="0"/>
              <w:spacing w:after="1" w:line="240" w:lineRule="auto"/>
              <w:ind w:left="360" w:hanging="360"/>
              <w:rPr>
                <w:rFonts w:eastAsia="Times New Roman"/>
                <w:szCs w:val="24"/>
              </w:rPr>
            </w:pPr>
            <w:r>
              <w:rPr>
                <w:rFonts w:eastAsia="Times New Roman"/>
                <w:szCs w:val="24"/>
              </w:rPr>
              <w:t>identifikácia pacienta – šifrovaný identifikátor v tvare ESID</w:t>
            </w:r>
            <w:r>
              <w:rPr>
                <w:rStyle w:val="Odkaznapoznmkupodiarou"/>
                <w:rFonts w:eastAsia="Times New Roman"/>
                <w:szCs w:val="24"/>
              </w:rPr>
              <w:footnoteReference w:id="2"/>
            </w:r>
          </w:p>
          <w:p w14:paraId="63AC995C" w14:textId="3ABC63E2" w:rsidR="003547E2" w:rsidRDefault="003547E2" w:rsidP="009C3728">
            <w:pPr>
              <w:widowControl w:val="0"/>
              <w:numPr>
                <w:ilvl w:val="0"/>
                <w:numId w:val="392"/>
              </w:numPr>
              <w:autoSpaceDE w:val="0"/>
              <w:autoSpaceDN w:val="0"/>
              <w:adjustRightInd w:val="0"/>
              <w:spacing w:after="1" w:line="240" w:lineRule="auto"/>
              <w:ind w:left="360" w:hanging="360"/>
              <w:rPr>
                <w:rFonts w:eastAsia="Times New Roman"/>
                <w:szCs w:val="24"/>
              </w:rPr>
            </w:pPr>
            <w:r>
              <w:rPr>
                <w:rFonts w:eastAsia="Times New Roman"/>
                <w:szCs w:val="24"/>
              </w:rPr>
              <w:t>identifikácia zdravotníckeho pracovníka</w:t>
            </w:r>
          </w:p>
          <w:p w14:paraId="5F52E087" w14:textId="77777777" w:rsidR="00F43034" w:rsidRDefault="00F43034" w:rsidP="009C3728">
            <w:pPr>
              <w:widowControl w:val="0"/>
              <w:numPr>
                <w:ilvl w:val="0"/>
                <w:numId w:val="392"/>
              </w:numPr>
              <w:autoSpaceDE w:val="0"/>
              <w:autoSpaceDN w:val="0"/>
              <w:adjustRightInd w:val="0"/>
              <w:spacing w:after="1" w:line="240" w:lineRule="auto"/>
              <w:ind w:left="360" w:hanging="360"/>
              <w:rPr>
                <w:rFonts w:eastAsia="Times New Roman"/>
                <w:szCs w:val="24"/>
              </w:rPr>
            </w:pPr>
            <w:r>
              <w:rPr>
                <w:rFonts w:eastAsia="Times New Roman"/>
                <w:szCs w:val="24"/>
              </w:rPr>
              <w:t xml:space="preserve">obdobie platnosti - začiatok a koniec platnosti súhlasu (koniec platnosti je systémom </w:t>
            </w:r>
            <w:r>
              <w:rPr>
                <w:rFonts w:eastAsia="Times New Roman"/>
                <w:szCs w:val="24"/>
              </w:rPr>
              <w:lastRenderedPageBreak/>
              <w:t>upravený podľa nastavenia systémových parametrov, nie je ho potrebné uvádzať)</w:t>
            </w:r>
          </w:p>
          <w:p w14:paraId="097C8CF0" w14:textId="77777777" w:rsidR="00F43034" w:rsidRDefault="00F43034" w:rsidP="009C3728">
            <w:pPr>
              <w:widowControl w:val="0"/>
              <w:numPr>
                <w:ilvl w:val="0"/>
                <w:numId w:val="392"/>
              </w:numPr>
              <w:autoSpaceDE w:val="0"/>
              <w:autoSpaceDN w:val="0"/>
              <w:adjustRightInd w:val="0"/>
              <w:spacing w:after="1" w:line="240" w:lineRule="auto"/>
              <w:ind w:left="360" w:hanging="360"/>
              <w:rPr>
                <w:rFonts w:eastAsia="Times New Roman"/>
                <w:szCs w:val="24"/>
              </w:rPr>
            </w:pPr>
            <w:r>
              <w:rPr>
                <w:rFonts w:eastAsia="Times New Roman"/>
                <w:szCs w:val="24"/>
              </w:rPr>
              <w:t xml:space="preserve">citlivosť poskytovaných údajov </w:t>
            </w:r>
          </w:p>
          <w:p w14:paraId="0A378A43" w14:textId="79A1ED3D" w:rsidR="00F43034" w:rsidRDefault="00F43034" w:rsidP="009C3728">
            <w:pPr>
              <w:widowControl w:val="0"/>
              <w:numPr>
                <w:ilvl w:val="0"/>
                <w:numId w:val="392"/>
              </w:numPr>
              <w:autoSpaceDE w:val="0"/>
              <w:autoSpaceDN w:val="0"/>
              <w:adjustRightInd w:val="0"/>
              <w:spacing w:after="1" w:line="240" w:lineRule="auto"/>
              <w:ind w:left="360" w:hanging="360"/>
              <w:rPr>
                <w:rFonts w:eastAsia="Times New Roman"/>
                <w:szCs w:val="24"/>
              </w:rPr>
            </w:pPr>
            <w:r>
              <w:rPr>
                <w:rFonts w:eastAsia="Times New Roman"/>
                <w:szCs w:val="24"/>
              </w:rPr>
              <w:t>vymenované prístupné množiny údajov (stránky EZKO)</w:t>
            </w:r>
            <w:r w:rsidR="00412BB1">
              <w:rPr>
                <w:rFonts w:eastAsia="Times New Roman"/>
                <w:szCs w:val="24"/>
              </w:rPr>
              <w:t xml:space="preserve"> </w:t>
            </w:r>
            <w:r w:rsidR="00412BB1">
              <w:rPr>
                <w:rStyle w:val="Odkaznapoznmkupodiarou"/>
                <w:rFonts w:eastAsia="Times New Roman"/>
                <w:szCs w:val="24"/>
              </w:rPr>
              <w:footnoteReference w:id="3"/>
            </w:r>
            <w:r>
              <w:rPr>
                <w:rFonts w:eastAsia="Times New Roman"/>
                <w:szCs w:val="24"/>
              </w:rPr>
              <w:t>.</w:t>
            </w:r>
          </w:p>
          <w:p w14:paraId="0FBFF33A" w14:textId="12F8A904" w:rsidR="00F43034" w:rsidRDefault="61F0F48B" w:rsidP="61F0F48B">
            <w:pPr>
              <w:widowControl w:val="0"/>
              <w:numPr>
                <w:ilvl w:val="0"/>
                <w:numId w:val="392"/>
              </w:numPr>
              <w:autoSpaceDE w:val="0"/>
              <w:autoSpaceDN w:val="0"/>
              <w:adjustRightInd w:val="0"/>
              <w:spacing w:after="1" w:line="240" w:lineRule="auto"/>
              <w:ind w:left="360" w:hanging="360"/>
              <w:rPr>
                <w:rFonts w:eastAsia="Times New Roman"/>
              </w:rPr>
            </w:pPr>
            <w:r w:rsidRPr="61F0F48B">
              <w:rPr>
                <w:rFonts w:eastAsia="Times New Roman"/>
              </w:rPr>
              <w:t>typ  súhlasu - povolená hodnota je "O" - časovo obmedzený súhlas ( hodnota "P" - súhlas bez časového obmedzenia je rezerva pre ďalšie doplnenie rozhrania)</w:t>
            </w:r>
          </w:p>
          <w:p w14:paraId="51E2A51A" w14:textId="77777777" w:rsidR="00F43034" w:rsidRDefault="00F43034" w:rsidP="00F43034">
            <w:pPr>
              <w:rPr>
                <w:rFonts w:eastAsia="Times New Roman"/>
                <w:szCs w:val="24"/>
              </w:rPr>
            </w:pPr>
            <w:r>
              <w:rPr>
                <w:rFonts w:eastAsia="Times New Roman"/>
                <w:szCs w:val="24"/>
              </w:rPr>
              <w:t>Výstupom je jednoznačný identifikátor súhlasu v NZIS.</w:t>
            </w:r>
          </w:p>
          <w:p w14:paraId="7EE4B6A6" w14:textId="77777777" w:rsidR="00F43034" w:rsidRDefault="00F43034" w:rsidP="00F43034">
            <w:pPr>
              <w:rPr>
                <w:rFonts w:eastAsia="Times New Roman"/>
                <w:szCs w:val="24"/>
              </w:rPr>
            </w:pPr>
          </w:p>
          <w:p w14:paraId="27400733" w14:textId="77777777" w:rsidR="00F43034" w:rsidRDefault="00F43034" w:rsidP="00F43034">
            <w:pPr>
              <w:rPr>
                <w:rFonts w:eastAsia="Times New Roman"/>
                <w:szCs w:val="24"/>
              </w:rPr>
            </w:pPr>
            <w:r>
              <w:rPr>
                <w:rFonts w:eastAsia="Times New Roman"/>
                <w:szCs w:val="24"/>
              </w:rPr>
              <w:t>Podmienky:</w:t>
            </w:r>
          </w:p>
          <w:p w14:paraId="5E6103F8" w14:textId="77777777" w:rsidR="00F43034" w:rsidRDefault="00F43034" w:rsidP="00F43034">
            <w:pPr>
              <w:rPr>
                <w:rFonts w:eastAsia="Times New Roman"/>
                <w:szCs w:val="24"/>
              </w:rPr>
            </w:pPr>
            <w:r>
              <w:rPr>
                <w:rFonts w:eastAsia="Times New Roman"/>
                <w:szCs w:val="24"/>
              </w:rPr>
              <w:t>Službu môže volať len identifikovaný a autorizovaný zdravotnícky pracovník v roli konkrétneho PZS.</w:t>
            </w:r>
          </w:p>
          <w:p w14:paraId="4AE23622" w14:textId="5C4CAB9F" w:rsidR="00F43034" w:rsidRDefault="00F43034" w:rsidP="00F43034">
            <w:pPr>
              <w:rPr>
                <w:rFonts w:eastAsia="Times New Roman"/>
                <w:szCs w:val="24"/>
              </w:rPr>
            </w:pPr>
            <w:r>
              <w:rPr>
                <w:rFonts w:eastAsia="Times New Roman"/>
                <w:szCs w:val="24"/>
              </w:rPr>
              <w:t>Podmienkou pre volanie služby je token potvrdzujúci prítomnosť pacienta – PatientPresenceConfirmation</w:t>
            </w:r>
            <w:r w:rsidR="00412BB1">
              <w:rPr>
                <w:rStyle w:val="Odkaznapoznmkupodiarou"/>
                <w:rFonts w:eastAsia="Times New Roman"/>
                <w:szCs w:val="24"/>
              </w:rPr>
              <w:footnoteReference w:id="4"/>
            </w:r>
            <w:r>
              <w:rPr>
                <w:rFonts w:eastAsia="Times New Roman"/>
                <w:szCs w:val="24"/>
              </w:rPr>
              <w:t>. Token musí obsahovať potvrdenie BOK, resp. potvrdenie textu výzvy podľa toho, ako je nastavené potvrdzovanie prítomnosti v profile prijímateľa ZS. Inak je vrátená výnimka</w:t>
            </w:r>
            <w:r w:rsidR="00412BB1">
              <w:rPr>
                <w:rFonts w:eastAsia="Times New Roman"/>
                <w:szCs w:val="24"/>
              </w:rPr>
              <w:t xml:space="preserve"> E300026 resp. E300027</w:t>
            </w:r>
            <w:r>
              <w:rPr>
                <w:rFonts w:eastAsia="Times New Roman"/>
                <w:szCs w:val="24"/>
              </w:rPr>
              <w:t>.</w:t>
            </w:r>
          </w:p>
          <w:p w14:paraId="6343858D" w14:textId="77777777" w:rsidR="00F43034" w:rsidRDefault="00F43034" w:rsidP="00F43034">
            <w:pPr>
              <w:rPr>
                <w:rFonts w:eastAsia="Times New Roman"/>
                <w:szCs w:val="24"/>
              </w:rPr>
            </w:pPr>
            <w:r>
              <w:rPr>
                <w:rFonts w:eastAsia="Times New Roman"/>
                <w:szCs w:val="24"/>
              </w:rPr>
              <w:t>Pre zápis súhlasu na stránky PSU(Pacientsky sumár) a OUA(Osobné a administratívne údaje) nie je potrebný token potvrdzujúci prítomnosť pacienta.</w:t>
            </w:r>
          </w:p>
          <w:p w14:paraId="30674BD7" w14:textId="77777777" w:rsidR="00F43034" w:rsidRDefault="00F43034" w:rsidP="00F43034">
            <w:pPr>
              <w:rPr>
                <w:rFonts w:eastAsia="Times New Roman"/>
                <w:szCs w:val="24"/>
              </w:rPr>
            </w:pPr>
          </w:p>
          <w:p w14:paraId="05D533E0" w14:textId="0460E22F" w:rsidR="00F43034" w:rsidRDefault="00F43034" w:rsidP="00F43034">
            <w:pPr>
              <w:rPr>
                <w:rFonts w:eastAsia="Times New Roman"/>
                <w:szCs w:val="24"/>
              </w:rPr>
            </w:pPr>
            <w:r>
              <w:rPr>
                <w:rFonts w:eastAsia="Times New Roman"/>
                <w:szCs w:val="24"/>
              </w:rPr>
              <w:t>Výnimky</w:t>
            </w:r>
            <w:r w:rsidR="00412BB1">
              <w:rPr>
                <w:rFonts w:eastAsia="Times New Roman"/>
                <w:szCs w:val="24"/>
              </w:rPr>
              <w:t xml:space="preserve"> služby</w:t>
            </w:r>
            <w:r>
              <w:rPr>
                <w:rFonts w:eastAsia="Times New Roman"/>
                <w:szCs w:val="24"/>
              </w:rPr>
              <w:t>:</w:t>
            </w:r>
          </w:p>
          <w:p w14:paraId="5F33D7C3" w14:textId="159C7622" w:rsidR="00F43034" w:rsidRDefault="61F0F48B" w:rsidP="61F0F48B">
            <w:pPr>
              <w:widowControl w:val="0"/>
              <w:numPr>
                <w:ilvl w:val="0"/>
                <w:numId w:val="393"/>
              </w:numPr>
              <w:autoSpaceDE w:val="0"/>
              <w:autoSpaceDN w:val="0"/>
              <w:adjustRightInd w:val="0"/>
              <w:spacing w:after="1" w:line="240" w:lineRule="auto"/>
              <w:ind w:left="360" w:hanging="360"/>
              <w:rPr>
                <w:rFonts w:eastAsia="Times New Roman"/>
              </w:rPr>
            </w:pPr>
            <w:r w:rsidRPr="61F0F48B">
              <w:rPr>
                <w:rFonts w:eastAsia="Times New Roman"/>
              </w:rPr>
              <w:t>E30000A Neznámy pacient  - Neznámy pacient  - na základe identifikátora pacienta, ak pacient nie  je súčasťou NZIS. Pacient nie je súčasťou NZIS.  (JRUZ nevráti identifikačné údaje pacienta).</w:t>
            </w:r>
          </w:p>
          <w:p w14:paraId="62E9474D" w14:textId="73FD2316" w:rsidR="00F43034" w:rsidRDefault="61F0F48B" w:rsidP="61F0F48B">
            <w:pPr>
              <w:widowControl w:val="0"/>
              <w:numPr>
                <w:ilvl w:val="0"/>
                <w:numId w:val="393"/>
              </w:numPr>
              <w:autoSpaceDE w:val="0"/>
              <w:autoSpaceDN w:val="0"/>
              <w:adjustRightInd w:val="0"/>
              <w:spacing w:after="1" w:line="240" w:lineRule="auto"/>
              <w:ind w:left="360" w:hanging="360"/>
              <w:rPr>
                <w:rFonts w:eastAsia="Times New Roman"/>
              </w:rPr>
            </w:pPr>
            <w:r w:rsidRPr="61F0F48B">
              <w:rPr>
                <w:rFonts w:eastAsia="Times New Roman"/>
              </w:rPr>
              <w:t>E000002 Chybný vstup - vstup nezodpovedá požadovanej štruktúre (povinný atribút na vstupe nie je vyplnený, hodnota atribútu nesúhlasí s povoleným rozmerom). Text vráteného chybového hlásenia pre používateľa je: „Záznam nebol uložený do Systému ezdravie. Kontaktujte dodávateľa informačného systému pre odstránenie chyby. Do dodania aktualizácie je potrebné všetky záznamy vytlačiť.“ Postup riešenia: Je potrebné v aplikácii upraviť validáciu údajov pred odoslaním požiadavky do NZIS.</w:t>
            </w:r>
          </w:p>
          <w:p w14:paraId="2A6151A8" w14:textId="79AAFD09" w:rsidR="00F43034" w:rsidRDefault="61F0F48B" w:rsidP="61F0F48B">
            <w:pPr>
              <w:widowControl w:val="0"/>
              <w:numPr>
                <w:ilvl w:val="0"/>
                <w:numId w:val="393"/>
              </w:numPr>
              <w:autoSpaceDE w:val="0"/>
              <w:autoSpaceDN w:val="0"/>
              <w:adjustRightInd w:val="0"/>
              <w:spacing w:after="1" w:line="240" w:lineRule="auto"/>
              <w:ind w:left="360" w:hanging="360"/>
              <w:rPr>
                <w:rFonts w:eastAsia="Times New Roman"/>
              </w:rPr>
            </w:pPr>
            <w:r w:rsidRPr="61F0F48B">
              <w:rPr>
                <w:rFonts w:eastAsia="Times New Roman"/>
              </w:rPr>
              <w:t>E300019 Neoprávnený pokus o zápis súhlasu - na vstupe je pokus zapísať súhlas na iného zdr. pracovníka alebo pacienta ako je podpísaný zdr. pracovník a pacient alebo overenie autentifikačného tokenu nebolo úspešné.  Postup riešenia: Môže nastať z viacerých dôvodov:  1.Neúspešné overovanie Autorizačného Tokenu ( overí pravosť podpisu TT, časovú platnosť TT) alebo overovanie Autentifikačného Tokenu (Služba overí pravosť podpisu AT, časovú platnosť AT pre ZPr alebo prijímateľa ZS) 2. Potvrdenie prítomnosti pacienta  nezodpovedá prístupu do EZKO požadovaného pacienta.</w:t>
            </w:r>
          </w:p>
          <w:p w14:paraId="72865718" w14:textId="77777777" w:rsidR="00F43034" w:rsidRDefault="00F43034" w:rsidP="009C3728">
            <w:pPr>
              <w:widowControl w:val="0"/>
              <w:numPr>
                <w:ilvl w:val="0"/>
                <w:numId w:val="393"/>
              </w:numPr>
              <w:autoSpaceDE w:val="0"/>
              <w:autoSpaceDN w:val="0"/>
              <w:adjustRightInd w:val="0"/>
              <w:spacing w:after="1" w:line="240" w:lineRule="auto"/>
              <w:ind w:left="360" w:hanging="360"/>
              <w:rPr>
                <w:rFonts w:eastAsia="Times New Roman"/>
                <w:szCs w:val="24"/>
              </w:rPr>
            </w:pPr>
            <w:r>
              <w:rPr>
                <w:rFonts w:eastAsia="Times New Roman"/>
                <w:szCs w:val="24"/>
              </w:rPr>
              <w:t>E300002 Nepotvrdená prítomnosť pacienta - nie potvrdená prítomnosť pacienta a nie je požadovaný prístup na stránku  PSU (pacientsky sumár) alebo OAU (osobné a administratívne údaje pacienta) alebo pacient má vydaný bezpečnostný predmet (eID)</w:t>
            </w:r>
          </w:p>
          <w:p w14:paraId="26C83559" w14:textId="460DAE20" w:rsidR="00F43034" w:rsidRDefault="00F43034" w:rsidP="00293E15">
            <w:pPr>
              <w:widowControl w:val="0"/>
              <w:numPr>
                <w:ilvl w:val="0"/>
                <w:numId w:val="393"/>
              </w:numPr>
              <w:autoSpaceDE w:val="0"/>
              <w:autoSpaceDN w:val="0"/>
              <w:adjustRightInd w:val="0"/>
              <w:spacing w:after="1" w:line="240" w:lineRule="auto"/>
              <w:ind w:left="360" w:hanging="360"/>
              <w:rPr>
                <w:rFonts w:eastAsia="Times New Roman"/>
                <w:szCs w:val="24"/>
              </w:rPr>
            </w:pPr>
            <w:r>
              <w:rPr>
                <w:rFonts w:eastAsia="Times New Roman"/>
                <w:szCs w:val="24"/>
              </w:rPr>
              <w:t>E300026 Pre zápis súhlasu je vyžadované zadanie BOK pacientom</w:t>
            </w:r>
            <w:r w:rsidR="00293E15">
              <w:rPr>
                <w:rFonts w:eastAsia="Times New Roman"/>
                <w:szCs w:val="24"/>
              </w:rPr>
              <w:t xml:space="preserve"> </w:t>
            </w:r>
            <w:r w:rsidR="00293E15" w:rsidRPr="00293E15">
              <w:rPr>
                <w:rFonts w:eastAsia="Times New Roman"/>
                <w:szCs w:val="24"/>
              </w:rPr>
              <w:t>Postup riešenia: Je potrebn</w:t>
            </w:r>
            <w:r w:rsidR="00293E15">
              <w:rPr>
                <w:rFonts w:eastAsia="Times New Roman"/>
                <w:szCs w:val="24"/>
              </w:rPr>
              <w:t>é</w:t>
            </w:r>
            <w:r w:rsidR="00293E15" w:rsidRPr="00293E15">
              <w:rPr>
                <w:rFonts w:eastAsia="Times New Roman"/>
                <w:szCs w:val="24"/>
              </w:rPr>
              <w:t xml:space="preserve"> k autentifikačnému tokenu pridať potvrdenie prítomnosti pacienta, ktoré bude aj so zadaním BOK). Potvrdenie prítomností sa realizuje zasunutím eID pacienta do čítačky a zadaním BOK pacienta.</w:t>
            </w:r>
          </w:p>
          <w:p w14:paraId="69B35419" w14:textId="047FBB87" w:rsidR="00F43034" w:rsidRDefault="00F43034" w:rsidP="00293E15">
            <w:pPr>
              <w:widowControl w:val="0"/>
              <w:numPr>
                <w:ilvl w:val="0"/>
                <w:numId w:val="393"/>
              </w:numPr>
              <w:autoSpaceDE w:val="0"/>
              <w:autoSpaceDN w:val="0"/>
              <w:adjustRightInd w:val="0"/>
              <w:spacing w:after="1" w:line="240" w:lineRule="auto"/>
              <w:ind w:left="360" w:hanging="360"/>
              <w:rPr>
                <w:rFonts w:eastAsia="Times New Roman"/>
                <w:szCs w:val="24"/>
              </w:rPr>
            </w:pPr>
            <w:r>
              <w:rPr>
                <w:rFonts w:eastAsia="Times New Roman"/>
                <w:szCs w:val="24"/>
              </w:rPr>
              <w:t>E300027 Pre zápis súhlasu nie je potvrdený správny text výzvy</w:t>
            </w:r>
            <w:r w:rsidR="00293E15">
              <w:rPr>
                <w:rFonts w:eastAsia="Times New Roman"/>
                <w:szCs w:val="24"/>
              </w:rPr>
              <w:t>. Text vráteného chybového hlásenia je: „</w:t>
            </w:r>
            <w:r w:rsidR="00293E15" w:rsidRPr="00293E15">
              <w:rPr>
                <w:rFonts w:eastAsia="Times New Roman"/>
                <w:szCs w:val="24"/>
              </w:rPr>
              <w:t xml:space="preserve">Nie je správne nainštalovaná čítačka pre povolenie prístupu k zdravotným údajom pacienta. Kontaktujte dodávateľa systému pre odstránenie problému s čítačkou. Do odstránenia problému nie je možné poskytnúť prostredníctvom eID súhlas na prístup k </w:t>
            </w:r>
            <w:r w:rsidR="00293E15" w:rsidRPr="00293E15">
              <w:rPr>
                <w:rFonts w:eastAsia="Times New Roman"/>
                <w:szCs w:val="24"/>
              </w:rPr>
              <w:lastRenderedPageBreak/>
              <w:t>zdravotnej dokumentácii.</w:t>
            </w:r>
            <w:r w:rsidR="00293E15">
              <w:rPr>
                <w:rFonts w:eastAsia="Times New Roman"/>
                <w:szCs w:val="24"/>
              </w:rPr>
              <w:t>“</w:t>
            </w:r>
          </w:p>
          <w:p w14:paraId="1FAE28D6" w14:textId="7A0E4E8E" w:rsidR="00F43034" w:rsidRDefault="00F43034" w:rsidP="009C3728">
            <w:pPr>
              <w:widowControl w:val="0"/>
              <w:numPr>
                <w:ilvl w:val="0"/>
                <w:numId w:val="393"/>
              </w:numPr>
              <w:autoSpaceDE w:val="0"/>
              <w:autoSpaceDN w:val="0"/>
              <w:adjustRightInd w:val="0"/>
              <w:spacing w:after="1" w:line="240" w:lineRule="auto"/>
              <w:ind w:left="360" w:hanging="360"/>
              <w:rPr>
                <w:rFonts w:eastAsia="Times New Roman"/>
                <w:szCs w:val="24"/>
              </w:rPr>
            </w:pPr>
            <w:r>
              <w:rPr>
                <w:rFonts w:eastAsia="Times New Roman"/>
                <w:szCs w:val="24"/>
              </w:rPr>
              <w:t>E300028 Pre zápis súhlasu nie je potvrdená požadovaná odpoveď na text výzvy</w:t>
            </w:r>
            <w:r w:rsidR="00D1033E">
              <w:rPr>
                <w:rFonts w:eastAsia="Times New Roman"/>
                <w:szCs w:val="24"/>
              </w:rPr>
              <w:t>. Text vráteného chybového hlásenia je: „</w:t>
            </w:r>
            <w:r w:rsidR="00D1033E" w:rsidRPr="00280297">
              <w:rPr>
                <w:rFonts w:eastAsia="Times New Roman"/>
                <w:szCs w:val="24"/>
              </w:rPr>
              <w:t>Nesprávne potvrdený súhlas. Požiadajte o opätovné  zadanie súhlasu na čítačke stlačením "OK" / zadaním BOK</w:t>
            </w:r>
            <w:r w:rsidR="00D1033E">
              <w:rPr>
                <w:rFonts w:eastAsia="Times New Roman"/>
                <w:szCs w:val="24"/>
              </w:rPr>
              <w:t>“.</w:t>
            </w:r>
          </w:p>
          <w:p w14:paraId="776166D7" w14:textId="77777777" w:rsidR="00F43034" w:rsidRDefault="00F43034" w:rsidP="00F43034">
            <w:pPr>
              <w:rPr>
                <w:szCs w:val="24"/>
              </w:rPr>
            </w:pPr>
          </w:p>
        </w:tc>
      </w:tr>
      <w:tr w:rsidR="00F62512" w14:paraId="2DB46814"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FD5DF0B" w14:textId="52A492FA" w:rsidR="00F62512" w:rsidRDefault="00F62512" w:rsidP="00F43034">
            <w:pPr>
              <w:rPr>
                <w:rFonts w:eastAsia="Times New Roman"/>
                <w:szCs w:val="24"/>
              </w:rPr>
            </w:pPr>
            <w:r>
              <w:rPr>
                <w:rFonts w:eastAsia="Times New Roman"/>
                <w:szCs w:val="24"/>
              </w:rPr>
              <w:lastRenderedPageBreak/>
              <w:t>Príklad volania</w:t>
            </w:r>
            <w:r w:rsidR="00EE4CE9">
              <w:rPr>
                <w:rFonts w:eastAsia="Times New Roman"/>
                <w:szCs w:val="24"/>
              </w:rPr>
              <w:t xml:space="preserve"> pre eID čítačku </w:t>
            </w:r>
            <w:r w:rsidR="00EE4CE9">
              <w:t>ReinerSCT</w:t>
            </w:r>
          </w:p>
        </w:tc>
        <w:tc>
          <w:tcPr>
            <w:tcW w:w="7200" w:type="dxa"/>
            <w:tcBorders>
              <w:top w:val="single" w:sz="2" w:space="0" w:color="auto"/>
              <w:left w:val="single" w:sz="2" w:space="0" w:color="auto"/>
              <w:bottom w:val="single" w:sz="2" w:space="0" w:color="auto"/>
              <w:right w:val="single" w:sz="2" w:space="0" w:color="auto"/>
            </w:tcBorders>
            <w:vAlign w:val="center"/>
          </w:tcPr>
          <w:p w14:paraId="60C786F3" w14:textId="77777777" w:rsidR="003114DA" w:rsidRPr="0001728A" w:rsidRDefault="003114DA" w:rsidP="003547E2">
            <w:pPr>
              <w:pStyle w:val="ESONormal"/>
            </w:pPr>
          </w:p>
          <w:p w14:paraId="13D1DC60" w14:textId="7500044C" w:rsidR="00412BB1" w:rsidRDefault="00412BB1" w:rsidP="00E9229E">
            <w:pPr>
              <w:pStyle w:val="Nadpis2"/>
              <w:numPr>
                <w:ilvl w:val="0"/>
                <w:numId w:val="0"/>
              </w:numPr>
              <w:suppressAutoHyphens w:val="0"/>
              <w:spacing w:before="40" w:after="0" w:line="259" w:lineRule="auto"/>
            </w:pPr>
            <w:bookmarkStart w:id="88" w:name="_Toc19871996"/>
            <w:r>
              <w:t>Vždy je potrebné vykonať</w:t>
            </w:r>
            <w:bookmarkEnd w:id="88"/>
          </w:p>
          <w:p w14:paraId="15390849" w14:textId="7D74F6AB" w:rsidR="00412BB1" w:rsidRDefault="00412BB1" w:rsidP="00E9229E">
            <w:pPr>
              <w:pStyle w:val="Odsekzoznamu"/>
              <w:numPr>
                <w:ilvl w:val="0"/>
                <w:numId w:val="413"/>
              </w:numPr>
              <w:spacing w:after="160" w:line="259" w:lineRule="auto"/>
              <w:contextualSpacing/>
            </w:pPr>
            <w:r>
              <w:t>Prihlásenie ZPr volaním metódy CryptoController-a - GetSamlTokenForHealthProfessional.</w:t>
            </w:r>
            <w:r>
              <w:rPr>
                <w:rStyle w:val="Odkaznapoznmkupodiarou"/>
              </w:rPr>
              <w:footnoteReference w:id="5"/>
            </w:r>
          </w:p>
          <w:p w14:paraId="47FF88B3" w14:textId="77777777" w:rsidR="00412BB1" w:rsidRDefault="00412BB1" w:rsidP="00412BB1">
            <w:pPr>
              <w:pStyle w:val="Odsekzoznamu"/>
              <w:spacing w:after="160" w:line="259" w:lineRule="auto"/>
              <w:ind w:left="720"/>
              <w:contextualSpacing/>
            </w:pPr>
          </w:p>
          <w:p w14:paraId="312C0D00" w14:textId="77777777" w:rsidR="00412BB1" w:rsidRDefault="00412BB1" w:rsidP="00412BB1">
            <w:pPr>
              <w:pStyle w:val="Odsekzoznamu"/>
              <w:spacing w:after="160" w:line="259" w:lineRule="auto"/>
              <w:ind w:left="720"/>
              <w:contextualSpacing/>
            </w:pPr>
            <w:r>
              <w:t>Príklad:</w:t>
            </w:r>
          </w:p>
          <w:p w14:paraId="01FB87E7" w14:textId="77777777" w:rsidR="00412BB1" w:rsidRDefault="00412BB1" w:rsidP="00412BB1">
            <w:pPr>
              <w:autoSpaceDE w:val="0"/>
              <w:autoSpaceDN w:val="0"/>
              <w:adjustRightInd w:val="0"/>
              <w:spacing w:after="0" w:line="240" w:lineRule="auto"/>
              <w:ind w:left="741"/>
              <w:rPr>
                <w:rFonts w:ascii="Consolas" w:eastAsiaTheme="minorHAnsi" w:hAnsi="Consolas" w:cs="Consolas"/>
                <w:color w:val="000000"/>
                <w:sz w:val="19"/>
                <w:szCs w:val="19"/>
              </w:rPr>
            </w:pPr>
            <w:r>
              <w:rPr>
                <w:rFonts w:ascii="Consolas" w:eastAsiaTheme="minorHAnsi" w:hAnsi="Consolas" w:cs="Consolas"/>
                <w:color w:val="0000FF"/>
                <w:sz w:val="19"/>
                <w:szCs w:val="19"/>
              </w:rPr>
              <w:t>var</w:t>
            </w:r>
            <w:r>
              <w:rPr>
                <w:rFonts w:ascii="Consolas" w:eastAsiaTheme="minorHAnsi" w:hAnsi="Consolas" w:cs="Consolas"/>
                <w:color w:val="000000"/>
                <w:sz w:val="19"/>
                <w:szCs w:val="19"/>
              </w:rPr>
              <w:t xml:space="preserve"> ctrl = </w:t>
            </w:r>
            <w:r>
              <w:rPr>
                <w:rFonts w:ascii="Consolas" w:eastAsiaTheme="minorHAnsi" w:hAnsi="Consolas" w:cs="Consolas"/>
                <w:color w:val="0000FF"/>
                <w:sz w:val="19"/>
                <w:szCs w:val="19"/>
              </w:rPr>
              <w:t>new</w:t>
            </w:r>
            <w:r>
              <w:rPr>
                <w:rFonts w:ascii="Consolas" w:eastAsiaTheme="minorHAnsi" w:hAnsi="Consolas" w:cs="Consolas"/>
                <w:color w:val="000000"/>
                <w:sz w:val="19"/>
                <w:szCs w:val="19"/>
              </w:rPr>
              <w:t xml:space="preserve"> EhealthCryptoController();</w:t>
            </w:r>
          </w:p>
          <w:p w14:paraId="299966A9" w14:textId="77777777" w:rsidR="00412BB1" w:rsidRDefault="00412BB1" w:rsidP="00412BB1">
            <w:pPr>
              <w:pStyle w:val="Odsekzoznamu"/>
              <w:spacing w:after="160" w:line="259" w:lineRule="auto"/>
              <w:ind w:left="720"/>
              <w:contextualSpacing/>
            </w:pPr>
            <w:r>
              <w:rPr>
                <w:rFonts w:ascii="Consolas" w:eastAsiaTheme="minorHAnsi" w:hAnsi="Consolas" w:cs="Consolas"/>
                <w:color w:val="000000"/>
                <w:sz w:val="19"/>
                <w:szCs w:val="19"/>
              </w:rPr>
              <w:t>SecurityToken ppt = ctrl.GetSamlTokenForHealthProfessional(...);</w:t>
            </w:r>
          </w:p>
          <w:p w14:paraId="1CB1C502" w14:textId="77777777" w:rsidR="00412BB1" w:rsidRPr="00412BB1" w:rsidRDefault="00412BB1" w:rsidP="00E9229E">
            <w:pPr>
              <w:pStyle w:val="ESONormal"/>
            </w:pPr>
          </w:p>
          <w:p w14:paraId="439A2030" w14:textId="77777777" w:rsidR="003114DA" w:rsidRDefault="003114DA" w:rsidP="00E9229E">
            <w:pPr>
              <w:pStyle w:val="Nadpis2"/>
              <w:numPr>
                <w:ilvl w:val="0"/>
                <w:numId w:val="0"/>
              </w:numPr>
              <w:suppressAutoHyphens w:val="0"/>
              <w:spacing w:before="40" w:after="0" w:line="259" w:lineRule="auto"/>
              <w:ind w:left="142"/>
            </w:pPr>
            <w:bookmarkStart w:id="89" w:name="_Toc19871997"/>
            <w:r>
              <w:t>Bez potvrdenia prítomnosti pacienta</w:t>
            </w:r>
            <w:bookmarkEnd w:id="89"/>
          </w:p>
          <w:p w14:paraId="0AD1BB8A" w14:textId="77777777" w:rsidR="003114DA" w:rsidRPr="00C516DB" w:rsidRDefault="003114DA" w:rsidP="003114DA"/>
          <w:p w14:paraId="2B145867" w14:textId="77777777" w:rsidR="003114DA" w:rsidRPr="00C516DB" w:rsidRDefault="003114DA" w:rsidP="003114DA">
            <w:pPr>
              <w:ind w:firstLine="708"/>
              <w:rPr>
                <w:i/>
              </w:rPr>
            </w:pPr>
            <w:r w:rsidRPr="00C516DB">
              <w:rPr>
                <w:i/>
              </w:rPr>
              <w:t xml:space="preserve">EZK stránky PSU a OAU si nevyžadujú potvrdenie prítomnosti pacienta. </w:t>
            </w:r>
          </w:p>
          <w:p w14:paraId="469034E5" w14:textId="6D082D7E" w:rsidR="003114DA" w:rsidRDefault="003114DA" w:rsidP="00E9229E">
            <w:pPr>
              <w:pStyle w:val="Odsekzoznamu"/>
              <w:numPr>
                <w:ilvl w:val="0"/>
                <w:numId w:val="416"/>
              </w:numPr>
              <w:spacing w:after="160" w:line="259" w:lineRule="auto"/>
              <w:contextualSpacing/>
            </w:pPr>
            <w:r>
              <w:t xml:space="preserve">Vstupný request služby obsahuje TypStrankyEZK s hodnotou </w:t>
            </w:r>
            <w:r w:rsidR="001878B3">
              <w:t>„</w:t>
            </w:r>
            <w:r>
              <w:t>PSU</w:t>
            </w:r>
            <w:r w:rsidR="001878B3">
              <w:t>“</w:t>
            </w:r>
            <w:r w:rsidR="00412BB1">
              <w:t xml:space="preserve"> (</w:t>
            </w:r>
            <w:r w:rsidR="00412BB1" w:rsidRPr="00412BB1">
              <w:t>Pacientsky sumár</w:t>
            </w:r>
            <w:r w:rsidR="00412BB1">
              <w:t>)</w:t>
            </w:r>
            <w:r>
              <w:t xml:space="preserve"> alebo </w:t>
            </w:r>
            <w:r w:rsidR="001878B3">
              <w:t>„</w:t>
            </w:r>
            <w:r>
              <w:t>OAU</w:t>
            </w:r>
            <w:r w:rsidR="001878B3">
              <w:t>“</w:t>
            </w:r>
            <w:r w:rsidR="00412BB1">
              <w:t xml:space="preserve"> (</w:t>
            </w:r>
            <w:r w:rsidR="00412BB1" w:rsidRPr="00412BB1">
              <w:t>Kontaktné a ICE údaje pacienta</w:t>
            </w:r>
            <w:r w:rsidR="00412BB1">
              <w:t>)</w:t>
            </w:r>
            <w:r>
              <w:t xml:space="preserve"> alebo kombináciu týchto dvoch hodnôt. Žiadny iný element</w:t>
            </w:r>
            <w:r w:rsidRPr="008D4936">
              <w:t xml:space="preserve"> </w:t>
            </w:r>
            <w:r>
              <w:t>TypStrankyEZK sa ďalej neuvedie.</w:t>
            </w:r>
          </w:p>
          <w:p w14:paraId="254A07FD" w14:textId="604ACD22" w:rsidR="003114DA" w:rsidRDefault="003114DA" w:rsidP="00E9229E">
            <w:pPr>
              <w:pStyle w:val="Odsekzoznamu"/>
              <w:numPr>
                <w:ilvl w:val="0"/>
                <w:numId w:val="416"/>
              </w:numPr>
              <w:spacing w:after="160" w:line="259" w:lineRule="auto"/>
              <w:contextualSpacing/>
            </w:pPr>
            <w:r>
              <w:t>Zavolá sa služba ZapisSuhlasOsobyPrePZS</w:t>
            </w:r>
            <w:r w:rsidR="001878B3">
              <w:rPr>
                <w:rStyle w:val="Odkaznapoznmkupodiarou"/>
              </w:rPr>
              <w:footnoteReference w:id="6"/>
            </w:r>
          </w:p>
          <w:p w14:paraId="2B30606F" w14:textId="77777777" w:rsidR="003114DA" w:rsidRDefault="003114DA" w:rsidP="00E9229E">
            <w:pPr>
              <w:pStyle w:val="Nadpis2"/>
              <w:numPr>
                <w:ilvl w:val="0"/>
                <w:numId w:val="0"/>
              </w:numPr>
              <w:suppressAutoHyphens w:val="0"/>
              <w:spacing w:before="40" w:after="0" w:line="259" w:lineRule="auto"/>
            </w:pPr>
            <w:bookmarkStart w:id="90" w:name="_Toc19871998"/>
            <w:r>
              <w:t>Potvrdenie prítomnosti pacienta s BOK</w:t>
            </w:r>
            <w:bookmarkEnd w:id="90"/>
          </w:p>
          <w:p w14:paraId="79F053B1" w14:textId="77777777" w:rsidR="003114DA" w:rsidRDefault="003114DA" w:rsidP="003114DA"/>
          <w:p w14:paraId="13C7B78C" w14:textId="3779B172" w:rsidR="003114DA" w:rsidRDefault="003114DA" w:rsidP="00E9229E">
            <w:pPr>
              <w:pStyle w:val="Odsekzoznamu"/>
              <w:numPr>
                <w:ilvl w:val="0"/>
                <w:numId w:val="417"/>
              </w:numPr>
              <w:spacing w:after="160" w:line="259" w:lineRule="auto"/>
              <w:contextualSpacing/>
            </w:pPr>
            <w:r>
              <w:t xml:space="preserve">zavolá sa metóda CryptoControllera – </w:t>
            </w:r>
            <w:r w:rsidR="00921BA1">
              <w:t>GetPatientData</w:t>
            </w:r>
            <w:r w:rsidR="007127EA">
              <w:rPr>
                <w:rStyle w:val="Odkaznapoznmkupodiarou"/>
              </w:rPr>
              <w:footnoteReference w:id="7"/>
            </w:r>
            <w:r>
              <w:t xml:space="preserve"> s parametrom </w:t>
            </w:r>
            <w:r w:rsidR="00921BA1">
              <w:t>confirmationLevel PinRequired</w:t>
            </w:r>
          </w:p>
          <w:p w14:paraId="6FD92E47" w14:textId="77777777" w:rsidR="003114DA" w:rsidRDefault="003114DA" w:rsidP="003114DA">
            <w:pPr>
              <w:ind w:left="720"/>
            </w:pPr>
            <w:r>
              <w:t>Príklad:</w:t>
            </w:r>
          </w:p>
          <w:p w14:paraId="38A75350" w14:textId="77777777" w:rsidR="00921BA1" w:rsidRPr="00BF0E4C" w:rsidRDefault="00921BA1" w:rsidP="00921BA1">
            <w:pPr>
              <w:autoSpaceDE w:val="0"/>
              <w:autoSpaceDN w:val="0"/>
              <w:adjustRightInd w:val="0"/>
              <w:spacing w:after="0" w:line="240" w:lineRule="auto"/>
              <w:ind w:left="742"/>
              <w:rPr>
                <w:rFonts w:ascii="Consolas" w:hAnsi="Consolas" w:cs="Consolas"/>
                <w:color w:val="008000"/>
                <w:sz w:val="16"/>
                <w:szCs w:val="16"/>
              </w:rPr>
            </w:pPr>
            <w:r w:rsidRPr="00BF0E4C">
              <w:rPr>
                <w:rFonts w:ascii="Consolas" w:hAnsi="Consolas" w:cs="Consolas"/>
                <w:color w:val="008000"/>
                <w:sz w:val="16"/>
                <w:szCs w:val="16"/>
              </w:rPr>
              <w:t>// Vytvorenie inštancie klientskeho komponentu IAM - EhealthCryptoController.</w:t>
            </w:r>
          </w:p>
          <w:p w14:paraId="0633E5B4" w14:textId="77777777" w:rsidR="00921BA1" w:rsidRPr="00BF0E4C" w:rsidRDefault="00921BA1" w:rsidP="00921BA1">
            <w:pPr>
              <w:autoSpaceDE w:val="0"/>
              <w:autoSpaceDN w:val="0"/>
              <w:adjustRightInd w:val="0"/>
              <w:spacing w:after="0" w:line="240" w:lineRule="auto"/>
              <w:ind w:left="742"/>
              <w:rPr>
                <w:rFonts w:ascii="Consolas" w:hAnsi="Consolas" w:cs="Consolas"/>
                <w:sz w:val="16"/>
                <w:szCs w:val="16"/>
              </w:rPr>
            </w:pPr>
            <w:r w:rsidRPr="00BF0E4C">
              <w:rPr>
                <w:rFonts w:ascii="Consolas" w:hAnsi="Consolas" w:cs="Consolas"/>
                <w:color w:val="2B91AF"/>
                <w:sz w:val="16"/>
                <w:szCs w:val="16"/>
              </w:rPr>
              <w:t>EhealthCryptoController</w:t>
            </w:r>
            <w:r w:rsidRPr="00BF0E4C">
              <w:rPr>
                <w:rFonts w:ascii="Consolas" w:hAnsi="Consolas" w:cs="Consolas"/>
                <w:sz w:val="16"/>
                <w:szCs w:val="16"/>
              </w:rPr>
              <w:t xml:space="preserve"> ecc = </w:t>
            </w:r>
            <w:r w:rsidRPr="00BF0E4C">
              <w:rPr>
                <w:rFonts w:ascii="Consolas" w:hAnsi="Consolas" w:cs="Consolas"/>
                <w:color w:val="0000FF"/>
                <w:sz w:val="16"/>
                <w:szCs w:val="16"/>
              </w:rPr>
              <w:t>new</w:t>
            </w:r>
            <w:r w:rsidRPr="00BF0E4C">
              <w:rPr>
                <w:rFonts w:ascii="Consolas" w:hAnsi="Consolas" w:cs="Consolas"/>
                <w:sz w:val="16"/>
                <w:szCs w:val="16"/>
              </w:rPr>
              <w:t xml:space="preserve"> </w:t>
            </w:r>
            <w:r w:rsidRPr="00BF0E4C">
              <w:rPr>
                <w:rFonts w:ascii="Consolas" w:hAnsi="Consolas" w:cs="Consolas"/>
                <w:color w:val="2B91AF"/>
                <w:sz w:val="16"/>
                <w:szCs w:val="16"/>
              </w:rPr>
              <w:t>EhealthCryptoController</w:t>
            </w:r>
            <w:r w:rsidRPr="00BF0E4C">
              <w:rPr>
                <w:rFonts w:ascii="Consolas" w:hAnsi="Consolas" w:cs="Consolas"/>
                <w:sz w:val="16"/>
                <w:szCs w:val="16"/>
              </w:rPr>
              <w:t>();</w:t>
            </w:r>
          </w:p>
          <w:p w14:paraId="0FFFE25E" w14:textId="77777777" w:rsidR="00921BA1" w:rsidRPr="00BF0E4C" w:rsidRDefault="00921BA1" w:rsidP="00921BA1">
            <w:pPr>
              <w:autoSpaceDE w:val="0"/>
              <w:autoSpaceDN w:val="0"/>
              <w:adjustRightInd w:val="0"/>
              <w:spacing w:after="0" w:line="240" w:lineRule="auto"/>
              <w:ind w:left="742"/>
              <w:rPr>
                <w:rFonts w:ascii="Consolas" w:hAnsi="Consolas" w:cs="Consolas"/>
                <w:sz w:val="16"/>
                <w:szCs w:val="16"/>
              </w:rPr>
            </w:pPr>
            <w:r w:rsidRPr="00BF0E4C">
              <w:rPr>
                <w:rFonts w:ascii="Consolas" w:hAnsi="Consolas" w:cs="Consolas"/>
                <w:color w:val="0000FF"/>
                <w:sz w:val="16"/>
                <w:szCs w:val="16"/>
              </w:rPr>
              <w:t>using</w:t>
            </w:r>
            <w:r w:rsidRPr="00BF0E4C">
              <w:rPr>
                <w:rFonts w:ascii="Consolas" w:hAnsi="Consolas" w:cs="Consolas"/>
                <w:sz w:val="16"/>
                <w:szCs w:val="16"/>
              </w:rPr>
              <w:t xml:space="preserve"> Iam.Client;</w:t>
            </w:r>
          </w:p>
          <w:p w14:paraId="669BD78F" w14:textId="77777777" w:rsidR="00921BA1"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p>
          <w:p w14:paraId="03A9779F" w14:textId="77777777" w:rsidR="00921BA1"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Pr>
                <w:rFonts w:ascii="Consolas" w:hAnsi="Consolas" w:cs="Consolas"/>
                <w:color w:val="000000"/>
                <w:sz w:val="16"/>
                <w:szCs w:val="16"/>
                <w:lang w:val="en-US"/>
              </w:rPr>
              <w:t>...</w:t>
            </w:r>
          </w:p>
          <w:p w14:paraId="175ECD1B" w14:textId="77777777" w:rsidR="00921BA1"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p>
          <w:p w14:paraId="2AEF3D15" w14:textId="77777777" w:rsidR="00921BA1" w:rsidRPr="00FF6743"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sidRPr="00FF6743">
              <w:rPr>
                <w:rFonts w:ascii="Consolas" w:hAnsi="Consolas" w:cs="Consolas"/>
                <w:color w:val="0000FF"/>
                <w:sz w:val="16"/>
                <w:szCs w:val="16"/>
                <w:lang w:val="en-US"/>
              </w:rPr>
              <w:t>string</w:t>
            </w:r>
            <w:r w:rsidRPr="00FF6743">
              <w:rPr>
                <w:rFonts w:ascii="Consolas" w:hAnsi="Consolas" w:cs="Consolas"/>
                <w:color w:val="000000"/>
                <w:sz w:val="16"/>
                <w:szCs w:val="16"/>
                <w:lang w:val="en-US"/>
              </w:rPr>
              <w:t xml:space="preserve"> patientData = </w:t>
            </w:r>
            <w:r>
              <w:rPr>
                <w:rFonts w:ascii="Consolas" w:hAnsi="Consolas" w:cs="Consolas"/>
                <w:color w:val="000000"/>
                <w:sz w:val="16"/>
                <w:szCs w:val="16"/>
                <w:lang w:val="en-US"/>
              </w:rPr>
              <w:t>ecc</w:t>
            </w:r>
            <w:r w:rsidRPr="00FF6743">
              <w:rPr>
                <w:rFonts w:ascii="Consolas" w:hAnsi="Consolas" w:cs="Consolas"/>
                <w:color w:val="000000"/>
                <w:sz w:val="16"/>
                <w:szCs w:val="16"/>
                <w:lang w:val="en-US"/>
              </w:rPr>
              <w:t>.GetPatientData(</w:t>
            </w:r>
          </w:p>
          <w:p w14:paraId="370711EA" w14:textId="77777777" w:rsidR="00921BA1" w:rsidRPr="00FF6743"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w:t>
            </w:r>
            <w:r w:rsidRPr="00FF6743">
              <w:rPr>
                <w:rFonts w:ascii="Consolas" w:hAnsi="Consolas" w:cs="Consolas"/>
                <w:color w:val="2B91AF"/>
                <w:sz w:val="16"/>
                <w:szCs w:val="16"/>
              </w:rPr>
              <w:t>PatientData</w:t>
            </w:r>
            <w:r w:rsidRPr="00FF6743">
              <w:rPr>
                <w:rFonts w:ascii="Consolas" w:hAnsi="Consolas" w:cs="Consolas"/>
                <w:color w:val="000000"/>
                <w:sz w:val="16"/>
                <w:szCs w:val="16"/>
                <w:lang w:val="en-US"/>
              </w:rPr>
              <w:t xml:space="preserve">.BirthNumber </w:t>
            </w:r>
            <w:r w:rsidRPr="00FF6743">
              <w:rPr>
                <w:rFonts w:ascii="Consolas" w:hAnsi="Consolas" w:cs="Consolas"/>
                <w:color w:val="008000"/>
                <w:sz w:val="16"/>
                <w:szCs w:val="16"/>
                <w:lang w:val="en-US"/>
              </w:rPr>
              <w:t xml:space="preserve">// </w:t>
            </w:r>
            <w:r>
              <w:rPr>
                <w:rFonts w:ascii="Consolas" w:hAnsi="Consolas" w:cs="Consolas"/>
                <w:color w:val="008000"/>
                <w:sz w:val="16"/>
                <w:szCs w:val="16"/>
                <w:lang w:val="en-US"/>
              </w:rPr>
              <w:t>RČ</w:t>
            </w:r>
          </w:p>
          <w:p w14:paraId="25471C32" w14:textId="77777777" w:rsidR="00921BA1" w:rsidRPr="00FF6743"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w:t>
            </w:r>
            <w:r>
              <w:rPr>
                <w:rFonts w:ascii="Consolas" w:hAnsi="Consolas" w:cs="Consolas"/>
                <w:color w:val="000000"/>
                <w:sz w:val="16"/>
                <w:szCs w:val="16"/>
                <w:lang w:val="en-US"/>
              </w:rPr>
              <w:t xml:space="preserve"> </w:t>
            </w:r>
            <w:r w:rsidRPr="007D5F3E">
              <w:rPr>
                <w:rFonts w:ascii="Consolas" w:hAnsi="Consolas" w:cs="Consolas"/>
                <w:color w:val="2B91AF"/>
                <w:sz w:val="16"/>
                <w:szCs w:val="16"/>
              </w:rPr>
              <w:t>PatientData</w:t>
            </w:r>
            <w:r w:rsidRPr="00FF6743">
              <w:rPr>
                <w:rFonts w:ascii="Consolas" w:hAnsi="Consolas" w:cs="Consolas"/>
                <w:color w:val="000000"/>
                <w:sz w:val="16"/>
                <w:szCs w:val="16"/>
                <w:lang w:val="en-US"/>
              </w:rPr>
              <w:t xml:space="preserve">.JruzIdentifier </w:t>
            </w:r>
            <w:r w:rsidRPr="00FF6743">
              <w:rPr>
                <w:rFonts w:ascii="Consolas" w:hAnsi="Consolas" w:cs="Consolas"/>
                <w:color w:val="008000"/>
                <w:sz w:val="16"/>
                <w:szCs w:val="16"/>
                <w:lang w:val="en-US"/>
              </w:rPr>
              <w:t xml:space="preserve">// </w:t>
            </w:r>
            <w:r>
              <w:rPr>
                <w:rFonts w:ascii="Consolas" w:hAnsi="Consolas" w:cs="Consolas"/>
                <w:color w:val="008000"/>
                <w:sz w:val="16"/>
                <w:szCs w:val="16"/>
                <w:lang w:val="en-US"/>
              </w:rPr>
              <w:t>JRUZ ID</w:t>
            </w:r>
          </w:p>
          <w:p w14:paraId="34116A01" w14:textId="77777777" w:rsidR="00921BA1" w:rsidRPr="00FF6743"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w:t>
            </w:r>
            <w:r>
              <w:rPr>
                <w:rFonts w:ascii="Consolas" w:hAnsi="Consolas" w:cs="Consolas"/>
                <w:color w:val="000000"/>
                <w:sz w:val="16"/>
                <w:szCs w:val="16"/>
                <w:lang w:val="en-US"/>
              </w:rPr>
              <w:t xml:space="preserve"> </w:t>
            </w:r>
            <w:r w:rsidRPr="007D5F3E">
              <w:rPr>
                <w:rFonts w:ascii="Consolas" w:hAnsi="Consolas" w:cs="Consolas"/>
                <w:color w:val="2B91AF"/>
                <w:sz w:val="16"/>
                <w:szCs w:val="16"/>
              </w:rPr>
              <w:t>PatientData</w:t>
            </w:r>
            <w:r w:rsidRPr="00FF6743">
              <w:rPr>
                <w:rFonts w:ascii="Consolas" w:hAnsi="Consolas" w:cs="Consolas"/>
                <w:color w:val="000000"/>
                <w:sz w:val="16"/>
                <w:szCs w:val="16"/>
                <w:lang w:val="en-US"/>
              </w:rPr>
              <w:t xml:space="preserve">.PersonComputerNumber </w:t>
            </w:r>
            <w:r w:rsidRPr="00FF6743">
              <w:rPr>
                <w:rFonts w:ascii="Consolas" w:hAnsi="Consolas" w:cs="Consolas"/>
                <w:color w:val="008000"/>
                <w:sz w:val="16"/>
                <w:szCs w:val="16"/>
                <w:lang w:val="en-US"/>
              </w:rPr>
              <w:t xml:space="preserve">// </w:t>
            </w:r>
            <w:r>
              <w:rPr>
                <w:rFonts w:ascii="Consolas" w:hAnsi="Consolas" w:cs="Consolas"/>
                <w:color w:val="008000"/>
                <w:sz w:val="16"/>
                <w:szCs w:val="16"/>
                <w:lang w:val="en-US"/>
              </w:rPr>
              <w:t>PČO</w:t>
            </w:r>
          </w:p>
          <w:p w14:paraId="1B1C78EA" w14:textId="77777777" w:rsidR="00921BA1" w:rsidRPr="00FF6743"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 </w:t>
            </w:r>
            <w:r w:rsidRPr="007D5F3E">
              <w:rPr>
                <w:rFonts w:ascii="Consolas" w:hAnsi="Consolas" w:cs="Consolas"/>
                <w:color w:val="2B91AF"/>
                <w:sz w:val="16"/>
                <w:szCs w:val="16"/>
              </w:rPr>
              <w:t>PatientData</w:t>
            </w:r>
            <w:r w:rsidRPr="00FF6743">
              <w:rPr>
                <w:rFonts w:ascii="Consolas" w:hAnsi="Consolas" w:cs="Consolas"/>
                <w:color w:val="000000"/>
                <w:sz w:val="16"/>
                <w:szCs w:val="16"/>
                <w:lang w:val="en-US"/>
              </w:rPr>
              <w:t>.PersonMeaninglessIdentifier</w:t>
            </w:r>
            <w:r>
              <w:rPr>
                <w:rFonts w:ascii="Consolas" w:hAnsi="Consolas" w:cs="Consolas"/>
                <w:color w:val="000000"/>
                <w:sz w:val="16"/>
                <w:szCs w:val="16"/>
                <w:lang w:val="en-US"/>
              </w:rPr>
              <w:t xml:space="preserve"> </w:t>
            </w:r>
            <w:r w:rsidRPr="00FF6743">
              <w:rPr>
                <w:rFonts w:ascii="Consolas" w:hAnsi="Consolas" w:cs="Consolas"/>
                <w:color w:val="008000"/>
                <w:sz w:val="16"/>
                <w:szCs w:val="16"/>
                <w:lang w:val="en-US"/>
              </w:rPr>
              <w:t xml:space="preserve">// </w:t>
            </w:r>
            <w:r>
              <w:rPr>
                <w:rFonts w:ascii="Consolas" w:hAnsi="Consolas" w:cs="Consolas"/>
                <w:color w:val="008000"/>
                <w:sz w:val="16"/>
                <w:szCs w:val="16"/>
                <w:lang w:val="en-US"/>
              </w:rPr>
              <w:t>BIFO</w:t>
            </w:r>
          </w:p>
          <w:p w14:paraId="2E57669A" w14:textId="77777777" w:rsidR="00921BA1" w:rsidRPr="00FF6743"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 </w:t>
            </w:r>
            <w:r w:rsidRPr="00FF6743">
              <w:rPr>
                <w:rFonts w:ascii="Consolas" w:hAnsi="Consolas" w:cs="Consolas"/>
                <w:color w:val="008000"/>
                <w:sz w:val="16"/>
                <w:szCs w:val="16"/>
                <w:lang w:val="en-US"/>
              </w:rPr>
              <w:t>// udaje o pouzivatelovi</w:t>
            </w:r>
          </w:p>
          <w:p w14:paraId="6A07E142" w14:textId="2243B664" w:rsidR="00921BA1" w:rsidRPr="00FF6743"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sidRPr="00FF6743">
              <w:rPr>
                <w:rFonts w:ascii="Consolas" w:hAnsi="Consolas" w:cs="Consolas"/>
                <w:color w:val="000000"/>
                <w:sz w:val="16"/>
                <w:szCs w:val="16"/>
                <w:lang w:val="en-US"/>
              </w:rPr>
              <w:lastRenderedPageBreak/>
              <w:t xml:space="preserve">  , Iam.Client.PresenceConfirmationLevel. PinRequired </w:t>
            </w:r>
            <w:r w:rsidRPr="00FF6743">
              <w:rPr>
                <w:rFonts w:ascii="Consolas" w:hAnsi="Consolas" w:cs="Consolas"/>
                <w:color w:val="008000"/>
                <w:sz w:val="16"/>
                <w:szCs w:val="16"/>
                <w:lang w:val="en-US"/>
              </w:rPr>
              <w:t xml:space="preserve">// vratane PPP </w:t>
            </w:r>
            <w:r>
              <w:rPr>
                <w:rFonts w:ascii="Consolas" w:hAnsi="Consolas" w:cs="Consolas"/>
                <w:color w:val="008000"/>
                <w:sz w:val="16"/>
                <w:szCs w:val="16"/>
                <w:lang w:val="en-US"/>
              </w:rPr>
              <w:t xml:space="preserve">s </w:t>
            </w:r>
            <w:r w:rsidRPr="00FF6743">
              <w:rPr>
                <w:rFonts w:ascii="Consolas" w:hAnsi="Consolas" w:cs="Consolas"/>
                <w:color w:val="008000"/>
                <w:sz w:val="16"/>
                <w:szCs w:val="16"/>
                <w:lang w:val="en-US"/>
              </w:rPr>
              <w:t>PINu</w:t>
            </w:r>
          </w:p>
          <w:p w14:paraId="4B598D79" w14:textId="77777777" w:rsidR="00921BA1" w:rsidRPr="00FF6743"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 </w:t>
            </w:r>
            <w:r w:rsidRPr="00FF6743">
              <w:rPr>
                <w:rFonts w:ascii="Consolas" w:hAnsi="Consolas" w:cs="Consolas"/>
                <w:color w:val="0000FF"/>
                <w:sz w:val="16"/>
                <w:szCs w:val="16"/>
                <w:lang w:val="en-US"/>
              </w:rPr>
              <w:t>null</w:t>
            </w:r>
            <w:r w:rsidRPr="00FF6743">
              <w:rPr>
                <w:rFonts w:ascii="Consolas" w:hAnsi="Consolas" w:cs="Consolas"/>
                <w:color w:val="000000"/>
                <w:sz w:val="16"/>
                <w:szCs w:val="16"/>
                <w:lang w:val="en-US"/>
              </w:rPr>
              <w:t xml:space="preserve"> </w:t>
            </w:r>
            <w:r w:rsidRPr="00FF6743">
              <w:rPr>
                <w:rFonts w:ascii="Consolas" w:hAnsi="Consolas" w:cs="Consolas"/>
                <w:color w:val="008000"/>
                <w:sz w:val="16"/>
                <w:szCs w:val="16"/>
                <w:lang w:val="en-US"/>
              </w:rPr>
              <w:t>// text výzvy pre PPP je v tomto prípade NULL.</w:t>
            </w:r>
          </w:p>
          <w:p w14:paraId="2144E7BD" w14:textId="3D2B7448" w:rsidR="003114DA" w:rsidRPr="008D4936" w:rsidRDefault="00921BA1" w:rsidP="00921BA1">
            <w:pPr>
              <w:ind w:left="742"/>
              <w:rPr>
                <w:rFonts w:ascii="Consolas" w:hAnsi="Consolas" w:cs="Consolas"/>
                <w:color w:val="000000"/>
                <w:sz w:val="19"/>
                <w:szCs w:val="19"/>
              </w:rPr>
            </w:pPr>
            <w:r w:rsidRPr="00FF6743">
              <w:rPr>
                <w:rFonts w:ascii="Consolas" w:hAnsi="Consolas" w:cs="Consolas"/>
                <w:color w:val="000000"/>
                <w:sz w:val="16"/>
                <w:szCs w:val="16"/>
                <w:lang w:val="en-US"/>
              </w:rPr>
              <w:t xml:space="preserve">  );</w:t>
            </w:r>
          </w:p>
          <w:p w14:paraId="6B7B0E35" w14:textId="77777777" w:rsidR="003114DA" w:rsidRDefault="003114DA" w:rsidP="00E9229E">
            <w:pPr>
              <w:pStyle w:val="Odsekzoznamu"/>
              <w:numPr>
                <w:ilvl w:val="0"/>
                <w:numId w:val="417"/>
              </w:numPr>
              <w:spacing w:after="160" w:line="259" w:lineRule="auto"/>
              <w:contextualSpacing/>
            </w:pPr>
            <w:r>
              <w:t xml:space="preserve">zadá sa BOK na čítačke/klávesnici </w:t>
            </w:r>
          </w:p>
          <w:p w14:paraId="6ADCEB35" w14:textId="77777777" w:rsidR="003114DA" w:rsidRDefault="003114DA" w:rsidP="003114DA">
            <w:pPr>
              <w:pStyle w:val="Odsekzoznamu"/>
            </w:pPr>
          </w:p>
          <w:p w14:paraId="38383615" w14:textId="4718CEE3" w:rsidR="003114DA" w:rsidRDefault="003114DA" w:rsidP="00E9229E">
            <w:pPr>
              <w:pStyle w:val="Odsekzoznamu"/>
              <w:numPr>
                <w:ilvl w:val="0"/>
                <w:numId w:val="417"/>
              </w:numPr>
              <w:spacing w:after="160" w:line="259" w:lineRule="auto"/>
              <w:contextualSpacing/>
            </w:pPr>
            <w:r>
              <w:t xml:space="preserve">pri úspešnom volaní metóda </w:t>
            </w:r>
            <w:r>
              <w:rPr>
                <w:rFonts w:ascii="Consolas" w:hAnsi="Consolas" w:cs="Consolas"/>
                <w:color w:val="000000"/>
                <w:sz w:val="19"/>
                <w:szCs w:val="19"/>
                <w:highlight w:val="white"/>
              </w:rPr>
              <w:t>GetPatient</w:t>
            </w:r>
            <w:r w:rsidR="001432E2">
              <w:rPr>
                <w:rFonts w:ascii="Consolas" w:hAnsi="Consolas" w:cs="Consolas"/>
                <w:color w:val="000000"/>
                <w:sz w:val="19"/>
                <w:szCs w:val="19"/>
                <w:highlight w:val="white"/>
              </w:rPr>
              <w:t>Data</w:t>
            </w:r>
            <w:r>
              <w:t xml:space="preserve"> vráti textový reťazec súhlasu.</w:t>
            </w:r>
          </w:p>
          <w:p w14:paraId="5F7F97C6" w14:textId="77777777" w:rsidR="003114DA" w:rsidRDefault="003114DA" w:rsidP="003114DA">
            <w:pPr>
              <w:pStyle w:val="Odsekzoznamu"/>
            </w:pPr>
          </w:p>
          <w:p w14:paraId="3CEE6018" w14:textId="477FE508" w:rsidR="003114DA" w:rsidRPr="00294328" w:rsidRDefault="003114DA" w:rsidP="003114DA">
            <w:pPr>
              <w:pStyle w:val="Odsekzoznamu"/>
            </w:pPr>
            <w:r>
              <w:t xml:space="preserve">(Pozn. metódu </w:t>
            </w:r>
            <w:r w:rsidR="0059779D">
              <w:rPr>
                <w:rFonts w:ascii="Consolas" w:hAnsi="Consolas" w:cs="Consolas"/>
                <w:color w:val="000000"/>
                <w:sz w:val="19"/>
                <w:szCs w:val="19"/>
                <w:highlight w:val="white"/>
              </w:rPr>
              <w:t>GetPatient</w:t>
            </w:r>
            <w:r w:rsidR="0059779D">
              <w:rPr>
                <w:rFonts w:ascii="Consolas" w:hAnsi="Consolas" w:cs="Consolas"/>
                <w:color w:val="000000"/>
                <w:sz w:val="19"/>
                <w:szCs w:val="19"/>
              </w:rPr>
              <w:t xml:space="preserve">Data </w:t>
            </w:r>
            <w:r w:rsidRPr="00E9229E">
              <w:t>nie je nutné znovu zavolať, ak token prítomnosti pacienta bol v predošlých volaniach už získaný a je ešte v dobe platnosti</w:t>
            </w:r>
            <w:r w:rsidRPr="599DCADA">
              <w:t>)</w:t>
            </w:r>
          </w:p>
          <w:p w14:paraId="1FE95868" w14:textId="77777777" w:rsidR="003114DA" w:rsidRDefault="003114DA" w:rsidP="003114DA">
            <w:pPr>
              <w:pStyle w:val="Odsekzoznamu"/>
            </w:pPr>
          </w:p>
          <w:p w14:paraId="55F13F88" w14:textId="77777777" w:rsidR="003114DA" w:rsidRPr="00C516DB" w:rsidRDefault="003114DA" w:rsidP="00E9229E">
            <w:pPr>
              <w:pStyle w:val="Odsekzoznamu"/>
              <w:numPr>
                <w:ilvl w:val="0"/>
                <w:numId w:val="417"/>
              </w:numPr>
              <w:spacing w:after="160" w:line="259" w:lineRule="auto"/>
              <w:contextualSpacing/>
            </w:pPr>
            <w:r>
              <w:t>textový reťazec súhlasu sa pridá do elementu &lt;</w:t>
            </w:r>
            <w:r w:rsidRPr="00C516DB">
              <w:t>SecurityToken</w:t>
            </w:r>
            <w:r>
              <w:t>&gt;</w:t>
            </w:r>
            <w:r>
              <w:rPr>
                <w:rFonts w:ascii="Segoe UI Symbol" w:eastAsiaTheme="minorHAnsi" w:hAnsi="Segoe UI Symbol" w:hint="eastAsia"/>
                <w:lang w:eastAsia="ko-KR"/>
              </w:rPr>
              <w:t xml:space="preserve"> </w:t>
            </w:r>
            <w:r w:rsidRPr="00E9229E">
              <w:t>v správe eHtalkMessage pre službu ZapisSuhlasOsobyPrePZS</w:t>
            </w:r>
          </w:p>
          <w:p w14:paraId="231F35A0" w14:textId="77777777" w:rsidR="003114DA" w:rsidRDefault="003114DA" w:rsidP="003114DA">
            <w:pPr>
              <w:pStyle w:val="Odsekzoznamu"/>
            </w:pPr>
          </w:p>
          <w:p w14:paraId="7F590035" w14:textId="77777777" w:rsidR="003114DA" w:rsidRDefault="003114DA" w:rsidP="00E9229E">
            <w:pPr>
              <w:pStyle w:val="Odsekzoznamu"/>
              <w:numPr>
                <w:ilvl w:val="0"/>
                <w:numId w:val="417"/>
              </w:numPr>
              <w:spacing w:after="160" w:line="259" w:lineRule="auto"/>
              <w:contextualSpacing/>
            </w:pPr>
            <w:r>
              <w:t>zavolá sa služba ZapisSuhlasOsobyPrePZS</w:t>
            </w:r>
          </w:p>
          <w:p w14:paraId="1469DD3B" w14:textId="77777777" w:rsidR="003114DA" w:rsidRDefault="003114DA" w:rsidP="003114DA">
            <w:pPr>
              <w:pStyle w:val="Odsekzoznamu"/>
            </w:pPr>
          </w:p>
          <w:p w14:paraId="3C58CA2B" w14:textId="77777777" w:rsidR="003114DA" w:rsidRPr="00C516DB" w:rsidRDefault="003114DA" w:rsidP="003114DA">
            <w:pPr>
              <w:pStyle w:val="Odsekzoznamu"/>
            </w:pPr>
          </w:p>
          <w:p w14:paraId="3550B421" w14:textId="77777777" w:rsidR="003114DA" w:rsidRDefault="003114DA" w:rsidP="00E9229E">
            <w:pPr>
              <w:pStyle w:val="Nadpis2"/>
              <w:numPr>
                <w:ilvl w:val="0"/>
                <w:numId w:val="0"/>
              </w:numPr>
              <w:suppressAutoHyphens w:val="0"/>
              <w:spacing w:before="40" w:after="0" w:line="259" w:lineRule="auto"/>
              <w:ind w:left="142"/>
            </w:pPr>
            <w:bookmarkStart w:id="91" w:name="_Toc19871999"/>
            <w:r>
              <w:t>Potvrdenie prítomnosti pacienta s výzvou</w:t>
            </w:r>
            <w:bookmarkEnd w:id="91"/>
          </w:p>
          <w:p w14:paraId="741B2E07" w14:textId="77777777" w:rsidR="003114DA" w:rsidRPr="00C516DB" w:rsidRDefault="003114DA" w:rsidP="003114DA"/>
          <w:p w14:paraId="51C1ACCA" w14:textId="153E6B79" w:rsidR="003114DA" w:rsidRDefault="003114DA" w:rsidP="00E9229E">
            <w:pPr>
              <w:pStyle w:val="Odsekzoznamu"/>
              <w:numPr>
                <w:ilvl w:val="0"/>
                <w:numId w:val="418"/>
              </w:numPr>
              <w:spacing w:after="160" w:line="259" w:lineRule="auto"/>
              <w:contextualSpacing/>
            </w:pPr>
            <w:r>
              <w:t xml:space="preserve">zavolá sa metóda CryptoControllera – </w:t>
            </w:r>
            <w:r w:rsidR="00FC1F6A">
              <w:t>GetPatientData</w:t>
            </w:r>
            <w:r w:rsidR="00FA546A">
              <w:rPr>
                <w:rStyle w:val="Odkaznapoznmkupodiarou"/>
              </w:rPr>
              <w:t>6</w:t>
            </w:r>
            <w:r w:rsidR="00FA546A">
              <w:t xml:space="preserve"> </w:t>
            </w:r>
            <w:r>
              <w:t>s parametrom</w:t>
            </w:r>
          </w:p>
          <w:p w14:paraId="0E0EB11B" w14:textId="53C9F1F8" w:rsidR="003114DA" w:rsidRDefault="003114DA" w:rsidP="003114DA">
            <w:pPr>
              <w:pStyle w:val="Odsekzoznamu"/>
              <w:ind w:left="1068"/>
              <w:rPr>
                <w:rFonts w:ascii="Consolas" w:hAnsi="Consolas" w:cs="Consolas"/>
                <w:color w:val="A31515"/>
                <w:sz w:val="19"/>
                <w:szCs w:val="19"/>
              </w:rPr>
            </w:pPr>
            <w:r>
              <w:rPr>
                <w:rFonts w:ascii="Consolas" w:hAnsi="Consolas" w:cs="Consolas"/>
                <w:color w:val="A31515"/>
                <w:sz w:val="19"/>
                <w:szCs w:val="19"/>
                <w:highlight w:val="white"/>
              </w:rPr>
              <w:t xml:space="preserve">"Suhlasim s </w:t>
            </w:r>
            <w:r w:rsidR="00802A5B" w:rsidRPr="00A35916">
              <w:rPr>
                <w:rFonts w:ascii="Consolas" w:hAnsi="Consolas" w:cs="Consolas"/>
                <w:color w:val="7030A0"/>
                <w:sz w:val="19"/>
                <w:szCs w:val="19"/>
                <w:highlight w:val="white"/>
              </w:rPr>
              <w:t>\n</w:t>
            </w:r>
            <w:r>
              <w:rPr>
                <w:rFonts w:ascii="Consolas" w:hAnsi="Consolas" w:cs="Consolas"/>
                <w:color w:val="A31515"/>
                <w:sz w:val="19"/>
                <w:szCs w:val="19"/>
                <w:highlight w:val="white"/>
              </w:rPr>
              <w:t>pristupom k EZK"</w:t>
            </w:r>
          </w:p>
          <w:p w14:paraId="64AD059D" w14:textId="77777777" w:rsidR="003114DA" w:rsidRPr="00550A36" w:rsidRDefault="003114DA" w:rsidP="003114DA">
            <w:pPr>
              <w:rPr>
                <w:rFonts w:ascii="Consolas" w:hAnsi="Consolas" w:cs="Consolas"/>
                <w:color w:val="A31515"/>
                <w:sz w:val="19"/>
                <w:szCs w:val="19"/>
              </w:rPr>
            </w:pPr>
          </w:p>
          <w:p w14:paraId="5CBD49B3" w14:textId="77777777" w:rsidR="003114DA" w:rsidRDefault="003114DA" w:rsidP="003114DA">
            <w:pPr>
              <w:ind w:left="720" w:firstLine="348"/>
            </w:pPr>
            <w:r w:rsidRPr="00D75760">
              <w:t>Príklad</w:t>
            </w:r>
            <w:r>
              <w:t>:</w:t>
            </w:r>
          </w:p>
          <w:p w14:paraId="5FC4D837" w14:textId="77777777" w:rsidR="00FC1F6A" w:rsidRPr="00BF0E4C" w:rsidRDefault="00FC1F6A" w:rsidP="00FC1F6A">
            <w:pPr>
              <w:autoSpaceDE w:val="0"/>
              <w:autoSpaceDN w:val="0"/>
              <w:adjustRightInd w:val="0"/>
              <w:spacing w:after="0" w:line="240" w:lineRule="auto"/>
              <w:ind w:left="1021"/>
              <w:rPr>
                <w:rFonts w:ascii="Consolas" w:hAnsi="Consolas" w:cs="Consolas"/>
                <w:color w:val="008000"/>
                <w:sz w:val="16"/>
                <w:szCs w:val="16"/>
              </w:rPr>
            </w:pPr>
            <w:r w:rsidRPr="00BF0E4C">
              <w:rPr>
                <w:rFonts w:ascii="Consolas" w:hAnsi="Consolas" w:cs="Consolas"/>
                <w:color w:val="008000"/>
                <w:sz w:val="16"/>
                <w:szCs w:val="16"/>
              </w:rPr>
              <w:t>// Vytvorenie inštancie klientskeho komponentu IAM - EhealthCryptoController.</w:t>
            </w:r>
          </w:p>
          <w:p w14:paraId="1DA7A5A0" w14:textId="77777777" w:rsidR="00FC1F6A" w:rsidRPr="00BF0E4C" w:rsidRDefault="00FC1F6A" w:rsidP="00FC1F6A">
            <w:pPr>
              <w:autoSpaceDE w:val="0"/>
              <w:autoSpaceDN w:val="0"/>
              <w:adjustRightInd w:val="0"/>
              <w:spacing w:after="0" w:line="240" w:lineRule="auto"/>
              <w:ind w:left="1021"/>
              <w:rPr>
                <w:rFonts w:ascii="Consolas" w:hAnsi="Consolas" w:cs="Consolas"/>
                <w:sz w:val="16"/>
                <w:szCs w:val="16"/>
              </w:rPr>
            </w:pPr>
            <w:r w:rsidRPr="00BF0E4C">
              <w:rPr>
                <w:rFonts w:ascii="Consolas" w:hAnsi="Consolas" w:cs="Consolas"/>
                <w:color w:val="2B91AF"/>
                <w:sz w:val="16"/>
                <w:szCs w:val="16"/>
              </w:rPr>
              <w:t>EhealthCryptoController</w:t>
            </w:r>
            <w:r w:rsidRPr="00BF0E4C">
              <w:rPr>
                <w:rFonts w:ascii="Consolas" w:hAnsi="Consolas" w:cs="Consolas"/>
                <w:sz w:val="16"/>
                <w:szCs w:val="16"/>
              </w:rPr>
              <w:t xml:space="preserve"> ecc = </w:t>
            </w:r>
            <w:r w:rsidRPr="00BF0E4C">
              <w:rPr>
                <w:rFonts w:ascii="Consolas" w:hAnsi="Consolas" w:cs="Consolas"/>
                <w:color w:val="0000FF"/>
                <w:sz w:val="16"/>
                <w:szCs w:val="16"/>
              </w:rPr>
              <w:t>new</w:t>
            </w:r>
            <w:r w:rsidRPr="00BF0E4C">
              <w:rPr>
                <w:rFonts w:ascii="Consolas" w:hAnsi="Consolas" w:cs="Consolas"/>
                <w:sz w:val="16"/>
                <w:szCs w:val="16"/>
              </w:rPr>
              <w:t xml:space="preserve"> </w:t>
            </w:r>
            <w:r w:rsidRPr="00BF0E4C">
              <w:rPr>
                <w:rFonts w:ascii="Consolas" w:hAnsi="Consolas" w:cs="Consolas"/>
                <w:color w:val="2B91AF"/>
                <w:sz w:val="16"/>
                <w:szCs w:val="16"/>
              </w:rPr>
              <w:t>EhealthCryptoController</w:t>
            </w:r>
            <w:r w:rsidRPr="00BF0E4C">
              <w:rPr>
                <w:rFonts w:ascii="Consolas" w:hAnsi="Consolas" w:cs="Consolas"/>
                <w:sz w:val="16"/>
                <w:szCs w:val="16"/>
              </w:rPr>
              <w:t>();</w:t>
            </w:r>
          </w:p>
          <w:p w14:paraId="4389B754" w14:textId="77777777" w:rsidR="00FC1F6A" w:rsidRPr="00BF0E4C" w:rsidRDefault="00FC1F6A" w:rsidP="00FC1F6A">
            <w:pPr>
              <w:autoSpaceDE w:val="0"/>
              <w:autoSpaceDN w:val="0"/>
              <w:adjustRightInd w:val="0"/>
              <w:spacing w:after="0" w:line="240" w:lineRule="auto"/>
              <w:ind w:left="1021"/>
              <w:rPr>
                <w:rFonts w:ascii="Consolas" w:hAnsi="Consolas" w:cs="Consolas"/>
                <w:sz w:val="16"/>
                <w:szCs w:val="16"/>
              </w:rPr>
            </w:pPr>
            <w:r w:rsidRPr="00BF0E4C">
              <w:rPr>
                <w:rFonts w:ascii="Consolas" w:hAnsi="Consolas" w:cs="Consolas"/>
                <w:color w:val="0000FF"/>
                <w:sz w:val="16"/>
                <w:szCs w:val="16"/>
              </w:rPr>
              <w:t>using</w:t>
            </w:r>
            <w:r w:rsidRPr="00BF0E4C">
              <w:rPr>
                <w:rFonts w:ascii="Consolas" w:hAnsi="Consolas" w:cs="Consolas"/>
                <w:sz w:val="16"/>
                <w:szCs w:val="16"/>
              </w:rPr>
              <w:t xml:space="preserve"> Iam.Client;</w:t>
            </w:r>
          </w:p>
          <w:p w14:paraId="154AE0F1" w14:textId="77777777" w:rsidR="00FC1F6A"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p>
          <w:p w14:paraId="74A445B4" w14:textId="77777777" w:rsidR="00FC1F6A"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Pr>
                <w:rFonts w:ascii="Consolas" w:hAnsi="Consolas" w:cs="Consolas"/>
                <w:color w:val="000000"/>
                <w:sz w:val="16"/>
                <w:szCs w:val="16"/>
                <w:lang w:val="en-US"/>
              </w:rPr>
              <w:t>...</w:t>
            </w:r>
          </w:p>
          <w:p w14:paraId="5D130785" w14:textId="77777777" w:rsidR="00FC1F6A"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p>
          <w:p w14:paraId="3E146058" w14:textId="77777777" w:rsidR="00FC1F6A" w:rsidRPr="00FF6743"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sidRPr="00FF6743">
              <w:rPr>
                <w:rFonts w:ascii="Consolas" w:hAnsi="Consolas" w:cs="Consolas"/>
                <w:color w:val="0000FF"/>
                <w:sz w:val="16"/>
                <w:szCs w:val="16"/>
                <w:lang w:val="en-US"/>
              </w:rPr>
              <w:t>string</w:t>
            </w:r>
            <w:r w:rsidRPr="00FF6743">
              <w:rPr>
                <w:rFonts w:ascii="Consolas" w:hAnsi="Consolas" w:cs="Consolas"/>
                <w:color w:val="000000"/>
                <w:sz w:val="16"/>
                <w:szCs w:val="16"/>
                <w:lang w:val="en-US"/>
              </w:rPr>
              <w:t xml:space="preserve"> patientData = </w:t>
            </w:r>
            <w:r>
              <w:rPr>
                <w:rFonts w:ascii="Consolas" w:hAnsi="Consolas" w:cs="Consolas"/>
                <w:color w:val="000000"/>
                <w:sz w:val="16"/>
                <w:szCs w:val="16"/>
                <w:lang w:val="en-US"/>
              </w:rPr>
              <w:t>ecc</w:t>
            </w:r>
            <w:r w:rsidRPr="00FF6743">
              <w:rPr>
                <w:rFonts w:ascii="Consolas" w:hAnsi="Consolas" w:cs="Consolas"/>
                <w:color w:val="000000"/>
                <w:sz w:val="16"/>
                <w:szCs w:val="16"/>
                <w:lang w:val="en-US"/>
              </w:rPr>
              <w:t>.GetPatientData(</w:t>
            </w:r>
          </w:p>
          <w:p w14:paraId="2EC0E071" w14:textId="77777777" w:rsidR="00FC1F6A" w:rsidRPr="00FF6743"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w:t>
            </w:r>
            <w:r w:rsidRPr="00FF6743">
              <w:rPr>
                <w:rFonts w:ascii="Consolas" w:hAnsi="Consolas" w:cs="Consolas"/>
                <w:color w:val="2B91AF"/>
                <w:sz w:val="16"/>
                <w:szCs w:val="16"/>
              </w:rPr>
              <w:t>PatientData</w:t>
            </w:r>
            <w:r w:rsidRPr="00FF6743">
              <w:rPr>
                <w:rFonts w:ascii="Consolas" w:hAnsi="Consolas" w:cs="Consolas"/>
                <w:color w:val="000000"/>
                <w:sz w:val="16"/>
                <w:szCs w:val="16"/>
                <w:lang w:val="en-US"/>
              </w:rPr>
              <w:t xml:space="preserve">.BirthNumber </w:t>
            </w:r>
            <w:r w:rsidRPr="00FF6743">
              <w:rPr>
                <w:rFonts w:ascii="Consolas" w:hAnsi="Consolas" w:cs="Consolas"/>
                <w:color w:val="008000"/>
                <w:sz w:val="16"/>
                <w:szCs w:val="16"/>
                <w:lang w:val="en-US"/>
              </w:rPr>
              <w:t xml:space="preserve">// </w:t>
            </w:r>
            <w:r>
              <w:rPr>
                <w:rFonts w:ascii="Consolas" w:hAnsi="Consolas" w:cs="Consolas"/>
                <w:color w:val="008000"/>
                <w:sz w:val="16"/>
                <w:szCs w:val="16"/>
                <w:lang w:val="en-US"/>
              </w:rPr>
              <w:t>RČ</w:t>
            </w:r>
          </w:p>
          <w:p w14:paraId="386F2C0A" w14:textId="77777777" w:rsidR="00FC1F6A" w:rsidRPr="00FF6743"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w:t>
            </w:r>
            <w:r>
              <w:rPr>
                <w:rFonts w:ascii="Consolas" w:hAnsi="Consolas" w:cs="Consolas"/>
                <w:color w:val="000000"/>
                <w:sz w:val="16"/>
                <w:szCs w:val="16"/>
                <w:lang w:val="en-US"/>
              </w:rPr>
              <w:t xml:space="preserve"> </w:t>
            </w:r>
            <w:r w:rsidRPr="007D5F3E">
              <w:rPr>
                <w:rFonts w:ascii="Consolas" w:hAnsi="Consolas" w:cs="Consolas"/>
                <w:color w:val="2B91AF"/>
                <w:sz w:val="16"/>
                <w:szCs w:val="16"/>
              </w:rPr>
              <w:t>PatientData</w:t>
            </w:r>
            <w:r w:rsidRPr="00FF6743">
              <w:rPr>
                <w:rFonts w:ascii="Consolas" w:hAnsi="Consolas" w:cs="Consolas"/>
                <w:color w:val="000000"/>
                <w:sz w:val="16"/>
                <w:szCs w:val="16"/>
                <w:lang w:val="en-US"/>
              </w:rPr>
              <w:t xml:space="preserve">.JruzIdentifier </w:t>
            </w:r>
            <w:r w:rsidRPr="00FF6743">
              <w:rPr>
                <w:rFonts w:ascii="Consolas" w:hAnsi="Consolas" w:cs="Consolas"/>
                <w:color w:val="008000"/>
                <w:sz w:val="16"/>
                <w:szCs w:val="16"/>
                <w:lang w:val="en-US"/>
              </w:rPr>
              <w:t xml:space="preserve">// </w:t>
            </w:r>
            <w:r>
              <w:rPr>
                <w:rFonts w:ascii="Consolas" w:hAnsi="Consolas" w:cs="Consolas"/>
                <w:color w:val="008000"/>
                <w:sz w:val="16"/>
                <w:szCs w:val="16"/>
                <w:lang w:val="en-US"/>
              </w:rPr>
              <w:t>JRUZ ID</w:t>
            </w:r>
          </w:p>
          <w:p w14:paraId="1BF93F12" w14:textId="77777777" w:rsidR="00FC1F6A" w:rsidRPr="00FF6743"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w:t>
            </w:r>
            <w:r>
              <w:rPr>
                <w:rFonts w:ascii="Consolas" w:hAnsi="Consolas" w:cs="Consolas"/>
                <w:color w:val="000000"/>
                <w:sz w:val="16"/>
                <w:szCs w:val="16"/>
                <w:lang w:val="en-US"/>
              </w:rPr>
              <w:t xml:space="preserve"> </w:t>
            </w:r>
            <w:r w:rsidRPr="007D5F3E">
              <w:rPr>
                <w:rFonts w:ascii="Consolas" w:hAnsi="Consolas" w:cs="Consolas"/>
                <w:color w:val="2B91AF"/>
                <w:sz w:val="16"/>
                <w:szCs w:val="16"/>
              </w:rPr>
              <w:t>PatientData</w:t>
            </w:r>
            <w:r w:rsidRPr="00FF6743">
              <w:rPr>
                <w:rFonts w:ascii="Consolas" w:hAnsi="Consolas" w:cs="Consolas"/>
                <w:color w:val="000000"/>
                <w:sz w:val="16"/>
                <w:szCs w:val="16"/>
                <w:lang w:val="en-US"/>
              </w:rPr>
              <w:t xml:space="preserve">.PersonComputerNumber </w:t>
            </w:r>
            <w:r w:rsidRPr="00FF6743">
              <w:rPr>
                <w:rFonts w:ascii="Consolas" w:hAnsi="Consolas" w:cs="Consolas"/>
                <w:color w:val="008000"/>
                <w:sz w:val="16"/>
                <w:szCs w:val="16"/>
                <w:lang w:val="en-US"/>
              </w:rPr>
              <w:t xml:space="preserve">// </w:t>
            </w:r>
            <w:r>
              <w:rPr>
                <w:rFonts w:ascii="Consolas" w:hAnsi="Consolas" w:cs="Consolas"/>
                <w:color w:val="008000"/>
                <w:sz w:val="16"/>
                <w:szCs w:val="16"/>
                <w:lang w:val="en-US"/>
              </w:rPr>
              <w:t>PČO</w:t>
            </w:r>
          </w:p>
          <w:p w14:paraId="43F55B4C" w14:textId="77777777" w:rsidR="00FC1F6A" w:rsidRPr="00FF6743"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 </w:t>
            </w:r>
            <w:r w:rsidRPr="007D5F3E">
              <w:rPr>
                <w:rFonts w:ascii="Consolas" w:hAnsi="Consolas" w:cs="Consolas"/>
                <w:color w:val="2B91AF"/>
                <w:sz w:val="16"/>
                <w:szCs w:val="16"/>
              </w:rPr>
              <w:t>PatientData</w:t>
            </w:r>
            <w:r w:rsidRPr="00FF6743">
              <w:rPr>
                <w:rFonts w:ascii="Consolas" w:hAnsi="Consolas" w:cs="Consolas"/>
                <w:color w:val="000000"/>
                <w:sz w:val="16"/>
                <w:szCs w:val="16"/>
                <w:lang w:val="en-US"/>
              </w:rPr>
              <w:t>.PersonMeaninglessIdentifier</w:t>
            </w:r>
            <w:r>
              <w:rPr>
                <w:rFonts w:ascii="Consolas" w:hAnsi="Consolas" w:cs="Consolas"/>
                <w:color w:val="000000"/>
                <w:sz w:val="16"/>
                <w:szCs w:val="16"/>
                <w:lang w:val="en-US"/>
              </w:rPr>
              <w:t xml:space="preserve"> </w:t>
            </w:r>
            <w:r w:rsidRPr="00FF6743">
              <w:rPr>
                <w:rFonts w:ascii="Consolas" w:hAnsi="Consolas" w:cs="Consolas"/>
                <w:color w:val="008000"/>
                <w:sz w:val="16"/>
                <w:szCs w:val="16"/>
                <w:lang w:val="en-US"/>
              </w:rPr>
              <w:t xml:space="preserve">// </w:t>
            </w:r>
            <w:r>
              <w:rPr>
                <w:rFonts w:ascii="Consolas" w:hAnsi="Consolas" w:cs="Consolas"/>
                <w:color w:val="008000"/>
                <w:sz w:val="16"/>
                <w:szCs w:val="16"/>
                <w:lang w:val="en-US"/>
              </w:rPr>
              <w:t>BIFO</w:t>
            </w:r>
          </w:p>
          <w:p w14:paraId="36BC5092" w14:textId="77777777" w:rsidR="00FC1F6A" w:rsidRPr="00FF6743"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 </w:t>
            </w:r>
            <w:r w:rsidRPr="00FF6743">
              <w:rPr>
                <w:rFonts w:ascii="Consolas" w:hAnsi="Consolas" w:cs="Consolas"/>
                <w:color w:val="008000"/>
                <w:sz w:val="16"/>
                <w:szCs w:val="16"/>
                <w:lang w:val="en-US"/>
              </w:rPr>
              <w:t>// udaje o pouzivatelovi</w:t>
            </w:r>
          </w:p>
          <w:p w14:paraId="716BC255" w14:textId="084DEB05" w:rsidR="00FC1F6A" w:rsidRPr="00FF6743"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 Iam.Client.PresenceConfirmationLevel</w:t>
            </w:r>
            <w:r>
              <w:rPr>
                <w:rFonts w:ascii="Consolas" w:hAnsi="Consolas" w:cs="Consolas"/>
                <w:color w:val="000000"/>
                <w:sz w:val="16"/>
                <w:szCs w:val="16"/>
                <w:lang w:val="en-US"/>
              </w:rPr>
              <w:t>.ChallengeResponse</w:t>
            </w:r>
          </w:p>
          <w:p w14:paraId="4E0B3A27" w14:textId="3BC566FF" w:rsidR="00FC1F6A" w:rsidRPr="00A35916" w:rsidRDefault="00FC1F6A" w:rsidP="00A35916">
            <w:pPr>
              <w:pStyle w:val="Odsekzoznamu"/>
              <w:ind w:left="1068"/>
              <w:rPr>
                <w:rFonts w:ascii="Consolas" w:hAnsi="Consolas" w:cs="Consolas"/>
                <w:color w:val="A31515"/>
                <w:sz w:val="19"/>
                <w:szCs w:val="19"/>
              </w:rPr>
            </w:pPr>
            <w:r w:rsidRPr="00FF6743">
              <w:rPr>
                <w:rFonts w:ascii="Consolas" w:hAnsi="Consolas" w:cs="Consolas"/>
                <w:color w:val="000000"/>
                <w:sz w:val="16"/>
                <w:szCs w:val="16"/>
                <w:lang w:val="en-US"/>
              </w:rPr>
              <w:t xml:space="preserve">  , </w:t>
            </w:r>
            <w:r>
              <w:rPr>
                <w:rFonts w:ascii="Consolas" w:hAnsi="Consolas" w:cs="Consolas"/>
                <w:color w:val="A31515"/>
                <w:sz w:val="19"/>
                <w:szCs w:val="19"/>
                <w:highlight w:val="white"/>
              </w:rPr>
              <w:t xml:space="preserve">"Suhlasim s </w:t>
            </w:r>
            <w:r w:rsidR="00802A5B" w:rsidRPr="00A35916">
              <w:rPr>
                <w:rFonts w:ascii="Consolas" w:hAnsi="Consolas" w:cs="Consolas"/>
                <w:color w:val="7030A0"/>
                <w:sz w:val="19"/>
                <w:szCs w:val="19"/>
                <w:highlight w:val="white"/>
              </w:rPr>
              <w:t>\n</w:t>
            </w:r>
            <w:r>
              <w:rPr>
                <w:rFonts w:ascii="Consolas" w:hAnsi="Consolas" w:cs="Consolas"/>
                <w:color w:val="A31515"/>
                <w:sz w:val="19"/>
                <w:szCs w:val="19"/>
                <w:highlight w:val="white"/>
              </w:rPr>
              <w:t>pristupom k EZK"</w:t>
            </w:r>
            <w:r w:rsidRPr="00FF6743">
              <w:rPr>
                <w:rFonts w:ascii="Consolas" w:hAnsi="Consolas" w:cs="Consolas"/>
                <w:color w:val="000000"/>
                <w:sz w:val="16"/>
                <w:szCs w:val="16"/>
                <w:lang w:val="en-US"/>
              </w:rPr>
              <w:t xml:space="preserve"> </w:t>
            </w:r>
          </w:p>
          <w:p w14:paraId="1FC2CD00" w14:textId="77777777" w:rsidR="00FC1F6A" w:rsidRPr="00FF6743"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w:t>
            </w:r>
          </w:p>
          <w:p w14:paraId="2941D575" w14:textId="262F4A59" w:rsidR="003114DA" w:rsidRDefault="00FC1F6A" w:rsidP="003114DA">
            <w:pPr>
              <w:ind w:left="1068"/>
              <w:rPr>
                <w:rFonts w:ascii="Consolas" w:hAnsi="Consolas" w:cs="Consolas"/>
                <w:color w:val="0D0D0D" w:themeColor="text1" w:themeTint="F2"/>
                <w:sz w:val="19"/>
                <w:szCs w:val="19"/>
              </w:rPr>
            </w:pPr>
            <w:r w:rsidDel="00FC1F6A">
              <w:rPr>
                <w:rFonts w:ascii="Consolas" w:hAnsi="Consolas" w:cs="Consolas"/>
                <w:color w:val="0000FF"/>
                <w:sz w:val="19"/>
                <w:szCs w:val="19"/>
                <w:highlight w:val="white"/>
              </w:rPr>
              <w:t xml:space="preserve"> </w:t>
            </w:r>
            <w:r w:rsidR="003114DA">
              <w:rPr>
                <w:rFonts w:ascii="Consolas" w:hAnsi="Consolas" w:cs="Consolas"/>
                <w:color w:val="0D0D0D" w:themeColor="text1" w:themeTint="F2"/>
                <w:sz w:val="19"/>
                <w:szCs w:val="19"/>
              </w:rPr>
              <w:t xml:space="preserve">(Pozn. text výzvy je nutné rozdeliť na viac riadkov v závislosti od dĺžky displeja čítačky. V príklade je text rozdelení pre čítačku ReinerSCT cyberJack one) </w:t>
            </w:r>
          </w:p>
          <w:p w14:paraId="5DA6ADE9" w14:textId="77777777" w:rsidR="003114DA" w:rsidRDefault="003114DA" w:rsidP="003114DA">
            <w:pPr>
              <w:ind w:left="1068"/>
              <w:rPr>
                <w:rFonts w:ascii="Consolas" w:hAnsi="Consolas" w:cs="Consolas"/>
                <w:color w:val="0D0D0D" w:themeColor="text1" w:themeTint="F2"/>
                <w:sz w:val="19"/>
                <w:szCs w:val="19"/>
              </w:rPr>
            </w:pPr>
          </w:p>
          <w:p w14:paraId="5E6ABDA0" w14:textId="77777777" w:rsidR="003114DA" w:rsidRDefault="003114DA" w:rsidP="00E9229E">
            <w:pPr>
              <w:pStyle w:val="Odsekzoznamu"/>
              <w:numPr>
                <w:ilvl w:val="0"/>
                <w:numId w:val="418"/>
              </w:numPr>
              <w:spacing w:after="160" w:line="259" w:lineRule="auto"/>
              <w:contextualSpacing/>
              <w:rPr>
                <w:color w:val="0D0D0D" w:themeColor="text1" w:themeTint="F2"/>
              </w:rPr>
            </w:pPr>
            <w:r>
              <w:rPr>
                <w:color w:val="0D0D0D" w:themeColor="text1" w:themeTint="F2"/>
              </w:rPr>
              <w:t xml:space="preserve">na čítačke sa stlačí „OK“ </w:t>
            </w:r>
          </w:p>
          <w:p w14:paraId="3FF9983D" w14:textId="77777777" w:rsidR="003114DA" w:rsidRPr="005954BD" w:rsidRDefault="003114DA" w:rsidP="003114DA">
            <w:pPr>
              <w:ind w:left="1068"/>
              <w:rPr>
                <w:i/>
                <w:color w:val="0D0D0D" w:themeColor="text1" w:themeTint="F2"/>
              </w:rPr>
            </w:pPr>
            <w:r w:rsidRPr="005954BD">
              <w:rPr>
                <w:i/>
                <w:color w:val="0D0D0D" w:themeColor="text1" w:themeTint="F2"/>
              </w:rPr>
              <w:t>(Pozn. v prípade stlačení inej klávesy sa token získa, ale následne služba ZapisSuhlasOsobyPrePZS takýto token potvrdenia prítomnos</w:t>
            </w:r>
            <w:r>
              <w:rPr>
                <w:i/>
                <w:color w:val="0D0D0D" w:themeColor="text1" w:themeTint="F2"/>
              </w:rPr>
              <w:t>ti odmietne a súhlas sa neudelí</w:t>
            </w:r>
            <w:r w:rsidRPr="005954BD">
              <w:rPr>
                <w:i/>
                <w:color w:val="0D0D0D" w:themeColor="text1" w:themeTint="F2"/>
              </w:rPr>
              <w:t>)</w:t>
            </w:r>
          </w:p>
          <w:p w14:paraId="65523253" w14:textId="77777777" w:rsidR="003114DA" w:rsidRDefault="003114DA" w:rsidP="003114DA">
            <w:pPr>
              <w:pStyle w:val="Odsekzoznamu"/>
              <w:ind w:left="1068"/>
              <w:rPr>
                <w:color w:val="0D0D0D" w:themeColor="text1" w:themeTint="F2"/>
              </w:rPr>
            </w:pPr>
          </w:p>
          <w:p w14:paraId="1D619603" w14:textId="6CE2488C" w:rsidR="003114DA" w:rsidRPr="0016691D" w:rsidRDefault="003114DA" w:rsidP="00E9229E">
            <w:pPr>
              <w:pStyle w:val="Odsekzoznamu"/>
              <w:numPr>
                <w:ilvl w:val="0"/>
                <w:numId w:val="418"/>
              </w:numPr>
              <w:spacing w:after="160" w:line="259" w:lineRule="auto"/>
              <w:contextualSpacing/>
              <w:rPr>
                <w:color w:val="0D0D0D" w:themeColor="text1" w:themeTint="F2"/>
              </w:rPr>
            </w:pPr>
            <w:r>
              <w:t>po úspešnom volaní metódy sa textový reťazec súhlasu</w:t>
            </w:r>
            <w:r w:rsidR="00CF61EF">
              <w:t xml:space="preserve"> </w:t>
            </w:r>
            <w:r w:rsidR="00CF61EF">
              <w:rPr>
                <w:color w:val="1F497D"/>
              </w:rPr>
              <w:t>patientPresenceConfirmationResponse</w:t>
            </w:r>
            <w:r w:rsidR="006C01DD">
              <w:t xml:space="preserve"> z odpovede </w:t>
            </w:r>
            <w:r>
              <w:t xml:space="preserve">pridá do elementu  </w:t>
            </w:r>
            <w:r>
              <w:lastRenderedPageBreak/>
              <w:t>&lt;</w:t>
            </w:r>
            <w:r w:rsidRPr="00C516DB">
              <w:t>SecurityToken</w:t>
            </w:r>
            <w:r>
              <w:t>&gt;</w:t>
            </w:r>
            <w:r>
              <w:rPr>
                <w:rFonts w:ascii="Segoe UI Symbol" w:eastAsiaTheme="minorHAnsi" w:hAnsi="Segoe UI Symbol" w:hint="eastAsia"/>
                <w:lang w:eastAsia="ko-KR"/>
              </w:rPr>
              <w:t xml:space="preserve"> </w:t>
            </w:r>
            <w:r w:rsidRPr="00E9229E">
              <w:t>v správe eHtalkMessage pre službu ZapisSuhlasOsobyPrePZS</w:t>
            </w:r>
          </w:p>
          <w:p w14:paraId="43C4AE3B" w14:textId="77777777" w:rsidR="003114DA" w:rsidRPr="0016691D" w:rsidRDefault="003114DA" w:rsidP="003114DA">
            <w:pPr>
              <w:pStyle w:val="Odsekzoznamu"/>
              <w:rPr>
                <w:color w:val="0D0D0D" w:themeColor="text1" w:themeTint="F2"/>
              </w:rPr>
            </w:pPr>
          </w:p>
          <w:p w14:paraId="6B5CEFAA" w14:textId="77777777" w:rsidR="003114DA" w:rsidRDefault="003114DA" w:rsidP="00E9229E">
            <w:pPr>
              <w:pStyle w:val="Odsekzoznamu"/>
              <w:numPr>
                <w:ilvl w:val="0"/>
                <w:numId w:val="418"/>
              </w:numPr>
              <w:spacing w:after="160" w:line="259" w:lineRule="auto"/>
              <w:contextualSpacing/>
            </w:pPr>
            <w:r>
              <w:t>zavolá sa služba ZapisSuhlasOsobyPrePZS</w:t>
            </w:r>
          </w:p>
          <w:p w14:paraId="67632B9D" w14:textId="77777777" w:rsidR="003114DA" w:rsidRDefault="003114DA" w:rsidP="003114DA">
            <w:pPr>
              <w:pStyle w:val="Odsekzoznamu"/>
            </w:pPr>
          </w:p>
          <w:p w14:paraId="628D24BD" w14:textId="77777777" w:rsidR="003114DA" w:rsidRDefault="003114DA" w:rsidP="00E9229E">
            <w:pPr>
              <w:pStyle w:val="Odsekzoznamu"/>
              <w:numPr>
                <w:ilvl w:val="0"/>
                <w:numId w:val="418"/>
              </w:numPr>
              <w:spacing w:after="160" w:line="259" w:lineRule="auto"/>
              <w:contextualSpacing/>
            </w:pPr>
            <w:r>
              <w:t xml:space="preserve">ak pacient nemá nastavené vyžadovanie BOK v EZKO súhlas sa úspešne udelí </w:t>
            </w:r>
          </w:p>
          <w:p w14:paraId="5BC7466B" w14:textId="77777777" w:rsidR="003114DA" w:rsidRDefault="003114DA" w:rsidP="003114DA">
            <w:pPr>
              <w:pStyle w:val="Odsekzoznamu"/>
            </w:pPr>
          </w:p>
          <w:p w14:paraId="06E555F5" w14:textId="77777777" w:rsidR="003114DA" w:rsidRDefault="003114DA" w:rsidP="00E9229E">
            <w:pPr>
              <w:pStyle w:val="Odsekzoznamu"/>
              <w:numPr>
                <w:ilvl w:val="0"/>
                <w:numId w:val="418"/>
              </w:numPr>
              <w:spacing w:after="160" w:line="259" w:lineRule="auto"/>
              <w:contextualSpacing/>
            </w:pPr>
            <w:r>
              <w:t>v prípade, ak pacient má nastavené v EZKO vyžadovanie BOK, služba ZapisSuhlasOsobyPrePZS vráti výnimku:</w:t>
            </w:r>
          </w:p>
          <w:p w14:paraId="271F5EBD" w14:textId="77777777" w:rsidR="003114DA" w:rsidRDefault="003114DA" w:rsidP="003114DA">
            <w:pPr>
              <w:pStyle w:val="Odsekzoznamu"/>
              <w:ind w:left="1068"/>
              <w:rPr>
                <w:color w:val="0D0D0D" w:themeColor="text1" w:themeTint="F2"/>
              </w:rPr>
            </w:pPr>
            <w:r w:rsidRPr="003155D6">
              <w:rPr>
                <w:i/>
                <w:color w:val="0D0D0D" w:themeColor="text1" w:themeTint="F2"/>
              </w:rPr>
              <w:t>E300026 Pre zápis súhlasu je vyžadované zadanie BOK pacientom.</w:t>
            </w:r>
          </w:p>
          <w:p w14:paraId="79823E1E" w14:textId="77777777" w:rsidR="003114DA" w:rsidRDefault="003114DA" w:rsidP="003114DA">
            <w:pPr>
              <w:pStyle w:val="Odsekzoznamu"/>
              <w:ind w:left="1068"/>
              <w:rPr>
                <w:color w:val="0D0D0D" w:themeColor="text1" w:themeTint="F2"/>
              </w:rPr>
            </w:pPr>
          </w:p>
          <w:p w14:paraId="7ADA8F32" w14:textId="0BDD5B62" w:rsidR="00F62512" w:rsidRPr="0001728A" w:rsidRDefault="003114DA" w:rsidP="00E9229E">
            <w:pPr>
              <w:pStyle w:val="Odsekzoznamu"/>
              <w:numPr>
                <w:ilvl w:val="0"/>
                <w:numId w:val="418"/>
              </w:numPr>
            </w:pPr>
            <w:r w:rsidRPr="003155D6">
              <w:rPr>
                <w:color w:val="0D0D0D" w:themeColor="text1" w:themeTint="F2"/>
              </w:rPr>
              <w:t>Následne</w:t>
            </w:r>
            <w:r>
              <w:rPr>
                <w:color w:val="0D0D0D" w:themeColor="text1" w:themeTint="F2"/>
              </w:rPr>
              <w:t xml:space="preserve"> pre zápis súhlasu</w:t>
            </w:r>
            <w:r w:rsidRPr="003155D6">
              <w:rPr>
                <w:color w:val="0D0D0D" w:themeColor="text1" w:themeTint="F2"/>
              </w:rPr>
              <w:t xml:space="preserve"> </w:t>
            </w:r>
            <w:r>
              <w:rPr>
                <w:color w:val="0D0D0D" w:themeColor="text1" w:themeTint="F2"/>
              </w:rPr>
              <w:t>je potrebné vykonať</w:t>
            </w:r>
            <w:r w:rsidRPr="003155D6">
              <w:rPr>
                <w:color w:val="0D0D0D" w:themeColor="text1" w:themeTint="F2"/>
              </w:rPr>
              <w:t xml:space="preserve"> kroky</w:t>
            </w:r>
            <w:r>
              <w:rPr>
                <w:color w:val="0D0D0D" w:themeColor="text1" w:themeTint="F2"/>
              </w:rPr>
              <w:t xml:space="preserve"> tak,</w:t>
            </w:r>
            <w:r w:rsidRPr="003155D6">
              <w:rPr>
                <w:color w:val="0D0D0D" w:themeColor="text1" w:themeTint="F2"/>
              </w:rPr>
              <w:t xml:space="preserve"> ako je to popísané </w:t>
            </w:r>
            <w:r w:rsidR="007127EA">
              <w:rPr>
                <w:color w:val="0D0D0D" w:themeColor="text1" w:themeTint="F2"/>
              </w:rPr>
              <w:t xml:space="preserve">vyššie </w:t>
            </w:r>
            <w:r w:rsidRPr="003155D6">
              <w:rPr>
                <w:color w:val="0D0D0D" w:themeColor="text1" w:themeTint="F2"/>
              </w:rPr>
              <w:t>v </w:t>
            </w:r>
            <w:r w:rsidR="007127EA">
              <w:rPr>
                <w:color w:val="0D0D0D" w:themeColor="text1" w:themeTint="F2"/>
              </w:rPr>
              <w:t>postupe</w:t>
            </w:r>
            <w:r w:rsidRPr="003155D6">
              <w:t xml:space="preserve"> </w:t>
            </w:r>
            <w:r w:rsidR="007127EA">
              <w:t>„</w:t>
            </w:r>
            <w:r w:rsidRPr="003155D6">
              <w:rPr>
                <w:color w:val="0D0D0D" w:themeColor="text1" w:themeTint="F2"/>
              </w:rPr>
              <w:t>Potvrdenie prítomnosti pacienta s</w:t>
            </w:r>
            <w:r>
              <w:rPr>
                <w:color w:val="0D0D0D" w:themeColor="text1" w:themeTint="F2"/>
              </w:rPr>
              <w:t> </w:t>
            </w:r>
            <w:r w:rsidRPr="003155D6">
              <w:rPr>
                <w:color w:val="0D0D0D" w:themeColor="text1" w:themeTint="F2"/>
              </w:rPr>
              <w:t>BOK</w:t>
            </w:r>
            <w:r>
              <w:rPr>
                <w:color w:val="0D0D0D" w:themeColor="text1" w:themeTint="F2"/>
              </w:rPr>
              <w:t>“</w:t>
            </w:r>
          </w:p>
        </w:tc>
      </w:tr>
      <w:tr w:rsidR="00F43034" w14:paraId="1AB87990"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E15FC72" w14:textId="77777777" w:rsidR="00F43034" w:rsidRDefault="00F43034" w:rsidP="00F43034">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5C82A31D" w14:textId="77777777" w:rsidR="00F43034" w:rsidRDefault="00F43034" w:rsidP="00F43034">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ZapisSuhlasOsobyPrePZS_Request.XSD</w:t>
            </w:r>
            <w:r>
              <w:rPr>
                <w:szCs w:val="24"/>
              </w:rPr>
              <w:fldChar w:fldCharType="end"/>
            </w:r>
          </w:p>
        </w:tc>
      </w:tr>
      <w:tr w:rsidR="00F43034" w14:paraId="109DF647"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21C3D9D" w14:textId="77777777" w:rsidR="00F43034" w:rsidRDefault="00F43034" w:rsidP="00F43034">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007481A3" w14:textId="77777777" w:rsidR="00F43034" w:rsidRDefault="00F43034" w:rsidP="00F43034">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ZapisSuhlasOsobyPrePZS_Response.XSD</w:t>
            </w:r>
            <w:r>
              <w:rPr>
                <w:szCs w:val="24"/>
              </w:rPr>
              <w:fldChar w:fldCharType="end"/>
            </w:r>
          </w:p>
        </w:tc>
      </w:tr>
    </w:tbl>
    <w:p w14:paraId="1C4501FA" w14:textId="421F33AD" w:rsidR="00F43034" w:rsidRPr="00F43034" w:rsidRDefault="00F43034" w:rsidP="00E9229E">
      <w:pPr>
        <w:rPr>
          <w:lang w:val="en-US"/>
        </w:rPr>
      </w:pPr>
      <w:r>
        <w:rPr>
          <w:rFonts w:eastAsia="Times New Roman"/>
          <w:szCs w:val="24"/>
          <w:lang w:val="en-US"/>
        </w:rPr>
        <w:t xml:space="preserve"> </w:t>
      </w:r>
      <w:bookmarkEnd w:id="87"/>
    </w:p>
    <w:p w14:paraId="4217C30E" w14:textId="3D74EC9C" w:rsidR="00F81F7F" w:rsidRDefault="00F81F7F" w:rsidP="00F81F7F">
      <w:pPr>
        <w:pStyle w:val="Nadpis1"/>
        <w:tabs>
          <w:tab w:val="clear" w:pos="360"/>
          <w:tab w:val="num" w:pos="540"/>
        </w:tabs>
        <w:spacing w:line="259" w:lineRule="auto"/>
        <w:jc w:val="both"/>
      </w:pPr>
      <w:bookmarkStart w:id="92" w:name="ZapisSuhlasOsobyPrePZS"/>
      <w:bookmarkStart w:id="93" w:name="BKM_E8F4EC11_86C2_444e_BC45_50B1766945BC"/>
      <w:bookmarkStart w:id="94" w:name="_Toc19872000"/>
      <w:bookmarkEnd w:id="92"/>
      <w:bookmarkEnd w:id="93"/>
      <w:r w:rsidRPr="007204C8">
        <w:t>Služby Medikácia/Preskripcia/Dispenzácia</w:t>
      </w:r>
      <w:bookmarkEnd w:id="94"/>
    </w:p>
    <w:p w14:paraId="1455BA13" w14:textId="2EA5E2FF" w:rsidR="004603F1" w:rsidRDefault="004F7E31" w:rsidP="004603F1">
      <w:pPr>
        <w:pStyle w:val="Nadpis2"/>
        <w:rPr>
          <w:rFonts w:eastAsia="Times New Roman"/>
          <w:bCs/>
          <w:szCs w:val="24"/>
          <w:lang w:val="en-US"/>
        </w:rPr>
      </w:pPr>
      <w:r w:rsidRPr="00D66787">
        <w:rPr>
          <w:b w:val="0"/>
          <w:bCs/>
          <w:sz w:val="20"/>
          <w:szCs w:val="24"/>
        </w:rPr>
        <w:fldChar w:fldCharType="begin" w:fldLock="1"/>
      </w:r>
      <w:r w:rsidRPr="00D66787">
        <w:rPr>
          <w:b w:val="0"/>
          <w:bCs/>
          <w:sz w:val="20"/>
          <w:szCs w:val="24"/>
        </w:rPr>
        <w:instrText xml:space="preserve">MERGEFIELD </w:instrText>
      </w:r>
      <w:r w:rsidRPr="00D66787">
        <w:rPr>
          <w:rFonts w:eastAsia="Times New Roman"/>
          <w:bCs/>
          <w:szCs w:val="24"/>
        </w:rPr>
        <w:instrText>Pkg.Name</w:instrText>
      </w:r>
      <w:r w:rsidRPr="00D66787">
        <w:rPr>
          <w:b w:val="0"/>
          <w:bCs/>
          <w:sz w:val="20"/>
          <w:szCs w:val="24"/>
        </w:rPr>
        <w:fldChar w:fldCharType="separate"/>
      </w:r>
      <w:bookmarkStart w:id="95" w:name="_Toc19872001"/>
      <w:r w:rsidRPr="00D66787">
        <w:rPr>
          <w:rFonts w:eastAsia="Times New Roman"/>
          <w:bCs/>
          <w:szCs w:val="24"/>
        </w:rPr>
        <w:t>MedikacnyZaznam</w:t>
      </w:r>
      <w:bookmarkEnd w:id="95"/>
      <w:r w:rsidRPr="00D66787">
        <w:rPr>
          <w:b w:val="0"/>
          <w:bCs/>
          <w:sz w:val="20"/>
          <w:szCs w:val="24"/>
        </w:rPr>
        <w:fldChar w:fldCharType="end"/>
      </w:r>
    </w:p>
    <w:bookmarkStart w:id="96" w:name="ZapisERecept"/>
    <w:bookmarkStart w:id="97" w:name="BKM_B67E3E86_B926_4c63_8B0E_B6C390F82577"/>
    <w:bookmarkStart w:id="98" w:name="BKM_5D0293C7_2C08_4f11_9F06_1CF6260A4A79"/>
    <w:bookmarkStart w:id="99" w:name="ZapisVydajZEReceptu"/>
    <w:bookmarkStart w:id="100" w:name="BKM_38CC8A24_95B8_40cf_9EC0_3D3DB4D01AB1"/>
    <w:bookmarkStart w:id="101" w:name="BKM_2614F558_3FCD_4360_9755_699EB12454D4"/>
    <w:bookmarkStart w:id="102" w:name="VyhladajERecepty"/>
    <w:bookmarkStart w:id="103" w:name="BKM_7E7C4C1E_A95B_45d0_8916_4634BC754D89"/>
    <w:bookmarkStart w:id="104" w:name="BKM_748B2E55_596C_42ab_9539_C3CB05BBCC2B"/>
    <w:bookmarkStart w:id="105" w:name="VyhladajEReceptyLekaren"/>
    <w:bookmarkStart w:id="106" w:name="BKM_E97E0E25_375B_4196_B893_2949B24A010A"/>
    <w:bookmarkStart w:id="107" w:name="BKM_53380E37_1273_4e7f_BA4F_230E361F1ADC"/>
    <w:bookmarkStart w:id="108" w:name="VyhladajEReceptyVydajna"/>
    <w:bookmarkStart w:id="109" w:name="BKM_2A7077AD_3E2E_4086_8177_0805E5DB2994"/>
    <w:bookmarkStart w:id="110" w:name="BKM_9CFDAFAE_90AD_4646_842F_3700D48C54D8"/>
    <w:bookmarkStart w:id="111" w:name="DajEReceptLekaren"/>
    <w:bookmarkStart w:id="112" w:name="BKM_7501D06F_4A9B_4cc8_A3E7_2C0A41ACE473"/>
    <w:bookmarkStart w:id="113" w:name="BKM_3B7B7616_23A7_4252_B226_81884D77DCBD"/>
    <w:bookmarkStart w:id="114" w:name="DajEReceptVydajna"/>
    <w:bookmarkStart w:id="115" w:name="BKM_EBB403BE_EFFD_4afb_90D8_0D4D77F5C8EB"/>
    <w:bookmarkStart w:id="116" w:name="BKM_9369FCC3_303B_4b3f_A9F8_C10E87E7B43C"/>
    <w:bookmarkStart w:id="117" w:name="VyhladajDispenzacneZaznamy"/>
    <w:bookmarkStart w:id="118" w:name="BKM_067B0E59_C0AB_4cd5_99D9_80D8E729CB90"/>
    <w:bookmarkStart w:id="119" w:name="BKM_088DEE9B_43BC_4877_A29C_B8AD353BDA6F"/>
    <w:bookmarkStart w:id="120" w:name="ZapisNeuplnyERecept"/>
    <w:bookmarkStart w:id="121" w:name="BKM_A9F10ECA_B93F_4d5c_8F2B_5DE3BFCCE0A3"/>
    <w:bookmarkStart w:id="122" w:name="BKM_894CD1CB_702F_4969_9B49_4904839F5BA6"/>
    <w:bookmarkStart w:id="123" w:name="DoplnNeuplnyERecept"/>
    <w:bookmarkStart w:id="124" w:name="BKM_5C258990_EF8F_417b_9303_EDE1CFB5BA26"/>
    <w:bookmarkStart w:id="125" w:name="BKM_58AD42EB_CC8D_4155_9D9D_91F38EB599A4"/>
    <w:bookmarkStart w:id="126" w:name="StornujERecept"/>
    <w:bookmarkStart w:id="127" w:name="BKM_2ADB7C57_27CE_437d_BB66_7365C165BFF5"/>
    <w:bookmarkStart w:id="128" w:name="BKM_4042CE7F_63C3_4170_94F2_EFC8E6AE27EB"/>
    <w:bookmarkStart w:id="129" w:name="OverPreskripcneObmedzenia"/>
    <w:bookmarkStart w:id="130" w:name="BKM_898C8453_5C29_49ae_ABE1_9B411FC41803"/>
    <w:bookmarkStart w:id="131" w:name="BKM_0FA91428_3E8A_4c0a_BB16_373DBAE79292"/>
    <w:bookmarkStart w:id="132" w:name="StornujVydajZEReceptu"/>
    <w:bookmarkStart w:id="133" w:name="BKM_E1D36712_FB25_468f_AB07_94E814E9A348"/>
    <w:bookmarkStart w:id="134" w:name="BKM_FD518DFB_A833_42f1_8F27_CA061CFB8121"/>
    <w:bookmarkStart w:id="135" w:name="ZablokujERecept"/>
    <w:bookmarkStart w:id="136" w:name="BKM_3E423ECC_8CB6_48d4_A03E_56AF9A9E1ACD"/>
    <w:bookmarkStart w:id="137" w:name="BKM_8908D300_3AF5_4cd9_A2C6_753B5AA5DEE1"/>
    <w:bookmarkStart w:id="138" w:name="ZneplatniERecept"/>
    <w:bookmarkStart w:id="139" w:name="BKM_4821ABDF_A927_427e_B7F8_C9EAB0306ABB"/>
    <w:bookmarkStart w:id="140" w:name="BKM_BE9FF556_FAFA_4799_82B1_D0DBD3629AA0"/>
    <w:bookmarkStart w:id="141" w:name="ZapisMedikacnyZaznam"/>
    <w:bookmarkStart w:id="142" w:name="BKM_F20ADB76_60BD_40ef_B599_8FC7DA3523AA"/>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14:paraId="7C435018"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43" w:name="_Toc19872002"/>
      <w:r>
        <w:rPr>
          <w:rFonts w:eastAsia="Times New Roman"/>
          <w:bCs w:val="0"/>
          <w:szCs w:val="24"/>
        </w:rPr>
        <w:t>ZapisMedikacnyZaznam</w:t>
      </w:r>
      <w:bookmarkEnd w:id="143"/>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5A9A2D3E"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2BCA1E45" w14:textId="77777777" w:rsidR="00BE0DEB" w:rsidRDefault="00BE0DEB" w:rsidP="00091F49">
            <w:pPr>
              <w:rPr>
                <w:szCs w:val="24"/>
              </w:rPr>
            </w:pPr>
            <w:bookmarkStart w:id="144" w:name="BKM_DE89A559_2640_4c1c_9657_C4C7214B18F2"/>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03F7F5B7"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ZapisMedikacnyZaznam</w:t>
            </w:r>
            <w:r>
              <w:rPr>
                <w:szCs w:val="24"/>
              </w:rPr>
              <w:fldChar w:fldCharType="end"/>
            </w:r>
          </w:p>
        </w:tc>
      </w:tr>
      <w:tr w:rsidR="00BE0DEB" w14:paraId="47C1A9A4"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67C69377"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4814244E"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Lekára</w:t>
            </w:r>
            <w:r>
              <w:rPr>
                <w:szCs w:val="24"/>
              </w:rPr>
              <w:fldChar w:fldCharType="end"/>
            </w:r>
          </w:p>
        </w:tc>
      </w:tr>
      <w:tr w:rsidR="00BE0DEB" w14:paraId="743B69A6"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6B95C23B"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6B49407A"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zapisuje medikačný záznam do NZIS</w:t>
            </w:r>
            <w:r>
              <w:rPr>
                <w:szCs w:val="24"/>
              </w:rPr>
              <w:fldChar w:fldCharType="end"/>
            </w:r>
          </w:p>
        </w:tc>
      </w:tr>
      <w:tr w:rsidR="00BE0DEB" w14:paraId="0BE9CC71"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65103B6"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D082115"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 Asynchrónny</w:t>
            </w:r>
            <w:r>
              <w:rPr>
                <w:szCs w:val="24"/>
              </w:rPr>
              <w:fldChar w:fldCharType="end"/>
            </w:r>
          </w:p>
        </w:tc>
      </w:tr>
      <w:tr w:rsidR="00BE0DEB" w14:paraId="6F41BEF0"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354CC2A"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7293B2E"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ZapisMedikacnyZaznam (Zapíš Medikačný Záznam) poskytuje Informačným systémom Lekárov (IS Lekára) rozhranie pre zápis Medikačného záznamu do Národného Zdravotníckeho Informačného Systému (NZIS), ktorý Medikačný záznam uloží do Národného registra základných zdravotných údajov (NRZZÚ).</w:t>
            </w:r>
          </w:p>
          <w:p w14:paraId="53D017F8" w14:textId="77777777" w:rsidR="00BE0DEB" w:rsidRDefault="00BE0DEB" w:rsidP="00091F49">
            <w:pPr>
              <w:rPr>
                <w:rFonts w:eastAsia="Times New Roman"/>
                <w:szCs w:val="24"/>
              </w:rPr>
            </w:pPr>
          </w:p>
          <w:p w14:paraId="71347123" w14:textId="77777777" w:rsidR="00BE0DEB" w:rsidRDefault="00BE0DEB" w:rsidP="00091F49">
            <w:pPr>
              <w:rPr>
                <w:rFonts w:eastAsia="Times New Roman"/>
                <w:szCs w:val="24"/>
              </w:rPr>
            </w:pPr>
            <w:r>
              <w:rPr>
                <w:rFonts w:eastAsia="Times New Roman"/>
                <w:szCs w:val="24"/>
              </w:rPr>
              <w:t>Touto službou vytvorený Medikačný záznam je vždy vytváraný osobou oprávnenou podávať lieky (lekárom) Prijímateľovi zdravotnej starostlivosti.</w:t>
            </w:r>
          </w:p>
          <w:p w14:paraId="03E54913" w14:textId="77777777" w:rsidR="00BE0DEB" w:rsidRDefault="00BE0DEB" w:rsidP="00091F49">
            <w:pPr>
              <w:rPr>
                <w:rFonts w:eastAsia="Times New Roman"/>
                <w:szCs w:val="24"/>
              </w:rPr>
            </w:pPr>
            <w:r>
              <w:rPr>
                <w:rFonts w:eastAsia="Times New Roman"/>
                <w:szCs w:val="24"/>
              </w:rPr>
              <w:t>Služba ZapisMedikacnyZaznam zaeviduje do NZIS Medikačný záznam vytvorený lekárom pri podaní lieku (napr. v ambulancii), alebo pri určení podávania lieku (napr. počas hospitalizácie), alebo pri zaznamenaní informácie od pacienta, že užíva liek (napr. pacient uvedie, že pravidelne užíva určitý voľno-predajný liek) . Medikačný záznam obsahuje:</w:t>
            </w:r>
          </w:p>
          <w:p w14:paraId="0E310D09"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t>identifikáciu Prijímateľa zdravotnej starostlivosti,</w:t>
            </w:r>
          </w:p>
          <w:p w14:paraId="0ACDCF6A"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t>identifikáciu lekára a PZS vytvárajúceho záznam,</w:t>
            </w:r>
          </w:p>
          <w:p w14:paraId="149AD161"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t>identifikáciu lieku, IPL alebo dietetickej potraviny alebo,</w:t>
            </w:r>
          </w:p>
          <w:p w14:paraId="125F2EBD"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t>identifikáciu zdravotníckej pomôcky,</w:t>
            </w:r>
          </w:p>
          <w:p w14:paraId="6890BA7C"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t>v prípade liekov, liečiv, dietetických potravín a IPL dávkovanie,</w:t>
            </w:r>
          </w:p>
          <w:p w14:paraId="134F1F3C"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lastRenderedPageBreak/>
              <w:t>v prípade zdravotníckych pomôcok neštruktúrovaný popis pomôcky,</w:t>
            </w:r>
          </w:p>
          <w:p w14:paraId="5D6E01C2"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t>diagnózu,</w:t>
            </w:r>
          </w:p>
          <w:p w14:paraId="60465BD2"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t>časové údaje (začiatok užívania, koniec užívania a pod.)</w:t>
            </w:r>
          </w:p>
          <w:p w14:paraId="063D7A28"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t>ďalšie údaje.</w:t>
            </w:r>
          </w:p>
          <w:p w14:paraId="7F841576" w14:textId="77777777" w:rsidR="00BE0DEB" w:rsidRDefault="00BE0DEB" w:rsidP="00091F49">
            <w:pPr>
              <w:rPr>
                <w:rFonts w:eastAsia="Times New Roman"/>
                <w:szCs w:val="24"/>
              </w:rPr>
            </w:pPr>
            <w:r>
              <w:rPr>
                <w:rFonts w:eastAsia="Times New Roman"/>
                <w:szCs w:val="24"/>
              </w:rPr>
              <w:t>Všetky jednotlivé atribúty sú popísané v detailnej štruktúre Medikačného záznamu.</w:t>
            </w:r>
          </w:p>
          <w:p w14:paraId="09385445" w14:textId="77777777" w:rsidR="00BE0DEB" w:rsidRDefault="00BE0DEB" w:rsidP="00091F49">
            <w:pPr>
              <w:rPr>
                <w:rFonts w:eastAsia="Times New Roman"/>
                <w:szCs w:val="24"/>
              </w:rPr>
            </w:pPr>
          </w:p>
          <w:p w14:paraId="51058D0B" w14:textId="77777777" w:rsidR="00BE0DEB" w:rsidRDefault="00BE0DEB" w:rsidP="00091F49">
            <w:pPr>
              <w:rPr>
                <w:rFonts w:eastAsia="Times New Roman"/>
                <w:szCs w:val="24"/>
              </w:rPr>
            </w:pPr>
            <w:r>
              <w:rPr>
                <w:rFonts w:eastAsia="Times New Roman"/>
                <w:szCs w:val="24"/>
              </w:rPr>
              <w:t>Služba po prijatí Medikačného záznamu z IS Lekára skontroluje, či Medikačný záznam spĺňa všetky podmienky, v prípade liekov nad údajmi pacienta a receptu spustí kontroly Znalostného systému, ktoré overia dávkovanie, interakcie, kontraindikácie, alergie a preskripčné obmedzenia lekára. Kontroly Znalostného systému budú pracovať s údajmi a poskytovať výsledky v súlade s oprávneniami na prístup k zdravotnej dokumentácii osoby danými legislatívou a správou súhlasov, ktorá riadi povolenia pre prístup k záznamom uloženým v Národnom registri základných zdravotných údajov (NRZZÚ). Znalostný systém bude do vyhodnocovania zaraďovať iba záznamy, na ktoré má lekár takéto oprávnenie, čo nemusí byť úplná množina pacientových záznamov. Aby znalostný systém vyhodnotil všetky pacientove záznamy, musí lekár získať súhlas.</w:t>
            </w:r>
          </w:p>
          <w:p w14:paraId="5D00BEC1" w14:textId="77777777" w:rsidR="00BE0DEB" w:rsidRDefault="00BE0DEB" w:rsidP="00091F49">
            <w:pPr>
              <w:rPr>
                <w:rFonts w:eastAsia="Times New Roman"/>
                <w:szCs w:val="24"/>
              </w:rPr>
            </w:pPr>
            <w:r>
              <w:rPr>
                <w:rFonts w:eastAsia="Times New Roman"/>
                <w:szCs w:val="24"/>
              </w:rPr>
              <w:t>V prípade, ak nedostane zdravotnícky pracovník oprávnenie na prístup k zdravotnej dokumentácii, tak táto informácia je mu poskytnutá na výstupe služby vo forme medikačného varovania.</w:t>
            </w:r>
          </w:p>
          <w:p w14:paraId="00A2D134" w14:textId="77777777" w:rsidR="00BE0DEB" w:rsidRDefault="00BE0DEB" w:rsidP="00091F49">
            <w:pPr>
              <w:rPr>
                <w:rFonts w:eastAsia="Times New Roman"/>
                <w:szCs w:val="24"/>
              </w:rPr>
            </w:pPr>
          </w:p>
          <w:p w14:paraId="01405844" w14:textId="77777777" w:rsidR="00BE0DEB" w:rsidRDefault="00BE0DEB" w:rsidP="00091F49">
            <w:pPr>
              <w:rPr>
                <w:rFonts w:eastAsia="Times New Roman"/>
                <w:szCs w:val="24"/>
              </w:rPr>
            </w:pPr>
            <w:r>
              <w:rPr>
                <w:rFonts w:eastAsia="Times New Roman"/>
                <w:szCs w:val="24"/>
              </w:rPr>
              <w:t>V prípade, že NZIS pri kontrolách nájde chyby alebo relevantné varovania, o ktorých je potrebné informovať osobu, ktorá Medikačný záznam zapisuje, nebude Medikačný záznam zapísaný, ale NZIS zapisujúcej osobe vráti všetky varovania. Medikačný záznam môže byť zapísaný aj napriek varovaniam (t.j. osoba podávajúca liek ho môže zapísať po prijatí varovaní aj v nezmenenej podobe), ak bude služba zavolaná s príznakom vynúteného zápisu a zdôvodnením, prečo sú lieky podávané alebo užívané aj napriek varovaniam Znalostného systému.</w:t>
            </w:r>
          </w:p>
          <w:p w14:paraId="1C86C7CD" w14:textId="77777777" w:rsidR="00BE0DEB" w:rsidRDefault="00BE0DEB" w:rsidP="00091F49">
            <w:pPr>
              <w:rPr>
                <w:rFonts w:eastAsia="Times New Roman"/>
                <w:szCs w:val="24"/>
              </w:rPr>
            </w:pPr>
          </w:p>
          <w:p w14:paraId="79ABD10E" w14:textId="77777777" w:rsidR="00BE0DEB" w:rsidRDefault="00BE0DEB" w:rsidP="00091F49">
            <w:pPr>
              <w:rPr>
                <w:rFonts w:eastAsia="Times New Roman"/>
                <w:szCs w:val="24"/>
              </w:rPr>
            </w:pPr>
            <w:r>
              <w:rPr>
                <w:rFonts w:eastAsia="Times New Roman"/>
                <w:szCs w:val="24"/>
              </w:rPr>
              <w:t>Po zapísaní Medikačného záznamu NZIS vráti okrem údajov zo Znalostného systému aj identifikátor Medikačného záznamu, ktorý bude jednoznačným identifikátorom daného Medikačného záznamu v prostredí eHealth.</w:t>
            </w:r>
          </w:p>
          <w:p w14:paraId="4F8005E0" w14:textId="77777777" w:rsidR="00BE0DEB" w:rsidRDefault="00BE0DEB" w:rsidP="00091F49">
            <w:pPr>
              <w:rPr>
                <w:rFonts w:eastAsia="Times New Roman"/>
                <w:szCs w:val="24"/>
              </w:rPr>
            </w:pPr>
          </w:p>
          <w:p w14:paraId="7D6E474D" w14:textId="77777777" w:rsidR="00BE0DEB" w:rsidRDefault="00BE0DEB" w:rsidP="00091F49">
            <w:pPr>
              <w:rPr>
                <w:rFonts w:eastAsia="Times New Roman"/>
                <w:szCs w:val="24"/>
              </w:rPr>
            </w:pPr>
            <w:r>
              <w:rPr>
                <w:rFonts w:eastAsia="Times New Roman"/>
                <w:szCs w:val="24"/>
              </w:rPr>
              <w:t>Podmienky:</w:t>
            </w:r>
          </w:p>
          <w:p w14:paraId="0AB24884" w14:textId="77777777" w:rsidR="00BE0DEB" w:rsidRDefault="00BE0DEB" w:rsidP="00091F49">
            <w:pPr>
              <w:rPr>
                <w:rFonts w:eastAsia="Times New Roman"/>
                <w:szCs w:val="24"/>
              </w:rPr>
            </w:pPr>
            <w:r>
              <w:rPr>
                <w:rFonts w:eastAsia="Times New Roman"/>
                <w:szCs w:val="24"/>
              </w:rPr>
              <w:t>Službu môže volať len identifikovaný, autentifikovaný a autorizovaný Zdravotnícky pracovník - osoba oprávnená predpisovať lieky, dietetické potraviny alebo zdravotnícke pomôcky.</w:t>
            </w:r>
          </w:p>
          <w:p w14:paraId="7494A706" w14:textId="77777777" w:rsidR="00BE0DEB" w:rsidRDefault="00BE0DEB" w:rsidP="00091F49">
            <w:pPr>
              <w:rPr>
                <w:rFonts w:eastAsia="Times New Roman"/>
                <w:szCs w:val="24"/>
              </w:rPr>
            </w:pPr>
          </w:p>
          <w:p w14:paraId="05D87E6E" w14:textId="77777777" w:rsidR="00BE0DEB" w:rsidRDefault="00BE0DEB" w:rsidP="00091F49">
            <w:pPr>
              <w:rPr>
                <w:rFonts w:eastAsia="Times New Roman"/>
                <w:szCs w:val="24"/>
              </w:rPr>
            </w:pPr>
            <w:r>
              <w:rPr>
                <w:rFonts w:eastAsia="Times New Roman"/>
                <w:szCs w:val="24"/>
              </w:rPr>
              <w:t>Medikačný záznam je možné vytvoriť len pre Prijímateľa zdravotnej starostlivosti, ktorý je evidovaný v Registri prijímateľov zdravotnej starostlivosti (má pridelený sektorový bezvýznamový identifikátor).</w:t>
            </w:r>
          </w:p>
          <w:p w14:paraId="5D76EF24" w14:textId="77777777" w:rsidR="00BE0DEB" w:rsidRDefault="00BE0DEB" w:rsidP="00091F49">
            <w:pPr>
              <w:rPr>
                <w:rFonts w:eastAsia="Times New Roman"/>
                <w:szCs w:val="24"/>
              </w:rPr>
            </w:pPr>
          </w:p>
          <w:p w14:paraId="36C12639" w14:textId="77777777" w:rsidR="00BE0DEB" w:rsidRDefault="00BE0DEB" w:rsidP="00091F49">
            <w:pPr>
              <w:rPr>
                <w:rFonts w:eastAsia="Times New Roman"/>
                <w:szCs w:val="24"/>
              </w:rPr>
            </w:pPr>
            <w:r>
              <w:rPr>
                <w:rFonts w:eastAsia="Times New Roman"/>
                <w:szCs w:val="24"/>
              </w:rPr>
              <w:t>Pri vytváraní Medikačného záznamu musí byť k dispozícií elektronický certifikát z elektronického identifikačného predmetu Zdravotníckeho pracovníka, ktorým sa odchádzajúca údajová štruktúra elektronicky podpíše.</w:t>
            </w:r>
          </w:p>
          <w:p w14:paraId="2AE432FF" w14:textId="77777777" w:rsidR="00BE0DEB" w:rsidRDefault="00BE0DEB" w:rsidP="00091F49">
            <w:pPr>
              <w:rPr>
                <w:rFonts w:eastAsia="Times New Roman"/>
                <w:szCs w:val="24"/>
              </w:rPr>
            </w:pPr>
          </w:p>
          <w:p w14:paraId="0F8535C2" w14:textId="77777777" w:rsidR="00BE0DEB" w:rsidRDefault="00BE0DEB" w:rsidP="00091F49">
            <w:pPr>
              <w:rPr>
                <w:rFonts w:eastAsia="Times New Roman"/>
                <w:szCs w:val="24"/>
              </w:rPr>
            </w:pPr>
            <w:r>
              <w:rPr>
                <w:rFonts w:eastAsia="Times New Roman"/>
                <w:szCs w:val="24"/>
              </w:rPr>
              <w:t>Touto službou vytváraný Medikačný záznam nemôže mať vo svojom pôvode nastavenú hodnotu "NaZakladeLekarskehoPredpisu".</w:t>
            </w:r>
          </w:p>
          <w:p w14:paraId="046C1425" w14:textId="77777777" w:rsidR="00BE0DEB" w:rsidRDefault="00BE0DEB" w:rsidP="00091F49">
            <w:pPr>
              <w:rPr>
                <w:rFonts w:eastAsia="Times New Roman"/>
                <w:szCs w:val="24"/>
              </w:rPr>
            </w:pPr>
          </w:p>
          <w:p w14:paraId="414D798D" w14:textId="77777777" w:rsidR="00BE0DEB" w:rsidRDefault="00BE0DEB" w:rsidP="00091F49">
            <w:pPr>
              <w:rPr>
                <w:rFonts w:eastAsia="Times New Roman"/>
                <w:szCs w:val="24"/>
              </w:rPr>
            </w:pPr>
            <w:r>
              <w:rPr>
                <w:rFonts w:eastAsia="Times New Roman"/>
                <w:szCs w:val="24"/>
              </w:rPr>
              <w:t>Vykonávané overenia:</w:t>
            </w:r>
          </w:p>
          <w:p w14:paraId="543CF335" w14:textId="77777777" w:rsidR="00BE0DEB" w:rsidRDefault="00BE0DEB" w:rsidP="00091F49">
            <w:pPr>
              <w:rPr>
                <w:rFonts w:eastAsia="Times New Roman"/>
                <w:szCs w:val="24"/>
              </w:rPr>
            </w:pPr>
            <w:r>
              <w:rPr>
                <w:rFonts w:eastAsia="Times New Roman"/>
                <w:szCs w:val="24"/>
              </w:rPr>
              <w:t>1. Overenie vstupných identifikátorov</w:t>
            </w:r>
          </w:p>
          <w:p w14:paraId="414B220E" w14:textId="77777777" w:rsidR="00BE0DEB" w:rsidRDefault="00BE0DEB" w:rsidP="00091F49">
            <w:pPr>
              <w:rPr>
                <w:rFonts w:eastAsia="Times New Roman"/>
                <w:szCs w:val="24"/>
              </w:rPr>
            </w:pPr>
            <w:r>
              <w:rPr>
                <w:rFonts w:eastAsia="Times New Roman"/>
                <w:szCs w:val="24"/>
              </w:rPr>
              <w:t>Systém na vstupe služby overuje vstupné identifikátory záznamov.</w:t>
            </w:r>
          </w:p>
          <w:p w14:paraId="7A6638D7" w14:textId="77777777" w:rsidR="00BE0DEB" w:rsidRDefault="00BE0DEB" w:rsidP="00091F49">
            <w:pPr>
              <w:rPr>
                <w:rFonts w:eastAsia="Times New Roman"/>
                <w:szCs w:val="24"/>
              </w:rPr>
            </w:pPr>
            <w:r>
              <w:rPr>
                <w:rFonts w:eastAsia="Times New Roman"/>
                <w:szCs w:val="24"/>
              </w:rPr>
              <w:t xml:space="preserve">Interné identifikátory záznamov (elektronického receptu, preskripčného záznamu, dispenzačného záznamu, medikačného záznamu) vytvára informačný systém poskytovateľa zdravotnej starostlivosti a sú súčasťou vstupných údajov. Identifikátor jednoznačne identifikuje príslušný záznam v DB NZIS. </w:t>
            </w:r>
          </w:p>
          <w:p w14:paraId="3E9F946E" w14:textId="77777777" w:rsidR="00BE0DEB" w:rsidRDefault="00BE0DEB" w:rsidP="00091F49">
            <w:pPr>
              <w:rPr>
                <w:rFonts w:eastAsia="Times New Roman"/>
                <w:szCs w:val="24"/>
              </w:rPr>
            </w:pPr>
            <w:r>
              <w:rPr>
                <w:rFonts w:eastAsia="Times New Roman"/>
                <w:szCs w:val="24"/>
              </w:rPr>
              <w:t>Systém v rámci vstupných kontrol overuje podľa toho, či záznam v databáze systému NZIS existuje alebo sa jedná o jeho prvé zaevidovanie do systému, musia alebo naopak nesmú byť tieto identifikátory existujúcimi záznamami uloženými v databáze systému NZIS.</w:t>
            </w:r>
          </w:p>
          <w:p w14:paraId="0B0E1169" w14:textId="77777777" w:rsidR="00BE0DEB" w:rsidRDefault="00BE0DEB" w:rsidP="00091F49">
            <w:pPr>
              <w:rPr>
                <w:rFonts w:eastAsia="Times New Roman"/>
                <w:szCs w:val="24"/>
              </w:rPr>
            </w:pPr>
            <w:r>
              <w:rPr>
                <w:rFonts w:eastAsia="Times New Roman"/>
                <w:szCs w:val="24"/>
              </w:rPr>
              <w:t>Súčasťou vstupných údajov je podľa normy CEN13606 aj technický identifikátor, ktorý musí byť uvedený pre každý záznam (elektronický recept, preskripčný záznam, dispenzačný záznam, medikačný záznam)  a musí byť zhodný so zaslaným interným identifikátorom (elektronického receptu, preskripčného záznamu, dispenzačného záznamu, medikačného záznamu).</w:t>
            </w:r>
          </w:p>
          <w:p w14:paraId="35BEADA1" w14:textId="77777777" w:rsidR="00BE0DEB" w:rsidRDefault="00BE0DEB" w:rsidP="00091F49">
            <w:pPr>
              <w:rPr>
                <w:rFonts w:eastAsia="Times New Roman"/>
                <w:szCs w:val="24"/>
              </w:rPr>
            </w:pPr>
          </w:p>
          <w:p w14:paraId="6F17D413" w14:textId="77777777" w:rsidR="00BE0DEB" w:rsidRDefault="00BE0DEB" w:rsidP="00091F49">
            <w:pPr>
              <w:rPr>
                <w:rFonts w:eastAsia="Times New Roman"/>
                <w:szCs w:val="24"/>
              </w:rPr>
            </w:pPr>
            <w:r>
              <w:rPr>
                <w:rFonts w:eastAsia="Times New Roman"/>
                <w:szCs w:val="24"/>
              </w:rPr>
              <w:t>2. Overenie údajov medikačného záznamu v JRUZ</w:t>
            </w:r>
          </w:p>
          <w:p w14:paraId="002FCDE6" w14:textId="77777777" w:rsidR="00BE0DEB" w:rsidRDefault="00BE0DEB" w:rsidP="00091F49">
            <w:pPr>
              <w:rPr>
                <w:rFonts w:eastAsia="Times New Roman"/>
                <w:szCs w:val="24"/>
              </w:rPr>
            </w:pPr>
            <w:r>
              <w:rPr>
                <w:rFonts w:eastAsia="Times New Roman"/>
                <w:szCs w:val="24"/>
              </w:rPr>
              <w:t>Systém NZIS overuje zaslané vstupné údaje medikačného záznamu (archetyp (Entry) MedikacnyZaznam). Na overenie existencie zaslaných identifikátorov je potrebné zaslanie volaní do jednotnej údajovej referenčnej základne (JRUZ), na základe ktorých systém NZIS rozhodne o správnosti zaslaných údajov.</w:t>
            </w:r>
          </w:p>
          <w:p w14:paraId="44FAA0BC" w14:textId="77777777" w:rsidR="00BE0DEB" w:rsidRDefault="00BE0DEB" w:rsidP="00091F49">
            <w:pPr>
              <w:rPr>
                <w:rFonts w:eastAsia="Times New Roman"/>
                <w:szCs w:val="24"/>
              </w:rPr>
            </w:pPr>
            <w:r>
              <w:rPr>
                <w:rFonts w:eastAsia="Times New Roman"/>
                <w:szCs w:val="24"/>
              </w:rPr>
              <w:t>Systém skontroluje:</w:t>
            </w:r>
          </w:p>
          <w:p w14:paraId="5DF51E45" w14:textId="77777777" w:rsidR="00BE0DEB" w:rsidRDefault="00BE0DEB" w:rsidP="00091F49">
            <w:pPr>
              <w:rPr>
                <w:rFonts w:eastAsia="Times New Roman"/>
                <w:szCs w:val="24"/>
              </w:rPr>
            </w:pPr>
            <w:r>
              <w:rPr>
                <w:rFonts w:eastAsia="Times New Roman"/>
                <w:szCs w:val="24"/>
              </w:rPr>
              <w:t>Údaje medikačného záznamu musia spĺňať podmienky :</w:t>
            </w:r>
          </w:p>
          <w:p w14:paraId="1F971A5B" w14:textId="77777777" w:rsidR="00BE0DEB" w:rsidRDefault="00BE0DEB" w:rsidP="00091F49">
            <w:pPr>
              <w:rPr>
                <w:rFonts w:eastAsia="Times New Roman"/>
                <w:szCs w:val="24"/>
              </w:rPr>
            </w:pPr>
            <w:r>
              <w:rPr>
                <w:rFonts w:eastAsia="Times New Roman"/>
                <w:szCs w:val="24"/>
              </w:rPr>
              <w:t>- identifikačné údaje zdravotníckeho pracovníka - lekára, ktorý medikačný záznam podáva = predpisuje alebo medikáciu odporúča pozostávajúce z identifikátora zdravotníckeho pracovníka a špecializácie lekára (odbornosť) musia byť existujúcimi identifikátormi zaevidovanými v JRÚZ a musia tvoriť existujúcu kombináciu. T.j. existuje zdravotnícky pracovník s danou odbornosťou, pričom táto kombinácia je existujúca a platná v konkrétnom čase.</w:t>
            </w:r>
          </w:p>
          <w:p w14:paraId="02DACE02" w14:textId="77777777" w:rsidR="00BE0DEB" w:rsidRDefault="00BE0DEB" w:rsidP="00091F49">
            <w:pPr>
              <w:rPr>
                <w:rFonts w:eastAsia="Times New Roman"/>
                <w:szCs w:val="24"/>
              </w:rPr>
            </w:pPr>
            <w:r>
              <w:rPr>
                <w:rFonts w:eastAsia="Times New Roman"/>
                <w:szCs w:val="24"/>
              </w:rPr>
              <w:t>- poskytovateľ zdravotnej starostlivosti (jeho odborný útvar), ktorý papierový lekársky recept alebo lekársky poukaz podáva = predpisuje alebo odporúča (ambulacia lekára) musí byť existujúcim poskytovateľom zdravotnej starostlivosti zaevidovaným v JRUZ.</w:t>
            </w:r>
          </w:p>
          <w:p w14:paraId="1F1DD801" w14:textId="77777777" w:rsidR="00BE0DEB" w:rsidRDefault="00BE0DEB" w:rsidP="00091F49">
            <w:pPr>
              <w:rPr>
                <w:rFonts w:eastAsia="Times New Roman"/>
                <w:szCs w:val="24"/>
              </w:rPr>
            </w:pPr>
            <w:r>
              <w:rPr>
                <w:rFonts w:eastAsia="Times New Roman"/>
                <w:szCs w:val="24"/>
              </w:rPr>
              <w:t>- identifikačné údaje zdravotníckeho pracovníka - sestry prípadne pomocného lekára, ktorý asistuje pri podaní lieku, liečiva zaznamenaného týmto medikačným záznamom pozostávajúce z identifikátora zdravotníckeho pracovníka a špecializácie lekára (odbornosť) musia byť existujúcimi identifikátormi zaevidovanými v JRÚZ a musia tvoriť existujúcu kombináciu. T.j. existuje zdravotnícky pracovník s danou odbornosťou, pričom táto kombinácia je existujúca a platná v konkrétnom čase (v čase preskripcie - "platnosť od" uvedená na medikačnom zázname).</w:t>
            </w:r>
          </w:p>
          <w:p w14:paraId="56F45776" w14:textId="77777777" w:rsidR="00BE0DEB" w:rsidRDefault="00BE0DEB" w:rsidP="00091F49">
            <w:pPr>
              <w:rPr>
                <w:rFonts w:eastAsia="Times New Roman"/>
                <w:szCs w:val="24"/>
              </w:rPr>
            </w:pPr>
            <w:r>
              <w:rPr>
                <w:rFonts w:eastAsia="Times New Roman"/>
                <w:szCs w:val="24"/>
              </w:rPr>
              <w:lastRenderedPageBreak/>
              <w:t>- poskytovateľ zdravotnej starostlivosti (jeho odborný útvar), ktorý papierový lekársky recept alebo lekársky poukaz podáva (ambulacia, oddelenie) musí byť existujúcim poskytovateľom zdravotnej starostlivosti zaevidovaným v JRUZ.</w:t>
            </w:r>
          </w:p>
          <w:p w14:paraId="76CC2414" w14:textId="77777777" w:rsidR="00BE0DEB" w:rsidRDefault="00BE0DEB" w:rsidP="00091F49">
            <w:pPr>
              <w:rPr>
                <w:rFonts w:eastAsia="Times New Roman"/>
                <w:szCs w:val="24"/>
              </w:rPr>
            </w:pPr>
            <w:r>
              <w:rPr>
                <w:rFonts w:eastAsia="Times New Roman"/>
                <w:szCs w:val="24"/>
              </w:rPr>
              <w:t>Nezrovnalosti (chyby) zistené vykonaním popísaných kontrol sú závažné  = zabránia založeniu medikačného záznamu v systéme NZIS.</w:t>
            </w:r>
          </w:p>
          <w:p w14:paraId="109107C8" w14:textId="77777777" w:rsidR="00BE0DEB" w:rsidRDefault="00BE0DEB" w:rsidP="00091F49">
            <w:pPr>
              <w:rPr>
                <w:rFonts w:eastAsia="Times New Roman"/>
                <w:szCs w:val="24"/>
              </w:rPr>
            </w:pPr>
          </w:p>
          <w:p w14:paraId="26E44884" w14:textId="77777777" w:rsidR="00BE0DEB" w:rsidRDefault="00BE0DEB" w:rsidP="00091F49">
            <w:pPr>
              <w:rPr>
                <w:rFonts w:eastAsia="Times New Roman"/>
                <w:szCs w:val="24"/>
              </w:rPr>
            </w:pPr>
            <w:r>
              <w:rPr>
                <w:rFonts w:eastAsia="Times New Roman"/>
                <w:szCs w:val="24"/>
              </w:rPr>
              <w:t>3. Vstupné kontroly medikačného záznamu</w:t>
            </w:r>
          </w:p>
          <w:p w14:paraId="1EBEC706" w14:textId="77777777" w:rsidR="00BE0DEB" w:rsidRDefault="00BE0DEB" w:rsidP="00091F49">
            <w:pPr>
              <w:rPr>
                <w:rFonts w:eastAsia="Times New Roman"/>
                <w:szCs w:val="24"/>
              </w:rPr>
            </w:pPr>
            <w:r>
              <w:rPr>
                <w:rFonts w:eastAsia="Times New Roman"/>
                <w:szCs w:val="24"/>
              </w:rPr>
              <w:t>Systém NZIS overuje zaslané vstupné údaje medikačného záznamu vytváraného lekárom. V tomto kroku kontroluje naplnenie údajov na vstupe služby tak, aby údaje spĺňali základné podmienky ako sú napríklad povinnosti/nepovinnosti položiek alebo povolené hodnoty položiek.</w:t>
            </w:r>
          </w:p>
          <w:p w14:paraId="17E5E735" w14:textId="77777777" w:rsidR="00BE0DEB" w:rsidRDefault="00BE0DEB" w:rsidP="00091F49">
            <w:pPr>
              <w:rPr>
                <w:rFonts w:eastAsia="Times New Roman"/>
                <w:szCs w:val="24"/>
              </w:rPr>
            </w:pPr>
            <w:r>
              <w:rPr>
                <w:rFonts w:eastAsia="Times New Roman"/>
                <w:szCs w:val="24"/>
              </w:rPr>
              <w:t>Systém overuje splnenie týchto podmienok :</w:t>
            </w:r>
          </w:p>
          <w:p w14:paraId="69E38E4E" w14:textId="77777777" w:rsidR="00BE0DEB" w:rsidRDefault="00BE0DEB" w:rsidP="00091F49">
            <w:pPr>
              <w:rPr>
                <w:rFonts w:eastAsia="Times New Roman"/>
                <w:szCs w:val="24"/>
              </w:rPr>
            </w:pPr>
            <w:r>
              <w:rPr>
                <w:rFonts w:eastAsia="Times New Roman"/>
                <w:szCs w:val="24"/>
              </w:rPr>
              <w:t>- Ordinujúci lekár musí byť totožný s Composer-om.</w:t>
            </w:r>
          </w:p>
          <w:p w14:paraId="59D72D10" w14:textId="77777777" w:rsidR="00BE0DEB" w:rsidRDefault="00BE0DEB" w:rsidP="00091F49">
            <w:pPr>
              <w:rPr>
                <w:rFonts w:eastAsia="Times New Roman"/>
                <w:szCs w:val="24"/>
              </w:rPr>
            </w:pPr>
            <w:r>
              <w:rPr>
                <w:rFonts w:eastAsia="Times New Roman"/>
                <w:szCs w:val="24"/>
              </w:rPr>
              <w:t>- Pôvodná platnosť medikačného záznamu nesmie byť vyplnená. Informácia o medikačnom zázname v systéme NZIS ešte neexistuje, preto nemá zmysel uvažovať o pôvodnej platnosti medikačného záznamu.</w:t>
            </w:r>
          </w:p>
          <w:p w14:paraId="2EE899C7" w14:textId="77777777" w:rsidR="00BE0DEB" w:rsidRDefault="00BE0DEB" w:rsidP="00091F49">
            <w:pPr>
              <w:rPr>
                <w:rFonts w:eastAsia="Times New Roman"/>
                <w:szCs w:val="24"/>
              </w:rPr>
            </w:pPr>
            <w:r>
              <w:rPr>
                <w:rFonts w:eastAsia="Times New Roman"/>
                <w:szCs w:val="24"/>
              </w:rPr>
              <w:t>- Rezerva medikačného záznamu, ktorú systém pripočíta k určenej platnosti medikačného záznamu nesmie byť vyplnená. Rezervu systém určí pri zaevidovaní medikačného záznamu do databázy = nie je povolené jej vyplnenie lekárom.</w:t>
            </w:r>
          </w:p>
          <w:p w14:paraId="2C602E67" w14:textId="77777777" w:rsidR="00BE0DEB" w:rsidRDefault="00BE0DEB" w:rsidP="00091F49">
            <w:pPr>
              <w:rPr>
                <w:rFonts w:eastAsia="Times New Roman"/>
                <w:szCs w:val="24"/>
              </w:rPr>
            </w:pPr>
            <w:r>
              <w:rPr>
                <w:rFonts w:eastAsia="Times New Roman"/>
                <w:szCs w:val="24"/>
              </w:rPr>
              <w:t xml:space="preserve">- Medikačný záznam na vstupe služby nesmie byť označený s príznakom storna alebo zneplatnenia. Službou 'ZapisMedikacnyZaznam' nie je možné medikačný záznam stornovať ani zneplatniť, výsledkom služby je založenie platného medikačného záznamu. Na stornovanie, tak ako aj na zneplatnenie medikačného záznamu sú vytvorené samostatné služby. Systém preto pri vstupe do tejto služby kontroluje správnosť naplnenia atribútov, ktoré hovoria o storne alebo zneplatnení záznamov. </w:t>
            </w:r>
          </w:p>
          <w:p w14:paraId="00E0E75C" w14:textId="77777777" w:rsidR="00BE0DEB" w:rsidRDefault="00BE0DEB" w:rsidP="00091F49">
            <w:pPr>
              <w:rPr>
                <w:rFonts w:eastAsia="Times New Roman"/>
                <w:szCs w:val="24"/>
              </w:rPr>
            </w:pPr>
            <w:r>
              <w:rPr>
                <w:rFonts w:eastAsia="Times New Roman"/>
                <w:szCs w:val="24"/>
              </w:rPr>
              <w:t xml:space="preserve">- Medikačný záznam na vstupe služby musí mať zadaný práve jednen predmetu medikácie (liek, individuálne pripravený liek, zdravotnícka pomôcka alebo dietetická potravina). </w:t>
            </w:r>
          </w:p>
          <w:p w14:paraId="4F1861E7" w14:textId="77777777" w:rsidR="00BE0DEB" w:rsidRDefault="00BE0DEB" w:rsidP="00091F49">
            <w:pPr>
              <w:rPr>
                <w:rFonts w:eastAsia="Times New Roman"/>
                <w:szCs w:val="24"/>
              </w:rPr>
            </w:pPr>
            <w:r>
              <w:rPr>
                <w:rFonts w:eastAsia="Times New Roman"/>
                <w:szCs w:val="24"/>
              </w:rPr>
              <w:t>- Lekár v medikačnom zázname nastaví aj pôvod vzniku medikačného záznamu. Pôvod vzniku pritom musí nadobúdať jednu z hodnôt : 'InformaciaOdPacienta', 'NaZakladeLekarskehoPredpisu', 'PodanieLekarom'. Systém skontroluje, či je pôvod medikačného záznamu na vstupe naplnený na správnu hodnotu.</w:t>
            </w:r>
          </w:p>
          <w:p w14:paraId="7570BE92" w14:textId="77777777" w:rsidR="00BE0DEB" w:rsidRDefault="00BE0DEB" w:rsidP="00091F49">
            <w:pPr>
              <w:rPr>
                <w:rFonts w:eastAsia="Times New Roman"/>
                <w:szCs w:val="24"/>
              </w:rPr>
            </w:pPr>
            <w:r>
              <w:rPr>
                <w:rFonts w:eastAsia="Times New Roman"/>
                <w:szCs w:val="24"/>
              </w:rPr>
              <w:t>- Položky medikačného záznamu vyjadrujúce množstvo podaného lieku / IPL / dietetickej potraviny alebo zdravotníckej pomôcky (celkové množstvo a počet balení v trans. triede) nesmú byť záporné hodnoty.</w:t>
            </w:r>
          </w:p>
          <w:p w14:paraId="014BE2AD" w14:textId="77777777" w:rsidR="00BE0DEB" w:rsidRDefault="00BE0DEB" w:rsidP="00091F49">
            <w:pPr>
              <w:rPr>
                <w:rFonts w:eastAsia="Times New Roman"/>
                <w:szCs w:val="24"/>
              </w:rPr>
            </w:pPr>
            <w:r>
              <w:rPr>
                <w:rFonts w:eastAsia="Times New Roman"/>
                <w:szCs w:val="24"/>
              </w:rPr>
              <w:t>- Údaje o predpisujúcom lekárovi musia byť uvedené.</w:t>
            </w:r>
          </w:p>
          <w:p w14:paraId="5743AF3C" w14:textId="77777777" w:rsidR="00BE0DEB" w:rsidRDefault="00BE0DEB" w:rsidP="00091F49">
            <w:pPr>
              <w:rPr>
                <w:rFonts w:eastAsia="Times New Roman"/>
                <w:szCs w:val="24"/>
              </w:rPr>
            </w:pPr>
            <w:r>
              <w:rPr>
                <w:rFonts w:eastAsia="Times New Roman"/>
                <w:szCs w:val="24"/>
              </w:rPr>
              <w:t xml:space="preserve">- Systém v tomto kroku overuje aj niektoré údaje predmetu medikácie (lieku, individuálne pripraveného lieku, zdravotníckej pomôcky alebo dietetickej potraviny). Určenie predmetu medikácie medikačného záznamu systém vykoná na základe obsahu medikačného záznamu - jeden medikačný záznam zachytáva medikáciu práve jedného typu (lieku, individuálne pripraveného lieku, zdravotníckej pomôcky alebo dietetickej potraviny). </w:t>
            </w:r>
          </w:p>
          <w:p w14:paraId="5AA666F7" w14:textId="77777777" w:rsidR="00BE0DEB" w:rsidRDefault="00BE0DEB" w:rsidP="00091F49">
            <w:pPr>
              <w:rPr>
                <w:rFonts w:eastAsia="Times New Roman"/>
                <w:szCs w:val="24"/>
              </w:rPr>
            </w:pPr>
            <w:r>
              <w:rPr>
                <w:rFonts w:eastAsia="Times New Roman"/>
                <w:szCs w:val="24"/>
              </w:rPr>
              <w:t>- Podľa predmetu medikácie systém kontroluje vyplnenie položiek potrebných pre identifikáciu konkrétneho liečebného prostriedku (lieku, IPL, zdravotníckej pomôcky alebo dietetickej potraviny).</w:t>
            </w:r>
          </w:p>
          <w:p w14:paraId="3CC8F2B0" w14:textId="77777777" w:rsidR="00BE0DEB" w:rsidRDefault="00BE0DEB" w:rsidP="00091F49">
            <w:pPr>
              <w:rPr>
                <w:rFonts w:eastAsia="Times New Roman"/>
                <w:szCs w:val="24"/>
              </w:rPr>
            </w:pPr>
            <w:r>
              <w:rPr>
                <w:rFonts w:eastAsia="Times New Roman"/>
                <w:szCs w:val="24"/>
              </w:rPr>
              <w:lastRenderedPageBreak/>
              <w:t>- Údaje podaného lieku nesmú obsahovať časť o náhradnom humánnom lieku. Lekár pacientovi podáva konkrétny registrovaný liek, a preto systém kontroluje informácie o podanom lieku zachytené na vstupe služby.</w:t>
            </w:r>
          </w:p>
          <w:p w14:paraId="0413256E" w14:textId="77777777" w:rsidR="00BE0DEB" w:rsidRDefault="00BE0DEB" w:rsidP="00091F49">
            <w:pPr>
              <w:rPr>
                <w:rFonts w:eastAsia="Times New Roman"/>
                <w:szCs w:val="24"/>
              </w:rPr>
            </w:pPr>
            <w:r>
              <w:rPr>
                <w:rFonts w:eastAsia="Times New Roman"/>
                <w:szCs w:val="24"/>
              </w:rPr>
              <w:t>- Ak je predmet medikácie liek, tak údaje o lieku obsahujú len časť o registrovanom lieku. Pre takto určený liek systém kontroluje povinné vyplnenie identifikátora registrovaného lieku, jeho názov, doplnok názvu a ŠÚKL kód.</w:t>
            </w:r>
          </w:p>
          <w:p w14:paraId="58AFAA14" w14:textId="661CAF09" w:rsidR="007B59A2" w:rsidRDefault="007B59A2" w:rsidP="00091F49">
            <w:pPr>
              <w:rPr>
                <w:rFonts w:eastAsia="Times New Roman"/>
                <w:szCs w:val="24"/>
              </w:rPr>
            </w:pPr>
            <w:r>
              <w:rPr>
                <w:szCs w:val="24"/>
              </w:rPr>
              <w:t>- Ak predmet medikácie je individuálne pripravovaný liek, tak systém povolí medikačný záznam zapísať iba ak je uvedená aspoň jedna jeho zložka (trans. trieda Zlozka) alebo musí byť uvedený názov alebo identifikátor magistraliter prípravku ak sa jedná o magistraliter prípravok definovaný v slovenskom farmaceutickom kódexe, alebo je vyplnený jeho textový popis.</w:t>
            </w:r>
          </w:p>
          <w:p w14:paraId="38CBA8B7" w14:textId="77777777" w:rsidR="00BE0DEB" w:rsidRDefault="00BE0DEB" w:rsidP="00091F49">
            <w:pPr>
              <w:rPr>
                <w:rFonts w:eastAsia="Times New Roman"/>
                <w:szCs w:val="24"/>
              </w:rPr>
            </w:pPr>
            <w:r>
              <w:rPr>
                <w:rFonts w:eastAsia="Times New Roman"/>
                <w:szCs w:val="24"/>
              </w:rPr>
              <w:t>- Vyplnenie celkového množstva je povolené len ak je predmetom medikácie IPL.</w:t>
            </w:r>
          </w:p>
          <w:p w14:paraId="78144B05" w14:textId="77777777" w:rsidR="00BE0DEB" w:rsidRDefault="00BE0DEB" w:rsidP="00091F49">
            <w:pPr>
              <w:rPr>
                <w:rFonts w:eastAsia="Times New Roman"/>
                <w:szCs w:val="24"/>
              </w:rPr>
            </w:pPr>
            <w:r>
              <w:rPr>
                <w:rFonts w:eastAsia="Times New Roman"/>
                <w:szCs w:val="24"/>
              </w:rPr>
              <w:t>- Vyplnenie počtu balení nie je pre IPL povolené.</w:t>
            </w:r>
          </w:p>
          <w:p w14:paraId="3D8EF727" w14:textId="77777777" w:rsidR="00BE0DEB" w:rsidRDefault="00BE0DEB" w:rsidP="00091F49">
            <w:pPr>
              <w:rPr>
                <w:rFonts w:eastAsia="Times New Roman"/>
                <w:szCs w:val="24"/>
              </w:rPr>
            </w:pPr>
            <w:r>
              <w:rPr>
                <w:rFonts w:eastAsia="Times New Roman"/>
                <w:szCs w:val="24"/>
              </w:rPr>
              <w:t>- Vyplnenie kódu lieku IPL nie je pri medikácii povolené.</w:t>
            </w:r>
          </w:p>
          <w:p w14:paraId="30AC6238" w14:textId="77777777" w:rsidR="00BE0DEB" w:rsidRDefault="00BE0DEB" w:rsidP="00091F49">
            <w:pPr>
              <w:rPr>
                <w:rFonts w:eastAsia="Times New Roman"/>
                <w:szCs w:val="24"/>
              </w:rPr>
            </w:pPr>
            <w:r>
              <w:rPr>
                <w:rFonts w:eastAsia="Times New Roman"/>
                <w:szCs w:val="24"/>
              </w:rPr>
              <w:t>- Ak predmet medikácie je dietetická potravina, tak systém povolí medikačný záznam zapísať iba v prípade, že okrem položiek návod na použitie, názov, doplnok názvu, kód a identifikátor dietetickej potraviny z registrov nie sú uvedené žiadne ďalšie údaje dietetickej potraviny.</w:t>
            </w:r>
          </w:p>
          <w:p w14:paraId="6040CA05" w14:textId="77777777" w:rsidR="00BE0DEB" w:rsidRDefault="00BE0DEB" w:rsidP="00091F49">
            <w:pPr>
              <w:rPr>
                <w:rFonts w:eastAsia="Times New Roman"/>
                <w:szCs w:val="24"/>
              </w:rPr>
            </w:pPr>
            <w:r>
              <w:rPr>
                <w:rFonts w:eastAsia="Times New Roman"/>
                <w:szCs w:val="24"/>
              </w:rPr>
              <w:t>- Ak predmet medikácie je zdravotnícka pomôcka, tak systém povolí medikačný záznam zapísať iba v prípade, že okrem položky návod na použitie, popis, názov, doplnok názvu, kód a identifikátor zdravotníckej pomôcky z registrov nie sú uvedené žiadne ďalšie údaje zdravotníckej pomôcky.</w:t>
            </w:r>
          </w:p>
          <w:p w14:paraId="30930D31" w14:textId="77777777" w:rsidR="00BE0DEB" w:rsidRDefault="00BE0DEB" w:rsidP="00091F49">
            <w:pPr>
              <w:rPr>
                <w:rFonts w:eastAsia="Times New Roman"/>
                <w:szCs w:val="24"/>
              </w:rPr>
            </w:pPr>
            <w:r>
              <w:rPr>
                <w:rFonts w:eastAsia="Times New Roman"/>
                <w:szCs w:val="24"/>
              </w:rPr>
              <w:t>- Ak predmet medikácie je liek alebo individuálne pripravovaný liek, tak systém kontroluje aj vyplnenie dávkovania (existencia transientnej triedy DavkovaciaSchema na vstupe služby)</w:t>
            </w:r>
          </w:p>
          <w:p w14:paraId="146DCF72" w14:textId="77777777" w:rsidR="00BE0DEB" w:rsidRDefault="00BE0DEB" w:rsidP="00091F49">
            <w:pPr>
              <w:rPr>
                <w:rFonts w:eastAsia="Times New Roman"/>
                <w:szCs w:val="24"/>
              </w:rPr>
            </w:pPr>
            <w:r>
              <w:rPr>
                <w:rFonts w:eastAsia="Times New Roman"/>
                <w:szCs w:val="24"/>
              </w:rPr>
              <w:t>- Ak predmet medikácie je zdravotnícka pomôcka, tak informácia o dávkovaní nesmie byť vyplnená.</w:t>
            </w:r>
          </w:p>
          <w:p w14:paraId="53BBF632" w14:textId="77777777" w:rsidR="00BE0DEB" w:rsidRDefault="00BE0DEB" w:rsidP="00091F49">
            <w:pPr>
              <w:rPr>
                <w:rFonts w:eastAsia="Times New Roman"/>
                <w:szCs w:val="24"/>
              </w:rPr>
            </w:pPr>
            <w:r>
              <w:rPr>
                <w:rFonts w:eastAsia="Times New Roman"/>
                <w:szCs w:val="24"/>
              </w:rPr>
              <w:t>- Systém overuje aj nezápornosť hodnôt vyjadrujúcich množstvo alebo poradie dávkovania v dávkovacej schéme.</w:t>
            </w:r>
          </w:p>
          <w:p w14:paraId="6CE0B554" w14:textId="77777777" w:rsidR="00BE0DEB" w:rsidRDefault="00BE0DEB" w:rsidP="00091F49">
            <w:pPr>
              <w:rPr>
                <w:rFonts w:eastAsia="Times New Roman"/>
                <w:szCs w:val="24"/>
              </w:rPr>
            </w:pPr>
            <w:r>
              <w:rPr>
                <w:rFonts w:eastAsia="Times New Roman"/>
                <w:szCs w:val="24"/>
              </w:rPr>
              <w:t>Kontrolované položky sú : dĺžka užívania podľa tejto dávkovacej schémy, poradie dávkovacej schémy, počet opakovaní podania dávky, poradie dávky, množstvo jednotlivých dávok (minimálne a maximálne množstvo v dávke), časový rozostup medzi jednotlivými dávkami, obdobie dávkovania alebo doba, po ktorú sa určené dávkovanie má vykonávať.</w:t>
            </w:r>
          </w:p>
          <w:p w14:paraId="03993734" w14:textId="77777777" w:rsidR="00BE0DEB" w:rsidRDefault="00BE0DEB" w:rsidP="00091F49">
            <w:pPr>
              <w:rPr>
                <w:rFonts w:eastAsia="Times New Roman"/>
                <w:szCs w:val="24"/>
              </w:rPr>
            </w:pPr>
            <w:r>
              <w:rPr>
                <w:rFonts w:eastAsia="Times New Roman"/>
                <w:szCs w:val="24"/>
              </w:rPr>
              <w:t>Pre typ dávkovania lieku systém pripúšťa hodnoty : 'PodlaPotreby', 'Jednorazovo', 'CasovyRozostup', 'Intervaly'.</w:t>
            </w:r>
          </w:p>
          <w:p w14:paraId="27E777B8" w14:textId="77777777" w:rsidR="00BE0DEB" w:rsidRDefault="00BE0DEB" w:rsidP="00091F49">
            <w:pPr>
              <w:rPr>
                <w:rFonts w:eastAsia="Times New Roman"/>
                <w:szCs w:val="24"/>
              </w:rPr>
            </w:pPr>
            <w:r>
              <w:rPr>
                <w:rFonts w:eastAsia="Times New Roman"/>
                <w:szCs w:val="24"/>
              </w:rPr>
              <w:t>- Ak je pre daný predmet medikácie uvedených viac dávkovacích schém, tak ich poradové čísla musia tvoriť súvislý číselný rad začínajúci od 1.</w:t>
            </w:r>
          </w:p>
          <w:p w14:paraId="75E89FAA" w14:textId="77777777" w:rsidR="00BE0DEB" w:rsidRDefault="00BE0DEB" w:rsidP="00091F49">
            <w:pPr>
              <w:rPr>
                <w:rFonts w:eastAsia="Times New Roman"/>
                <w:szCs w:val="24"/>
              </w:rPr>
            </w:pPr>
            <w:r>
              <w:rPr>
                <w:rFonts w:eastAsia="Times New Roman"/>
                <w:szCs w:val="24"/>
              </w:rPr>
              <w:t>- Systém overuje vyplnenie hodnoty pre citlivosť údajov,  musí byť zadaná pre každý medikačný záznam.</w:t>
            </w:r>
          </w:p>
          <w:p w14:paraId="78422415" w14:textId="77777777" w:rsidR="00BE0DEB" w:rsidRDefault="00BE0DEB" w:rsidP="00091F49">
            <w:pPr>
              <w:rPr>
                <w:rFonts w:eastAsia="Times New Roman"/>
                <w:szCs w:val="24"/>
              </w:rPr>
            </w:pPr>
            <w:r>
              <w:rPr>
                <w:rFonts w:eastAsia="Times New Roman"/>
                <w:szCs w:val="24"/>
              </w:rPr>
              <w:t>Nezrovnalosti (chyby) zistené vykonaním popísaných kontrol sú závažné  = zabránia založeniu medikačného záznamu v systéme NZIS.</w:t>
            </w:r>
          </w:p>
          <w:p w14:paraId="1C6F260D" w14:textId="77777777" w:rsidR="00BE0DEB" w:rsidRDefault="00BE0DEB" w:rsidP="00091F49">
            <w:pPr>
              <w:rPr>
                <w:rFonts w:eastAsia="Times New Roman"/>
                <w:szCs w:val="24"/>
              </w:rPr>
            </w:pPr>
          </w:p>
          <w:p w14:paraId="6F139444" w14:textId="77777777" w:rsidR="00BE0DEB" w:rsidRDefault="00BE0DEB" w:rsidP="00091F49">
            <w:pPr>
              <w:rPr>
                <w:rFonts w:eastAsia="Times New Roman"/>
                <w:szCs w:val="24"/>
              </w:rPr>
            </w:pPr>
            <w:r>
              <w:rPr>
                <w:rFonts w:eastAsia="Times New Roman"/>
                <w:szCs w:val="24"/>
              </w:rPr>
              <w:t>4. Logické kontroly medikačného záznamu</w:t>
            </w:r>
          </w:p>
          <w:p w14:paraId="5D2BE2D9" w14:textId="77777777" w:rsidR="00BE0DEB" w:rsidRDefault="00BE0DEB" w:rsidP="00091F49">
            <w:pPr>
              <w:rPr>
                <w:rFonts w:eastAsia="Times New Roman"/>
                <w:szCs w:val="24"/>
              </w:rPr>
            </w:pPr>
            <w:r>
              <w:rPr>
                <w:rFonts w:eastAsia="Times New Roman"/>
                <w:szCs w:val="24"/>
              </w:rPr>
              <w:lastRenderedPageBreak/>
              <w:t>Okrem vstupných kontrol údajov medikačného záznamu systém vykonáva aj logické kontroly zaslaných údajov. Logickou kontrolou sa rozumie napr. kontrola dátumov medikačného záznamu tak, aby tieto dátumy neboli v budúcnosti alebo kontroly náväzných atribútov - ak je vyplnený príznak vynúteného zápisu, tak musí byť vyplnený aj dôvod vynúteného zápisu. Spolu s logickými kontrolami systém vykoná aj overenie existencie a správnosti zadaných identifikátorov lieku, zdrav.pomôcky a podobne. Toto overenie je vykonávané v databáze systému NZIS (nie je potrebné volanie do externých systémov napr. do JRUZ).</w:t>
            </w:r>
          </w:p>
          <w:p w14:paraId="77AA7944" w14:textId="77777777" w:rsidR="00BE0DEB" w:rsidRDefault="00BE0DEB" w:rsidP="00091F49">
            <w:pPr>
              <w:rPr>
                <w:rFonts w:eastAsia="Times New Roman"/>
                <w:szCs w:val="24"/>
              </w:rPr>
            </w:pPr>
            <w:r>
              <w:rPr>
                <w:rFonts w:eastAsia="Times New Roman"/>
                <w:szCs w:val="24"/>
              </w:rPr>
              <w:t>Údaje medikačného záznamu musia spĺňať kontroly :</w:t>
            </w:r>
          </w:p>
          <w:p w14:paraId="61FB2F1F" w14:textId="77777777" w:rsidR="00BE0DEB" w:rsidRDefault="00BE0DEB" w:rsidP="00091F49">
            <w:pPr>
              <w:rPr>
                <w:rFonts w:eastAsia="Times New Roman"/>
                <w:szCs w:val="24"/>
              </w:rPr>
            </w:pPr>
            <w:r>
              <w:rPr>
                <w:rFonts w:eastAsia="Times New Roman"/>
                <w:szCs w:val="24"/>
              </w:rPr>
              <w:t>- Dátum time_created musí nasledovať po dátume time_comitted a ten nesmie byť v budúcnosti.</w:t>
            </w:r>
          </w:p>
          <w:p w14:paraId="7C4B9731" w14:textId="77777777" w:rsidR="00BE0DEB" w:rsidRDefault="00BE0DEB" w:rsidP="00091F49">
            <w:pPr>
              <w:rPr>
                <w:rFonts w:eastAsia="Times New Roman"/>
                <w:szCs w:val="24"/>
              </w:rPr>
            </w:pPr>
            <w:r>
              <w:rPr>
                <w:rFonts w:eastAsia="Times New Roman"/>
                <w:szCs w:val="24"/>
              </w:rPr>
              <w:t>- platnosť medikačného záznamu (ak je kompletne vyplnená) musí byť tvorená pomocou následných dátumových položiek (dátum konca platnosti medikačného záznamu nesmie byť pred jeho začiatkom)</w:t>
            </w:r>
          </w:p>
          <w:p w14:paraId="7AF43852" w14:textId="77777777" w:rsidR="00BE0DEB" w:rsidRDefault="00BE0DEB" w:rsidP="00091F49">
            <w:pPr>
              <w:rPr>
                <w:rFonts w:eastAsia="Times New Roman"/>
                <w:szCs w:val="24"/>
              </w:rPr>
            </w:pPr>
            <w:r>
              <w:rPr>
                <w:rFonts w:eastAsia="Times New Roman"/>
                <w:szCs w:val="24"/>
              </w:rPr>
              <w:t>- V prípade zistených varovaní znalostného systému alebo preskripčných obmedzení má lekár možnosť zapísať medikačný záznam v nezmenenej forme aj napriek varovaniam znalostného systému. Urobí tak označením vynútený zápis. Ak je medikačný záznam označený s príznakom vynútený zápis, tak medikačný záznam musí mať naplnenú aj položku s dôvodom tohto zápisu (lekár je povinný uviesť s príznakom vynútený zápis aj dôvod vynúteného zápisu). Systém vyplnenie príznaku vynútený zápis a dôvodu vynúteného zápisu kontroluje aj naopak - ak medikačný záznam nie je označený príznakom vynútený zápis, tak nesmie byť vyplnený ani dôvod vynúteného zápisu.</w:t>
            </w:r>
          </w:p>
          <w:p w14:paraId="06219602" w14:textId="77777777" w:rsidR="00BE0DEB" w:rsidRDefault="00BE0DEB" w:rsidP="00091F49">
            <w:pPr>
              <w:rPr>
                <w:rFonts w:eastAsia="Times New Roman"/>
                <w:szCs w:val="24"/>
              </w:rPr>
            </w:pPr>
            <w:r>
              <w:rPr>
                <w:rFonts w:eastAsia="Times New Roman"/>
                <w:szCs w:val="24"/>
              </w:rPr>
              <w:t>- Ak medikácia vznikla na základe odporúčania, tak podávajúci lekár nemôže byť odborným lekárom (Odborný lekár nemôže písať na odporúčanie odborného lekára).</w:t>
            </w:r>
          </w:p>
          <w:p w14:paraId="518473B6" w14:textId="77777777" w:rsidR="00BE0DEB" w:rsidRDefault="00BE0DEB" w:rsidP="00091F49">
            <w:pPr>
              <w:rPr>
                <w:rFonts w:eastAsia="Times New Roman"/>
                <w:szCs w:val="24"/>
              </w:rPr>
            </w:pPr>
            <w:r>
              <w:rPr>
                <w:rFonts w:eastAsia="Times New Roman"/>
                <w:szCs w:val="24"/>
              </w:rPr>
              <w:t>- Ak lekár, ktorý na medikačnom zázname vystupuje (v ľubovolnej pozícii) má odbornosť s príznakom 'Neambulujúci lekár' (aktuálne kód 099), tak jeho identifikácia nesmie obsahovať odborný útvar PZS. Ak lekár má inú odbornosť ako 099, tak musí mať zadanú aj identifikáciu odborného útvaru PZS, v ktorom pracuje.</w:t>
            </w:r>
          </w:p>
          <w:p w14:paraId="6157F4AB" w14:textId="77777777" w:rsidR="00BE0DEB" w:rsidRDefault="00BE0DEB" w:rsidP="00091F49">
            <w:pPr>
              <w:rPr>
                <w:rFonts w:eastAsia="Times New Roman"/>
                <w:szCs w:val="24"/>
              </w:rPr>
            </w:pPr>
            <w:r>
              <w:rPr>
                <w:rFonts w:eastAsia="Times New Roman"/>
                <w:szCs w:val="24"/>
              </w:rPr>
              <w:t>- Na základe typu dávkovania v dávkovacej schéme systém vykonáva aj ďalšie kontroly :</w:t>
            </w:r>
          </w:p>
          <w:p w14:paraId="06521F03" w14:textId="77777777" w:rsidR="00BE0DEB" w:rsidRDefault="00BE0DEB" w:rsidP="00091F49">
            <w:pPr>
              <w:rPr>
                <w:rFonts w:eastAsia="Times New Roman"/>
                <w:szCs w:val="24"/>
              </w:rPr>
            </w:pPr>
            <w:r>
              <w:rPr>
                <w:rFonts w:eastAsia="Times New Roman"/>
                <w:szCs w:val="24"/>
              </w:rPr>
              <w:t xml:space="preserve">    - ak je typ dávkovania jednorazovo, tak dĺžka užívania musí byť rovná 1</w:t>
            </w:r>
          </w:p>
          <w:p w14:paraId="177C763B" w14:textId="77777777" w:rsidR="00BE0DEB" w:rsidRDefault="00BE0DEB" w:rsidP="00091F49">
            <w:pPr>
              <w:rPr>
                <w:rFonts w:eastAsia="Times New Roman"/>
                <w:szCs w:val="24"/>
              </w:rPr>
            </w:pPr>
            <w:r>
              <w:rPr>
                <w:rFonts w:eastAsia="Times New Roman"/>
                <w:szCs w:val="24"/>
              </w:rPr>
              <w:t xml:space="preserve">    - ak je typ dávkovania intervaly (101), tak je povinné zadanie aj detailnejších informácií o čase dávkovania. Detailnejšie informácie musia byť zadané toľkokrát, koľkokrát sa má dávka opakovať (pri iných typoch dávkovania detailnejšie informácie nesmú byť použité).</w:t>
            </w:r>
          </w:p>
          <w:p w14:paraId="1CD07B7E" w14:textId="77777777" w:rsidR="00BE0DEB" w:rsidRDefault="00BE0DEB" w:rsidP="00091F49">
            <w:pPr>
              <w:rPr>
                <w:rFonts w:eastAsia="Times New Roman"/>
                <w:szCs w:val="24"/>
              </w:rPr>
            </w:pPr>
            <w:r>
              <w:rPr>
                <w:rFonts w:eastAsia="Times New Roman"/>
                <w:szCs w:val="24"/>
              </w:rPr>
              <w:t>Pri detailizovaní musí byť zadaný aspoň jeden z údajov čas presne, čas približne, čas udalosť.</w:t>
            </w:r>
          </w:p>
          <w:p w14:paraId="051E643F" w14:textId="77777777" w:rsidR="00BE0DEB" w:rsidRDefault="00BE0DEB" w:rsidP="00091F49">
            <w:pPr>
              <w:rPr>
                <w:rFonts w:eastAsia="Times New Roman"/>
                <w:szCs w:val="24"/>
              </w:rPr>
            </w:pPr>
            <w:r>
              <w:rPr>
                <w:rFonts w:eastAsia="Times New Roman"/>
                <w:szCs w:val="24"/>
              </w:rPr>
              <w:t xml:space="preserve">- Systém v databáze NZIS skontroluje kódy (identifikátory) zaslané v medikačnom zázname :   </w:t>
            </w:r>
          </w:p>
          <w:p w14:paraId="79F885B2" w14:textId="77777777" w:rsidR="00BE0DEB" w:rsidRDefault="00BE0DEB" w:rsidP="00091F49">
            <w:pPr>
              <w:rPr>
                <w:rFonts w:eastAsia="Times New Roman"/>
                <w:szCs w:val="24"/>
              </w:rPr>
            </w:pPr>
            <w:r>
              <w:rPr>
                <w:rFonts w:eastAsia="Times New Roman"/>
                <w:szCs w:val="24"/>
              </w:rPr>
              <w:t xml:space="preserve">     - zadaná diagnóza pacienta musí byť existujúcim a platným kódom diagnózy (MKCH10)</w:t>
            </w:r>
          </w:p>
          <w:p w14:paraId="4E2E0270" w14:textId="77777777" w:rsidR="00BE0DEB" w:rsidRDefault="00BE0DEB" w:rsidP="00091F49">
            <w:pPr>
              <w:rPr>
                <w:rFonts w:eastAsia="Times New Roman"/>
                <w:szCs w:val="24"/>
              </w:rPr>
            </w:pPr>
            <w:r>
              <w:rPr>
                <w:rFonts w:eastAsia="Times New Roman"/>
                <w:szCs w:val="24"/>
              </w:rPr>
              <w:t xml:space="preserve">     - ak je predmetom medikácie liek, tak identifikátor lieku musí byť existujúcim identifikátorom lieku.</w:t>
            </w:r>
          </w:p>
          <w:p w14:paraId="5620576E" w14:textId="77777777" w:rsidR="00BE0DEB" w:rsidRDefault="00BE0DEB" w:rsidP="00091F49">
            <w:pPr>
              <w:rPr>
                <w:rFonts w:eastAsia="Times New Roman"/>
                <w:szCs w:val="24"/>
              </w:rPr>
            </w:pPr>
            <w:r>
              <w:rPr>
                <w:rFonts w:eastAsia="Times New Roman"/>
                <w:szCs w:val="24"/>
              </w:rPr>
              <w:t xml:space="preserve">     - ak je predmetom medikácie dietetická potravina, tak identifikátor dietetickej potraviny musí byť existujúcim identifikátorom dietetickej potraviny. </w:t>
            </w:r>
          </w:p>
          <w:p w14:paraId="31C70183" w14:textId="77777777" w:rsidR="00BE0DEB" w:rsidRDefault="00BE0DEB" w:rsidP="00091F49">
            <w:pPr>
              <w:rPr>
                <w:rFonts w:eastAsia="Times New Roman"/>
                <w:szCs w:val="24"/>
              </w:rPr>
            </w:pPr>
            <w:r>
              <w:rPr>
                <w:rFonts w:eastAsia="Times New Roman"/>
                <w:szCs w:val="24"/>
              </w:rPr>
              <w:t xml:space="preserve">     -  ak je predmetom medikácie zdravotnícka pomôcka, tak identifikátor zdravotníckej pomôcky musí byť existujúcim identifikátorom zdravotníckej pomôcky</w:t>
            </w:r>
          </w:p>
          <w:p w14:paraId="3A91BD4E" w14:textId="77777777" w:rsidR="00BE0DEB" w:rsidRDefault="00BE0DEB" w:rsidP="00091F49">
            <w:pPr>
              <w:rPr>
                <w:rFonts w:eastAsia="Times New Roman"/>
                <w:szCs w:val="24"/>
              </w:rPr>
            </w:pPr>
            <w:r>
              <w:rPr>
                <w:rFonts w:eastAsia="Times New Roman"/>
                <w:szCs w:val="24"/>
              </w:rPr>
              <w:t xml:space="preserve">     -  ak je predmetom medikácie individuálne pripravovaný liek, tak každý identifikátor zložky lieku musí byť existujúcim a platným identifikátorom farmaceutickej suroviny. Ak sa jedná o IPL - </w:t>
            </w:r>
            <w:r>
              <w:rPr>
                <w:rFonts w:eastAsia="Times New Roman"/>
                <w:szCs w:val="24"/>
              </w:rPr>
              <w:lastRenderedPageBreak/>
              <w:t>magistraliter prípravok definovaný v slovenskom farmaceutickom kódexe, tak tento musí byť zadaný pomocou existujúceho identifikátora magistraliter prípravku.</w:t>
            </w:r>
          </w:p>
          <w:p w14:paraId="04183474" w14:textId="77777777" w:rsidR="00BE0DEB" w:rsidRDefault="00BE0DEB" w:rsidP="00091F49">
            <w:pPr>
              <w:rPr>
                <w:rFonts w:eastAsia="Times New Roman"/>
                <w:szCs w:val="24"/>
              </w:rPr>
            </w:pPr>
            <w:r>
              <w:rPr>
                <w:rFonts w:eastAsia="Times New Roman"/>
                <w:szCs w:val="24"/>
              </w:rPr>
              <w:t xml:space="preserve">Kontroly platnosti identifikátorov číselníkových údajov (ako napr. diagnóza, farmaceutická surovina, lieková forma alebo cesta podania) systém kontroluje resp. nekontroluje na základe nastavenia systémového parametra pre daný číselník. </w:t>
            </w:r>
          </w:p>
          <w:p w14:paraId="2FA0F4D3" w14:textId="77777777" w:rsidR="00BE0DEB" w:rsidRDefault="00BE0DEB" w:rsidP="00091F49">
            <w:pPr>
              <w:rPr>
                <w:rFonts w:eastAsia="Times New Roman"/>
                <w:szCs w:val="24"/>
              </w:rPr>
            </w:pPr>
            <w:r>
              <w:rPr>
                <w:rFonts w:eastAsia="Times New Roman"/>
                <w:szCs w:val="24"/>
              </w:rPr>
              <w:t>Ak je parameter nastavený tak, aby systém pri príslušnom číselníku kontroloval platnosť zaslaného identifikátora, tak identifikátor v správe musí byť existujúcim a platným identifikátorom záznamu v príslušnom číselníku.</w:t>
            </w:r>
          </w:p>
          <w:p w14:paraId="4CDCFC59" w14:textId="77777777" w:rsidR="00BE0DEB" w:rsidRDefault="00BE0DEB" w:rsidP="00091F49">
            <w:pPr>
              <w:rPr>
                <w:rFonts w:eastAsia="Times New Roman"/>
                <w:szCs w:val="24"/>
              </w:rPr>
            </w:pPr>
            <w:r>
              <w:rPr>
                <w:rFonts w:eastAsia="Times New Roman"/>
                <w:szCs w:val="24"/>
              </w:rPr>
              <w:t>Ak je parameter nastavený tak, aby nekontroloval platnosť identifikátora v danom číselníku (alebo ak parameter neexistuje), tak postačuje aby zaslaný identifikátor existoval (nemusí byť v danom čase platný).</w:t>
            </w:r>
          </w:p>
          <w:p w14:paraId="54C9B6ED" w14:textId="77777777" w:rsidR="00BE0DEB" w:rsidRDefault="00BE0DEB" w:rsidP="00091F49">
            <w:pPr>
              <w:rPr>
                <w:rFonts w:eastAsia="Times New Roman"/>
                <w:szCs w:val="24"/>
              </w:rPr>
            </w:pPr>
            <w:r>
              <w:rPr>
                <w:rFonts w:eastAsia="Times New Roman"/>
                <w:szCs w:val="24"/>
              </w:rPr>
              <w:t>Pri kontrolách identifikátorov položiek z registrov (ako napr. liek, zdravotnícka pomôcka alebo dietetická potravina) systém kontroluje iba existenciu identifikátora v príslušnom zozname.</w:t>
            </w:r>
          </w:p>
          <w:p w14:paraId="597B7EB5" w14:textId="77777777" w:rsidR="00BE0DEB" w:rsidRDefault="00BE0DEB" w:rsidP="00091F49">
            <w:pPr>
              <w:rPr>
                <w:rFonts w:eastAsia="Times New Roman"/>
                <w:szCs w:val="24"/>
              </w:rPr>
            </w:pPr>
            <w:r>
              <w:rPr>
                <w:rFonts w:eastAsia="Times New Roman"/>
                <w:szCs w:val="24"/>
              </w:rPr>
              <w:t>- Ak je predmetom medikácie liek, zdravotnícka pomôcka alebo dietetická potravina, tak vstupné údaje musia obsahovať informáciu o podanom / poskytnutom množstve (počet kusov, počet balení, ...).</w:t>
            </w:r>
          </w:p>
          <w:p w14:paraId="71B8D312" w14:textId="77777777" w:rsidR="00BE0DEB" w:rsidRDefault="00BE0DEB" w:rsidP="00091F49">
            <w:pPr>
              <w:rPr>
                <w:rFonts w:eastAsia="Times New Roman"/>
                <w:szCs w:val="24"/>
              </w:rPr>
            </w:pPr>
            <w:r>
              <w:rPr>
                <w:rFonts w:eastAsia="Times New Roman"/>
                <w:szCs w:val="24"/>
              </w:rPr>
              <w:t>Ak je predmetom medikácie IPL (individuálne pripravovaný liek), tak musí byť uvedené celkové podané / poskytnuté množstvo tohto lieku.</w:t>
            </w:r>
          </w:p>
          <w:p w14:paraId="5A865A44" w14:textId="77777777" w:rsidR="00BE0DEB" w:rsidRDefault="00BE0DEB" w:rsidP="00091F49">
            <w:pPr>
              <w:rPr>
                <w:szCs w:val="24"/>
              </w:rPr>
            </w:pPr>
            <w:r>
              <w:rPr>
                <w:rFonts w:eastAsia="Times New Roman"/>
                <w:szCs w:val="24"/>
              </w:rPr>
              <w:t>Nezrovnalosti (chyby) zistené vykonaním popísaných kontrol sú závažné  = zabránia založeniu medikačného záznamu v systéme NZIS.</w:t>
            </w:r>
          </w:p>
        </w:tc>
      </w:tr>
      <w:tr w:rsidR="00BE0DEB" w14:paraId="31E3488C"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846EE08"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642671A9"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CEN-EN13606-COMPOSITION.Medikacny_zaznam.v1.adl</w:t>
            </w:r>
            <w:r>
              <w:rPr>
                <w:szCs w:val="24"/>
              </w:rPr>
              <w:fldChar w:fldCharType="end"/>
            </w:r>
          </w:p>
        </w:tc>
      </w:tr>
      <w:tr w:rsidR="00BE0DEB" w14:paraId="1A801581"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762E8C4"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2888931A"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ZapisMedikacnyZaznam_Response.xsd</w:t>
            </w:r>
            <w:r>
              <w:rPr>
                <w:szCs w:val="24"/>
              </w:rPr>
              <w:fldChar w:fldCharType="end"/>
            </w:r>
          </w:p>
        </w:tc>
      </w:tr>
      <w:tr w:rsidR="00BE0DEB" w14:paraId="0FFBD59C"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EC5AD29"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4090D9AF" w14:textId="77777777" w:rsidR="00BE0DEB" w:rsidRDefault="00BE0DEB" w:rsidP="00091F49">
            <w:pPr>
              <w:rPr>
                <w:szCs w:val="24"/>
              </w:rPr>
            </w:pPr>
            <w: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end"/>
            </w:r>
          </w:p>
        </w:tc>
      </w:tr>
    </w:tbl>
    <w:p w14:paraId="3F36F2C7" w14:textId="700B40B5" w:rsidR="00BE0DEB" w:rsidRDefault="00BE0DEB" w:rsidP="00BE0DEB">
      <w:pPr>
        <w:rPr>
          <w:rFonts w:ascii="Times New Roman" w:eastAsia="Times New Roman" w:hAnsi="Times New Roman"/>
          <w:szCs w:val="24"/>
        </w:rPr>
      </w:pPr>
      <w:r>
        <w:rPr>
          <w:rFonts w:eastAsia="Times New Roman"/>
          <w:szCs w:val="24"/>
          <w:lang w:val="en-US"/>
        </w:rPr>
        <w:t xml:space="preserve"> </w:t>
      </w:r>
      <w:bookmarkEnd w:id="144"/>
      <w:r>
        <w:rPr>
          <w:rFonts w:eastAsia="Times New Roman"/>
          <w:szCs w:val="24"/>
          <w:lang w:val="en-US"/>
        </w:rPr>
        <w:t xml:space="preserve">  </w:t>
      </w:r>
      <w:bookmarkEnd w:id="141"/>
      <w:bookmarkEnd w:id="142"/>
    </w:p>
    <w:bookmarkStart w:id="145" w:name="VyhladajMedikacneZaznamy"/>
    <w:bookmarkStart w:id="146" w:name="BKM_A52E184C_DE2A_430c_A175_2A275182D3CB"/>
    <w:p w14:paraId="3A0C899F"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47" w:name="_Toc19872003"/>
      <w:r>
        <w:rPr>
          <w:rFonts w:eastAsia="Times New Roman"/>
          <w:bCs w:val="0"/>
          <w:szCs w:val="24"/>
        </w:rPr>
        <w:t>VyhladajMedikacneZaznamy</w:t>
      </w:r>
      <w:bookmarkEnd w:id="147"/>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4C734188"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7560FE8" w14:textId="77777777" w:rsidR="00BE0DEB" w:rsidRDefault="00BE0DEB" w:rsidP="00091F49">
            <w:pPr>
              <w:rPr>
                <w:szCs w:val="24"/>
              </w:rPr>
            </w:pPr>
            <w:bookmarkStart w:id="148" w:name="BKM_1B0976E4_27FB_4d5f_B52B_5275BBE38408"/>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4BAD250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VyhladajMedikacneZaznamy</w:t>
            </w:r>
            <w:r>
              <w:rPr>
                <w:szCs w:val="24"/>
              </w:rPr>
              <w:fldChar w:fldCharType="end"/>
            </w:r>
          </w:p>
        </w:tc>
      </w:tr>
      <w:tr w:rsidR="00BE0DEB" w14:paraId="09028A50"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7CA5E820"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03C71F25"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Lekára</w:t>
            </w:r>
            <w:r>
              <w:rPr>
                <w:szCs w:val="24"/>
              </w:rPr>
              <w:fldChar w:fldCharType="end"/>
            </w:r>
          </w:p>
        </w:tc>
      </w:tr>
      <w:tr w:rsidR="00BE0DEB" w14:paraId="02CD73E7"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180D78F"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06DA6125"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vyhľadáva Medikačné záznamy v NZIS</w:t>
            </w:r>
            <w:r>
              <w:rPr>
                <w:szCs w:val="24"/>
              </w:rPr>
              <w:fldChar w:fldCharType="end"/>
            </w:r>
          </w:p>
        </w:tc>
      </w:tr>
      <w:tr w:rsidR="00BE0DEB" w14:paraId="32CBD080"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EE425E2"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318E1517"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BE0DEB" w14:paraId="5443BF3E"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00A7A5E"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3D054702"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VyhladajMedikacneZaznamy (Vyhľadaj Medikačné Záznamy) poskytuje Informačným systémom Lekárov (IS Lekára) zoznam Medikačných záznamov daného Prijímateľa zdravotnej starostlivosti (PrZS) načítaných z Národného Zdravotníckeho Informačného Systému (NZIS).</w:t>
            </w:r>
          </w:p>
          <w:p w14:paraId="0E81EFEC" w14:textId="77777777" w:rsidR="00BE0DEB" w:rsidRDefault="00BE0DEB" w:rsidP="00091F49">
            <w:pPr>
              <w:rPr>
                <w:rFonts w:eastAsia="Times New Roman"/>
                <w:szCs w:val="24"/>
              </w:rPr>
            </w:pPr>
          </w:p>
          <w:p w14:paraId="29DDDC32" w14:textId="77777777" w:rsidR="00BE0DEB" w:rsidRDefault="00BE0DEB" w:rsidP="00091F49">
            <w:pPr>
              <w:rPr>
                <w:rFonts w:eastAsia="Times New Roman"/>
                <w:szCs w:val="24"/>
              </w:rPr>
            </w:pPr>
            <w:r>
              <w:rPr>
                <w:rFonts w:eastAsia="Times New Roman"/>
                <w:szCs w:val="24"/>
              </w:rPr>
              <w:t>Táto služba je použiteľná pre Zdravotníckych pracovníkov - lekárov. Rozsah prístupu pre daného používateľa bude riadený v súlade s oprávneniami na prístup k zdravotnej dokumentácií osoby danými legislatívou a správou súhlasov, ktorá riadi povolenia pre prístup k záznamom uloženým v Národnom registri základných zdravotných údajov (NRZZÚ).</w:t>
            </w:r>
          </w:p>
          <w:p w14:paraId="3F552B21" w14:textId="77777777" w:rsidR="00BE0DEB" w:rsidRDefault="00BE0DEB" w:rsidP="00091F49">
            <w:pPr>
              <w:rPr>
                <w:rFonts w:eastAsia="Times New Roman"/>
                <w:szCs w:val="24"/>
              </w:rPr>
            </w:pPr>
          </w:p>
          <w:p w14:paraId="416456F9" w14:textId="77777777" w:rsidR="00BE0DEB" w:rsidRDefault="00BE0DEB" w:rsidP="00091F49">
            <w:pPr>
              <w:rPr>
                <w:rFonts w:eastAsia="Times New Roman"/>
                <w:szCs w:val="24"/>
              </w:rPr>
            </w:pPr>
            <w:r>
              <w:rPr>
                <w:rFonts w:eastAsia="Times New Roman"/>
                <w:szCs w:val="24"/>
              </w:rPr>
              <w:lastRenderedPageBreak/>
              <w:t>Na základe vstupných vyhľadávacích kritérií a oprávnení na prístup služba vyhľadá záznamy a vráti ich. Na výstupe sú Medikačné záznamy (záznamy o priamom podaní liečebného prostriedku lekárom) a záznamy o liečbe v štruktúre medikačných záznamov. Sú to záznamy o liečebných prostriedkoch, ktoré boli prijímateľovi vydané v lekárni/výdajni na základe lekárskeho predpisu. Tieto záznamy nevznikajú zápisom lekára alebo farmaceuta, ale synteticky ich vytvára NZIS na základe údajov eReceptu a Dispenzačného záznamu.</w:t>
            </w:r>
          </w:p>
          <w:p w14:paraId="41695AF6" w14:textId="77777777" w:rsidR="00BE0DEB" w:rsidRDefault="00BE0DEB" w:rsidP="00091F49">
            <w:pPr>
              <w:rPr>
                <w:rFonts w:eastAsia="Times New Roman"/>
                <w:szCs w:val="24"/>
              </w:rPr>
            </w:pPr>
            <w:r>
              <w:rPr>
                <w:rFonts w:eastAsia="Times New Roman"/>
                <w:szCs w:val="24"/>
              </w:rPr>
              <w:t>Typ záznamu je rozlíšený v údajoch o pôvode záznamu - záznamy o liečbe majú vždy hodnotu "NaZakladeLekarskehoPredpisu".</w:t>
            </w:r>
          </w:p>
          <w:p w14:paraId="01D3544E" w14:textId="77777777" w:rsidR="00BE0DEB" w:rsidRDefault="00BE0DEB" w:rsidP="00091F49">
            <w:pPr>
              <w:rPr>
                <w:rFonts w:eastAsia="Times New Roman"/>
                <w:szCs w:val="24"/>
              </w:rPr>
            </w:pPr>
          </w:p>
          <w:p w14:paraId="2355EC02" w14:textId="77777777" w:rsidR="00BE0DEB" w:rsidRDefault="00BE0DEB" w:rsidP="00091F49">
            <w:pPr>
              <w:rPr>
                <w:rFonts w:eastAsia="Times New Roman"/>
                <w:szCs w:val="24"/>
              </w:rPr>
            </w:pPr>
            <w:r>
              <w:rPr>
                <w:rFonts w:eastAsia="Times New Roman"/>
                <w:szCs w:val="24"/>
              </w:rPr>
              <w:t>Všetky jednotlivé atribúty sú popísané v detailnej štruktúre archetypu Medikačného záznamu.</w:t>
            </w:r>
          </w:p>
          <w:p w14:paraId="324BE0FF" w14:textId="77777777" w:rsidR="00BE0DEB" w:rsidRDefault="00BE0DEB" w:rsidP="00091F49">
            <w:pPr>
              <w:rPr>
                <w:rFonts w:eastAsia="Times New Roman"/>
                <w:szCs w:val="24"/>
              </w:rPr>
            </w:pPr>
          </w:p>
          <w:p w14:paraId="24036012" w14:textId="77777777" w:rsidR="00BE0DEB" w:rsidRDefault="00BE0DEB" w:rsidP="00091F49">
            <w:pPr>
              <w:rPr>
                <w:rFonts w:eastAsia="Times New Roman"/>
                <w:szCs w:val="24"/>
              </w:rPr>
            </w:pPr>
            <w:r>
              <w:rPr>
                <w:rFonts w:eastAsia="Times New Roman"/>
                <w:szCs w:val="24"/>
              </w:rPr>
              <w:t>Podmienky:</w:t>
            </w:r>
          </w:p>
          <w:p w14:paraId="30894651" w14:textId="77777777" w:rsidR="00BE0DEB" w:rsidRDefault="00BE0DEB" w:rsidP="00091F49">
            <w:pPr>
              <w:rPr>
                <w:rFonts w:eastAsia="Times New Roman"/>
                <w:szCs w:val="24"/>
              </w:rPr>
            </w:pPr>
            <w:r>
              <w:rPr>
                <w:rFonts w:eastAsia="Times New Roman"/>
                <w:szCs w:val="24"/>
              </w:rPr>
              <w:t>Službu môže volať len identifikovaný, autentifikovaný a autorizovaný Zdravotnícky pracovník.</w:t>
            </w:r>
          </w:p>
          <w:p w14:paraId="1D5B589C" w14:textId="77777777" w:rsidR="00BE0DEB" w:rsidRDefault="00BE0DEB" w:rsidP="00091F49">
            <w:pPr>
              <w:rPr>
                <w:rFonts w:eastAsia="Times New Roman"/>
                <w:szCs w:val="24"/>
              </w:rPr>
            </w:pPr>
          </w:p>
          <w:p w14:paraId="54632194" w14:textId="77777777" w:rsidR="00BE0DEB" w:rsidRDefault="00BE0DEB" w:rsidP="00091F49">
            <w:pPr>
              <w:rPr>
                <w:rFonts w:eastAsia="Times New Roman"/>
                <w:szCs w:val="24"/>
              </w:rPr>
            </w:pPr>
            <w:r>
              <w:rPr>
                <w:rFonts w:eastAsia="Times New Roman"/>
                <w:szCs w:val="24"/>
              </w:rPr>
              <w:t>Medikačné záznamy je možné vyhľadávať len pre konkrétneho Prijímateľa zdravotnej starostlivosti, t.j. nie napríklad za nejaké časové obdobie pre viacerých PrZS.</w:t>
            </w:r>
          </w:p>
          <w:p w14:paraId="7A0BFA7C" w14:textId="77777777" w:rsidR="00BE0DEB" w:rsidRDefault="00BE0DEB" w:rsidP="00091F49">
            <w:pPr>
              <w:rPr>
                <w:rFonts w:eastAsia="Times New Roman"/>
                <w:szCs w:val="24"/>
              </w:rPr>
            </w:pPr>
          </w:p>
          <w:p w14:paraId="38957171" w14:textId="77777777" w:rsidR="00BE0DEB" w:rsidRDefault="00BE0DEB" w:rsidP="00091F49">
            <w:pPr>
              <w:rPr>
                <w:rFonts w:eastAsia="Times New Roman"/>
                <w:szCs w:val="24"/>
              </w:rPr>
            </w:pPr>
            <w:r>
              <w:rPr>
                <w:rFonts w:eastAsia="Times New Roman"/>
                <w:szCs w:val="24"/>
              </w:rPr>
              <w:t>Záznamy sú vo výstupe zoradené podľa dátumu "platnosť od" medikačného záznamu, najnovšie ako prvé.</w:t>
            </w:r>
          </w:p>
          <w:p w14:paraId="582DC268" w14:textId="77777777" w:rsidR="00BE0DEB" w:rsidRDefault="00BE0DEB" w:rsidP="00091F49">
            <w:pPr>
              <w:rPr>
                <w:rFonts w:eastAsia="Times New Roman"/>
                <w:szCs w:val="24"/>
              </w:rPr>
            </w:pPr>
          </w:p>
          <w:p w14:paraId="6E87FF1F" w14:textId="77777777" w:rsidR="00BE0DEB" w:rsidRDefault="00BE0DEB" w:rsidP="00091F49">
            <w:pPr>
              <w:rPr>
                <w:rFonts w:eastAsia="Times New Roman"/>
                <w:szCs w:val="24"/>
              </w:rPr>
            </w:pPr>
            <w:r>
              <w:rPr>
                <w:rFonts w:eastAsia="Times New Roman"/>
                <w:szCs w:val="24"/>
              </w:rPr>
              <w:t>V prípade, ak sa nenájde žiaden záznam, tak na výstupe služby je prázdny zoznam.</w:t>
            </w:r>
          </w:p>
          <w:p w14:paraId="72534550" w14:textId="77777777" w:rsidR="00BE0DEB" w:rsidRDefault="00BE0DEB" w:rsidP="00091F49">
            <w:pPr>
              <w:rPr>
                <w:rFonts w:eastAsia="Times New Roman"/>
                <w:szCs w:val="24"/>
              </w:rPr>
            </w:pPr>
          </w:p>
          <w:p w14:paraId="7F971468" w14:textId="77777777" w:rsidR="00BE0DEB" w:rsidRDefault="00BE0DEB" w:rsidP="00091F49">
            <w:pPr>
              <w:rPr>
                <w:rFonts w:eastAsia="Times New Roman"/>
                <w:szCs w:val="24"/>
              </w:rPr>
            </w:pPr>
            <w:r>
              <w:rPr>
                <w:rFonts w:eastAsia="Times New Roman"/>
                <w:szCs w:val="24"/>
              </w:rPr>
              <w:t>Výnimky:</w:t>
            </w:r>
          </w:p>
          <w:p w14:paraId="61F6CDD8" w14:textId="77777777" w:rsidR="00BE0DEB" w:rsidRDefault="00BE0DEB" w:rsidP="00091F49">
            <w:pPr>
              <w:rPr>
                <w:szCs w:val="24"/>
              </w:rPr>
            </w:pPr>
            <w:r>
              <w:rPr>
                <w:rFonts w:eastAsia="Times New Roman"/>
                <w:szCs w:val="24"/>
              </w:rPr>
              <w:t>&lt;StrankovanieMimoRozsah&gt; - Požadované stránkovanie je mimo povoleného rozsahu.</w:t>
            </w:r>
          </w:p>
        </w:tc>
      </w:tr>
      <w:tr w:rsidR="00BE0DEB" w14:paraId="1B94AFDC"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60C9D51"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6CFC0690"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VyhladajMedikacneZaznamy_Request.xsd</w:t>
            </w:r>
            <w:r>
              <w:rPr>
                <w:szCs w:val="24"/>
              </w:rPr>
              <w:fldChar w:fldCharType="end"/>
            </w:r>
          </w:p>
        </w:tc>
      </w:tr>
      <w:tr w:rsidR="00BE0DEB" w14:paraId="422AF979"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22B53FA"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43417B7B"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CEN-EN13606-COMPOSITION.Medikacny_zaznam.v1.adl</w:t>
            </w:r>
            <w:r>
              <w:rPr>
                <w:szCs w:val="24"/>
              </w:rPr>
              <w:fldChar w:fldCharType="end"/>
            </w:r>
          </w:p>
        </w:tc>
      </w:tr>
      <w:tr w:rsidR="00BE0DEB" w14:paraId="5396E67D"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5B15DFE"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006F943F"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LIEK</w:t>
            </w:r>
            <w:r>
              <w:rPr>
                <w:szCs w:val="24"/>
              </w:rPr>
              <w:fldChar w:fldCharType="end"/>
            </w:r>
          </w:p>
        </w:tc>
      </w:tr>
    </w:tbl>
    <w:bookmarkEnd w:id="148"/>
    <w:p w14:paraId="6D93648F" w14:textId="33555AAB" w:rsidR="00BE0DEB" w:rsidRDefault="00BE0DEB" w:rsidP="00BE0DEB">
      <w:pPr>
        <w:rPr>
          <w:rFonts w:ascii="Times New Roman" w:eastAsia="Times New Roman" w:hAnsi="Times New Roman"/>
          <w:szCs w:val="24"/>
        </w:rPr>
      </w:pPr>
      <w:r>
        <w:rPr>
          <w:rFonts w:eastAsia="Times New Roman"/>
          <w:szCs w:val="24"/>
          <w:lang w:val="en-US"/>
        </w:rPr>
        <w:t xml:space="preserve">  </w:t>
      </w:r>
      <w:bookmarkEnd w:id="145"/>
      <w:bookmarkEnd w:id="146"/>
    </w:p>
    <w:bookmarkStart w:id="149" w:name="StornujMedikacnyZaznam"/>
    <w:bookmarkStart w:id="150" w:name="BKM_B786B6AB_67D2_4df6_95C5_9B448BB2EB1B"/>
    <w:p w14:paraId="4A85AEAB"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51" w:name="_Toc19872004"/>
      <w:r>
        <w:rPr>
          <w:rFonts w:eastAsia="Times New Roman"/>
          <w:bCs w:val="0"/>
          <w:szCs w:val="24"/>
        </w:rPr>
        <w:t>StornujMedikacnyZaznam</w:t>
      </w:r>
      <w:bookmarkEnd w:id="151"/>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5A38C8CD"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10F715CE" w14:textId="77777777" w:rsidR="00BE0DEB" w:rsidRDefault="00BE0DEB" w:rsidP="00091F49">
            <w:pPr>
              <w:rPr>
                <w:szCs w:val="24"/>
              </w:rPr>
            </w:pPr>
            <w:bookmarkStart w:id="152" w:name="BKM_66A5A1EA_F51C_435a_A8FE_DE6262CC4ADF"/>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720C3AC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StornujMedikacnyZaznam</w:t>
            </w:r>
            <w:r>
              <w:rPr>
                <w:szCs w:val="24"/>
              </w:rPr>
              <w:fldChar w:fldCharType="end"/>
            </w:r>
          </w:p>
        </w:tc>
      </w:tr>
      <w:tr w:rsidR="00BE0DEB" w14:paraId="2A5057B1"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F7C43E7"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6D45D02E"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Lekára</w:t>
            </w:r>
            <w:r>
              <w:rPr>
                <w:szCs w:val="24"/>
              </w:rPr>
              <w:fldChar w:fldCharType="end"/>
            </w:r>
          </w:p>
        </w:tc>
      </w:tr>
      <w:tr w:rsidR="00BE0DEB" w14:paraId="41F88EFB"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6740F931"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42A4A91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stornuje medikačný záznam v NZIS</w:t>
            </w:r>
            <w:r>
              <w:rPr>
                <w:szCs w:val="24"/>
              </w:rPr>
              <w:fldChar w:fldCharType="end"/>
            </w:r>
          </w:p>
        </w:tc>
      </w:tr>
      <w:tr w:rsidR="00BE0DEB" w14:paraId="290819D8"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7921E07"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3B96F37F"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 Asynchrónny</w:t>
            </w:r>
            <w:r>
              <w:rPr>
                <w:szCs w:val="24"/>
              </w:rPr>
              <w:fldChar w:fldCharType="end"/>
            </w:r>
          </w:p>
        </w:tc>
      </w:tr>
      <w:tr w:rsidR="00BE0DEB" w14:paraId="42578B11"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6D42A9E" w14:textId="77777777" w:rsidR="00BE0DEB" w:rsidRDefault="00BE0DEB" w:rsidP="00091F49">
            <w:pPr>
              <w:rPr>
                <w:szCs w:val="24"/>
              </w:rPr>
            </w:pPr>
            <w:r>
              <w:rPr>
                <w:rFonts w:eastAsia="Times New Roman"/>
                <w:szCs w:val="24"/>
              </w:rPr>
              <w:lastRenderedPageBreak/>
              <w:t>Popis</w:t>
            </w:r>
          </w:p>
        </w:tc>
        <w:tc>
          <w:tcPr>
            <w:tcW w:w="7200" w:type="dxa"/>
            <w:tcBorders>
              <w:top w:val="single" w:sz="2" w:space="0" w:color="auto"/>
              <w:left w:val="single" w:sz="2" w:space="0" w:color="auto"/>
              <w:bottom w:val="single" w:sz="2" w:space="0" w:color="auto"/>
              <w:right w:val="single" w:sz="2" w:space="0" w:color="auto"/>
            </w:tcBorders>
            <w:vAlign w:val="center"/>
          </w:tcPr>
          <w:p w14:paraId="0473BD41"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 xml:space="preserve">Služba StornujMedikacnyZaznam (Stornuj Medikačný Záznam) poskytuje Informačným systémom Lekárov (IS Lekára) rozhranie pre stornovanie existujúceho Medikačného záznamu. </w:t>
            </w:r>
          </w:p>
          <w:p w14:paraId="67300F86" w14:textId="77777777" w:rsidR="00BE0DEB" w:rsidRDefault="00BE0DEB" w:rsidP="00091F49">
            <w:pPr>
              <w:rPr>
                <w:rFonts w:eastAsia="Times New Roman"/>
                <w:szCs w:val="24"/>
              </w:rPr>
            </w:pPr>
          </w:p>
          <w:p w14:paraId="39D06843" w14:textId="77777777" w:rsidR="00BE0DEB" w:rsidRDefault="00BE0DEB" w:rsidP="00091F49">
            <w:pPr>
              <w:rPr>
                <w:rFonts w:eastAsia="Times New Roman"/>
                <w:szCs w:val="24"/>
              </w:rPr>
            </w:pPr>
            <w:r>
              <w:rPr>
                <w:rFonts w:eastAsia="Times New Roman"/>
                <w:szCs w:val="24"/>
              </w:rPr>
              <w:t>Storno Medikačného záznamu sa používa v situáciách, keď Medikačný záznam vznikol omylom (napríklad preklep).</w:t>
            </w:r>
          </w:p>
          <w:p w14:paraId="0B3CB15A" w14:textId="77777777" w:rsidR="00BE0DEB" w:rsidRDefault="00BE0DEB" w:rsidP="00091F49">
            <w:pPr>
              <w:rPr>
                <w:rFonts w:eastAsia="Times New Roman"/>
                <w:szCs w:val="24"/>
              </w:rPr>
            </w:pPr>
          </w:p>
          <w:p w14:paraId="326C8976" w14:textId="77777777" w:rsidR="00BE0DEB" w:rsidRDefault="00BE0DEB" w:rsidP="00091F49">
            <w:pPr>
              <w:rPr>
                <w:rFonts w:eastAsia="Times New Roman"/>
                <w:szCs w:val="24"/>
              </w:rPr>
            </w:pPr>
            <w:r>
              <w:rPr>
                <w:rFonts w:eastAsia="Times New Roman"/>
                <w:szCs w:val="24"/>
              </w:rPr>
              <w:t>Stornovať Medikačný Záznam môže iba osoba, ktorá Medikačný Záznam vytvorila.</w:t>
            </w:r>
          </w:p>
          <w:p w14:paraId="08E23D73" w14:textId="77777777" w:rsidR="00BE0DEB" w:rsidRDefault="00BE0DEB" w:rsidP="00091F49">
            <w:pPr>
              <w:rPr>
                <w:rFonts w:eastAsia="Times New Roman"/>
                <w:szCs w:val="24"/>
              </w:rPr>
            </w:pPr>
          </w:p>
          <w:p w14:paraId="6A5C267D" w14:textId="77777777" w:rsidR="00BE0DEB" w:rsidRDefault="00BE0DEB" w:rsidP="00091F49">
            <w:pPr>
              <w:rPr>
                <w:rFonts w:eastAsia="Times New Roman"/>
                <w:szCs w:val="24"/>
              </w:rPr>
            </w:pPr>
            <w:r>
              <w:rPr>
                <w:rFonts w:eastAsia="Times New Roman"/>
                <w:szCs w:val="24"/>
              </w:rPr>
              <w:t>Stornovať Medikačný záznam je možné len v prípade, ak k nemu neexistuje dispenzačný záznam. Nie je možné stornovať už stornovaný záznam, a nie je povolené stornovať neplatnené medikačné záznamy.</w:t>
            </w:r>
          </w:p>
          <w:p w14:paraId="6C3D6EB6" w14:textId="77777777" w:rsidR="00BE0DEB" w:rsidRDefault="00BE0DEB" w:rsidP="00091F49">
            <w:pPr>
              <w:rPr>
                <w:rFonts w:eastAsia="Times New Roman"/>
                <w:szCs w:val="24"/>
              </w:rPr>
            </w:pPr>
          </w:p>
          <w:p w14:paraId="0BCD2C23" w14:textId="77777777" w:rsidR="00BE0DEB" w:rsidRDefault="00BE0DEB" w:rsidP="00091F49">
            <w:pPr>
              <w:rPr>
                <w:rFonts w:eastAsia="Times New Roman"/>
                <w:szCs w:val="24"/>
              </w:rPr>
            </w:pPr>
            <w:r>
              <w:rPr>
                <w:rFonts w:eastAsia="Times New Roman"/>
                <w:szCs w:val="24"/>
              </w:rPr>
              <w:t>Stornovanie sa vykoná nastavením príznaku „stornovaný“.</w:t>
            </w:r>
          </w:p>
          <w:p w14:paraId="59230378" w14:textId="77777777" w:rsidR="00BE0DEB" w:rsidRDefault="00BE0DEB" w:rsidP="00091F49">
            <w:pPr>
              <w:rPr>
                <w:rFonts w:eastAsia="Times New Roman"/>
                <w:szCs w:val="24"/>
              </w:rPr>
            </w:pPr>
          </w:p>
          <w:p w14:paraId="2F48FABF" w14:textId="77777777" w:rsidR="00BE0DEB" w:rsidRDefault="00BE0DEB" w:rsidP="00091F49">
            <w:pPr>
              <w:rPr>
                <w:rFonts w:eastAsia="Times New Roman"/>
                <w:szCs w:val="24"/>
              </w:rPr>
            </w:pPr>
            <w:r>
              <w:rPr>
                <w:rFonts w:eastAsia="Times New Roman"/>
                <w:szCs w:val="24"/>
              </w:rPr>
              <w:t>Podmienky :</w:t>
            </w:r>
          </w:p>
          <w:p w14:paraId="1DC8374C" w14:textId="77777777" w:rsidR="00BE0DEB" w:rsidRDefault="00BE0DEB" w:rsidP="00091F49">
            <w:pPr>
              <w:rPr>
                <w:rFonts w:eastAsia="Times New Roman"/>
                <w:szCs w:val="24"/>
              </w:rPr>
            </w:pPr>
            <w:r>
              <w:rPr>
                <w:rFonts w:eastAsia="Times New Roman"/>
                <w:szCs w:val="24"/>
              </w:rPr>
              <w:t>Službu môže volať len identifikovaný, autentifikovaný a autorizovaný Zdravotnícky pracovník - osoba oprávnená predpisovať lieky, dietetické potraviny alebo zdravotnícke pomôcky.</w:t>
            </w:r>
          </w:p>
          <w:p w14:paraId="24FE2425" w14:textId="77777777" w:rsidR="00BE0DEB" w:rsidRDefault="00BE0DEB" w:rsidP="00091F49">
            <w:pPr>
              <w:rPr>
                <w:rFonts w:eastAsia="Times New Roman"/>
                <w:szCs w:val="24"/>
              </w:rPr>
            </w:pPr>
          </w:p>
          <w:p w14:paraId="44BD687F" w14:textId="77777777" w:rsidR="00BE0DEB" w:rsidRDefault="00BE0DEB" w:rsidP="00091F49">
            <w:pPr>
              <w:rPr>
                <w:rFonts w:eastAsia="Times New Roman"/>
                <w:szCs w:val="24"/>
              </w:rPr>
            </w:pPr>
            <w:r>
              <w:rPr>
                <w:rFonts w:eastAsia="Times New Roman"/>
                <w:szCs w:val="24"/>
              </w:rPr>
              <w:t>Na stronovanie medikačného záznamu sa používa ADL medikačný záznam. Na vstupe do služby sa však nevyplnia údaje pôvodného medikačného záznamu - časť &lt;content&gt; musí zostať prázdna. Je potrebné použiť len časti &lt;archetype_id&gt;, &lt;rc_id&gt;, &lt;synthesised&gt;, &lt;sensitivity&gt;, &lt;committal&gt;, &lt;composer&gt;. Nepovinne je možné použiť &lt;name&gt; na doplnenie textu s dôvodom storna. V správe je potrebné identifikovať stornovaný medikačný záznam &lt;previous_version&gt; a nastaviť mu stav storna cez &lt;version_status&gt; s hodnotou VER04.</w:t>
            </w:r>
          </w:p>
          <w:p w14:paraId="315EADCC" w14:textId="77777777" w:rsidR="00BE0DEB" w:rsidRDefault="00BE0DEB" w:rsidP="00091F49">
            <w:pPr>
              <w:rPr>
                <w:rFonts w:eastAsia="Times New Roman"/>
                <w:szCs w:val="24"/>
              </w:rPr>
            </w:pPr>
          </w:p>
          <w:p w14:paraId="183E46E6" w14:textId="77777777" w:rsidR="00BE0DEB" w:rsidRDefault="00BE0DEB" w:rsidP="00091F49">
            <w:pPr>
              <w:rPr>
                <w:rFonts w:eastAsia="Times New Roman"/>
                <w:szCs w:val="24"/>
              </w:rPr>
            </w:pPr>
            <w:r>
              <w:rPr>
                <w:rFonts w:eastAsia="Times New Roman"/>
                <w:szCs w:val="24"/>
              </w:rPr>
              <w:t>Vykonávané overenia:</w:t>
            </w:r>
          </w:p>
          <w:p w14:paraId="2832AC97" w14:textId="77777777" w:rsidR="00BE0DEB" w:rsidRDefault="00BE0DEB" w:rsidP="00091F49">
            <w:pPr>
              <w:rPr>
                <w:rFonts w:eastAsia="Times New Roman"/>
                <w:szCs w:val="24"/>
              </w:rPr>
            </w:pPr>
            <w:r>
              <w:rPr>
                <w:rFonts w:eastAsia="Times New Roman"/>
                <w:szCs w:val="24"/>
              </w:rPr>
              <w:t>1. Overenie existencie medikačného záznamu</w:t>
            </w:r>
          </w:p>
          <w:p w14:paraId="3B13D7D3" w14:textId="77777777" w:rsidR="00BE0DEB" w:rsidRDefault="00BE0DEB" w:rsidP="00091F49">
            <w:pPr>
              <w:rPr>
                <w:rFonts w:eastAsia="Times New Roman"/>
                <w:szCs w:val="24"/>
              </w:rPr>
            </w:pPr>
            <w:r>
              <w:rPr>
                <w:rFonts w:eastAsia="Times New Roman"/>
                <w:szCs w:val="24"/>
              </w:rPr>
              <w:t>Systém NZIS na základe interného identifikátora medikačného záznamu overí, či príslušný medikačný záznam existuje v databáze systému NZIS.</w:t>
            </w:r>
          </w:p>
          <w:p w14:paraId="034B919F" w14:textId="77777777" w:rsidR="00BE0DEB" w:rsidRDefault="00BE0DEB" w:rsidP="00091F49">
            <w:pPr>
              <w:rPr>
                <w:rFonts w:eastAsia="Times New Roman"/>
                <w:szCs w:val="24"/>
              </w:rPr>
            </w:pPr>
          </w:p>
          <w:p w14:paraId="051E3DAF" w14:textId="77777777" w:rsidR="00BE0DEB" w:rsidRDefault="00BE0DEB" w:rsidP="00091F49">
            <w:pPr>
              <w:rPr>
                <w:rFonts w:eastAsia="Times New Roman"/>
                <w:szCs w:val="24"/>
              </w:rPr>
            </w:pPr>
            <w:r>
              <w:rPr>
                <w:rFonts w:eastAsia="Times New Roman"/>
                <w:szCs w:val="24"/>
              </w:rPr>
              <w:t>2. Overenie zdravotníckeho pracovníka v JRÚZ</w:t>
            </w:r>
          </w:p>
          <w:p w14:paraId="74310989" w14:textId="77777777" w:rsidR="00BE0DEB" w:rsidRDefault="00BE0DEB" w:rsidP="00091F49">
            <w:pPr>
              <w:rPr>
                <w:rFonts w:eastAsia="Times New Roman"/>
                <w:szCs w:val="24"/>
              </w:rPr>
            </w:pPr>
            <w:r>
              <w:rPr>
                <w:rFonts w:eastAsia="Times New Roman"/>
                <w:szCs w:val="24"/>
              </w:rPr>
              <w:t>Systém NZIS overuje zaslané vstupné údaje zdravotníckeho pracovníka, ktorý žiada stornovanie. Na overenie existencie zaslaných identifikátorov sa vykonávajú volania do jednotnej údajovej referenčnej základne (JRÚZ), na základe ktorých systém NZIS rozhodne o správnosti zaslaných údajov.</w:t>
            </w:r>
          </w:p>
          <w:p w14:paraId="1847CEFD" w14:textId="77777777" w:rsidR="00BE0DEB" w:rsidRDefault="00BE0DEB" w:rsidP="00091F49">
            <w:pPr>
              <w:rPr>
                <w:rFonts w:eastAsia="Times New Roman"/>
                <w:szCs w:val="24"/>
              </w:rPr>
            </w:pPr>
          </w:p>
          <w:p w14:paraId="15DC7EC7" w14:textId="77777777" w:rsidR="00BE0DEB" w:rsidRDefault="00BE0DEB" w:rsidP="00091F49">
            <w:pPr>
              <w:rPr>
                <w:rFonts w:eastAsia="Times New Roman"/>
                <w:szCs w:val="24"/>
              </w:rPr>
            </w:pPr>
            <w:r>
              <w:rPr>
                <w:rFonts w:eastAsia="Times New Roman"/>
                <w:szCs w:val="24"/>
              </w:rPr>
              <w:lastRenderedPageBreak/>
              <w:t>3. Overenie možnosti storna medikačného záznamu</w:t>
            </w:r>
          </w:p>
          <w:p w14:paraId="46F85AFB" w14:textId="77777777" w:rsidR="00BE0DEB" w:rsidRDefault="00BE0DEB" w:rsidP="00091F49">
            <w:pPr>
              <w:rPr>
                <w:rFonts w:eastAsia="Times New Roman"/>
                <w:szCs w:val="24"/>
              </w:rPr>
            </w:pPr>
            <w:r>
              <w:rPr>
                <w:rFonts w:eastAsia="Times New Roman"/>
                <w:szCs w:val="24"/>
              </w:rPr>
              <w:t>Systém NZIS overuje, či je možné stornovať medikačný záznam. Stornovať je možné len medikačný záznam ktorý nie je stornovaný a ide o medikačný záznam, ktorý vznikol priamym zápisom lekára (neexistuje k nemu dispenzačný záznam).</w:t>
            </w:r>
          </w:p>
          <w:p w14:paraId="40C71BFC" w14:textId="77777777" w:rsidR="00BE0DEB" w:rsidRDefault="00BE0DEB" w:rsidP="00091F49">
            <w:pPr>
              <w:rPr>
                <w:rFonts w:eastAsia="Times New Roman"/>
                <w:szCs w:val="24"/>
              </w:rPr>
            </w:pPr>
          </w:p>
          <w:p w14:paraId="3189735B" w14:textId="77777777" w:rsidR="00BE0DEB" w:rsidRDefault="00BE0DEB" w:rsidP="00091F49">
            <w:pPr>
              <w:rPr>
                <w:rFonts w:eastAsia="Times New Roman"/>
                <w:szCs w:val="24"/>
              </w:rPr>
            </w:pPr>
            <w:r>
              <w:rPr>
                <w:rFonts w:eastAsia="Times New Roman"/>
                <w:szCs w:val="24"/>
              </w:rPr>
              <w:t>4. Overenie oprávnenia k stornu medikačného záznamu</w:t>
            </w:r>
          </w:p>
          <w:p w14:paraId="011B379D" w14:textId="77777777" w:rsidR="00BE0DEB" w:rsidRDefault="00BE0DEB" w:rsidP="00091F49">
            <w:pPr>
              <w:rPr>
                <w:rFonts w:eastAsia="Times New Roman"/>
                <w:szCs w:val="24"/>
              </w:rPr>
            </w:pPr>
            <w:r>
              <w:rPr>
                <w:rFonts w:eastAsia="Times New Roman"/>
                <w:szCs w:val="24"/>
              </w:rPr>
              <w:t>Systém NZIS overuje oprávnenosť používateľa k stornu medikačnému záznamu. Stornovať medikačný záznam môže iba osoba, ktorá Medikačný Záznam vytvorila.</w:t>
            </w:r>
          </w:p>
          <w:p w14:paraId="0C313571" w14:textId="77777777" w:rsidR="00BE0DEB" w:rsidRDefault="00BE0DEB" w:rsidP="00091F49">
            <w:pPr>
              <w:rPr>
                <w:rFonts w:eastAsia="Times New Roman"/>
                <w:szCs w:val="24"/>
              </w:rPr>
            </w:pPr>
            <w:r>
              <w:rPr>
                <w:rFonts w:eastAsia="Times New Roman"/>
                <w:szCs w:val="24"/>
              </w:rPr>
              <w:t>Nezrovnalosti (chyby) zistené overením sú závažné - zabránia stornu medikačného záznamu.</w:t>
            </w:r>
          </w:p>
          <w:p w14:paraId="56DBD464" w14:textId="77777777" w:rsidR="00BE0DEB" w:rsidRDefault="00BE0DEB" w:rsidP="00091F49">
            <w:pPr>
              <w:rPr>
                <w:rFonts w:eastAsia="Times New Roman"/>
                <w:szCs w:val="24"/>
              </w:rPr>
            </w:pPr>
          </w:p>
          <w:p w14:paraId="4A6FE957" w14:textId="77777777" w:rsidR="00BE0DEB" w:rsidRDefault="00BE0DEB" w:rsidP="00091F49">
            <w:pPr>
              <w:rPr>
                <w:szCs w:val="24"/>
              </w:rPr>
            </w:pPr>
            <w:r>
              <w:rPr>
                <w:rFonts w:eastAsia="Times New Roman"/>
                <w:szCs w:val="24"/>
              </w:rPr>
              <w:t>5. Overenie správneho vyplnenia archetypu medikačný záznam.</w:t>
            </w:r>
          </w:p>
        </w:tc>
      </w:tr>
      <w:tr w:rsidR="00BE0DEB" w14:paraId="45E0ECEC"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37EEA90"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26F9528F"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CEN-EN13606-COMPOSITION.Medikacny_zaznam.v1.adl</w:t>
            </w:r>
            <w:r>
              <w:rPr>
                <w:szCs w:val="24"/>
              </w:rPr>
              <w:fldChar w:fldCharType="end"/>
            </w:r>
          </w:p>
        </w:tc>
      </w:tr>
      <w:tr w:rsidR="00BE0DEB" w14:paraId="544C40C9"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0EE03AE"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26102445"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StornujMedikacnyZaznam_Response.xsd</w:t>
            </w:r>
            <w:r>
              <w:rPr>
                <w:szCs w:val="24"/>
              </w:rPr>
              <w:fldChar w:fldCharType="end"/>
            </w:r>
          </w:p>
        </w:tc>
      </w:tr>
      <w:tr w:rsidR="00BE0DEB" w14:paraId="075298FC"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C5E3112"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148D2F0C" w14:textId="77777777" w:rsidR="00BE0DEB" w:rsidRDefault="00BE0DEB" w:rsidP="00091F49">
            <w:pPr>
              <w:rPr>
                <w:szCs w:val="24"/>
              </w:rPr>
            </w:pPr>
            <w: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end"/>
            </w:r>
          </w:p>
        </w:tc>
      </w:tr>
    </w:tbl>
    <w:p w14:paraId="1A54FA69" w14:textId="25FD9280" w:rsidR="00BE0DEB" w:rsidRDefault="00BE0DEB" w:rsidP="00BE0DEB">
      <w:pPr>
        <w:rPr>
          <w:rFonts w:ascii="Times New Roman" w:eastAsia="Times New Roman" w:hAnsi="Times New Roman"/>
          <w:szCs w:val="24"/>
        </w:rPr>
      </w:pPr>
      <w:r>
        <w:rPr>
          <w:rFonts w:eastAsia="Times New Roman"/>
          <w:szCs w:val="24"/>
          <w:lang w:val="en-US"/>
        </w:rPr>
        <w:t xml:space="preserve"> </w:t>
      </w:r>
      <w:bookmarkEnd w:id="152"/>
      <w:r>
        <w:rPr>
          <w:rFonts w:eastAsia="Times New Roman"/>
          <w:szCs w:val="24"/>
          <w:lang w:val="en-US"/>
        </w:rPr>
        <w:t xml:space="preserve">  </w:t>
      </w:r>
      <w:bookmarkEnd w:id="149"/>
      <w:bookmarkEnd w:id="150"/>
    </w:p>
    <w:bookmarkStart w:id="153" w:name="ZneplatniMedikacnyZaznam"/>
    <w:bookmarkStart w:id="154" w:name="BKM_8752EA7F_1369_4a23_8E5E_70B049D7BAF5"/>
    <w:p w14:paraId="491745AB"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55" w:name="_Toc19872005"/>
      <w:r>
        <w:rPr>
          <w:rFonts w:eastAsia="Times New Roman"/>
          <w:bCs w:val="0"/>
          <w:szCs w:val="24"/>
        </w:rPr>
        <w:t>ZneplatniMedikacnyZaznam</w:t>
      </w:r>
      <w:bookmarkEnd w:id="155"/>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7665291C"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7905486E" w14:textId="77777777" w:rsidR="00BE0DEB" w:rsidRDefault="00BE0DEB" w:rsidP="00091F49">
            <w:pPr>
              <w:rPr>
                <w:szCs w:val="24"/>
              </w:rPr>
            </w:pPr>
            <w:bookmarkStart w:id="156" w:name="BKM_F7554A32_8F1B_4c90_9DB3_E383D405B209"/>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5AB89626"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ZneplatniMedikacnyZaznam</w:t>
            </w:r>
            <w:r>
              <w:rPr>
                <w:szCs w:val="24"/>
              </w:rPr>
              <w:fldChar w:fldCharType="end"/>
            </w:r>
          </w:p>
        </w:tc>
      </w:tr>
      <w:tr w:rsidR="00BE0DEB" w14:paraId="2DE7A8BA"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1E71A4C"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39E8AAA7"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Lekára</w:t>
            </w:r>
            <w:r>
              <w:rPr>
                <w:szCs w:val="24"/>
              </w:rPr>
              <w:fldChar w:fldCharType="end"/>
            </w:r>
          </w:p>
        </w:tc>
      </w:tr>
      <w:tr w:rsidR="00BE0DEB" w14:paraId="4D8CF8F8"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B40BC2A"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6D7F73DE"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zneplatní medikačný záznam v NZIS</w:t>
            </w:r>
            <w:r>
              <w:rPr>
                <w:szCs w:val="24"/>
              </w:rPr>
              <w:fldChar w:fldCharType="end"/>
            </w:r>
          </w:p>
        </w:tc>
      </w:tr>
      <w:tr w:rsidR="00BE0DEB" w14:paraId="37063DA7"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4381C89"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67AB7076"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 Asynchrónny</w:t>
            </w:r>
            <w:r>
              <w:rPr>
                <w:szCs w:val="24"/>
              </w:rPr>
              <w:fldChar w:fldCharType="end"/>
            </w:r>
          </w:p>
        </w:tc>
      </w:tr>
      <w:tr w:rsidR="00BE0DEB" w14:paraId="3AC54FE2"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57800E5"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67C700C5"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 xml:space="preserve">Služba ZneplatniMedikacnyZaznam (Zneplatni Medikačný Záznam) poskytuje Informačným systémom Lekárov (IS Lekára) rozhranie pre zneplatnenie existujúceho Medikačného záznamu. </w:t>
            </w:r>
          </w:p>
          <w:p w14:paraId="58756C84" w14:textId="77777777" w:rsidR="00BE0DEB" w:rsidRDefault="00BE0DEB" w:rsidP="00091F49">
            <w:pPr>
              <w:rPr>
                <w:rFonts w:eastAsia="Times New Roman"/>
                <w:szCs w:val="24"/>
              </w:rPr>
            </w:pPr>
          </w:p>
          <w:p w14:paraId="2BD0F3D3" w14:textId="77777777" w:rsidR="00BE0DEB" w:rsidRDefault="00BE0DEB" w:rsidP="00091F49">
            <w:pPr>
              <w:rPr>
                <w:rFonts w:eastAsia="Times New Roman"/>
                <w:szCs w:val="24"/>
              </w:rPr>
            </w:pPr>
            <w:r>
              <w:rPr>
                <w:rFonts w:eastAsia="Times New Roman"/>
                <w:szCs w:val="24"/>
              </w:rPr>
              <w:t xml:space="preserve">Zneplatniť je možné len Medikačný záznam, ktorý je platný. Platný Medikačný záznam znamená, že systém ho považuje za aktuálny v tom zmysle, že napríklad lieky uvedené v Medikačnom zázname pacient užíva. Zneplatnením existujúceho Medikačného záznamu sa do systému zapisuje explicitná informácia, že pacient daný liek neužíva. </w:t>
            </w:r>
          </w:p>
          <w:p w14:paraId="0A26A066" w14:textId="77777777" w:rsidR="00BE0DEB" w:rsidRDefault="00BE0DEB" w:rsidP="00091F49">
            <w:pPr>
              <w:rPr>
                <w:rFonts w:eastAsia="Times New Roman"/>
                <w:szCs w:val="24"/>
              </w:rPr>
            </w:pPr>
          </w:p>
          <w:p w14:paraId="06E42C1F" w14:textId="77777777" w:rsidR="00BE0DEB" w:rsidRDefault="00BE0DEB" w:rsidP="00091F49">
            <w:pPr>
              <w:rPr>
                <w:rFonts w:eastAsia="Times New Roman"/>
                <w:szCs w:val="24"/>
              </w:rPr>
            </w:pPr>
            <w:r>
              <w:rPr>
                <w:rFonts w:eastAsia="Times New Roman"/>
                <w:szCs w:val="24"/>
              </w:rPr>
              <w:t xml:space="preserve">Služba sa používa napríklad vtedy, ak je z nejakých dôvodov predčasne pozastavená liečba pacienta alebo ak pacient uvedie, že daný liek neužíva. </w:t>
            </w:r>
          </w:p>
          <w:p w14:paraId="7A7D442D" w14:textId="77777777" w:rsidR="00BE0DEB" w:rsidRDefault="00BE0DEB" w:rsidP="00091F49">
            <w:pPr>
              <w:rPr>
                <w:rFonts w:eastAsia="Times New Roman"/>
                <w:szCs w:val="24"/>
              </w:rPr>
            </w:pPr>
          </w:p>
          <w:p w14:paraId="32AD64EA" w14:textId="77777777" w:rsidR="00BE0DEB" w:rsidRDefault="00BE0DEB" w:rsidP="00091F49">
            <w:pPr>
              <w:rPr>
                <w:rFonts w:eastAsia="Times New Roman"/>
                <w:szCs w:val="24"/>
              </w:rPr>
            </w:pPr>
            <w:r>
              <w:rPr>
                <w:rFonts w:eastAsia="Times New Roman"/>
                <w:szCs w:val="24"/>
              </w:rPr>
              <w:t>Zneplatnený Medikačný záznam potom nevystupuje v kontrolách vykonávaných Znalostným systémom.</w:t>
            </w:r>
          </w:p>
          <w:p w14:paraId="41053482" w14:textId="77777777" w:rsidR="00BE0DEB" w:rsidRDefault="00BE0DEB" w:rsidP="00091F49">
            <w:pPr>
              <w:rPr>
                <w:rFonts w:eastAsia="Times New Roman"/>
                <w:szCs w:val="24"/>
              </w:rPr>
            </w:pPr>
          </w:p>
          <w:p w14:paraId="7FBC2E59" w14:textId="77777777" w:rsidR="00BE0DEB" w:rsidRDefault="00BE0DEB" w:rsidP="00091F49">
            <w:pPr>
              <w:rPr>
                <w:rFonts w:eastAsia="Times New Roman"/>
                <w:szCs w:val="24"/>
              </w:rPr>
            </w:pPr>
            <w:r>
              <w:rPr>
                <w:rFonts w:eastAsia="Times New Roman"/>
                <w:szCs w:val="24"/>
              </w:rPr>
              <w:lastRenderedPageBreak/>
              <w:t>Zneplatniť Medikačný záznam môže ktorýkoľvek lekár, ale musí uviesť dôvod zneplatnenia.</w:t>
            </w:r>
          </w:p>
          <w:p w14:paraId="714B0557" w14:textId="77777777" w:rsidR="00BE0DEB" w:rsidRDefault="00BE0DEB" w:rsidP="00091F49">
            <w:pPr>
              <w:rPr>
                <w:rFonts w:eastAsia="Times New Roman"/>
                <w:szCs w:val="24"/>
              </w:rPr>
            </w:pPr>
          </w:p>
          <w:p w14:paraId="6618C1EE" w14:textId="63F5FBFE" w:rsidR="00BE0DEB" w:rsidRDefault="00BE0DEB" w:rsidP="00091F49">
            <w:pPr>
              <w:rPr>
                <w:rFonts w:eastAsia="Times New Roman"/>
                <w:szCs w:val="24"/>
              </w:rPr>
            </w:pPr>
            <w:r>
              <w:rPr>
                <w:rFonts w:eastAsia="Times New Roman"/>
                <w:szCs w:val="24"/>
              </w:rPr>
              <w:t>Zneplatnenie sa vykoná</w:t>
            </w:r>
            <w:r w:rsidR="00C622A0">
              <w:rPr>
                <w:rFonts w:eastAsia="Times New Roman"/>
                <w:szCs w:val="24"/>
              </w:rPr>
              <w:t xml:space="preserve"> nastavením dátumu platnosti, čím sa</w:t>
            </w:r>
            <w:r>
              <w:rPr>
                <w:rFonts w:eastAsia="Times New Roman"/>
                <w:szCs w:val="24"/>
              </w:rPr>
              <w:t xml:space="preserve"> Medikačný záznam sa stane </w:t>
            </w:r>
            <w:r w:rsidR="00C622A0">
              <w:rPr>
                <w:rFonts w:eastAsia="Times New Roman"/>
                <w:szCs w:val="24"/>
              </w:rPr>
              <w:t>neplatným k danému dátumu.</w:t>
            </w:r>
          </w:p>
          <w:p w14:paraId="5ED4B3E1" w14:textId="77777777" w:rsidR="00BE0DEB" w:rsidRDefault="00BE0DEB" w:rsidP="00091F49">
            <w:pPr>
              <w:rPr>
                <w:rFonts w:eastAsia="Times New Roman"/>
                <w:szCs w:val="24"/>
              </w:rPr>
            </w:pPr>
          </w:p>
          <w:p w14:paraId="2105B893" w14:textId="77777777" w:rsidR="00BE0DEB" w:rsidRDefault="00BE0DEB" w:rsidP="00091F49">
            <w:pPr>
              <w:rPr>
                <w:rFonts w:eastAsia="Times New Roman"/>
                <w:szCs w:val="24"/>
              </w:rPr>
            </w:pPr>
            <w:r>
              <w:rPr>
                <w:rFonts w:eastAsia="Times New Roman"/>
                <w:szCs w:val="24"/>
              </w:rPr>
              <w:t>Podmienky:</w:t>
            </w:r>
          </w:p>
          <w:p w14:paraId="7386A036" w14:textId="77777777" w:rsidR="00BE0DEB" w:rsidRDefault="00BE0DEB" w:rsidP="00091F49">
            <w:pPr>
              <w:rPr>
                <w:rFonts w:eastAsia="Times New Roman"/>
                <w:szCs w:val="24"/>
              </w:rPr>
            </w:pPr>
            <w:r>
              <w:rPr>
                <w:rFonts w:eastAsia="Times New Roman"/>
                <w:szCs w:val="24"/>
              </w:rPr>
              <w:t>Službu môže volať len identifikovaný, autentifikovaný a autorizovaný Zdravotnícky pracovník - osoba oprávnená predpisovať lieky, dietetické potraviny alebo zdravotnícke pomôcky.</w:t>
            </w:r>
          </w:p>
          <w:p w14:paraId="0EBD3C65" w14:textId="77777777" w:rsidR="00BE0DEB" w:rsidRDefault="00BE0DEB" w:rsidP="00091F49">
            <w:pPr>
              <w:rPr>
                <w:rFonts w:eastAsia="Times New Roman"/>
                <w:szCs w:val="24"/>
              </w:rPr>
            </w:pPr>
          </w:p>
          <w:p w14:paraId="0CC29D13" w14:textId="77777777" w:rsidR="00BE0DEB" w:rsidRDefault="00BE0DEB" w:rsidP="00091F49">
            <w:pPr>
              <w:rPr>
                <w:rFonts w:eastAsia="Times New Roman"/>
                <w:szCs w:val="24"/>
              </w:rPr>
            </w:pPr>
            <w:r>
              <w:rPr>
                <w:rFonts w:eastAsia="Times New Roman"/>
                <w:szCs w:val="24"/>
              </w:rPr>
              <w:t>Medikačný záznam je možné zneplatniť len ak je platný.</w:t>
            </w:r>
          </w:p>
          <w:p w14:paraId="2110A617" w14:textId="77777777" w:rsidR="00BE0DEB" w:rsidRDefault="00BE0DEB" w:rsidP="00091F49">
            <w:pPr>
              <w:rPr>
                <w:rFonts w:eastAsia="Times New Roman"/>
                <w:szCs w:val="24"/>
              </w:rPr>
            </w:pPr>
          </w:p>
          <w:p w14:paraId="16C07F13" w14:textId="77777777" w:rsidR="00BE0DEB" w:rsidRDefault="00BE0DEB" w:rsidP="00091F49">
            <w:pPr>
              <w:rPr>
                <w:rFonts w:eastAsia="Times New Roman"/>
                <w:szCs w:val="24"/>
              </w:rPr>
            </w:pPr>
            <w:r>
              <w:rPr>
                <w:rFonts w:eastAsia="Times New Roman"/>
                <w:szCs w:val="24"/>
              </w:rPr>
              <w:t>Na zneplatnenie medikačného záznamu sa používa ADL medikačný záznam. Služba na vstupe očakáva medikačný záznam naplnený rovnakými údajmi, ako ten ktorý je zneplaťnovaný. Na zneplatnenie je potrebné do pôvodných dát urobiť zmeny:</w:t>
            </w:r>
          </w:p>
          <w:p w14:paraId="71D7B0A6" w14:textId="77777777" w:rsidR="00BE0DEB" w:rsidRDefault="00BE0DEB" w:rsidP="009C3728">
            <w:pPr>
              <w:widowControl w:val="0"/>
              <w:numPr>
                <w:ilvl w:val="0"/>
                <w:numId w:val="185"/>
              </w:numPr>
              <w:autoSpaceDE w:val="0"/>
              <w:autoSpaceDN w:val="0"/>
              <w:adjustRightInd w:val="0"/>
              <w:spacing w:after="1" w:line="240" w:lineRule="auto"/>
              <w:ind w:left="360" w:hanging="360"/>
              <w:rPr>
                <w:rFonts w:eastAsia="Times New Roman"/>
                <w:szCs w:val="24"/>
              </w:rPr>
            </w:pPr>
            <w:r>
              <w:rPr>
                <w:rFonts w:eastAsia="Times New Roman"/>
                <w:szCs w:val="24"/>
              </w:rPr>
              <w:t>&lt;rc_id&gt; obsahuje nový identifikátor</w:t>
            </w:r>
          </w:p>
          <w:p w14:paraId="7AA0CBB5" w14:textId="77777777" w:rsidR="00BE0DEB" w:rsidRDefault="00BE0DEB" w:rsidP="009C3728">
            <w:pPr>
              <w:widowControl w:val="0"/>
              <w:numPr>
                <w:ilvl w:val="0"/>
                <w:numId w:val="185"/>
              </w:numPr>
              <w:autoSpaceDE w:val="0"/>
              <w:autoSpaceDN w:val="0"/>
              <w:adjustRightInd w:val="0"/>
              <w:spacing w:after="1" w:line="240" w:lineRule="auto"/>
              <w:ind w:left="360" w:hanging="360"/>
              <w:rPr>
                <w:rFonts w:eastAsia="Times New Roman"/>
                <w:szCs w:val="24"/>
              </w:rPr>
            </w:pPr>
            <w:r>
              <w:rPr>
                <w:rFonts w:eastAsia="Times New Roman"/>
                <w:szCs w:val="24"/>
              </w:rPr>
              <w:t>&lt;committal&gt; a &lt;composer&gt; sa naplňujú údajmi zdravotníckeho pracovníka, ktorý vykonáva zneplatnenie.</w:t>
            </w:r>
          </w:p>
          <w:p w14:paraId="05B3E541" w14:textId="77777777" w:rsidR="00BE0DEB" w:rsidRDefault="00BE0DEB" w:rsidP="009C3728">
            <w:pPr>
              <w:widowControl w:val="0"/>
              <w:numPr>
                <w:ilvl w:val="0"/>
                <w:numId w:val="185"/>
              </w:numPr>
              <w:autoSpaceDE w:val="0"/>
              <w:autoSpaceDN w:val="0"/>
              <w:adjustRightInd w:val="0"/>
              <w:spacing w:after="1" w:line="240" w:lineRule="auto"/>
              <w:ind w:left="360" w:hanging="360"/>
              <w:rPr>
                <w:rFonts w:eastAsia="Times New Roman"/>
                <w:szCs w:val="24"/>
              </w:rPr>
            </w:pPr>
            <w:r>
              <w:rPr>
                <w:rFonts w:eastAsia="Times New Roman"/>
                <w:szCs w:val="24"/>
              </w:rPr>
              <w:t>Povinne sa používa &lt;name&gt; na doplnenie textu s dôvodom zneplatnenia.</w:t>
            </w:r>
          </w:p>
          <w:p w14:paraId="616EA3E3" w14:textId="77777777" w:rsidR="00BE0DEB" w:rsidRDefault="00BE0DEB" w:rsidP="009C3728">
            <w:pPr>
              <w:widowControl w:val="0"/>
              <w:numPr>
                <w:ilvl w:val="0"/>
                <w:numId w:val="185"/>
              </w:numPr>
              <w:autoSpaceDE w:val="0"/>
              <w:autoSpaceDN w:val="0"/>
              <w:adjustRightInd w:val="0"/>
              <w:spacing w:after="1" w:line="240" w:lineRule="auto"/>
              <w:ind w:left="360" w:hanging="360"/>
              <w:rPr>
                <w:rFonts w:eastAsia="Times New Roman"/>
                <w:szCs w:val="24"/>
              </w:rPr>
            </w:pPr>
            <w:r>
              <w:rPr>
                <w:rFonts w:eastAsia="Times New Roman"/>
                <w:szCs w:val="24"/>
              </w:rPr>
              <w:t>Záznamu je potrebné nastaviť stav aktualizácie cez &lt;version_status&gt; s hodnotou VER02..</w:t>
            </w:r>
          </w:p>
          <w:p w14:paraId="6C921AEC" w14:textId="77777777" w:rsidR="00BE0DEB" w:rsidRDefault="00BE0DEB" w:rsidP="00091F49">
            <w:pPr>
              <w:rPr>
                <w:rFonts w:eastAsia="Times New Roman"/>
                <w:szCs w:val="24"/>
              </w:rPr>
            </w:pPr>
          </w:p>
          <w:p w14:paraId="3C1FB94F" w14:textId="77777777" w:rsidR="00BE0DEB" w:rsidRDefault="00BE0DEB" w:rsidP="00091F49">
            <w:pPr>
              <w:rPr>
                <w:rFonts w:eastAsia="Times New Roman"/>
                <w:szCs w:val="24"/>
              </w:rPr>
            </w:pPr>
            <w:r>
              <w:rPr>
                <w:rFonts w:eastAsia="Times New Roman"/>
                <w:szCs w:val="24"/>
              </w:rPr>
              <w:t>Vykonávané overenia:</w:t>
            </w:r>
          </w:p>
          <w:p w14:paraId="2814E2FE" w14:textId="77777777" w:rsidR="00BE0DEB" w:rsidRDefault="00BE0DEB" w:rsidP="00091F49">
            <w:pPr>
              <w:rPr>
                <w:rFonts w:eastAsia="Times New Roman"/>
                <w:szCs w:val="24"/>
              </w:rPr>
            </w:pPr>
            <w:r>
              <w:rPr>
                <w:rFonts w:eastAsia="Times New Roman"/>
                <w:szCs w:val="24"/>
              </w:rPr>
              <w:t>1. Overenie existencie medikačného záznamu</w:t>
            </w:r>
          </w:p>
          <w:p w14:paraId="4454F534" w14:textId="77777777" w:rsidR="00BE0DEB" w:rsidRDefault="00BE0DEB" w:rsidP="00091F49">
            <w:pPr>
              <w:rPr>
                <w:rFonts w:eastAsia="Times New Roman"/>
                <w:szCs w:val="24"/>
              </w:rPr>
            </w:pPr>
            <w:r>
              <w:rPr>
                <w:rFonts w:eastAsia="Times New Roman"/>
                <w:szCs w:val="24"/>
              </w:rPr>
              <w:t>Systém NZIS na základe interného identifikátora medikačného záznamu overí, či príslušný medikačný záznam existuje v databáze systému NZIS.</w:t>
            </w:r>
          </w:p>
          <w:p w14:paraId="0A4F97F2" w14:textId="77777777" w:rsidR="00BE0DEB" w:rsidRDefault="00BE0DEB" w:rsidP="00091F49">
            <w:pPr>
              <w:rPr>
                <w:rFonts w:eastAsia="Times New Roman"/>
                <w:szCs w:val="24"/>
              </w:rPr>
            </w:pPr>
          </w:p>
          <w:p w14:paraId="2A84E067" w14:textId="77777777" w:rsidR="00BE0DEB" w:rsidRDefault="00BE0DEB" w:rsidP="00091F49">
            <w:pPr>
              <w:rPr>
                <w:rFonts w:eastAsia="Times New Roman"/>
                <w:szCs w:val="24"/>
              </w:rPr>
            </w:pPr>
            <w:r>
              <w:rPr>
                <w:rFonts w:eastAsia="Times New Roman"/>
                <w:szCs w:val="24"/>
              </w:rPr>
              <w:t>2. Overenie zdravotníckeho pracovníka v JRÚZ</w:t>
            </w:r>
          </w:p>
          <w:p w14:paraId="46A19FD1" w14:textId="77777777" w:rsidR="00BE0DEB" w:rsidRDefault="00BE0DEB" w:rsidP="00091F49">
            <w:pPr>
              <w:rPr>
                <w:rFonts w:eastAsia="Times New Roman"/>
                <w:szCs w:val="24"/>
              </w:rPr>
            </w:pPr>
            <w:r>
              <w:rPr>
                <w:rFonts w:eastAsia="Times New Roman"/>
                <w:szCs w:val="24"/>
              </w:rPr>
              <w:t>Systém NZIS overuje zaslané vstupné údaje zdravotníckeho pracovníka, ktorý žiada zneplatnenie. Na overenie existencie zaslaných identifikátorov sa vykonávajú volania do jednotnej údajovej referenčnej základne (JRÚZ), na základe ktorých systém NZIS rozhodne o správnosti zaslaných údajov.</w:t>
            </w:r>
          </w:p>
          <w:p w14:paraId="417CEAF2" w14:textId="77777777" w:rsidR="00BE0DEB" w:rsidRDefault="00BE0DEB" w:rsidP="00091F49">
            <w:pPr>
              <w:rPr>
                <w:rFonts w:eastAsia="Times New Roman"/>
                <w:szCs w:val="24"/>
              </w:rPr>
            </w:pPr>
          </w:p>
          <w:p w14:paraId="704E0D78" w14:textId="77777777" w:rsidR="00BE0DEB" w:rsidRDefault="00BE0DEB" w:rsidP="00091F49">
            <w:pPr>
              <w:rPr>
                <w:rFonts w:eastAsia="Times New Roman"/>
                <w:szCs w:val="24"/>
              </w:rPr>
            </w:pPr>
            <w:r>
              <w:rPr>
                <w:rFonts w:eastAsia="Times New Roman"/>
                <w:szCs w:val="24"/>
              </w:rPr>
              <w:t>3. Overenie možnosti zneplatnenia medikačného záznamu</w:t>
            </w:r>
          </w:p>
          <w:p w14:paraId="7D67A056" w14:textId="77777777" w:rsidR="00BE0DEB" w:rsidRDefault="00BE0DEB" w:rsidP="00091F49">
            <w:pPr>
              <w:rPr>
                <w:rFonts w:eastAsia="Times New Roman"/>
                <w:szCs w:val="24"/>
              </w:rPr>
            </w:pPr>
            <w:r>
              <w:rPr>
                <w:rFonts w:eastAsia="Times New Roman"/>
                <w:szCs w:val="24"/>
              </w:rPr>
              <w:t>Systém NZIS overuje, či je možné zneplatniť medikačný záznam. Zneplatniť medikačný záznam je možné len ak ide o nestornovaný a platný medikačný záznam (k dátumu zneplatnenia).</w:t>
            </w:r>
          </w:p>
          <w:p w14:paraId="0B7F0B3E" w14:textId="77777777" w:rsidR="00BE0DEB" w:rsidRDefault="00BE0DEB" w:rsidP="00091F49">
            <w:pPr>
              <w:rPr>
                <w:rFonts w:eastAsia="Times New Roman"/>
                <w:szCs w:val="24"/>
              </w:rPr>
            </w:pPr>
          </w:p>
          <w:p w14:paraId="23DEF0B7" w14:textId="77777777" w:rsidR="00BE0DEB" w:rsidRDefault="00BE0DEB" w:rsidP="00091F49">
            <w:pPr>
              <w:rPr>
                <w:szCs w:val="24"/>
              </w:rPr>
            </w:pPr>
            <w:r>
              <w:rPr>
                <w:rFonts w:eastAsia="Times New Roman"/>
                <w:szCs w:val="24"/>
              </w:rPr>
              <w:t>5. Overenie správneho vyplnenia archetypu eRecept.</w:t>
            </w:r>
          </w:p>
        </w:tc>
      </w:tr>
      <w:tr w:rsidR="00BE0DEB" w14:paraId="0221E330"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E965BCE"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294CCB59"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CEN-EN13606-COMPOSITION.Medikacny_zaznam.v1.adl</w:t>
            </w:r>
            <w:r>
              <w:rPr>
                <w:szCs w:val="24"/>
              </w:rPr>
              <w:fldChar w:fldCharType="end"/>
            </w:r>
          </w:p>
        </w:tc>
      </w:tr>
      <w:tr w:rsidR="00BE0DEB" w14:paraId="05433E06"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9155159"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71DEA3EA"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ZneplatniMedikacnyZaznam_Response.xsd</w:t>
            </w:r>
            <w:r>
              <w:rPr>
                <w:szCs w:val="24"/>
              </w:rPr>
              <w:fldChar w:fldCharType="end"/>
            </w:r>
          </w:p>
        </w:tc>
      </w:tr>
      <w:tr w:rsidR="00BE0DEB" w14:paraId="3B25A31F"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FAF22F3"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7CDCBC02" w14:textId="77777777" w:rsidR="00BE0DEB" w:rsidRDefault="00BE0DEB" w:rsidP="00091F49">
            <w:pPr>
              <w:rPr>
                <w:szCs w:val="24"/>
              </w:rPr>
            </w:pPr>
            <w: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end"/>
            </w:r>
          </w:p>
        </w:tc>
      </w:tr>
    </w:tbl>
    <w:p w14:paraId="405E2DB7" w14:textId="6CAFAAB2" w:rsidR="00BE0DEB" w:rsidRDefault="00BE0DEB" w:rsidP="00BE0DEB">
      <w:pPr>
        <w:rPr>
          <w:rFonts w:ascii="Times New Roman" w:eastAsia="Times New Roman" w:hAnsi="Times New Roman"/>
          <w:szCs w:val="24"/>
        </w:rPr>
      </w:pPr>
      <w:r>
        <w:rPr>
          <w:rFonts w:eastAsia="Times New Roman"/>
          <w:szCs w:val="24"/>
          <w:lang w:val="en-US"/>
        </w:rPr>
        <w:t xml:space="preserve"> </w:t>
      </w:r>
      <w:bookmarkEnd w:id="156"/>
      <w:r>
        <w:rPr>
          <w:rFonts w:eastAsia="Times New Roman"/>
          <w:szCs w:val="24"/>
          <w:lang w:val="en-US"/>
        </w:rPr>
        <w:t xml:space="preserve">    </w:t>
      </w:r>
      <w:bookmarkEnd w:id="153"/>
      <w:bookmarkEnd w:id="154"/>
    </w:p>
    <w:p w14:paraId="780CA563" w14:textId="77777777" w:rsidR="00BE0DEB" w:rsidRDefault="00BE0DEB" w:rsidP="00BE0DEB">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157" w:name="_Toc19872006"/>
      <w:r>
        <w:rPr>
          <w:rFonts w:eastAsia="Times New Roman"/>
          <w:bCs/>
          <w:szCs w:val="24"/>
        </w:rPr>
        <w:t>ZnalostnySystem</w:t>
      </w:r>
      <w:bookmarkEnd w:id="157"/>
      <w:r>
        <w:rPr>
          <w:b w:val="0"/>
          <w:bCs/>
          <w:sz w:val="20"/>
          <w:szCs w:val="24"/>
        </w:rPr>
        <w:fldChar w:fldCharType="end"/>
      </w:r>
      <w:r>
        <w:rPr>
          <w:rFonts w:eastAsia="Times New Roman"/>
          <w:bCs/>
          <w:szCs w:val="24"/>
          <w:lang w:val="en-US"/>
        </w:rPr>
        <w:t xml:space="preserve"> </w:t>
      </w:r>
    </w:p>
    <w:bookmarkStart w:id="158" w:name="OverInterakcie"/>
    <w:bookmarkStart w:id="159" w:name="BKM_D6214C6E_54C6_41be_8C85_369B10417289"/>
    <w:p w14:paraId="3EA2A87F"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60" w:name="_Toc19872007"/>
      <w:r>
        <w:rPr>
          <w:rFonts w:eastAsia="Times New Roman"/>
          <w:bCs w:val="0"/>
          <w:szCs w:val="24"/>
        </w:rPr>
        <w:t>OverInterakcie</w:t>
      </w:r>
      <w:bookmarkEnd w:id="160"/>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6E977891"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6B7F9246" w14:textId="77777777" w:rsidR="00BE0DEB" w:rsidRDefault="00BE0DEB" w:rsidP="00091F49">
            <w:pPr>
              <w:rPr>
                <w:szCs w:val="24"/>
              </w:rPr>
            </w:pPr>
            <w:bookmarkStart w:id="161" w:name="BKM_E26706AC_6D53_470f_89DB_A2A699FEDBFB"/>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181B68F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OverInterakcie</w:t>
            </w:r>
            <w:r>
              <w:rPr>
                <w:szCs w:val="24"/>
              </w:rPr>
              <w:fldChar w:fldCharType="end"/>
            </w:r>
          </w:p>
        </w:tc>
      </w:tr>
      <w:tr w:rsidR="00BE0DEB" w14:paraId="4746822F"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3F93788"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4AD422C3"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BE0DEB" w14:paraId="2D6D3532"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76FD1BC3"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671F0E1C"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overí interakcie medzi liekmi Znalostným systémom</w:t>
            </w:r>
            <w:r>
              <w:rPr>
                <w:szCs w:val="24"/>
              </w:rPr>
              <w:fldChar w:fldCharType="end"/>
            </w:r>
          </w:p>
        </w:tc>
      </w:tr>
      <w:tr w:rsidR="00BE0DEB" w14:paraId="74AA7190"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19E7DA7"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48475C3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BE0DEB" w14:paraId="1DD076AB"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9D3A69C"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57AB8DE8"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OverInterakcie (Over Interakcie) poskytuje Informačným systémom Poskytovateľov zdravotnej starostlivosti (IS PZS) rozhranie pre overenie Interakcií.</w:t>
            </w:r>
          </w:p>
          <w:p w14:paraId="6B6FD1F3" w14:textId="77777777" w:rsidR="00BE0DEB" w:rsidRDefault="00BE0DEB" w:rsidP="00091F49">
            <w:pPr>
              <w:rPr>
                <w:rFonts w:eastAsia="Times New Roman"/>
                <w:szCs w:val="24"/>
              </w:rPr>
            </w:pPr>
          </w:p>
          <w:p w14:paraId="3BD63ADC" w14:textId="77777777" w:rsidR="00BE0DEB" w:rsidRDefault="00BE0DEB" w:rsidP="00091F49">
            <w:pPr>
              <w:rPr>
                <w:rFonts w:eastAsia="Times New Roman"/>
                <w:szCs w:val="24"/>
              </w:rPr>
            </w:pPr>
            <w:r>
              <w:rPr>
                <w:rFonts w:eastAsia="Times New Roman"/>
                <w:szCs w:val="24"/>
              </w:rPr>
              <w:t>Interakcia je vzájomné spolupôsobenie liečiv na rôznych miestach v organizme, ktoré kvantitatívne alebo kvalitatívne mení reakciu organizmu. Interakcie sa v klinickej praxi vnímajú ako negatívny dôsledok kombinovanej liečby a predstavujú súčasť liekového rizika. V širšom zmysle slova a menej často sa môžu pozitívne využiť napríklad na zníženie intenzity nežiaducich účinkov. [Kriška, M. a kol.: Memorix liekovej farmakológie a liekov, Slovak Academic Press v Bratislave 2006]</w:t>
            </w:r>
          </w:p>
          <w:p w14:paraId="249CCCD6" w14:textId="77777777" w:rsidR="00BE0DEB" w:rsidRDefault="00BE0DEB" w:rsidP="00091F49">
            <w:pPr>
              <w:rPr>
                <w:rFonts w:eastAsia="Times New Roman"/>
                <w:szCs w:val="24"/>
              </w:rPr>
            </w:pPr>
          </w:p>
          <w:p w14:paraId="2E6AE916" w14:textId="77777777" w:rsidR="00BE0DEB" w:rsidRDefault="00BE0DEB" w:rsidP="00091F49">
            <w:pPr>
              <w:rPr>
                <w:rFonts w:eastAsia="Times New Roman"/>
                <w:szCs w:val="24"/>
              </w:rPr>
            </w:pPr>
            <w:r>
              <w:rPr>
                <w:rFonts w:eastAsia="Times New Roman"/>
                <w:szCs w:val="24"/>
              </w:rPr>
              <w:t>Okrem vyššie popísaných liekových interakcií sa často uvádzajú aj interakcie s inými látkami, najmä potravinami, tzv. potravinové interakcie.</w:t>
            </w:r>
          </w:p>
          <w:p w14:paraId="567CC56F" w14:textId="77777777" w:rsidR="00BE0DEB" w:rsidRDefault="00BE0DEB" w:rsidP="00091F49">
            <w:pPr>
              <w:rPr>
                <w:rFonts w:eastAsia="Times New Roman"/>
                <w:szCs w:val="24"/>
              </w:rPr>
            </w:pPr>
          </w:p>
          <w:p w14:paraId="0BAF285E" w14:textId="77777777" w:rsidR="00BE0DEB" w:rsidRDefault="00BE0DEB" w:rsidP="00091F49">
            <w:pPr>
              <w:rPr>
                <w:rFonts w:eastAsia="Times New Roman"/>
                <w:szCs w:val="24"/>
              </w:rPr>
            </w:pPr>
            <w:r>
              <w:rPr>
                <w:rFonts w:eastAsia="Times New Roman"/>
                <w:szCs w:val="24"/>
              </w:rPr>
              <w:t>Pre účely Znalostného systému pojem Interakcia používame na popísanie vzájomného vzťahu lieku (liečiva) a iného lieku (liečiva) prípadne inej látky (napr. potraviny), ktorého účinky sú pre pacienta negatívne.</w:t>
            </w:r>
          </w:p>
          <w:p w14:paraId="59AC46FC" w14:textId="77777777" w:rsidR="00BE0DEB" w:rsidRDefault="00BE0DEB" w:rsidP="00091F49">
            <w:pPr>
              <w:rPr>
                <w:rFonts w:eastAsia="Times New Roman"/>
                <w:szCs w:val="24"/>
              </w:rPr>
            </w:pPr>
          </w:p>
          <w:p w14:paraId="412C0B29" w14:textId="77777777" w:rsidR="00BE0DEB" w:rsidRDefault="00BE0DEB" w:rsidP="00091F49">
            <w:pPr>
              <w:rPr>
                <w:rFonts w:eastAsia="Times New Roman"/>
                <w:szCs w:val="24"/>
              </w:rPr>
            </w:pPr>
            <w:r>
              <w:rPr>
                <w:rFonts w:eastAsia="Times New Roman"/>
                <w:szCs w:val="24"/>
              </w:rPr>
              <w:t>Na vstupe služby OverInterakcie je možné zadať:</w:t>
            </w:r>
          </w:p>
          <w:p w14:paraId="51B50706" w14:textId="77777777" w:rsidR="00BE0DEB" w:rsidRDefault="00BE0DEB" w:rsidP="009C3728">
            <w:pPr>
              <w:widowControl w:val="0"/>
              <w:numPr>
                <w:ilvl w:val="0"/>
                <w:numId w:val="186"/>
              </w:numPr>
              <w:autoSpaceDE w:val="0"/>
              <w:autoSpaceDN w:val="0"/>
              <w:adjustRightInd w:val="0"/>
              <w:spacing w:after="1" w:line="240" w:lineRule="auto"/>
              <w:ind w:left="360" w:hanging="360"/>
              <w:rPr>
                <w:rFonts w:eastAsia="Times New Roman"/>
                <w:szCs w:val="24"/>
              </w:rPr>
            </w:pPr>
            <w:r>
              <w:rPr>
                <w:rFonts w:eastAsia="Times New Roman"/>
                <w:szCs w:val="24"/>
              </w:rPr>
              <w:t>identifikátor prijímateľa zdravotnej starostlivosti;</w:t>
            </w:r>
          </w:p>
          <w:p w14:paraId="28DB56EF" w14:textId="77777777" w:rsidR="00BE0DEB" w:rsidRDefault="00BE0DEB" w:rsidP="009C3728">
            <w:pPr>
              <w:widowControl w:val="0"/>
              <w:numPr>
                <w:ilvl w:val="0"/>
                <w:numId w:val="186"/>
              </w:numPr>
              <w:autoSpaceDE w:val="0"/>
              <w:autoSpaceDN w:val="0"/>
              <w:adjustRightInd w:val="0"/>
              <w:spacing w:after="1" w:line="240" w:lineRule="auto"/>
              <w:ind w:left="360" w:hanging="360"/>
              <w:rPr>
                <w:rFonts w:eastAsia="Times New Roman"/>
                <w:szCs w:val="24"/>
              </w:rPr>
            </w:pPr>
            <w:r>
              <w:rPr>
                <w:rFonts w:eastAsia="Times New Roman"/>
                <w:szCs w:val="24"/>
              </w:rPr>
              <w:t>množina liekov;</w:t>
            </w:r>
          </w:p>
          <w:p w14:paraId="01A2DBEE" w14:textId="77777777" w:rsidR="00BE0DEB" w:rsidRDefault="00BE0DEB" w:rsidP="009C3728">
            <w:pPr>
              <w:widowControl w:val="0"/>
              <w:numPr>
                <w:ilvl w:val="0"/>
                <w:numId w:val="186"/>
              </w:numPr>
              <w:autoSpaceDE w:val="0"/>
              <w:autoSpaceDN w:val="0"/>
              <w:adjustRightInd w:val="0"/>
              <w:spacing w:after="1" w:line="240" w:lineRule="auto"/>
              <w:ind w:left="360" w:hanging="360"/>
              <w:rPr>
                <w:rFonts w:eastAsia="Times New Roman"/>
                <w:szCs w:val="24"/>
              </w:rPr>
            </w:pPr>
            <w:r>
              <w:rPr>
                <w:rFonts w:eastAsia="Times New Roman"/>
                <w:szCs w:val="24"/>
              </w:rPr>
              <w:t>množina liečiv;</w:t>
            </w:r>
          </w:p>
          <w:p w14:paraId="5FDBE96A" w14:textId="77777777" w:rsidR="00BE0DEB" w:rsidRDefault="00BE0DEB" w:rsidP="00091F49">
            <w:pPr>
              <w:rPr>
                <w:rFonts w:eastAsia="Times New Roman"/>
                <w:szCs w:val="24"/>
              </w:rPr>
            </w:pPr>
            <w:r>
              <w:rPr>
                <w:rFonts w:eastAsia="Times New Roman"/>
                <w:szCs w:val="24"/>
              </w:rPr>
              <w:t>Ak je na vstupe služby uvedená identifikácia PrZS, kontroly Znalostného systému budú pracovať s údajmi a poskytovať výsledky v súlade s oprávneniami na prístup k zdravotnej dokumentácií osoby danými legislatívou a správou súhlasov, ktorá riadi povolenia pre prístup k záznamom uloženým v Národnom registri základných zdravotných údajov (NRZZÚ). Znalostný systém bude do vyhodnocovania zaraďovať iba záznamy, na ktoré má používateľ takéto oprávnenie, čo nemusí byť úplná množina pacientových záznamov. Aby znalostný systém vyhodnotil všetky pacientove záznamy, musí používateľ získať súhlas.</w:t>
            </w:r>
          </w:p>
          <w:p w14:paraId="12966AF1" w14:textId="77777777" w:rsidR="00BE0DEB" w:rsidRDefault="00BE0DEB" w:rsidP="00091F49">
            <w:pPr>
              <w:rPr>
                <w:rFonts w:eastAsia="Times New Roman"/>
                <w:szCs w:val="24"/>
              </w:rPr>
            </w:pPr>
          </w:p>
          <w:p w14:paraId="2F915FEA" w14:textId="77777777" w:rsidR="00BE0DEB" w:rsidRDefault="00BE0DEB" w:rsidP="00091F49">
            <w:pPr>
              <w:rPr>
                <w:rFonts w:eastAsia="Times New Roman"/>
                <w:szCs w:val="24"/>
              </w:rPr>
            </w:pPr>
            <w:r>
              <w:rPr>
                <w:rFonts w:eastAsia="Times New Roman"/>
                <w:szCs w:val="24"/>
              </w:rPr>
              <w:t>Výstupom služby je množina varovaní o nájdených interakciách medzi zadanými liekmi a liečivami a ďalšími liekmi a liečivami nájdenými na platných preskripčných a medikačných záznamoch pacienta.</w:t>
            </w:r>
          </w:p>
          <w:p w14:paraId="77196EF8" w14:textId="77777777" w:rsidR="00BE0DEB" w:rsidRDefault="00BE0DEB" w:rsidP="00091F49">
            <w:pPr>
              <w:rPr>
                <w:rFonts w:eastAsia="Times New Roman"/>
                <w:szCs w:val="24"/>
              </w:rPr>
            </w:pPr>
            <w:r>
              <w:rPr>
                <w:rFonts w:eastAsia="Times New Roman"/>
                <w:szCs w:val="24"/>
              </w:rPr>
              <w:t>Ku každej interakcii systém vráti údaje:</w:t>
            </w:r>
          </w:p>
          <w:p w14:paraId="25C30D91" w14:textId="77777777" w:rsidR="00BE0DEB" w:rsidRDefault="00BE0DEB" w:rsidP="009C3728">
            <w:pPr>
              <w:widowControl w:val="0"/>
              <w:numPr>
                <w:ilvl w:val="0"/>
                <w:numId w:val="187"/>
              </w:numPr>
              <w:autoSpaceDE w:val="0"/>
              <w:autoSpaceDN w:val="0"/>
              <w:adjustRightInd w:val="0"/>
              <w:spacing w:after="1" w:line="240" w:lineRule="auto"/>
              <w:ind w:left="360" w:hanging="360"/>
              <w:rPr>
                <w:rFonts w:eastAsia="Times New Roman"/>
                <w:szCs w:val="24"/>
              </w:rPr>
            </w:pPr>
            <w:r>
              <w:rPr>
                <w:rFonts w:eastAsia="Times New Roman"/>
                <w:szCs w:val="24"/>
              </w:rPr>
              <w:t>dvojica interagujúcich liekov/liečiv;</w:t>
            </w:r>
          </w:p>
          <w:p w14:paraId="46EC35B0" w14:textId="77777777" w:rsidR="00BE0DEB" w:rsidRDefault="00BE0DEB" w:rsidP="009C3728">
            <w:pPr>
              <w:widowControl w:val="0"/>
              <w:numPr>
                <w:ilvl w:val="0"/>
                <w:numId w:val="187"/>
              </w:numPr>
              <w:autoSpaceDE w:val="0"/>
              <w:autoSpaceDN w:val="0"/>
              <w:adjustRightInd w:val="0"/>
              <w:spacing w:after="1" w:line="240" w:lineRule="auto"/>
              <w:ind w:left="360" w:hanging="360"/>
              <w:rPr>
                <w:rFonts w:eastAsia="Times New Roman"/>
                <w:szCs w:val="24"/>
              </w:rPr>
            </w:pPr>
            <w:r>
              <w:rPr>
                <w:rFonts w:eastAsia="Times New Roman"/>
                <w:szCs w:val="24"/>
              </w:rPr>
              <w:t>závažnosť interakcie;</w:t>
            </w:r>
          </w:p>
          <w:p w14:paraId="6ED47BC0" w14:textId="77777777" w:rsidR="00BE0DEB" w:rsidRDefault="00BE0DEB" w:rsidP="009C3728">
            <w:pPr>
              <w:widowControl w:val="0"/>
              <w:numPr>
                <w:ilvl w:val="0"/>
                <w:numId w:val="187"/>
              </w:numPr>
              <w:autoSpaceDE w:val="0"/>
              <w:autoSpaceDN w:val="0"/>
              <w:adjustRightInd w:val="0"/>
              <w:spacing w:after="1" w:line="240" w:lineRule="auto"/>
              <w:ind w:left="360" w:hanging="360"/>
              <w:rPr>
                <w:rFonts w:eastAsia="Times New Roman"/>
                <w:szCs w:val="24"/>
              </w:rPr>
            </w:pPr>
            <w:r>
              <w:rPr>
                <w:rFonts w:eastAsia="Times New Roman"/>
                <w:szCs w:val="24"/>
              </w:rPr>
              <w:t>popis interakcie;</w:t>
            </w:r>
          </w:p>
          <w:p w14:paraId="689C5448" w14:textId="77777777" w:rsidR="00BE0DEB" w:rsidRDefault="00BE0DEB" w:rsidP="009C3728">
            <w:pPr>
              <w:widowControl w:val="0"/>
              <w:numPr>
                <w:ilvl w:val="0"/>
                <w:numId w:val="187"/>
              </w:numPr>
              <w:autoSpaceDE w:val="0"/>
              <w:autoSpaceDN w:val="0"/>
              <w:adjustRightInd w:val="0"/>
              <w:spacing w:after="1" w:line="240" w:lineRule="auto"/>
              <w:ind w:left="360" w:hanging="360"/>
              <w:rPr>
                <w:rFonts w:eastAsia="Times New Roman"/>
                <w:szCs w:val="24"/>
              </w:rPr>
            </w:pPr>
            <w:r>
              <w:rPr>
                <w:rFonts w:eastAsia="Times New Roman"/>
                <w:szCs w:val="24"/>
              </w:rPr>
              <w:t>odporúčaný postup;</w:t>
            </w:r>
          </w:p>
          <w:p w14:paraId="505A3EC6" w14:textId="77777777" w:rsidR="00BE0DEB" w:rsidRDefault="00BE0DEB" w:rsidP="00091F49">
            <w:pPr>
              <w:rPr>
                <w:rFonts w:eastAsia="Times New Roman"/>
                <w:szCs w:val="24"/>
              </w:rPr>
            </w:pPr>
          </w:p>
          <w:p w14:paraId="31270BFF" w14:textId="77777777" w:rsidR="00BE0DEB" w:rsidRDefault="00BE0DEB" w:rsidP="00091F49">
            <w:pPr>
              <w:rPr>
                <w:rFonts w:eastAsia="Times New Roman"/>
                <w:szCs w:val="24"/>
              </w:rPr>
            </w:pPr>
            <w:r>
              <w:rPr>
                <w:rFonts w:eastAsia="Times New Roman"/>
                <w:szCs w:val="24"/>
              </w:rPr>
              <w:t>V prípade, ak sa nenájde žiaden záznam, tak na výstupe služby je prázdny zoznam.</w:t>
            </w:r>
          </w:p>
          <w:p w14:paraId="4203F5DA" w14:textId="77777777" w:rsidR="00BE0DEB" w:rsidRDefault="00BE0DEB" w:rsidP="00091F49">
            <w:pPr>
              <w:rPr>
                <w:rFonts w:eastAsia="Times New Roman"/>
                <w:szCs w:val="24"/>
              </w:rPr>
            </w:pPr>
          </w:p>
          <w:p w14:paraId="2CFB7939" w14:textId="77777777" w:rsidR="00BE0DEB" w:rsidRDefault="00BE0DEB" w:rsidP="00091F49">
            <w:pPr>
              <w:rPr>
                <w:rFonts w:eastAsia="Times New Roman"/>
                <w:szCs w:val="24"/>
              </w:rPr>
            </w:pPr>
            <w:r>
              <w:rPr>
                <w:rFonts w:eastAsia="Times New Roman"/>
                <w:szCs w:val="24"/>
              </w:rPr>
              <w:t xml:space="preserve">Služba vyhodnocuje interakcie len v rozsahu dát dostupných v JRÚZ. </w:t>
            </w:r>
          </w:p>
          <w:p w14:paraId="46664F0E" w14:textId="77777777" w:rsidR="00BE0DEB" w:rsidRDefault="00BE0DEB" w:rsidP="00091F49">
            <w:pPr>
              <w:rPr>
                <w:rFonts w:eastAsia="Times New Roman"/>
                <w:szCs w:val="24"/>
              </w:rPr>
            </w:pPr>
            <w:r>
              <w:rPr>
                <w:rFonts w:eastAsia="Times New Roman"/>
                <w:szCs w:val="24"/>
              </w:rPr>
              <w:t>Služba umožňuje vyhodnocovanie interakcií viazaných na hodnoty ATC číselníka ako aj interakcií viazaných na hodnoty INN číselníka. Predpokladom vyhodnocovania interakcií nad oboma uvedenými číselníkmi je, že dané číselníky sú medzi sebou prepojené zodpovedajúcimi väzbami v JRÚZ.</w:t>
            </w:r>
          </w:p>
          <w:p w14:paraId="5DF3B3A3" w14:textId="77777777" w:rsidR="00BE0DEB" w:rsidRDefault="00BE0DEB" w:rsidP="00091F49">
            <w:pPr>
              <w:rPr>
                <w:rFonts w:eastAsia="Times New Roman"/>
                <w:szCs w:val="24"/>
              </w:rPr>
            </w:pPr>
          </w:p>
          <w:p w14:paraId="693F4F1A" w14:textId="77777777" w:rsidR="00BE0DEB" w:rsidRDefault="00BE0DEB" w:rsidP="00091F49">
            <w:pPr>
              <w:rPr>
                <w:rFonts w:eastAsia="Times New Roman"/>
                <w:szCs w:val="24"/>
              </w:rPr>
            </w:pPr>
            <w:r>
              <w:rPr>
                <w:rFonts w:eastAsia="Times New Roman"/>
                <w:szCs w:val="24"/>
              </w:rPr>
              <w:t>Vykonávané overenia vstupných údajov:</w:t>
            </w:r>
          </w:p>
          <w:p w14:paraId="3CCA7EF3" w14:textId="77777777" w:rsidR="00BE0DEB" w:rsidRDefault="00BE0DEB" w:rsidP="00091F49">
            <w:pPr>
              <w:rPr>
                <w:rFonts w:eastAsia="Times New Roman"/>
                <w:szCs w:val="24"/>
              </w:rPr>
            </w:pPr>
            <w:r>
              <w:rPr>
                <w:rFonts w:eastAsia="Times New Roman"/>
                <w:szCs w:val="24"/>
              </w:rPr>
              <w:t>1. Kontrola vstupných identifikátorov</w:t>
            </w:r>
          </w:p>
          <w:p w14:paraId="3F74F656" w14:textId="77777777" w:rsidR="00BE0DEB" w:rsidRDefault="00BE0DEB" w:rsidP="00091F49">
            <w:pPr>
              <w:rPr>
                <w:rFonts w:eastAsia="Times New Roman"/>
                <w:szCs w:val="24"/>
              </w:rPr>
            </w:pPr>
            <w:r>
              <w:rPr>
                <w:rFonts w:eastAsia="Times New Roman"/>
                <w:szCs w:val="24"/>
              </w:rPr>
              <w:t>Systém overí existenciu všetkých identifikátorov zo vstupu služby. Pre každý zo vstupných identifikátorov musí systém nájsť aspoň jeden záznam. Overujú sa identifikátory</w:t>
            </w:r>
          </w:p>
          <w:p w14:paraId="051B14B7" w14:textId="77777777" w:rsidR="00BE0DEB" w:rsidRDefault="00BE0DEB" w:rsidP="00091F49">
            <w:pPr>
              <w:rPr>
                <w:rFonts w:eastAsia="Times New Roman"/>
                <w:szCs w:val="24"/>
              </w:rPr>
            </w:pPr>
            <w:r>
              <w:rPr>
                <w:rFonts w:eastAsia="Times New Roman"/>
                <w:szCs w:val="24"/>
              </w:rPr>
              <w:t>- lieku,</w:t>
            </w:r>
          </w:p>
          <w:p w14:paraId="7AF6714A" w14:textId="77777777" w:rsidR="00BE0DEB" w:rsidRDefault="00BE0DEB" w:rsidP="00091F49">
            <w:pPr>
              <w:rPr>
                <w:rFonts w:eastAsia="Times New Roman"/>
                <w:szCs w:val="24"/>
              </w:rPr>
            </w:pPr>
            <w:r>
              <w:rPr>
                <w:rFonts w:eastAsia="Times New Roman"/>
                <w:szCs w:val="24"/>
              </w:rPr>
              <w:t>- liečiva (ATC),</w:t>
            </w:r>
          </w:p>
          <w:p w14:paraId="5B6528A8" w14:textId="77777777" w:rsidR="00BE0DEB" w:rsidRDefault="00BE0DEB" w:rsidP="00091F49">
            <w:pPr>
              <w:rPr>
                <w:rFonts w:eastAsia="Times New Roman"/>
                <w:szCs w:val="24"/>
              </w:rPr>
            </w:pPr>
            <w:r>
              <w:rPr>
                <w:rFonts w:eastAsia="Times New Roman"/>
                <w:szCs w:val="24"/>
              </w:rPr>
              <w:t>- magistraliter prípravku,</w:t>
            </w:r>
          </w:p>
          <w:p w14:paraId="52D589C6" w14:textId="77777777" w:rsidR="00BE0DEB" w:rsidRDefault="00BE0DEB" w:rsidP="00091F49">
            <w:pPr>
              <w:rPr>
                <w:rFonts w:eastAsia="Times New Roman"/>
                <w:szCs w:val="24"/>
              </w:rPr>
            </w:pPr>
            <w:r>
              <w:rPr>
                <w:rFonts w:eastAsia="Times New Roman"/>
                <w:szCs w:val="24"/>
              </w:rPr>
              <w:t>- farmaceutických surovín,</w:t>
            </w:r>
          </w:p>
          <w:p w14:paraId="65135B7A" w14:textId="77777777" w:rsidR="00BE0DEB" w:rsidRDefault="00BE0DEB" w:rsidP="00091F49">
            <w:pPr>
              <w:rPr>
                <w:rFonts w:eastAsia="Times New Roman"/>
                <w:szCs w:val="24"/>
              </w:rPr>
            </w:pPr>
            <w:r>
              <w:rPr>
                <w:rFonts w:eastAsia="Times New Roman"/>
                <w:szCs w:val="24"/>
              </w:rPr>
              <w:t>- liekovej formy,</w:t>
            </w:r>
          </w:p>
          <w:p w14:paraId="32A93C66" w14:textId="77777777" w:rsidR="00BE0DEB" w:rsidRDefault="00BE0DEB" w:rsidP="00091F49">
            <w:pPr>
              <w:rPr>
                <w:rFonts w:eastAsia="Times New Roman"/>
                <w:szCs w:val="24"/>
              </w:rPr>
            </w:pPr>
            <w:r>
              <w:rPr>
                <w:rFonts w:eastAsia="Times New Roman"/>
                <w:szCs w:val="24"/>
              </w:rPr>
              <w:t>- cesty podania.</w:t>
            </w:r>
          </w:p>
          <w:p w14:paraId="217EF02B" w14:textId="77777777" w:rsidR="00BE0DEB" w:rsidRDefault="00BE0DEB" w:rsidP="00091F49">
            <w:pPr>
              <w:rPr>
                <w:szCs w:val="24"/>
              </w:rPr>
            </w:pPr>
            <w:r>
              <w:rPr>
                <w:rFonts w:eastAsia="Times New Roman"/>
                <w:szCs w:val="24"/>
              </w:rPr>
              <w:t>V prípade, ak sa niektorý z identifikátorov nenájde, tak systém vyhlási chybu a nepokračuje v ďalšom spracovaní.</w:t>
            </w:r>
          </w:p>
        </w:tc>
      </w:tr>
      <w:tr w:rsidR="00BE0DEB" w14:paraId="42E1C7EE"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16537D0"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031B2186"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OverInterakcie_Request.xsd</w:t>
            </w:r>
            <w:r>
              <w:rPr>
                <w:szCs w:val="24"/>
              </w:rPr>
              <w:fldChar w:fldCharType="end"/>
            </w:r>
          </w:p>
        </w:tc>
      </w:tr>
      <w:tr w:rsidR="00BE0DEB" w14:paraId="640F652E"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ABFBC6B"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58AC463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OverInterakcie_Response.xsd</w:t>
            </w:r>
            <w:r>
              <w:rPr>
                <w:szCs w:val="24"/>
              </w:rPr>
              <w:fldChar w:fldCharType="end"/>
            </w:r>
          </w:p>
        </w:tc>
      </w:tr>
      <w:tr w:rsidR="00BE0DEB" w14:paraId="2EB9D526"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DA97971"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29A4B4D3"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PSU</w:t>
            </w:r>
            <w:r>
              <w:rPr>
                <w:szCs w:val="24"/>
              </w:rPr>
              <w:fldChar w:fldCharType="end"/>
            </w:r>
          </w:p>
        </w:tc>
      </w:tr>
    </w:tbl>
    <w:p w14:paraId="54B44630" w14:textId="4C3B7832" w:rsidR="00BE0DEB" w:rsidRDefault="00BE0DEB" w:rsidP="00BE0DEB">
      <w:pPr>
        <w:rPr>
          <w:rFonts w:ascii="Times New Roman" w:eastAsia="Times New Roman" w:hAnsi="Times New Roman"/>
          <w:szCs w:val="24"/>
        </w:rPr>
      </w:pPr>
      <w:r>
        <w:rPr>
          <w:rFonts w:eastAsia="Times New Roman"/>
          <w:szCs w:val="24"/>
          <w:lang w:val="en-US"/>
        </w:rPr>
        <w:t xml:space="preserve"> </w:t>
      </w:r>
      <w:bookmarkEnd w:id="158"/>
      <w:bookmarkEnd w:id="159"/>
      <w:bookmarkEnd w:id="161"/>
    </w:p>
    <w:bookmarkStart w:id="162" w:name="OverKontraindikacie"/>
    <w:bookmarkStart w:id="163" w:name="BKM_6574B2A6_2E32_40c0_BF3C_3C9EA05EE7BB"/>
    <w:p w14:paraId="22F5918E" w14:textId="77777777" w:rsidR="00BE0DEB" w:rsidRDefault="00BE0DEB" w:rsidP="00BE0DEB">
      <w:pPr>
        <w:pStyle w:val="Nadpis3"/>
        <w:rPr>
          <w:rFonts w:eastAsia="Times New Roman"/>
          <w:bCs w:val="0"/>
          <w:szCs w:val="24"/>
          <w:lang w:val="en-US"/>
        </w:rPr>
      </w:pPr>
      <w:r>
        <w:rPr>
          <w:b w:val="0"/>
          <w:bCs w:val="0"/>
          <w:sz w:val="20"/>
          <w:szCs w:val="24"/>
        </w:rPr>
        <w:lastRenderedPageBreak/>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64" w:name="_Toc19872008"/>
      <w:r>
        <w:rPr>
          <w:rFonts w:eastAsia="Times New Roman"/>
          <w:bCs w:val="0"/>
          <w:szCs w:val="24"/>
        </w:rPr>
        <w:t>OverKontraindikacie</w:t>
      </w:r>
      <w:bookmarkEnd w:id="164"/>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647BC239"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6787638" w14:textId="77777777" w:rsidR="00BE0DEB" w:rsidRDefault="00BE0DEB" w:rsidP="00091F49">
            <w:pPr>
              <w:rPr>
                <w:szCs w:val="24"/>
              </w:rPr>
            </w:pPr>
            <w:bookmarkStart w:id="165" w:name="BKM_992F4717_B370_4785_A1B3_44ECC8391FBC"/>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165C0D6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OverKontraindikacie</w:t>
            </w:r>
            <w:r>
              <w:rPr>
                <w:szCs w:val="24"/>
              </w:rPr>
              <w:fldChar w:fldCharType="end"/>
            </w:r>
          </w:p>
        </w:tc>
      </w:tr>
      <w:tr w:rsidR="00BE0DEB" w14:paraId="5C787E73"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7AD6E450"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2101C893"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BE0DEB" w14:paraId="7AED3C9C"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597F3D2"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0171844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overí kontraindikácie medzi liekmi a inými informáciami o pacientovi Znalostným systémom</w:t>
            </w:r>
            <w:r>
              <w:rPr>
                <w:szCs w:val="24"/>
              </w:rPr>
              <w:fldChar w:fldCharType="end"/>
            </w:r>
          </w:p>
        </w:tc>
      </w:tr>
      <w:tr w:rsidR="00BE0DEB" w14:paraId="1E624517"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A3B272D"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4A5AF47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BE0DEB" w14:paraId="6AC1B28F"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B01497D"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3B6D1AD9"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OverKontraindikacie (Over Kontraindikácie) poskytuje Informačným systémom Poskytovateľov zdravotnej starostlivosti (IS PZS) rozhranie pre overenie Kontraindikácií.</w:t>
            </w:r>
          </w:p>
          <w:p w14:paraId="63ABD9E3" w14:textId="77777777" w:rsidR="00BE0DEB" w:rsidRDefault="00BE0DEB" w:rsidP="00091F49">
            <w:pPr>
              <w:rPr>
                <w:rFonts w:eastAsia="Times New Roman"/>
                <w:szCs w:val="24"/>
              </w:rPr>
            </w:pPr>
          </w:p>
          <w:p w14:paraId="52D2B840" w14:textId="77777777" w:rsidR="00BE0DEB" w:rsidRDefault="00BE0DEB" w:rsidP="00091F49">
            <w:pPr>
              <w:rPr>
                <w:rFonts w:eastAsia="Times New Roman"/>
                <w:szCs w:val="24"/>
              </w:rPr>
            </w:pPr>
            <w:r>
              <w:rPr>
                <w:rFonts w:eastAsia="Times New Roman"/>
                <w:szCs w:val="24"/>
              </w:rPr>
              <w:t>Kontraindikácia v širšom zmysle slova popisuje vzájomný negatívny vzťah medzi liekom (liečivom) a inou okolnosťou (napr. inou liečbou, diagnózou alebo stavom pacienta), ktorý spôsobuje nežiaduci účinok daného lieku vo vzťahu k danej okolnosti. Kontraindikácie sa delia na absolútne, pri ktorých je podanie lieku za danej okolnosti nemožné (zakázané, život ohrozujúce) a relatívne, pri ktorých je podanie lieku za danej okolnosti nevhodné (ale za istých podmienok možné). Kontraindikácie sa teda uvádzajú pri nemožnosti alebo nevhodnosti podania lieku s iným liekom, za určitého stavu pacienta (gravidita, vybrané diagnózy pacienta a pod.).</w:t>
            </w:r>
          </w:p>
          <w:p w14:paraId="78F34078" w14:textId="77777777" w:rsidR="00BE0DEB" w:rsidRDefault="00BE0DEB" w:rsidP="00091F49">
            <w:pPr>
              <w:rPr>
                <w:rFonts w:eastAsia="Times New Roman"/>
                <w:szCs w:val="24"/>
              </w:rPr>
            </w:pPr>
          </w:p>
          <w:p w14:paraId="26FD37E7" w14:textId="77777777" w:rsidR="00BE0DEB" w:rsidRDefault="00BE0DEB" w:rsidP="00091F49">
            <w:pPr>
              <w:rPr>
                <w:rFonts w:eastAsia="Times New Roman"/>
                <w:szCs w:val="24"/>
              </w:rPr>
            </w:pPr>
            <w:r>
              <w:rPr>
                <w:rFonts w:eastAsia="Times New Roman"/>
                <w:szCs w:val="24"/>
              </w:rPr>
              <w:t>Pre účely Znalostného systému budeme pojem Kontraindikácia používať na popísanie vzájomného vzťahu medzi liekom (liečivom) a ďalšími vstupnými informáciami o stave pacienta, ktorými môže byť:</w:t>
            </w:r>
          </w:p>
          <w:p w14:paraId="5B565994" w14:textId="77777777" w:rsidR="00BE0DEB" w:rsidRDefault="00BE0DEB" w:rsidP="009C3728">
            <w:pPr>
              <w:widowControl w:val="0"/>
              <w:numPr>
                <w:ilvl w:val="0"/>
                <w:numId w:val="188"/>
              </w:numPr>
              <w:autoSpaceDE w:val="0"/>
              <w:autoSpaceDN w:val="0"/>
              <w:adjustRightInd w:val="0"/>
              <w:spacing w:after="1" w:line="240" w:lineRule="auto"/>
              <w:ind w:left="360" w:hanging="360"/>
              <w:rPr>
                <w:rFonts w:eastAsia="Times New Roman"/>
                <w:szCs w:val="24"/>
              </w:rPr>
            </w:pPr>
            <w:r>
              <w:rPr>
                <w:rFonts w:eastAsia="Times New Roman"/>
                <w:szCs w:val="24"/>
              </w:rPr>
              <w:t>diagnóza,</w:t>
            </w:r>
          </w:p>
          <w:p w14:paraId="1AB7799B" w14:textId="77777777" w:rsidR="00BE0DEB" w:rsidRDefault="00BE0DEB" w:rsidP="009C3728">
            <w:pPr>
              <w:widowControl w:val="0"/>
              <w:numPr>
                <w:ilvl w:val="0"/>
                <w:numId w:val="188"/>
              </w:numPr>
              <w:autoSpaceDE w:val="0"/>
              <w:autoSpaceDN w:val="0"/>
              <w:adjustRightInd w:val="0"/>
              <w:spacing w:after="1" w:line="240" w:lineRule="auto"/>
              <w:ind w:left="360" w:hanging="360"/>
              <w:rPr>
                <w:rFonts w:eastAsia="Times New Roman"/>
                <w:szCs w:val="24"/>
              </w:rPr>
            </w:pPr>
            <w:r>
              <w:rPr>
                <w:rFonts w:eastAsia="Times New Roman"/>
                <w:szCs w:val="24"/>
              </w:rPr>
              <w:t>pohlavie,</w:t>
            </w:r>
          </w:p>
          <w:p w14:paraId="0BC0E5EF" w14:textId="77777777" w:rsidR="00BE0DEB" w:rsidRDefault="00BE0DEB" w:rsidP="009C3728">
            <w:pPr>
              <w:widowControl w:val="0"/>
              <w:numPr>
                <w:ilvl w:val="0"/>
                <w:numId w:val="188"/>
              </w:numPr>
              <w:autoSpaceDE w:val="0"/>
              <w:autoSpaceDN w:val="0"/>
              <w:adjustRightInd w:val="0"/>
              <w:spacing w:after="1" w:line="240" w:lineRule="auto"/>
              <w:ind w:left="360" w:hanging="360"/>
              <w:rPr>
                <w:rFonts w:eastAsia="Times New Roman"/>
                <w:szCs w:val="24"/>
              </w:rPr>
            </w:pPr>
            <w:r>
              <w:rPr>
                <w:rFonts w:eastAsia="Times New Roman"/>
                <w:szCs w:val="24"/>
              </w:rPr>
              <w:t>vek,</w:t>
            </w:r>
          </w:p>
          <w:p w14:paraId="0241C544" w14:textId="77777777" w:rsidR="00BE0DEB" w:rsidRDefault="00BE0DEB" w:rsidP="009C3728">
            <w:pPr>
              <w:widowControl w:val="0"/>
              <w:numPr>
                <w:ilvl w:val="0"/>
                <w:numId w:val="188"/>
              </w:numPr>
              <w:autoSpaceDE w:val="0"/>
              <w:autoSpaceDN w:val="0"/>
              <w:adjustRightInd w:val="0"/>
              <w:spacing w:after="1" w:line="240" w:lineRule="auto"/>
              <w:ind w:left="360" w:hanging="360"/>
              <w:rPr>
                <w:rFonts w:eastAsia="Times New Roman"/>
                <w:szCs w:val="24"/>
              </w:rPr>
            </w:pPr>
            <w:r>
              <w:rPr>
                <w:rFonts w:eastAsia="Times New Roman"/>
                <w:szCs w:val="24"/>
              </w:rPr>
              <w:t>hmotnosť;</w:t>
            </w:r>
          </w:p>
          <w:p w14:paraId="30396119" w14:textId="77777777" w:rsidR="00BE0DEB" w:rsidRDefault="00BE0DEB" w:rsidP="009C3728">
            <w:pPr>
              <w:widowControl w:val="0"/>
              <w:numPr>
                <w:ilvl w:val="0"/>
                <w:numId w:val="188"/>
              </w:numPr>
              <w:autoSpaceDE w:val="0"/>
              <w:autoSpaceDN w:val="0"/>
              <w:adjustRightInd w:val="0"/>
              <w:spacing w:after="1" w:line="240" w:lineRule="auto"/>
              <w:ind w:left="360" w:hanging="360"/>
              <w:rPr>
                <w:rFonts w:eastAsia="Times New Roman"/>
                <w:szCs w:val="24"/>
              </w:rPr>
            </w:pPr>
            <w:r>
              <w:rPr>
                <w:rFonts w:eastAsia="Times New Roman"/>
                <w:szCs w:val="24"/>
              </w:rPr>
              <w:t>tehotenstvo,</w:t>
            </w:r>
          </w:p>
          <w:p w14:paraId="244EDA0C" w14:textId="77777777" w:rsidR="00BE0DEB" w:rsidRDefault="00BE0DEB" w:rsidP="009C3728">
            <w:pPr>
              <w:widowControl w:val="0"/>
              <w:numPr>
                <w:ilvl w:val="0"/>
                <w:numId w:val="188"/>
              </w:numPr>
              <w:autoSpaceDE w:val="0"/>
              <w:autoSpaceDN w:val="0"/>
              <w:adjustRightInd w:val="0"/>
              <w:spacing w:after="1" w:line="240" w:lineRule="auto"/>
              <w:ind w:left="360" w:hanging="360"/>
              <w:rPr>
                <w:rFonts w:eastAsia="Times New Roman"/>
                <w:szCs w:val="24"/>
              </w:rPr>
            </w:pPr>
            <w:r>
              <w:rPr>
                <w:rFonts w:eastAsia="Times New Roman"/>
                <w:szCs w:val="24"/>
              </w:rPr>
              <w:t>dojčenie,</w:t>
            </w:r>
          </w:p>
          <w:p w14:paraId="000FC04D" w14:textId="77777777" w:rsidR="00BE0DEB" w:rsidRDefault="00BE0DEB" w:rsidP="00091F49">
            <w:pPr>
              <w:rPr>
                <w:rFonts w:eastAsia="Times New Roman"/>
                <w:szCs w:val="24"/>
              </w:rPr>
            </w:pPr>
            <w:r>
              <w:rPr>
                <w:rFonts w:eastAsia="Times New Roman"/>
                <w:szCs w:val="24"/>
              </w:rPr>
              <w:t>ktorého účinky sú pre pacienta negatívne.</w:t>
            </w:r>
          </w:p>
          <w:p w14:paraId="7750F773" w14:textId="77777777" w:rsidR="00BE0DEB" w:rsidRDefault="00BE0DEB" w:rsidP="00091F49">
            <w:pPr>
              <w:rPr>
                <w:rFonts w:eastAsia="Times New Roman"/>
                <w:szCs w:val="24"/>
              </w:rPr>
            </w:pPr>
          </w:p>
          <w:p w14:paraId="783200CB" w14:textId="77777777" w:rsidR="00BE0DEB" w:rsidRDefault="00BE0DEB" w:rsidP="00091F49">
            <w:pPr>
              <w:rPr>
                <w:rFonts w:eastAsia="Times New Roman"/>
                <w:szCs w:val="24"/>
              </w:rPr>
            </w:pPr>
            <w:r>
              <w:rPr>
                <w:rFonts w:eastAsia="Times New Roman"/>
                <w:szCs w:val="24"/>
              </w:rPr>
              <w:t>Na vstupe služby OverKontraindikacie je možné zadať:</w:t>
            </w:r>
          </w:p>
          <w:p w14:paraId="315569B4"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identifikátor prijímateľa zdravotnej starostlivosti;</w:t>
            </w:r>
          </w:p>
          <w:p w14:paraId="34C4DEE8"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množina liekov;</w:t>
            </w:r>
          </w:p>
          <w:p w14:paraId="7FA82CD0"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množina liečiv;</w:t>
            </w:r>
          </w:p>
          <w:p w14:paraId="71CC3327"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množinu diagnóz;</w:t>
            </w:r>
          </w:p>
          <w:p w14:paraId="41D3484B"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pohlavie;</w:t>
            </w:r>
          </w:p>
          <w:p w14:paraId="61893917"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vek;</w:t>
            </w:r>
          </w:p>
          <w:p w14:paraId="68600B02"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hmotnosť;</w:t>
            </w:r>
          </w:p>
          <w:p w14:paraId="47933BE5"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tehotenstvo;</w:t>
            </w:r>
          </w:p>
          <w:p w14:paraId="766D96CE"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dojčenie;</w:t>
            </w:r>
          </w:p>
          <w:p w14:paraId="653F5C23" w14:textId="77777777" w:rsidR="00BE0DEB" w:rsidRDefault="00BE0DEB" w:rsidP="00091F49">
            <w:pPr>
              <w:rPr>
                <w:rFonts w:eastAsia="Times New Roman"/>
                <w:szCs w:val="24"/>
              </w:rPr>
            </w:pPr>
            <w:r>
              <w:rPr>
                <w:rFonts w:eastAsia="Times New Roman"/>
                <w:szCs w:val="24"/>
              </w:rPr>
              <w:t xml:space="preserve">Ak je na vstupe služby uvedená identifikácia PrZS, kontroly Znalostného systému budú pracovať s údajmi a poskytovať výsledky v súlade s oprávneniami na prístup k zdravotnej dokumentácií osoby danými legislatívou a správou súhlasov, ktorá riadi povolenia pre prístup k záznamom uloženým v Národnom registri základných zdravotných údajov (NRZZÚ). Znalostný systém bude do vyhodnocovania zaraďovať iba záznamy, na ktoré má používateľ takéto oprávnenie, čo </w:t>
            </w:r>
            <w:r>
              <w:rPr>
                <w:rFonts w:eastAsia="Times New Roman"/>
                <w:szCs w:val="24"/>
              </w:rPr>
              <w:lastRenderedPageBreak/>
              <w:t>nemusí byť úplná množina pacientových záznamov. Aby znalostný systém vyhodnotil všetky pacientove záznamy, musí používateľ získať súhlas.</w:t>
            </w:r>
          </w:p>
          <w:p w14:paraId="4ABE9BEE" w14:textId="77777777" w:rsidR="00BE0DEB" w:rsidRDefault="00BE0DEB" w:rsidP="00091F49">
            <w:pPr>
              <w:rPr>
                <w:rFonts w:eastAsia="Times New Roman"/>
                <w:szCs w:val="24"/>
              </w:rPr>
            </w:pPr>
          </w:p>
          <w:p w14:paraId="0D70E4E9" w14:textId="77777777" w:rsidR="00BE0DEB" w:rsidRDefault="00BE0DEB" w:rsidP="00091F49">
            <w:pPr>
              <w:rPr>
                <w:rFonts w:eastAsia="Times New Roman"/>
                <w:szCs w:val="24"/>
              </w:rPr>
            </w:pPr>
            <w:r>
              <w:rPr>
                <w:rFonts w:eastAsia="Times New Roman"/>
                <w:szCs w:val="24"/>
              </w:rPr>
              <w:t>Výstupom služby je množina varovaní o nájdených kontraindikáciách medzi zadanými liekmi, liečivami, ďalšími zadanými informáciami o stave pacienta a liekmi, liečivami a ďalšími informáciami o stave pacienta nájdenými na platných preskripčných a medikačných záznamoch pacienta a v pacientskom sumáre daného PrZS.</w:t>
            </w:r>
          </w:p>
          <w:p w14:paraId="3F0A8441" w14:textId="77777777" w:rsidR="00BE0DEB" w:rsidRDefault="00BE0DEB" w:rsidP="00091F49">
            <w:pPr>
              <w:rPr>
                <w:rFonts w:eastAsia="Times New Roman"/>
                <w:szCs w:val="24"/>
              </w:rPr>
            </w:pPr>
          </w:p>
          <w:p w14:paraId="118081A4" w14:textId="77777777" w:rsidR="00BE0DEB" w:rsidRDefault="00BE0DEB" w:rsidP="00091F49">
            <w:pPr>
              <w:rPr>
                <w:rFonts w:eastAsia="Times New Roman"/>
                <w:szCs w:val="24"/>
              </w:rPr>
            </w:pPr>
            <w:r>
              <w:rPr>
                <w:rFonts w:eastAsia="Times New Roman"/>
                <w:szCs w:val="24"/>
              </w:rPr>
              <w:t>Ku každej kontraindikácií systém vráti údaje:</w:t>
            </w:r>
          </w:p>
          <w:p w14:paraId="09FA23C2" w14:textId="77777777" w:rsidR="00BE0DEB" w:rsidRDefault="00BE0DEB" w:rsidP="009C3728">
            <w:pPr>
              <w:widowControl w:val="0"/>
              <w:numPr>
                <w:ilvl w:val="0"/>
                <w:numId w:val="190"/>
              </w:numPr>
              <w:autoSpaceDE w:val="0"/>
              <w:autoSpaceDN w:val="0"/>
              <w:adjustRightInd w:val="0"/>
              <w:spacing w:after="1" w:line="240" w:lineRule="auto"/>
              <w:ind w:left="360" w:hanging="360"/>
              <w:rPr>
                <w:rFonts w:eastAsia="Times New Roman"/>
                <w:szCs w:val="24"/>
              </w:rPr>
            </w:pPr>
            <w:r>
              <w:rPr>
                <w:rFonts w:eastAsia="Times New Roman"/>
                <w:szCs w:val="24"/>
              </w:rPr>
              <w:t>dvojica údajov, pre ktoré bola nájdená kontraindikácia (napr.: liek-diagnóza, liek-tehotenstvo a pod.) s uvedením konkrétnych údajov (kód lieku, kód MKCH10, vek a pod.);</w:t>
            </w:r>
          </w:p>
          <w:p w14:paraId="5C3A7F46" w14:textId="77777777" w:rsidR="00BE0DEB" w:rsidRDefault="00BE0DEB" w:rsidP="009C3728">
            <w:pPr>
              <w:widowControl w:val="0"/>
              <w:numPr>
                <w:ilvl w:val="0"/>
                <w:numId w:val="190"/>
              </w:numPr>
              <w:autoSpaceDE w:val="0"/>
              <w:autoSpaceDN w:val="0"/>
              <w:adjustRightInd w:val="0"/>
              <w:spacing w:after="1" w:line="240" w:lineRule="auto"/>
              <w:ind w:left="360" w:hanging="360"/>
              <w:rPr>
                <w:rFonts w:eastAsia="Times New Roman"/>
                <w:szCs w:val="24"/>
              </w:rPr>
            </w:pPr>
            <w:r>
              <w:rPr>
                <w:rFonts w:eastAsia="Times New Roman"/>
                <w:szCs w:val="24"/>
              </w:rPr>
              <w:t>závažnosť kontraindikácie;</w:t>
            </w:r>
          </w:p>
          <w:p w14:paraId="4B318A4E" w14:textId="77777777" w:rsidR="00BE0DEB" w:rsidRDefault="00BE0DEB" w:rsidP="009C3728">
            <w:pPr>
              <w:widowControl w:val="0"/>
              <w:numPr>
                <w:ilvl w:val="0"/>
                <w:numId w:val="190"/>
              </w:numPr>
              <w:autoSpaceDE w:val="0"/>
              <w:autoSpaceDN w:val="0"/>
              <w:adjustRightInd w:val="0"/>
              <w:spacing w:after="1" w:line="240" w:lineRule="auto"/>
              <w:ind w:left="360" w:hanging="360"/>
              <w:rPr>
                <w:rFonts w:eastAsia="Times New Roman"/>
                <w:szCs w:val="24"/>
              </w:rPr>
            </w:pPr>
            <w:r>
              <w:rPr>
                <w:rFonts w:eastAsia="Times New Roman"/>
                <w:szCs w:val="24"/>
              </w:rPr>
              <w:t>popis kontraindikácie;</w:t>
            </w:r>
          </w:p>
          <w:p w14:paraId="46939F10" w14:textId="77777777" w:rsidR="00BE0DEB" w:rsidRDefault="00BE0DEB" w:rsidP="009C3728">
            <w:pPr>
              <w:widowControl w:val="0"/>
              <w:numPr>
                <w:ilvl w:val="0"/>
                <w:numId w:val="190"/>
              </w:numPr>
              <w:autoSpaceDE w:val="0"/>
              <w:autoSpaceDN w:val="0"/>
              <w:adjustRightInd w:val="0"/>
              <w:spacing w:after="1" w:line="240" w:lineRule="auto"/>
              <w:ind w:left="360" w:hanging="360"/>
              <w:rPr>
                <w:rFonts w:eastAsia="Times New Roman"/>
                <w:szCs w:val="24"/>
              </w:rPr>
            </w:pPr>
            <w:r>
              <w:rPr>
                <w:rFonts w:eastAsia="Times New Roman"/>
                <w:szCs w:val="24"/>
              </w:rPr>
              <w:t>odporúčaný postup;</w:t>
            </w:r>
          </w:p>
          <w:p w14:paraId="284A02A7" w14:textId="77777777" w:rsidR="00BE0DEB" w:rsidRDefault="00BE0DEB" w:rsidP="00091F49">
            <w:pPr>
              <w:rPr>
                <w:rFonts w:eastAsia="Times New Roman"/>
                <w:szCs w:val="24"/>
              </w:rPr>
            </w:pPr>
          </w:p>
          <w:p w14:paraId="3A549257" w14:textId="77777777" w:rsidR="00BE0DEB" w:rsidRDefault="00BE0DEB" w:rsidP="00091F49">
            <w:pPr>
              <w:rPr>
                <w:rFonts w:eastAsia="Times New Roman"/>
                <w:szCs w:val="24"/>
              </w:rPr>
            </w:pPr>
            <w:r>
              <w:rPr>
                <w:rFonts w:eastAsia="Times New Roman"/>
                <w:szCs w:val="24"/>
              </w:rPr>
              <w:t>V prípade, ak sa nenájde žiaden záznam, tak na výstupe služby je prázdny zoznam.</w:t>
            </w:r>
          </w:p>
          <w:p w14:paraId="597EECFE" w14:textId="77777777" w:rsidR="00BE0DEB" w:rsidRDefault="00BE0DEB" w:rsidP="00091F49">
            <w:pPr>
              <w:rPr>
                <w:rFonts w:eastAsia="Times New Roman"/>
                <w:szCs w:val="24"/>
              </w:rPr>
            </w:pPr>
          </w:p>
          <w:p w14:paraId="7556C0DC" w14:textId="77777777" w:rsidR="00BE0DEB" w:rsidRDefault="00BE0DEB" w:rsidP="00091F49">
            <w:pPr>
              <w:rPr>
                <w:rFonts w:eastAsia="Times New Roman"/>
                <w:szCs w:val="24"/>
              </w:rPr>
            </w:pPr>
            <w:r>
              <w:rPr>
                <w:rFonts w:eastAsia="Times New Roman"/>
                <w:szCs w:val="24"/>
              </w:rPr>
              <w:t xml:space="preserve">Služba vyhodnocuje kontraindikácie len v rozsahu dát dostupných v JRÚZ. </w:t>
            </w:r>
          </w:p>
          <w:p w14:paraId="1C31AA0A" w14:textId="77777777" w:rsidR="00BE0DEB" w:rsidRDefault="00BE0DEB" w:rsidP="00091F49">
            <w:pPr>
              <w:rPr>
                <w:rFonts w:eastAsia="Times New Roman"/>
                <w:szCs w:val="24"/>
              </w:rPr>
            </w:pPr>
            <w:r>
              <w:rPr>
                <w:rFonts w:eastAsia="Times New Roman"/>
                <w:szCs w:val="24"/>
              </w:rPr>
              <w:t>Služba umožňuje vyhodnocovanie kontraindikácií viazaných na hodnoty ATC číselníka ako aj kontraindikácií viazaných na hodnoty INN číselníka. Predpokladom vyhodnocovania kontraindikácií nad oboma uvedenými číselníkmi je, že dané číselníky sú medzi sebou prepojené zodpovedajúcimi väzbami v JRÚZ.</w:t>
            </w:r>
          </w:p>
          <w:p w14:paraId="38550DB0" w14:textId="77777777" w:rsidR="00BE0DEB" w:rsidRDefault="00BE0DEB" w:rsidP="00091F49">
            <w:pPr>
              <w:rPr>
                <w:rFonts w:eastAsia="Times New Roman"/>
                <w:szCs w:val="24"/>
              </w:rPr>
            </w:pPr>
          </w:p>
          <w:p w14:paraId="31FADA6D" w14:textId="77777777" w:rsidR="00BE0DEB" w:rsidRDefault="00BE0DEB" w:rsidP="00091F49">
            <w:pPr>
              <w:rPr>
                <w:rFonts w:eastAsia="Times New Roman"/>
                <w:szCs w:val="24"/>
              </w:rPr>
            </w:pPr>
            <w:r>
              <w:rPr>
                <w:rFonts w:eastAsia="Times New Roman"/>
                <w:szCs w:val="24"/>
              </w:rPr>
              <w:t>Vykonávané overenia vstupných údajov:</w:t>
            </w:r>
          </w:p>
          <w:p w14:paraId="7F9A57FE" w14:textId="77777777" w:rsidR="00BE0DEB" w:rsidRDefault="00BE0DEB" w:rsidP="00091F49">
            <w:pPr>
              <w:rPr>
                <w:rFonts w:eastAsia="Times New Roman"/>
                <w:szCs w:val="24"/>
              </w:rPr>
            </w:pPr>
            <w:r>
              <w:rPr>
                <w:rFonts w:eastAsia="Times New Roman"/>
                <w:szCs w:val="24"/>
              </w:rPr>
              <w:t>1. Kontrola vstupných identifikátorov</w:t>
            </w:r>
          </w:p>
          <w:p w14:paraId="5F2EA7A7" w14:textId="77777777" w:rsidR="00BE0DEB" w:rsidRDefault="00BE0DEB" w:rsidP="00091F49">
            <w:pPr>
              <w:rPr>
                <w:rFonts w:eastAsia="Times New Roman"/>
                <w:szCs w:val="24"/>
              </w:rPr>
            </w:pPr>
            <w:r>
              <w:rPr>
                <w:rFonts w:eastAsia="Times New Roman"/>
                <w:szCs w:val="24"/>
              </w:rPr>
              <w:t>Systém overí existenciu všetkých identifikátorov zo vstupu služby. Pre každý zo vstupných identifikátorov musí systém nájsť aspoň jeden záznam. Overujú sa identifikátory</w:t>
            </w:r>
          </w:p>
          <w:p w14:paraId="1BE29F97" w14:textId="77777777" w:rsidR="00BE0DEB" w:rsidRDefault="00BE0DEB" w:rsidP="00091F49">
            <w:pPr>
              <w:rPr>
                <w:rFonts w:eastAsia="Times New Roman"/>
                <w:szCs w:val="24"/>
              </w:rPr>
            </w:pPr>
            <w:r>
              <w:rPr>
                <w:rFonts w:eastAsia="Times New Roman"/>
                <w:szCs w:val="24"/>
              </w:rPr>
              <w:t>- lieku,</w:t>
            </w:r>
          </w:p>
          <w:p w14:paraId="6011293D" w14:textId="77777777" w:rsidR="00BE0DEB" w:rsidRDefault="00BE0DEB" w:rsidP="00091F49">
            <w:pPr>
              <w:rPr>
                <w:rFonts w:eastAsia="Times New Roman"/>
                <w:szCs w:val="24"/>
              </w:rPr>
            </w:pPr>
            <w:r>
              <w:rPr>
                <w:rFonts w:eastAsia="Times New Roman"/>
                <w:szCs w:val="24"/>
              </w:rPr>
              <w:t>- liečiva (ATC),</w:t>
            </w:r>
          </w:p>
          <w:p w14:paraId="0D67EAA5" w14:textId="77777777" w:rsidR="00BE0DEB" w:rsidRDefault="00BE0DEB" w:rsidP="00091F49">
            <w:pPr>
              <w:rPr>
                <w:rFonts w:eastAsia="Times New Roman"/>
                <w:szCs w:val="24"/>
              </w:rPr>
            </w:pPr>
            <w:r>
              <w:rPr>
                <w:rFonts w:eastAsia="Times New Roman"/>
                <w:szCs w:val="24"/>
              </w:rPr>
              <w:t>- magistraliter prípravku,</w:t>
            </w:r>
          </w:p>
          <w:p w14:paraId="66A17B7B" w14:textId="77777777" w:rsidR="00BE0DEB" w:rsidRDefault="00BE0DEB" w:rsidP="00091F49">
            <w:pPr>
              <w:rPr>
                <w:rFonts w:eastAsia="Times New Roman"/>
                <w:szCs w:val="24"/>
              </w:rPr>
            </w:pPr>
            <w:r>
              <w:rPr>
                <w:rFonts w:eastAsia="Times New Roman"/>
                <w:szCs w:val="24"/>
              </w:rPr>
              <w:t>- farmaceutických surovín,</w:t>
            </w:r>
          </w:p>
          <w:p w14:paraId="5C0AF8B8" w14:textId="77777777" w:rsidR="00BE0DEB" w:rsidRDefault="00BE0DEB" w:rsidP="00091F49">
            <w:pPr>
              <w:rPr>
                <w:rFonts w:eastAsia="Times New Roman"/>
                <w:szCs w:val="24"/>
              </w:rPr>
            </w:pPr>
            <w:r>
              <w:rPr>
                <w:rFonts w:eastAsia="Times New Roman"/>
                <w:szCs w:val="24"/>
              </w:rPr>
              <w:t>- liekovej formy,</w:t>
            </w:r>
          </w:p>
          <w:p w14:paraId="2BF49F49" w14:textId="77777777" w:rsidR="00BE0DEB" w:rsidRDefault="00BE0DEB" w:rsidP="00091F49">
            <w:pPr>
              <w:rPr>
                <w:rFonts w:eastAsia="Times New Roman"/>
                <w:szCs w:val="24"/>
              </w:rPr>
            </w:pPr>
            <w:r>
              <w:rPr>
                <w:rFonts w:eastAsia="Times New Roman"/>
                <w:szCs w:val="24"/>
              </w:rPr>
              <w:t>- cesty podania,</w:t>
            </w:r>
          </w:p>
          <w:p w14:paraId="628F7155" w14:textId="77777777" w:rsidR="00BE0DEB" w:rsidRDefault="00BE0DEB" w:rsidP="00091F49">
            <w:pPr>
              <w:rPr>
                <w:rFonts w:eastAsia="Times New Roman"/>
                <w:szCs w:val="24"/>
              </w:rPr>
            </w:pPr>
            <w:r>
              <w:rPr>
                <w:rFonts w:eastAsia="Times New Roman"/>
                <w:szCs w:val="24"/>
              </w:rPr>
              <w:t>- diagnózy,</w:t>
            </w:r>
          </w:p>
          <w:p w14:paraId="33FBC476" w14:textId="77777777" w:rsidR="00BE0DEB" w:rsidRDefault="00BE0DEB" w:rsidP="00091F49">
            <w:pPr>
              <w:rPr>
                <w:rFonts w:eastAsia="Times New Roman"/>
                <w:szCs w:val="24"/>
              </w:rPr>
            </w:pPr>
            <w:r>
              <w:rPr>
                <w:rFonts w:eastAsia="Times New Roman"/>
                <w:szCs w:val="24"/>
              </w:rPr>
              <w:t>- pohlavia.</w:t>
            </w:r>
          </w:p>
          <w:p w14:paraId="5CACC300" w14:textId="77777777" w:rsidR="00BE0DEB" w:rsidRDefault="00BE0DEB" w:rsidP="00091F49">
            <w:pPr>
              <w:rPr>
                <w:szCs w:val="24"/>
              </w:rPr>
            </w:pPr>
            <w:r>
              <w:rPr>
                <w:rFonts w:eastAsia="Times New Roman"/>
                <w:szCs w:val="24"/>
              </w:rPr>
              <w:lastRenderedPageBreak/>
              <w:t>V prípade, ak sa niektorý z identifikátorov nenájde, tak systém vyhlási chybu a nepokračuje v ďalšom spracovaní.</w:t>
            </w:r>
          </w:p>
        </w:tc>
      </w:tr>
      <w:tr w:rsidR="00BE0DEB" w14:paraId="5F2DDC76"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3EC16CE"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3333A42B"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OverKontraindikacie_Request.xsd</w:t>
            </w:r>
            <w:r>
              <w:rPr>
                <w:szCs w:val="24"/>
              </w:rPr>
              <w:fldChar w:fldCharType="end"/>
            </w:r>
          </w:p>
        </w:tc>
      </w:tr>
      <w:tr w:rsidR="00BE0DEB" w14:paraId="3AFC40DF"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D6F88B5"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3ADC92E5"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OverKontraindikacie_Response.xsd</w:t>
            </w:r>
            <w:r>
              <w:rPr>
                <w:szCs w:val="24"/>
              </w:rPr>
              <w:fldChar w:fldCharType="end"/>
            </w:r>
          </w:p>
        </w:tc>
      </w:tr>
      <w:tr w:rsidR="00BE0DEB" w14:paraId="253A04DF"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A517124"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216E72E2"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PSU</w:t>
            </w:r>
            <w:r>
              <w:rPr>
                <w:szCs w:val="24"/>
              </w:rPr>
              <w:fldChar w:fldCharType="end"/>
            </w:r>
          </w:p>
        </w:tc>
      </w:tr>
    </w:tbl>
    <w:p w14:paraId="40CD9EA2" w14:textId="5B2C578C" w:rsidR="00BE0DEB" w:rsidRDefault="00BE0DEB" w:rsidP="00BE0DEB">
      <w:pPr>
        <w:rPr>
          <w:rFonts w:ascii="Times New Roman" w:eastAsia="Times New Roman" w:hAnsi="Times New Roman"/>
          <w:szCs w:val="24"/>
        </w:rPr>
      </w:pPr>
      <w:r>
        <w:rPr>
          <w:rFonts w:eastAsia="Times New Roman"/>
          <w:szCs w:val="24"/>
          <w:lang w:val="en-US"/>
        </w:rPr>
        <w:t xml:space="preserve"> </w:t>
      </w:r>
      <w:bookmarkEnd w:id="162"/>
      <w:bookmarkEnd w:id="163"/>
      <w:bookmarkEnd w:id="165"/>
    </w:p>
    <w:bookmarkStart w:id="166" w:name="OverAlergie"/>
    <w:bookmarkStart w:id="167" w:name="BKM_7A7D6995_51C5_49e2_99AB_743D756A4EA0"/>
    <w:p w14:paraId="2B4B9048"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68" w:name="_Toc19872009"/>
      <w:r>
        <w:rPr>
          <w:rFonts w:eastAsia="Times New Roman"/>
          <w:bCs w:val="0"/>
          <w:szCs w:val="24"/>
        </w:rPr>
        <w:t>OverAlergie</w:t>
      </w:r>
      <w:bookmarkEnd w:id="168"/>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53F81373"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733A2B6E" w14:textId="77777777" w:rsidR="00BE0DEB" w:rsidRDefault="00BE0DEB" w:rsidP="00091F49">
            <w:pPr>
              <w:rPr>
                <w:szCs w:val="24"/>
              </w:rPr>
            </w:pPr>
            <w:bookmarkStart w:id="169" w:name="BKM_652564FC_71D0_460e_8110_DF2D3652462C"/>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19A116E5"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OverAlergie</w:t>
            </w:r>
            <w:r>
              <w:rPr>
                <w:szCs w:val="24"/>
              </w:rPr>
              <w:fldChar w:fldCharType="end"/>
            </w:r>
          </w:p>
        </w:tc>
      </w:tr>
      <w:tr w:rsidR="00BE0DEB" w14:paraId="55D20E6F"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6F0F0ED2"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2FB88BA5"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BE0DEB" w14:paraId="3D81ADD2"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76809BD3"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3EE6F63F"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overí pre daného PrZS alergie na lieky a liečivá Znalostným systémom</w:t>
            </w:r>
            <w:r>
              <w:rPr>
                <w:szCs w:val="24"/>
              </w:rPr>
              <w:fldChar w:fldCharType="end"/>
            </w:r>
          </w:p>
        </w:tc>
      </w:tr>
      <w:tr w:rsidR="00BE0DEB" w14:paraId="7F1A2504"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2F63073"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29AD797B"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BE0DEB" w14:paraId="0CF49E82"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90B19A5"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29E386EA"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OverAlergie (Over Alergie) poskytuje Informačným systémom Poskytovateľov zdravotnej starostlivosti (IS PZS) rozhranie pre overenie liekových alergií pre daného Prijímateľa zdravotnej starostlivosti z údajov uložených v NZIS.</w:t>
            </w:r>
          </w:p>
          <w:p w14:paraId="18BB8CC9" w14:textId="77777777" w:rsidR="00BE0DEB" w:rsidRDefault="00BE0DEB" w:rsidP="00091F49">
            <w:pPr>
              <w:rPr>
                <w:rFonts w:eastAsia="Times New Roman"/>
                <w:szCs w:val="24"/>
              </w:rPr>
            </w:pPr>
          </w:p>
          <w:p w14:paraId="6E14C353" w14:textId="77777777" w:rsidR="00BE0DEB" w:rsidRDefault="00BE0DEB" w:rsidP="00091F49">
            <w:pPr>
              <w:rPr>
                <w:rFonts w:eastAsia="Times New Roman"/>
                <w:szCs w:val="24"/>
              </w:rPr>
            </w:pPr>
            <w:r>
              <w:rPr>
                <w:rFonts w:eastAsia="Times New Roman"/>
                <w:szCs w:val="24"/>
              </w:rPr>
              <w:t>Overovaním alergií je možné odhaliť či medikácia pacienta nie je v konflikte s jeho alergiami. Systém najprv identifikuje z údajov pacienta (z Pacientskeho sumára) zoznam účinných látok, pre ktoré sa u daného pacienta eviduje alergická reakcia alebo výskyt nežiaducich účinkov.</w:t>
            </w:r>
          </w:p>
          <w:p w14:paraId="2D962BDB" w14:textId="77777777" w:rsidR="00BE0DEB" w:rsidRDefault="00BE0DEB" w:rsidP="009C3728">
            <w:pPr>
              <w:widowControl w:val="0"/>
              <w:numPr>
                <w:ilvl w:val="0"/>
                <w:numId w:val="191"/>
              </w:numPr>
              <w:autoSpaceDE w:val="0"/>
              <w:autoSpaceDN w:val="0"/>
              <w:adjustRightInd w:val="0"/>
              <w:spacing w:after="1" w:line="240" w:lineRule="auto"/>
              <w:ind w:left="360" w:hanging="360"/>
              <w:rPr>
                <w:rFonts w:eastAsia="Times New Roman"/>
                <w:szCs w:val="24"/>
              </w:rPr>
            </w:pPr>
            <w:r>
              <w:rPr>
                <w:rFonts w:eastAsia="Times New Roman"/>
                <w:szCs w:val="24"/>
              </w:rPr>
              <w:t>Ak medikácia obsahuje priamo takéto účinné látky, systém ich zaznamená.</w:t>
            </w:r>
          </w:p>
          <w:p w14:paraId="751D4F31" w14:textId="77777777" w:rsidR="00BE0DEB" w:rsidRDefault="00BE0DEB" w:rsidP="009C3728">
            <w:pPr>
              <w:widowControl w:val="0"/>
              <w:numPr>
                <w:ilvl w:val="0"/>
                <w:numId w:val="191"/>
              </w:numPr>
              <w:autoSpaceDE w:val="0"/>
              <w:autoSpaceDN w:val="0"/>
              <w:adjustRightInd w:val="0"/>
              <w:spacing w:after="1" w:line="240" w:lineRule="auto"/>
              <w:ind w:left="360" w:hanging="360"/>
              <w:rPr>
                <w:rFonts w:eastAsia="Times New Roman"/>
                <w:szCs w:val="24"/>
              </w:rPr>
            </w:pPr>
            <w:r>
              <w:rPr>
                <w:rFonts w:eastAsia="Times New Roman"/>
                <w:szCs w:val="24"/>
              </w:rPr>
              <w:t>Následne systém z týchto účinných látok určí možnosti skrížených alergií, výsledný zoznam takto získaných účinných látok porovná s medikáciou a ak sa v medikácii nachádzajú liečivá zo zoznamu, tak ich systém zaznamená.</w:t>
            </w:r>
          </w:p>
          <w:p w14:paraId="0073F474" w14:textId="77777777" w:rsidR="00BE0DEB" w:rsidRDefault="00BE0DEB" w:rsidP="00091F49">
            <w:pPr>
              <w:rPr>
                <w:rFonts w:eastAsia="Times New Roman"/>
                <w:szCs w:val="24"/>
              </w:rPr>
            </w:pPr>
          </w:p>
          <w:p w14:paraId="7B75BE1C" w14:textId="77777777" w:rsidR="00BE0DEB" w:rsidRDefault="00BE0DEB" w:rsidP="00091F49">
            <w:pPr>
              <w:rPr>
                <w:rFonts w:eastAsia="Times New Roman"/>
                <w:szCs w:val="24"/>
              </w:rPr>
            </w:pPr>
            <w:r>
              <w:rPr>
                <w:rFonts w:eastAsia="Times New Roman"/>
                <w:i/>
                <w:szCs w:val="24"/>
              </w:rPr>
              <w:t>Pozn. V tejto fáze nebudeme riešiť kombinované alergie (Poslednou kontrolou systém overí, či na niektorú z kombinácií liečiv z medikácie pacienta nemôže mať pacient alergickú reakciu.)</w:t>
            </w:r>
          </w:p>
          <w:p w14:paraId="6F0B2C4F" w14:textId="77777777" w:rsidR="00BE0DEB" w:rsidRDefault="00BE0DEB" w:rsidP="00091F49">
            <w:pPr>
              <w:rPr>
                <w:rFonts w:eastAsia="Times New Roman"/>
                <w:szCs w:val="24"/>
              </w:rPr>
            </w:pPr>
          </w:p>
          <w:p w14:paraId="1AAFCCE9" w14:textId="77777777" w:rsidR="00BE0DEB" w:rsidRDefault="00BE0DEB" w:rsidP="00091F49">
            <w:pPr>
              <w:rPr>
                <w:rFonts w:eastAsia="Times New Roman"/>
                <w:szCs w:val="24"/>
              </w:rPr>
            </w:pPr>
            <w:r>
              <w:rPr>
                <w:rFonts w:eastAsia="Times New Roman"/>
                <w:szCs w:val="24"/>
              </w:rPr>
              <w:t>Na vstupe služby OverAlergie bude údajová štruktúra obsahujúca:</w:t>
            </w:r>
          </w:p>
          <w:p w14:paraId="6554C402" w14:textId="77777777" w:rsidR="00BE0DEB" w:rsidRDefault="00BE0DEB" w:rsidP="009C3728">
            <w:pPr>
              <w:widowControl w:val="0"/>
              <w:numPr>
                <w:ilvl w:val="0"/>
                <w:numId w:val="192"/>
              </w:numPr>
              <w:autoSpaceDE w:val="0"/>
              <w:autoSpaceDN w:val="0"/>
              <w:adjustRightInd w:val="0"/>
              <w:spacing w:after="1" w:line="240" w:lineRule="auto"/>
              <w:ind w:left="360" w:hanging="360"/>
              <w:rPr>
                <w:rFonts w:eastAsia="Times New Roman"/>
                <w:szCs w:val="24"/>
              </w:rPr>
            </w:pPr>
            <w:r>
              <w:rPr>
                <w:rFonts w:eastAsia="Times New Roman"/>
                <w:szCs w:val="24"/>
              </w:rPr>
              <w:t>identifikáciu Prijímateľa zdravotnej starostlivosti,</w:t>
            </w:r>
          </w:p>
          <w:p w14:paraId="7FF077DC" w14:textId="77777777" w:rsidR="00BE0DEB" w:rsidRDefault="00BE0DEB" w:rsidP="009C3728">
            <w:pPr>
              <w:widowControl w:val="0"/>
              <w:numPr>
                <w:ilvl w:val="0"/>
                <w:numId w:val="192"/>
              </w:numPr>
              <w:autoSpaceDE w:val="0"/>
              <w:autoSpaceDN w:val="0"/>
              <w:adjustRightInd w:val="0"/>
              <w:spacing w:after="1" w:line="240" w:lineRule="auto"/>
              <w:ind w:left="360" w:hanging="360"/>
              <w:rPr>
                <w:rFonts w:eastAsia="Times New Roman"/>
                <w:szCs w:val="24"/>
              </w:rPr>
            </w:pPr>
            <w:r>
              <w:rPr>
                <w:rFonts w:eastAsia="Times New Roman"/>
                <w:szCs w:val="24"/>
              </w:rPr>
              <w:t>množinu liekov, liečiv alebo IPL.</w:t>
            </w:r>
          </w:p>
          <w:p w14:paraId="47332BC8" w14:textId="77777777" w:rsidR="00BE0DEB" w:rsidRDefault="00BE0DEB" w:rsidP="00091F49">
            <w:pPr>
              <w:rPr>
                <w:rFonts w:eastAsia="Times New Roman"/>
                <w:szCs w:val="24"/>
              </w:rPr>
            </w:pPr>
            <w:r>
              <w:rPr>
                <w:rFonts w:eastAsia="Times New Roman"/>
                <w:szCs w:val="24"/>
              </w:rPr>
              <w:t>Kontroly Znalostného systému využívajúce údaje o pacientovi z NZIS budú pracovať s údajmi a poskytovať výsledky v súlade s oprávneniami na prístup k zdravotnej dokumentácií osoby danými legislatívou a správou súhlasov, ktorá riadi povolenia pre prístup k záznamom uloženým v Národnom registri základných zdravotných údajov (NRZZÚ). Znalostný systém bude do vyhodnocovania zaraďovať iba záznamy, na ktoré má používateľ takéto oprávnenie, čo nemusí byť úplná množina pacientových záznamov. Aby znalostný systém vyhodnotil všetky pacientove záznamy, musí používateľ získať súhlas.</w:t>
            </w:r>
          </w:p>
          <w:p w14:paraId="1123710D" w14:textId="77777777" w:rsidR="00BE0DEB" w:rsidRDefault="00BE0DEB" w:rsidP="00091F49">
            <w:pPr>
              <w:rPr>
                <w:rFonts w:eastAsia="Times New Roman"/>
                <w:szCs w:val="24"/>
              </w:rPr>
            </w:pPr>
          </w:p>
          <w:p w14:paraId="17B4A796" w14:textId="77777777" w:rsidR="00BE0DEB" w:rsidRDefault="00BE0DEB" w:rsidP="00091F49">
            <w:pPr>
              <w:rPr>
                <w:rFonts w:eastAsia="Times New Roman"/>
                <w:szCs w:val="24"/>
              </w:rPr>
            </w:pPr>
            <w:r>
              <w:rPr>
                <w:rFonts w:eastAsia="Times New Roman"/>
                <w:szCs w:val="24"/>
              </w:rPr>
              <w:t>Výstupom služby je množina varovaní o nájdených alergických reakciách.</w:t>
            </w:r>
          </w:p>
          <w:p w14:paraId="088DF140" w14:textId="77777777" w:rsidR="00BE0DEB" w:rsidRDefault="00BE0DEB" w:rsidP="00091F49">
            <w:pPr>
              <w:rPr>
                <w:rFonts w:eastAsia="Times New Roman"/>
                <w:szCs w:val="24"/>
              </w:rPr>
            </w:pPr>
            <w:r>
              <w:rPr>
                <w:rFonts w:eastAsia="Times New Roman"/>
                <w:szCs w:val="24"/>
              </w:rPr>
              <w:lastRenderedPageBreak/>
              <w:t>Ku každej alergickej reakcií systém vráti údaje:</w:t>
            </w:r>
          </w:p>
          <w:p w14:paraId="486CC9DD" w14:textId="77777777" w:rsidR="00BE0DEB" w:rsidRDefault="00BE0DEB" w:rsidP="009C3728">
            <w:pPr>
              <w:widowControl w:val="0"/>
              <w:numPr>
                <w:ilvl w:val="0"/>
                <w:numId w:val="193"/>
              </w:numPr>
              <w:autoSpaceDE w:val="0"/>
              <w:autoSpaceDN w:val="0"/>
              <w:adjustRightInd w:val="0"/>
              <w:spacing w:after="1" w:line="240" w:lineRule="auto"/>
              <w:ind w:left="360" w:hanging="360"/>
              <w:rPr>
                <w:rFonts w:eastAsia="Times New Roman"/>
                <w:szCs w:val="24"/>
              </w:rPr>
            </w:pPr>
            <w:r>
              <w:rPr>
                <w:rFonts w:eastAsia="Times New Roman"/>
                <w:szCs w:val="24"/>
              </w:rPr>
              <w:t>informácia, na aký liek, liečivo alebo kombináciu je pacient alergický;</w:t>
            </w:r>
          </w:p>
          <w:p w14:paraId="1089042C" w14:textId="77777777" w:rsidR="00BE0DEB" w:rsidRDefault="00BE0DEB" w:rsidP="009C3728">
            <w:pPr>
              <w:widowControl w:val="0"/>
              <w:numPr>
                <w:ilvl w:val="0"/>
                <w:numId w:val="193"/>
              </w:numPr>
              <w:autoSpaceDE w:val="0"/>
              <w:autoSpaceDN w:val="0"/>
              <w:adjustRightInd w:val="0"/>
              <w:spacing w:after="1" w:line="240" w:lineRule="auto"/>
              <w:ind w:left="360" w:hanging="360"/>
              <w:rPr>
                <w:rFonts w:eastAsia="Times New Roman"/>
                <w:szCs w:val="24"/>
              </w:rPr>
            </w:pPr>
            <w:r>
              <w:rPr>
                <w:rFonts w:eastAsia="Times New Roman"/>
                <w:szCs w:val="24"/>
              </w:rPr>
              <w:t>popis;</w:t>
            </w:r>
          </w:p>
          <w:p w14:paraId="7371BA23" w14:textId="77777777" w:rsidR="00BE0DEB" w:rsidRDefault="00BE0DEB" w:rsidP="009C3728">
            <w:pPr>
              <w:widowControl w:val="0"/>
              <w:numPr>
                <w:ilvl w:val="0"/>
                <w:numId w:val="193"/>
              </w:numPr>
              <w:autoSpaceDE w:val="0"/>
              <w:autoSpaceDN w:val="0"/>
              <w:adjustRightInd w:val="0"/>
              <w:spacing w:after="1" w:line="240" w:lineRule="auto"/>
              <w:ind w:left="360" w:hanging="360"/>
              <w:rPr>
                <w:rFonts w:eastAsia="Times New Roman"/>
                <w:szCs w:val="24"/>
              </w:rPr>
            </w:pPr>
            <w:r>
              <w:rPr>
                <w:rFonts w:eastAsia="Times New Roman"/>
                <w:szCs w:val="24"/>
              </w:rPr>
              <w:t>odporúčaný postup;</w:t>
            </w:r>
          </w:p>
          <w:p w14:paraId="6CFECCB8" w14:textId="77777777" w:rsidR="00BE0DEB" w:rsidRDefault="00BE0DEB" w:rsidP="00091F49">
            <w:pPr>
              <w:rPr>
                <w:rFonts w:eastAsia="Times New Roman"/>
                <w:szCs w:val="24"/>
              </w:rPr>
            </w:pPr>
          </w:p>
          <w:p w14:paraId="0600A05D" w14:textId="77777777" w:rsidR="00BE0DEB" w:rsidRDefault="00BE0DEB" w:rsidP="00091F49">
            <w:pPr>
              <w:rPr>
                <w:rFonts w:eastAsia="Times New Roman"/>
                <w:szCs w:val="24"/>
              </w:rPr>
            </w:pPr>
            <w:r>
              <w:rPr>
                <w:rFonts w:eastAsia="Times New Roman"/>
                <w:szCs w:val="24"/>
              </w:rPr>
              <w:t>V prípade, ak sa nenájde žiaden záznam, tak na výstupe služby je prázdny zoznam.</w:t>
            </w:r>
          </w:p>
          <w:p w14:paraId="6114CA74" w14:textId="77777777" w:rsidR="00BE0DEB" w:rsidRDefault="00BE0DEB" w:rsidP="00091F49">
            <w:pPr>
              <w:rPr>
                <w:rFonts w:eastAsia="Times New Roman"/>
                <w:szCs w:val="24"/>
              </w:rPr>
            </w:pPr>
          </w:p>
          <w:p w14:paraId="75A7A698" w14:textId="77777777" w:rsidR="00BE0DEB" w:rsidRDefault="00BE0DEB" w:rsidP="00091F49">
            <w:pPr>
              <w:rPr>
                <w:rFonts w:eastAsia="Times New Roman"/>
                <w:szCs w:val="24"/>
              </w:rPr>
            </w:pPr>
            <w:r>
              <w:rPr>
                <w:rFonts w:eastAsia="Times New Roman"/>
                <w:szCs w:val="24"/>
              </w:rPr>
              <w:t>Služba vyhodnocuje skrížené a kombinované alergie len v rozsahu dát dostupných v JRÚZ.</w:t>
            </w:r>
          </w:p>
          <w:p w14:paraId="3BAF08FC" w14:textId="77777777" w:rsidR="00BE0DEB" w:rsidRDefault="00BE0DEB" w:rsidP="00091F49">
            <w:pPr>
              <w:rPr>
                <w:rFonts w:eastAsia="Times New Roman"/>
                <w:szCs w:val="24"/>
              </w:rPr>
            </w:pPr>
          </w:p>
          <w:p w14:paraId="44F87773" w14:textId="77777777" w:rsidR="00BE0DEB" w:rsidRDefault="00BE0DEB" w:rsidP="00091F49">
            <w:pPr>
              <w:rPr>
                <w:rFonts w:eastAsia="Times New Roman"/>
                <w:szCs w:val="24"/>
              </w:rPr>
            </w:pPr>
            <w:r>
              <w:rPr>
                <w:rFonts w:eastAsia="Times New Roman"/>
                <w:szCs w:val="24"/>
              </w:rPr>
              <w:t>Vykonávané overenia vstupných údajov:</w:t>
            </w:r>
          </w:p>
          <w:p w14:paraId="0B0B50B2" w14:textId="77777777" w:rsidR="00BE0DEB" w:rsidRDefault="00BE0DEB" w:rsidP="00091F49">
            <w:pPr>
              <w:rPr>
                <w:rFonts w:eastAsia="Times New Roman"/>
                <w:szCs w:val="24"/>
              </w:rPr>
            </w:pPr>
            <w:r>
              <w:rPr>
                <w:rFonts w:eastAsia="Times New Roman"/>
                <w:szCs w:val="24"/>
              </w:rPr>
              <w:t>1. Kontrola vstupných identifikátorov</w:t>
            </w:r>
          </w:p>
          <w:p w14:paraId="4C236EF1" w14:textId="77777777" w:rsidR="00BE0DEB" w:rsidRDefault="00BE0DEB" w:rsidP="00091F49">
            <w:pPr>
              <w:rPr>
                <w:rFonts w:eastAsia="Times New Roman"/>
                <w:szCs w:val="24"/>
              </w:rPr>
            </w:pPr>
            <w:r>
              <w:rPr>
                <w:rFonts w:eastAsia="Times New Roman"/>
                <w:szCs w:val="24"/>
              </w:rPr>
              <w:t>Systém overí existenciu všetkých identifikátorov zo vstupu služby. Pre každý zo vstupných identifikátorov musí systém nájsť aspoň jeden záznam. Overujú sa identifikátory</w:t>
            </w:r>
          </w:p>
          <w:p w14:paraId="0663E8D3" w14:textId="77777777" w:rsidR="00BE0DEB" w:rsidRDefault="00BE0DEB" w:rsidP="00091F49">
            <w:pPr>
              <w:rPr>
                <w:rFonts w:eastAsia="Times New Roman"/>
                <w:szCs w:val="24"/>
              </w:rPr>
            </w:pPr>
            <w:r>
              <w:rPr>
                <w:rFonts w:eastAsia="Times New Roman"/>
                <w:szCs w:val="24"/>
              </w:rPr>
              <w:t>- lieku,</w:t>
            </w:r>
          </w:p>
          <w:p w14:paraId="41E78EE4" w14:textId="77777777" w:rsidR="00BE0DEB" w:rsidRDefault="00BE0DEB" w:rsidP="00091F49">
            <w:pPr>
              <w:rPr>
                <w:rFonts w:eastAsia="Times New Roman"/>
                <w:szCs w:val="24"/>
              </w:rPr>
            </w:pPr>
            <w:r>
              <w:rPr>
                <w:rFonts w:eastAsia="Times New Roman"/>
                <w:szCs w:val="24"/>
              </w:rPr>
              <w:t>- liečiva (ATC),</w:t>
            </w:r>
          </w:p>
          <w:p w14:paraId="6B61890F" w14:textId="77777777" w:rsidR="00BE0DEB" w:rsidRDefault="00BE0DEB" w:rsidP="00091F49">
            <w:pPr>
              <w:rPr>
                <w:rFonts w:eastAsia="Times New Roman"/>
                <w:szCs w:val="24"/>
              </w:rPr>
            </w:pPr>
            <w:r>
              <w:rPr>
                <w:rFonts w:eastAsia="Times New Roman"/>
                <w:szCs w:val="24"/>
              </w:rPr>
              <w:t>- magistraliter prípravku,</w:t>
            </w:r>
          </w:p>
          <w:p w14:paraId="17D3E230" w14:textId="77777777" w:rsidR="00BE0DEB" w:rsidRDefault="00BE0DEB" w:rsidP="00091F49">
            <w:pPr>
              <w:rPr>
                <w:rFonts w:eastAsia="Times New Roman"/>
                <w:szCs w:val="24"/>
              </w:rPr>
            </w:pPr>
            <w:r>
              <w:rPr>
                <w:rFonts w:eastAsia="Times New Roman"/>
                <w:szCs w:val="24"/>
              </w:rPr>
              <w:t>- farmaceutických surovín,</w:t>
            </w:r>
          </w:p>
          <w:p w14:paraId="369907E8" w14:textId="77777777" w:rsidR="00BE0DEB" w:rsidRDefault="00BE0DEB" w:rsidP="00091F49">
            <w:pPr>
              <w:rPr>
                <w:rFonts w:eastAsia="Times New Roman"/>
                <w:szCs w:val="24"/>
              </w:rPr>
            </w:pPr>
            <w:r>
              <w:rPr>
                <w:rFonts w:eastAsia="Times New Roman"/>
                <w:szCs w:val="24"/>
              </w:rPr>
              <w:t>- liekovej formy,</w:t>
            </w:r>
          </w:p>
          <w:p w14:paraId="27D1192A" w14:textId="77777777" w:rsidR="00BE0DEB" w:rsidRDefault="00BE0DEB" w:rsidP="00091F49">
            <w:pPr>
              <w:rPr>
                <w:rFonts w:eastAsia="Times New Roman"/>
                <w:szCs w:val="24"/>
              </w:rPr>
            </w:pPr>
            <w:r>
              <w:rPr>
                <w:rFonts w:eastAsia="Times New Roman"/>
                <w:szCs w:val="24"/>
              </w:rPr>
              <w:t>- cesty podania.</w:t>
            </w:r>
          </w:p>
          <w:p w14:paraId="1BBF177C" w14:textId="77777777" w:rsidR="00BE0DEB" w:rsidRDefault="00BE0DEB" w:rsidP="00091F49">
            <w:pPr>
              <w:rPr>
                <w:szCs w:val="24"/>
              </w:rPr>
            </w:pPr>
            <w:r>
              <w:rPr>
                <w:rFonts w:eastAsia="Times New Roman"/>
                <w:szCs w:val="24"/>
              </w:rPr>
              <w:t>V prípade, ak sa niektorý z identifikátorov nenájde, tak systém vyhlási chybu a nepokračuje v ďalšom spracovaní.</w:t>
            </w:r>
          </w:p>
        </w:tc>
      </w:tr>
      <w:tr w:rsidR="00BE0DEB" w14:paraId="692E1FA1"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F718605"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612F2869"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OverAlergie_Request.xsd</w:t>
            </w:r>
            <w:r>
              <w:rPr>
                <w:szCs w:val="24"/>
              </w:rPr>
              <w:fldChar w:fldCharType="end"/>
            </w:r>
          </w:p>
        </w:tc>
      </w:tr>
      <w:tr w:rsidR="00BE0DEB" w14:paraId="3AC395FC"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9805B60"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3C3E3D54"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OverAlergie_Response.xsd</w:t>
            </w:r>
            <w:r>
              <w:rPr>
                <w:szCs w:val="24"/>
              </w:rPr>
              <w:fldChar w:fldCharType="end"/>
            </w:r>
          </w:p>
        </w:tc>
      </w:tr>
      <w:tr w:rsidR="00BE0DEB" w14:paraId="61653940"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C5DAF8C"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3124873F"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PSU</w:t>
            </w:r>
            <w:r>
              <w:rPr>
                <w:szCs w:val="24"/>
              </w:rPr>
              <w:fldChar w:fldCharType="end"/>
            </w:r>
          </w:p>
        </w:tc>
      </w:tr>
    </w:tbl>
    <w:p w14:paraId="63282B2F" w14:textId="70F180D5" w:rsidR="00BE0DEB" w:rsidRDefault="00BE0DEB" w:rsidP="00BE0DEB">
      <w:pPr>
        <w:rPr>
          <w:rFonts w:ascii="Times New Roman" w:eastAsia="Times New Roman" w:hAnsi="Times New Roman"/>
          <w:szCs w:val="24"/>
        </w:rPr>
      </w:pPr>
      <w:r>
        <w:rPr>
          <w:rFonts w:eastAsia="Times New Roman"/>
          <w:szCs w:val="24"/>
          <w:lang w:val="en-US"/>
        </w:rPr>
        <w:t xml:space="preserve"> </w:t>
      </w:r>
      <w:bookmarkEnd w:id="169"/>
      <w:r>
        <w:rPr>
          <w:rFonts w:eastAsia="Times New Roman"/>
          <w:szCs w:val="24"/>
          <w:lang w:val="en-US"/>
        </w:rPr>
        <w:t xml:space="preserve">  </w:t>
      </w:r>
      <w:bookmarkEnd w:id="166"/>
      <w:bookmarkEnd w:id="167"/>
    </w:p>
    <w:bookmarkStart w:id="170" w:name="OverDavkovanie"/>
    <w:bookmarkStart w:id="171" w:name="BKM_E33775DF_0BD8_42e6_A033_D53BB72A9F03"/>
    <w:p w14:paraId="170D8854"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72" w:name="_Toc19872010"/>
      <w:r>
        <w:rPr>
          <w:rFonts w:eastAsia="Times New Roman"/>
          <w:bCs w:val="0"/>
          <w:szCs w:val="24"/>
        </w:rPr>
        <w:t>OverDavkovanie</w:t>
      </w:r>
      <w:bookmarkEnd w:id="172"/>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7B24622C"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79B11082" w14:textId="77777777" w:rsidR="00BE0DEB" w:rsidRDefault="00BE0DEB" w:rsidP="00091F49">
            <w:pPr>
              <w:rPr>
                <w:szCs w:val="24"/>
              </w:rPr>
            </w:pPr>
            <w:bookmarkStart w:id="173" w:name="BKM_11CF1A48_6EE7_4087_9D25_9AA55AEC1EDC"/>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18D33EFE"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OverDavkovanie</w:t>
            </w:r>
            <w:r>
              <w:rPr>
                <w:szCs w:val="24"/>
              </w:rPr>
              <w:fldChar w:fldCharType="end"/>
            </w:r>
          </w:p>
        </w:tc>
      </w:tr>
      <w:tr w:rsidR="00BE0DEB" w14:paraId="13EECE74"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3DD73243"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03B00CFC"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BE0DEB" w14:paraId="3B76EE59"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B7306BD"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16D66F42"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overí dávkovanie daného lieku v súvislosti s ďalšími informáciami o pacientovi Znalostným systémom</w:t>
            </w:r>
            <w:r>
              <w:rPr>
                <w:szCs w:val="24"/>
              </w:rPr>
              <w:fldChar w:fldCharType="end"/>
            </w:r>
          </w:p>
        </w:tc>
      </w:tr>
      <w:tr w:rsidR="00BE0DEB" w14:paraId="3FC6BA69"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CA2AF16"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6823C844"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BE0DEB" w14:paraId="14B988E0"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5EA2297"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423DC988"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OverDavkovanie (Over Dávkovanie) poskytuje Informačným systémom Poskytovateľov zdravotnej starostlivosti (IS PZS) rozhranie pre overenie Dávkovania.</w:t>
            </w:r>
          </w:p>
          <w:p w14:paraId="5769359B" w14:textId="77777777" w:rsidR="00BE0DEB" w:rsidRDefault="00BE0DEB" w:rsidP="00091F49">
            <w:pPr>
              <w:rPr>
                <w:rFonts w:eastAsia="Times New Roman"/>
                <w:szCs w:val="24"/>
              </w:rPr>
            </w:pPr>
          </w:p>
          <w:p w14:paraId="7A3A54EB" w14:textId="77777777" w:rsidR="00BE0DEB" w:rsidRDefault="00BE0DEB" w:rsidP="00091F49">
            <w:pPr>
              <w:rPr>
                <w:rFonts w:eastAsia="Times New Roman"/>
                <w:szCs w:val="24"/>
              </w:rPr>
            </w:pPr>
            <w:r>
              <w:rPr>
                <w:rFonts w:eastAsia="Times New Roman"/>
                <w:szCs w:val="24"/>
              </w:rPr>
              <w:t>Overovaním dávkovania sa môžu skontrolovať rôzne bezpečnostné limity daného lieku voči predpísanému dávkovaniu lieku:</w:t>
            </w:r>
          </w:p>
          <w:p w14:paraId="2AD8C4DE" w14:textId="77777777" w:rsidR="00BE0DEB" w:rsidRDefault="00BE0DEB" w:rsidP="009C3728">
            <w:pPr>
              <w:widowControl w:val="0"/>
              <w:numPr>
                <w:ilvl w:val="0"/>
                <w:numId w:val="194"/>
              </w:numPr>
              <w:autoSpaceDE w:val="0"/>
              <w:autoSpaceDN w:val="0"/>
              <w:adjustRightInd w:val="0"/>
              <w:spacing w:after="1" w:line="240" w:lineRule="auto"/>
              <w:ind w:left="360" w:hanging="360"/>
              <w:rPr>
                <w:rFonts w:eastAsia="Times New Roman"/>
                <w:szCs w:val="24"/>
              </w:rPr>
            </w:pPr>
            <w:r>
              <w:rPr>
                <w:rFonts w:eastAsia="Times New Roman"/>
                <w:szCs w:val="24"/>
              </w:rPr>
              <w:t>Minimálna / Maximálna jednorazová dávka.</w:t>
            </w:r>
          </w:p>
          <w:p w14:paraId="5905381D" w14:textId="77777777" w:rsidR="00BE0DEB" w:rsidRDefault="00BE0DEB" w:rsidP="009C3728">
            <w:pPr>
              <w:widowControl w:val="0"/>
              <w:numPr>
                <w:ilvl w:val="0"/>
                <w:numId w:val="194"/>
              </w:numPr>
              <w:autoSpaceDE w:val="0"/>
              <w:autoSpaceDN w:val="0"/>
              <w:adjustRightInd w:val="0"/>
              <w:spacing w:after="1" w:line="240" w:lineRule="auto"/>
              <w:ind w:left="360" w:hanging="360"/>
              <w:rPr>
                <w:rFonts w:eastAsia="Times New Roman"/>
                <w:szCs w:val="24"/>
              </w:rPr>
            </w:pPr>
            <w:r>
              <w:rPr>
                <w:rFonts w:eastAsia="Times New Roman"/>
                <w:szCs w:val="24"/>
              </w:rPr>
              <w:t>Minimálna / Maximálna denná dávka.</w:t>
            </w:r>
          </w:p>
          <w:p w14:paraId="3846849B" w14:textId="77777777" w:rsidR="00BE0DEB" w:rsidRDefault="00BE0DEB" w:rsidP="009C3728">
            <w:pPr>
              <w:widowControl w:val="0"/>
              <w:numPr>
                <w:ilvl w:val="0"/>
                <w:numId w:val="194"/>
              </w:numPr>
              <w:autoSpaceDE w:val="0"/>
              <w:autoSpaceDN w:val="0"/>
              <w:adjustRightInd w:val="0"/>
              <w:spacing w:after="1" w:line="240" w:lineRule="auto"/>
              <w:ind w:left="360" w:hanging="360"/>
              <w:rPr>
                <w:rFonts w:eastAsia="Times New Roman"/>
                <w:szCs w:val="24"/>
              </w:rPr>
            </w:pPr>
            <w:r>
              <w:rPr>
                <w:rFonts w:eastAsia="Times New Roman"/>
                <w:szCs w:val="24"/>
              </w:rPr>
              <w:t>Minimálna / Maximálna dávka počas liečby.</w:t>
            </w:r>
          </w:p>
          <w:p w14:paraId="045A0082" w14:textId="77777777" w:rsidR="00BE0DEB" w:rsidRDefault="00BE0DEB" w:rsidP="009C3728">
            <w:pPr>
              <w:widowControl w:val="0"/>
              <w:numPr>
                <w:ilvl w:val="0"/>
                <w:numId w:val="194"/>
              </w:numPr>
              <w:autoSpaceDE w:val="0"/>
              <w:autoSpaceDN w:val="0"/>
              <w:adjustRightInd w:val="0"/>
              <w:spacing w:after="1" w:line="240" w:lineRule="auto"/>
              <w:ind w:left="360" w:hanging="360"/>
              <w:rPr>
                <w:rFonts w:eastAsia="Times New Roman"/>
                <w:szCs w:val="24"/>
              </w:rPr>
            </w:pPr>
            <w:r>
              <w:rPr>
                <w:rFonts w:eastAsia="Times New Roman"/>
                <w:szCs w:val="24"/>
              </w:rPr>
              <w:t>Minimálny / Maximálny rozostup medzi dávkami</w:t>
            </w:r>
          </w:p>
          <w:p w14:paraId="0BD238AC" w14:textId="77777777" w:rsidR="00BE0DEB" w:rsidRDefault="00BE0DEB" w:rsidP="009C3728">
            <w:pPr>
              <w:widowControl w:val="0"/>
              <w:numPr>
                <w:ilvl w:val="0"/>
                <w:numId w:val="194"/>
              </w:numPr>
              <w:autoSpaceDE w:val="0"/>
              <w:autoSpaceDN w:val="0"/>
              <w:adjustRightInd w:val="0"/>
              <w:spacing w:after="1" w:line="240" w:lineRule="auto"/>
              <w:ind w:left="360" w:hanging="360"/>
              <w:rPr>
                <w:rFonts w:eastAsia="Times New Roman"/>
                <w:szCs w:val="24"/>
              </w:rPr>
            </w:pPr>
            <w:r>
              <w:rPr>
                <w:rFonts w:eastAsia="Times New Roman"/>
                <w:szCs w:val="24"/>
              </w:rPr>
              <w:t>Minimálna / Maximálna dĺžka liečby</w:t>
            </w:r>
          </w:p>
          <w:p w14:paraId="1AD4CFDD" w14:textId="77777777" w:rsidR="00BE0DEB" w:rsidRDefault="00BE0DEB" w:rsidP="00091F49">
            <w:pPr>
              <w:rPr>
                <w:rFonts w:eastAsia="Times New Roman"/>
                <w:szCs w:val="24"/>
              </w:rPr>
            </w:pPr>
          </w:p>
          <w:p w14:paraId="71371FA8" w14:textId="77777777" w:rsidR="00BE0DEB" w:rsidRDefault="00BE0DEB" w:rsidP="00091F49">
            <w:pPr>
              <w:rPr>
                <w:rFonts w:eastAsia="Times New Roman"/>
                <w:szCs w:val="24"/>
              </w:rPr>
            </w:pPr>
            <w:r>
              <w:rPr>
                <w:rFonts w:eastAsia="Times New Roman"/>
                <w:szCs w:val="24"/>
              </w:rPr>
              <w:t>Na vstupe služby OverDavkovanie bude údajová štruktúra obsahujúca:</w:t>
            </w:r>
          </w:p>
          <w:p w14:paraId="6AC67015"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identifikáciu Prijímateľa zdravotnej starostlivosti,</w:t>
            </w:r>
          </w:p>
          <w:p w14:paraId="59C6BFCD"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identifikáciu lieku, IPL alebo liečiva,</w:t>
            </w:r>
          </w:p>
          <w:p w14:paraId="38B90426"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dávkovanie,</w:t>
            </w:r>
          </w:p>
          <w:p w14:paraId="2CE0F621"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diagnózu,</w:t>
            </w:r>
          </w:p>
          <w:p w14:paraId="4D4F1F0A"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pohlavie;</w:t>
            </w:r>
          </w:p>
          <w:p w14:paraId="6F668E4F"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vek;</w:t>
            </w:r>
          </w:p>
          <w:p w14:paraId="4C6E5812"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hmotnosť;</w:t>
            </w:r>
          </w:p>
          <w:p w14:paraId="40358F9E"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tehotenstvo;</w:t>
            </w:r>
          </w:p>
          <w:p w14:paraId="61D37B82"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dojčenie;</w:t>
            </w:r>
          </w:p>
          <w:p w14:paraId="093625A3" w14:textId="77777777" w:rsidR="00BE0DEB" w:rsidRDefault="00BE0DEB" w:rsidP="00091F49">
            <w:pPr>
              <w:rPr>
                <w:rFonts w:eastAsia="Times New Roman"/>
                <w:szCs w:val="24"/>
              </w:rPr>
            </w:pPr>
            <w:r>
              <w:rPr>
                <w:rFonts w:eastAsia="Times New Roman"/>
                <w:szCs w:val="24"/>
              </w:rPr>
              <w:t>Ak je na vstupe služby uvedená identifikácia PrZS, kontroly Znalostného systému budú pracovať s údajmi a poskytovať výsledky v súlade s oprávneniami na prístup k zdravotnej dokumentácií osoby danými legislatívou a správou súhlasov, ktorá riadi povolenia pre prístup k záznamom uloženým v Národnom registri základných zdravotných údajov (NRZZÚ). Znalostný systém bude do vyhodnocovania zaraďovať iba záznamy, na ktoré má používateľ takéto oprávnenie, čo nemusí byť úplná množina pacientových záznamov. Aby znalostný systém vyhodnotil všetky pacientove záznamy, musí používateľ získať súhlas.</w:t>
            </w:r>
          </w:p>
          <w:p w14:paraId="7D4E97E8" w14:textId="77777777" w:rsidR="00BE0DEB" w:rsidRDefault="00BE0DEB" w:rsidP="00091F49">
            <w:pPr>
              <w:rPr>
                <w:rFonts w:eastAsia="Times New Roman"/>
                <w:szCs w:val="24"/>
              </w:rPr>
            </w:pPr>
          </w:p>
          <w:p w14:paraId="4B269A3D" w14:textId="77777777" w:rsidR="00BE0DEB" w:rsidRDefault="00BE0DEB" w:rsidP="00091F49">
            <w:pPr>
              <w:rPr>
                <w:rFonts w:eastAsia="Times New Roman"/>
                <w:szCs w:val="24"/>
              </w:rPr>
            </w:pPr>
            <w:r>
              <w:rPr>
                <w:rFonts w:eastAsia="Times New Roman"/>
                <w:szCs w:val="24"/>
              </w:rPr>
              <w:t>Výstupom služby je množina varovaní o nájdených prekročeniach bezpečnostných limitoch dávkovania.</w:t>
            </w:r>
          </w:p>
          <w:p w14:paraId="22F7F2D9" w14:textId="77777777" w:rsidR="00BE0DEB" w:rsidRDefault="00BE0DEB" w:rsidP="00091F49">
            <w:pPr>
              <w:rPr>
                <w:rFonts w:eastAsia="Times New Roman"/>
                <w:szCs w:val="24"/>
              </w:rPr>
            </w:pPr>
            <w:r>
              <w:rPr>
                <w:rFonts w:eastAsia="Times New Roman"/>
                <w:szCs w:val="24"/>
              </w:rPr>
              <w:t>Ku každej kontraindikácií systém vráti údaje:</w:t>
            </w:r>
          </w:p>
          <w:p w14:paraId="1D2C3CC3" w14:textId="77777777" w:rsidR="00BE0DEB" w:rsidRDefault="00BE0DEB" w:rsidP="009C3728">
            <w:pPr>
              <w:widowControl w:val="0"/>
              <w:numPr>
                <w:ilvl w:val="0"/>
                <w:numId w:val="196"/>
              </w:numPr>
              <w:autoSpaceDE w:val="0"/>
              <w:autoSpaceDN w:val="0"/>
              <w:adjustRightInd w:val="0"/>
              <w:spacing w:after="1" w:line="240" w:lineRule="auto"/>
              <w:ind w:left="360" w:hanging="360"/>
              <w:rPr>
                <w:rFonts w:eastAsia="Times New Roman"/>
                <w:szCs w:val="24"/>
              </w:rPr>
            </w:pPr>
            <w:r>
              <w:rPr>
                <w:rFonts w:eastAsia="Times New Roman"/>
                <w:szCs w:val="24"/>
              </w:rPr>
              <w:t>informácia, aký bezpečnostný limit bol prekročený;</w:t>
            </w:r>
          </w:p>
          <w:p w14:paraId="4523B4B8" w14:textId="77777777" w:rsidR="00BE0DEB" w:rsidRDefault="00BE0DEB" w:rsidP="009C3728">
            <w:pPr>
              <w:widowControl w:val="0"/>
              <w:numPr>
                <w:ilvl w:val="0"/>
                <w:numId w:val="196"/>
              </w:numPr>
              <w:autoSpaceDE w:val="0"/>
              <w:autoSpaceDN w:val="0"/>
              <w:adjustRightInd w:val="0"/>
              <w:spacing w:after="1" w:line="240" w:lineRule="auto"/>
              <w:ind w:left="360" w:hanging="360"/>
              <w:rPr>
                <w:rFonts w:eastAsia="Times New Roman"/>
                <w:szCs w:val="24"/>
              </w:rPr>
            </w:pPr>
            <w:r>
              <w:rPr>
                <w:rFonts w:eastAsia="Times New Roman"/>
                <w:szCs w:val="24"/>
              </w:rPr>
              <w:t>popis bezpečnostného limitu;</w:t>
            </w:r>
          </w:p>
          <w:p w14:paraId="05D8D34F" w14:textId="77777777" w:rsidR="00BE0DEB" w:rsidRDefault="00BE0DEB" w:rsidP="009C3728">
            <w:pPr>
              <w:widowControl w:val="0"/>
              <w:numPr>
                <w:ilvl w:val="0"/>
                <w:numId w:val="196"/>
              </w:numPr>
              <w:autoSpaceDE w:val="0"/>
              <w:autoSpaceDN w:val="0"/>
              <w:adjustRightInd w:val="0"/>
              <w:spacing w:after="1" w:line="240" w:lineRule="auto"/>
              <w:ind w:left="360" w:hanging="360"/>
              <w:rPr>
                <w:rFonts w:eastAsia="Times New Roman"/>
                <w:szCs w:val="24"/>
              </w:rPr>
            </w:pPr>
            <w:r>
              <w:rPr>
                <w:rFonts w:eastAsia="Times New Roman"/>
                <w:szCs w:val="24"/>
              </w:rPr>
              <w:t>odporúčaný postup;</w:t>
            </w:r>
          </w:p>
          <w:p w14:paraId="6A2F36B8" w14:textId="77777777" w:rsidR="00BE0DEB" w:rsidRDefault="00BE0DEB" w:rsidP="00091F49">
            <w:pPr>
              <w:rPr>
                <w:rFonts w:eastAsia="Times New Roman"/>
                <w:szCs w:val="24"/>
              </w:rPr>
            </w:pPr>
          </w:p>
          <w:p w14:paraId="30531373" w14:textId="77777777" w:rsidR="00BE0DEB" w:rsidRDefault="00BE0DEB" w:rsidP="00091F49">
            <w:pPr>
              <w:rPr>
                <w:rFonts w:eastAsia="Times New Roman"/>
                <w:szCs w:val="24"/>
              </w:rPr>
            </w:pPr>
            <w:r>
              <w:rPr>
                <w:rFonts w:eastAsia="Times New Roman"/>
                <w:szCs w:val="24"/>
              </w:rPr>
              <w:t>V prípade, ak sa nenájde žiaden záznam, tak na výstupe služby je prázdny zoznam.</w:t>
            </w:r>
          </w:p>
          <w:p w14:paraId="7E1DFE1D" w14:textId="77777777" w:rsidR="00BE0DEB" w:rsidRDefault="00BE0DEB" w:rsidP="00091F49">
            <w:pPr>
              <w:rPr>
                <w:rFonts w:eastAsia="Times New Roman"/>
                <w:szCs w:val="24"/>
              </w:rPr>
            </w:pPr>
          </w:p>
          <w:p w14:paraId="5FAA887B" w14:textId="77777777" w:rsidR="00BE0DEB" w:rsidRDefault="00BE0DEB" w:rsidP="00091F49">
            <w:pPr>
              <w:rPr>
                <w:rFonts w:eastAsia="Times New Roman"/>
                <w:szCs w:val="24"/>
              </w:rPr>
            </w:pPr>
            <w:r>
              <w:rPr>
                <w:rFonts w:eastAsia="Times New Roman"/>
                <w:szCs w:val="24"/>
              </w:rPr>
              <w:t xml:space="preserve">Služba vyhodnocuje bezpečnostné limity dávkovania len v rozsahu dát dostupných v JRÚZ. </w:t>
            </w:r>
          </w:p>
          <w:p w14:paraId="2C42D0E5" w14:textId="77777777" w:rsidR="00BE0DEB" w:rsidRDefault="00BE0DEB" w:rsidP="00091F49">
            <w:pPr>
              <w:rPr>
                <w:rFonts w:eastAsia="Times New Roman"/>
                <w:szCs w:val="24"/>
              </w:rPr>
            </w:pPr>
            <w:r>
              <w:rPr>
                <w:rFonts w:eastAsia="Times New Roman"/>
                <w:szCs w:val="24"/>
              </w:rPr>
              <w:t>Služba umožňuje vyhodnocovanie bezpečnostných limitov dávkovania viazaných na hodnoty ATC číselníka ako aj bezpečnostných limitov dávkovania viazaných na hodnoty INN číselníka. Predpokladom vyhodnocovania nad oboma uvedenými číselníkmi je, že dané číselníky sú medzi sebou prepojené zodpovedajúcimi väzbami v JRÚZ.</w:t>
            </w:r>
          </w:p>
          <w:p w14:paraId="1A549E7C" w14:textId="77777777" w:rsidR="00BE0DEB" w:rsidRDefault="00BE0DEB" w:rsidP="00091F49">
            <w:pPr>
              <w:rPr>
                <w:rFonts w:eastAsia="Times New Roman"/>
                <w:szCs w:val="24"/>
              </w:rPr>
            </w:pPr>
          </w:p>
          <w:p w14:paraId="3B50C4DA" w14:textId="77777777" w:rsidR="00BE0DEB" w:rsidRDefault="00BE0DEB" w:rsidP="00091F49">
            <w:pPr>
              <w:rPr>
                <w:rFonts w:eastAsia="Times New Roman"/>
                <w:szCs w:val="24"/>
              </w:rPr>
            </w:pPr>
            <w:r>
              <w:rPr>
                <w:rFonts w:eastAsia="Times New Roman"/>
                <w:szCs w:val="24"/>
              </w:rPr>
              <w:lastRenderedPageBreak/>
              <w:t>Vykonávané overenia vstupných údajov:</w:t>
            </w:r>
          </w:p>
          <w:p w14:paraId="249CB5D0" w14:textId="77777777" w:rsidR="00BE0DEB" w:rsidRDefault="00BE0DEB" w:rsidP="00091F49">
            <w:pPr>
              <w:rPr>
                <w:rFonts w:eastAsia="Times New Roman"/>
                <w:szCs w:val="24"/>
              </w:rPr>
            </w:pPr>
            <w:r>
              <w:rPr>
                <w:rFonts w:eastAsia="Times New Roman"/>
                <w:szCs w:val="24"/>
              </w:rPr>
              <w:t>1. Kontrola vstupných identifikátorov</w:t>
            </w:r>
          </w:p>
          <w:p w14:paraId="2AF7C581" w14:textId="77777777" w:rsidR="00BE0DEB" w:rsidRDefault="00BE0DEB" w:rsidP="00091F49">
            <w:pPr>
              <w:rPr>
                <w:rFonts w:eastAsia="Times New Roman"/>
                <w:szCs w:val="24"/>
              </w:rPr>
            </w:pPr>
            <w:r>
              <w:rPr>
                <w:rFonts w:eastAsia="Times New Roman"/>
                <w:szCs w:val="24"/>
              </w:rPr>
              <w:t>Systém overí existenciu všetkých identifikátorov zo vstupu služby. Pre každý zo vstupných identifikátorov musí systém nájsť aspoň jeden záznam. Overujú sa identifikátory</w:t>
            </w:r>
          </w:p>
          <w:p w14:paraId="7E60B0A3" w14:textId="77777777" w:rsidR="00BE0DEB" w:rsidRDefault="00BE0DEB" w:rsidP="00091F49">
            <w:pPr>
              <w:rPr>
                <w:rFonts w:eastAsia="Times New Roman"/>
                <w:szCs w:val="24"/>
              </w:rPr>
            </w:pPr>
            <w:r>
              <w:rPr>
                <w:rFonts w:eastAsia="Times New Roman"/>
                <w:szCs w:val="24"/>
              </w:rPr>
              <w:t>- lieku,</w:t>
            </w:r>
          </w:p>
          <w:p w14:paraId="5E65680E" w14:textId="77777777" w:rsidR="00BE0DEB" w:rsidRDefault="00BE0DEB" w:rsidP="00091F49">
            <w:pPr>
              <w:rPr>
                <w:rFonts w:eastAsia="Times New Roman"/>
                <w:szCs w:val="24"/>
              </w:rPr>
            </w:pPr>
            <w:r>
              <w:rPr>
                <w:rFonts w:eastAsia="Times New Roman"/>
                <w:szCs w:val="24"/>
              </w:rPr>
              <w:t>- liečiva (ATC),</w:t>
            </w:r>
          </w:p>
          <w:p w14:paraId="7355D140" w14:textId="77777777" w:rsidR="00BE0DEB" w:rsidRDefault="00BE0DEB" w:rsidP="00091F49">
            <w:pPr>
              <w:rPr>
                <w:rFonts w:eastAsia="Times New Roman"/>
                <w:szCs w:val="24"/>
              </w:rPr>
            </w:pPr>
            <w:r>
              <w:rPr>
                <w:rFonts w:eastAsia="Times New Roman"/>
                <w:szCs w:val="24"/>
              </w:rPr>
              <w:t>- magistraliter prípravku,</w:t>
            </w:r>
          </w:p>
          <w:p w14:paraId="3E49813B" w14:textId="77777777" w:rsidR="00BE0DEB" w:rsidRDefault="00BE0DEB" w:rsidP="00091F49">
            <w:pPr>
              <w:rPr>
                <w:rFonts w:eastAsia="Times New Roman"/>
                <w:szCs w:val="24"/>
              </w:rPr>
            </w:pPr>
            <w:r>
              <w:rPr>
                <w:rFonts w:eastAsia="Times New Roman"/>
                <w:szCs w:val="24"/>
              </w:rPr>
              <w:t>- farmaceutických surovín,</w:t>
            </w:r>
          </w:p>
          <w:p w14:paraId="24EF8D60" w14:textId="77777777" w:rsidR="00BE0DEB" w:rsidRDefault="00BE0DEB" w:rsidP="00091F49">
            <w:pPr>
              <w:rPr>
                <w:rFonts w:eastAsia="Times New Roman"/>
                <w:szCs w:val="24"/>
              </w:rPr>
            </w:pPr>
            <w:r>
              <w:rPr>
                <w:rFonts w:eastAsia="Times New Roman"/>
                <w:szCs w:val="24"/>
              </w:rPr>
              <w:t>- liekovej formy,</w:t>
            </w:r>
          </w:p>
          <w:p w14:paraId="150F66A8" w14:textId="77777777" w:rsidR="00BE0DEB" w:rsidRDefault="00BE0DEB" w:rsidP="00091F49">
            <w:pPr>
              <w:rPr>
                <w:rFonts w:eastAsia="Times New Roman"/>
                <w:szCs w:val="24"/>
              </w:rPr>
            </w:pPr>
            <w:r>
              <w:rPr>
                <w:rFonts w:eastAsia="Times New Roman"/>
                <w:szCs w:val="24"/>
              </w:rPr>
              <w:t>- cesty podania,</w:t>
            </w:r>
          </w:p>
          <w:p w14:paraId="0AE1F926" w14:textId="77777777" w:rsidR="00BE0DEB" w:rsidRDefault="00BE0DEB" w:rsidP="00091F49">
            <w:pPr>
              <w:rPr>
                <w:rFonts w:eastAsia="Times New Roman"/>
                <w:szCs w:val="24"/>
              </w:rPr>
            </w:pPr>
            <w:r>
              <w:rPr>
                <w:rFonts w:eastAsia="Times New Roman"/>
                <w:szCs w:val="24"/>
              </w:rPr>
              <w:t>- diagnózy,</w:t>
            </w:r>
          </w:p>
          <w:p w14:paraId="1A1FF089" w14:textId="77777777" w:rsidR="00BE0DEB" w:rsidRDefault="00BE0DEB" w:rsidP="00091F49">
            <w:pPr>
              <w:rPr>
                <w:rFonts w:eastAsia="Times New Roman"/>
                <w:szCs w:val="24"/>
              </w:rPr>
            </w:pPr>
            <w:r>
              <w:rPr>
                <w:rFonts w:eastAsia="Times New Roman"/>
                <w:szCs w:val="24"/>
              </w:rPr>
              <w:t>- pohlavia.</w:t>
            </w:r>
          </w:p>
          <w:p w14:paraId="565B876B" w14:textId="77777777" w:rsidR="00BE0DEB" w:rsidRDefault="00BE0DEB" w:rsidP="00091F49">
            <w:pPr>
              <w:rPr>
                <w:rFonts w:eastAsia="Times New Roman"/>
                <w:szCs w:val="24"/>
              </w:rPr>
            </w:pPr>
            <w:r>
              <w:rPr>
                <w:rFonts w:eastAsia="Times New Roman"/>
                <w:szCs w:val="24"/>
              </w:rPr>
              <w:t>V prípade, ak sa niektorý z identifikátorov nenájde, tak systém vyhlási chybu a nepokračuje v ďalšom spracovaní.</w:t>
            </w:r>
          </w:p>
          <w:p w14:paraId="1066F0EF" w14:textId="77777777" w:rsidR="00BE0DEB" w:rsidRDefault="00BE0DEB" w:rsidP="00091F49">
            <w:pPr>
              <w:rPr>
                <w:rFonts w:eastAsia="Times New Roman"/>
                <w:szCs w:val="24"/>
              </w:rPr>
            </w:pPr>
          </w:p>
          <w:p w14:paraId="5835CB3A" w14:textId="77777777" w:rsidR="00BE0DEB" w:rsidRDefault="00BE0DEB" w:rsidP="00091F49">
            <w:pPr>
              <w:rPr>
                <w:rFonts w:eastAsia="Times New Roman"/>
                <w:szCs w:val="24"/>
              </w:rPr>
            </w:pPr>
            <w:r>
              <w:rPr>
                <w:rFonts w:eastAsia="Times New Roman"/>
                <w:szCs w:val="24"/>
              </w:rPr>
              <w:t>2. Overenie vyplnenia dávkovacích schém</w:t>
            </w:r>
          </w:p>
          <w:p w14:paraId="22C25813" w14:textId="77777777" w:rsidR="00BE0DEB" w:rsidRDefault="00BE0DEB" w:rsidP="00091F49">
            <w:pPr>
              <w:rPr>
                <w:szCs w:val="24"/>
              </w:rPr>
            </w:pPr>
            <w:r>
              <w:rPr>
                <w:rFonts w:eastAsia="Times New Roman"/>
                <w:szCs w:val="24"/>
              </w:rPr>
              <w:t>Systém overí, či je pre každý liečebný prostriedok zadaný na vstupe služby uvedená dávkovacia schéma. Ak nie je podmienka splnená, tak systém vyhlási chybu a spracovanie službou nepokračuje.</w:t>
            </w:r>
          </w:p>
        </w:tc>
      </w:tr>
      <w:tr w:rsidR="00BE0DEB" w14:paraId="1B0E65AA"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CC4C727"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1418EB7A"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OverDavkovanie_Request.xsd</w:t>
            </w:r>
            <w:r>
              <w:rPr>
                <w:szCs w:val="24"/>
              </w:rPr>
              <w:fldChar w:fldCharType="end"/>
            </w:r>
          </w:p>
        </w:tc>
      </w:tr>
      <w:tr w:rsidR="00BE0DEB" w14:paraId="58C1CEFC"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25EE308"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5D386D31"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OverDavkovanie_Response.xsd</w:t>
            </w:r>
            <w:r>
              <w:rPr>
                <w:szCs w:val="24"/>
              </w:rPr>
              <w:fldChar w:fldCharType="end"/>
            </w:r>
          </w:p>
        </w:tc>
      </w:tr>
      <w:tr w:rsidR="00BE0DEB" w14:paraId="6CBC7C90"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E2E7FC0"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78E7B94B"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PSU</w:t>
            </w:r>
            <w:r>
              <w:rPr>
                <w:szCs w:val="24"/>
              </w:rPr>
              <w:fldChar w:fldCharType="end"/>
            </w:r>
          </w:p>
        </w:tc>
      </w:tr>
    </w:tbl>
    <w:p w14:paraId="01DC4EE0" w14:textId="5FA3AFE2" w:rsidR="00BE0DEB" w:rsidRDefault="00BE0DEB" w:rsidP="00BE0DEB">
      <w:pPr>
        <w:rPr>
          <w:rFonts w:ascii="Times New Roman" w:eastAsia="Times New Roman" w:hAnsi="Times New Roman"/>
          <w:szCs w:val="24"/>
        </w:rPr>
      </w:pPr>
      <w:r>
        <w:rPr>
          <w:rFonts w:eastAsia="Times New Roman"/>
          <w:szCs w:val="24"/>
          <w:lang w:val="en-US"/>
        </w:rPr>
        <w:t xml:space="preserve"> </w:t>
      </w:r>
      <w:bookmarkEnd w:id="170"/>
      <w:bookmarkEnd w:id="171"/>
      <w:bookmarkEnd w:id="173"/>
    </w:p>
    <w:bookmarkStart w:id="174" w:name="OverZnalostnymSystemom"/>
    <w:bookmarkStart w:id="175" w:name="BKM_9F58BF8B_4C4F_4850_8CD1_E3C442045D0D"/>
    <w:p w14:paraId="7BCAA0B1"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76" w:name="_Toc19872011"/>
      <w:r>
        <w:rPr>
          <w:rFonts w:eastAsia="Times New Roman"/>
          <w:bCs w:val="0"/>
          <w:szCs w:val="24"/>
        </w:rPr>
        <w:t>OverZnalostnymSystemom</w:t>
      </w:r>
      <w:bookmarkEnd w:id="176"/>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07ACD868"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1F0375C9" w14:textId="77777777" w:rsidR="00BE0DEB" w:rsidRDefault="00BE0DEB" w:rsidP="00091F49">
            <w:pPr>
              <w:rPr>
                <w:szCs w:val="24"/>
              </w:rPr>
            </w:pPr>
            <w:bookmarkStart w:id="177" w:name="BKM_05695111_ADDA_4ae2_A4A9_5331DFF45FD5"/>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62CA585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OverZnalostnymSystemom</w:t>
            </w:r>
            <w:r>
              <w:rPr>
                <w:szCs w:val="24"/>
              </w:rPr>
              <w:fldChar w:fldCharType="end"/>
            </w:r>
          </w:p>
        </w:tc>
      </w:tr>
      <w:tr w:rsidR="00BE0DEB" w14:paraId="7551415D"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CF6C17C"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71697242"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BE0DEB" w14:paraId="09CAFFB3"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945827F"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0AAC29C4"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overí interakcie, kontraindikácie, dávkovanie, alergie a preskripčné obmedzenia Znalostným systémom</w:t>
            </w:r>
            <w:r>
              <w:rPr>
                <w:szCs w:val="24"/>
              </w:rPr>
              <w:fldChar w:fldCharType="end"/>
            </w:r>
          </w:p>
        </w:tc>
      </w:tr>
      <w:tr w:rsidR="00BE0DEB" w14:paraId="45F387B2"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BC0320B"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274CBCCB"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BE0DEB" w14:paraId="7E05D7C3"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AA98A3D"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45290014"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OverZnalostnymSystemom (Over Znalostným Systémom) poskytuje Informačným systémom Poskytovateľov zdravotnej starostlivosti (IS PZS) rozhranie pre vykonanie viacerých overení Znalostným systémom v jednom kroku.</w:t>
            </w:r>
          </w:p>
          <w:p w14:paraId="50F4E8C4" w14:textId="77777777" w:rsidR="00BE0DEB" w:rsidRDefault="00BE0DEB" w:rsidP="00091F49">
            <w:pPr>
              <w:rPr>
                <w:rFonts w:eastAsia="Times New Roman"/>
                <w:szCs w:val="24"/>
              </w:rPr>
            </w:pPr>
            <w:r>
              <w:rPr>
                <w:rFonts w:eastAsia="Times New Roman"/>
                <w:szCs w:val="24"/>
              </w:rPr>
              <w:t>Táto služba agreguje služby:</w:t>
            </w:r>
          </w:p>
          <w:p w14:paraId="5E927773" w14:textId="77777777" w:rsidR="00BE0DEB" w:rsidRDefault="00BE0DEB" w:rsidP="009C3728">
            <w:pPr>
              <w:widowControl w:val="0"/>
              <w:numPr>
                <w:ilvl w:val="0"/>
                <w:numId w:val="197"/>
              </w:numPr>
              <w:autoSpaceDE w:val="0"/>
              <w:autoSpaceDN w:val="0"/>
              <w:adjustRightInd w:val="0"/>
              <w:spacing w:after="1" w:line="240" w:lineRule="auto"/>
              <w:ind w:left="360" w:hanging="360"/>
              <w:rPr>
                <w:rFonts w:eastAsia="Times New Roman"/>
                <w:szCs w:val="24"/>
              </w:rPr>
            </w:pPr>
            <w:r>
              <w:rPr>
                <w:rFonts w:eastAsia="Times New Roman"/>
                <w:szCs w:val="24"/>
              </w:rPr>
              <w:t>OverInterakcie;</w:t>
            </w:r>
          </w:p>
          <w:p w14:paraId="33FD6539" w14:textId="77777777" w:rsidR="00BE0DEB" w:rsidRDefault="00BE0DEB" w:rsidP="009C3728">
            <w:pPr>
              <w:widowControl w:val="0"/>
              <w:numPr>
                <w:ilvl w:val="0"/>
                <w:numId w:val="197"/>
              </w:numPr>
              <w:autoSpaceDE w:val="0"/>
              <w:autoSpaceDN w:val="0"/>
              <w:adjustRightInd w:val="0"/>
              <w:spacing w:after="1" w:line="240" w:lineRule="auto"/>
              <w:ind w:left="360" w:hanging="360"/>
              <w:rPr>
                <w:rFonts w:eastAsia="Times New Roman"/>
                <w:szCs w:val="24"/>
              </w:rPr>
            </w:pPr>
            <w:r>
              <w:rPr>
                <w:rFonts w:eastAsia="Times New Roman"/>
                <w:szCs w:val="24"/>
              </w:rPr>
              <w:lastRenderedPageBreak/>
              <w:t>OverKontraindikacie;</w:t>
            </w:r>
          </w:p>
          <w:p w14:paraId="1B210B82" w14:textId="77777777" w:rsidR="00BE0DEB" w:rsidRDefault="00BE0DEB" w:rsidP="009C3728">
            <w:pPr>
              <w:widowControl w:val="0"/>
              <w:numPr>
                <w:ilvl w:val="0"/>
                <w:numId w:val="197"/>
              </w:numPr>
              <w:autoSpaceDE w:val="0"/>
              <w:autoSpaceDN w:val="0"/>
              <w:adjustRightInd w:val="0"/>
              <w:spacing w:after="1" w:line="240" w:lineRule="auto"/>
              <w:ind w:left="360" w:hanging="360"/>
              <w:rPr>
                <w:rFonts w:eastAsia="Times New Roman"/>
                <w:szCs w:val="24"/>
              </w:rPr>
            </w:pPr>
            <w:r>
              <w:rPr>
                <w:rFonts w:eastAsia="Times New Roman"/>
                <w:szCs w:val="24"/>
              </w:rPr>
              <w:t>OverDavkovanie;</w:t>
            </w:r>
          </w:p>
          <w:p w14:paraId="5DC33EDC" w14:textId="77777777" w:rsidR="00BE0DEB" w:rsidRDefault="00BE0DEB" w:rsidP="009C3728">
            <w:pPr>
              <w:widowControl w:val="0"/>
              <w:numPr>
                <w:ilvl w:val="0"/>
                <w:numId w:val="197"/>
              </w:numPr>
              <w:autoSpaceDE w:val="0"/>
              <w:autoSpaceDN w:val="0"/>
              <w:adjustRightInd w:val="0"/>
              <w:spacing w:after="1" w:line="240" w:lineRule="auto"/>
              <w:ind w:left="360" w:hanging="360"/>
              <w:rPr>
                <w:rFonts w:eastAsia="Times New Roman"/>
                <w:szCs w:val="24"/>
              </w:rPr>
            </w:pPr>
            <w:r>
              <w:rPr>
                <w:rFonts w:eastAsia="Times New Roman"/>
                <w:szCs w:val="24"/>
              </w:rPr>
              <w:t>OverAlergie;</w:t>
            </w:r>
          </w:p>
          <w:p w14:paraId="264F6673" w14:textId="77777777" w:rsidR="00BE0DEB" w:rsidRDefault="00BE0DEB" w:rsidP="009C3728">
            <w:pPr>
              <w:widowControl w:val="0"/>
              <w:numPr>
                <w:ilvl w:val="0"/>
                <w:numId w:val="197"/>
              </w:numPr>
              <w:autoSpaceDE w:val="0"/>
              <w:autoSpaceDN w:val="0"/>
              <w:adjustRightInd w:val="0"/>
              <w:spacing w:after="1" w:line="240" w:lineRule="auto"/>
              <w:ind w:left="360" w:hanging="360"/>
              <w:rPr>
                <w:rFonts w:eastAsia="Times New Roman"/>
                <w:szCs w:val="24"/>
              </w:rPr>
            </w:pPr>
            <w:r>
              <w:rPr>
                <w:rFonts w:eastAsia="Times New Roman"/>
                <w:szCs w:val="24"/>
              </w:rPr>
              <w:t>OverPreskripcneObmedzenia;</w:t>
            </w:r>
          </w:p>
          <w:p w14:paraId="4F1A0C2A" w14:textId="77777777" w:rsidR="00BE0DEB" w:rsidRDefault="00BE0DEB" w:rsidP="00091F49">
            <w:pPr>
              <w:rPr>
                <w:rFonts w:eastAsia="Times New Roman"/>
                <w:szCs w:val="24"/>
              </w:rPr>
            </w:pPr>
            <w:r>
              <w:rPr>
                <w:rFonts w:eastAsia="Times New Roman"/>
                <w:szCs w:val="24"/>
              </w:rPr>
              <w:t xml:space="preserve">Cieľom je zmenšiť počet volaní medzi IS PZS a NZIS ako aj počet vnútorných volaní v rámci rôznych domén NZIS. </w:t>
            </w:r>
          </w:p>
          <w:p w14:paraId="35517E8D" w14:textId="77777777" w:rsidR="00BE0DEB" w:rsidRDefault="00BE0DEB" w:rsidP="00091F49">
            <w:pPr>
              <w:rPr>
                <w:rFonts w:eastAsia="Times New Roman"/>
                <w:szCs w:val="24"/>
              </w:rPr>
            </w:pPr>
          </w:p>
          <w:p w14:paraId="1270B227" w14:textId="77777777" w:rsidR="00BE0DEB" w:rsidRDefault="00BE0DEB" w:rsidP="00091F49">
            <w:pPr>
              <w:rPr>
                <w:rFonts w:eastAsia="Times New Roman"/>
                <w:szCs w:val="24"/>
              </w:rPr>
            </w:pPr>
            <w:r>
              <w:rPr>
                <w:rFonts w:eastAsia="Times New Roman"/>
                <w:szCs w:val="24"/>
              </w:rPr>
              <w:t>Na vstupe služby OverZnalostnymSystemom bude údajová štruktúra ktorá môže obsahovať:</w:t>
            </w:r>
          </w:p>
          <w:p w14:paraId="086F4E39"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výber kontrol, ktoré sa majú vykonať;</w:t>
            </w:r>
          </w:p>
          <w:p w14:paraId="3118A232"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identifikáciu lekára (vrátane odbornosti);</w:t>
            </w:r>
          </w:p>
          <w:p w14:paraId="19132891"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identifikáciu prijímateľa zdravotnej starostlivosti;</w:t>
            </w:r>
          </w:p>
          <w:p w14:paraId="0F07F255"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množinu liekov, liečiv, dietetických potravín a znalostných pomôcok;</w:t>
            </w:r>
          </w:p>
          <w:p w14:paraId="3EE86E70"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množinu diagnóz;</w:t>
            </w:r>
          </w:p>
          <w:p w14:paraId="75E18411"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pohlavie;</w:t>
            </w:r>
          </w:p>
          <w:p w14:paraId="67948805"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vek;</w:t>
            </w:r>
          </w:p>
          <w:p w14:paraId="48330DCB"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hmotnosť;</w:t>
            </w:r>
          </w:p>
          <w:p w14:paraId="69A506C0"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tehotenstvo;</w:t>
            </w:r>
          </w:p>
          <w:p w14:paraId="7B00E410"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dojčenie;</w:t>
            </w:r>
          </w:p>
          <w:p w14:paraId="6C3A44BA"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množina štruktúrovaných informácií o medikácií pacienta, ako je popísaná v službe OverDavkovanie, ktorá obsahuje aj dávkovanie a umožňuje vykonať aj kontrolu dávkovania;</w:t>
            </w:r>
          </w:p>
          <w:p w14:paraId="126B8AC9" w14:textId="77777777" w:rsidR="00BE0DEB" w:rsidRDefault="00BE0DEB" w:rsidP="00091F49">
            <w:pPr>
              <w:rPr>
                <w:rFonts w:eastAsia="Times New Roman"/>
                <w:szCs w:val="24"/>
              </w:rPr>
            </w:pPr>
          </w:p>
          <w:p w14:paraId="42B7F432" w14:textId="77777777" w:rsidR="00BE0DEB" w:rsidRDefault="00BE0DEB" w:rsidP="00091F49">
            <w:pPr>
              <w:rPr>
                <w:rFonts w:eastAsia="Times New Roman"/>
                <w:szCs w:val="24"/>
              </w:rPr>
            </w:pPr>
            <w:r>
              <w:rPr>
                <w:rFonts w:eastAsia="Times New Roman"/>
                <w:szCs w:val="24"/>
              </w:rPr>
              <w:t>Kontroly Znalostného systému využívajúce údaje o pacientovi z NZIS budú pracovať s údajmi a poskytovať výsledky v súlade s oprávneniami na prístup k zdravotnej dokumentácií osoby danými legislatívou a správou súhlasov, ktorá riadi povolenia pre prístup k záznamom uloženým v Národnom registri základných zdravotných údajov (NRZZÚ). Znalostný systém bude do vyhodnocovania zaraďovať iba záznamy, na ktoré má používateľ takéto oprávnenie, čo nemusí byť úplná množina pacientových záznamov. Aby znalostný systém vyhodnotil všetky pacientove záznamy, musí používateľ získať súhlas.</w:t>
            </w:r>
          </w:p>
          <w:p w14:paraId="261FFE54" w14:textId="77777777" w:rsidR="00BE0DEB" w:rsidRDefault="00BE0DEB" w:rsidP="00091F49">
            <w:pPr>
              <w:rPr>
                <w:rFonts w:eastAsia="Times New Roman"/>
                <w:szCs w:val="24"/>
              </w:rPr>
            </w:pPr>
          </w:p>
          <w:p w14:paraId="346CA007" w14:textId="77777777" w:rsidR="00BE0DEB" w:rsidRDefault="00BE0DEB" w:rsidP="00091F49">
            <w:pPr>
              <w:rPr>
                <w:rFonts w:eastAsia="Times New Roman"/>
                <w:szCs w:val="24"/>
              </w:rPr>
            </w:pPr>
            <w:r>
              <w:rPr>
                <w:rFonts w:eastAsia="Times New Roman"/>
                <w:szCs w:val="24"/>
              </w:rPr>
              <w:t xml:space="preserve">Služba vyhodnocuje znalostné informácie len v rozsahu dát dostupných v JRÚZ. </w:t>
            </w:r>
          </w:p>
          <w:p w14:paraId="4643F945" w14:textId="77777777" w:rsidR="00BE0DEB" w:rsidRDefault="00BE0DEB" w:rsidP="00091F49">
            <w:pPr>
              <w:rPr>
                <w:rFonts w:eastAsia="Times New Roman"/>
                <w:szCs w:val="24"/>
              </w:rPr>
            </w:pPr>
            <w:r>
              <w:rPr>
                <w:rFonts w:eastAsia="Times New Roman"/>
                <w:szCs w:val="24"/>
              </w:rPr>
              <w:t>Služba umožňuje vyhodnocovanie znalostných informácí viazaných na hodnoty ATC číselníka ako aj znalostných informácií viazaných na hodnoty INN číselníka. Predpokladom vyhodnocovania znalostných informácií nad oboma uvedenými číselníkmi je, že dané číselníky sú medzi sebou prepojené zodpovedajúcimi väzbami v JRÚZ.</w:t>
            </w:r>
          </w:p>
          <w:p w14:paraId="38BEA5E8" w14:textId="77777777" w:rsidR="00BE0DEB" w:rsidRDefault="00BE0DEB" w:rsidP="00091F49">
            <w:pPr>
              <w:rPr>
                <w:rFonts w:eastAsia="Times New Roman"/>
                <w:szCs w:val="24"/>
              </w:rPr>
            </w:pPr>
          </w:p>
          <w:p w14:paraId="04EF86F5" w14:textId="77777777" w:rsidR="00BE0DEB" w:rsidRDefault="00BE0DEB" w:rsidP="00091F49">
            <w:pPr>
              <w:rPr>
                <w:rFonts w:eastAsia="Times New Roman"/>
                <w:szCs w:val="24"/>
              </w:rPr>
            </w:pPr>
            <w:r>
              <w:rPr>
                <w:rFonts w:eastAsia="Times New Roman"/>
                <w:szCs w:val="24"/>
              </w:rPr>
              <w:t>Výstupom služby je množina varovaní, ktoré obsahujú detailné informácie o danom varovaní tak, ako sú popísané v jednotlivých službách na overovanie interakcií, kontraindikácií, dávkovania, alergií a preskripčných obmedzení.</w:t>
            </w:r>
          </w:p>
          <w:p w14:paraId="74191807" w14:textId="77777777" w:rsidR="00BE0DEB" w:rsidRDefault="00BE0DEB" w:rsidP="00091F49">
            <w:pPr>
              <w:rPr>
                <w:rFonts w:eastAsia="Times New Roman"/>
                <w:szCs w:val="24"/>
              </w:rPr>
            </w:pPr>
          </w:p>
          <w:p w14:paraId="01BBB923" w14:textId="77777777" w:rsidR="00BE0DEB" w:rsidRDefault="00BE0DEB" w:rsidP="00091F49">
            <w:pPr>
              <w:rPr>
                <w:rFonts w:eastAsia="Times New Roman"/>
                <w:szCs w:val="24"/>
              </w:rPr>
            </w:pPr>
            <w:r>
              <w:rPr>
                <w:rFonts w:eastAsia="Times New Roman"/>
                <w:szCs w:val="24"/>
              </w:rPr>
              <w:t>V prípade, ak sa nenájde žiaden záznam, tak na výstupe služby je prázdny zoznam.</w:t>
            </w:r>
          </w:p>
          <w:p w14:paraId="19BA191B" w14:textId="77777777" w:rsidR="00BE0DEB" w:rsidRDefault="00BE0DEB" w:rsidP="00091F49">
            <w:pPr>
              <w:rPr>
                <w:rFonts w:eastAsia="Times New Roman"/>
                <w:szCs w:val="24"/>
              </w:rPr>
            </w:pPr>
          </w:p>
          <w:p w14:paraId="1361ECCB" w14:textId="77777777" w:rsidR="00BE0DEB" w:rsidRDefault="00BE0DEB" w:rsidP="00091F49">
            <w:pPr>
              <w:rPr>
                <w:rFonts w:eastAsia="Times New Roman"/>
                <w:szCs w:val="24"/>
              </w:rPr>
            </w:pPr>
            <w:r>
              <w:rPr>
                <w:rFonts w:eastAsia="Times New Roman"/>
                <w:szCs w:val="24"/>
              </w:rPr>
              <w:t>Služba preposiela výnimky zo služieb, ktoré agreguje.</w:t>
            </w:r>
          </w:p>
          <w:p w14:paraId="2EC5D2E8" w14:textId="77777777" w:rsidR="00BE0DEB" w:rsidRDefault="00BE0DEB" w:rsidP="00091F49">
            <w:pPr>
              <w:rPr>
                <w:rFonts w:eastAsia="Times New Roman"/>
                <w:szCs w:val="24"/>
              </w:rPr>
            </w:pPr>
          </w:p>
          <w:p w14:paraId="7638D9BB" w14:textId="77777777" w:rsidR="00BE0DEB" w:rsidRDefault="00BE0DEB" w:rsidP="00091F49">
            <w:pPr>
              <w:rPr>
                <w:szCs w:val="24"/>
              </w:rPr>
            </w:pPr>
            <w:r>
              <w:rPr>
                <w:rFonts w:eastAsia="Times New Roman"/>
                <w:szCs w:val="24"/>
              </w:rPr>
              <w:lastRenderedPageBreak/>
              <w:t>Služba vykonáva overenia podľa služieb, ktoré sú v rámci overenia znalostným systémom požadované.</w:t>
            </w:r>
          </w:p>
        </w:tc>
      </w:tr>
      <w:tr w:rsidR="00BE0DEB" w14:paraId="697C75CF"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133455B"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66F89517"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OverZnalostnymSystemom_Request.xsd</w:t>
            </w:r>
            <w:r>
              <w:rPr>
                <w:szCs w:val="24"/>
              </w:rPr>
              <w:fldChar w:fldCharType="end"/>
            </w:r>
          </w:p>
        </w:tc>
      </w:tr>
      <w:tr w:rsidR="00BE0DEB" w14:paraId="6E6874E4"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6C079F6"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0113C490"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OverZnalostnymSystemom_Response.xsd</w:t>
            </w:r>
            <w:r>
              <w:rPr>
                <w:szCs w:val="24"/>
              </w:rPr>
              <w:fldChar w:fldCharType="end"/>
            </w:r>
          </w:p>
        </w:tc>
      </w:tr>
      <w:tr w:rsidR="00BE0DEB" w14:paraId="70B94FF9"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85951F4"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55A9DE13"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PSU</w:t>
            </w:r>
            <w:r>
              <w:rPr>
                <w:szCs w:val="24"/>
              </w:rPr>
              <w:fldChar w:fldCharType="end"/>
            </w:r>
          </w:p>
        </w:tc>
      </w:tr>
    </w:tbl>
    <w:p w14:paraId="61DC9F75" w14:textId="73A4C3BF" w:rsidR="00BE0DEB" w:rsidRDefault="00BE0DEB" w:rsidP="00BE0DEB">
      <w:pPr>
        <w:rPr>
          <w:rFonts w:ascii="Times New Roman" w:eastAsia="Times New Roman" w:hAnsi="Times New Roman"/>
          <w:szCs w:val="24"/>
        </w:rPr>
      </w:pPr>
      <w:r>
        <w:rPr>
          <w:rFonts w:eastAsia="Times New Roman"/>
          <w:szCs w:val="24"/>
          <w:lang w:val="en-US"/>
        </w:rPr>
        <w:t xml:space="preserve"> </w:t>
      </w:r>
      <w:bookmarkEnd w:id="177"/>
      <w:r>
        <w:rPr>
          <w:rFonts w:eastAsia="Times New Roman"/>
          <w:szCs w:val="24"/>
          <w:lang w:val="en-US"/>
        </w:rPr>
        <w:t xml:space="preserve">  </w:t>
      </w:r>
      <w:bookmarkEnd w:id="174"/>
      <w:bookmarkEnd w:id="175"/>
    </w:p>
    <w:bookmarkStart w:id="178" w:name="OverObjemLiekov"/>
    <w:bookmarkStart w:id="179" w:name="BKM_1D2E806F_350D_44ad_829D_56D343CD7A81"/>
    <w:p w14:paraId="67DE2F88"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80" w:name="_Toc19872012"/>
      <w:r>
        <w:rPr>
          <w:rFonts w:eastAsia="Times New Roman"/>
          <w:bCs w:val="0"/>
          <w:szCs w:val="24"/>
        </w:rPr>
        <w:t>OverObjemLiekov</w:t>
      </w:r>
      <w:bookmarkEnd w:id="180"/>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389A42D9"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6A299DB9" w14:textId="77777777" w:rsidR="00BE0DEB" w:rsidRDefault="00BE0DEB" w:rsidP="00091F49">
            <w:pPr>
              <w:rPr>
                <w:szCs w:val="24"/>
              </w:rPr>
            </w:pPr>
            <w:bookmarkStart w:id="181" w:name="BKM_3F572633_9916_4912_B231_C1F956CEE021"/>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5994B2C0"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OverObjemLiekov</w:t>
            </w:r>
            <w:r>
              <w:rPr>
                <w:szCs w:val="24"/>
              </w:rPr>
              <w:fldChar w:fldCharType="end"/>
            </w:r>
          </w:p>
        </w:tc>
      </w:tr>
      <w:tr w:rsidR="00BE0DEB" w14:paraId="0D4F714E"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103432B"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45349546"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BE0DEB" w14:paraId="58D65A17"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3BBA6CC4"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79EB7437"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poskytne informáciu o množstve lieku, ktoré bolo PrZS vydané</w:t>
            </w:r>
            <w:r>
              <w:rPr>
                <w:szCs w:val="24"/>
              </w:rPr>
              <w:fldChar w:fldCharType="end"/>
            </w:r>
          </w:p>
        </w:tc>
      </w:tr>
      <w:tr w:rsidR="00BE0DEB" w14:paraId="39E37283"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24B04CA"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3038A76"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BE0DEB" w14:paraId="7DB247BE"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5ACD46C"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325E12FE"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OverObjemLiekov (Over Objem Liekov) poskytuje Informačným systémom Poskytovateľov zdravotnej starostlivosti (IS PZS) rozhranie pre zistenie objemu lieku alebo liečiva, ktorý bol Prijímateľovi zdravotnej starostlivosti za určité obdobie vydaný z údajov uložených v NZIS.</w:t>
            </w:r>
          </w:p>
          <w:p w14:paraId="5E0B795B" w14:textId="77777777" w:rsidR="00BE0DEB" w:rsidRDefault="00BE0DEB" w:rsidP="00091F49">
            <w:pPr>
              <w:rPr>
                <w:rFonts w:eastAsia="Times New Roman"/>
                <w:szCs w:val="24"/>
              </w:rPr>
            </w:pPr>
          </w:p>
          <w:p w14:paraId="793B8527" w14:textId="77777777" w:rsidR="00BE0DEB" w:rsidRDefault="00BE0DEB" w:rsidP="00091F49">
            <w:pPr>
              <w:rPr>
                <w:rFonts w:eastAsia="Times New Roman"/>
                <w:szCs w:val="24"/>
              </w:rPr>
            </w:pPr>
            <w:r>
              <w:rPr>
                <w:rFonts w:eastAsia="Times New Roman"/>
                <w:szCs w:val="24"/>
              </w:rPr>
              <w:t>Overovaním objemu liekov sa môže odhaliť nadmerná preskripcia daného lieku pacientovi.</w:t>
            </w:r>
          </w:p>
          <w:p w14:paraId="7B7014FD" w14:textId="77777777" w:rsidR="00BE0DEB" w:rsidRDefault="00BE0DEB" w:rsidP="00091F49">
            <w:pPr>
              <w:rPr>
                <w:rFonts w:eastAsia="Times New Roman"/>
                <w:szCs w:val="24"/>
              </w:rPr>
            </w:pPr>
            <w:r>
              <w:rPr>
                <w:rFonts w:eastAsia="Times New Roman"/>
                <w:szCs w:val="24"/>
              </w:rPr>
              <w:t>Na vstupe služby OverObjemLiekov bude údajová štruktúra obsahujúca:</w:t>
            </w:r>
          </w:p>
          <w:p w14:paraId="15E21670" w14:textId="77777777" w:rsidR="00BE0DEB" w:rsidRDefault="00BE0DEB" w:rsidP="009C3728">
            <w:pPr>
              <w:widowControl w:val="0"/>
              <w:numPr>
                <w:ilvl w:val="0"/>
                <w:numId w:val="199"/>
              </w:numPr>
              <w:autoSpaceDE w:val="0"/>
              <w:autoSpaceDN w:val="0"/>
              <w:adjustRightInd w:val="0"/>
              <w:spacing w:after="1" w:line="240" w:lineRule="auto"/>
              <w:ind w:left="360" w:hanging="360"/>
              <w:rPr>
                <w:rFonts w:eastAsia="Times New Roman"/>
                <w:szCs w:val="24"/>
              </w:rPr>
            </w:pPr>
            <w:r>
              <w:rPr>
                <w:rFonts w:eastAsia="Times New Roman"/>
                <w:szCs w:val="24"/>
              </w:rPr>
              <w:t>identifikáciu Prijímateľa zdravotnej starostlivosti,</w:t>
            </w:r>
          </w:p>
          <w:p w14:paraId="1D838927" w14:textId="77777777" w:rsidR="00BE0DEB" w:rsidRDefault="00BE0DEB" w:rsidP="009C3728">
            <w:pPr>
              <w:widowControl w:val="0"/>
              <w:numPr>
                <w:ilvl w:val="0"/>
                <w:numId w:val="199"/>
              </w:numPr>
              <w:autoSpaceDE w:val="0"/>
              <w:autoSpaceDN w:val="0"/>
              <w:adjustRightInd w:val="0"/>
              <w:spacing w:after="1" w:line="240" w:lineRule="auto"/>
              <w:ind w:left="360" w:hanging="360"/>
              <w:rPr>
                <w:rFonts w:eastAsia="Times New Roman"/>
                <w:szCs w:val="24"/>
              </w:rPr>
            </w:pPr>
            <w:r>
              <w:rPr>
                <w:rFonts w:eastAsia="Times New Roman"/>
                <w:szCs w:val="24"/>
              </w:rPr>
              <w:t>identifikáciu lieku, IPL alebo liečiva,</w:t>
            </w:r>
          </w:p>
          <w:p w14:paraId="5A315510" w14:textId="77777777" w:rsidR="00BE0DEB" w:rsidRDefault="00BE0DEB" w:rsidP="009C3728">
            <w:pPr>
              <w:widowControl w:val="0"/>
              <w:numPr>
                <w:ilvl w:val="0"/>
                <w:numId w:val="199"/>
              </w:numPr>
              <w:autoSpaceDE w:val="0"/>
              <w:autoSpaceDN w:val="0"/>
              <w:adjustRightInd w:val="0"/>
              <w:spacing w:after="1" w:line="240" w:lineRule="auto"/>
              <w:ind w:left="360" w:hanging="360"/>
              <w:rPr>
                <w:rFonts w:eastAsia="Times New Roman"/>
                <w:szCs w:val="24"/>
              </w:rPr>
            </w:pPr>
            <w:r>
              <w:rPr>
                <w:rFonts w:eastAsia="Times New Roman"/>
                <w:szCs w:val="24"/>
              </w:rPr>
              <w:t>časový interval.</w:t>
            </w:r>
          </w:p>
          <w:p w14:paraId="319933FC" w14:textId="77777777" w:rsidR="00BE0DEB" w:rsidRDefault="00BE0DEB" w:rsidP="00091F49">
            <w:pPr>
              <w:rPr>
                <w:rFonts w:eastAsia="Times New Roman"/>
                <w:szCs w:val="24"/>
              </w:rPr>
            </w:pPr>
            <w:r>
              <w:rPr>
                <w:rFonts w:eastAsia="Times New Roman"/>
                <w:szCs w:val="24"/>
              </w:rPr>
              <w:t>Ak je na vstupe služby uvedená identifikácia PrZS, kontroly Znalostného systému budú pracovať s údajmi a poskytovať výsledky v súlade s oprávneniami na prístup k zdravotnej dokumentácií osoby danými legislatívou a správou súhlasov, ktorá riadi povolenia pre prístup k záznamom uloženým v Národnom registri základných zdravotných údajov (NRZZÚ). Znalostný systém bude do vyhodnocovania zaraďovať iba záznamy, na ktoré má používateľ takéto oprávnenie, čo nemusí byť úplná množina pacientových záznamov. Aby znalostný systém vyhodnotil všetky pacientove záznamy, musí používateľ získať súhlas.</w:t>
            </w:r>
          </w:p>
          <w:p w14:paraId="5D6C16F9" w14:textId="77777777" w:rsidR="00BE0DEB" w:rsidRDefault="00BE0DEB" w:rsidP="00091F49">
            <w:pPr>
              <w:rPr>
                <w:rFonts w:eastAsia="Times New Roman"/>
                <w:szCs w:val="24"/>
              </w:rPr>
            </w:pPr>
          </w:p>
          <w:p w14:paraId="16BA32CA" w14:textId="77777777" w:rsidR="00BE0DEB" w:rsidRDefault="00BE0DEB" w:rsidP="00091F49">
            <w:pPr>
              <w:rPr>
                <w:rFonts w:eastAsia="Times New Roman"/>
                <w:szCs w:val="24"/>
              </w:rPr>
            </w:pPr>
            <w:r>
              <w:rPr>
                <w:rFonts w:eastAsia="Times New Roman"/>
                <w:szCs w:val="24"/>
              </w:rPr>
              <w:t>Výstupom služby je zoznam výdajov liekov obsahujúcich rovnaké liečivo, ako je definované vstupným atribútov za dané obdobie. Pre každý výdaj v zozname je uvedený konkrétny liek a množstvo vydaného lieku. Súčasťou výstupu je aj informácia o závažnosti poskytnutej informácie, ktorá identifikuje, či systém pri overovaní objemu identifikoval duplicitnú preskripciu.</w:t>
            </w:r>
          </w:p>
          <w:p w14:paraId="003B2B2E" w14:textId="77777777" w:rsidR="00BE0DEB" w:rsidRDefault="00BE0DEB" w:rsidP="00091F49">
            <w:pPr>
              <w:rPr>
                <w:rFonts w:eastAsia="Times New Roman"/>
                <w:szCs w:val="24"/>
              </w:rPr>
            </w:pPr>
          </w:p>
          <w:p w14:paraId="78F4353C" w14:textId="77777777" w:rsidR="00BE0DEB" w:rsidRDefault="00BE0DEB" w:rsidP="00091F49">
            <w:pPr>
              <w:rPr>
                <w:rFonts w:eastAsia="Times New Roman"/>
                <w:szCs w:val="24"/>
              </w:rPr>
            </w:pPr>
            <w:r>
              <w:rPr>
                <w:rFonts w:eastAsia="Times New Roman"/>
                <w:szCs w:val="24"/>
              </w:rPr>
              <w:t>V prípade, ak sa nenájde žiaden záznam, tak na výstupe služby je prázdny zoznam.</w:t>
            </w:r>
          </w:p>
          <w:p w14:paraId="4BAB4179" w14:textId="77777777" w:rsidR="00BE0DEB" w:rsidRDefault="00BE0DEB" w:rsidP="00091F49">
            <w:pPr>
              <w:rPr>
                <w:rFonts w:eastAsia="Times New Roman"/>
                <w:szCs w:val="24"/>
              </w:rPr>
            </w:pPr>
          </w:p>
          <w:p w14:paraId="03FB9ECB" w14:textId="77777777" w:rsidR="00BE0DEB" w:rsidRDefault="00BE0DEB" w:rsidP="00091F49">
            <w:pPr>
              <w:rPr>
                <w:rFonts w:eastAsia="Times New Roman"/>
                <w:szCs w:val="24"/>
              </w:rPr>
            </w:pPr>
            <w:r>
              <w:rPr>
                <w:rFonts w:eastAsia="Times New Roman"/>
                <w:szCs w:val="24"/>
              </w:rPr>
              <w:t>Vykonávané overenia:</w:t>
            </w:r>
          </w:p>
          <w:p w14:paraId="6707916F" w14:textId="77777777" w:rsidR="00BE0DEB" w:rsidRDefault="00BE0DEB" w:rsidP="00091F49">
            <w:pPr>
              <w:rPr>
                <w:rFonts w:eastAsia="Times New Roman"/>
                <w:szCs w:val="24"/>
              </w:rPr>
            </w:pPr>
            <w:r>
              <w:rPr>
                <w:rFonts w:eastAsia="Times New Roman"/>
                <w:szCs w:val="24"/>
              </w:rPr>
              <w:lastRenderedPageBreak/>
              <w:t>1. Kontrola zadania povinných údajov</w:t>
            </w:r>
          </w:p>
          <w:p w14:paraId="2863384D" w14:textId="77777777" w:rsidR="00BE0DEB" w:rsidRDefault="00BE0DEB" w:rsidP="00091F49">
            <w:pPr>
              <w:rPr>
                <w:rFonts w:eastAsia="Times New Roman"/>
                <w:szCs w:val="24"/>
              </w:rPr>
            </w:pPr>
            <w:r>
              <w:rPr>
                <w:rFonts w:eastAsia="Times New Roman"/>
                <w:szCs w:val="24"/>
              </w:rPr>
              <w:t>Systém skontroluje či je na vstupe zadaný identifikátor prijímateľa ZS a dátumy od - do.</w:t>
            </w:r>
          </w:p>
          <w:p w14:paraId="0173A7CF" w14:textId="77777777" w:rsidR="00BE0DEB" w:rsidRDefault="00BE0DEB" w:rsidP="00091F49">
            <w:pPr>
              <w:rPr>
                <w:rFonts w:eastAsia="Times New Roman"/>
                <w:szCs w:val="24"/>
              </w:rPr>
            </w:pPr>
          </w:p>
          <w:p w14:paraId="4CF96EC4" w14:textId="77777777" w:rsidR="00BE0DEB" w:rsidRDefault="00BE0DEB" w:rsidP="00091F49">
            <w:pPr>
              <w:rPr>
                <w:rFonts w:eastAsia="Times New Roman"/>
                <w:szCs w:val="24"/>
              </w:rPr>
            </w:pPr>
            <w:r>
              <w:rPr>
                <w:rFonts w:eastAsia="Times New Roman"/>
                <w:szCs w:val="24"/>
              </w:rPr>
              <w:t>2. Kontrola vstupných identifikátorov</w:t>
            </w:r>
          </w:p>
          <w:p w14:paraId="181B2262" w14:textId="77777777" w:rsidR="00BE0DEB" w:rsidRDefault="00BE0DEB" w:rsidP="00091F49">
            <w:pPr>
              <w:rPr>
                <w:rFonts w:eastAsia="Times New Roman"/>
                <w:szCs w:val="24"/>
              </w:rPr>
            </w:pPr>
            <w:r>
              <w:rPr>
                <w:rFonts w:eastAsia="Times New Roman"/>
                <w:szCs w:val="24"/>
              </w:rPr>
              <w:t>Systém overí existenciu všetkých identifikátorov zo vstupu. Pre každý zo vstupných identifikátorov musí systém nájsť aspoň jeden záznam. Overujú sa identifikátory</w:t>
            </w:r>
          </w:p>
          <w:p w14:paraId="6402CBFC" w14:textId="77777777" w:rsidR="00BE0DEB" w:rsidRDefault="00BE0DEB" w:rsidP="00091F49">
            <w:pPr>
              <w:rPr>
                <w:rFonts w:eastAsia="Times New Roman"/>
                <w:szCs w:val="24"/>
              </w:rPr>
            </w:pPr>
            <w:r>
              <w:rPr>
                <w:rFonts w:eastAsia="Times New Roman"/>
                <w:szCs w:val="24"/>
              </w:rPr>
              <w:t>- lieku,</w:t>
            </w:r>
          </w:p>
          <w:p w14:paraId="5A588033" w14:textId="77777777" w:rsidR="00BE0DEB" w:rsidRDefault="00BE0DEB" w:rsidP="00091F49">
            <w:pPr>
              <w:rPr>
                <w:rFonts w:eastAsia="Times New Roman"/>
                <w:szCs w:val="24"/>
              </w:rPr>
            </w:pPr>
            <w:r>
              <w:rPr>
                <w:rFonts w:eastAsia="Times New Roman"/>
                <w:szCs w:val="24"/>
              </w:rPr>
              <w:t>- liečiva (ATC),</w:t>
            </w:r>
          </w:p>
          <w:p w14:paraId="103B15D2" w14:textId="77777777" w:rsidR="00BE0DEB" w:rsidRDefault="00BE0DEB" w:rsidP="00091F49">
            <w:pPr>
              <w:rPr>
                <w:rFonts w:eastAsia="Times New Roman"/>
                <w:szCs w:val="24"/>
              </w:rPr>
            </w:pPr>
            <w:r>
              <w:rPr>
                <w:rFonts w:eastAsia="Times New Roman"/>
                <w:szCs w:val="24"/>
              </w:rPr>
              <w:t>- magistraliter prípravku,</w:t>
            </w:r>
          </w:p>
          <w:p w14:paraId="45C0E557" w14:textId="77777777" w:rsidR="00BE0DEB" w:rsidRDefault="00BE0DEB" w:rsidP="00091F49">
            <w:pPr>
              <w:rPr>
                <w:rFonts w:eastAsia="Times New Roman"/>
                <w:szCs w:val="24"/>
              </w:rPr>
            </w:pPr>
            <w:r>
              <w:rPr>
                <w:rFonts w:eastAsia="Times New Roman"/>
                <w:szCs w:val="24"/>
              </w:rPr>
              <w:t>- farmaceutických surovín,</w:t>
            </w:r>
          </w:p>
          <w:p w14:paraId="142B2276" w14:textId="77777777" w:rsidR="00BE0DEB" w:rsidRDefault="00BE0DEB" w:rsidP="00091F49">
            <w:pPr>
              <w:rPr>
                <w:rFonts w:eastAsia="Times New Roman"/>
                <w:szCs w:val="24"/>
              </w:rPr>
            </w:pPr>
            <w:r>
              <w:rPr>
                <w:rFonts w:eastAsia="Times New Roman"/>
                <w:szCs w:val="24"/>
              </w:rPr>
              <w:t>- liekovej formy,</w:t>
            </w:r>
          </w:p>
          <w:p w14:paraId="55D5B2E7" w14:textId="77777777" w:rsidR="00BE0DEB" w:rsidRDefault="00BE0DEB" w:rsidP="00091F49">
            <w:pPr>
              <w:rPr>
                <w:rFonts w:eastAsia="Times New Roman"/>
                <w:szCs w:val="24"/>
              </w:rPr>
            </w:pPr>
            <w:r>
              <w:rPr>
                <w:rFonts w:eastAsia="Times New Roman"/>
                <w:szCs w:val="24"/>
              </w:rPr>
              <w:t>- cesty podania,</w:t>
            </w:r>
          </w:p>
          <w:p w14:paraId="023D1DF1" w14:textId="77777777" w:rsidR="00BE0DEB" w:rsidRDefault="00BE0DEB" w:rsidP="00091F49">
            <w:pPr>
              <w:rPr>
                <w:szCs w:val="24"/>
              </w:rPr>
            </w:pPr>
            <w:r>
              <w:rPr>
                <w:rFonts w:eastAsia="Times New Roman"/>
                <w:szCs w:val="24"/>
              </w:rPr>
              <w:t>V prípade, ak sa niektorý z identifikátorov nenájde, tak systém vyhlási chybu a nepokračuje v ďalšom spracovaní.</w:t>
            </w:r>
          </w:p>
        </w:tc>
      </w:tr>
      <w:tr w:rsidR="00BE0DEB" w14:paraId="077C5C6F"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B772FC6"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66709120"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OverObjemLiekov_Request.xsd</w:t>
            </w:r>
            <w:r>
              <w:rPr>
                <w:szCs w:val="24"/>
              </w:rPr>
              <w:fldChar w:fldCharType="end"/>
            </w:r>
          </w:p>
        </w:tc>
      </w:tr>
      <w:tr w:rsidR="00BE0DEB" w14:paraId="5EC27AE4"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8F2BFB4"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23B12AC5"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OverObjemLiekov_Response.xsd</w:t>
            </w:r>
            <w:r>
              <w:rPr>
                <w:szCs w:val="24"/>
              </w:rPr>
              <w:fldChar w:fldCharType="end"/>
            </w:r>
          </w:p>
        </w:tc>
      </w:tr>
      <w:tr w:rsidR="00BE0DEB" w14:paraId="07929A6A"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5F166ED"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790673BA"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LIEK</w:t>
            </w:r>
            <w:r>
              <w:rPr>
                <w:szCs w:val="24"/>
              </w:rPr>
              <w:fldChar w:fldCharType="end"/>
            </w:r>
          </w:p>
        </w:tc>
      </w:tr>
    </w:tbl>
    <w:p w14:paraId="07E44FCC" w14:textId="69E317EE" w:rsidR="00BE0DEB" w:rsidRDefault="00BE0DEB" w:rsidP="00BE0DEB">
      <w:pPr>
        <w:rPr>
          <w:rFonts w:ascii="Times New Roman" w:eastAsia="Times New Roman" w:hAnsi="Times New Roman"/>
          <w:szCs w:val="24"/>
        </w:rPr>
      </w:pPr>
      <w:r>
        <w:rPr>
          <w:rFonts w:eastAsia="Times New Roman"/>
          <w:szCs w:val="24"/>
          <w:lang w:val="en-US"/>
        </w:rPr>
        <w:t xml:space="preserve"> </w:t>
      </w:r>
      <w:bookmarkEnd w:id="178"/>
      <w:bookmarkEnd w:id="179"/>
      <w:bookmarkEnd w:id="181"/>
    </w:p>
    <w:bookmarkStart w:id="182" w:name="DajDetailInformacieZnalostnehoSystemu"/>
    <w:bookmarkStart w:id="183" w:name="BKM_BF9335C3_524F_4804_BB36_E7C1FD7A5665"/>
    <w:p w14:paraId="5CD5F0DE"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84" w:name="_Toc19872013"/>
      <w:r>
        <w:rPr>
          <w:rFonts w:eastAsia="Times New Roman"/>
          <w:bCs w:val="0"/>
          <w:szCs w:val="24"/>
        </w:rPr>
        <w:t>DajDetailInformacieZnalostnehoSystemu</w:t>
      </w:r>
      <w:bookmarkEnd w:id="184"/>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3F46DEFC"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511F427" w14:textId="77777777" w:rsidR="00BE0DEB" w:rsidRDefault="00BE0DEB" w:rsidP="00091F49">
            <w:pPr>
              <w:rPr>
                <w:szCs w:val="24"/>
              </w:rPr>
            </w:pPr>
            <w:bookmarkStart w:id="185" w:name="BKM_7DA8B23D_2973_4990_BA30_2299113BD061"/>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5CD05482"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DajDetailInformacieZnalostnehoSystemu</w:t>
            </w:r>
            <w:r>
              <w:rPr>
                <w:szCs w:val="24"/>
              </w:rPr>
              <w:fldChar w:fldCharType="end"/>
            </w:r>
          </w:p>
        </w:tc>
      </w:tr>
      <w:tr w:rsidR="00BE0DEB" w14:paraId="25B480F4"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CE548A2"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23203596"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BE0DEB" w14:paraId="3758571C"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8C3D2BB"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2B780B5A"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poskytuje detaily znalostných informácií, ktoré vyhodnocuje znalostný systém NZIS.</w:t>
            </w:r>
            <w:r>
              <w:rPr>
                <w:szCs w:val="24"/>
              </w:rPr>
              <w:fldChar w:fldCharType="end"/>
            </w:r>
          </w:p>
        </w:tc>
      </w:tr>
      <w:tr w:rsidR="00BE0DEB" w14:paraId="1EE78389"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31297BA"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B538A26"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BE0DEB" w14:paraId="730624E5"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2ADED4C"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55753DDF"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DajDetailInformacieZnalostnehoSystemu poskytuje Informačným systémom Poskytovateľov zdravotnej starostlivosti (IS PZS) rozhranie pre získanie detailov znalostnej informácie.</w:t>
            </w:r>
          </w:p>
          <w:p w14:paraId="0DD375DF" w14:textId="77777777" w:rsidR="00BE0DEB" w:rsidRDefault="00BE0DEB" w:rsidP="00091F49">
            <w:pPr>
              <w:rPr>
                <w:rFonts w:eastAsia="Times New Roman"/>
                <w:szCs w:val="24"/>
              </w:rPr>
            </w:pPr>
            <w:r>
              <w:rPr>
                <w:rFonts w:eastAsia="Times New Roman"/>
                <w:szCs w:val="24"/>
              </w:rPr>
              <w:t>Pri kontrolách liečby znalostným systémom NZIS vracia iba základný popis znalostnej informácie a jej jednoznačnú  identifikáciu v NZIS. Na základe identifikátora môže zdravotnícky pracovník prostredníctvom tejto služby získať ďalšie doplňujúce informácie.</w:t>
            </w:r>
          </w:p>
          <w:p w14:paraId="045DA809" w14:textId="77777777" w:rsidR="00BE0DEB" w:rsidRDefault="00BE0DEB" w:rsidP="00091F49">
            <w:pPr>
              <w:rPr>
                <w:rFonts w:eastAsia="Times New Roman"/>
                <w:szCs w:val="24"/>
              </w:rPr>
            </w:pPr>
          </w:p>
          <w:p w14:paraId="18040157" w14:textId="77777777" w:rsidR="00BE0DEB" w:rsidRDefault="00BE0DEB" w:rsidP="00091F49">
            <w:pPr>
              <w:rPr>
                <w:rFonts w:eastAsia="Times New Roman"/>
                <w:szCs w:val="24"/>
              </w:rPr>
            </w:pPr>
            <w:r>
              <w:rPr>
                <w:rFonts w:eastAsia="Times New Roman"/>
                <w:szCs w:val="24"/>
              </w:rPr>
              <w:t>Na vstupe služby DajDetailInformacieZnalostnehoSystemu je:</w:t>
            </w:r>
          </w:p>
          <w:p w14:paraId="6CB4368D" w14:textId="77777777" w:rsidR="00BE0DEB" w:rsidRDefault="00BE0DEB" w:rsidP="009C3728">
            <w:pPr>
              <w:widowControl w:val="0"/>
              <w:numPr>
                <w:ilvl w:val="0"/>
                <w:numId w:val="200"/>
              </w:numPr>
              <w:autoSpaceDE w:val="0"/>
              <w:autoSpaceDN w:val="0"/>
              <w:adjustRightInd w:val="0"/>
              <w:spacing w:after="1" w:line="240" w:lineRule="auto"/>
              <w:ind w:left="360" w:hanging="360"/>
              <w:rPr>
                <w:rFonts w:eastAsia="Times New Roman"/>
                <w:szCs w:val="24"/>
              </w:rPr>
            </w:pPr>
            <w:r>
              <w:rPr>
                <w:rFonts w:eastAsia="Times New Roman"/>
                <w:szCs w:val="24"/>
              </w:rPr>
              <w:t>jednoznačná identifikácia znalostnej informácie.</w:t>
            </w:r>
          </w:p>
          <w:p w14:paraId="589DB828" w14:textId="77777777" w:rsidR="00BE0DEB" w:rsidRDefault="00BE0DEB" w:rsidP="00091F49">
            <w:pPr>
              <w:rPr>
                <w:rFonts w:eastAsia="Times New Roman"/>
                <w:szCs w:val="24"/>
              </w:rPr>
            </w:pPr>
          </w:p>
          <w:p w14:paraId="35AEB6F7" w14:textId="77777777" w:rsidR="00BE0DEB" w:rsidRDefault="00BE0DEB" w:rsidP="00091F49">
            <w:pPr>
              <w:rPr>
                <w:rFonts w:eastAsia="Times New Roman"/>
                <w:szCs w:val="24"/>
              </w:rPr>
            </w:pPr>
            <w:r>
              <w:rPr>
                <w:rFonts w:eastAsia="Times New Roman"/>
                <w:szCs w:val="24"/>
              </w:rPr>
              <w:lastRenderedPageBreak/>
              <w:t>Na výstupe služby je štruktúra údajov obsahujúca všetky detaily znalostnej informácie dostupné z JRÚZ. Službou je možné získať údaje interakcie, kontraindikácie, dávkovania a alergie. Znalostné informácie majú spoločnú sadu údajov ako:</w:t>
            </w:r>
          </w:p>
          <w:p w14:paraId="0AADF2CE" w14:textId="77777777" w:rsidR="00BE0DEB" w:rsidRDefault="00BE0DEB" w:rsidP="009C3728">
            <w:pPr>
              <w:widowControl w:val="0"/>
              <w:numPr>
                <w:ilvl w:val="0"/>
                <w:numId w:val="201"/>
              </w:numPr>
              <w:autoSpaceDE w:val="0"/>
              <w:autoSpaceDN w:val="0"/>
              <w:adjustRightInd w:val="0"/>
              <w:spacing w:after="1" w:line="240" w:lineRule="auto"/>
              <w:ind w:left="360" w:hanging="360"/>
              <w:rPr>
                <w:rFonts w:eastAsia="Times New Roman"/>
                <w:szCs w:val="24"/>
              </w:rPr>
            </w:pPr>
            <w:r>
              <w:rPr>
                <w:rFonts w:eastAsia="Times New Roman"/>
                <w:szCs w:val="24"/>
              </w:rPr>
              <w:t>Popis, odporúčaný postup, závažnosť</w:t>
            </w:r>
          </w:p>
          <w:p w14:paraId="4E4890D7" w14:textId="77777777" w:rsidR="00BE0DEB" w:rsidRDefault="00BE0DEB" w:rsidP="00091F49">
            <w:pPr>
              <w:rPr>
                <w:rFonts w:eastAsia="Times New Roman"/>
                <w:szCs w:val="24"/>
              </w:rPr>
            </w:pPr>
          </w:p>
          <w:p w14:paraId="50E9774C" w14:textId="77777777" w:rsidR="00BE0DEB" w:rsidRDefault="00BE0DEB" w:rsidP="00091F49">
            <w:pPr>
              <w:rPr>
                <w:rFonts w:eastAsia="Times New Roman"/>
                <w:szCs w:val="24"/>
              </w:rPr>
            </w:pPr>
            <w:r>
              <w:rPr>
                <w:rFonts w:eastAsia="Times New Roman"/>
                <w:szCs w:val="24"/>
              </w:rPr>
              <w:t>a podľa typu znalosti sa evidujú aj špecifické údaje:</w:t>
            </w:r>
          </w:p>
          <w:p w14:paraId="27928DBB" w14:textId="77777777" w:rsidR="00BE0DEB" w:rsidRDefault="00BE0DEB" w:rsidP="009C3728">
            <w:pPr>
              <w:widowControl w:val="0"/>
              <w:numPr>
                <w:ilvl w:val="0"/>
                <w:numId w:val="202"/>
              </w:numPr>
              <w:autoSpaceDE w:val="0"/>
              <w:autoSpaceDN w:val="0"/>
              <w:adjustRightInd w:val="0"/>
              <w:spacing w:after="1" w:line="240" w:lineRule="auto"/>
              <w:ind w:left="360" w:hanging="360"/>
              <w:rPr>
                <w:rFonts w:eastAsia="Times New Roman"/>
                <w:szCs w:val="24"/>
              </w:rPr>
            </w:pPr>
            <w:r>
              <w:rPr>
                <w:rFonts w:eastAsia="Times New Roman"/>
                <w:szCs w:val="24"/>
              </w:rPr>
              <w:t>Množina látok pre interakcie</w:t>
            </w:r>
          </w:p>
          <w:p w14:paraId="3C5400B9" w14:textId="77777777" w:rsidR="00BE0DEB" w:rsidRDefault="00BE0DEB" w:rsidP="009C3728">
            <w:pPr>
              <w:widowControl w:val="0"/>
              <w:numPr>
                <w:ilvl w:val="0"/>
                <w:numId w:val="202"/>
              </w:numPr>
              <w:autoSpaceDE w:val="0"/>
              <w:autoSpaceDN w:val="0"/>
              <w:adjustRightInd w:val="0"/>
              <w:spacing w:after="1" w:line="240" w:lineRule="auto"/>
              <w:ind w:left="360" w:hanging="360"/>
              <w:rPr>
                <w:rFonts w:eastAsia="Times New Roman"/>
                <w:szCs w:val="24"/>
              </w:rPr>
            </w:pPr>
            <w:r>
              <w:rPr>
                <w:rFonts w:eastAsia="Times New Roman"/>
                <w:szCs w:val="24"/>
              </w:rPr>
              <w:t>Dávkovancie limity pre údaje dávkovania.</w:t>
            </w:r>
          </w:p>
          <w:p w14:paraId="7DAC7F1D" w14:textId="77777777" w:rsidR="00BE0DEB" w:rsidRDefault="00BE0DEB" w:rsidP="009C3728">
            <w:pPr>
              <w:widowControl w:val="0"/>
              <w:numPr>
                <w:ilvl w:val="0"/>
                <w:numId w:val="202"/>
              </w:numPr>
              <w:autoSpaceDE w:val="0"/>
              <w:autoSpaceDN w:val="0"/>
              <w:adjustRightInd w:val="0"/>
              <w:spacing w:after="1" w:line="240" w:lineRule="auto"/>
              <w:ind w:left="360" w:hanging="360"/>
              <w:rPr>
                <w:rFonts w:eastAsia="Times New Roman"/>
                <w:szCs w:val="24"/>
              </w:rPr>
            </w:pPr>
            <w:r>
              <w:rPr>
                <w:rFonts w:eastAsia="Times New Roman"/>
                <w:szCs w:val="24"/>
              </w:rPr>
              <w:t>Stav pacienta pre údaje kontraindikácií.</w:t>
            </w:r>
          </w:p>
          <w:p w14:paraId="5D95676E" w14:textId="77777777" w:rsidR="00BE0DEB" w:rsidRDefault="00BE0DEB" w:rsidP="009C3728">
            <w:pPr>
              <w:widowControl w:val="0"/>
              <w:numPr>
                <w:ilvl w:val="0"/>
                <w:numId w:val="202"/>
              </w:numPr>
              <w:autoSpaceDE w:val="0"/>
              <w:autoSpaceDN w:val="0"/>
              <w:adjustRightInd w:val="0"/>
              <w:spacing w:after="1" w:line="240" w:lineRule="auto"/>
              <w:ind w:left="360" w:hanging="360"/>
              <w:rPr>
                <w:rFonts w:eastAsia="Times New Roman"/>
                <w:szCs w:val="24"/>
              </w:rPr>
            </w:pPr>
            <w:r>
              <w:rPr>
                <w:rFonts w:eastAsia="Times New Roman"/>
                <w:szCs w:val="24"/>
              </w:rPr>
              <w:t>Množina účinných látok pre alergie.</w:t>
            </w:r>
          </w:p>
          <w:p w14:paraId="47ADD661" w14:textId="77777777" w:rsidR="00BE0DEB" w:rsidRDefault="00BE0DEB" w:rsidP="00091F49">
            <w:pPr>
              <w:rPr>
                <w:szCs w:val="24"/>
              </w:rPr>
            </w:pPr>
          </w:p>
        </w:tc>
      </w:tr>
      <w:tr w:rsidR="00BE0DEB" w14:paraId="3AD65B34"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DC26757"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36036214"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DajDetailInformacieZnalostnehoSystemu_Request.xsd</w:t>
            </w:r>
            <w:r>
              <w:rPr>
                <w:szCs w:val="24"/>
              </w:rPr>
              <w:fldChar w:fldCharType="end"/>
            </w:r>
          </w:p>
        </w:tc>
      </w:tr>
      <w:tr w:rsidR="00BE0DEB" w14:paraId="0D73A273"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C75ADBC"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5996E8F3"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DajDetailInformacieZnalostnehoSystemu_Response.xsd</w:t>
            </w:r>
            <w:r>
              <w:rPr>
                <w:szCs w:val="24"/>
              </w:rPr>
              <w:fldChar w:fldCharType="end"/>
            </w:r>
          </w:p>
        </w:tc>
      </w:tr>
    </w:tbl>
    <w:p w14:paraId="49D3344B" w14:textId="66700960" w:rsidR="00BE0DEB" w:rsidRDefault="024D1CEF" w:rsidP="00E9229E">
      <w:pPr>
        <w:rPr>
          <w:rFonts w:eastAsia="Times New Roman"/>
          <w:szCs w:val="24"/>
          <w:lang w:val="en-US"/>
        </w:rPr>
      </w:pPr>
      <w:r w:rsidRPr="024D1CEF">
        <w:rPr>
          <w:rFonts w:eastAsia="Times New Roman"/>
          <w:lang w:val="en-US"/>
        </w:rPr>
        <w:t xml:space="preserve">    </w:t>
      </w:r>
      <w:bookmarkEnd w:id="182"/>
      <w:bookmarkEnd w:id="183"/>
      <w:bookmarkEnd w:id="185"/>
    </w:p>
    <w:p w14:paraId="6ADA26E9" w14:textId="6F487E46" w:rsidR="024D1CEF" w:rsidRDefault="024D1CEF"/>
    <w:p w14:paraId="2F287797" w14:textId="77777777" w:rsidR="00844FBC" w:rsidRPr="00A35916" w:rsidRDefault="00844FBC" w:rsidP="00A35916">
      <w:pPr>
        <w:pStyle w:val="ESONormal"/>
      </w:pPr>
    </w:p>
    <w:p w14:paraId="322BB341" w14:textId="77777777" w:rsidR="00844FBC" w:rsidRPr="00BE0DEB" w:rsidRDefault="00844FBC" w:rsidP="00E9229E"/>
    <w:p w14:paraId="62F3CA06" w14:textId="77777777" w:rsidR="007204C8" w:rsidRDefault="007204C8" w:rsidP="007204C8">
      <w:pPr>
        <w:pStyle w:val="Nadpis1"/>
        <w:tabs>
          <w:tab w:val="clear" w:pos="360"/>
          <w:tab w:val="num" w:pos="540"/>
        </w:tabs>
        <w:spacing w:line="259" w:lineRule="auto"/>
        <w:jc w:val="both"/>
      </w:pPr>
      <w:bookmarkStart w:id="186" w:name="EZK"/>
      <w:bookmarkStart w:id="187" w:name="BKM_0F8CFD9D_1DE1_42a3_BFCE_59B1FA2B4E73"/>
      <w:bookmarkStart w:id="188" w:name="ElektronickyRecept"/>
      <w:bookmarkStart w:id="189" w:name="BKM_DF6B59E5_2695_4a00_8C37_DBC68A4A18BD"/>
      <w:bookmarkStart w:id="190" w:name="MedikacnyZaznam"/>
      <w:bookmarkStart w:id="191" w:name="BKM_49075594_7161_434d_BE56_FBD1BFB29CB2"/>
      <w:bookmarkStart w:id="192" w:name="ZnalostnySystem"/>
      <w:bookmarkStart w:id="193" w:name="BKM_EFC2F2BE_AA14_4378_8A5A_6A73BD5F67F6"/>
      <w:bookmarkStart w:id="194" w:name="LiecebnyProstriedok"/>
      <w:bookmarkStart w:id="195" w:name="BKM_C8DD6E1E_4715_4e95_B6B4_D1CCE9A85CA9"/>
      <w:bookmarkStart w:id="196" w:name="_Toc306804005"/>
      <w:bookmarkStart w:id="197" w:name="_Toc19872015"/>
      <w:bookmarkEnd w:id="186"/>
      <w:bookmarkEnd w:id="187"/>
      <w:bookmarkEnd w:id="188"/>
      <w:bookmarkEnd w:id="189"/>
      <w:bookmarkEnd w:id="190"/>
      <w:bookmarkEnd w:id="191"/>
      <w:bookmarkEnd w:id="192"/>
      <w:bookmarkEnd w:id="193"/>
      <w:bookmarkEnd w:id="194"/>
      <w:bookmarkEnd w:id="195"/>
      <w:r w:rsidRPr="007204C8">
        <w:t>Služby Alokácie</w:t>
      </w:r>
      <w:bookmarkEnd w:id="196"/>
      <w:bookmarkEnd w:id="197"/>
    </w:p>
    <w:p w14:paraId="314C46AD" w14:textId="77777777" w:rsidR="00E70CBC" w:rsidRDefault="00E70CBC" w:rsidP="00E70CBC">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198" w:name="_Toc19872016"/>
      <w:r>
        <w:rPr>
          <w:rFonts w:eastAsia="Times New Roman"/>
          <w:bCs/>
          <w:szCs w:val="24"/>
        </w:rPr>
        <w:t>Laboratorium</w:t>
      </w:r>
      <w:bookmarkEnd w:id="198"/>
      <w:r>
        <w:rPr>
          <w:b w:val="0"/>
          <w:bCs/>
          <w:sz w:val="20"/>
          <w:szCs w:val="24"/>
        </w:rPr>
        <w:fldChar w:fldCharType="end"/>
      </w:r>
      <w:r>
        <w:rPr>
          <w:rFonts w:eastAsia="Times New Roman"/>
          <w:bCs/>
          <w:szCs w:val="24"/>
          <w:lang w:val="en-US"/>
        </w:rPr>
        <w:t xml:space="preserve"> </w:t>
      </w:r>
    </w:p>
    <w:p w14:paraId="19272F2C" w14:textId="3C49A903" w:rsidR="00E70CBC" w:rsidRDefault="00E70CBC" w:rsidP="00E70CBC">
      <w:pPr>
        <w:rPr>
          <w:rFonts w:ascii="Times New Roman" w:eastAsia="Times New Roman" w:hAnsi="Times New Roman"/>
          <w:szCs w:val="24"/>
        </w:rPr>
      </w:pPr>
      <w:r>
        <w:rPr>
          <w:szCs w:val="24"/>
        </w:rPr>
        <w:fldChar w:fldCharType="begin" w:fldLock="1"/>
      </w:r>
      <w:r>
        <w:rPr>
          <w:szCs w:val="24"/>
        </w:rPr>
        <w:instrText>MERGEFIELD Pkg.Notes</w:instrText>
      </w:r>
      <w:r>
        <w:rPr>
          <w:szCs w:val="24"/>
        </w:rPr>
        <w:fldChar w:fldCharType="end"/>
      </w:r>
      <w:r>
        <w:rPr>
          <w:rFonts w:eastAsia="Times New Roman"/>
          <w:szCs w:val="24"/>
        </w:rPr>
        <w:t>Služby podporujúce proces laboratórneho vyšetrenia pacienta. Zabezpečujú vytvorenie laboratórnej žiadanky, jej identifikáciu v laboratóriu, zápis laboratórnych výsledkov a ich sprístupnenie.</w:t>
      </w:r>
      <w:r w:rsidR="00D93D3C">
        <w:rPr>
          <w:rFonts w:eastAsia="Times New Roman"/>
          <w:szCs w:val="24"/>
        </w:rPr>
        <w:t xml:space="preserve"> Sliužby sú súčasťou nového IM pod označením </w:t>
      </w:r>
      <w:r w:rsidR="00D93D3C" w:rsidRPr="00D93D3C">
        <w:rPr>
          <w:rFonts w:eastAsia="Times New Roman"/>
          <w:b/>
          <w:bCs/>
        </w:rPr>
        <w:t>ezdravie_elab_IM_XXXX_vXX.docx</w:t>
      </w:r>
      <w:r w:rsidR="00D93D3C" w:rsidRPr="00DA196F">
        <w:rPr>
          <w:rFonts w:eastAsia="Times New Roman"/>
          <w:szCs w:val="24"/>
        </w:rPr>
        <w:t xml:space="preserve"> </w:t>
      </w:r>
      <w:bookmarkStart w:id="199" w:name="VyhladajLaboratoria"/>
      <w:bookmarkStart w:id="200" w:name="BKM_284C5BBD_DFE6_4b36_9EE1_7098C14470C2"/>
      <w:bookmarkStart w:id="201" w:name="BKM_72F7BD83_DF34_478d_A36D_881432EE748D"/>
      <w:bookmarkStart w:id="202" w:name="ZapisZiadanku"/>
      <w:bookmarkStart w:id="203" w:name="BKM_125B889E_4BC5_4050_AC96_B59783FA6EFD"/>
      <w:bookmarkStart w:id="204" w:name="BKM_26F1AEA3_9EBB_49af_BDCF_982651CF7416"/>
      <w:bookmarkStart w:id="205" w:name="DoplnZiadanku"/>
      <w:bookmarkStart w:id="206" w:name="BKM_04B6A15C_B864_4aab_96A9_7D1DB7099F51"/>
      <w:bookmarkStart w:id="207" w:name="BKM_ED45912B_E838_4608_A69C_480581ADBBF8"/>
      <w:bookmarkStart w:id="208" w:name="ZrusLaboratornuZiadanku"/>
      <w:bookmarkStart w:id="209" w:name="BKM_2E89D4B3_58FA_43e7_A828_819B8C116304"/>
      <w:bookmarkStart w:id="210" w:name="BKM_C4851626_9021_47f7_AF53_8FB47EAB24AA"/>
      <w:bookmarkStart w:id="211" w:name="DajDatumOstatnehoLabVysetrenia"/>
      <w:bookmarkStart w:id="212" w:name="BKM_0C151AAD_1E8B_4e0b_A196_36EF027B39E9"/>
      <w:bookmarkStart w:id="213" w:name="BKM_60B1AE6A_2EFE_4e2b_80ED_2A19E31F4163"/>
      <w:bookmarkStart w:id="214" w:name="DajLaboratornuZiadanku"/>
      <w:bookmarkStart w:id="215" w:name="BKM_344C08D2_79B9_42a3_A6A7_5E4E92A36C18"/>
      <w:bookmarkStart w:id="216" w:name="BKM_E5B1391E_FE0E_4349_8B5C_4473A0011E3F"/>
      <w:bookmarkStart w:id="217" w:name="VyhladajLaboratorneZiadankyLaboratoria"/>
      <w:bookmarkStart w:id="218" w:name="BKM_52C08911_0E13_48e7_8B10_77B41BAC568C"/>
      <w:bookmarkStart w:id="219" w:name="BKM_5F8F0D27_10F8_41cb_96B5_25E9D44A0C8D"/>
      <w:bookmarkStart w:id="220" w:name="VyhladajLaboratorneZiadankyPacienta"/>
      <w:bookmarkStart w:id="221" w:name="BKM_F03A4CC1_8B3F_4da4_AA3A_C1392FFA564D"/>
      <w:bookmarkStart w:id="222" w:name="BKM_02F8F74B_D75B_42ff_B309_1DA4219B3FA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Pr>
          <w:rFonts w:eastAsia="Times New Roman"/>
          <w:szCs w:val="24"/>
        </w:rPr>
        <w:t xml:space="preserve"> </w:t>
      </w:r>
      <w:bookmarkStart w:id="223" w:name="PrevezmiLaboratornuZiadanku"/>
      <w:bookmarkStart w:id="224" w:name="BKM_F8A0346B_C95F_4968_AAD1_22AD3CCFF219"/>
      <w:bookmarkStart w:id="225" w:name="BKM_13C4F5C8_4043_4cdb_8AA0_CD4E4E902136"/>
      <w:bookmarkStart w:id="226" w:name="ZapisLaboratornyVysledok"/>
      <w:bookmarkStart w:id="227" w:name="BKM_FB5D04D2_B786_4690_86E0_EF87FBA294DA"/>
      <w:bookmarkStart w:id="228" w:name="BKM_02F73E66_A44D_4469_8ACA_EF1DFCF2BCB7"/>
      <w:bookmarkStart w:id="229" w:name="VyhladajLabVysetreniaPacienta"/>
      <w:bookmarkStart w:id="230" w:name="BKM_C6AF8951_4506_47ee_8DF6_D5ECEB4EE027"/>
      <w:bookmarkStart w:id="231" w:name="BKM_4E6F2D95_2674_4d1c_8144_ADB11BBB6823"/>
      <w:bookmarkStart w:id="232" w:name="OverStavZiadanky"/>
      <w:bookmarkStart w:id="233" w:name="BKM_4E05D3C5_552C_486b_A4BE_FCCBE37A3AEC"/>
      <w:bookmarkStart w:id="234" w:name="BKM_3403678A_A2DD_45ac_89E8_37C38457C00A"/>
      <w:bookmarkStart w:id="235" w:name="DajLaboratorneVysetreniePreZiadatela"/>
      <w:bookmarkStart w:id="236" w:name="BKM_6D4C7FFD_EE2F_4d96_AE48_9C62D87B4D52"/>
      <w:bookmarkStart w:id="237" w:name="BKM_B584875E_F239_4f5a_A25F_C9912DBDC229"/>
      <w:bookmarkStart w:id="238" w:name="DajLaboratornyVysledok"/>
      <w:bookmarkStart w:id="239" w:name="BKM_BDE55873_6B28_41bd_8C2D_08DAFE38BEF1"/>
      <w:bookmarkStart w:id="240" w:name="BKM_13A8B5F1_FABC_4d92_B491_BCC7603A75FF"/>
      <w:bookmarkStart w:id="241" w:name="VyhladajZakladneUdajeOLabVysledkoch"/>
      <w:bookmarkStart w:id="242" w:name="BKM_2E700B6F_335C_46cc_B7F2_063EC49ECC88"/>
      <w:bookmarkStart w:id="243" w:name="BKM_228CBCC0_87BE_490a_86A9_447630E52DB7"/>
      <w:bookmarkStart w:id="244" w:name="ZapisLaboratornePolozkyLaboratoria"/>
      <w:bookmarkStart w:id="245" w:name="BKM_0332F61D_7ECB_429c_8B5F_1288E9FE9446"/>
      <w:bookmarkStart w:id="246" w:name="BKM_2E21FB77_AD6F_4bf3_B7DA_80D2F803C550"/>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0F4957CB" w14:textId="6DBAEFC2" w:rsidR="00E70CBC" w:rsidRDefault="00E70CBC" w:rsidP="00E70CBC">
      <w:pPr>
        <w:pStyle w:val="Nadpis2"/>
        <w:rPr>
          <w:ins w:id="247" w:author="Auto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248" w:name="_Toc19872017"/>
      <w:r>
        <w:rPr>
          <w:rFonts w:eastAsia="Times New Roman"/>
          <w:bCs/>
          <w:szCs w:val="24"/>
        </w:rPr>
        <w:t>OckovaniePacienta</w:t>
      </w:r>
      <w:bookmarkEnd w:id="248"/>
      <w:r>
        <w:rPr>
          <w:b w:val="0"/>
          <w:bCs/>
          <w:sz w:val="20"/>
          <w:szCs w:val="24"/>
        </w:rPr>
        <w:fldChar w:fldCharType="end"/>
      </w:r>
      <w:r>
        <w:rPr>
          <w:rFonts w:eastAsia="Times New Roman"/>
          <w:bCs/>
          <w:szCs w:val="24"/>
          <w:lang w:val="en-US"/>
        </w:rPr>
        <w:t xml:space="preserve"> </w:t>
      </w:r>
    </w:p>
    <w:p w14:paraId="378CE515" w14:textId="1DCD8412" w:rsidR="009C2099" w:rsidRPr="009C2099" w:rsidRDefault="009C2099" w:rsidP="009C2099">
      <w:pPr>
        <w:pStyle w:val="ESONormal"/>
        <w:rPr>
          <w:lang w:val="en-US"/>
        </w:rPr>
        <w:pPrChange w:id="249" w:author="Autor">
          <w:pPr>
            <w:pStyle w:val="Nadpis2"/>
          </w:pPr>
        </w:pPrChange>
      </w:pPr>
      <w:ins w:id="250" w:author="Autor">
        <w:r w:rsidRPr="009C2099">
          <w:rPr>
            <w:lang w:val="en-US"/>
          </w:rPr>
          <w:t xml:space="preserve">Služby podporujúce proces </w:t>
        </w:r>
        <w:r>
          <w:rPr>
            <w:lang w:val="en-US"/>
          </w:rPr>
          <w:t>zápisu a vyhľadávania záznamu z</w:t>
        </w:r>
        <w:r w:rsidRPr="009C2099">
          <w:rPr>
            <w:lang w:val="en-US"/>
          </w:rPr>
          <w:t xml:space="preserve"> </w:t>
        </w:r>
        <w:r>
          <w:rPr>
            <w:lang w:val="en-US"/>
          </w:rPr>
          <w:t>očkovania pacienta</w:t>
        </w:r>
        <w:r w:rsidRPr="009C2099">
          <w:rPr>
            <w:lang w:val="en-US"/>
          </w:rPr>
          <w:t>. Sliužby sú súčasťou nového IM pod označením ezdravie_</w:t>
        </w:r>
        <w:r>
          <w:rPr>
            <w:lang w:val="en-US"/>
          </w:rPr>
          <w:t>eockovanie</w:t>
        </w:r>
        <w:r w:rsidRPr="009C2099">
          <w:rPr>
            <w:lang w:val="en-US"/>
          </w:rPr>
          <w:t xml:space="preserve">_IM_XXXX_vXX.docx  </w:t>
        </w:r>
      </w:ins>
    </w:p>
    <w:bookmarkStart w:id="251" w:name="ZapisOckovanie"/>
    <w:bookmarkStart w:id="252" w:name="BKM_573576CA_F4FF_4883_A521_348F90B8A3EE"/>
    <w:bookmarkEnd w:id="251"/>
    <w:bookmarkEnd w:id="252"/>
    <w:p w14:paraId="322261DC" w14:textId="3268DAFD" w:rsidR="00E70CBC" w:rsidDel="009C2099" w:rsidRDefault="00E70CBC" w:rsidP="00E70CBC">
      <w:pPr>
        <w:pStyle w:val="Nadpis3"/>
        <w:rPr>
          <w:del w:id="253" w:author="Autor"/>
          <w:rFonts w:eastAsia="Times New Roman"/>
          <w:bCs w:val="0"/>
          <w:szCs w:val="24"/>
          <w:lang w:val="en-US"/>
        </w:rPr>
      </w:pPr>
      <w:del w:id="254" w:author="Autor">
        <w:r w:rsidDel="009C2099">
          <w:rPr>
            <w:b w:val="0"/>
            <w:bCs w:val="0"/>
            <w:sz w:val="20"/>
            <w:szCs w:val="24"/>
          </w:rPr>
          <w:fldChar w:fldCharType="begin" w:fldLock="1"/>
        </w:r>
        <w:r w:rsidDel="009C2099">
          <w:rPr>
            <w:b w:val="0"/>
            <w:bCs w:val="0"/>
            <w:sz w:val="20"/>
            <w:szCs w:val="24"/>
          </w:rPr>
          <w:delInstrText xml:space="preserve">MERGEFIELD </w:delInstrText>
        </w:r>
        <w:r w:rsidDel="009C2099">
          <w:rPr>
            <w:rFonts w:eastAsia="Times New Roman"/>
            <w:bCs w:val="0"/>
            <w:szCs w:val="24"/>
          </w:rPr>
          <w:delInstrText>Pkg.Name</w:delInstrText>
        </w:r>
        <w:r w:rsidDel="009C2099">
          <w:rPr>
            <w:b w:val="0"/>
            <w:bCs w:val="0"/>
            <w:sz w:val="20"/>
            <w:szCs w:val="24"/>
          </w:rPr>
          <w:fldChar w:fldCharType="separate"/>
        </w:r>
        <w:bookmarkStart w:id="255" w:name="_Toc19872018"/>
        <w:r w:rsidDel="009C2099">
          <w:rPr>
            <w:rFonts w:eastAsia="Times New Roman"/>
            <w:bCs w:val="0"/>
            <w:szCs w:val="24"/>
          </w:rPr>
          <w:delText>ZapisOckovanie</w:delText>
        </w:r>
        <w:bookmarkEnd w:id="255"/>
        <w:r w:rsidDel="009C2099">
          <w:rPr>
            <w:b w:val="0"/>
            <w:bCs w:val="0"/>
            <w:sz w:val="20"/>
            <w:szCs w:val="24"/>
          </w:rPr>
          <w:fldChar w:fldCharType="end"/>
        </w:r>
        <w:r w:rsidDel="009C2099">
          <w:rPr>
            <w:rFonts w:eastAsia="Times New Roman"/>
            <w:bCs w:val="0"/>
            <w:szCs w:val="24"/>
            <w:lang w:val="en-US"/>
          </w:rPr>
          <w:delText xml:space="preserve"> </w:delText>
        </w:r>
      </w:del>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rsidDel="009C2099" w14:paraId="3A2E514B" w14:textId="0C56F87E">
        <w:trPr>
          <w:trHeight w:val="326"/>
          <w:jc w:val="center"/>
          <w:del w:id="256" w:author="Autor"/>
        </w:trPr>
        <w:tc>
          <w:tcPr>
            <w:tcW w:w="2160" w:type="dxa"/>
            <w:tcBorders>
              <w:top w:val="single" w:sz="2" w:space="0" w:color="auto"/>
              <w:left w:val="single" w:sz="2" w:space="0" w:color="auto"/>
              <w:bottom w:val="single" w:sz="2" w:space="0" w:color="auto"/>
              <w:right w:val="single" w:sz="2" w:space="0" w:color="auto"/>
            </w:tcBorders>
            <w:vAlign w:val="center"/>
          </w:tcPr>
          <w:p w14:paraId="4AFA48E0" w14:textId="248A69B2" w:rsidR="00E70CBC" w:rsidDel="009C2099" w:rsidRDefault="00E70CBC">
            <w:pPr>
              <w:rPr>
                <w:del w:id="257" w:author="Autor"/>
                <w:szCs w:val="24"/>
              </w:rPr>
            </w:pPr>
            <w:bookmarkStart w:id="258" w:name="BKM_C93746D1_70EF_40a2_A63C_72B073885E0A"/>
            <w:bookmarkEnd w:id="258"/>
            <w:del w:id="259" w:author="Autor">
              <w:r w:rsidDel="009C2099">
                <w:rPr>
                  <w:rFonts w:eastAsia="Times New Roman"/>
                  <w:szCs w:val="24"/>
                </w:rPr>
                <w:delText>Názov služby</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7ECA83C6" w14:textId="230EDD92" w:rsidR="00E70CBC" w:rsidDel="009C2099" w:rsidRDefault="00E70CBC">
            <w:pPr>
              <w:rPr>
                <w:del w:id="260" w:author="Autor"/>
                <w:szCs w:val="24"/>
              </w:rPr>
            </w:pPr>
            <w:del w:id="261"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Element.Name</w:delInstrText>
              </w:r>
              <w:r w:rsidDel="009C2099">
                <w:rPr>
                  <w:szCs w:val="24"/>
                </w:rPr>
                <w:fldChar w:fldCharType="separate"/>
              </w:r>
              <w:r w:rsidDel="009C2099">
                <w:rPr>
                  <w:rFonts w:eastAsia="Times New Roman"/>
                  <w:szCs w:val="24"/>
                </w:rPr>
                <w:delText>ZapisOckovanie</w:delText>
              </w:r>
              <w:r w:rsidDel="009C2099">
                <w:rPr>
                  <w:szCs w:val="24"/>
                </w:rPr>
                <w:fldChar w:fldCharType="end"/>
              </w:r>
            </w:del>
          </w:p>
        </w:tc>
      </w:tr>
      <w:tr w:rsidR="00E70CBC" w:rsidDel="009C2099" w14:paraId="79E45195" w14:textId="1A5AA372">
        <w:trPr>
          <w:trHeight w:val="340"/>
          <w:jc w:val="center"/>
          <w:del w:id="262" w:author="Autor"/>
        </w:trPr>
        <w:tc>
          <w:tcPr>
            <w:tcW w:w="2160" w:type="dxa"/>
            <w:tcBorders>
              <w:top w:val="single" w:sz="2" w:space="0" w:color="auto"/>
              <w:left w:val="single" w:sz="2" w:space="0" w:color="auto"/>
              <w:bottom w:val="single" w:sz="2" w:space="0" w:color="auto"/>
              <w:right w:val="single" w:sz="2" w:space="0" w:color="auto"/>
            </w:tcBorders>
            <w:vAlign w:val="center"/>
          </w:tcPr>
          <w:p w14:paraId="1DF18895" w14:textId="580B783F" w:rsidR="00E70CBC" w:rsidDel="009C2099" w:rsidRDefault="00E70CBC">
            <w:pPr>
              <w:rPr>
                <w:del w:id="263" w:author="Autor"/>
                <w:szCs w:val="24"/>
              </w:rPr>
            </w:pPr>
            <w:del w:id="264" w:author="Autor">
              <w:r w:rsidDel="009C2099">
                <w:rPr>
                  <w:rFonts w:eastAsia="Times New Roman"/>
                  <w:szCs w:val="24"/>
                  <w:lang w:val="en-US"/>
                </w:rPr>
                <w:delText>Ur</w:delText>
              </w:r>
              <w:r w:rsidDel="009C2099">
                <w:rPr>
                  <w:rFonts w:eastAsia="Times New Roman"/>
                  <w:szCs w:val="24"/>
                </w:rPr>
                <w:delText>čenie</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561189E7" w14:textId="2E2D491D" w:rsidR="00E70CBC" w:rsidDel="009C2099" w:rsidRDefault="00E70CBC">
            <w:pPr>
              <w:rPr>
                <w:del w:id="265" w:author="Autor"/>
                <w:szCs w:val="24"/>
              </w:rPr>
            </w:pPr>
            <w:del w:id="266"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Element.valueOf(x070-Urcenie)</w:delInstrText>
              </w:r>
              <w:r w:rsidDel="009C2099">
                <w:rPr>
                  <w:szCs w:val="24"/>
                </w:rPr>
                <w:fldChar w:fldCharType="separate"/>
              </w:r>
              <w:r w:rsidDel="009C2099">
                <w:rPr>
                  <w:rFonts w:eastAsia="Times New Roman"/>
                  <w:szCs w:val="24"/>
                </w:rPr>
                <w:delText>IS PZS</w:delText>
              </w:r>
              <w:r w:rsidDel="009C2099">
                <w:rPr>
                  <w:szCs w:val="24"/>
                </w:rPr>
                <w:fldChar w:fldCharType="end"/>
              </w:r>
            </w:del>
          </w:p>
        </w:tc>
      </w:tr>
      <w:tr w:rsidR="00E70CBC" w:rsidDel="009C2099" w14:paraId="47DF13C2" w14:textId="1FCBAE5C">
        <w:trPr>
          <w:trHeight w:val="340"/>
          <w:jc w:val="center"/>
          <w:del w:id="267" w:author="Autor"/>
        </w:trPr>
        <w:tc>
          <w:tcPr>
            <w:tcW w:w="2160" w:type="dxa"/>
            <w:tcBorders>
              <w:top w:val="single" w:sz="2" w:space="0" w:color="auto"/>
              <w:left w:val="single" w:sz="2" w:space="0" w:color="auto"/>
              <w:bottom w:val="single" w:sz="2" w:space="0" w:color="auto"/>
              <w:right w:val="single" w:sz="2" w:space="0" w:color="auto"/>
            </w:tcBorders>
            <w:vAlign w:val="center"/>
          </w:tcPr>
          <w:p w14:paraId="471ACC32" w14:textId="1BE66056" w:rsidR="00E70CBC" w:rsidDel="009C2099" w:rsidRDefault="00E70CBC">
            <w:pPr>
              <w:rPr>
                <w:del w:id="268" w:author="Autor"/>
                <w:szCs w:val="24"/>
              </w:rPr>
            </w:pPr>
            <w:del w:id="269" w:author="Autor">
              <w:r w:rsidDel="009C2099">
                <w:rPr>
                  <w:rFonts w:eastAsia="Times New Roman"/>
                  <w:szCs w:val="24"/>
                </w:rPr>
                <w:delText>Charakteristika</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6A1878CC" w14:textId="55F47F7C" w:rsidR="00E70CBC" w:rsidDel="009C2099" w:rsidRDefault="00E70CBC">
            <w:pPr>
              <w:rPr>
                <w:del w:id="270" w:author="Autor"/>
                <w:szCs w:val="24"/>
              </w:rPr>
            </w:pPr>
            <w:del w:id="271"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Element.valueOf(x070-Charakteristika)</w:delInstrText>
              </w:r>
              <w:r w:rsidDel="009C2099">
                <w:rPr>
                  <w:szCs w:val="24"/>
                </w:rPr>
                <w:fldChar w:fldCharType="separate"/>
              </w:r>
              <w:r w:rsidDel="009C2099">
                <w:rPr>
                  <w:rFonts w:eastAsia="Times New Roman"/>
                  <w:szCs w:val="24"/>
                </w:rPr>
                <w:delText>Služba slúži na zápis záznamu o vykonanom resp. zrušenom očkovaní pacienta</w:delText>
              </w:r>
              <w:r w:rsidDel="009C2099">
                <w:rPr>
                  <w:szCs w:val="24"/>
                </w:rPr>
                <w:fldChar w:fldCharType="end"/>
              </w:r>
            </w:del>
          </w:p>
        </w:tc>
      </w:tr>
      <w:tr w:rsidR="00E70CBC" w:rsidDel="009C2099" w14:paraId="55CD4221" w14:textId="0F0A089C">
        <w:trPr>
          <w:trHeight w:val="341"/>
          <w:jc w:val="center"/>
          <w:del w:id="272" w:author="Autor"/>
        </w:trPr>
        <w:tc>
          <w:tcPr>
            <w:tcW w:w="2160" w:type="dxa"/>
            <w:tcBorders>
              <w:top w:val="single" w:sz="2" w:space="0" w:color="auto"/>
              <w:left w:val="single" w:sz="2" w:space="0" w:color="auto"/>
              <w:bottom w:val="single" w:sz="2" w:space="0" w:color="auto"/>
              <w:right w:val="single" w:sz="2" w:space="0" w:color="auto"/>
            </w:tcBorders>
            <w:vAlign w:val="center"/>
          </w:tcPr>
          <w:p w14:paraId="5405D7A9" w14:textId="0F40DD8F" w:rsidR="00E70CBC" w:rsidDel="009C2099" w:rsidRDefault="00E70CBC">
            <w:pPr>
              <w:rPr>
                <w:del w:id="273" w:author="Autor"/>
                <w:szCs w:val="24"/>
              </w:rPr>
            </w:pPr>
            <w:del w:id="274" w:author="Autor">
              <w:r w:rsidDel="009C2099">
                <w:rPr>
                  <w:rFonts w:eastAsia="Times New Roman"/>
                  <w:szCs w:val="24"/>
                </w:rPr>
                <w:delText>Spôsob volania</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7F2F5498" w14:textId="49D86E3D" w:rsidR="00E70CBC" w:rsidDel="009C2099" w:rsidRDefault="0075205F">
            <w:pPr>
              <w:rPr>
                <w:del w:id="275" w:author="Autor"/>
                <w:szCs w:val="24"/>
              </w:rPr>
            </w:pPr>
            <w:del w:id="276" w:author="Autor">
              <w:r w:rsidDel="009C2099">
                <w:delText>Synchrónny, Asynchrónny</w:delText>
              </w:r>
            </w:del>
          </w:p>
        </w:tc>
      </w:tr>
      <w:tr w:rsidR="00E70CBC" w:rsidDel="009C2099" w14:paraId="5155140F" w14:textId="31248546">
        <w:trPr>
          <w:trHeight w:val="341"/>
          <w:jc w:val="center"/>
          <w:del w:id="277" w:author="Autor"/>
        </w:trPr>
        <w:tc>
          <w:tcPr>
            <w:tcW w:w="2160" w:type="dxa"/>
            <w:tcBorders>
              <w:top w:val="single" w:sz="2" w:space="0" w:color="auto"/>
              <w:left w:val="single" w:sz="2" w:space="0" w:color="auto"/>
              <w:bottom w:val="single" w:sz="2" w:space="0" w:color="auto"/>
              <w:right w:val="single" w:sz="2" w:space="0" w:color="auto"/>
            </w:tcBorders>
            <w:vAlign w:val="center"/>
          </w:tcPr>
          <w:p w14:paraId="3E6ED005" w14:textId="7F6CE0CD" w:rsidR="00E70CBC" w:rsidDel="009C2099" w:rsidRDefault="00E70CBC">
            <w:pPr>
              <w:rPr>
                <w:del w:id="278" w:author="Autor"/>
                <w:szCs w:val="24"/>
              </w:rPr>
            </w:pPr>
            <w:del w:id="279" w:author="Autor">
              <w:r w:rsidDel="009C2099">
                <w:rPr>
                  <w:rFonts w:eastAsia="Times New Roman"/>
                  <w:szCs w:val="24"/>
                </w:rPr>
                <w:delText>Popis</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3C2F161A" w14:textId="4F98EA32" w:rsidR="00E70CBC" w:rsidDel="009C2099" w:rsidRDefault="00E70CBC">
            <w:pPr>
              <w:rPr>
                <w:del w:id="280" w:author="Autor"/>
                <w:rFonts w:eastAsia="Times New Roman"/>
                <w:szCs w:val="24"/>
              </w:rPr>
            </w:pPr>
            <w:del w:id="281"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Element.Notes</w:delInstrText>
              </w:r>
              <w:r w:rsidDel="009C2099">
                <w:rPr>
                  <w:szCs w:val="24"/>
                </w:rPr>
                <w:fldChar w:fldCharType="end"/>
              </w:r>
              <w:r w:rsidDel="009C2099">
                <w:rPr>
                  <w:rFonts w:eastAsia="Times New Roman"/>
                  <w:szCs w:val="24"/>
                </w:rPr>
                <w:delText xml:space="preserve">Služba umožňuje zaevidovanie vykonaného alebo zrušeného očkovania pacienta. </w:delText>
              </w:r>
            </w:del>
          </w:p>
          <w:p w14:paraId="756FA574" w14:textId="385D6252" w:rsidR="00E70CBC" w:rsidDel="009C2099" w:rsidRDefault="00E70CBC">
            <w:pPr>
              <w:rPr>
                <w:del w:id="282" w:author="Autor"/>
                <w:rFonts w:eastAsia="Times New Roman"/>
                <w:szCs w:val="24"/>
              </w:rPr>
            </w:pPr>
          </w:p>
          <w:p w14:paraId="572B5451" w14:textId="7ED9DE85" w:rsidR="00E70CBC" w:rsidDel="009C2099" w:rsidRDefault="00E70CBC">
            <w:pPr>
              <w:rPr>
                <w:del w:id="283" w:author="Autor"/>
                <w:rFonts w:eastAsia="Times New Roman"/>
                <w:szCs w:val="24"/>
              </w:rPr>
            </w:pPr>
            <w:del w:id="284" w:author="Autor">
              <w:r w:rsidDel="009C2099">
                <w:rPr>
                  <w:rFonts w:eastAsia="Times New Roman"/>
                  <w:i/>
                  <w:szCs w:val="24"/>
                </w:rPr>
                <w:delText>Vykonané ockovanie</w:delText>
              </w:r>
            </w:del>
          </w:p>
          <w:p w14:paraId="344E86F6" w14:textId="6BE8E66A" w:rsidR="00E70CBC" w:rsidDel="009C2099" w:rsidRDefault="00E70CBC">
            <w:pPr>
              <w:rPr>
                <w:del w:id="285" w:author="Autor"/>
                <w:rFonts w:eastAsia="Times New Roman"/>
                <w:szCs w:val="24"/>
              </w:rPr>
            </w:pPr>
            <w:del w:id="286" w:author="Autor">
              <w:r w:rsidDel="009C2099">
                <w:rPr>
                  <w:rFonts w:eastAsia="Times New Roman"/>
                  <w:szCs w:val="24"/>
                </w:rPr>
                <w:lastRenderedPageBreak/>
                <w:delText xml:space="preserve">Záznam o vykonanom očkovaní obsahuje informáciu o podanej očkovacej látke a druhoch očkovaní, ktoré boli vykonané. </w:delText>
              </w:r>
            </w:del>
          </w:p>
          <w:p w14:paraId="439C558C" w14:textId="018265A3" w:rsidR="00E70CBC" w:rsidDel="009C2099" w:rsidRDefault="00E70CBC">
            <w:pPr>
              <w:rPr>
                <w:del w:id="287" w:author="Autor"/>
                <w:rFonts w:eastAsia="Times New Roman"/>
                <w:szCs w:val="24"/>
              </w:rPr>
            </w:pPr>
            <w:del w:id="288" w:author="Autor">
              <w:r w:rsidDel="009C2099">
                <w:rPr>
                  <w:rFonts w:eastAsia="Times New Roman"/>
                  <w:szCs w:val="24"/>
                </w:rPr>
                <w:delText>Pre možnosť párovania vykonaných očkovaní s očkovacím plánom obsahuje číselník druhov očkovaní len jednoduché typy očkovania. Preto v prípade použitia očkovacej látky, ktorá obsahuje napr. troj-kombináciu očkovaní - diftéria, Tetanus, Detská obrna musí záznam obsahovať identifikátory všetkých troch druhov očkovaní. Očkovacia látka sa definuje identifikáciou lieku z registra liekov.</w:delText>
              </w:r>
            </w:del>
          </w:p>
          <w:p w14:paraId="5F8AAEF4" w14:textId="600109F8" w:rsidR="00E70CBC" w:rsidDel="009C2099" w:rsidRDefault="00E70CBC">
            <w:pPr>
              <w:rPr>
                <w:del w:id="289" w:author="Autor"/>
                <w:rFonts w:eastAsia="Times New Roman"/>
                <w:szCs w:val="24"/>
              </w:rPr>
            </w:pPr>
            <w:del w:id="290" w:author="Autor">
              <w:r w:rsidDel="009C2099">
                <w:rPr>
                  <w:rFonts w:eastAsia="Times New Roman"/>
                  <w:szCs w:val="24"/>
                </w:rPr>
                <w:delText>Súčasne s očkovaním je možné zaevidovať aj reakciu na očkovanie. Reakciu je možné zapísať aj dodatočne po zápise očkovania.</w:delText>
              </w:r>
            </w:del>
          </w:p>
          <w:p w14:paraId="6666B156" w14:textId="22E86748" w:rsidR="00E70CBC" w:rsidDel="009C2099" w:rsidRDefault="00E70CBC">
            <w:pPr>
              <w:rPr>
                <w:del w:id="291" w:author="Autor"/>
                <w:rFonts w:eastAsia="Times New Roman"/>
                <w:szCs w:val="24"/>
              </w:rPr>
            </w:pPr>
          </w:p>
          <w:p w14:paraId="0CAE2343" w14:textId="46C4C93F" w:rsidR="00E70CBC" w:rsidDel="009C2099" w:rsidRDefault="00E70CBC">
            <w:pPr>
              <w:rPr>
                <w:del w:id="292" w:author="Autor"/>
                <w:rFonts w:eastAsia="Times New Roman"/>
                <w:szCs w:val="24"/>
              </w:rPr>
            </w:pPr>
            <w:del w:id="293" w:author="Autor">
              <w:r w:rsidDel="009C2099">
                <w:rPr>
                  <w:rFonts w:eastAsia="Times New Roman"/>
                  <w:i/>
                  <w:szCs w:val="24"/>
                </w:rPr>
                <w:delText>Zrušené očkovanie</w:delText>
              </w:r>
            </w:del>
          </w:p>
          <w:p w14:paraId="0F8B6DDA" w14:textId="0F24BB44" w:rsidR="00E70CBC" w:rsidDel="009C2099" w:rsidRDefault="00E70CBC">
            <w:pPr>
              <w:rPr>
                <w:del w:id="294" w:author="Autor"/>
                <w:rFonts w:eastAsia="Times New Roman"/>
                <w:szCs w:val="24"/>
              </w:rPr>
            </w:pPr>
            <w:del w:id="295" w:author="Autor">
              <w:r w:rsidDel="009C2099">
                <w:rPr>
                  <w:rFonts w:eastAsia="Times New Roman"/>
                  <w:szCs w:val="24"/>
                </w:rPr>
                <w:delText xml:space="preserve">Zrušenie očkovania je potrebné zdôvodniť. Zrušenie očkovanie znamená zaznamenanie rozhodnutia lekára, že očkovanie nebolo a ani nemá byť vykonané. </w:delText>
              </w:r>
            </w:del>
          </w:p>
          <w:p w14:paraId="7301F39F" w14:textId="63CC7BDE" w:rsidR="00E70CBC" w:rsidDel="009C2099" w:rsidRDefault="00E70CBC">
            <w:pPr>
              <w:rPr>
                <w:del w:id="296" w:author="Autor"/>
                <w:rFonts w:eastAsia="Times New Roman"/>
                <w:szCs w:val="24"/>
              </w:rPr>
            </w:pPr>
            <w:del w:id="297" w:author="Autor">
              <w:r w:rsidDel="009C2099">
                <w:rPr>
                  <w:rFonts w:eastAsia="Times New Roman"/>
                  <w:szCs w:val="24"/>
                </w:rPr>
                <w:delText>Druh očkovania je potrebné špecifikovať uvedením všetkých jednoduchých druhov očkovaní, ktoré majú byť zrušené. Po zaevidovaní zrušenia očkovania nebude očkovanie pripomínané ani upomínané.</w:delText>
              </w:r>
            </w:del>
          </w:p>
          <w:p w14:paraId="2CEC1A24" w14:textId="36B8D6DB" w:rsidR="00E70CBC" w:rsidDel="009C2099" w:rsidRDefault="00E70CBC">
            <w:pPr>
              <w:rPr>
                <w:del w:id="298" w:author="Autor"/>
                <w:rFonts w:eastAsia="Times New Roman"/>
                <w:szCs w:val="24"/>
              </w:rPr>
            </w:pPr>
          </w:p>
          <w:p w14:paraId="78B3A8D2" w14:textId="6C1755EA" w:rsidR="00E70CBC" w:rsidDel="009C2099" w:rsidRDefault="00E70CBC">
            <w:pPr>
              <w:rPr>
                <w:del w:id="299" w:author="Autor"/>
                <w:rFonts w:eastAsia="Times New Roman"/>
                <w:szCs w:val="24"/>
              </w:rPr>
            </w:pPr>
          </w:p>
          <w:p w14:paraId="1F608703" w14:textId="1E9D108A" w:rsidR="00E70CBC" w:rsidDel="009C2099" w:rsidRDefault="00E70CBC">
            <w:pPr>
              <w:rPr>
                <w:del w:id="300" w:author="Autor"/>
                <w:rFonts w:eastAsia="Times New Roman"/>
                <w:szCs w:val="24"/>
              </w:rPr>
            </w:pPr>
            <w:del w:id="301" w:author="Autor">
              <w:r w:rsidDel="009C2099">
                <w:rPr>
                  <w:rFonts w:eastAsia="Times New Roman"/>
                  <w:b/>
                  <w:szCs w:val="24"/>
                </w:rPr>
                <w:delText>Vstup</w:delText>
              </w:r>
            </w:del>
          </w:p>
          <w:p w14:paraId="55284858" w14:textId="5BCB7CD0" w:rsidR="00E70CBC" w:rsidDel="009C2099" w:rsidRDefault="00E70CBC">
            <w:pPr>
              <w:rPr>
                <w:del w:id="302" w:author="Autor"/>
                <w:rFonts w:eastAsia="Times New Roman"/>
                <w:szCs w:val="24"/>
              </w:rPr>
            </w:pPr>
            <w:del w:id="303" w:author="Autor">
              <w:r w:rsidDel="009C2099">
                <w:rPr>
                  <w:rFonts w:eastAsia="Times New Roman"/>
                  <w:i/>
                  <w:szCs w:val="24"/>
                </w:rPr>
                <w:delText xml:space="preserve">Vykonané ockovanie </w:delText>
              </w:r>
            </w:del>
          </w:p>
          <w:p w14:paraId="056C3209" w14:textId="55EBB9C9" w:rsidR="00E70CBC" w:rsidDel="009C2099" w:rsidRDefault="00E70CBC" w:rsidP="009C3728">
            <w:pPr>
              <w:numPr>
                <w:ilvl w:val="0"/>
                <w:numId w:val="110"/>
              </w:numPr>
              <w:autoSpaceDE w:val="0"/>
              <w:autoSpaceDN w:val="0"/>
              <w:adjustRightInd w:val="0"/>
              <w:spacing w:after="1" w:line="240" w:lineRule="auto"/>
              <w:ind w:left="360" w:hanging="360"/>
              <w:rPr>
                <w:del w:id="304" w:author="Autor"/>
                <w:rFonts w:eastAsia="Times New Roman"/>
                <w:szCs w:val="24"/>
              </w:rPr>
            </w:pPr>
            <w:del w:id="305" w:author="Autor">
              <w:r w:rsidDel="009C2099">
                <w:rPr>
                  <w:rFonts w:eastAsia="Times New Roman"/>
                  <w:szCs w:val="24"/>
                </w:rPr>
                <w:delText>identifikátor pacienta, pre ktorého je záznam vytváraný</w:delText>
              </w:r>
            </w:del>
          </w:p>
          <w:p w14:paraId="22C8437C" w14:textId="50E709B8" w:rsidR="00E70CBC" w:rsidDel="009C2099" w:rsidRDefault="00E70CBC" w:rsidP="009C3728">
            <w:pPr>
              <w:numPr>
                <w:ilvl w:val="0"/>
                <w:numId w:val="110"/>
              </w:numPr>
              <w:autoSpaceDE w:val="0"/>
              <w:autoSpaceDN w:val="0"/>
              <w:adjustRightInd w:val="0"/>
              <w:spacing w:after="1" w:line="240" w:lineRule="auto"/>
              <w:ind w:left="360" w:hanging="360"/>
              <w:rPr>
                <w:del w:id="306" w:author="Autor"/>
                <w:rFonts w:eastAsia="Times New Roman"/>
                <w:szCs w:val="24"/>
              </w:rPr>
            </w:pPr>
            <w:del w:id="307" w:author="Autor">
              <w:r w:rsidDel="009C2099">
                <w:rPr>
                  <w:rFonts w:eastAsia="Times New Roman"/>
                  <w:szCs w:val="24"/>
                </w:rPr>
                <w:delText>druh očkovania alebo kombinácie očkovaní</w:delText>
              </w:r>
            </w:del>
          </w:p>
          <w:p w14:paraId="77D1B912" w14:textId="48B5438E" w:rsidR="00E70CBC" w:rsidDel="009C2099" w:rsidRDefault="00E70CBC" w:rsidP="009C3728">
            <w:pPr>
              <w:numPr>
                <w:ilvl w:val="0"/>
                <w:numId w:val="110"/>
              </w:numPr>
              <w:autoSpaceDE w:val="0"/>
              <w:autoSpaceDN w:val="0"/>
              <w:adjustRightInd w:val="0"/>
              <w:spacing w:after="1" w:line="240" w:lineRule="auto"/>
              <w:ind w:left="360" w:hanging="360"/>
              <w:rPr>
                <w:del w:id="308" w:author="Autor"/>
                <w:rFonts w:eastAsia="Times New Roman"/>
                <w:szCs w:val="24"/>
              </w:rPr>
            </w:pPr>
            <w:del w:id="309" w:author="Autor">
              <w:r w:rsidDel="009C2099">
                <w:rPr>
                  <w:rFonts w:eastAsia="Times New Roman"/>
                  <w:szCs w:val="24"/>
                </w:rPr>
                <w:delText>typ očkovania</w:delText>
              </w:r>
            </w:del>
          </w:p>
          <w:p w14:paraId="43B5DD40" w14:textId="6C0C8C75" w:rsidR="00E70CBC" w:rsidDel="009C2099" w:rsidRDefault="00E70CBC" w:rsidP="009C3728">
            <w:pPr>
              <w:numPr>
                <w:ilvl w:val="0"/>
                <w:numId w:val="111"/>
              </w:numPr>
              <w:autoSpaceDE w:val="0"/>
              <w:autoSpaceDN w:val="0"/>
              <w:adjustRightInd w:val="0"/>
              <w:spacing w:after="1" w:line="240" w:lineRule="auto"/>
              <w:ind w:left="360" w:hanging="360"/>
              <w:rPr>
                <w:del w:id="310" w:author="Autor"/>
                <w:rFonts w:eastAsia="Times New Roman"/>
                <w:szCs w:val="24"/>
              </w:rPr>
            </w:pPr>
            <w:del w:id="311" w:author="Autor">
              <w:r w:rsidDel="009C2099">
                <w:rPr>
                  <w:rFonts w:eastAsia="Times New Roman"/>
                  <w:szCs w:val="24"/>
                </w:rPr>
                <w:delText>názov dávky očkovacej látky</w:delText>
              </w:r>
            </w:del>
          </w:p>
          <w:p w14:paraId="32F5C7E0" w14:textId="0A54C920" w:rsidR="00E70CBC" w:rsidDel="009C2099" w:rsidRDefault="00E70CBC" w:rsidP="009C3728">
            <w:pPr>
              <w:numPr>
                <w:ilvl w:val="0"/>
                <w:numId w:val="112"/>
              </w:numPr>
              <w:autoSpaceDE w:val="0"/>
              <w:autoSpaceDN w:val="0"/>
              <w:adjustRightInd w:val="0"/>
              <w:spacing w:after="1" w:line="240" w:lineRule="auto"/>
              <w:ind w:left="360" w:hanging="360"/>
              <w:rPr>
                <w:del w:id="312" w:author="Autor"/>
                <w:rFonts w:eastAsia="Times New Roman"/>
                <w:szCs w:val="24"/>
              </w:rPr>
            </w:pPr>
            <w:del w:id="313" w:author="Autor">
              <w:r w:rsidDel="009C2099">
                <w:rPr>
                  <w:rFonts w:eastAsia="Times New Roman"/>
                  <w:szCs w:val="24"/>
                </w:rPr>
                <w:delText>poradie dávky očkovacej látky</w:delText>
              </w:r>
            </w:del>
          </w:p>
          <w:p w14:paraId="1A01BE3C" w14:textId="36423F59" w:rsidR="00E70CBC" w:rsidDel="009C2099" w:rsidRDefault="00E70CBC" w:rsidP="009C3728">
            <w:pPr>
              <w:numPr>
                <w:ilvl w:val="0"/>
                <w:numId w:val="112"/>
              </w:numPr>
              <w:autoSpaceDE w:val="0"/>
              <w:autoSpaceDN w:val="0"/>
              <w:adjustRightInd w:val="0"/>
              <w:spacing w:after="1" w:line="240" w:lineRule="auto"/>
              <w:ind w:left="360" w:hanging="360"/>
              <w:rPr>
                <w:del w:id="314" w:author="Autor"/>
                <w:rFonts w:eastAsia="Times New Roman"/>
                <w:szCs w:val="24"/>
              </w:rPr>
            </w:pPr>
            <w:del w:id="315" w:author="Autor">
              <w:r w:rsidDel="009C2099">
                <w:rPr>
                  <w:rFonts w:eastAsia="Times New Roman"/>
                  <w:szCs w:val="24"/>
                </w:rPr>
                <w:delText>dávku</w:delText>
              </w:r>
            </w:del>
          </w:p>
          <w:p w14:paraId="4FEBBFD0" w14:textId="5B79826E" w:rsidR="00E70CBC" w:rsidDel="009C2099" w:rsidRDefault="00E70CBC" w:rsidP="009C3728">
            <w:pPr>
              <w:numPr>
                <w:ilvl w:val="0"/>
                <w:numId w:val="112"/>
              </w:numPr>
              <w:autoSpaceDE w:val="0"/>
              <w:autoSpaceDN w:val="0"/>
              <w:adjustRightInd w:val="0"/>
              <w:spacing w:after="1" w:line="240" w:lineRule="auto"/>
              <w:ind w:left="360" w:hanging="360"/>
              <w:rPr>
                <w:del w:id="316" w:author="Autor"/>
                <w:rFonts w:eastAsia="Times New Roman"/>
                <w:szCs w:val="24"/>
              </w:rPr>
            </w:pPr>
            <w:del w:id="317" w:author="Autor">
              <w:r w:rsidDel="009C2099">
                <w:rPr>
                  <w:rFonts w:eastAsia="Times New Roman"/>
                  <w:szCs w:val="24"/>
                </w:rPr>
                <w:delText>spôsob aplikácie</w:delText>
              </w:r>
            </w:del>
          </w:p>
          <w:p w14:paraId="222A7B5C" w14:textId="55CF71C3" w:rsidR="00E70CBC" w:rsidDel="009C2099" w:rsidRDefault="00E70CBC" w:rsidP="009C3728">
            <w:pPr>
              <w:numPr>
                <w:ilvl w:val="0"/>
                <w:numId w:val="113"/>
              </w:numPr>
              <w:autoSpaceDE w:val="0"/>
              <w:autoSpaceDN w:val="0"/>
              <w:adjustRightInd w:val="0"/>
              <w:spacing w:after="1" w:line="240" w:lineRule="auto"/>
              <w:ind w:left="360" w:hanging="360"/>
              <w:rPr>
                <w:del w:id="318" w:author="Autor"/>
                <w:rFonts w:eastAsia="Times New Roman"/>
                <w:szCs w:val="24"/>
              </w:rPr>
            </w:pPr>
            <w:del w:id="319" w:author="Autor">
              <w:r w:rsidDel="009C2099">
                <w:rPr>
                  <w:rFonts w:eastAsia="Times New Roman"/>
                  <w:szCs w:val="24"/>
                </w:rPr>
                <w:delText>dátum vytvorenia záznamu</w:delText>
              </w:r>
            </w:del>
          </w:p>
          <w:p w14:paraId="52CB485F" w14:textId="124C3436" w:rsidR="00E70CBC" w:rsidDel="009C2099" w:rsidRDefault="00E70CBC">
            <w:pPr>
              <w:rPr>
                <w:del w:id="320" w:author="Autor"/>
                <w:rFonts w:eastAsia="Times New Roman"/>
                <w:i/>
                <w:szCs w:val="24"/>
                <w:u w:val="single"/>
              </w:rPr>
            </w:pPr>
          </w:p>
          <w:p w14:paraId="5BA43715" w14:textId="7681A18E" w:rsidR="00E70CBC" w:rsidDel="009C2099" w:rsidRDefault="00E70CBC">
            <w:pPr>
              <w:rPr>
                <w:del w:id="321" w:author="Autor"/>
                <w:rFonts w:eastAsia="Times New Roman"/>
                <w:szCs w:val="24"/>
              </w:rPr>
            </w:pPr>
            <w:del w:id="322" w:author="Autor">
              <w:r w:rsidDel="009C2099">
                <w:rPr>
                  <w:rFonts w:eastAsia="Times New Roman"/>
                  <w:i/>
                  <w:szCs w:val="24"/>
                  <w:u w:val="single"/>
                </w:rPr>
                <w:delText>Zrušené</w:delText>
              </w:r>
              <w:r w:rsidDel="009C2099">
                <w:rPr>
                  <w:rFonts w:eastAsia="Times New Roman"/>
                  <w:i/>
                  <w:szCs w:val="24"/>
                </w:rPr>
                <w:delText xml:space="preserve"> očkovanie</w:delText>
              </w:r>
            </w:del>
          </w:p>
          <w:p w14:paraId="45E200E9" w14:textId="68D66D45" w:rsidR="00E70CBC" w:rsidDel="009C2099" w:rsidRDefault="00E70CBC" w:rsidP="009C3728">
            <w:pPr>
              <w:numPr>
                <w:ilvl w:val="0"/>
                <w:numId w:val="114"/>
              </w:numPr>
              <w:autoSpaceDE w:val="0"/>
              <w:autoSpaceDN w:val="0"/>
              <w:adjustRightInd w:val="0"/>
              <w:spacing w:after="1" w:line="240" w:lineRule="auto"/>
              <w:ind w:left="360" w:hanging="360"/>
              <w:rPr>
                <w:del w:id="323" w:author="Autor"/>
                <w:rFonts w:eastAsia="Times New Roman"/>
                <w:szCs w:val="24"/>
              </w:rPr>
            </w:pPr>
            <w:del w:id="324" w:author="Autor">
              <w:r w:rsidDel="009C2099">
                <w:rPr>
                  <w:rFonts w:eastAsia="Times New Roman"/>
                  <w:szCs w:val="24"/>
                </w:rPr>
                <w:delText>identifikátor pacienta, pre ktorého je záznam vytváraný</w:delText>
              </w:r>
            </w:del>
          </w:p>
          <w:p w14:paraId="0A49D426" w14:textId="641F7466" w:rsidR="00E70CBC" w:rsidDel="009C2099" w:rsidRDefault="00E70CBC" w:rsidP="009C3728">
            <w:pPr>
              <w:numPr>
                <w:ilvl w:val="0"/>
                <w:numId w:val="114"/>
              </w:numPr>
              <w:autoSpaceDE w:val="0"/>
              <w:autoSpaceDN w:val="0"/>
              <w:adjustRightInd w:val="0"/>
              <w:spacing w:after="1" w:line="240" w:lineRule="auto"/>
              <w:ind w:left="360" w:hanging="360"/>
              <w:rPr>
                <w:del w:id="325" w:author="Autor"/>
                <w:rFonts w:eastAsia="Times New Roman"/>
                <w:szCs w:val="24"/>
              </w:rPr>
            </w:pPr>
            <w:del w:id="326" w:author="Autor">
              <w:r w:rsidDel="009C2099">
                <w:rPr>
                  <w:rFonts w:eastAsia="Times New Roman"/>
                  <w:szCs w:val="24"/>
                </w:rPr>
                <w:delText>druh očkovania alebo kombinácie očkovaní</w:delText>
              </w:r>
            </w:del>
          </w:p>
          <w:p w14:paraId="4D5C5FB0" w14:textId="04C37A1B" w:rsidR="00E70CBC" w:rsidDel="009C2099" w:rsidRDefault="00E70CBC" w:rsidP="009C3728">
            <w:pPr>
              <w:numPr>
                <w:ilvl w:val="0"/>
                <w:numId w:val="115"/>
              </w:numPr>
              <w:autoSpaceDE w:val="0"/>
              <w:autoSpaceDN w:val="0"/>
              <w:adjustRightInd w:val="0"/>
              <w:spacing w:after="1" w:line="240" w:lineRule="auto"/>
              <w:ind w:left="360" w:hanging="360"/>
              <w:rPr>
                <w:del w:id="327" w:author="Autor"/>
                <w:rFonts w:eastAsia="Times New Roman"/>
                <w:szCs w:val="24"/>
              </w:rPr>
            </w:pPr>
            <w:del w:id="328" w:author="Autor">
              <w:r w:rsidDel="009C2099">
                <w:rPr>
                  <w:rFonts w:eastAsia="Times New Roman"/>
                  <w:szCs w:val="24"/>
                </w:rPr>
                <w:delText>dávku</w:delText>
              </w:r>
            </w:del>
          </w:p>
          <w:p w14:paraId="6BCFD161" w14:textId="018CA9C4" w:rsidR="00E70CBC" w:rsidDel="009C2099" w:rsidRDefault="00E70CBC" w:rsidP="009C3728">
            <w:pPr>
              <w:numPr>
                <w:ilvl w:val="0"/>
                <w:numId w:val="115"/>
              </w:numPr>
              <w:autoSpaceDE w:val="0"/>
              <w:autoSpaceDN w:val="0"/>
              <w:adjustRightInd w:val="0"/>
              <w:spacing w:after="1" w:line="240" w:lineRule="auto"/>
              <w:ind w:left="360" w:hanging="360"/>
              <w:rPr>
                <w:del w:id="329" w:author="Autor"/>
                <w:rFonts w:eastAsia="Times New Roman"/>
                <w:szCs w:val="24"/>
              </w:rPr>
            </w:pPr>
            <w:del w:id="330" w:author="Autor">
              <w:r w:rsidDel="009C2099">
                <w:rPr>
                  <w:rFonts w:eastAsia="Times New Roman"/>
                  <w:szCs w:val="24"/>
                </w:rPr>
                <w:delText>dôvod, pre ktorý sa očkovanie neuskutočnilo</w:delText>
              </w:r>
            </w:del>
          </w:p>
          <w:p w14:paraId="1EA06C67" w14:textId="5C4EC28B" w:rsidR="00E70CBC" w:rsidDel="009C2099" w:rsidRDefault="00E70CBC" w:rsidP="009C3728">
            <w:pPr>
              <w:numPr>
                <w:ilvl w:val="0"/>
                <w:numId w:val="116"/>
              </w:numPr>
              <w:autoSpaceDE w:val="0"/>
              <w:autoSpaceDN w:val="0"/>
              <w:adjustRightInd w:val="0"/>
              <w:spacing w:after="1" w:line="240" w:lineRule="auto"/>
              <w:ind w:left="360" w:hanging="360"/>
              <w:rPr>
                <w:del w:id="331" w:author="Autor"/>
                <w:rFonts w:eastAsia="Times New Roman"/>
                <w:szCs w:val="24"/>
              </w:rPr>
            </w:pPr>
            <w:del w:id="332" w:author="Autor">
              <w:r w:rsidDel="009C2099">
                <w:rPr>
                  <w:rFonts w:eastAsia="Times New Roman"/>
                  <w:szCs w:val="24"/>
                </w:rPr>
                <w:delText>dátum vytvorenia záznamu</w:delText>
              </w:r>
            </w:del>
          </w:p>
          <w:p w14:paraId="0B6B7021" w14:textId="53ABC7D8" w:rsidR="00E70CBC" w:rsidDel="009C2099" w:rsidRDefault="00E70CBC" w:rsidP="009C3728">
            <w:pPr>
              <w:numPr>
                <w:ilvl w:val="0"/>
                <w:numId w:val="117"/>
              </w:numPr>
              <w:autoSpaceDE w:val="0"/>
              <w:autoSpaceDN w:val="0"/>
              <w:adjustRightInd w:val="0"/>
              <w:spacing w:after="1" w:line="240" w:lineRule="auto"/>
              <w:ind w:left="360" w:hanging="360"/>
              <w:rPr>
                <w:del w:id="333" w:author="Autor"/>
                <w:rFonts w:eastAsia="Times New Roman"/>
                <w:szCs w:val="24"/>
              </w:rPr>
            </w:pPr>
            <w:del w:id="334" w:author="Autor">
              <w:r w:rsidDel="009C2099">
                <w:rPr>
                  <w:rFonts w:eastAsia="Times New Roman"/>
                  <w:szCs w:val="24"/>
                </w:rPr>
                <w:delText>autor zaevidovania zrušenia očkovania</w:delText>
              </w:r>
            </w:del>
          </w:p>
          <w:p w14:paraId="33B96B1F" w14:textId="001E7D05" w:rsidR="00E70CBC" w:rsidDel="009C2099" w:rsidRDefault="00E70CBC">
            <w:pPr>
              <w:rPr>
                <w:del w:id="335" w:author="Autor"/>
                <w:rFonts w:eastAsia="Times New Roman"/>
                <w:i/>
                <w:szCs w:val="24"/>
                <w:u w:val="single"/>
              </w:rPr>
            </w:pPr>
          </w:p>
          <w:p w14:paraId="6B4F4286" w14:textId="48913A16" w:rsidR="00E70CBC" w:rsidDel="009C2099" w:rsidRDefault="00E70CBC">
            <w:pPr>
              <w:rPr>
                <w:del w:id="336" w:author="Autor"/>
                <w:rFonts w:eastAsia="Times New Roman"/>
                <w:szCs w:val="24"/>
              </w:rPr>
            </w:pPr>
            <w:del w:id="337" w:author="Autor">
              <w:r w:rsidDel="009C2099">
                <w:rPr>
                  <w:rFonts w:eastAsia="Times New Roman"/>
                  <w:b/>
                  <w:szCs w:val="24"/>
                </w:rPr>
                <w:delText>Výstup</w:delText>
              </w:r>
            </w:del>
          </w:p>
          <w:p w14:paraId="5AB80CB5" w14:textId="23FD0002" w:rsidR="00E70CBC" w:rsidDel="009C2099" w:rsidRDefault="00E70CBC">
            <w:pPr>
              <w:rPr>
                <w:del w:id="338" w:author="Autor"/>
                <w:rFonts w:eastAsia="Times New Roman"/>
                <w:szCs w:val="24"/>
              </w:rPr>
            </w:pPr>
            <w:del w:id="339" w:author="Autor">
              <w:r w:rsidDel="009C2099">
                <w:rPr>
                  <w:rFonts w:eastAsia="Times New Roman"/>
                  <w:i/>
                  <w:szCs w:val="24"/>
                  <w:u w:val="single"/>
                </w:rPr>
                <w:delText>Vykonané</w:delText>
              </w:r>
              <w:r w:rsidDel="009C2099">
                <w:rPr>
                  <w:rFonts w:eastAsia="Times New Roman"/>
                  <w:i/>
                  <w:szCs w:val="24"/>
                </w:rPr>
                <w:delText xml:space="preserve"> ockovanie</w:delText>
              </w:r>
            </w:del>
          </w:p>
          <w:p w14:paraId="61CC69AC" w14:textId="6CF31D31" w:rsidR="00E70CBC" w:rsidDel="009C2099" w:rsidRDefault="00E70CBC" w:rsidP="009C3728">
            <w:pPr>
              <w:numPr>
                <w:ilvl w:val="0"/>
                <w:numId w:val="118"/>
              </w:numPr>
              <w:autoSpaceDE w:val="0"/>
              <w:autoSpaceDN w:val="0"/>
              <w:adjustRightInd w:val="0"/>
              <w:spacing w:after="1" w:line="240" w:lineRule="auto"/>
              <w:ind w:left="360" w:hanging="360"/>
              <w:rPr>
                <w:del w:id="340" w:author="Autor"/>
                <w:rFonts w:eastAsia="Times New Roman"/>
                <w:szCs w:val="24"/>
              </w:rPr>
            </w:pPr>
            <w:del w:id="341" w:author="Autor">
              <w:r w:rsidDel="009C2099">
                <w:rPr>
                  <w:rFonts w:eastAsia="Times New Roman"/>
                  <w:szCs w:val="24"/>
                </w:rPr>
                <w:delText xml:space="preserve">potvrdenie operácie príp. dôvod neúspechu </w:delText>
              </w:r>
            </w:del>
          </w:p>
          <w:p w14:paraId="79FED73A" w14:textId="1D11600C" w:rsidR="00E70CBC" w:rsidDel="009C2099" w:rsidRDefault="00E70CBC" w:rsidP="009C3728">
            <w:pPr>
              <w:numPr>
                <w:ilvl w:val="0"/>
                <w:numId w:val="119"/>
              </w:numPr>
              <w:autoSpaceDE w:val="0"/>
              <w:autoSpaceDN w:val="0"/>
              <w:adjustRightInd w:val="0"/>
              <w:spacing w:after="1" w:line="240" w:lineRule="auto"/>
              <w:ind w:left="360" w:hanging="360"/>
              <w:rPr>
                <w:del w:id="342" w:author="Autor"/>
                <w:rFonts w:eastAsia="Times New Roman"/>
                <w:szCs w:val="24"/>
              </w:rPr>
            </w:pPr>
            <w:del w:id="343" w:author="Autor">
              <w:r w:rsidDel="009C2099">
                <w:rPr>
                  <w:rFonts w:eastAsia="Times New Roman"/>
                  <w:szCs w:val="24"/>
                </w:rPr>
                <w:delText>identifikátor zapísaného očkovania</w:delText>
              </w:r>
            </w:del>
          </w:p>
          <w:p w14:paraId="4093D3EA" w14:textId="3E9E7FD4" w:rsidR="00E70CBC" w:rsidDel="009C2099" w:rsidRDefault="00E70CBC">
            <w:pPr>
              <w:rPr>
                <w:del w:id="344" w:author="Autor"/>
                <w:rFonts w:eastAsia="Times New Roman"/>
                <w:i/>
                <w:szCs w:val="24"/>
                <w:u w:val="single"/>
              </w:rPr>
            </w:pPr>
          </w:p>
          <w:p w14:paraId="02359DFD" w14:textId="4FD0115C" w:rsidR="00E70CBC" w:rsidDel="009C2099" w:rsidRDefault="00E70CBC">
            <w:pPr>
              <w:rPr>
                <w:del w:id="345" w:author="Autor"/>
                <w:rFonts w:eastAsia="Times New Roman"/>
                <w:szCs w:val="24"/>
              </w:rPr>
            </w:pPr>
            <w:del w:id="346" w:author="Autor">
              <w:r w:rsidDel="009C2099">
                <w:rPr>
                  <w:rFonts w:eastAsia="Times New Roman"/>
                  <w:i/>
                  <w:szCs w:val="24"/>
                  <w:u w:val="single"/>
                </w:rPr>
                <w:delText>Zrušené</w:delText>
              </w:r>
              <w:r w:rsidDel="009C2099">
                <w:rPr>
                  <w:rFonts w:eastAsia="Times New Roman"/>
                  <w:i/>
                  <w:szCs w:val="24"/>
                </w:rPr>
                <w:delText xml:space="preserve"> očkovanie</w:delText>
              </w:r>
            </w:del>
          </w:p>
          <w:p w14:paraId="5DFAAE8D" w14:textId="60616F2C" w:rsidR="00E70CBC" w:rsidDel="009C2099" w:rsidRDefault="00E70CBC" w:rsidP="009C3728">
            <w:pPr>
              <w:numPr>
                <w:ilvl w:val="0"/>
                <w:numId w:val="120"/>
              </w:numPr>
              <w:autoSpaceDE w:val="0"/>
              <w:autoSpaceDN w:val="0"/>
              <w:adjustRightInd w:val="0"/>
              <w:spacing w:after="1" w:line="240" w:lineRule="auto"/>
              <w:ind w:left="360" w:hanging="360"/>
              <w:rPr>
                <w:del w:id="347" w:author="Autor"/>
                <w:rFonts w:eastAsia="Times New Roman"/>
                <w:szCs w:val="24"/>
              </w:rPr>
            </w:pPr>
            <w:del w:id="348" w:author="Autor">
              <w:r w:rsidDel="009C2099">
                <w:rPr>
                  <w:rFonts w:eastAsia="Times New Roman"/>
                  <w:szCs w:val="24"/>
                </w:rPr>
                <w:delText xml:space="preserve">potvrdenie operácie príp. dôvod neúspechu </w:delText>
              </w:r>
            </w:del>
          </w:p>
          <w:p w14:paraId="7507478A" w14:textId="40A961FF" w:rsidR="00E70CBC" w:rsidDel="009C2099" w:rsidRDefault="00E70CBC" w:rsidP="009C3728">
            <w:pPr>
              <w:numPr>
                <w:ilvl w:val="0"/>
                <w:numId w:val="121"/>
              </w:numPr>
              <w:autoSpaceDE w:val="0"/>
              <w:autoSpaceDN w:val="0"/>
              <w:adjustRightInd w:val="0"/>
              <w:spacing w:after="1" w:line="240" w:lineRule="auto"/>
              <w:ind w:left="360" w:hanging="360"/>
              <w:rPr>
                <w:del w:id="349" w:author="Autor"/>
                <w:rFonts w:eastAsia="Times New Roman"/>
                <w:szCs w:val="24"/>
              </w:rPr>
            </w:pPr>
            <w:del w:id="350" w:author="Autor">
              <w:r w:rsidDel="009C2099">
                <w:rPr>
                  <w:rFonts w:eastAsia="Times New Roman"/>
                  <w:szCs w:val="24"/>
                </w:rPr>
                <w:delText>identifikátor zapísaného očkovania</w:delText>
              </w:r>
            </w:del>
          </w:p>
          <w:p w14:paraId="335074B1" w14:textId="3D214F93" w:rsidR="00E70CBC" w:rsidDel="009C2099" w:rsidRDefault="00E70CBC">
            <w:pPr>
              <w:rPr>
                <w:del w:id="351" w:author="Autor"/>
                <w:rFonts w:eastAsia="Times New Roman"/>
                <w:b/>
                <w:szCs w:val="24"/>
              </w:rPr>
            </w:pPr>
          </w:p>
          <w:p w14:paraId="30997202" w14:textId="2AE7089A" w:rsidR="00E70CBC" w:rsidDel="009C2099" w:rsidRDefault="00E70CBC">
            <w:pPr>
              <w:rPr>
                <w:del w:id="352" w:author="Autor"/>
                <w:rFonts w:eastAsia="Times New Roman"/>
                <w:szCs w:val="24"/>
              </w:rPr>
            </w:pPr>
            <w:del w:id="353" w:author="Autor">
              <w:r w:rsidDel="009C2099">
                <w:rPr>
                  <w:rFonts w:eastAsia="Times New Roman"/>
                  <w:b/>
                  <w:szCs w:val="24"/>
                </w:rPr>
                <w:delText>Podmienky</w:delText>
              </w:r>
            </w:del>
          </w:p>
          <w:p w14:paraId="09B78A0D" w14:textId="78319867" w:rsidR="00E70CBC" w:rsidDel="009C2099" w:rsidRDefault="00E70CBC">
            <w:pPr>
              <w:rPr>
                <w:del w:id="354" w:author="Autor"/>
                <w:rFonts w:eastAsia="Times New Roman"/>
                <w:szCs w:val="24"/>
              </w:rPr>
            </w:pPr>
            <w:del w:id="355" w:author="Autor">
              <w:r w:rsidDel="009C2099">
                <w:rPr>
                  <w:rFonts w:eastAsia="Times New Roman"/>
                  <w:i/>
                  <w:szCs w:val="24"/>
                </w:rPr>
                <w:delText xml:space="preserve">Vykonané </w:delText>
              </w:r>
              <w:r w:rsidDel="009C2099">
                <w:rPr>
                  <w:rFonts w:eastAsia="Times New Roman"/>
                  <w:i/>
                  <w:szCs w:val="24"/>
                  <w:u w:val="single"/>
                </w:rPr>
                <w:delText>ockovanie</w:delText>
              </w:r>
            </w:del>
          </w:p>
          <w:p w14:paraId="6137C799" w14:textId="0F91824E" w:rsidR="00E70CBC" w:rsidDel="009C2099" w:rsidRDefault="00E70CBC" w:rsidP="009C3728">
            <w:pPr>
              <w:numPr>
                <w:ilvl w:val="0"/>
                <w:numId w:val="122"/>
              </w:numPr>
              <w:autoSpaceDE w:val="0"/>
              <w:autoSpaceDN w:val="0"/>
              <w:adjustRightInd w:val="0"/>
              <w:spacing w:after="1" w:line="240" w:lineRule="auto"/>
              <w:ind w:left="360" w:hanging="360"/>
              <w:rPr>
                <w:del w:id="356" w:author="Autor"/>
                <w:rFonts w:eastAsia="Times New Roman"/>
                <w:szCs w:val="24"/>
              </w:rPr>
            </w:pPr>
            <w:del w:id="357" w:author="Autor">
              <w:r w:rsidDel="009C2099">
                <w:rPr>
                  <w:rFonts w:eastAsia="Times New Roman"/>
                  <w:szCs w:val="24"/>
                </w:rPr>
                <w:delText>Očkovanie môže zapísať len identifikovaný a autorizovaný lekár v roli konkrétneho PZS</w:delText>
              </w:r>
            </w:del>
          </w:p>
          <w:p w14:paraId="33F11F3C" w14:textId="5AE37F5C" w:rsidR="00E70CBC" w:rsidDel="009C2099" w:rsidRDefault="00E70CBC" w:rsidP="009C3728">
            <w:pPr>
              <w:numPr>
                <w:ilvl w:val="0"/>
                <w:numId w:val="122"/>
              </w:numPr>
              <w:autoSpaceDE w:val="0"/>
              <w:autoSpaceDN w:val="0"/>
              <w:adjustRightInd w:val="0"/>
              <w:spacing w:after="1" w:line="240" w:lineRule="auto"/>
              <w:ind w:left="360" w:hanging="360"/>
              <w:rPr>
                <w:del w:id="358" w:author="Autor"/>
                <w:rFonts w:eastAsia="Times New Roman"/>
                <w:szCs w:val="24"/>
              </w:rPr>
            </w:pPr>
            <w:del w:id="359" w:author="Autor">
              <w:r w:rsidDel="009C2099">
                <w:rPr>
                  <w:rFonts w:eastAsia="Times New Roman"/>
                  <w:szCs w:val="24"/>
                </w:rPr>
                <w:delText>Je možné zapísať len očkovanie, ktoré sa nachádza v číselníku očkovaní.</w:delText>
              </w:r>
            </w:del>
          </w:p>
          <w:p w14:paraId="444814CB" w14:textId="7A91476C" w:rsidR="00E70CBC" w:rsidDel="009C2099" w:rsidRDefault="00E70CBC" w:rsidP="009C3728">
            <w:pPr>
              <w:numPr>
                <w:ilvl w:val="0"/>
                <w:numId w:val="122"/>
              </w:numPr>
              <w:autoSpaceDE w:val="0"/>
              <w:autoSpaceDN w:val="0"/>
              <w:adjustRightInd w:val="0"/>
              <w:spacing w:after="1" w:line="240" w:lineRule="auto"/>
              <w:ind w:left="360" w:hanging="360"/>
              <w:rPr>
                <w:del w:id="360" w:author="Autor"/>
                <w:rFonts w:eastAsia="Times New Roman"/>
                <w:szCs w:val="24"/>
              </w:rPr>
            </w:pPr>
            <w:del w:id="361" w:author="Autor">
              <w:r w:rsidDel="009C2099">
                <w:rPr>
                  <w:rFonts w:eastAsia="Times New Roman"/>
                  <w:szCs w:val="24"/>
                </w:rPr>
                <w:delText>Je možné zapísať len vakcínu, ktorá sa nachádza v registri liekov</w:delText>
              </w:r>
            </w:del>
          </w:p>
          <w:p w14:paraId="1C527AFA" w14:textId="326DF44B" w:rsidR="00E70CBC" w:rsidDel="009C2099" w:rsidRDefault="00E70CBC">
            <w:pPr>
              <w:rPr>
                <w:del w:id="362" w:author="Autor"/>
                <w:rFonts w:eastAsia="Times New Roman"/>
                <w:i/>
                <w:szCs w:val="24"/>
                <w:u w:val="single"/>
              </w:rPr>
            </w:pPr>
          </w:p>
          <w:p w14:paraId="23448A62" w14:textId="5717D3A6" w:rsidR="00E70CBC" w:rsidDel="009C2099" w:rsidRDefault="00E70CBC">
            <w:pPr>
              <w:rPr>
                <w:del w:id="363" w:author="Autor"/>
                <w:rFonts w:eastAsia="Times New Roman"/>
                <w:szCs w:val="24"/>
              </w:rPr>
            </w:pPr>
            <w:del w:id="364" w:author="Autor">
              <w:r w:rsidDel="009C2099">
                <w:rPr>
                  <w:rFonts w:eastAsia="Times New Roman"/>
                  <w:i/>
                  <w:szCs w:val="24"/>
                  <w:u w:val="single"/>
                </w:rPr>
                <w:delText>Zrušené očkovanie</w:delText>
              </w:r>
            </w:del>
          </w:p>
          <w:p w14:paraId="177DA8F9" w14:textId="75A82814" w:rsidR="00E70CBC" w:rsidDel="009C2099" w:rsidRDefault="00E70CBC" w:rsidP="009C3728">
            <w:pPr>
              <w:numPr>
                <w:ilvl w:val="0"/>
                <w:numId w:val="123"/>
              </w:numPr>
              <w:autoSpaceDE w:val="0"/>
              <w:autoSpaceDN w:val="0"/>
              <w:adjustRightInd w:val="0"/>
              <w:spacing w:after="1" w:line="240" w:lineRule="auto"/>
              <w:ind w:left="360" w:hanging="360"/>
              <w:rPr>
                <w:del w:id="365" w:author="Autor"/>
                <w:rFonts w:eastAsia="Times New Roman"/>
                <w:szCs w:val="24"/>
              </w:rPr>
            </w:pPr>
            <w:del w:id="366" w:author="Autor">
              <w:r w:rsidDel="009C2099">
                <w:rPr>
                  <w:rFonts w:eastAsia="Times New Roman"/>
                  <w:szCs w:val="24"/>
                </w:rPr>
                <w:delText>Záznam môže zapísať len identifikovaný a autorizovaný lekár v roli konkrétneho PZS</w:delText>
              </w:r>
            </w:del>
          </w:p>
          <w:p w14:paraId="4AC803FD" w14:textId="055084EE" w:rsidR="00E70CBC" w:rsidDel="009C2099" w:rsidRDefault="00E70CBC" w:rsidP="009C3728">
            <w:pPr>
              <w:numPr>
                <w:ilvl w:val="0"/>
                <w:numId w:val="123"/>
              </w:numPr>
              <w:autoSpaceDE w:val="0"/>
              <w:autoSpaceDN w:val="0"/>
              <w:adjustRightInd w:val="0"/>
              <w:spacing w:after="1" w:line="240" w:lineRule="auto"/>
              <w:ind w:left="360" w:hanging="360"/>
              <w:rPr>
                <w:del w:id="367" w:author="Autor"/>
                <w:rFonts w:eastAsia="Times New Roman"/>
                <w:szCs w:val="24"/>
              </w:rPr>
            </w:pPr>
            <w:del w:id="368" w:author="Autor">
              <w:r w:rsidDel="009C2099">
                <w:rPr>
                  <w:rFonts w:eastAsia="Times New Roman"/>
                  <w:szCs w:val="24"/>
                </w:rPr>
                <w:delText>Je možné zapísať len očkovanie, ktoré sa nachádza v číselníku druhov očkovaní.</w:delText>
              </w:r>
            </w:del>
          </w:p>
          <w:p w14:paraId="764DEF34" w14:textId="7D084040" w:rsidR="00E70CBC" w:rsidDel="009C2099" w:rsidRDefault="00E70CBC" w:rsidP="009C3728">
            <w:pPr>
              <w:numPr>
                <w:ilvl w:val="0"/>
                <w:numId w:val="123"/>
              </w:numPr>
              <w:autoSpaceDE w:val="0"/>
              <w:autoSpaceDN w:val="0"/>
              <w:adjustRightInd w:val="0"/>
              <w:spacing w:after="1" w:line="240" w:lineRule="auto"/>
              <w:ind w:left="360" w:hanging="360"/>
              <w:rPr>
                <w:del w:id="369" w:author="Autor"/>
                <w:rFonts w:eastAsia="Times New Roman"/>
                <w:szCs w:val="24"/>
              </w:rPr>
            </w:pPr>
          </w:p>
          <w:p w14:paraId="26DE861E" w14:textId="4F017444" w:rsidR="00E70CBC" w:rsidDel="009C2099" w:rsidRDefault="00E70CBC">
            <w:pPr>
              <w:rPr>
                <w:del w:id="370" w:author="Autor"/>
                <w:rFonts w:eastAsia="Times New Roman"/>
                <w:szCs w:val="24"/>
              </w:rPr>
            </w:pPr>
            <w:del w:id="371" w:author="Autor">
              <w:r w:rsidDel="009C2099">
                <w:rPr>
                  <w:rFonts w:eastAsia="Times New Roman"/>
                  <w:szCs w:val="24"/>
                </w:rPr>
                <w:delText>Pre každý zápis očkovania je potrebné overovať existenciu zadaného pacienta voči JRUZ.</w:delText>
              </w:r>
            </w:del>
          </w:p>
          <w:p w14:paraId="41CBF9DA" w14:textId="05D6252E" w:rsidR="00E70CBC" w:rsidDel="009C2099" w:rsidRDefault="00E70CBC">
            <w:pPr>
              <w:rPr>
                <w:del w:id="372" w:author="Autor"/>
                <w:rFonts w:eastAsia="Times New Roman"/>
                <w:szCs w:val="24"/>
              </w:rPr>
            </w:pPr>
          </w:p>
          <w:p w14:paraId="493CE893" w14:textId="23AF02AE" w:rsidR="00E70CBC" w:rsidDel="009C2099" w:rsidRDefault="00E70CBC">
            <w:pPr>
              <w:rPr>
                <w:del w:id="373" w:author="Autor"/>
                <w:rFonts w:eastAsia="Times New Roman"/>
                <w:szCs w:val="24"/>
              </w:rPr>
            </w:pPr>
            <w:del w:id="374" w:author="Autor">
              <w:r w:rsidDel="009C2099">
                <w:rPr>
                  <w:rFonts w:eastAsia="Times New Roman"/>
                  <w:b/>
                  <w:szCs w:val="24"/>
                  <w:u w:val="single"/>
                </w:rPr>
                <w:delText>Výnimky</w:delText>
              </w:r>
            </w:del>
          </w:p>
          <w:p w14:paraId="40B33B13" w14:textId="4EBA544A" w:rsidR="00E70CBC" w:rsidDel="009C2099" w:rsidRDefault="00E70CBC" w:rsidP="009C3728">
            <w:pPr>
              <w:numPr>
                <w:ilvl w:val="0"/>
                <w:numId w:val="124"/>
              </w:numPr>
              <w:autoSpaceDE w:val="0"/>
              <w:autoSpaceDN w:val="0"/>
              <w:adjustRightInd w:val="0"/>
              <w:spacing w:after="1" w:line="240" w:lineRule="auto"/>
              <w:ind w:left="360" w:hanging="360"/>
              <w:rPr>
                <w:del w:id="375" w:author="Autor"/>
                <w:rFonts w:eastAsia="Times New Roman"/>
                <w:szCs w:val="24"/>
              </w:rPr>
            </w:pPr>
            <w:del w:id="376" w:author="Autor">
              <w:r w:rsidDel="009C2099">
                <w:rPr>
                  <w:rFonts w:eastAsia="Times New Roman"/>
                  <w:b/>
                  <w:szCs w:val="24"/>
                </w:rPr>
                <w:delText>&lt;</w:delText>
              </w:r>
              <w:r w:rsidDel="009C2099">
                <w:rPr>
                  <w:rFonts w:eastAsia="Times New Roman"/>
                  <w:szCs w:val="24"/>
                </w:rPr>
                <w:delText>Neexistujúca referencia</w:delText>
              </w:r>
              <w:r w:rsidDel="009C2099">
                <w:rPr>
                  <w:rFonts w:eastAsia="Times New Roman"/>
                  <w:b/>
                  <w:szCs w:val="24"/>
                </w:rPr>
                <w:delText>&gt;</w:delText>
              </w:r>
              <w:r w:rsidDel="009C2099">
                <w:rPr>
                  <w:rFonts w:eastAsia="Times New Roman"/>
                  <w:szCs w:val="24"/>
                </w:rPr>
                <w:delText xml:space="preserve"> - odkaz na daný objekt neexistuje alebo objekt nie je platný</w:delText>
              </w:r>
            </w:del>
          </w:p>
          <w:p w14:paraId="36EE226B" w14:textId="57F5A572" w:rsidR="00E70CBC" w:rsidDel="009C2099" w:rsidRDefault="00E70CBC" w:rsidP="009C3728">
            <w:pPr>
              <w:numPr>
                <w:ilvl w:val="0"/>
                <w:numId w:val="124"/>
              </w:numPr>
              <w:autoSpaceDE w:val="0"/>
              <w:autoSpaceDN w:val="0"/>
              <w:adjustRightInd w:val="0"/>
              <w:spacing w:after="1" w:line="240" w:lineRule="auto"/>
              <w:ind w:left="360" w:hanging="360"/>
              <w:rPr>
                <w:del w:id="377" w:author="Autor"/>
                <w:rFonts w:eastAsia="Times New Roman"/>
                <w:szCs w:val="24"/>
              </w:rPr>
            </w:pPr>
            <w:del w:id="378" w:author="Autor">
              <w:r w:rsidDel="009C2099">
                <w:rPr>
                  <w:rFonts w:eastAsia="Times New Roman"/>
                  <w:b/>
                  <w:szCs w:val="24"/>
                </w:rPr>
                <w:delText>&lt;</w:delText>
              </w:r>
              <w:r w:rsidDel="009C2099">
                <w:rPr>
                  <w:rFonts w:eastAsia="Times New Roman"/>
                  <w:szCs w:val="24"/>
                </w:rPr>
                <w:delText>Chybný Vstup</w:delText>
              </w:r>
              <w:r w:rsidDel="009C2099">
                <w:rPr>
                  <w:rFonts w:eastAsia="Times New Roman"/>
                  <w:b/>
                  <w:szCs w:val="24"/>
                </w:rPr>
                <w:delText>&gt;</w:delText>
              </w:r>
              <w:r w:rsidDel="009C2099">
                <w:rPr>
                  <w:rFonts w:eastAsia="Times New Roman"/>
                  <w:szCs w:val="24"/>
                </w:rPr>
                <w:delText xml:space="preserve"> -Odkaz na daný objekt neexistuje alebo nie je vyplnený aspoň jeden povinný atribút, resp. vyplnené hodnoty sú vypnené mimo povolený interval hodnôt. povinných atribútov nie je vyplnený. V prípade, že zapisujeme Vykonané očkovanie kontrolujeme povinnosť len na atributy v slote vykonané očkovanie. Povinné atribúty v slote zrušené očkovanie nemusia byť vyplnené a naopak. </w:delText>
              </w:r>
            </w:del>
          </w:p>
          <w:p w14:paraId="68AB2687" w14:textId="34AA7B16" w:rsidR="00E70CBC" w:rsidDel="009C2099" w:rsidRDefault="00E70CBC" w:rsidP="009C3728">
            <w:pPr>
              <w:numPr>
                <w:ilvl w:val="0"/>
                <w:numId w:val="124"/>
              </w:numPr>
              <w:autoSpaceDE w:val="0"/>
              <w:autoSpaceDN w:val="0"/>
              <w:adjustRightInd w:val="0"/>
              <w:spacing w:after="1" w:line="240" w:lineRule="auto"/>
              <w:ind w:left="360" w:hanging="360"/>
              <w:rPr>
                <w:del w:id="379" w:author="Autor"/>
                <w:rFonts w:eastAsia="Times New Roman"/>
                <w:szCs w:val="24"/>
              </w:rPr>
            </w:pPr>
            <w:del w:id="380" w:author="Autor">
              <w:r w:rsidDel="009C2099">
                <w:rPr>
                  <w:rFonts w:eastAsia="Times New Roman"/>
                  <w:b/>
                  <w:szCs w:val="24"/>
                </w:rPr>
                <w:delText>&lt;</w:delText>
              </w:r>
              <w:r w:rsidDel="009C2099">
                <w:rPr>
                  <w:rFonts w:eastAsia="Times New Roman"/>
                  <w:szCs w:val="24"/>
                </w:rPr>
                <w:delText>Záznam s uvedeným identifikátorom už existuje</w:delText>
              </w:r>
              <w:r w:rsidDel="009C2099">
                <w:rPr>
                  <w:rFonts w:eastAsia="Times New Roman"/>
                  <w:b/>
                  <w:szCs w:val="24"/>
                </w:rPr>
                <w:delText>&gt;</w:delText>
              </w:r>
              <w:r w:rsidDel="009C2099">
                <w:rPr>
                  <w:rFonts w:eastAsia="Times New Roman"/>
                  <w:szCs w:val="24"/>
                </w:rPr>
                <w:delText xml:space="preserve"> - chyba vyhlásená v prípade, že sa externý systém snaží zapísať záznam s identifikátorom, ktorý už v systéme existuje (vždy sa kontroluje pre daný typ záznamu).</w:delText>
              </w:r>
            </w:del>
          </w:p>
          <w:p w14:paraId="08F20A13" w14:textId="3029C78B" w:rsidR="00E70CBC" w:rsidDel="009C2099" w:rsidRDefault="00E70CBC" w:rsidP="009C3728">
            <w:pPr>
              <w:numPr>
                <w:ilvl w:val="0"/>
                <w:numId w:val="124"/>
              </w:numPr>
              <w:autoSpaceDE w:val="0"/>
              <w:autoSpaceDN w:val="0"/>
              <w:adjustRightInd w:val="0"/>
              <w:spacing w:after="1" w:line="240" w:lineRule="auto"/>
              <w:ind w:left="360" w:hanging="360"/>
              <w:rPr>
                <w:del w:id="381" w:author="Autor"/>
                <w:rFonts w:eastAsia="Times New Roman"/>
                <w:szCs w:val="24"/>
              </w:rPr>
            </w:pPr>
            <w:del w:id="382" w:author="Autor">
              <w:r w:rsidDel="009C2099">
                <w:rPr>
                  <w:rFonts w:eastAsia="Times New Roman"/>
                  <w:b/>
                  <w:szCs w:val="24"/>
                </w:rPr>
                <w:delText>&lt;</w:delText>
              </w:r>
              <w:r w:rsidDel="009C2099">
                <w:rPr>
                  <w:rFonts w:eastAsia="Times New Roman"/>
                  <w:szCs w:val="24"/>
                </w:rPr>
                <w:delText>Nesprávny formát identifikátora záznamu</w:delText>
              </w:r>
              <w:r w:rsidDel="009C2099">
                <w:rPr>
                  <w:rFonts w:eastAsia="Times New Roman"/>
                  <w:b/>
                  <w:szCs w:val="24"/>
                </w:rPr>
                <w:delText xml:space="preserve">&gt; - </w:delText>
              </w:r>
              <w:r w:rsidDel="009C2099">
                <w:rPr>
                  <w:rFonts w:eastAsia="Times New Roman"/>
                  <w:szCs w:val="24"/>
                </w:rPr>
                <w:delText>formát identifikátora nekorešponduje so špecifikáciou. Identifikátor musí mať dĺžku 21 znakov a správne vypočítanú kontrolnú číslicu.</w:delText>
              </w:r>
            </w:del>
          </w:p>
          <w:p w14:paraId="48792623" w14:textId="78FCD164" w:rsidR="00E70CBC" w:rsidDel="009C2099" w:rsidRDefault="00E70CBC" w:rsidP="009C3728">
            <w:pPr>
              <w:numPr>
                <w:ilvl w:val="0"/>
                <w:numId w:val="124"/>
              </w:numPr>
              <w:autoSpaceDE w:val="0"/>
              <w:autoSpaceDN w:val="0"/>
              <w:adjustRightInd w:val="0"/>
              <w:spacing w:after="1" w:line="240" w:lineRule="auto"/>
              <w:ind w:left="360" w:hanging="360"/>
              <w:rPr>
                <w:del w:id="383" w:author="Autor"/>
                <w:rFonts w:eastAsia="Times New Roman"/>
                <w:szCs w:val="24"/>
              </w:rPr>
            </w:pPr>
            <w:del w:id="384" w:author="Autor">
              <w:r w:rsidDel="009C2099">
                <w:rPr>
                  <w:rFonts w:eastAsia="Times New Roman"/>
                  <w:b/>
                  <w:szCs w:val="24"/>
                </w:rPr>
                <w:delText>&lt;</w:delText>
              </w:r>
              <w:r w:rsidDel="009C2099">
                <w:rPr>
                  <w:rFonts w:eastAsia="Times New Roman"/>
                  <w:szCs w:val="24"/>
                </w:rPr>
                <w:delText>Nepridelený consent</w:delText>
              </w:r>
              <w:r w:rsidDel="009C2099">
                <w:rPr>
                  <w:rFonts w:eastAsia="Times New Roman"/>
                  <w:b/>
                  <w:szCs w:val="24"/>
                </w:rPr>
                <w:delText>&gt;</w:delText>
              </w:r>
              <w:r w:rsidDel="009C2099">
                <w:rPr>
                  <w:rFonts w:eastAsia="Times New Roman"/>
                  <w:szCs w:val="24"/>
                </w:rPr>
                <w:delText xml:space="preserve"> - požadujúci lekár, nemá súhlas na zapísanie záznamu.</w:delText>
              </w:r>
            </w:del>
          </w:p>
          <w:p w14:paraId="6AB8DF22" w14:textId="15F9F479" w:rsidR="00E70CBC" w:rsidDel="009C2099" w:rsidRDefault="00E70CBC">
            <w:pPr>
              <w:rPr>
                <w:del w:id="385" w:author="Autor"/>
                <w:szCs w:val="24"/>
              </w:rPr>
            </w:pPr>
          </w:p>
        </w:tc>
      </w:tr>
      <w:tr w:rsidR="00E70CBC" w:rsidDel="009C2099" w14:paraId="7E986118" w14:textId="48794534">
        <w:trPr>
          <w:trHeight w:val="341"/>
          <w:jc w:val="center"/>
          <w:del w:id="386" w:author="Autor"/>
        </w:trPr>
        <w:tc>
          <w:tcPr>
            <w:tcW w:w="2160" w:type="dxa"/>
            <w:tcBorders>
              <w:top w:val="single" w:sz="2" w:space="0" w:color="auto"/>
              <w:left w:val="single" w:sz="2" w:space="0" w:color="auto"/>
              <w:bottom w:val="single" w:sz="2" w:space="0" w:color="auto"/>
              <w:right w:val="single" w:sz="2" w:space="0" w:color="auto"/>
            </w:tcBorders>
            <w:vAlign w:val="center"/>
          </w:tcPr>
          <w:p w14:paraId="47EF7531" w14:textId="2D6532C1" w:rsidR="00E70CBC" w:rsidDel="009C2099" w:rsidRDefault="00E70CBC">
            <w:pPr>
              <w:rPr>
                <w:del w:id="387" w:author="Autor"/>
                <w:szCs w:val="24"/>
              </w:rPr>
            </w:pPr>
            <w:del w:id="388" w:author="Autor">
              <w:r w:rsidDel="009C2099">
                <w:rPr>
                  <w:rFonts w:eastAsia="Times New Roman"/>
                  <w:szCs w:val="24"/>
                </w:rPr>
                <w:lastRenderedPageBreak/>
                <w:delText>Vstup</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486FA84D" w14:textId="78B4BB10" w:rsidR="00E70CBC" w:rsidDel="009C2099" w:rsidRDefault="00E70CBC">
            <w:pPr>
              <w:rPr>
                <w:del w:id="389" w:author="Autor"/>
                <w:szCs w:val="24"/>
              </w:rPr>
            </w:pPr>
            <w:del w:id="390"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Element.valueOf(x070-Request)</w:delInstrText>
              </w:r>
              <w:r w:rsidDel="009C2099">
                <w:rPr>
                  <w:szCs w:val="24"/>
                </w:rPr>
                <w:fldChar w:fldCharType="separate"/>
              </w:r>
              <w:r w:rsidDel="009C2099">
                <w:rPr>
                  <w:rFonts w:eastAsia="Times New Roman"/>
                  <w:szCs w:val="24"/>
                </w:rPr>
                <w:delText>CEN-EN13606-SECTION.Ockovaci_zaznam.v1.adl</w:delText>
              </w:r>
              <w:r w:rsidDel="009C2099">
                <w:rPr>
                  <w:szCs w:val="24"/>
                </w:rPr>
                <w:fldChar w:fldCharType="end"/>
              </w:r>
            </w:del>
          </w:p>
        </w:tc>
      </w:tr>
      <w:tr w:rsidR="00E70CBC" w:rsidDel="009C2099" w14:paraId="2833E98A" w14:textId="0AFB9B40">
        <w:trPr>
          <w:trHeight w:val="341"/>
          <w:jc w:val="center"/>
          <w:del w:id="391" w:author="Autor"/>
        </w:trPr>
        <w:tc>
          <w:tcPr>
            <w:tcW w:w="2160" w:type="dxa"/>
            <w:tcBorders>
              <w:top w:val="single" w:sz="2" w:space="0" w:color="auto"/>
              <w:left w:val="single" w:sz="2" w:space="0" w:color="auto"/>
              <w:bottom w:val="single" w:sz="2" w:space="0" w:color="auto"/>
              <w:right w:val="single" w:sz="2" w:space="0" w:color="auto"/>
            </w:tcBorders>
            <w:vAlign w:val="center"/>
          </w:tcPr>
          <w:p w14:paraId="36D1CEBB" w14:textId="155CEA0C" w:rsidR="00E70CBC" w:rsidDel="009C2099" w:rsidRDefault="00E70CBC">
            <w:pPr>
              <w:rPr>
                <w:del w:id="392" w:author="Autor"/>
                <w:szCs w:val="24"/>
              </w:rPr>
            </w:pPr>
            <w:del w:id="393" w:author="Autor">
              <w:r w:rsidDel="009C2099">
                <w:rPr>
                  <w:rFonts w:eastAsia="Times New Roman"/>
                  <w:szCs w:val="24"/>
                </w:rPr>
                <w:delText>Výstup</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29F49CE6" w14:textId="5A5BB355" w:rsidR="00E70CBC" w:rsidDel="009C2099" w:rsidRDefault="00E70CBC">
            <w:pPr>
              <w:rPr>
                <w:del w:id="394" w:author="Autor"/>
                <w:szCs w:val="24"/>
              </w:rPr>
            </w:pPr>
            <w:del w:id="395"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Element.valueOf(x070-Response)</w:delInstrText>
              </w:r>
              <w:r w:rsidDel="009C2099">
                <w:rPr>
                  <w:szCs w:val="24"/>
                </w:rPr>
                <w:fldChar w:fldCharType="separate"/>
              </w:r>
              <w:r w:rsidDel="009C2099">
                <w:rPr>
                  <w:rFonts w:eastAsia="Times New Roman"/>
                  <w:szCs w:val="24"/>
                </w:rPr>
                <w:delText>Ockovanie_Request_Response.xsd/OckovanieID</w:delText>
              </w:r>
              <w:r w:rsidDel="009C2099">
                <w:rPr>
                  <w:szCs w:val="24"/>
                </w:rPr>
                <w:fldChar w:fldCharType="end"/>
              </w:r>
            </w:del>
          </w:p>
        </w:tc>
      </w:tr>
    </w:tbl>
    <w:p w14:paraId="0FC6EE2E" w14:textId="460893F3" w:rsidR="00E70CBC" w:rsidDel="009C2099" w:rsidRDefault="00E70CBC" w:rsidP="00E70CBC">
      <w:pPr>
        <w:rPr>
          <w:del w:id="396" w:author="Autor"/>
          <w:rFonts w:ascii="Times New Roman" w:eastAsia="Times New Roman" w:hAnsi="Times New Roman"/>
          <w:szCs w:val="24"/>
        </w:rPr>
      </w:pPr>
      <w:del w:id="397" w:author="Autor">
        <w:r w:rsidDel="009C2099">
          <w:rPr>
            <w:rFonts w:eastAsia="Times New Roman"/>
            <w:szCs w:val="24"/>
          </w:rPr>
          <w:delText xml:space="preserve"> </w:delText>
        </w:r>
      </w:del>
    </w:p>
    <w:bookmarkStart w:id="398" w:name="ZapisReakcieNaOckovanie"/>
    <w:bookmarkStart w:id="399" w:name="BKM_2EE7A85D_5002_4f59_80CE_0532D97A8FB1"/>
    <w:bookmarkEnd w:id="398"/>
    <w:bookmarkEnd w:id="399"/>
    <w:p w14:paraId="5DAC2111" w14:textId="542E2A1A" w:rsidR="00E70CBC" w:rsidDel="009C2099" w:rsidRDefault="00E70CBC" w:rsidP="00E70CBC">
      <w:pPr>
        <w:pStyle w:val="Nadpis3"/>
        <w:rPr>
          <w:del w:id="400" w:author="Autor"/>
          <w:rFonts w:eastAsia="Times New Roman"/>
          <w:bCs w:val="0"/>
          <w:szCs w:val="24"/>
          <w:lang w:val="en-US"/>
        </w:rPr>
      </w:pPr>
      <w:del w:id="401" w:author="Autor">
        <w:r w:rsidDel="009C2099">
          <w:rPr>
            <w:b w:val="0"/>
            <w:bCs w:val="0"/>
            <w:sz w:val="20"/>
            <w:szCs w:val="24"/>
          </w:rPr>
          <w:fldChar w:fldCharType="begin" w:fldLock="1"/>
        </w:r>
        <w:r w:rsidDel="009C2099">
          <w:rPr>
            <w:b w:val="0"/>
            <w:bCs w:val="0"/>
            <w:sz w:val="20"/>
            <w:szCs w:val="24"/>
          </w:rPr>
          <w:delInstrText xml:space="preserve">MERGEFIELD </w:delInstrText>
        </w:r>
        <w:r w:rsidDel="009C2099">
          <w:rPr>
            <w:rFonts w:eastAsia="Times New Roman"/>
            <w:bCs w:val="0"/>
            <w:szCs w:val="24"/>
          </w:rPr>
          <w:delInstrText>Pkg.Name</w:delInstrText>
        </w:r>
        <w:r w:rsidDel="009C2099">
          <w:rPr>
            <w:b w:val="0"/>
            <w:bCs w:val="0"/>
            <w:sz w:val="20"/>
            <w:szCs w:val="24"/>
          </w:rPr>
          <w:fldChar w:fldCharType="separate"/>
        </w:r>
        <w:bookmarkStart w:id="402" w:name="_Toc19872019"/>
        <w:r w:rsidDel="009C2099">
          <w:rPr>
            <w:rFonts w:eastAsia="Times New Roman"/>
            <w:bCs w:val="0"/>
            <w:szCs w:val="24"/>
          </w:rPr>
          <w:delText>ZapisReakcieNaOckovanie</w:delText>
        </w:r>
        <w:bookmarkEnd w:id="402"/>
        <w:r w:rsidDel="009C2099">
          <w:rPr>
            <w:b w:val="0"/>
            <w:bCs w:val="0"/>
            <w:sz w:val="20"/>
            <w:szCs w:val="24"/>
          </w:rPr>
          <w:fldChar w:fldCharType="end"/>
        </w:r>
        <w:r w:rsidDel="009C2099">
          <w:rPr>
            <w:rFonts w:eastAsia="Times New Roman"/>
            <w:bCs w:val="0"/>
            <w:szCs w:val="24"/>
            <w:lang w:val="en-US"/>
          </w:rPr>
          <w:delText xml:space="preserve"> </w:delText>
        </w:r>
      </w:del>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rsidDel="009C2099" w14:paraId="648491DB" w14:textId="0D896597" w:rsidTr="61F0F48B">
        <w:trPr>
          <w:trHeight w:val="326"/>
          <w:jc w:val="center"/>
          <w:del w:id="403" w:author="Autor"/>
        </w:trPr>
        <w:tc>
          <w:tcPr>
            <w:tcW w:w="2160" w:type="dxa"/>
            <w:tcBorders>
              <w:top w:val="single" w:sz="2" w:space="0" w:color="auto"/>
              <w:left w:val="single" w:sz="2" w:space="0" w:color="auto"/>
              <w:bottom w:val="single" w:sz="2" w:space="0" w:color="auto"/>
              <w:right w:val="single" w:sz="2" w:space="0" w:color="auto"/>
            </w:tcBorders>
            <w:vAlign w:val="center"/>
          </w:tcPr>
          <w:p w14:paraId="37D534E0" w14:textId="714F0D9A" w:rsidR="00E70CBC" w:rsidDel="009C2099" w:rsidRDefault="00E70CBC">
            <w:pPr>
              <w:rPr>
                <w:del w:id="404" w:author="Autor"/>
                <w:szCs w:val="24"/>
              </w:rPr>
            </w:pPr>
            <w:bookmarkStart w:id="405" w:name="BKM_A35C2630_43AB_4388_86A3_39DB1DA79C46"/>
            <w:bookmarkEnd w:id="405"/>
            <w:del w:id="406" w:author="Autor">
              <w:r w:rsidDel="009C2099">
                <w:rPr>
                  <w:rFonts w:eastAsia="Times New Roman"/>
                  <w:szCs w:val="24"/>
                </w:rPr>
                <w:delText>Názov služby</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095A33DE" w14:textId="703071C4" w:rsidR="00E70CBC" w:rsidDel="009C2099" w:rsidRDefault="00E70CBC">
            <w:pPr>
              <w:rPr>
                <w:del w:id="407" w:author="Autor"/>
                <w:szCs w:val="24"/>
              </w:rPr>
            </w:pPr>
            <w:del w:id="408"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Element.Name</w:delInstrText>
              </w:r>
              <w:r w:rsidDel="009C2099">
                <w:rPr>
                  <w:szCs w:val="24"/>
                </w:rPr>
                <w:fldChar w:fldCharType="separate"/>
              </w:r>
              <w:r w:rsidDel="009C2099">
                <w:rPr>
                  <w:rFonts w:eastAsia="Times New Roman"/>
                  <w:szCs w:val="24"/>
                </w:rPr>
                <w:delText>ZapisReakcieNaOckovanie</w:delText>
              </w:r>
              <w:r w:rsidDel="009C2099">
                <w:rPr>
                  <w:szCs w:val="24"/>
                </w:rPr>
                <w:fldChar w:fldCharType="end"/>
              </w:r>
            </w:del>
          </w:p>
        </w:tc>
      </w:tr>
      <w:tr w:rsidR="00E70CBC" w:rsidDel="009C2099" w14:paraId="4FFB09EB" w14:textId="0EE3DA1C" w:rsidTr="61F0F48B">
        <w:trPr>
          <w:trHeight w:val="340"/>
          <w:jc w:val="center"/>
          <w:del w:id="409" w:author="Autor"/>
        </w:trPr>
        <w:tc>
          <w:tcPr>
            <w:tcW w:w="2160" w:type="dxa"/>
            <w:tcBorders>
              <w:top w:val="single" w:sz="2" w:space="0" w:color="auto"/>
              <w:left w:val="single" w:sz="2" w:space="0" w:color="auto"/>
              <w:bottom w:val="single" w:sz="2" w:space="0" w:color="auto"/>
              <w:right w:val="single" w:sz="2" w:space="0" w:color="auto"/>
            </w:tcBorders>
            <w:vAlign w:val="center"/>
          </w:tcPr>
          <w:p w14:paraId="4CDC5FF7" w14:textId="04251755" w:rsidR="00E70CBC" w:rsidDel="009C2099" w:rsidRDefault="00E70CBC">
            <w:pPr>
              <w:rPr>
                <w:del w:id="410" w:author="Autor"/>
                <w:szCs w:val="24"/>
              </w:rPr>
            </w:pPr>
            <w:del w:id="411" w:author="Autor">
              <w:r w:rsidDel="009C2099">
                <w:rPr>
                  <w:rFonts w:eastAsia="Times New Roman"/>
                  <w:szCs w:val="24"/>
                  <w:lang w:val="en-US"/>
                </w:rPr>
                <w:delText>Ur</w:delText>
              </w:r>
              <w:r w:rsidDel="009C2099">
                <w:rPr>
                  <w:rFonts w:eastAsia="Times New Roman"/>
                  <w:szCs w:val="24"/>
                </w:rPr>
                <w:delText>čenie</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3D5A65AA" w14:textId="38862FC8" w:rsidR="00E70CBC" w:rsidDel="009C2099" w:rsidRDefault="00E70CBC">
            <w:pPr>
              <w:rPr>
                <w:del w:id="412" w:author="Autor"/>
                <w:szCs w:val="24"/>
              </w:rPr>
            </w:pPr>
            <w:del w:id="413"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Element.valueOf(x070-Urcenie)</w:delInstrText>
              </w:r>
              <w:r w:rsidDel="009C2099">
                <w:rPr>
                  <w:szCs w:val="24"/>
                </w:rPr>
                <w:fldChar w:fldCharType="separate"/>
              </w:r>
              <w:r w:rsidDel="009C2099">
                <w:rPr>
                  <w:rFonts w:eastAsia="Times New Roman"/>
                  <w:szCs w:val="24"/>
                </w:rPr>
                <w:delText>IS PZS</w:delText>
              </w:r>
              <w:r w:rsidDel="009C2099">
                <w:rPr>
                  <w:szCs w:val="24"/>
                </w:rPr>
                <w:fldChar w:fldCharType="end"/>
              </w:r>
            </w:del>
          </w:p>
        </w:tc>
      </w:tr>
      <w:tr w:rsidR="00E70CBC" w:rsidDel="009C2099" w14:paraId="61F118FC" w14:textId="63815C45" w:rsidTr="61F0F48B">
        <w:trPr>
          <w:trHeight w:val="340"/>
          <w:jc w:val="center"/>
          <w:del w:id="414" w:author="Autor"/>
        </w:trPr>
        <w:tc>
          <w:tcPr>
            <w:tcW w:w="2160" w:type="dxa"/>
            <w:tcBorders>
              <w:top w:val="single" w:sz="2" w:space="0" w:color="auto"/>
              <w:left w:val="single" w:sz="2" w:space="0" w:color="auto"/>
              <w:bottom w:val="single" w:sz="2" w:space="0" w:color="auto"/>
              <w:right w:val="single" w:sz="2" w:space="0" w:color="auto"/>
            </w:tcBorders>
            <w:vAlign w:val="center"/>
          </w:tcPr>
          <w:p w14:paraId="6CB84A12" w14:textId="0224A136" w:rsidR="00E70CBC" w:rsidDel="009C2099" w:rsidRDefault="00E70CBC">
            <w:pPr>
              <w:rPr>
                <w:del w:id="415" w:author="Autor"/>
                <w:szCs w:val="24"/>
              </w:rPr>
            </w:pPr>
            <w:del w:id="416" w:author="Autor">
              <w:r w:rsidDel="009C2099">
                <w:rPr>
                  <w:rFonts w:eastAsia="Times New Roman"/>
                  <w:szCs w:val="24"/>
                </w:rPr>
                <w:delText>Charakteristika</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74FE7C3D" w14:textId="2EBEA9B5" w:rsidR="00E70CBC" w:rsidDel="009C2099" w:rsidRDefault="00E70CBC">
            <w:pPr>
              <w:rPr>
                <w:del w:id="417" w:author="Autor"/>
                <w:szCs w:val="24"/>
              </w:rPr>
            </w:pPr>
            <w:del w:id="418"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Element.valueOf(x070-Charakteristika)</w:delInstrText>
              </w:r>
              <w:r w:rsidDel="009C2099">
                <w:rPr>
                  <w:szCs w:val="24"/>
                </w:rPr>
                <w:fldChar w:fldCharType="separate"/>
              </w:r>
              <w:r w:rsidDel="009C2099">
                <w:rPr>
                  <w:rFonts w:eastAsia="Times New Roman"/>
                  <w:szCs w:val="24"/>
                </w:rPr>
                <w:delText>Služba umožňuje zápis záznamu o reakcii k očkovaniu</w:delText>
              </w:r>
              <w:r w:rsidDel="009C2099">
                <w:rPr>
                  <w:szCs w:val="24"/>
                </w:rPr>
                <w:fldChar w:fldCharType="end"/>
              </w:r>
            </w:del>
          </w:p>
        </w:tc>
      </w:tr>
      <w:tr w:rsidR="00E70CBC" w:rsidDel="009C2099" w14:paraId="4F978031" w14:textId="7912E167" w:rsidTr="61F0F48B">
        <w:trPr>
          <w:trHeight w:val="341"/>
          <w:jc w:val="center"/>
          <w:del w:id="419" w:author="Autor"/>
        </w:trPr>
        <w:tc>
          <w:tcPr>
            <w:tcW w:w="2160" w:type="dxa"/>
            <w:tcBorders>
              <w:top w:val="single" w:sz="2" w:space="0" w:color="auto"/>
              <w:left w:val="single" w:sz="2" w:space="0" w:color="auto"/>
              <w:bottom w:val="single" w:sz="2" w:space="0" w:color="auto"/>
              <w:right w:val="single" w:sz="2" w:space="0" w:color="auto"/>
            </w:tcBorders>
            <w:vAlign w:val="center"/>
          </w:tcPr>
          <w:p w14:paraId="795859E1" w14:textId="2A1F379C" w:rsidR="00E70CBC" w:rsidDel="009C2099" w:rsidRDefault="00E70CBC">
            <w:pPr>
              <w:rPr>
                <w:del w:id="420" w:author="Autor"/>
                <w:szCs w:val="24"/>
              </w:rPr>
            </w:pPr>
            <w:del w:id="421" w:author="Autor">
              <w:r w:rsidDel="009C2099">
                <w:rPr>
                  <w:rFonts w:eastAsia="Times New Roman"/>
                  <w:szCs w:val="24"/>
                </w:rPr>
                <w:delText>Spôsob volania</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4D7D00E0" w14:textId="7B8D5C17" w:rsidR="00E70CBC" w:rsidDel="009C2099" w:rsidRDefault="0075205F">
            <w:pPr>
              <w:rPr>
                <w:del w:id="422" w:author="Autor"/>
                <w:szCs w:val="24"/>
              </w:rPr>
            </w:pPr>
            <w:del w:id="423" w:author="Autor">
              <w:r w:rsidDel="009C2099">
                <w:delText>Synchrónny, Asynchrónny</w:delText>
              </w:r>
            </w:del>
          </w:p>
        </w:tc>
      </w:tr>
      <w:tr w:rsidR="00E70CBC" w:rsidDel="009C2099" w14:paraId="71CC228C" w14:textId="1DD1D411" w:rsidTr="61F0F48B">
        <w:trPr>
          <w:trHeight w:val="341"/>
          <w:jc w:val="center"/>
          <w:del w:id="424" w:author="Autor"/>
        </w:trPr>
        <w:tc>
          <w:tcPr>
            <w:tcW w:w="2160" w:type="dxa"/>
            <w:tcBorders>
              <w:top w:val="single" w:sz="2" w:space="0" w:color="auto"/>
              <w:left w:val="single" w:sz="2" w:space="0" w:color="auto"/>
              <w:bottom w:val="single" w:sz="2" w:space="0" w:color="auto"/>
              <w:right w:val="single" w:sz="2" w:space="0" w:color="auto"/>
            </w:tcBorders>
            <w:vAlign w:val="center"/>
          </w:tcPr>
          <w:p w14:paraId="021DCA72" w14:textId="0A1C75F2" w:rsidR="00E70CBC" w:rsidDel="009C2099" w:rsidRDefault="00E70CBC">
            <w:pPr>
              <w:rPr>
                <w:del w:id="425" w:author="Autor"/>
                <w:szCs w:val="24"/>
              </w:rPr>
            </w:pPr>
            <w:del w:id="426" w:author="Autor">
              <w:r w:rsidDel="009C2099">
                <w:rPr>
                  <w:rFonts w:eastAsia="Times New Roman"/>
                  <w:szCs w:val="24"/>
                </w:rPr>
                <w:lastRenderedPageBreak/>
                <w:delText>Popis</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4BEC2771" w14:textId="69B2A110" w:rsidR="00E70CBC" w:rsidDel="009C2099" w:rsidRDefault="00E70CBC">
            <w:pPr>
              <w:rPr>
                <w:del w:id="427" w:author="Autor"/>
                <w:rFonts w:eastAsia="Times New Roman"/>
                <w:szCs w:val="24"/>
              </w:rPr>
            </w:pPr>
            <w:del w:id="428"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Element.Notes</w:delInstrText>
              </w:r>
              <w:r w:rsidDel="009C2099">
                <w:rPr>
                  <w:szCs w:val="24"/>
                </w:rPr>
                <w:fldChar w:fldCharType="end"/>
              </w:r>
              <w:r w:rsidDel="009C2099">
                <w:rPr>
                  <w:rFonts w:eastAsia="Times New Roman"/>
                  <w:szCs w:val="24"/>
                </w:rPr>
                <w:delText xml:space="preserve">Služba umožňuje lekárovi zapísať informáciu o reakcii na vykonané očkovanie. </w:delText>
              </w:r>
            </w:del>
          </w:p>
          <w:p w14:paraId="3DB20474" w14:textId="04D9D442" w:rsidR="00E70CBC" w:rsidDel="009C2099" w:rsidRDefault="00E70CBC">
            <w:pPr>
              <w:rPr>
                <w:del w:id="429" w:author="Autor"/>
                <w:rFonts w:eastAsia="Times New Roman"/>
                <w:szCs w:val="24"/>
              </w:rPr>
            </w:pPr>
          </w:p>
          <w:p w14:paraId="71619DEB" w14:textId="6A5C12BB" w:rsidR="00E70CBC" w:rsidDel="009C2099" w:rsidRDefault="00E70CBC">
            <w:pPr>
              <w:rPr>
                <w:del w:id="430" w:author="Autor"/>
                <w:rFonts w:eastAsia="Times New Roman"/>
                <w:szCs w:val="24"/>
              </w:rPr>
            </w:pPr>
            <w:del w:id="431" w:author="Autor">
              <w:r w:rsidDel="009C2099">
                <w:rPr>
                  <w:rFonts w:eastAsia="Times New Roman"/>
                  <w:szCs w:val="24"/>
                </w:rPr>
                <w:delText xml:space="preserve">Záznam o reakcii je možné zapísať len, ak existuje aj záznam o samotnom očkovaní. Zaevidovaná reakcia teda musí obsahovať platný odkaz na vykonané očkovanie. Pre špecifikovanie konkrétnej reakcie je možné použiť variabilne -  číselník diagnóz alebo číselník reakcií na očkovanie. </w:delText>
              </w:r>
            </w:del>
          </w:p>
          <w:p w14:paraId="48F44106" w14:textId="69478545" w:rsidR="00E70CBC" w:rsidDel="009C2099" w:rsidRDefault="00E70CBC">
            <w:pPr>
              <w:rPr>
                <w:del w:id="432" w:author="Autor"/>
                <w:rFonts w:eastAsia="Times New Roman"/>
                <w:szCs w:val="24"/>
              </w:rPr>
            </w:pPr>
          </w:p>
          <w:p w14:paraId="5D6F585F" w14:textId="17A99536" w:rsidR="00E70CBC" w:rsidDel="009C2099" w:rsidRDefault="00E70CBC">
            <w:pPr>
              <w:rPr>
                <w:del w:id="433" w:author="Autor"/>
                <w:rFonts w:eastAsia="Times New Roman"/>
                <w:szCs w:val="24"/>
              </w:rPr>
            </w:pPr>
            <w:del w:id="434" w:author="Autor">
              <w:r w:rsidDel="009C2099">
                <w:rPr>
                  <w:rFonts w:eastAsia="Times New Roman"/>
                  <w:b/>
                  <w:szCs w:val="24"/>
                </w:rPr>
                <w:delText>Vstup</w:delText>
              </w:r>
            </w:del>
          </w:p>
          <w:p w14:paraId="139E2282" w14:textId="7B8513C4" w:rsidR="00E70CBC" w:rsidDel="009C2099" w:rsidRDefault="00E70CBC" w:rsidP="009C3728">
            <w:pPr>
              <w:numPr>
                <w:ilvl w:val="0"/>
                <w:numId w:val="125"/>
              </w:numPr>
              <w:autoSpaceDE w:val="0"/>
              <w:autoSpaceDN w:val="0"/>
              <w:adjustRightInd w:val="0"/>
              <w:spacing w:after="1" w:line="240" w:lineRule="auto"/>
              <w:ind w:left="360" w:hanging="360"/>
              <w:rPr>
                <w:del w:id="435" w:author="Autor"/>
                <w:rFonts w:eastAsia="Times New Roman"/>
                <w:szCs w:val="24"/>
              </w:rPr>
            </w:pPr>
            <w:del w:id="436" w:author="Autor">
              <w:r w:rsidDel="009C2099">
                <w:rPr>
                  <w:rFonts w:eastAsia="Times New Roman"/>
                  <w:szCs w:val="24"/>
                </w:rPr>
                <w:delText>identifikátor zapísaného očkovania</w:delText>
              </w:r>
            </w:del>
          </w:p>
          <w:p w14:paraId="349EA194" w14:textId="285AB558" w:rsidR="00E70CBC" w:rsidDel="009C2099" w:rsidRDefault="00E70CBC" w:rsidP="009C3728">
            <w:pPr>
              <w:numPr>
                <w:ilvl w:val="0"/>
                <w:numId w:val="125"/>
              </w:numPr>
              <w:autoSpaceDE w:val="0"/>
              <w:autoSpaceDN w:val="0"/>
              <w:adjustRightInd w:val="0"/>
              <w:spacing w:after="1" w:line="240" w:lineRule="auto"/>
              <w:ind w:left="360" w:hanging="360"/>
              <w:rPr>
                <w:del w:id="437" w:author="Autor"/>
                <w:rFonts w:eastAsia="Times New Roman"/>
                <w:szCs w:val="24"/>
              </w:rPr>
            </w:pPr>
            <w:del w:id="438" w:author="Autor">
              <w:r w:rsidDel="009C2099">
                <w:rPr>
                  <w:rFonts w:eastAsia="Times New Roman"/>
                  <w:szCs w:val="24"/>
                </w:rPr>
                <w:delText>identifikátor lekára a PZS, ktorý poznámku zaznamenal</w:delText>
              </w:r>
            </w:del>
          </w:p>
          <w:p w14:paraId="44A98820" w14:textId="007D33A5" w:rsidR="00E70CBC" w:rsidDel="009C2099" w:rsidRDefault="00E70CBC" w:rsidP="009C3728">
            <w:pPr>
              <w:numPr>
                <w:ilvl w:val="0"/>
                <w:numId w:val="125"/>
              </w:numPr>
              <w:autoSpaceDE w:val="0"/>
              <w:autoSpaceDN w:val="0"/>
              <w:adjustRightInd w:val="0"/>
              <w:spacing w:after="1" w:line="240" w:lineRule="auto"/>
              <w:ind w:left="360" w:hanging="360"/>
              <w:rPr>
                <w:del w:id="439" w:author="Autor"/>
                <w:rFonts w:eastAsia="Times New Roman"/>
                <w:szCs w:val="24"/>
              </w:rPr>
            </w:pPr>
            <w:del w:id="440" w:author="Autor">
              <w:r w:rsidDel="009C2099">
                <w:rPr>
                  <w:rFonts w:eastAsia="Times New Roman"/>
                  <w:szCs w:val="24"/>
                </w:rPr>
                <w:delText>dátum zapísania poznámky</w:delText>
              </w:r>
            </w:del>
          </w:p>
          <w:p w14:paraId="36D819E7" w14:textId="65220FAB" w:rsidR="00E70CBC" w:rsidDel="009C2099" w:rsidRDefault="00E70CBC" w:rsidP="009C3728">
            <w:pPr>
              <w:numPr>
                <w:ilvl w:val="0"/>
                <w:numId w:val="126"/>
              </w:numPr>
              <w:autoSpaceDE w:val="0"/>
              <w:autoSpaceDN w:val="0"/>
              <w:adjustRightInd w:val="0"/>
              <w:spacing w:after="1" w:line="240" w:lineRule="auto"/>
              <w:ind w:left="360" w:hanging="360"/>
              <w:rPr>
                <w:del w:id="441" w:author="Autor"/>
                <w:rFonts w:eastAsia="Times New Roman"/>
                <w:szCs w:val="24"/>
              </w:rPr>
            </w:pPr>
            <w:del w:id="442" w:author="Autor">
              <w:r w:rsidDel="009C2099">
                <w:rPr>
                  <w:rFonts w:eastAsia="Times New Roman"/>
                  <w:szCs w:val="24"/>
                </w:rPr>
                <w:delText>poznámka lekára</w:delText>
              </w:r>
            </w:del>
          </w:p>
          <w:p w14:paraId="1B668A70" w14:textId="66C010C6" w:rsidR="00E70CBC" w:rsidDel="009C2099" w:rsidRDefault="00E70CBC">
            <w:pPr>
              <w:rPr>
                <w:del w:id="443" w:author="Autor"/>
                <w:rFonts w:eastAsia="Times New Roman"/>
                <w:b/>
                <w:szCs w:val="24"/>
              </w:rPr>
            </w:pPr>
          </w:p>
          <w:p w14:paraId="47D9A428" w14:textId="357AEFC3" w:rsidR="00E70CBC" w:rsidDel="009C2099" w:rsidRDefault="00E70CBC">
            <w:pPr>
              <w:rPr>
                <w:del w:id="444" w:author="Autor"/>
                <w:rFonts w:eastAsia="Times New Roman"/>
                <w:szCs w:val="24"/>
              </w:rPr>
            </w:pPr>
            <w:del w:id="445" w:author="Autor">
              <w:r w:rsidDel="009C2099">
                <w:rPr>
                  <w:rFonts w:eastAsia="Times New Roman"/>
                  <w:b/>
                  <w:szCs w:val="24"/>
                </w:rPr>
                <w:delText>Výstup</w:delText>
              </w:r>
            </w:del>
          </w:p>
          <w:p w14:paraId="037B7896" w14:textId="4570BFC9" w:rsidR="00E70CBC" w:rsidDel="009C2099" w:rsidRDefault="00E70CBC" w:rsidP="009C3728">
            <w:pPr>
              <w:numPr>
                <w:ilvl w:val="0"/>
                <w:numId w:val="127"/>
              </w:numPr>
              <w:autoSpaceDE w:val="0"/>
              <w:autoSpaceDN w:val="0"/>
              <w:adjustRightInd w:val="0"/>
              <w:spacing w:after="1" w:line="240" w:lineRule="auto"/>
              <w:ind w:left="360" w:hanging="360"/>
              <w:rPr>
                <w:del w:id="446" w:author="Autor"/>
                <w:rFonts w:eastAsia="Times New Roman"/>
                <w:szCs w:val="24"/>
              </w:rPr>
            </w:pPr>
            <w:del w:id="447" w:author="Autor">
              <w:r w:rsidDel="009C2099">
                <w:rPr>
                  <w:rFonts w:eastAsia="Times New Roman"/>
                  <w:szCs w:val="24"/>
                </w:rPr>
                <w:delText xml:space="preserve">potvrdenie operácie, príp. dôvod neúspechu </w:delText>
              </w:r>
            </w:del>
          </w:p>
          <w:p w14:paraId="32CDD51B" w14:textId="117A53EB" w:rsidR="00E70CBC" w:rsidDel="009C2099" w:rsidRDefault="00E70CBC">
            <w:pPr>
              <w:rPr>
                <w:del w:id="448" w:author="Autor"/>
                <w:rFonts w:eastAsia="Times New Roman"/>
                <w:b/>
                <w:szCs w:val="24"/>
              </w:rPr>
            </w:pPr>
          </w:p>
          <w:p w14:paraId="1D7532A5" w14:textId="10B44033" w:rsidR="00E70CBC" w:rsidDel="009C2099" w:rsidRDefault="00E70CBC">
            <w:pPr>
              <w:rPr>
                <w:del w:id="449" w:author="Autor"/>
                <w:rFonts w:eastAsia="Times New Roman"/>
                <w:szCs w:val="24"/>
              </w:rPr>
            </w:pPr>
            <w:del w:id="450" w:author="Autor">
              <w:r w:rsidDel="009C2099">
                <w:rPr>
                  <w:rFonts w:eastAsia="Times New Roman"/>
                  <w:b/>
                  <w:szCs w:val="24"/>
                </w:rPr>
                <w:delText>Podmienky:</w:delText>
              </w:r>
            </w:del>
          </w:p>
          <w:p w14:paraId="3424A282" w14:textId="6B15A431" w:rsidR="00E70CBC" w:rsidDel="009C2099" w:rsidRDefault="00E70CBC" w:rsidP="009C3728">
            <w:pPr>
              <w:numPr>
                <w:ilvl w:val="0"/>
                <w:numId w:val="128"/>
              </w:numPr>
              <w:autoSpaceDE w:val="0"/>
              <w:autoSpaceDN w:val="0"/>
              <w:adjustRightInd w:val="0"/>
              <w:spacing w:after="1" w:line="240" w:lineRule="auto"/>
              <w:ind w:left="360" w:hanging="360"/>
              <w:rPr>
                <w:del w:id="451" w:author="Autor"/>
                <w:rFonts w:eastAsia="Times New Roman"/>
                <w:szCs w:val="24"/>
              </w:rPr>
            </w:pPr>
            <w:del w:id="452" w:author="Autor">
              <w:r w:rsidDel="009C2099">
                <w:rPr>
                  <w:rFonts w:eastAsia="Times New Roman"/>
                  <w:szCs w:val="24"/>
                </w:rPr>
                <w:delText>Reakciu môže zapísať len identifikovaný a autorizovaný lekár v roli konkrétneho PZS</w:delText>
              </w:r>
            </w:del>
          </w:p>
          <w:p w14:paraId="7C7B2266" w14:textId="5E20104D" w:rsidR="00E70CBC" w:rsidDel="009C2099" w:rsidRDefault="00E70CBC" w:rsidP="009C3728">
            <w:pPr>
              <w:numPr>
                <w:ilvl w:val="0"/>
                <w:numId w:val="128"/>
              </w:numPr>
              <w:autoSpaceDE w:val="0"/>
              <w:autoSpaceDN w:val="0"/>
              <w:adjustRightInd w:val="0"/>
              <w:spacing w:after="1" w:line="240" w:lineRule="auto"/>
              <w:ind w:left="360" w:hanging="360"/>
              <w:rPr>
                <w:del w:id="453" w:author="Autor"/>
                <w:rFonts w:eastAsia="Times New Roman"/>
                <w:szCs w:val="24"/>
              </w:rPr>
            </w:pPr>
            <w:del w:id="454" w:author="Autor">
              <w:r w:rsidDel="009C2099">
                <w:rPr>
                  <w:rFonts w:eastAsia="Times New Roman"/>
                  <w:szCs w:val="24"/>
                </w:rPr>
                <w:delText>Reakciu je možné zapísať len pre očkovanie, ktoré je v záznamoch pacienta, pre ktorého je záznam vytváraný.</w:delText>
              </w:r>
            </w:del>
          </w:p>
          <w:p w14:paraId="1AE3A6B5" w14:textId="61C64C46" w:rsidR="00E70CBC" w:rsidDel="009C2099" w:rsidRDefault="61F0F48B" w:rsidP="61F0F48B">
            <w:pPr>
              <w:numPr>
                <w:ilvl w:val="0"/>
                <w:numId w:val="128"/>
              </w:numPr>
              <w:autoSpaceDE w:val="0"/>
              <w:autoSpaceDN w:val="0"/>
              <w:adjustRightInd w:val="0"/>
              <w:spacing w:after="1" w:line="240" w:lineRule="auto"/>
              <w:ind w:left="360" w:hanging="360"/>
              <w:rPr>
                <w:del w:id="455" w:author="Autor"/>
                <w:rFonts w:eastAsia="Times New Roman"/>
              </w:rPr>
            </w:pPr>
            <w:del w:id="456" w:author="Autor">
              <w:r w:rsidRPr="61F0F48B" w:rsidDel="009C2099">
                <w:rPr>
                  <w:rFonts w:eastAsia="Times New Roman"/>
                </w:rPr>
                <w:delText xml:space="preserve">Pri zápise reakcie na očkovanie nebudeme používať službu "DajPseudoIdNaZapis", ale danú reakciu zapíšeme s rovnakým pseudo ID ako má očkovací záznam. </w:delText>
              </w:r>
            </w:del>
          </w:p>
          <w:p w14:paraId="2A7F26C7" w14:textId="0F690BB3" w:rsidR="00E70CBC" w:rsidDel="009C2099" w:rsidRDefault="00E70CBC">
            <w:pPr>
              <w:rPr>
                <w:del w:id="457" w:author="Autor"/>
                <w:rFonts w:eastAsia="Times New Roman"/>
                <w:szCs w:val="24"/>
              </w:rPr>
            </w:pPr>
          </w:p>
          <w:p w14:paraId="6AFF5C88" w14:textId="31FB5768" w:rsidR="00E70CBC" w:rsidDel="009C2099" w:rsidRDefault="00E70CBC">
            <w:pPr>
              <w:rPr>
                <w:del w:id="458" w:author="Autor"/>
                <w:rFonts w:eastAsia="Times New Roman"/>
                <w:szCs w:val="24"/>
              </w:rPr>
            </w:pPr>
            <w:del w:id="459" w:author="Autor">
              <w:r w:rsidDel="009C2099">
                <w:rPr>
                  <w:rFonts w:eastAsia="Times New Roman"/>
                  <w:b/>
                  <w:szCs w:val="24"/>
                  <w:u w:val="single"/>
                </w:rPr>
                <w:delText>Výnimky</w:delText>
              </w:r>
            </w:del>
          </w:p>
          <w:p w14:paraId="618DCF1B" w14:textId="20979CEA" w:rsidR="00E70CBC" w:rsidDel="009C2099" w:rsidRDefault="00E70CBC" w:rsidP="009C3728">
            <w:pPr>
              <w:numPr>
                <w:ilvl w:val="0"/>
                <w:numId w:val="129"/>
              </w:numPr>
              <w:autoSpaceDE w:val="0"/>
              <w:autoSpaceDN w:val="0"/>
              <w:adjustRightInd w:val="0"/>
              <w:spacing w:after="1" w:line="240" w:lineRule="auto"/>
              <w:ind w:left="360" w:hanging="360"/>
              <w:rPr>
                <w:del w:id="460" w:author="Autor"/>
                <w:rFonts w:eastAsia="Times New Roman"/>
                <w:szCs w:val="24"/>
              </w:rPr>
            </w:pPr>
            <w:del w:id="461" w:author="Autor">
              <w:r w:rsidDel="009C2099">
                <w:rPr>
                  <w:rFonts w:eastAsia="Times New Roman"/>
                  <w:b/>
                  <w:szCs w:val="24"/>
                </w:rPr>
                <w:delText>&lt;</w:delText>
              </w:r>
              <w:r w:rsidDel="009C2099">
                <w:rPr>
                  <w:rFonts w:eastAsia="Times New Roman"/>
                  <w:szCs w:val="24"/>
                </w:rPr>
                <w:delText>Chybný vstup</w:delText>
              </w:r>
              <w:r w:rsidDel="009C2099">
                <w:rPr>
                  <w:rFonts w:eastAsia="Times New Roman"/>
                  <w:b/>
                  <w:szCs w:val="24"/>
                </w:rPr>
                <w:delText>&gt;</w:delText>
              </w:r>
              <w:r w:rsidDel="009C2099">
                <w:rPr>
                  <w:rFonts w:eastAsia="Times New Roman"/>
                  <w:szCs w:val="24"/>
                </w:rPr>
                <w:delText xml:space="preserve"> - odkaz na daný objekt neexistuje alebo nie je vyplnený aspoň jeden povinný atribút, resp. vyplnené hodnoty sú vyplnené mimo povolený interval hodnôt.</w:delText>
              </w:r>
            </w:del>
          </w:p>
          <w:p w14:paraId="184F28D6" w14:textId="323A5313" w:rsidR="00E70CBC" w:rsidDel="009C2099" w:rsidRDefault="00E70CBC" w:rsidP="009C3728">
            <w:pPr>
              <w:numPr>
                <w:ilvl w:val="0"/>
                <w:numId w:val="129"/>
              </w:numPr>
              <w:autoSpaceDE w:val="0"/>
              <w:autoSpaceDN w:val="0"/>
              <w:adjustRightInd w:val="0"/>
              <w:spacing w:after="1" w:line="240" w:lineRule="auto"/>
              <w:ind w:left="360" w:hanging="360"/>
              <w:rPr>
                <w:del w:id="462" w:author="Autor"/>
                <w:rFonts w:eastAsia="Times New Roman"/>
                <w:szCs w:val="24"/>
              </w:rPr>
            </w:pPr>
            <w:del w:id="463" w:author="Autor">
              <w:r w:rsidDel="009C2099">
                <w:rPr>
                  <w:rFonts w:eastAsia="Times New Roman"/>
                  <w:b/>
                  <w:szCs w:val="24"/>
                </w:rPr>
                <w:delText>&lt;</w:delText>
              </w:r>
              <w:r w:rsidDel="009C2099">
                <w:rPr>
                  <w:rFonts w:eastAsia="Times New Roman"/>
                  <w:szCs w:val="24"/>
                </w:rPr>
                <w:delText>Záznam s uvedeným identifikátorom už existuje</w:delText>
              </w:r>
              <w:r w:rsidDel="009C2099">
                <w:rPr>
                  <w:rFonts w:eastAsia="Times New Roman"/>
                  <w:b/>
                  <w:szCs w:val="24"/>
                </w:rPr>
                <w:delText>&gt;</w:delText>
              </w:r>
              <w:r w:rsidDel="009C2099">
                <w:rPr>
                  <w:rFonts w:eastAsia="Times New Roman"/>
                  <w:szCs w:val="24"/>
                </w:rPr>
                <w:delText xml:space="preserve"> - chyba vyhlásená v prípade, že sa externý systém snaží zapísať záznam s identifikátorom, ktorý už v systéme existuje (vždy sa kontroluje pre daný typ záznamu).</w:delText>
              </w:r>
            </w:del>
          </w:p>
          <w:p w14:paraId="2FDE4E0B" w14:textId="1808AE5D" w:rsidR="00E70CBC" w:rsidDel="009C2099" w:rsidRDefault="00E70CBC" w:rsidP="009C3728">
            <w:pPr>
              <w:numPr>
                <w:ilvl w:val="0"/>
                <w:numId w:val="129"/>
              </w:numPr>
              <w:autoSpaceDE w:val="0"/>
              <w:autoSpaceDN w:val="0"/>
              <w:adjustRightInd w:val="0"/>
              <w:spacing w:after="1" w:line="240" w:lineRule="auto"/>
              <w:ind w:left="360" w:hanging="360"/>
              <w:rPr>
                <w:del w:id="464" w:author="Autor"/>
                <w:rFonts w:eastAsia="Times New Roman"/>
                <w:szCs w:val="24"/>
              </w:rPr>
            </w:pPr>
            <w:del w:id="465" w:author="Autor">
              <w:r w:rsidDel="009C2099">
                <w:rPr>
                  <w:rFonts w:eastAsia="Times New Roman"/>
                  <w:b/>
                  <w:szCs w:val="24"/>
                </w:rPr>
                <w:delText>&lt;</w:delText>
              </w:r>
              <w:r w:rsidDel="009C2099">
                <w:rPr>
                  <w:rFonts w:eastAsia="Times New Roman"/>
                  <w:szCs w:val="24"/>
                </w:rPr>
                <w:delText>Nesprávny formát identifikátora záznamu</w:delText>
              </w:r>
              <w:r w:rsidDel="009C2099">
                <w:rPr>
                  <w:rFonts w:eastAsia="Times New Roman"/>
                  <w:b/>
                  <w:szCs w:val="24"/>
                </w:rPr>
                <w:delText xml:space="preserve">&gt; - </w:delText>
              </w:r>
              <w:r w:rsidDel="009C2099">
                <w:rPr>
                  <w:rFonts w:eastAsia="Times New Roman"/>
                  <w:szCs w:val="24"/>
                </w:rPr>
                <w:delText>formát identifikátora nekorešponduje so špecifikáciou. Identifikátor musí mať dĺžku 21 znakov a správne vypočítanú kontrolnú číslicu.</w:delText>
              </w:r>
            </w:del>
          </w:p>
          <w:p w14:paraId="7E64CD97" w14:textId="46067474" w:rsidR="00E70CBC" w:rsidDel="009C2099" w:rsidRDefault="00E70CBC" w:rsidP="009C3728">
            <w:pPr>
              <w:numPr>
                <w:ilvl w:val="0"/>
                <w:numId w:val="129"/>
              </w:numPr>
              <w:autoSpaceDE w:val="0"/>
              <w:autoSpaceDN w:val="0"/>
              <w:adjustRightInd w:val="0"/>
              <w:spacing w:after="1" w:line="240" w:lineRule="auto"/>
              <w:ind w:left="360" w:hanging="360"/>
              <w:rPr>
                <w:del w:id="466" w:author="Autor"/>
                <w:rFonts w:eastAsia="Times New Roman"/>
                <w:szCs w:val="24"/>
              </w:rPr>
            </w:pPr>
            <w:del w:id="467" w:author="Autor">
              <w:r w:rsidDel="009C2099">
                <w:rPr>
                  <w:rFonts w:eastAsia="Times New Roman"/>
                  <w:b/>
                  <w:szCs w:val="24"/>
                </w:rPr>
                <w:delText>&lt;</w:delText>
              </w:r>
              <w:r w:rsidDel="009C2099">
                <w:rPr>
                  <w:rFonts w:eastAsia="Times New Roman"/>
                  <w:szCs w:val="24"/>
                </w:rPr>
                <w:delText>Vykonané očkovanie, pre ktoré si želáte zapísať reakciu, neexistuje</w:delText>
              </w:r>
              <w:r w:rsidDel="009C2099">
                <w:rPr>
                  <w:rFonts w:eastAsia="Times New Roman"/>
                  <w:b/>
                  <w:szCs w:val="24"/>
                </w:rPr>
                <w:delText>&gt;</w:delText>
              </w:r>
            </w:del>
          </w:p>
          <w:p w14:paraId="7C3012A3" w14:textId="17EECD91" w:rsidR="00E70CBC" w:rsidDel="009C2099" w:rsidRDefault="00E70CBC" w:rsidP="009C3728">
            <w:pPr>
              <w:numPr>
                <w:ilvl w:val="0"/>
                <w:numId w:val="129"/>
              </w:numPr>
              <w:autoSpaceDE w:val="0"/>
              <w:autoSpaceDN w:val="0"/>
              <w:adjustRightInd w:val="0"/>
              <w:spacing w:after="1" w:line="240" w:lineRule="auto"/>
              <w:ind w:left="360" w:hanging="360"/>
              <w:rPr>
                <w:del w:id="468" w:author="Autor"/>
                <w:rFonts w:eastAsia="Times New Roman"/>
                <w:szCs w:val="24"/>
              </w:rPr>
            </w:pPr>
            <w:del w:id="469" w:author="Autor">
              <w:r w:rsidDel="009C2099">
                <w:rPr>
                  <w:rFonts w:eastAsia="Times New Roman"/>
                  <w:b/>
                  <w:szCs w:val="24"/>
                </w:rPr>
                <w:delText>&lt;</w:delText>
              </w:r>
              <w:r w:rsidDel="009C2099">
                <w:rPr>
                  <w:rFonts w:eastAsia="Times New Roman"/>
                  <w:szCs w:val="24"/>
                </w:rPr>
                <w:delText>Nepridelený consent</w:delText>
              </w:r>
              <w:r w:rsidDel="009C2099">
                <w:rPr>
                  <w:rFonts w:eastAsia="Times New Roman"/>
                  <w:b/>
                  <w:szCs w:val="24"/>
                </w:rPr>
                <w:delText>&gt;</w:delText>
              </w:r>
              <w:r w:rsidDel="009C2099">
                <w:rPr>
                  <w:rFonts w:eastAsia="Times New Roman"/>
                  <w:szCs w:val="24"/>
                </w:rPr>
                <w:delText xml:space="preserve"> - požadujúci lekár, nemá súhlas na zapísanie záznamu.</w:delText>
              </w:r>
            </w:del>
          </w:p>
          <w:p w14:paraId="5B47EFEC" w14:textId="3F50E79A" w:rsidR="00E70CBC" w:rsidDel="009C2099" w:rsidRDefault="00E70CBC">
            <w:pPr>
              <w:rPr>
                <w:del w:id="470" w:author="Autor"/>
                <w:szCs w:val="24"/>
              </w:rPr>
            </w:pPr>
          </w:p>
        </w:tc>
      </w:tr>
      <w:tr w:rsidR="00E70CBC" w:rsidDel="009C2099" w14:paraId="31FF4919" w14:textId="093118F8" w:rsidTr="61F0F48B">
        <w:trPr>
          <w:trHeight w:val="341"/>
          <w:jc w:val="center"/>
          <w:del w:id="471" w:author="Autor"/>
        </w:trPr>
        <w:tc>
          <w:tcPr>
            <w:tcW w:w="2160" w:type="dxa"/>
            <w:tcBorders>
              <w:top w:val="single" w:sz="2" w:space="0" w:color="auto"/>
              <w:left w:val="single" w:sz="2" w:space="0" w:color="auto"/>
              <w:bottom w:val="single" w:sz="2" w:space="0" w:color="auto"/>
              <w:right w:val="single" w:sz="2" w:space="0" w:color="auto"/>
            </w:tcBorders>
            <w:vAlign w:val="center"/>
          </w:tcPr>
          <w:p w14:paraId="3F5651B1" w14:textId="34471894" w:rsidR="00E70CBC" w:rsidDel="009C2099" w:rsidRDefault="00E70CBC">
            <w:pPr>
              <w:rPr>
                <w:del w:id="472" w:author="Autor"/>
                <w:szCs w:val="24"/>
              </w:rPr>
            </w:pPr>
            <w:del w:id="473" w:author="Autor">
              <w:r w:rsidDel="009C2099">
                <w:rPr>
                  <w:rFonts w:eastAsia="Times New Roman"/>
                  <w:szCs w:val="24"/>
                </w:rPr>
                <w:delText>Vstup</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6D88BE74" w14:textId="2B9834DF" w:rsidR="00E70CBC" w:rsidDel="009C2099" w:rsidRDefault="00E70CBC">
            <w:pPr>
              <w:rPr>
                <w:del w:id="474" w:author="Autor"/>
                <w:szCs w:val="24"/>
              </w:rPr>
            </w:pPr>
            <w:del w:id="475"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Element.valueOf(x070-Request)</w:delInstrText>
              </w:r>
              <w:r w:rsidDel="009C2099">
                <w:rPr>
                  <w:szCs w:val="24"/>
                </w:rPr>
                <w:fldChar w:fldCharType="separate"/>
              </w:r>
              <w:r w:rsidDel="009C2099">
                <w:rPr>
                  <w:rFonts w:eastAsia="Times New Roman"/>
                  <w:szCs w:val="24"/>
                </w:rPr>
                <w:delText>CEN-EN13606-ENTRY.Neziaduca_reakcia-Reakcia_na_ockovanie.v1.adl</w:delText>
              </w:r>
              <w:r w:rsidDel="009C2099">
                <w:rPr>
                  <w:szCs w:val="24"/>
                </w:rPr>
                <w:fldChar w:fldCharType="end"/>
              </w:r>
            </w:del>
          </w:p>
        </w:tc>
      </w:tr>
      <w:tr w:rsidR="00E70CBC" w:rsidDel="009C2099" w14:paraId="7775348B" w14:textId="6C8124D1" w:rsidTr="61F0F48B">
        <w:trPr>
          <w:trHeight w:val="341"/>
          <w:jc w:val="center"/>
          <w:del w:id="476" w:author="Autor"/>
        </w:trPr>
        <w:tc>
          <w:tcPr>
            <w:tcW w:w="2160" w:type="dxa"/>
            <w:tcBorders>
              <w:top w:val="single" w:sz="2" w:space="0" w:color="auto"/>
              <w:left w:val="single" w:sz="2" w:space="0" w:color="auto"/>
              <w:bottom w:val="single" w:sz="2" w:space="0" w:color="auto"/>
              <w:right w:val="single" w:sz="2" w:space="0" w:color="auto"/>
            </w:tcBorders>
            <w:vAlign w:val="center"/>
          </w:tcPr>
          <w:p w14:paraId="29A41FB9" w14:textId="42ECE138" w:rsidR="00E70CBC" w:rsidDel="009C2099" w:rsidRDefault="00E70CBC">
            <w:pPr>
              <w:rPr>
                <w:del w:id="477" w:author="Autor"/>
                <w:szCs w:val="24"/>
              </w:rPr>
            </w:pPr>
            <w:del w:id="478" w:author="Autor">
              <w:r w:rsidDel="009C2099">
                <w:rPr>
                  <w:rFonts w:eastAsia="Times New Roman"/>
                  <w:szCs w:val="24"/>
                </w:rPr>
                <w:delText>Výstup</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1861B54E" w14:textId="18396269" w:rsidR="00E70CBC" w:rsidDel="009C2099" w:rsidRDefault="00E70CBC">
            <w:pPr>
              <w:rPr>
                <w:del w:id="479" w:author="Autor"/>
                <w:szCs w:val="24"/>
              </w:rPr>
            </w:pPr>
            <w:del w:id="480"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Element.valueOf(x070-Response)</w:delInstrText>
              </w:r>
              <w:r w:rsidDel="009C2099">
                <w:rPr>
                  <w:szCs w:val="24"/>
                </w:rPr>
                <w:fldChar w:fldCharType="separate"/>
              </w:r>
              <w:r w:rsidDel="009C2099">
                <w:rPr>
                  <w:rFonts w:eastAsia="Times New Roman"/>
                  <w:szCs w:val="24"/>
                </w:rPr>
                <w:delText>Ockovanie_Request_Response.xsd/ZapisReakcieNaOckovanie_Response</w:delText>
              </w:r>
              <w:r w:rsidDel="009C2099">
                <w:rPr>
                  <w:szCs w:val="24"/>
                </w:rPr>
                <w:fldChar w:fldCharType="end"/>
              </w:r>
            </w:del>
          </w:p>
        </w:tc>
      </w:tr>
    </w:tbl>
    <w:p w14:paraId="351AABFF" w14:textId="71B8A419" w:rsidR="00E70CBC" w:rsidDel="009C2099" w:rsidRDefault="00E70CBC" w:rsidP="00E70CBC">
      <w:pPr>
        <w:rPr>
          <w:del w:id="481" w:author="Autor"/>
          <w:rFonts w:ascii="Times New Roman" w:eastAsia="Times New Roman" w:hAnsi="Times New Roman"/>
          <w:szCs w:val="24"/>
        </w:rPr>
      </w:pPr>
      <w:del w:id="482" w:author="Autor">
        <w:r w:rsidDel="009C2099">
          <w:rPr>
            <w:rFonts w:eastAsia="Times New Roman"/>
            <w:szCs w:val="24"/>
          </w:rPr>
          <w:delText xml:space="preserve"> </w:delText>
        </w:r>
      </w:del>
    </w:p>
    <w:bookmarkStart w:id="483" w:name="VyhladajOckovaniaPacienta"/>
    <w:bookmarkStart w:id="484" w:name="BKM_E694B272_5363_47e1_8107_DB4A9C703DD8"/>
    <w:bookmarkEnd w:id="483"/>
    <w:bookmarkEnd w:id="484"/>
    <w:p w14:paraId="060AA637" w14:textId="67464514" w:rsidR="00E70CBC" w:rsidDel="009C2099" w:rsidRDefault="00E70CBC" w:rsidP="00E70CBC">
      <w:pPr>
        <w:pStyle w:val="Nadpis3"/>
        <w:rPr>
          <w:del w:id="485" w:author="Autor"/>
          <w:rFonts w:eastAsia="Times New Roman"/>
          <w:bCs w:val="0"/>
          <w:szCs w:val="24"/>
          <w:lang w:val="en-US"/>
        </w:rPr>
      </w:pPr>
      <w:del w:id="486" w:author="Autor">
        <w:r w:rsidDel="009C2099">
          <w:rPr>
            <w:b w:val="0"/>
            <w:bCs w:val="0"/>
            <w:sz w:val="20"/>
            <w:szCs w:val="24"/>
          </w:rPr>
          <w:fldChar w:fldCharType="begin" w:fldLock="1"/>
        </w:r>
        <w:r w:rsidDel="009C2099">
          <w:rPr>
            <w:b w:val="0"/>
            <w:bCs w:val="0"/>
            <w:sz w:val="20"/>
            <w:szCs w:val="24"/>
          </w:rPr>
          <w:delInstrText xml:space="preserve">MERGEFIELD </w:delInstrText>
        </w:r>
        <w:r w:rsidDel="009C2099">
          <w:rPr>
            <w:rFonts w:eastAsia="Times New Roman"/>
            <w:bCs w:val="0"/>
            <w:szCs w:val="24"/>
          </w:rPr>
          <w:delInstrText>Pkg.Name</w:delInstrText>
        </w:r>
        <w:r w:rsidDel="009C2099">
          <w:rPr>
            <w:b w:val="0"/>
            <w:bCs w:val="0"/>
            <w:sz w:val="20"/>
            <w:szCs w:val="24"/>
          </w:rPr>
          <w:fldChar w:fldCharType="separate"/>
        </w:r>
        <w:bookmarkStart w:id="487" w:name="_Toc19872020"/>
        <w:r w:rsidDel="009C2099">
          <w:rPr>
            <w:rFonts w:eastAsia="Times New Roman"/>
            <w:bCs w:val="0"/>
            <w:szCs w:val="24"/>
          </w:rPr>
          <w:delText>VyhladajOckovaniaPacienta</w:delText>
        </w:r>
        <w:bookmarkEnd w:id="487"/>
        <w:r w:rsidDel="009C2099">
          <w:rPr>
            <w:b w:val="0"/>
            <w:bCs w:val="0"/>
            <w:sz w:val="20"/>
            <w:szCs w:val="24"/>
          </w:rPr>
          <w:fldChar w:fldCharType="end"/>
        </w:r>
        <w:r w:rsidDel="009C2099">
          <w:rPr>
            <w:rFonts w:eastAsia="Times New Roman"/>
            <w:bCs w:val="0"/>
            <w:szCs w:val="24"/>
            <w:lang w:val="en-US"/>
          </w:rPr>
          <w:delText xml:space="preserve"> </w:delText>
        </w:r>
      </w:del>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rsidDel="009C2099" w14:paraId="4DC51CB1" w14:textId="219EA8B0" w:rsidTr="61F0F48B">
        <w:trPr>
          <w:trHeight w:val="326"/>
          <w:jc w:val="center"/>
          <w:del w:id="488" w:author="Autor"/>
        </w:trPr>
        <w:tc>
          <w:tcPr>
            <w:tcW w:w="2160" w:type="dxa"/>
            <w:tcBorders>
              <w:top w:val="single" w:sz="2" w:space="0" w:color="auto"/>
              <w:left w:val="single" w:sz="2" w:space="0" w:color="auto"/>
              <w:bottom w:val="single" w:sz="2" w:space="0" w:color="auto"/>
              <w:right w:val="single" w:sz="2" w:space="0" w:color="auto"/>
            </w:tcBorders>
            <w:vAlign w:val="center"/>
          </w:tcPr>
          <w:p w14:paraId="444D8A32" w14:textId="3CE396F2" w:rsidR="00E70CBC" w:rsidDel="009C2099" w:rsidRDefault="00E70CBC">
            <w:pPr>
              <w:rPr>
                <w:del w:id="489" w:author="Autor"/>
                <w:szCs w:val="24"/>
              </w:rPr>
            </w:pPr>
            <w:bookmarkStart w:id="490" w:name="BKM_8EBB87EB_46D0_4ef8_B020_E742AFFA7208"/>
            <w:bookmarkEnd w:id="490"/>
            <w:del w:id="491" w:author="Autor">
              <w:r w:rsidDel="009C2099">
                <w:rPr>
                  <w:rFonts w:eastAsia="Times New Roman"/>
                  <w:szCs w:val="24"/>
                </w:rPr>
                <w:delText>Názov služby</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6DBB8408" w14:textId="68B2777B" w:rsidR="00E70CBC" w:rsidDel="009C2099" w:rsidRDefault="00E70CBC">
            <w:pPr>
              <w:rPr>
                <w:del w:id="492" w:author="Autor"/>
                <w:szCs w:val="24"/>
              </w:rPr>
            </w:pPr>
            <w:del w:id="493"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Element.Name</w:delInstrText>
              </w:r>
              <w:r w:rsidDel="009C2099">
                <w:rPr>
                  <w:szCs w:val="24"/>
                </w:rPr>
                <w:fldChar w:fldCharType="separate"/>
              </w:r>
              <w:r w:rsidDel="009C2099">
                <w:rPr>
                  <w:rFonts w:eastAsia="Times New Roman"/>
                  <w:szCs w:val="24"/>
                </w:rPr>
                <w:delText>VyhladajOckovaniaPacienta</w:delText>
              </w:r>
              <w:r w:rsidDel="009C2099">
                <w:rPr>
                  <w:szCs w:val="24"/>
                </w:rPr>
                <w:fldChar w:fldCharType="end"/>
              </w:r>
            </w:del>
          </w:p>
        </w:tc>
      </w:tr>
      <w:tr w:rsidR="00E70CBC" w:rsidDel="009C2099" w14:paraId="233952F7" w14:textId="0C307AE6" w:rsidTr="61F0F48B">
        <w:trPr>
          <w:trHeight w:val="340"/>
          <w:jc w:val="center"/>
          <w:del w:id="494" w:author="Autor"/>
        </w:trPr>
        <w:tc>
          <w:tcPr>
            <w:tcW w:w="2160" w:type="dxa"/>
            <w:tcBorders>
              <w:top w:val="single" w:sz="2" w:space="0" w:color="auto"/>
              <w:left w:val="single" w:sz="2" w:space="0" w:color="auto"/>
              <w:bottom w:val="single" w:sz="2" w:space="0" w:color="auto"/>
              <w:right w:val="single" w:sz="2" w:space="0" w:color="auto"/>
            </w:tcBorders>
            <w:vAlign w:val="center"/>
          </w:tcPr>
          <w:p w14:paraId="1DEAA0D3" w14:textId="6853E1CA" w:rsidR="00E70CBC" w:rsidDel="009C2099" w:rsidRDefault="00E70CBC">
            <w:pPr>
              <w:rPr>
                <w:del w:id="495" w:author="Autor"/>
                <w:szCs w:val="24"/>
              </w:rPr>
            </w:pPr>
            <w:del w:id="496" w:author="Autor">
              <w:r w:rsidDel="009C2099">
                <w:rPr>
                  <w:rFonts w:eastAsia="Times New Roman"/>
                  <w:szCs w:val="24"/>
                  <w:lang w:val="en-US"/>
                </w:rPr>
                <w:delText>Ur</w:delText>
              </w:r>
              <w:r w:rsidDel="009C2099">
                <w:rPr>
                  <w:rFonts w:eastAsia="Times New Roman"/>
                  <w:szCs w:val="24"/>
                </w:rPr>
                <w:delText>čenie</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4D286F0E" w14:textId="7FCD9094" w:rsidR="00E70CBC" w:rsidDel="009C2099" w:rsidRDefault="00E70CBC">
            <w:pPr>
              <w:rPr>
                <w:del w:id="497" w:author="Autor"/>
                <w:szCs w:val="24"/>
              </w:rPr>
            </w:pPr>
            <w:del w:id="498"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Element.valueOf(x070-Urcenie)</w:delInstrText>
              </w:r>
              <w:r w:rsidDel="009C2099">
                <w:rPr>
                  <w:szCs w:val="24"/>
                </w:rPr>
                <w:fldChar w:fldCharType="separate"/>
              </w:r>
              <w:r w:rsidDel="009C2099">
                <w:rPr>
                  <w:rFonts w:eastAsia="Times New Roman"/>
                  <w:szCs w:val="24"/>
                </w:rPr>
                <w:delText>IS PZS</w:delText>
              </w:r>
              <w:r w:rsidDel="009C2099">
                <w:rPr>
                  <w:szCs w:val="24"/>
                </w:rPr>
                <w:fldChar w:fldCharType="end"/>
              </w:r>
            </w:del>
          </w:p>
        </w:tc>
      </w:tr>
      <w:tr w:rsidR="00E70CBC" w:rsidDel="009C2099" w14:paraId="41224483" w14:textId="77D7B540" w:rsidTr="61F0F48B">
        <w:trPr>
          <w:trHeight w:val="340"/>
          <w:jc w:val="center"/>
          <w:del w:id="499" w:author="Autor"/>
        </w:trPr>
        <w:tc>
          <w:tcPr>
            <w:tcW w:w="2160" w:type="dxa"/>
            <w:tcBorders>
              <w:top w:val="single" w:sz="2" w:space="0" w:color="auto"/>
              <w:left w:val="single" w:sz="2" w:space="0" w:color="auto"/>
              <w:bottom w:val="single" w:sz="2" w:space="0" w:color="auto"/>
              <w:right w:val="single" w:sz="2" w:space="0" w:color="auto"/>
            </w:tcBorders>
            <w:vAlign w:val="center"/>
          </w:tcPr>
          <w:p w14:paraId="69309044" w14:textId="5FAE56D1" w:rsidR="00E70CBC" w:rsidDel="009C2099" w:rsidRDefault="00E70CBC">
            <w:pPr>
              <w:rPr>
                <w:del w:id="500" w:author="Autor"/>
                <w:szCs w:val="24"/>
              </w:rPr>
            </w:pPr>
            <w:del w:id="501" w:author="Autor">
              <w:r w:rsidDel="009C2099">
                <w:rPr>
                  <w:rFonts w:eastAsia="Times New Roman"/>
                  <w:szCs w:val="24"/>
                </w:rPr>
                <w:lastRenderedPageBreak/>
                <w:delText>Charakteristika</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071B65EF" w14:textId="7AC522DF" w:rsidR="00E70CBC" w:rsidDel="009C2099" w:rsidRDefault="00E70CBC">
            <w:pPr>
              <w:rPr>
                <w:del w:id="502" w:author="Autor"/>
                <w:szCs w:val="24"/>
              </w:rPr>
            </w:pPr>
            <w:del w:id="503"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Element.valueOf(x070-Charakteristika)</w:delInstrText>
              </w:r>
              <w:r w:rsidDel="009C2099">
                <w:rPr>
                  <w:szCs w:val="24"/>
                </w:rPr>
                <w:fldChar w:fldCharType="separate"/>
              </w:r>
              <w:r w:rsidDel="009C2099">
                <w:rPr>
                  <w:rFonts w:eastAsia="Times New Roman"/>
                  <w:szCs w:val="24"/>
                </w:rPr>
                <w:delText>Služba vyhľadá vykonané alebo zrušené očkovania pacienta</w:delText>
              </w:r>
              <w:r w:rsidDel="009C2099">
                <w:rPr>
                  <w:szCs w:val="24"/>
                </w:rPr>
                <w:fldChar w:fldCharType="end"/>
              </w:r>
            </w:del>
          </w:p>
        </w:tc>
      </w:tr>
      <w:tr w:rsidR="00E70CBC" w:rsidDel="009C2099" w14:paraId="7D770743" w14:textId="48C016BE" w:rsidTr="61F0F48B">
        <w:trPr>
          <w:trHeight w:val="341"/>
          <w:jc w:val="center"/>
          <w:del w:id="504" w:author="Autor"/>
        </w:trPr>
        <w:tc>
          <w:tcPr>
            <w:tcW w:w="2160" w:type="dxa"/>
            <w:tcBorders>
              <w:top w:val="single" w:sz="2" w:space="0" w:color="auto"/>
              <w:left w:val="single" w:sz="2" w:space="0" w:color="auto"/>
              <w:bottom w:val="single" w:sz="2" w:space="0" w:color="auto"/>
              <w:right w:val="single" w:sz="2" w:space="0" w:color="auto"/>
            </w:tcBorders>
            <w:vAlign w:val="center"/>
          </w:tcPr>
          <w:p w14:paraId="5AAB2264" w14:textId="3150A52A" w:rsidR="00E70CBC" w:rsidDel="009C2099" w:rsidRDefault="00E70CBC">
            <w:pPr>
              <w:rPr>
                <w:del w:id="505" w:author="Autor"/>
                <w:szCs w:val="24"/>
              </w:rPr>
            </w:pPr>
            <w:del w:id="506" w:author="Autor">
              <w:r w:rsidDel="009C2099">
                <w:rPr>
                  <w:rFonts w:eastAsia="Times New Roman"/>
                  <w:szCs w:val="24"/>
                </w:rPr>
                <w:delText>Spôsob volania</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72533722" w14:textId="1DB87729" w:rsidR="00E70CBC" w:rsidDel="009C2099" w:rsidRDefault="00E70CBC">
            <w:pPr>
              <w:rPr>
                <w:del w:id="507" w:author="Autor"/>
                <w:szCs w:val="24"/>
              </w:rPr>
            </w:pPr>
            <w:del w:id="508"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Element.valueOf(x070-SposobVolania)</w:delInstrText>
              </w:r>
              <w:r w:rsidDel="009C2099">
                <w:rPr>
                  <w:szCs w:val="24"/>
                </w:rPr>
                <w:fldChar w:fldCharType="separate"/>
              </w:r>
              <w:r w:rsidDel="009C2099">
                <w:rPr>
                  <w:rFonts w:eastAsia="Times New Roman"/>
                  <w:szCs w:val="24"/>
                </w:rPr>
                <w:delText>Synchrónny</w:delText>
              </w:r>
              <w:r w:rsidDel="009C2099">
                <w:rPr>
                  <w:szCs w:val="24"/>
                </w:rPr>
                <w:fldChar w:fldCharType="end"/>
              </w:r>
            </w:del>
          </w:p>
        </w:tc>
      </w:tr>
      <w:tr w:rsidR="00E70CBC" w:rsidDel="009C2099" w14:paraId="4CAF67B8" w14:textId="3BF4B671" w:rsidTr="61F0F48B">
        <w:trPr>
          <w:trHeight w:val="341"/>
          <w:jc w:val="center"/>
          <w:del w:id="509" w:author="Autor"/>
        </w:trPr>
        <w:tc>
          <w:tcPr>
            <w:tcW w:w="2160" w:type="dxa"/>
            <w:tcBorders>
              <w:top w:val="single" w:sz="2" w:space="0" w:color="auto"/>
              <w:left w:val="single" w:sz="2" w:space="0" w:color="auto"/>
              <w:bottom w:val="single" w:sz="2" w:space="0" w:color="auto"/>
              <w:right w:val="single" w:sz="2" w:space="0" w:color="auto"/>
            </w:tcBorders>
            <w:vAlign w:val="center"/>
          </w:tcPr>
          <w:p w14:paraId="5A5E958A" w14:textId="7432828A" w:rsidR="00E70CBC" w:rsidDel="009C2099" w:rsidRDefault="00E70CBC">
            <w:pPr>
              <w:rPr>
                <w:del w:id="510" w:author="Autor"/>
                <w:szCs w:val="24"/>
              </w:rPr>
            </w:pPr>
            <w:del w:id="511" w:author="Autor">
              <w:r w:rsidDel="009C2099">
                <w:rPr>
                  <w:rFonts w:eastAsia="Times New Roman"/>
                  <w:szCs w:val="24"/>
                </w:rPr>
                <w:delText>Popis</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799BC73D" w14:textId="4B2B5771" w:rsidR="00E70CBC" w:rsidDel="009C2099" w:rsidRDefault="00E70CBC">
            <w:pPr>
              <w:rPr>
                <w:del w:id="512" w:author="Autor"/>
                <w:rFonts w:eastAsia="Times New Roman"/>
                <w:szCs w:val="24"/>
              </w:rPr>
            </w:pPr>
            <w:del w:id="513"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Element.Notes</w:delInstrText>
              </w:r>
              <w:r w:rsidDel="009C2099">
                <w:rPr>
                  <w:szCs w:val="24"/>
                </w:rPr>
                <w:fldChar w:fldCharType="end"/>
              </w:r>
              <w:r w:rsidDel="009C2099">
                <w:rPr>
                  <w:rFonts w:eastAsia="Times New Roman"/>
                  <w:szCs w:val="24"/>
                </w:rPr>
                <w:delText xml:space="preserve">Na základe identifikátora pacienta vráti zoznam všetkých záznamov o očkovaniach u pacienta vo formate ADL. </w:delText>
              </w:r>
            </w:del>
          </w:p>
          <w:p w14:paraId="683775E1" w14:textId="4E51CF3B" w:rsidR="00E70CBC" w:rsidDel="009C2099" w:rsidRDefault="00E70CBC">
            <w:pPr>
              <w:rPr>
                <w:del w:id="514" w:author="Autor"/>
                <w:rFonts w:eastAsia="Times New Roman"/>
                <w:szCs w:val="24"/>
              </w:rPr>
            </w:pPr>
            <w:del w:id="515" w:author="Autor">
              <w:r w:rsidDel="009C2099">
                <w:rPr>
                  <w:rFonts w:eastAsia="Times New Roman"/>
                  <w:szCs w:val="24"/>
                </w:rPr>
                <w:delText>Zoznam obsahuje kompletné záznamy o očkovaniach aj zrušené očkovania. Vždy je možné vyhľadávať len záznamy jedného pacienta.</w:delText>
              </w:r>
            </w:del>
          </w:p>
          <w:p w14:paraId="32B2295B" w14:textId="01817DDF" w:rsidR="00E70CBC" w:rsidDel="009C2099" w:rsidRDefault="00E70CBC">
            <w:pPr>
              <w:rPr>
                <w:del w:id="516" w:author="Autor"/>
                <w:rFonts w:eastAsia="Times New Roman"/>
                <w:szCs w:val="24"/>
              </w:rPr>
            </w:pPr>
            <w:del w:id="517" w:author="Autor">
              <w:r w:rsidDel="009C2099">
                <w:rPr>
                  <w:rFonts w:eastAsia="Times New Roman"/>
                  <w:szCs w:val="24"/>
                </w:rPr>
                <w:delText>V prípade, že daný záznam obsahuje aj reakcie na očkovanie, zaznamenané reakcie sa zobrazia spolu s očkova</w:delText>
              </w:r>
              <w:r w:rsidR="00EB07C8" w:rsidDel="009C2099">
                <w:rPr>
                  <w:rFonts w:eastAsia="Times New Roman"/>
                  <w:szCs w:val="24"/>
                </w:rPr>
                <w:delText>c</w:delText>
              </w:r>
              <w:r w:rsidDel="009C2099">
                <w:rPr>
                  <w:rFonts w:eastAsia="Times New Roman"/>
                  <w:szCs w:val="24"/>
                </w:rPr>
                <w:delText xml:space="preserve">ím záznamom a teda za predpokladu, že daný lekár zapíše reakciu na očkovanie pacienta môže si vyhľadať zaznamené reakcie pomocou tejto služby, ale len v prípade, že má prístup k očkovacím záznamom daného pacienta. </w:delText>
              </w:r>
            </w:del>
          </w:p>
          <w:p w14:paraId="77E9621F" w14:textId="5FC69293" w:rsidR="00E70CBC" w:rsidDel="009C2099" w:rsidRDefault="00E70CBC">
            <w:pPr>
              <w:rPr>
                <w:del w:id="518" w:author="Autor"/>
                <w:rFonts w:eastAsia="Times New Roman"/>
                <w:szCs w:val="24"/>
              </w:rPr>
            </w:pPr>
          </w:p>
          <w:p w14:paraId="4F6625D7" w14:textId="62B47A4C" w:rsidR="00E70CBC" w:rsidDel="009C2099" w:rsidRDefault="00E70CBC">
            <w:pPr>
              <w:rPr>
                <w:del w:id="519" w:author="Autor"/>
                <w:rFonts w:eastAsia="Times New Roman"/>
                <w:szCs w:val="24"/>
              </w:rPr>
            </w:pPr>
            <w:del w:id="520" w:author="Autor">
              <w:r w:rsidDel="009C2099">
                <w:rPr>
                  <w:rFonts w:eastAsia="Times New Roman"/>
                  <w:b/>
                  <w:szCs w:val="24"/>
                </w:rPr>
                <w:delText>Vstup</w:delText>
              </w:r>
            </w:del>
          </w:p>
          <w:p w14:paraId="3E1D08A5" w14:textId="551E02A1" w:rsidR="00EB07C8" w:rsidRPr="00EB07C8" w:rsidDel="009C2099" w:rsidRDefault="00EB07C8" w:rsidP="009C3728">
            <w:pPr>
              <w:numPr>
                <w:ilvl w:val="0"/>
                <w:numId w:val="130"/>
              </w:numPr>
              <w:autoSpaceDE w:val="0"/>
              <w:autoSpaceDN w:val="0"/>
              <w:adjustRightInd w:val="0"/>
              <w:spacing w:after="1" w:line="240" w:lineRule="auto"/>
              <w:ind w:left="405" w:hanging="405"/>
              <w:rPr>
                <w:del w:id="521" w:author="Autor"/>
                <w:rFonts w:eastAsia="Times New Roman"/>
                <w:szCs w:val="24"/>
              </w:rPr>
            </w:pPr>
            <w:del w:id="522" w:author="Autor">
              <w:r w:rsidRPr="00EB07C8" w:rsidDel="009C2099">
                <w:rPr>
                  <w:rFonts w:eastAsia="Times New Roman"/>
                  <w:szCs w:val="24"/>
                </w:rPr>
                <w:delText>identifikácia pacienta</w:delText>
              </w:r>
            </w:del>
          </w:p>
          <w:p w14:paraId="7AE16FA4" w14:textId="725CA1C4" w:rsidR="00EB07C8" w:rsidRPr="00EB07C8" w:rsidDel="009C2099" w:rsidRDefault="00EB07C8" w:rsidP="009C3728">
            <w:pPr>
              <w:numPr>
                <w:ilvl w:val="0"/>
                <w:numId w:val="130"/>
              </w:numPr>
              <w:autoSpaceDE w:val="0"/>
              <w:autoSpaceDN w:val="0"/>
              <w:adjustRightInd w:val="0"/>
              <w:spacing w:after="1" w:line="240" w:lineRule="auto"/>
              <w:ind w:left="405" w:hanging="405"/>
              <w:rPr>
                <w:del w:id="523" w:author="Autor"/>
                <w:rFonts w:eastAsia="Times New Roman"/>
                <w:szCs w:val="24"/>
              </w:rPr>
            </w:pPr>
            <w:del w:id="524" w:author="Autor">
              <w:r w:rsidRPr="00EB07C8" w:rsidDel="009C2099">
                <w:rPr>
                  <w:rFonts w:eastAsia="Times New Roman"/>
                  <w:szCs w:val="24"/>
                </w:rPr>
                <w:delText>DatumVykonaniaOd</w:delText>
              </w:r>
            </w:del>
          </w:p>
          <w:p w14:paraId="3584CE48" w14:textId="0ECDE391" w:rsidR="00EB07C8" w:rsidRPr="00EB07C8" w:rsidDel="009C2099" w:rsidRDefault="00EB07C8" w:rsidP="009C3728">
            <w:pPr>
              <w:numPr>
                <w:ilvl w:val="0"/>
                <w:numId w:val="130"/>
              </w:numPr>
              <w:autoSpaceDE w:val="0"/>
              <w:autoSpaceDN w:val="0"/>
              <w:adjustRightInd w:val="0"/>
              <w:spacing w:after="1" w:line="240" w:lineRule="auto"/>
              <w:ind w:left="405" w:hanging="405"/>
              <w:rPr>
                <w:del w:id="525" w:author="Autor"/>
                <w:rFonts w:eastAsia="Times New Roman"/>
                <w:szCs w:val="24"/>
              </w:rPr>
            </w:pPr>
            <w:del w:id="526" w:author="Autor">
              <w:r w:rsidRPr="00EB07C8" w:rsidDel="009C2099">
                <w:rPr>
                  <w:rFonts w:eastAsia="Times New Roman"/>
                  <w:szCs w:val="24"/>
                </w:rPr>
                <w:delText>DatumVykonaniaDo</w:delText>
              </w:r>
            </w:del>
          </w:p>
          <w:p w14:paraId="54BA47CB" w14:textId="12F85A62" w:rsidR="00EB07C8" w:rsidRPr="00EB07C8" w:rsidDel="009C2099" w:rsidRDefault="00EB07C8" w:rsidP="009C3728">
            <w:pPr>
              <w:numPr>
                <w:ilvl w:val="0"/>
                <w:numId w:val="130"/>
              </w:numPr>
              <w:autoSpaceDE w:val="0"/>
              <w:autoSpaceDN w:val="0"/>
              <w:adjustRightInd w:val="0"/>
              <w:spacing w:after="1" w:line="240" w:lineRule="auto"/>
              <w:ind w:left="405" w:hanging="405"/>
              <w:rPr>
                <w:del w:id="527" w:author="Autor"/>
                <w:rFonts w:eastAsia="Times New Roman"/>
                <w:szCs w:val="24"/>
              </w:rPr>
            </w:pPr>
            <w:del w:id="528" w:author="Autor">
              <w:r w:rsidRPr="00EB07C8" w:rsidDel="009C2099">
                <w:rPr>
                  <w:rFonts w:eastAsia="Times New Roman"/>
                  <w:szCs w:val="24"/>
                </w:rPr>
                <w:delText>IdZaznamu</w:delText>
              </w:r>
            </w:del>
          </w:p>
          <w:p w14:paraId="04B1A593" w14:textId="6A4AD041" w:rsidR="00E70CBC" w:rsidRPr="00EB07C8" w:rsidDel="009C2099" w:rsidRDefault="00EB07C8" w:rsidP="009C3728">
            <w:pPr>
              <w:numPr>
                <w:ilvl w:val="0"/>
                <w:numId w:val="130"/>
              </w:numPr>
              <w:autoSpaceDE w:val="0"/>
              <w:autoSpaceDN w:val="0"/>
              <w:adjustRightInd w:val="0"/>
              <w:spacing w:after="1" w:line="240" w:lineRule="auto"/>
              <w:ind w:left="405" w:hanging="405"/>
              <w:rPr>
                <w:del w:id="529" w:author="Autor"/>
                <w:rFonts w:eastAsia="Times New Roman"/>
                <w:szCs w:val="24"/>
              </w:rPr>
            </w:pPr>
            <w:del w:id="530" w:author="Autor">
              <w:r w:rsidRPr="00EB07C8" w:rsidDel="009C2099">
                <w:rPr>
                  <w:rFonts w:eastAsia="Times New Roman"/>
                  <w:szCs w:val="24"/>
                </w:rPr>
                <w:delText>Strankovanie, Triedenie</w:delText>
              </w:r>
            </w:del>
          </w:p>
          <w:p w14:paraId="2D51F9B5" w14:textId="53243E28" w:rsidR="00EB07C8" w:rsidDel="009C2099" w:rsidRDefault="00EB07C8" w:rsidP="00EB07C8">
            <w:pPr>
              <w:autoSpaceDE w:val="0"/>
              <w:autoSpaceDN w:val="0"/>
              <w:adjustRightInd w:val="0"/>
              <w:spacing w:after="1" w:line="240" w:lineRule="auto"/>
              <w:rPr>
                <w:del w:id="531" w:author="Autor"/>
                <w:rFonts w:eastAsia="Times New Roman"/>
                <w:szCs w:val="24"/>
              </w:rPr>
            </w:pPr>
          </w:p>
          <w:p w14:paraId="3E26CB9C" w14:textId="10A38E4F" w:rsidR="00EB07C8" w:rsidRPr="00EB07C8" w:rsidDel="009C2099" w:rsidRDefault="00EB07C8" w:rsidP="00EB07C8">
            <w:pPr>
              <w:autoSpaceDE w:val="0"/>
              <w:autoSpaceDN w:val="0"/>
              <w:adjustRightInd w:val="0"/>
              <w:spacing w:after="1" w:line="240" w:lineRule="auto"/>
              <w:rPr>
                <w:del w:id="532" w:author="Autor"/>
                <w:rFonts w:eastAsia="Times New Roman"/>
                <w:szCs w:val="24"/>
              </w:rPr>
            </w:pPr>
            <w:del w:id="533" w:author="Autor">
              <w:r w:rsidRPr="00EB07C8" w:rsidDel="009C2099">
                <w:rPr>
                  <w:rFonts w:eastAsia="Times New Roman"/>
                  <w:szCs w:val="24"/>
                </w:rPr>
                <w:delText>Pozn: DatumVykonania nie je zameniteľný s plánovaným dátumo</w:delText>
              </w:r>
              <w:r w:rsidDel="009C2099">
                <w:rPr>
                  <w:rFonts w:eastAsia="Times New Roman"/>
                  <w:szCs w:val="24"/>
                </w:rPr>
                <w:delText>m očkovania v zrušenom očkovaní</w:delText>
              </w:r>
            </w:del>
          </w:p>
          <w:p w14:paraId="22B40FA4" w14:textId="6D971934" w:rsidR="00EB07C8" w:rsidDel="009C2099" w:rsidRDefault="00EB07C8">
            <w:pPr>
              <w:rPr>
                <w:del w:id="534" w:author="Autor"/>
                <w:rFonts w:eastAsia="Times New Roman"/>
                <w:b/>
                <w:szCs w:val="24"/>
              </w:rPr>
            </w:pPr>
          </w:p>
          <w:p w14:paraId="2E29B578" w14:textId="473C9173" w:rsidR="00E70CBC" w:rsidDel="009C2099" w:rsidRDefault="00E70CBC">
            <w:pPr>
              <w:rPr>
                <w:del w:id="535" w:author="Autor"/>
                <w:rFonts w:eastAsia="Times New Roman"/>
                <w:szCs w:val="24"/>
              </w:rPr>
            </w:pPr>
            <w:del w:id="536" w:author="Autor">
              <w:r w:rsidDel="009C2099">
                <w:rPr>
                  <w:rFonts w:eastAsia="Times New Roman"/>
                  <w:b/>
                  <w:szCs w:val="24"/>
                </w:rPr>
                <w:delText>Výstup</w:delText>
              </w:r>
            </w:del>
          </w:p>
          <w:p w14:paraId="112397DC" w14:textId="4FA1CCA5" w:rsidR="00E70CBC" w:rsidDel="009C2099" w:rsidRDefault="00E70CBC">
            <w:pPr>
              <w:rPr>
                <w:del w:id="537" w:author="Autor"/>
                <w:rFonts w:eastAsia="Times New Roman"/>
                <w:szCs w:val="24"/>
              </w:rPr>
            </w:pPr>
            <w:del w:id="538" w:author="Autor">
              <w:r w:rsidDel="009C2099">
                <w:rPr>
                  <w:rFonts w:eastAsia="Times New Roman"/>
                  <w:i/>
                  <w:szCs w:val="24"/>
                </w:rPr>
                <w:delText>Vykonané očkovania</w:delText>
              </w:r>
            </w:del>
          </w:p>
          <w:p w14:paraId="1D858F8B" w14:textId="37BE8F0C" w:rsidR="00E70CBC" w:rsidDel="009C2099" w:rsidRDefault="00E70CBC" w:rsidP="009C3728">
            <w:pPr>
              <w:numPr>
                <w:ilvl w:val="0"/>
                <w:numId w:val="130"/>
              </w:numPr>
              <w:autoSpaceDE w:val="0"/>
              <w:autoSpaceDN w:val="0"/>
              <w:adjustRightInd w:val="0"/>
              <w:spacing w:after="1" w:line="240" w:lineRule="auto"/>
              <w:ind w:left="360" w:hanging="360"/>
              <w:rPr>
                <w:del w:id="539" w:author="Autor"/>
                <w:rFonts w:eastAsia="Times New Roman"/>
                <w:szCs w:val="24"/>
              </w:rPr>
            </w:pPr>
            <w:del w:id="540" w:author="Autor">
              <w:r w:rsidDel="009C2099">
                <w:rPr>
                  <w:rFonts w:eastAsia="Times New Roman"/>
                  <w:szCs w:val="24"/>
                </w:rPr>
                <w:delText>identifikátor záznamu vykonaného očkovania</w:delText>
              </w:r>
            </w:del>
          </w:p>
          <w:p w14:paraId="27E078F3" w14:textId="3F89FEBA" w:rsidR="00E70CBC" w:rsidDel="009C2099" w:rsidRDefault="00E70CBC" w:rsidP="009C3728">
            <w:pPr>
              <w:numPr>
                <w:ilvl w:val="0"/>
                <w:numId w:val="130"/>
              </w:numPr>
              <w:autoSpaceDE w:val="0"/>
              <w:autoSpaceDN w:val="0"/>
              <w:adjustRightInd w:val="0"/>
              <w:spacing w:after="1" w:line="240" w:lineRule="auto"/>
              <w:ind w:left="360" w:hanging="360"/>
              <w:rPr>
                <w:del w:id="541" w:author="Autor"/>
                <w:rFonts w:eastAsia="Times New Roman"/>
                <w:szCs w:val="24"/>
              </w:rPr>
            </w:pPr>
            <w:del w:id="542" w:author="Autor">
              <w:r w:rsidDel="009C2099">
                <w:rPr>
                  <w:rFonts w:eastAsia="Times New Roman"/>
                  <w:szCs w:val="24"/>
                </w:rPr>
                <w:delText>druh očkovania</w:delText>
              </w:r>
            </w:del>
          </w:p>
          <w:p w14:paraId="698CD79E" w14:textId="4B6FC2FA" w:rsidR="00E70CBC" w:rsidDel="009C2099" w:rsidRDefault="00E70CBC" w:rsidP="009C3728">
            <w:pPr>
              <w:numPr>
                <w:ilvl w:val="0"/>
                <w:numId w:val="130"/>
              </w:numPr>
              <w:autoSpaceDE w:val="0"/>
              <w:autoSpaceDN w:val="0"/>
              <w:adjustRightInd w:val="0"/>
              <w:spacing w:after="1" w:line="240" w:lineRule="auto"/>
              <w:ind w:left="360" w:hanging="360"/>
              <w:rPr>
                <w:del w:id="543" w:author="Autor"/>
                <w:rFonts w:eastAsia="Times New Roman"/>
                <w:szCs w:val="24"/>
              </w:rPr>
            </w:pPr>
            <w:del w:id="544" w:author="Autor">
              <w:r w:rsidDel="009C2099">
                <w:rPr>
                  <w:rFonts w:eastAsia="Times New Roman"/>
                  <w:szCs w:val="24"/>
                </w:rPr>
                <w:delText>typ očkovania</w:delText>
              </w:r>
            </w:del>
          </w:p>
          <w:p w14:paraId="5B38C454" w14:textId="721DC658" w:rsidR="00E70CBC" w:rsidDel="009C2099" w:rsidRDefault="00E70CBC" w:rsidP="009C3728">
            <w:pPr>
              <w:numPr>
                <w:ilvl w:val="0"/>
                <w:numId w:val="130"/>
              </w:numPr>
              <w:autoSpaceDE w:val="0"/>
              <w:autoSpaceDN w:val="0"/>
              <w:adjustRightInd w:val="0"/>
              <w:spacing w:after="1" w:line="240" w:lineRule="auto"/>
              <w:ind w:left="360" w:hanging="360"/>
              <w:rPr>
                <w:del w:id="545" w:author="Autor"/>
                <w:rFonts w:eastAsia="Times New Roman"/>
                <w:szCs w:val="24"/>
              </w:rPr>
            </w:pPr>
            <w:del w:id="546" w:author="Autor">
              <w:r w:rsidDel="009C2099">
                <w:rPr>
                  <w:rFonts w:eastAsia="Times New Roman"/>
                  <w:szCs w:val="24"/>
                </w:rPr>
                <w:delText>poznámka očkovania (nežiaduce účinky, ...)</w:delText>
              </w:r>
            </w:del>
          </w:p>
          <w:p w14:paraId="2BD0B4FE" w14:textId="242E7C5A" w:rsidR="00E70CBC" w:rsidDel="009C2099" w:rsidRDefault="00E70CBC" w:rsidP="009C3728">
            <w:pPr>
              <w:numPr>
                <w:ilvl w:val="0"/>
                <w:numId w:val="130"/>
              </w:numPr>
              <w:autoSpaceDE w:val="0"/>
              <w:autoSpaceDN w:val="0"/>
              <w:adjustRightInd w:val="0"/>
              <w:spacing w:after="1" w:line="240" w:lineRule="auto"/>
              <w:ind w:left="360" w:hanging="360"/>
              <w:rPr>
                <w:del w:id="547" w:author="Autor"/>
                <w:rFonts w:eastAsia="Times New Roman"/>
                <w:szCs w:val="24"/>
              </w:rPr>
            </w:pPr>
            <w:del w:id="548" w:author="Autor">
              <w:r w:rsidDel="009C2099">
                <w:rPr>
                  <w:rFonts w:eastAsia="Times New Roman"/>
                  <w:szCs w:val="24"/>
                </w:rPr>
                <w:delText>dátum vykonania očkovania</w:delText>
              </w:r>
            </w:del>
          </w:p>
          <w:p w14:paraId="00BC2C06" w14:textId="19348272" w:rsidR="00E70CBC" w:rsidDel="009C2099" w:rsidRDefault="00E70CBC" w:rsidP="009C3728">
            <w:pPr>
              <w:numPr>
                <w:ilvl w:val="0"/>
                <w:numId w:val="131"/>
              </w:numPr>
              <w:autoSpaceDE w:val="0"/>
              <w:autoSpaceDN w:val="0"/>
              <w:adjustRightInd w:val="0"/>
              <w:spacing w:after="1" w:line="240" w:lineRule="auto"/>
              <w:ind w:left="360" w:hanging="360"/>
              <w:rPr>
                <w:del w:id="549" w:author="Autor"/>
                <w:rFonts w:eastAsia="Times New Roman"/>
                <w:szCs w:val="24"/>
              </w:rPr>
            </w:pPr>
            <w:del w:id="550" w:author="Autor">
              <w:r w:rsidDel="009C2099">
                <w:rPr>
                  <w:rFonts w:eastAsia="Times New Roman"/>
                  <w:szCs w:val="24"/>
                </w:rPr>
                <w:delText>názov dávky očkovacej látky</w:delText>
              </w:r>
            </w:del>
          </w:p>
          <w:p w14:paraId="4DF19B0D" w14:textId="6F79D8C1" w:rsidR="00E70CBC" w:rsidDel="009C2099" w:rsidRDefault="00E70CBC" w:rsidP="009C3728">
            <w:pPr>
              <w:numPr>
                <w:ilvl w:val="0"/>
                <w:numId w:val="131"/>
              </w:numPr>
              <w:autoSpaceDE w:val="0"/>
              <w:autoSpaceDN w:val="0"/>
              <w:adjustRightInd w:val="0"/>
              <w:spacing w:after="1" w:line="240" w:lineRule="auto"/>
              <w:ind w:left="360" w:hanging="360"/>
              <w:rPr>
                <w:del w:id="551" w:author="Autor"/>
                <w:rFonts w:eastAsia="Times New Roman"/>
                <w:szCs w:val="24"/>
              </w:rPr>
            </w:pPr>
            <w:del w:id="552" w:author="Autor">
              <w:r w:rsidDel="009C2099">
                <w:rPr>
                  <w:rFonts w:eastAsia="Times New Roman"/>
                  <w:szCs w:val="24"/>
                </w:rPr>
                <w:delText>poradie dávky očkovacej látky</w:delText>
              </w:r>
            </w:del>
          </w:p>
          <w:p w14:paraId="48D61665" w14:textId="307D48BE" w:rsidR="00E70CBC" w:rsidDel="009C2099" w:rsidRDefault="00E70CBC">
            <w:pPr>
              <w:rPr>
                <w:del w:id="553" w:author="Autor"/>
                <w:rFonts w:eastAsia="Times New Roman"/>
                <w:szCs w:val="24"/>
              </w:rPr>
            </w:pPr>
          </w:p>
          <w:p w14:paraId="5825E95F" w14:textId="6391C594" w:rsidR="00E70CBC" w:rsidDel="009C2099" w:rsidRDefault="00E70CBC">
            <w:pPr>
              <w:rPr>
                <w:del w:id="554" w:author="Autor"/>
                <w:rFonts w:eastAsia="Times New Roman"/>
                <w:szCs w:val="24"/>
              </w:rPr>
            </w:pPr>
            <w:del w:id="555" w:author="Autor">
              <w:r w:rsidDel="009C2099">
                <w:rPr>
                  <w:rFonts w:eastAsia="Times New Roman"/>
                  <w:i/>
                  <w:szCs w:val="24"/>
                </w:rPr>
                <w:delText>Zrušené očkovania</w:delText>
              </w:r>
            </w:del>
          </w:p>
          <w:p w14:paraId="4176C2B2" w14:textId="0ACBF9CC" w:rsidR="00E70CBC" w:rsidDel="009C2099" w:rsidRDefault="00E70CBC" w:rsidP="009C3728">
            <w:pPr>
              <w:numPr>
                <w:ilvl w:val="0"/>
                <w:numId w:val="132"/>
              </w:numPr>
              <w:autoSpaceDE w:val="0"/>
              <w:autoSpaceDN w:val="0"/>
              <w:adjustRightInd w:val="0"/>
              <w:spacing w:after="1" w:line="240" w:lineRule="auto"/>
              <w:ind w:left="360" w:hanging="360"/>
              <w:rPr>
                <w:del w:id="556" w:author="Autor"/>
                <w:rFonts w:eastAsia="Times New Roman"/>
                <w:szCs w:val="24"/>
              </w:rPr>
            </w:pPr>
            <w:del w:id="557" w:author="Autor">
              <w:r w:rsidDel="009C2099">
                <w:rPr>
                  <w:rFonts w:eastAsia="Times New Roman"/>
                  <w:szCs w:val="24"/>
                </w:rPr>
                <w:delText>identifikátor plánovaného očkovania, ktoré sa ruší</w:delText>
              </w:r>
            </w:del>
          </w:p>
          <w:p w14:paraId="0417F0B2" w14:textId="3C3D7360" w:rsidR="00E70CBC" w:rsidDel="009C2099" w:rsidRDefault="00E70CBC" w:rsidP="009C3728">
            <w:pPr>
              <w:numPr>
                <w:ilvl w:val="0"/>
                <w:numId w:val="132"/>
              </w:numPr>
              <w:autoSpaceDE w:val="0"/>
              <w:autoSpaceDN w:val="0"/>
              <w:adjustRightInd w:val="0"/>
              <w:spacing w:after="1" w:line="240" w:lineRule="auto"/>
              <w:ind w:left="360" w:hanging="360"/>
              <w:rPr>
                <w:del w:id="558" w:author="Autor"/>
                <w:rFonts w:eastAsia="Times New Roman"/>
                <w:szCs w:val="24"/>
              </w:rPr>
            </w:pPr>
            <w:del w:id="559" w:author="Autor">
              <w:r w:rsidDel="009C2099">
                <w:rPr>
                  <w:rFonts w:eastAsia="Times New Roman"/>
                  <w:szCs w:val="24"/>
                </w:rPr>
                <w:delText>druh očkovania</w:delText>
              </w:r>
            </w:del>
          </w:p>
          <w:p w14:paraId="2579A1D3" w14:textId="73D6AF46" w:rsidR="00E70CBC" w:rsidDel="009C2099" w:rsidRDefault="00E70CBC" w:rsidP="009C3728">
            <w:pPr>
              <w:numPr>
                <w:ilvl w:val="0"/>
                <w:numId w:val="132"/>
              </w:numPr>
              <w:autoSpaceDE w:val="0"/>
              <w:autoSpaceDN w:val="0"/>
              <w:adjustRightInd w:val="0"/>
              <w:spacing w:after="1" w:line="240" w:lineRule="auto"/>
              <w:ind w:left="360" w:hanging="360"/>
              <w:rPr>
                <w:del w:id="560" w:author="Autor"/>
                <w:rFonts w:eastAsia="Times New Roman"/>
                <w:szCs w:val="24"/>
              </w:rPr>
            </w:pPr>
            <w:del w:id="561" w:author="Autor">
              <w:r w:rsidDel="009C2099">
                <w:rPr>
                  <w:rFonts w:eastAsia="Times New Roman"/>
                  <w:szCs w:val="24"/>
                </w:rPr>
                <w:delText>typ očkovania</w:delText>
              </w:r>
            </w:del>
          </w:p>
          <w:p w14:paraId="4641E83B" w14:textId="7131FD4A" w:rsidR="00E70CBC" w:rsidDel="009C2099" w:rsidRDefault="00E70CBC" w:rsidP="009C3728">
            <w:pPr>
              <w:numPr>
                <w:ilvl w:val="0"/>
                <w:numId w:val="132"/>
              </w:numPr>
              <w:autoSpaceDE w:val="0"/>
              <w:autoSpaceDN w:val="0"/>
              <w:adjustRightInd w:val="0"/>
              <w:spacing w:after="1" w:line="240" w:lineRule="auto"/>
              <w:ind w:left="360" w:hanging="360"/>
              <w:rPr>
                <w:del w:id="562" w:author="Autor"/>
                <w:rFonts w:eastAsia="Times New Roman"/>
                <w:szCs w:val="24"/>
              </w:rPr>
            </w:pPr>
            <w:del w:id="563" w:author="Autor">
              <w:r w:rsidDel="009C2099">
                <w:rPr>
                  <w:rFonts w:eastAsia="Times New Roman"/>
                  <w:szCs w:val="24"/>
                </w:rPr>
                <w:delText>dôvod zrušenia</w:delText>
              </w:r>
            </w:del>
          </w:p>
          <w:p w14:paraId="6976EB55" w14:textId="0D91685E" w:rsidR="00E70CBC" w:rsidDel="009C2099" w:rsidRDefault="00E70CBC" w:rsidP="009C3728">
            <w:pPr>
              <w:numPr>
                <w:ilvl w:val="0"/>
                <w:numId w:val="132"/>
              </w:numPr>
              <w:autoSpaceDE w:val="0"/>
              <w:autoSpaceDN w:val="0"/>
              <w:adjustRightInd w:val="0"/>
              <w:spacing w:after="1" w:line="240" w:lineRule="auto"/>
              <w:ind w:left="360" w:hanging="360"/>
              <w:rPr>
                <w:del w:id="564" w:author="Autor"/>
                <w:rFonts w:eastAsia="Times New Roman"/>
                <w:szCs w:val="24"/>
              </w:rPr>
            </w:pPr>
            <w:del w:id="565" w:author="Autor">
              <w:r w:rsidDel="009C2099">
                <w:rPr>
                  <w:rFonts w:eastAsia="Times New Roman"/>
                  <w:szCs w:val="24"/>
                </w:rPr>
                <w:delText>dátum zrušenia plánovaného očkovania</w:delText>
              </w:r>
            </w:del>
          </w:p>
          <w:p w14:paraId="122F1C29" w14:textId="04E52D1B" w:rsidR="00E70CBC" w:rsidDel="009C2099" w:rsidRDefault="00E70CBC" w:rsidP="009C3728">
            <w:pPr>
              <w:numPr>
                <w:ilvl w:val="0"/>
                <w:numId w:val="132"/>
              </w:numPr>
              <w:autoSpaceDE w:val="0"/>
              <w:autoSpaceDN w:val="0"/>
              <w:adjustRightInd w:val="0"/>
              <w:spacing w:after="1" w:line="240" w:lineRule="auto"/>
              <w:ind w:left="360" w:hanging="360"/>
              <w:rPr>
                <w:del w:id="566" w:author="Autor"/>
                <w:rFonts w:eastAsia="Times New Roman"/>
                <w:szCs w:val="24"/>
              </w:rPr>
            </w:pPr>
            <w:del w:id="567" w:author="Autor">
              <w:r w:rsidDel="009C2099">
                <w:rPr>
                  <w:rFonts w:eastAsia="Times New Roman"/>
                  <w:szCs w:val="24"/>
                </w:rPr>
                <w:delText>dátum vytvorenia záznamu</w:delText>
              </w:r>
            </w:del>
          </w:p>
          <w:p w14:paraId="3458032C" w14:textId="08D8E3E5" w:rsidR="00E70CBC" w:rsidDel="009C2099" w:rsidRDefault="00E70CBC" w:rsidP="009C3728">
            <w:pPr>
              <w:numPr>
                <w:ilvl w:val="0"/>
                <w:numId w:val="133"/>
              </w:numPr>
              <w:autoSpaceDE w:val="0"/>
              <w:autoSpaceDN w:val="0"/>
              <w:adjustRightInd w:val="0"/>
              <w:spacing w:after="1" w:line="240" w:lineRule="auto"/>
              <w:ind w:left="360" w:hanging="360"/>
              <w:rPr>
                <w:del w:id="568" w:author="Autor"/>
                <w:rFonts w:eastAsia="Times New Roman"/>
                <w:szCs w:val="24"/>
              </w:rPr>
            </w:pPr>
            <w:del w:id="569" w:author="Autor">
              <w:r w:rsidDel="009C2099">
                <w:rPr>
                  <w:rFonts w:eastAsia="Times New Roman"/>
                  <w:szCs w:val="24"/>
                </w:rPr>
                <w:delText>autor zaevidovania zrušenia očkovania</w:delText>
              </w:r>
            </w:del>
          </w:p>
          <w:p w14:paraId="2F7E8441" w14:textId="03AB7D65" w:rsidR="00E70CBC" w:rsidDel="009C2099" w:rsidRDefault="00E70CBC">
            <w:pPr>
              <w:rPr>
                <w:del w:id="570" w:author="Autor"/>
                <w:rFonts w:eastAsia="Times New Roman"/>
                <w:szCs w:val="24"/>
              </w:rPr>
            </w:pPr>
          </w:p>
          <w:p w14:paraId="23A48037" w14:textId="1EF0729B" w:rsidR="00E70CBC" w:rsidDel="009C2099" w:rsidRDefault="00E70CBC">
            <w:pPr>
              <w:rPr>
                <w:del w:id="571" w:author="Autor"/>
                <w:rFonts w:eastAsia="Times New Roman"/>
                <w:szCs w:val="24"/>
              </w:rPr>
            </w:pPr>
            <w:del w:id="572" w:author="Autor">
              <w:r w:rsidDel="009C2099">
                <w:rPr>
                  <w:rFonts w:eastAsia="Times New Roman"/>
                  <w:szCs w:val="24"/>
                </w:rPr>
                <w:delText>V prípade, že zadaným kritériám nevyhovuje žiadny záznam, služba vráti na výstupe prázdny zoznam</w:delText>
              </w:r>
            </w:del>
          </w:p>
          <w:p w14:paraId="7F44A359" w14:textId="2C59092A" w:rsidR="00E70CBC" w:rsidDel="009C2099" w:rsidRDefault="00E70CBC">
            <w:pPr>
              <w:rPr>
                <w:del w:id="573" w:author="Autor"/>
                <w:rFonts w:eastAsia="Times New Roman"/>
                <w:szCs w:val="24"/>
              </w:rPr>
            </w:pPr>
            <w:del w:id="574" w:author="Autor">
              <w:r w:rsidDel="009C2099">
                <w:rPr>
                  <w:rFonts w:eastAsia="Times New Roman"/>
                  <w:b/>
                  <w:szCs w:val="24"/>
                </w:rPr>
                <w:delText>Triedenie</w:delText>
              </w:r>
            </w:del>
          </w:p>
          <w:p w14:paraId="073B9688" w14:textId="0913A0AB" w:rsidR="00E70CBC" w:rsidDel="009C2099" w:rsidRDefault="00E70CBC" w:rsidP="009C3728">
            <w:pPr>
              <w:numPr>
                <w:ilvl w:val="0"/>
                <w:numId w:val="134"/>
              </w:numPr>
              <w:autoSpaceDE w:val="0"/>
              <w:autoSpaceDN w:val="0"/>
              <w:adjustRightInd w:val="0"/>
              <w:spacing w:after="1" w:line="240" w:lineRule="auto"/>
              <w:ind w:left="360" w:hanging="360"/>
              <w:rPr>
                <w:del w:id="575" w:author="Autor"/>
                <w:rFonts w:eastAsia="Times New Roman"/>
                <w:szCs w:val="24"/>
              </w:rPr>
            </w:pPr>
            <w:del w:id="576" w:author="Autor">
              <w:r w:rsidDel="009C2099">
                <w:rPr>
                  <w:rFonts w:eastAsia="Times New Roman"/>
                  <w:szCs w:val="24"/>
                </w:rPr>
                <w:lastRenderedPageBreak/>
                <w:delText>Očkovaciezáznamy sú zoradené podľa dátumu vytvoreniaočkovacieho záznamu (time_created), najnovšie ako prvé</w:delText>
              </w:r>
            </w:del>
          </w:p>
          <w:p w14:paraId="140A8300" w14:textId="26A27DFB" w:rsidR="00E70CBC" w:rsidDel="009C2099" w:rsidRDefault="00E70CBC" w:rsidP="009C3728">
            <w:pPr>
              <w:numPr>
                <w:ilvl w:val="0"/>
                <w:numId w:val="135"/>
              </w:numPr>
              <w:autoSpaceDE w:val="0"/>
              <w:autoSpaceDN w:val="0"/>
              <w:adjustRightInd w:val="0"/>
              <w:spacing w:after="1" w:line="240" w:lineRule="auto"/>
              <w:ind w:left="360" w:hanging="360"/>
              <w:rPr>
                <w:del w:id="577" w:author="Autor"/>
                <w:rFonts w:eastAsia="Times New Roman"/>
                <w:szCs w:val="24"/>
              </w:rPr>
            </w:pPr>
            <w:del w:id="578" w:author="Autor">
              <w:r w:rsidDel="009C2099">
                <w:rPr>
                  <w:rFonts w:eastAsia="Times New Roman"/>
                  <w:szCs w:val="24"/>
                </w:rPr>
                <w:delText>Druhy očkovania sú zotriedené podľa hodnoty CodeValue</w:delText>
              </w:r>
            </w:del>
          </w:p>
          <w:p w14:paraId="72505530" w14:textId="06C2153A" w:rsidR="00E70CBC" w:rsidDel="009C2099" w:rsidRDefault="61F0F48B" w:rsidP="61F0F48B">
            <w:pPr>
              <w:numPr>
                <w:ilvl w:val="0"/>
                <w:numId w:val="135"/>
              </w:numPr>
              <w:autoSpaceDE w:val="0"/>
              <w:autoSpaceDN w:val="0"/>
              <w:adjustRightInd w:val="0"/>
              <w:spacing w:after="1" w:line="240" w:lineRule="auto"/>
              <w:ind w:left="360" w:hanging="360"/>
              <w:rPr>
                <w:del w:id="579" w:author="Autor"/>
                <w:rFonts w:eastAsia="Times New Roman"/>
              </w:rPr>
            </w:pPr>
            <w:del w:id="580" w:author="Autor">
              <w:r w:rsidRPr="61F0F48B" w:rsidDel="009C2099">
                <w:rPr>
                  <w:rFonts w:eastAsia="Times New Roman"/>
                </w:rPr>
                <w:delText>Prípadne reakcie na očkovanie sú zoradené podľa atribútu "Dátum spozorovania" najnovšie ako prvé</w:delText>
              </w:r>
            </w:del>
          </w:p>
          <w:p w14:paraId="0EE10980" w14:textId="5EB50FA9" w:rsidR="00E70CBC" w:rsidDel="009C2099" w:rsidRDefault="00E70CBC">
            <w:pPr>
              <w:rPr>
                <w:del w:id="581" w:author="Autor"/>
                <w:rFonts w:eastAsia="Times New Roman"/>
                <w:b/>
                <w:szCs w:val="24"/>
              </w:rPr>
            </w:pPr>
          </w:p>
          <w:p w14:paraId="6A363F1A" w14:textId="5DA41B09" w:rsidR="00E70CBC" w:rsidDel="009C2099" w:rsidRDefault="00E70CBC">
            <w:pPr>
              <w:rPr>
                <w:del w:id="582" w:author="Autor"/>
                <w:rFonts w:eastAsia="Times New Roman"/>
                <w:szCs w:val="24"/>
              </w:rPr>
            </w:pPr>
            <w:del w:id="583" w:author="Autor">
              <w:r w:rsidDel="009C2099">
                <w:rPr>
                  <w:rFonts w:eastAsia="Times New Roman"/>
                  <w:b/>
                  <w:szCs w:val="24"/>
                </w:rPr>
                <w:delText>Podmienky</w:delText>
              </w:r>
            </w:del>
          </w:p>
          <w:p w14:paraId="3E1FACDA" w14:textId="5DAABCCF" w:rsidR="00E70CBC" w:rsidDel="009C2099" w:rsidRDefault="00E70CBC" w:rsidP="009C3728">
            <w:pPr>
              <w:numPr>
                <w:ilvl w:val="0"/>
                <w:numId w:val="136"/>
              </w:numPr>
              <w:autoSpaceDE w:val="0"/>
              <w:autoSpaceDN w:val="0"/>
              <w:adjustRightInd w:val="0"/>
              <w:spacing w:after="1" w:line="240" w:lineRule="auto"/>
              <w:ind w:left="360" w:hanging="360"/>
              <w:rPr>
                <w:del w:id="584" w:author="Autor"/>
                <w:rFonts w:eastAsia="Times New Roman"/>
                <w:szCs w:val="24"/>
              </w:rPr>
            </w:pPr>
            <w:del w:id="585" w:author="Autor">
              <w:r w:rsidDel="009C2099">
                <w:rPr>
                  <w:rFonts w:eastAsia="Times New Roman"/>
                  <w:szCs w:val="24"/>
                </w:rPr>
                <w:delText xml:space="preserve">daný lekár musí mať prístup k očkovacím záznamom daného pacienta. </w:delText>
              </w:r>
            </w:del>
          </w:p>
          <w:p w14:paraId="6036E9F4" w14:textId="7A1A3021" w:rsidR="00E70CBC" w:rsidDel="009C2099" w:rsidRDefault="00E70CBC">
            <w:pPr>
              <w:rPr>
                <w:del w:id="586" w:author="Autor"/>
                <w:rFonts w:eastAsia="Times New Roman"/>
                <w:szCs w:val="24"/>
              </w:rPr>
            </w:pPr>
          </w:p>
          <w:p w14:paraId="42C79B9E" w14:textId="1F50DA71" w:rsidR="00E70CBC" w:rsidDel="009C2099" w:rsidRDefault="00E70CBC">
            <w:pPr>
              <w:rPr>
                <w:del w:id="587" w:author="Autor"/>
                <w:rFonts w:eastAsia="Times New Roman"/>
                <w:szCs w:val="24"/>
              </w:rPr>
            </w:pPr>
            <w:del w:id="588" w:author="Autor">
              <w:r w:rsidDel="009C2099">
                <w:rPr>
                  <w:rFonts w:eastAsia="Times New Roman"/>
                  <w:b/>
                  <w:szCs w:val="24"/>
                  <w:u w:val="single"/>
                </w:rPr>
                <w:delText xml:space="preserve">Výnimky  </w:delText>
              </w:r>
            </w:del>
          </w:p>
          <w:p w14:paraId="7EA9CA52" w14:textId="4C8880BC" w:rsidR="00E70CBC" w:rsidDel="009C2099" w:rsidRDefault="00E70CBC" w:rsidP="009C3728">
            <w:pPr>
              <w:numPr>
                <w:ilvl w:val="0"/>
                <w:numId w:val="137"/>
              </w:numPr>
              <w:autoSpaceDE w:val="0"/>
              <w:autoSpaceDN w:val="0"/>
              <w:adjustRightInd w:val="0"/>
              <w:spacing w:after="1" w:line="240" w:lineRule="auto"/>
              <w:ind w:left="360" w:hanging="360"/>
              <w:rPr>
                <w:del w:id="589" w:author="Autor"/>
                <w:rFonts w:eastAsia="Times New Roman"/>
                <w:szCs w:val="24"/>
              </w:rPr>
            </w:pPr>
            <w:del w:id="590" w:author="Autor">
              <w:r w:rsidDel="009C2099">
                <w:rPr>
                  <w:rFonts w:eastAsia="Times New Roman"/>
                  <w:szCs w:val="24"/>
                </w:rPr>
                <w:delText>&lt;Neexistuje referencia&gt; - zadaný pacient, pre ktorého požadujeme vyhľadať očkovanie, sa v systéme nenachádza</w:delText>
              </w:r>
            </w:del>
          </w:p>
          <w:p w14:paraId="52C3A865" w14:textId="7F9AA9B2" w:rsidR="00E70CBC" w:rsidDel="009C2099" w:rsidRDefault="00E70CBC" w:rsidP="009C3728">
            <w:pPr>
              <w:numPr>
                <w:ilvl w:val="0"/>
                <w:numId w:val="137"/>
              </w:numPr>
              <w:autoSpaceDE w:val="0"/>
              <w:autoSpaceDN w:val="0"/>
              <w:adjustRightInd w:val="0"/>
              <w:spacing w:after="1" w:line="240" w:lineRule="auto"/>
              <w:ind w:left="360" w:hanging="360"/>
              <w:rPr>
                <w:del w:id="591" w:author="Autor"/>
                <w:rFonts w:eastAsia="Times New Roman"/>
                <w:szCs w:val="24"/>
              </w:rPr>
            </w:pPr>
            <w:del w:id="592" w:author="Autor">
              <w:r w:rsidDel="009C2099">
                <w:rPr>
                  <w:rFonts w:eastAsia="Times New Roman"/>
                  <w:szCs w:val="24"/>
                </w:rPr>
                <w:delText>&lt;Nepridelený consent&gt; - požadujúci lekár, nemá súhlas pacienta na sprístupnenie záznamu.</w:delText>
              </w:r>
            </w:del>
          </w:p>
          <w:p w14:paraId="3720073B" w14:textId="5486AA0C" w:rsidR="00E70CBC" w:rsidDel="009C2099" w:rsidRDefault="00E70CBC" w:rsidP="009C3728">
            <w:pPr>
              <w:numPr>
                <w:ilvl w:val="0"/>
                <w:numId w:val="137"/>
              </w:numPr>
              <w:autoSpaceDE w:val="0"/>
              <w:autoSpaceDN w:val="0"/>
              <w:adjustRightInd w:val="0"/>
              <w:spacing w:after="1" w:line="240" w:lineRule="auto"/>
              <w:ind w:left="360" w:hanging="360"/>
              <w:rPr>
                <w:del w:id="593" w:author="Autor"/>
                <w:rFonts w:eastAsia="Times New Roman"/>
                <w:szCs w:val="24"/>
              </w:rPr>
            </w:pPr>
            <w:del w:id="594" w:author="Autor">
              <w:r w:rsidDel="009C2099">
                <w:rPr>
                  <w:rFonts w:eastAsia="Times New Roman"/>
                  <w:szCs w:val="24"/>
                </w:rPr>
                <w:delText>&lt;StrankovanieMimoRozsah&gt; - Požadované stránkovanie je mimo povoleného rozsahu.</w:delText>
              </w:r>
            </w:del>
          </w:p>
          <w:p w14:paraId="62C2226C" w14:textId="4D366CB2" w:rsidR="00E70CBC" w:rsidDel="009C2099" w:rsidRDefault="00E70CBC">
            <w:pPr>
              <w:rPr>
                <w:del w:id="595" w:author="Autor"/>
                <w:szCs w:val="24"/>
              </w:rPr>
            </w:pPr>
          </w:p>
        </w:tc>
      </w:tr>
      <w:tr w:rsidR="00E70CBC" w:rsidDel="009C2099" w14:paraId="34256F8C" w14:textId="0A28AE80" w:rsidTr="61F0F48B">
        <w:trPr>
          <w:trHeight w:val="341"/>
          <w:jc w:val="center"/>
          <w:del w:id="596" w:author="Autor"/>
        </w:trPr>
        <w:tc>
          <w:tcPr>
            <w:tcW w:w="2160" w:type="dxa"/>
            <w:tcBorders>
              <w:top w:val="single" w:sz="2" w:space="0" w:color="auto"/>
              <w:left w:val="single" w:sz="2" w:space="0" w:color="auto"/>
              <w:bottom w:val="single" w:sz="2" w:space="0" w:color="auto"/>
              <w:right w:val="single" w:sz="2" w:space="0" w:color="auto"/>
            </w:tcBorders>
            <w:vAlign w:val="center"/>
          </w:tcPr>
          <w:p w14:paraId="002AD98F" w14:textId="6590E8C3" w:rsidR="00E70CBC" w:rsidDel="009C2099" w:rsidRDefault="00E70CBC">
            <w:pPr>
              <w:rPr>
                <w:del w:id="597" w:author="Autor"/>
                <w:szCs w:val="24"/>
              </w:rPr>
            </w:pPr>
            <w:del w:id="598" w:author="Autor">
              <w:r w:rsidDel="009C2099">
                <w:rPr>
                  <w:rFonts w:eastAsia="Times New Roman"/>
                  <w:szCs w:val="24"/>
                </w:rPr>
                <w:lastRenderedPageBreak/>
                <w:delText>Vstup</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06E90304" w14:textId="0AE18E9C" w:rsidR="00E70CBC" w:rsidDel="009C2099" w:rsidRDefault="00883958">
            <w:pPr>
              <w:rPr>
                <w:del w:id="599" w:author="Autor"/>
                <w:szCs w:val="24"/>
              </w:rPr>
            </w:pPr>
            <w:del w:id="600" w:author="Autor">
              <w:r w:rsidRPr="00883958" w:rsidDel="009C2099">
                <w:rPr>
                  <w:szCs w:val="24"/>
                </w:rPr>
                <w:delText>Ockovanie_Request_Response.xsd/VyhladajOckovaniaCriteria</w:delText>
              </w:r>
            </w:del>
          </w:p>
        </w:tc>
      </w:tr>
      <w:tr w:rsidR="00E70CBC" w:rsidDel="009C2099" w14:paraId="3C5FA86F" w14:textId="3BCE52FD" w:rsidTr="61F0F48B">
        <w:trPr>
          <w:trHeight w:val="341"/>
          <w:jc w:val="center"/>
          <w:del w:id="601" w:author="Autor"/>
        </w:trPr>
        <w:tc>
          <w:tcPr>
            <w:tcW w:w="2160" w:type="dxa"/>
            <w:tcBorders>
              <w:top w:val="single" w:sz="2" w:space="0" w:color="auto"/>
              <w:left w:val="single" w:sz="2" w:space="0" w:color="auto"/>
              <w:bottom w:val="single" w:sz="2" w:space="0" w:color="auto"/>
              <w:right w:val="single" w:sz="2" w:space="0" w:color="auto"/>
            </w:tcBorders>
            <w:vAlign w:val="center"/>
          </w:tcPr>
          <w:p w14:paraId="1B350D77" w14:textId="05204CAF" w:rsidR="00E70CBC" w:rsidDel="009C2099" w:rsidRDefault="00E70CBC">
            <w:pPr>
              <w:rPr>
                <w:del w:id="602" w:author="Autor"/>
                <w:szCs w:val="24"/>
              </w:rPr>
            </w:pPr>
            <w:del w:id="603" w:author="Autor">
              <w:r w:rsidDel="009C2099">
                <w:rPr>
                  <w:rFonts w:eastAsia="Times New Roman"/>
                  <w:szCs w:val="24"/>
                </w:rPr>
                <w:delText>Výstup</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5D5260FD" w14:textId="1CF345ED" w:rsidR="00E70CBC" w:rsidDel="009C2099" w:rsidRDefault="00E70CBC">
            <w:pPr>
              <w:rPr>
                <w:del w:id="604" w:author="Autor"/>
                <w:szCs w:val="24"/>
              </w:rPr>
            </w:pPr>
            <w:del w:id="605"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Element.valueOf(x070-Response)</w:delInstrText>
              </w:r>
              <w:r w:rsidDel="009C2099">
                <w:rPr>
                  <w:szCs w:val="24"/>
                </w:rPr>
                <w:fldChar w:fldCharType="separate"/>
              </w:r>
              <w:r w:rsidDel="009C2099">
                <w:rPr>
                  <w:rFonts w:eastAsia="Times New Roman"/>
                  <w:szCs w:val="24"/>
                </w:rPr>
                <w:delText>Zoznam: CEN-EN13606-SECTION.Ockovaci_zaznam.v1.adl</w:delText>
              </w:r>
              <w:r w:rsidDel="009C2099">
                <w:rPr>
                  <w:szCs w:val="24"/>
                </w:rPr>
                <w:fldChar w:fldCharType="end"/>
              </w:r>
            </w:del>
          </w:p>
        </w:tc>
      </w:tr>
      <w:tr w:rsidR="00E70CBC" w:rsidDel="009C2099" w14:paraId="0A37CE15" w14:textId="1B83AD9D" w:rsidTr="61F0F48B">
        <w:trPr>
          <w:trHeight w:val="341"/>
          <w:jc w:val="center"/>
          <w:del w:id="606" w:author="Autor"/>
        </w:trPr>
        <w:tc>
          <w:tcPr>
            <w:tcW w:w="2160" w:type="dxa"/>
            <w:tcBorders>
              <w:top w:val="single" w:sz="2" w:space="0" w:color="auto"/>
              <w:left w:val="single" w:sz="2" w:space="0" w:color="auto"/>
              <w:bottom w:val="single" w:sz="2" w:space="0" w:color="auto"/>
              <w:right w:val="single" w:sz="2" w:space="0" w:color="auto"/>
            </w:tcBorders>
            <w:vAlign w:val="center"/>
          </w:tcPr>
          <w:p w14:paraId="3CCD764D" w14:textId="7B488E17" w:rsidR="00E70CBC" w:rsidDel="009C2099" w:rsidRDefault="00E70CBC">
            <w:pPr>
              <w:rPr>
                <w:del w:id="607" w:author="Autor"/>
                <w:szCs w:val="24"/>
              </w:rPr>
            </w:pPr>
            <w:del w:id="608" w:author="Autor">
              <w:r w:rsidDel="009C2099">
                <w:rPr>
                  <w:rFonts w:eastAsia="Times New Roman"/>
                  <w:szCs w:val="24"/>
                </w:rPr>
                <w:delText>Kód stránky EZKO</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314048DB" w14:textId="4EB89D9F" w:rsidR="00E70CBC" w:rsidDel="009C2099" w:rsidRDefault="61F0F48B">
            <w:pPr>
              <w:rPr>
                <w:del w:id="609" w:author="Autor"/>
                <w:szCs w:val="24"/>
              </w:rPr>
            </w:pPr>
            <w:del w:id="610" w:author="Autor">
              <w:r w:rsidDel="009C2099">
                <w:delText>PSU (</w:delText>
              </w:r>
              <w:r w:rsidR="00E70CBC" w:rsidRPr="61F0F48B" w:rsidDel="009C2099">
                <w:fldChar w:fldCharType="begin" w:fldLock="1"/>
              </w:r>
              <w:r w:rsidR="00E70CBC" w:rsidDel="009C2099">
                <w:rPr>
                  <w:szCs w:val="24"/>
                </w:rPr>
                <w:delInstrText xml:space="preserve">MERGEFIELD </w:delInstrText>
              </w:r>
              <w:r w:rsidR="00E70CBC" w:rsidDel="009C2099">
                <w:rPr>
                  <w:rFonts w:eastAsia="Times New Roman"/>
                  <w:szCs w:val="24"/>
                </w:rPr>
                <w:delInstrText>Element.valueOf(x070-KodStrankyEZKO)</w:delInstrText>
              </w:r>
              <w:r w:rsidR="00E70CBC" w:rsidRPr="61F0F48B" w:rsidDel="009C2099">
                <w:rPr>
                  <w:szCs w:val="24"/>
                </w:rPr>
                <w:fldChar w:fldCharType="separate"/>
              </w:r>
              <w:r w:rsidR="00E70CBC" w:rsidRPr="61F0F48B" w:rsidDel="009C2099">
                <w:rPr>
                  <w:rFonts w:eastAsia="Times New Roman"/>
                </w:rPr>
                <w:delText>OPP</w:delText>
              </w:r>
              <w:r w:rsidR="00E70CBC" w:rsidRPr="61F0F48B" w:rsidDel="009C2099">
                <w:fldChar w:fldCharType="end"/>
              </w:r>
              <w:r w:rsidDel="009C2099">
                <w:delText>)</w:delText>
              </w:r>
            </w:del>
          </w:p>
        </w:tc>
      </w:tr>
    </w:tbl>
    <w:p w14:paraId="4153CE32" w14:textId="3BF2FAE9" w:rsidR="00E70CBC" w:rsidDel="009C2099" w:rsidRDefault="00E70CBC" w:rsidP="00E70CBC">
      <w:pPr>
        <w:rPr>
          <w:del w:id="611" w:author="Autor"/>
          <w:rFonts w:ascii="Times New Roman" w:eastAsia="Times New Roman" w:hAnsi="Times New Roman"/>
          <w:szCs w:val="24"/>
        </w:rPr>
      </w:pPr>
      <w:del w:id="612" w:author="Autor">
        <w:r w:rsidDel="009C2099">
          <w:rPr>
            <w:rFonts w:eastAsia="Times New Roman"/>
            <w:szCs w:val="24"/>
          </w:rPr>
          <w:delText xml:space="preserve"> </w:delText>
        </w:r>
      </w:del>
    </w:p>
    <w:bookmarkStart w:id="613" w:name="VyhladajPlanovaneOckovaniaPacienta"/>
    <w:bookmarkStart w:id="614" w:name="BKM_D6DB28DB_1C1C_4af1_8A60_5F81818795B5"/>
    <w:bookmarkEnd w:id="613"/>
    <w:bookmarkEnd w:id="614"/>
    <w:p w14:paraId="471A33C6" w14:textId="15C1E82C" w:rsidR="00E70CBC" w:rsidDel="009C2099" w:rsidRDefault="00E70CBC" w:rsidP="00E70CBC">
      <w:pPr>
        <w:pStyle w:val="Nadpis3"/>
        <w:rPr>
          <w:del w:id="615" w:author="Autor"/>
          <w:rFonts w:eastAsia="Times New Roman"/>
          <w:bCs w:val="0"/>
          <w:szCs w:val="24"/>
          <w:lang w:val="en-US"/>
        </w:rPr>
      </w:pPr>
      <w:del w:id="616" w:author="Autor">
        <w:r w:rsidDel="009C2099">
          <w:rPr>
            <w:b w:val="0"/>
            <w:bCs w:val="0"/>
            <w:sz w:val="20"/>
            <w:szCs w:val="24"/>
          </w:rPr>
          <w:fldChar w:fldCharType="begin" w:fldLock="1"/>
        </w:r>
        <w:r w:rsidDel="009C2099">
          <w:rPr>
            <w:b w:val="0"/>
            <w:bCs w:val="0"/>
            <w:sz w:val="20"/>
            <w:szCs w:val="24"/>
          </w:rPr>
          <w:delInstrText xml:space="preserve">MERGEFIELD </w:delInstrText>
        </w:r>
        <w:r w:rsidDel="009C2099">
          <w:rPr>
            <w:rFonts w:eastAsia="Times New Roman"/>
            <w:bCs w:val="0"/>
            <w:szCs w:val="24"/>
          </w:rPr>
          <w:delInstrText>Pkg.Name</w:delInstrText>
        </w:r>
        <w:r w:rsidDel="009C2099">
          <w:rPr>
            <w:b w:val="0"/>
            <w:bCs w:val="0"/>
            <w:sz w:val="20"/>
            <w:szCs w:val="24"/>
          </w:rPr>
          <w:fldChar w:fldCharType="separate"/>
        </w:r>
        <w:bookmarkStart w:id="617" w:name="_Toc19872021"/>
        <w:r w:rsidDel="009C2099">
          <w:rPr>
            <w:rFonts w:eastAsia="Times New Roman"/>
            <w:bCs w:val="0"/>
            <w:szCs w:val="24"/>
          </w:rPr>
          <w:delText>VyhladajPlanovaneOckovaniaPacienta</w:delText>
        </w:r>
        <w:bookmarkEnd w:id="617"/>
        <w:r w:rsidDel="009C2099">
          <w:rPr>
            <w:b w:val="0"/>
            <w:bCs w:val="0"/>
            <w:sz w:val="20"/>
            <w:szCs w:val="24"/>
          </w:rPr>
          <w:fldChar w:fldCharType="end"/>
        </w:r>
        <w:r w:rsidDel="009C2099">
          <w:rPr>
            <w:rFonts w:eastAsia="Times New Roman"/>
            <w:bCs w:val="0"/>
            <w:szCs w:val="24"/>
            <w:lang w:val="en-US"/>
          </w:rPr>
          <w:delText xml:space="preserve"> </w:delText>
        </w:r>
      </w:del>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rsidDel="009C2099" w14:paraId="1CAD0969" w14:textId="0F69353B" w:rsidTr="61F0F48B">
        <w:trPr>
          <w:trHeight w:val="326"/>
          <w:jc w:val="center"/>
          <w:del w:id="618" w:author="Autor"/>
        </w:trPr>
        <w:tc>
          <w:tcPr>
            <w:tcW w:w="2160" w:type="dxa"/>
            <w:tcBorders>
              <w:top w:val="single" w:sz="2" w:space="0" w:color="auto"/>
              <w:left w:val="single" w:sz="2" w:space="0" w:color="auto"/>
              <w:bottom w:val="single" w:sz="2" w:space="0" w:color="auto"/>
              <w:right w:val="single" w:sz="2" w:space="0" w:color="auto"/>
            </w:tcBorders>
            <w:vAlign w:val="center"/>
          </w:tcPr>
          <w:p w14:paraId="0C370BEF" w14:textId="26D2049F" w:rsidR="00E70CBC" w:rsidDel="009C2099" w:rsidRDefault="00E70CBC">
            <w:pPr>
              <w:rPr>
                <w:del w:id="619" w:author="Autor"/>
                <w:szCs w:val="24"/>
              </w:rPr>
            </w:pPr>
            <w:bookmarkStart w:id="620" w:name="BKM_2185D007_4B17_4277_B57B_655909D082B3"/>
            <w:bookmarkEnd w:id="620"/>
            <w:del w:id="621" w:author="Autor">
              <w:r w:rsidDel="009C2099">
                <w:rPr>
                  <w:rFonts w:eastAsia="Times New Roman"/>
                  <w:szCs w:val="24"/>
                </w:rPr>
                <w:delText>Názov služby</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36D1761D" w14:textId="1FDA2925" w:rsidR="00E70CBC" w:rsidDel="009C2099" w:rsidRDefault="00E70CBC">
            <w:pPr>
              <w:rPr>
                <w:del w:id="622" w:author="Autor"/>
                <w:szCs w:val="24"/>
              </w:rPr>
            </w:pPr>
            <w:del w:id="623"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Element.Name</w:delInstrText>
              </w:r>
              <w:r w:rsidDel="009C2099">
                <w:rPr>
                  <w:szCs w:val="24"/>
                </w:rPr>
                <w:fldChar w:fldCharType="separate"/>
              </w:r>
              <w:r w:rsidDel="009C2099">
                <w:rPr>
                  <w:rFonts w:eastAsia="Times New Roman"/>
                  <w:szCs w:val="24"/>
                </w:rPr>
                <w:delText>VyhladajPlanovaneOckovaniaPacienta</w:delText>
              </w:r>
              <w:r w:rsidDel="009C2099">
                <w:rPr>
                  <w:szCs w:val="24"/>
                </w:rPr>
                <w:fldChar w:fldCharType="end"/>
              </w:r>
            </w:del>
          </w:p>
        </w:tc>
      </w:tr>
      <w:tr w:rsidR="00E70CBC" w:rsidDel="009C2099" w14:paraId="66C06A9E" w14:textId="38491857" w:rsidTr="61F0F48B">
        <w:trPr>
          <w:trHeight w:val="340"/>
          <w:jc w:val="center"/>
          <w:del w:id="624" w:author="Autor"/>
        </w:trPr>
        <w:tc>
          <w:tcPr>
            <w:tcW w:w="2160" w:type="dxa"/>
            <w:tcBorders>
              <w:top w:val="single" w:sz="2" w:space="0" w:color="auto"/>
              <w:left w:val="single" w:sz="2" w:space="0" w:color="auto"/>
              <w:bottom w:val="single" w:sz="2" w:space="0" w:color="auto"/>
              <w:right w:val="single" w:sz="2" w:space="0" w:color="auto"/>
            </w:tcBorders>
            <w:vAlign w:val="center"/>
          </w:tcPr>
          <w:p w14:paraId="354EB093" w14:textId="5FD7E607" w:rsidR="00E70CBC" w:rsidDel="009C2099" w:rsidRDefault="00E70CBC">
            <w:pPr>
              <w:rPr>
                <w:del w:id="625" w:author="Autor"/>
                <w:szCs w:val="24"/>
              </w:rPr>
            </w:pPr>
            <w:del w:id="626" w:author="Autor">
              <w:r w:rsidDel="009C2099">
                <w:rPr>
                  <w:rFonts w:eastAsia="Times New Roman"/>
                  <w:szCs w:val="24"/>
                  <w:lang w:val="en-US"/>
                </w:rPr>
                <w:delText>Ur</w:delText>
              </w:r>
              <w:r w:rsidDel="009C2099">
                <w:rPr>
                  <w:rFonts w:eastAsia="Times New Roman"/>
                  <w:szCs w:val="24"/>
                </w:rPr>
                <w:delText>čenie</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26D8D06B" w14:textId="340ED689" w:rsidR="00E70CBC" w:rsidDel="009C2099" w:rsidRDefault="00E70CBC">
            <w:pPr>
              <w:rPr>
                <w:del w:id="627" w:author="Autor"/>
                <w:szCs w:val="24"/>
              </w:rPr>
            </w:pPr>
            <w:del w:id="628"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Element.valueOf(x070-Urcenie)</w:delInstrText>
              </w:r>
              <w:r w:rsidDel="009C2099">
                <w:rPr>
                  <w:szCs w:val="24"/>
                </w:rPr>
                <w:fldChar w:fldCharType="separate"/>
              </w:r>
              <w:r w:rsidDel="009C2099">
                <w:rPr>
                  <w:rFonts w:eastAsia="Times New Roman"/>
                  <w:szCs w:val="24"/>
                </w:rPr>
                <w:delText>IS PZS</w:delText>
              </w:r>
              <w:r w:rsidDel="009C2099">
                <w:rPr>
                  <w:szCs w:val="24"/>
                </w:rPr>
                <w:fldChar w:fldCharType="end"/>
              </w:r>
            </w:del>
          </w:p>
        </w:tc>
      </w:tr>
      <w:tr w:rsidR="00E70CBC" w:rsidDel="009C2099" w14:paraId="615DD354" w14:textId="49CD9C3A" w:rsidTr="61F0F48B">
        <w:trPr>
          <w:trHeight w:val="340"/>
          <w:jc w:val="center"/>
          <w:del w:id="629" w:author="Autor"/>
        </w:trPr>
        <w:tc>
          <w:tcPr>
            <w:tcW w:w="2160" w:type="dxa"/>
            <w:tcBorders>
              <w:top w:val="single" w:sz="2" w:space="0" w:color="auto"/>
              <w:left w:val="single" w:sz="2" w:space="0" w:color="auto"/>
              <w:bottom w:val="single" w:sz="2" w:space="0" w:color="auto"/>
              <w:right w:val="single" w:sz="2" w:space="0" w:color="auto"/>
            </w:tcBorders>
            <w:vAlign w:val="center"/>
          </w:tcPr>
          <w:p w14:paraId="7EC70FC1" w14:textId="5C4A6AF6" w:rsidR="00E70CBC" w:rsidDel="009C2099" w:rsidRDefault="00E70CBC">
            <w:pPr>
              <w:rPr>
                <w:del w:id="630" w:author="Autor"/>
                <w:szCs w:val="24"/>
              </w:rPr>
            </w:pPr>
            <w:del w:id="631" w:author="Autor">
              <w:r w:rsidDel="009C2099">
                <w:rPr>
                  <w:rFonts w:eastAsia="Times New Roman"/>
                  <w:szCs w:val="24"/>
                </w:rPr>
                <w:delText>Charakteristika</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35B44F95" w14:textId="4B02E9BC" w:rsidR="00E70CBC" w:rsidDel="009C2099" w:rsidRDefault="00E70CBC">
            <w:pPr>
              <w:rPr>
                <w:del w:id="632" w:author="Autor"/>
                <w:szCs w:val="24"/>
              </w:rPr>
            </w:pPr>
            <w:del w:id="633"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Element.valueOf(x070-Charakteristika)</w:delInstrText>
              </w:r>
              <w:r w:rsidDel="009C2099">
                <w:rPr>
                  <w:szCs w:val="24"/>
                </w:rPr>
                <w:fldChar w:fldCharType="separate"/>
              </w:r>
              <w:r w:rsidDel="009C2099">
                <w:rPr>
                  <w:rFonts w:eastAsia="Times New Roman"/>
                  <w:szCs w:val="24"/>
                </w:rPr>
                <w:delText>Služba umožní vyhľadať plán očkovania pacienta</w:delText>
              </w:r>
              <w:r w:rsidDel="009C2099">
                <w:rPr>
                  <w:szCs w:val="24"/>
                </w:rPr>
                <w:fldChar w:fldCharType="end"/>
              </w:r>
            </w:del>
          </w:p>
        </w:tc>
      </w:tr>
      <w:tr w:rsidR="00E70CBC" w:rsidDel="009C2099" w14:paraId="48EB5B8A" w14:textId="1A6DDED2" w:rsidTr="61F0F48B">
        <w:trPr>
          <w:trHeight w:val="341"/>
          <w:jc w:val="center"/>
          <w:del w:id="634" w:author="Autor"/>
        </w:trPr>
        <w:tc>
          <w:tcPr>
            <w:tcW w:w="2160" w:type="dxa"/>
            <w:tcBorders>
              <w:top w:val="single" w:sz="2" w:space="0" w:color="auto"/>
              <w:left w:val="single" w:sz="2" w:space="0" w:color="auto"/>
              <w:bottom w:val="single" w:sz="2" w:space="0" w:color="auto"/>
              <w:right w:val="single" w:sz="2" w:space="0" w:color="auto"/>
            </w:tcBorders>
            <w:vAlign w:val="center"/>
          </w:tcPr>
          <w:p w14:paraId="6781334D" w14:textId="4509721D" w:rsidR="00E70CBC" w:rsidDel="009C2099" w:rsidRDefault="00E70CBC">
            <w:pPr>
              <w:rPr>
                <w:del w:id="635" w:author="Autor"/>
                <w:szCs w:val="24"/>
              </w:rPr>
            </w:pPr>
            <w:del w:id="636" w:author="Autor">
              <w:r w:rsidDel="009C2099">
                <w:rPr>
                  <w:rFonts w:eastAsia="Times New Roman"/>
                  <w:szCs w:val="24"/>
                </w:rPr>
                <w:delText>Spôsob volania</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6299FF7D" w14:textId="6B363A77" w:rsidR="00E70CBC" w:rsidDel="009C2099" w:rsidRDefault="00E70CBC">
            <w:pPr>
              <w:rPr>
                <w:del w:id="637" w:author="Autor"/>
                <w:szCs w:val="24"/>
              </w:rPr>
            </w:pPr>
            <w:del w:id="638"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Element.valueOf(x070-SposobVolania)</w:delInstrText>
              </w:r>
              <w:r w:rsidDel="009C2099">
                <w:rPr>
                  <w:szCs w:val="24"/>
                </w:rPr>
                <w:fldChar w:fldCharType="separate"/>
              </w:r>
              <w:r w:rsidDel="009C2099">
                <w:rPr>
                  <w:rFonts w:eastAsia="Times New Roman"/>
                  <w:szCs w:val="24"/>
                </w:rPr>
                <w:delText>Synchrónny</w:delText>
              </w:r>
              <w:r w:rsidDel="009C2099">
                <w:rPr>
                  <w:szCs w:val="24"/>
                </w:rPr>
                <w:fldChar w:fldCharType="end"/>
              </w:r>
            </w:del>
          </w:p>
        </w:tc>
      </w:tr>
      <w:tr w:rsidR="00E70CBC" w:rsidDel="009C2099" w14:paraId="41CF641C" w14:textId="66F8C8CD" w:rsidTr="61F0F48B">
        <w:trPr>
          <w:trHeight w:val="341"/>
          <w:jc w:val="center"/>
          <w:del w:id="639" w:author="Autor"/>
        </w:trPr>
        <w:tc>
          <w:tcPr>
            <w:tcW w:w="2160" w:type="dxa"/>
            <w:tcBorders>
              <w:top w:val="single" w:sz="2" w:space="0" w:color="auto"/>
              <w:left w:val="single" w:sz="2" w:space="0" w:color="auto"/>
              <w:bottom w:val="single" w:sz="2" w:space="0" w:color="auto"/>
              <w:right w:val="single" w:sz="2" w:space="0" w:color="auto"/>
            </w:tcBorders>
            <w:vAlign w:val="center"/>
          </w:tcPr>
          <w:p w14:paraId="0823A403" w14:textId="072BA49B" w:rsidR="00E70CBC" w:rsidDel="009C2099" w:rsidRDefault="00E70CBC">
            <w:pPr>
              <w:rPr>
                <w:del w:id="640" w:author="Autor"/>
                <w:szCs w:val="24"/>
              </w:rPr>
            </w:pPr>
            <w:del w:id="641" w:author="Autor">
              <w:r w:rsidDel="009C2099">
                <w:rPr>
                  <w:rFonts w:eastAsia="Times New Roman"/>
                  <w:szCs w:val="24"/>
                </w:rPr>
                <w:delText>Popis</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5A57C9A0" w14:textId="2B9133EA" w:rsidR="00E70CBC" w:rsidDel="009C2099" w:rsidRDefault="00E70CBC">
            <w:pPr>
              <w:rPr>
                <w:del w:id="642" w:author="Autor"/>
                <w:rFonts w:eastAsia="Times New Roman"/>
                <w:szCs w:val="24"/>
              </w:rPr>
            </w:pPr>
            <w:del w:id="643"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Element.Notes</w:delInstrText>
              </w:r>
              <w:r w:rsidDel="009C2099">
                <w:rPr>
                  <w:szCs w:val="24"/>
                </w:rPr>
                <w:fldChar w:fldCharType="end"/>
              </w:r>
              <w:r w:rsidDel="009C2099">
                <w:rPr>
                  <w:rFonts w:eastAsia="Times New Roman"/>
                  <w:szCs w:val="24"/>
                </w:rPr>
                <w:delText>Služba vyhľadá zoznam všetkých plánovaných očkovaní pacienta bez ohľadu na to, či boli alebo neboli vykonané.</w:delText>
              </w:r>
            </w:del>
          </w:p>
          <w:p w14:paraId="74DEE45A" w14:textId="4D07CE1D" w:rsidR="00E70CBC" w:rsidDel="009C2099" w:rsidRDefault="00E70CBC">
            <w:pPr>
              <w:rPr>
                <w:del w:id="644" w:author="Autor"/>
                <w:rFonts w:eastAsia="Times New Roman"/>
                <w:szCs w:val="24"/>
              </w:rPr>
            </w:pPr>
            <w:del w:id="645" w:author="Autor">
              <w:r w:rsidDel="009C2099">
                <w:rPr>
                  <w:rFonts w:eastAsia="Times New Roman"/>
                  <w:szCs w:val="24"/>
                </w:rPr>
                <w:delText>Služba neposkytuje informáciu o tom, ktoré očkovanie bolo, a ktoré nebolo vykonané, t.j. nepáruje plán so skutočnosťou, ale iba poskytuje plán očkovaní.</w:delText>
              </w:r>
            </w:del>
          </w:p>
          <w:p w14:paraId="25EB39BF" w14:textId="70C8DC58" w:rsidR="00E70CBC" w:rsidDel="009C2099" w:rsidRDefault="00E70CBC">
            <w:pPr>
              <w:rPr>
                <w:del w:id="646" w:author="Autor"/>
                <w:rFonts w:eastAsia="Times New Roman"/>
                <w:szCs w:val="24"/>
              </w:rPr>
            </w:pPr>
            <w:del w:id="647" w:author="Autor">
              <w:r w:rsidDel="009C2099">
                <w:rPr>
                  <w:rFonts w:eastAsia="Times New Roman"/>
                  <w:szCs w:val="24"/>
                </w:rPr>
                <w:delText>Pre cyklické očkovanie je zistení ostatný dátum vykonania tohto očkovania a na základe tohto dátumu je vypočítaný termín nasledujúceho očkovania.</w:delText>
              </w:r>
            </w:del>
          </w:p>
          <w:p w14:paraId="14F2CEFD" w14:textId="4E79681D" w:rsidR="00E70CBC" w:rsidDel="009C2099" w:rsidRDefault="00E70CBC">
            <w:pPr>
              <w:rPr>
                <w:del w:id="648" w:author="Autor"/>
                <w:rFonts w:eastAsia="Times New Roman"/>
                <w:szCs w:val="24"/>
              </w:rPr>
            </w:pPr>
            <w:del w:id="649" w:author="Autor">
              <w:r w:rsidDel="009C2099">
                <w:rPr>
                  <w:rFonts w:eastAsia="Times New Roman"/>
                  <w:szCs w:val="24"/>
                </w:rPr>
                <w:delText>Postup:</w:delText>
              </w:r>
            </w:del>
          </w:p>
          <w:p w14:paraId="41FB8538" w14:textId="6D4C607C" w:rsidR="00E70CBC" w:rsidDel="009C2099" w:rsidRDefault="00E70CBC" w:rsidP="009C3728">
            <w:pPr>
              <w:numPr>
                <w:ilvl w:val="0"/>
                <w:numId w:val="138"/>
              </w:numPr>
              <w:autoSpaceDE w:val="0"/>
              <w:autoSpaceDN w:val="0"/>
              <w:adjustRightInd w:val="0"/>
              <w:spacing w:after="1" w:line="240" w:lineRule="auto"/>
              <w:ind w:left="360" w:hanging="360"/>
              <w:rPr>
                <w:del w:id="650" w:author="Autor"/>
                <w:rFonts w:eastAsia="Times New Roman"/>
                <w:szCs w:val="24"/>
              </w:rPr>
            </w:pPr>
            <w:del w:id="651" w:author="Autor">
              <w:r w:rsidDel="009C2099">
                <w:rPr>
                  <w:rFonts w:eastAsia="Times New Roman"/>
                  <w:szCs w:val="24"/>
                </w:rPr>
                <w:delText>Na základe Id pacienta služba zistí dátum jeho narodenia</w:delText>
              </w:r>
            </w:del>
          </w:p>
          <w:p w14:paraId="69328FDB" w14:textId="76041258" w:rsidR="00E70CBC" w:rsidDel="009C2099" w:rsidRDefault="00E70CBC" w:rsidP="009C3728">
            <w:pPr>
              <w:numPr>
                <w:ilvl w:val="0"/>
                <w:numId w:val="138"/>
              </w:numPr>
              <w:autoSpaceDE w:val="0"/>
              <w:autoSpaceDN w:val="0"/>
              <w:adjustRightInd w:val="0"/>
              <w:spacing w:after="1" w:line="240" w:lineRule="auto"/>
              <w:ind w:left="360" w:hanging="360"/>
              <w:rPr>
                <w:del w:id="652" w:author="Autor"/>
                <w:rFonts w:eastAsia="Times New Roman"/>
                <w:szCs w:val="24"/>
              </w:rPr>
            </w:pPr>
            <w:del w:id="653" w:author="Autor">
              <w:r w:rsidDel="009C2099">
                <w:rPr>
                  <w:rFonts w:eastAsia="Times New Roman"/>
                  <w:szCs w:val="24"/>
                </w:rPr>
                <w:delText>Na základe dátumu narodenia je z očkovacích kalendárov vytvorený zoznam povinných očkovaní podľa očkovacích kalendárov od dátumu narodenia</w:delText>
              </w:r>
            </w:del>
          </w:p>
          <w:p w14:paraId="53C5AE95" w14:textId="37AA5CC4" w:rsidR="00E70CBC" w:rsidDel="009C2099" w:rsidRDefault="00E70CBC" w:rsidP="009C3728">
            <w:pPr>
              <w:numPr>
                <w:ilvl w:val="0"/>
                <w:numId w:val="138"/>
              </w:numPr>
              <w:autoSpaceDE w:val="0"/>
              <w:autoSpaceDN w:val="0"/>
              <w:adjustRightInd w:val="0"/>
              <w:spacing w:after="1" w:line="240" w:lineRule="auto"/>
              <w:ind w:left="360" w:hanging="360"/>
              <w:rPr>
                <w:del w:id="654" w:author="Autor"/>
                <w:rFonts w:eastAsia="Times New Roman"/>
                <w:szCs w:val="24"/>
              </w:rPr>
            </w:pPr>
            <w:del w:id="655" w:author="Autor">
              <w:r w:rsidDel="009C2099">
                <w:rPr>
                  <w:rFonts w:eastAsia="Times New Roman"/>
                  <w:szCs w:val="24"/>
                </w:rPr>
                <w:delText>Pre cyklické očkovania je zistený dátum posledného záznamu o očkovaní a na základe neho je určený plán pre cyklické očkovanie</w:delText>
              </w:r>
            </w:del>
          </w:p>
          <w:p w14:paraId="61C764CA" w14:textId="1DB5A1BF" w:rsidR="00E70CBC" w:rsidDel="009C2099" w:rsidRDefault="00E70CBC">
            <w:pPr>
              <w:rPr>
                <w:del w:id="656" w:author="Autor"/>
                <w:rFonts w:eastAsia="Times New Roman"/>
                <w:szCs w:val="24"/>
              </w:rPr>
            </w:pPr>
          </w:p>
          <w:p w14:paraId="39729158" w14:textId="2A670E53" w:rsidR="00E70CBC" w:rsidDel="009C2099" w:rsidRDefault="00E70CBC">
            <w:pPr>
              <w:rPr>
                <w:del w:id="657" w:author="Autor"/>
                <w:rFonts w:eastAsia="Times New Roman"/>
                <w:szCs w:val="24"/>
              </w:rPr>
            </w:pPr>
            <w:del w:id="658" w:author="Autor">
              <w:r w:rsidDel="009C2099">
                <w:rPr>
                  <w:rFonts w:eastAsia="Times New Roman"/>
                  <w:b/>
                  <w:szCs w:val="24"/>
                </w:rPr>
                <w:delText>Vstup</w:delText>
              </w:r>
            </w:del>
          </w:p>
          <w:p w14:paraId="7B3EAF63" w14:textId="02427572" w:rsidR="00E70CBC" w:rsidDel="009C2099" w:rsidRDefault="00E70CBC" w:rsidP="009C3728">
            <w:pPr>
              <w:numPr>
                <w:ilvl w:val="0"/>
                <w:numId w:val="139"/>
              </w:numPr>
              <w:autoSpaceDE w:val="0"/>
              <w:autoSpaceDN w:val="0"/>
              <w:adjustRightInd w:val="0"/>
              <w:spacing w:after="1" w:line="240" w:lineRule="auto"/>
              <w:ind w:left="360" w:hanging="360"/>
              <w:rPr>
                <w:del w:id="659" w:author="Autor"/>
                <w:rFonts w:eastAsia="Times New Roman"/>
                <w:szCs w:val="24"/>
              </w:rPr>
            </w:pPr>
            <w:del w:id="660" w:author="Autor">
              <w:r w:rsidDel="009C2099">
                <w:rPr>
                  <w:rFonts w:eastAsia="Times New Roman"/>
                  <w:szCs w:val="24"/>
                </w:rPr>
                <w:delText>identifikátor pacienta</w:delText>
              </w:r>
            </w:del>
          </w:p>
          <w:p w14:paraId="2EDB61AD" w14:textId="4AA0544E" w:rsidR="00E70CBC" w:rsidDel="009C2099" w:rsidRDefault="00E70CBC">
            <w:pPr>
              <w:rPr>
                <w:del w:id="661" w:author="Autor"/>
                <w:rFonts w:eastAsia="Times New Roman"/>
                <w:szCs w:val="24"/>
              </w:rPr>
            </w:pPr>
          </w:p>
          <w:p w14:paraId="313EF54D" w14:textId="39937AB2" w:rsidR="00E70CBC" w:rsidDel="009C2099" w:rsidRDefault="00E70CBC">
            <w:pPr>
              <w:rPr>
                <w:del w:id="662" w:author="Autor"/>
                <w:rFonts w:eastAsia="Times New Roman"/>
                <w:szCs w:val="24"/>
              </w:rPr>
            </w:pPr>
            <w:del w:id="663" w:author="Autor">
              <w:r w:rsidDel="009C2099">
                <w:rPr>
                  <w:rFonts w:eastAsia="Times New Roman"/>
                  <w:b/>
                  <w:szCs w:val="24"/>
                </w:rPr>
                <w:delText>Výstup</w:delText>
              </w:r>
            </w:del>
          </w:p>
          <w:p w14:paraId="57556170" w14:textId="71314A8F" w:rsidR="00E70CBC" w:rsidDel="009C2099" w:rsidRDefault="00E70CBC" w:rsidP="009C3728">
            <w:pPr>
              <w:numPr>
                <w:ilvl w:val="0"/>
                <w:numId w:val="140"/>
              </w:numPr>
              <w:autoSpaceDE w:val="0"/>
              <w:autoSpaceDN w:val="0"/>
              <w:adjustRightInd w:val="0"/>
              <w:spacing w:after="1" w:line="240" w:lineRule="auto"/>
              <w:ind w:left="360" w:hanging="360"/>
              <w:rPr>
                <w:del w:id="664" w:author="Autor"/>
                <w:rFonts w:eastAsia="Times New Roman"/>
                <w:szCs w:val="24"/>
              </w:rPr>
            </w:pPr>
            <w:del w:id="665" w:author="Autor">
              <w:r w:rsidDel="009C2099">
                <w:rPr>
                  <w:rFonts w:eastAsia="Times New Roman"/>
                  <w:szCs w:val="24"/>
                </w:rPr>
                <w:delText>Služba vráti zoznam očkovaní zoradené podľa obdobia, v ktorom mali byť vykonané:</w:delText>
              </w:r>
            </w:del>
          </w:p>
          <w:p w14:paraId="0187F70F" w14:textId="7A08B9B2" w:rsidR="00E70CBC" w:rsidDel="009C2099" w:rsidRDefault="00E70CBC" w:rsidP="009C3728">
            <w:pPr>
              <w:numPr>
                <w:ilvl w:val="0"/>
                <w:numId w:val="140"/>
              </w:numPr>
              <w:autoSpaceDE w:val="0"/>
              <w:autoSpaceDN w:val="0"/>
              <w:adjustRightInd w:val="0"/>
              <w:spacing w:after="1" w:line="240" w:lineRule="auto"/>
              <w:ind w:left="360" w:hanging="360"/>
              <w:rPr>
                <w:del w:id="666" w:author="Autor"/>
                <w:rFonts w:eastAsia="Times New Roman"/>
                <w:szCs w:val="24"/>
              </w:rPr>
            </w:pPr>
            <w:del w:id="667" w:author="Autor">
              <w:r w:rsidDel="009C2099">
                <w:rPr>
                  <w:rFonts w:eastAsia="Times New Roman"/>
                  <w:szCs w:val="24"/>
                </w:rPr>
                <w:delText>Dátum kedy malo byť očkovanie vykonané, alebo dátum kedy má byť pre budúce očkovania</w:delText>
              </w:r>
            </w:del>
          </w:p>
          <w:p w14:paraId="581DA71B" w14:textId="22322E8E" w:rsidR="00E70CBC" w:rsidDel="009C2099" w:rsidRDefault="00E70CBC" w:rsidP="009C3728">
            <w:pPr>
              <w:numPr>
                <w:ilvl w:val="0"/>
                <w:numId w:val="140"/>
              </w:numPr>
              <w:autoSpaceDE w:val="0"/>
              <w:autoSpaceDN w:val="0"/>
              <w:adjustRightInd w:val="0"/>
              <w:spacing w:after="1" w:line="240" w:lineRule="auto"/>
              <w:ind w:left="360" w:hanging="360"/>
              <w:rPr>
                <w:del w:id="668" w:author="Autor"/>
                <w:rFonts w:eastAsia="Times New Roman"/>
                <w:szCs w:val="24"/>
              </w:rPr>
            </w:pPr>
            <w:del w:id="669" w:author="Autor">
              <w:r w:rsidDel="009C2099">
                <w:rPr>
                  <w:rFonts w:eastAsia="Times New Roman"/>
                  <w:szCs w:val="24"/>
                </w:rPr>
                <w:delText>Druhy očkovania, ktoré mali byť vykonané (zoznam jednotlivých očkovaní napr. Morbilli, mumps, rubeola...</w:delText>
              </w:r>
            </w:del>
          </w:p>
          <w:p w14:paraId="04A09A8B" w14:textId="3D35B43F" w:rsidR="00E70CBC" w:rsidDel="009C2099" w:rsidRDefault="00E70CBC" w:rsidP="009C3728">
            <w:pPr>
              <w:numPr>
                <w:ilvl w:val="0"/>
                <w:numId w:val="140"/>
              </w:numPr>
              <w:autoSpaceDE w:val="0"/>
              <w:autoSpaceDN w:val="0"/>
              <w:adjustRightInd w:val="0"/>
              <w:spacing w:after="1" w:line="240" w:lineRule="auto"/>
              <w:ind w:left="360" w:hanging="360"/>
              <w:rPr>
                <w:del w:id="670" w:author="Autor"/>
                <w:rFonts w:eastAsia="Times New Roman"/>
                <w:szCs w:val="24"/>
              </w:rPr>
            </w:pPr>
            <w:del w:id="671" w:author="Autor">
              <w:r w:rsidDel="009C2099">
                <w:rPr>
                  <w:rFonts w:eastAsia="Times New Roman"/>
                  <w:szCs w:val="24"/>
                </w:rPr>
                <w:delText>Typ očkovania (základné očkovanie, preočkovanie...)</w:delText>
              </w:r>
            </w:del>
          </w:p>
          <w:p w14:paraId="20557C5F" w14:textId="5050ABBA" w:rsidR="00E70CBC" w:rsidDel="009C2099" w:rsidRDefault="00E70CBC">
            <w:pPr>
              <w:rPr>
                <w:del w:id="672" w:author="Autor"/>
                <w:rFonts w:eastAsia="Times New Roman"/>
                <w:szCs w:val="24"/>
              </w:rPr>
            </w:pPr>
          </w:p>
          <w:p w14:paraId="0A9112FE" w14:textId="27A36D20" w:rsidR="00E70CBC" w:rsidDel="009C2099" w:rsidRDefault="00E70CBC">
            <w:pPr>
              <w:rPr>
                <w:del w:id="673" w:author="Autor"/>
                <w:rFonts w:eastAsia="Times New Roman"/>
                <w:szCs w:val="24"/>
              </w:rPr>
            </w:pPr>
            <w:del w:id="674" w:author="Autor">
              <w:r w:rsidDel="009C2099">
                <w:rPr>
                  <w:rFonts w:eastAsia="Times New Roman"/>
                  <w:szCs w:val="24"/>
                </w:rPr>
                <w:delText>V prípade, že zadaným kritériám nevyhovuje žiadny záznam, služba vráti na výstupe prázdny zoznam</w:delText>
              </w:r>
            </w:del>
          </w:p>
          <w:p w14:paraId="5CE82BF3" w14:textId="24CFDAF2" w:rsidR="00E70CBC" w:rsidDel="009C2099" w:rsidRDefault="00E70CBC">
            <w:pPr>
              <w:rPr>
                <w:del w:id="675" w:author="Autor"/>
                <w:rFonts w:eastAsia="Times New Roman"/>
                <w:szCs w:val="24"/>
              </w:rPr>
            </w:pPr>
            <w:del w:id="676" w:author="Autor">
              <w:r w:rsidDel="009C2099">
                <w:rPr>
                  <w:rFonts w:eastAsia="Times New Roman"/>
                  <w:b/>
                  <w:szCs w:val="24"/>
                </w:rPr>
                <w:delText>Triedenie</w:delText>
              </w:r>
            </w:del>
          </w:p>
          <w:p w14:paraId="51EAFDCA" w14:textId="4306E3BD" w:rsidR="00E70CBC" w:rsidDel="009C2099" w:rsidRDefault="00E70CBC" w:rsidP="009C3728">
            <w:pPr>
              <w:numPr>
                <w:ilvl w:val="0"/>
                <w:numId w:val="141"/>
              </w:numPr>
              <w:autoSpaceDE w:val="0"/>
              <w:autoSpaceDN w:val="0"/>
              <w:adjustRightInd w:val="0"/>
              <w:spacing w:after="1" w:line="240" w:lineRule="auto"/>
              <w:ind w:left="360" w:hanging="360"/>
              <w:rPr>
                <w:del w:id="677" w:author="Autor"/>
                <w:rFonts w:eastAsia="Times New Roman"/>
                <w:szCs w:val="24"/>
              </w:rPr>
            </w:pPr>
            <w:del w:id="678" w:author="Autor">
              <w:r w:rsidDel="009C2099">
                <w:rPr>
                  <w:rFonts w:eastAsia="Times New Roman"/>
                  <w:szCs w:val="24"/>
                </w:rPr>
                <w:delText>Plánované očkovania sú zoradené podľa atribútu "Termín", v poradí od najskoršieho dátumu</w:delText>
              </w:r>
            </w:del>
          </w:p>
          <w:p w14:paraId="3F171988" w14:textId="2A68227B" w:rsidR="00E70CBC" w:rsidDel="009C2099" w:rsidRDefault="00E70CBC" w:rsidP="009C3728">
            <w:pPr>
              <w:numPr>
                <w:ilvl w:val="0"/>
                <w:numId w:val="141"/>
              </w:numPr>
              <w:autoSpaceDE w:val="0"/>
              <w:autoSpaceDN w:val="0"/>
              <w:adjustRightInd w:val="0"/>
              <w:spacing w:after="1" w:line="240" w:lineRule="auto"/>
              <w:ind w:left="360" w:hanging="360"/>
              <w:rPr>
                <w:del w:id="679" w:author="Autor"/>
                <w:rFonts w:eastAsia="Times New Roman"/>
                <w:szCs w:val="24"/>
              </w:rPr>
            </w:pPr>
            <w:del w:id="680" w:author="Autor">
              <w:r w:rsidDel="009C2099">
                <w:rPr>
                  <w:rFonts w:eastAsia="Times New Roman"/>
                  <w:szCs w:val="24"/>
                </w:rPr>
                <w:delText>Druhy očkovania sú zotriedené podľa hodnoty CodeValue</w:delText>
              </w:r>
            </w:del>
          </w:p>
          <w:p w14:paraId="743B4680" w14:textId="77FF9B07" w:rsidR="00E70CBC" w:rsidDel="009C2099" w:rsidRDefault="00E70CBC">
            <w:pPr>
              <w:rPr>
                <w:del w:id="681" w:author="Autor"/>
                <w:rFonts w:eastAsia="Times New Roman"/>
                <w:szCs w:val="24"/>
              </w:rPr>
            </w:pPr>
          </w:p>
          <w:p w14:paraId="210CA360" w14:textId="1500B92C" w:rsidR="00E70CBC" w:rsidDel="009C2099" w:rsidRDefault="00E70CBC">
            <w:pPr>
              <w:rPr>
                <w:del w:id="682" w:author="Autor"/>
                <w:rFonts w:eastAsia="Times New Roman"/>
                <w:szCs w:val="24"/>
              </w:rPr>
            </w:pPr>
            <w:del w:id="683" w:author="Autor">
              <w:r w:rsidDel="009C2099">
                <w:rPr>
                  <w:rFonts w:eastAsia="Times New Roman"/>
                  <w:b/>
                  <w:szCs w:val="24"/>
                </w:rPr>
                <w:delText>Podmienky:</w:delText>
              </w:r>
            </w:del>
          </w:p>
          <w:p w14:paraId="7CE44B8D" w14:textId="5BE49AFA" w:rsidR="00E70CBC" w:rsidDel="009C2099" w:rsidRDefault="00E70CBC" w:rsidP="009C3728">
            <w:pPr>
              <w:numPr>
                <w:ilvl w:val="0"/>
                <w:numId w:val="142"/>
              </w:numPr>
              <w:autoSpaceDE w:val="0"/>
              <w:autoSpaceDN w:val="0"/>
              <w:adjustRightInd w:val="0"/>
              <w:spacing w:after="1" w:line="240" w:lineRule="auto"/>
              <w:ind w:left="360" w:hanging="360"/>
              <w:rPr>
                <w:del w:id="684" w:author="Autor"/>
                <w:rFonts w:eastAsia="Times New Roman"/>
                <w:szCs w:val="24"/>
              </w:rPr>
            </w:pPr>
            <w:del w:id="685" w:author="Autor">
              <w:r w:rsidDel="009C2099">
                <w:rPr>
                  <w:rFonts w:eastAsia="Times New Roman"/>
                  <w:szCs w:val="24"/>
                </w:rPr>
                <w:delText>Službu môže volať len identifikovaný a autorizovaný lekár v roli konkrétneho PZS.</w:delText>
              </w:r>
            </w:del>
          </w:p>
          <w:p w14:paraId="5D334A78" w14:textId="489B66A0" w:rsidR="00E70CBC" w:rsidDel="009C2099" w:rsidRDefault="00E70CBC" w:rsidP="009C3728">
            <w:pPr>
              <w:numPr>
                <w:ilvl w:val="0"/>
                <w:numId w:val="142"/>
              </w:numPr>
              <w:autoSpaceDE w:val="0"/>
              <w:autoSpaceDN w:val="0"/>
              <w:adjustRightInd w:val="0"/>
              <w:spacing w:after="1" w:line="240" w:lineRule="auto"/>
              <w:ind w:left="360" w:hanging="360"/>
              <w:rPr>
                <w:del w:id="686" w:author="Autor"/>
                <w:rFonts w:eastAsia="Times New Roman"/>
                <w:szCs w:val="24"/>
              </w:rPr>
            </w:pPr>
            <w:del w:id="687" w:author="Autor">
              <w:r w:rsidDel="009C2099">
                <w:rPr>
                  <w:rFonts w:eastAsia="Times New Roman"/>
                  <w:szCs w:val="24"/>
                </w:rPr>
                <w:delText>Plán je generovaný kompletne len v prípade, že v systéme sú zaevidované všetky očkovacie kalendáre od dátumu narodenia do aktuálneho dátumu.</w:delText>
              </w:r>
            </w:del>
          </w:p>
          <w:p w14:paraId="13BCCD51" w14:textId="4369A718" w:rsidR="00E70CBC" w:rsidDel="009C2099" w:rsidRDefault="00E70CBC" w:rsidP="009C3728">
            <w:pPr>
              <w:numPr>
                <w:ilvl w:val="0"/>
                <w:numId w:val="142"/>
              </w:numPr>
              <w:autoSpaceDE w:val="0"/>
              <w:autoSpaceDN w:val="0"/>
              <w:adjustRightInd w:val="0"/>
              <w:spacing w:after="1" w:line="240" w:lineRule="auto"/>
              <w:ind w:left="360" w:hanging="360"/>
              <w:rPr>
                <w:del w:id="688" w:author="Autor"/>
                <w:rFonts w:eastAsia="Times New Roman"/>
                <w:szCs w:val="24"/>
              </w:rPr>
            </w:pPr>
            <w:del w:id="689" w:author="Autor">
              <w:r w:rsidDel="009C2099">
                <w:rPr>
                  <w:rFonts w:eastAsia="Times New Roman"/>
                  <w:szCs w:val="24"/>
                </w:rPr>
                <w:delText>Výsledok je sprístupnený len pre pacienta, ktorý je súčasťou NZIS</w:delText>
              </w:r>
            </w:del>
          </w:p>
          <w:p w14:paraId="4D1D493C" w14:textId="473C244D" w:rsidR="00E70CBC" w:rsidDel="009C2099" w:rsidRDefault="00E70CBC">
            <w:pPr>
              <w:rPr>
                <w:del w:id="690" w:author="Autor"/>
                <w:rFonts w:eastAsia="Times New Roman"/>
                <w:szCs w:val="24"/>
              </w:rPr>
            </w:pPr>
          </w:p>
          <w:p w14:paraId="778F4E19" w14:textId="6B22B9A4" w:rsidR="00E70CBC" w:rsidDel="009C2099" w:rsidRDefault="00E70CBC">
            <w:pPr>
              <w:rPr>
                <w:del w:id="691" w:author="Autor"/>
                <w:rFonts w:eastAsia="Times New Roman"/>
                <w:szCs w:val="24"/>
              </w:rPr>
            </w:pPr>
            <w:del w:id="692" w:author="Autor">
              <w:r w:rsidDel="009C2099">
                <w:rPr>
                  <w:rFonts w:eastAsia="Times New Roman"/>
                  <w:b/>
                  <w:szCs w:val="24"/>
                </w:rPr>
                <w:delText>Princíp definovania plánovaných očkovaní v prípade viacerých očkovacích kalendárov v roku</w:delText>
              </w:r>
            </w:del>
          </w:p>
          <w:p w14:paraId="4FB403FA" w14:textId="4FDDDC0C" w:rsidR="00E70CBC" w:rsidDel="009C2099" w:rsidRDefault="61F0F48B" w:rsidP="61F0F48B">
            <w:pPr>
              <w:rPr>
                <w:del w:id="693" w:author="Autor"/>
                <w:rFonts w:eastAsia="Times New Roman"/>
              </w:rPr>
            </w:pPr>
            <w:del w:id="694" w:author="Autor">
              <w:r w:rsidRPr="61F0F48B" w:rsidDel="009C2099">
                <w:rPr>
                  <w:rFonts w:eastAsia="Times New Roman"/>
                </w:rPr>
                <w:delText xml:space="preserve">V prípade, že v danom roku sú definované viaceré očkovacie kalendáre, tak služba vyberie len ten očkovací kalendár, ktorý bol platný v deň narodenín daného pacienta. </w:delText>
              </w:r>
            </w:del>
          </w:p>
          <w:p w14:paraId="48096111" w14:textId="1F761D5E" w:rsidR="00E70CBC" w:rsidDel="009C2099" w:rsidRDefault="61F0F48B" w:rsidP="61F0F48B">
            <w:pPr>
              <w:rPr>
                <w:del w:id="695" w:author="Autor"/>
                <w:rFonts w:eastAsia="Times New Roman"/>
              </w:rPr>
            </w:pPr>
            <w:del w:id="696" w:author="Autor">
              <w:r w:rsidRPr="61F0F48B" w:rsidDel="009C2099">
                <w:rPr>
                  <w:rFonts w:eastAsia="Times New Roman"/>
                </w:rPr>
                <w:delText>Ak boli v roku 2010 definovane  2 očkovacie kalendáre povinných očkovaní s platnosťou 1.1.2010- 30.6.2010 a 1.7.2010 -31.12.2010 a pacient sa narodil 22.3.2010 jeho plánované očkovania boli vyhľadávané z prvého očkovacieho kalendára lebo ten bol platný v čase jeho narodenia/narodenín.</w:delText>
              </w:r>
            </w:del>
          </w:p>
          <w:p w14:paraId="12A14F31" w14:textId="7AB5B4F2" w:rsidR="00E70CBC" w:rsidDel="009C2099" w:rsidRDefault="00E70CBC">
            <w:pPr>
              <w:rPr>
                <w:del w:id="697" w:author="Autor"/>
                <w:rFonts w:eastAsia="Times New Roman"/>
                <w:szCs w:val="24"/>
              </w:rPr>
            </w:pPr>
            <w:del w:id="698" w:author="Autor">
              <w:r w:rsidDel="009C2099">
                <w:rPr>
                  <w:rFonts w:eastAsia="Times New Roman"/>
                  <w:b/>
                  <w:szCs w:val="24"/>
                  <w:u w:val="single"/>
                </w:rPr>
                <w:delText>Výnimky</w:delText>
              </w:r>
            </w:del>
          </w:p>
          <w:p w14:paraId="5167B80F" w14:textId="338FB2EB" w:rsidR="00E70CBC" w:rsidDel="009C2099" w:rsidRDefault="00E70CBC" w:rsidP="009C3728">
            <w:pPr>
              <w:numPr>
                <w:ilvl w:val="0"/>
                <w:numId w:val="143"/>
              </w:numPr>
              <w:autoSpaceDE w:val="0"/>
              <w:autoSpaceDN w:val="0"/>
              <w:adjustRightInd w:val="0"/>
              <w:spacing w:after="1" w:line="240" w:lineRule="auto"/>
              <w:ind w:left="360" w:hanging="360"/>
              <w:rPr>
                <w:del w:id="699" w:author="Autor"/>
                <w:rFonts w:eastAsia="Times New Roman"/>
                <w:szCs w:val="24"/>
              </w:rPr>
            </w:pPr>
            <w:del w:id="700" w:author="Autor">
              <w:r w:rsidDel="009C2099">
                <w:rPr>
                  <w:rFonts w:eastAsia="Times New Roman"/>
                  <w:szCs w:val="24"/>
                </w:rPr>
                <w:delText>&lt;Neexistujúca referencia&gt; - pacient, pre ktorého požadujeme vyhľadať plánované očkovania, v systéme NZIS neexistuje.</w:delText>
              </w:r>
            </w:del>
          </w:p>
          <w:p w14:paraId="130CE634" w14:textId="7EE9114D" w:rsidR="00E70CBC" w:rsidDel="009C2099" w:rsidRDefault="61F0F48B" w:rsidP="61F0F48B">
            <w:pPr>
              <w:numPr>
                <w:ilvl w:val="0"/>
                <w:numId w:val="143"/>
              </w:numPr>
              <w:autoSpaceDE w:val="0"/>
              <w:autoSpaceDN w:val="0"/>
              <w:adjustRightInd w:val="0"/>
              <w:spacing w:after="1" w:line="240" w:lineRule="auto"/>
              <w:ind w:left="360" w:hanging="360"/>
              <w:rPr>
                <w:del w:id="701" w:author="Autor"/>
                <w:rFonts w:eastAsia="Times New Roman"/>
              </w:rPr>
            </w:pPr>
            <w:del w:id="702" w:author="Autor">
              <w:r w:rsidRPr="61F0F48B" w:rsidDel="009C2099">
                <w:rPr>
                  <w:rFonts w:eastAsia="Times New Roman"/>
                </w:rPr>
                <w:delText>&lt;Nepridelený consent&gt; - požadujúci lekár, nemá súhlas pacienta na sprístupnenie záznamu.</w:delText>
              </w:r>
            </w:del>
          </w:p>
          <w:p w14:paraId="70E808B1" w14:textId="1FEF2D95" w:rsidR="00E70CBC" w:rsidDel="009C2099" w:rsidRDefault="00E70CBC" w:rsidP="009C3728">
            <w:pPr>
              <w:numPr>
                <w:ilvl w:val="0"/>
                <w:numId w:val="143"/>
              </w:numPr>
              <w:autoSpaceDE w:val="0"/>
              <w:autoSpaceDN w:val="0"/>
              <w:adjustRightInd w:val="0"/>
              <w:spacing w:after="1" w:line="240" w:lineRule="auto"/>
              <w:ind w:left="360" w:hanging="360"/>
              <w:rPr>
                <w:del w:id="703" w:author="Autor"/>
                <w:rFonts w:eastAsia="Times New Roman"/>
                <w:szCs w:val="24"/>
              </w:rPr>
            </w:pPr>
            <w:del w:id="704" w:author="Autor">
              <w:r w:rsidDel="009C2099">
                <w:rPr>
                  <w:rFonts w:eastAsia="Times New Roman"/>
                  <w:szCs w:val="24"/>
                </w:rPr>
                <w:delText>&lt; Nie je možné vyhľadať plánované očkovania pacienta z dôvodu nízkej citlivosti prístupu k záznamom. &gt;</w:delText>
              </w:r>
            </w:del>
          </w:p>
          <w:p w14:paraId="10A26A29" w14:textId="35B474FC" w:rsidR="00E70CBC" w:rsidDel="009C2099" w:rsidRDefault="00E70CBC">
            <w:pPr>
              <w:rPr>
                <w:del w:id="705" w:author="Autor"/>
                <w:szCs w:val="24"/>
              </w:rPr>
            </w:pPr>
          </w:p>
        </w:tc>
      </w:tr>
      <w:tr w:rsidR="00E70CBC" w:rsidDel="009C2099" w14:paraId="3AE1F1D1" w14:textId="1398BCD3" w:rsidTr="61F0F48B">
        <w:trPr>
          <w:trHeight w:val="341"/>
          <w:jc w:val="center"/>
          <w:del w:id="706" w:author="Autor"/>
        </w:trPr>
        <w:tc>
          <w:tcPr>
            <w:tcW w:w="2160" w:type="dxa"/>
            <w:tcBorders>
              <w:top w:val="single" w:sz="2" w:space="0" w:color="auto"/>
              <w:left w:val="single" w:sz="2" w:space="0" w:color="auto"/>
              <w:bottom w:val="single" w:sz="2" w:space="0" w:color="auto"/>
              <w:right w:val="single" w:sz="2" w:space="0" w:color="auto"/>
            </w:tcBorders>
            <w:vAlign w:val="center"/>
          </w:tcPr>
          <w:p w14:paraId="4C406F5F" w14:textId="33026DC8" w:rsidR="00E70CBC" w:rsidDel="009C2099" w:rsidRDefault="00E70CBC">
            <w:pPr>
              <w:rPr>
                <w:del w:id="707" w:author="Autor"/>
                <w:szCs w:val="24"/>
              </w:rPr>
            </w:pPr>
            <w:del w:id="708" w:author="Autor">
              <w:r w:rsidDel="009C2099">
                <w:rPr>
                  <w:rFonts w:eastAsia="Times New Roman"/>
                  <w:szCs w:val="24"/>
                </w:rPr>
                <w:lastRenderedPageBreak/>
                <w:delText>Vstup</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5EFD6A40" w14:textId="69BD05E9" w:rsidR="00E70CBC" w:rsidDel="009C2099" w:rsidRDefault="00E70CBC">
            <w:pPr>
              <w:rPr>
                <w:del w:id="709" w:author="Autor"/>
                <w:szCs w:val="24"/>
              </w:rPr>
            </w:pPr>
            <w:del w:id="710"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Element.valueOf(x070-Request)</w:delInstrText>
              </w:r>
              <w:r w:rsidDel="009C2099">
                <w:rPr>
                  <w:szCs w:val="24"/>
                </w:rPr>
                <w:fldChar w:fldCharType="separate"/>
              </w:r>
              <w:r w:rsidDel="009C2099">
                <w:rPr>
                  <w:rFonts w:eastAsia="Times New Roman"/>
                  <w:szCs w:val="24"/>
                </w:rPr>
                <w:delText>Ockovanie_Request_Response.xsd/IdentifikaciaPacienta</w:delText>
              </w:r>
              <w:r w:rsidDel="009C2099">
                <w:rPr>
                  <w:szCs w:val="24"/>
                </w:rPr>
                <w:fldChar w:fldCharType="end"/>
              </w:r>
            </w:del>
          </w:p>
        </w:tc>
      </w:tr>
      <w:tr w:rsidR="00E70CBC" w:rsidDel="009C2099" w14:paraId="3A649F9A" w14:textId="011F9714" w:rsidTr="61F0F48B">
        <w:trPr>
          <w:trHeight w:val="341"/>
          <w:jc w:val="center"/>
          <w:del w:id="711" w:author="Autor"/>
        </w:trPr>
        <w:tc>
          <w:tcPr>
            <w:tcW w:w="2160" w:type="dxa"/>
            <w:tcBorders>
              <w:top w:val="single" w:sz="2" w:space="0" w:color="auto"/>
              <w:left w:val="single" w:sz="2" w:space="0" w:color="auto"/>
              <w:bottom w:val="single" w:sz="2" w:space="0" w:color="auto"/>
              <w:right w:val="single" w:sz="2" w:space="0" w:color="auto"/>
            </w:tcBorders>
            <w:vAlign w:val="center"/>
          </w:tcPr>
          <w:p w14:paraId="0906AD3B" w14:textId="78E99FD4" w:rsidR="00E70CBC" w:rsidDel="009C2099" w:rsidRDefault="00E70CBC">
            <w:pPr>
              <w:rPr>
                <w:del w:id="712" w:author="Autor"/>
                <w:szCs w:val="24"/>
              </w:rPr>
            </w:pPr>
            <w:del w:id="713" w:author="Autor">
              <w:r w:rsidDel="009C2099">
                <w:rPr>
                  <w:rFonts w:eastAsia="Times New Roman"/>
                  <w:szCs w:val="24"/>
                </w:rPr>
                <w:delText>Výstup</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60305CCA" w14:textId="4FDD8AB8" w:rsidR="00E70CBC" w:rsidDel="009C2099" w:rsidRDefault="00E70CBC">
            <w:pPr>
              <w:rPr>
                <w:del w:id="714" w:author="Autor"/>
                <w:szCs w:val="24"/>
              </w:rPr>
            </w:pPr>
            <w:del w:id="715"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Element.valueOf(x070-Response)</w:delInstrText>
              </w:r>
              <w:r w:rsidDel="009C2099">
                <w:rPr>
                  <w:szCs w:val="24"/>
                </w:rPr>
                <w:fldChar w:fldCharType="separate"/>
              </w:r>
              <w:r w:rsidDel="009C2099">
                <w:rPr>
                  <w:rFonts w:eastAsia="Times New Roman"/>
                  <w:szCs w:val="24"/>
                </w:rPr>
                <w:delText>Ockovanie_Request_Response.xsd/PlanovaneOckovanieZoznam</w:delText>
              </w:r>
              <w:r w:rsidDel="009C2099">
                <w:rPr>
                  <w:szCs w:val="24"/>
                </w:rPr>
                <w:fldChar w:fldCharType="end"/>
              </w:r>
            </w:del>
          </w:p>
        </w:tc>
      </w:tr>
      <w:tr w:rsidR="00E70CBC" w:rsidDel="009C2099" w14:paraId="73F8B2DD" w14:textId="12438382" w:rsidTr="61F0F48B">
        <w:trPr>
          <w:trHeight w:val="341"/>
          <w:jc w:val="center"/>
          <w:del w:id="716" w:author="Autor"/>
        </w:trPr>
        <w:tc>
          <w:tcPr>
            <w:tcW w:w="2160" w:type="dxa"/>
            <w:tcBorders>
              <w:top w:val="single" w:sz="2" w:space="0" w:color="auto"/>
              <w:left w:val="single" w:sz="2" w:space="0" w:color="auto"/>
              <w:bottom w:val="single" w:sz="2" w:space="0" w:color="auto"/>
              <w:right w:val="single" w:sz="2" w:space="0" w:color="auto"/>
            </w:tcBorders>
            <w:vAlign w:val="center"/>
          </w:tcPr>
          <w:p w14:paraId="414BB834" w14:textId="22521B09" w:rsidR="00E70CBC" w:rsidDel="009C2099" w:rsidRDefault="00E70CBC">
            <w:pPr>
              <w:rPr>
                <w:del w:id="717" w:author="Autor"/>
                <w:szCs w:val="24"/>
              </w:rPr>
            </w:pPr>
            <w:del w:id="718" w:author="Autor">
              <w:r w:rsidDel="009C2099">
                <w:rPr>
                  <w:rFonts w:eastAsia="Times New Roman"/>
                  <w:szCs w:val="24"/>
                </w:rPr>
                <w:delText>Kód stránky EZKO</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10E673E4" w14:textId="71923D38" w:rsidR="00E70CBC" w:rsidDel="009C2099" w:rsidRDefault="61F0F48B">
            <w:pPr>
              <w:rPr>
                <w:del w:id="719" w:author="Autor"/>
                <w:szCs w:val="24"/>
              </w:rPr>
            </w:pPr>
            <w:del w:id="720" w:author="Autor">
              <w:r w:rsidDel="009C2099">
                <w:delText>PSU (</w:delText>
              </w:r>
              <w:r w:rsidR="00E70CBC" w:rsidRPr="61F0F48B" w:rsidDel="009C2099">
                <w:fldChar w:fldCharType="begin" w:fldLock="1"/>
              </w:r>
              <w:r w:rsidR="00E70CBC" w:rsidDel="009C2099">
                <w:rPr>
                  <w:szCs w:val="24"/>
                </w:rPr>
                <w:delInstrText xml:space="preserve">MERGEFIELD </w:delInstrText>
              </w:r>
              <w:r w:rsidR="00E70CBC" w:rsidDel="009C2099">
                <w:rPr>
                  <w:rFonts w:eastAsia="Times New Roman"/>
                  <w:szCs w:val="24"/>
                </w:rPr>
                <w:delInstrText>Element.valueOf(x070-KodStrankyEZKO)</w:delInstrText>
              </w:r>
              <w:r w:rsidR="00E70CBC" w:rsidRPr="61F0F48B" w:rsidDel="009C2099">
                <w:rPr>
                  <w:szCs w:val="24"/>
                </w:rPr>
                <w:fldChar w:fldCharType="separate"/>
              </w:r>
              <w:r w:rsidR="00E70CBC" w:rsidRPr="61F0F48B" w:rsidDel="009C2099">
                <w:rPr>
                  <w:rFonts w:eastAsia="Times New Roman"/>
                </w:rPr>
                <w:delText>OPP</w:delText>
              </w:r>
              <w:r w:rsidR="00E70CBC" w:rsidRPr="61F0F48B" w:rsidDel="009C2099">
                <w:fldChar w:fldCharType="end"/>
              </w:r>
              <w:r w:rsidDel="009C2099">
                <w:delText>)</w:delText>
              </w:r>
            </w:del>
          </w:p>
        </w:tc>
      </w:tr>
    </w:tbl>
    <w:p w14:paraId="176EFAB3" w14:textId="02AF1C92" w:rsidR="00E70CBC" w:rsidRDefault="00E70CBC" w:rsidP="00E70CBC">
      <w:pPr>
        <w:rPr>
          <w:rFonts w:ascii="Times New Roman" w:eastAsia="Times New Roman" w:hAnsi="Times New Roman"/>
          <w:szCs w:val="24"/>
        </w:rPr>
      </w:pPr>
      <w:r>
        <w:rPr>
          <w:rFonts w:eastAsia="Times New Roman"/>
          <w:szCs w:val="24"/>
        </w:rPr>
        <w:t xml:space="preserve">    </w:t>
      </w:r>
    </w:p>
    <w:p w14:paraId="1794550F" w14:textId="77777777" w:rsidR="00E70CBC" w:rsidRDefault="00E70CBC" w:rsidP="00E70CBC">
      <w:pPr>
        <w:pStyle w:val="Nadpis2"/>
        <w:rPr>
          <w:rFonts w:eastAsia="Times New Roman"/>
          <w:bCs/>
          <w:szCs w:val="24"/>
          <w:lang w:val="en-US"/>
        </w:rPr>
      </w:pPr>
      <w:r>
        <w:rPr>
          <w:b w:val="0"/>
          <w:bCs/>
          <w:sz w:val="20"/>
          <w:szCs w:val="24"/>
        </w:rPr>
        <w:lastRenderedPageBreak/>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721" w:name="_Toc19872022"/>
      <w:r>
        <w:rPr>
          <w:rFonts w:eastAsia="Times New Roman"/>
          <w:bCs/>
          <w:szCs w:val="24"/>
        </w:rPr>
        <w:t>LekarskeVysetrenie</w:t>
      </w:r>
      <w:bookmarkEnd w:id="721"/>
      <w:r>
        <w:rPr>
          <w:b w:val="0"/>
          <w:bCs/>
          <w:sz w:val="20"/>
          <w:szCs w:val="24"/>
        </w:rPr>
        <w:fldChar w:fldCharType="end"/>
      </w:r>
      <w:r>
        <w:rPr>
          <w:rFonts w:eastAsia="Times New Roman"/>
          <w:bCs/>
          <w:szCs w:val="24"/>
          <w:lang w:val="en-US"/>
        </w:rPr>
        <w:t xml:space="preserve"> </w:t>
      </w:r>
    </w:p>
    <w:p w14:paraId="1B3D4031" w14:textId="7DB5D180" w:rsidR="00E70CBC" w:rsidRPr="00897F0C" w:rsidRDefault="0083609A" w:rsidP="00974E7F">
      <w:pPr>
        <w:rPr>
          <w:rFonts w:ascii="Times New Roman" w:eastAsia="Times New Roman" w:hAnsi="Times New Roman"/>
        </w:rPr>
      </w:pPr>
      <w:r>
        <w:fldChar w:fldCharType="begin" w:fldLock="1"/>
      </w:r>
      <w:r>
        <w:rPr>
          <w:szCs w:val="24"/>
        </w:rPr>
        <w:instrText>MERGEFIELD Pkg.Notes</w:instrText>
      </w:r>
      <w:r>
        <w:rPr>
          <w:szCs w:val="24"/>
        </w:rPr>
        <w:fldChar w:fldCharType="end"/>
      </w:r>
      <w:r w:rsidR="00974E7F" w:rsidRPr="00897F0C">
        <w:rPr>
          <w:rFonts w:eastAsia="Times New Roman"/>
        </w:rPr>
        <w:t>v5</w:t>
      </w:r>
      <w:r w:rsidRPr="00897F0C">
        <w:rPr>
          <w:rFonts w:eastAsia="Times New Roman"/>
        </w:rPr>
        <w:t xml:space="preserve"> sú súčasťou nového IM pod označením </w:t>
      </w:r>
      <w:r w:rsidRPr="00A35916">
        <w:rPr>
          <w:rFonts w:eastAsia="Times New Roman"/>
          <w:b/>
          <w:bCs/>
        </w:rPr>
        <w:t>ezdravie_evysetrenie</w:t>
      </w:r>
      <w:r w:rsidRPr="00036C3F">
        <w:rPr>
          <w:rFonts w:eastAsia="Times New Roman"/>
          <w:b/>
          <w:bCs/>
        </w:rPr>
        <w:t>_IM_XXXX_vXX.docx</w:t>
      </w:r>
      <w:r w:rsidRPr="00A35916">
        <w:rPr>
          <w:rFonts w:eastAsia="Times New Roman"/>
        </w:rPr>
        <w:t xml:space="preserve">. Služby uvedené v tejto kapitole budú postupne vypnuté z dôvodu ich náhrady verziou </w:t>
      </w:r>
      <w:r w:rsidRPr="00897F0C">
        <w:rPr>
          <w:rFonts w:eastAsia="Times New Roman"/>
        </w:rPr>
        <w:t>v</w:t>
      </w:r>
      <w:r w:rsidRPr="00A35916">
        <w:rPr>
          <w:rFonts w:eastAsia="Times New Roman"/>
        </w:rPr>
        <w:t>5</w:t>
      </w:r>
      <w:r w:rsidRPr="00897F0C">
        <w:rPr>
          <w:rFonts w:eastAsia="Times New Roman"/>
        </w:rPr>
        <w:t xml:space="preserve"> a vyš</w:t>
      </w:r>
      <w:r w:rsidR="00974E7F" w:rsidRPr="00897F0C">
        <w:rPr>
          <w:rFonts w:eastAsia="Times New Roman"/>
        </w:rPr>
        <w:t>š</w:t>
      </w:r>
      <w:r w:rsidRPr="00897F0C">
        <w:rPr>
          <w:rFonts w:eastAsia="Times New Roman"/>
        </w:rPr>
        <w:t>ou.</w:t>
      </w:r>
      <w:r w:rsidR="00953CE6" w:rsidRPr="00A35916">
        <w:rPr>
          <w:rFonts w:eastAsia="Times New Roman"/>
          <w:lang w:val="en-US"/>
        </w:rPr>
        <w:t xml:space="preserve">  </w:t>
      </w:r>
      <w:r w:rsidRPr="00A35916">
        <w:rPr>
          <w:lang w:val="en-US"/>
        </w:rPr>
        <w:t>￼</w:t>
      </w:r>
      <w:bookmarkStart w:id="722" w:name="StornujZaznamOVysetreni"/>
      <w:bookmarkStart w:id="723" w:name="BKM_C55D80AE_56C9_4709_9E1D_0642703A5439"/>
      <w:bookmarkStart w:id="724" w:name="VyhladajZaznamyOVysetreniachPreZiadatela"/>
      <w:bookmarkStart w:id="725" w:name="BKM_AA6EB965_BD3D_4b33_ADD0_78E2982FA056"/>
      <w:bookmarkStart w:id="726" w:name="ZapisZaznamOVysetreni_v2"/>
      <w:bookmarkStart w:id="727" w:name="BKM_5D602CC6_DCD6_46a9_A251_6072298CFDB8"/>
      <w:bookmarkStart w:id="728" w:name="VyhladajZaznamyOVysetreniach_v2"/>
      <w:bookmarkStart w:id="729" w:name="BKM_F742824D_DFC2_442f_9D07_B8EE76CEFB79"/>
      <w:bookmarkStart w:id="730" w:name="DajZaznamOVysetreni_v2"/>
      <w:bookmarkStart w:id="731" w:name="BKM_B4B39136_C5C4_4cbb_8CDF_E89DD6758888"/>
      <w:bookmarkStart w:id="732" w:name="ZapisZaznamOVysetreni_v3"/>
      <w:bookmarkStart w:id="733" w:name="BKM_B811D618_0C75_4ff3_ADFD_7D9BFC958711"/>
      <w:bookmarkStart w:id="734" w:name="BKM_61D5F1C7_B61E_41ee_BC51_CCF297A0AA34"/>
      <w:bookmarkStart w:id="735" w:name="DajZaznamOVysetreni_v3"/>
      <w:bookmarkStart w:id="736" w:name="BKM_9489C1EA_6BF4_46bf_B00C_AF1E9354E276"/>
      <w:bookmarkStart w:id="737" w:name="BKM_A3586E8B_8F5F_4aa8_AE91_F8720F1E678B"/>
      <w:bookmarkStart w:id="738" w:name="VyhladajZaznamyOVysetreniach_v3"/>
      <w:bookmarkStart w:id="739" w:name="BKM_05419F48_E478_4b65_BAC7_03D79DB623CE"/>
      <w:bookmarkStart w:id="740" w:name="BKM_328DB0EB_773D_4e51_83EB_7AB2076F15E2"/>
      <w:bookmarkStart w:id="741" w:name="BKM_B8DB8CC2_62AA_4288_B769_98D61395C4FE"/>
      <w:bookmarkStart w:id="742" w:name="BKM_17A2AA82_3402_4bc2_B6DE_8978E277D65D"/>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r w:rsidR="00F76F24" w:rsidRPr="00A35916">
        <w:rPr>
          <w:lang w:val="en-US"/>
        </w:rPr>
        <w:t>￼</w:t>
      </w:r>
      <w:r w:rsidR="00E70CBC">
        <w:rPr>
          <w:szCs w:val="24"/>
        </w:rPr>
        <w:fldChar w:fldCharType="begin" w:fldLock="1"/>
      </w:r>
      <w:r w:rsidR="00E70CBC">
        <w:rPr>
          <w:szCs w:val="24"/>
        </w:rPr>
        <w:instrText xml:space="preserve">MERGEFIELD </w:instrText>
      </w:r>
      <w:r w:rsidR="00E70CBC">
        <w:rPr>
          <w:rFonts w:eastAsia="Times New Roman"/>
          <w:szCs w:val="24"/>
        </w:rPr>
        <w:instrText>Pkg.Notes</w:instrText>
      </w:r>
      <w:r w:rsidR="00E70CBC">
        <w:rPr>
          <w:szCs w:val="24"/>
        </w:rPr>
        <w:fldChar w:fldCharType="end"/>
      </w:r>
    </w:p>
    <w:bookmarkStart w:id="743" w:name="VyhladajZaznamyOVysetreniPreZiadatela"/>
    <w:bookmarkStart w:id="744" w:name="BKM_FF7EF4E6_AB4E_491e_95B8_B0AE0976F29C"/>
    <w:bookmarkStart w:id="745" w:name="ZapisZaznamOVysetreni"/>
    <w:bookmarkStart w:id="746" w:name="BKM_EA07756F_3268_4dcd_8512_160AD0F3BB91"/>
    <w:bookmarkStart w:id="747" w:name="VyhladajZaznamyOVysetreniach"/>
    <w:bookmarkStart w:id="748" w:name="BKM_41358543_B6F9_440f_8472_798BA59C3A03"/>
    <w:bookmarkStart w:id="749" w:name="DajZaznamOVysetreni"/>
    <w:bookmarkStart w:id="750" w:name="BKM_0E180741_561A_490b_AC01_500B770AA823"/>
    <w:bookmarkStart w:id="751" w:name="Notifikacie"/>
    <w:bookmarkEnd w:id="743"/>
    <w:bookmarkEnd w:id="744"/>
    <w:bookmarkEnd w:id="745"/>
    <w:bookmarkEnd w:id="746"/>
    <w:bookmarkEnd w:id="747"/>
    <w:bookmarkEnd w:id="748"/>
    <w:bookmarkEnd w:id="749"/>
    <w:bookmarkEnd w:id="750"/>
    <w:bookmarkEnd w:id="751"/>
    <w:p w14:paraId="601C44D5" w14:textId="77777777" w:rsidR="00E70CBC" w:rsidRDefault="00E70CBC" w:rsidP="00E70CBC">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752" w:name="_Toc19872023"/>
      <w:r>
        <w:rPr>
          <w:rFonts w:eastAsia="Times New Roman"/>
          <w:bCs/>
          <w:szCs w:val="24"/>
        </w:rPr>
        <w:t>Notifikacie</w:t>
      </w:r>
      <w:bookmarkEnd w:id="752"/>
      <w:r>
        <w:rPr>
          <w:b w:val="0"/>
          <w:bCs/>
          <w:sz w:val="20"/>
          <w:szCs w:val="24"/>
        </w:rPr>
        <w:fldChar w:fldCharType="end"/>
      </w:r>
      <w:r>
        <w:rPr>
          <w:rFonts w:eastAsia="Times New Roman"/>
          <w:bCs/>
          <w:szCs w:val="24"/>
          <w:lang w:val="en-US"/>
        </w:rPr>
        <w:t xml:space="preserve"> </w:t>
      </w:r>
    </w:p>
    <w:p w14:paraId="378997B7" w14:textId="77777777" w:rsidR="00E70CBC" w:rsidRDefault="00E70CBC" w:rsidP="00E70CBC">
      <w:pPr>
        <w:rPr>
          <w:szCs w:val="24"/>
        </w:rPr>
      </w:pPr>
      <w:r>
        <w:rPr>
          <w:szCs w:val="24"/>
        </w:rPr>
        <w:fldChar w:fldCharType="begin" w:fldLock="1"/>
      </w:r>
      <w:r>
        <w:rPr>
          <w:szCs w:val="24"/>
        </w:rPr>
        <w:instrText>MERGEFIELD Pkg.Notes</w:instrText>
      </w:r>
      <w:r>
        <w:rPr>
          <w:szCs w:val="24"/>
        </w:rPr>
        <w:fldChar w:fldCharType="end"/>
      </w:r>
      <w:r>
        <w:rPr>
          <w:rFonts w:eastAsia="Times New Roman"/>
          <w:szCs w:val="24"/>
        </w:rPr>
        <w:t>Služby pre prístup k schránke správ</w:t>
      </w:r>
    </w:p>
    <w:bookmarkStart w:id="753" w:name="DajSpravyPreZdravPracovnika"/>
    <w:bookmarkStart w:id="754" w:name="BKM_8E514D6B_DAD6_4b8b_AD1D_002080140C84"/>
    <w:bookmarkEnd w:id="753"/>
    <w:bookmarkEnd w:id="754"/>
    <w:p w14:paraId="49FD6B58"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755" w:name="_Toc19872024"/>
      <w:r>
        <w:rPr>
          <w:rFonts w:eastAsia="Times New Roman"/>
          <w:bCs w:val="0"/>
          <w:szCs w:val="24"/>
        </w:rPr>
        <w:t>DajSpravyPreZdravPracovnika</w:t>
      </w:r>
      <w:bookmarkEnd w:id="755"/>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01F0985D"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12D2DD95" w14:textId="77777777" w:rsidR="00E70CBC" w:rsidRDefault="00E70CBC">
            <w:pPr>
              <w:rPr>
                <w:szCs w:val="24"/>
              </w:rPr>
            </w:pPr>
            <w:bookmarkStart w:id="756" w:name="BKM_A26347C8_A69B_4950_8286_F282B9303835"/>
            <w:bookmarkEnd w:id="756"/>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E8B52B4"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DajSpravyPreZdravPracovnika</w:t>
            </w:r>
            <w:r>
              <w:rPr>
                <w:szCs w:val="24"/>
              </w:rPr>
              <w:fldChar w:fldCharType="end"/>
            </w:r>
          </w:p>
        </w:tc>
      </w:tr>
      <w:tr w:rsidR="00E70CBC" w14:paraId="5FF71F91"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611DA84"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75F8AC4E"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 EZK</w:t>
            </w:r>
            <w:r>
              <w:rPr>
                <w:szCs w:val="24"/>
              </w:rPr>
              <w:fldChar w:fldCharType="end"/>
            </w:r>
          </w:p>
        </w:tc>
      </w:tr>
      <w:tr w:rsidR="00E70CBC" w14:paraId="26C19944"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682D651"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0464B6B3"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vráti zoznam správ pre zdravotného pracovníka</w:t>
            </w:r>
            <w:r>
              <w:rPr>
                <w:szCs w:val="24"/>
              </w:rPr>
              <w:fldChar w:fldCharType="end"/>
            </w:r>
          </w:p>
        </w:tc>
      </w:tr>
      <w:tr w:rsidR="00E70CBC" w14:paraId="14163BC8"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C218DEE"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5E4EE78F"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E70CBC" w14:paraId="7942A639"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4003189"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679325C"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Slúži na načítanie správ zo schránky správ používateľa v IS eHealth do externého IS PSZ spolupracujúcom s IS eHealth.</w:t>
            </w:r>
          </w:p>
          <w:p w14:paraId="728DA1E0" w14:textId="77777777" w:rsidR="00E70CBC" w:rsidRDefault="00E70CBC">
            <w:pPr>
              <w:rPr>
                <w:rFonts w:eastAsia="Times New Roman"/>
                <w:szCs w:val="24"/>
              </w:rPr>
            </w:pPr>
            <w:r>
              <w:rPr>
                <w:rFonts w:eastAsia="Times New Roman"/>
                <w:szCs w:val="24"/>
              </w:rPr>
              <w:t xml:space="preserve">Platná správa je každá správa ktorej dátum odoslania je skorší ako aktuálny dátum. </w:t>
            </w:r>
          </w:p>
          <w:p w14:paraId="3E87FFE4" w14:textId="77777777" w:rsidR="00E70CBC" w:rsidRDefault="00E70CBC">
            <w:pPr>
              <w:rPr>
                <w:rFonts w:eastAsia="Times New Roman"/>
                <w:szCs w:val="24"/>
              </w:rPr>
            </w:pPr>
            <w:r>
              <w:rPr>
                <w:rFonts w:eastAsia="Times New Roman"/>
                <w:szCs w:val="24"/>
              </w:rPr>
              <w:t>Načítané správy nie sú automaticky označené ako prečítané.</w:t>
            </w:r>
          </w:p>
          <w:p w14:paraId="37F11061" w14:textId="77777777" w:rsidR="00E70CBC" w:rsidRDefault="00E70CBC">
            <w:pPr>
              <w:rPr>
                <w:rFonts w:eastAsia="Times New Roman"/>
                <w:szCs w:val="24"/>
              </w:rPr>
            </w:pPr>
            <w:r>
              <w:rPr>
                <w:rFonts w:eastAsia="Times New Roman"/>
                <w:szCs w:val="24"/>
              </w:rPr>
              <w:t xml:space="preserve">Používateľom je akákoľvek osoba registrovaná v IS eHealth. </w:t>
            </w:r>
          </w:p>
          <w:p w14:paraId="57ED4468" w14:textId="77777777" w:rsidR="00E70CBC" w:rsidRDefault="00E70CBC">
            <w:pPr>
              <w:rPr>
                <w:rFonts w:eastAsia="Times New Roman"/>
                <w:szCs w:val="24"/>
              </w:rPr>
            </w:pPr>
            <w:r>
              <w:rPr>
                <w:rFonts w:eastAsia="Times New Roman"/>
                <w:b/>
                <w:szCs w:val="24"/>
              </w:rPr>
              <w:t>Vstup</w:t>
            </w:r>
          </w:p>
          <w:p w14:paraId="44663A06" w14:textId="77777777" w:rsidR="00E70CBC" w:rsidRDefault="00E70CBC" w:rsidP="009C3728">
            <w:pPr>
              <w:numPr>
                <w:ilvl w:val="0"/>
                <w:numId w:val="144"/>
              </w:numPr>
              <w:autoSpaceDE w:val="0"/>
              <w:autoSpaceDN w:val="0"/>
              <w:adjustRightInd w:val="0"/>
              <w:spacing w:after="1" w:line="240" w:lineRule="auto"/>
              <w:ind w:left="360" w:hanging="360"/>
              <w:rPr>
                <w:rFonts w:eastAsia="Times New Roman"/>
                <w:szCs w:val="24"/>
              </w:rPr>
            </w:pPr>
            <w:r>
              <w:rPr>
                <w:rFonts w:eastAsia="Times New Roman"/>
                <w:szCs w:val="24"/>
              </w:rPr>
              <w:t>Dátum a čas prijatia Od a Do</w:t>
            </w:r>
          </w:p>
          <w:p w14:paraId="20CCD5C4" w14:textId="77777777" w:rsidR="00E70CBC" w:rsidRDefault="00E70CBC" w:rsidP="009C3728">
            <w:pPr>
              <w:numPr>
                <w:ilvl w:val="0"/>
                <w:numId w:val="144"/>
              </w:numPr>
              <w:autoSpaceDE w:val="0"/>
              <w:autoSpaceDN w:val="0"/>
              <w:adjustRightInd w:val="0"/>
              <w:spacing w:after="1" w:line="240" w:lineRule="auto"/>
              <w:ind w:left="360" w:hanging="360"/>
              <w:rPr>
                <w:rFonts w:eastAsia="Times New Roman"/>
                <w:szCs w:val="24"/>
              </w:rPr>
            </w:pPr>
            <w:r>
              <w:rPr>
                <w:rFonts w:eastAsia="Times New Roman"/>
                <w:szCs w:val="24"/>
              </w:rPr>
              <w:t>Stav prečítania (všetky správy - default - zobrazia sa všetky správy , neprečítané - zobrazia sa len neprečítané správy, prečítané - zobrazia sa len prečítané správy)</w:t>
            </w:r>
          </w:p>
          <w:p w14:paraId="6D319505" w14:textId="77777777" w:rsidR="00E70CBC" w:rsidRDefault="00E70CBC">
            <w:pPr>
              <w:rPr>
                <w:rFonts w:eastAsia="Times New Roman"/>
                <w:szCs w:val="24"/>
              </w:rPr>
            </w:pPr>
          </w:p>
          <w:p w14:paraId="222ED256" w14:textId="77777777" w:rsidR="00E70CBC" w:rsidRDefault="00E70CBC">
            <w:pPr>
              <w:rPr>
                <w:rFonts w:eastAsia="Times New Roman"/>
                <w:szCs w:val="24"/>
              </w:rPr>
            </w:pPr>
            <w:r>
              <w:rPr>
                <w:rFonts w:eastAsia="Times New Roman"/>
                <w:b/>
                <w:szCs w:val="24"/>
              </w:rPr>
              <w:t>Výstup</w:t>
            </w:r>
          </w:p>
          <w:p w14:paraId="7947E7E8" w14:textId="77777777" w:rsidR="00E70CBC" w:rsidRDefault="00E70CBC" w:rsidP="009C3728">
            <w:pPr>
              <w:numPr>
                <w:ilvl w:val="0"/>
                <w:numId w:val="145"/>
              </w:numPr>
              <w:autoSpaceDE w:val="0"/>
              <w:autoSpaceDN w:val="0"/>
              <w:adjustRightInd w:val="0"/>
              <w:spacing w:after="1" w:line="240" w:lineRule="auto"/>
              <w:ind w:left="360" w:hanging="360"/>
              <w:rPr>
                <w:rFonts w:eastAsia="Times New Roman"/>
                <w:szCs w:val="24"/>
              </w:rPr>
            </w:pPr>
            <w:r>
              <w:rPr>
                <w:rFonts w:eastAsia="Times New Roman"/>
                <w:szCs w:val="24"/>
              </w:rPr>
              <w:t>zoznam platných správ s atribútmi:</w:t>
            </w:r>
          </w:p>
          <w:p w14:paraId="5698B819" w14:textId="77777777" w:rsidR="00E70CBC" w:rsidRDefault="00E70CBC">
            <w:pPr>
              <w:rPr>
                <w:rFonts w:eastAsia="Times New Roman"/>
                <w:szCs w:val="24"/>
              </w:rPr>
            </w:pPr>
            <w:r>
              <w:rPr>
                <w:rFonts w:eastAsia="Times New Roman"/>
                <w:szCs w:val="24"/>
              </w:rPr>
              <w:t>- odosielateľ</w:t>
            </w:r>
          </w:p>
          <w:p w14:paraId="3BDB8AFF" w14:textId="77777777" w:rsidR="00E70CBC" w:rsidRDefault="00E70CBC">
            <w:pPr>
              <w:rPr>
                <w:rFonts w:eastAsia="Times New Roman"/>
                <w:szCs w:val="24"/>
              </w:rPr>
            </w:pPr>
            <w:r>
              <w:rPr>
                <w:rFonts w:eastAsia="Times New Roman"/>
                <w:szCs w:val="24"/>
              </w:rPr>
              <w:t>- príjemca správy</w:t>
            </w:r>
          </w:p>
          <w:p w14:paraId="70703266" w14:textId="77777777" w:rsidR="00E70CBC" w:rsidRDefault="00E70CBC">
            <w:pPr>
              <w:rPr>
                <w:rFonts w:eastAsia="Times New Roman"/>
                <w:szCs w:val="24"/>
              </w:rPr>
            </w:pPr>
            <w:r>
              <w:rPr>
                <w:rFonts w:eastAsia="Times New Roman"/>
                <w:szCs w:val="24"/>
              </w:rPr>
              <w:t>- predmet správy</w:t>
            </w:r>
          </w:p>
          <w:p w14:paraId="1B4A6420" w14:textId="77777777" w:rsidR="00E70CBC" w:rsidRDefault="00E70CBC">
            <w:pPr>
              <w:rPr>
                <w:rFonts w:eastAsia="Times New Roman"/>
                <w:szCs w:val="24"/>
              </w:rPr>
            </w:pPr>
            <w:r>
              <w:rPr>
                <w:rFonts w:eastAsia="Times New Roman"/>
                <w:szCs w:val="24"/>
              </w:rPr>
              <w:t>- telo správy</w:t>
            </w:r>
          </w:p>
          <w:p w14:paraId="0FEFD6DA" w14:textId="77777777" w:rsidR="00E70CBC" w:rsidRDefault="00E70CBC">
            <w:pPr>
              <w:rPr>
                <w:rFonts w:eastAsia="Times New Roman"/>
                <w:szCs w:val="24"/>
              </w:rPr>
            </w:pPr>
            <w:r>
              <w:rPr>
                <w:rFonts w:eastAsia="Times New Roman"/>
                <w:szCs w:val="24"/>
              </w:rPr>
              <w:t>- čas odoslania správy</w:t>
            </w:r>
          </w:p>
          <w:p w14:paraId="7F1217A6" w14:textId="77777777" w:rsidR="00E70CBC" w:rsidRDefault="00E70CBC">
            <w:pPr>
              <w:rPr>
                <w:rFonts w:eastAsia="Times New Roman"/>
                <w:szCs w:val="24"/>
              </w:rPr>
            </w:pPr>
            <w:r>
              <w:rPr>
                <w:rFonts w:eastAsia="Times New Roman"/>
                <w:szCs w:val="24"/>
              </w:rPr>
              <w:t>- čas prečítania správy</w:t>
            </w:r>
          </w:p>
          <w:p w14:paraId="74222CD1" w14:textId="77777777" w:rsidR="00E70CBC" w:rsidRDefault="00E70CBC">
            <w:pPr>
              <w:rPr>
                <w:rFonts w:eastAsia="Times New Roman"/>
                <w:szCs w:val="24"/>
              </w:rPr>
            </w:pPr>
            <w:r>
              <w:rPr>
                <w:rFonts w:eastAsia="Times New Roman"/>
                <w:b/>
                <w:szCs w:val="24"/>
              </w:rPr>
              <w:t>Triedenie</w:t>
            </w:r>
          </w:p>
          <w:p w14:paraId="5E1E5552" w14:textId="77777777" w:rsidR="00E70CBC" w:rsidRDefault="00E70CBC" w:rsidP="009C3728">
            <w:pPr>
              <w:numPr>
                <w:ilvl w:val="0"/>
                <w:numId w:val="146"/>
              </w:numPr>
              <w:autoSpaceDE w:val="0"/>
              <w:autoSpaceDN w:val="0"/>
              <w:adjustRightInd w:val="0"/>
              <w:spacing w:after="1" w:line="240" w:lineRule="auto"/>
              <w:ind w:left="360" w:hanging="360"/>
              <w:rPr>
                <w:rFonts w:eastAsia="Times New Roman"/>
                <w:szCs w:val="24"/>
              </w:rPr>
            </w:pPr>
            <w:r>
              <w:rPr>
                <w:rFonts w:eastAsia="Times New Roman"/>
                <w:szCs w:val="24"/>
              </w:rPr>
              <w:t>Správy pre zdrav. pracovníka sú zoradené podľa atribútu "DatumPrijatia", najnovšie ako prvé</w:t>
            </w:r>
          </w:p>
          <w:p w14:paraId="4CBC0D52" w14:textId="77777777" w:rsidR="00E70CBC" w:rsidRDefault="00E70CBC">
            <w:pPr>
              <w:rPr>
                <w:rFonts w:eastAsia="Times New Roman"/>
                <w:szCs w:val="24"/>
              </w:rPr>
            </w:pPr>
          </w:p>
          <w:p w14:paraId="6557D728" w14:textId="77777777" w:rsidR="00E70CBC" w:rsidRDefault="00E70CBC">
            <w:pPr>
              <w:rPr>
                <w:rFonts w:eastAsia="Times New Roman"/>
                <w:szCs w:val="24"/>
              </w:rPr>
            </w:pPr>
            <w:r>
              <w:rPr>
                <w:rFonts w:eastAsia="Times New Roman"/>
                <w:b/>
                <w:szCs w:val="24"/>
              </w:rPr>
              <w:t>Podmienka</w:t>
            </w:r>
          </w:p>
          <w:p w14:paraId="75E60799" w14:textId="77777777" w:rsidR="00E70CBC" w:rsidRDefault="00E70CBC" w:rsidP="009C3728">
            <w:pPr>
              <w:numPr>
                <w:ilvl w:val="0"/>
                <w:numId w:val="147"/>
              </w:numPr>
              <w:autoSpaceDE w:val="0"/>
              <w:autoSpaceDN w:val="0"/>
              <w:adjustRightInd w:val="0"/>
              <w:spacing w:after="1" w:line="240" w:lineRule="auto"/>
              <w:ind w:left="360" w:hanging="360"/>
              <w:rPr>
                <w:rFonts w:eastAsia="Times New Roman"/>
                <w:szCs w:val="24"/>
              </w:rPr>
            </w:pPr>
            <w:r>
              <w:rPr>
                <w:rFonts w:eastAsia="Times New Roman"/>
                <w:szCs w:val="24"/>
              </w:rPr>
              <w:t>Identifikovaný používateľ IS eHealth.</w:t>
            </w:r>
          </w:p>
          <w:p w14:paraId="14BE7245" w14:textId="77777777" w:rsidR="00E70CBC" w:rsidRDefault="00E70CBC">
            <w:pPr>
              <w:rPr>
                <w:rFonts w:eastAsia="Times New Roman"/>
                <w:szCs w:val="24"/>
              </w:rPr>
            </w:pPr>
          </w:p>
          <w:p w14:paraId="693273F1" w14:textId="77777777" w:rsidR="00E70CBC" w:rsidRDefault="00E70CBC">
            <w:pPr>
              <w:rPr>
                <w:rFonts w:eastAsia="Times New Roman"/>
                <w:szCs w:val="24"/>
              </w:rPr>
            </w:pPr>
            <w:r>
              <w:rPr>
                <w:rFonts w:eastAsia="Times New Roman"/>
                <w:b/>
                <w:szCs w:val="24"/>
                <w:u w:val="single"/>
              </w:rPr>
              <w:t>Výnimky</w:t>
            </w:r>
          </w:p>
          <w:p w14:paraId="4F96CB34" w14:textId="0B300350" w:rsidR="00E70CBC" w:rsidRDefault="61F0F48B" w:rsidP="61F0F48B">
            <w:pPr>
              <w:numPr>
                <w:ilvl w:val="0"/>
                <w:numId w:val="148"/>
              </w:numPr>
              <w:autoSpaceDE w:val="0"/>
              <w:autoSpaceDN w:val="0"/>
              <w:adjustRightInd w:val="0"/>
              <w:spacing w:after="1" w:line="240" w:lineRule="auto"/>
              <w:ind w:left="360" w:hanging="360"/>
              <w:rPr>
                <w:rFonts w:eastAsia="Times New Roman"/>
              </w:rPr>
            </w:pPr>
            <w:r w:rsidRPr="61F0F48B">
              <w:rPr>
                <w:rFonts w:eastAsia="Times New Roman"/>
              </w:rPr>
              <w:t xml:space="preserve">&lt;Chybný vstup&gt; - odkaz na daný objekt neexistuje, nie je vyplnený povinný atribút alebo vyplnené hodnoty atribútov sú mimo povolený interval (datumOd, datumDo) </w:t>
            </w:r>
          </w:p>
          <w:p w14:paraId="66FE5DE2" w14:textId="77777777" w:rsidR="00E70CBC" w:rsidRDefault="00E70CBC" w:rsidP="009C3728">
            <w:pPr>
              <w:numPr>
                <w:ilvl w:val="0"/>
                <w:numId w:val="148"/>
              </w:numPr>
              <w:autoSpaceDE w:val="0"/>
              <w:autoSpaceDN w:val="0"/>
              <w:adjustRightInd w:val="0"/>
              <w:spacing w:after="1" w:line="240" w:lineRule="auto"/>
              <w:ind w:left="360" w:hanging="360"/>
              <w:rPr>
                <w:rFonts w:eastAsia="Times New Roman"/>
                <w:szCs w:val="24"/>
              </w:rPr>
            </w:pPr>
            <w:r>
              <w:rPr>
                <w:rFonts w:eastAsia="Times New Roman"/>
                <w:szCs w:val="24"/>
              </w:rPr>
              <w:t>&lt;Neexistujúca referencia&gt; - neexistuje referencia na objekt ZdravPracovnik</w:t>
            </w:r>
          </w:p>
          <w:p w14:paraId="476498B1" w14:textId="77777777" w:rsidR="00E70CBC" w:rsidRDefault="00E70CBC">
            <w:pPr>
              <w:rPr>
                <w:szCs w:val="24"/>
              </w:rPr>
            </w:pPr>
          </w:p>
        </w:tc>
      </w:tr>
      <w:tr w:rsidR="00E70CBC" w14:paraId="3D12FA2A"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CEFD671" w14:textId="77777777" w:rsidR="00E70CBC" w:rsidRDefault="00E70CBC">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680258BB"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Notifikacie_Request_Response.xsd/SpravyCriteria</w:t>
            </w:r>
            <w:r>
              <w:rPr>
                <w:szCs w:val="24"/>
              </w:rPr>
              <w:fldChar w:fldCharType="end"/>
            </w:r>
          </w:p>
        </w:tc>
      </w:tr>
      <w:tr w:rsidR="00E70CBC" w14:paraId="4A23EF89"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C13FD3E"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45E70126"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Notifikacie_Request_Response.xsd/SpravyZoznam</w:t>
            </w:r>
            <w:r>
              <w:rPr>
                <w:szCs w:val="24"/>
              </w:rPr>
              <w:fldChar w:fldCharType="end"/>
            </w:r>
          </w:p>
        </w:tc>
      </w:tr>
    </w:tbl>
    <w:p w14:paraId="605C6266" w14:textId="4A3DBE12" w:rsidR="006A3A9E" w:rsidRDefault="00E70CBC" w:rsidP="00E70CBC">
      <w:pPr>
        <w:rPr>
          <w:szCs w:val="24"/>
        </w:rPr>
      </w:pPr>
      <w:r>
        <w:rPr>
          <w:rFonts w:eastAsia="Times New Roman"/>
          <w:szCs w:val="24"/>
        </w:rPr>
        <w:t xml:space="preserve"> </w:t>
      </w:r>
    </w:p>
    <w:bookmarkStart w:id="757" w:name="DajSpravyPreZdravPracovnika_v2"/>
    <w:bookmarkStart w:id="758" w:name="BKM_482BD206_040E_4477_B9AC_EE3391B4DB9D"/>
    <w:bookmarkEnd w:id="757"/>
    <w:bookmarkEnd w:id="758"/>
    <w:p w14:paraId="0D57577A" w14:textId="33C87EFF" w:rsidR="006A3A9E" w:rsidRDefault="006A3A9E" w:rsidP="006A3A9E">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759" w:name="_Toc19872025"/>
      <w:r>
        <w:rPr>
          <w:rFonts w:eastAsia="Times New Roman"/>
          <w:bCs w:val="0"/>
          <w:szCs w:val="24"/>
        </w:rPr>
        <w:t>DajSpravyPreZdravPracovnika_v2</w:t>
      </w:r>
      <w:bookmarkEnd w:id="759"/>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6A3A9E" w14:paraId="6761AD0A"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3F9E10DE" w14:textId="77777777" w:rsidR="006A3A9E" w:rsidRDefault="006A3A9E">
            <w:pPr>
              <w:rPr>
                <w:szCs w:val="24"/>
              </w:rPr>
            </w:pPr>
            <w:bookmarkStart w:id="760" w:name="BKM_5267A89E_01B1_45e6_858D_D8E48D3598B6"/>
            <w:bookmarkEnd w:id="760"/>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2DF9E8B8" w14:textId="77777777" w:rsidR="006A3A9E" w:rsidRDefault="006A3A9E">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DajSpravyPreZdravPracovnika_v2</w:t>
            </w:r>
            <w:r>
              <w:rPr>
                <w:szCs w:val="24"/>
              </w:rPr>
              <w:fldChar w:fldCharType="end"/>
            </w:r>
          </w:p>
        </w:tc>
      </w:tr>
      <w:tr w:rsidR="006A3A9E" w14:paraId="00138657"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9383C70" w14:textId="77777777" w:rsidR="006A3A9E" w:rsidRDefault="006A3A9E">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6D736C6D" w14:textId="272F416E" w:rsidR="006A3A9E" w:rsidRDefault="006A3A9E" w:rsidP="006A3A9E">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6A3A9E" w14:paraId="4C5F2F04"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8156B16" w14:textId="77777777" w:rsidR="006A3A9E" w:rsidRDefault="006A3A9E">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38B9D64E" w14:textId="77777777" w:rsidR="006A3A9E" w:rsidRDefault="006A3A9E">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vráti zoznam správ pre zdravotného pracovníka</w:t>
            </w:r>
            <w:r>
              <w:rPr>
                <w:szCs w:val="24"/>
              </w:rPr>
              <w:fldChar w:fldCharType="end"/>
            </w:r>
          </w:p>
        </w:tc>
      </w:tr>
      <w:tr w:rsidR="006A3A9E" w14:paraId="0E9C01EE"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A9B9B6B" w14:textId="77777777" w:rsidR="006A3A9E" w:rsidRDefault="006A3A9E">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3EA65873" w14:textId="77777777" w:rsidR="006A3A9E" w:rsidRDefault="006A3A9E">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6A3A9E" w14:paraId="3FF32220"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202CC40" w14:textId="77777777" w:rsidR="006A3A9E" w:rsidRDefault="006A3A9E">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10625CFD" w14:textId="77777777" w:rsidR="006A3A9E" w:rsidRDefault="006A3A9E">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Slúži na načítanie správ zo schránky správ používateľa v IS eHealth do externého IS PSZ spolupracujúcom s IS eHealth.</w:t>
            </w:r>
          </w:p>
          <w:p w14:paraId="3EE7D2E0" w14:textId="77777777" w:rsidR="006A3A9E" w:rsidRDefault="006A3A9E">
            <w:pPr>
              <w:rPr>
                <w:rFonts w:eastAsia="Times New Roman"/>
                <w:szCs w:val="24"/>
              </w:rPr>
            </w:pPr>
            <w:r>
              <w:rPr>
                <w:rFonts w:eastAsia="Times New Roman"/>
                <w:b/>
                <w:szCs w:val="24"/>
              </w:rPr>
              <w:t>Vstup</w:t>
            </w:r>
          </w:p>
          <w:p w14:paraId="5E91A494" w14:textId="77777777" w:rsidR="006A3A9E" w:rsidRDefault="006A3A9E" w:rsidP="009C3728">
            <w:pPr>
              <w:numPr>
                <w:ilvl w:val="0"/>
                <w:numId w:val="384"/>
              </w:numPr>
              <w:autoSpaceDE w:val="0"/>
              <w:autoSpaceDN w:val="0"/>
              <w:adjustRightInd w:val="0"/>
              <w:spacing w:after="1" w:line="240" w:lineRule="auto"/>
              <w:ind w:left="360" w:hanging="360"/>
              <w:rPr>
                <w:rFonts w:eastAsia="Times New Roman"/>
                <w:szCs w:val="24"/>
              </w:rPr>
            </w:pPr>
            <w:r>
              <w:rPr>
                <w:rFonts w:eastAsia="Times New Roman"/>
                <w:szCs w:val="24"/>
              </w:rPr>
              <w:t>Dátum a čas prijatia Od a Do</w:t>
            </w:r>
          </w:p>
          <w:p w14:paraId="1463AD5E" w14:textId="77777777" w:rsidR="006A3A9E" w:rsidRDefault="006A3A9E" w:rsidP="009C3728">
            <w:pPr>
              <w:numPr>
                <w:ilvl w:val="0"/>
                <w:numId w:val="384"/>
              </w:numPr>
              <w:autoSpaceDE w:val="0"/>
              <w:autoSpaceDN w:val="0"/>
              <w:adjustRightInd w:val="0"/>
              <w:spacing w:after="1" w:line="240" w:lineRule="auto"/>
              <w:ind w:left="360" w:hanging="360"/>
              <w:rPr>
                <w:rFonts w:eastAsia="Times New Roman"/>
                <w:szCs w:val="24"/>
              </w:rPr>
            </w:pPr>
            <w:r>
              <w:rPr>
                <w:rFonts w:eastAsia="Times New Roman"/>
                <w:szCs w:val="24"/>
              </w:rPr>
              <w:t>Stav prečítania (VSETKY - všetky správy(default) , NEPRECITANE - neprečítané správy, PRECITANE - prečítané správy)</w:t>
            </w:r>
          </w:p>
          <w:p w14:paraId="4EFE9C54" w14:textId="77777777" w:rsidR="006A3A9E" w:rsidRDefault="006A3A9E">
            <w:pPr>
              <w:rPr>
                <w:rFonts w:eastAsia="Times New Roman"/>
                <w:szCs w:val="24"/>
              </w:rPr>
            </w:pPr>
          </w:p>
          <w:p w14:paraId="18C030AA" w14:textId="77777777" w:rsidR="006A3A9E" w:rsidRDefault="006A3A9E">
            <w:pPr>
              <w:rPr>
                <w:rFonts w:eastAsia="Times New Roman"/>
                <w:szCs w:val="24"/>
              </w:rPr>
            </w:pPr>
            <w:r>
              <w:rPr>
                <w:rFonts w:eastAsia="Times New Roman"/>
                <w:szCs w:val="24"/>
              </w:rPr>
              <w:t>Pozn: Načítané správy nie sú automaticky označené ako prečítané.</w:t>
            </w:r>
          </w:p>
          <w:p w14:paraId="08DEC855" w14:textId="77777777" w:rsidR="006A3A9E" w:rsidRDefault="006A3A9E">
            <w:pPr>
              <w:rPr>
                <w:rFonts w:eastAsia="Times New Roman"/>
                <w:szCs w:val="24"/>
              </w:rPr>
            </w:pPr>
            <w:r>
              <w:rPr>
                <w:rFonts w:eastAsia="Times New Roman"/>
                <w:b/>
                <w:szCs w:val="24"/>
              </w:rPr>
              <w:t>Výstup</w:t>
            </w:r>
          </w:p>
          <w:p w14:paraId="65B80EFD" w14:textId="77777777" w:rsidR="006A3A9E" w:rsidRDefault="006A3A9E" w:rsidP="009C3728">
            <w:pPr>
              <w:numPr>
                <w:ilvl w:val="0"/>
                <w:numId w:val="385"/>
              </w:numPr>
              <w:autoSpaceDE w:val="0"/>
              <w:autoSpaceDN w:val="0"/>
              <w:adjustRightInd w:val="0"/>
              <w:spacing w:after="1" w:line="240" w:lineRule="auto"/>
              <w:ind w:left="360" w:hanging="360"/>
              <w:rPr>
                <w:rFonts w:eastAsia="Times New Roman"/>
                <w:szCs w:val="24"/>
              </w:rPr>
            </w:pPr>
            <w:r>
              <w:rPr>
                <w:rFonts w:eastAsia="Times New Roman"/>
                <w:szCs w:val="24"/>
              </w:rPr>
              <w:t>zoznam platných správ s informáciami:</w:t>
            </w:r>
          </w:p>
          <w:p w14:paraId="6123DCE5" w14:textId="77777777" w:rsidR="006A3A9E" w:rsidRDefault="006A3A9E">
            <w:pPr>
              <w:rPr>
                <w:rFonts w:eastAsia="Times New Roman"/>
                <w:szCs w:val="24"/>
              </w:rPr>
            </w:pPr>
            <w:r>
              <w:rPr>
                <w:rFonts w:eastAsia="Times New Roman"/>
                <w:szCs w:val="24"/>
              </w:rPr>
              <w:t xml:space="preserve">    - odosielateľ</w:t>
            </w:r>
          </w:p>
          <w:p w14:paraId="37DE26FE" w14:textId="77777777" w:rsidR="006A3A9E" w:rsidRDefault="006A3A9E">
            <w:pPr>
              <w:rPr>
                <w:rFonts w:eastAsia="Times New Roman"/>
                <w:szCs w:val="24"/>
              </w:rPr>
            </w:pPr>
            <w:r>
              <w:rPr>
                <w:rFonts w:eastAsia="Times New Roman"/>
                <w:szCs w:val="24"/>
              </w:rPr>
              <w:t xml:space="preserve">    - príjemca správy</w:t>
            </w:r>
          </w:p>
          <w:p w14:paraId="608AA408" w14:textId="77777777" w:rsidR="006A3A9E" w:rsidRDefault="006A3A9E">
            <w:pPr>
              <w:rPr>
                <w:rFonts w:eastAsia="Times New Roman"/>
                <w:szCs w:val="24"/>
              </w:rPr>
            </w:pPr>
            <w:r>
              <w:rPr>
                <w:rFonts w:eastAsia="Times New Roman"/>
                <w:szCs w:val="24"/>
              </w:rPr>
              <w:t xml:space="preserve">    - predmet správy</w:t>
            </w:r>
          </w:p>
          <w:p w14:paraId="41C3A4DE" w14:textId="77777777" w:rsidR="006A3A9E" w:rsidRDefault="006A3A9E">
            <w:pPr>
              <w:rPr>
                <w:rFonts w:eastAsia="Times New Roman"/>
                <w:szCs w:val="24"/>
              </w:rPr>
            </w:pPr>
            <w:r>
              <w:rPr>
                <w:rFonts w:eastAsia="Times New Roman"/>
                <w:szCs w:val="24"/>
              </w:rPr>
              <w:t xml:space="preserve">    - telo správy</w:t>
            </w:r>
          </w:p>
          <w:p w14:paraId="0998A9F3" w14:textId="77777777" w:rsidR="006A3A9E" w:rsidRDefault="006A3A9E">
            <w:pPr>
              <w:rPr>
                <w:rFonts w:eastAsia="Times New Roman"/>
                <w:szCs w:val="24"/>
              </w:rPr>
            </w:pPr>
            <w:r>
              <w:rPr>
                <w:rFonts w:eastAsia="Times New Roman"/>
                <w:szCs w:val="24"/>
              </w:rPr>
              <w:t xml:space="preserve">    - čas odoslania správy</w:t>
            </w:r>
          </w:p>
          <w:p w14:paraId="40BC85D3" w14:textId="77777777" w:rsidR="006A3A9E" w:rsidRDefault="006A3A9E">
            <w:pPr>
              <w:rPr>
                <w:rFonts w:eastAsia="Times New Roman"/>
                <w:szCs w:val="24"/>
              </w:rPr>
            </w:pPr>
            <w:r>
              <w:rPr>
                <w:rFonts w:eastAsia="Times New Roman"/>
                <w:szCs w:val="24"/>
              </w:rPr>
              <w:t xml:space="preserve">    - zoznam parametrov podľa typu správy</w:t>
            </w:r>
          </w:p>
          <w:p w14:paraId="1B66D27C" w14:textId="77777777" w:rsidR="006A3A9E" w:rsidRDefault="006A3A9E">
            <w:pPr>
              <w:rPr>
                <w:rFonts w:eastAsia="Times New Roman"/>
                <w:szCs w:val="24"/>
              </w:rPr>
            </w:pPr>
            <w:r>
              <w:rPr>
                <w:rFonts w:eastAsia="Times New Roman"/>
                <w:b/>
                <w:szCs w:val="24"/>
              </w:rPr>
              <w:t>Triedenie</w:t>
            </w:r>
          </w:p>
          <w:p w14:paraId="52A5A8ED" w14:textId="77777777" w:rsidR="006A3A9E" w:rsidRDefault="006A3A9E" w:rsidP="009C3728">
            <w:pPr>
              <w:numPr>
                <w:ilvl w:val="0"/>
                <w:numId w:val="386"/>
              </w:numPr>
              <w:autoSpaceDE w:val="0"/>
              <w:autoSpaceDN w:val="0"/>
              <w:adjustRightInd w:val="0"/>
              <w:spacing w:after="1" w:line="240" w:lineRule="auto"/>
              <w:ind w:left="360" w:hanging="360"/>
              <w:rPr>
                <w:rFonts w:eastAsia="Times New Roman"/>
                <w:szCs w:val="24"/>
              </w:rPr>
            </w:pPr>
            <w:r>
              <w:rPr>
                <w:rFonts w:eastAsia="Times New Roman"/>
                <w:szCs w:val="24"/>
              </w:rPr>
              <w:t xml:space="preserve">Správy pre zdrav. pracovníka sú zoradené podľa atribútu </w:t>
            </w:r>
            <w:r>
              <w:rPr>
                <w:rFonts w:eastAsia="Times New Roman"/>
                <w:color w:val="0F0F0F"/>
                <w:szCs w:val="24"/>
              </w:rPr>
              <w:t>"DatumOdoslania",</w:t>
            </w:r>
            <w:r>
              <w:rPr>
                <w:rFonts w:eastAsia="Times New Roman"/>
                <w:szCs w:val="24"/>
              </w:rPr>
              <w:t xml:space="preserve"> najnovšie ako prvé</w:t>
            </w:r>
          </w:p>
          <w:p w14:paraId="384E69AF" w14:textId="77777777" w:rsidR="006A3A9E" w:rsidRDefault="006A3A9E">
            <w:pPr>
              <w:rPr>
                <w:rFonts w:eastAsia="Times New Roman"/>
                <w:szCs w:val="24"/>
              </w:rPr>
            </w:pPr>
          </w:p>
          <w:p w14:paraId="33393365" w14:textId="77777777" w:rsidR="006A3A9E" w:rsidRDefault="006A3A9E">
            <w:pPr>
              <w:rPr>
                <w:rFonts w:eastAsia="Times New Roman"/>
                <w:szCs w:val="24"/>
              </w:rPr>
            </w:pPr>
            <w:r>
              <w:rPr>
                <w:rFonts w:eastAsia="Times New Roman"/>
                <w:b/>
                <w:szCs w:val="24"/>
              </w:rPr>
              <w:t>Podmienka</w:t>
            </w:r>
          </w:p>
          <w:p w14:paraId="347574D8" w14:textId="77777777" w:rsidR="006A3A9E" w:rsidRDefault="006A3A9E" w:rsidP="009C3728">
            <w:pPr>
              <w:numPr>
                <w:ilvl w:val="0"/>
                <w:numId w:val="387"/>
              </w:numPr>
              <w:autoSpaceDE w:val="0"/>
              <w:autoSpaceDN w:val="0"/>
              <w:adjustRightInd w:val="0"/>
              <w:spacing w:after="1" w:line="240" w:lineRule="auto"/>
              <w:ind w:left="360" w:hanging="360"/>
              <w:rPr>
                <w:rFonts w:eastAsia="Times New Roman"/>
                <w:szCs w:val="24"/>
              </w:rPr>
            </w:pPr>
            <w:r>
              <w:rPr>
                <w:rFonts w:eastAsia="Times New Roman"/>
                <w:szCs w:val="24"/>
              </w:rPr>
              <w:lastRenderedPageBreak/>
              <w:t>Identifikovaný používateľ IS eHealth.</w:t>
            </w:r>
          </w:p>
          <w:p w14:paraId="1910636E" w14:textId="77777777" w:rsidR="006A3A9E" w:rsidRDefault="006A3A9E">
            <w:pPr>
              <w:rPr>
                <w:rFonts w:eastAsia="Times New Roman"/>
                <w:szCs w:val="24"/>
              </w:rPr>
            </w:pPr>
          </w:p>
          <w:p w14:paraId="24C32816" w14:textId="77777777" w:rsidR="006A3A9E" w:rsidRDefault="006A3A9E">
            <w:pPr>
              <w:rPr>
                <w:rFonts w:eastAsia="Times New Roman"/>
                <w:szCs w:val="24"/>
              </w:rPr>
            </w:pPr>
            <w:r>
              <w:rPr>
                <w:rFonts w:eastAsia="Times New Roman"/>
                <w:b/>
                <w:szCs w:val="24"/>
                <w:u w:val="single"/>
              </w:rPr>
              <w:t>Výnimky</w:t>
            </w:r>
          </w:p>
          <w:p w14:paraId="6DE5A583" w14:textId="1F575E36" w:rsidR="006A3A9E" w:rsidRDefault="61F0F48B" w:rsidP="61F0F48B">
            <w:pPr>
              <w:numPr>
                <w:ilvl w:val="0"/>
                <w:numId w:val="388"/>
              </w:numPr>
              <w:autoSpaceDE w:val="0"/>
              <w:autoSpaceDN w:val="0"/>
              <w:adjustRightInd w:val="0"/>
              <w:spacing w:after="1" w:line="240" w:lineRule="auto"/>
              <w:ind w:left="360" w:hanging="360"/>
              <w:rPr>
                <w:rFonts w:eastAsia="Times New Roman"/>
              </w:rPr>
            </w:pPr>
            <w:r w:rsidRPr="61F0F48B">
              <w:rPr>
                <w:rFonts w:eastAsia="Times New Roman"/>
              </w:rPr>
              <w:t xml:space="preserve">&lt;Chybný vstup&gt; - odkaz na daný objekt neexistuje, nie je vyplnený povinný atribút alebo vyplnené hodnoty atribútov sú mimo povolený interval (datumOd, datumDo) </w:t>
            </w:r>
          </w:p>
          <w:p w14:paraId="1E0B8469" w14:textId="77777777" w:rsidR="006A3A9E" w:rsidRDefault="006A3A9E" w:rsidP="009C3728">
            <w:pPr>
              <w:numPr>
                <w:ilvl w:val="0"/>
                <w:numId w:val="388"/>
              </w:numPr>
              <w:autoSpaceDE w:val="0"/>
              <w:autoSpaceDN w:val="0"/>
              <w:adjustRightInd w:val="0"/>
              <w:spacing w:after="1" w:line="240" w:lineRule="auto"/>
              <w:ind w:left="360" w:hanging="360"/>
              <w:rPr>
                <w:rFonts w:eastAsia="Times New Roman"/>
                <w:szCs w:val="24"/>
              </w:rPr>
            </w:pPr>
            <w:r>
              <w:rPr>
                <w:rFonts w:eastAsia="Times New Roman"/>
                <w:szCs w:val="24"/>
              </w:rPr>
              <w:t>&lt;Neexistujúca referencia&gt; - neexistuje referencia na objekt ZdravPracovnik</w:t>
            </w:r>
          </w:p>
          <w:p w14:paraId="3AE36053" w14:textId="77777777" w:rsidR="006A3A9E" w:rsidRDefault="006A3A9E">
            <w:pPr>
              <w:rPr>
                <w:szCs w:val="24"/>
              </w:rPr>
            </w:pPr>
          </w:p>
        </w:tc>
      </w:tr>
      <w:tr w:rsidR="006A3A9E" w14:paraId="38C89845"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D70F486" w14:textId="77777777" w:rsidR="006A3A9E" w:rsidRDefault="006A3A9E">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21619CC9" w14:textId="77777777" w:rsidR="006A3A9E" w:rsidRDefault="006A3A9E">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Notifikacie_Request_Response.xsd/SpravyCriteria</w:t>
            </w:r>
            <w:r>
              <w:rPr>
                <w:szCs w:val="24"/>
              </w:rPr>
              <w:fldChar w:fldCharType="end"/>
            </w:r>
          </w:p>
        </w:tc>
      </w:tr>
      <w:tr w:rsidR="006A3A9E" w14:paraId="3A23B1D6"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2867353" w14:textId="77777777" w:rsidR="006A3A9E" w:rsidRDefault="006A3A9E">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7B02EBF9" w14:textId="77777777" w:rsidR="006A3A9E" w:rsidRDefault="006A3A9E">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Notifikacie_Request_Response.xsd/SpravyZoznam_v2</w:t>
            </w:r>
            <w:r>
              <w:rPr>
                <w:szCs w:val="24"/>
              </w:rPr>
              <w:fldChar w:fldCharType="end"/>
            </w:r>
          </w:p>
        </w:tc>
      </w:tr>
    </w:tbl>
    <w:p w14:paraId="2B88F593" w14:textId="19392349" w:rsidR="00E70CBC" w:rsidRDefault="006A3A9E" w:rsidP="00E70CBC">
      <w:pPr>
        <w:rPr>
          <w:rFonts w:ascii="Times New Roman" w:eastAsia="Times New Roman" w:hAnsi="Times New Roman"/>
          <w:szCs w:val="24"/>
        </w:rPr>
      </w:pPr>
      <w:r>
        <w:rPr>
          <w:rFonts w:eastAsia="Times New Roman"/>
          <w:szCs w:val="24"/>
          <w:lang w:val="en-US"/>
        </w:rPr>
        <w:t xml:space="preserve"> </w:t>
      </w:r>
    </w:p>
    <w:bookmarkStart w:id="761" w:name="ZapisPrecitanieSpravy"/>
    <w:bookmarkStart w:id="762" w:name="BKM_00D4DBAE_31C5_4ed6_AC1E_558B03AF697E"/>
    <w:bookmarkEnd w:id="761"/>
    <w:bookmarkEnd w:id="762"/>
    <w:p w14:paraId="4041CB2A"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763" w:name="_Toc19872026"/>
      <w:r>
        <w:rPr>
          <w:rFonts w:eastAsia="Times New Roman"/>
          <w:bCs w:val="0"/>
          <w:szCs w:val="24"/>
        </w:rPr>
        <w:t>ZapisPrecitanieSpravy</w:t>
      </w:r>
      <w:bookmarkEnd w:id="763"/>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57563099"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5561D7AA" w14:textId="77777777" w:rsidR="00E70CBC" w:rsidRDefault="00E70CBC">
            <w:pPr>
              <w:rPr>
                <w:szCs w:val="24"/>
              </w:rPr>
            </w:pPr>
            <w:bookmarkStart w:id="764" w:name="BKM_D42AF51D_EBBB_41bb_92E1_012274AA3B4B"/>
            <w:bookmarkEnd w:id="764"/>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259B714C"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ZapisPrecitanieSpravy</w:t>
            </w:r>
            <w:r>
              <w:rPr>
                <w:szCs w:val="24"/>
              </w:rPr>
              <w:fldChar w:fldCharType="end"/>
            </w:r>
          </w:p>
        </w:tc>
      </w:tr>
      <w:tr w:rsidR="00E70CBC" w14:paraId="43F771E4"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0933C12"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4B7433E3"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 EZK</w:t>
            </w:r>
            <w:r>
              <w:rPr>
                <w:szCs w:val="24"/>
              </w:rPr>
              <w:fldChar w:fldCharType="end"/>
            </w:r>
          </w:p>
        </w:tc>
      </w:tr>
      <w:tr w:rsidR="00E70CBC" w14:paraId="4285C830"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6D91D49"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2452ABF"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zapíše informáciu o prečítaní správy užívateľom</w:t>
            </w:r>
            <w:r>
              <w:rPr>
                <w:szCs w:val="24"/>
              </w:rPr>
              <w:fldChar w:fldCharType="end"/>
            </w:r>
          </w:p>
        </w:tc>
      </w:tr>
      <w:tr w:rsidR="00E70CBC" w14:paraId="606F66CF"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15DBB5F"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23E9EE80" w14:textId="0510541B" w:rsidR="00E70CBC" w:rsidRDefault="0075205F">
            <w:pPr>
              <w:rPr>
                <w:szCs w:val="24"/>
              </w:rPr>
            </w:pPr>
            <w:r>
              <w:t>Synchrónny, Asynchrónny</w:t>
            </w:r>
          </w:p>
        </w:tc>
      </w:tr>
      <w:tr w:rsidR="00E70CBC" w14:paraId="315AD4CA"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CC809E3"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11301884"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nastaví príznak prečítania jednej správy v schránke správ používateľa.</w:t>
            </w:r>
          </w:p>
          <w:p w14:paraId="34474ADD" w14:textId="77777777" w:rsidR="00E70CBC" w:rsidRDefault="00E70CBC">
            <w:pPr>
              <w:rPr>
                <w:rFonts w:eastAsia="Times New Roman"/>
                <w:szCs w:val="24"/>
              </w:rPr>
            </w:pPr>
            <w:r>
              <w:rPr>
                <w:rFonts w:eastAsia="Times New Roman"/>
                <w:b/>
                <w:szCs w:val="24"/>
              </w:rPr>
              <w:t>Vstup</w:t>
            </w:r>
          </w:p>
          <w:p w14:paraId="2E0FBF00" w14:textId="77777777" w:rsidR="00E70CBC" w:rsidRDefault="00E70CBC" w:rsidP="009C3728">
            <w:pPr>
              <w:numPr>
                <w:ilvl w:val="0"/>
                <w:numId w:val="149"/>
              </w:numPr>
              <w:autoSpaceDE w:val="0"/>
              <w:autoSpaceDN w:val="0"/>
              <w:adjustRightInd w:val="0"/>
              <w:spacing w:after="1" w:line="240" w:lineRule="auto"/>
              <w:ind w:left="360" w:hanging="360"/>
              <w:rPr>
                <w:rFonts w:eastAsia="Times New Roman"/>
                <w:szCs w:val="24"/>
              </w:rPr>
            </w:pPr>
            <w:r>
              <w:rPr>
                <w:rFonts w:eastAsia="Times New Roman"/>
                <w:szCs w:val="24"/>
              </w:rPr>
              <w:t>identifikovaný používateľ</w:t>
            </w:r>
          </w:p>
          <w:p w14:paraId="2D1F3E1D" w14:textId="77777777" w:rsidR="00E70CBC" w:rsidRDefault="00E70CBC" w:rsidP="009C3728">
            <w:pPr>
              <w:numPr>
                <w:ilvl w:val="0"/>
                <w:numId w:val="149"/>
              </w:numPr>
              <w:autoSpaceDE w:val="0"/>
              <w:autoSpaceDN w:val="0"/>
              <w:adjustRightInd w:val="0"/>
              <w:spacing w:after="1" w:line="240" w:lineRule="auto"/>
              <w:ind w:left="360" w:hanging="360"/>
              <w:rPr>
                <w:rFonts w:eastAsia="Times New Roman"/>
                <w:szCs w:val="24"/>
              </w:rPr>
            </w:pPr>
            <w:r>
              <w:rPr>
                <w:rFonts w:eastAsia="Times New Roman"/>
                <w:szCs w:val="24"/>
              </w:rPr>
              <w:t>identifikácia správy</w:t>
            </w:r>
          </w:p>
          <w:p w14:paraId="229EB395" w14:textId="77777777" w:rsidR="00E70CBC" w:rsidRDefault="00E70CBC" w:rsidP="009C3728">
            <w:pPr>
              <w:numPr>
                <w:ilvl w:val="0"/>
                <w:numId w:val="150"/>
              </w:numPr>
              <w:autoSpaceDE w:val="0"/>
              <w:autoSpaceDN w:val="0"/>
              <w:adjustRightInd w:val="0"/>
              <w:spacing w:after="1" w:line="240" w:lineRule="auto"/>
              <w:ind w:left="360" w:hanging="360"/>
              <w:rPr>
                <w:rFonts w:eastAsia="Times New Roman"/>
                <w:szCs w:val="24"/>
              </w:rPr>
            </w:pPr>
            <w:r>
              <w:rPr>
                <w:rFonts w:eastAsia="Times New Roman"/>
                <w:szCs w:val="24"/>
              </w:rPr>
              <w:t>čas prečítania správy nie je prázdny</w:t>
            </w:r>
          </w:p>
          <w:p w14:paraId="3D5C14D3" w14:textId="77777777" w:rsidR="00E70CBC" w:rsidRDefault="00E70CBC">
            <w:pPr>
              <w:rPr>
                <w:rFonts w:eastAsia="Times New Roman"/>
                <w:szCs w:val="24"/>
              </w:rPr>
            </w:pPr>
          </w:p>
          <w:p w14:paraId="1097B740" w14:textId="77777777" w:rsidR="00E70CBC" w:rsidRDefault="00E70CBC">
            <w:pPr>
              <w:rPr>
                <w:rFonts w:eastAsia="Times New Roman"/>
                <w:szCs w:val="24"/>
              </w:rPr>
            </w:pPr>
            <w:r>
              <w:rPr>
                <w:rFonts w:eastAsia="Times New Roman"/>
                <w:b/>
                <w:szCs w:val="24"/>
              </w:rPr>
              <w:t>Výstup</w:t>
            </w:r>
          </w:p>
          <w:p w14:paraId="275DC880" w14:textId="77777777" w:rsidR="00E70CBC" w:rsidRDefault="00E70CBC" w:rsidP="009C3728">
            <w:pPr>
              <w:numPr>
                <w:ilvl w:val="0"/>
                <w:numId w:val="151"/>
              </w:numPr>
              <w:autoSpaceDE w:val="0"/>
              <w:autoSpaceDN w:val="0"/>
              <w:adjustRightInd w:val="0"/>
              <w:spacing w:after="1" w:line="240" w:lineRule="auto"/>
              <w:ind w:left="360" w:hanging="360"/>
              <w:rPr>
                <w:rFonts w:eastAsia="Times New Roman"/>
                <w:szCs w:val="24"/>
              </w:rPr>
            </w:pPr>
            <w:r>
              <w:rPr>
                <w:rFonts w:eastAsia="Times New Roman"/>
                <w:szCs w:val="24"/>
              </w:rPr>
              <w:t xml:space="preserve">nastavený parameter "čas prečítania správy" </w:t>
            </w:r>
          </w:p>
          <w:p w14:paraId="53E19D75" w14:textId="77777777" w:rsidR="00E70CBC" w:rsidRDefault="00E70CBC" w:rsidP="009C3728">
            <w:pPr>
              <w:numPr>
                <w:ilvl w:val="0"/>
                <w:numId w:val="151"/>
              </w:numPr>
              <w:autoSpaceDE w:val="0"/>
              <w:autoSpaceDN w:val="0"/>
              <w:adjustRightInd w:val="0"/>
              <w:spacing w:after="1" w:line="240" w:lineRule="auto"/>
              <w:ind w:left="360" w:hanging="360"/>
              <w:rPr>
                <w:rFonts w:eastAsia="Times New Roman"/>
                <w:szCs w:val="24"/>
              </w:rPr>
            </w:pPr>
            <w:r>
              <w:rPr>
                <w:rFonts w:eastAsia="Times New Roman"/>
                <w:szCs w:val="24"/>
              </w:rPr>
              <w:t>nastavený atribút Notifikácia odoslaná na hodnotu true (áno) (ak bola správa prečítaná adresátom správy)</w:t>
            </w:r>
          </w:p>
          <w:p w14:paraId="07D0FFBD" w14:textId="77777777" w:rsidR="00E70CBC" w:rsidRDefault="00E70CBC">
            <w:pPr>
              <w:rPr>
                <w:rFonts w:eastAsia="Times New Roman"/>
                <w:szCs w:val="24"/>
              </w:rPr>
            </w:pPr>
          </w:p>
          <w:p w14:paraId="77EFB233" w14:textId="77777777" w:rsidR="00E70CBC" w:rsidRDefault="00E70CBC">
            <w:pPr>
              <w:rPr>
                <w:rFonts w:eastAsia="Times New Roman"/>
                <w:szCs w:val="24"/>
              </w:rPr>
            </w:pPr>
            <w:r>
              <w:rPr>
                <w:rFonts w:eastAsia="Times New Roman"/>
                <w:b/>
                <w:szCs w:val="24"/>
              </w:rPr>
              <w:t>Podmienka:</w:t>
            </w:r>
          </w:p>
          <w:p w14:paraId="419445BD" w14:textId="77777777" w:rsidR="00E70CBC" w:rsidRDefault="00E70CBC" w:rsidP="009C3728">
            <w:pPr>
              <w:numPr>
                <w:ilvl w:val="0"/>
                <w:numId w:val="152"/>
              </w:numPr>
              <w:autoSpaceDE w:val="0"/>
              <w:autoSpaceDN w:val="0"/>
              <w:adjustRightInd w:val="0"/>
              <w:spacing w:after="1" w:line="240" w:lineRule="auto"/>
              <w:ind w:left="360" w:hanging="360"/>
              <w:rPr>
                <w:rFonts w:eastAsia="Times New Roman"/>
                <w:szCs w:val="24"/>
              </w:rPr>
            </w:pPr>
            <w:r>
              <w:rPr>
                <w:rFonts w:eastAsia="Times New Roman"/>
                <w:szCs w:val="24"/>
              </w:rPr>
              <w:t>Správa ešte nebola označená ako prečítaná</w:t>
            </w:r>
          </w:p>
          <w:p w14:paraId="70443D32" w14:textId="77777777" w:rsidR="00E70CBC" w:rsidRDefault="00E70CBC" w:rsidP="009C3728">
            <w:pPr>
              <w:numPr>
                <w:ilvl w:val="0"/>
                <w:numId w:val="152"/>
              </w:numPr>
              <w:autoSpaceDE w:val="0"/>
              <w:autoSpaceDN w:val="0"/>
              <w:adjustRightInd w:val="0"/>
              <w:spacing w:after="1" w:line="240" w:lineRule="auto"/>
              <w:ind w:left="360" w:hanging="360"/>
              <w:rPr>
                <w:rFonts w:eastAsia="Times New Roman"/>
                <w:szCs w:val="24"/>
              </w:rPr>
            </w:pPr>
            <w:r>
              <w:rPr>
                <w:rFonts w:eastAsia="Times New Roman"/>
                <w:szCs w:val="24"/>
              </w:rPr>
              <w:t>Prečítanie správy môže potvrdiť len jej adresát.</w:t>
            </w:r>
          </w:p>
          <w:p w14:paraId="04ECA9B1" w14:textId="77777777" w:rsidR="00E70CBC" w:rsidRDefault="00E70CBC">
            <w:pPr>
              <w:rPr>
                <w:rFonts w:eastAsia="Times New Roman"/>
                <w:szCs w:val="24"/>
              </w:rPr>
            </w:pPr>
          </w:p>
          <w:p w14:paraId="0636AEF7" w14:textId="77777777" w:rsidR="00E70CBC" w:rsidRDefault="00E70CBC">
            <w:pPr>
              <w:rPr>
                <w:rFonts w:eastAsia="Times New Roman"/>
                <w:szCs w:val="24"/>
              </w:rPr>
            </w:pPr>
            <w:r>
              <w:rPr>
                <w:rFonts w:eastAsia="Times New Roman"/>
                <w:b/>
                <w:szCs w:val="24"/>
                <w:u w:val="single"/>
              </w:rPr>
              <w:t>Výnimky</w:t>
            </w:r>
          </w:p>
          <w:p w14:paraId="7AE2EE07" w14:textId="77777777" w:rsidR="00E70CBC" w:rsidRDefault="00E70CBC" w:rsidP="009C3728">
            <w:pPr>
              <w:numPr>
                <w:ilvl w:val="0"/>
                <w:numId w:val="153"/>
              </w:numPr>
              <w:autoSpaceDE w:val="0"/>
              <w:autoSpaceDN w:val="0"/>
              <w:adjustRightInd w:val="0"/>
              <w:spacing w:after="1" w:line="240" w:lineRule="auto"/>
              <w:ind w:left="360" w:hanging="360"/>
              <w:rPr>
                <w:rFonts w:eastAsia="Times New Roman"/>
                <w:szCs w:val="24"/>
              </w:rPr>
            </w:pPr>
            <w:r>
              <w:rPr>
                <w:rFonts w:eastAsia="Times New Roman"/>
                <w:szCs w:val="24"/>
              </w:rPr>
              <w:t>&lt;Objekt neexistuje&gt; - objekt Správa neexistuje</w:t>
            </w:r>
          </w:p>
          <w:p w14:paraId="6ED27A80" w14:textId="77777777" w:rsidR="00E70CBC" w:rsidRDefault="00E70CBC" w:rsidP="009C3728">
            <w:pPr>
              <w:numPr>
                <w:ilvl w:val="0"/>
                <w:numId w:val="154"/>
              </w:numPr>
              <w:autoSpaceDE w:val="0"/>
              <w:autoSpaceDN w:val="0"/>
              <w:adjustRightInd w:val="0"/>
              <w:spacing w:after="1" w:line="240" w:lineRule="auto"/>
              <w:ind w:left="360" w:hanging="360"/>
              <w:rPr>
                <w:rFonts w:eastAsia="Times New Roman"/>
                <w:szCs w:val="24"/>
              </w:rPr>
            </w:pPr>
            <w:r>
              <w:rPr>
                <w:rFonts w:eastAsia="Times New Roman"/>
                <w:szCs w:val="24"/>
              </w:rPr>
              <w:t>&lt;Prečítanie správy môže zapísať len používateľ, ktorému je správa adresovaná &gt; -</w:t>
            </w:r>
          </w:p>
          <w:p w14:paraId="1BB2795D" w14:textId="4D8F0B3D" w:rsidR="00E70CBC" w:rsidRDefault="61F0F48B" w:rsidP="61F0F48B">
            <w:pPr>
              <w:numPr>
                <w:ilvl w:val="0"/>
                <w:numId w:val="154"/>
              </w:numPr>
              <w:autoSpaceDE w:val="0"/>
              <w:autoSpaceDN w:val="0"/>
              <w:adjustRightInd w:val="0"/>
              <w:spacing w:after="1" w:line="240" w:lineRule="auto"/>
              <w:ind w:left="360" w:hanging="360"/>
              <w:rPr>
                <w:rFonts w:eastAsia="Times New Roman"/>
              </w:rPr>
            </w:pPr>
            <w:r w:rsidRPr="61F0F48B">
              <w:rPr>
                <w:rFonts w:eastAsia="Times New Roman"/>
              </w:rPr>
              <w:t>&lt;Nie je možné zapísať prečítanie správy pre správu, ktorá už bola prečítaná&gt; - V prípade, že chceme zapísať prečítanie správy je potrebné overiť či už správa nebola prečítaná.</w:t>
            </w:r>
          </w:p>
          <w:p w14:paraId="28E697D0" w14:textId="77777777" w:rsidR="00E70CBC" w:rsidRDefault="00E70CBC">
            <w:pPr>
              <w:rPr>
                <w:szCs w:val="24"/>
              </w:rPr>
            </w:pPr>
          </w:p>
        </w:tc>
      </w:tr>
      <w:tr w:rsidR="00E70CBC" w14:paraId="15F48630"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4A21524" w14:textId="77777777" w:rsidR="00E70CBC" w:rsidRDefault="00E70CBC">
            <w:pPr>
              <w:rPr>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5911ABB1"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Notifikacie_Request_Response.xsd/IdentifikatorSpravy</w:t>
            </w:r>
            <w:r>
              <w:rPr>
                <w:szCs w:val="24"/>
              </w:rPr>
              <w:fldChar w:fldCharType="end"/>
            </w:r>
          </w:p>
        </w:tc>
      </w:tr>
      <w:tr w:rsidR="00E70CBC" w14:paraId="77F94A5C"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0CC8D97" w14:textId="77777777" w:rsidR="00E70CBC" w:rsidRDefault="00E70CBC">
            <w:pPr>
              <w:rPr>
                <w:szCs w:val="24"/>
              </w:rPr>
            </w:pPr>
            <w:r>
              <w:rPr>
                <w:rFonts w:eastAsia="Times New Roman"/>
                <w:szCs w:val="24"/>
              </w:rPr>
              <w:lastRenderedPageBreak/>
              <w:t>Výstup</w:t>
            </w:r>
          </w:p>
        </w:tc>
        <w:tc>
          <w:tcPr>
            <w:tcW w:w="7200" w:type="dxa"/>
            <w:tcBorders>
              <w:top w:val="single" w:sz="2" w:space="0" w:color="auto"/>
              <w:left w:val="single" w:sz="2" w:space="0" w:color="auto"/>
              <w:bottom w:val="single" w:sz="2" w:space="0" w:color="auto"/>
              <w:right w:val="single" w:sz="2" w:space="0" w:color="auto"/>
            </w:tcBorders>
            <w:vAlign w:val="center"/>
          </w:tcPr>
          <w:p w14:paraId="2260D5DD"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EmptyResult_Response.xsd</w:t>
            </w:r>
            <w:r>
              <w:rPr>
                <w:szCs w:val="24"/>
              </w:rPr>
              <w:fldChar w:fldCharType="end"/>
            </w:r>
          </w:p>
        </w:tc>
      </w:tr>
    </w:tbl>
    <w:p w14:paraId="18DFB577" w14:textId="3BA62960" w:rsidR="00E70CBC" w:rsidRDefault="00E70CBC" w:rsidP="00E70CBC">
      <w:pPr>
        <w:rPr>
          <w:rFonts w:ascii="Times New Roman" w:eastAsia="Times New Roman" w:hAnsi="Times New Roman"/>
          <w:szCs w:val="24"/>
        </w:rPr>
      </w:pPr>
      <w:r>
        <w:rPr>
          <w:rFonts w:eastAsia="Times New Roman"/>
          <w:szCs w:val="24"/>
        </w:rPr>
        <w:t xml:space="preserve">    </w:t>
      </w:r>
    </w:p>
    <w:p w14:paraId="59414DD3" w14:textId="77777777" w:rsidR="00E70CBC" w:rsidRDefault="00E70CBC" w:rsidP="00E70CBC">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765" w:name="_Toc19872027"/>
      <w:r>
        <w:rPr>
          <w:rFonts w:eastAsia="Times New Roman"/>
          <w:bCs/>
          <w:szCs w:val="24"/>
        </w:rPr>
        <w:t>CakaciaListina</w:t>
      </w:r>
      <w:bookmarkEnd w:id="765"/>
      <w:r>
        <w:rPr>
          <w:b w:val="0"/>
          <w:bCs/>
          <w:sz w:val="20"/>
          <w:szCs w:val="24"/>
        </w:rPr>
        <w:fldChar w:fldCharType="end"/>
      </w:r>
      <w:r>
        <w:rPr>
          <w:rFonts w:eastAsia="Times New Roman"/>
          <w:bCs/>
          <w:szCs w:val="24"/>
          <w:lang w:val="en-US"/>
        </w:rPr>
        <w:t xml:space="preserve"> </w:t>
      </w:r>
    </w:p>
    <w:bookmarkStart w:id="766" w:name="CLZiskanieStavuZaradeniaPrePoskytovatela"/>
    <w:bookmarkStart w:id="767" w:name="BKM_C06910F8_EFA3_4269_AD39_1E33AF5D363B"/>
    <w:bookmarkEnd w:id="766"/>
    <w:bookmarkEnd w:id="767"/>
    <w:p w14:paraId="079D4F4B"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768" w:name="_Toc19872028"/>
      <w:r>
        <w:rPr>
          <w:rFonts w:eastAsia="Times New Roman"/>
          <w:bCs w:val="0"/>
          <w:szCs w:val="24"/>
        </w:rPr>
        <w:t>CLZiskanieStavuZaradeniaPrePoskytovatela</w:t>
      </w:r>
      <w:bookmarkEnd w:id="768"/>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7A82B833"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9E83B06" w14:textId="77777777" w:rsidR="00E70CBC" w:rsidRDefault="00E70CBC">
            <w:pPr>
              <w:rPr>
                <w:szCs w:val="24"/>
              </w:rPr>
            </w:pPr>
            <w:bookmarkStart w:id="769" w:name="BKM_F1164B1B_5063_4dac_9DA4_FE13C251F6E7"/>
            <w:bookmarkEnd w:id="769"/>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6D2D3622"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CLZiskanieStavuZaradeniaPrePoskytovatela</w:t>
            </w:r>
            <w:r>
              <w:rPr>
                <w:szCs w:val="24"/>
              </w:rPr>
              <w:fldChar w:fldCharType="end"/>
            </w:r>
          </w:p>
        </w:tc>
      </w:tr>
      <w:tr w:rsidR="00E70CBC" w14:paraId="2F3BEA99"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3E1747E"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7B3EB1E7"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397FD9C9"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8A3B6D7"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2BAA25FB"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Získanie poradia pacienta v čakacej listine</w:t>
            </w:r>
            <w:r>
              <w:rPr>
                <w:szCs w:val="24"/>
              </w:rPr>
              <w:fldChar w:fldCharType="end"/>
            </w:r>
          </w:p>
        </w:tc>
      </w:tr>
      <w:tr w:rsidR="00E70CBC" w14:paraId="753FED44"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8D2D86C"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4BC5905C"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Synchrónne</w:t>
            </w:r>
            <w:r>
              <w:rPr>
                <w:szCs w:val="24"/>
              </w:rPr>
              <w:fldChar w:fldCharType="end"/>
            </w:r>
          </w:p>
        </w:tc>
      </w:tr>
      <w:tr w:rsidR="00E70CBC" w14:paraId="57FCCD37"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07E2D5C"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739EEC60" w14:textId="35F6CBAC" w:rsidR="00E70CBC" w:rsidRDefault="00E70CBC" w:rsidP="61F0F48B">
            <w:pPr>
              <w:rPr>
                <w:rFonts w:eastAsia="Times New Roman"/>
              </w:rPr>
            </w:pPr>
            <w:r>
              <w:fldChar w:fldCharType="begin" w:fldLock="1"/>
            </w:r>
            <w:r>
              <w:rPr>
                <w:szCs w:val="24"/>
              </w:rPr>
              <w:instrText xml:space="preserve">MERGEFIELD </w:instrText>
            </w:r>
            <w:r>
              <w:rPr>
                <w:rFonts w:eastAsia="Times New Roman"/>
                <w:szCs w:val="24"/>
              </w:rPr>
              <w:instrText>Element.Notes</w:instrText>
            </w:r>
            <w:r>
              <w:rPr>
                <w:szCs w:val="24"/>
              </w:rPr>
              <w:fldChar w:fldCharType="end"/>
            </w:r>
            <w:r w:rsidRPr="61F0F48B">
              <w:rPr>
                <w:rFonts w:eastAsia="Times New Roman"/>
              </w:rPr>
              <w:t>zaradenie pacienta v čakacích listinách na základe vstupných kritérií. Používateľom služby je zdravotnícky pracovník zariadenia, pre ktoré je čakacia listina vedená.</w:t>
            </w:r>
          </w:p>
          <w:p w14:paraId="309363CF" w14:textId="77777777" w:rsidR="00E70CBC" w:rsidRDefault="00E70CBC">
            <w:pPr>
              <w:rPr>
                <w:rFonts w:eastAsia="Times New Roman"/>
                <w:szCs w:val="24"/>
              </w:rPr>
            </w:pPr>
            <w:r>
              <w:rPr>
                <w:rFonts w:eastAsia="Times New Roman"/>
                <w:b/>
                <w:szCs w:val="24"/>
              </w:rPr>
              <w:t>Vstupy</w:t>
            </w:r>
          </w:p>
          <w:p w14:paraId="2168D5AA" w14:textId="77777777" w:rsidR="00E70CBC" w:rsidRDefault="00E70CBC" w:rsidP="009C3728">
            <w:pPr>
              <w:numPr>
                <w:ilvl w:val="0"/>
                <w:numId w:val="155"/>
              </w:numPr>
              <w:autoSpaceDE w:val="0"/>
              <w:autoSpaceDN w:val="0"/>
              <w:adjustRightInd w:val="0"/>
              <w:spacing w:after="1" w:line="240" w:lineRule="auto"/>
              <w:ind w:left="360" w:hanging="360"/>
              <w:rPr>
                <w:rFonts w:eastAsia="Times New Roman"/>
                <w:szCs w:val="24"/>
              </w:rPr>
            </w:pPr>
            <w:r>
              <w:rPr>
                <w:rFonts w:eastAsia="Times New Roman"/>
                <w:szCs w:val="24"/>
              </w:rPr>
              <w:t>identifikátor pacienta</w:t>
            </w:r>
          </w:p>
          <w:p w14:paraId="4DD9AFF3" w14:textId="77777777" w:rsidR="00E70CBC" w:rsidRDefault="00E70CBC" w:rsidP="009C3728">
            <w:pPr>
              <w:numPr>
                <w:ilvl w:val="0"/>
                <w:numId w:val="155"/>
              </w:numPr>
              <w:autoSpaceDE w:val="0"/>
              <w:autoSpaceDN w:val="0"/>
              <w:adjustRightInd w:val="0"/>
              <w:spacing w:after="1" w:line="240" w:lineRule="auto"/>
              <w:ind w:left="360" w:hanging="360"/>
              <w:rPr>
                <w:rFonts w:eastAsia="Times New Roman"/>
                <w:szCs w:val="24"/>
              </w:rPr>
            </w:pPr>
            <w:r>
              <w:rPr>
                <w:rFonts w:eastAsia="Times New Roman"/>
                <w:szCs w:val="24"/>
              </w:rPr>
              <w:t>vstupné kritéria pre vyhľadanie čakacích zoznamov, v ktorých je pacient zaradený</w:t>
            </w:r>
          </w:p>
          <w:p w14:paraId="333FEB46" w14:textId="77777777" w:rsidR="00E70CBC" w:rsidRDefault="00E70CBC">
            <w:pPr>
              <w:rPr>
                <w:rFonts w:eastAsia="Times New Roman"/>
                <w:b/>
                <w:szCs w:val="24"/>
              </w:rPr>
            </w:pPr>
          </w:p>
          <w:p w14:paraId="3631A8C8" w14:textId="77777777" w:rsidR="00E70CBC" w:rsidRDefault="00E70CBC">
            <w:pPr>
              <w:rPr>
                <w:rFonts w:eastAsia="Times New Roman"/>
                <w:szCs w:val="24"/>
              </w:rPr>
            </w:pPr>
            <w:r>
              <w:rPr>
                <w:rFonts w:eastAsia="Times New Roman"/>
                <w:b/>
                <w:szCs w:val="24"/>
              </w:rPr>
              <w:t>Výstupy</w:t>
            </w:r>
          </w:p>
          <w:p w14:paraId="2A24DE05" w14:textId="77777777" w:rsidR="00E70CBC" w:rsidRDefault="00E70CBC" w:rsidP="009C3728">
            <w:pPr>
              <w:numPr>
                <w:ilvl w:val="0"/>
                <w:numId w:val="156"/>
              </w:numPr>
              <w:autoSpaceDE w:val="0"/>
              <w:autoSpaceDN w:val="0"/>
              <w:adjustRightInd w:val="0"/>
              <w:spacing w:after="1" w:line="240" w:lineRule="auto"/>
              <w:ind w:left="360" w:hanging="360"/>
              <w:rPr>
                <w:rFonts w:eastAsia="Times New Roman"/>
                <w:szCs w:val="24"/>
              </w:rPr>
            </w:pPr>
            <w:r>
              <w:rPr>
                <w:rFonts w:eastAsia="Times New Roman"/>
                <w:szCs w:val="24"/>
              </w:rPr>
              <w:t>zoznam s zaradení pacienta v čakacích listinách</w:t>
            </w:r>
          </w:p>
          <w:p w14:paraId="636625BA" w14:textId="77777777" w:rsidR="00E70CBC" w:rsidRDefault="00E70CBC" w:rsidP="009C3728">
            <w:pPr>
              <w:numPr>
                <w:ilvl w:val="0"/>
                <w:numId w:val="156"/>
              </w:numPr>
              <w:autoSpaceDE w:val="0"/>
              <w:autoSpaceDN w:val="0"/>
              <w:adjustRightInd w:val="0"/>
              <w:spacing w:after="1" w:line="240" w:lineRule="auto"/>
              <w:ind w:left="360" w:hanging="360"/>
              <w:rPr>
                <w:rFonts w:eastAsia="Times New Roman"/>
                <w:szCs w:val="24"/>
              </w:rPr>
            </w:pPr>
            <w:r>
              <w:rPr>
                <w:rFonts w:eastAsia="Times New Roman"/>
                <w:szCs w:val="24"/>
              </w:rPr>
              <w:t>zoznam je zotriedený podľa plánovaného dátumu výkonu od najstaršieho</w:t>
            </w:r>
          </w:p>
          <w:p w14:paraId="60C24E73" w14:textId="77777777" w:rsidR="00E70CBC" w:rsidRDefault="00E70CBC">
            <w:pPr>
              <w:rPr>
                <w:rFonts w:eastAsia="Times New Roman"/>
                <w:szCs w:val="24"/>
              </w:rPr>
            </w:pPr>
          </w:p>
          <w:p w14:paraId="1948719D" w14:textId="77777777" w:rsidR="00E70CBC" w:rsidRDefault="00E70CBC">
            <w:pPr>
              <w:rPr>
                <w:rFonts w:eastAsia="Times New Roman"/>
                <w:szCs w:val="24"/>
              </w:rPr>
            </w:pPr>
            <w:r>
              <w:rPr>
                <w:rFonts w:eastAsia="Times New Roman"/>
                <w:b/>
                <w:szCs w:val="24"/>
              </w:rPr>
              <w:t>Výnimky</w:t>
            </w:r>
          </w:p>
          <w:p w14:paraId="0B3B53BA" w14:textId="77777777" w:rsidR="00E70CBC" w:rsidRDefault="00E70CBC" w:rsidP="009C3728">
            <w:pPr>
              <w:numPr>
                <w:ilvl w:val="0"/>
                <w:numId w:val="157"/>
              </w:numPr>
              <w:autoSpaceDE w:val="0"/>
              <w:autoSpaceDN w:val="0"/>
              <w:adjustRightInd w:val="0"/>
              <w:spacing w:after="1" w:line="240" w:lineRule="auto"/>
              <w:ind w:left="360" w:hanging="360"/>
              <w:rPr>
                <w:rFonts w:eastAsia="Times New Roman"/>
                <w:szCs w:val="24"/>
              </w:rPr>
            </w:pPr>
            <w:r>
              <w:rPr>
                <w:rFonts w:eastAsia="Times New Roman"/>
                <w:szCs w:val="24"/>
              </w:rPr>
              <w:t>Chybný vstup (naplatný identifikátor prijímateľa ZS, nevyplnené povinné polia, ...)</w:t>
            </w:r>
          </w:p>
          <w:p w14:paraId="7E07C92E" w14:textId="77777777" w:rsidR="00E70CBC" w:rsidRDefault="00E70CBC" w:rsidP="009C3728">
            <w:pPr>
              <w:numPr>
                <w:ilvl w:val="0"/>
                <w:numId w:val="157"/>
              </w:numPr>
              <w:autoSpaceDE w:val="0"/>
              <w:autoSpaceDN w:val="0"/>
              <w:adjustRightInd w:val="0"/>
              <w:spacing w:after="1" w:line="240" w:lineRule="auto"/>
              <w:ind w:left="360" w:hanging="360"/>
              <w:rPr>
                <w:rFonts w:eastAsia="Times New Roman"/>
                <w:szCs w:val="24"/>
              </w:rPr>
            </w:pPr>
            <w:r>
              <w:rPr>
                <w:rFonts w:eastAsia="Times New Roman"/>
                <w:szCs w:val="24"/>
              </w:rPr>
              <w:t>Čakací zoznam nie je vedený pre daného používateľa</w:t>
            </w:r>
          </w:p>
          <w:p w14:paraId="0CC40A37" w14:textId="77777777" w:rsidR="00E70CBC" w:rsidRDefault="00E70CBC">
            <w:pPr>
              <w:rPr>
                <w:rFonts w:eastAsia="Times New Roman"/>
                <w:szCs w:val="24"/>
              </w:rPr>
            </w:pPr>
            <w:r>
              <w:rPr>
                <w:rFonts w:eastAsia="Times New Roman"/>
                <w:b/>
                <w:szCs w:val="24"/>
              </w:rPr>
              <w:t>Podmienka potrebná pre získanie záznamov:</w:t>
            </w:r>
          </w:p>
          <w:p w14:paraId="42E7F708" w14:textId="11D5A617" w:rsidR="00E70CBC" w:rsidRPr="00044C94" w:rsidRDefault="00E70CBC">
            <w:pPr>
              <w:rPr>
                <w:rFonts w:eastAsia="Times New Roman"/>
                <w:szCs w:val="24"/>
              </w:rPr>
            </w:pPr>
            <w:r>
              <w:rPr>
                <w:rFonts w:eastAsia="Times New Roman"/>
                <w:szCs w:val="24"/>
              </w:rPr>
              <w:t>Lekár pracuje v kontexte OU PZS, pre</w:t>
            </w:r>
            <w:r w:rsidR="00044C94">
              <w:rPr>
                <w:rFonts w:eastAsia="Times New Roman"/>
                <w:szCs w:val="24"/>
              </w:rPr>
              <w:t xml:space="preserve"> ktorý je čakací zoznam vedený.</w:t>
            </w:r>
          </w:p>
        </w:tc>
      </w:tr>
      <w:tr w:rsidR="00E70CBC" w14:paraId="115A3923"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859929F" w14:textId="77777777" w:rsidR="00E70CBC" w:rsidRDefault="00E70CBC">
            <w:pPr>
              <w:rPr>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3F5A96DC"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Cakacilistina_Request_Response.xsd/CLZiskanieStavuZaradenia_Request</w:t>
            </w:r>
            <w:r>
              <w:rPr>
                <w:szCs w:val="24"/>
              </w:rPr>
              <w:fldChar w:fldCharType="end"/>
            </w:r>
          </w:p>
        </w:tc>
      </w:tr>
      <w:tr w:rsidR="00E70CBC" w14:paraId="38F3852D"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D4EA491"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5D0C38FF"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Cakacilistina_Request_Response.xsd/CLZiskanieStavuZaradenia_Response</w:t>
            </w:r>
            <w:r>
              <w:rPr>
                <w:szCs w:val="24"/>
              </w:rPr>
              <w:fldChar w:fldCharType="end"/>
            </w:r>
          </w:p>
        </w:tc>
      </w:tr>
    </w:tbl>
    <w:p w14:paraId="23E8D752" w14:textId="1842775A" w:rsidR="00E70CBC" w:rsidRDefault="00E70CBC" w:rsidP="00E70CBC">
      <w:pPr>
        <w:rPr>
          <w:rFonts w:ascii="Times New Roman" w:eastAsia="Times New Roman" w:hAnsi="Times New Roman"/>
          <w:szCs w:val="24"/>
        </w:rPr>
      </w:pPr>
      <w:r>
        <w:rPr>
          <w:rFonts w:eastAsia="Times New Roman"/>
          <w:szCs w:val="24"/>
        </w:rPr>
        <w:t xml:space="preserve"> </w:t>
      </w:r>
    </w:p>
    <w:bookmarkStart w:id="770" w:name="CLPodanieZiadanky"/>
    <w:bookmarkStart w:id="771" w:name="BKM_D412B05C_67AE_44e3_BBF0_D18B8F04023B"/>
    <w:bookmarkEnd w:id="770"/>
    <w:bookmarkEnd w:id="771"/>
    <w:p w14:paraId="36991AF7"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772" w:name="_Toc19872029"/>
      <w:r>
        <w:rPr>
          <w:rFonts w:eastAsia="Times New Roman"/>
          <w:bCs w:val="0"/>
          <w:szCs w:val="24"/>
        </w:rPr>
        <w:t>CLPodanieZiadanky</w:t>
      </w:r>
      <w:bookmarkEnd w:id="772"/>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7EBCAC71" w14:textId="77777777">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532C37F" w14:textId="77777777" w:rsidR="00E70CBC" w:rsidRDefault="00E70CBC">
            <w:pPr>
              <w:rPr>
                <w:szCs w:val="24"/>
              </w:rPr>
            </w:pPr>
            <w:bookmarkStart w:id="773" w:name="BKM_34F95635_DBCE_4fc5_8B83_00F9DABB3EA4"/>
            <w:bookmarkEnd w:id="773"/>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4782C497"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CLPodanieZiadanky</w:t>
            </w:r>
            <w:r>
              <w:rPr>
                <w:szCs w:val="24"/>
              </w:rPr>
              <w:fldChar w:fldCharType="end"/>
            </w:r>
          </w:p>
        </w:tc>
      </w:tr>
      <w:tr w:rsidR="00E70CBC" w14:paraId="2A1C4EFF"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7307838"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0980B7EA"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083C3300"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B0F4EF3"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3554909A"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Podanie žiadanky na zaradenie pacienta do čakacej listiny</w:t>
            </w:r>
            <w:r>
              <w:rPr>
                <w:szCs w:val="24"/>
              </w:rPr>
              <w:fldChar w:fldCharType="end"/>
            </w:r>
          </w:p>
        </w:tc>
      </w:tr>
      <w:tr w:rsidR="00E70CBC" w14:paraId="0D5D5B55"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87D2C51"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4519E46F"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Synchrónne</w:t>
            </w:r>
            <w:r>
              <w:rPr>
                <w:szCs w:val="24"/>
              </w:rPr>
              <w:fldChar w:fldCharType="end"/>
            </w:r>
          </w:p>
        </w:tc>
      </w:tr>
      <w:tr w:rsidR="00E70CBC" w14:paraId="7A32E16D"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18579A9"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8992190"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umožní odoslať žiadanku o zaradenie zdravotného výkonu v rámci zdravotnej starostlivosti do čakacieho zoznamu. Používateľom služby je zdravotnícky pracovník poskytovateľa zdravotnej starostlivosti.</w:t>
            </w:r>
          </w:p>
          <w:p w14:paraId="7AA100F7" w14:textId="77777777" w:rsidR="00E70CBC" w:rsidRDefault="00E70CBC">
            <w:pPr>
              <w:rPr>
                <w:rFonts w:eastAsia="Times New Roman"/>
                <w:szCs w:val="24"/>
              </w:rPr>
            </w:pPr>
            <w:r>
              <w:rPr>
                <w:rFonts w:eastAsia="Times New Roman"/>
                <w:b/>
                <w:szCs w:val="24"/>
              </w:rPr>
              <w:lastRenderedPageBreak/>
              <w:t>Vstupy</w:t>
            </w:r>
          </w:p>
          <w:p w14:paraId="0DAEF4F3" w14:textId="77777777" w:rsidR="00E70CBC" w:rsidRDefault="00E70CBC" w:rsidP="009C3728">
            <w:pPr>
              <w:numPr>
                <w:ilvl w:val="0"/>
                <w:numId w:val="158"/>
              </w:numPr>
              <w:autoSpaceDE w:val="0"/>
              <w:autoSpaceDN w:val="0"/>
              <w:adjustRightInd w:val="0"/>
              <w:spacing w:after="1" w:line="240" w:lineRule="auto"/>
              <w:ind w:left="360" w:hanging="360"/>
              <w:rPr>
                <w:rFonts w:eastAsia="Times New Roman"/>
                <w:szCs w:val="24"/>
              </w:rPr>
            </w:pPr>
            <w:r>
              <w:rPr>
                <w:rFonts w:eastAsia="Times New Roman"/>
                <w:szCs w:val="24"/>
              </w:rPr>
              <w:t>identifikátor prijímateľa ZS</w:t>
            </w:r>
          </w:p>
          <w:p w14:paraId="0BF7D371" w14:textId="77777777" w:rsidR="00E70CBC" w:rsidRDefault="00E70CBC" w:rsidP="009C3728">
            <w:pPr>
              <w:numPr>
                <w:ilvl w:val="0"/>
                <w:numId w:val="158"/>
              </w:numPr>
              <w:autoSpaceDE w:val="0"/>
              <w:autoSpaceDN w:val="0"/>
              <w:adjustRightInd w:val="0"/>
              <w:spacing w:after="1" w:line="240" w:lineRule="auto"/>
              <w:ind w:left="360" w:hanging="360"/>
              <w:rPr>
                <w:rFonts w:eastAsia="Times New Roman"/>
                <w:szCs w:val="24"/>
              </w:rPr>
            </w:pPr>
            <w:r>
              <w:rPr>
                <w:rFonts w:eastAsia="Times New Roman"/>
                <w:szCs w:val="24"/>
              </w:rPr>
              <w:t>identifikácia čakacieho zoznamu (OUPZS, ZP)</w:t>
            </w:r>
          </w:p>
          <w:p w14:paraId="3D773C44" w14:textId="77777777" w:rsidR="00E70CBC" w:rsidRDefault="00E70CBC" w:rsidP="009C3728">
            <w:pPr>
              <w:numPr>
                <w:ilvl w:val="0"/>
                <w:numId w:val="158"/>
              </w:numPr>
              <w:autoSpaceDE w:val="0"/>
              <w:autoSpaceDN w:val="0"/>
              <w:adjustRightInd w:val="0"/>
              <w:spacing w:after="1" w:line="240" w:lineRule="auto"/>
              <w:ind w:left="360" w:hanging="360"/>
              <w:rPr>
                <w:rFonts w:eastAsia="Times New Roman"/>
                <w:szCs w:val="24"/>
              </w:rPr>
            </w:pPr>
            <w:r>
              <w:rPr>
                <w:rFonts w:eastAsia="Times New Roman"/>
                <w:szCs w:val="24"/>
              </w:rPr>
              <w:t>plánovaný termín,</w:t>
            </w:r>
          </w:p>
          <w:p w14:paraId="224FC89C" w14:textId="77777777" w:rsidR="00E70CBC" w:rsidRDefault="00E70CBC" w:rsidP="009C3728">
            <w:pPr>
              <w:numPr>
                <w:ilvl w:val="0"/>
                <w:numId w:val="158"/>
              </w:numPr>
              <w:autoSpaceDE w:val="0"/>
              <w:autoSpaceDN w:val="0"/>
              <w:adjustRightInd w:val="0"/>
              <w:spacing w:after="1" w:line="240" w:lineRule="auto"/>
              <w:ind w:left="360" w:hanging="360"/>
              <w:rPr>
                <w:rFonts w:eastAsia="Times New Roman"/>
                <w:szCs w:val="24"/>
              </w:rPr>
            </w:pPr>
            <w:r>
              <w:rPr>
                <w:rFonts w:eastAsia="Times New Roman"/>
                <w:szCs w:val="24"/>
              </w:rPr>
              <w:t>notifikačný mód,</w:t>
            </w:r>
          </w:p>
          <w:p w14:paraId="69CFBC38" w14:textId="77777777" w:rsidR="00E70CBC" w:rsidRDefault="00E70CBC">
            <w:pPr>
              <w:rPr>
                <w:rFonts w:eastAsia="Times New Roman"/>
                <w:b/>
                <w:szCs w:val="24"/>
              </w:rPr>
            </w:pPr>
          </w:p>
          <w:p w14:paraId="6174AF58" w14:textId="77777777" w:rsidR="00E70CBC" w:rsidRDefault="00E70CBC">
            <w:pPr>
              <w:rPr>
                <w:rFonts w:eastAsia="Times New Roman"/>
                <w:szCs w:val="24"/>
              </w:rPr>
            </w:pPr>
            <w:r>
              <w:rPr>
                <w:rFonts w:eastAsia="Times New Roman"/>
                <w:b/>
                <w:szCs w:val="24"/>
              </w:rPr>
              <w:t>Výstupy</w:t>
            </w:r>
          </w:p>
          <w:p w14:paraId="5477BE99" w14:textId="77777777" w:rsidR="00E70CBC" w:rsidRDefault="00E70CBC" w:rsidP="009C3728">
            <w:pPr>
              <w:numPr>
                <w:ilvl w:val="0"/>
                <w:numId w:val="159"/>
              </w:numPr>
              <w:autoSpaceDE w:val="0"/>
              <w:autoSpaceDN w:val="0"/>
              <w:adjustRightInd w:val="0"/>
              <w:spacing w:after="1" w:line="240" w:lineRule="auto"/>
              <w:ind w:left="360" w:hanging="360"/>
              <w:rPr>
                <w:rFonts w:eastAsia="Times New Roman"/>
                <w:szCs w:val="24"/>
              </w:rPr>
            </w:pPr>
            <w:r>
              <w:rPr>
                <w:rFonts w:eastAsia="Times New Roman"/>
                <w:szCs w:val="24"/>
              </w:rPr>
              <w:t>potvrdenie prijatia žiadanky,</w:t>
            </w:r>
          </w:p>
          <w:p w14:paraId="10D7E88C" w14:textId="77777777" w:rsidR="00E70CBC" w:rsidRDefault="00E70CBC">
            <w:pPr>
              <w:rPr>
                <w:rFonts w:eastAsia="Times New Roman"/>
                <w:szCs w:val="24"/>
              </w:rPr>
            </w:pPr>
          </w:p>
          <w:p w14:paraId="46010B17" w14:textId="77777777" w:rsidR="00E70CBC" w:rsidRDefault="00E70CBC">
            <w:pPr>
              <w:rPr>
                <w:rFonts w:eastAsia="Times New Roman"/>
                <w:szCs w:val="24"/>
              </w:rPr>
            </w:pPr>
            <w:r>
              <w:rPr>
                <w:rFonts w:eastAsia="Times New Roman"/>
                <w:b/>
                <w:szCs w:val="24"/>
              </w:rPr>
              <w:t>Podmienky</w:t>
            </w:r>
          </w:p>
          <w:p w14:paraId="31134F18" w14:textId="77777777" w:rsidR="00E70CBC" w:rsidRDefault="00E70CBC" w:rsidP="009C3728">
            <w:pPr>
              <w:numPr>
                <w:ilvl w:val="0"/>
                <w:numId w:val="160"/>
              </w:numPr>
              <w:autoSpaceDE w:val="0"/>
              <w:autoSpaceDN w:val="0"/>
              <w:adjustRightInd w:val="0"/>
              <w:spacing w:after="1" w:line="240" w:lineRule="auto"/>
              <w:ind w:left="360" w:hanging="360"/>
              <w:rPr>
                <w:rFonts w:eastAsia="Times New Roman"/>
                <w:szCs w:val="24"/>
              </w:rPr>
            </w:pPr>
            <w:r>
              <w:rPr>
                <w:rFonts w:eastAsia="Times New Roman"/>
                <w:szCs w:val="24"/>
              </w:rPr>
              <w:t>Používateľ má platný pracovno právny vzťah s útvarom, za ktorý záznam vytvára</w:t>
            </w:r>
          </w:p>
          <w:p w14:paraId="4CCE081C" w14:textId="77777777" w:rsidR="00E70CBC" w:rsidRDefault="00E70CBC">
            <w:pPr>
              <w:rPr>
                <w:rFonts w:eastAsia="Times New Roman"/>
                <w:szCs w:val="24"/>
              </w:rPr>
            </w:pPr>
          </w:p>
          <w:p w14:paraId="171A0373" w14:textId="77777777" w:rsidR="00E70CBC" w:rsidRDefault="00E70CBC">
            <w:pPr>
              <w:rPr>
                <w:rFonts w:eastAsia="Times New Roman"/>
                <w:szCs w:val="24"/>
              </w:rPr>
            </w:pPr>
            <w:r>
              <w:rPr>
                <w:rFonts w:eastAsia="Times New Roman"/>
                <w:b/>
                <w:szCs w:val="24"/>
              </w:rPr>
              <w:t>Výnimky</w:t>
            </w:r>
          </w:p>
          <w:p w14:paraId="28762024" w14:textId="77777777" w:rsidR="00E70CBC" w:rsidRPr="00044C94" w:rsidRDefault="00E70CBC" w:rsidP="00044C94">
            <w:pPr>
              <w:numPr>
                <w:ilvl w:val="0"/>
                <w:numId w:val="161"/>
              </w:numPr>
              <w:autoSpaceDE w:val="0"/>
              <w:autoSpaceDN w:val="0"/>
              <w:adjustRightInd w:val="0"/>
              <w:spacing w:after="1" w:line="240" w:lineRule="auto"/>
              <w:ind w:left="360" w:hanging="360"/>
              <w:rPr>
                <w:szCs w:val="24"/>
              </w:rPr>
            </w:pPr>
            <w:r>
              <w:rPr>
                <w:rFonts w:eastAsia="Times New Roman"/>
                <w:szCs w:val="24"/>
              </w:rPr>
              <w:t>Chybný vstup (naplatný identifikátor prijímateľa ZS, nevyplnené povinné polia, ...)</w:t>
            </w:r>
          </w:p>
          <w:p w14:paraId="7C418FB4" w14:textId="34F4A54C" w:rsidR="00044C94" w:rsidRDefault="00044C94" w:rsidP="00044C94">
            <w:pPr>
              <w:autoSpaceDE w:val="0"/>
              <w:autoSpaceDN w:val="0"/>
              <w:adjustRightInd w:val="0"/>
              <w:spacing w:after="1" w:line="240" w:lineRule="auto"/>
              <w:ind w:left="360"/>
              <w:rPr>
                <w:szCs w:val="24"/>
              </w:rPr>
            </w:pPr>
          </w:p>
        </w:tc>
      </w:tr>
      <w:tr w:rsidR="00E70CBC" w14:paraId="146FA003"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CFF0850" w14:textId="77777777" w:rsidR="00E70CBC" w:rsidRDefault="00E70CBC">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2EEEA654"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Cakacilistina_Request_Response.xsd/CLPodanieZiadanky_Request</w:t>
            </w:r>
            <w:r>
              <w:rPr>
                <w:szCs w:val="24"/>
              </w:rPr>
              <w:fldChar w:fldCharType="end"/>
            </w:r>
          </w:p>
        </w:tc>
      </w:tr>
      <w:tr w:rsidR="00E70CBC" w14:paraId="7A592941"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95A4F1C"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3899AB9B"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Cakacilistina_Request_Response.xsd/CLPodanieZiadanky_Response</w:t>
            </w:r>
            <w:r>
              <w:rPr>
                <w:szCs w:val="24"/>
              </w:rPr>
              <w:fldChar w:fldCharType="end"/>
            </w:r>
          </w:p>
        </w:tc>
      </w:tr>
    </w:tbl>
    <w:p w14:paraId="0964814F" w14:textId="23214008" w:rsidR="00E70CBC" w:rsidRDefault="00E70CBC" w:rsidP="00E70CBC">
      <w:pPr>
        <w:rPr>
          <w:rFonts w:ascii="Times New Roman" w:eastAsia="Times New Roman" w:hAnsi="Times New Roman"/>
          <w:szCs w:val="24"/>
        </w:rPr>
      </w:pPr>
      <w:r>
        <w:rPr>
          <w:rFonts w:eastAsia="Times New Roman"/>
          <w:szCs w:val="24"/>
        </w:rPr>
        <w:t xml:space="preserve"> </w:t>
      </w:r>
    </w:p>
    <w:bookmarkStart w:id="774" w:name="CLZiskanieStavuZaradenia"/>
    <w:bookmarkStart w:id="775" w:name="BKM_5F16BD68_0156_4308_8908_119E7C1BDD0D"/>
    <w:bookmarkEnd w:id="774"/>
    <w:bookmarkEnd w:id="775"/>
    <w:p w14:paraId="6FC1757C"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776" w:name="_Toc19872030"/>
      <w:r>
        <w:rPr>
          <w:rFonts w:eastAsia="Times New Roman"/>
          <w:bCs w:val="0"/>
          <w:szCs w:val="24"/>
        </w:rPr>
        <w:t>CLZiskanieStavuZaradenia</w:t>
      </w:r>
      <w:bookmarkEnd w:id="776"/>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7C9A9A9A"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2269EC0" w14:textId="77777777" w:rsidR="00E70CBC" w:rsidRDefault="00E70CBC">
            <w:pPr>
              <w:rPr>
                <w:szCs w:val="24"/>
              </w:rPr>
            </w:pPr>
            <w:bookmarkStart w:id="777" w:name="BKM_7B0C6E5B_9190_486a_967A_37117473BF78"/>
            <w:bookmarkEnd w:id="777"/>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5EA50AC2"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CLZiskanieStavuZaradenia</w:t>
            </w:r>
            <w:r>
              <w:rPr>
                <w:szCs w:val="24"/>
              </w:rPr>
              <w:fldChar w:fldCharType="end"/>
            </w:r>
          </w:p>
        </w:tc>
      </w:tr>
      <w:tr w:rsidR="00E70CBC" w14:paraId="3A0D6C2E"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5229F5E3"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2ECAEDB1"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4D2E8639"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FFBE220"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6D1EAF0D"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Získanie poradia pacienta v čakacej listine</w:t>
            </w:r>
            <w:r>
              <w:rPr>
                <w:szCs w:val="24"/>
              </w:rPr>
              <w:fldChar w:fldCharType="end"/>
            </w:r>
          </w:p>
        </w:tc>
      </w:tr>
      <w:tr w:rsidR="00E70CBC" w14:paraId="2A85ABEF"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CE02655"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E2B3464"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Synchrónne</w:t>
            </w:r>
            <w:r>
              <w:rPr>
                <w:szCs w:val="24"/>
              </w:rPr>
              <w:fldChar w:fldCharType="end"/>
            </w:r>
          </w:p>
        </w:tc>
      </w:tr>
      <w:tr w:rsidR="00E70CBC" w14:paraId="0DF202EA"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521ADDD"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5817E069"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umožní vyhľadať zaredenie pacienta v čakacích listinách na základe vstupných kritérií. Používateľom služby je zdravotnícky pracovník.</w:t>
            </w:r>
          </w:p>
          <w:p w14:paraId="1CE8C0B2" w14:textId="77777777" w:rsidR="00E70CBC" w:rsidRDefault="00E70CBC">
            <w:pPr>
              <w:rPr>
                <w:rFonts w:eastAsia="Times New Roman"/>
                <w:szCs w:val="24"/>
              </w:rPr>
            </w:pPr>
            <w:r>
              <w:rPr>
                <w:rFonts w:eastAsia="Times New Roman"/>
                <w:b/>
                <w:szCs w:val="24"/>
              </w:rPr>
              <w:t>Vstupy</w:t>
            </w:r>
          </w:p>
          <w:p w14:paraId="28353A97" w14:textId="77777777" w:rsidR="00E70CBC" w:rsidRDefault="00E70CBC" w:rsidP="009C3728">
            <w:pPr>
              <w:numPr>
                <w:ilvl w:val="0"/>
                <w:numId w:val="162"/>
              </w:numPr>
              <w:autoSpaceDE w:val="0"/>
              <w:autoSpaceDN w:val="0"/>
              <w:adjustRightInd w:val="0"/>
              <w:spacing w:after="1" w:line="240" w:lineRule="auto"/>
              <w:ind w:left="360" w:hanging="360"/>
              <w:rPr>
                <w:rFonts w:eastAsia="Times New Roman"/>
                <w:szCs w:val="24"/>
              </w:rPr>
            </w:pPr>
            <w:r>
              <w:rPr>
                <w:rFonts w:eastAsia="Times New Roman"/>
                <w:szCs w:val="24"/>
              </w:rPr>
              <w:t>vstupné kritéria pre vyhľadanie čakacích zoznamov, v ktorých je pacient zaradený</w:t>
            </w:r>
          </w:p>
          <w:p w14:paraId="1D15891A" w14:textId="77777777" w:rsidR="00E70CBC" w:rsidRDefault="00E70CBC">
            <w:pPr>
              <w:rPr>
                <w:rFonts w:eastAsia="Times New Roman"/>
                <w:b/>
                <w:szCs w:val="24"/>
              </w:rPr>
            </w:pPr>
          </w:p>
          <w:p w14:paraId="5E39608B" w14:textId="77777777" w:rsidR="00E70CBC" w:rsidRDefault="00E70CBC">
            <w:pPr>
              <w:rPr>
                <w:rFonts w:eastAsia="Times New Roman"/>
                <w:szCs w:val="24"/>
              </w:rPr>
            </w:pPr>
            <w:r>
              <w:rPr>
                <w:rFonts w:eastAsia="Times New Roman"/>
                <w:b/>
                <w:szCs w:val="24"/>
              </w:rPr>
              <w:t>Výstupy</w:t>
            </w:r>
          </w:p>
          <w:p w14:paraId="5A3993E1" w14:textId="77777777" w:rsidR="00E70CBC" w:rsidRDefault="00E70CBC" w:rsidP="009C3728">
            <w:pPr>
              <w:numPr>
                <w:ilvl w:val="0"/>
                <w:numId w:val="163"/>
              </w:numPr>
              <w:autoSpaceDE w:val="0"/>
              <w:autoSpaceDN w:val="0"/>
              <w:adjustRightInd w:val="0"/>
              <w:spacing w:after="1" w:line="240" w:lineRule="auto"/>
              <w:ind w:left="360" w:hanging="360"/>
              <w:rPr>
                <w:rFonts w:eastAsia="Times New Roman"/>
                <w:szCs w:val="24"/>
              </w:rPr>
            </w:pPr>
            <w:r>
              <w:rPr>
                <w:rFonts w:eastAsia="Times New Roman"/>
                <w:szCs w:val="24"/>
              </w:rPr>
              <w:t>zoznam s zaradení v čakacích listinách</w:t>
            </w:r>
          </w:p>
          <w:p w14:paraId="6DEB0157" w14:textId="77777777" w:rsidR="00E70CBC" w:rsidRDefault="00E70CBC" w:rsidP="009C3728">
            <w:pPr>
              <w:numPr>
                <w:ilvl w:val="0"/>
                <w:numId w:val="163"/>
              </w:numPr>
              <w:autoSpaceDE w:val="0"/>
              <w:autoSpaceDN w:val="0"/>
              <w:adjustRightInd w:val="0"/>
              <w:spacing w:after="1" w:line="240" w:lineRule="auto"/>
              <w:ind w:left="360" w:hanging="360"/>
              <w:rPr>
                <w:rFonts w:eastAsia="Times New Roman"/>
                <w:szCs w:val="24"/>
              </w:rPr>
            </w:pPr>
            <w:r>
              <w:rPr>
                <w:rFonts w:eastAsia="Times New Roman"/>
                <w:szCs w:val="24"/>
              </w:rPr>
              <w:t>zoznam je zotriedený podľa plánovaného dátumu výkonu od najstaršieho</w:t>
            </w:r>
          </w:p>
          <w:p w14:paraId="6B9F684E" w14:textId="77777777" w:rsidR="00E70CBC" w:rsidRDefault="00E70CBC">
            <w:pPr>
              <w:rPr>
                <w:rFonts w:eastAsia="Times New Roman"/>
                <w:szCs w:val="24"/>
              </w:rPr>
            </w:pPr>
          </w:p>
          <w:p w14:paraId="5D71625C" w14:textId="77777777" w:rsidR="00E70CBC" w:rsidRDefault="00E70CBC">
            <w:pPr>
              <w:rPr>
                <w:rFonts w:eastAsia="Times New Roman"/>
                <w:szCs w:val="24"/>
              </w:rPr>
            </w:pPr>
            <w:r>
              <w:rPr>
                <w:rFonts w:eastAsia="Times New Roman"/>
                <w:b/>
                <w:szCs w:val="24"/>
              </w:rPr>
              <w:t>Výnimky</w:t>
            </w:r>
          </w:p>
          <w:p w14:paraId="61D73E29" w14:textId="2E53B910" w:rsidR="00E70CBC" w:rsidRDefault="61F0F48B" w:rsidP="61F0F48B">
            <w:pPr>
              <w:numPr>
                <w:ilvl w:val="0"/>
                <w:numId w:val="164"/>
              </w:numPr>
              <w:autoSpaceDE w:val="0"/>
              <w:autoSpaceDN w:val="0"/>
              <w:adjustRightInd w:val="0"/>
              <w:spacing w:after="1" w:line="240" w:lineRule="auto"/>
              <w:ind w:left="360" w:hanging="360"/>
              <w:rPr>
                <w:rFonts w:eastAsia="Times New Roman"/>
              </w:rPr>
            </w:pPr>
            <w:r w:rsidRPr="61F0F48B">
              <w:rPr>
                <w:rFonts w:eastAsia="Times New Roman"/>
              </w:rPr>
              <w:t>Chybný vstup (neplatný identifikátor prijímateľa ZS, nevyplnené povinné polia, ...)</w:t>
            </w:r>
          </w:p>
          <w:p w14:paraId="19788376" w14:textId="77777777" w:rsidR="00E70CBC" w:rsidRDefault="00E70CBC">
            <w:pPr>
              <w:rPr>
                <w:rFonts w:eastAsia="Times New Roman"/>
                <w:szCs w:val="24"/>
              </w:rPr>
            </w:pPr>
          </w:p>
          <w:p w14:paraId="3F58142B" w14:textId="77777777" w:rsidR="00E70CBC" w:rsidRDefault="00E70CBC">
            <w:pPr>
              <w:rPr>
                <w:rFonts w:eastAsia="Times New Roman"/>
                <w:szCs w:val="24"/>
              </w:rPr>
            </w:pPr>
            <w:r>
              <w:rPr>
                <w:rFonts w:eastAsia="Times New Roman"/>
                <w:b/>
                <w:szCs w:val="24"/>
              </w:rPr>
              <w:t>Podmienka potrebná pre získanie záznamov:</w:t>
            </w:r>
          </w:p>
          <w:p w14:paraId="310A8858" w14:textId="77777777" w:rsidR="00E70CBC" w:rsidRDefault="00E70CBC">
            <w:pPr>
              <w:rPr>
                <w:rFonts w:eastAsia="Times New Roman"/>
                <w:szCs w:val="24"/>
              </w:rPr>
            </w:pPr>
            <w:r>
              <w:rPr>
                <w:rFonts w:eastAsia="Times New Roman"/>
                <w:szCs w:val="24"/>
              </w:rPr>
              <w:lastRenderedPageBreak/>
              <w:t>Lekár má implicitný prístup - je všeobecným lekárom osoby.</w:t>
            </w:r>
          </w:p>
          <w:p w14:paraId="7C1D5FD2" w14:textId="77777777" w:rsidR="00E70CBC" w:rsidRDefault="00E70CBC">
            <w:pPr>
              <w:rPr>
                <w:szCs w:val="24"/>
              </w:rPr>
            </w:pPr>
            <w:r>
              <w:rPr>
                <w:rFonts w:eastAsia="Times New Roman"/>
                <w:szCs w:val="24"/>
              </w:rPr>
              <w:t>Lekár pracuje v kontexte OU PZS, pre ktorý je čakací zoznam vedený.</w:t>
            </w:r>
          </w:p>
        </w:tc>
      </w:tr>
      <w:tr w:rsidR="00E70CBC" w14:paraId="7C4B6CEA"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86675CB" w14:textId="77777777" w:rsidR="00E70CBC" w:rsidRDefault="00E70CBC">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2DC1BBB9"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Cakacilistina_Request_Response.xsd/CLZiskanieStavuZaradenia_Request</w:t>
            </w:r>
            <w:r>
              <w:rPr>
                <w:szCs w:val="24"/>
              </w:rPr>
              <w:fldChar w:fldCharType="end"/>
            </w:r>
          </w:p>
        </w:tc>
      </w:tr>
      <w:tr w:rsidR="00E70CBC" w14:paraId="5F13CCBA"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49E3C80"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7583DF20"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Cakacilistina_Request_Response.xsd/CLZiskanieStavuZaradenia_Response</w:t>
            </w:r>
            <w:r>
              <w:rPr>
                <w:szCs w:val="24"/>
              </w:rPr>
              <w:fldChar w:fldCharType="end"/>
            </w:r>
          </w:p>
        </w:tc>
      </w:tr>
    </w:tbl>
    <w:p w14:paraId="44CCF5AE" w14:textId="380BFBD2" w:rsidR="00E70CBC" w:rsidRDefault="00E70CBC" w:rsidP="00E70CBC">
      <w:pPr>
        <w:rPr>
          <w:rFonts w:ascii="Times New Roman" w:eastAsia="Times New Roman" w:hAnsi="Times New Roman"/>
          <w:szCs w:val="24"/>
        </w:rPr>
      </w:pPr>
      <w:r>
        <w:rPr>
          <w:rFonts w:eastAsia="Times New Roman"/>
          <w:szCs w:val="24"/>
        </w:rPr>
        <w:t xml:space="preserve"> </w:t>
      </w:r>
    </w:p>
    <w:bookmarkStart w:id="778" w:name="CLZiskanieZiadaniek"/>
    <w:bookmarkStart w:id="779" w:name="BKM_55643B6E_BAE8_4856_9D3E_B39F0E384D62"/>
    <w:bookmarkEnd w:id="778"/>
    <w:bookmarkEnd w:id="779"/>
    <w:p w14:paraId="05F9E55D"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780" w:name="_Toc19872031"/>
      <w:r>
        <w:rPr>
          <w:rFonts w:eastAsia="Times New Roman"/>
          <w:bCs w:val="0"/>
          <w:szCs w:val="24"/>
        </w:rPr>
        <w:t>CLZiskanieZiadaniek</w:t>
      </w:r>
      <w:bookmarkEnd w:id="780"/>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15FFC59A"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0F654B83" w14:textId="77777777" w:rsidR="00E70CBC" w:rsidRDefault="00E70CBC">
            <w:pPr>
              <w:rPr>
                <w:szCs w:val="24"/>
              </w:rPr>
            </w:pPr>
            <w:bookmarkStart w:id="781" w:name="BKM_1D05A62F_E1F2_473b_8589_DC0F92100366"/>
            <w:bookmarkEnd w:id="781"/>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C0E91E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CLZiskanieZiadaniek</w:t>
            </w:r>
            <w:r>
              <w:rPr>
                <w:szCs w:val="24"/>
              </w:rPr>
              <w:fldChar w:fldCharType="end"/>
            </w:r>
          </w:p>
        </w:tc>
      </w:tr>
      <w:tr w:rsidR="00E70CBC" w14:paraId="6835A1E0"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04C5C65"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5C81520D"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ZP</w:t>
            </w:r>
            <w:r>
              <w:rPr>
                <w:szCs w:val="24"/>
              </w:rPr>
              <w:fldChar w:fldCharType="end"/>
            </w:r>
          </w:p>
        </w:tc>
      </w:tr>
      <w:tr w:rsidR="00E70CBC" w14:paraId="078CFB09"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6C8FF074"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6908896D"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Získanie žiadaniek na zaradenie pacientov do čakacej listiny</w:t>
            </w:r>
            <w:r>
              <w:rPr>
                <w:szCs w:val="24"/>
              </w:rPr>
              <w:fldChar w:fldCharType="end"/>
            </w:r>
          </w:p>
        </w:tc>
      </w:tr>
      <w:tr w:rsidR="00E70CBC" w14:paraId="757113A1"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68732FB"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4BBB8F30"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Synchrónne</w:t>
            </w:r>
            <w:r>
              <w:rPr>
                <w:szCs w:val="24"/>
              </w:rPr>
              <w:fldChar w:fldCharType="end"/>
            </w:r>
          </w:p>
        </w:tc>
      </w:tr>
      <w:tr w:rsidR="00E70CBC" w14:paraId="340091BF"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E0AF69C"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55A38088"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umožní vyhľadať zapísané žiadanky na zaradenie pacienta do čakacej listiny. Používateľom služby je pracovník zdravotnej poisťovne - revízny lekár</w:t>
            </w:r>
          </w:p>
          <w:p w14:paraId="5B98A5B7" w14:textId="77777777" w:rsidR="00E70CBC" w:rsidRDefault="00E70CBC">
            <w:pPr>
              <w:rPr>
                <w:rFonts w:eastAsia="Times New Roman"/>
                <w:szCs w:val="24"/>
              </w:rPr>
            </w:pPr>
            <w:r>
              <w:rPr>
                <w:rFonts w:eastAsia="Times New Roman"/>
                <w:b/>
                <w:szCs w:val="24"/>
              </w:rPr>
              <w:t>Vstupy</w:t>
            </w:r>
          </w:p>
          <w:p w14:paraId="0A1A4D5A" w14:textId="77777777" w:rsidR="00E70CBC" w:rsidRDefault="00E70CBC" w:rsidP="009C3728">
            <w:pPr>
              <w:numPr>
                <w:ilvl w:val="0"/>
                <w:numId w:val="165"/>
              </w:numPr>
              <w:autoSpaceDE w:val="0"/>
              <w:autoSpaceDN w:val="0"/>
              <w:adjustRightInd w:val="0"/>
              <w:spacing w:after="1" w:line="240" w:lineRule="auto"/>
              <w:ind w:left="360" w:hanging="360"/>
              <w:rPr>
                <w:rFonts w:eastAsia="Times New Roman"/>
                <w:szCs w:val="24"/>
              </w:rPr>
            </w:pPr>
            <w:r>
              <w:rPr>
                <w:rFonts w:eastAsia="Times New Roman"/>
                <w:szCs w:val="24"/>
              </w:rPr>
              <w:t>vstupné kritéria pre vyhľadanie žiadaniek</w:t>
            </w:r>
          </w:p>
          <w:p w14:paraId="2E163071" w14:textId="77777777" w:rsidR="00E70CBC" w:rsidRDefault="00E70CBC">
            <w:pPr>
              <w:rPr>
                <w:rFonts w:eastAsia="Times New Roman"/>
                <w:b/>
                <w:szCs w:val="24"/>
              </w:rPr>
            </w:pPr>
          </w:p>
          <w:p w14:paraId="244D221D" w14:textId="77777777" w:rsidR="00E70CBC" w:rsidRDefault="00E70CBC">
            <w:pPr>
              <w:rPr>
                <w:rFonts w:eastAsia="Times New Roman"/>
                <w:szCs w:val="24"/>
              </w:rPr>
            </w:pPr>
            <w:r>
              <w:rPr>
                <w:rFonts w:eastAsia="Times New Roman"/>
                <w:b/>
                <w:szCs w:val="24"/>
              </w:rPr>
              <w:t>Výstupy</w:t>
            </w:r>
          </w:p>
          <w:p w14:paraId="3E227BD1" w14:textId="77777777" w:rsidR="00E70CBC" w:rsidRDefault="00E70CBC" w:rsidP="009C3728">
            <w:pPr>
              <w:numPr>
                <w:ilvl w:val="0"/>
                <w:numId w:val="166"/>
              </w:numPr>
              <w:autoSpaceDE w:val="0"/>
              <w:autoSpaceDN w:val="0"/>
              <w:adjustRightInd w:val="0"/>
              <w:spacing w:after="1" w:line="240" w:lineRule="auto"/>
              <w:ind w:left="360" w:hanging="360"/>
              <w:rPr>
                <w:rFonts w:eastAsia="Times New Roman"/>
                <w:szCs w:val="24"/>
              </w:rPr>
            </w:pPr>
            <w:r>
              <w:rPr>
                <w:rFonts w:eastAsia="Times New Roman"/>
                <w:szCs w:val="24"/>
              </w:rPr>
              <w:t>zoznam žiadaniek</w:t>
            </w:r>
          </w:p>
          <w:p w14:paraId="4BF4CD21" w14:textId="77777777" w:rsidR="00E70CBC" w:rsidRDefault="00E70CBC" w:rsidP="009C3728">
            <w:pPr>
              <w:numPr>
                <w:ilvl w:val="0"/>
                <w:numId w:val="166"/>
              </w:numPr>
              <w:autoSpaceDE w:val="0"/>
              <w:autoSpaceDN w:val="0"/>
              <w:adjustRightInd w:val="0"/>
              <w:spacing w:after="1" w:line="240" w:lineRule="auto"/>
              <w:ind w:left="360" w:hanging="360"/>
              <w:rPr>
                <w:rFonts w:eastAsia="Times New Roman"/>
                <w:szCs w:val="24"/>
              </w:rPr>
            </w:pPr>
            <w:r>
              <w:rPr>
                <w:rFonts w:eastAsia="Times New Roman"/>
                <w:szCs w:val="24"/>
              </w:rPr>
              <w:t>zoznam je zotriedený podľa dátumu prijatia žiadanky vzostupne</w:t>
            </w:r>
          </w:p>
          <w:p w14:paraId="43806810" w14:textId="3024FAEA" w:rsidR="00690555" w:rsidRDefault="00690555" w:rsidP="009C3728">
            <w:pPr>
              <w:numPr>
                <w:ilvl w:val="0"/>
                <w:numId w:val="166"/>
              </w:numPr>
              <w:autoSpaceDE w:val="0"/>
              <w:autoSpaceDN w:val="0"/>
              <w:adjustRightInd w:val="0"/>
              <w:spacing w:after="1" w:line="240" w:lineRule="auto"/>
              <w:ind w:left="360" w:hanging="360"/>
              <w:rPr>
                <w:rFonts w:eastAsia="Times New Roman"/>
                <w:szCs w:val="24"/>
              </w:rPr>
            </w:pPr>
            <w:r>
              <w:rPr>
                <w:szCs w:val="24"/>
              </w:rPr>
              <w:t>súčasťou každej žiadanky je identifikátor prijímateľa ZS zašifrovaný na volajúceho zdravotníckeho pracovníka</w:t>
            </w:r>
          </w:p>
          <w:p w14:paraId="096E3A6A" w14:textId="77777777" w:rsidR="00E70CBC" w:rsidRDefault="00E70CBC">
            <w:pPr>
              <w:rPr>
                <w:rFonts w:eastAsia="Times New Roman"/>
                <w:szCs w:val="24"/>
              </w:rPr>
            </w:pPr>
          </w:p>
          <w:p w14:paraId="64C3BCA9" w14:textId="77777777" w:rsidR="00E70CBC" w:rsidRDefault="00E70CBC">
            <w:pPr>
              <w:rPr>
                <w:rFonts w:eastAsia="Times New Roman"/>
                <w:szCs w:val="24"/>
              </w:rPr>
            </w:pPr>
            <w:r>
              <w:rPr>
                <w:rFonts w:eastAsia="Times New Roman"/>
                <w:b/>
                <w:szCs w:val="24"/>
              </w:rPr>
              <w:t>Podmienky</w:t>
            </w:r>
          </w:p>
          <w:p w14:paraId="44299C86" w14:textId="77777777" w:rsidR="00E70CBC" w:rsidRDefault="00E70CBC" w:rsidP="009C3728">
            <w:pPr>
              <w:numPr>
                <w:ilvl w:val="0"/>
                <w:numId w:val="167"/>
              </w:numPr>
              <w:autoSpaceDE w:val="0"/>
              <w:autoSpaceDN w:val="0"/>
              <w:adjustRightInd w:val="0"/>
              <w:spacing w:after="1" w:line="240" w:lineRule="auto"/>
              <w:ind w:left="360" w:hanging="360"/>
              <w:rPr>
                <w:rFonts w:eastAsia="Times New Roman"/>
                <w:szCs w:val="24"/>
              </w:rPr>
            </w:pPr>
            <w:r>
              <w:rPr>
                <w:rFonts w:eastAsia="Times New Roman"/>
                <w:szCs w:val="24"/>
              </w:rPr>
              <w:t>služba sprístupní len záznamy príslušnej zdravotnej poisťovne, v kontexte ktorej ZdrPrac službu volá</w:t>
            </w:r>
          </w:p>
          <w:p w14:paraId="7C36DB7B" w14:textId="77777777" w:rsidR="00E70CBC" w:rsidRDefault="00E70CBC">
            <w:pPr>
              <w:rPr>
                <w:rFonts w:eastAsia="Times New Roman"/>
                <w:szCs w:val="24"/>
              </w:rPr>
            </w:pPr>
          </w:p>
          <w:p w14:paraId="5F8F0946" w14:textId="77777777" w:rsidR="00E70CBC" w:rsidRDefault="00E70CBC">
            <w:pPr>
              <w:rPr>
                <w:rFonts w:eastAsia="Times New Roman"/>
                <w:szCs w:val="24"/>
              </w:rPr>
            </w:pPr>
            <w:r>
              <w:rPr>
                <w:rFonts w:eastAsia="Times New Roman"/>
                <w:b/>
                <w:szCs w:val="24"/>
              </w:rPr>
              <w:t>Výnimky</w:t>
            </w:r>
          </w:p>
          <w:p w14:paraId="0D63AB8F" w14:textId="7DF45969" w:rsidR="00E70CBC" w:rsidRDefault="61F0F48B" w:rsidP="61F0F48B">
            <w:pPr>
              <w:numPr>
                <w:ilvl w:val="0"/>
                <w:numId w:val="168"/>
              </w:numPr>
              <w:autoSpaceDE w:val="0"/>
              <w:autoSpaceDN w:val="0"/>
              <w:adjustRightInd w:val="0"/>
              <w:spacing w:after="1" w:line="240" w:lineRule="auto"/>
              <w:ind w:left="360" w:hanging="360"/>
              <w:rPr>
                <w:rFonts w:eastAsia="Times New Roman"/>
              </w:rPr>
            </w:pPr>
            <w:r w:rsidRPr="61F0F48B">
              <w:rPr>
                <w:rFonts w:eastAsia="Times New Roman"/>
              </w:rPr>
              <w:t>Chybný vstup (neplatný identifikátor prijímateľa ZS, nevyplnené povinné polia, ...)</w:t>
            </w:r>
          </w:p>
          <w:p w14:paraId="43B93A5B" w14:textId="77777777" w:rsidR="00E70CBC" w:rsidRDefault="00E70CBC">
            <w:pPr>
              <w:rPr>
                <w:szCs w:val="24"/>
              </w:rPr>
            </w:pPr>
          </w:p>
        </w:tc>
      </w:tr>
      <w:tr w:rsidR="00E70CBC" w14:paraId="56B99DCC"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4E41A51" w14:textId="77777777" w:rsidR="00E70CBC" w:rsidRDefault="00E70CBC">
            <w:pPr>
              <w:rPr>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0DD2454F"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Cakacilistina_Request_Response.xsd/CLZiskanieZiadaniek_Request</w:t>
            </w:r>
            <w:r>
              <w:rPr>
                <w:szCs w:val="24"/>
              </w:rPr>
              <w:fldChar w:fldCharType="end"/>
            </w:r>
          </w:p>
        </w:tc>
      </w:tr>
      <w:tr w:rsidR="00E70CBC" w14:paraId="7E8E6293"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9E77A7F"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30531661"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Cakacilistina_Request_Response.xsd/CLZiskanieZiadaniek_Response</w:t>
            </w:r>
            <w:r>
              <w:rPr>
                <w:szCs w:val="24"/>
              </w:rPr>
              <w:fldChar w:fldCharType="end"/>
            </w:r>
          </w:p>
        </w:tc>
      </w:tr>
    </w:tbl>
    <w:p w14:paraId="40DF7507" w14:textId="6EFB6845" w:rsidR="00E70CBC" w:rsidRDefault="00E70CBC" w:rsidP="00E70CBC">
      <w:pPr>
        <w:rPr>
          <w:rFonts w:ascii="Times New Roman" w:eastAsia="Times New Roman" w:hAnsi="Times New Roman"/>
          <w:szCs w:val="24"/>
        </w:rPr>
      </w:pPr>
      <w:r>
        <w:rPr>
          <w:rFonts w:eastAsia="Times New Roman"/>
          <w:szCs w:val="24"/>
        </w:rPr>
        <w:t xml:space="preserve"> </w:t>
      </w:r>
    </w:p>
    <w:bookmarkStart w:id="782" w:name="CLZapisZoznamu"/>
    <w:bookmarkStart w:id="783" w:name="BKM_9442F367_34F1_4393_957A_781C2A374812"/>
    <w:bookmarkEnd w:id="782"/>
    <w:bookmarkEnd w:id="783"/>
    <w:p w14:paraId="57995852"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784" w:name="_Toc19872032"/>
      <w:r>
        <w:rPr>
          <w:rFonts w:eastAsia="Times New Roman"/>
          <w:bCs w:val="0"/>
          <w:szCs w:val="24"/>
        </w:rPr>
        <w:t>CLZapisZoznamu</w:t>
      </w:r>
      <w:bookmarkEnd w:id="784"/>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086CE1D9" w14:textId="77777777">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76210A89" w14:textId="77777777" w:rsidR="00E70CBC" w:rsidRDefault="00E70CBC">
            <w:pPr>
              <w:rPr>
                <w:szCs w:val="24"/>
              </w:rPr>
            </w:pPr>
            <w:bookmarkStart w:id="785" w:name="BKM_DA2A7E19_2076_4d7e_B54E_3DC10DFD97DF"/>
            <w:bookmarkEnd w:id="785"/>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6C9E1A89"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CLZapisZoznamu</w:t>
            </w:r>
            <w:r>
              <w:rPr>
                <w:szCs w:val="24"/>
              </w:rPr>
              <w:fldChar w:fldCharType="end"/>
            </w:r>
          </w:p>
        </w:tc>
      </w:tr>
      <w:tr w:rsidR="00E70CBC" w14:paraId="201D2E11"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542100D9"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112A557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ZP</w:t>
            </w:r>
            <w:r>
              <w:rPr>
                <w:szCs w:val="24"/>
              </w:rPr>
              <w:fldChar w:fldCharType="end"/>
            </w:r>
          </w:p>
        </w:tc>
      </w:tr>
      <w:tr w:rsidR="00E70CBC" w14:paraId="4C3B52BC"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A7CFD5F" w14:textId="77777777" w:rsidR="00E70CBC" w:rsidRDefault="00E70CBC">
            <w:pPr>
              <w:rPr>
                <w:szCs w:val="24"/>
              </w:rPr>
            </w:pPr>
            <w:r>
              <w:rPr>
                <w:rFonts w:eastAsia="Times New Roman"/>
                <w:szCs w:val="24"/>
              </w:rPr>
              <w:lastRenderedPageBreak/>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4810EC0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Zápis noveho čakakateľov v čakacej listine</w:t>
            </w:r>
            <w:r>
              <w:rPr>
                <w:szCs w:val="24"/>
              </w:rPr>
              <w:fldChar w:fldCharType="end"/>
            </w:r>
          </w:p>
        </w:tc>
      </w:tr>
      <w:tr w:rsidR="00E70CBC" w14:paraId="2718EFFA"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AE1C4C0"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6245B40B" w14:textId="6A50201B" w:rsidR="00E70CBC" w:rsidRDefault="0075205F">
            <w:pPr>
              <w:rPr>
                <w:szCs w:val="24"/>
              </w:rPr>
            </w:pPr>
            <w:r>
              <w:t>Synchrónny, Asynchrónny</w:t>
            </w:r>
          </w:p>
        </w:tc>
      </w:tr>
      <w:tr w:rsidR="00E70CBC" w14:paraId="33B03BB9"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2BB0578"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5BCD702F"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umožní správcovi čakacej listiny aktualizovať, vytvoriť novú alebo zrušiť existujúcu čakaciu listinu.</w:t>
            </w:r>
          </w:p>
          <w:p w14:paraId="73559FA1" w14:textId="77777777" w:rsidR="00E70CBC" w:rsidRDefault="00E70CBC">
            <w:pPr>
              <w:rPr>
                <w:rFonts w:eastAsia="Times New Roman"/>
                <w:szCs w:val="24"/>
              </w:rPr>
            </w:pPr>
            <w:r>
              <w:rPr>
                <w:rFonts w:eastAsia="Times New Roman"/>
                <w:szCs w:val="24"/>
              </w:rPr>
              <w:t>Stanovenie poradia a rozhodnutie o zaradení a vyradení pacientov určuje správca čakacieho zoznamu, ktorý do NZIS zasiela finálny stav.</w:t>
            </w:r>
          </w:p>
          <w:p w14:paraId="36D9CB31" w14:textId="77777777" w:rsidR="00E70CBC" w:rsidRDefault="00E70CBC">
            <w:pPr>
              <w:rPr>
                <w:rFonts w:eastAsia="Times New Roman"/>
                <w:szCs w:val="24"/>
              </w:rPr>
            </w:pPr>
          </w:p>
          <w:p w14:paraId="5C54D943" w14:textId="77777777" w:rsidR="00E70CBC" w:rsidRDefault="00E70CBC">
            <w:pPr>
              <w:rPr>
                <w:rFonts w:eastAsia="Times New Roman"/>
                <w:szCs w:val="24"/>
              </w:rPr>
            </w:pPr>
            <w:r>
              <w:rPr>
                <w:rFonts w:eastAsia="Times New Roman"/>
                <w:szCs w:val="24"/>
              </w:rPr>
              <w:t>Oprávnené osoby vykonávajú vo svojej čakacej listine tieto zmeny:</w:t>
            </w:r>
          </w:p>
          <w:p w14:paraId="3E1FBD9A" w14:textId="77777777" w:rsidR="00E70CBC" w:rsidRDefault="00E70CBC" w:rsidP="009C3728">
            <w:pPr>
              <w:numPr>
                <w:ilvl w:val="0"/>
                <w:numId w:val="169"/>
              </w:numPr>
              <w:autoSpaceDE w:val="0"/>
              <w:autoSpaceDN w:val="0"/>
              <w:adjustRightInd w:val="0"/>
              <w:spacing w:after="1" w:line="240" w:lineRule="auto"/>
              <w:ind w:left="360" w:hanging="360"/>
              <w:rPr>
                <w:rFonts w:eastAsia="Times New Roman"/>
                <w:szCs w:val="24"/>
              </w:rPr>
            </w:pPr>
            <w:r>
              <w:rPr>
                <w:rFonts w:eastAsia="Times New Roman"/>
                <w:szCs w:val="24"/>
              </w:rPr>
              <w:t>vyradenie žiadateľa po poskytnutí požadovaného úkonu</w:t>
            </w:r>
          </w:p>
          <w:p w14:paraId="62B983C0" w14:textId="77777777" w:rsidR="00E70CBC" w:rsidRDefault="00E70CBC" w:rsidP="009C3728">
            <w:pPr>
              <w:numPr>
                <w:ilvl w:val="0"/>
                <w:numId w:val="169"/>
              </w:numPr>
              <w:autoSpaceDE w:val="0"/>
              <w:autoSpaceDN w:val="0"/>
              <w:adjustRightInd w:val="0"/>
              <w:spacing w:after="1" w:line="240" w:lineRule="auto"/>
              <w:ind w:left="360" w:hanging="360"/>
              <w:rPr>
                <w:rFonts w:eastAsia="Times New Roman"/>
                <w:szCs w:val="24"/>
              </w:rPr>
            </w:pPr>
            <w:r>
              <w:rPr>
                <w:rFonts w:eastAsia="Times New Roman"/>
                <w:szCs w:val="24"/>
              </w:rPr>
              <w:t>vyradenie žiadateľa na vlastnú žiadosť</w:t>
            </w:r>
          </w:p>
          <w:p w14:paraId="02004F8B" w14:textId="77777777" w:rsidR="00E70CBC" w:rsidRDefault="00E70CBC" w:rsidP="009C3728">
            <w:pPr>
              <w:numPr>
                <w:ilvl w:val="0"/>
                <w:numId w:val="169"/>
              </w:numPr>
              <w:autoSpaceDE w:val="0"/>
              <w:autoSpaceDN w:val="0"/>
              <w:adjustRightInd w:val="0"/>
              <w:spacing w:after="1" w:line="240" w:lineRule="auto"/>
              <w:ind w:left="360" w:hanging="360"/>
              <w:rPr>
                <w:rFonts w:eastAsia="Times New Roman"/>
                <w:szCs w:val="24"/>
              </w:rPr>
            </w:pPr>
            <w:r>
              <w:rPr>
                <w:rFonts w:eastAsia="Times New Roman"/>
                <w:szCs w:val="24"/>
              </w:rPr>
              <w:t>odsunutie žiadateľa na vlastnú žiadosť</w:t>
            </w:r>
          </w:p>
          <w:p w14:paraId="60F84576" w14:textId="77777777" w:rsidR="00E70CBC" w:rsidRDefault="00E70CBC">
            <w:pPr>
              <w:rPr>
                <w:rFonts w:eastAsia="Times New Roman"/>
                <w:szCs w:val="24"/>
              </w:rPr>
            </w:pPr>
            <w:r>
              <w:rPr>
                <w:rFonts w:eastAsia="Times New Roman"/>
                <w:szCs w:val="24"/>
              </w:rPr>
              <w:t>zmena poradia (v rámci pravidiel určených legislatívou)</w:t>
            </w:r>
          </w:p>
          <w:p w14:paraId="2F8DA207" w14:textId="77777777" w:rsidR="00E70CBC" w:rsidRDefault="00E70CBC" w:rsidP="009C3728">
            <w:pPr>
              <w:numPr>
                <w:ilvl w:val="0"/>
                <w:numId w:val="170"/>
              </w:numPr>
              <w:autoSpaceDE w:val="0"/>
              <w:autoSpaceDN w:val="0"/>
              <w:adjustRightInd w:val="0"/>
              <w:spacing w:after="1" w:line="240" w:lineRule="auto"/>
              <w:ind w:left="360" w:hanging="360"/>
              <w:rPr>
                <w:rFonts w:eastAsia="Times New Roman"/>
                <w:szCs w:val="24"/>
              </w:rPr>
            </w:pPr>
            <w:r>
              <w:rPr>
                <w:rFonts w:eastAsia="Times New Roman"/>
                <w:szCs w:val="24"/>
              </w:rPr>
              <w:t>Pacientov, ktorí dosiahli čas na príprav</w:t>
            </w:r>
          </w:p>
          <w:p w14:paraId="678DAF12" w14:textId="77777777" w:rsidR="00E70CBC" w:rsidRDefault="00E70CBC">
            <w:pPr>
              <w:rPr>
                <w:rFonts w:eastAsia="Times New Roman"/>
                <w:szCs w:val="24"/>
              </w:rPr>
            </w:pPr>
            <w:r>
              <w:rPr>
                <w:rFonts w:eastAsia="Times New Roman"/>
                <w:szCs w:val="24"/>
              </w:rPr>
              <w:t>u na zdravotný výkon systém notifikuje. Hranicu poradia určuje samotný čakací zoznam jedným zo vstupných parametrov.</w:t>
            </w:r>
          </w:p>
          <w:p w14:paraId="3CBD6714" w14:textId="77777777" w:rsidR="00E70CBC" w:rsidRDefault="00E70CBC">
            <w:pPr>
              <w:rPr>
                <w:rFonts w:eastAsia="Times New Roman"/>
                <w:szCs w:val="24"/>
              </w:rPr>
            </w:pPr>
            <w:r>
              <w:rPr>
                <w:rFonts w:eastAsia="Times New Roman"/>
                <w:szCs w:val="24"/>
              </w:rPr>
              <w:t>Pacient je notifikovaný aj v nasledujúcich prípadoch:</w:t>
            </w:r>
          </w:p>
          <w:p w14:paraId="49282EAD" w14:textId="77777777" w:rsidR="00E70CBC" w:rsidRDefault="00E70CBC">
            <w:pPr>
              <w:rPr>
                <w:rFonts w:eastAsia="Times New Roman"/>
                <w:szCs w:val="24"/>
              </w:rPr>
            </w:pPr>
            <w:r>
              <w:rPr>
                <w:rFonts w:eastAsia="Times New Roman"/>
                <w:szCs w:val="24"/>
              </w:rPr>
              <w:t xml:space="preserve">    - zmenil sa plánovaný dátum výkonu</w:t>
            </w:r>
          </w:p>
          <w:p w14:paraId="25937678" w14:textId="77777777" w:rsidR="00E70CBC" w:rsidRDefault="00E70CBC">
            <w:pPr>
              <w:rPr>
                <w:rFonts w:eastAsia="Times New Roman"/>
                <w:szCs w:val="24"/>
              </w:rPr>
            </w:pPr>
            <w:r>
              <w:rPr>
                <w:rFonts w:eastAsia="Times New Roman"/>
                <w:szCs w:val="24"/>
              </w:rPr>
              <w:t xml:space="preserve">    - zmenil sa stav zaradenia pacienta v ČL</w:t>
            </w:r>
          </w:p>
          <w:p w14:paraId="702B0E22" w14:textId="77777777" w:rsidR="00E70CBC" w:rsidRDefault="00E70CBC">
            <w:pPr>
              <w:rPr>
                <w:rFonts w:eastAsia="Times New Roman"/>
                <w:szCs w:val="24"/>
              </w:rPr>
            </w:pPr>
            <w:r>
              <w:rPr>
                <w:rFonts w:eastAsia="Times New Roman"/>
                <w:szCs w:val="24"/>
              </w:rPr>
              <w:t>Pacient nie je notifikovaný v nasledujúcich prípadoch:</w:t>
            </w:r>
          </w:p>
          <w:p w14:paraId="3ECA2A35" w14:textId="77777777" w:rsidR="00E70CBC" w:rsidRDefault="00E70CBC">
            <w:pPr>
              <w:rPr>
                <w:rFonts w:eastAsia="Times New Roman"/>
                <w:szCs w:val="24"/>
              </w:rPr>
            </w:pPr>
            <w:r>
              <w:rPr>
                <w:rFonts w:eastAsia="Times New Roman"/>
                <w:szCs w:val="24"/>
              </w:rPr>
              <w:t xml:space="preserve">    - ak sa plánovaný čas nezmenil a notifikácia už prebehla</w:t>
            </w:r>
          </w:p>
          <w:p w14:paraId="6CC216D5" w14:textId="77777777" w:rsidR="00E70CBC" w:rsidRDefault="00E70CBC">
            <w:pPr>
              <w:rPr>
                <w:rFonts w:eastAsia="Times New Roman"/>
                <w:szCs w:val="24"/>
              </w:rPr>
            </w:pPr>
            <w:r>
              <w:rPr>
                <w:rFonts w:eastAsia="Times New Roman"/>
                <w:szCs w:val="24"/>
              </w:rPr>
              <w:t xml:space="preserve">    - ak bol záznam z čakacej listiny vyradený</w:t>
            </w:r>
          </w:p>
          <w:p w14:paraId="6CF2D293" w14:textId="77777777" w:rsidR="00E70CBC" w:rsidRDefault="00E70CBC">
            <w:pPr>
              <w:rPr>
                <w:rFonts w:eastAsia="Times New Roman"/>
                <w:szCs w:val="24"/>
              </w:rPr>
            </w:pPr>
            <w:r>
              <w:rPr>
                <w:rFonts w:eastAsia="Times New Roman"/>
                <w:szCs w:val="24"/>
              </w:rPr>
              <w:t xml:space="preserve">    - ak má prijímateľ ZS vyplnený dátum úmrtia</w:t>
            </w:r>
          </w:p>
          <w:p w14:paraId="4AB5E522" w14:textId="77777777" w:rsidR="00E70CBC" w:rsidRDefault="00E70CBC">
            <w:pPr>
              <w:rPr>
                <w:rFonts w:eastAsia="Times New Roman"/>
                <w:szCs w:val="24"/>
              </w:rPr>
            </w:pPr>
            <w:r>
              <w:rPr>
                <w:rFonts w:eastAsia="Times New Roman"/>
                <w:b/>
                <w:szCs w:val="24"/>
              </w:rPr>
              <w:t>Vstup</w:t>
            </w:r>
          </w:p>
          <w:p w14:paraId="3F2417F4" w14:textId="77777777" w:rsidR="00E70CBC" w:rsidRDefault="00E70CBC" w:rsidP="009C3728">
            <w:pPr>
              <w:numPr>
                <w:ilvl w:val="0"/>
                <w:numId w:val="171"/>
              </w:numPr>
              <w:autoSpaceDE w:val="0"/>
              <w:autoSpaceDN w:val="0"/>
              <w:adjustRightInd w:val="0"/>
              <w:spacing w:after="1" w:line="240" w:lineRule="auto"/>
              <w:ind w:left="360" w:hanging="360"/>
              <w:rPr>
                <w:rFonts w:eastAsia="Times New Roman"/>
                <w:szCs w:val="24"/>
              </w:rPr>
            </w:pPr>
            <w:r>
              <w:rPr>
                <w:rFonts w:eastAsia="Times New Roman"/>
                <w:szCs w:val="24"/>
              </w:rPr>
              <w:t>identifikácia čakacej listiny,</w:t>
            </w:r>
          </w:p>
          <w:p w14:paraId="66B7B3DF" w14:textId="77777777" w:rsidR="00E70CBC" w:rsidRDefault="00E70CBC" w:rsidP="009C3728">
            <w:pPr>
              <w:numPr>
                <w:ilvl w:val="0"/>
                <w:numId w:val="171"/>
              </w:numPr>
              <w:autoSpaceDE w:val="0"/>
              <w:autoSpaceDN w:val="0"/>
              <w:adjustRightInd w:val="0"/>
              <w:spacing w:after="1" w:line="240" w:lineRule="auto"/>
              <w:ind w:left="360" w:hanging="360"/>
              <w:rPr>
                <w:rFonts w:eastAsia="Times New Roman"/>
                <w:szCs w:val="24"/>
              </w:rPr>
            </w:pPr>
            <w:r>
              <w:rPr>
                <w:rFonts w:eastAsia="Times New Roman"/>
                <w:szCs w:val="24"/>
              </w:rPr>
              <w:t>nové záznamy v čakacej listine (identifikácia pacienta, identifikácia žiadanky, stav)</w:t>
            </w:r>
          </w:p>
          <w:p w14:paraId="307C4FC0" w14:textId="77777777" w:rsidR="00E70CBC" w:rsidRDefault="00E70CBC" w:rsidP="009C3728">
            <w:pPr>
              <w:numPr>
                <w:ilvl w:val="0"/>
                <w:numId w:val="171"/>
              </w:numPr>
              <w:autoSpaceDE w:val="0"/>
              <w:autoSpaceDN w:val="0"/>
              <w:adjustRightInd w:val="0"/>
              <w:spacing w:after="1" w:line="240" w:lineRule="auto"/>
              <w:ind w:left="360" w:hanging="360"/>
              <w:rPr>
                <w:rFonts w:eastAsia="Times New Roman"/>
                <w:szCs w:val="24"/>
              </w:rPr>
            </w:pPr>
            <w:r>
              <w:rPr>
                <w:rFonts w:eastAsia="Times New Roman"/>
                <w:szCs w:val="24"/>
              </w:rPr>
              <w:t>autentifikácia používateľa služby</w:t>
            </w:r>
          </w:p>
          <w:p w14:paraId="2C0C3525" w14:textId="77777777" w:rsidR="00E70CBC" w:rsidRDefault="00E70CBC">
            <w:pPr>
              <w:rPr>
                <w:rFonts w:eastAsia="Times New Roman"/>
                <w:b/>
                <w:szCs w:val="24"/>
              </w:rPr>
            </w:pPr>
          </w:p>
          <w:p w14:paraId="6B5F8F5A" w14:textId="77777777" w:rsidR="00E70CBC" w:rsidRDefault="00E70CBC">
            <w:pPr>
              <w:rPr>
                <w:rFonts w:eastAsia="Times New Roman"/>
                <w:szCs w:val="24"/>
              </w:rPr>
            </w:pPr>
            <w:r>
              <w:rPr>
                <w:rFonts w:eastAsia="Times New Roman"/>
                <w:b/>
                <w:szCs w:val="24"/>
              </w:rPr>
              <w:t>Výstup</w:t>
            </w:r>
          </w:p>
          <w:p w14:paraId="4C0B5167" w14:textId="77777777" w:rsidR="00E70CBC" w:rsidRDefault="00E70CBC" w:rsidP="009C3728">
            <w:pPr>
              <w:numPr>
                <w:ilvl w:val="0"/>
                <w:numId w:val="172"/>
              </w:numPr>
              <w:autoSpaceDE w:val="0"/>
              <w:autoSpaceDN w:val="0"/>
              <w:adjustRightInd w:val="0"/>
              <w:spacing w:after="1" w:line="240" w:lineRule="auto"/>
              <w:ind w:left="360" w:hanging="360"/>
              <w:rPr>
                <w:rFonts w:eastAsia="Times New Roman"/>
                <w:szCs w:val="24"/>
              </w:rPr>
            </w:pPr>
            <w:r>
              <w:rPr>
                <w:rFonts w:eastAsia="Times New Roman"/>
                <w:szCs w:val="24"/>
              </w:rPr>
              <w:t>informácia o vykonaní zmeny, alebo</w:t>
            </w:r>
          </w:p>
          <w:p w14:paraId="693EB0DC" w14:textId="77777777" w:rsidR="00E70CBC" w:rsidRDefault="00E70CBC">
            <w:pPr>
              <w:rPr>
                <w:rFonts w:eastAsia="Times New Roman"/>
                <w:szCs w:val="24"/>
              </w:rPr>
            </w:pPr>
            <w:r>
              <w:rPr>
                <w:rFonts w:eastAsia="Times New Roman"/>
                <w:szCs w:val="24"/>
              </w:rPr>
              <w:t>odmietnutie akcie a zdôvodnenie (chybová správa)</w:t>
            </w:r>
          </w:p>
          <w:p w14:paraId="45B9CC4A" w14:textId="77777777" w:rsidR="00E70CBC" w:rsidRDefault="00E70CBC">
            <w:pPr>
              <w:rPr>
                <w:rFonts w:eastAsia="Times New Roman"/>
                <w:szCs w:val="24"/>
              </w:rPr>
            </w:pPr>
            <w:r>
              <w:rPr>
                <w:rFonts w:eastAsia="Times New Roman"/>
                <w:b/>
                <w:szCs w:val="24"/>
              </w:rPr>
              <w:t>Použitie</w:t>
            </w:r>
          </w:p>
          <w:p w14:paraId="03DF1604" w14:textId="77777777" w:rsidR="00E70CBC" w:rsidRDefault="00E70CBC" w:rsidP="009C3728">
            <w:pPr>
              <w:numPr>
                <w:ilvl w:val="0"/>
                <w:numId w:val="173"/>
              </w:numPr>
              <w:autoSpaceDE w:val="0"/>
              <w:autoSpaceDN w:val="0"/>
              <w:adjustRightInd w:val="0"/>
              <w:spacing w:after="1" w:line="240" w:lineRule="auto"/>
              <w:ind w:left="360" w:hanging="360"/>
              <w:rPr>
                <w:rFonts w:eastAsia="Times New Roman"/>
                <w:szCs w:val="24"/>
              </w:rPr>
            </w:pPr>
            <w:r>
              <w:rPr>
                <w:rFonts w:eastAsia="Times New Roman"/>
                <w:szCs w:val="24"/>
              </w:rPr>
              <w:t>zaznamy v čakacej listine sa prepisujú (celý zoznam)</w:t>
            </w:r>
          </w:p>
          <w:p w14:paraId="205C56D8" w14:textId="77777777" w:rsidR="00E70CBC" w:rsidRDefault="00E70CBC" w:rsidP="009C3728">
            <w:pPr>
              <w:numPr>
                <w:ilvl w:val="0"/>
                <w:numId w:val="173"/>
              </w:numPr>
              <w:autoSpaceDE w:val="0"/>
              <w:autoSpaceDN w:val="0"/>
              <w:adjustRightInd w:val="0"/>
              <w:spacing w:after="1" w:line="240" w:lineRule="auto"/>
              <w:ind w:left="360" w:hanging="360"/>
              <w:rPr>
                <w:rFonts w:eastAsia="Times New Roman"/>
                <w:szCs w:val="24"/>
              </w:rPr>
            </w:pPr>
            <w:r>
              <w:rPr>
                <w:rFonts w:eastAsia="Times New Roman"/>
                <w:szCs w:val="24"/>
              </w:rPr>
              <w:t>výmaz všetkých záznamov je možný zapísaním prázdneho zoznamu</w:t>
            </w:r>
          </w:p>
          <w:p w14:paraId="117C6993" w14:textId="77777777" w:rsidR="00E70CBC" w:rsidRDefault="00E70CBC" w:rsidP="009C3728">
            <w:pPr>
              <w:numPr>
                <w:ilvl w:val="0"/>
                <w:numId w:val="173"/>
              </w:numPr>
              <w:autoSpaceDE w:val="0"/>
              <w:autoSpaceDN w:val="0"/>
              <w:adjustRightInd w:val="0"/>
              <w:spacing w:after="1" w:line="240" w:lineRule="auto"/>
              <w:ind w:left="360" w:hanging="360"/>
              <w:rPr>
                <w:rFonts w:eastAsia="Times New Roman"/>
                <w:szCs w:val="24"/>
              </w:rPr>
            </w:pPr>
            <w:r>
              <w:rPr>
                <w:rFonts w:eastAsia="Times New Roman"/>
                <w:szCs w:val="24"/>
              </w:rPr>
              <w:t>zoznam sa považuje za zhodný, ak je zhodný OUPZS a všetky zdravotne výkony, pre ktorú je určená</w:t>
            </w:r>
          </w:p>
          <w:p w14:paraId="6CEADC5B" w14:textId="77777777" w:rsidR="00E70CBC" w:rsidRDefault="00E70CBC">
            <w:pPr>
              <w:rPr>
                <w:rFonts w:eastAsia="Times New Roman"/>
                <w:szCs w:val="24"/>
              </w:rPr>
            </w:pPr>
          </w:p>
          <w:p w14:paraId="0914727E" w14:textId="77777777" w:rsidR="00E70CBC" w:rsidRDefault="00E70CBC">
            <w:pPr>
              <w:rPr>
                <w:rFonts w:eastAsia="Times New Roman"/>
                <w:szCs w:val="24"/>
              </w:rPr>
            </w:pPr>
            <w:r>
              <w:rPr>
                <w:rFonts w:eastAsia="Times New Roman"/>
                <w:b/>
                <w:szCs w:val="24"/>
              </w:rPr>
              <w:t>Výnimky</w:t>
            </w:r>
          </w:p>
          <w:p w14:paraId="707900BF" w14:textId="77777777" w:rsidR="00E70CBC" w:rsidRDefault="00E70CBC" w:rsidP="009C3728">
            <w:pPr>
              <w:numPr>
                <w:ilvl w:val="0"/>
                <w:numId w:val="174"/>
              </w:numPr>
              <w:autoSpaceDE w:val="0"/>
              <w:autoSpaceDN w:val="0"/>
              <w:adjustRightInd w:val="0"/>
              <w:spacing w:after="1" w:line="240" w:lineRule="auto"/>
              <w:ind w:left="360" w:hanging="360"/>
              <w:rPr>
                <w:rFonts w:eastAsia="Times New Roman"/>
                <w:szCs w:val="24"/>
              </w:rPr>
            </w:pPr>
            <w:r>
              <w:rPr>
                <w:rFonts w:eastAsia="Times New Roman"/>
                <w:szCs w:val="24"/>
              </w:rPr>
              <w:lastRenderedPageBreak/>
              <w:t>Službu môže volať len zdravotnícky pracovník príslušnej ZP</w:t>
            </w:r>
          </w:p>
          <w:p w14:paraId="6D1E8955" w14:textId="77777777" w:rsidR="00E70CBC" w:rsidRDefault="00E70CBC" w:rsidP="009C3728">
            <w:pPr>
              <w:numPr>
                <w:ilvl w:val="0"/>
                <w:numId w:val="174"/>
              </w:numPr>
              <w:autoSpaceDE w:val="0"/>
              <w:autoSpaceDN w:val="0"/>
              <w:adjustRightInd w:val="0"/>
              <w:spacing w:after="1" w:line="240" w:lineRule="auto"/>
              <w:ind w:left="360" w:hanging="360"/>
              <w:rPr>
                <w:rFonts w:eastAsia="Times New Roman"/>
                <w:szCs w:val="24"/>
              </w:rPr>
            </w:pPr>
            <w:r>
              <w:rPr>
                <w:rFonts w:eastAsia="Times New Roman"/>
                <w:szCs w:val="24"/>
              </w:rPr>
              <w:t>Služba je transakčná, t.j. je možné zapísať len celý zoznam alebo nič.</w:t>
            </w:r>
          </w:p>
          <w:p w14:paraId="47877C16" w14:textId="77777777" w:rsidR="00E70CBC" w:rsidRDefault="00E70CBC">
            <w:pPr>
              <w:rPr>
                <w:szCs w:val="24"/>
              </w:rPr>
            </w:pPr>
          </w:p>
        </w:tc>
      </w:tr>
      <w:tr w:rsidR="00E70CBC" w14:paraId="4174F787"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AEFF8FC" w14:textId="77777777" w:rsidR="00E70CBC" w:rsidRDefault="00E70CBC">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332F87AE"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Cakacilistina_Request_Response.xsd/CLZapisZoznamu_Request</w:t>
            </w:r>
            <w:r>
              <w:rPr>
                <w:szCs w:val="24"/>
              </w:rPr>
              <w:fldChar w:fldCharType="end"/>
            </w:r>
          </w:p>
        </w:tc>
      </w:tr>
      <w:tr w:rsidR="00E70CBC" w14:paraId="76E10A6F"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F48BD4D"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649302D8"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Cakacilistina_Request_Response.xsd/CLZapisZoznamu_Response</w:t>
            </w:r>
            <w:r>
              <w:rPr>
                <w:szCs w:val="24"/>
              </w:rPr>
              <w:fldChar w:fldCharType="end"/>
            </w:r>
          </w:p>
        </w:tc>
      </w:tr>
    </w:tbl>
    <w:p w14:paraId="5F26CF02" w14:textId="77777777" w:rsidR="00E70CBC" w:rsidRDefault="00E70CBC" w:rsidP="00E70CBC">
      <w:pPr>
        <w:rPr>
          <w:szCs w:val="24"/>
        </w:rPr>
      </w:pPr>
      <w:r>
        <w:rPr>
          <w:rFonts w:eastAsia="Times New Roman"/>
          <w:szCs w:val="24"/>
        </w:rPr>
        <w:t xml:space="preserve"> </w:t>
      </w:r>
    </w:p>
    <w:p w14:paraId="33D27391" w14:textId="045F7637" w:rsidR="00E70CBC" w:rsidRDefault="00E70CBC" w:rsidP="00E70CBC">
      <w:pPr>
        <w:rPr>
          <w:rFonts w:ascii="Times New Roman" w:eastAsia="Times New Roman" w:hAnsi="Times New Roman"/>
          <w:szCs w:val="24"/>
        </w:rPr>
      </w:pPr>
      <w:r>
        <w:rPr>
          <w:rFonts w:eastAsia="Times New Roman"/>
          <w:szCs w:val="24"/>
        </w:rPr>
        <w:t xml:space="preserve">    </w:t>
      </w:r>
    </w:p>
    <w:p w14:paraId="3D2CDE9F" w14:textId="77777777" w:rsidR="00E70CBC" w:rsidRDefault="00E70CBC" w:rsidP="00E70CBC">
      <w:pPr>
        <w:rPr>
          <w:rFonts w:ascii="Times New Roman" w:eastAsia="Times New Roman" w:hAnsi="Times New Roman"/>
          <w:szCs w:val="24"/>
        </w:rPr>
      </w:pPr>
      <w:bookmarkStart w:id="786" w:name="VytvorKalendar"/>
      <w:bookmarkStart w:id="787" w:name="BKM_3C38AE05_DC6B_42f9_9107_7860C3269363"/>
      <w:bookmarkStart w:id="788" w:name="BKM_5ECC6754_6BD4_4653_9266_F1EF6569603C"/>
      <w:bookmarkStart w:id="789" w:name="AktualizujKalendar"/>
      <w:bookmarkStart w:id="790" w:name="BKM_ED2CBC1C_B14E_4540_9674_6703CDEC11C2"/>
      <w:bookmarkStart w:id="791" w:name="BKM_B2F9F40C_8016_4285_9D72_20DA9B213FF9"/>
      <w:bookmarkStart w:id="792" w:name="ZapisRezervaciu"/>
      <w:bookmarkStart w:id="793" w:name="BKM_75A1BFE1_0B21_4a2e_92BA_915EE5343A40"/>
      <w:bookmarkStart w:id="794" w:name="BKM_96039B36_1C1C_444f_9014_AABEBDDCB960"/>
      <w:bookmarkStart w:id="795" w:name="VyhladajRezervacieVKalendari"/>
      <w:bookmarkStart w:id="796" w:name="BKM_8B88BDD6_EBFA_49a7_B0AB_A1C08501E30E"/>
      <w:bookmarkStart w:id="797" w:name="BKM_A4953D25_EF62_4420_915A_80615F7D22DC"/>
      <w:bookmarkStart w:id="798" w:name="PotvrdenieRezervacie"/>
      <w:bookmarkStart w:id="799" w:name="BKM_EEF20E11_6FD6_425d_91B3_7815DD1D8720"/>
      <w:bookmarkStart w:id="800" w:name="BKM_FF0D6FFC_8270_4c25_A4E7_F6B91F9B8280"/>
      <w:bookmarkStart w:id="801" w:name="ZrusKalendar"/>
      <w:bookmarkStart w:id="802" w:name="BKM_99D5F661_B9BD_41e9_8EBE_95D14AF8D066"/>
      <w:bookmarkStart w:id="803" w:name="BKM_B4DD1406_DE1A_4ce7_9788_941937549C5B"/>
      <w:bookmarkStart w:id="804" w:name="RezervujTerminPreVymennyListok"/>
      <w:bookmarkStart w:id="805" w:name="BKM_DD577D6B_A0AA_45f4_8560_160F132BD801"/>
      <w:bookmarkStart w:id="806" w:name="BKM_25A03B94_B0F8_4ebf_B412_3EC3D37A386E"/>
      <w:bookmarkStart w:id="807" w:name="VyhladajKalendare"/>
      <w:bookmarkStart w:id="808" w:name="BKM_DC849D5B_FF62_4c7e_80C3_2B185C35F6B1"/>
      <w:bookmarkStart w:id="809" w:name="BKM_179B27A3_0CD4_493f_A83D_3D91C4D03B09"/>
      <w:bookmarkStart w:id="810" w:name="VyhladajVolneTerminy"/>
      <w:bookmarkStart w:id="811" w:name="BKM_09D614AD_2D65_434e_AF5D_8A0387C51007"/>
      <w:bookmarkStart w:id="812" w:name="BKM_4CF111A6_3103_4ce8_BB26_AE972B11CB2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rFonts w:eastAsia="Times New Roman"/>
          <w:szCs w:val="24"/>
        </w:rPr>
        <w:t xml:space="preserve">      </w:t>
      </w:r>
    </w:p>
    <w:p w14:paraId="7D655E3D" w14:textId="77777777" w:rsidR="00E70CBC" w:rsidRDefault="00E70CBC" w:rsidP="00E70CBC">
      <w:pPr>
        <w:rPr>
          <w:rFonts w:ascii="Times New Roman" w:eastAsia="Times New Roman" w:hAnsi="Times New Roman"/>
          <w:szCs w:val="24"/>
        </w:rPr>
      </w:pPr>
    </w:p>
    <w:p w14:paraId="29EACE36" w14:textId="77777777" w:rsidR="00E70CBC" w:rsidRDefault="00E70CBC" w:rsidP="00E70CBC">
      <w:pPr>
        <w:pStyle w:val="ESONormal"/>
      </w:pPr>
    </w:p>
    <w:p w14:paraId="2FF5A969" w14:textId="77777777" w:rsidR="00E70CBC" w:rsidRPr="00E70CBC" w:rsidRDefault="00E70CBC" w:rsidP="00E70CBC">
      <w:pPr>
        <w:pStyle w:val="ESONormal"/>
      </w:pPr>
    </w:p>
    <w:p w14:paraId="735A5884" w14:textId="77777777" w:rsidR="001F4D1A" w:rsidRDefault="001F4D1A">
      <w:pPr>
        <w:spacing w:after="0" w:line="240" w:lineRule="auto"/>
        <w:rPr>
          <w:rFonts w:ascii="Arial" w:hAnsi="Arial" w:cs="Arial"/>
          <w:b/>
          <w:kern w:val="28"/>
          <w:sz w:val="40"/>
        </w:rPr>
      </w:pPr>
      <w:bookmarkStart w:id="813" w:name="CakaciaListina"/>
      <w:bookmarkStart w:id="814" w:name="BKM_1A496A0D_C328_4f23_8346_9FC1AA30F813"/>
      <w:bookmarkStart w:id="815" w:name="Kalendar"/>
      <w:bookmarkStart w:id="816" w:name="BKM_95B93F31_71CD_4261_8CDC_0C28CBB48ECE"/>
      <w:bookmarkStart w:id="817" w:name="Objednávanie"/>
      <w:bookmarkStart w:id="818" w:name="BKM_26F8D4A1_21E4_4c75_95DE_DDA24919A65D"/>
      <w:bookmarkStart w:id="819" w:name="Laboratorium"/>
      <w:bookmarkStart w:id="820" w:name="BKM_01AD4483_C44F_4e80_A690_D8349B5D4CC6"/>
      <w:bookmarkStart w:id="821" w:name="OckovaniePacienta"/>
      <w:bookmarkStart w:id="822" w:name="BKM_8CB1681B_A4BE_46e5_9D8E_5910A756F54C"/>
      <w:bookmarkStart w:id="823" w:name="LekarskeVysetrenie"/>
      <w:bookmarkStart w:id="824" w:name="BKM_31BD64B7_AAAF_4875_BB1E_E83B7B40EF99"/>
      <w:bookmarkStart w:id="825" w:name="Pripomenutie"/>
      <w:bookmarkStart w:id="826" w:name="BKM_402201F9_7D2F_4d1d_B792_F5BEBFDEEA1A"/>
      <w:bookmarkStart w:id="827" w:name="_Toc308440255"/>
      <w:bookmarkStart w:id="828" w:name="_Toc314487258"/>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br w:type="page"/>
      </w:r>
    </w:p>
    <w:p w14:paraId="62F3CFB3" w14:textId="3604DB35" w:rsidR="000648CC" w:rsidRDefault="000648CC" w:rsidP="00073F7A">
      <w:pPr>
        <w:pStyle w:val="Nadpis1"/>
        <w:tabs>
          <w:tab w:val="clear" w:pos="360"/>
          <w:tab w:val="num" w:pos="540"/>
        </w:tabs>
        <w:spacing w:line="259" w:lineRule="auto"/>
        <w:jc w:val="both"/>
      </w:pPr>
      <w:bookmarkStart w:id="829" w:name="_Toc19872033"/>
      <w:r>
        <w:lastRenderedPageBreak/>
        <w:t>Jednotná referenčná údajová základňa (JRUZ)</w:t>
      </w:r>
      <w:bookmarkEnd w:id="827"/>
      <w:bookmarkEnd w:id="828"/>
      <w:bookmarkEnd w:id="829"/>
    </w:p>
    <w:p w14:paraId="62F3CFB4" w14:textId="77777777" w:rsidR="000648CC" w:rsidRPr="00FB2AA7" w:rsidRDefault="000648CC" w:rsidP="00FB2AA7">
      <w:pPr>
        <w:jc w:val="both"/>
        <w:rPr>
          <w:rFonts w:ascii="Arial" w:eastAsia="Times New Roman" w:hAnsi="Arial" w:cs="Arial"/>
          <w:szCs w:val="20"/>
        </w:rPr>
      </w:pPr>
      <w:r w:rsidRPr="00FB2AA7">
        <w:rPr>
          <w:rFonts w:ascii="Arial" w:eastAsia="Times New Roman" w:hAnsi="Arial" w:cs="Arial"/>
          <w:szCs w:val="20"/>
        </w:rPr>
        <w:t xml:space="preserve">Pre komunikáciu s NZIS je potrebná jednotná definícia číselníkov a rezortných registrov. </w:t>
      </w:r>
    </w:p>
    <w:p w14:paraId="62F3CFB5" w14:textId="0BD3DC72" w:rsidR="000648CC" w:rsidRPr="00FB2AA7" w:rsidRDefault="000648CC" w:rsidP="00FB2AA7">
      <w:pPr>
        <w:jc w:val="both"/>
        <w:rPr>
          <w:rFonts w:ascii="Arial" w:eastAsia="Times New Roman" w:hAnsi="Arial" w:cs="Arial"/>
          <w:szCs w:val="20"/>
        </w:rPr>
      </w:pPr>
      <w:r w:rsidRPr="00FB2AA7">
        <w:rPr>
          <w:rFonts w:ascii="Arial" w:eastAsia="Times New Roman" w:hAnsi="Arial" w:cs="Arial"/>
          <w:szCs w:val="20"/>
        </w:rPr>
        <w:t>Pre prístup ku týmto údajom je potrebné imple</w:t>
      </w:r>
      <w:r w:rsidR="0011780F">
        <w:rPr>
          <w:rFonts w:ascii="Arial" w:eastAsia="Times New Roman" w:hAnsi="Arial" w:cs="Arial"/>
          <w:szCs w:val="20"/>
        </w:rPr>
        <w:t>me</w:t>
      </w:r>
      <w:r w:rsidRPr="00FB2AA7">
        <w:rPr>
          <w:rFonts w:ascii="Arial" w:eastAsia="Times New Roman" w:hAnsi="Arial" w:cs="Arial"/>
          <w:szCs w:val="20"/>
        </w:rPr>
        <w:t>ntovať 2 prístupy v závislosti od charakteru dát:</w:t>
      </w:r>
    </w:p>
    <w:p w14:paraId="62F3CFB6" w14:textId="77777777" w:rsidR="000648CC" w:rsidRPr="00FB2AA7" w:rsidRDefault="000648CC" w:rsidP="00922C5F">
      <w:pPr>
        <w:pStyle w:val="Odsekzoznamu"/>
        <w:numPr>
          <w:ilvl w:val="0"/>
          <w:numId w:val="12"/>
        </w:numPr>
        <w:jc w:val="both"/>
        <w:rPr>
          <w:rFonts w:ascii="Arial" w:eastAsia="Times New Roman" w:hAnsi="Arial" w:cs="Arial"/>
          <w:sz w:val="20"/>
          <w:szCs w:val="20"/>
        </w:rPr>
      </w:pPr>
      <w:r w:rsidRPr="00FB2AA7">
        <w:rPr>
          <w:rFonts w:ascii="Arial" w:eastAsia="Times New Roman" w:hAnsi="Arial" w:cs="Arial"/>
          <w:sz w:val="20"/>
          <w:szCs w:val="20"/>
        </w:rPr>
        <w:t xml:space="preserve">Registre obsahujúce dáta spadajúce pod ochranu osobných údajov (najmä register prijímateľov zdravotnej starostlivosti – IS PZS sa musí on-line dotazovať na tieto dáta prostredníctvom služieb JRÚZ </w:t>
      </w:r>
    </w:p>
    <w:p w14:paraId="62F3CFB7" w14:textId="77777777" w:rsidR="000648CC" w:rsidRPr="00FB2AA7" w:rsidRDefault="000648CC" w:rsidP="00922C5F">
      <w:pPr>
        <w:pStyle w:val="Odsekzoznamu"/>
        <w:numPr>
          <w:ilvl w:val="0"/>
          <w:numId w:val="12"/>
        </w:numPr>
        <w:jc w:val="both"/>
        <w:rPr>
          <w:rFonts w:ascii="Arial" w:eastAsia="Times New Roman" w:hAnsi="Arial" w:cs="Arial"/>
          <w:sz w:val="20"/>
          <w:szCs w:val="20"/>
        </w:rPr>
      </w:pPr>
      <w:r w:rsidRPr="00FB2AA7">
        <w:rPr>
          <w:rFonts w:ascii="Arial" w:eastAsia="Times New Roman" w:hAnsi="Arial" w:cs="Arial"/>
          <w:sz w:val="20"/>
          <w:szCs w:val="20"/>
        </w:rPr>
        <w:t>Ostatné údaje – IS PZS obsahujú lokálnu databázu týchto údajov (register liekov, číselníky...)</w:t>
      </w:r>
    </w:p>
    <w:p w14:paraId="62F3CFB8" w14:textId="77777777" w:rsidR="000648CC" w:rsidRPr="00FB2AA7" w:rsidRDefault="000648CC" w:rsidP="00FB2AA7">
      <w:pPr>
        <w:jc w:val="both"/>
        <w:rPr>
          <w:rFonts w:ascii="Arial" w:eastAsiaTheme="minorHAnsi" w:hAnsi="Arial" w:cs="Arial"/>
        </w:rPr>
      </w:pPr>
    </w:p>
    <w:p w14:paraId="62F3CFB9" w14:textId="77777777" w:rsidR="008A09A0" w:rsidRPr="00FB2AA7" w:rsidRDefault="008A09A0" w:rsidP="00FB2AA7">
      <w:pPr>
        <w:jc w:val="both"/>
        <w:rPr>
          <w:rFonts w:ascii="Arial" w:eastAsia="Times New Roman" w:hAnsi="Arial" w:cs="Arial"/>
          <w:szCs w:val="20"/>
        </w:rPr>
      </w:pPr>
      <w:r w:rsidRPr="00FB2AA7">
        <w:rPr>
          <w:rFonts w:ascii="Arial" w:eastAsia="Times New Roman" w:hAnsi="Arial" w:cs="Arial"/>
          <w:szCs w:val="20"/>
        </w:rPr>
        <w:t>Služby Dajxxx poskytujú údaje prislúchajúcej entity platné v čase zadaného časového údaja. V prípade nezadania časového údaja, služba poskytne aktuálne platné údaje v čase dotazu.</w:t>
      </w:r>
    </w:p>
    <w:p w14:paraId="62F3CFBA" w14:textId="77777777" w:rsidR="000648CC" w:rsidRPr="00FB2AA7" w:rsidRDefault="000648CC" w:rsidP="00FB2AA7">
      <w:pPr>
        <w:jc w:val="both"/>
        <w:rPr>
          <w:rFonts w:ascii="Arial" w:eastAsia="Times New Roman" w:hAnsi="Arial" w:cs="Arial"/>
          <w:szCs w:val="20"/>
        </w:rPr>
      </w:pPr>
      <w:r w:rsidRPr="00FB2AA7">
        <w:rPr>
          <w:rFonts w:ascii="Arial" w:eastAsia="Times New Roman" w:hAnsi="Arial" w:cs="Arial"/>
          <w:szCs w:val="20"/>
        </w:rPr>
        <w:t xml:space="preserve">Túto jednotnú údajovú základňu zabezpečí projekt JRUZ. </w:t>
      </w:r>
    </w:p>
    <w:bookmarkStart w:id="830" w:name="Identifikatory"/>
    <w:bookmarkStart w:id="831" w:name="BKM_C6D10AA2_61A8_4720_B8BD_BF9C01C3F945"/>
    <w:bookmarkStart w:id="832" w:name="Message_service_model"/>
    <w:bookmarkStart w:id="833" w:name="BKM_726B3D60_337C_4d4d_8756_9481725D391E"/>
    <w:p w14:paraId="54A23EAF" w14:textId="77777777" w:rsidR="00091F49" w:rsidRDefault="00091F49" w:rsidP="00091F49">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834" w:name="_Toc19872034"/>
      <w:r>
        <w:rPr>
          <w:rFonts w:eastAsia="Times New Roman"/>
          <w:bCs/>
          <w:szCs w:val="24"/>
        </w:rPr>
        <w:t>Identifikatory</w:t>
      </w:r>
      <w:bookmarkEnd w:id="834"/>
      <w:r>
        <w:rPr>
          <w:b w:val="0"/>
          <w:bCs/>
          <w:sz w:val="20"/>
          <w:szCs w:val="24"/>
        </w:rPr>
        <w:fldChar w:fldCharType="end"/>
      </w:r>
      <w:r>
        <w:rPr>
          <w:rFonts w:eastAsia="Times New Roman"/>
          <w:bCs/>
          <w:szCs w:val="24"/>
          <w:lang w:val="en-US"/>
        </w:rPr>
        <w:t xml:space="preserve"> </w:t>
      </w:r>
    </w:p>
    <w:p w14:paraId="4558AE42" w14:textId="77777777" w:rsidR="00091F49" w:rsidRDefault="00091F49" w:rsidP="00091F49">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35" w:name="_Toc19872035"/>
      <w:r>
        <w:rPr>
          <w:rFonts w:eastAsia="Times New Roman"/>
          <w:bCs w:val="0"/>
          <w:szCs w:val="24"/>
        </w:rPr>
        <w:t>DajJRUZIdentifikator_GW_v2</w:t>
      </w:r>
      <w:bookmarkEnd w:id="835"/>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0" w:type="dxa"/>
          <w:right w:w="0" w:type="dxa"/>
        </w:tblCellMar>
        <w:tblLook w:val="04A0" w:firstRow="1" w:lastRow="0" w:firstColumn="1" w:lastColumn="0" w:noHBand="0" w:noVBand="1"/>
      </w:tblPr>
      <w:tblGrid>
        <w:gridCol w:w="2160"/>
        <w:gridCol w:w="7200"/>
      </w:tblGrid>
      <w:tr w:rsidR="009F7761" w14:paraId="4D2CCB8E" w14:textId="77777777" w:rsidTr="009F7761">
        <w:trPr>
          <w:trHeight w:val="326"/>
          <w:jc w:val="center"/>
        </w:trPr>
        <w:tc>
          <w:tcPr>
            <w:tcW w:w="2160" w:type="dxa"/>
            <w:tcBorders>
              <w:top w:val="single" w:sz="8" w:space="0" w:color="auto"/>
              <w:left w:val="single" w:sz="8" w:space="0" w:color="auto"/>
              <w:bottom w:val="single" w:sz="8" w:space="0" w:color="auto"/>
              <w:right w:val="single" w:sz="8" w:space="0" w:color="auto"/>
            </w:tcBorders>
            <w:tcMar>
              <w:top w:w="0" w:type="dxa"/>
              <w:left w:w="60" w:type="dxa"/>
              <w:bottom w:w="0" w:type="dxa"/>
              <w:right w:w="60" w:type="dxa"/>
            </w:tcMar>
            <w:vAlign w:val="center"/>
            <w:hideMark/>
          </w:tcPr>
          <w:p w14:paraId="40D37CAE" w14:textId="77777777" w:rsidR="009F7761" w:rsidRDefault="009F7761">
            <w:pPr>
              <w:rPr>
                <w:szCs w:val="20"/>
              </w:rPr>
            </w:pPr>
            <w:r>
              <w:t>Názov služby</w:t>
            </w:r>
          </w:p>
        </w:tc>
        <w:tc>
          <w:tcPr>
            <w:tcW w:w="7200" w:type="dxa"/>
            <w:tcBorders>
              <w:top w:val="single" w:sz="8" w:space="0" w:color="auto"/>
              <w:left w:val="nil"/>
              <w:bottom w:val="single" w:sz="8" w:space="0" w:color="auto"/>
              <w:right w:val="single" w:sz="8" w:space="0" w:color="auto"/>
            </w:tcBorders>
            <w:tcMar>
              <w:top w:w="0" w:type="dxa"/>
              <w:left w:w="60" w:type="dxa"/>
              <w:bottom w:w="0" w:type="dxa"/>
              <w:right w:w="60" w:type="dxa"/>
            </w:tcMar>
            <w:vAlign w:val="center"/>
            <w:hideMark/>
          </w:tcPr>
          <w:p w14:paraId="0C630112" w14:textId="77777777" w:rsidR="009F7761" w:rsidRDefault="009F7761">
            <w:r>
              <w:t>DajJRUZIdentifikator_GW_v2</w:t>
            </w:r>
          </w:p>
        </w:tc>
      </w:tr>
      <w:tr w:rsidR="009F7761" w14:paraId="34AFE1CB" w14:textId="77777777" w:rsidTr="009F7761">
        <w:trPr>
          <w:trHeight w:val="340"/>
          <w:jc w:val="center"/>
        </w:trPr>
        <w:tc>
          <w:tcPr>
            <w:tcW w:w="2160" w:type="dxa"/>
            <w:tcBorders>
              <w:top w:val="nil"/>
              <w:left w:val="single" w:sz="8" w:space="0" w:color="auto"/>
              <w:bottom w:val="single" w:sz="8" w:space="0" w:color="auto"/>
              <w:right w:val="single" w:sz="8" w:space="0" w:color="auto"/>
            </w:tcBorders>
            <w:tcMar>
              <w:top w:w="0" w:type="dxa"/>
              <w:left w:w="60" w:type="dxa"/>
              <w:bottom w:w="0" w:type="dxa"/>
              <w:right w:w="60" w:type="dxa"/>
            </w:tcMar>
            <w:vAlign w:val="center"/>
            <w:hideMark/>
          </w:tcPr>
          <w:p w14:paraId="4A89F362" w14:textId="77777777" w:rsidR="009F7761" w:rsidRDefault="009F7761">
            <w:r>
              <w:rPr>
                <w:lang w:val="en-US"/>
              </w:rPr>
              <w:t>Ur</w:t>
            </w:r>
            <w:r>
              <w:t>čenie</w:t>
            </w:r>
          </w:p>
        </w:tc>
        <w:tc>
          <w:tcPr>
            <w:tcW w:w="7200" w:type="dxa"/>
            <w:tcBorders>
              <w:top w:val="nil"/>
              <w:left w:val="nil"/>
              <w:bottom w:val="single" w:sz="8" w:space="0" w:color="auto"/>
              <w:right w:val="single" w:sz="8" w:space="0" w:color="auto"/>
            </w:tcBorders>
            <w:tcMar>
              <w:top w:w="0" w:type="dxa"/>
              <w:left w:w="60" w:type="dxa"/>
              <w:bottom w:w="0" w:type="dxa"/>
              <w:right w:w="60" w:type="dxa"/>
            </w:tcMar>
            <w:vAlign w:val="center"/>
            <w:hideMark/>
          </w:tcPr>
          <w:p w14:paraId="294AC68D" w14:textId="77777777" w:rsidR="009F7761" w:rsidRDefault="009F7761">
            <w:r>
              <w:rPr>
                <w:lang w:val="en-US"/>
              </w:rPr>
              <w:t>IS PZS</w:t>
            </w:r>
          </w:p>
        </w:tc>
      </w:tr>
      <w:tr w:rsidR="009F7761" w14:paraId="63F6E53E" w14:textId="77777777" w:rsidTr="009F7761">
        <w:trPr>
          <w:trHeight w:val="340"/>
          <w:jc w:val="center"/>
        </w:trPr>
        <w:tc>
          <w:tcPr>
            <w:tcW w:w="2160" w:type="dxa"/>
            <w:tcBorders>
              <w:top w:val="nil"/>
              <w:left w:val="single" w:sz="8" w:space="0" w:color="auto"/>
              <w:bottom w:val="single" w:sz="8" w:space="0" w:color="auto"/>
              <w:right w:val="single" w:sz="8" w:space="0" w:color="auto"/>
            </w:tcBorders>
            <w:tcMar>
              <w:top w:w="0" w:type="dxa"/>
              <w:left w:w="60" w:type="dxa"/>
              <w:bottom w:w="0" w:type="dxa"/>
              <w:right w:w="60" w:type="dxa"/>
            </w:tcMar>
            <w:vAlign w:val="center"/>
            <w:hideMark/>
          </w:tcPr>
          <w:p w14:paraId="5A760907" w14:textId="77777777" w:rsidR="009F7761" w:rsidRDefault="009F7761">
            <w:r>
              <w:t>Charakteristika</w:t>
            </w:r>
          </w:p>
        </w:tc>
        <w:tc>
          <w:tcPr>
            <w:tcW w:w="7200" w:type="dxa"/>
            <w:tcBorders>
              <w:top w:val="nil"/>
              <w:left w:val="nil"/>
              <w:bottom w:val="single" w:sz="8" w:space="0" w:color="auto"/>
              <w:right w:val="single" w:sz="8" w:space="0" w:color="auto"/>
            </w:tcBorders>
            <w:tcMar>
              <w:top w:w="0" w:type="dxa"/>
              <w:left w:w="60" w:type="dxa"/>
              <w:bottom w:w="0" w:type="dxa"/>
              <w:right w:w="60" w:type="dxa"/>
            </w:tcMar>
            <w:vAlign w:val="center"/>
            <w:hideMark/>
          </w:tcPr>
          <w:p w14:paraId="7D453B0A" w14:textId="77777777" w:rsidR="009F7761" w:rsidRDefault="009F7761">
            <w:r>
              <w:t xml:space="preserve">Služba </w:t>
            </w:r>
            <w:r>
              <w:rPr>
                <w:lang w:val="en-US"/>
              </w:rPr>
              <w:t>slúži</w:t>
            </w:r>
            <w:r>
              <w:t xml:space="preserve"> na získanie JRUZ identifikátora pre vybrané typy entít na základe sekundárneho identifikátora</w:t>
            </w:r>
          </w:p>
        </w:tc>
      </w:tr>
      <w:tr w:rsidR="009F7761" w14:paraId="5F1765B7" w14:textId="77777777" w:rsidTr="009F7761">
        <w:trPr>
          <w:trHeight w:val="341"/>
          <w:jc w:val="center"/>
        </w:trPr>
        <w:tc>
          <w:tcPr>
            <w:tcW w:w="2160" w:type="dxa"/>
            <w:tcBorders>
              <w:top w:val="nil"/>
              <w:left w:val="single" w:sz="8" w:space="0" w:color="auto"/>
              <w:bottom w:val="single" w:sz="8" w:space="0" w:color="auto"/>
              <w:right w:val="single" w:sz="8" w:space="0" w:color="auto"/>
            </w:tcBorders>
            <w:tcMar>
              <w:top w:w="0" w:type="dxa"/>
              <w:left w:w="60" w:type="dxa"/>
              <w:bottom w:w="0" w:type="dxa"/>
              <w:right w:w="60" w:type="dxa"/>
            </w:tcMar>
            <w:vAlign w:val="center"/>
            <w:hideMark/>
          </w:tcPr>
          <w:p w14:paraId="11C56A0C" w14:textId="77777777" w:rsidR="009F7761" w:rsidRDefault="009F7761">
            <w:r>
              <w:t>Spôsob volania</w:t>
            </w:r>
          </w:p>
        </w:tc>
        <w:tc>
          <w:tcPr>
            <w:tcW w:w="7200" w:type="dxa"/>
            <w:tcBorders>
              <w:top w:val="nil"/>
              <w:left w:val="nil"/>
              <w:bottom w:val="single" w:sz="8" w:space="0" w:color="auto"/>
              <w:right w:val="single" w:sz="8" w:space="0" w:color="auto"/>
            </w:tcBorders>
            <w:tcMar>
              <w:top w:w="0" w:type="dxa"/>
              <w:left w:w="60" w:type="dxa"/>
              <w:bottom w:w="0" w:type="dxa"/>
              <w:right w:w="60" w:type="dxa"/>
            </w:tcMar>
            <w:vAlign w:val="center"/>
            <w:hideMark/>
          </w:tcPr>
          <w:p w14:paraId="5D81FEC3" w14:textId="77777777" w:rsidR="009F7761" w:rsidRDefault="009F7761">
            <w:r>
              <w:rPr>
                <w:lang w:val="en-US"/>
              </w:rPr>
              <w:t>Synchrónny</w:t>
            </w:r>
          </w:p>
        </w:tc>
      </w:tr>
      <w:tr w:rsidR="009F7761" w14:paraId="55F1A946" w14:textId="77777777" w:rsidTr="009F7761">
        <w:trPr>
          <w:trHeight w:val="341"/>
          <w:jc w:val="center"/>
        </w:trPr>
        <w:tc>
          <w:tcPr>
            <w:tcW w:w="2160" w:type="dxa"/>
            <w:tcBorders>
              <w:top w:val="nil"/>
              <w:left w:val="single" w:sz="8" w:space="0" w:color="auto"/>
              <w:bottom w:val="single" w:sz="8" w:space="0" w:color="auto"/>
              <w:right w:val="single" w:sz="8" w:space="0" w:color="auto"/>
            </w:tcBorders>
            <w:tcMar>
              <w:top w:w="0" w:type="dxa"/>
              <w:left w:w="60" w:type="dxa"/>
              <w:bottom w:w="0" w:type="dxa"/>
              <w:right w:w="60" w:type="dxa"/>
            </w:tcMar>
            <w:vAlign w:val="center"/>
            <w:hideMark/>
          </w:tcPr>
          <w:p w14:paraId="1FA60662" w14:textId="77777777" w:rsidR="009F7761" w:rsidRDefault="009F7761">
            <w:r>
              <w:t>Popis</w:t>
            </w:r>
          </w:p>
        </w:tc>
        <w:tc>
          <w:tcPr>
            <w:tcW w:w="7200" w:type="dxa"/>
            <w:tcBorders>
              <w:top w:val="nil"/>
              <w:left w:val="nil"/>
              <w:bottom w:val="single" w:sz="8" w:space="0" w:color="auto"/>
              <w:right w:val="single" w:sz="8" w:space="0" w:color="auto"/>
            </w:tcBorders>
            <w:tcMar>
              <w:top w:w="0" w:type="dxa"/>
              <w:left w:w="60" w:type="dxa"/>
              <w:bottom w:w="0" w:type="dxa"/>
              <w:right w:w="60" w:type="dxa"/>
            </w:tcMar>
            <w:vAlign w:val="center"/>
          </w:tcPr>
          <w:p w14:paraId="3F4F9C77" w14:textId="77777777" w:rsidR="009F7761" w:rsidRDefault="009F7761">
            <w:pPr>
              <w:autoSpaceDE w:val="0"/>
              <w:autoSpaceDN w:val="0"/>
              <w:spacing w:before="100" w:beforeAutospacing="1" w:after="100" w:afterAutospacing="1"/>
              <w:jc w:val="both"/>
            </w:pPr>
            <w:r>
              <w:t>Služba slúži na získanie JRUZ identifikátora pre vybrané typy entít na základe vybraných identifikátorov pre danú entitu. V prípade entity PrijimatelZS vracia šifrovaný JRUZ identifikátor.</w:t>
            </w:r>
          </w:p>
          <w:p w14:paraId="6C326A47" w14:textId="77777777" w:rsidR="009F7761" w:rsidRDefault="009F7761">
            <w:pPr>
              <w:autoSpaceDE w:val="0"/>
              <w:autoSpaceDN w:val="0"/>
              <w:spacing w:before="100" w:beforeAutospacing="1" w:after="100" w:afterAutospacing="1"/>
              <w:jc w:val="both"/>
            </w:pPr>
            <w:r>
              <w:t>Povolené typy entít a ich povolené vstupné identifikátory:</w:t>
            </w:r>
          </w:p>
          <w:p w14:paraId="652418F5" w14:textId="77777777" w:rsidR="009F7761" w:rsidRDefault="009F7761" w:rsidP="009F7761">
            <w:pPr>
              <w:pStyle w:val="Odsekzoznamu"/>
              <w:numPr>
                <w:ilvl w:val="0"/>
                <w:numId w:val="410"/>
              </w:numPr>
              <w:autoSpaceDE w:val="0"/>
              <w:autoSpaceDN w:val="0"/>
              <w:spacing w:before="100" w:beforeAutospacing="1" w:after="100" w:afterAutospacing="1"/>
              <w:contextualSpacing/>
              <w:jc w:val="both"/>
            </w:pPr>
            <w:r>
              <w:t>PrijimatelZS – rodné číslo</w:t>
            </w:r>
            <w:r>
              <w:rPr>
                <w:vertAlign w:val="superscript"/>
              </w:rPr>
              <w:t>1</w:t>
            </w:r>
            <w:r>
              <w:t>, ID poistenca ZP</w:t>
            </w:r>
          </w:p>
          <w:p w14:paraId="34DE4FE3" w14:textId="77777777" w:rsidR="009F7761" w:rsidRDefault="009F7761" w:rsidP="009F7761">
            <w:pPr>
              <w:pStyle w:val="Odsekzoznamu"/>
              <w:numPr>
                <w:ilvl w:val="0"/>
                <w:numId w:val="410"/>
              </w:numPr>
              <w:autoSpaceDE w:val="0"/>
              <w:autoSpaceDN w:val="0"/>
              <w:spacing w:before="100" w:beforeAutospacing="1" w:after="100" w:afterAutospacing="1"/>
              <w:contextualSpacing/>
              <w:jc w:val="both"/>
            </w:pPr>
            <w:r>
              <w:t>PoskytovatelZS – IČO</w:t>
            </w:r>
            <w:r>
              <w:rPr>
                <w:vertAlign w:val="superscript"/>
              </w:rPr>
              <w:t>1</w:t>
            </w:r>
          </w:p>
          <w:p w14:paraId="4FAB8BFC" w14:textId="77777777" w:rsidR="009F7761" w:rsidRDefault="009F7761" w:rsidP="009F7761">
            <w:pPr>
              <w:pStyle w:val="Odsekzoznamu"/>
              <w:numPr>
                <w:ilvl w:val="0"/>
                <w:numId w:val="410"/>
              </w:numPr>
              <w:autoSpaceDE w:val="0"/>
              <w:autoSpaceDN w:val="0"/>
              <w:spacing w:before="100" w:beforeAutospacing="1" w:after="100" w:afterAutospacing="1"/>
              <w:contextualSpacing/>
              <w:jc w:val="both"/>
            </w:pPr>
            <w:r>
              <w:t>OdbornyUtvar PZS – kód OUPZS</w:t>
            </w:r>
          </w:p>
          <w:p w14:paraId="03261832" w14:textId="3BF1DE9B" w:rsidR="009F7761" w:rsidRDefault="009F7761" w:rsidP="009F7761">
            <w:pPr>
              <w:pStyle w:val="Odsekzoznamu"/>
              <w:numPr>
                <w:ilvl w:val="0"/>
                <w:numId w:val="410"/>
              </w:numPr>
              <w:autoSpaceDE w:val="0"/>
              <w:autoSpaceDN w:val="0"/>
              <w:spacing w:before="100" w:beforeAutospacing="1" w:after="100" w:afterAutospacing="1"/>
              <w:contextualSpacing/>
              <w:jc w:val="both"/>
            </w:pPr>
            <w:r>
              <w:t>ZdravotnickyPracovnik – rodné číslo</w:t>
            </w:r>
            <w:r>
              <w:rPr>
                <w:vertAlign w:val="superscript"/>
              </w:rPr>
              <w:t>1</w:t>
            </w:r>
            <w:r>
              <w:t>, medz. číslo zdravotného pracovníka</w:t>
            </w:r>
            <w:r>
              <w:rPr>
                <w:vertAlign w:val="superscript"/>
              </w:rPr>
              <w:t>1</w:t>
            </w:r>
            <w:r>
              <w:t>, registračné číslo zdravotníckeho pracovníka v komore</w:t>
            </w:r>
            <w:r>
              <w:rPr>
                <w:vertAlign w:val="superscript"/>
              </w:rPr>
              <w:t>1</w:t>
            </w:r>
            <w:r>
              <w:t>, kód zdravotníckeho pracovníka</w:t>
            </w:r>
            <w:r w:rsidR="001B7199" w:rsidRPr="00B13C9B">
              <w:rPr>
                <w:vertAlign w:val="superscript"/>
              </w:rPr>
              <w:t>2</w:t>
            </w:r>
          </w:p>
          <w:p w14:paraId="677ADAE0" w14:textId="77777777" w:rsidR="009F7761" w:rsidRDefault="009F7761" w:rsidP="009F7761">
            <w:pPr>
              <w:pStyle w:val="Odsekzoznamu"/>
              <w:numPr>
                <w:ilvl w:val="0"/>
                <w:numId w:val="410"/>
              </w:numPr>
              <w:autoSpaceDE w:val="0"/>
              <w:autoSpaceDN w:val="0"/>
              <w:spacing w:before="100" w:beforeAutospacing="1" w:after="100" w:afterAutospacing="1"/>
              <w:contextualSpacing/>
              <w:jc w:val="both"/>
            </w:pPr>
            <w:r>
              <w:t>ZdravotnaPoistovna – kód zdravotnej poisťovne</w:t>
            </w:r>
          </w:p>
          <w:p w14:paraId="6F2BC3BA" w14:textId="77777777" w:rsidR="009F7761" w:rsidRDefault="009F7761">
            <w:pPr>
              <w:autoSpaceDE w:val="0"/>
              <w:autoSpaceDN w:val="0"/>
              <w:spacing w:after="1"/>
              <w:jc w:val="both"/>
            </w:pPr>
            <w:r>
              <w:t>Vstup pre entity PrijimatelZS</w:t>
            </w:r>
          </w:p>
          <w:p w14:paraId="7D00AD2E" w14:textId="77777777" w:rsidR="009F7761" w:rsidRDefault="009F7761" w:rsidP="009F7761">
            <w:pPr>
              <w:pStyle w:val="Odsekzoznamu"/>
              <w:numPr>
                <w:ilvl w:val="0"/>
                <w:numId w:val="411"/>
              </w:numPr>
              <w:autoSpaceDE w:val="0"/>
              <w:autoSpaceDN w:val="0"/>
              <w:spacing w:after="1"/>
              <w:contextualSpacing/>
              <w:jc w:val="both"/>
            </w:pPr>
            <w:r>
              <w:t>Sekundárny identifikátor (RČ) – šifrované (SDSenvelope)</w:t>
            </w:r>
          </w:p>
          <w:p w14:paraId="1E00AC3C" w14:textId="77777777" w:rsidR="009F7761" w:rsidRDefault="009F7761">
            <w:pPr>
              <w:autoSpaceDE w:val="0"/>
              <w:autoSpaceDN w:val="0"/>
              <w:spacing w:after="1"/>
              <w:jc w:val="both"/>
            </w:pPr>
            <w:r>
              <w:t>Výstup pre entitu PrijimatelZS</w:t>
            </w:r>
          </w:p>
          <w:p w14:paraId="1ADC2A47" w14:textId="77777777" w:rsidR="009F7761" w:rsidRDefault="009F7761" w:rsidP="009F7761">
            <w:pPr>
              <w:pStyle w:val="Odsekzoznamu"/>
              <w:numPr>
                <w:ilvl w:val="0"/>
                <w:numId w:val="411"/>
              </w:numPr>
              <w:autoSpaceDE w:val="0"/>
              <w:autoSpaceDN w:val="0"/>
              <w:spacing w:after="1"/>
              <w:contextualSpacing/>
              <w:jc w:val="both"/>
            </w:pPr>
            <w:r>
              <w:t>Šifrovaný JRUZID identifikátor (ESID) prijímateľa zdravotnej starostlivosti</w:t>
            </w:r>
          </w:p>
          <w:p w14:paraId="0B4EAD47" w14:textId="77777777" w:rsidR="009F7761" w:rsidRDefault="009F7761">
            <w:pPr>
              <w:autoSpaceDE w:val="0"/>
              <w:autoSpaceDN w:val="0"/>
              <w:spacing w:before="100" w:beforeAutospacing="1" w:after="100" w:afterAutospacing="1"/>
              <w:jc w:val="both"/>
            </w:pPr>
            <w:r>
              <w:t>V prípade, že je služba volaná pre iné entity ako PrijimatelZS, hodnoty nie sú šifrované.</w:t>
            </w:r>
          </w:p>
          <w:p w14:paraId="749E45DB" w14:textId="7F04AAB8" w:rsidR="009F7761" w:rsidRDefault="009F7761">
            <w:r>
              <w:t>Podmienky:</w:t>
            </w:r>
          </w:p>
          <w:p w14:paraId="76EAC815" w14:textId="77777777" w:rsidR="009F7761" w:rsidRDefault="009F7761" w:rsidP="009F7761">
            <w:pPr>
              <w:pStyle w:val="Odsekzoznamu"/>
              <w:numPr>
                <w:ilvl w:val="0"/>
                <w:numId w:val="412"/>
              </w:numPr>
              <w:contextualSpacing/>
              <w:jc w:val="both"/>
            </w:pPr>
            <w:r>
              <w:t>Typ entity PrijimatelZS, PoskytovatelZS, ZdravotnickyPracovnik</w:t>
            </w:r>
          </w:p>
          <w:p w14:paraId="280AD2A1" w14:textId="00637EAA" w:rsidR="009F7761" w:rsidRDefault="009F7761" w:rsidP="009F7761">
            <w:pPr>
              <w:pStyle w:val="Odsekzoznamu"/>
              <w:numPr>
                <w:ilvl w:val="1"/>
                <w:numId w:val="412"/>
              </w:numPr>
              <w:contextualSpacing/>
              <w:jc w:val="both"/>
            </w:pPr>
            <w:r>
              <w:t> Vyhľadavánie podľa príslušných hodnôt z číselníka identifikátorov (*.10.53</w:t>
            </w:r>
            <w:r w:rsidRPr="00B13C9B">
              <w:t>)</w:t>
            </w:r>
            <w:r w:rsidR="00C80725" w:rsidRPr="00B13C9B">
              <w:rPr>
                <w:vertAlign w:val="superscript"/>
              </w:rPr>
              <w:t xml:space="preserve"> </w:t>
            </w:r>
            <w:r w:rsidR="000C2ED1" w:rsidRPr="00B13C9B">
              <w:rPr>
                <w:vertAlign w:val="superscript"/>
              </w:rPr>
              <w:t>2</w:t>
            </w:r>
          </w:p>
          <w:p w14:paraId="423F2DD9" w14:textId="77777777" w:rsidR="009F7761" w:rsidRDefault="009F7761" w:rsidP="009F7761">
            <w:pPr>
              <w:pStyle w:val="Odsekzoznamu"/>
              <w:numPr>
                <w:ilvl w:val="0"/>
                <w:numId w:val="412"/>
              </w:numPr>
              <w:contextualSpacing/>
              <w:jc w:val="both"/>
            </w:pPr>
            <w:r>
              <w:lastRenderedPageBreak/>
              <w:t>Typ entity PrijimatelZS</w:t>
            </w:r>
          </w:p>
          <w:p w14:paraId="0CCEC2FD" w14:textId="77777777" w:rsidR="009F7761" w:rsidRDefault="009F7761" w:rsidP="009F7761">
            <w:pPr>
              <w:pStyle w:val="Odsekzoznamu"/>
              <w:numPr>
                <w:ilvl w:val="1"/>
                <w:numId w:val="412"/>
              </w:numPr>
              <w:contextualSpacing/>
              <w:jc w:val="both"/>
            </w:pPr>
            <w:r>
              <w:t>pri vyhľadávaní podľa ID poistenca v ZP sa namiesto OID identifikátora používa alternatívny parameter identifikačného čísla poistenca v zdrav.poistovni z dôvodu momentálnej absencie tejto položky v číselníku identifikátorov (*.10.53) – „FO.ID.IdPoistencaZP“</w:t>
            </w:r>
          </w:p>
          <w:p w14:paraId="731B1FA0" w14:textId="315FAA4C" w:rsidR="009F7761" w:rsidRDefault="009F7761" w:rsidP="009F7761">
            <w:pPr>
              <w:pStyle w:val="Odsekzoznamu"/>
              <w:numPr>
                <w:ilvl w:val="1"/>
                <w:numId w:val="412"/>
              </w:numPr>
              <w:contextualSpacing/>
              <w:jc w:val="both"/>
            </w:pPr>
            <w:r>
              <w:t>pri vyhľadávaní podľa ID poistenca v ZP je implementovaná funkcionalita, kedy v prípade neúspešného nájdenia výsledkov je vyhľadávanie zopakované, tentokrát bez prvého znaku čísla poistenca – adresované hlavne pre poistencov VSZP (25), ktorých čísla začínajú znakom ‚0‘ a v databáze sú tieto hodnoty uložené bez tohto znaku</w:t>
            </w:r>
          </w:p>
          <w:p w14:paraId="3E14E9F2" w14:textId="77777777" w:rsidR="000C2ED1" w:rsidRDefault="000C2ED1" w:rsidP="000C2ED1">
            <w:pPr>
              <w:pStyle w:val="Odsekzoznamu"/>
              <w:ind w:left="1440"/>
              <w:contextualSpacing/>
              <w:jc w:val="both"/>
            </w:pPr>
          </w:p>
          <w:p w14:paraId="65C8F199" w14:textId="77777777" w:rsidR="000C2ED1" w:rsidRDefault="000C2ED1" w:rsidP="000C2ED1">
            <w:r>
              <w:rPr>
                <w:vertAlign w:val="superscript"/>
              </w:rPr>
              <w:t>1</w:t>
            </w:r>
            <w:r>
              <w:t xml:space="preserve"> - Vyhľadavánie podľa príslušných hodnôt z číselníka identifikátorov (*.10.53)</w:t>
            </w:r>
          </w:p>
          <w:p w14:paraId="68E97769" w14:textId="39E42F01" w:rsidR="000C2ED1" w:rsidRDefault="000C2ED1" w:rsidP="000C2ED1">
            <w:pPr>
              <w:rPr>
                <w:rFonts w:asciiTheme="minorHAnsi" w:hAnsiTheme="minorHAnsi"/>
              </w:rPr>
            </w:pPr>
            <w:r w:rsidRPr="00B13C9B">
              <w:rPr>
                <w:vertAlign w:val="superscript"/>
              </w:rPr>
              <w:t xml:space="preserve">2 </w:t>
            </w:r>
            <w:r w:rsidRPr="00B13C9B">
              <w:t>- Pri v</w:t>
            </w:r>
            <w:r w:rsidR="00F139A4" w:rsidRPr="00B13C9B">
              <w:t>s</w:t>
            </w:r>
            <w:r w:rsidR="00B13C9B">
              <w:t>tupnom identifikátore</w:t>
            </w:r>
            <w:r w:rsidRPr="00B13C9B">
              <w:t xml:space="preserve"> kódu zdravotníckého pracovníka sa TypZadanehoId nevypĺňa. Vnorené elementy sa odosielajú prázdne.</w:t>
            </w:r>
          </w:p>
          <w:p w14:paraId="5DE7D3B6" w14:textId="1D5FBA8D" w:rsidR="000C2ED1" w:rsidRDefault="000C2ED1" w:rsidP="000C2ED1">
            <w:pPr>
              <w:contextualSpacing/>
              <w:jc w:val="both"/>
            </w:pPr>
          </w:p>
          <w:p w14:paraId="72993468" w14:textId="77777777" w:rsidR="009F7761" w:rsidRDefault="009F7761">
            <w:r>
              <w:t>Výnimky :</w:t>
            </w:r>
          </w:p>
          <w:p w14:paraId="7A7C8093" w14:textId="77777777" w:rsidR="009F7761" w:rsidRDefault="009F7761">
            <w:pPr>
              <w:autoSpaceDE w:val="0"/>
              <w:autoSpaceDN w:val="0"/>
              <w:spacing w:after="1"/>
              <w:contextualSpacing/>
              <w:jc w:val="both"/>
              <w:rPr>
                <w:lang w:eastAsia="sk-SK"/>
              </w:rPr>
            </w:pPr>
            <w:r>
              <w:t xml:space="preserve">&lt;E700002 - JRUZIdentifikatorNenajdeny&gt; </w:t>
            </w:r>
            <w:r>
              <w:rPr>
                <w:lang w:eastAsia="sk-SK"/>
              </w:rPr>
              <w:t>– Nepodarilo sa dohľadať JRUZ identifikátor na základe vstupných kritérií</w:t>
            </w:r>
          </w:p>
          <w:p w14:paraId="155D7EEA" w14:textId="77777777" w:rsidR="009F7761" w:rsidRDefault="009F7761">
            <w:pPr>
              <w:autoSpaceDE w:val="0"/>
              <w:autoSpaceDN w:val="0"/>
              <w:spacing w:after="1"/>
              <w:contextualSpacing/>
              <w:jc w:val="both"/>
              <w:rPr>
                <w:lang w:eastAsia="sk-SK"/>
              </w:rPr>
            </w:pPr>
          </w:p>
          <w:p w14:paraId="3EDAA60F" w14:textId="77777777" w:rsidR="009F7761" w:rsidRDefault="009F7761">
            <w:pPr>
              <w:autoSpaceDE w:val="0"/>
              <w:autoSpaceDN w:val="0"/>
              <w:spacing w:after="1"/>
              <w:contextualSpacing/>
              <w:jc w:val="both"/>
              <w:rPr>
                <w:lang w:eastAsia="sk-SK"/>
              </w:rPr>
            </w:pPr>
            <w:r>
              <w:t xml:space="preserve">&lt;E700018 - NejednoznacneStotoznenie&gt; </w:t>
            </w:r>
            <w:r>
              <w:rPr>
                <w:lang w:eastAsia="sk-SK"/>
              </w:rPr>
              <w:t>– nejednoznačné stotožnenie</w:t>
            </w:r>
          </w:p>
          <w:p w14:paraId="65215920" w14:textId="77777777" w:rsidR="009F7761" w:rsidRDefault="009F7761">
            <w:pPr>
              <w:autoSpaceDE w:val="0"/>
              <w:autoSpaceDN w:val="0"/>
              <w:spacing w:after="1"/>
              <w:contextualSpacing/>
              <w:jc w:val="both"/>
              <w:rPr>
                <w:lang w:eastAsia="sk-SK"/>
              </w:rPr>
            </w:pPr>
          </w:p>
          <w:p w14:paraId="4B650BFF" w14:textId="77777777" w:rsidR="009F7761" w:rsidRDefault="009F7761">
            <w:pPr>
              <w:autoSpaceDE w:val="0"/>
              <w:autoSpaceDN w:val="0"/>
              <w:spacing w:after="1"/>
              <w:contextualSpacing/>
              <w:jc w:val="both"/>
              <w:rPr>
                <w:lang w:eastAsia="sk-SK"/>
              </w:rPr>
            </w:pPr>
            <w:r>
              <w:t xml:space="preserve">&lt;E790001 - Chyba dešifrovania SEID&gt; </w:t>
            </w:r>
            <w:r>
              <w:rPr>
                <w:lang w:eastAsia="sk-SK"/>
              </w:rPr>
              <w:t>- Chyba dešifrovania SEID</w:t>
            </w:r>
          </w:p>
          <w:p w14:paraId="7E8A1AA3" w14:textId="77777777" w:rsidR="009F7761" w:rsidRDefault="009F7761">
            <w:pPr>
              <w:autoSpaceDE w:val="0"/>
              <w:autoSpaceDN w:val="0"/>
              <w:spacing w:after="1"/>
              <w:contextualSpacing/>
              <w:jc w:val="both"/>
              <w:rPr>
                <w:lang w:eastAsia="sk-SK"/>
              </w:rPr>
            </w:pPr>
          </w:p>
          <w:p w14:paraId="132CD9BA" w14:textId="77777777" w:rsidR="009F7761" w:rsidRDefault="009F7761">
            <w:pPr>
              <w:autoSpaceDE w:val="0"/>
              <w:autoSpaceDN w:val="0"/>
              <w:spacing w:after="1"/>
              <w:contextualSpacing/>
              <w:jc w:val="both"/>
              <w:rPr>
                <w:lang w:eastAsia="sk-SK"/>
              </w:rPr>
            </w:pPr>
            <w:r>
              <w:t xml:space="preserve">&lt;E790002 - SEID nie je platný reťazec base64&gt; </w:t>
            </w:r>
            <w:r>
              <w:rPr>
                <w:lang w:eastAsia="sk-SK"/>
              </w:rPr>
              <w:t>- SEID nie je platný reťazec base64</w:t>
            </w:r>
          </w:p>
          <w:p w14:paraId="3AA96773" w14:textId="77777777" w:rsidR="009F7761" w:rsidRDefault="009F7761">
            <w:pPr>
              <w:autoSpaceDE w:val="0"/>
              <w:autoSpaceDN w:val="0"/>
              <w:spacing w:after="1"/>
              <w:contextualSpacing/>
              <w:jc w:val="both"/>
              <w:rPr>
                <w:lang w:eastAsia="sk-SK"/>
              </w:rPr>
            </w:pPr>
          </w:p>
          <w:p w14:paraId="0FF26712" w14:textId="77777777" w:rsidR="009F7761" w:rsidRDefault="009F7761">
            <w:pPr>
              <w:autoSpaceDE w:val="0"/>
              <w:autoSpaceDN w:val="0"/>
              <w:spacing w:after="1"/>
              <w:contextualSpacing/>
              <w:jc w:val="both"/>
              <w:rPr>
                <w:lang w:eastAsia="sk-SK"/>
              </w:rPr>
            </w:pPr>
            <w:r>
              <w:t xml:space="preserve">&lt;E790003 - Neplatný alebo neexistujúci certifikát JRÚZ GW&gt; </w:t>
            </w:r>
            <w:r>
              <w:rPr>
                <w:lang w:eastAsia="sk-SK"/>
              </w:rPr>
              <w:t>- Neplatný alebo neexistujúci certifikát JRÚZ GW</w:t>
            </w:r>
          </w:p>
          <w:p w14:paraId="6168CB2B" w14:textId="77777777" w:rsidR="009F7761" w:rsidRDefault="009F7761">
            <w:r>
              <w:t xml:space="preserve">&lt;E790004 - Nezhoda ID AT&gt; </w:t>
            </w:r>
            <w:r>
              <w:rPr>
                <w:lang w:eastAsia="sk-SK"/>
              </w:rPr>
              <w:t>- Nezhoda ID AT (</w:t>
            </w:r>
            <w:r>
              <w:t>ID AT v SEID sa nezhoduje s ID AT v hlavičke správy</w:t>
            </w:r>
            <w:r>
              <w:rPr>
                <w:lang w:eastAsia="sk-SK"/>
              </w:rPr>
              <w:t>)</w:t>
            </w:r>
          </w:p>
          <w:p w14:paraId="0C472237" w14:textId="77777777" w:rsidR="009F7761" w:rsidRDefault="009F7761">
            <w:pPr>
              <w:autoSpaceDE w:val="0"/>
              <w:autoSpaceDN w:val="0"/>
              <w:spacing w:after="1"/>
              <w:contextualSpacing/>
              <w:jc w:val="both"/>
              <w:rPr>
                <w:lang w:eastAsia="sk-SK"/>
              </w:rPr>
            </w:pPr>
          </w:p>
          <w:p w14:paraId="1FF8598C" w14:textId="77777777" w:rsidR="009F7761" w:rsidRDefault="009F7761">
            <w:pPr>
              <w:autoSpaceDE w:val="0"/>
              <w:autoSpaceDN w:val="0"/>
              <w:spacing w:after="1"/>
              <w:contextualSpacing/>
              <w:jc w:val="both"/>
              <w:rPr>
                <w:lang w:eastAsia="sk-SK"/>
              </w:rPr>
            </w:pPr>
            <w:r>
              <w:t xml:space="preserve">&lt;E790005 - Certifikát adresáta chýba&gt; </w:t>
            </w:r>
            <w:r>
              <w:rPr>
                <w:lang w:eastAsia="sk-SK"/>
              </w:rPr>
              <w:t>- Certifikát adresáta chýba (</w:t>
            </w:r>
            <w:r>
              <w:t xml:space="preserve">Nie je možné šifrovať odpoveď zo služby, chýba certifikát adresáta v claime </w:t>
            </w:r>
            <w:hyperlink r:id="rId13" w:history="1">
              <w:r>
                <w:rPr>
                  <w:rStyle w:val="Hypertextovprepojenie"/>
                </w:rPr>
                <w:t>http://schemas.ehealth-iam.local/ws/2011/07/identity/claims/tokenCategory</w:t>
              </w:r>
            </w:hyperlink>
            <w:r>
              <w:t xml:space="preserve"> certificate</w:t>
            </w:r>
            <w:r>
              <w:rPr>
                <w:lang w:eastAsia="sk-SK"/>
              </w:rPr>
              <w:t>)</w:t>
            </w:r>
          </w:p>
          <w:p w14:paraId="159000DE" w14:textId="77777777" w:rsidR="009F7761" w:rsidRDefault="009F7761">
            <w:pPr>
              <w:autoSpaceDE w:val="0"/>
              <w:autoSpaceDN w:val="0"/>
              <w:spacing w:after="1"/>
              <w:contextualSpacing/>
              <w:jc w:val="both"/>
              <w:rPr>
                <w:lang w:eastAsia="sk-SK"/>
              </w:rPr>
            </w:pPr>
          </w:p>
          <w:p w14:paraId="507DF02E" w14:textId="77777777" w:rsidR="009F7761" w:rsidRDefault="009F7761">
            <w:pPr>
              <w:autoSpaceDE w:val="0"/>
              <w:autoSpaceDN w:val="0"/>
              <w:spacing w:after="1"/>
              <w:contextualSpacing/>
              <w:jc w:val="both"/>
              <w:rPr>
                <w:lang w:eastAsia="sk-SK"/>
              </w:rPr>
            </w:pPr>
            <w:r>
              <w:t xml:space="preserve">&lt;E790006 - Chyba dešifovania vstupu&gt; </w:t>
            </w:r>
            <w:r>
              <w:rPr>
                <w:lang w:eastAsia="sk-SK"/>
              </w:rPr>
              <w:t>- Chyba dešifovania vstupu (</w:t>
            </w:r>
            <w:r>
              <w:t>Nebolo možné dešifovať request na vstupe</w:t>
            </w:r>
            <w:r>
              <w:rPr>
                <w:lang w:eastAsia="sk-SK"/>
              </w:rPr>
              <w:t>)</w:t>
            </w:r>
          </w:p>
          <w:p w14:paraId="0A740302" w14:textId="77777777" w:rsidR="009F7761" w:rsidRDefault="009F7761">
            <w:pPr>
              <w:autoSpaceDE w:val="0"/>
              <w:autoSpaceDN w:val="0"/>
              <w:spacing w:after="1"/>
              <w:contextualSpacing/>
              <w:jc w:val="both"/>
              <w:rPr>
                <w:lang w:eastAsia="sk-SK"/>
              </w:rPr>
            </w:pPr>
          </w:p>
          <w:p w14:paraId="1FA42597" w14:textId="77777777" w:rsidR="009F7761" w:rsidRDefault="009F7761">
            <w:pPr>
              <w:autoSpaceDE w:val="0"/>
              <w:autoSpaceDN w:val="0"/>
              <w:spacing w:after="1"/>
              <w:contextualSpacing/>
              <w:jc w:val="both"/>
              <w:rPr>
                <w:lang w:eastAsia="sk-SK"/>
              </w:rPr>
            </w:pPr>
            <w:r>
              <w:t xml:space="preserve">&lt;E791001 - Neplatný AT&gt; </w:t>
            </w:r>
            <w:r>
              <w:rPr>
                <w:lang w:eastAsia="sk-SK"/>
              </w:rPr>
              <w:t>- Neplatný AT (</w:t>
            </w:r>
            <w:r>
              <w:t>Chýbajú thumbprinty certifikátov vydavateľov AT alebo sú uvedené chybné thumbprinty</w:t>
            </w:r>
            <w:r>
              <w:rPr>
                <w:lang w:eastAsia="sk-SK"/>
              </w:rPr>
              <w:t>)</w:t>
            </w:r>
          </w:p>
          <w:p w14:paraId="7742DEBB" w14:textId="77777777" w:rsidR="009F7761" w:rsidRDefault="009F7761">
            <w:pPr>
              <w:autoSpaceDE w:val="0"/>
              <w:autoSpaceDN w:val="0"/>
              <w:spacing w:after="1"/>
              <w:contextualSpacing/>
              <w:jc w:val="both"/>
              <w:rPr>
                <w:lang w:eastAsia="sk-SK"/>
              </w:rPr>
            </w:pPr>
          </w:p>
          <w:p w14:paraId="5B6793B5" w14:textId="77777777" w:rsidR="009F7761" w:rsidRDefault="009F7761">
            <w:pPr>
              <w:autoSpaceDE w:val="0"/>
              <w:autoSpaceDN w:val="0"/>
              <w:spacing w:after="1"/>
              <w:contextualSpacing/>
              <w:jc w:val="both"/>
              <w:rPr>
                <w:lang w:eastAsia="sk-SK"/>
              </w:rPr>
            </w:pPr>
            <w:r>
              <w:t xml:space="preserve">&lt;E791002 - Neplatný vydavateľ AT&gt; </w:t>
            </w:r>
            <w:r>
              <w:rPr>
                <w:lang w:eastAsia="sk-SK"/>
              </w:rPr>
              <w:t>– Neplatný vydavateľ AT (</w:t>
            </w:r>
            <w:r>
              <w:t>AT je formálne validný, ale vydavateľ sa nenachádza v zozname platných vydavateľov AT</w:t>
            </w:r>
            <w:r>
              <w:rPr>
                <w:lang w:eastAsia="sk-SK"/>
              </w:rPr>
              <w:t>)</w:t>
            </w:r>
          </w:p>
          <w:p w14:paraId="2F9A76A0" w14:textId="77777777" w:rsidR="009F7761" w:rsidRDefault="009F7761">
            <w:pPr>
              <w:autoSpaceDE w:val="0"/>
              <w:autoSpaceDN w:val="0"/>
              <w:spacing w:after="1"/>
              <w:contextualSpacing/>
              <w:jc w:val="both"/>
              <w:rPr>
                <w:lang w:eastAsia="sk-SK"/>
              </w:rPr>
            </w:pPr>
          </w:p>
          <w:p w14:paraId="53C592DE" w14:textId="77777777" w:rsidR="009F7761" w:rsidRDefault="009F7761">
            <w:pPr>
              <w:autoSpaceDE w:val="0"/>
              <w:autoSpaceDN w:val="0"/>
              <w:spacing w:after="1"/>
              <w:contextualSpacing/>
              <w:jc w:val="both"/>
              <w:rPr>
                <w:lang w:eastAsia="sk-SK"/>
              </w:rPr>
            </w:pPr>
            <w:r>
              <w:t xml:space="preserve">&lt;E791003 - Nekonzistentný aktor v AT&gt; </w:t>
            </w:r>
            <w:r>
              <w:rPr>
                <w:lang w:eastAsia="sk-SK"/>
              </w:rPr>
              <w:t>– nekonzistený aktor v AT (</w:t>
            </w:r>
            <w:r>
              <w:t xml:space="preserve">TokenCategory uvedená v claime </w:t>
            </w:r>
            <w:hyperlink r:id="rId14" w:history="1">
              <w:r>
                <w:rPr>
                  <w:rStyle w:val="Hypertextovprepojenie"/>
                </w:rPr>
                <w:t>http://schemas.ehealth-iam.local/ws/2011/07/identity/claims/tokenCategory</w:t>
              </w:r>
            </w:hyperlink>
            <w:r>
              <w:t xml:space="preserve"> nesedí s typom vydavateľa AT (SVC alebo IAM)</w:t>
            </w:r>
            <w:r>
              <w:rPr>
                <w:lang w:eastAsia="sk-SK"/>
              </w:rPr>
              <w:t>)</w:t>
            </w:r>
          </w:p>
          <w:p w14:paraId="5DA03812" w14:textId="77777777" w:rsidR="009F7761" w:rsidRDefault="009F7761">
            <w:pPr>
              <w:autoSpaceDE w:val="0"/>
              <w:autoSpaceDN w:val="0"/>
              <w:spacing w:after="1"/>
              <w:contextualSpacing/>
              <w:jc w:val="both"/>
              <w:rPr>
                <w:lang w:eastAsia="sk-SK"/>
              </w:rPr>
            </w:pPr>
          </w:p>
          <w:p w14:paraId="6693FA2E" w14:textId="77777777" w:rsidR="009F7761" w:rsidRDefault="009F7761">
            <w:pPr>
              <w:autoSpaceDE w:val="0"/>
              <w:autoSpaceDN w:val="0"/>
              <w:spacing w:after="1"/>
              <w:contextualSpacing/>
              <w:jc w:val="both"/>
              <w:rPr>
                <w:lang w:eastAsia="sk-SK"/>
              </w:rPr>
            </w:pPr>
            <w:r>
              <w:lastRenderedPageBreak/>
              <w:t xml:space="preserve">&lt;E791004 - Zlá konfigurácia pre overenie AT&gt; </w:t>
            </w:r>
            <w:r>
              <w:rPr>
                <w:lang w:eastAsia="sk-SK"/>
              </w:rPr>
              <w:t>- Zlá konfigurácia pre overenie AT (</w:t>
            </w:r>
            <w:r>
              <w:t xml:space="preserve">TokenCategory uvedená v claime </w:t>
            </w:r>
            <w:hyperlink r:id="rId15" w:history="1">
              <w:r>
                <w:rPr>
                  <w:rStyle w:val="Hypertextovprepojenie"/>
                </w:rPr>
                <w:t>http://schemas.ehealth-iam.local/ws/2011/07/identity/claims/tokenCategory</w:t>
              </w:r>
            </w:hyperlink>
            <w:r>
              <w:t xml:space="preserve"> nesedí s typom vydavateľa AT (SVC alebo IAM)</w:t>
            </w:r>
            <w:r>
              <w:rPr>
                <w:lang w:eastAsia="sk-SK"/>
              </w:rPr>
              <w:t>)</w:t>
            </w:r>
          </w:p>
        </w:tc>
      </w:tr>
      <w:tr w:rsidR="009F7761" w14:paraId="3D699944" w14:textId="77777777" w:rsidTr="009F7761">
        <w:trPr>
          <w:trHeight w:val="341"/>
          <w:jc w:val="center"/>
        </w:trPr>
        <w:tc>
          <w:tcPr>
            <w:tcW w:w="2160" w:type="dxa"/>
            <w:tcBorders>
              <w:top w:val="nil"/>
              <w:left w:val="single" w:sz="8" w:space="0" w:color="auto"/>
              <w:bottom w:val="single" w:sz="8" w:space="0" w:color="auto"/>
              <w:right w:val="single" w:sz="8" w:space="0" w:color="auto"/>
            </w:tcBorders>
            <w:tcMar>
              <w:top w:w="0" w:type="dxa"/>
              <w:left w:w="60" w:type="dxa"/>
              <w:bottom w:w="0" w:type="dxa"/>
              <w:right w:w="60" w:type="dxa"/>
            </w:tcMar>
            <w:vAlign w:val="center"/>
            <w:hideMark/>
          </w:tcPr>
          <w:p w14:paraId="32F7D838" w14:textId="77777777" w:rsidR="009F7761" w:rsidRDefault="009F7761">
            <w:r>
              <w:lastRenderedPageBreak/>
              <w:t>Vstup</w:t>
            </w:r>
          </w:p>
        </w:tc>
        <w:tc>
          <w:tcPr>
            <w:tcW w:w="7200" w:type="dxa"/>
            <w:tcBorders>
              <w:top w:val="nil"/>
              <w:left w:val="nil"/>
              <w:bottom w:val="single" w:sz="8" w:space="0" w:color="auto"/>
              <w:right w:val="single" w:sz="8" w:space="0" w:color="auto"/>
            </w:tcBorders>
            <w:tcMar>
              <w:top w:w="0" w:type="dxa"/>
              <w:left w:w="60" w:type="dxa"/>
              <w:bottom w:w="0" w:type="dxa"/>
              <w:right w:w="60" w:type="dxa"/>
            </w:tcMar>
            <w:vAlign w:val="center"/>
            <w:hideMark/>
          </w:tcPr>
          <w:p w14:paraId="692EA47F" w14:textId="77777777" w:rsidR="009F7761" w:rsidRDefault="009F7761">
            <w:r>
              <w:t>Req_Res.xsd/DajJRUZIdentifikator_Request</w:t>
            </w:r>
          </w:p>
        </w:tc>
      </w:tr>
      <w:tr w:rsidR="009F7761" w14:paraId="73DD68FC" w14:textId="77777777" w:rsidTr="009F7761">
        <w:trPr>
          <w:trHeight w:val="341"/>
          <w:jc w:val="center"/>
        </w:trPr>
        <w:tc>
          <w:tcPr>
            <w:tcW w:w="2160" w:type="dxa"/>
            <w:tcBorders>
              <w:top w:val="nil"/>
              <w:left w:val="single" w:sz="8" w:space="0" w:color="auto"/>
              <w:bottom w:val="single" w:sz="8" w:space="0" w:color="auto"/>
              <w:right w:val="single" w:sz="8" w:space="0" w:color="auto"/>
            </w:tcBorders>
            <w:tcMar>
              <w:top w:w="0" w:type="dxa"/>
              <w:left w:w="60" w:type="dxa"/>
              <w:bottom w:w="0" w:type="dxa"/>
              <w:right w:w="60" w:type="dxa"/>
            </w:tcMar>
            <w:vAlign w:val="center"/>
            <w:hideMark/>
          </w:tcPr>
          <w:p w14:paraId="1729AC95" w14:textId="77777777" w:rsidR="009F7761" w:rsidRDefault="009F7761">
            <w:r>
              <w:t>Výstup</w:t>
            </w:r>
          </w:p>
        </w:tc>
        <w:tc>
          <w:tcPr>
            <w:tcW w:w="7200" w:type="dxa"/>
            <w:tcBorders>
              <w:top w:val="nil"/>
              <w:left w:val="nil"/>
              <w:bottom w:val="single" w:sz="8" w:space="0" w:color="auto"/>
              <w:right w:val="single" w:sz="8" w:space="0" w:color="auto"/>
            </w:tcBorders>
            <w:tcMar>
              <w:top w:w="0" w:type="dxa"/>
              <w:left w:w="60" w:type="dxa"/>
              <w:bottom w:w="0" w:type="dxa"/>
              <w:right w:w="60" w:type="dxa"/>
            </w:tcMar>
            <w:vAlign w:val="center"/>
            <w:hideMark/>
          </w:tcPr>
          <w:p w14:paraId="34CE92AB" w14:textId="77777777" w:rsidR="009F7761" w:rsidRDefault="009F7761">
            <w:r>
              <w:t xml:space="preserve">Req_Res.xsd/DajJRUZIdentifikator_Response </w:t>
            </w:r>
          </w:p>
        </w:tc>
      </w:tr>
    </w:tbl>
    <w:p w14:paraId="62E867C4" w14:textId="447CBC47" w:rsidR="00091F49" w:rsidRDefault="009F7761" w:rsidP="00091F49">
      <w:pPr>
        <w:rPr>
          <w:rFonts w:ascii="Times New Roman" w:hAnsi="Times New Roman"/>
          <w:szCs w:val="24"/>
        </w:rPr>
      </w:pPr>
      <w:r>
        <w:t> </w:t>
      </w:r>
      <w:r w:rsidR="00091F49">
        <w:rPr>
          <w:rFonts w:eastAsia="Times New Roman"/>
          <w:szCs w:val="24"/>
          <w:lang w:val="en-US"/>
        </w:rPr>
        <w:t xml:space="preserve">  </w:t>
      </w:r>
      <w:bookmarkEnd w:id="830"/>
      <w:bookmarkEnd w:id="831"/>
    </w:p>
    <w:bookmarkStart w:id="836" w:name="PoskytovatelZS"/>
    <w:bookmarkStart w:id="837" w:name="BKM_F4DE1719_0DEC_4a8d_AD94_695B45A8A9FC"/>
    <w:p w14:paraId="08E1C623" w14:textId="77777777" w:rsidR="00091F49" w:rsidRDefault="00091F49" w:rsidP="00091F49">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838" w:name="_Toc19872036"/>
      <w:r>
        <w:rPr>
          <w:rFonts w:eastAsia="Times New Roman"/>
          <w:bCs/>
          <w:szCs w:val="24"/>
        </w:rPr>
        <w:t>PoskytovatelZS</w:t>
      </w:r>
      <w:bookmarkEnd w:id="838"/>
      <w:r>
        <w:rPr>
          <w:b w:val="0"/>
          <w:bCs/>
          <w:sz w:val="20"/>
          <w:szCs w:val="24"/>
        </w:rPr>
        <w:fldChar w:fldCharType="end"/>
      </w:r>
      <w:r>
        <w:rPr>
          <w:rFonts w:eastAsia="Times New Roman"/>
          <w:bCs/>
          <w:szCs w:val="24"/>
          <w:lang w:val="en-US"/>
        </w:rPr>
        <w:t xml:space="preserve"> </w:t>
      </w:r>
    </w:p>
    <w:p w14:paraId="60719412" w14:textId="77777777" w:rsidR="00091F49" w:rsidRDefault="00091F49" w:rsidP="00091F49">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39" w:name="_Toc19872037"/>
      <w:r>
        <w:rPr>
          <w:rFonts w:eastAsia="Times New Roman"/>
          <w:bCs w:val="0"/>
          <w:szCs w:val="24"/>
        </w:rPr>
        <w:t>DajOUPZS_v1</w:t>
      </w:r>
      <w:bookmarkEnd w:id="839"/>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091F49" w14:paraId="3E491046"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6ABABDE8" w14:textId="77777777" w:rsidR="00091F49" w:rsidRDefault="00091F49" w:rsidP="00091F49">
            <w:pPr>
              <w:rPr>
                <w:rFonts w:eastAsia="Times New Roman"/>
                <w:szCs w:val="24"/>
              </w:rPr>
            </w:pPr>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191463E5"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DajOUPZS_v1</w:t>
            </w:r>
            <w:r>
              <w:rPr>
                <w:szCs w:val="24"/>
              </w:rPr>
              <w:fldChar w:fldCharType="end"/>
            </w:r>
          </w:p>
        </w:tc>
      </w:tr>
      <w:tr w:rsidR="00091F49" w14:paraId="0F22E5B4"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4021D3B" w14:textId="77777777" w:rsidR="00091F49" w:rsidRDefault="00091F49" w:rsidP="00091F49">
            <w:pPr>
              <w:rPr>
                <w:rFonts w:eastAsia="Times New Roman"/>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30282512" w14:textId="77777777" w:rsidR="00091F49" w:rsidRDefault="00091F49" w:rsidP="00091F49">
            <w:pPr>
              <w:rPr>
                <w:rFonts w:eastAsia="Times New Roman"/>
                <w:szCs w:val="24"/>
              </w:rPr>
            </w:pPr>
            <w:r>
              <w:rPr>
                <w:rFonts w:eastAsia="Times New Roman"/>
                <w:szCs w:val="24"/>
                <w:lang w:val="en-US"/>
              </w:rPr>
              <w:t>IS PZS</w:t>
            </w:r>
          </w:p>
        </w:tc>
      </w:tr>
      <w:tr w:rsidR="00091F49" w14:paraId="488FF66C"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8D2ECC7" w14:textId="77777777" w:rsidR="00091F49" w:rsidRDefault="00091F49" w:rsidP="00091F49">
            <w:pPr>
              <w:rPr>
                <w:rFonts w:eastAsia="Times New Roman"/>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ED26595" w14:textId="77777777" w:rsidR="00091F49" w:rsidRDefault="00091F49" w:rsidP="00091F49">
            <w:pPr>
              <w:rPr>
                <w:rFonts w:eastAsia="Times New Roman"/>
                <w:szCs w:val="24"/>
              </w:rPr>
            </w:pPr>
            <w:r>
              <w:rPr>
                <w:rFonts w:eastAsia="Times New Roman"/>
                <w:szCs w:val="24"/>
                <w:lang w:val="en-US"/>
              </w:rPr>
              <w:t>Vráti atribúty Poskytovateľa ZS – úroveň odborného útvaru.</w:t>
            </w:r>
          </w:p>
        </w:tc>
      </w:tr>
      <w:tr w:rsidR="00091F49" w14:paraId="15E465EA"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5ED5949" w14:textId="77777777" w:rsidR="00091F49" w:rsidRDefault="00091F49" w:rsidP="00091F49">
            <w:pPr>
              <w:rPr>
                <w:rFonts w:eastAsia="Times New Roman"/>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D872D60" w14:textId="77777777" w:rsidR="00091F49" w:rsidRDefault="00091F49" w:rsidP="00091F49">
            <w:pPr>
              <w:rPr>
                <w:rFonts w:eastAsia="Times New Roman"/>
                <w:szCs w:val="24"/>
              </w:rPr>
            </w:pPr>
            <w:r>
              <w:rPr>
                <w:rFonts w:eastAsia="Times New Roman"/>
                <w:szCs w:val="24"/>
                <w:lang w:val="en-US"/>
              </w:rPr>
              <w:t>Synchrónny</w:t>
            </w:r>
          </w:p>
        </w:tc>
      </w:tr>
      <w:tr w:rsidR="00091F49" w14:paraId="1EC4C359"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62671A9" w14:textId="77777777" w:rsidR="00091F49" w:rsidRDefault="00091F49" w:rsidP="00091F49">
            <w:pPr>
              <w:rPr>
                <w:rFonts w:eastAsia="Times New Roman"/>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3BE34E51"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Na základe JRUZ identifikátora OÚ PZS služba vráti údaje o Odbornom útvare PZS a údaje nadriadeného zariadenia PZS a nadriadeného PZS.</w:t>
            </w:r>
          </w:p>
          <w:p w14:paraId="1A403EE3" w14:textId="77777777" w:rsidR="00091F49" w:rsidRDefault="00091F49" w:rsidP="00091F49">
            <w:pPr>
              <w:rPr>
                <w:rFonts w:eastAsia="Times New Roman"/>
                <w:szCs w:val="24"/>
              </w:rPr>
            </w:pPr>
          </w:p>
          <w:p w14:paraId="2DB94C8E" w14:textId="77777777" w:rsidR="00091F49" w:rsidRDefault="00091F49" w:rsidP="00091F49">
            <w:pPr>
              <w:rPr>
                <w:rFonts w:eastAsia="Times New Roman"/>
                <w:szCs w:val="24"/>
              </w:rPr>
            </w:pPr>
            <w:r>
              <w:rPr>
                <w:rFonts w:eastAsia="Times New Roman"/>
                <w:szCs w:val="24"/>
              </w:rPr>
              <w:t>Služba nevracia údaje o iných OÚ PZS, ktoré spadajú pod nadriadený PZS.</w:t>
            </w:r>
          </w:p>
          <w:p w14:paraId="38BA9F01" w14:textId="77777777" w:rsidR="00091F49" w:rsidRDefault="00091F49" w:rsidP="00091F49">
            <w:pPr>
              <w:rPr>
                <w:rFonts w:eastAsia="Times New Roman"/>
                <w:szCs w:val="24"/>
              </w:rPr>
            </w:pPr>
          </w:p>
          <w:p w14:paraId="6A72C4C6" w14:textId="77777777" w:rsidR="00091F49" w:rsidRDefault="00091F49" w:rsidP="00091F49">
            <w:pPr>
              <w:rPr>
                <w:rFonts w:eastAsia="Times New Roman"/>
                <w:szCs w:val="24"/>
              </w:rPr>
            </w:pPr>
            <w:r>
              <w:rPr>
                <w:rFonts w:eastAsia="Times New Roman"/>
                <w:szCs w:val="24"/>
              </w:rPr>
              <w:t>Vstup:</w:t>
            </w:r>
          </w:p>
          <w:p w14:paraId="4FF3D0D9" w14:textId="77777777" w:rsidR="00091F49" w:rsidRDefault="00091F49" w:rsidP="00091F49">
            <w:pPr>
              <w:rPr>
                <w:rFonts w:eastAsia="Times New Roman"/>
                <w:szCs w:val="24"/>
              </w:rPr>
            </w:pPr>
            <w:r>
              <w:rPr>
                <w:rFonts w:eastAsia="Times New Roman"/>
                <w:szCs w:val="24"/>
              </w:rPr>
              <w:t>•    JRUZ identifikátor OÚ PZS</w:t>
            </w:r>
          </w:p>
          <w:p w14:paraId="579FE468" w14:textId="77777777" w:rsidR="00091F49" w:rsidRDefault="00091F49" w:rsidP="00091F49">
            <w:pPr>
              <w:rPr>
                <w:rFonts w:eastAsia="Times New Roman"/>
                <w:szCs w:val="24"/>
              </w:rPr>
            </w:pPr>
          </w:p>
          <w:p w14:paraId="2C0A3FE0" w14:textId="77777777" w:rsidR="00091F49" w:rsidRDefault="00091F49" w:rsidP="00091F49">
            <w:pPr>
              <w:rPr>
                <w:rFonts w:eastAsia="Times New Roman"/>
                <w:szCs w:val="24"/>
              </w:rPr>
            </w:pPr>
            <w:r>
              <w:rPr>
                <w:rFonts w:eastAsia="Times New Roman"/>
                <w:szCs w:val="24"/>
              </w:rPr>
              <w:t>Návratová hodnota:</w:t>
            </w:r>
          </w:p>
          <w:p w14:paraId="204142E7" w14:textId="77777777" w:rsidR="00091F49" w:rsidRDefault="00091F49" w:rsidP="00091F49">
            <w:pPr>
              <w:rPr>
                <w:rFonts w:eastAsia="Times New Roman"/>
                <w:szCs w:val="24"/>
              </w:rPr>
            </w:pPr>
            <w:r>
              <w:rPr>
                <w:rFonts w:eastAsia="Times New Roman"/>
                <w:szCs w:val="24"/>
              </w:rPr>
              <w:t>•    údaje danej entity (PZS, Zariadenie PZS, OÚ PZS)</w:t>
            </w:r>
          </w:p>
          <w:p w14:paraId="02B0592F" w14:textId="77777777" w:rsidR="00091F49" w:rsidRDefault="00091F49" w:rsidP="00091F49">
            <w:pPr>
              <w:rPr>
                <w:rFonts w:eastAsia="Times New Roman"/>
                <w:szCs w:val="24"/>
              </w:rPr>
            </w:pPr>
          </w:p>
          <w:p w14:paraId="425A1B91" w14:textId="77777777" w:rsidR="00091F49" w:rsidRDefault="00091F49" w:rsidP="00091F49">
            <w:pPr>
              <w:rPr>
                <w:rFonts w:eastAsia="Times New Roman"/>
                <w:szCs w:val="24"/>
              </w:rPr>
            </w:pPr>
            <w:r>
              <w:rPr>
                <w:rFonts w:eastAsia="Times New Roman"/>
                <w:szCs w:val="24"/>
              </w:rPr>
              <w:t>Výnimky :</w:t>
            </w:r>
          </w:p>
          <w:p w14:paraId="15E06C10" w14:textId="77777777" w:rsidR="00091F49" w:rsidRDefault="00091F49" w:rsidP="00091F49">
            <w:pPr>
              <w:rPr>
                <w:rFonts w:eastAsia="Times New Roman"/>
                <w:szCs w:val="24"/>
              </w:rPr>
            </w:pPr>
            <w:r>
              <w:rPr>
                <w:rFonts w:eastAsia="Times New Roman"/>
                <w:szCs w:val="24"/>
              </w:rPr>
              <w:t>&lt;E700008 - ObjektNeexistuje&gt;</w:t>
            </w:r>
          </w:p>
          <w:p w14:paraId="5D9E58E2" w14:textId="77777777" w:rsidR="00091F49" w:rsidRDefault="00091F49" w:rsidP="00091F49">
            <w:pPr>
              <w:rPr>
                <w:rFonts w:eastAsia="Times New Roman"/>
                <w:szCs w:val="24"/>
              </w:rPr>
            </w:pPr>
            <w:r>
              <w:rPr>
                <w:rFonts w:eastAsia="Times New Roman"/>
                <w:szCs w:val="24"/>
              </w:rPr>
              <w:t>&lt;E700003 - KDanemuDatumuObjektNeevidovany&gt;</w:t>
            </w:r>
          </w:p>
        </w:tc>
      </w:tr>
      <w:tr w:rsidR="00091F49" w14:paraId="3F5117D3"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D8700B9" w14:textId="77777777" w:rsidR="00091F49" w:rsidRDefault="00091F49" w:rsidP="00091F49">
            <w:pPr>
              <w:rPr>
                <w:rFonts w:eastAsia="Times New Roman"/>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3F33BFC7" w14:textId="77777777" w:rsidR="00091F49" w:rsidRDefault="00091F49" w:rsidP="00091F49">
            <w:pPr>
              <w:rPr>
                <w:rFonts w:eastAsia="Times New Roman"/>
                <w:szCs w:val="24"/>
              </w:rPr>
            </w:pPr>
            <w:r>
              <w:rPr>
                <w:rFonts w:eastAsia="Times New Roman"/>
                <w:szCs w:val="24"/>
                <w:lang w:val="en-US"/>
              </w:rPr>
              <w:t>Req_Res.xsd/DajOUPZS_Request</w:t>
            </w:r>
          </w:p>
        </w:tc>
      </w:tr>
      <w:tr w:rsidR="00091F49" w14:paraId="762F6EC8"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50BCE06" w14:textId="77777777" w:rsidR="00091F49" w:rsidRDefault="00091F49" w:rsidP="00091F49">
            <w:pPr>
              <w:rPr>
                <w:rFonts w:eastAsia="Times New Roman"/>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50EB83E3" w14:textId="77777777" w:rsidR="00091F49" w:rsidRDefault="00091F49" w:rsidP="00091F49">
            <w:pPr>
              <w:rPr>
                <w:rFonts w:eastAsia="Times New Roman"/>
                <w:szCs w:val="24"/>
              </w:rPr>
            </w:pPr>
            <w:r>
              <w:rPr>
                <w:rFonts w:eastAsia="Times New Roman"/>
                <w:szCs w:val="24"/>
                <w:lang w:val="en-US"/>
              </w:rPr>
              <w:t>Req_Res.xsd/DajOUPZS_Response</w:t>
            </w:r>
          </w:p>
        </w:tc>
      </w:tr>
    </w:tbl>
    <w:p w14:paraId="03A2AE2B" w14:textId="44FC10C7" w:rsidR="00091F49" w:rsidRDefault="00091F49" w:rsidP="00091F49">
      <w:pPr>
        <w:rPr>
          <w:rFonts w:ascii="Times New Roman" w:hAnsi="Times New Roman"/>
          <w:szCs w:val="24"/>
        </w:rPr>
      </w:pPr>
      <w:r>
        <w:rPr>
          <w:rFonts w:eastAsia="Times New Roman"/>
          <w:szCs w:val="24"/>
          <w:lang w:val="en-US"/>
        </w:rPr>
        <w:t xml:space="preserve">   </w:t>
      </w:r>
      <w:bookmarkEnd w:id="836"/>
      <w:bookmarkEnd w:id="837"/>
    </w:p>
    <w:bookmarkStart w:id="840" w:name="PrijimatelZS"/>
    <w:bookmarkStart w:id="841" w:name="BKM_9D2C0EE5_DD0D_491c_A995_A0A662C42509"/>
    <w:p w14:paraId="130069A3" w14:textId="77777777" w:rsidR="00091F49" w:rsidRDefault="00091F49" w:rsidP="00091F49">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842" w:name="_Toc19872038"/>
      <w:r>
        <w:rPr>
          <w:rFonts w:eastAsia="Times New Roman"/>
          <w:bCs/>
          <w:szCs w:val="24"/>
        </w:rPr>
        <w:t>PrijimatelZS</w:t>
      </w:r>
      <w:bookmarkEnd w:id="842"/>
      <w:r>
        <w:rPr>
          <w:b w:val="0"/>
          <w:bCs/>
          <w:sz w:val="20"/>
          <w:szCs w:val="24"/>
        </w:rPr>
        <w:fldChar w:fldCharType="end"/>
      </w:r>
      <w:r>
        <w:rPr>
          <w:rFonts w:eastAsia="Times New Roman"/>
          <w:bCs/>
          <w:szCs w:val="24"/>
          <w:lang w:val="en-US"/>
        </w:rPr>
        <w:t xml:space="preserve"> </w:t>
      </w:r>
    </w:p>
    <w:bookmarkStart w:id="843" w:name="DajElIdentifikacnyPredmetPrZS_GW_v2"/>
    <w:p w14:paraId="3DCA526D" w14:textId="77777777" w:rsidR="00091F49" w:rsidRDefault="00091F49" w:rsidP="00091F49">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44" w:name="_Toc19872039"/>
      <w:r>
        <w:rPr>
          <w:rFonts w:eastAsia="Times New Roman"/>
          <w:bCs w:val="0"/>
          <w:szCs w:val="24"/>
        </w:rPr>
        <w:t>DajElIdentifikacnyPredmetPrZS_GW_v2</w:t>
      </w:r>
      <w:bookmarkEnd w:id="844"/>
      <w:r>
        <w:rPr>
          <w:b w:val="0"/>
          <w:bCs w:val="0"/>
          <w:sz w:val="20"/>
          <w:szCs w:val="24"/>
        </w:rPr>
        <w:fldChar w:fldCharType="end"/>
      </w:r>
      <w:r>
        <w:rPr>
          <w:rFonts w:eastAsia="Times New Roman"/>
          <w:bCs w:val="0"/>
          <w:szCs w:val="24"/>
          <w:lang w:val="en-US"/>
        </w:rPr>
        <w:t xml:space="preserve"> </w:t>
      </w:r>
    </w:p>
    <w:p w14:paraId="15C8F2B2" w14:textId="77777777" w:rsidR="00091F49" w:rsidRDefault="00091F49" w:rsidP="00091F49">
      <w:pPr>
        <w:rPr>
          <w:rFonts w:ascii="Times New Roman" w:hAnsi="Times New Roman"/>
          <w:szCs w:val="24"/>
        </w:rPr>
      </w:pPr>
      <w:r>
        <w:rPr>
          <w:szCs w:val="24"/>
        </w:rPr>
        <w:fldChar w:fldCharType="begin" w:fldLock="1"/>
      </w:r>
      <w:r>
        <w:rPr>
          <w:szCs w:val="24"/>
        </w:rPr>
        <w:instrText xml:space="preserve">MERGEFIELD </w:instrText>
      </w:r>
      <w:r>
        <w:rPr>
          <w:rFonts w:eastAsia="Times New Roman"/>
          <w:szCs w:val="24"/>
        </w:rPr>
        <w:instrText>Pkg.Notes</w:instrText>
      </w:r>
      <w:r>
        <w:rPr>
          <w:szCs w:val="24"/>
        </w:rPr>
        <w:fldChar w:fldCharType="end"/>
      </w:r>
    </w:p>
    <w:p w14:paraId="59135AFF" w14:textId="77777777" w:rsidR="00091F49" w:rsidRDefault="00091F49" w:rsidP="00091F49">
      <w:pPr>
        <w:rPr>
          <w:rFonts w:ascii="Times New Roman" w:hAnsi="Times New Roman"/>
          <w:szCs w:val="24"/>
        </w:rPr>
      </w:pPr>
    </w:p>
    <w:p w14:paraId="5696DBA7" w14:textId="77777777" w:rsidR="00091F49" w:rsidRDefault="00091F49" w:rsidP="00091F49">
      <w:pPr>
        <w:rPr>
          <w:rFonts w:ascii="Times New Roman" w:hAnsi="Times New Roman"/>
          <w:szCs w:val="24"/>
        </w:rPr>
      </w:pP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091F49" w14:paraId="25C59C30"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74756889" w14:textId="77777777" w:rsidR="00091F49" w:rsidRDefault="00091F49" w:rsidP="00091F49">
            <w:pPr>
              <w:rPr>
                <w:rFonts w:eastAsia="Times New Roman"/>
                <w:szCs w:val="24"/>
              </w:rPr>
            </w:pPr>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57384BED"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DajElIdentifikacnyPredmetPrZS_GW_v2</w:t>
            </w:r>
            <w:r>
              <w:rPr>
                <w:szCs w:val="24"/>
              </w:rPr>
              <w:fldChar w:fldCharType="end"/>
            </w:r>
          </w:p>
        </w:tc>
      </w:tr>
      <w:tr w:rsidR="00091F49" w14:paraId="6E79AA42"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905B628" w14:textId="77777777" w:rsidR="00091F49" w:rsidRDefault="00091F49" w:rsidP="00091F49">
            <w:pPr>
              <w:rPr>
                <w:rFonts w:eastAsia="Times New Roman"/>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5B29D267" w14:textId="77777777" w:rsidR="00091F49" w:rsidRDefault="00091F49" w:rsidP="00091F49">
            <w:pPr>
              <w:rPr>
                <w:rFonts w:eastAsia="Times New Roman"/>
                <w:szCs w:val="24"/>
              </w:rPr>
            </w:pPr>
            <w:r>
              <w:rPr>
                <w:rFonts w:eastAsia="Times New Roman"/>
                <w:szCs w:val="24"/>
                <w:lang w:val="en-US"/>
              </w:rPr>
              <w:t>IS PZS</w:t>
            </w:r>
          </w:p>
        </w:tc>
      </w:tr>
      <w:tr w:rsidR="00091F49" w14:paraId="6585BA02"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C8594F2" w14:textId="77777777" w:rsidR="00091F49" w:rsidRDefault="00091F49" w:rsidP="00091F49">
            <w:pPr>
              <w:rPr>
                <w:rFonts w:eastAsia="Times New Roman"/>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3BAFE234" w14:textId="77777777" w:rsidR="00091F49" w:rsidRDefault="00091F49" w:rsidP="00091F49">
            <w:pPr>
              <w:rPr>
                <w:rFonts w:eastAsia="Times New Roman"/>
                <w:szCs w:val="24"/>
              </w:rPr>
            </w:pPr>
            <w:r>
              <w:rPr>
                <w:rFonts w:eastAsia="Times New Roman"/>
                <w:szCs w:val="24"/>
                <w:lang w:val="en-US"/>
              </w:rPr>
              <w:t>Služba vráti údaje evidovaného elektronického identifikačného predmetu prijímateľa zdr. starostlivosti</w:t>
            </w:r>
          </w:p>
        </w:tc>
      </w:tr>
      <w:tr w:rsidR="00091F49" w14:paraId="7725507A"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63DC5C0" w14:textId="77777777" w:rsidR="00091F49" w:rsidRDefault="00091F49" w:rsidP="00091F49">
            <w:pPr>
              <w:rPr>
                <w:rFonts w:eastAsia="Times New Roman"/>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1AD84D97" w14:textId="77777777" w:rsidR="00091F49" w:rsidRDefault="00091F49" w:rsidP="00091F49">
            <w:pPr>
              <w:rPr>
                <w:rFonts w:eastAsia="Times New Roman"/>
                <w:szCs w:val="24"/>
              </w:rPr>
            </w:pPr>
            <w:r>
              <w:rPr>
                <w:rFonts w:eastAsia="Times New Roman"/>
                <w:szCs w:val="24"/>
                <w:lang w:val="en-US"/>
              </w:rPr>
              <w:t>Synchrónny</w:t>
            </w:r>
          </w:p>
        </w:tc>
      </w:tr>
      <w:tr w:rsidR="00091F49" w14:paraId="2CF69A6F"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D8D421E" w14:textId="77777777" w:rsidR="00091F49" w:rsidRDefault="00091F49" w:rsidP="00091F49">
            <w:pPr>
              <w:rPr>
                <w:rFonts w:eastAsia="Times New Roman"/>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5F2E6505"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Na základe JRUZ</w:t>
            </w:r>
            <w:r>
              <w:rPr>
                <w:rFonts w:eastAsia="Times New Roman"/>
                <w:b/>
                <w:szCs w:val="24"/>
              </w:rPr>
              <w:t xml:space="preserve"> šifrovaného</w:t>
            </w:r>
            <w:r>
              <w:rPr>
                <w:rFonts w:eastAsia="Times New Roman"/>
                <w:szCs w:val="24"/>
              </w:rPr>
              <w:t xml:space="preserve"> identifikátora prijímateľa zdr. starostlivosti služba vráti údaje evidovaného elektronického identifikačného predmetu prijímateľa zdr. starostlivosti volaním JRUZ služby</w:t>
            </w:r>
          </w:p>
          <w:p w14:paraId="4B6BD976" w14:textId="77777777" w:rsidR="00091F49" w:rsidRDefault="00091F49" w:rsidP="00091F49">
            <w:pPr>
              <w:rPr>
                <w:rFonts w:eastAsia="Times New Roman"/>
                <w:szCs w:val="24"/>
              </w:rPr>
            </w:pPr>
            <w:r>
              <w:rPr>
                <w:rFonts w:eastAsia="Times New Roman"/>
                <w:szCs w:val="24"/>
              </w:rPr>
              <w:t>Vstup:</w:t>
            </w:r>
          </w:p>
          <w:p w14:paraId="03825CA9" w14:textId="77777777" w:rsidR="00091F49" w:rsidRDefault="00091F49" w:rsidP="009C3728">
            <w:pPr>
              <w:widowControl w:val="0"/>
              <w:numPr>
                <w:ilvl w:val="0"/>
                <w:numId w:val="250"/>
              </w:numPr>
              <w:autoSpaceDE w:val="0"/>
              <w:autoSpaceDN w:val="0"/>
              <w:adjustRightInd w:val="0"/>
              <w:spacing w:after="0" w:line="240" w:lineRule="auto"/>
              <w:ind w:left="360" w:hanging="360"/>
              <w:rPr>
                <w:rFonts w:eastAsia="Times New Roman"/>
                <w:szCs w:val="24"/>
              </w:rPr>
            </w:pPr>
            <w:r>
              <w:rPr>
                <w:rFonts w:eastAsia="Times New Roman"/>
                <w:b/>
                <w:szCs w:val="24"/>
              </w:rPr>
              <w:t>Šifrovaný (ESID)</w:t>
            </w:r>
            <w:r>
              <w:rPr>
                <w:rFonts w:eastAsia="Times New Roman"/>
                <w:szCs w:val="24"/>
              </w:rPr>
              <w:t xml:space="preserve"> JRUZ identifikátor prijímateľa zdr. starostlivosti</w:t>
            </w:r>
          </w:p>
          <w:p w14:paraId="3B297C3D" w14:textId="77777777" w:rsidR="00091F49" w:rsidRDefault="00091F49" w:rsidP="00091F49">
            <w:pPr>
              <w:rPr>
                <w:rFonts w:eastAsia="Times New Roman"/>
                <w:szCs w:val="24"/>
              </w:rPr>
            </w:pPr>
          </w:p>
          <w:p w14:paraId="418FF685" w14:textId="77777777" w:rsidR="00091F49" w:rsidRDefault="00091F49" w:rsidP="00091F49">
            <w:pPr>
              <w:rPr>
                <w:rFonts w:eastAsia="Times New Roman"/>
                <w:szCs w:val="24"/>
              </w:rPr>
            </w:pPr>
            <w:r>
              <w:rPr>
                <w:rFonts w:eastAsia="Times New Roman"/>
                <w:szCs w:val="24"/>
              </w:rPr>
              <w:t>Návratová hodnota:</w:t>
            </w:r>
          </w:p>
          <w:p w14:paraId="4AF1154C" w14:textId="77777777" w:rsidR="00091F49" w:rsidRDefault="00091F49" w:rsidP="009C3728">
            <w:pPr>
              <w:widowControl w:val="0"/>
              <w:numPr>
                <w:ilvl w:val="0"/>
                <w:numId w:val="251"/>
              </w:numPr>
              <w:autoSpaceDE w:val="0"/>
              <w:autoSpaceDN w:val="0"/>
              <w:adjustRightInd w:val="0"/>
              <w:spacing w:after="0" w:line="240" w:lineRule="auto"/>
              <w:ind w:left="360" w:hanging="360"/>
              <w:rPr>
                <w:rFonts w:eastAsia="Times New Roman"/>
                <w:szCs w:val="24"/>
              </w:rPr>
            </w:pPr>
            <w:r>
              <w:rPr>
                <w:rFonts w:eastAsia="Times New Roman"/>
                <w:b/>
                <w:szCs w:val="24"/>
              </w:rPr>
              <w:t xml:space="preserve">Šifrované (SDSenvelope) </w:t>
            </w:r>
            <w:r>
              <w:rPr>
                <w:rFonts w:eastAsia="Times New Roman"/>
                <w:szCs w:val="24"/>
              </w:rPr>
              <w:t>údaje elektronického identifikačného predmetu prijímateľa zdr. starostlivosti. t.j. response je potrebné dešifrovať eCC službou</w:t>
            </w:r>
            <w:r>
              <w:rPr>
                <w:rFonts w:eastAsia="Times New Roman"/>
                <w:b/>
                <w:szCs w:val="24"/>
              </w:rPr>
              <w:t xml:space="preserve"> </w:t>
            </w:r>
            <w:r>
              <w:rPr>
                <w:rFonts w:eastAsia="Times New Roman"/>
                <w:szCs w:val="24"/>
              </w:rPr>
              <w:t>DecryptDataForHealthProfessional()</w:t>
            </w:r>
          </w:p>
          <w:p w14:paraId="1DCADB4E" w14:textId="77777777" w:rsidR="00091F49" w:rsidRDefault="00091F49" w:rsidP="00091F49">
            <w:pPr>
              <w:rPr>
                <w:rFonts w:eastAsia="Times New Roman"/>
                <w:szCs w:val="24"/>
              </w:rPr>
            </w:pPr>
          </w:p>
          <w:p w14:paraId="0A4BF8E2" w14:textId="77777777" w:rsidR="00091F49" w:rsidRDefault="00091F49" w:rsidP="00091F49">
            <w:pPr>
              <w:rPr>
                <w:rFonts w:eastAsia="Times New Roman"/>
                <w:szCs w:val="24"/>
              </w:rPr>
            </w:pPr>
            <w:r>
              <w:rPr>
                <w:rFonts w:eastAsia="Times New Roman"/>
                <w:szCs w:val="24"/>
              </w:rPr>
              <w:t>Výnimky :</w:t>
            </w:r>
          </w:p>
          <w:p w14:paraId="1F97BCC3" w14:textId="77777777" w:rsidR="00091F49" w:rsidRDefault="00091F49" w:rsidP="00091F49">
            <w:pPr>
              <w:rPr>
                <w:rFonts w:eastAsia="Times New Roman"/>
                <w:szCs w:val="24"/>
              </w:rPr>
            </w:pPr>
            <w:r>
              <w:rPr>
                <w:rFonts w:eastAsia="Times New Roman"/>
                <w:szCs w:val="24"/>
              </w:rPr>
              <w:t>&lt;E700008 - ObjektNeexistuje&gt;</w:t>
            </w:r>
          </w:p>
          <w:p w14:paraId="1B314355" w14:textId="77777777" w:rsidR="00091F49" w:rsidRDefault="00091F49" w:rsidP="00091F49">
            <w:pPr>
              <w:rPr>
                <w:rFonts w:eastAsia="Times New Roman"/>
                <w:szCs w:val="24"/>
              </w:rPr>
            </w:pPr>
            <w:r>
              <w:rPr>
                <w:rFonts w:eastAsia="Times New Roman"/>
                <w:szCs w:val="24"/>
              </w:rPr>
              <w:t>&lt;E700003 - KDanemuDatumuObjektNeevidovany&gt;</w:t>
            </w:r>
          </w:p>
          <w:p w14:paraId="4BF0DA16" w14:textId="77777777" w:rsidR="00091F49" w:rsidRDefault="00091F49" w:rsidP="00091F49">
            <w:pPr>
              <w:rPr>
                <w:rFonts w:eastAsia="Times New Roman"/>
                <w:szCs w:val="24"/>
              </w:rPr>
            </w:pPr>
          </w:p>
          <w:p w14:paraId="71EB5F65" w14:textId="77777777" w:rsidR="00091F49" w:rsidRDefault="00091F49" w:rsidP="00091F49">
            <w:pPr>
              <w:rPr>
                <w:rFonts w:eastAsia="Times New Roman"/>
                <w:szCs w:val="24"/>
              </w:rPr>
            </w:pPr>
            <w:r>
              <w:rPr>
                <w:rFonts w:eastAsia="Times New Roman"/>
                <w:szCs w:val="24"/>
              </w:rPr>
              <w:t>&lt;E790001 - Chyba dešifrovania SEID&gt;</w:t>
            </w:r>
          </w:p>
          <w:p w14:paraId="6DB7AAFD" w14:textId="77777777" w:rsidR="00091F49" w:rsidRDefault="00091F49" w:rsidP="00091F49">
            <w:pPr>
              <w:rPr>
                <w:rFonts w:eastAsia="Times New Roman"/>
                <w:szCs w:val="24"/>
              </w:rPr>
            </w:pPr>
            <w:r>
              <w:rPr>
                <w:rFonts w:eastAsia="Times New Roman"/>
                <w:szCs w:val="24"/>
              </w:rPr>
              <w:t>&lt;E790002 - SEID nie je platný reťazec base64&gt;</w:t>
            </w:r>
          </w:p>
          <w:p w14:paraId="3A278B25" w14:textId="77777777" w:rsidR="00091F49" w:rsidRDefault="00091F49" w:rsidP="00091F49">
            <w:pPr>
              <w:rPr>
                <w:rFonts w:eastAsia="Times New Roman"/>
                <w:szCs w:val="24"/>
              </w:rPr>
            </w:pPr>
            <w:r>
              <w:rPr>
                <w:rFonts w:eastAsia="Times New Roman"/>
                <w:szCs w:val="24"/>
              </w:rPr>
              <w:t>&lt;E790003 - Neplatný alebo neexistujúci certifikát JRÚZ GW&gt;</w:t>
            </w:r>
          </w:p>
          <w:p w14:paraId="1A11DF30" w14:textId="77777777" w:rsidR="00091F49" w:rsidRDefault="00091F49" w:rsidP="00091F49">
            <w:pPr>
              <w:rPr>
                <w:rFonts w:eastAsia="Times New Roman"/>
                <w:szCs w:val="24"/>
              </w:rPr>
            </w:pPr>
            <w:r>
              <w:rPr>
                <w:rFonts w:eastAsia="Times New Roman"/>
                <w:szCs w:val="24"/>
              </w:rPr>
              <w:t>&lt;E790004 - Nezhoda ID AT&gt;</w:t>
            </w:r>
          </w:p>
          <w:p w14:paraId="3AABF89F" w14:textId="77777777" w:rsidR="00091F49" w:rsidRDefault="00091F49" w:rsidP="00091F49">
            <w:pPr>
              <w:rPr>
                <w:rFonts w:eastAsia="Times New Roman"/>
                <w:szCs w:val="24"/>
              </w:rPr>
            </w:pPr>
            <w:r>
              <w:rPr>
                <w:rFonts w:eastAsia="Times New Roman"/>
                <w:szCs w:val="24"/>
              </w:rPr>
              <w:t>&lt;E790005 - Certifikát adresáta chýba&gt;</w:t>
            </w:r>
          </w:p>
          <w:p w14:paraId="726DD0D6" w14:textId="77777777" w:rsidR="00091F49" w:rsidRDefault="00091F49" w:rsidP="00091F49">
            <w:pPr>
              <w:rPr>
                <w:rFonts w:eastAsia="Times New Roman"/>
                <w:szCs w:val="24"/>
              </w:rPr>
            </w:pPr>
            <w:r>
              <w:rPr>
                <w:rFonts w:eastAsia="Times New Roman"/>
                <w:szCs w:val="24"/>
              </w:rPr>
              <w:t>&lt;E790006 - Chyba dešifovania vstupu&gt;</w:t>
            </w:r>
          </w:p>
          <w:p w14:paraId="79F1A337" w14:textId="77777777" w:rsidR="00091F49" w:rsidRDefault="00091F49" w:rsidP="00091F49">
            <w:pPr>
              <w:rPr>
                <w:rFonts w:eastAsia="Times New Roman"/>
                <w:szCs w:val="24"/>
              </w:rPr>
            </w:pPr>
            <w:r>
              <w:rPr>
                <w:rFonts w:eastAsia="Times New Roman"/>
                <w:szCs w:val="24"/>
              </w:rPr>
              <w:t>&lt;E791001 - Neplatný AT&gt;</w:t>
            </w:r>
          </w:p>
          <w:p w14:paraId="460F7063" w14:textId="77777777" w:rsidR="00091F49" w:rsidRDefault="00091F49" w:rsidP="00091F49">
            <w:pPr>
              <w:rPr>
                <w:rFonts w:eastAsia="Times New Roman"/>
                <w:szCs w:val="24"/>
              </w:rPr>
            </w:pPr>
            <w:r>
              <w:rPr>
                <w:rFonts w:eastAsia="Times New Roman"/>
                <w:szCs w:val="24"/>
              </w:rPr>
              <w:t>&lt;E791002 - Neplatný vydavateľ AT&gt;</w:t>
            </w:r>
          </w:p>
          <w:p w14:paraId="59576619" w14:textId="77777777" w:rsidR="00091F49" w:rsidRDefault="00091F49" w:rsidP="00091F49">
            <w:pPr>
              <w:rPr>
                <w:rFonts w:eastAsia="Times New Roman"/>
                <w:szCs w:val="24"/>
              </w:rPr>
            </w:pPr>
            <w:r>
              <w:rPr>
                <w:rFonts w:eastAsia="Times New Roman"/>
                <w:szCs w:val="24"/>
              </w:rPr>
              <w:t>&lt;E791003 - Nekonzistentný aktor v AT&gt;</w:t>
            </w:r>
          </w:p>
          <w:p w14:paraId="08F4A8A6" w14:textId="77777777" w:rsidR="00091F49" w:rsidRDefault="00091F49" w:rsidP="00091F49">
            <w:pPr>
              <w:rPr>
                <w:rFonts w:eastAsia="Times New Roman"/>
                <w:szCs w:val="24"/>
              </w:rPr>
            </w:pPr>
            <w:r>
              <w:rPr>
                <w:rFonts w:eastAsia="Times New Roman"/>
                <w:szCs w:val="24"/>
              </w:rPr>
              <w:t>&lt;E791004 - Zlá konfigurácia pre overenie AT&gt;</w:t>
            </w:r>
          </w:p>
        </w:tc>
      </w:tr>
      <w:tr w:rsidR="00091F49" w14:paraId="6B2CE2DB"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B8F5BA9" w14:textId="77777777" w:rsidR="00091F49" w:rsidRDefault="00091F49" w:rsidP="00091F49">
            <w:pPr>
              <w:rPr>
                <w:rFonts w:eastAsia="Times New Roman"/>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15BC12E0" w14:textId="77777777" w:rsidR="00091F49" w:rsidRDefault="00091F49" w:rsidP="00091F49">
            <w:pPr>
              <w:rPr>
                <w:rFonts w:eastAsia="Times New Roman"/>
                <w:szCs w:val="24"/>
              </w:rPr>
            </w:pPr>
            <w:r>
              <w:rPr>
                <w:rFonts w:eastAsia="Times New Roman"/>
                <w:szCs w:val="24"/>
                <w:lang w:val="en-US"/>
              </w:rPr>
              <w:t>Req_Res.xsd/DajElIdentifikacnyPredmetPrZS_Request</w:t>
            </w:r>
          </w:p>
        </w:tc>
      </w:tr>
      <w:tr w:rsidR="00091F49" w14:paraId="15F01BDF"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407D057" w14:textId="77777777" w:rsidR="00091F49" w:rsidRDefault="00091F49" w:rsidP="00091F49">
            <w:pPr>
              <w:rPr>
                <w:rFonts w:eastAsia="Times New Roman"/>
                <w:szCs w:val="24"/>
              </w:rPr>
            </w:pPr>
            <w:r>
              <w:rPr>
                <w:rFonts w:eastAsia="Times New Roman"/>
                <w:szCs w:val="24"/>
              </w:rPr>
              <w:lastRenderedPageBreak/>
              <w:t>Výstup</w:t>
            </w:r>
          </w:p>
        </w:tc>
        <w:tc>
          <w:tcPr>
            <w:tcW w:w="7200" w:type="dxa"/>
            <w:tcBorders>
              <w:top w:val="single" w:sz="2" w:space="0" w:color="auto"/>
              <w:left w:val="single" w:sz="2" w:space="0" w:color="auto"/>
              <w:bottom w:val="single" w:sz="2" w:space="0" w:color="auto"/>
              <w:right w:val="single" w:sz="2" w:space="0" w:color="auto"/>
            </w:tcBorders>
            <w:vAlign w:val="center"/>
          </w:tcPr>
          <w:p w14:paraId="2AD058EC" w14:textId="77777777" w:rsidR="00091F49" w:rsidRDefault="00091F49" w:rsidP="00091F49">
            <w:pPr>
              <w:rPr>
                <w:rFonts w:eastAsia="Times New Roman"/>
                <w:szCs w:val="24"/>
              </w:rPr>
            </w:pPr>
            <w:r>
              <w:rPr>
                <w:rFonts w:eastAsia="Times New Roman"/>
                <w:szCs w:val="24"/>
                <w:lang w:val="en-US"/>
              </w:rPr>
              <w:t>Req_Res.xsd/DajElIdentifikacnyPredmetPrZS_Response v rámci obálky SDSEnvelope(EZKO/SDSEnvelope.xsd)</w:t>
            </w:r>
          </w:p>
        </w:tc>
      </w:tr>
    </w:tbl>
    <w:p w14:paraId="1FCB9C25" w14:textId="1034FD08" w:rsidR="00091F49" w:rsidRDefault="00091F49" w:rsidP="00091F49">
      <w:pPr>
        <w:rPr>
          <w:rFonts w:ascii="Times New Roman" w:hAnsi="Times New Roman"/>
          <w:szCs w:val="24"/>
        </w:rPr>
      </w:pPr>
      <w:r>
        <w:rPr>
          <w:rFonts w:eastAsia="Times New Roman"/>
          <w:szCs w:val="24"/>
          <w:lang w:val="en-US"/>
        </w:rPr>
        <w:t xml:space="preserve">   </w:t>
      </w:r>
      <w:bookmarkEnd w:id="843"/>
    </w:p>
    <w:p w14:paraId="613208BD" w14:textId="77777777" w:rsidR="00091F49" w:rsidRDefault="00091F49" w:rsidP="00091F49">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45" w:name="_Toc19872040"/>
      <w:r>
        <w:rPr>
          <w:rFonts w:eastAsia="Times New Roman"/>
          <w:bCs w:val="0"/>
          <w:szCs w:val="24"/>
        </w:rPr>
        <w:t>DajRodneCisloPrZS_GW_v2</w:t>
      </w:r>
      <w:bookmarkEnd w:id="845"/>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091F49" w14:paraId="62EBB487"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38887A6A" w14:textId="77777777" w:rsidR="00091F49" w:rsidRDefault="00091F49" w:rsidP="00091F49">
            <w:pPr>
              <w:rPr>
                <w:rFonts w:eastAsia="Times New Roman"/>
                <w:szCs w:val="24"/>
              </w:rPr>
            </w:pPr>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66CD0953"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DajRodneCisloPrZS_GW_v2</w:t>
            </w:r>
            <w:r>
              <w:rPr>
                <w:szCs w:val="24"/>
              </w:rPr>
              <w:fldChar w:fldCharType="end"/>
            </w:r>
          </w:p>
        </w:tc>
      </w:tr>
      <w:tr w:rsidR="00091F49" w14:paraId="04306C27"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7799728" w14:textId="77777777" w:rsidR="00091F49" w:rsidRDefault="00091F49" w:rsidP="00091F49">
            <w:pPr>
              <w:rPr>
                <w:rFonts w:eastAsia="Times New Roman"/>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5EA89386" w14:textId="77777777" w:rsidR="00091F49" w:rsidRDefault="00091F49" w:rsidP="00091F49">
            <w:pPr>
              <w:rPr>
                <w:rFonts w:eastAsia="Times New Roman"/>
                <w:szCs w:val="24"/>
              </w:rPr>
            </w:pPr>
            <w:r>
              <w:rPr>
                <w:rFonts w:eastAsia="Times New Roman"/>
                <w:szCs w:val="24"/>
                <w:lang w:val="en-US"/>
              </w:rPr>
              <w:t>IS PZS</w:t>
            </w:r>
          </w:p>
        </w:tc>
      </w:tr>
      <w:tr w:rsidR="00091F49" w14:paraId="4A946C6F"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50B1B9EE" w14:textId="77777777" w:rsidR="00091F49" w:rsidRDefault="00091F49" w:rsidP="00091F49">
            <w:pPr>
              <w:rPr>
                <w:rFonts w:eastAsia="Times New Roman"/>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4D36CE48" w14:textId="77777777" w:rsidR="00091F49" w:rsidRDefault="00091F49" w:rsidP="00091F49">
            <w:pPr>
              <w:rPr>
                <w:rFonts w:eastAsia="Times New Roman"/>
                <w:szCs w:val="24"/>
              </w:rPr>
            </w:pPr>
            <w:r>
              <w:rPr>
                <w:rFonts w:eastAsia="Times New Roman"/>
                <w:szCs w:val="24"/>
                <w:lang w:val="en-US"/>
              </w:rPr>
              <w:t>Služba vráti rodné číslo prijímateľa zdr. starostlivosti</w:t>
            </w:r>
          </w:p>
        </w:tc>
      </w:tr>
      <w:tr w:rsidR="00091F49" w14:paraId="769B20E0"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B10B4B8" w14:textId="77777777" w:rsidR="00091F49" w:rsidRDefault="00091F49" w:rsidP="00091F49">
            <w:pPr>
              <w:rPr>
                <w:rFonts w:eastAsia="Times New Roman"/>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AF1BAE2" w14:textId="77777777" w:rsidR="00091F49" w:rsidRDefault="00091F49" w:rsidP="00091F49">
            <w:pPr>
              <w:rPr>
                <w:rFonts w:eastAsia="Times New Roman"/>
                <w:szCs w:val="24"/>
              </w:rPr>
            </w:pPr>
            <w:r>
              <w:rPr>
                <w:rFonts w:eastAsia="Times New Roman"/>
                <w:szCs w:val="24"/>
                <w:lang w:val="en-US"/>
              </w:rPr>
              <w:t>Synchrónny</w:t>
            </w:r>
          </w:p>
        </w:tc>
      </w:tr>
      <w:tr w:rsidR="00091F49" w14:paraId="493E06E2"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8493B18" w14:textId="77777777" w:rsidR="00091F49" w:rsidRDefault="00091F49" w:rsidP="00091F49">
            <w:pPr>
              <w:rPr>
                <w:rFonts w:eastAsia="Times New Roman"/>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6C6CDC29"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Na základe JRUZ identifikátora prijímateľa zdr. starostlivosti služba vráti rodné číslo.</w:t>
            </w:r>
          </w:p>
          <w:p w14:paraId="6ABB712C" w14:textId="77777777" w:rsidR="00091F49" w:rsidRDefault="00091F49" w:rsidP="00091F49">
            <w:pPr>
              <w:rPr>
                <w:rFonts w:eastAsia="Times New Roman"/>
                <w:szCs w:val="24"/>
              </w:rPr>
            </w:pPr>
            <w:r>
              <w:rPr>
                <w:rFonts w:eastAsia="Times New Roman"/>
                <w:szCs w:val="24"/>
              </w:rPr>
              <w:t>Vstup:</w:t>
            </w:r>
          </w:p>
          <w:p w14:paraId="33F18C89" w14:textId="77777777" w:rsidR="00091F49" w:rsidRDefault="00091F49" w:rsidP="00091F49">
            <w:pPr>
              <w:rPr>
                <w:rFonts w:eastAsia="Times New Roman"/>
                <w:szCs w:val="24"/>
              </w:rPr>
            </w:pPr>
            <w:r>
              <w:rPr>
                <w:rFonts w:eastAsia="Times New Roman"/>
                <w:szCs w:val="24"/>
              </w:rPr>
              <w:t xml:space="preserve">•    </w:t>
            </w:r>
            <w:r>
              <w:rPr>
                <w:rFonts w:eastAsia="Times New Roman"/>
                <w:b/>
                <w:szCs w:val="24"/>
              </w:rPr>
              <w:t>Šifrovaný (ESID)</w:t>
            </w:r>
            <w:r>
              <w:rPr>
                <w:rFonts w:eastAsia="Times New Roman"/>
                <w:szCs w:val="24"/>
              </w:rPr>
              <w:t xml:space="preserve"> JRUZ identifikátor prijímateľa zdr. starostlivosti </w:t>
            </w:r>
          </w:p>
          <w:p w14:paraId="54A93EA8" w14:textId="77777777" w:rsidR="00091F49" w:rsidRDefault="00091F49" w:rsidP="00091F49">
            <w:pPr>
              <w:rPr>
                <w:rFonts w:eastAsia="Times New Roman"/>
                <w:szCs w:val="24"/>
              </w:rPr>
            </w:pPr>
          </w:p>
          <w:p w14:paraId="7BD59988" w14:textId="77777777" w:rsidR="00091F49" w:rsidRDefault="00091F49" w:rsidP="00091F49">
            <w:pPr>
              <w:rPr>
                <w:rFonts w:eastAsia="Times New Roman"/>
                <w:szCs w:val="24"/>
              </w:rPr>
            </w:pPr>
            <w:r>
              <w:rPr>
                <w:rFonts w:eastAsia="Times New Roman"/>
                <w:szCs w:val="24"/>
              </w:rPr>
              <w:t>Návratová hodnota:</w:t>
            </w:r>
          </w:p>
          <w:p w14:paraId="4C6FE2D4" w14:textId="77777777" w:rsidR="00091F49" w:rsidRDefault="00091F49" w:rsidP="00091F49">
            <w:pPr>
              <w:rPr>
                <w:rFonts w:eastAsia="Times New Roman"/>
                <w:szCs w:val="24"/>
              </w:rPr>
            </w:pPr>
            <w:r>
              <w:rPr>
                <w:rFonts w:eastAsia="Times New Roman"/>
                <w:szCs w:val="24"/>
              </w:rPr>
              <w:t xml:space="preserve">•    rodné číslo - </w:t>
            </w:r>
            <w:r>
              <w:rPr>
                <w:rFonts w:eastAsia="Times New Roman"/>
                <w:b/>
                <w:szCs w:val="24"/>
              </w:rPr>
              <w:t xml:space="preserve">šifrované (SDSenvelope) </w:t>
            </w:r>
            <w:r>
              <w:rPr>
                <w:rFonts w:eastAsia="Times New Roman"/>
                <w:szCs w:val="24"/>
              </w:rPr>
              <w:t>t.j. response je potrebné dešifrovať eCC službou</w:t>
            </w:r>
            <w:r>
              <w:rPr>
                <w:rFonts w:eastAsia="Times New Roman"/>
                <w:b/>
                <w:szCs w:val="24"/>
              </w:rPr>
              <w:t xml:space="preserve"> </w:t>
            </w:r>
            <w:r>
              <w:rPr>
                <w:rFonts w:eastAsia="Times New Roman"/>
                <w:szCs w:val="24"/>
              </w:rPr>
              <w:t>DecryptDataForHealthProfessional()</w:t>
            </w:r>
          </w:p>
          <w:p w14:paraId="54980618" w14:textId="77777777" w:rsidR="00091F49" w:rsidRDefault="00091F49" w:rsidP="00091F49">
            <w:pPr>
              <w:rPr>
                <w:rFonts w:eastAsia="Times New Roman"/>
                <w:szCs w:val="24"/>
              </w:rPr>
            </w:pPr>
            <w:r>
              <w:rPr>
                <w:rFonts w:eastAsia="Times New Roman"/>
                <w:szCs w:val="24"/>
              </w:rPr>
              <w:t>Výnimky :</w:t>
            </w:r>
          </w:p>
          <w:p w14:paraId="672EA128" w14:textId="77777777" w:rsidR="00091F49" w:rsidRDefault="00091F49" w:rsidP="00091F49">
            <w:pPr>
              <w:rPr>
                <w:rFonts w:eastAsia="Times New Roman"/>
                <w:szCs w:val="24"/>
              </w:rPr>
            </w:pPr>
            <w:r>
              <w:rPr>
                <w:rFonts w:eastAsia="Times New Roman"/>
                <w:szCs w:val="24"/>
              </w:rPr>
              <w:t>&lt;E700008 - ObjektNeexistuje&gt;</w:t>
            </w:r>
          </w:p>
          <w:p w14:paraId="02E95E97" w14:textId="77777777" w:rsidR="00091F49" w:rsidRDefault="00091F49" w:rsidP="00091F49">
            <w:pPr>
              <w:rPr>
                <w:rFonts w:eastAsia="Times New Roman"/>
                <w:szCs w:val="24"/>
              </w:rPr>
            </w:pPr>
          </w:p>
          <w:p w14:paraId="4DDE7F47" w14:textId="77777777" w:rsidR="00091F49" w:rsidRDefault="00091F49" w:rsidP="00091F49">
            <w:pPr>
              <w:rPr>
                <w:rFonts w:eastAsia="Times New Roman"/>
                <w:szCs w:val="24"/>
              </w:rPr>
            </w:pPr>
            <w:r>
              <w:rPr>
                <w:rFonts w:eastAsia="Times New Roman"/>
                <w:szCs w:val="24"/>
              </w:rPr>
              <w:t>&lt;E790001 - Chyba dešifrovania SEID&gt;</w:t>
            </w:r>
          </w:p>
          <w:p w14:paraId="6BC59804" w14:textId="77777777" w:rsidR="00091F49" w:rsidRDefault="00091F49" w:rsidP="00091F49">
            <w:pPr>
              <w:rPr>
                <w:rFonts w:eastAsia="Times New Roman"/>
                <w:szCs w:val="24"/>
              </w:rPr>
            </w:pPr>
            <w:r>
              <w:rPr>
                <w:rFonts w:eastAsia="Times New Roman"/>
                <w:szCs w:val="24"/>
              </w:rPr>
              <w:t>&lt;E790002 - SEID nie je platný reťazec base64&gt;</w:t>
            </w:r>
          </w:p>
          <w:p w14:paraId="1665BE67" w14:textId="77777777" w:rsidR="00091F49" w:rsidRDefault="00091F49" w:rsidP="00091F49">
            <w:pPr>
              <w:rPr>
                <w:rFonts w:eastAsia="Times New Roman"/>
                <w:szCs w:val="24"/>
              </w:rPr>
            </w:pPr>
            <w:r>
              <w:rPr>
                <w:rFonts w:eastAsia="Times New Roman"/>
                <w:szCs w:val="24"/>
              </w:rPr>
              <w:t>&lt;E790003 - Neplatný alebo neexistujúci certifikát JRÚZ GW&gt;</w:t>
            </w:r>
          </w:p>
          <w:p w14:paraId="58462D17" w14:textId="77777777" w:rsidR="00091F49" w:rsidRDefault="00091F49" w:rsidP="00091F49">
            <w:pPr>
              <w:rPr>
                <w:rFonts w:eastAsia="Times New Roman"/>
                <w:szCs w:val="24"/>
              </w:rPr>
            </w:pPr>
            <w:r>
              <w:rPr>
                <w:rFonts w:eastAsia="Times New Roman"/>
                <w:szCs w:val="24"/>
              </w:rPr>
              <w:t>&lt;E790004 - Nezhoda ID AT&gt;</w:t>
            </w:r>
          </w:p>
          <w:p w14:paraId="173CA3A0" w14:textId="77777777" w:rsidR="00091F49" w:rsidRDefault="00091F49" w:rsidP="00091F49">
            <w:pPr>
              <w:rPr>
                <w:rFonts w:eastAsia="Times New Roman"/>
                <w:szCs w:val="24"/>
              </w:rPr>
            </w:pPr>
            <w:r>
              <w:rPr>
                <w:rFonts w:eastAsia="Times New Roman"/>
                <w:szCs w:val="24"/>
              </w:rPr>
              <w:t>&lt;E790005 - Certifikát adresáta chýba&gt;</w:t>
            </w:r>
          </w:p>
          <w:p w14:paraId="0C5DE38E" w14:textId="77777777" w:rsidR="00091F49" w:rsidRDefault="00091F49" w:rsidP="00091F49">
            <w:pPr>
              <w:rPr>
                <w:rFonts w:eastAsia="Times New Roman"/>
                <w:szCs w:val="24"/>
              </w:rPr>
            </w:pPr>
            <w:r>
              <w:rPr>
                <w:rFonts w:eastAsia="Times New Roman"/>
                <w:szCs w:val="24"/>
              </w:rPr>
              <w:t>&lt;E790006 - Chyba dešifovania vstupu&gt;</w:t>
            </w:r>
          </w:p>
          <w:p w14:paraId="08EF7B6E" w14:textId="77777777" w:rsidR="00091F49" w:rsidRDefault="00091F49" w:rsidP="00091F49">
            <w:pPr>
              <w:rPr>
                <w:rFonts w:eastAsia="Times New Roman"/>
                <w:szCs w:val="24"/>
              </w:rPr>
            </w:pPr>
            <w:r>
              <w:rPr>
                <w:rFonts w:eastAsia="Times New Roman"/>
                <w:szCs w:val="24"/>
              </w:rPr>
              <w:t>&lt;E791001 - Neplatný AT&gt;</w:t>
            </w:r>
          </w:p>
          <w:p w14:paraId="665EF151" w14:textId="77777777" w:rsidR="00091F49" w:rsidRDefault="00091F49" w:rsidP="00091F49">
            <w:pPr>
              <w:rPr>
                <w:rFonts w:eastAsia="Times New Roman"/>
                <w:szCs w:val="24"/>
              </w:rPr>
            </w:pPr>
            <w:r>
              <w:rPr>
                <w:rFonts w:eastAsia="Times New Roman"/>
                <w:szCs w:val="24"/>
              </w:rPr>
              <w:t>&lt;E791002 - Neplatný vydavateľ AT&gt;</w:t>
            </w:r>
          </w:p>
          <w:p w14:paraId="635C9FC4" w14:textId="77777777" w:rsidR="00091F49" w:rsidRDefault="00091F49" w:rsidP="00091F49">
            <w:pPr>
              <w:rPr>
                <w:rFonts w:eastAsia="Times New Roman"/>
                <w:szCs w:val="24"/>
              </w:rPr>
            </w:pPr>
            <w:r>
              <w:rPr>
                <w:rFonts w:eastAsia="Times New Roman"/>
                <w:szCs w:val="24"/>
              </w:rPr>
              <w:t>&lt;E791003 - Nekonzistentný aktor v AT&gt;</w:t>
            </w:r>
          </w:p>
          <w:p w14:paraId="736A1F41" w14:textId="77777777" w:rsidR="00091F49" w:rsidRDefault="00091F49" w:rsidP="00091F49">
            <w:pPr>
              <w:rPr>
                <w:rFonts w:eastAsia="Times New Roman"/>
                <w:szCs w:val="24"/>
              </w:rPr>
            </w:pPr>
            <w:r>
              <w:rPr>
                <w:rFonts w:eastAsia="Times New Roman"/>
                <w:szCs w:val="24"/>
              </w:rPr>
              <w:t>&lt;E791004 - Zlá konfigurácia pre overenie AT&gt;</w:t>
            </w:r>
          </w:p>
        </w:tc>
      </w:tr>
      <w:tr w:rsidR="00091F49" w14:paraId="386EE842"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B9AF91F" w14:textId="77777777" w:rsidR="00091F49" w:rsidRDefault="00091F49" w:rsidP="00091F49">
            <w:pPr>
              <w:rPr>
                <w:rFonts w:eastAsia="Times New Roman"/>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3353FF1E" w14:textId="77777777" w:rsidR="00091F49" w:rsidRDefault="00091F49" w:rsidP="00091F49">
            <w:pPr>
              <w:rPr>
                <w:rFonts w:eastAsia="Times New Roman"/>
                <w:szCs w:val="24"/>
              </w:rPr>
            </w:pPr>
            <w:r>
              <w:rPr>
                <w:rFonts w:eastAsia="Times New Roman"/>
                <w:szCs w:val="24"/>
                <w:lang w:val="en-US"/>
              </w:rPr>
              <w:t>Req_Res.xsd/DajRodneCisloPrZS_Request</w:t>
            </w:r>
          </w:p>
        </w:tc>
      </w:tr>
      <w:tr w:rsidR="00091F49" w14:paraId="24495993"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1D0F4F6" w14:textId="77777777" w:rsidR="00091F49" w:rsidRDefault="00091F49" w:rsidP="00091F49">
            <w:pPr>
              <w:rPr>
                <w:rFonts w:eastAsia="Times New Roman"/>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185231B3" w14:textId="77777777" w:rsidR="00091F49" w:rsidRDefault="00091F49" w:rsidP="00091F49">
            <w:pPr>
              <w:rPr>
                <w:rFonts w:eastAsia="Times New Roman"/>
                <w:szCs w:val="24"/>
              </w:rPr>
            </w:pPr>
            <w:r>
              <w:rPr>
                <w:rFonts w:eastAsia="Times New Roman"/>
                <w:szCs w:val="24"/>
                <w:lang w:val="en-US"/>
              </w:rPr>
              <w:t>Req_Res.xsd/DajRodneCisloPrZS_Response v rámci obálky SDSEnvelope(EZKO/SDSEnvelope.xsd)</w:t>
            </w:r>
          </w:p>
        </w:tc>
      </w:tr>
    </w:tbl>
    <w:p w14:paraId="2CFE2310" w14:textId="77777777" w:rsidR="00091F49" w:rsidRDefault="00091F49" w:rsidP="00091F49">
      <w:pPr>
        <w:rPr>
          <w:rFonts w:eastAsia="Times New Roman"/>
          <w:szCs w:val="24"/>
        </w:rPr>
      </w:pPr>
      <w:r>
        <w:rPr>
          <w:rFonts w:eastAsia="Times New Roman"/>
          <w:szCs w:val="24"/>
          <w:lang w:val="en-US"/>
        </w:rPr>
        <w:t xml:space="preserve"> </w:t>
      </w:r>
    </w:p>
    <w:p w14:paraId="3F51058B" w14:textId="3220E845" w:rsidR="00091F49" w:rsidRDefault="00091F49" w:rsidP="00091F49">
      <w:pPr>
        <w:rPr>
          <w:rFonts w:ascii="Times New Roman" w:hAnsi="Times New Roman"/>
          <w:szCs w:val="24"/>
        </w:rPr>
      </w:pPr>
      <w:r>
        <w:rPr>
          <w:rFonts w:eastAsia="Times New Roman"/>
          <w:szCs w:val="24"/>
          <w:lang w:val="en-US"/>
        </w:rPr>
        <w:lastRenderedPageBreak/>
        <w:t xml:space="preserve">  </w:t>
      </w:r>
    </w:p>
    <w:p w14:paraId="224E86E8" w14:textId="77777777" w:rsidR="00091F49" w:rsidRDefault="00091F49" w:rsidP="00091F49">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46" w:name="_Toc19872041"/>
      <w:r>
        <w:rPr>
          <w:rFonts w:eastAsia="Times New Roman"/>
          <w:bCs w:val="0"/>
          <w:szCs w:val="24"/>
        </w:rPr>
        <w:t>DajZP_PrZS_GW_v2</w:t>
      </w:r>
      <w:bookmarkEnd w:id="846"/>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091F49" w14:paraId="0BD12753"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7ADAD62D" w14:textId="77777777" w:rsidR="00091F49" w:rsidRDefault="00091F49" w:rsidP="00091F49">
            <w:pPr>
              <w:rPr>
                <w:rFonts w:eastAsia="Times New Roman"/>
                <w:szCs w:val="24"/>
              </w:rPr>
            </w:pPr>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857652C"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DajZP_PrZS_GW_v2</w:t>
            </w:r>
            <w:r>
              <w:rPr>
                <w:szCs w:val="24"/>
              </w:rPr>
              <w:fldChar w:fldCharType="end"/>
            </w:r>
          </w:p>
        </w:tc>
      </w:tr>
      <w:tr w:rsidR="00091F49" w14:paraId="52438DF6"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71DE4290" w14:textId="77777777" w:rsidR="00091F49" w:rsidRDefault="00091F49" w:rsidP="00091F49">
            <w:pPr>
              <w:rPr>
                <w:rFonts w:eastAsia="Times New Roman"/>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76AC7CFB" w14:textId="77777777" w:rsidR="00091F49" w:rsidRDefault="00091F49" w:rsidP="00091F49">
            <w:pPr>
              <w:rPr>
                <w:rFonts w:eastAsia="Times New Roman"/>
                <w:szCs w:val="24"/>
              </w:rPr>
            </w:pPr>
            <w:r>
              <w:rPr>
                <w:rFonts w:eastAsia="Times New Roman"/>
                <w:szCs w:val="24"/>
                <w:lang w:val="en-US"/>
              </w:rPr>
              <w:t>IS PZS</w:t>
            </w:r>
          </w:p>
        </w:tc>
      </w:tr>
      <w:tr w:rsidR="00091F49" w14:paraId="4599A236"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4A9FC0C" w14:textId="77777777" w:rsidR="00091F49" w:rsidRDefault="00091F49" w:rsidP="00091F49">
            <w:pPr>
              <w:rPr>
                <w:rFonts w:eastAsia="Times New Roman"/>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08371E7F" w14:textId="77777777" w:rsidR="00091F49" w:rsidRDefault="00091F49" w:rsidP="00091F49">
            <w:pPr>
              <w:rPr>
                <w:rFonts w:eastAsia="Times New Roman"/>
                <w:szCs w:val="24"/>
              </w:rPr>
            </w:pPr>
            <w:r>
              <w:rPr>
                <w:rFonts w:eastAsia="Times New Roman"/>
                <w:szCs w:val="24"/>
                <w:lang w:val="en-US"/>
              </w:rPr>
              <w:t>Služba vráti platnú zdr. poisťovňu prijímateľa ZS</w:t>
            </w:r>
          </w:p>
        </w:tc>
      </w:tr>
      <w:tr w:rsidR="00091F49" w14:paraId="63398D49"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1F0D4AC" w14:textId="77777777" w:rsidR="00091F49" w:rsidRDefault="00091F49" w:rsidP="00091F49">
            <w:pPr>
              <w:rPr>
                <w:rFonts w:eastAsia="Times New Roman"/>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7F1BA944" w14:textId="77777777" w:rsidR="00091F49" w:rsidRDefault="00091F49" w:rsidP="00091F49">
            <w:pPr>
              <w:rPr>
                <w:rFonts w:eastAsia="Times New Roman"/>
                <w:szCs w:val="24"/>
              </w:rPr>
            </w:pPr>
            <w:r>
              <w:rPr>
                <w:rFonts w:eastAsia="Times New Roman"/>
                <w:szCs w:val="24"/>
                <w:lang w:val="en-US"/>
              </w:rPr>
              <w:t>Synchrónny</w:t>
            </w:r>
          </w:p>
        </w:tc>
      </w:tr>
      <w:tr w:rsidR="00091F49" w14:paraId="34B90FF7"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1EE25D4" w14:textId="77777777" w:rsidR="00091F49" w:rsidRDefault="00091F49" w:rsidP="00091F49">
            <w:pPr>
              <w:rPr>
                <w:rFonts w:eastAsia="Times New Roman"/>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182DF69B"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 xml:space="preserve">Na základe </w:t>
            </w:r>
            <w:r>
              <w:rPr>
                <w:rFonts w:eastAsia="Times New Roman"/>
                <w:b/>
                <w:szCs w:val="24"/>
              </w:rPr>
              <w:t>šifrovaného</w:t>
            </w:r>
            <w:r>
              <w:rPr>
                <w:rFonts w:eastAsia="Times New Roman"/>
                <w:szCs w:val="24"/>
              </w:rPr>
              <w:t xml:space="preserve"> JRUZ identifikátora Prijímateľa ZS služba vráti zdr. poisťovňu prijímateľa ZS - poskytne priebeh poistení PrZS v zdravotných poisťovniach pre vybrané časové obdobie (v závislosti od vyplnenia DatumOd a DatumDo). V prípade že DatumOd a/alebo DatumDo je nevyplnený, sa interpretuje ako MIN respektive MAX dátum.</w:t>
            </w:r>
          </w:p>
          <w:p w14:paraId="446749AB" w14:textId="77777777" w:rsidR="00091F49" w:rsidRDefault="00091F49" w:rsidP="00091F49">
            <w:pPr>
              <w:rPr>
                <w:rFonts w:eastAsia="Times New Roman"/>
                <w:szCs w:val="24"/>
              </w:rPr>
            </w:pPr>
            <w:r>
              <w:rPr>
                <w:rFonts w:eastAsia="Times New Roman"/>
                <w:szCs w:val="24"/>
              </w:rPr>
              <w:t>Vstup:</w:t>
            </w:r>
          </w:p>
          <w:p w14:paraId="49820E8C" w14:textId="77777777" w:rsidR="00091F49" w:rsidRDefault="00091F49" w:rsidP="009C3728">
            <w:pPr>
              <w:widowControl w:val="0"/>
              <w:numPr>
                <w:ilvl w:val="0"/>
                <w:numId w:val="252"/>
              </w:numPr>
              <w:autoSpaceDE w:val="0"/>
              <w:autoSpaceDN w:val="0"/>
              <w:adjustRightInd w:val="0"/>
              <w:spacing w:after="0" w:line="240" w:lineRule="auto"/>
              <w:ind w:left="360" w:hanging="360"/>
              <w:rPr>
                <w:rFonts w:eastAsia="Times New Roman"/>
                <w:szCs w:val="24"/>
              </w:rPr>
            </w:pPr>
            <w:r>
              <w:rPr>
                <w:rFonts w:eastAsia="Times New Roman"/>
                <w:b/>
                <w:szCs w:val="24"/>
              </w:rPr>
              <w:t>Šifrovaný (ESID)</w:t>
            </w:r>
            <w:r>
              <w:rPr>
                <w:rFonts w:eastAsia="Times New Roman"/>
                <w:szCs w:val="24"/>
              </w:rPr>
              <w:t xml:space="preserve"> JRUZ identifikátor prijímateľa zdr. starostlivosti</w:t>
            </w:r>
          </w:p>
          <w:p w14:paraId="1D74DA24" w14:textId="77777777" w:rsidR="00091F49" w:rsidRDefault="00091F49" w:rsidP="009C3728">
            <w:pPr>
              <w:widowControl w:val="0"/>
              <w:numPr>
                <w:ilvl w:val="0"/>
                <w:numId w:val="252"/>
              </w:numPr>
              <w:autoSpaceDE w:val="0"/>
              <w:autoSpaceDN w:val="0"/>
              <w:adjustRightInd w:val="0"/>
              <w:spacing w:after="0" w:line="240" w:lineRule="auto"/>
              <w:ind w:left="360" w:hanging="360"/>
              <w:rPr>
                <w:rFonts w:eastAsia="Times New Roman"/>
                <w:szCs w:val="24"/>
              </w:rPr>
            </w:pPr>
            <w:r>
              <w:rPr>
                <w:rFonts w:eastAsia="Times New Roman"/>
                <w:szCs w:val="24"/>
              </w:rPr>
              <w:t>dátum od</w:t>
            </w:r>
          </w:p>
          <w:p w14:paraId="26E16348" w14:textId="77777777" w:rsidR="00091F49" w:rsidRDefault="00091F49" w:rsidP="009C3728">
            <w:pPr>
              <w:widowControl w:val="0"/>
              <w:numPr>
                <w:ilvl w:val="0"/>
                <w:numId w:val="252"/>
              </w:numPr>
              <w:autoSpaceDE w:val="0"/>
              <w:autoSpaceDN w:val="0"/>
              <w:adjustRightInd w:val="0"/>
              <w:spacing w:after="0" w:line="240" w:lineRule="auto"/>
              <w:ind w:left="360" w:hanging="360"/>
              <w:rPr>
                <w:rFonts w:eastAsia="Times New Roman"/>
                <w:szCs w:val="24"/>
              </w:rPr>
            </w:pPr>
            <w:r>
              <w:rPr>
                <w:rFonts w:eastAsia="Times New Roman"/>
                <w:szCs w:val="24"/>
              </w:rPr>
              <w:t>dátum do</w:t>
            </w:r>
          </w:p>
          <w:p w14:paraId="2FAA9095" w14:textId="77777777" w:rsidR="00091F49" w:rsidRDefault="00091F49" w:rsidP="00091F49">
            <w:pPr>
              <w:rPr>
                <w:rFonts w:eastAsia="Times New Roman"/>
                <w:szCs w:val="24"/>
              </w:rPr>
            </w:pPr>
          </w:p>
          <w:p w14:paraId="3D796C49" w14:textId="77777777" w:rsidR="00091F49" w:rsidRDefault="00091F49" w:rsidP="00091F49">
            <w:pPr>
              <w:rPr>
                <w:rFonts w:eastAsia="Times New Roman"/>
                <w:szCs w:val="24"/>
              </w:rPr>
            </w:pPr>
            <w:r>
              <w:rPr>
                <w:rFonts w:eastAsia="Times New Roman"/>
                <w:szCs w:val="24"/>
              </w:rPr>
              <w:t>Návratová hodnota:</w:t>
            </w:r>
          </w:p>
          <w:p w14:paraId="763C0349" w14:textId="77777777" w:rsidR="00091F49" w:rsidRDefault="00091F49" w:rsidP="009C3728">
            <w:pPr>
              <w:widowControl w:val="0"/>
              <w:numPr>
                <w:ilvl w:val="0"/>
                <w:numId w:val="253"/>
              </w:numPr>
              <w:autoSpaceDE w:val="0"/>
              <w:autoSpaceDN w:val="0"/>
              <w:adjustRightInd w:val="0"/>
              <w:spacing w:after="0" w:line="240" w:lineRule="auto"/>
              <w:ind w:left="360" w:hanging="360"/>
              <w:rPr>
                <w:rFonts w:eastAsia="Times New Roman"/>
                <w:szCs w:val="24"/>
              </w:rPr>
            </w:pPr>
            <w:r>
              <w:rPr>
                <w:rFonts w:eastAsia="Times New Roman"/>
                <w:szCs w:val="24"/>
              </w:rPr>
              <w:t>zoznam JRUZ identifikátorov zdr. poisťovní a obdobia zdravotného postenia PrZS v danej zdr. poisťovni. V prípade, že pre zvolené časové obdobie nebolo nájdené poistenie, návratovou hodnotou je prázdna množina(Nie je vrátená výnimka).</w:t>
            </w:r>
          </w:p>
          <w:p w14:paraId="7756EE65" w14:textId="77777777" w:rsidR="00091F49" w:rsidRDefault="00091F49" w:rsidP="00091F49">
            <w:pPr>
              <w:rPr>
                <w:rFonts w:eastAsia="Times New Roman"/>
                <w:szCs w:val="24"/>
              </w:rPr>
            </w:pPr>
          </w:p>
          <w:p w14:paraId="5D0481AA" w14:textId="77777777" w:rsidR="00091F49" w:rsidRDefault="00091F49" w:rsidP="00091F49">
            <w:pPr>
              <w:rPr>
                <w:rFonts w:eastAsia="Times New Roman"/>
                <w:szCs w:val="24"/>
              </w:rPr>
            </w:pPr>
            <w:r>
              <w:rPr>
                <w:rFonts w:eastAsia="Times New Roman"/>
                <w:szCs w:val="24"/>
              </w:rPr>
              <w:t>Výnimky :</w:t>
            </w:r>
          </w:p>
          <w:p w14:paraId="10EF4308" w14:textId="77777777" w:rsidR="00091F49" w:rsidRDefault="00091F49" w:rsidP="00091F49">
            <w:pPr>
              <w:rPr>
                <w:rFonts w:eastAsia="Times New Roman"/>
                <w:szCs w:val="24"/>
              </w:rPr>
            </w:pPr>
            <w:r>
              <w:rPr>
                <w:rFonts w:eastAsia="Times New Roman"/>
                <w:szCs w:val="24"/>
              </w:rPr>
              <w:t>&lt;E700003 - KDanemuDatumuObjektNeevidovany&gt;</w:t>
            </w:r>
          </w:p>
          <w:p w14:paraId="45EB4F71" w14:textId="77777777" w:rsidR="00091F49" w:rsidRDefault="00091F49" w:rsidP="00091F49">
            <w:pPr>
              <w:rPr>
                <w:rFonts w:eastAsia="Times New Roman"/>
                <w:szCs w:val="24"/>
              </w:rPr>
            </w:pPr>
            <w:r>
              <w:rPr>
                <w:rFonts w:eastAsia="Times New Roman"/>
                <w:szCs w:val="24"/>
              </w:rPr>
              <w:t>&lt;E700006 - NevyplnenyPovinnyAtribut&gt;</w:t>
            </w:r>
          </w:p>
          <w:p w14:paraId="6F536B1A" w14:textId="77777777" w:rsidR="00091F49" w:rsidRDefault="00091F49" w:rsidP="00091F49">
            <w:pPr>
              <w:rPr>
                <w:rFonts w:eastAsia="Times New Roman"/>
                <w:szCs w:val="24"/>
              </w:rPr>
            </w:pPr>
            <w:r>
              <w:rPr>
                <w:rFonts w:eastAsia="Times New Roman"/>
                <w:szCs w:val="24"/>
              </w:rPr>
              <w:t>&lt;E700008 - ObjektNeexistuje&gt;</w:t>
            </w:r>
          </w:p>
          <w:p w14:paraId="46577F88" w14:textId="77777777" w:rsidR="00091F49" w:rsidRDefault="00091F49" w:rsidP="00091F49">
            <w:pPr>
              <w:rPr>
                <w:rFonts w:eastAsia="Times New Roman"/>
                <w:szCs w:val="24"/>
              </w:rPr>
            </w:pPr>
            <w:r>
              <w:rPr>
                <w:rFonts w:eastAsia="Times New Roman"/>
                <w:szCs w:val="24"/>
              </w:rPr>
              <w:t>&lt;E790001 - Chyba dešifrovania SEID&gt;</w:t>
            </w:r>
          </w:p>
          <w:p w14:paraId="25C45974" w14:textId="77777777" w:rsidR="00091F49" w:rsidRDefault="00091F49" w:rsidP="00091F49">
            <w:pPr>
              <w:rPr>
                <w:rFonts w:eastAsia="Times New Roman"/>
                <w:szCs w:val="24"/>
              </w:rPr>
            </w:pPr>
            <w:r>
              <w:rPr>
                <w:rFonts w:eastAsia="Times New Roman"/>
                <w:szCs w:val="24"/>
              </w:rPr>
              <w:t>&lt;E790002 - SEID nie je platný reťazec base64&gt;</w:t>
            </w:r>
          </w:p>
          <w:p w14:paraId="78A870D5" w14:textId="77777777" w:rsidR="00091F49" w:rsidRDefault="00091F49" w:rsidP="00091F49">
            <w:pPr>
              <w:rPr>
                <w:rFonts w:eastAsia="Times New Roman"/>
                <w:szCs w:val="24"/>
              </w:rPr>
            </w:pPr>
            <w:r>
              <w:rPr>
                <w:rFonts w:eastAsia="Times New Roman"/>
                <w:szCs w:val="24"/>
              </w:rPr>
              <w:t>&lt;E790003 - Neplatný alebo neexistujúci certifikát JRÚZ GW&gt;</w:t>
            </w:r>
          </w:p>
          <w:p w14:paraId="70FD9655" w14:textId="77777777" w:rsidR="00091F49" w:rsidRDefault="00091F49" w:rsidP="00091F49">
            <w:pPr>
              <w:rPr>
                <w:rFonts w:eastAsia="Times New Roman"/>
                <w:szCs w:val="24"/>
              </w:rPr>
            </w:pPr>
            <w:r>
              <w:rPr>
                <w:rFonts w:eastAsia="Times New Roman"/>
                <w:szCs w:val="24"/>
              </w:rPr>
              <w:t>&lt;E790004 - Nezhoda ID AT&gt;</w:t>
            </w:r>
          </w:p>
          <w:p w14:paraId="4B7D3DEE" w14:textId="77777777" w:rsidR="00091F49" w:rsidRDefault="00091F49" w:rsidP="00091F49">
            <w:pPr>
              <w:rPr>
                <w:rFonts w:eastAsia="Times New Roman"/>
                <w:szCs w:val="24"/>
              </w:rPr>
            </w:pPr>
            <w:r>
              <w:rPr>
                <w:rFonts w:eastAsia="Times New Roman"/>
                <w:szCs w:val="24"/>
              </w:rPr>
              <w:t>&lt;E790005 - Certifikát adresáta chýba&gt;</w:t>
            </w:r>
          </w:p>
          <w:p w14:paraId="1EBDA177" w14:textId="77777777" w:rsidR="00091F49" w:rsidRDefault="00091F49" w:rsidP="00091F49">
            <w:pPr>
              <w:rPr>
                <w:rFonts w:eastAsia="Times New Roman"/>
                <w:szCs w:val="24"/>
              </w:rPr>
            </w:pPr>
            <w:r>
              <w:rPr>
                <w:rFonts w:eastAsia="Times New Roman"/>
                <w:szCs w:val="24"/>
              </w:rPr>
              <w:t>&lt;E790006 - Chyba dešifovania vstupu&gt;</w:t>
            </w:r>
          </w:p>
          <w:p w14:paraId="6BE80913" w14:textId="77777777" w:rsidR="00091F49" w:rsidRDefault="00091F49" w:rsidP="00091F49">
            <w:pPr>
              <w:rPr>
                <w:rFonts w:eastAsia="Times New Roman"/>
                <w:szCs w:val="24"/>
              </w:rPr>
            </w:pPr>
            <w:r>
              <w:rPr>
                <w:rFonts w:eastAsia="Times New Roman"/>
                <w:szCs w:val="24"/>
              </w:rPr>
              <w:t>&lt;E791001 - Neplatný AT&gt;</w:t>
            </w:r>
          </w:p>
          <w:p w14:paraId="3FB11C9B" w14:textId="77777777" w:rsidR="00091F49" w:rsidRDefault="00091F49" w:rsidP="00091F49">
            <w:pPr>
              <w:rPr>
                <w:rFonts w:eastAsia="Times New Roman"/>
                <w:szCs w:val="24"/>
              </w:rPr>
            </w:pPr>
            <w:r>
              <w:rPr>
                <w:rFonts w:eastAsia="Times New Roman"/>
                <w:szCs w:val="24"/>
              </w:rPr>
              <w:t>&lt;E791002 - Neplatný vydavateľ AT&gt;</w:t>
            </w:r>
          </w:p>
          <w:p w14:paraId="08A34625" w14:textId="77777777" w:rsidR="00091F49" w:rsidRDefault="00091F49" w:rsidP="00091F49">
            <w:pPr>
              <w:rPr>
                <w:rFonts w:eastAsia="Times New Roman"/>
                <w:szCs w:val="24"/>
              </w:rPr>
            </w:pPr>
            <w:r>
              <w:rPr>
                <w:rFonts w:eastAsia="Times New Roman"/>
                <w:szCs w:val="24"/>
              </w:rPr>
              <w:t>&lt;E791003 - Nekonzistentný aktor v AT&gt;</w:t>
            </w:r>
          </w:p>
          <w:p w14:paraId="7AC6B921" w14:textId="77777777" w:rsidR="00091F49" w:rsidRDefault="00091F49" w:rsidP="00091F49">
            <w:pPr>
              <w:rPr>
                <w:rFonts w:eastAsia="Times New Roman"/>
                <w:szCs w:val="24"/>
              </w:rPr>
            </w:pPr>
            <w:r>
              <w:rPr>
                <w:rFonts w:eastAsia="Times New Roman"/>
                <w:szCs w:val="24"/>
              </w:rPr>
              <w:t>&lt;E791004 - Zlá konfigurácia pre overenie AT&gt;</w:t>
            </w:r>
          </w:p>
        </w:tc>
      </w:tr>
      <w:tr w:rsidR="00091F49" w14:paraId="0DA99298"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AA63CA4" w14:textId="77777777" w:rsidR="00091F49" w:rsidRDefault="00091F49" w:rsidP="00091F49">
            <w:pPr>
              <w:rPr>
                <w:rFonts w:eastAsia="Times New Roman"/>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1671251D" w14:textId="77777777" w:rsidR="00091F49" w:rsidRDefault="00091F49" w:rsidP="00091F49">
            <w:pPr>
              <w:rPr>
                <w:rFonts w:eastAsia="Times New Roman"/>
                <w:szCs w:val="24"/>
              </w:rPr>
            </w:pPr>
            <w:r>
              <w:rPr>
                <w:rFonts w:eastAsia="Times New Roman"/>
                <w:szCs w:val="24"/>
                <w:lang w:val="en-US"/>
              </w:rPr>
              <w:t>Req_Res.xsd/DajZP_PrZS_Request</w:t>
            </w:r>
          </w:p>
        </w:tc>
      </w:tr>
      <w:tr w:rsidR="00091F49" w14:paraId="677A3F0E"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D698884" w14:textId="77777777" w:rsidR="00091F49" w:rsidRDefault="00091F49" w:rsidP="00091F49">
            <w:pPr>
              <w:rPr>
                <w:rFonts w:eastAsia="Times New Roman"/>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14A70BBE" w14:textId="77777777" w:rsidR="00091F49" w:rsidRDefault="00091F49" w:rsidP="00091F49">
            <w:pPr>
              <w:rPr>
                <w:rFonts w:eastAsia="Times New Roman"/>
                <w:szCs w:val="24"/>
              </w:rPr>
            </w:pPr>
            <w:r>
              <w:rPr>
                <w:rFonts w:eastAsia="Times New Roman"/>
                <w:szCs w:val="24"/>
                <w:lang w:val="en-US"/>
              </w:rPr>
              <w:t>Req_Res.xsd/DajZP_PrZS_Response</w:t>
            </w:r>
          </w:p>
        </w:tc>
      </w:tr>
    </w:tbl>
    <w:p w14:paraId="04D9DA07" w14:textId="47FFDC0E" w:rsidR="00091F49" w:rsidRDefault="00091F49" w:rsidP="00091F49">
      <w:pPr>
        <w:rPr>
          <w:rFonts w:ascii="Times New Roman" w:hAnsi="Times New Roman"/>
          <w:szCs w:val="24"/>
        </w:rPr>
      </w:pPr>
      <w:r>
        <w:rPr>
          <w:rFonts w:eastAsia="Times New Roman"/>
          <w:szCs w:val="24"/>
          <w:lang w:val="en-US"/>
        </w:rPr>
        <w:t xml:space="preserve">     </w:t>
      </w:r>
      <w:bookmarkEnd w:id="840"/>
      <w:bookmarkEnd w:id="841"/>
    </w:p>
    <w:bookmarkStart w:id="847" w:name="ZdravotnickyPracovnik"/>
    <w:p w14:paraId="348DE582" w14:textId="77777777" w:rsidR="00091F49" w:rsidRDefault="00091F49" w:rsidP="00091F49">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848" w:name="_Toc19872042"/>
      <w:r>
        <w:rPr>
          <w:rFonts w:eastAsia="Times New Roman"/>
          <w:bCs/>
          <w:szCs w:val="24"/>
        </w:rPr>
        <w:t>ZdravotnickyPracovnik</w:t>
      </w:r>
      <w:bookmarkEnd w:id="848"/>
      <w:r>
        <w:rPr>
          <w:b w:val="0"/>
          <w:bCs/>
          <w:sz w:val="20"/>
          <w:szCs w:val="24"/>
        </w:rPr>
        <w:fldChar w:fldCharType="end"/>
      </w:r>
      <w:r>
        <w:rPr>
          <w:rFonts w:eastAsia="Times New Roman"/>
          <w:bCs/>
          <w:szCs w:val="24"/>
          <w:lang w:val="en-US"/>
        </w:rPr>
        <w:t xml:space="preserve"> </w:t>
      </w:r>
    </w:p>
    <w:p w14:paraId="515D8BD6" w14:textId="77777777" w:rsidR="00091F49" w:rsidRDefault="00091F49" w:rsidP="00091F49">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49" w:name="_Toc19872043"/>
      <w:r>
        <w:rPr>
          <w:rFonts w:eastAsia="Times New Roman"/>
          <w:bCs w:val="0"/>
          <w:szCs w:val="24"/>
        </w:rPr>
        <w:t>DajZPr_v1</w:t>
      </w:r>
      <w:bookmarkEnd w:id="849"/>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091F49" w14:paraId="41B515B9"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F8AC4A8" w14:textId="77777777" w:rsidR="00091F49" w:rsidRDefault="00091F49" w:rsidP="00091F49">
            <w:pPr>
              <w:rPr>
                <w:rFonts w:eastAsia="Times New Roman"/>
                <w:szCs w:val="24"/>
              </w:rPr>
            </w:pPr>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19A74956"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DajZPr_v1</w:t>
            </w:r>
            <w:r>
              <w:rPr>
                <w:szCs w:val="24"/>
              </w:rPr>
              <w:fldChar w:fldCharType="end"/>
            </w:r>
          </w:p>
        </w:tc>
      </w:tr>
      <w:tr w:rsidR="00091F49" w14:paraId="0D2D75FA"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5B0F3DDC" w14:textId="77777777" w:rsidR="00091F49" w:rsidRDefault="00091F49" w:rsidP="00091F49">
            <w:pPr>
              <w:rPr>
                <w:rFonts w:eastAsia="Times New Roman"/>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72C51116" w14:textId="77777777" w:rsidR="00091F49" w:rsidRDefault="00091F49" w:rsidP="00091F49">
            <w:pPr>
              <w:rPr>
                <w:rFonts w:eastAsia="Times New Roman"/>
                <w:szCs w:val="24"/>
              </w:rPr>
            </w:pPr>
            <w:r>
              <w:rPr>
                <w:rFonts w:eastAsia="Times New Roman"/>
                <w:szCs w:val="24"/>
                <w:lang w:val="en-US"/>
              </w:rPr>
              <w:t>IS PZS</w:t>
            </w:r>
          </w:p>
        </w:tc>
      </w:tr>
      <w:tr w:rsidR="00091F49" w14:paraId="4D2430DB"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413AA66" w14:textId="77777777" w:rsidR="00091F49" w:rsidRDefault="00091F49" w:rsidP="00091F49">
            <w:pPr>
              <w:rPr>
                <w:rFonts w:eastAsia="Times New Roman"/>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217CD5D6" w14:textId="77777777" w:rsidR="00091F49" w:rsidRDefault="00091F49" w:rsidP="00091F49">
            <w:pPr>
              <w:rPr>
                <w:rFonts w:eastAsia="Times New Roman"/>
                <w:szCs w:val="24"/>
              </w:rPr>
            </w:pPr>
            <w:r>
              <w:rPr>
                <w:rFonts w:eastAsia="Times New Roman"/>
                <w:szCs w:val="24"/>
                <w:lang w:val="en-US"/>
              </w:rPr>
              <w:t>Vráti atribúty Zdravotníckeho pracovníka.</w:t>
            </w:r>
          </w:p>
        </w:tc>
      </w:tr>
      <w:tr w:rsidR="00091F49" w14:paraId="0A3A377E"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07331A8" w14:textId="77777777" w:rsidR="00091F49" w:rsidRDefault="00091F49" w:rsidP="00091F49">
            <w:pPr>
              <w:rPr>
                <w:rFonts w:eastAsia="Times New Roman"/>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5E44A351" w14:textId="77777777" w:rsidR="00091F49" w:rsidRDefault="00091F49" w:rsidP="00091F49">
            <w:pPr>
              <w:rPr>
                <w:rFonts w:eastAsia="Times New Roman"/>
                <w:szCs w:val="24"/>
              </w:rPr>
            </w:pPr>
            <w:r>
              <w:rPr>
                <w:rFonts w:eastAsia="Times New Roman"/>
                <w:szCs w:val="24"/>
                <w:lang w:val="en-US"/>
              </w:rPr>
              <w:t>Synchrónny</w:t>
            </w:r>
          </w:p>
        </w:tc>
      </w:tr>
      <w:tr w:rsidR="00091F49" w14:paraId="69271318"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66F8C46" w14:textId="77777777" w:rsidR="00091F49" w:rsidRDefault="00091F49" w:rsidP="00091F49">
            <w:pPr>
              <w:rPr>
                <w:rFonts w:eastAsia="Times New Roman"/>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30655FC7"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Na základe JRUZ identifikátora služba vráti údaje Zdravotníckeho pracovníka.</w:t>
            </w:r>
          </w:p>
          <w:p w14:paraId="050351FA" w14:textId="77777777" w:rsidR="00091F49" w:rsidRDefault="00091F49" w:rsidP="00091F49">
            <w:pPr>
              <w:rPr>
                <w:rFonts w:eastAsia="Times New Roman"/>
                <w:szCs w:val="24"/>
              </w:rPr>
            </w:pPr>
            <w:r>
              <w:rPr>
                <w:rFonts w:eastAsia="Times New Roman"/>
                <w:szCs w:val="24"/>
              </w:rPr>
              <w:t>Vstup:</w:t>
            </w:r>
          </w:p>
          <w:p w14:paraId="6B6CA648" w14:textId="77777777" w:rsidR="00091F49" w:rsidRDefault="00091F49" w:rsidP="00091F49">
            <w:pPr>
              <w:rPr>
                <w:rFonts w:eastAsia="Times New Roman"/>
                <w:szCs w:val="24"/>
              </w:rPr>
            </w:pPr>
            <w:r>
              <w:rPr>
                <w:rFonts w:eastAsia="Times New Roman"/>
                <w:szCs w:val="24"/>
              </w:rPr>
              <w:t>•    JRUZ identifikátor zdr. pracovníka</w:t>
            </w:r>
          </w:p>
          <w:p w14:paraId="5E812DD4" w14:textId="77777777" w:rsidR="00091F49" w:rsidRDefault="00091F49" w:rsidP="00091F49">
            <w:pPr>
              <w:rPr>
                <w:rFonts w:eastAsia="Times New Roman"/>
                <w:szCs w:val="24"/>
              </w:rPr>
            </w:pPr>
            <w:r>
              <w:rPr>
                <w:rFonts w:eastAsia="Times New Roman"/>
                <w:szCs w:val="24"/>
              </w:rPr>
              <w:t>Návratová hodnota:</w:t>
            </w:r>
          </w:p>
          <w:p w14:paraId="1CC7F862" w14:textId="77777777" w:rsidR="00091F49" w:rsidRDefault="00091F49" w:rsidP="00091F49">
            <w:pPr>
              <w:rPr>
                <w:rFonts w:eastAsia="Times New Roman"/>
                <w:szCs w:val="24"/>
              </w:rPr>
            </w:pPr>
            <w:r>
              <w:rPr>
                <w:rFonts w:eastAsia="Times New Roman"/>
                <w:szCs w:val="24"/>
              </w:rPr>
              <w:t>•    údaje zdr. pracovníka</w:t>
            </w:r>
          </w:p>
          <w:p w14:paraId="4824BC0F" w14:textId="77777777" w:rsidR="00091F49" w:rsidRDefault="00091F49" w:rsidP="00091F49">
            <w:pPr>
              <w:rPr>
                <w:rFonts w:eastAsia="Times New Roman"/>
                <w:szCs w:val="24"/>
              </w:rPr>
            </w:pPr>
            <w:r>
              <w:rPr>
                <w:rFonts w:eastAsia="Times New Roman"/>
                <w:szCs w:val="24"/>
              </w:rPr>
              <w:t>Výnimky :</w:t>
            </w:r>
          </w:p>
          <w:p w14:paraId="444F5C4C" w14:textId="77777777" w:rsidR="00091F49" w:rsidRDefault="00091F49" w:rsidP="00091F49">
            <w:pPr>
              <w:rPr>
                <w:rFonts w:eastAsia="Times New Roman"/>
                <w:szCs w:val="24"/>
              </w:rPr>
            </w:pPr>
            <w:r>
              <w:rPr>
                <w:rFonts w:eastAsia="Times New Roman"/>
                <w:szCs w:val="24"/>
              </w:rPr>
              <w:t>&lt;E700008 - ObjektNeexistuje&gt;</w:t>
            </w:r>
          </w:p>
          <w:p w14:paraId="3394A913" w14:textId="77777777" w:rsidR="00091F49" w:rsidRDefault="00091F49" w:rsidP="00091F49">
            <w:pPr>
              <w:rPr>
                <w:rFonts w:eastAsia="Times New Roman"/>
                <w:szCs w:val="24"/>
              </w:rPr>
            </w:pPr>
            <w:r>
              <w:rPr>
                <w:rFonts w:eastAsia="Times New Roman"/>
                <w:szCs w:val="24"/>
              </w:rPr>
              <w:t>&lt;E700003 - KDanemuDatumuObjektNeevidovany&gt;</w:t>
            </w:r>
          </w:p>
        </w:tc>
      </w:tr>
      <w:tr w:rsidR="00091F49" w14:paraId="1B9BB5BE"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B146DB7" w14:textId="77777777" w:rsidR="00091F49" w:rsidRDefault="00091F49" w:rsidP="00091F49">
            <w:pPr>
              <w:rPr>
                <w:rFonts w:eastAsia="Times New Roman"/>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79C1D1D4" w14:textId="77777777" w:rsidR="00091F49" w:rsidRDefault="00091F49" w:rsidP="00091F49">
            <w:pPr>
              <w:rPr>
                <w:rFonts w:eastAsia="Times New Roman"/>
                <w:szCs w:val="24"/>
              </w:rPr>
            </w:pPr>
            <w:r>
              <w:rPr>
                <w:rFonts w:eastAsia="Times New Roman"/>
                <w:szCs w:val="24"/>
                <w:lang w:val="en-US"/>
              </w:rPr>
              <w:t>Req_Res.xsd/DajZPr_Request</w:t>
            </w:r>
          </w:p>
        </w:tc>
      </w:tr>
      <w:tr w:rsidR="00091F49" w14:paraId="7F2B0400"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F97FA16" w14:textId="77777777" w:rsidR="00091F49" w:rsidRDefault="00091F49" w:rsidP="00091F49">
            <w:pPr>
              <w:rPr>
                <w:rFonts w:eastAsia="Times New Roman"/>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44620372" w14:textId="77777777" w:rsidR="00091F49" w:rsidRDefault="00091F49" w:rsidP="00091F49">
            <w:pPr>
              <w:rPr>
                <w:rFonts w:eastAsia="Times New Roman"/>
                <w:szCs w:val="24"/>
              </w:rPr>
            </w:pPr>
            <w:r>
              <w:rPr>
                <w:rFonts w:eastAsia="Times New Roman"/>
                <w:szCs w:val="24"/>
                <w:lang w:val="en-US"/>
              </w:rPr>
              <w:t>Req_Res.xsd/DajZPr_Response</w:t>
            </w:r>
          </w:p>
        </w:tc>
      </w:tr>
    </w:tbl>
    <w:p w14:paraId="3F88BCC9" w14:textId="341FB77E" w:rsidR="00091F49" w:rsidRDefault="00091F49" w:rsidP="00091F49">
      <w:pPr>
        <w:rPr>
          <w:rFonts w:ascii="Times New Roman" w:hAnsi="Times New Roman"/>
          <w:szCs w:val="24"/>
        </w:rPr>
      </w:pPr>
      <w:r>
        <w:rPr>
          <w:rFonts w:eastAsia="Times New Roman"/>
          <w:szCs w:val="24"/>
          <w:lang w:val="en-US"/>
        </w:rPr>
        <w:t xml:space="preserve">   </w:t>
      </w:r>
      <w:bookmarkEnd w:id="847"/>
    </w:p>
    <w:p w14:paraId="760063BA" w14:textId="77777777" w:rsidR="00091F49" w:rsidRDefault="00091F49" w:rsidP="00091F49">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850" w:name="_Toc19872044"/>
      <w:r>
        <w:rPr>
          <w:rFonts w:eastAsia="Times New Roman"/>
          <w:bCs/>
          <w:szCs w:val="24"/>
        </w:rPr>
        <w:t>Synchronizacia</w:t>
      </w:r>
      <w:bookmarkEnd w:id="850"/>
      <w:r>
        <w:rPr>
          <w:b w:val="0"/>
          <w:bCs/>
          <w:sz w:val="20"/>
          <w:szCs w:val="24"/>
        </w:rPr>
        <w:fldChar w:fldCharType="end"/>
      </w:r>
      <w:r>
        <w:rPr>
          <w:rFonts w:eastAsia="Times New Roman"/>
          <w:bCs/>
          <w:szCs w:val="24"/>
          <w:lang w:val="en-US"/>
        </w:rPr>
        <w:t xml:space="preserve"> </w:t>
      </w:r>
    </w:p>
    <w:bookmarkStart w:id="851" w:name="OverVerziuCiselnikov_v1"/>
    <w:bookmarkStart w:id="852" w:name="BKM_1B8F5083_9A55_47a6_8378_36913521FCFB"/>
    <w:p w14:paraId="4FE7FFC2" w14:textId="77777777" w:rsidR="00091F49" w:rsidRDefault="00091F49" w:rsidP="00091F49">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53" w:name="_Toc19872045"/>
      <w:r>
        <w:rPr>
          <w:rFonts w:eastAsia="Times New Roman"/>
          <w:bCs w:val="0"/>
          <w:szCs w:val="24"/>
        </w:rPr>
        <w:t>OverVerziuCiselnikov_v1</w:t>
      </w:r>
      <w:bookmarkEnd w:id="853"/>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091F49" w14:paraId="5D43A8A7"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7F0DFDA3" w14:textId="77777777" w:rsidR="00091F49" w:rsidRDefault="00091F49" w:rsidP="00091F49">
            <w:pPr>
              <w:rPr>
                <w:rFonts w:eastAsia="Times New Roman"/>
                <w:szCs w:val="24"/>
              </w:rPr>
            </w:pPr>
            <w:bookmarkStart w:id="854" w:name="BKM_025A0D3D_F609_42f1_99C6_ACC11CB2D128"/>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56C84D20"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OverVerziuCiselnikov_v1</w:t>
            </w:r>
            <w:r>
              <w:rPr>
                <w:szCs w:val="24"/>
              </w:rPr>
              <w:fldChar w:fldCharType="end"/>
            </w:r>
          </w:p>
        </w:tc>
      </w:tr>
      <w:tr w:rsidR="00091F49" w14:paraId="6CEBE780"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7A9FB51" w14:textId="77777777" w:rsidR="00091F49" w:rsidRDefault="00091F49" w:rsidP="00091F49">
            <w:pPr>
              <w:rPr>
                <w:rFonts w:eastAsia="Times New Roman"/>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1F1B1471" w14:textId="77777777" w:rsidR="00091F49" w:rsidRDefault="00091F49" w:rsidP="00091F49">
            <w:pPr>
              <w:rPr>
                <w:rFonts w:eastAsia="Times New Roman"/>
                <w:szCs w:val="24"/>
              </w:rPr>
            </w:pPr>
            <w:r>
              <w:rPr>
                <w:rFonts w:eastAsia="Times New Roman"/>
                <w:szCs w:val="24"/>
                <w:lang w:val="en-US"/>
              </w:rPr>
              <w:t>IS PZS</w:t>
            </w:r>
          </w:p>
        </w:tc>
      </w:tr>
      <w:tr w:rsidR="00091F49" w14:paraId="430A26BE"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311CF909" w14:textId="77777777" w:rsidR="00091F49" w:rsidRDefault="00091F49" w:rsidP="00091F49">
            <w:pPr>
              <w:rPr>
                <w:rFonts w:eastAsia="Times New Roman"/>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3F8A9886" w14:textId="77777777" w:rsidR="00091F49" w:rsidRDefault="00091F49" w:rsidP="00091F49">
            <w:pPr>
              <w:rPr>
                <w:rFonts w:eastAsia="Times New Roman"/>
                <w:szCs w:val="24"/>
              </w:rPr>
            </w:pPr>
            <w:r>
              <w:rPr>
                <w:rFonts w:eastAsia="Times New Roman"/>
                <w:szCs w:val="24"/>
                <w:lang w:val="en-US"/>
              </w:rPr>
              <w:t>Služba slúži pre overenie aktuálnosti číselníka - jeho záhlavia (najmä verzie a platnosti).</w:t>
            </w:r>
          </w:p>
        </w:tc>
      </w:tr>
      <w:tr w:rsidR="00091F49" w14:paraId="18FBD4CF"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77D2D99" w14:textId="77777777" w:rsidR="00091F49" w:rsidRDefault="00091F49" w:rsidP="00091F49">
            <w:pPr>
              <w:rPr>
                <w:rFonts w:eastAsia="Times New Roman"/>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184B39F9" w14:textId="77777777" w:rsidR="00091F49" w:rsidRDefault="00091F49" w:rsidP="00091F49">
            <w:pPr>
              <w:rPr>
                <w:rFonts w:eastAsia="Times New Roman"/>
                <w:szCs w:val="24"/>
              </w:rPr>
            </w:pPr>
            <w:r>
              <w:rPr>
                <w:rFonts w:eastAsia="Times New Roman"/>
                <w:szCs w:val="24"/>
                <w:lang w:val="en-US"/>
              </w:rPr>
              <w:t>Synchrónny</w:t>
            </w:r>
          </w:p>
        </w:tc>
      </w:tr>
      <w:tr w:rsidR="00091F49" w14:paraId="42B85A8C"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01FCA64" w14:textId="77777777" w:rsidR="00091F49" w:rsidRDefault="00091F49" w:rsidP="00091F49">
            <w:pPr>
              <w:rPr>
                <w:rFonts w:eastAsia="Times New Roman"/>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2EA412DB"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vráti záhlavia požadovaných číselníkov k požadovanému dátumu.</w:t>
            </w:r>
          </w:p>
          <w:p w14:paraId="67741BB2" w14:textId="77777777" w:rsidR="00091F49" w:rsidRDefault="00091F49" w:rsidP="00091F49">
            <w:pPr>
              <w:rPr>
                <w:rFonts w:eastAsia="Times New Roman"/>
                <w:szCs w:val="24"/>
              </w:rPr>
            </w:pPr>
            <w:r>
              <w:rPr>
                <w:rFonts w:eastAsia="Times New Roman"/>
                <w:szCs w:val="24"/>
              </w:rPr>
              <w:t>Služba slúži najmä pre potreby overenia si aktuálnosti číselníkov v svojich lokálnych kópiach.</w:t>
            </w:r>
          </w:p>
          <w:p w14:paraId="7040E776" w14:textId="77777777" w:rsidR="00091F49" w:rsidRDefault="00091F49" w:rsidP="00091F49">
            <w:pPr>
              <w:rPr>
                <w:rFonts w:eastAsia="Times New Roman"/>
                <w:szCs w:val="24"/>
              </w:rPr>
            </w:pPr>
            <w:r>
              <w:rPr>
                <w:rFonts w:eastAsia="Times New Roman"/>
                <w:szCs w:val="24"/>
              </w:rPr>
              <w:t>Vstup:</w:t>
            </w:r>
          </w:p>
          <w:p w14:paraId="04FC8132" w14:textId="77777777" w:rsidR="00091F49" w:rsidRDefault="00091F49" w:rsidP="009C3728">
            <w:pPr>
              <w:widowControl w:val="0"/>
              <w:numPr>
                <w:ilvl w:val="0"/>
                <w:numId w:val="254"/>
              </w:numPr>
              <w:autoSpaceDE w:val="0"/>
              <w:autoSpaceDN w:val="0"/>
              <w:adjustRightInd w:val="0"/>
              <w:spacing w:after="0" w:line="240" w:lineRule="auto"/>
              <w:ind w:left="360" w:hanging="360"/>
              <w:rPr>
                <w:rFonts w:eastAsia="Times New Roman"/>
                <w:szCs w:val="24"/>
              </w:rPr>
            </w:pPr>
            <w:r>
              <w:rPr>
                <w:rFonts w:eastAsia="Times New Roman"/>
                <w:szCs w:val="24"/>
              </w:rPr>
              <w:t>dátum k akému sa požaduje zistiť záhlavie číselníka</w:t>
            </w:r>
          </w:p>
          <w:p w14:paraId="65F52138" w14:textId="77777777" w:rsidR="00091F49" w:rsidRDefault="00091F49" w:rsidP="009C3728">
            <w:pPr>
              <w:widowControl w:val="0"/>
              <w:numPr>
                <w:ilvl w:val="0"/>
                <w:numId w:val="254"/>
              </w:numPr>
              <w:autoSpaceDE w:val="0"/>
              <w:autoSpaceDN w:val="0"/>
              <w:adjustRightInd w:val="0"/>
              <w:spacing w:after="0" w:line="240" w:lineRule="auto"/>
              <w:ind w:left="360" w:hanging="360"/>
              <w:rPr>
                <w:rFonts w:eastAsia="Times New Roman"/>
                <w:szCs w:val="24"/>
              </w:rPr>
            </w:pPr>
            <w:r>
              <w:rPr>
                <w:rFonts w:eastAsia="Times New Roman"/>
                <w:szCs w:val="24"/>
              </w:rPr>
              <w:lastRenderedPageBreak/>
              <w:t>OID číselníka</w:t>
            </w:r>
          </w:p>
          <w:p w14:paraId="439EB486" w14:textId="77777777" w:rsidR="00091F49" w:rsidRDefault="00091F49" w:rsidP="00091F49">
            <w:pPr>
              <w:rPr>
                <w:rFonts w:eastAsia="Times New Roman"/>
                <w:szCs w:val="24"/>
              </w:rPr>
            </w:pPr>
            <w:r>
              <w:rPr>
                <w:rFonts w:eastAsia="Times New Roman"/>
                <w:szCs w:val="24"/>
              </w:rPr>
              <w:t>Návratová hodnota:</w:t>
            </w:r>
          </w:p>
          <w:p w14:paraId="3A805717" w14:textId="77777777" w:rsidR="00091F49" w:rsidRDefault="00091F49" w:rsidP="009C3728">
            <w:pPr>
              <w:widowControl w:val="0"/>
              <w:numPr>
                <w:ilvl w:val="0"/>
                <w:numId w:val="255"/>
              </w:numPr>
              <w:autoSpaceDE w:val="0"/>
              <w:autoSpaceDN w:val="0"/>
              <w:adjustRightInd w:val="0"/>
              <w:spacing w:after="0" w:line="240" w:lineRule="auto"/>
              <w:ind w:left="360" w:hanging="360"/>
              <w:rPr>
                <w:rFonts w:eastAsia="Times New Roman"/>
                <w:szCs w:val="24"/>
              </w:rPr>
            </w:pPr>
            <w:r>
              <w:rPr>
                <w:rFonts w:eastAsia="Times New Roman"/>
                <w:szCs w:val="24"/>
              </w:rPr>
              <w:t>zahlavie číselníka (najmä verzia a platnosť)</w:t>
            </w:r>
          </w:p>
          <w:p w14:paraId="7283C3A1" w14:textId="77777777" w:rsidR="00091F49" w:rsidRDefault="00091F49" w:rsidP="00091F49">
            <w:pPr>
              <w:rPr>
                <w:rFonts w:eastAsia="Times New Roman"/>
                <w:szCs w:val="24"/>
              </w:rPr>
            </w:pPr>
          </w:p>
          <w:p w14:paraId="43F4DC91" w14:textId="77777777" w:rsidR="00091F49" w:rsidRDefault="00091F49" w:rsidP="00091F49">
            <w:pPr>
              <w:rPr>
                <w:rFonts w:eastAsia="Times New Roman"/>
                <w:szCs w:val="24"/>
              </w:rPr>
            </w:pPr>
            <w:r>
              <w:rPr>
                <w:rFonts w:eastAsia="Times New Roman"/>
                <w:szCs w:val="24"/>
              </w:rPr>
              <w:t>Výnimky :</w:t>
            </w:r>
          </w:p>
          <w:p w14:paraId="23BE81DE" w14:textId="77777777" w:rsidR="00091F49" w:rsidRDefault="00091F49" w:rsidP="00091F49">
            <w:pPr>
              <w:rPr>
                <w:rFonts w:eastAsia="Times New Roman"/>
                <w:szCs w:val="24"/>
              </w:rPr>
            </w:pPr>
            <w:r>
              <w:rPr>
                <w:rFonts w:eastAsia="Times New Roman"/>
                <w:szCs w:val="24"/>
              </w:rPr>
              <w:t xml:space="preserve">&lt;E700005 - NenasliSaZiadneUdaje&gt; </w:t>
            </w:r>
          </w:p>
          <w:p w14:paraId="5E88D74C" w14:textId="77777777" w:rsidR="00091F49" w:rsidRDefault="00091F49" w:rsidP="00091F49">
            <w:pPr>
              <w:rPr>
                <w:rFonts w:eastAsia="Times New Roman"/>
                <w:szCs w:val="24"/>
              </w:rPr>
            </w:pPr>
            <w:r>
              <w:rPr>
                <w:rFonts w:eastAsia="Times New Roman"/>
                <w:szCs w:val="24"/>
              </w:rPr>
              <w:t>&lt;E700011 - CiselnikNeexistuje&gt;</w:t>
            </w:r>
          </w:p>
        </w:tc>
      </w:tr>
      <w:tr w:rsidR="00091F49" w14:paraId="50029386"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57681D4" w14:textId="77777777" w:rsidR="00091F49" w:rsidRDefault="00091F49" w:rsidP="00091F49">
            <w:pPr>
              <w:rPr>
                <w:rFonts w:eastAsia="Times New Roman"/>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1E5F7B1C" w14:textId="77777777" w:rsidR="00091F49" w:rsidRDefault="00091F49" w:rsidP="00091F49">
            <w:pPr>
              <w:rPr>
                <w:rFonts w:eastAsia="Times New Roman"/>
                <w:szCs w:val="24"/>
              </w:rPr>
            </w:pPr>
            <w:r>
              <w:rPr>
                <w:rFonts w:eastAsia="Times New Roman"/>
                <w:szCs w:val="24"/>
                <w:lang w:val="en-US"/>
              </w:rPr>
              <w:t>Req_Res.xsd/OverVerziuCiselnikov_Request</w:t>
            </w:r>
          </w:p>
        </w:tc>
      </w:tr>
      <w:tr w:rsidR="00091F49" w14:paraId="05B51FCE"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DE257EB" w14:textId="77777777" w:rsidR="00091F49" w:rsidRDefault="00091F49" w:rsidP="00091F49">
            <w:pPr>
              <w:rPr>
                <w:rFonts w:eastAsia="Times New Roman"/>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3F539CDA" w14:textId="77777777" w:rsidR="00091F49" w:rsidRDefault="00091F49" w:rsidP="00091F49">
            <w:pPr>
              <w:rPr>
                <w:rFonts w:eastAsia="Times New Roman"/>
                <w:szCs w:val="24"/>
              </w:rPr>
            </w:pPr>
            <w:r>
              <w:rPr>
                <w:rFonts w:eastAsia="Times New Roman"/>
                <w:szCs w:val="24"/>
                <w:lang w:val="en-US"/>
              </w:rPr>
              <w:t>Req_Res.xsd/OverVerziuCiselnikov_Response</w:t>
            </w:r>
          </w:p>
        </w:tc>
      </w:tr>
    </w:tbl>
    <w:p w14:paraId="1091D5B1" w14:textId="77777777" w:rsidR="00091F49" w:rsidRDefault="00091F49" w:rsidP="00091F49">
      <w:pPr>
        <w:rPr>
          <w:rFonts w:eastAsia="Times New Roman"/>
          <w:szCs w:val="24"/>
        </w:rPr>
      </w:pPr>
      <w:r>
        <w:rPr>
          <w:rFonts w:eastAsia="Times New Roman"/>
          <w:szCs w:val="24"/>
          <w:lang w:val="en-US"/>
        </w:rPr>
        <w:t xml:space="preserve"> </w:t>
      </w:r>
      <w:bookmarkEnd w:id="854"/>
    </w:p>
    <w:p w14:paraId="45BF8F16" w14:textId="77777777" w:rsidR="00091F49" w:rsidRDefault="00091F49" w:rsidP="00091F49">
      <w:pPr>
        <w:rPr>
          <w:szCs w:val="24"/>
        </w:rPr>
      </w:pPr>
      <w:r>
        <w:rPr>
          <w:rFonts w:eastAsia="Times New Roman"/>
          <w:szCs w:val="24"/>
          <w:lang w:val="en-US"/>
        </w:rPr>
        <w:t xml:space="preserve">  </w:t>
      </w:r>
      <w:bookmarkEnd w:id="851"/>
      <w:bookmarkEnd w:id="852"/>
    </w:p>
    <w:p w14:paraId="60E12A23" w14:textId="77777777" w:rsidR="00091F49" w:rsidRDefault="00091F49" w:rsidP="00091F49">
      <w:pPr>
        <w:rPr>
          <w:rFonts w:ascii="Times New Roman" w:hAnsi="Times New Roman"/>
          <w:szCs w:val="24"/>
        </w:rPr>
      </w:pPr>
      <w:r>
        <w:rPr>
          <w:rFonts w:eastAsia="Times New Roman"/>
          <w:szCs w:val="24"/>
          <w:lang w:val="en-US"/>
        </w:rPr>
        <w:t xml:space="preserve">    </w:t>
      </w:r>
      <w:bookmarkEnd w:id="832"/>
      <w:bookmarkEnd w:id="833"/>
    </w:p>
    <w:p w14:paraId="391A772D" w14:textId="77777777" w:rsidR="00091F49" w:rsidRDefault="00091F49" w:rsidP="00091F49">
      <w:pPr>
        <w:rPr>
          <w:rFonts w:ascii="Times New Roman" w:hAnsi="Times New Roman"/>
          <w:szCs w:val="24"/>
        </w:rPr>
      </w:pPr>
    </w:p>
    <w:p w14:paraId="475AD9DB" w14:textId="77777777" w:rsidR="00091F49" w:rsidRDefault="00091F49" w:rsidP="00091F49">
      <w:pPr>
        <w:rPr>
          <w:rFonts w:ascii="Times New Roman" w:hAnsi="Times New Roman"/>
          <w:szCs w:val="24"/>
        </w:rPr>
      </w:pPr>
    </w:p>
    <w:p w14:paraId="7B52A2D5" w14:textId="77777777" w:rsidR="00A04A5D" w:rsidRPr="00A04A5D" w:rsidRDefault="00A04A5D" w:rsidP="00A04A5D"/>
    <w:sectPr w:rsidR="00A04A5D" w:rsidRPr="00A04A5D" w:rsidSect="00036C3F">
      <w:headerReference w:type="default" r:id="rId16"/>
      <w:footerReference w:type="default" r:id="rId17"/>
      <w:headerReference w:type="first" r:id="rId18"/>
      <w:footerReference w:type="first" r:id="rId19"/>
      <w:pgSz w:w="11907" w:h="16840" w:code="9"/>
      <w:pgMar w:top="1134" w:right="993" w:bottom="1250" w:left="1134" w:header="426" w:footer="3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3BF1B" w14:textId="77777777" w:rsidR="00B5614B" w:rsidRDefault="00B5614B" w:rsidP="00B00750">
      <w:pPr>
        <w:spacing w:after="0" w:line="240" w:lineRule="auto"/>
      </w:pPr>
      <w:r>
        <w:separator/>
      </w:r>
    </w:p>
    <w:p w14:paraId="5E173338" w14:textId="77777777" w:rsidR="00B5614B" w:rsidRDefault="00B5614B"/>
  </w:endnote>
  <w:endnote w:type="continuationSeparator" w:id="0">
    <w:p w14:paraId="296150C7" w14:textId="77777777" w:rsidR="00B5614B" w:rsidRDefault="00B5614B" w:rsidP="00B00750">
      <w:pPr>
        <w:spacing w:after="0" w:line="240" w:lineRule="auto"/>
      </w:pPr>
      <w:r>
        <w:continuationSeparator/>
      </w:r>
    </w:p>
    <w:p w14:paraId="1564B94A" w14:textId="77777777" w:rsidR="00B5614B" w:rsidRDefault="00B5614B"/>
  </w:endnote>
  <w:endnote w:type="continuationNotice" w:id="1">
    <w:p w14:paraId="29BBA5BA" w14:textId="77777777" w:rsidR="00B5614B" w:rsidRDefault="00B561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1)">
    <w:altName w:val="Arial"/>
    <w:charset w:val="EE"/>
    <w:family w:val="swiss"/>
    <w:pitch w:val="variable"/>
    <w:sig w:usb0="20007A87"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3D0BB" w14:textId="508F043F" w:rsidR="006018CB" w:rsidRPr="009854F6" w:rsidRDefault="006018CB" w:rsidP="009854F6">
    <w:pPr>
      <w:pStyle w:val="Pta"/>
      <w:pBdr>
        <w:top w:val="none" w:sz="0" w:space="0" w:color="auto"/>
      </w:pBdr>
      <w:tabs>
        <w:tab w:val="clear" w:pos="4536"/>
        <w:tab w:val="clear" w:pos="9498"/>
        <w:tab w:val="center" w:pos="4820"/>
        <w:tab w:val="right" w:pos="9923"/>
      </w:tabs>
      <w:spacing w:after="0" w:line="240" w:lineRule="auto"/>
      <w:ind w:left="-426" w:firstLine="0"/>
    </w:pPr>
    <w:r>
      <w:t>NESS Slovensko, a.s.</w:t>
    </w:r>
    <w:r>
      <w:tab/>
    </w:r>
    <w:r>
      <w:tab/>
      <w:t>Ministerstvo Zdravotníctva SR</w:t>
    </w:r>
    <w:r>
      <w:br/>
      <w:t>LYNX – spoločnosť s ručením obmedzeným Košice</w:t>
    </w:r>
    <w:r>
      <w:tab/>
    </w:r>
    <w:r>
      <w:fldChar w:fldCharType="begin"/>
    </w:r>
    <w:r>
      <w:instrText xml:space="preserve">PAGE  </w:instrText>
    </w:r>
    <w:r>
      <w:fldChar w:fldCharType="separate"/>
    </w:r>
    <w:r w:rsidR="009C2099">
      <w:rPr>
        <w:noProof/>
      </w:rPr>
      <w:t>2</w:t>
    </w:r>
    <w:r>
      <w:rPr>
        <w:noProof/>
      </w:rPr>
      <w:fldChar w:fldCharType="end"/>
    </w:r>
    <w:r>
      <w:t xml:space="preserve"> </w:t>
    </w:r>
    <w:r>
      <w:rPr>
        <w:lang w:val="en-US"/>
      </w:rPr>
      <w:t xml:space="preserve">/ </w:t>
    </w:r>
    <w:r>
      <w:rPr>
        <w:noProof/>
        <w:lang w:val="en-US"/>
      </w:rPr>
      <w:fldChar w:fldCharType="begin"/>
    </w:r>
    <w:r>
      <w:rPr>
        <w:noProof/>
        <w:lang w:val="en-US"/>
      </w:rPr>
      <w:instrText xml:space="preserve"> NUMPAGES   \* MERGEFORMAT </w:instrText>
    </w:r>
    <w:r>
      <w:rPr>
        <w:noProof/>
        <w:lang w:val="en-US"/>
      </w:rPr>
      <w:fldChar w:fldCharType="separate"/>
    </w:r>
    <w:r w:rsidR="009C2099">
      <w:rPr>
        <w:noProof/>
        <w:lang w:val="en-US"/>
      </w:rPr>
      <w:t>63</w:t>
    </w:r>
    <w:r>
      <w:rPr>
        <w:noProof/>
        <w:lang w:val="en-US"/>
      </w:rPr>
      <w:fldChar w:fldCharType="end"/>
    </w:r>
    <w:r>
      <w:tab/>
      <w:t>Národné centrum zdravotníckych informácií</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BC690" w14:textId="2B1D424E" w:rsidR="006018CB" w:rsidRPr="00876674" w:rsidRDefault="006018CB" w:rsidP="00C64ECA">
    <w:pPr>
      <w:pStyle w:val="Pta"/>
      <w:pBdr>
        <w:top w:val="none" w:sz="0" w:space="0" w:color="auto"/>
      </w:pBdr>
      <w:spacing w:before="0" w:after="0"/>
      <w:ind w:firstLine="0"/>
      <w:jc w:val="center"/>
      <w:rPr>
        <w:sz w:val="16"/>
        <w:szCs w:val="16"/>
      </w:rPr>
    </w:pPr>
    <w:r w:rsidRPr="006F5713">
      <w:rPr>
        <w:noProof/>
        <w:sz w:val="16"/>
        <w:szCs w:val="16"/>
        <w:lang w:eastAsia="sk-SK"/>
      </w:rPr>
      <w:drawing>
        <wp:anchor distT="0" distB="0" distL="114300" distR="114300" simplePos="0" relativeHeight="251658247" behindDoc="1" locked="0" layoutInCell="1" allowOverlap="1" wp14:anchorId="62F3D0D5" wp14:editId="62F3D0D6">
          <wp:simplePos x="0" y="0"/>
          <wp:positionH relativeFrom="column">
            <wp:posOffset>-248920</wp:posOffset>
          </wp:positionH>
          <wp:positionV relativeFrom="paragraph">
            <wp:posOffset>-170180</wp:posOffset>
          </wp:positionV>
          <wp:extent cx="1078230" cy="431165"/>
          <wp:effectExtent l="0" t="0" r="7620" b="6985"/>
          <wp:wrapThrough wrapText="bothSides">
            <wp:wrapPolygon edited="0">
              <wp:start x="0" y="0"/>
              <wp:lineTo x="0" y="20996"/>
              <wp:lineTo x="9159" y="20996"/>
              <wp:lineTo x="21371" y="18133"/>
              <wp:lineTo x="21371" y="5726"/>
              <wp:lineTo x="9159" y="0"/>
              <wp:lineTo x="0" y="0"/>
            </wp:wrapPolygon>
          </wp:wrapThrough>
          <wp:docPr id="5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8230" cy="431165"/>
                  </a:xfrm>
                  <a:prstGeom prst="rect">
                    <a:avLst/>
                  </a:prstGeom>
                  <a:noFill/>
                  <a:ln>
                    <a:noFill/>
                  </a:ln>
                </pic:spPr>
              </pic:pic>
            </a:graphicData>
          </a:graphic>
        </wp:anchor>
      </w:drawing>
    </w:r>
    <w:r w:rsidR="42653724">
      <w:rPr>
        <w:sz w:val="16"/>
        <w:szCs w:val="16"/>
      </w:rPr>
      <w:t>September 2016</w:t>
    </w:r>
  </w:p>
  <w:p w14:paraId="62F3D0C4" w14:textId="3C561C5B" w:rsidR="006018CB" w:rsidRDefault="006018CB" w:rsidP="00A75FBC">
    <w:pPr>
      <w:pStyle w:val="Pta"/>
      <w:pBdr>
        <w:top w:val="none" w:sz="0" w:space="0" w:color="auto"/>
      </w:pBdr>
      <w:spacing w:before="0" w:after="0"/>
      <w:ind w:firstLine="0"/>
      <w:jc w:val="center"/>
      <w:rPr>
        <w:sz w:val="16"/>
        <w:szCs w:val="16"/>
      </w:rPr>
    </w:pPr>
    <w:r w:rsidRPr="00876674">
      <w:rPr>
        <w:sz w:val="16"/>
        <w:szCs w:val="16"/>
      </w:rPr>
      <w:t xml:space="preserve">Tento dokument obsahuje </w:t>
    </w:r>
    <w:r>
      <w:rPr>
        <w:noProof/>
      </w:rPr>
      <w:fldChar w:fldCharType="begin"/>
    </w:r>
    <w:r>
      <w:rPr>
        <w:noProof/>
      </w:rPr>
      <w:instrText xml:space="preserve"> NUMPAGES  \* Arabic  \* MERGEFORMAT </w:instrText>
    </w:r>
    <w:r>
      <w:rPr>
        <w:noProof/>
      </w:rPr>
      <w:fldChar w:fldCharType="separate"/>
    </w:r>
    <w:r w:rsidR="009C2099">
      <w:rPr>
        <w:noProof/>
      </w:rPr>
      <w:t>63</w:t>
    </w:r>
    <w:r>
      <w:rPr>
        <w:noProof/>
      </w:rPr>
      <w:fldChar w:fldCharType="end"/>
    </w:r>
    <w:r w:rsidRPr="00876674">
      <w:rPr>
        <w:sz w:val="16"/>
        <w:szCs w:val="16"/>
      </w:rPr>
      <w:t xml:space="preserve"> strán</w:t>
    </w:r>
  </w:p>
  <w:p w14:paraId="62F3D0C5" w14:textId="77777777" w:rsidR="006018CB" w:rsidRPr="00A75FBC" w:rsidRDefault="006018CB" w:rsidP="00A75FBC">
    <w:pPr>
      <w:pStyle w:val="Pta"/>
      <w:pBdr>
        <w:top w:val="none" w:sz="0" w:space="0" w:color="auto"/>
      </w:pBdr>
      <w:spacing w:before="0" w:after="0"/>
      <w:ind w:firstLine="0"/>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F78F3" w14:textId="77777777" w:rsidR="00B5614B" w:rsidRDefault="00B5614B" w:rsidP="00B00750">
      <w:pPr>
        <w:spacing w:after="0" w:line="240" w:lineRule="auto"/>
      </w:pPr>
      <w:r>
        <w:separator/>
      </w:r>
    </w:p>
    <w:p w14:paraId="5ADFEC73" w14:textId="77777777" w:rsidR="00B5614B" w:rsidRDefault="00B5614B"/>
  </w:footnote>
  <w:footnote w:type="continuationSeparator" w:id="0">
    <w:p w14:paraId="2D72B298" w14:textId="77777777" w:rsidR="00B5614B" w:rsidRDefault="00B5614B" w:rsidP="00B00750">
      <w:pPr>
        <w:spacing w:after="0" w:line="240" w:lineRule="auto"/>
      </w:pPr>
      <w:r>
        <w:continuationSeparator/>
      </w:r>
    </w:p>
    <w:p w14:paraId="243A4464" w14:textId="77777777" w:rsidR="00B5614B" w:rsidRDefault="00B5614B"/>
  </w:footnote>
  <w:footnote w:type="continuationNotice" w:id="1">
    <w:p w14:paraId="45B9BE62" w14:textId="77777777" w:rsidR="00B5614B" w:rsidRDefault="00B5614B">
      <w:pPr>
        <w:spacing w:after="0" w:line="240" w:lineRule="auto"/>
      </w:pPr>
    </w:p>
  </w:footnote>
  <w:footnote w:id="2">
    <w:p w14:paraId="6D9ED4FB" w14:textId="7A37AD9B" w:rsidR="006018CB" w:rsidRPr="00412BB1" w:rsidRDefault="006018CB" w:rsidP="00E9229E">
      <w:pPr>
        <w:pStyle w:val="Textkomentra"/>
      </w:pPr>
      <w:r>
        <w:rPr>
          <w:rStyle w:val="Odkaznapoznmkupodiarou"/>
        </w:rPr>
        <w:footnoteRef/>
      </w:r>
      <w:r>
        <w:t xml:space="preserve"> Podrobnosti stanovuje kap. 8,1.3 v dokumente „eSO1_SP_x70E_Detailna_specifikacia_rozhrania_Volanie_sluzieb“.</w:t>
      </w:r>
    </w:p>
  </w:footnote>
  <w:footnote w:id="3">
    <w:p w14:paraId="54172FE0" w14:textId="0C2405AE" w:rsidR="006018CB" w:rsidRPr="00412BB1" w:rsidRDefault="006018CB" w:rsidP="00412BB1">
      <w:pPr>
        <w:pStyle w:val="Textkomentra"/>
      </w:pPr>
      <w:r>
        <w:rPr>
          <w:rStyle w:val="Odkaznapoznmkupodiarou"/>
        </w:rPr>
        <w:footnoteRef/>
      </w:r>
      <w:r>
        <w:t xml:space="preserve"> Podrobnosti k súhlasom stanovuje kap. 6.1.8 v dokumente „eSO1_SP_x70E_Detailna_specifikacia_rozhrania_Volanie_sluzieb“</w:t>
      </w:r>
    </w:p>
  </w:footnote>
  <w:footnote w:id="4">
    <w:p w14:paraId="1444CF73" w14:textId="6176AAA6" w:rsidR="006018CB" w:rsidRPr="00E9229E" w:rsidRDefault="006018CB">
      <w:pPr>
        <w:pStyle w:val="Textpoznmkypodiarou"/>
        <w:rPr>
          <w:lang w:val="sk-SK"/>
        </w:rPr>
      </w:pPr>
      <w:r>
        <w:rPr>
          <w:rStyle w:val="Odkaznapoznmkupodiarou"/>
        </w:rPr>
        <w:footnoteRef/>
      </w:r>
      <w:r>
        <w:t xml:space="preserve"> Podrobnosti získania tokenu stanovuje kap. 6.1.7 v dokumente eSO1_SP_x70E_Detailna_specifikacia_rozhrania_Volanie_sluzieb“.</w:t>
      </w:r>
    </w:p>
  </w:footnote>
  <w:footnote w:id="5">
    <w:p w14:paraId="0B27F1F7" w14:textId="1A86CC5C" w:rsidR="006018CB" w:rsidRPr="00E9229E" w:rsidRDefault="006018CB">
      <w:pPr>
        <w:pStyle w:val="Textpoznmkypodiarou"/>
        <w:rPr>
          <w:lang w:val="sk-SK"/>
        </w:rPr>
      </w:pPr>
      <w:r>
        <w:rPr>
          <w:rStyle w:val="Odkaznapoznmkupodiarou"/>
        </w:rPr>
        <w:footnoteRef/>
      </w:r>
      <w:r>
        <w:t xml:space="preserve"> Podrobný popis metódy obsahuje kap 6.1.1.5  v dokumente „eSO1_SP_x70E_Detailna_specifikacia_rozhrania_Volanie_sluzieb“.</w:t>
      </w:r>
    </w:p>
  </w:footnote>
  <w:footnote w:id="6">
    <w:p w14:paraId="30AC85F1" w14:textId="768510D9" w:rsidR="006018CB" w:rsidRPr="00E9229E" w:rsidRDefault="006018CB">
      <w:pPr>
        <w:pStyle w:val="Textpoznmkypodiarou"/>
        <w:rPr>
          <w:lang w:val="sk-SK"/>
        </w:rPr>
      </w:pPr>
      <w:r>
        <w:rPr>
          <w:rStyle w:val="Odkaznapoznmkupodiarou"/>
        </w:rPr>
        <w:footnoteRef/>
      </w:r>
      <w:r>
        <w:t xml:space="preserve"> Podrobný popis volania cez eHtalkMessage je v kap. 5.3.3 v dokumente „eSO1_SP_x70E_Detailna_specifikacia_rozhrania_Volanie_sluzieb“</w:t>
      </w:r>
    </w:p>
  </w:footnote>
  <w:footnote w:id="7">
    <w:p w14:paraId="0B0A1DD1" w14:textId="74EFD6F5" w:rsidR="006018CB" w:rsidRPr="00E9229E" w:rsidRDefault="006018CB">
      <w:pPr>
        <w:pStyle w:val="Textpoznmkypodiarou"/>
        <w:rPr>
          <w:lang w:val="sk-SK"/>
        </w:rPr>
      </w:pPr>
      <w:r>
        <w:rPr>
          <w:rStyle w:val="Odkaznapoznmkupodiarou"/>
        </w:rPr>
        <w:footnoteRef/>
      </w:r>
      <w:r>
        <w:t xml:space="preserve"> </w:t>
      </w:r>
      <w:r>
        <w:rPr>
          <w:lang w:val="sk-SK"/>
        </w:rPr>
        <w:t>Podrobný popis použitia služby je v kap. 6,1,1,2 v dokumente „</w:t>
      </w:r>
      <w:r>
        <w:t>eSO1_SP_x70E_Detailna_specifikacia_rozhrania_Volanie_sluzieb“</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3D0B7" w14:textId="16BAA0D5" w:rsidR="006018CB" w:rsidRDefault="006018CB" w:rsidP="00A75FBC">
    <w:pPr>
      <w:pStyle w:val="Hlavika"/>
      <w:pBdr>
        <w:bottom w:val="none" w:sz="0" w:space="0" w:color="auto"/>
      </w:pBdr>
      <w:tabs>
        <w:tab w:val="clear" w:pos="4536"/>
        <w:tab w:val="center" w:pos="4819"/>
      </w:tabs>
      <w:spacing w:after="0" w:line="240" w:lineRule="auto"/>
      <w:rPr>
        <w:noProof/>
        <w:lang w:eastAsia="sk-SK"/>
      </w:rPr>
    </w:pPr>
    <w:r>
      <w:rPr>
        <w:noProof/>
        <w:lang w:eastAsia="sk-SK"/>
      </w:rPr>
      <w:drawing>
        <wp:anchor distT="0" distB="0" distL="114300" distR="114300" simplePos="0" relativeHeight="251664394" behindDoc="0" locked="0" layoutInCell="1" allowOverlap="1" wp14:anchorId="77461EED" wp14:editId="73776246">
          <wp:simplePos x="0" y="0"/>
          <wp:positionH relativeFrom="column">
            <wp:posOffset>4829175</wp:posOffset>
          </wp:positionH>
          <wp:positionV relativeFrom="paragraph">
            <wp:posOffset>-257175</wp:posOffset>
          </wp:positionV>
          <wp:extent cx="1533525" cy="868932"/>
          <wp:effectExtent l="0" t="0" r="0" b="762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3525" cy="868932"/>
                  </a:xfrm>
                  <a:prstGeom prst="rect">
                    <a:avLst/>
                  </a:prstGeom>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8248" behindDoc="0" locked="0" layoutInCell="1" allowOverlap="1" wp14:anchorId="62F3D0C8" wp14:editId="63CD043F">
          <wp:simplePos x="0" y="0"/>
          <wp:positionH relativeFrom="column">
            <wp:posOffset>4749800</wp:posOffset>
          </wp:positionH>
          <wp:positionV relativeFrom="paragraph">
            <wp:posOffset>-87947</wp:posOffset>
          </wp:positionV>
          <wp:extent cx="1558290" cy="524510"/>
          <wp:effectExtent l="0" t="0" r="3810" b="8890"/>
          <wp:wrapSquare wrapText="bothSides"/>
          <wp:docPr id="44" name="Obrázok 0" descr="Description: logo eHeal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0" descr="Description: logo eHealth.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8290" cy="524510"/>
                  </a:xfrm>
                  <a:prstGeom prst="rect">
                    <a:avLst/>
                  </a:prstGeom>
                  <a:noFill/>
                  <a:ln>
                    <a:noFill/>
                  </a:ln>
                </pic:spPr>
              </pic:pic>
            </a:graphicData>
          </a:graphic>
        </wp:anchor>
      </w:drawing>
    </w:r>
    <w:r>
      <w:rPr>
        <w:noProof/>
        <w:lang w:eastAsia="sk-SK"/>
      </w:rPr>
      <w:drawing>
        <wp:anchor distT="0" distB="0" distL="114300" distR="114300" simplePos="0" relativeHeight="251658249" behindDoc="0" locked="0" layoutInCell="1" allowOverlap="1" wp14:anchorId="62F3D0C6" wp14:editId="38614DD8">
          <wp:simplePos x="0" y="0"/>
          <wp:positionH relativeFrom="column">
            <wp:posOffset>4744720</wp:posOffset>
          </wp:positionH>
          <wp:positionV relativeFrom="paragraph">
            <wp:posOffset>-99695</wp:posOffset>
          </wp:positionV>
          <wp:extent cx="1534795" cy="588645"/>
          <wp:effectExtent l="0" t="0" r="8255" b="1905"/>
          <wp:wrapSquare wrapText="bothSides"/>
          <wp:docPr id="43" name="Obrázok 2" descr="Description: logo eS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Description: logo eSO1.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4795" cy="588645"/>
                  </a:xfrm>
                  <a:prstGeom prst="rect">
                    <a:avLst/>
                  </a:prstGeom>
                  <a:noFill/>
                  <a:ln>
                    <a:noFill/>
                  </a:ln>
                </pic:spPr>
              </pic:pic>
            </a:graphicData>
          </a:graphic>
        </wp:anchor>
      </w:drawing>
    </w:r>
    <w:r>
      <w:rPr>
        <w:noProof/>
        <w:lang w:eastAsia="sk-SK"/>
      </w:rPr>
      <mc:AlternateContent>
        <mc:Choice Requires="wps">
          <w:drawing>
            <wp:anchor distT="0" distB="0" distL="114300" distR="114300" simplePos="0" relativeHeight="251658246" behindDoc="0" locked="0" layoutInCell="1" allowOverlap="1" wp14:anchorId="62F3D0CA" wp14:editId="7DCCF71F">
              <wp:simplePos x="0" y="0"/>
              <wp:positionH relativeFrom="column">
                <wp:posOffset>1539875</wp:posOffset>
              </wp:positionH>
              <wp:positionV relativeFrom="paragraph">
                <wp:posOffset>175260</wp:posOffset>
              </wp:positionV>
              <wp:extent cx="3093085" cy="302260"/>
              <wp:effectExtent l="0" t="0" r="12065" b="22225"/>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3085" cy="302260"/>
                      </a:xfrm>
                      <a:prstGeom prst="rect">
                        <a:avLst/>
                      </a:prstGeom>
                      <a:solidFill>
                        <a:srgbClr val="FFFFFF"/>
                      </a:solidFill>
                      <a:ln w="9525">
                        <a:solidFill>
                          <a:srgbClr val="FFFFFF"/>
                        </a:solidFill>
                        <a:miter lim="800000"/>
                        <a:headEnd/>
                        <a:tailEnd/>
                      </a:ln>
                    </wps:spPr>
                    <wps:txbx>
                      <w:txbxContent>
                        <w:p w14:paraId="62F3D0E5" w14:textId="77777777" w:rsidR="006018CB" w:rsidRPr="0064552E" w:rsidRDefault="006018CB" w:rsidP="00A75FBC">
                          <w:pPr>
                            <w:spacing w:after="0"/>
                            <w:jc w:val="center"/>
                            <w:rPr>
                              <w:b/>
                              <w:color w:val="00608A"/>
                              <w:sz w:val="24"/>
                              <w:szCs w:val="24"/>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w:pict w14:anchorId="5F17BD24">
            <v:shapetype id="_x0000_t202" coordsize="21600,21600" o:spt="202" path="m,l,21600r21600,l21600,xe" w14:anchorId="62F3D0CA">
              <v:stroke joinstyle="miter"/>
              <v:path gradientshapeok="t" o:connecttype="rect"/>
            </v:shapetype>
            <v:shape id="Text Box 2" style="position:absolute;margin-left:121.25pt;margin-top:13.8pt;width:243.55pt;height:23.8pt;z-index:25165824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34" strokecolor="white"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">
              <v:textbox style="mso-fit-shape-to-text:t">
                <w:txbxContent>
                  <w:p w:rsidRPr="0064552E" w:rsidR="006018CB" w:rsidP="00A75FBC" w:rsidRDefault="006018CB" w14:paraId="0D0B940D" w14:textId="77777777">
                    <w:pPr>
                      <w:spacing w:after="0"/>
                      <w:jc w:val="center"/>
                      <w:rPr>
                        <w:b/>
                        <w:color w:val="00608A"/>
                        <w:sz w:val="24"/>
                        <w:szCs w:val="24"/>
                      </w:rPr>
                    </w:pPr>
                  </w:p>
                </w:txbxContent>
              </v:textbox>
            </v:shape>
          </w:pict>
        </mc:Fallback>
      </mc:AlternateContent>
    </w:r>
    <w:r>
      <w:tab/>
    </w:r>
    <w:r>
      <w:rPr>
        <w:noProof/>
        <w:lang w:eastAsia="sk-SK"/>
      </w:rPr>
      <w:tab/>
    </w:r>
  </w:p>
  <w:p w14:paraId="62F3D0B8" w14:textId="77777777" w:rsidR="006018CB" w:rsidRDefault="006018CB" w:rsidP="00A75FBC">
    <w:pPr>
      <w:pStyle w:val="Hlavika"/>
      <w:pBdr>
        <w:bottom w:val="none" w:sz="0" w:space="0" w:color="auto"/>
      </w:pBdr>
      <w:tabs>
        <w:tab w:val="clear" w:pos="4536"/>
        <w:tab w:val="center" w:pos="4819"/>
      </w:tabs>
      <w:spacing w:after="0" w:line="240" w:lineRule="auto"/>
      <w:rPr>
        <w:noProof/>
        <w:lang w:eastAsia="sk-SK"/>
      </w:rPr>
    </w:pPr>
  </w:p>
  <w:p w14:paraId="62F3D0B9" w14:textId="77777777" w:rsidR="006018CB" w:rsidRDefault="006018CB" w:rsidP="00A75FBC">
    <w:pPr>
      <w:pStyle w:val="Hlavika"/>
      <w:pBdr>
        <w:bottom w:val="none" w:sz="0" w:space="0" w:color="auto"/>
      </w:pBdr>
      <w:tabs>
        <w:tab w:val="clear" w:pos="4536"/>
        <w:tab w:val="center" w:pos="4819"/>
      </w:tabs>
      <w:spacing w:after="0" w:line="240" w:lineRule="auto"/>
      <w:rPr>
        <w:noProof/>
        <w:lang w:eastAsia="sk-SK"/>
      </w:rPr>
    </w:pPr>
  </w:p>
  <w:p w14:paraId="62F3D0BA" w14:textId="77777777" w:rsidR="006018CB" w:rsidRDefault="006018CB" w:rsidP="00A75FBC">
    <w:pPr>
      <w:pStyle w:val="Hlavika"/>
      <w:pBdr>
        <w:bottom w:val="none" w:sz="0" w:space="0" w:color="auto"/>
      </w:pBdr>
      <w:tabs>
        <w:tab w:val="clear" w:pos="4536"/>
        <w:tab w:val="center" w:pos="4819"/>
      </w:tabs>
      <w:spacing w:after="0" w:line="240" w:lineRule="auto"/>
      <w:rPr>
        <w:noProof/>
        <w:lang w:eastAsia="sk-SK"/>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3D0BC" w14:textId="05792679" w:rsidR="006018CB" w:rsidRDefault="006018CB" w:rsidP="00A75FBC">
    <w:pPr>
      <w:pStyle w:val="Hlavika"/>
      <w:pBdr>
        <w:bottom w:val="none" w:sz="0" w:space="0" w:color="auto"/>
      </w:pBdr>
      <w:tabs>
        <w:tab w:val="clear" w:pos="4536"/>
        <w:tab w:val="center" w:pos="4819"/>
      </w:tabs>
    </w:pPr>
    <w:r>
      <w:rPr>
        <w:noProof/>
        <w:lang w:eastAsia="sk-SK"/>
      </w:rPr>
      <mc:AlternateContent>
        <mc:Choice Requires="wpg">
          <w:drawing>
            <wp:anchor distT="0" distB="0" distL="114300" distR="114300" simplePos="0" relativeHeight="251658244" behindDoc="0" locked="0" layoutInCell="1" allowOverlap="1" wp14:anchorId="62F3D0CB" wp14:editId="577FF2A4">
              <wp:simplePos x="0" y="0"/>
              <wp:positionH relativeFrom="column">
                <wp:posOffset>-60325</wp:posOffset>
              </wp:positionH>
              <wp:positionV relativeFrom="paragraph">
                <wp:posOffset>83820</wp:posOffset>
              </wp:positionV>
              <wp:extent cx="1012190" cy="763270"/>
              <wp:effectExtent l="0" t="0" r="16510" b="17780"/>
              <wp:wrapNone/>
              <wp:docPr id="1"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2190" cy="763270"/>
                        <a:chOff x="4279" y="451"/>
                        <a:chExt cx="1617" cy="1225"/>
                      </a:xfrm>
                    </wpg:grpSpPr>
                    <pic:pic xmlns:pic="http://schemas.openxmlformats.org/drawingml/2006/picture">
                      <pic:nvPicPr>
                        <pic:cNvPr id="2"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573" y="451"/>
                          <a:ext cx="912" cy="894"/>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27"/>
                      <wps:cNvSpPr txBox="1">
                        <a:spLocks noChangeArrowheads="1"/>
                      </wps:cNvSpPr>
                      <wps:spPr bwMode="auto">
                        <a:xfrm>
                          <a:off x="4279" y="1453"/>
                          <a:ext cx="1617"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3D0E6" w14:textId="77777777" w:rsidR="006018CB" w:rsidRPr="00AC230D" w:rsidRDefault="006018CB" w:rsidP="00A75FBC">
                            <w:pPr>
                              <w:jc w:val="center"/>
                              <w:rPr>
                                <w:b/>
                                <w:bCs/>
                                <w:sz w:val="18"/>
                                <w:szCs w:val="16"/>
                              </w:rPr>
                            </w:pPr>
                            <w:r w:rsidRPr="00AC230D">
                              <w:rPr>
                                <w:bCs/>
                                <w:sz w:val="18"/>
                                <w:szCs w:val="16"/>
                              </w:rPr>
                              <w:t>Riadiaci orgán OPIS</w:t>
                            </w:r>
                          </w:p>
                          <w:p w14:paraId="62F3D0E7" w14:textId="77777777" w:rsidR="006018CB" w:rsidRDefault="006018CB" w:rsidP="00A75FBC"/>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711B8277">
            <v:group id="Group 47" style="position:absolute;margin-left:-4.75pt;margin-top:6.6pt;width:79.7pt;height:60.1pt;z-index:251658244" coordsize="1617,1225" coordorigin="4279,451" o:spid="_x0000_s1035" w14:anchorId="62F3D0CB"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6" style="position:absolute;left:4573;top:451;width:912;height:894;visibility:visible;mso-wrap-style:square" o:spid="_x0000_s103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">
                <v:imagedata o:title="" r:id="rId2"/>
              </v:shape>
              <v:shapetype id="_x0000_t202" coordsize="21600,21600" o:spt="202" path="m,l,21600r21600,l21600,xe">
                <v:stroke joinstyle="miter"/>
                <v:path gradientshapeok="t" o:connecttype="rect"/>
              </v:shapetype>
              <v:shape id="Text Box 27" style="position:absolute;left:4279;top:1453;width:1617;height:223;visibility:visible;mso-wrap-style:square;v-text-anchor:top" o:spid="_x0000_s1037"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v:textbox inset="0,0,0,0">
                  <w:txbxContent>
                    <w:p w:rsidRPr="00AC230D" w:rsidR="006018CB" w:rsidP="00A75FBC" w:rsidRDefault="006018CB" w14:paraId="232B60D9" w14:textId="77777777">
                      <w:pPr>
                        <w:jc w:val="center"/>
                        <w:rPr>
                          <w:b/>
                          <w:bCs/>
                          <w:sz w:val="18"/>
                          <w:szCs w:val="16"/>
                        </w:rPr>
                      </w:pPr>
                      <w:r w:rsidRPr="00AC230D">
                        <w:rPr>
                          <w:bCs/>
                          <w:sz w:val="18"/>
                          <w:szCs w:val="16"/>
                        </w:rPr>
                        <w:t>Riadiaci orgán OPIS</w:t>
                      </w:r>
                    </w:p>
                    <w:p w:rsidR="006018CB" w:rsidP="00A75FBC" w:rsidRDefault="006018CB" w14:paraId="41C8F396" w14:textId="77777777"/>
                  </w:txbxContent>
                </v:textbox>
              </v:shape>
            </v:group>
          </w:pict>
        </mc:Fallback>
      </mc:AlternateContent>
    </w:r>
    <w:r>
      <w:rPr>
        <w:noProof/>
        <w:lang w:eastAsia="sk-SK"/>
      </w:rPr>
      <mc:AlternateContent>
        <mc:Choice Requires="wpg">
          <w:drawing>
            <wp:anchor distT="0" distB="0" distL="114300" distR="114300" simplePos="0" relativeHeight="251658245" behindDoc="0" locked="0" layoutInCell="1" allowOverlap="1" wp14:anchorId="62F3D0CC" wp14:editId="6B8B52EF">
              <wp:simplePos x="0" y="0"/>
              <wp:positionH relativeFrom="column">
                <wp:posOffset>1400810</wp:posOffset>
              </wp:positionH>
              <wp:positionV relativeFrom="paragraph">
                <wp:posOffset>27940</wp:posOffset>
              </wp:positionV>
              <wp:extent cx="1601470" cy="808355"/>
              <wp:effectExtent l="0" t="0" r="17780" b="10795"/>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1470" cy="808355"/>
                        <a:chOff x="63" y="0"/>
                        <a:chExt cx="16014" cy="8087"/>
                      </a:xfrm>
                    </wpg:grpSpPr>
                    <wps:wsp>
                      <wps:cNvPr id="6" name="Text Box 30"/>
                      <wps:cNvSpPr txBox="1">
                        <a:spLocks noChangeArrowheads="1"/>
                      </wps:cNvSpPr>
                      <wps:spPr bwMode="auto">
                        <a:xfrm>
                          <a:off x="63" y="6804"/>
                          <a:ext cx="16015" cy="1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3D0E8" w14:textId="77777777" w:rsidR="006018CB" w:rsidRPr="00AC230D" w:rsidRDefault="006018CB" w:rsidP="00A75FBC">
                            <w:pPr>
                              <w:jc w:val="center"/>
                              <w:rPr>
                                <w:b/>
                                <w:bCs/>
                                <w:sz w:val="18"/>
                                <w:szCs w:val="16"/>
                              </w:rPr>
                            </w:pPr>
                            <w:r w:rsidRPr="00AC230D">
                              <w:rPr>
                                <w:bCs/>
                                <w:sz w:val="18"/>
                                <w:szCs w:val="16"/>
                              </w:rPr>
                              <w:t>Sprostredkovateľský orgán OPIS</w:t>
                            </w:r>
                          </w:p>
                          <w:p w14:paraId="62F3D0E9" w14:textId="77777777" w:rsidR="006018CB" w:rsidRDefault="006018CB" w:rsidP="00A75FBC"/>
                        </w:txbxContent>
                      </wps:txbx>
                      <wps:bodyPr rot="0" vert="horz" wrap="square" lIns="0" tIns="0" rIns="0" bIns="0" anchor="t" anchorCtr="0" upright="1">
                        <a:noAutofit/>
                      </wps:bodyPr>
                    </wps:wsp>
                    <pic:pic xmlns:pic="http://schemas.openxmlformats.org/drawingml/2006/picture">
                      <pic:nvPicPr>
                        <pic:cNvPr id="7" name="Picture 39"/>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3572" y="0"/>
                          <a:ext cx="8612" cy="5954"/>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7042E324">
            <v:group id="Group 11" style="position:absolute;margin-left:110.3pt;margin-top:2.2pt;width:126.1pt;height:63.65pt;z-index:251658245" coordsize="16014,8087" coordorigin="63" o:spid="_x0000_s1038" w14:anchorId="62F3D0CC"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">
              <v:shape id="Text Box 30" style="position:absolute;left:63;top:6804;width:16015;height:1283;visibility:visible;mso-wrap-style:square;v-text-anchor:top" o:spid="_x0000_s1039"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v:textbox inset="0,0,0,0">
                  <w:txbxContent>
                    <w:p w:rsidRPr="00AC230D" w:rsidR="006018CB" w:rsidP="00A75FBC" w:rsidRDefault="006018CB" w14:paraId="2CD1D25E" w14:textId="77777777">
                      <w:pPr>
                        <w:jc w:val="center"/>
                        <w:rPr>
                          <w:b/>
                          <w:bCs/>
                          <w:sz w:val="18"/>
                          <w:szCs w:val="16"/>
                        </w:rPr>
                      </w:pPr>
                      <w:r w:rsidRPr="00AC230D">
                        <w:rPr>
                          <w:bCs/>
                          <w:sz w:val="18"/>
                          <w:szCs w:val="16"/>
                        </w:rPr>
                        <w:t>Sprostredkovateľský orgán OPIS</w:t>
                      </w:r>
                    </w:p>
                    <w:p w:rsidR="006018CB" w:rsidP="00A75FBC" w:rsidRDefault="006018CB" w14:paraId="72A3D3EC" w14:textId="77777777"/>
                  </w:txbxContent>
                </v:textbox>
              </v:shape>
              <v:shape id="Picture 39" style="position:absolute;left:3572;width:8612;height:5954;visibility:visible;mso-wrap-style:square" o:spid="_x0000_s104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">
                <v:imagedata o:title="" r:id="rId4"/>
                <v:path arrowok="t"/>
              </v:shape>
            </v:group>
          </w:pict>
        </mc:Fallback>
      </mc:AlternateContent>
    </w:r>
    <w:r w:rsidR="009C2099">
      <w:rPr>
        <w:noProof/>
        <w:lang w:val="cs-CZ" w:eastAsia="cs-CZ"/>
      </w:rPr>
      <w:object w:dxaOrig="1440" w:dyaOrig="1440" w14:anchorId="62F3D0CD">
        <v:group id="_x0000_s2052" style="position:absolute;margin-left:264.75pt;margin-top:5.55pt;width:121.35pt;height:44.35pt;z-index:251658250;mso-position-horizontal-relative:text;mso-position-vertical-relative:text" coordorigin="1139,6614" coordsize="2427,887">
          <v:shapetype id="_x0000_t202" coordsize="21600,21600" o:spt="202" path="m,l,21600r21600,l21600,xe">
            <v:stroke joinstyle="miter"/>
            <v:path gradientshapeok="t" o:connecttype="rect"/>
          </v:shapetype>
          <v:shape id="_x0000_s2053" type="#_x0000_t202" style="position:absolute;left:1770;top:6614;width:1796;height:837;mso-width-relative:margin;mso-height-relative:margin" filled="f" stroked="f">
            <v:textbox style="mso-next-textbox:#_x0000_s2053">
              <w:txbxContent>
                <w:p w14:paraId="62F3D0EA" w14:textId="77777777" w:rsidR="006018CB" w:rsidRPr="00505595" w:rsidRDefault="006018CB" w:rsidP="00A75FBC">
                  <w:pPr>
                    <w:spacing w:after="0" w:line="240" w:lineRule="auto"/>
                    <w:rPr>
                      <w:rFonts w:ascii="Arial" w:hAnsi="Arial" w:cs="Arial"/>
                      <w:b/>
                      <w:sz w:val="14"/>
                      <w:lang w:val="cs-CZ"/>
                    </w:rPr>
                  </w:pPr>
                  <w:r w:rsidRPr="00505595">
                    <w:rPr>
                      <w:rFonts w:ascii="Arial" w:hAnsi="Arial" w:cs="Arial"/>
                      <w:b/>
                      <w:sz w:val="14"/>
                      <w:lang w:val="cs-CZ"/>
                    </w:rPr>
                    <w:t>MINISTERSTVO</w:t>
                  </w:r>
                  <w:r w:rsidRPr="00505595">
                    <w:rPr>
                      <w:rFonts w:ascii="Arial" w:hAnsi="Arial" w:cs="Arial"/>
                      <w:b/>
                      <w:sz w:val="14"/>
                      <w:lang w:val="cs-CZ"/>
                    </w:rPr>
                    <w:br/>
                    <w:t>ZDRAVOTNÍCTVA</w:t>
                  </w:r>
                  <w:r w:rsidRPr="00505595">
                    <w:rPr>
                      <w:rFonts w:ascii="Arial" w:hAnsi="Arial" w:cs="Arial"/>
                      <w:b/>
                      <w:sz w:val="14"/>
                      <w:lang w:val="cs-CZ"/>
                    </w:rPr>
                    <w:br/>
                    <w:t>SLOVENSKEJ</w:t>
                  </w:r>
                  <w:r w:rsidRPr="00505595">
                    <w:rPr>
                      <w:rFonts w:ascii="Arial" w:hAnsi="Arial" w:cs="Arial"/>
                      <w:b/>
                      <w:sz w:val="14"/>
                      <w:lang w:val="cs-CZ"/>
                    </w:rPr>
                    <w:br/>
                    <w:t>REPUBLIKY</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1139;top:6664;width:687;height:837">
            <v:imagedata r:id="rId5" o:title=""/>
          </v:shape>
        </v:group>
        <o:OLEObject Type="Embed" ProgID="PBrush" ShapeID="_x0000_s2054" DrawAspect="Content" ObjectID="_1671025538" r:id="rId6"/>
      </w:object>
    </w:r>
    <w:r>
      <w:rPr>
        <w:noProof/>
        <w:lang w:eastAsia="sk-SK"/>
      </w:rPr>
      <mc:AlternateContent>
        <mc:Choice Requires="wpg">
          <w:drawing>
            <wp:anchor distT="0" distB="0" distL="114300" distR="114300" simplePos="0" relativeHeight="251658243" behindDoc="0" locked="0" layoutInCell="1" allowOverlap="1" wp14:anchorId="62F3D0CE" wp14:editId="0FBB6DA8">
              <wp:simplePos x="0" y="0"/>
              <wp:positionH relativeFrom="column">
                <wp:posOffset>5413375</wp:posOffset>
              </wp:positionH>
              <wp:positionV relativeFrom="paragraph">
                <wp:posOffset>26670</wp:posOffset>
              </wp:positionV>
              <wp:extent cx="1021715" cy="859790"/>
              <wp:effectExtent l="0" t="0" r="6985" b="0"/>
              <wp:wrapNone/>
              <wp:docPr id="8"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1715" cy="859790"/>
                        <a:chOff x="414" y="1890"/>
                        <a:chExt cx="1609" cy="1354"/>
                      </a:xfrm>
                    </wpg:grpSpPr>
                    <pic:pic xmlns:pic="http://schemas.openxmlformats.org/drawingml/2006/picture">
                      <pic:nvPicPr>
                        <pic:cNvPr id="9"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441" y="1890"/>
                          <a:ext cx="1367" cy="938"/>
                        </a:xfrm>
                        <a:prstGeom prst="rect">
                          <a:avLst/>
                        </a:prstGeom>
                        <a:noFill/>
                        <a:extLst>
                          <a:ext uri="{909E8E84-426E-40DD-AFC4-6F175D3DCCD1}">
                            <a14:hiddenFill xmlns:a14="http://schemas.microsoft.com/office/drawing/2010/main">
                              <a:solidFill>
                                <a:srgbClr val="FFFFFF"/>
                              </a:solidFill>
                            </a14:hiddenFill>
                          </a:ext>
                        </a:extLst>
                      </pic:spPr>
                    </pic:pic>
                    <wps:wsp>
                      <wps:cNvPr id="10" name="Text Box 23"/>
                      <wps:cNvSpPr txBox="1">
                        <a:spLocks noChangeAspect="1" noChangeArrowheads="1"/>
                      </wps:cNvSpPr>
                      <wps:spPr bwMode="auto">
                        <a:xfrm>
                          <a:off x="414" y="2895"/>
                          <a:ext cx="1609" cy="3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F3D0EB" w14:textId="77777777" w:rsidR="006018CB" w:rsidRPr="00816888" w:rsidRDefault="006018CB" w:rsidP="00A75FBC">
                            <w:pPr>
                              <w:rPr>
                                <w:rFonts w:cs="Arial"/>
                                <w:sz w:val="16"/>
                                <w:szCs w:val="16"/>
                              </w:rPr>
                            </w:pPr>
                            <w:r w:rsidRPr="00816888">
                              <w:rPr>
                                <w:rFonts w:cs="Arial"/>
                                <w:bCs/>
                                <w:sz w:val="16"/>
                                <w:szCs w:val="16"/>
                              </w:rPr>
                              <w:t>EURÓPSKA ÚNIA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653FF5BD">
            <v:group id="Group 46" style="position:absolute;margin-left:426.25pt;margin-top:2.1pt;width:80.45pt;height:67.7pt;z-index:251658243" coordsize="1609,1354" coordorigin="414,1890" o:spid="_x0000_s1041" w14:anchorId="62F3D0C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">
              <v:shape id="Picture 22" style="position:absolute;left:441;top:1890;width:1367;height:938;visibility:visible;mso-wrap-style:square" o:spid="_x0000_s104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">
                <v:imagedata o:title="" r:id="rId8"/>
              </v:shape>
              <v:shape id="Text Box 23" style="position:absolute;left:414;top:2895;width:1609;height:349;visibility:visible;mso-wrap-style:square;v-text-anchor:top" o:spid="_x0000_s1043"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o:lock v:ext="edit" aspectratio="t"/>
                <v:textbox>
                  <w:txbxContent>
                    <w:p w:rsidRPr="00816888" w:rsidR="006018CB" w:rsidP="00A75FBC" w:rsidRDefault="006018CB" w14:paraId="78388E05" w14:textId="77777777">
                      <w:pPr>
                        <w:rPr>
                          <w:rFonts w:cs="Arial"/>
                          <w:sz w:val="16"/>
                          <w:szCs w:val="16"/>
                        </w:rPr>
                      </w:pPr>
                      <w:r w:rsidRPr="00816888">
                        <w:rPr>
                          <w:rFonts w:cs="Arial"/>
                          <w:bCs/>
                          <w:sz w:val="16"/>
                          <w:szCs w:val="16"/>
                        </w:rPr>
                        <w:t>EURÓPSKA ÚNIA</w:t>
                      </w:r>
                    </w:p>
                  </w:txbxContent>
                </v:textbox>
              </v:shape>
            </v:group>
          </w:pict>
        </mc:Fallback>
      </mc:AlternateContent>
    </w:r>
    <w:r>
      <w:tab/>
    </w:r>
    <w:r>
      <w:tab/>
    </w:r>
  </w:p>
  <w:p w14:paraId="62F3D0BD" w14:textId="0F96071C" w:rsidR="006018CB" w:rsidRDefault="006018CB" w:rsidP="00A75FBC">
    <w:pPr>
      <w:pStyle w:val="Hlavika"/>
      <w:pBdr>
        <w:bottom w:val="none" w:sz="0" w:space="0" w:color="auto"/>
      </w:pBdr>
      <w:tabs>
        <w:tab w:val="clear" w:pos="4536"/>
        <w:tab w:val="clear" w:pos="9639"/>
        <w:tab w:val="left" w:pos="1177"/>
      </w:tabs>
    </w:pPr>
    <w:r>
      <w:tab/>
    </w:r>
  </w:p>
  <w:p w14:paraId="62F3D0BE" w14:textId="4629D629" w:rsidR="006018CB" w:rsidRDefault="006018CB" w:rsidP="00A75FBC">
    <w:pPr>
      <w:pStyle w:val="Hlavika"/>
      <w:pBdr>
        <w:bottom w:val="none" w:sz="0" w:space="0" w:color="auto"/>
      </w:pBdr>
      <w:tabs>
        <w:tab w:val="clear" w:pos="4536"/>
        <w:tab w:val="center" w:pos="4819"/>
      </w:tabs>
    </w:pPr>
  </w:p>
  <w:p w14:paraId="62F3D0BF" w14:textId="4E09AA3A" w:rsidR="006018CB" w:rsidRDefault="006018CB" w:rsidP="00A75FBC">
    <w:pPr>
      <w:pStyle w:val="Hlavika"/>
      <w:pBdr>
        <w:bottom w:val="none" w:sz="0" w:space="0" w:color="auto"/>
      </w:pBdr>
      <w:tabs>
        <w:tab w:val="clear" w:pos="4536"/>
        <w:tab w:val="center" w:pos="4819"/>
      </w:tabs>
    </w:pPr>
    <w:r>
      <w:rPr>
        <w:noProof/>
        <w:lang w:eastAsia="sk-SK"/>
      </w:rPr>
      <w:drawing>
        <wp:anchor distT="0" distB="0" distL="114300" distR="114300" simplePos="0" relativeHeight="251662346" behindDoc="0" locked="0" layoutInCell="1" allowOverlap="1" wp14:anchorId="21F2BD8E" wp14:editId="03954D19">
          <wp:simplePos x="0" y="0"/>
          <wp:positionH relativeFrom="column">
            <wp:posOffset>4914900</wp:posOffset>
          </wp:positionH>
          <wp:positionV relativeFrom="paragraph">
            <wp:posOffset>83502</wp:posOffset>
          </wp:positionV>
          <wp:extent cx="1533525" cy="868932"/>
          <wp:effectExtent l="0" t="0" r="0" b="7620"/>
          <wp:wrapNone/>
          <wp:docPr id="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33525" cy="868932"/>
                  </a:xfrm>
                  <a:prstGeom prst="rect">
                    <a:avLst/>
                  </a:prstGeom>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8241" behindDoc="0" locked="0" layoutInCell="1" allowOverlap="1" wp14:anchorId="62F3D0CF" wp14:editId="243443F8">
          <wp:simplePos x="0" y="0"/>
          <wp:positionH relativeFrom="margin">
            <wp:align>right</wp:align>
          </wp:positionH>
          <wp:positionV relativeFrom="paragraph">
            <wp:posOffset>224473</wp:posOffset>
          </wp:positionV>
          <wp:extent cx="1195387" cy="457671"/>
          <wp:effectExtent l="0" t="0" r="5080" b="0"/>
          <wp:wrapNone/>
          <wp:docPr id="19" name="Obrázok 7" descr="Description: logo eS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descr="Description: logo eSO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95387" cy="45767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F3D0C0" w14:textId="2269676E" w:rsidR="006018CB" w:rsidRDefault="006018CB" w:rsidP="00A75FBC">
    <w:pPr>
      <w:pStyle w:val="Hlavika"/>
      <w:pBdr>
        <w:bottom w:val="none" w:sz="0" w:space="0" w:color="auto"/>
      </w:pBdr>
      <w:tabs>
        <w:tab w:val="clear" w:pos="4536"/>
        <w:tab w:val="center" w:pos="4819"/>
      </w:tabs>
    </w:pPr>
    <w:r>
      <w:rPr>
        <w:noProof/>
        <w:lang w:eastAsia="sk-SK"/>
      </w:rPr>
      <w:drawing>
        <wp:anchor distT="0" distB="0" distL="114300" distR="114300" simplePos="0" relativeHeight="251658240" behindDoc="0" locked="0" layoutInCell="1" allowOverlap="1" wp14:anchorId="62F3D0D3" wp14:editId="14271AD2">
          <wp:simplePos x="0" y="0"/>
          <wp:positionH relativeFrom="column">
            <wp:posOffset>4961255</wp:posOffset>
          </wp:positionH>
          <wp:positionV relativeFrom="paragraph">
            <wp:posOffset>4128</wp:posOffset>
          </wp:positionV>
          <wp:extent cx="1338263" cy="447679"/>
          <wp:effectExtent l="0" t="0" r="0" b="0"/>
          <wp:wrapNone/>
          <wp:docPr id="21" name="Obrázok 0" descr="Description: logo eHeal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0" descr="Description: logo eHealth.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8263" cy="44767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98" behindDoc="0" locked="0" layoutInCell="1" allowOverlap="1" wp14:anchorId="5AEFC4A4" wp14:editId="6CF3F590">
          <wp:simplePos x="0" y="0"/>
          <wp:positionH relativeFrom="column">
            <wp:posOffset>0</wp:posOffset>
          </wp:positionH>
          <wp:positionV relativeFrom="paragraph">
            <wp:posOffset>106045</wp:posOffset>
          </wp:positionV>
          <wp:extent cx="2933700" cy="285750"/>
          <wp:effectExtent l="0" t="0" r="0" b="0"/>
          <wp:wrapNone/>
          <wp:docPr id="68" name="Obrázok 68" descr="cid:image001.jpg@01D50CC2.FC874590"/>
          <wp:cNvGraphicFramePr/>
          <a:graphic xmlns:a="http://schemas.openxmlformats.org/drawingml/2006/main">
            <a:graphicData uri="http://schemas.openxmlformats.org/drawingml/2006/picture">
              <pic:pic xmlns:pic="http://schemas.openxmlformats.org/drawingml/2006/picture">
                <pic:nvPicPr>
                  <pic:cNvPr id="2" name="Obrázok 2" descr="cid:image001.jpg@01D50CC2.FC874590"/>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F3D0C1" w14:textId="11300E56" w:rsidR="006018CB" w:rsidRDefault="006018CB" w:rsidP="00A75FBC">
    <w:pPr>
      <w:pStyle w:val="Hlavika"/>
      <w:pBdr>
        <w:bottom w:val="none" w:sz="0" w:space="0" w:color="auto"/>
      </w:pBdr>
      <w:tabs>
        <w:tab w:val="clear" w:pos="4536"/>
        <w:tab w:val="center" w:pos="4819"/>
      </w:tabs>
    </w:pPr>
  </w:p>
  <w:p w14:paraId="62F3D0C2" w14:textId="77777777" w:rsidR="006018CB" w:rsidRDefault="006018CB" w:rsidP="00A75FBC">
    <w:pPr>
      <w:pStyle w:val="Hlavika"/>
      <w:pBdr>
        <w:bottom w:val="none" w:sz="0" w:space="0" w:color="auto"/>
      </w:pBdr>
      <w:tabs>
        <w:tab w:val="clear" w:pos="4536"/>
        <w:tab w:val="center" w:pos="4819"/>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EF49546"/>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FFFFFF88"/>
    <w:multiLevelType w:val="multilevel"/>
    <w:tmpl w:val="99BEAA26"/>
    <w:lvl w:ilvl="0">
      <w:start w:val="1"/>
      <w:numFmt w:val="decimal"/>
      <w:pStyle w:val="slovanzoznam"/>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89"/>
    <w:multiLevelType w:val="singleLevel"/>
    <w:tmpl w:val="EE08463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1B0731"/>
    <w:multiLevelType w:val="multilevel"/>
    <w:tmpl w:val="00000001"/>
    <w:name w:val="HTML-List17713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01B0740"/>
    <w:multiLevelType w:val="multilevel"/>
    <w:tmpl w:val="7F3A72FE"/>
    <w:name w:val="HTML-List177132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001B07FC"/>
    <w:multiLevelType w:val="multilevel"/>
    <w:tmpl w:val="00000001"/>
    <w:name w:val="HTML-List17715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001B0972"/>
    <w:multiLevelType w:val="multilevel"/>
    <w:tmpl w:val="122A4D3E"/>
    <w:name w:val="HTML-List17718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01B0982"/>
    <w:multiLevelType w:val="multilevel"/>
    <w:tmpl w:val="CDCEEFCA"/>
    <w:name w:val="HTML-List17719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001B0A1E"/>
    <w:multiLevelType w:val="multilevel"/>
    <w:tmpl w:val="D97E3B14"/>
    <w:name w:val="HTML-List17720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001B0A9A"/>
    <w:multiLevelType w:val="multilevel"/>
    <w:tmpl w:val="EEB889EC"/>
    <w:name w:val="HTML-List17721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001B0B75"/>
    <w:multiLevelType w:val="multilevel"/>
    <w:tmpl w:val="C29A2286"/>
    <w:name w:val="HTML-List17724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001B0D58"/>
    <w:multiLevelType w:val="multilevel"/>
    <w:tmpl w:val="C84A6658"/>
    <w:name w:val="HTML-List177288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001B0F0D"/>
    <w:multiLevelType w:val="multilevel"/>
    <w:tmpl w:val="A702860A"/>
    <w:name w:val="HTML-List177332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001B0F7A"/>
    <w:multiLevelType w:val="multilevel"/>
    <w:tmpl w:val="00000001"/>
    <w:name w:val="HTML-List17734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001B0FE8"/>
    <w:multiLevelType w:val="multilevel"/>
    <w:tmpl w:val="00000001"/>
    <w:name w:val="HTML-List17735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001B1007"/>
    <w:multiLevelType w:val="multilevel"/>
    <w:tmpl w:val="00000002"/>
    <w:name w:val="HTML-List17735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001B10A3"/>
    <w:multiLevelType w:val="multilevel"/>
    <w:tmpl w:val="00000001"/>
    <w:name w:val="HTML-List17737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001B10B2"/>
    <w:multiLevelType w:val="multilevel"/>
    <w:tmpl w:val="00000003"/>
    <w:name w:val="HTML-List17737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001B1110"/>
    <w:multiLevelType w:val="multilevel"/>
    <w:tmpl w:val="00000001"/>
    <w:name w:val="HTML-List177384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001B118D"/>
    <w:multiLevelType w:val="multilevel"/>
    <w:tmpl w:val="00000001"/>
    <w:name w:val="HTML-List17739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001B11EA"/>
    <w:multiLevelType w:val="multilevel"/>
    <w:tmpl w:val="00000001"/>
    <w:name w:val="HTML-List17740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001B1286"/>
    <w:multiLevelType w:val="multilevel"/>
    <w:tmpl w:val="00000001"/>
    <w:name w:val="HTML-List17742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001B1296"/>
    <w:multiLevelType w:val="multilevel"/>
    <w:tmpl w:val="00000005"/>
    <w:name w:val="HTML-List177423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001B1313"/>
    <w:multiLevelType w:val="multilevel"/>
    <w:tmpl w:val="00000001"/>
    <w:name w:val="HTML-List17743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001B1322"/>
    <w:multiLevelType w:val="multilevel"/>
    <w:tmpl w:val="00000004"/>
    <w:name w:val="HTML-List177437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001B139F"/>
    <w:multiLevelType w:val="multilevel"/>
    <w:tmpl w:val="00000001"/>
    <w:name w:val="HTML-List17744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001B13FD"/>
    <w:multiLevelType w:val="multilevel"/>
    <w:tmpl w:val="00000001"/>
    <w:name w:val="HTML-List17745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001B145A"/>
    <w:multiLevelType w:val="multilevel"/>
    <w:tmpl w:val="00000001"/>
    <w:name w:val="HTML-List17746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001B14B8"/>
    <w:multiLevelType w:val="multilevel"/>
    <w:tmpl w:val="00000001"/>
    <w:name w:val="HTML-List177477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001B1516"/>
    <w:multiLevelType w:val="multilevel"/>
    <w:tmpl w:val="00000001"/>
    <w:name w:val="HTML-List177487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001B1583"/>
    <w:multiLevelType w:val="multilevel"/>
    <w:tmpl w:val="00000001"/>
    <w:name w:val="HTML-List177497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001B1592"/>
    <w:multiLevelType w:val="multilevel"/>
    <w:tmpl w:val="0000000B"/>
    <w:name w:val="HTML-List177499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001B1600"/>
    <w:multiLevelType w:val="multilevel"/>
    <w:tmpl w:val="00000001"/>
    <w:name w:val="HTML-List17751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15:restartNumberingAfterBreak="0">
    <w:nsid w:val="001B166D"/>
    <w:multiLevelType w:val="multilevel"/>
    <w:tmpl w:val="00000001"/>
    <w:name w:val="HTML-List17752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001B63D1"/>
    <w:multiLevelType w:val="multilevel"/>
    <w:tmpl w:val="00000001"/>
    <w:name w:val="HTML-List179502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001B63E1"/>
    <w:multiLevelType w:val="multilevel"/>
    <w:tmpl w:val="00000006"/>
    <w:name w:val="HTML-List17950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001B644E"/>
    <w:multiLevelType w:val="multilevel"/>
    <w:tmpl w:val="00000001"/>
    <w:name w:val="HTML-List17951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15:restartNumberingAfterBreak="0">
    <w:nsid w:val="001B64CB"/>
    <w:multiLevelType w:val="multilevel"/>
    <w:tmpl w:val="00000001"/>
    <w:name w:val="HTML-List179527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001B64DA"/>
    <w:multiLevelType w:val="multilevel"/>
    <w:tmpl w:val="00000005"/>
    <w:name w:val="HTML-List17952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001B6567"/>
    <w:multiLevelType w:val="multilevel"/>
    <w:tmpl w:val="00000001"/>
    <w:name w:val="HTML-List17954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 w15:restartNumberingAfterBreak="0">
    <w:nsid w:val="001B65E3"/>
    <w:multiLevelType w:val="multilevel"/>
    <w:tmpl w:val="00000001"/>
    <w:name w:val="HTML-List17955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001B6651"/>
    <w:multiLevelType w:val="multilevel"/>
    <w:tmpl w:val="00000001"/>
    <w:name w:val="HTML-List17956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001B66BE"/>
    <w:multiLevelType w:val="multilevel"/>
    <w:tmpl w:val="00000001"/>
    <w:name w:val="HTML-List17957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001B672B"/>
    <w:multiLevelType w:val="multilevel"/>
    <w:tmpl w:val="00000001"/>
    <w:name w:val="HTML-List179588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001B673B"/>
    <w:multiLevelType w:val="multilevel"/>
    <w:tmpl w:val="00000002"/>
    <w:name w:val="HTML-List17958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001B67B7"/>
    <w:multiLevelType w:val="multilevel"/>
    <w:tmpl w:val="00000001"/>
    <w:name w:val="HTML-List17960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001B6815"/>
    <w:multiLevelType w:val="multilevel"/>
    <w:tmpl w:val="00000001"/>
    <w:name w:val="HTML-List179611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001B6834"/>
    <w:multiLevelType w:val="multilevel"/>
    <w:tmpl w:val="00000002"/>
    <w:name w:val="HTML-List179614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001B68D0"/>
    <w:multiLevelType w:val="multilevel"/>
    <w:tmpl w:val="00000001"/>
    <w:name w:val="HTML-List17963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001B68E0"/>
    <w:multiLevelType w:val="multilevel"/>
    <w:tmpl w:val="00000002"/>
    <w:name w:val="HTML-List17963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001B694D"/>
    <w:multiLevelType w:val="multilevel"/>
    <w:tmpl w:val="00000001"/>
    <w:name w:val="HTML-List17964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001B69AB"/>
    <w:multiLevelType w:val="multilevel"/>
    <w:tmpl w:val="00000001"/>
    <w:name w:val="HTML-List17965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 w15:restartNumberingAfterBreak="0">
    <w:nsid w:val="001B69BA"/>
    <w:multiLevelType w:val="multilevel"/>
    <w:tmpl w:val="00000003"/>
    <w:name w:val="HTML-List179653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 w15:restartNumberingAfterBreak="0">
    <w:nsid w:val="001B6A18"/>
    <w:multiLevelType w:val="multilevel"/>
    <w:tmpl w:val="00000001"/>
    <w:name w:val="HTML-List17966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001B6A75"/>
    <w:multiLevelType w:val="multilevel"/>
    <w:tmpl w:val="00000001"/>
    <w:name w:val="HTML-List179672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 w15:restartNumberingAfterBreak="0">
    <w:nsid w:val="001B6A85"/>
    <w:multiLevelType w:val="multilevel"/>
    <w:tmpl w:val="00000003"/>
    <w:name w:val="HTML-List17967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001B6AF2"/>
    <w:multiLevelType w:val="multilevel"/>
    <w:tmpl w:val="00000001"/>
    <w:name w:val="HTML-List17968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001B6B02"/>
    <w:multiLevelType w:val="multilevel"/>
    <w:tmpl w:val="00000002"/>
    <w:name w:val="HTML-List17968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001B6C0B"/>
    <w:multiLevelType w:val="multilevel"/>
    <w:tmpl w:val="00000001"/>
    <w:name w:val="HTML-List17971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001B6CA7"/>
    <w:multiLevelType w:val="multilevel"/>
    <w:tmpl w:val="00000001"/>
    <w:name w:val="HTML-List17972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15:restartNumberingAfterBreak="0">
    <w:nsid w:val="001B6D14"/>
    <w:multiLevelType w:val="multilevel"/>
    <w:tmpl w:val="00000001"/>
    <w:name w:val="HTML-List17973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001B6D24"/>
    <w:multiLevelType w:val="multilevel"/>
    <w:tmpl w:val="00000007"/>
    <w:name w:val="HTML-List17974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 w15:restartNumberingAfterBreak="0">
    <w:nsid w:val="001B6D91"/>
    <w:multiLevelType w:val="multilevel"/>
    <w:tmpl w:val="00000001"/>
    <w:name w:val="HTML-List179752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 w15:restartNumberingAfterBreak="0">
    <w:nsid w:val="001B6DA1"/>
    <w:multiLevelType w:val="multilevel"/>
    <w:tmpl w:val="00000006"/>
    <w:name w:val="HTML-List17975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 w15:restartNumberingAfterBreak="0">
    <w:nsid w:val="001B6E5C"/>
    <w:multiLevelType w:val="multilevel"/>
    <w:tmpl w:val="00000001"/>
    <w:name w:val="HTML-List179772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 w15:restartNumberingAfterBreak="0">
    <w:nsid w:val="001B6E6B"/>
    <w:multiLevelType w:val="multilevel"/>
    <w:tmpl w:val="0000000A"/>
    <w:name w:val="HTML-List17977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 w15:restartNumberingAfterBreak="0">
    <w:nsid w:val="001B6ED9"/>
    <w:multiLevelType w:val="multilevel"/>
    <w:tmpl w:val="00000001"/>
    <w:name w:val="HTML-List17978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 w15:restartNumberingAfterBreak="0">
    <w:nsid w:val="001B6EE8"/>
    <w:multiLevelType w:val="multilevel"/>
    <w:tmpl w:val="00000007"/>
    <w:name w:val="HTML-List17978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 w15:restartNumberingAfterBreak="0">
    <w:nsid w:val="001B6F55"/>
    <w:multiLevelType w:val="multilevel"/>
    <w:tmpl w:val="00000001"/>
    <w:name w:val="HTML-List17979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 w15:restartNumberingAfterBreak="0">
    <w:nsid w:val="001B6FF1"/>
    <w:multiLevelType w:val="multilevel"/>
    <w:tmpl w:val="00000001"/>
    <w:name w:val="HTML-List17981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 w15:restartNumberingAfterBreak="0">
    <w:nsid w:val="001B705F"/>
    <w:multiLevelType w:val="multilevel"/>
    <w:tmpl w:val="00000001"/>
    <w:name w:val="HTML-List17982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 w15:restartNumberingAfterBreak="0">
    <w:nsid w:val="001BAB9A"/>
    <w:multiLevelType w:val="multilevel"/>
    <w:tmpl w:val="00000001"/>
    <w:name w:val="HTML-List18134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 w15:restartNumberingAfterBreak="0">
    <w:nsid w:val="001BAC07"/>
    <w:multiLevelType w:val="multilevel"/>
    <w:tmpl w:val="00000001"/>
    <w:name w:val="HTML-List18135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 w15:restartNumberingAfterBreak="0">
    <w:nsid w:val="001BAD6E"/>
    <w:multiLevelType w:val="multilevel"/>
    <w:tmpl w:val="00000001"/>
    <w:name w:val="HTML-List181387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 w15:restartNumberingAfterBreak="0">
    <w:nsid w:val="001BB0C8"/>
    <w:multiLevelType w:val="multilevel"/>
    <w:tmpl w:val="00000001"/>
    <w:name w:val="HTML-List181472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 w15:restartNumberingAfterBreak="0">
    <w:nsid w:val="00361FD0"/>
    <w:multiLevelType w:val="multilevel"/>
    <w:tmpl w:val="00000001"/>
    <w:name w:val="HTML-List354708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 w15:restartNumberingAfterBreak="0">
    <w:nsid w:val="00361FD1"/>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 w15:restartNumberingAfterBreak="0">
    <w:nsid w:val="00361FD2"/>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 w15:restartNumberingAfterBreak="0">
    <w:nsid w:val="0036201E"/>
    <w:multiLevelType w:val="multilevel"/>
    <w:tmpl w:val="00000001"/>
    <w:name w:val="HTML-List35471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 w15:restartNumberingAfterBreak="0">
    <w:nsid w:val="0036201F"/>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 w15:restartNumberingAfterBreak="0">
    <w:nsid w:val="00362020"/>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 w15:restartNumberingAfterBreak="0">
    <w:nsid w:val="00362156"/>
    <w:multiLevelType w:val="multilevel"/>
    <w:tmpl w:val="00000001"/>
    <w:name w:val="HTML-List354747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 w15:restartNumberingAfterBreak="0">
    <w:nsid w:val="003621B3"/>
    <w:multiLevelType w:val="multilevel"/>
    <w:tmpl w:val="00000001"/>
    <w:name w:val="HTML-List354757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 w15:restartNumberingAfterBreak="0">
    <w:nsid w:val="0036229D"/>
    <w:multiLevelType w:val="multilevel"/>
    <w:tmpl w:val="00000001"/>
    <w:name w:val="HTML-List35478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 w15:restartNumberingAfterBreak="0">
    <w:nsid w:val="003623D5"/>
    <w:multiLevelType w:val="multilevel"/>
    <w:tmpl w:val="00000001"/>
    <w:name w:val="HTML-List35481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 w15:restartNumberingAfterBreak="0">
    <w:nsid w:val="003624CF"/>
    <w:multiLevelType w:val="multilevel"/>
    <w:tmpl w:val="00000001"/>
    <w:name w:val="HTML-List354836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 w15:restartNumberingAfterBreak="0">
    <w:nsid w:val="003624D0"/>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 w15:restartNumberingAfterBreak="0">
    <w:nsid w:val="003624D1"/>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 w15:restartNumberingAfterBreak="0">
    <w:nsid w:val="0036255B"/>
    <w:multiLevelType w:val="multilevel"/>
    <w:tmpl w:val="00000001"/>
    <w:name w:val="HTML-List35485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 w15:restartNumberingAfterBreak="0">
    <w:nsid w:val="0037DC7A"/>
    <w:multiLevelType w:val="multilevel"/>
    <w:tmpl w:val="00000001"/>
    <w:name w:val="HTML-List36609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 w15:restartNumberingAfterBreak="0">
    <w:nsid w:val="0037DC7B"/>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 w15:restartNumberingAfterBreak="0">
    <w:nsid w:val="0037DC7C"/>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 w15:restartNumberingAfterBreak="0">
    <w:nsid w:val="0037DC7D"/>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 w15:restartNumberingAfterBreak="0">
    <w:nsid w:val="0037DC7E"/>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 w15:restartNumberingAfterBreak="0">
    <w:nsid w:val="0037DC7F"/>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 w15:restartNumberingAfterBreak="0">
    <w:nsid w:val="0037DC80"/>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 w15:restartNumberingAfterBreak="0">
    <w:nsid w:val="0037DC81"/>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 w15:restartNumberingAfterBreak="0">
    <w:nsid w:val="0037DCD7"/>
    <w:multiLevelType w:val="multilevel"/>
    <w:tmpl w:val="00000001"/>
    <w:name w:val="HTML-List36610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 w15:restartNumberingAfterBreak="0">
    <w:nsid w:val="0037DCD8"/>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 w15:restartNumberingAfterBreak="0">
    <w:nsid w:val="0037DCD9"/>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 w15:restartNumberingAfterBreak="0">
    <w:nsid w:val="0037DCDA"/>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 w15:restartNumberingAfterBreak="0">
    <w:nsid w:val="0037DCE7"/>
    <w:multiLevelType w:val="multilevel"/>
    <w:tmpl w:val="00000005"/>
    <w:name w:val="HTML-List36610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15:restartNumberingAfterBreak="0">
    <w:nsid w:val="0037DD35"/>
    <w:multiLevelType w:val="multilevel"/>
    <w:tmpl w:val="00000001"/>
    <w:name w:val="HTML-List366110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 w15:restartNumberingAfterBreak="0">
    <w:nsid w:val="0037DD36"/>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 w15:restartNumberingAfterBreak="0">
    <w:nsid w:val="0037DD37"/>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 w15:restartNumberingAfterBreak="0">
    <w:nsid w:val="0037DD38"/>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 w15:restartNumberingAfterBreak="0">
    <w:nsid w:val="0037DD45"/>
    <w:multiLevelType w:val="multilevel"/>
    <w:tmpl w:val="00000005"/>
    <w:name w:val="HTML-List366112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 w15:restartNumberingAfterBreak="0">
    <w:nsid w:val="0037DD46"/>
    <w:multiLevelType w:val="multilevel"/>
    <w:tmpl w:val="0000000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 w15:restartNumberingAfterBreak="0">
    <w:nsid w:val="0037DD47"/>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 w15:restartNumberingAfterBreak="0">
    <w:nsid w:val="0037DD48"/>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 w15:restartNumberingAfterBreak="0">
    <w:nsid w:val="0037DDA2"/>
    <w:multiLevelType w:val="multilevel"/>
    <w:tmpl w:val="00000001"/>
    <w:name w:val="HTML-List36612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 w15:restartNumberingAfterBreak="0">
    <w:nsid w:val="0037DDA3"/>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 w15:restartNumberingAfterBreak="0">
    <w:nsid w:val="0037DDA4"/>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 w15:restartNumberingAfterBreak="0">
    <w:nsid w:val="0037DDA5"/>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 w15:restartNumberingAfterBreak="0">
    <w:nsid w:val="0037DDA6"/>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 w15:restartNumberingAfterBreak="0">
    <w:nsid w:val="0037DDA7"/>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 w15:restartNumberingAfterBreak="0">
    <w:nsid w:val="0037DE00"/>
    <w:multiLevelType w:val="multilevel"/>
    <w:tmpl w:val="00000001"/>
    <w:name w:val="HTML-List36613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 w15:restartNumberingAfterBreak="0">
    <w:nsid w:val="0037DE01"/>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 w15:restartNumberingAfterBreak="0">
    <w:nsid w:val="0037DE02"/>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 w15:restartNumberingAfterBreak="0">
    <w:nsid w:val="0037DE03"/>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 w15:restartNumberingAfterBreak="0">
    <w:nsid w:val="0037DE4E"/>
    <w:multiLevelType w:val="multilevel"/>
    <w:tmpl w:val="00000001"/>
    <w:name w:val="HTML-List36613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 w15:restartNumberingAfterBreak="0">
    <w:nsid w:val="0037DE4F"/>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 w15:restartNumberingAfterBreak="0">
    <w:nsid w:val="0037DE50"/>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 w15:restartNumberingAfterBreak="0">
    <w:nsid w:val="0037DE51"/>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4" w15:restartNumberingAfterBreak="0">
    <w:nsid w:val="0037DE52"/>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5" w15:restartNumberingAfterBreak="0">
    <w:nsid w:val="0037DE53"/>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6" w15:restartNumberingAfterBreak="0">
    <w:nsid w:val="0037DEAB"/>
    <w:multiLevelType w:val="multilevel"/>
    <w:tmpl w:val="00000001"/>
    <w:name w:val="HTML-List366148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7" w15:restartNumberingAfterBreak="0">
    <w:nsid w:val="0037DEAD"/>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8" w15:restartNumberingAfterBreak="0">
    <w:nsid w:val="0037DEF9"/>
    <w:multiLevelType w:val="multilevel"/>
    <w:tmpl w:val="00000001"/>
    <w:name w:val="HTML-List366156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9" w15:restartNumberingAfterBreak="0">
    <w:nsid w:val="0037DEFA"/>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 w15:restartNumberingAfterBreak="0">
    <w:nsid w:val="0037DF09"/>
    <w:multiLevelType w:val="multilevel"/>
    <w:tmpl w:val="00000003"/>
    <w:name w:val="HTML-List36615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 w15:restartNumberingAfterBreak="0">
    <w:nsid w:val="0037DF0A"/>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 w15:restartNumberingAfterBreak="0">
    <w:nsid w:val="0037DF0B"/>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 w15:restartNumberingAfterBreak="0">
    <w:nsid w:val="0037DF0C"/>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 w15:restartNumberingAfterBreak="0">
    <w:nsid w:val="0037DF0D"/>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 w15:restartNumberingAfterBreak="0">
    <w:nsid w:val="0037DF0E"/>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 w15:restartNumberingAfterBreak="0">
    <w:nsid w:val="0037DF0F"/>
    <w:multiLevelType w:val="multilevel"/>
    <w:tmpl w:val="000000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 w15:restartNumberingAfterBreak="0">
    <w:nsid w:val="0037DF57"/>
    <w:multiLevelType w:val="multilevel"/>
    <w:tmpl w:val="00000001"/>
    <w:name w:val="HTML-List36616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 w15:restartNumberingAfterBreak="0">
    <w:nsid w:val="0037DF58"/>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 w15:restartNumberingAfterBreak="0">
    <w:nsid w:val="0037DF59"/>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0" w15:restartNumberingAfterBreak="0">
    <w:nsid w:val="0037DF5A"/>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1" w15:restartNumberingAfterBreak="0">
    <w:nsid w:val="0037DF5B"/>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2" w15:restartNumberingAfterBreak="0">
    <w:nsid w:val="0037DFB5"/>
    <w:multiLevelType w:val="multilevel"/>
    <w:tmpl w:val="00000001"/>
    <w:name w:val="HTML-List366174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3" w15:restartNumberingAfterBreak="0">
    <w:nsid w:val="0037DFB6"/>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4" w15:restartNumberingAfterBreak="0">
    <w:nsid w:val="0037DFB7"/>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5" w15:restartNumberingAfterBreak="0">
    <w:nsid w:val="0037DFB8"/>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6" w15:restartNumberingAfterBreak="0">
    <w:nsid w:val="0037DFB9"/>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7" w15:restartNumberingAfterBreak="0">
    <w:nsid w:val="0037E022"/>
    <w:multiLevelType w:val="multilevel"/>
    <w:tmpl w:val="00000001"/>
    <w:name w:val="HTML-List36618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8" w15:restartNumberingAfterBreak="0">
    <w:nsid w:val="0037E023"/>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9" w15:restartNumberingAfterBreak="0">
    <w:nsid w:val="0037E024"/>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0" w15:restartNumberingAfterBreak="0">
    <w:nsid w:val="0037E025"/>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1" w15:restartNumberingAfterBreak="0">
    <w:nsid w:val="0037E070"/>
    <w:multiLevelType w:val="multilevel"/>
    <w:tmpl w:val="00000001"/>
    <w:name w:val="HTML-List36619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2" w15:restartNumberingAfterBreak="0">
    <w:nsid w:val="0037E071"/>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3" w15:restartNumberingAfterBreak="0">
    <w:nsid w:val="0037E072"/>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4" w15:restartNumberingAfterBreak="0">
    <w:nsid w:val="0037E0BE"/>
    <w:multiLevelType w:val="multilevel"/>
    <w:tmpl w:val="00000001"/>
    <w:name w:val="HTML-List36620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5" w15:restartNumberingAfterBreak="0">
    <w:nsid w:val="0037E0BF"/>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6" w15:restartNumberingAfterBreak="0">
    <w:nsid w:val="0037E0C0"/>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7" w15:restartNumberingAfterBreak="0">
    <w:nsid w:val="0037E0C1"/>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8" w15:restartNumberingAfterBreak="0">
    <w:nsid w:val="0037E0C2"/>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9" w15:restartNumberingAfterBreak="0">
    <w:nsid w:val="0037E0C3"/>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0" w15:restartNumberingAfterBreak="0">
    <w:nsid w:val="0037E10C"/>
    <w:multiLevelType w:val="multilevel"/>
    <w:tmpl w:val="00000001"/>
    <w:name w:val="HTML-List36620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1" w15:restartNumberingAfterBreak="0">
    <w:nsid w:val="0037E10D"/>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2" w15:restartNumberingAfterBreak="0">
    <w:nsid w:val="0037E10E"/>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3" w15:restartNumberingAfterBreak="0">
    <w:nsid w:val="0037E10F"/>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4" w15:restartNumberingAfterBreak="0">
    <w:nsid w:val="0037E15A"/>
    <w:multiLevelType w:val="multilevel"/>
    <w:tmpl w:val="00000001"/>
    <w:name w:val="HTML-List366217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5" w15:restartNumberingAfterBreak="0">
    <w:nsid w:val="0037E15B"/>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6" w15:restartNumberingAfterBreak="0">
    <w:nsid w:val="0037E15C"/>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7" w15:restartNumberingAfterBreak="0">
    <w:nsid w:val="0037E15D"/>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8" w15:restartNumberingAfterBreak="0">
    <w:nsid w:val="0037E15E"/>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9" w15:restartNumberingAfterBreak="0">
    <w:nsid w:val="0037E15F"/>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0" w15:restartNumberingAfterBreak="0">
    <w:nsid w:val="0037E1B7"/>
    <w:multiLevelType w:val="multilevel"/>
    <w:tmpl w:val="00000001"/>
    <w:name w:val="HTML-List36622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1" w15:restartNumberingAfterBreak="0">
    <w:nsid w:val="0037E1B8"/>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2" w15:restartNumberingAfterBreak="0">
    <w:nsid w:val="0037E1B9"/>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3" w15:restartNumberingAfterBreak="0">
    <w:nsid w:val="0037E1BA"/>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4" w15:restartNumberingAfterBreak="0">
    <w:nsid w:val="0037E1BB"/>
    <w:multiLevelType w:val="multilevel"/>
    <w:tmpl w:val="0000000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5" w15:restartNumberingAfterBreak="0">
    <w:nsid w:val="0037E1BC"/>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6" w15:restartNumberingAfterBreak="0">
    <w:nsid w:val="0037E263"/>
    <w:multiLevelType w:val="multilevel"/>
    <w:tmpl w:val="00000001"/>
    <w:name w:val="HTML-List366243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7" w15:restartNumberingAfterBreak="0">
    <w:nsid w:val="0037E264"/>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8" w15:restartNumberingAfterBreak="0">
    <w:nsid w:val="0037E265"/>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9" w15:restartNumberingAfterBreak="0">
    <w:nsid w:val="0037E266"/>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0" w15:restartNumberingAfterBreak="0">
    <w:nsid w:val="0037E267"/>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1" w15:restartNumberingAfterBreak="0">
    <w:nsid w:val="0037E268"/>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2" w15:restartNumberingAfterBreak="0">
    <w:nsid w:val="0037E269"/>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3" w15:restartNumberingAfterBreak="0">
    <w:nsid w:val="0037E26A"/>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4" w15:restartNumberingAfterBreak="0">
    <w:nsid w:val="0037E26B"/>
    <w:multiLevelType w:val="multilevel"/>
    <w:tmpl w:val="000000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5" w15:restartNumberingAfterBreak="0">
    <w:nsid w:val="0037E26C"/>
    <w:multiLevelType w:val="multilevel"/>
    <w:tmpl w:val="0000000A"/>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6" w15:restartNumberingAfterBreak="0">
    <w:nsid w:val="0037E26D"/>
    <w:multiLevelType w:val="multilevel"/>
    <w:tmpl w:val="0000000B"/>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7" w15:restartNumberingAfterBreak="0">
    <w:nsid w:val="0037E26E"/>
    <w:multiLevelType w:val="multilevel"/>
    <w:tmpl w:val="0000000C"/>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8" w15:restartNumberingAfterBreak="0">
    <w:nsid w:val="0037E26F"/>
    <w:multiLevelType w:val="multilevel"/>
    <w:tmpl w:val="0000000D"/>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9" w15:restartNumberingAfterBreak="0">
    <w:nsid w:val="0037E270"/>
    <w:multiLevelType w:val="multilevel"/>
    <w:tmpl w:val="0000000E"/>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0" w15:restartNumberingAfterBreak="0">
    <w:nsid w:val="0037E271"/>
    <w:multiLevelType w:val="multilevel"/>
    <w:tmpl w:val="0000000F"/>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1" w15:restartNumberingAfterBreak="0">
    <w:nsid w:val="0037E2D0"/>
    <w:multiLevelType w:val="multilevel"/>
    <w:tmpl w:val="00000001"/>
    <w:name w:val="HTML-List36625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2" w15:restartNumberingAfterBreak="0">
    <w:nsid w:val="0037E2D1"/>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3" w15:restartNumberingAfterBreak="0">
    <w:nsid w:val="0037E2D2"/>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4" w15:restartNumberingAfterBreak="0">
    <w:nsid w:val="0037E2D3"/>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5" w15:restartNumberingAfterBreak="0">
    <w:nsid w:val="0037E2D4"/>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6" w15:restartNumberingAfterBreak="0">
    <w:nsid w:val="0037E31E"/>
    <w:multiLevelType w:val="multilevel"/>
    <w:tmpl w:val="00000001"/>
    <w:name w:val="HTML-List36626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7" w15:restartNumberingAfterBreak="0">
    <w:nsid w:val="0037E31F"/>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8" w15:restartNumberingAfterBreak="0">
    <w:nsid w:val="0037E320"/>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9" w15:restartNumberingAfterBreak="0">
    <w:nsid w:val="0037E321"/>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0" w15:restartNumberingAfterBreak="0">
    <w:nsid w:val="0037E322"/>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1" w15:restartNumberingAfterBreak="0">
    <w:nsid w:val="0037E323"/>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2" w15:restartNumberingAfterBreak="0">
    <w:nsid w:val="0037E324"/>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3" w15:restartNumberingAfterBreak="0">
    <w:nsid w:val="0037E325"/>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4" w15:restartNumberingAfterBreak="0">
    <w:nsid w:val="0037E326"/>
    <w:multiLevelType w:val="multilevel"/>
    <w:tmpl w:val="000000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5" w15:restartNumberingAfterBreak="0">
    <w:nsid w:val="0037E37C"/>
    <w:multiLevelType w:val="multilevel"/>
    <w:tmpl w:val="00000001"/>
    <w:name w:val="HTML-List366271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6" w15:restartNumberingAfterBreak="0">
    <w:nsid w:val="0037E37D"/>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7" w15:restartNumberingAfterBreak="0">
    <w:nsid w:val="0037E37E"/>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8" w15:restartNumberingAfterBreak="0">
    <w:nsid w:val="0037E37F"/>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9" w15:restartNumberingAfterBreak="0">
    <w:nsid w:val="0037E380"/>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0" w15:restartNumberingAfterBreak="0">
    <w:nsid w:val="0037E381"/>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1" w15:restartNumberingAfterBreak="0">
    <w:nsid w:val="0037E408"/>
    <w:multiLevelType w:val="multilevel"/>
    <w:tmpl w:val="00000001"/>
    <w:name w:val="HTML-List366285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2" w15:restartNumberingAfterBreak="0">
    <w:nsid w:val="0037E466"/>
    <w:multiLevelType w:val="multilevel"/>
    <w:tmpl w:val="00000001"/>
    <w:name w:val="HTML-List36629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3" w15:restartNumberingAfterBreak="0">
    <w:nsid w:val="0037E4D3"/>
    <w:multiLevelType w:val="multilevel"/>
    <w:tmpl w:val="00000001"/>
    <w:name w:val="HTML-List366305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4" w15:restartNumberingAfterBreak="0">
    <w:nsid w:val="0037E521"/>
    <w:multiLevelType w:val="multilevel"/>
    <w:tmpl w:val="00000001"/>
    <w:name w:val="HTML-List36631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5" w15:restartNumberingAfterBreak="0">
    <w:nsid w:val="0037E59E"/>
    <w:multiLevelType w:val="multilevel"/>
    <w:tmpl w:val="00000001"/>
    <w:name w:val="HTML-List36632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6" w15:restartNumberingAfterBreak="0">
    <w:nsid w:val="0037E59F"/>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7" w15:restartNumberingAfterBreak="0">
    <w:nsid w:val="0037E5A0"/>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8" w15:restartNumberingAfterBreak="0">
    <w:nsid w:val="0037E5A1"/>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9" w15:restartNumberingAfterBreak="0">
    <w:nsid w:val="0037E5A2"/>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0" w15:restartNumberingAfterBreak="0">
    <w:nsid w:val="0037E5EC"/>
    <w:multiLevelType w:val="multilevel"/>
    <w:tmpl w:val="00000001"/>
    <w:name w:val="HTML-List366334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1" w15:restartNumberingAfterBreak="0">
    <w:nsid w:val="0037E5ED"/>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2" w15:restartNumberingAfterBreak="0">
    <w:nsid w:val="0037E5EE"/>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3" w15:restartNumberingAfterBreak="0">
    <w:nsid w:val="0037E5EF"/>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4" w15:restartNumberingAfterBreak="0">
    <w:nsid w:val="0037E5F0"/>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5" w15:restartNumberingAfterBreak="0">
    <w:nsid w:val="0037E5F1"/>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6" w15:restartNumberingAfterBreak="0">
    <w:nsid w:val="0037E659"/>
    <w:multiLevelType w:val="multilevel"/>
    <w:tmpl w:val="00000001"/>
    <w:name w:val="HTML-List36634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7" w15:restartNumberingAfterBreak="0">
    <w:nsid w:val="0037E65A"/>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8" w15:restartNumberingAfterBreak="0">
    <w:nsid w:val="0037E65B"/>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9" w15:restartNumberingAfterBreak="0">
    <w:nsid w:val="0037E697"/>
    <w:multiLevelType w:val="multilevel"/>
    <w:tmpl w:val="00000001"/>
    <w:name w:val="HTML-List36635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0" w15:restartNumberingAfterBreak="0">
    <w:nsid w:val="0037E698"/>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1" w15:restartNumberingAfterBreak="0">
    <w:nsid w:val="0037E699"/>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2" w15:restartNumberingAfterBreak="0">
    <w:nsid w:val="0037E69A"/>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3" w15:restartNumberingAfterBreak="0">
    <w:nsid w:val="0037E6E5"/>
    <w:multiLevelType w:val="multilevel"/>
    <w:tmpl w:val="00000001"/>
    <w:name w:val="HTML-List36635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4" w15:restartNumberingAfterBreak="0">
    <w:nsid w:val="0037E6E6"/>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5" w15:restartNumberingAfterBreak="0">
    <w:nsid w:val="0037E6E7"/>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6" w15:restartNumberingAfterBreak="0">
    <w:nsid w:val="0037E724"/>
    <w:multiLevelType w:val="multilevel"/>
    <w:tmpl w:val="00000001"/>
    <w:name w:val="HTML-List36636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7" w15:restartNumberingAfterBreak="0">
    <w:nsid w:val="0037E725"/>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8" w15:restartNumberingAfterBreak="0">
    <w:nsid w:val="0037E726"/>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9" w15:restartNumberingAfterBreak="0">
    <w:nsid w:val="0037E727"/>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0" w15:restartNumberingAfterBreak="0">
    <w:nsid w:val="0037E772"/>
    <w:multiLevelType w:val="multilevel"/>
    <w:tmpl w:val="00000001"/>
    <w:name w:val="HTML-List366373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1" w15:restartNumberingAfterBreak="0">
    <w:nsid w:val="0037E773"/>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2" w15:restartNumberingAfterBreak="0">
    <w:nsid w:val="0037E774"/>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3" w15:restartNumberingAfterBreak="0">
    <w:nsid w:val="0037E781"/>
    <w:multiLevelType w:val="multilevel"/>
    <w:tmpl w:val="00000004"/>
    <w:name w:val="HTML-List36637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4" w15:restartNumberingAfterBreak="0">
    <w:nsid w:val="0037E782"/>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5" w15:restartNumberingAfterBreak="0">
    <w:nsid w:val="0037E783"/>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6" w15:restartNumberingAfterBreak="0">
    <w:nsid w:val="0037E87B"/>
    <w:multiLevelType w:val="multilevel"/>
    <w:tmpl w:val="00000001"/>
    <w:name w:val="HTML-List36639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7" w15:restartNumberingAfterBreak="0">
    <w:nsid w:val="0037E87C"/>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8" w15:restartNumberingAfterBreak="0">
    <w:nsid w:val="0037E8C9"/>
    <w:multiLevelType w:val="multilevel"/>
    <w:tmpl w:val="00000001"/>
    <w:name w:val="HTML-List36640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9" w15:restartNumberingAfterBreak="0">
    <w:nsid w:val="0037E8CA"/>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0" w15:restartNumberingAfterBreak="0">
    <w:nsid w:val="0037E907"/>
    <w:multiLevelType w:val="multilevel"/>
    <w:tmpl w:val="00000001"/>
    <w:name w:val="HTML-List366413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1" w15:restartNumberingAfterBreak="0">
    <w:nsid w:val="0037E908"/>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2" w15:restartNumberingAfterBreak="0">
    <w:nsid w:val="0037E9C3"/>
    <w:multiLevelType w:val="multilevel"/>
    <w:tmpl w:val="00000001"/>
    <w:name w:val="HTML-List36643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3" w15:restartNumberingAfterBreak="0">
    <w:nsid w:val="00530677"/>
    <w:multiLevelType w:val="multilevel"/>
    <w:tmpl w:val="00000001"/>
    <w:name w:val="HTML-List544114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4" w15:restartNumberingAfterBreak="0">
    <w:nsid w:val="005510B4"/>
    <w:multiLevelType w:val="multilevel"/>
    <w:tmpl w:val="00000001"/>
    <w:name w:val="HTML-List5574836"/>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5" w15:restartNumberingAfterBreak="0">
    <w:nsid w:val="0056AD6F"/>
    <w:multiLevelType w:val="multilevel"/>
    <w:tmpl w:val="00000001"/>
    <w:name w:val="HTML-List5680495"/>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6" w15:restartNumberingAfterBreak="0">
    <w:nsid w:val="0057B30A"/>
    <w:multiLevelType w:val="multilevel"/>
    <w:tmpl w:val="00000001"/>
    <w:name w:val="HTML-List57474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7" w15:restartNumberingAfterBreak="0">
    <w:nsid w:val="0057B31A"/>
    <w:multiLevelType w:val="multilevel"/>
    <w:tmpl w:val="00000002"/>
    <w:name w:val="HTML-List57474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8" w15:restartNumberingAfterBreak="0">
    <w:nsid w:val="007E0D3B"/>
    <w:multiLevelType w:val="multilevel"/>
    <w:tmpl w:val="00000001"/>
    <w:name w:val="HTML-List82609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9" w15:restartNumberingAfterBreak="0">
    <w:nsid w:val="007E0DA8"/>
    <w:multiLevelType w:val="multilevel"/>
    <w:tmpl w:val="00000001"/>
    <w:name w:val="HTML-List82610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0" w15:restartNumberingAfterBreak="0">
    <w:nsid w:val="007E0F2E"/>
    <w:multiLevelType w:val="multilevel"/>
    <w:tmpl w:val="00000001"/>
    <w:name w:val="HTML-List82614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1" w15:restartNumberingAfterBreak="0">
    <w:nsid w:val="007E0F7C"/>
    <w:multiLevelType w:val="multilevel"/>
    <w:tmpl w:val="00000001"/>
    <w:name w:val="HTML-List82615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2" w15:restartNumberingAfterBreak="0">
    <w:nsid w:val="007E10A5"/>
    <w:multiLevelType w:val="multilevel"/>
    <w:tmpl w:val="00000001"/>
    <w:name w:val="HTML-List82617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3" w15:restartNumberingAfterBreak="0">
    <w:nsid w:val="007E1305"/>
    <w:multiLevelType w:val="multilevel"/>
    <w:tmpl w:val="00000001"/>
    <w:name w:val="HTML-List82624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4" w15:restartNumberingAfterBreak="0">
    <w:nsid w:val="00804CCA"/>
    <w:multiLevelType w:val="multilevel"/>
    <w:tmpl w:val="00000001"/>
    <w:name w:val="HTML-List84082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5" w15:restartNumberingAfterBreak="0">
    <w:nsid w:val="00804D47"/>
    <w:multiLevelType w:val="multilevel"/>
    <w:tmpl w:val="00000001"/>
    <w:name w:val="HTML-List84083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6" w15:restartNumberingAfterBreak="0">
    <w:nsid w:val="00804E50"/>
    <w:multiLevelType w:val="multilevel"/>
    <w:tmpl w:val="00000001"/>
    <w:name w:val="HTML-List840865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7" w15:restartNumberingAfterBreak="0">
    <w:nsid w:val="008050FF"/>
    <w:multiLevelType w:val="multilevel"/>
    <w:tmpl w:val="00000001"/>
    <w:name w:val="HTML-List840934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8" w15:restartNumberingAfterBreak="0">
    <w:nsid w:val="008130B3"/>
    <w:multiLevelType w:val="multilevel"/>
    <w:tmpl w:val="00000001"/>
    <w:name w:val="HTML-List84666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9" w15:restartNumberingAfterBreak="0">
    <w:nsid w:val="008130C2"/>
    <w:multiLevelType w:val="multilevel"/>
    <w:tmpl w:val="00000002"/>
    <w:name w:val="HTML-List846662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0" w15:restartNumberingAfterBreak="0">
    <w:nsid w:val="008133AF"/>
    <w:multiLevelType w:val="multilevel"/>
    <w:tmpl w:val="00000001"/>
    <w:name w:val="HTML-List84673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1" w15:restartNumberingAfterBreak="0">
    <w:nsid w:val="0081343B"/>
    <w:multiLevelType w:val="multilevel"/>
    <w:tmpl w:val="00000001"/>
    <w:name w:val="HTML-List84675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2" w15:restartNumberingAfterBreak="0">
    <w:nsid w:val="0081344B"/>
    <w:multiLevelType w:val="multilevel"/>
    <w:tmpl w:val="00000002"/>
    <w:name w:val="HTML-List84675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3" w15:restartNumberingAfterBreak="0">
    <w:nsid w:val="008134D7"/>
    <w:multiLevelType w:val="multilevel"/>
    <w:tmpl w:val="00000001"/>
    <w:name w:val="HTML-List846767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4" w15:restartNumberingAfterBreak="0">
    <w:nsid w:val="00813545"/>
    <w:multiLevelType w:val="multilevel"/>
    <w:tmpl w:val="00000001"/>
    <w:name w:val="HTML-List84677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5" w15:restartNumberingAfterBreak="0">
    <w:nsid w:val="00813554"/>
    <w:multiLevelType w:val="multilevel"/>
    <w:tmpl w:val="00000002"/>
    <w:name w:val="HTML-List84677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6" w15:restartNumberingAfterBreak="0">
    <w:nsid w:val="008136BB"/>
    <w:multiLevelType w:val="multilevel"/>
    <w:tmpl w:val="00000001"/>
    <w:name w:val="HTML-List84681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7" w15:restartNumberingAfterBreak="0">
    <w:nsid w:val="008136CB"/>
    <w:multiLevelType w:val="multilevel"/>
    <w:tmpl w:val="00000003"/>
    <w:name w:val="HTML-List846817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8" w15:restartNumberingAfterBreak="0">
    <w:nsid w:val="008137A5"/>
    <w:multiLevelType w:val="multilevel"/>
    <w:tmpl w:val="00000001"/>
    <w:name w:val="HTML-List84683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9" w15:restartNumberingAfterBreak="0">
    <w:nsid w:val="00813870"/>
    <w:multiLevelType w:val="multilevel"/>
    <w:tmpl w:val="00000001"/>
    <w:name w:val="HTML-List84685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0" w15:restartNumberingAfterBreak="0">
    <w:nsid w:val="00813A25"/>
    <w:multiLevelType w:val="multilevel"/>
    <w:tmpl w:val="00000001"/>
    <w:name w:val="HTML-List84690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1" w15:restartNumberingAfterBreak="0">
    <w:nsid w:val="00813A92"/>
    <w:multiLevelType w:val="multilevel"/>
    <w:tmpl w:val="00000001"/>
    <w:name w:val="HTML-List846913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2" w15:restartNumberingAfterBreak="0">
    <w:nsid w:val="00813AFF"/>
    <w:multiLevelType w:val="multilevel"/>
    <w:tmpl w:val="00000001"/>
    <w:name w:val="HTML-List84692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3" w15:restartNumberingAfterBreak="0">
    <w:nsid w:val="00813B1E"/>
    <w:multiLevelType w:val="multilevel"/>
    <w:tmpl w:val="00000002"/>
    <w:name w:val="HTML-List846927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4" w15:restartNumberingAfterBreak="0">
    <w:nsid w:val="00813B9B"/>
    <w:multiLevelType w:val="multilevel"/>
    <w:tmpl w:val="00000001"/>
    <w:name w:val="HTML-List84694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5" w15:restartNumberingAfterBreak="0">
    <w:nsid w:val="00813C47"/>
    <w:multiLevelType w:val="multilevel"/>
    <w:tmpl w:val="00000001"/>
    <w:name w:val="HTML-List84695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6" w15:restartNumberingAfterBreak="0">
    <w:nsid w:val="00813CB4"/>
    <w:multiLevelType w:val="multilevel"/>
    <w:tmpl w:val="00000001"/>
    <w:name w:val="HTML-List84696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7" w15:restartNumberingAfterBreak="0">
    <w:nsid w:val="00813D11"/>
    <w:multiLevelType w:val="multilevel"/>
    <w:tmpl w:val="00000001"/>
    <w:name w:val="HTML-List84697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8" w15:restartNumberingAfterBreak="0">
    <w:nsid w:val="00813DCD"/>
    <w:multiLevelType w:val="multilevel"/>
    <w:tmpl w:val="00000001"/>
    <w:name w:val="HTML-List84699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9" w15:restartNumberingAfterBreak="0">
    <w:nsid w:val="00813DDC"/>
    <w:multiLevelType w:val="multilevel"/>
    <w:tmpl w:val="00000003"/>
    <w:name w:val="HTML-List84699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0" w15:restartNumberingAfterBreak="0">
    <w:nsid w:val="00813E59"/>
    <w:multiLevelType w:val="multilevel"/>
    <w:tmpl w:val="00000001"/>
    <w:name w:val="HTML-List84701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1" w15:restartNumberingAfterBreak="0">
    <w:nsid w:val="00813E69"/>
    <w:multiLevelType w:val="multilevel"/>
    <w:tmpl w:val="00000004"/>
    <w:name w:val="HTML-List84701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2" w15:restartNumberingAfterBreak="0">
    <w:nsid w:val="00813EE5"/>
    <w:multiLevelType w:val="multilevel"/>
    <w:tmpl w:val="00000001"/>
    <w:name w:val="HTML-List84702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3" w15:restartNumberingAfterBreak="0">
    <w:nsid w:val="00813F43"/>
    <w:multiLevelType w:val="multilevel"/>
    <w:tmpl w:val="00000001"/>
    <w:name w:val="HTML-List84703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4" w15:restartNumberingAfterBreak="0">
    <w:nsid w:val="00813FA1"/>
    <w:multiLevelType w:val="multilevel"/>
    <w:tmpl w:val="00000001"/>
    <w:name w:val="HTML-List84704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5" w15:restartNumberingAfterBreak="0">
    <w:nsid w:val="00813FEF"/>
    <w:multiLevelType w:val="multilevel"/>
    <w:tmpl w:val="00000001"/>
    <w:name w:val="HTML-List84705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6" w15:restartNumberingAfterBreak="0">
    <w:nsid w:val="0081404C"/>
    <w:multiLevelType w:val="multilevel"/>
    <w:tmpl w:val="00000001"/>
    <w:name w:val="HTML-List84706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7" w15:restartNumberingAfterBreak="0">
    <w:nsid w:val="0081405C"/>
    <w:multiLevelType w:val="multilevel"/>
    <w:tmpl w:val="00000002"/>
    <w:name w:val="HTML-List84706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8" w15:restartNumberingAfterBreak="0">
    <w:nsid w:val="008140B9"/>
    <w:multiLevelType w:val="multilevel"/>
    <w:tmpl w:val="00000001"/>
    <w:name w:val="HTML-List84707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9" w15:restartNumberingAfterBreak="0">
    <w:nsid w:val="008140C9"/>
    <w:multiLevelType w:val="multilevel"/>
    <w:tmpl w:val="00000003"/>
    <w:name w:val="HTML-List84707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0" w15:restartNumberingAfterBreak="0">
    <w:nsid w:val="00814146"/>
    <w:multiLevelType w:val="multilevel"/>
    <w:tmpl w:val="00000001"/>
    <w:name w:val="HTML-List847085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1" w15:restartNumberingAfterBreak="0">
    <w:nsid w:val="008141A3"/>
    <w:multiLevelType w:val="multilevel"/>
    <w:tmpl w:val="00000001"/>
    <w:name w:val="HTML-List84709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2" w15:restartNumberingAfterBreak="0">
    <w:nsid w:val="008141B3"/>
    <w:multiLevelType w:val="multilevel"/>
    <w:tmpl w:val="00000003"/>
    <w:name w:val="HTML-List84709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3" w15:restartNumberingAfterBreak="0">
    <w:nsid w:val="0082C073"/>
    <w:multiLevelType w:val="multilevel"/>
    <w:tmpl w:val="00000001"/>
    <w:name w:val="HTML-List85689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4" w15:restartNumberingAfterBreak="0">
    <w:nsid w:val="0082C0D1"/>
    <w:multiLevelType w:val="multilevel"/>
    <w:tmpl w:val="00000001"/>
    <w:name w:val="HTML-List85690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5" w15:restartNumberingAfterBreak="0">
    <w:nsid w:val="0082C0E0"/>
    <w:multiLevelType w:val="multilevel"/>
    <w:tmpl w:val="00000003"/>
    <w:name w:val="HTML-List856905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6" w15:restartNumberingAfterBreak="0">
    <w:nsid w:val="0082C14E"/>
    <w:multiLevelType w:val="multilevel"/>
    <w:tmpl w:val="00000001"/>
    <w:name w:val="HTML-List85691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7" w15:restartNumberingAfterBreak="0">
    <w:nsid w:val="0082C1CA"/>
    <w:multiLevelType w:val="multilevel"/>
    <w:tmpl w:val="00000001"/>
    <w:name w:val="HTML-List85692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8" w15:restartNumberingAfterBreak="0">
    <w:nsid w:val="0082C238"/>
    <w:multiLevelType w:val="multilevel"/>
    <w:tmpl w:val="00000001"/>
    <w:name w:val="HTML-List85694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9" w15:restartNumberingAfterBreak="0">
    <w:nsid w:val="0082C2A5"/>
    <w:multiLevelType w:val="multilevel"/>
    <w:tmpl w:val="00000001"/>
    <w:name w:val="HTML-List85695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0" w15:restartNumberingAfterBreak="0">
    <w:nsid w:val="0082C312"/>
    <w:multiLevelType w:val="multilevel"/>
    <w:tmpl w:val="00000001"/>
    <w:name w:val="HTML-List85696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1" w15:restartNumberingAfterBreak="0">
    <w:nsid w:val="0082C37F"/>
    <w:multiLevelType w:val="multilevel"/>
    <w:tmpl w:val="00000001"/>
    <w:name w:val="HTML-List856972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2" w15:restartNumberingAfterBreak="0">
    <w:nsid w:val="0082C3EC"/>
    <w:multiLevelType w:val="multilevel"/>
    <w:tmpl w:val="00000001"/>
    <w:name w:val="HTML-List85698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3" w15:restartNumberingAfterBreak="0">
    <w:nsid w:val="0082C45A"/>
    <w:multiLevelType w:val="multilevel"/>
    <w:tmpl w:val="00000001"/>
    <w:name w:val="HTML-List85699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4" w15:restartNumberingAfterBreak="0">
    <w:nsid w:val="0082C4B7"/>
    <w:multiLevelType w:val="multilevel"/>
    <w:tmpl w:val="00000001"/>
    <w:name w:val="HTML-List85700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5" w15:restartNumberingAfterBreak="0">
    <w:nsid w:val="0082C534"/>
    <w:multiLevelType w:val="multilevel"/>
    <w:tmpl w:val="00000001"/>
    <w:name w:val="HTML-List85701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6" w15:restartNumberingAfterBreak="0">
    <w:nsid w:val="0082C5A1"/>
    <w:multiLevelType w:val="multilevel"/>
    <w:tmpl w:val="00000001"/>
    <w:name w:val="HTML-List85702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7" w15:restartNumberingAfterBreak="0">
    <w:nsid w:val="0082C5FF"/>
    <w:multiLevelType w:val="multilevel"/>
    <w:tmpl w:val="00000001"/>
    <w:name w:val="HTML-List857036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8" w15:restartNumberingAfterBreak="0">
    <w:nsid w:val="0082C66C"/>
    <w:multiLevelType w:val="multilevel"/>
    <w:tmpl w:val="00000001"/>
    <w:name w:val="HTML-List857047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9" w15:restartNumberingAfterBreak="0">
    <w:nsid w:val="0082C67C"/>
    <w:multiLevelType w:val="multilevel"/>
    <w:tmpl w:val="00000004"/>
    <w:name w:val="HTML-List85704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0" w15:restartNumberingAfterBreak="0">
    <w:nsid w:val="0082C746"/>
    <w:multiLevelType w:val="multilevel"/>
    <w:tmpl w:val="00000001"/>
    <w:name w:val="HTML-List857069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1" w15:restartNumberingAfterBreak="0">
    <w:nsid w:val="0082C7B4"/>
    <w:multiLevelType w:val="multilevel"/>
    <w:tmpl w:val="00000001"/>
    <w:name w:val="HTML-List85708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2" w15:restartNumberingAfterBreak="0">
    <w:nsid w:val="0082C7C3"/>
    <w:multiLevelType w:val="multilevel"/>
    <w:tmpl w:val="00000004"/>
    <w:name w:val="HTML-List857081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3" w15:restartNumberingAfterBreak="0">
    <w:nsid w:val="0082C85F"/>
    <w:multiLevelType w:val="multilevel"/>
    <w:tmpl w:val="00000001"/>
    <w:name w:val="HTML-List85709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4" w15:restartNumberingAfterBreak="0">
    <w:nsid w:val="0082C8CC"/>
    <w:multiLevelType w:val="multilevel"/>
    <w:tmpl w:val="00000001"/>
    <w:name w:val="HTML-List85710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5" w15:restartNumberingAfterBreak="0">
    <w:nsid w:val="0082C8DC"/>
    <w:multiLevelType w:val="multilevel"/>
    <w:tmpl w:val="00000007"/>
    <w:name w:val="HTML-List85711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6" w15:restartNumberingAfterBreak="0">
    <w:nsid w:val="0082C988"/>
    <w:multiLevelType w:val="multilevel"/>
    <w:tmpl w:val="00000001"/>
    <w:name w:val="HTML-List857127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7" w15:restartNumberingAfterBreak="0">
    <w:nsid w:val="0082C997"/>
    <w:multiLevelType w:val="multilevel"/>
    <w:tmpl w:val="00000004"/>
    <w:name w:val="HTML-List85712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8" w15:restartNumberingAfterBreak="0">
    <w:nsid w:val="0082C9F5"/>
    <w:multiLevelType w:val="multilevel"/>
    <w:tmpl w:val="00000001"/>
    <w:name w:val="HTML-List85713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9" w15:restartNumberingAfterBreak="0">
    <w:nsid w:val="0082CA04"/>
    <w:multiLevelType w:val="multilevel"/>
    <w:tmpl w:val="00000008"/>
    <w:name w:val="HTML-List85713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0" w15:restartNumberingAfterBreak="0">
    <w:nsid w:val="0082CA72"/>
    <w:multiLevelType w:val="multilevel"/>
    <w:tmpl w:val="00000001"/>
    <w:name w:val="HTML-List85715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1" w15:restartNumberingAfterBreak="0">
    <w:nsid w:val="0082CB0E"/>
    <w:multiLevelType w:val="multilevel"/>
    <w:tmpl w:val="00000001"/>
    <w:name w:val="HTML-List85716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2" w15:restartNumberingAfterBreak="0">
    <w:nsid w:val="0082CB6B"/>
    <w:multiLevelType w:val="multilevel"/>
    <w:tmpl w:val="00000001"/>
    <w:name w:val="HTML-List85717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3" w15:restartNumberingAfterBreak="0">
    <w:nsid w:val="0082CB7B"/>
    <w:multiLevelType w:val="multilevel"/>
    <w:tmpl w:val="00000005"/>
    <w:name w:val="HTML-List857177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4" w15:restartNumberingAfterBreak="0">
    <w:nsid w:val="008C8567"/>
    <w:multiLevelType w:val="multilevel"/>
    <w:tmpl w:val="00000001"/>
    <w:name w:val="HTML-List92091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5" w15:restartNumberingAfterBreak="0">
    <w:nsid w:val="008C8577"/>
    <w:multiLevelType w:val="multilevel"/>
    <w:tmpl w:val="00000002"/>
    <w:name w:val="HTML-List92092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6" w15:restartNumberingAfterBreak="0">
    <w:nsid w:val="008C85D4"/>
    <w:multiLevelType w:val="multilevel"/>
    <w:tmpl w:val="00000001"/>
    <w:name w:val="HTML-List92093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7" w15:restartNumberingAfterBreak="0">
    <w:nsid w:val="008C85E4"/>
    <w:multiLevelType w:val="multilevel"/>
    <w:tmpl w:val="00000003"/>
    <w:name w:val="HTML-List92093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8" w15:restartNumberingAfterBreak="0">
    <w:nsid w:val="008C8641"/>
    <w:multiLevelType w:val="multilevel"/>
    <w:tmpl w:val="00000001"/>
    <w:name w:val="HTML-List920940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9" w15:restartNumberingAfterBreak="0">
    <w:nsid w:val="008C869F"/>
    <w:multiLevelType w:val="multilevel"/>
    <w:tmpl w:val="00000001"/>
    <w:name w:val="HTML-List92095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0" w15:restartNumberingAfterBreak="0">
    <w:nsid w:val="008C870C"/>
    <w:multiLevelType w:val="multilevel"/>
    <w:tmpl w:val="00000001"/>
    <w:name w:val="HTML-List92096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1" w15:restartNumberingAfterBreak="0">
    <w:nsid w:val="008C875A"/>
    <w:multiLevelType w:val="multilevel"/>
    <w:tmpl w:val="00000001"/>
    <w:name w:val="HTML-List92096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2" w15:restartNumberingAfterBreak="0">
    <w:nsid w:val="008C876A"/>
    <w:multiLevelType w:val="multilevel"/>
    <w:tmpl w:val="00000004"/>
    <w:name w:val="HTML-List92097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3" w15:restartNumberingAfterBreak="0">
    <w:nsid w:val="008C87B8"/>
    <w:multiLevelType w:val="multilevel"/>
    <w:tmpl w:val="00000001"/>
    <w:name w:val="HTML-List92097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4" w15:restartNumberingAfterBreak="0">
    <w:nsid w:val="008C87C7"/>
    <w:multiLevelType w:val="multilevel"/>
    <w:tmpl w:val="00000003"/>
    <w:name w:val="HTML-List92097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5" w15:restartNumberingAfterBreak="0">
    <w:nsid w:val="008C8815"/>
    <w:multiLevelType w:val="multilevel"/>
    <w:tmpl w:val="00000001"/>
    <w:name w:val="HTML-List92098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6" w15:restartNumberingAfterBreak="0">
    <w:nsid w:val="008C8825"/>
    <w:multiLevelType w:val="multilevel"/>
    <w:tmpl w:val="00000009"/>
    <w:name w:val="HTML-List920989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7" w15:restartNumberingAfterBreak="0">
    <w:nsid w:val="008C8873"/>
    <w:multiLevelType w:val="multilevel"/>
    <w:tmpl w:val="00000001"/>
    <w:name w:val="HTML-List920997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8" w15:restartNumberingAfterBreak="0">
    <w:nsid w:val="008C88E0"/>
    <w:multiLevelType w:val="multilevel"/>
    <w:tmpl w:val="00000001"/>
    <w:name w:val="HTML-List921008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9" w15:restartNumberingAfterBreak="0">
    <w:nsid w:val="008C88FF"/>
    <w:multiLevelType w:val="multilevel"/>
    <w:tmpl w:val="00000002"/>
    <w:name w:val="HTML-List92101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0" w15:restartNumberingAfterBreak="0">
    <w:nsid w:val="008C897C"/>
    <w:multiLevelType w:val="multilevel"/>
    <w:tmpl w:val="00000001"/>
    <w:name w:val="HTML-List92102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1" w15:restartNumberingAfterBreak="0">
    <w:nsid w:val="008C89DA"/>
    <w:multiLevelType w:val="multilevel"/>
    <w:tmpl w:val="00000001"/>
    <w:name w:val="HTML-List921033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2" w15:restartNumberingAfterBreak="0">
    <w:nsid w:val="008C8A28"/>
    <w:multiLevelType w:val="multilevel"/>
    <w:tmpl w:val="00000001"/>
    <w:name w:val="HTML-List92104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3" w15:restartNumberingAfterBreak="0">
    <w:nsid w:val="008C8A76"/>
    <w:multiLevelType w:val="multilevel"/>
    <w:tmpl w:val="00000001"/>
    <w:name w:val="HTML-List92104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4" w15:restartNumberingAfterBreak="0">
    <w:nsid w:val="008C8AC4"/>
    <w:multiLevelType w:val="multilevel"/>
    <w:tmpl w:val="00000001"/>
    <w:name w:val="HTML-List92105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5" w15:restartNumberingAfterBreak="0">
    <w:nsid w:val="008C8AD3"/>
    <w:multiLevelType w:val="multilevel"/>
    <w:tmpl w:val="00000003"/>
    <w:name w:val="HTML-List921057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6" w15:restartNumberingAfterBreak="0">
    <w:nsid w:val="008C8B31"/>
    <w:multiLevelType w:val="multilevel"/>
    <w:tmpl w:val="00000001"/>
    <w:name w:val="HTML-List92106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7" w15:restartNumberingAfterBreak="0">
    <w:nsid w:val="008C8B41"/>
    <w:multiLevelType w:val="multilevel"/>
    <w:tmpl w:val="00000006"/>
    <w:name w:val="HTML-List92106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8" w15:restartNumberingAfterBreak="0">
    <w:nsid w:val="008F06D6"/>
    <w:multiLevelType w:val="multilevel"/>
    <w:tmpl w:val="00000001"/>
    <w:name w:val="HTML-List937339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9" w15:restartNumberingAfterBreak="0">
    <w:nsid w:val="008F06E5"/>
    <w:multiLevelType w:val="multilevel"/>
    <w:tmpl w:val="00000002"/>
    <w:name w:val="HTML-List93734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0" w15:restartNumberingAfterBreak="0">
    <w:nsid w:val="008F0752"/>
    <w:multiLevelType w:val="multilevel"/>
    <w:tmpl w:val="00000001"/>
    <w:name w:val="HTML-List93735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1" w15:restartNumberingAfterBreak="0">
    <w:nsid w:val="008F07A0"/>
    <w:multiLevelType w:val="multilevel"/>
    <w:tmpl w:val="00000001"/>
    <w:name w:val="HTML-List937360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2" w15:restartNumberingAfterBreak="0">
    <w:nsid w:val="008F07B0"/>
    <w:multiLevelType w:val="multilevel"/>
    <w:tmpl w:val="00000007"/>
    <w:name w:val="HTML-List93736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3" w15:restartNumberingAfterBreak="0">
    <w:nsid w:val="008F080E"/>
    <w:multiLevelType w:val="multilevel"/>
    <w:tmpl w:val="00000001"/>
    <w:name w:val="HTML-List937371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4" w15:restartNumberingAfterBreak="0">
    <w:nsid w:val="008F088A"/>
    <w:multiLevelType w:val="multilevel"/>
    <w:tmpl w:val="00000001"/>
    <w:name w:val="HTML-List93738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5" w15:restartNumberingAfterBreak="0">
    <w:nsid w:val="008F08D8"/>
    <w:multiLevelType w:val="multilevel"/>
    <w:tmpl w:val="00000001"/>
    <w:name w:val="HTML-List93739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6" w15:restartNumberingAfterBreak="0">
    <w:nsid w:val="008F0946"/>
    <w:multiLevelType w:val="multilevel"/>
    <w:tmpl w:val="00000001"/>
    <w:name w:val="HTML-List93740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7" w15:restartNumberingAfterBreak="0">
    <w:nsid w:val="008F0994"/>
    <w:multiLevelType w:val="multilevel"/>
    <w:tmpl w:val="00000001"/>
    <w:name w:val="HTML-List93741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8" w15:restartNumberingAfterBreak="0">
    <w:nsid w:val="008F09A3"/>
    <w:multiLevelType w:val="multilevel"/>
    <w:tmpl w:val="00000009"/>
    <w:name w:val="HTML-List93741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9" w15:restartNumberingAfterBreak="0">
    <w:nsid w:val="008F0A01"/>
    <w:multiLevelType w:val="multilevel"/>
    <w:tmpl w:val="00000001"/>
    <w:name w:val="HTML-List93742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0" w15:restartNumberingAfterBreak="0">
    <w:nsid w:val="008F0A5E"/>
    <w:multiLevelType w:val="multilevel"/>
    <w:tmpl w:val="00000001"/>
    <w:name w:val="HTML-List937430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1" w15:restartNumberingAfterBreak="0">
    <w:nsid w:val="008F0ACC"/>
    <w:multiLevelType w:val="multilevel"/>
    <w:tmpl w:val="00000001"/>
    <w:name w:val="HTML-List93744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2" w15:restartNumberingAfterBreak="0">
    <w:nsid w:val="008F0B1A"/>
    <w:multiLevelType w:val="multilevel"/>
    <w:tmpl w:val="00000001"/>
    <w:name w:val="HTML-List93744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3" w15:restartNumberingAfterBreak="0">
    <w:nsid w:val="008F0B77"/>
    <w:multiLevelType w:val="multilevel"/>
    <w:tmpl w:val="00000001"/>
    <w:name w:val="HTML-List937458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4" w15:restartNumberingAfterBreak="0">
    <w:nsid w:val="008F0BC5"/>
    <w:multiLevelType w:val="multilevel"/>
    <w:tmpl w:val="00000001"/>
    <w:name w:val="HTML-List937466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5" w15:restartNumberingAfterBreak="0">
    <w:nsid w:val="008F0C23"/>
    <w:multiLevelType w:val="multilevel"/>
    <w:tmpl w:val="00000001"/>
    <w:name w:val="HTML-List93747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6" w15:restartNumberingAfterBreak="0">
    <w:nsid w:val="008F0C90"/>
    <w:multiLevelType w:val="multilevel"/>
    <w:tmpl w:val="00000001"/>
    <w:name w:val="HTML-List93748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7" w15:restartNumberingAfterBreak="0">
    <w:nsid w:val="008F0D4B"/>
    <w:multiLevelType w:val="multilevel"/>
    <w:tmpl w:val="00000001"/>
    <w:name w:val="HTML-List93750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8" w15:restartNumberingAfterBreak="0">
    <w:nsid w:val="008F0DB8"/>
    <w:multiLevelType w:val="multilevel"/>
    <w:tmpl w:val="00000001"/>
    <w:name w:val="HTML-List937516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9" w15:restartNumberingAfterBreak="0">
    <w:nsid w:val="008F0E16"/>
    <w:multiLevelType w:val="multilevel"/>
    <w:tmpl w:val="00000001"/>
    <w:name w:val="HTML-List937525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0" w15:restartNumberingAfterBreak="0">
    <w:nsid w:val="008F0E74"/>
    <w:multiLevelType w:val="multilevel"/>
    <w:tmpl w:val="00000001"/>
    <w:name w:val="HTML-List937534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1" w15:restartNumberingAfterBreak="0">
    <w:nsid w:val="008F0E83"/>
    <w:multiLevelType w:val="multilevel"/>
    <w:tmpl w:val="00000006"/>
    <w:name w:val="HTML-List93753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2" w15:restartNumberingAfterBreak="0">
    <w:nsid w:val="008F0F10"/>
    <w:multiLevelType w:val="multilevel"/>
    <w:tmpl w:val="00000001"/>
    <w:name w:val="HTML-List937550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3" w15:restartNumberingAfterBreak="0">
    <w:nsid w:val="008F0F5E"/>
    <w:multiLevelType w:val="multilevel"/>
    <w:tmpl w:val="00000001"/>
    <w:name w:val="HTML-List93755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4" w15:restartNumberingAfterBreak="0">
    <w:nsid w:val="008F0F6D"/>
    <w:multiLevelType w:val="multilevel"/>
    <w:tmpl w:val="0000000B"/>
    <w:name w:val="HTML-List93755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5" w15:restartNumberingAfterBreak="0">
    <w:nsid w:val="008F0FCB"/>
    <w:multiLevelType w:val="multilevel"/>
    <w:tmpl w:val="00000001"/>
    <w:name w:val="HTML-List93756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6" w15:restartNumberingAfterBreak="0">
    <w:nsid w:val="008F0FDA"/>
    <w:multiLevelType w:val="multilevel"/>
    <w:tmpl w:val="00000002"/>
    <w:name w:val="HTML-List93757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7" w15:restartNumberingAfterBreak="0">
    <w:nsid w:val="008F1038"/>
    <w:multiLevelType w:val="multilevel"/>
    <w:tmpl w:val="00000001"/>
    <w:name w:val="HTML-List93758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8" w15:restartNumberingAfterBreak="0">
    <w:nsid w:val="008F10C4"/>
    <w:multiLevelType w:val="multilevel"/>
    <w:tmpl w:val="00000001"/>
    <w:name w:val="HTML-List937594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9" w15:restartNumberingAfterBreak="0">
    <w:nsid w:val="008F1122"/>
    <w:multiLevelType w:val="multilevel"/>
    <w:tmpl w:val="00000001"/>
    <w:name w:val="HTML-List93760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0" w15:restartNumberingAfterBreak="0">
    <w:nsid w:val="008F118F"/>
    <w:multiLevelType w:val="multilevel"/>
    <w:tmpl w:val="00000001"/>
    <w:name w:val="HTML-List937614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1" w15:restartNumberingAfterBreak="0">
    <w:nsid w:val="008F11DD"/>
    <w:multiLevelType w:val="multilevel"/>
    <w:tmpl w:val="00000001"/>
    <w:name w:val="HTML-List93762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2" w15:restartNumberingAfterBreak="0">
    <w:nsid w:val="008F123B"/>
    <w:multiLevelType w:val="multilevel"/>
    <w:tmpl w:val="00000001"/>
    <w:name w:val="HTML-List93763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3" w15:restartNumberingAfterBreak="0">
    <w:nsid w:val="008F1289"/>
    <w:multiLevelType w:val="multilevel"/>
    <w:tmpl w:val="00000001"/>
    <w:name w:val="HTML-List937639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4" w15:restartNumberingAfterBreak="0">
    <w:nsid w:val="008F1392"/>
    <w:multiLevelType w:val="multilevel"/>
    <w:tmpl w:val="00000001"/>
    <w:name w:val="HTML-List93766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5" w15:restartNumberingAfterBreak="0">
    <w:nsid w:val="008F13A2"/>
    <w:multiLevelType w:val="multilevel"/>
    <w:tmpl w:val="BB1CA886"/>
    <w:name w:val="HTML-List93766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6" w15:restartNumberingAfterBreak="0">
    <w:nsid w:val="008F13F0"/>
    <w:multiLevelType w:val="multilevel"/>
    <w:tmpl w:val="9FC25100"/>
    <w:name w:val="HTML-List93767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7" w15:restartNumberingAfterBreak="0">
    <w:nsid w:val="008F142E"/>
    <w:multiLevelType w:val="multilevel"/>
    <w:tmpl w:val="BB983874"/>
    <w:name w:val="HTML-List93768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8" w15:restartNumberingAfterBreak="0">
    <w:nsid w:val="008F1508"/>
    <w:multiLevelType w:val="multilevel"/>
    <w:tmpl w:val="48D6A348"/>
    <w:name w:val="HTML-List93770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9" w15:restartNumberingAfterBreak="0">
    <w:nsid w:val="00CA48C6"/>
    <w:multiLevelType w:val="multilevel"/>
    <w:tmpl w:val="00000001"/>
    <w:name w:val="HTML-List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400" w15:restartNumberingAfterBreak="0">
    <w:nsid w:val="00CA48C7"/>
    <w:multiLevelType w:val="multilevel"/>
    <w:tmpl w:val="00000002"/>
    <w:name w:val="HTML-List2"/>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401" w15:restartNumberingAfterBreak="0">
    <w:nsid w:val="00CA4916"/>
    <w:multiLevelType w:val="multilevel"/>
    <w:tmpl w:val="6A90A324"/>
    <w:name w:val="HTML-List3"/>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402" w15:restartNumberingAfterBreak="0">
    <w:nsid w:val="00DACC67"/>
    <w:multiLevelType w:val="multilevel"/>
    <w:tmpl w:val="0F9AD684"/>
    <w:name w:val="HTML-List143391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3" w15:restartNumberingAfterBreak="0">
    <w:nsid w:val="00DCA171"/>
    <w:multiLevelType w:val="multilevel"/>
    <w:tmpl w:val="00000001"/>
    <w:name w:val="HTML-List144592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4" w15:restartNumberingAfterBreak="0">
    <w:nsid w:val="00DD55A2"/>
    <w:multiLevelType w:val="multilevel"/>
    <w:tmpl w:val="436E51C4"/>
    <w:name w:val="HTML-List1450537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5" w15:restartNumberingAfterBreak="0">
    <w:nsid w:val="00DD55B2"/>
    <w:multiLevelType w:val="multilevel"/>
    <w:tmpl w:val="5CE2DD3C"/>
    <w:name w:val="HTML-List1450539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6" w15:restartNumberingAfterBreak="0">
    <w:nsid w:val="00DDF866"/>
    <w:multiLevelType w:val="multilevel"/>
    <w:tmpl w:val="FFB8BA04"/>
    <w:name w:val="HTML-List145470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7" w15:restartNumberingAfterBreak="0">
    <w:nsid w:val="00DE9B2A"/>
    <w:multiLevelType w:val="multilevel"/>
    <w:tmpl w:val="BCE2E1A6"/>
    <w:name w:val="HTML-List145887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8" w15:restartNumberingAfterBreak="0">
    <w:nsid w:val="00F9C1DD"/>
    <w:multiLevelType w:val="multilevel"/>
    <w:tmpl w:val="385693F0"/>
    <w:name w:val="HTML-List1636809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09" w15:restartNumberingAfterBreak="0">
    <w:nsid w:val="00F9D546"/>
    <w:multiLevelType w:val="multilevel"/>
    <w:tmpl w:val="DD464A4C"/>
    <w:name w:val="HTML-List1637306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0" w15:restartNumberingAfterBreak="0">
    <w:nsid w:val="00F9DEFA"/>
    <w:multiLevelType w:val="multilevel"/>
    <w:tmpl w:val="C7AC888E"/>
    <w:name w:val="HTML-List1637554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1" w15:restartNumberingAfterBreak="0">
    <w:nsid w:val="00F9DF39"/>
    <w:multiLevelType w:val="multilevel"/>
    <w:tmpl w:val="49548120"/>
    <w:name w:val="HTML-List1637560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2" w15:restartNumberingAfterBreak="0">
    <w:nsid w:val="00F9DFD5"/>
    <w:multiLevelType w:val="multilevel"/>
    <w:tmpl w:val="27985422"/>
    <w:name w:val="HTML-List1637576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3" w15:restartNumberingAfterBreak="0">
    <w:nsid w:val="00F9E0EE"/>
    <w:multiLevelType w:val="multilevel"/>
    <w:tmpl w:val="0D7006BE"/>
    <w:name w:val="HTML-List1637604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4" w15:restartNumberingAfterBreak="0">
    <w:nsid w:val="01212AAD"/>
    <w:multiLevelType w:val="multilevel"/>
    <w:tmpl w:val="1C32EC90"/>
    <w:name w:val="HTML-List18950829"/>
    <w:lvl w:ilvl="0">
      <w:start w:val="1"/>
      <w:numFmt w:val="bullet"/>
      <w:lvlText w:val="·"/>
      <w:lvlJc w:val="left"/>
      <w:pPr>
        <w:ind w:left="0" w:firstLine="0"/>
      </w:pPr>
      <w:rPr>
        <w:rFonts w:ascii="Symbol" w:hAnsi="Symbol" w:cs="Symbol"/>
        <w:color w:val="000000"/>
        <w:sz w:val="18"/>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15" w15:restartNumberingAfterBreak="0">
    <w:nsid w:val="02897FB8"/>
    <w:multiLevelType w:val="hybridMultilevel"/>
    <w:tmpl w:val="50C4C8F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6" w15:restartNumberingAfterBreak="0">
    <w:nsid w:val="02DF2BA0"/>
    <w:multiLevelType w:val="multilevel"/>
    <w:tmpl w:val="EFF88B28"/>
    <w:name w:val="HTML-List4818012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7" w15:restartNumberingAfterBreak="0">
    <w:nsid w:val="02DF2C8A"/>
    <w:multiLevelType w:val="multilevel"/>
    <w:tmpl w:val="23C467E0"/>
    <w:name w:val="HTML-List4818036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8" w15:restartNumberingAfterBreak="0">
    <w:nsid w:val="02DF2ECB"/>
    <w:multiLevelType w:val="multilevel"/>
    <w:tmpl w:val="5B4611C0"/>
    <w:name w:val="HTML-List4818093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9" w15:restartNumberingAfterBreak="0">
    <w:nsid w:val="02DF3467"/>
    <w:multiLevelType w:val="multilevel"/>
    <w:tmpl w:val="00000001"/>
    <w:name w:val="HTML-List4818237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20" w15:restartNumberingAfterBreak="0">
    <w:nsid w:val="02DFFF05"/>
    <w:multiLevelType w:val="multilevel"/>
    <w:tmpl w:val="00000001"/>
    <w:name w:val="HTML-List482342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1" w15:restartNumberingAfterBreak="0">
    <w:nsid w:val="02E0000E"/>
    <w:multiLevelType w:val="multilevel"/>
    <w:tmpl w:val="00000001"/>
    <w:name w:val="HTML-List4823451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2" w15:restartNumberingAfterBreak="0">
    <w:nsid w:val="02E000E9"/>
    <w:multiLevelType w:val="multilevel"/>
    <w:tmpl w:val="00000001"/>
    <w:name w:val="HTML-List482347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3" w15:restartNumberingAfterBreak="0">
    <w:nsid w:val="02E00368"/>
    <w:multiLevelType w:val="multilevel"/>
    <w:tmpl w:val="00000001"/>
    <w:name w:val="HTML-List482353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4" w15:restartNumberingAfterBreak="0">
    <w:nsid w:val="02E00471"/>
    <w:multiLevelType w:val="multilevel"/>
    <w:tmpl w:val="00000001"/>
    <w:name w:val="HTML-List482356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5" w15:restartNumberingAfterBreak="0">
    <w:nsid w:val="02E0057B"/>
    <w:multiLevelType w:val="multilevel"/>
    <w:tmpl w:val="00000001"/>
    <w:name w:val="HTML-List482358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6" w15:restartNumberingAfterBreak="0">
    <w:nsid w:val="02E00655"/>
    <w:multiLevelType w:val="multilevel"/>
    <w:tmpl w:val="00000001"/>
    <w:name w:val="HTML-List482361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7" w15:restartNumberingAfterBreak="0">
    <w:nsid w:val="02E00913"/>
    <w:multiLevelType w:val="multilevel"/>
    <w:tmpl w:val="00000001"/>
    <w:name w:val="HTML-List4823681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8" w15:restartNumberingAfterBreak="0">
    <w:nsid w:val="02E00B45"/>
    <w:multiLevelType w:val="multilevel"/>
    <w:tmpl w:val="00000001"/>
    <w:name w:val="HTML-List482373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9" w15:restartNumberingAfterBreak="0">
    <w:nsid w:val="02E00EED"/>
    <w:multiLevelType w:val="multilevel"/>
    <w:tmpl w:val="00000001"/>
    <w:name w:val="HTML-List482383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0" w15:restartNumberingAfterBreak="0">
    <w:nsid w:val="02E00FC7"/>
    <w:multiLevelType w:val="multilevel"/>
    <w:tmpl w:val="00000001"/>
    <w:name w:val="HTML-List4823853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1" w15:restartNumberingAfterBreak="0">
    <w:nsid w:val="02E00FD7"/>
    <w:multiLevelType w:val="multilevel"/>
    <w:tmpl w:val="00000002"/>
    <w:name w:val="HTML-List482385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2" w15:restartNumberingAfterBreak="0">
    <w:nsid w:val="02E010B1"/>
    <w:multiLevelType w:val="multilevel"/>
    <w:tmpl w:val="00000001"/>
    <w:name w:val="HTML-List4823876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3" w15:restartNumberingAfterBreak="0">
    <w:nsid w:val="02E010C1"/>
    <w:multiLevelType w:val="multilevel"/>
    <w:tmpl w:val="00000003"/>
    <w:name w:val="HTML-List4823878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4" w15:restartNumberingAfterBreak="0">
    <w:nsid w:val="02E0118B"/>
    <w:multiLevelType w:val="multilevel"/>
    <w:tmpl w:val="00000001"/>
    <w:name w:val="HTML-List482389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5" w15:restartNumberingAfterBreak="0">
    <w:nsid w:val="02E01256"/>
    <w:multiLevelType w:val="multilevel"/>
    <w:tmpl w:val="00000001"/>
    <w:name w:val="HTML-List482391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6" w15:restartNumberingAfterBreak="0">
    <w:nsid w:val="02E01331"/>
    <w:multiLevelType w:val="multilevel"/>
    <w:tmpl w:val="00000001"/>
    <w:name w:val="HTML-List482394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7" w15:restartNumberingAfterBreak="0">
    <w:nsid w:val="02E01459"/>
    <w:multiLevelType w:val="multilevel"/>
    <w:tmpl w:val="00000001"/>
    <w:name w:val="HTML-List482397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8" w15:restartNumberingAfterBreak="0">
    <w:nsid w:val="02E01469"/>
    <w:multiLevelType w:val="multilevel"/>
    <w:tmpl w:val="00000003"/>
    <w:name w:val="HTML-List482397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9" w15:restartNumberingAfterBreak="0">
    <w:nsid w:val="02E01553"/>
    <w:multiLevelType w:val="multilevel"/>
    <w:tmpl w:val="00000001"/>
    <w:name w:val="HTML-List482399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0" w15:restartNumberingAfterBreak="0">
    <w:nsid w:val="02E01562"/>
    <w:multiLevelType w:val="multilevel"/>
    <w:tmpl w:val="00000003"/>
    <w:name w:val="HTML-List4823997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1" w15:restartNumberingAfterBreak="0">
    <w:nsid w:val="02E01572"/>
    <w:multiLevelType w:val="multilevel"/>
    <w:tmpl w:val="00000005"/>
    <w:name w:val="HTML-List482399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2" w15:restartNumberingAfterBreak="0">
    <w:nsid w:val="02E0164C"/>
    <w:multiLevelType w:val="multilevel"/>
    <w:tmpl w:val="00000001"/>
    <w:name w:val="HTML-List482402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3" w15:restartNumberingAfterBreak="0">
    <w:nsid w:val="02E01717"/>
    <w:multiLevelType w:val="multilevel"/>
    <w:tmpl w:val="00000001"/>
    <w:name w:val="HTML-List482404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4" w15:restartNumberingAfterBreak="0">
    <w:nsid w:val="02E017D2"/>
    <w:multiLevelType w:val="multilevel"/>
    <w:tmpl w:val="00000001"/>
    <w:name w:val="HTML-List4824059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5" w15:restartNumberingAfterBreak="0">
    <w:nsid w:val="02E0189D"/>
    <w:multiLevelType w:val="multilevel"/>
    <w:tmpl w:val="00000001"/>
    <w:name w:val="HTML-List482407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6" w15:restartNumberingAfterBreak="0">
    <w:nsid w:val="02E018AD"/>
    <w:multiLevelType w:val="multilevel"/>
    <w:tmpl w:val="00000002"/>
    <w:name w:val="HTML-List482408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7" w15:restartNumberingAfterBreak="0">
    <w:nsid w:val="02E01977"/>
    <w:multiLevelType w:val="multilevel"/>
    <w:tmpl w:val="00000001"/>
    <w:name w:val="HTML-List482410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8" w15:restartNumberingAfterBreak="0">
    <w:nsid w:val="02E01A42"/>
    <w:multiLevelType w:val="multilevel"/>
    <w:tmpl w:val="00000001"/>
    <w:name w:val="HTML-List482412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9" w15:restartNumberingAfterBreak="0">
    <w:nsid w:val="02E01A52"/>
    <w:multiLevelType w:val="multilevel"/>
    <w:tmpl w:val="00000003"/>
    <w:name w:val="HTML-List482412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0" w15:restartNumberingAfterBreak="0">
    <w:nsid w:val="02E01B1D"/>
    <w:multiLevelType w:val="multilevel"/>
    <w:tmpl w:val="00000001"/>
    <w:name w:val="HTML-List482414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1" w15:restartNumberingAfterBreak="0">
    <w:nsid w:val="02E01B2C"/>
    <w:multiLevelType w:val="multilevel"/>
    <w:tmpl w:val="00000003"/>
    <w:name w:val="HTML-List482414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2" w15:restartNumberingAfterBreak="0">
    <w:nsid w:val="02E01BE7"/>
    <w:multiLevelType w:val="multilevel"/>
    <w:tmpl w:val="00000001"/>
    <w:name w:val="HTML-List482416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3" w15:restartNumberingAfterBreak="0">
    <w:nsid w:val="02E01BF7"/>
    <w:multiLevelType w:val="multilevel"/>
    <w:tmpl w:val="00000003"/>
    <w:name w:val="HTML-List482416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4" w15:restartNumberingAfterBreak="0">
    <w:nsid w:val="02E37D58"/>
    <w:multiLevelType w:val="multilevel"/>
    <w:tmpl w:val="00000001"/>
    <w:name w:val="HTML-List484631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5" w15:restartNumberingAfterBreak="0">
    <w:nsid w:val="02E37D68"/>
    <w:multiLevelType w:val="multilevel"/>
    <w:tmpl w:val="00000002"/>
    <w:name w:val="HTML-List484632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6" w15:restartNumberingAfterBreak="0">
    <w:nsid w:val="02E37F0D"/>
    <w:multiLevelType w:val="multilevel"/>
    <w:tmpl w:val="00000001"/>
    <w:name w:val="HTML-List484636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7" w15:restartNumberingAfterBreak="0">
    <w:nsid w:val="02E37F1D"/>
    <w:multiLevelType w:val="multilevel"/>
    <w:tmpl w:val="00000003"/>
    <w:name w:val="HTML-List484636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8" w15:restartNumberingAfterBreak="0">
    <w:nsid w:val="02E380D1"/>
    <w:multiLevelType w:val="multilevel"/>
    <w:tmpl w:val="00000001"/>
    <w:name w:val="HTML-List484640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9" w15:restartNumberingAfterBreak="0">
    <w:nsid w:val="02E38795"/>
    <w:multiLevelType w:val="multilevel"/>
    <w:tmpl w:val="00000001"/>
    <w:name w:val="HTML-List484658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0" w15:restartNumberingAfterBreak="0">
    <w:nsid w:val="02E38860"/>
    <w:multiLevelType w:val="multilevel"/>
    <w:tmpl w:val="00000001"/>
    <w:name w:val="HTML-List484660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1" w15:restartNumberingAfterBreak="0">
    <w:nsid w:val="02E38998"/>
    <w:multiLevelType w:val="multilevel"/>
    <w:tmpl w:val="00000001"/>
    <w:name w:val="HTML-List4846632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2" w15:restartNumberingAfterBreak="0">
    <w:nsid w:val="02E3907B"/>
    <w:multiLevelType w:val="multilevel"/>
    <w:tmpl w:val="00000001"/>
    <w:name w:val="HTML-List484680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3" w15:restartNumberingAfterBreak="0">
    <w:nsid w:val="03BAF8D2"/>
    <w:multiLevelType w:val="multilevel"/>
    <w:tmpl w:val="00000001"/>
    <w:name w:val="HTML-List625850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4" w15:restartNumberingAfterBreak="0">
    <w:nsid w:val="03BAF8E2"/>
    <w:multiLevelType w:val="multilevel"/>
    <w:tmpl w:val="00000002"/>
    <w:name w:val="HTML-List625850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5" w15:restartNumberingAfterBreak="0">
    <w:nsid w:val="04642024"/>
    <w:multiLevelType w:val="multilevel"/>
    <w:tmpl w:val="00000001"/>
    <w:name w:val="HTML-List736706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6" w15:restartNumberingAfterBreak="0">
    <w:nsid w:val="046420A0"/>
    <w:multiLevelType w:val="multilevel"/>
    <w:tmpl w:val="00000001"/>
    <w:name w:val="HTML-List736708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7" w15:restartNumberingAfterBreak="0">
    <w:nsid w:val="0464219A"/>
    <w:multiLevelType w:val="multilevel"/>
    <w:tmpl w:val="00000001"/>
    <w:name w:val="HTML-List736710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8" w15:restartNumberingAfterBreak="0">
    <w:nsid w:val="0464241A"/>
    <w:multiLevelType w:val="multilevel"/>
    <w:tmpl w:val="00000001"/>
    <w:name w:val="HTML-List736717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9" w15:restartNumberingAfterBreak="0">
    <w:nsid w:val="046886D2"/>
    <w:multiLevelType w:val="multilevel"/>
    <w:tmpl w:val="00000001"/>
    <w:name w:val="HTML-List739591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0" w15:restartNumberingAfterBreak="0">
    <w:nsid w:val="04688730"/>
    <w:multiLevelType w:val="multilevel"/>
    <w:tmpl w:val="00000001"/>
    <w:name w:val="HTML-List739592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1" w15:restartNumberingAfterBreak="0">
    <w:nsid w:val="04688829"/>
    <w:multiLevelType w:val="multilevel"/>
    <w:tmpl w:val="00000001"/>
    <w:name w:val="HTML-List739594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2" w15:restartNumberingAfterBreak="0">
    <w:nsid w:val="04688AA9"/>
    <w:multiLevelType w:val="multilevel"/>
    <w:tmpl w:val="00000001"/>
    <w:name w:val="HTML-List739601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3" w15:restartNumberingAfterBreak="0">
    <w:nsid w:val="04697FE0"/>
    <w:multiLevelType w:val="multilevel"/>
    <w:tmpl w:val="00000001"/>
    <w:name w:val="HTML-List740228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4" w15:restartNumberingAfterBreak="0">
    <w:nsid w:val="04697FEF"/>
    <w:multiLevelType w:val="multilevel"/>
    <w:tmpl w:val="00000005"/>
    <w:name w:val="HTML-List740228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5" w15:restartNumberingAfterBreak="0">
    <w:nsid w:val="046980CA"/>
    <w:multiLevelType w:val="multilevel"/>
    <w:tmpl w:val="00000001"/>
    <w:name w:val="HTML-List740231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6" w15:restartNumberingAfterBreak="0">
    <w:nsid w:val="046981C3"/>
    <w:multiLevelType w:val="multilevel"/>
    <w:tmpl w:val="00000001"/>
    <w:name w:val="HTML-List740233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7" w15:restartNumberingAfterBreak="0">
    <w:nsid w:val="04698221"/>
    <w:multiLevelType w:val="multilevel"/>
    <w:tmpl w:val="00000001"/>
    <w:name w:val="HTML-List7402345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8" w15:restartNumberingAfterBreak="0">
    <w:nsid w:val="0469827E"/>
    <w:multiLevelType w:val="multilevel"/>
    <w:tmpl w:val="00000001"/>
    <w:name w:val="HTML-List740235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9" w15:restartNumberingAfterBreak="0">
    <w:nsid w:val="046982DC"/>
    <w:multiLevelType w:val="multilevel"/>
    <w:tmpl w:val="00000001"/>
    <w:name w:val="HTML-List740236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0" w15:restartNumberingAfterBreak="0">
    <w:nsid w:val="04698424"/>
    <w:multiLevelType w:val="multilevel"/>
    <w:tmpl w:val="00000001"/>
    <w:name w:val="HTML-List7402397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1" w15:restartNumberingAfterBreak="0">
    <w:nsid w:val="0469859A"/>
    <w:multiLevelType w:val="multilevel"/>
    <w:tmpl w:val="00000001"/>
    <w:name w:val="HTML-List740243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2" w15:restartNumberingAfterBreak="0">
    <w:nsid w:val="0469876E"/>
    <w:multiLevelType w:val="multilevel"/>
    <w:tmpl w:val="00000001"/>
    <w:name w:val="HTML-List740248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3" w15:restartNumberingAfterBreak="0">
    <w:nsid w:val="04698923"/>
    <w:multiLevelType w:val="multilevel"/>
    <w:tmpl w:val="00000001"/>
    <w:name w:val="HTML-List740252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4" w15:restartNumberingAfterBreak="0">
    <w:nsid w:val="04698971"/>
    <w:multiLevelType w:val="multilevel"/>
    <w:tmpl w:val="00000001"/>
    <w:name w:val="HTML-List740253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5" w15:restartNumberingAfterBreak="0">
    <w:nsid w:val="04698980"/>
    <w:multiLevelType w:val="multilevel"/>
    <w:tmpl w:val="00000002"/>
    <w:name w:val="HTML-List740253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6" w15:restartNumberingAfterBreak="0">
    <w:nsid w:val="046989DE"/>
    <w:multiLevelType w:val="multilevel"/>
    <w:tmpl w:val="00000001"/>
    <w:name w:val="HTML-List7402543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7" w15:restartNumberingAfterBreak="0">
    <w:nsid w:val="04698A5B"/>
    <w:multiLevelType w:val="multilevel"/>
    <w:tmpl w:val="00000001"/>
    <w:name w:val="HTML-List740255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8" w15:restartNumberingAfterBreak="0">
    <w:nsid w:val="04698B93"/>
    <w:multiLevelType w:val="multilevel"/>
    <w:tmpl w:val="00000001"/>
    <w:name w:val="HTML-List740258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9" w15:restartNumberingAfterBreak="0">
    <w:nsid w:val="04698BF0"/>
    <w:multiLevelType w:val="multilevel"/>
    <w:tmpl w:val="00000001"/>
    <w:name w:val="HTML-List740259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0" w15:restartNumberingAfterBreak="0">
    <w:nsid w:val="04698C4E"/>
    <w:multiLevelType w:val="multilevel"/>
    <w:tmpl w:val="00000001"/>
    <w:name w:val="HTML-List740260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1" w15:restartNumberingAfterBreak="0">
    <w:nsid w:val="04698CDA"/>
    <w:multiLevelType w:val="multilevel"/>
    <w:tmpl w:val="00000001"/>
    <w:name w:val="HTML-List740262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2" w15:restartNumberingAfterBreak="0">
    <w:nsid w:val="04698D38"/>
    <w:multiLevelType w:val="multilevel"/>
    <w:tmpl w:val="00000001"/>
    <w:name w:val="HTML-List740262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3" w15:restartNumberingAfterBreak="0">
    <w:nsid w:val="04698D48"/>
    <w:multiLevelType w:val="multilevel"/>
    <w:tmpl w:val="00000003"/>
    <w:name w:val="HTML-List740263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4" w15:restartNumberingAfterBreak="0">
    <w:nsid w:val="04698DA5"/>
    <w:multiLevelType w:val="multilevel"/>
    <w:tmpl w:val="00000001"/>
    <w:name w:val="HTML-List740264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5" w15:restartNumberingAfterBreak="0">
    <w:nsid w:val="04698DF3"/>
    <w:multiLevelType w:val="multilevel"/>
    <w:tmpl w:val="00000001"/>
    <w:name w:val="HTML-List7402648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6" w15:restartNumberingAfterBreak="0">
    <w:nsid w:val="04698E32"/>
    <w:multiLevelType w:val="multilevel"/>
    <w:tmpl w:val="00000001"/>
    <w:name w:val="HTML-List740265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7" w15:restartNumberingAfterBreak="0">
    <w:nsid w:val="04698E80"/>
    <w:multiLevelType w:val="multilevel"/>
    <w:tmpl w:val="00000001"/>
    <w:name w:val="HTML-List7402662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8" w15:restartNumberingAfterBreak="0">
    <w:nsid w:val="04698EDD"/>
    <w:multiLevelType w:val="multilevel"/>
    <w:tmpl w:val="00000001"/>
    <w:name w:val="HTML-List740267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9" w15:restartNumberingAfterBreak="0">
    <w:nsid w:val="04698F2B"/>
    <w:multiLevelType w:val="multilevel"/>
    <w:tmpl w:val="00000001"/>
    <w:name w:val="HTML-List740267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0" w15:restartNumberingAfterBreak="0">
    <w:nsid w:val="04698F3B"/>
    <w:multiLevelType w:val="multilevel"/>
    <w:tmpl w:val="00000003"/>
    <w:name w:val="HTML-List740268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1" w15:restartNumberingAfterBreak="0">
    <w:nsid w:val="04698F89"/>
    <w:multiLevelType w:val="multilevel"/>
    <w:tmpl w:val="00000001"/>
    <w:name w:val="HTML-List740268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2" w15:restartNumberingAfterBreak="0">
    <w:nsid w:val="04698FE6"/>
    <w:multiLevelType w:val="multilevel"/>
    <w:tmpl w:val="00000001"/>
    <w:name w:val="HTML-List740269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3" w15:restartNumberingAfterBreak="0">
    <w:nsid w:val="046AA00C"/>
    <w:multiLevelType w:val="multilevel"/>
    <w:tmpl w:val="00000001"/>
    <w:name w:val="HTML-List740966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4" w15:restartNumberingAfterBreak="0">
    <w:nsid w:val="046AA06A"/>
    <w:multiLevelType w:val="multilevel"/>
    <w:tmpl w:val="00000001"/>
    <w:name w:val="HTML-List740967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5" w15:restartNumberingAfterBreak="0">
    <w:nsid w:val="046AA07A"/>
    <w:multiLevelType w:val="multilevel"/>
    <w:tmpl w:val="00000002"/>
    <w:name w:val="HTML-List740967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6" w15:restartNumberingAfterBreak="0">
    <w:nsid w:val="046AA0C8"/>
    <w:multiLevelType w:val="multilevel"/>
    <w:tmpl w:val="00000001"/>
    <w:name w:val="HTML-List7409684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7" w15:restartNumberingAfterBreak="0">
    <w:nsid w:val="046AA0D7"/>
    <w:multiLevelType w:val="multilevel"/>
    <w:tmpl w:val="00000002"/>
    <w:name w:val="HTML-List740968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8" w15:restartNumberingAfterBreak="0">
    <w:nsid w:val="046AA135"/>
    <w:multiLevelType w:val="multilevel"/>
    <w:tmpl w:val="00000001"/>
    <w:name w:val="HTML-List740969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9" w15:restartNumberingAfterBreak="0">
    <w:nsid w:val="046AA1A2"/>
    <w:multiLevelType w:val="multilevel"/>
    <w:tmpl w:val="00000001"/>
    <w:name w:val="HTML-List740970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0" w15:restartNumberingAfterBreak="0">
    <w:nsid w:val="046AA1B2"/>
    <w:multiLevelType w:val="multilevel"/>
    <w:tmpl w:val="00000003"/>
    <w:name w:val="HTML-List740970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1" w15:restartNumberingAfterBreak="0">
    <w:nsid w:val="046AA200"/>
    <w:multiLevelType w:val="multilevel"/>
    <w:tmpl w:val="00000001"/>
    <w:name w:val="HTML-List740971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2" w15:restartNumberingAfterBreak="0">
    <w:nsid w:val="046AA24E"/>
    <w:multiLevelType w:val="multilevel"/>
    <w:tmpl w:val="00000001"/>
    <w:name w:val="HTML-List7409723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3" w15:restartNumberingAfterBreak="0">
    <w:nsid w:val="046AA2AB"/>
    <w:multiLevelType w:val="multilevel"/>
    <w:tmpl w:val="00000001"/>
    <w:name w:val="HTML-List740973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4" w15:restartNumberingAfterBreak="0">
    <w:nsid w:val="046AA309"/>
    <w:multiLevelType w:val="multilevel"/>
    <w:tmpl w:val="00000001"/>
    <w:name w:val="HTML-List740974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5" w15:restartNumberingAfterBreak="0">
    <w:nsid w:val="046AA357"/>
    <w:multiLevelType w:val="multilevel"/>
    <w:tmpl w:val="00000001"/>
    <w:name w:val="HTML-List7409749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6" w15:restartNumberingAfterBreak="0">
    <w:nsid w:val="046AA366"/>
    <w:multiLevelType w:val="multilevel"/>
    <w:tmpl w:val="00000002"/>
    <w:name w:val="HTML-List7409751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7" w15:restartNumberingAfterBreak="0">
    <w:nsid w:val="046AA3D4"/>
    <w:multiLevelType w:val="multilevel"/>
    <w:tmpl w:val="00000001"/>
    <w:name w:val="HTML-List740976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8" w15:restartNumberingAfterBreak="0">
    <w:nsid w:val="046AA422"/>
    <w:multiLevelType w:val="multilevel"/>
    <w:tmpl w:val="00000001"/>
    <w:name w:val="HTML-List7409769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9" w15:restartNumberingAfterBreak="0">
    <w:nsid w:val="046AA470"/>
    <w:multiLevelType w:val="multilevel"/>
    <w:tmpl w:val="00000001"/>
    <w:name w:val="HTML-List7409777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0" w15:restartNumberingAfterBreak="0">
    <w:nsid w:val="046AA569"/>
    <w:multiLevelType w:val="multilevel"/>
    <w:tmpl w:val="00000001"/>
    <w:name w:val="HTML-List7409802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1" w15:restartNumberingAfterBreak="0">
    <w:nsid w:val="046AA5C7"/>
    <w:multiLevelType w:val="multilevel"/>
    <w:tmpl w:val="00000001"/>
    <w:name w:val="HTML-List7409811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2" w15:restartNumberingAfterBreak="0">
    <w:nsid w:val="046AA624"/>
    <w:multiLevelType w:val="multilevel"/>
    <w:tmpl w:val="00000001"/>
    <w:name w:val="HTML-List740982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3" w15:restartNumberingAfterBreak="0">
    <w:nsid w:val="046AA6E0"/>
    <w:multiLevelType w:val="multilevel"/>
    <w:tmpl w:val="00000001"/>
    <w:name w:val="HTML-List740984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4" w15:restartNumberingAfterBreak="0">
    <w:nsid w:val="046AA74D"/>
    <w:multiLevelType w:val="multilevel"/>
    <w:tmpl w:val="00000001"/>
    <w:name w:val="HTML-List740985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5" w15:restartNumberingAfterBreak="0">
    <w:nsid w:val="046AA79B"/>
    <w:multiLevelType w:val="multilevel"/>
    <w:tmpl w:val="00000001"/>
    <w:name w:val="HTML-List740985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6" w15:restartNumberingAfterBreak="0">
    <w:nsid w:val="046AA7F8"/>
    <w:multiLevelType w:val="multilevel"/>
    <w:tmpl w:val="00000001"/>
    <w:name w:val="HTML-List7409868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7" w15:restartNumberingAfterBreak="0">
    <w:nsid w:val="046AA808"/>
    <w:multiLevelType w:val="multilevel"/>
    <w:tmpl w:val="00000006"/>
    <w:name w:val="HTML-List740986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8" w15:restartNumberingAfterBreak="0">
    <w:nsid w:val="046AA885"/>
    <w:multiLevelType w:val="multilevel"/>
    <w:tmpl w:val="00000001"/>
    <w:name w:val="HTML-List7409882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9" w15:restartNumberingAfterBreak="0">
    <w:nsid w:val="046AA894"/>
    <w:multiLevelType w:val="multilevel"/>
    <w:tmpl w:val="00000003"/>
    <w:name w:val="HTML-List740988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0" w15:restartNumberingAfterBreak="0">
    <w:nsid w:val="046AA8E2"/>
    <w:multiLevelType w:val="multilevel"/>
    <w:tmpl w:val="00000001"/>
    <w:name w:val="HTML-List740989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1" w15:restartNumberingAfterBreak="0">
    <w:nsid w:val="046AA8F2"/>
    <w:multiLevelType w:val="multilevel"/>
    <w:tmpl w:val="0000000B"/>
    <w:name w:val="HTML-List7409893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2" w15:restartNumberingAfterBreak="0">
    <w:nsid w:val="046AA950"/>
    <w:multiLevelType w:val="multilevel"/>
    <w:tmpl w:val="00000001"/>
    <w:name w:val="HTML-List7409902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3" w15:restartNumberingAfterBreak="0">
    <w:nsid w:val="046AA9AD"/>
    <w:multiLevelType w:val="multilevel"/>
    <w:tmpl w:val="00000001"/>
    <w:name w:val="HTML-List740991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4" w15:restartNumberingAfterBreak="0">
    <w:nsid w:val="046AAA2A"/>
    <w:multiLevelType w:val="multilevel"/>
    <w:tmpl w:val="00000001"/>
    <w:name w:val="HTML-List740992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5" w15:restartNumberingAfterBreak="0">
    <w:nsid w:val="046AAA78"/>
    <w:multiLevelType w:val="multilevel"/>
    <w:tmpl w:val="00000001"/>
    <w:name w:val="HTML-List740993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6" w15:restartNumberingAfterBreak="0">
    <w:nsid w:val="046D2A51"/>
    <w:multiLevelType w:val="multilevel"/>
    <w:tmpl w:val="00000001"/>
    <w:name w:val="HTML-List742631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7" w15:restartNumberingAfterBreak="0">
    <w:nsid w:val="046D2A61"/>
    <w:multiLevelType w:val="multilevel"/>
    <w:tmpl w:val="00000002"/>
    <w:name w:val="HTML-List742631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8" w15:restartNumberingAfterBreak="0">
    <w:nsid w:val="046D2A80"/>
    <w:multiLevelType w:val="multilevel"/>
    <w:tmpl w:val="00000005"/>
    <w:name w:val="HTML-List742631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9" w15:restartNumberingAfterBreak="0">
    <w:nsid w:val="046D2D7C"/>
    <w:multiLevelType w:val="multilevel"/>
    <w:tmpl w:val="00000001"/>
    <w:name w:val="HTML-List742639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0" w15:restartNumberingAfterBreak="0">
    <w:nsid w:val="046D3079"/>
    <w:multiLevelType w:val="multilevel"/>
    <w:tmpl w:val="00000001"/>
    <w:name w:val="HTML-List742646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1" w15:restartNumberingAfterBreak="0">
    <w:nsid w:val="046D3191"/>
    <w:multiLevelType w:val="multilevel"/>
    <w:tmpl w:val="00000001"/>
    <w:name w:val="HTML-List742649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2" w15:restartNumberingAfterBreak="0">
    <w:nsid w:val="046D329B"/>
    <w:multiLevelType w:val="multilevel"/>
    <w:tmpl w:val="00000001"/>
    <w:name w:val="HTML-List7426524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3" w15:restartNumberingAfterBreak="0">
    <w:nsid w:val="046D32AA"/>
    <w:multiLevelType w:val="multilevel"/>
    <w:tmpl w:val="00000002"/>
    <w:name w:val="HTML-List742652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4" w15:restartNumberingAfterBreak="0">
    <w:nsid w:val="046D33A4"/>
    <w:multiLevelType w:val="multilevel"/>
    <w:tmpl w:val="00000001"/>
    <w:name w:val="HTML-List742655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5" w15:restartNumberingAfterBreak="0">
    <w:nsid w:val="046D33B3"/>
    <w:multiLevelType w:val="multilevel"/>
    <w:tmpl w:val="00000002"/>
    <w:name w:val="HTML-List742655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6" w15:restartNumberingAfterBreak="0">
    <w:nsid w:val="046D34AD"/>
    <w:multiLevelType w:val="multilevel"/>
    <w:tmpl w:val="00000001"/>
    <w:name w:val="HTML-List742657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7" w15:restartNumberingAfterBreak="0">
    <w:nsid w:val="046D34BD"/>
    <w:multiLevelType w:val="multilevel"/>
    <w:tmpl w:val="00000002"/>
    <w:name w:val="HTML-List742657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8" w15:restartNumberingAfterBreak="0">
    <w:nsid w:val="046D35D5"/>
    <w:multiLevelType w:val="multilevel"/>
    <w:tmpl w:val="00000001"/>
    <w:name w:val="HTML-List7426606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9" w15:restartNumberingAfterBreak="0">
    <w:nsid w:val="046D396E"/>
    <w:multiLevelType w:val="multilevel"/>
    <w:tmpl w:val="00000001"/>
    <w:name w:val="HTML-List742669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0" w15:restartNumberingAfterBreak="0">
    <w:nsid w:val="046D3D73"/>
    <w:multiLevelType w:val="multilevel"/>
    <w:tmpl w:val="00000001"/>
    <w:name w:val="HTML-List7426801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1" w15:restartNumberingAfterBreak="0">
    <w:nsid w:val="046D4282"/>
    <w:multiLevelType w:val="multilevel"/>
    <w:tmpl w:val="00000001"/>
    <w:name w:val="HTML-List742693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2" w15:restartNumberingAfterBreak="0">
    <w:nsid w:val="046D4659"/>
    <w:multiLevelType w:val="multilevel"/>
    <w:tmpl w:val="00000001"/>
    <w:name w:val="HTML-List742702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3" w15:restartNumberingAfterBreak="0">
    <w:nsid w:val="046D47DF"/>
    <w:multiLevelType w:val="multilevel"/>
    <w:tmpl w:val="00000001"/>
    <w:name w:val="HTML-List742706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4" w15:restartNumberingAfterBreak="0">
    <w:nsid w:val="046D47E0"/>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5" w15:restartNumberingAfterBreak="0">
    <w:nsid w:val="046D48E8"/>
    <w:multiLevelType w:val="multilevel"/>
    <w:tmpl w:val="00000001"/>
    <w:name w:val="HTML-List742709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6" w15:restartNumberingAfterBreak="0">
    <w:nsid w:val="046D48E9"/>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7" w15:restartNumberingAfterBreak="0">
    <w:nsid w:val="046D48F8"/>
    <w:multiLevelType w:val="multilevel"/>
    <w:tmpl w:val="00000003"/>
    <w:name w:val="HTML-List742709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8" w15:restartNumberingAfterBreak="0">
    <w:nsid w:val="046D49F2"/>
    <w:multiLevelType w:val="multilevel"/>
    <w:tmpl w:val="00000001"/>
    <w:name w:val="HTML-List742712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9" w15:restartNumberingAfterBreak="0">
    <w:nsid w:val="046D4A11"/>
    <w:multiLevelType w:val="multilevel"/>
    <w:tmpl w:val="00000002"/>
    <w:name w:val="HTML-List742712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0" w15:restartNumberingAfterBreak="0">
    <w:nsid w:val="046D4A12"/>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1" w15:restartNumberingAfterBreak="0">
    <w:nsid w:val="046D4B1A"/>
    <w:multiLevelType w:val="multilevel"/>
    <w:tmpl w:val="00000001"/>
    <w:name w:val="HTML-List742715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2" w15:restartNumberingAfterBreak="0">
    <w:nsid w:val="046D4B1B"/>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3" w15:restartNumberingAfterBreak="0">
    <w:nsid w:val="046D4B1C"/>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4" w15:restartNumberingAfterBreak="0">
    <w:nsid w:val="046D4C23"/>
    <w:multiLevelType w:val="multilevel"/>
    <w:tmpl w:val="00000001"/>
    <w:name w:val="HTML-List7427177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5" w15:restartNumberingAfterBreak="0">
    <w:nsid w:val="046D4C24"/>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6" w15:restartNumberingAfterBreak="0">
    <w:nsid w:val="046D4D2C"/>
    <w:multiLevelType w:val="multilevel"/>
    <w:tmpl w:val="00000001"/>
    <w:name w:val="HTML-List742720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7" w15:restartNumberingAfterBreak="0">
    <w:nsid w:val="046D4E16"/>
    <w:multiLevelType w:val="multilevel"/>
    <w:tmpl w:val="00000001"/>
    <w:name w:val="HTML-List7427227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8" w15:restartNumberingAfterBreak="0">
    <w:nsid w:val="046D4E17"/>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9" w15:restartNumberingAfterBreak="0">
    <w:nsid w:val="046D4E18"/>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0" w15:restartNumberingAfterBreak="0">
    <w:nsid w:val="046D4F8D"/>
    <w:multiLevelType w:val="multilevel"/>
    <w:tmpl w:val="00000001"/>
    <w:name w:val="HTML-List7427265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1" w15:restartNumberingAfterBreak="0">
    <w:nsid w:val="046D4F9C"/>
    <w:multiLevelType w:val="multilevel"/>
    <w:tmpl w:val="00000002"/>
    <w:name w:val="HTML-List742726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2" w15:restartNumberingAfterBreak="0">
    <w:nsid w:val="046D4F9D"/>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3" w15:restartNumberingAfterBreak="0">
    <w:nsid w:val="046D4F9E"/>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4" w15:restartNumberingAfterBreak="0">
    <w:nsid w:val="046D4F9F"/>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5" w15:restartNumberingAfterBreak="0">
    <w:nsid w:val="046D4FA0"/>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6" w15:restartNumberingAfterBreak="0">
    <w:nsid w:val="046D50B5"/>
    <w:multiLevelType w:val="multilevel"/>
    <w:tmpl w:val="00000001"/>
    <w:name w:val="HTML-List742729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7" w15:restartNumberingAfterBreak="0">
    <w:nsid w:val="046D50C5"/>
    <w:multiLevelType w:val="multilevel"/>
    <w:tmpl w:val="00000002"/>
    <w:name w:val="HTML-List742729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8" w15:restartNumberingAfterBreak="0">
    <w:nsid w:val="046D50C6"/>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9" w15:restartNumberingAfterBreak="0">
    <w:nsid w:val="046D50D4"/>
    <w:multiLevelType w:val="multilevel"/>
    <w:tmpl w:val="00000004"/>
    <w:name w:val="HTML-List742729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0" w15:restartNumberingAfterBreak="0">
    <w:nsid w:val="046D50D5"/>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1" w15:restartNumberingAfterBreak="0">
    <w:nsid w:val="046D51FD"/>
    <w:multiLevelType w:val="multilevel"/>
    <w:tmpl w:val="00000001"/>
    <w:name w:val="HTML-List742732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2" w15:restartNumberingAfterBreak="0">
    <w:nsid w:val="046D520C"/>
    <w:multiLevelType w:val="multilevel"/>
    <w:tmpl w:val="00000002"/>
    <w:name w:val="HTML-List742732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3" w15:restartNumberingAfterBreak="0">
    <w:nsid w:val="046D52F6"/>
    <w:multiLevelType w:val="multilevel"/>
    <w:tmpl w:val="00000001"/>
    <w:name w:val="HTML-List7427352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4" w15:restartNumberingAfterBreak="0">
    <w:nsid w:val="046D53C1"/>
    <w:multiLevelType w:val="multilevel"/>
    <w:tmpl w:val="00000001"/>
    <w:name w:val="HTML-List742737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5" w15:restartNumberingAfterBreak="0">
    <w:nsid w:val="046D53C2"/>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6" w15:restartNumberingAfterBreak="0">
    <w:nsid w:val="046D549C"/>
    <w:multiLevelType w:val="multilevel"/>
    <w:tmpl w:val="00000001"/>
    <w:name w:val="HTML-List7427394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7" w15:restartNumberingAfterBreak="0">
    <w:nsid w:val="046D549D"/>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8" w15:restartNumberingAfterBreak="0">
    <w:nsid w:val="046D5586"/>
    <w:multiLevelType w:val="multilevel"/>
    <w:tmpl w:val="00000001"/>
    <w:name w:val="HTML-List742741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9" w15:restartNumberingAfterBreak="0">
    <w:nsid w:val="046D5587"/>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0" w15:restartNumberingAfterBreak="0">
    <w:nsid w:val="046D5588"/>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1" w15:restartNumberingAfterBreak="0">
    <w:nsid w:val="046D5670"/>
    <w:multiLevelType w:val="multilevel"/>
    <w:tmpl w:val="00000001"/>
    <w:name w:val="HTML-List742744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2" w15:restartNumberingAfterBreak="0">
    <w:nsid w:val="046D5671"/>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3" w15:restartNumberingAfterBreak="0">
    <w:nsid w:val="046D5672"/>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4" w15:restartNumberingAfterBreak="0">
    <w:nsid w:val="046D5673"/>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5" w15:restartNumberingAfterBreak="0">
    <w:nsid w:val="046D5674"/>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6" w15:restartNumberingAfterBreak="0">
    <w:nsid w:val="046D5675"/>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7" w15:restartNumberingAfterBreak="0">
    <w:nsid w:val="046D5676"/>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8" w15:restartNumberingAfterBreak="0">
    <w:nsid w:val="046D5677"/>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9" w15:restartNumberingAfterBreak="0">
    <w:nsid w:val="046D567F"/>
    <w:multiLevelType w:val="multilevel"/>
    <w:tmpl w:val="00000009"/>
    <w:name w:val="HTML-List742744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0" w15:restartNumberingAfterBreak="0">
    <w:nsid w:val="046D5680"/>
    <w:multiLevelType w:val="multilevel"/>
    <w:tmpl w:val="0000000A"/>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1" w15:restartNumberingAfterBreak="0">
    <w:nsid w:val="046D5681"/>
    <w:multiLevelType w:val="multilevel"/>
    <w:tmpl w:val="0000000B"/>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2" w15:restartNumberingAfterBreak="0">
    <w:nsid w:val="046D5682"/>
    <w:multiLevelType w:val="multilevel"/>
    <w:tmpl w:val="0000000C"/>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3" w15:restartNumberingAfterBreak="0">
    <w:nsid w:val="046D5683"/>
    <w:multiLevelType w:val="multilevel"/>
    <w:tmpl w:val="0000000D"/>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4" w15:restartNumberingAfterBreak="0">
    <w:nsid w:val="046D5788"/>
    <w:multiLevelType w:val="multilevel"/>
    <w:tmpl w:val="00000001"/>
    <w:name w:val="HTML-List742746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5" w15:restartNumberingAfterBreak="0">
    <w:nsid w:val="046D5789"/>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6" w15:restartNumberingAfterBreak="0">
    <w:nsid w:val="046D578A"/>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7" w15:restartNumberingAfterBreak="0">
    <w:nsid w:val="046D5872"/>
    <w:multiLevelType w:val="multilevel"/>
    <w:tmpl w:val="00000001"/>
    <w:name w:val="HTML-List7427493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8" w15:restartNumberingAfterBreak="0">
    <w:nsid w:val="046D5873"/>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9" w15:restartNumberingAfterBreak="0">
    <w:nsid w:val="046D5882"/>
    <w:multiLevelType w:val="multilevel"/>
    <w:tmpl w:val="00000003"/>
    <w:name w:val="HTML-List742749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0" w15:restartNumberingAfterBreak="0">
    <w:nsid w:val="046D5883"/>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1" w15:restartNumberingAfterBreak="0">
    <w:nsid w:val="046D5884"/>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2" w15:restartNumberingAfterBreak="0">
    <w:nsid w:val="046D597C"/>
    <w:multiLevelType w:val="multilevel"/>
    <w:tmpl w:val="00000001"/>
    <w:name w:val="HTML-List742751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3" w15:restartNumberingAfterBreak="0">
    <w:nsid w:val="046D597D"/>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4" w15:restartNumberingAfterBreak="0">
    <w:nsid w:val="05152BF2"/>
    <w:multiLevelType w:val="hybridMultilevel"/>
    <w:tmpl w:val="861435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5" w15:restartNumberingAfterBreak="0">
    <w:nsid w:val="05CDB3C4"/>
    <w:multiLevelType w:val="multilevel"/>
    <w:tmpl w:val="00000003"/>
    <w:name w:val="HTML-List97366978"/>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6" w15:restartNumberingAfterBreak="0">
    <w:nsid w:val="05D0AB8A"/>
    <w:multiLevelType w:val="multilevel"/>
    <w:tmpl w:val="00000003"/>
    <w:name w:val="HTML-List9756148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7" w15:restartNumberingAfterBreak="0">
    <w:nsid w:val="06302A1C"/>
    <w:multiLevelType w:val="multilevel"/>
    <w:tmpl w:val="00000001"/>
    <w:name w:val="HTML-List1038198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8" w15:restartNumberingAfterBreak="0">
    <w:nsid w:val="06302B34"/>
    <w:multiLevelType w:val="multilevel"/>
    <w:tmpl w:val="00000001"/>
    <w:name w:val="HTML-List1038200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9" w15:restartNumberingAfterBreak="0">
    <w:nsid w:val="06302C0F"/>
    <w:multiLevelType w:val="multilevel"/>
    <w:tmpl w:val="00000001"/>
    <w:name w:val="HTML-List1038203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0" w15:restartNumberingAfterBreak="0">
    <w:nsid w:val="06302FB7"/>
    <w:multiLevelType w:val="multilevel"/>
    <w:tmpl w:val="00000001"/>
    <w:name w:val="HTML-List1038212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1" w15:restartNumberingAfterBreak="0">
    <w:nsid w:val="06303053"/>
    <w:multiLevelType w:val="multilevel"/>
    <w:tmpl w:val="00000001"/>
    <w:name w:val="HTML-List1038213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2" w15:restartNumberingAfterBreak="0">
    <w:nsid w:val="0630318B"/>
    <w:multiLevelType w:val="multilevel"/>
    <w:tmpl w:val="00000001"/>
    <w:name w:val="HTML-List10382170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3" w15:restartNumberingAfterBreak="0">
    <w:nsid w:val="06303487"/>
    <w:multiLevelType w:val="multilevel"/>
    <w:tmpl w:val="00000001"/>
    <w:name w:val="HTML-List10382247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4" w15:restartNumberingAfterBreak="0">
    <w:nsid w:val="0630954C"/>
    <w:multiLevelType w:val="multilevel"/>
    <w:tmpl w:val="00000001"/>
    <w:name w:val="HTML-List1038472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5" w15:restartNumberingAfterBreak="0">
    <w:nsid w:val="063095F8"/>
    <w:multiLevelType w:val="multilevel"/>
    <w:tmpl w:val="00000001"/>
    <w:name w:val="HTML-List1038474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6" w15:restartNumberingAfterBreak="0">
    <w:nsid w:val="06309684"/>
    <w:multiLevelType w:val="multilevel"/>
    <w:tmpl w:val="00000001"/>
    <w:name w:val="HTML-List10384755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7" w15:restartNumberingAfterBreak="0">
    <w:nsid w:val="063097DB"/>
    <w:multiLevelType w:val="multilevel"/>
    <w:tmpl w:val="00000001"/>
    <w:name w:val="HTML-List1038478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8" w15:restartNumberingAfterBreak="0">
    <w:nsid w:val="06309877"/>
    <w:multiLevelType w:val="multilevel"/>
    <w:tmpl w:val="00000001"/>
    <w:name w:val="HTML-List1038480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9" w15:restartNumberingAfterBreak="0">
    <w:nsid w:val="063098F4"/>
    <w:multiLevelType w:val="multilevel"/>
    <w:tmpl w:val="00000001"/>
    <w:name w:val="HTML-List1038481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0" w15:restartNumberingAfterBreak="0">
    <w:nsid w:val="06309904"/>
    <w:multiLevelType w:val="multilevel"/>
    <w:tmpl w:val="00000002"/>
    <w:name w:val="HTML-List1038481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1" w15:restartNumberingAfterBreak="0">
    <w:nsid w:val="06309961"/>
    <w:multiLevelType w:val="multilevel"/>
    <w:tmpl w:val="00000001"/>
    <w:name w:val="HTML-List1038482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2" w15:restartNumberingAfterBreak="0">
    <w:nsid w:val="06309AC8"/>
    <w:multiLevelType w:val="multilevel"/>
    <w:tmpl w:val="00000001"/>
    <w:name w:val="HTML-List10384864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3" w15:restartNumberingAfterBreak="0">
    <w:nsid w:val="06309BF1"/>
    <w:multiLevelType w:val="multilevel"/>
    <w:tmpl w:val="00000001"/>
    <w:name w:val="HTML-List1038489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4" w15:restartNumberingAfterBreak="0">
    <w:nsid w:val="06309DB5"/>
    <w:multiLevelType w:val="multilevel"/>
    <w:tmpl w:val="00000001"/>
    <w:name w:val="HTML-List1038493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5" w15:restartNumberingAfterBreak="0">
    <w:nsid w:val="06309E22"/>
    <w:multiLevelType w:val="multilevel"/>
    <w:tmpl w:val="00000001"/>
    <w:name w:val="HTML-List1038495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6" w15:restartNumberingAfterBreak="0">
    <w:nsid w:val="06309E8F"/>
    <w:multiLevelType w:val="multilevel"/>
    <w:tmpl w:val="00000001"/>
    <w:name w:val="HTML-List1038496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7" w15:restartNumberingAfterBreak="0">
    <w:nsid w:val="06309EBE"/>
    <w:multiLevelType w:val="multilevel"/>
    <w:tmpl w:val="00000002"/>
    <w:name w:val="HTML-List1038496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8" w15:restartNumberingAfterBreak="0">
    <w:nsid w:val="06309F2B"/>
    <w:multiLevelType w:val="multilevel"/>
    <w:tmpl w:val="00000001"/>
    <w:name w:val="HTML-List10384977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9" w15:restartNumberingAfterBreak="0">
    <w:nsid w:val="06309FA8"/>
    <w:multiLevelType w:val="multilevel"/>
    <w:tmpl w:val="00000001"/>
    <w:name w:val="HTML-List1038498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0" w15:restartNumberingAfterBreak="0">
    <w:nsid w:val="0630A015"/>
    <w:multiLevelType w:val="multilevel"/>
    <w:tmpl w:val="00000001"/>
    <w:name w:val="HTML-List10385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1" w15:restartNumberingAfterBreak="0">
    <w:nsid w:val="0630A15D"/>
    <w:multiLevelType w:val="multilevel"/>
    <w:tmpl w:val="00000001"/>
    <w:name w:val="HTML-List1038503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2" w15:restartNumberingAfterBreak="0">
    <w:nsid w:val="0630A16D"/>
    <w:multiLevelType w:val="multilevel"/>
    <w:tmpl w:val="00000002"/>
    <w:name w:val="HTML-List1038503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3" w15:restartNumberingAfterBreak="0">
    <w:nsid w:val="0630A1F9"/>
    <w:multiLevelType w:val="multilevel"/>
    <w:tmpl w:val="00000001"/>
    <w:name w:val="HTML-List1038504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4" w15:restartNumberingAfterBreak="0">
    <w:nsid w:val="0630A209"/>
    <w:multiLevelType w:val="multilevel"/>
    <w:tmpl w:val="00000003"/>
    <w:name w:val="HTML-List1038505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5" w15:restartNumberingAfterBreak="0">
    <w:nsid w:val="0630A285"/>
    <w:multiLevelType w:val="multilevel"/>
    <w:tmpl w:val="00000001"/>
    <w:name w:val="HTML-List1038506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6" w15:restartNumberingAfterBreak="0">
    <w:nsid w:val="0630A295"/>
    <w:multiLevelType w:val="multilevel"/>
    <w:tmpl w:val="00000002"/>
    <w:name w:val="HTML-List1038506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7" w15:restartNumberingAfterBreak="0">
    <w:nsid w:val="0630A2F3"/>
    <w:multiLevelType w:val="multilevel"/>
    <w:tmpl w:val="00000001"/>
    <w:name w:val="HTML-List1038507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8" w15:restartNumberingAfterBreak="0">
    <w:nsid w:val="0630A350"/>
    <w:multiLevelType w:val="multilevel"/>
    <w:tmpl w:val="00000001"/>
    <w:name w:val="HTML-List1038508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9" w15:restartNumberingAfterBreak="0">
    <w:nsid w:val="0630A360"/>
    <w:multiLevelType w:val="multilevel"/>
    <w:tmpl w:val="00000002"/>
    <w:name w:val="HTML-List10385084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0" w15:restartNumberingAfterBreak="0">
    <w:nsid w:val="0630A3AE"/>
    <w:multiLevelType w:val="multilevel"/>
    <w:tmpl w:val="00000001"/>
    <w:name w:val="HTML-List10385092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1" w15:restartNumberingAfterBreak="0">
    <w:nsid w:val="0630A42B"/>
    <w:multiLevelType w:val="multilevel"/>
    <w:tmpl w:val="00000001"/>
    <w:name w:val="HTML-List1038510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2" w15:restartNumberingAfterBreak="0">
    <w:nsid w:val="0630A488"/>
    <w:multiLevelType w:val="multilevel"/>
    <w:tmpl w:val="00000001"/>
    <w:name w:val="HTML-List1038511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3" w15:restartNumberingAfterBreak="0">
    <w:nsid w:val="0630A498"/>
    <w:multiLevelType w:val="multilevel"/>
    <w:tmpl w:val="00000003"/>
    <w:name w:val="HTML-List10385116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4" w15:restartNumberingAfterBreak="0">
    <w:nsid w:val="0630A515"/>
    <w:multiLevelType w:val="multilevel"/>
    <w:tmpl w:val="00000001"/>
    <w:name w:val="HTML-List10385128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5" w15:restartNumberingAfterBreak="0">
    <w:nsid w:val="0630A572"/>
    <w:multiLevelType w:val="multilevel"/>
    <w:tmpl w:val="00000001"/>
    <w:name w:val="HTML-List10385137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6" w15:restartNumberingAfterBreak="0">
    <w:nsid w:val="0630A582"/>
    <w:multiLevelType w:val="multilevel"/>
    <w:tmpl w:val="00000003"/>
    <w:name w:val="HTML-List10385139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7" w15:restartNumberingAfterBreak="0">
    <w:nsid w:val="0630E14A"/>
    <w:multiLevelType w:val="multilevel"/>
    <w:tmpl w:val="00000001"/>
    <w:name w:val="HTML-List10386669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58" w15:restartNumberingAfterBreak="0">
    <w:nsid w:val="0630E1B7"/>
    <w:multiLevelType w:val="multilevel"/>
    <w:tmpl w:val="00000001"/>
    <w:name w:val="HTML-List10386680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59" w15:restartNumberingAfterBreak="0">
    <w:nsid w:val="0630E2D0"/>
    <w:multiLevelType w:val="multilevel"/>
    <w:tmpl w:val="00000001"/>
    <w:name w:val="HTML-List10386708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60" w15:restartNumberingAfterBreak="0">
    <w:nsid w:val="0630E5BC"/>
    <w:multiLevelType w:val="multilevel"/>
    <w:tmpl w:val="00000001"/>
    <w:name w:val="HTML-List10386783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61" w15:restartNumberingAfterBreak="0">
    <w:nsid w:val="063E3256"/>
    <w:multiLevelType w:val="multilevel"/>
    <w:tmpl w:val="00000001"/>
    <w:name w:val="HTML-List1047394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2" w15:restartNumberingAfterBreak="0">
    <w:nsid w:val="063E3266"/>
    <w:multiLevelType w:val="multilevel"/>
    <w:tmpl w:val="00000002"/>
    <w:name w:val="HTML-List10473943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3" w15:restartNumberingAfterBreak="0">
    <w:nsid w:val="063E37C2"/>
    <w:multiLevelType w:val="multilevel"/>
    <w:tmpl w:val="00000001"/>
    <w:name w:val="HTML-List1047408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4" w15:restartNumberingAfterBreak="0">
    <w:nsid w:val="063E4E8D"/>
    <w:multiLevelType w:val="multilevel"/>
    <w:tmpl w:val="00000001"/>
    <w:name w:val="HTML-List1047466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5" w15:restartNumberingAfterBreak="0">
    <w:nsid w:val="063E539C"/>
    <w:multiLevelType w:val="multilevel"/>
    <w:tmpl w:val="00000001"/>
    <w:name w:val="HTML-List1047479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6" w15:restartNumberingAfterBreak="0">
    <w:nsid w:val="063E643E"/>
    <w:multiLevelType w:val="multilevel"/>
    <w:tmpl w:val="00000001"/>
    <w:name w:val="HTML-List1047521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7" w15:restartNumberingAfterBreak="0">
    <w:nsid w:val="063E8AD1"/>
    <w:multiLevelType w:val="multilevel"/>
    <w:tmpl w:val="00000001"/>
    <w:name w:val="HTML-List1047620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8" w15:restartNumberingAfterBreak="0">
    <w:nsid w:val="063E8AE1"/>
    <w:multiLevelType w:val="multilevel"/>
    <w:tmpl w:val="00000003"/>
    <w:name w:val="HTML-List1047620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9" w15:restartNumberingAfterBreak="0">
    <w:nsid w:val="063FB599"/>
    <w:multiLevelType w:val="multilevel"/>
    <w:tmpl w:val="00000001"/>
    <w:name w:val="HTML-List10483855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0" w15:restartNumberingAfterBreak="0">
    <w:nsid w:val="064132D3"/>
    <w:multiLevelType w:val="multilevel"/>
    <w:tmpl w:val="00000001"/>
    <w:name w:val="HTML-List1049361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1" w15:restartNumberingAfterBreak="0">
    <w:nsid w:val="064132E2"/>
    <w:multiLevelType w:val="multilevel"/>
    <w:tmpl w:val="00000002"/>
    <w:name w:val="HTML-List1049361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2" w15:restartNumberingAfterBreak="0">
    <w:nsid w:val="06413C64"/>
    <w:multiLevelType w:val="multilevel"/>
    <w:tmpl w:val="00000001"/>
    <w:name w:val="HTML-List1049385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3" w15:restartNumberingAfterBreak="0">
    <w:nsid w:val="06414808"/>
    <w:multiLevelType w:val="multilevel"/>
    <w:tmpl w:val="00000001"/>
    <w:name w:val="HTML-List10494157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4" w15:restartNumberingAfterBreak="0">
    <w:nsid w:val="06414D84"/>
    <w:multiLevelType w:val="multilevel"/>
    <w:tmpl w:val="00000001"/>
    <w:name w:val="HTML-List1049429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5" w15:restartNumberingAfterBreak="0">
    <w:nsid w:val="064153AB"/>
    <w:multiLevelType w:val="multilevel"/>
    <w:tmpl w:val="00000001"/>
    <w:name w:val="HTML-List1049445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6" w15:restartNumberingAfterBreak="0">
    <w:nsid w:val="06415918"/>
    <w:multiLevelType w:val="multilevel"/>
    <w:tmpl w:val="00000001"/>
    <w:name w:val="HTML-List1049459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7" w15:restartNumberingAfterBreak="0">
    <w:nsid w:val="06415F8D"/>
    <w:multiLevelType w:val="multilevel"/>
    <w:tmpl w:val="00000001"/>
    <w:name w:val="HTML-List1049475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8" w15:restartNumberingAfterBreak="0">
    <w:nsid w:val="0641671C"/>
    <w:multiLevelType w:val="multilevel"/>
    <w:tmpl w:val="00000001"/>
    <w:name w:val="HTML-List1049495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9" w15:restartNumberingAfterBreak="0">
    <w:nsid w:val="06416E7B"/>
    <w:multiLevelType w:val="multilevel"/>
    <w:tmpl w:val="00000001"/>
    <w:name w:val="HTML-List10495141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0" w15:restartNumberingAfterBreak="0">
    <w:nsid w:val="06416E8B"/>
    <w:multiLevelType w:val="multilevel"/>
    <w:tmpl w:val="00000004"/>
    <w:name w:val="HTML-List10495143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1" w15:restartNumberingAfterBreak="0">
    <w:nsid w:val="064178F7"/>
    <w:multiLevelType w:val="multilevel"/>
    <w:tmpl w:val="00000001"/>
    <w:name w:val="HTML-List1049541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2" w15:restartNumberingAfterBreak="0">
    <w:nsid w:val="0642676A"/>
    <w:multiLevelType w:val="multilevel"/>
    <w:tmpl w:val="00000001"/>
    <w:name w:val="HTML-List1050151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3" w15:restartNumberingAfterBreak="0">
    <w:nsid w:val="06427703"/>
    <w:multiLevelType w:val="multilevel"/>
    <w:tmpl w:val="00000001"/>
    <w:name w:val="HTML-List1050191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4" w15:restartNumberingAfterBreak="0">
    <w:nsid w:val="0643257A"/>
    <w:multiLevelType w:val="multilevel"/>
    <w:tmpl w:val="00000001"/>
    <w:name w:val="HTML-List1050638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5" w15:restartNumberingAfterBreak="0">
    <w:nsid w:val="06432AF6"/>
    <w:multiLevelType w:val="multilevel"/>
    <w:tmpl w:val="00000001"/>
    <w:name w:val="HTML-List1050652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6" w15:restartNumberingAfterBreak="0">
    <w:nsid w:val="06432B06"/>
    <w:multiLevelType w:val="multilevel"/>
    <w:tmpl w:val="00000003"/>
    <w:name w:val="HTML-List1050652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7" w15:restartNumberingAfterBreak="0">
    <w:nsid w:val="06433092"/>
    <w:multiLevelType w:val="multilevel"/>
    <w:tmpl w:val="00000001"/>
    <w:name w:val="HTML-List1050666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8" w15:restartNumberingAfterBreak="0">
    <w:nsid w:val="064330B1"/>
    <w:multiLevelType w:val="multilevel"/>
    <w:tmpl w:val="00000002"/>
    <w:name w:val="HTML-List1050666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9" w15:restartNumberingAfterBreak="0">
    <w:nsid w:val="064330C0"/>
    <w:multiLevelType w:val="multilevel"/>
    <w:tmpl w:val="00000003"/>
    <w:name w:val="HTML-List10506668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0" w15:restartNumberingAfterBreak="0">
    <w:nsid w:val="064336B9"/>
    <w:multiLevelType w:val="multilevel"/>
    <w:tmpl w:val="00000001"/>
    <w:name w:val="HTML-List1050682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1" w15:restartNumberingAfterBreak="0">
    <w:nsid w:val="064336C9"/>
    <w:multiLevelType w:val="multilevel"/>
    <w:tmpl w:val="00000003"/>
    <w:name w:val="HTML-List1050682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2" w15:restartNumberingAfterBreak="0">
    <w:nsid w:val="06433C26"/>
    <w:multiLevelType w:val="multilevel"/>
    <w:tmpl w:val="00000001"/>
    <w:name w:val="HTML-List1050696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3" w15:restartNumberingAfterBreak="0">
    <w:nsid w:val="064341B1"/>
    <w:multiLevelType w:val="multilevel"/>
    <w:tmpl w:val="00000001"/>
    <w:name w:val="HTML-List10507102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4" w15:restartNumberingAfterBreak="0">
    <w:nsid w:val="0643472D"/>
    <w:multiLevelType w:val="multilevel"/>
    <w:tmpl w:val="00000001"/>
    <w:name w:val="HTML-List1050724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5" w15:restartNumberingAfterBreak="0">
    <w:nsid w:val="064412F4"/>
    <w:multiLevelType w:val="multilevel"/>
    <w:tmpl w:val="00000001"/>
    <w:name w:val="HTML-List1051245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6" w15:restartNumberingAfterBreak="0">
    <w:nsid w:val="06441304"/>
    <w:multiLevelType w:val="multilevel"/>
    <w:tmpl w:val="00000002"/>
    <w:name w:val="HTML-List1051246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7" w15:restartNumberingAfterBreak="0">
    <w:nsid w:val="0644188F"/>
    <w:multiLevelType w:val="multilevel"/>
    <w:tmpl w:val="00000001"/>
    <w:name w:val="HTML-List1051260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8" w15:restartNumberingAfterBreak="0">
    <w:nsid w:val="0644189F"/>
    <w:multiLevelType w:val="multilevel"/>
    <w:tmpl w:val="00000003"/>
    <w:name w:val="HTML-List1051260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9" w15:restartNumberingAfterBreak="0">
    <w:nsid w:val="06441DEC"/>
    <w:multiLevelType w:val="multilevel"/>
    <w:tmpl w:val="00000001"/>
    <w:name w:val="HTML-List1051274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0" w15:restartNumberingAfterBreak="0">
    <w:nsid w:val="06442387"/>
    <w:multiLevelType w:val="multilevel"/>
    <w:tmpl w:val="00000001"/>
    <w:name w:val="HTML-List1051288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1" w15:restartNumberingAfterBreak="0">
    <w:nsid w:val="06442858"/>
    <w:multiLevelType w:val="multilevel"/>
    <w:tmpl w:val="00000001"/>
    <w:name w:val="HTML-List10513007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2" w15:restartNumberingAfterBreak="0">
    <w:nsid w:val="06442DF3"/>
    <w:multiLevelType w:val="multilevel"/>
    <w:tmpl w:val="00000001"/>
    <w:name w:val="HTML-List1051315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3" w15:restartNumberingAfterBreak="0">
    <w:nsid w:val="064432F2"/>
    <w:multiLevelType w:val="multilevel"/>
    <w:tmpl w:val="00000001"/>
    <w:name w:val="HTML-List1051327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4" w15:restartNumberingAfterBreak="0">
    <w:nsid w:val="0644384F"/>
    <w:multiLevelType w:val="multilevel"/>
    <w:tmpl w:val="00000001"/>
    <w:name w:val="HTML-List10513415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5" w15:restartNumberingAfterBreak="0">
    <w:nsid w:val="0644385F"/>
    <w:multiLevelType w:val="multilevel"/>
    <w:tmpl w:val="00000003"/>
    <w:name w:val="HTML-List1051341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6" w15:restartNumberingAfterBreak="0">
    <w:nsid w:val="0644386E"/>
    <w:multiLevelType w:val="multilevel"/>
    <w:tmpl w:val="0000000C"/>
    <w:name w:val="HTML-List1051341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7" w15:restartNumberingAfterBreak="0">
    <w:nsid w:val="06443E86"/>
    <w:multiLevelType w:val="multilevel"/>
    <w:tmpl w:val="00000001"/>
    <w:name w:val="HTML-List1051357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8" w15:restartNumberingAfterBreak="0">
    <w:nsid w:val="06443E96"/>
    <w:multiLevelType w:val="multilevel"/>
    <w:tmpl w:val="00000003"/>
    <w:name w:val="HTML-List1051357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9" w15:restartNumberingAfterBreak="0">
    <w:nsid w:val="06444385"/>
    <w:multiLevelType w:val="multilevel"/>
    <w:tmpl w:val="00000001"/>
    <w:name w:val="HTML-List1051370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0" w15:restartNumberingAfterBreak="0">
    <w:nsid w:val="06444395"/>
    <w:multiLevelType w:val="multilevel"/>
    <w:tmpl w:val="00000005"/>
    <w:name w:val="HTML-List1051370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1" w15:restartNumberingAfterBreak="0">
    <w:nsid w:val="064448F2"/>
    <w:multiLevelType w:val="multilevel"/>
    <w:tmpl w:val="00000001"/>
    <w:name w:val="HTML-List1051384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2" w15:restartNumberingAfterBreak="0">
    <w:nsid w:val="06444901"/>
    <w:multiLevelType w:val="multilevel"/>
    <w:tmpl w:val="00000002"/>
    <w:name w:val="HTML-List1051384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3" w15:restartNumberingAfterBreak="0">
    <w:nsid w:val="064BC3BC"/>
    <w:multiLevelType w:val="multilevel"/>
    <w:tmpl w:val="00000001"/>
    <w:name w:val="HTML-List1056286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4" w15:restartNumberingAfterBreak="0">
    <w:nsid w:val="064BC3DB"/>
    <w:multiLevelType w:val="multilevel"/>
    <w:tmpl w:val="00000002"/>
    <w:name w:val="HTML-List10562863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5" w15:restartNumberingAfterBreak="0">
    <w:nsid w:val="064BC3EB"/>
    <w:multiLevelType w:val="multilevel"/>
    <w:tmpl w:val="00000008"/>
    <w:name w:val="HTML-List1056286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6" w15:restartNumberingAfterBreak="0">
    <w:nsid w:val="064BCA32"/>
    <w:multiLevelType w:val="multilevel"/>
    <w:tmpl w:val="00000001"/>
    <w:name w:val="HTML-List1056302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7" w15:restartNumberingAfterBreak="0">
    <w:nsid w:val="064BD098"/>
    <w:multiLevelType w:val="multilevel"/>
    <w:tmpl w:val="00000001"/>
    <w:name w:val="HTML-List10563189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8" w15:restartNumberingAfterBreak="0">
    <w:nsid w:val="064BD0A7"/>
    <w:multiLevelType w:val="multilevel"/>
    <w:tmpl w:val="00000003"/>
    <w:name w:val="HTML-List1056319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9" w15:restartNumberingAfterBreak="0">
    <w:nsid w:val="064BD0B7"/>
    <w:multiLevelType w:val="multilevel"/>
    <w:tmpl w:val="00000008"/>
    <w:name w:val="HTML-List10563192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0" w15:restartNumberingAfterBreak="0">
    <w:nsid w:val="064BD6DF"/>
    <w:multiLevelType w:val="multilevel"/>
    <w:tmpl w:val="00000001"/>
    <w:name w:val="HTML-List1056335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1" w15:restartNumberingAfterBreak="0">
    <w:nsid w:val="064BDCF7"/>
    <w:multiLevelType w:val="multilevel"/>
    <w:tmpl w:val="00000001"/>
    <w:name w:val="HTML-List1056350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2" w15:restartNumberingAfterBreak="0">
    <w:nsid w:val="064BDD06"/>
    <w:multiLevelType w:val="multilevel"/>
    <w:tmpl w:val="00000003"/>
    <w:name w:val="HTML-List10563507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3" w15:restartNumberingAfterBreak="0">
    <w:nsid w:val="064BE38B"/>
    <w:multiLevelType w:val="multilevel"/>
    <w:tmpl w:val="00000001"/>
    <w:name w:val="HTML-List1056367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4" w15:restartNumberingAfterBreak="0">
    <w:nsid w:val="064BE39B"/>
    <w:multiLevelType w:val="multilevel"/>
    <w:tmpl w:val="00000004"/>
    <w:name w:val="HTML-List1056367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5" w15:restartNumberingAfterBreak="0">
    <w:nsid w:val="064BEA8D"/>
    <w:multiLevelType w:val="multilevel"/>
    <w:tmpl w:val="00000001"/>
    <w:name w:val="HTML-List1056385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6" w15:restartNumberingAfterBreak="0">
    <w:nsid w:val="064BF0F3"/>
    <w:multiLevelType w:val="multilevel"/>
    <w:tmpl w:val="00000001"/>
    <w:name w:val="HTML-List10564017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7" w15:restartNumberingAfterBreak="0">
    <w:nsid w:val="064BF103"/>
    <w:multiLevelType w:val="multilevel"/>
    <w:tmpl w:val="00000007"/>
    <w:name w:val="HTML-List1056401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8" w15:restartNumberingAfterBreak="0">
    <w:nsid w:val="064BF71B"/>
    <w:multiLevelType w:val="multilevel"/>
    <w:tmpl w:val="00000001"/>
    <w:name w:val="HTML-List1056417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9" w15:restartNumberingAfterBreak="0">
    <w:nsid w:val="064BFD43"/>
    <w:multiLevelType w:val="multilevel"/>
    <w:tmpl w:val="00000001"/>
    <w:name w:val="HTML-List10564333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0" w15:restartNumberingAfterBreak="0">
    <w:nsid w:val="064BFD71"/>
    <w:multiLevelType w:val="multilevel"/>
    <w:tmpl w:val="00000002"/>
    <w:name w:val="HTML-List1056433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1" w15:restartNumberingAfterBreak="0">
    <w:nsid w:val="064C034B"/>
    <w:multiLevelType w:val="multilevel"/>
    <w:tmpl w:val="00000001"/>
    <w:name w:val="HTML-List1056448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2" w15:restartNumberingAfterBreak="0">
    <w:nsid w:val="064C0898"/>
    <w:multiLevelType w:val="multilevel"/>
    <w:tmpl w:val="00000001"/>
    <w:name w:val="HTML-List1056462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3" w15:restartNumberingAfterBreak="0">
    <w:nsid w:val="064C0DD6"/>
    <w:multiLevelType w:val="multilevel"/>
    <w:tmpl w:val="00000001"/>
    <w:name w:val="HTML-List1056475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4" w15:restartNumberingAfterBreak="0">
    <w:nsid w:val="064C12F4"/>
    <w:multiLevelType w:val="multilevel"/>
    <w:tmpl w:val="00000001"/>
    <w:name w:val="HTML-List1056488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5" w15:restartNumberingAfterBreak="0">
    <w:nsid w:val="064C1880"/>
    <w:multiLevelType w:val="multilevel"/>
    <w:tmpl w:val="00000001"/>
    <w:name w:val="HTML-List1056503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6" w15:restartNumberingAfterBreak="0">
    <w:nsid w:val="064C1DBD"/>
    <w:multiLevelType w:val="multilevel"/>
    <w:tmpl w:val="00000001"/>
    <w:name w:val="HTML-List1056516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7" w15:restartNumberingAfterBreak="0">
    <w:nsid w:val="064C24FE"/>
    <w:multiLevelType w:val="multilevel"/>
    <w:tmpl w:val="00000001"/>
    <w:name w:val="HTML-List1056535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8" w15:restartNumberingAfterBreak="0">
    <w:nsid w:val="064C250D"/>
    <w:multiLevelType w:val="multilevel"/>
    <w:tmpl w:val="00000002"/>
    <w:name w:val="HTML-List1056535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9" w15:restartNumberingAfterBreak="0">
    <w:nsid w:val="064C251D"/>
    <w:multiLevelType w:val="multilevel"/>
    <w:tmpl w:val="0000000B"/>
    <w:name w:val="HTML-List1056535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0" w15:restartNumberingAfterBreak="0">
    <w:nsid w:val="064C2A99"/>
    <w:multiLevelType w:val="multilevel"/>
    <w:tmpl w:val="00000001"/>
    <w:name w:val="HTML-List1056549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1" w15:restartNumberingAfterBreak="0">
    <w:nsid w:val="064C2FE6"/>
    <w:multiLevelType w:val="multilevel"/>
    <w:tmpl w:val="00000001"/>
    <w:name w:val="HTML-List10565629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2" w15:restartNumberingAfterBreak="0">
    <w:nsid w:val="064C2FF6"/>
    <w:multiLevelType w:val="multilevel"/>
    <w:tmpl w:val="00000003"/>
    <w:name w:val="HTML-List10565631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3" w15:restartNumberingAfterBreak="0">
    <w:nsid w:val="064C3524"/>
    <w:multiLevelType w:val="multilevel"/>
    <w:tmpl w:val="00000001"/>
    <w:name w:val="HTML-List10565763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4" w15:restartNumberingAfterBreak="0">
    <w:nsid w:val="064C3533"/>
    <w:multiLevelType w:val="multilevel"/>
    <w:tmpl w:val="00000004"/>
    <w:name w:val="HTML-List1056576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5" w15:restartNumberingAfterBreak="0">
    <w:nsid w:val="064C3543"/>
    <w:multiLevelType w:val="multilevel"/>
    <w:tmpl w:val="00000006"/>
    <w:name w:val="HTML-List10565766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6" w15:restartNumberingAfterBreak="0">
    <w:nsid w:val="064C3E48"/>
    <w:multiLevelType w:val="multilevel"/>
    <w:tmpl w:val="00000001"/>
    <w:name w:val="HTML-List10565997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7" w15:restartNumberingAfterBreak="0">
    <w:nsid w:val="064C43C4"/>
    <w:multiLevelType w:val="multilevel"/>
    <w:tmpl w:val="00000001"/>
    <w:name w:val="HTML-List1056613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8" w15:restartNumberingAfterBreak="0">
    <w:nsid w:val="064C43D3"/>
    <w:multiLevelType w:val="multilevel"/>
    <w:tmpl w:val="00000006"/>
    <w:name w:val="HTML-List1056613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9" w15:restartNumberingAfterBreak="0">
    <w:nsid w:val="064C43E3"/>
    <w:multiLevelType w:val="multilevel"/>
    <w:tmpl w:val="0000000B"/>
    <w:name w:val="HTML-List1056614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0" w15:restartNumberingAfterBreak="0">
    <w:nsid w:val="064C497E"/>
    <w:multiLevelType w:val="multilevel"/>
    <w:tmpl w:val="00000001"/>
    <w:name w:val="HTML-List1056628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1" w15:restartNumberingAfterBreak="0">
    <w:nsid w:val="064C498E"/>
    <w:multiLevelType w:val="multilevel"/>
    <w:tmpl w:val="00000003"/>
    <w:name w:val="HTML-List1056628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2" w15:restartNumberingAfterBreak="0">
    <w:nsid w:val="064C4E8D"/>
    <w:multiLevelType w:val="multilevel"/>
    <w:tmpl w:val="00000001"/>
    <w:name w:val="HTML-List1056641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3" w15:restartNumberingAfterBreak="0">
    <w:nsid w:val="064C559F"/>
    <w:multiLevelType w:val="multilevel"/>
    <w:tmpl w:val="00000001"/>
    <w:name w:val="HTML-List1056659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4" w15:restartNumberingAfterBreak="0">
    <w:nsid w:val="064C5A50"/>
    <w:multiLevelType w:val="multilevel"/>
    <w:tmpl w:val="00000001"/>
    <w:name w:val="HTML-List1056671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5" w15:restartNumberingAfterBreak="0">
    <w:nsid w:val="064C650A"/>
    <w:multiLevelType w:val="multilevel"/>
    <w:tmpl w:val="00000001"/>
    <w:name w:val="HTML-List10566989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6" w15:restartNumberingAfterBreak="0">
    <w:nsid w:val="064C694E"/>
    <w:multiLevelType w:val="multilevel"/>
    <w:tmpl w:val="00000001"/>
    <w:name w:val="HTML-List1056709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7" w15:restartNumberingAfterBreak="0">
    <w:nsid w:val="064C6ED9"/>
    <w:multiLevelType w:val="multilevel"/>
    <w:tmpl w:val="00000001"/>
    <w:name w:val="HTML-List1056724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8" w15:restartNumberingAfterBreak="0">
    <w:nsid w:val="064C7426"/>
    <w:multiLevelType w:val="multilevel"/>
    <w:tmpl w:val="00000001"/>
    <w:name w:val="HTML-List1056737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9" w15:restartNumberingAfterBreak="0">
    <w:nsid w:val="064C8890"/>
    <w:multiLevelType w:val="multilevel"/>
    <w:tmpl w:val="00000001"/>
    <w:name w:val="HTML-List1056789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0" w15:restartNumberingAfterBreak="0">
    <w:nsid w:val="064C8DBE"/>
    <w:multiLevelType w:val="multilevel"/>
    <w:tmpl w:val="00000001"/>
    <w:name w:val="HTML-List1056803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1" w15:restartNumberingAfterBreak="0">
    <w:nsid w:val="064C8DCE"/>
    <w:multiLevelType w:val="multilevel"/>
    <w:tmpl w:val="00000002"/>
    <w:name w:val="HTML-List1056803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2" w15:restartNumberingAfterBreak="0">
    <w:nsid w:val="064C932B"/>
    <w:multiLevelType w:val="multilevel"/>
    <w:tmpl w:val="00000001"/>
    <w:name w:val="HTML-List1056817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3" w15:restartNumberingAfterBreak="0">
    <w:nsid w:val="064CA074"/>
    <w:multiLevelType w:val="multilevel"/>
    <w:tmpl w:val="00000001"/>
    <w:name w:val="HTML-List1056851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4" w15:restartNumberingAfterBreak="0">
    <w:nsid w:val="0659A90C"/>
    <w:multiLevelType w:val="multilevel"/>
    <w:tmpl w:val="00000001"/>
    <w:name w:val="HTML-List10653927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5" w15:restartNumberingAfterBreak="0">
    <w:nsid w:val="0659A91B"/>
    <w:multiLevelType w:val="multilevel"/>
    <w:tmpl w:val="00000002"/>
    <w:name w:val="HTML-List1065392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6" w15:restartNumberingAfterBreak="0">
    <w:nsid w:val="0659AA53"/>
    <w:multiLevelType w:val="multilevel"/>
    <w:tmpl w:val="00000001"/>
    <w:name w:val="HTML-List1065396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7" w15:restartNumberingAfterBreak="0">
    <w:nsid w:val="0659AB4D"/>
    <w:multiLevelType w:val="multilevel"/>
    <w:tmpl w:val="00000001"/>
    <w:name w:val="HTML-List10653985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8" w15:restartNumberingAfterBreak="0">
    <w:nsid w:val="0659ADCC"/>
    <w:multiLevelType w:val="multilevel"/>
    <w:tmpl w:val="00000001"/>
    <w:name w:val="HTML-List1065404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9" w15:restartNumberingAfterBreak="0">
    <w:nsid w:val="0659AF91"/>
    <w:multiLevelType w:val="multilevel"/>
    <w:tmpl w:val="00000001"/>
    <w:name w:val="HTML-List1065409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0" w15:restartNumberingAfterBreak="0">
    <w:nsid w:val="0659B05C"/>
    <w:multiLevelType w:val="multilevel"/>
    <w:tmpl w:val="00000001"/>
    <w:name w:val="HTML-List10654114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1" w15:restartNumberingAfterBreak="0">
    <w:nsid w:val="0659B06B"/>
    <w:multiLevelType w:val="multilevel"/>
    <w:tmpl w:val="00000002"/>
    <w:name w:val="HTML-List1065411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2" w15:restartNumberingAfterBreak="0">
    <w:nsid w:val="0659B0E8"/>
    <w:multiLevelType w:val="multilevel"/>
    <w:tmpl w:val="00000001"/>
    <w:name w:val="HTML-List10654128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3" w15:restartNumberingAfterBreak="0">
    <w:nsid w:val="0659B2EB"/>
    <w:multiLevelType w:val="multilevel"/>
    <w:tmpl w:val="00000001"/>
    <w:name w:val="HTML-List1065418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4" w15:restartNumberingAfterBreak="0">
    <w:nsid w:val="0659B3F4"/>
    <w:multiLevelType w:val="multilevel"/>
    <w:tmpl w:val="00000001"/>
    <w:name w:val="HTML-List1065420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5" w15:restartNumberingAfterBreak="0">
    <w:nsid w:val="0659B461"/>
    <w:multiLevelType w:val="multilevel"/>
    <w:tmpl w:val="00000001"/>
    <w:name w:val="HTML-List1065421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6" w15:restartNumberingAfterBreak="0">
    <w:nsid w:val="0659B4CE"/>
    <w:multiLevelType w:val="multilevel"/>
    <w:tmpl w:val="00000001"/>
    <w:name w:val="HTML-List1065422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7" w15:restartNumberingAfterBreak="0">
    <w:nsid w:val="0659B4FD"/>
    <w:multiLevelType w:val="multilevel"/>
    <w:tmpl w:val="00000002"/>
    <w:name w:val="HTML-List1065423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8" w15:restartNumberingAfterBreak="0">
    <w:nsid w:val="0659B56A"/>
    <w:multiLevelType w:val="multilevel"/>
    <w:tmpl w:val="00000001"/>
    <w:name w:val="HTML-List1065424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9" w15:restartNumberingAfterBreak="0">
    <w:nsid w:val="0659B5E7"/>
    <w:multiLevelType w:val="multilevel"/>
    <w:tmpl w:val="00000001"/>
    <w:name w:val="HTML-List10654256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0" w15:restartNumberingAfterBreak="0">
    <w:nsid w:val="0659B654"/>
    <w:multiLevelType w:val="multilevel"/>
    <w:tmpl w:val="00000001"/>
    <w:name w:val="HTML-List10654267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1" w15:restartNumberingAfterBreak="0">
    <w:nsid w:val="0659B6F0"/>
    <w:multiLevelType w:val="multilevel"/>
    <w:tmpl w:val="00000001"/>
    <w:name w:val="HTML-List1065428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2" w15:restartNumberingAfterBreak="0">
    <w:nsid w:val="0659B7DA"/>
    <w:multiLevelType w:val="multilevel"/>
    <w:tmpl w:val="00000001"/>
    <w:name w:val="HTML-List1065430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3" w15:restartNumberingAfterBreak="0">
    <w:nsid w:val="0659B7EA"/>
    <w:multiLevelType w:val="multilevel"/>
    <w:tmpl w:val="00000004"/>
    <w:name w:val="HTML-List1065430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4" w15:restartNumberingAfterBreak="0">
    <w:nsid w:val="0659B867"/>
    <w:multiLevelType w:val="multilevel"/>
    <w:tmpl w:val="00000001"/>
    <w:name w:val="HTML-List1065432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5" w15:restartNumberingAfterBreak="0">
    <w:nsid w:val="0659B876"/>
    <w:multiLevelType w:val="multilevel"/>
    <w:tmpl w:val="00000003"/>
    <w:name w:val="HTML-List1065432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6" w15:restartNumberingAfterBreak="0">
    <w:nsid w:val="0659B951"/>
    <w:multiLevelType w:val="multilevel"/>
    <w:tmpl w:val="00000001"/>
    <w:name w:val="HTML-List1065434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7" w15:restartNumberingAfterBreak="0">
    <w:nsid w:val="0659B9BE"/>
    <w:multiLevelType w:val="multilevel"/>
    <w:tmpl w:val="00000001"/>
    <w:name w:val="HTML-List1065435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8" w15:restartNumberingAfterBreak="0">
    <w:nsid w:val="0659BA2B"/>
    <w:multiLevelType w:val="multilevel"/>
    <w:tmpl w:val="00000001"/>
    <w:name w:val="HTML-List10654365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9" w15:restartNumberingAfterBreak="0">
    <w:nsid w:val="0659BA79"/>
    <w:multiLevelType w:val="multilevel"/>
    <w:tmpl w:val="00000001"/>
    <w:name w:val="HTML-List1065437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0" w15:restartNumberingAfterBreak="0">
    <w:nsid w:val="0659BAD7"/>
    <w:multiLevelType w:val="multilevel"/>
    <w:tmpl w:val="00000001"/>
    <w:name w:val="HTML-List1065438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1" w15:restartNumberingAfterBreak="0">
    <w:nsid w:val="0659BAE6"/>
    <w:multiLevelType w:val="multilevel"/>
    <w:tmpl w:val="00000002"/>
    <w:name w:val="HTML-List1065438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2" w15:restartNumberingAfterBreak="0">
    <w:nsid w:val="0659BB44"/>
    <w:multiLevelType w:val="multilevel"/>
    <w:tmpl w:val="00000001"/>
    <w:name w:val="HTML-List10654394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3" w15:restartNumberingAfterBreak="0">
    <w:nsid w:val="0659BC0F"/>
    <w:multiLevelType w:val="multilevel"/>
    <w:tmpl w:val="00000001"/>
    <w:name w:val="HTML-List10654414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4" w15:restartNumberingAfterBreak="0">
    <w:nsid w:val="0659BC1E"/>
    <w:multiLevelType w:val="multilevel"/>
    <w:tmpl w:val="00000002"/>
    <w:name w:val="HTML-List1065441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5" w15:restartNumberingAfterBreak="0">
    <w:nsid w:val="0659BCDA"/>
    <w:multiLevelType w:val="multilevel"/>
    <w:tmpl w:val="00000001"/>
    <w:name w:val="HTML-List1065443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6" w15:restartNumberingAfterBreak="0">
    <w:nsid w:val="0659BCE9"/>
    <w:multiLevelType w:val="multilevel"/>
    <w:tmpl w:val="00000005"/>
    <w:name w:val="HTML-List10654436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7" w15:restartNumberingAfterBreak="0">
    <w:nsid w:val="065A1371"/>
    <w:multiLevelType w:val="multilevel"/>
    <w:tmpl w:val="00000001"/>
    <w:name w:val="HTML-List1065665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8" w15:restartNumberingAfterBreak="0">
    <w:nsid w:val="065A143C"/>
    <w:multiLevelType w:val="multilevel"/>
    <w:tmpl w:val="00000001"/>
    <w:name w:val="HTML-List1065667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9" w15:restartNumberingAfterBreak="0">
    <w:nsid w:val="065A1516"/>
    <w:multiLevelType w:val="multilevel"/>
    <w:tmpl w:val="00000001"/>
    <w:name w:val="HTML-List1065669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0" w15:restartNumberingAfterBreak="0">
    <w:nsid w:val="065A15A3"/>
    <w:multiLevelType w:val="multilevel"/>
    <w:tmpl w:val="00000001"/>
    <w:name w:val="HTML-List1065670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1" w15:restartNumberingAfterBreak="0">
    <w:nsid w:val="065A15B2"/>
    <w:multiLevelType w:val="multilevel"/>
    <w:tmpl w:val="00000005"/>
    <w:name w:val="HTML-List10656709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2" w15:restartNumberingAfterBreak="0">
    <w:nsid w:val="065A1620"/>
    <w:multiLevelType w:val="multilevel"/>
    <w:tmpl w:val="00000001"/>
    <w:name w:val="HTML-List1065672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3" w15:restartNumberingAfterBreak="0">
    <w:nsid w:val="065A1738"/>
    <w:multiLevelType w:val="multilevel"/>
    <w:tmpl w:val="00000001"/>
    <w:name w:val="HTML-List1065674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4" w15:restartNumberingAfterBreak="0">
    <w:nsid w:val="065A1748"/>
    <w:multiLevelType w:val="multilevel"/>
    <w:tmpl w:val="00000003"/>
    <w:name w:val="HTML-List1065674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5" w15:restartNumberingAfterBreak="0">
    <w:nsid w:val="065A17D4"/>
    <w:multiLevelType w:val="multilevel"/>
    <w:tmpl w:val="00000001"/>
    <w:name w:val="HTML-List1065676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6" w15:restartNumberingAfterBreak="0">
    <w:nsid w:val="065A17E4"/>
    <w:multiLevelType w:val="multilevel"/>
    <w:tmpl w:val="00000005"/>
    <w:name w:val="HTML-List1065676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7" w15:restartNumberingAfterBreak="0">
    <w:nsid w:val="065A1870"/>
    <w:multiLevelType w:val="multilevel"/>
    <w:tmpl w:val="00000001"/>
    <w:name w:val="HTML-List1065677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8" w15:restartNumberingAfterBreak="0">
    <w:nsid w:val="065A18DE"/>
    <w:multiLevelType w:val="multilevel"/>
    <w:tmpl w:val="00000001"/>
    <w:name w:val="HTML-List1065679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9" w15:restartNumberingAfterBreak="0">
    <w:nsid w:val="065A18ED"/>
    <w:multiLevelType w:val="multilevel"/>
    <w:tmpl w:val="00000002"/>
    <w:name w:val="HTML-List1065679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0" w15:restartNumberingAfterBreak="0">
    <w:nsid w:val="065A195A"/>
    <w:multiLevelType w:val="multilevel"/>
    <w:tmpl w:val="00000001"/>
    <w:name w:val="HTML-List10656802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1" w15:restartNumberingAfterBreak="0">
    <w:nsid w:val="065A19B8"/>
    <w:multiLevelType w:val="multilevel"/>
    <w:tmpl w:val="00000001"/>
    <w:name w:val="HTML-List1065681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2" w15:restartNumberingAfterBreak="0">
    <w:nsid w:val="065A1A25"/>
    <w:multiLevelType w:val="multilevel"/>
    <w:tmpl w:val="00000001"/>
    <w:name w:val="HTML-List1065682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3" w15:restartNumberingAfterBreak="0">
    <w:nsid w:val="065A1AA2"/>
    <w:multiLevelType w:val="multilevel"/>
    <w:tmpl w:val="00000001"/>
    <w:name w:val="HTML-List10656835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4" w15:restartNumberingAfterBreak="0">
    <w:nsid w:val="065A1B00"/>
    <w:multiLevelType w:val="multilevel"/>
    <w:tmpl w:val="00000001"/>
    <w:name w:val="HTML-List10656844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5" w15:restartNumberingAfterBreak="0">
    <w:nsid w:val="065A1B5D"/>
    <w:multiLevelType w:val="multilevel"/>
    <w:tmpl w:val="00000001"/>
    <w:name w:val="HTML-List1065685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6" w15:restartNumberingAfterBreak="0">
    <w:nsid w:val="065A1BDA"/>
    <w:multiLevelType w:val="multilevel"/>
    <w:tmpl w:val="00000001"/>
    <w:name w:val="HTML-List1065686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7" w15:restartNumberingAfterBreak="0">
    <w:nsid w:val="065A1CF3"/>
    <w:multiLevelType w:val="multilevel"/>
    <w:tmpl w:val="00000001"/>
    <w:name w:val="HTML-List10656894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8" w15:restartNumberingAfterBreak="0">
    <w:nsid w:val="065A1D02"/>
    <w:multiLevelType w:val="multilevel"/>
    <w:tmpl w:val="00000004"/>
    <w:name w:val="HTML-List1065689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9" w15:restartNumberingAfterBreak="0">
    <w:nsid w:val="065A1D70"/>
    <w:multiLevelType w:val="multilevel"/>
    <w:tmpl w:val="00000001"/>
    <w:name w:val="HTML-List10656907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0" w15:restartNumberingAfterBreak="0">
    <w:nsid w:val="065A1D7F"/>
    <w:multiLevelType w:val="multilevel"/>
    <w:tmpl w:val="00000004"/>
    <w:name w:val="HTML-List1065690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1" w15:restartNumberingAfterBreak="0">
    <w:nsid w:val="065A1E0C"/>
    <w:multiLevelType w:val="multilevel"/>
    <w:tmpl w:val="00000001"/>
    <w:name w:val="HTML-List10656922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2" w15:restartNumberingAfterBreak="0">
    <w:nsid w:val="065A1E89"/>
    <w:multiLevelType w:val="multilevel"/>
    <w:tmpl w:val="00000001"/>
    <w:name w:val="HTML-List10656935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3" w15:restartNumberingAfterBreak="0">
    <w:nsid w:val="065A1E98"/>
    <w:multiLevelType w:val="multilevel"/>
    <w:tmpl w:val="00000004"/>
    <w:name w:val="HTML-List1065693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4" w15:restartNumberingAfterBreak="0">
    <w:nsid w:val="065A1F44"/>
    <w:multiLevelType w:val="multilevel"/>
    <w:tmpl w:val="00000001"/>
    <w:name w:val="HTML-List10656954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5" w15:restartNumberingAfterBreak="0">
    <w:nsid w:val="065A1FC1"/>
    <w:multiLevelType w:val="multilevel"/>
    <w:tmpl w:val="00000001"/>
    <w:name w:val="HTML-List1065696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6" w15:restartNumberingAfterBreak="0">
    <w:nsid w:val="065A1FD0"/>
    <w:multiLevelType w:val="multilevel"/>
    <w:tmpl w:val="00000008"/>
    <w:name w:val="HTML-List1065696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7" w15:restartNumberingAfterBreak="0">
    <w:nsid w:val="065A203D"/>
    <w:multiLevelType w:val="multilevel"/>
    <w:tmpl w:val="00000001"/>
    <w:name w:val="HTML-List1065697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8" w15:restartNumberingAfterBreak="0">
    <w:nsid w:val="065A204D"/>
    <w:multiLevelType w:val="multilevel"/>
    <w:tmpl w:val="00000002"/>
    <w:name w:val="HTML-List1065698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9" w15:restartNumberingAfterBreak="0">
    <w:nsid w:val="065A2118"/>
    <w:multiLevelType w:val="multilevel"/>
    <w:tmpl w:val="00000001"/>
    <w:name w:val="HTML-List10657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0" w15:restartNumberingAfterBreak="0">
    <w:nsid w:val="065A2127"/>
    <w:multiLevelType w:val="multilevel"/>
    <w:tmpl w:val="00000003"/>
    <w:name w:val="HTML-List1065700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1" w15:restartNumberingAfterBreak="0">
    <w:nsid w:val="065A2185"/>
    <w:multiLevelType w:val="multilevel"/>
    <w:tmpl w:val="00000001"/>
    <w:name w:val="HTML-List1065701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2" w15:restartNumberingAfterBreak="0">
    <w:nsid w:val="065A83EF"/>
    <w:multiLevelType w:val="multilevel"/>
    <w:tmpl w:val="00000001"/>
    <w:name w:val="HTML-List1065953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3" w15:restartNumberingAfterBreak="0">
    <w:nsid w:val="065A846C"/>
    <w:multiLevelType w:val="multilevel"/>
    <w:tmpl w:val="00000001"/>
    <w:name w:val="HTML-List1065954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4" w15:restartNumberingAfterBreak="0">
    <w:nsid w:val="065A8565"/>
    <w:multiLevelType w:val="multilevel"/>
    <w:tmpl w:val="00000001"/>
    <w:name w:val="HTML-List10659568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5" w15:restartNumberingAfterBreak="0">
    <w:nsid w:val="065A890D"/>
    <w:multiLevelType w:val="multilevel"/>
    <w:tmpl w:val="00000001"/>
    <w:name w:val="HTML-List1065966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6" w15:restartNumberingAfterBreak="0">
    <w:nsid w:val="0664055E"/>
    <w:multiLevelType w:val="multilevel"/>
    <w:tmpl w:val="00000001"/>
    <w:name w:val="HTML-List10721827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7" w15:restartNumberingAfterBreak="0">
    <w:nsid w:val="0664056D"/>
    <w:multiLevelType w:val="multilevel"/>
    <w:tmpl w:val="00000002"/>
    <w:name w:val="HTML-List10721828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8" w15:restartNumberingAfterBreak="0">
    <w:nsid w:val="0664056E"/>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9" w15:restartNumberingAfterBreak="0">
    <w:nsid w:val="0664056F"/>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0" w15:restartNumberingAfterBreak="0">
    <w:nsid w:val="0664058D"/>
    <w:multiLevelType w:val="multilevel"/>
    <w:tmpl w:val="00000005"/>
    <w:name w:val="HTML-List1072183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1" w15:restartNumberingAfterBreak="0">
    <w:nsid w:val="0664058E"/>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2" w15:restartNumberingAfterBreak="0">
    <w:nsid w:val="0664058F"/>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3" w15:restartNumberingAfterBreak="0">
    <w:nsid w:val="06640590"/>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4" w15:restartNumberingAfterBreak="0">
    <w:nsid w:val="06640591"/>
    <w:multiLevelType w:val="multilevel"/>
    <w:tmpl w:val="000000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5" w15:restartNumberingAfterBreak="0">
    <w:nsid w:val="06640879"/>
    <w:multiLevelType w:val="multilevel"/>
    <w:tmpl w:val="00000001"/>
    <w:name w:val="HTML-List1072190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6" w15:restartNumberingAfterBreak="0">
    <w:nsid w:val="0664087A"/>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7" w15:restartNumberingAfterBreak="0">
    <w:nsid w:val="06640AF9"/>
    <w:multiLevelType w:val="multilevel"/>
    <w:tmpl w:val="00000001"/>
    <w:name w:val="HTML-List1072197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8" w15:restartNumberingAfterBreak="0">
    <w:nsid w:val="06640C02"/>
    <w:multiLevelType w:val="multilevel"/>
    <w:tmpl w:val="00000001"/>
    <w:name w:val="HTML-List10721997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9" w15:restartNumberingAfterBreak="0">
    <w:nsid w:val="06640CEC"/>
    <w:multiLevelType w:val="multilevel"/>
    <w:tmpl w:val="00000001"/>
    <w:name w:val="HTML-List1072202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0" w15:restartNumberingAfterBreak="0">
    <w:nsid w:val="06640CFC"/>
    <w:multiLevelType w:val="multilevel"/>
    <w:tmpl w:val="00000002"/>
    <w:name w:val="HTML-List1072202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1" w15:restartNumberingAfterBreak="0">
    <w:nsid w:val="06640CFD"/>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2" w15:restartNumberingAfterBreak="0">
    <w:nsid w:val="06640DF5"/>
    <w:multiLevelType w:val="multilevel"/>
    <w:tmpl w:val="00000001"/>
    <w:name w:val="HTML-List10722046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3" w15:restartNumberingAfterBreak="0">
    <w:nsid w:val="06640DF6"/>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4" w15:restartNumberingAfterBreak="0">
    <w:nsid w:val="06640DF7"/>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5" w15:restartNumberingAfterBreak="0">
    <w:nsid w:val="06640EFF"/>
    <w:multiLevelType w:val="multilevel"/>
    <w:tmpl w:val="00000001"/>
    <w:name w:val="HTML-List10722073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6" w15:restartNumberingAfterBreak="0">
    <w:nsid w:val="06640F00"/>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7" w15:restartNumberingAfterBreak="0">
    <w:nsid w:val="06640F01"/>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8" w15:restartNumberingAfterBreak="0">
    <w:nsid w:val="06640F02"/>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9" w15:restartNumberingAfterBreak="0">
    <w:nsid w:val="06640F03"/>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0" w15:restartNumberingAfterBreak="0">
    <w:nsid w:val="06640F04"/>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1" w15:restartNumberingAfterBreak="0">
    <w:nsid w:val="06640FF8"/>
    <w:multiLevelType w:val="multilevel"/>
    <w:tmpl w:val="00000001"/>
    <w:name w:val="HTML-List1072209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2" w15:restartNumberingAfterBreak="0">
    <w:nsid w:val="06640FF9"/>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3" w15:restartNumberingAfterBreak="0">
    <w:nsid w:val="06640FFA"/>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4" w15:restartNumberingAfterBreak="0">
    <w:nsid w:val="06640FFB"/>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5" w15:restartNumberingAfterBreak="0">
    <w:nsid w:val="06640FFC"/>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6" w15:restartNumberingAfterBreak="0">
    <w:nsid w:val="06641343"/>
    <w:multiLevelType w:val="multilevel"/>
    <w:tmpl w:val="00000001"/>
    <w:name w:val="HTML-List10722182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7" w15:restartNumberingAfterBreak="0">
    <w:nsid w:val="06641344"/>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8" w15:restartNumberingAfterBreak="0">
    <w:nsid w:val="06641345"/>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9" w15:restartNumberingAfterBreak="0">
    <w:nsid w:val="06641346"/>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0" w15:restartNumberingAfterBreak="0">
    <w:nsid w:val="06641347"/>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1" w15:restartNumberingAfterBreak="0">
    <w:nsid w:val="0664165E"/>
    <w:multiLevelType w:val="multilevel"/>
    <w:tmpl w:val="00000001"/>
    <w:name w:val="HTML-List1072226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2" w15:restartNumberingAfterBreak="0">
    <w:nsid w:val="0664166E"/>
    <w:multiLevelType w:val="multilevel"/>
    <w:tmpl w:val="00000002"/>
    <w:name w:val="HTML-List10722263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3" w15:restartNumberingAfterBreak="0">
    <w:nsid w:val="06641BCB"/>
    <w:multiLevelType w:val="multilevel"/>
    <w:tmpl w:val="00000001"/>
    <w:name w:val="HTML-List1072240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4" w15:restartNumberingAfterBreak="0">
    <w:nsid w:val="06641F92"/>
    <w:multiLevelType w:val="multilevel"/>
    <w:tmpl w:val="00000001"/>
    <w:name w:val="HTML-List10722497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5" w15:restartNumberingAfterBreak="0">
    <w:nsid w:val="06642108"/>
    <w:multiLevelType w:val="multilevel"/>
    <w:tmpl w:val="00000001"/>
    <w:name w:val="HTML-List1072253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6" w15:restartNumberingAfterBreak="0">
    <w:nsid w:val="06642202"/>
    <w:multiLevelType w:val="multilevel"/>
    <w:tmpl w:val="00000001"/>
    <w:name w:val="HTML-List1072256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7" w15:restartNumberingAfterBreak="0">
    <w:nsid w:val="066422EC"/>
    <w:multiLevelType w:val="multilevel"/>
    <w:tmpl w:val="00000001"/>
    <w:name w:val="HTML-List1072258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8" w15:restartNumberingAfterBreak="0">
    <w:nsid w:val="066422FC"/>
    <w:multiLevelType w:val="multilevel"/>
    <w:tmpl w:val="00000002"/>
    <w:name w:val="HTML-List1072258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9" w15:restartNumberingAfterBreak="0">
    <w:nsid w:val="066423F5"/>
    <w:multiLevelType w:val="multilevel"/>
    <w:tmpl w:val="00000001"/>
    <w:name w:val="HTML-List10722610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0" w15:restartNumberingAfterBreak="0">
    <w:nsid w:val="06642405"/>
    <w:multiLevelType w:val="multilevel"/>
    <w:tmpl w:val="00000002"/>
    <w:name w:val="HTML-List1072261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1" w15:restartNumberingAfterBreak="0">
    <w:nsid w:val="066424FE"/>
    <w:multiLevelType w:val="multilevel"/>
    <w:tmpl w:val="00000001"/>
    <w:name w:val="HTML-List1072263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2" w15:restartNumberingAfterBreak="0">
    <w:nsid w:val="066425F8"/>
    <w:multiLevelType w:val="multilevel"/>
    <w:tmpl w:val="00000001"/>
    <w:name w:val="HTML-List1072266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3" w15:restartNumberingAfterBreak="0">
    <w:nsid w:val="066426B3"/>
    <w:multiLevelType w:val="multilevel"/>
    <w:tmpl w:val="00000001"/>
    <w:name w:val="HTML-List1072268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4" w15:restartNumberingAfterBreak="0">
    <w:nsid w:val="066427EB"/>
    <w:multiLevelType w:val="multilevel"/>
    <w:tmpl w:val="00000001"/>
    <w:name w:val="HTML-List1072271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5" w15:restartNumberingAfterBreak="0">
    <w:nsid w:val="066428D5"/>
    <w:multiLevelType w:val="multilevel"/>
    <w:tmpl w:val="00000001"/>
    <w:name w:val="HTML-List1072273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6" w15:restartNumberingAfterBreak="0">
    <w:nsid w:val="066428E5"/>
    <w:multiLevelType w:val="multilevel"/>
    <w:tmpl w:val="00000003"/>
    <w:name w:val="HTML-List1072273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7" w15:restartNumberingAfterBreak="0">
    <w:nsid w:val="066429CF"/>
    <w:multiLevelType w:val="multilevel"/>
    <w:tmpl w:val="00000001"/>
    <w:name w:val="HTML-List1072275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8" w15:restartNumberingAfterBreak="0">
    <w:nsid w:val="06642A9A"/>
    <w:multiLevelType w:val="multilevel"/>
    <w:tmpl w:val="00000001"/>
    <w:name w:val="HTML-List1072278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9" w15:restartNumberingAfterBreak="0">
    <w:nsid w:val="06642B64"/>
    <w:multiLevelType w:val="multilevel"/>
    <w:tmpl w:val="00000001"/>
    <w:name w:val="HTML-List107228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0" w15:restartNumberingAfterBreak="0">
    <w:nsid w:val="06642C2F"/>
    <w:multiLevelType w:val="multilevel"/>
    <w:tmpl w:val="00000001"/>
    <w:name w:val="HTML-List1072282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1" w15:restartNumberingAfterBreak="0">
    <w:nsid w:val="06642D0A"/>
    <w:multiLevelType w:val="multilevel"/>
    <w:tmpl w:val="00000001"/>
    <w:name w:val="HTML-List10722842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2" w15:restartNumberingAfterBreak="0">
    <w:nsid w:val="06642D19"/>
    <w:multiLevelType w:val="multilevel"/>
    <w:tmpl w:val="00000002"/>
    <w:name w:val="HTML-List1072284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3" w15:restartNumberingAfterBreak="0">
    <w:nsid w:val="06642DF4"/>
    <w:multiLevelType w:val="multilevel"/>
    <w:tmpl w:val="00000001"/>
    <w:name w:val="HTML-List10722866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4" w15:restartNumberingAfterBreak="0">
    <w:nsid w:val="06642E03"/>
    <w:multiLevelType w:val="multilevel"/>
    <w:tmpl w:val="00000003"/>
    <w:name w:val="HTML-List1072286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5" w15:restartNumberingAfterBreak="0">
    <w:nsid w:val="06642F0C"/>
    <w:multiLevelType w:val="multilevel"/>
    <w:tmpl w:val="00000001"/>
    <w:name w:val="HTML-List10722894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6" w15:restartNumberingAfterBreak="0">
    <w:nsid w:val="06642FF6"/>
    <w:multiLevelType w:val="multilevel"/>
    <w:tmpl w:val="00000001"/>
    <w:name w:val="HTML-List1072291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7" w15:restartNumberingAfterBreak="0">
    <w:nsid w:val="06643006"/>
    <w:multiLevelType w:val="multilevel"/>
    <w:tmpl w:val="00000003"/>
    <w:name w:val="HTML-List1072291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8" w15:restartNumberingAfterBreak="0">
    <w:nsid w:val="066430E0"/>
    <w:multiLevelType w:val="multilevel"/>
    <w:tmpl w:val="00000001"/>
    <w:name w:val="HTML-List1072294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9" w15:restartNumberingAfterBreak="0">
    <w:nsid w:val="08A563E0"/>
    <w:multiLevelType w:val="hybridMultilevel"/>
    <w:tmpl w:val="070CC1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0" w15:restartNumberingAfterBreak="0">
    <w:nsid w:val="0948425D"/>
    <w:multiLevelType w:val="multilevel"/>
    <w:tmpl w:val="00000001"/>
    <w:name w:val="HTML-List155730525"/>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1" w15:restartNumberingAfterBreak="0">
    <w:nsid w:val="0948425E"/>
    <w:multiLevelType w:val="multilevel"/>
    <w:tmpl w:val="00000002"/>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2" w15:restartNumberingAfterBreak="0">
    <w:nsid w:val="0A199B88"/>
    <w:multiLevelType w:val="multilevel"/>
    <w:tmpl w:val="00000001"/>
    <w:name w:val="HTML-List16945037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3" w15:restartNumberingAfterBreak="0">
    <w:nsid w:val="0A199C62"/>
    <w:multiLevelType w:val="multilevel"/>
    <w:tmpl w:val="00000001"/>
    <w:name w:val="HTML-List16945059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4" w15:restartNumberingAfterBreak="0">
    <w:nsid w:val="0A199C72"/>
    <w:multiLevelType w:val="multilevel"/>
    <w:tmpl w:val="00000002"/>
    <w:name w:val="HTML-List16945061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5" w15:restartNumberingAfterBreak="0">
    <w:nsid w:val="0A199D7B"/>
    <w:multiLevelType w:val="multilevel"/>
    <w:tmpl w:val="00000001"/>
    <w:name w:val="HTML-List1694508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6" w15:restartNumberingAfterBreak="0">
    <w:nsid w:val="0A199DD9"/>
    <w:multiLevelType w:val="multilevel"/>
    <w:tmpl w:val="00000001"/>
    <w:name w:val="HTML-List16945096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7" w15:restartNumberingAfterBreak="0">
    <w:nsid w:val="0A199E36"/>
    <w:multiLevelType w:val="multilevel"/>
    <w:tmpl w:val="00000001"/>
    <w:name w:val="HTML-List1694510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8" w15:restartNumberingAfterBreak="0">
    <w:nsid w:val="0A199E94"/>
    <w:multiLevelType w:val="multilevel"/>
    <w:tmpl w:val="00000001"/>
    <w:name w:val="HTML-List16945115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9" w15:restartNumberingAfterBreak="0">
    <w:nsid w:val="0A199FCC"/>
    <w:multiLevelType w:val="multilevel"/>
    <w:tmpl w:val="00000001"/>
    <w:name w:val="HTML-List1694514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0" w15:restartNumberingAfterBreak="0">
    <w:nsid w:val="0A19A152"/>
    <w:multiLevelType w:val="multilevel"/>
    <w:tmpl w:val="00000001"/>
    <w:name w:val="HTML-List1694518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1" w15:restartNumberingAfterBreak="0">
    <w:nsid w:val="0A19A336"/>
    <w:multiLevelType w:val="multilevel"/>
    <w:tmpl w:val="00000001"/>
    <w:name w:val="HTML-List1694523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2" w15:restartNumberingAfterBreak="0">
    <w:nsid w:val="0A19A4FA"/>
    <w:multiLevelType w:val="multilevel"/>
    <w:tmpl w:val="00000001"/>
    <w:name w:val="HTML-List16945279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3" w15:restartNumberingAfterBreak="0">
    <w:nsid w:val="0A19A567"/>
    <w:multiLevelType w:val="multilevel"/>
    <w:tmpl w:val="00000001"/>
    <w:name w:val="HTML-List1694529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4" w15:restartNumberingAfterBreak="0">
    <w:nsid w:val="0A19A5D4"/>
    <w:multiLevelType w:val="multilevel"/>
    <w:tmpl w:val="00000001"/>
    <w:name w:val="HTML-List1694530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5" w15:restartNumberingAfterBreak="0">
    <w:nsid w:val="0A19A632"/>
    <w:multiLevelType w:val="multilevel"/>
    <w:tmpl w:val="00000001"/>
    <w:name w:val="HTML-List1694531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6" w15:restartNumberingAfterBreak="0">
    <w:nsid w:val="0A19A690"/>
    <w:multiLevelType w:val="multilevel"/>
    <w:tmpl w:val="00000001"/>
    <w:name w:val="HTML-List1694532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7" w15:restartNumberingAfterBreak="0">
    <w:nsid w:val="0A19A6ED"/>
    <w:multiLevelType w:val="multilevel"/>
    <w:tmpl w:val="00000001"/>
    <w:name w:val="HTML-List16945329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8" w15:restartNumberingAfterBreak="0">
    <w:nsid w:val="0A19A74B"/>
    <w:multiLevelType w:val="multilevel"/>
    <w:tmpl w:val="00000001"/>
    <w:name w:val="HTML-List1694533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9" w15:restartNumberingAfterBreak="0">
    <w:nsid w:val="0A19A7C8"/>
    <w:multiLevelType w:val="multilevel"/>
    <w:tmpl w:val="00000001"/>
    <w:name w:val="HTML-List1694535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0" w15:restartNumberingAfterBreak="0">
    <w:nsid w:val="0A19A825"/>
    <w:multiLevelType w:val="multilevel"/>
    <w:tmpl w:val="00000001"/>
    <w:name w:val="HTML-List1694536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1" w15:restartNumberingAfterBreak="0">
    <w:nsid w:val="0A19A835"/>
    <w:multiLevelType w:val="multilevel"/>
    <w:tmpl w:val="00000003"/>
    <w:name w:val="HTML-List1694536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2" w15:restartNumberingAfterBreak="0">
    <w:nsid w:val="0A19A892"/>
    <w:multiLevelType w:val="multilevel"/>
    <w:tmpl w:val="00000001"/>
    <w:name w:val="HTML-List1694537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3" w15:restartNumberingAfterBreak="0">
    <w:nsid w:val="0A19A8E0"/>
    <w:multiLevelType w:val="multilevel"/>
    <w:tmpl w:val="00000001"/>
    <w:name w:val="HTML-List1694537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4" w15:restartNumberingAfterBreak="0">
    <w:nsid w:val="0A19A93E"/>
    <w:multiLevelType w:val="multilevel"/>
    <w:tmpl w:val="00000001"/>
    <w:name w:val="HTML-List1694538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5" w15:restartNumberingAfterBreak="0">
    <w:nsid w:val="0A19A99C"/>
    <w:multiLevelType w:val="multilevel"/>
    <w:tmpl w:val="00000001"/>
    <w:name w:val="HTML-List1694539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6" w15:restartNumberingAfterBreak="0">
    <w:nsid w:val="0A19A9EA"/>
    <w:multiLevelType w:val="multilevel"/>
    <w:tmpl w:val="00000001"/>
    <w:name w:val="HTML-List1694540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7" w15:restartNumberingAfterBreak="0">
    <w:nsid w:val="0A19AA38"/>
    <w:multiLevelType w:val="multilevel"/>
    <w:tmpl w:val="00000001"/>
    <w:name w:val="HTML-List1694541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8" w15:restartNumberingAfterBreak="0">
    <w:nsid w:val="0A19AA95"/>
    <w:multiLevelType w:val="multilevel"/>
    <w:tmpl w:val="00000001"/>
    <w:name w:val="HTML-List1694542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9" w15:restartNumberingAfterBreak="0">
    <w:nsid w:val="0A19AAE3"/>
    <w:multiLevelType w:val="multilevel"/>
    <w:tmpl w:val="00000001"/>
    <w:name w:val="HTML-List1694543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0" w15:restartNumberingAfterBreak="0">
    <w:nsid w:val="0A19AAF3"/>
    <w:multiLevelType w:val="multilevel"/>
    <w:tmpl w:val="00000003"/>
    <w:name w:val="HTML-List1694543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1" w15:restartNumberingAfterBreak="0">
    <w:nsid w:val="0AE2EAA5"/>
    <w:multiLevelType w:val="multilevel"/>
    <w:tmpl w:val="00000001"/>
    <w:name w:val="HTML-List182643365"/>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2" w15:restartNumberingAfterBreak="0">
    <w:nsid w:val="0AE2EAB4"/>
    <w:multiLevelType w:val="multilevel"/>
    <w:tmpl w:val="00000002"/>
    <w:name w:val="HTML-List18264338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3" w15:restartNumberingAfterBreak="0">
    <w:nsid w:val="0AE2EAB5"/>
    <w:multiLevelType w:val="multilevel"/>
    <w:tmpl w:val="00000003"/>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4" w15:restartNumberingAfterBreak="0">
    <w:nsid w:val="0AE2EAB6"/>
    <w:multiLevelType w:val="multilevel"/>
    <w:tmpl w:val="00000004"/>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5" w15:restartNumberingAfterBreak="0">
    <w:nsid w:val="0AE2EAC4"/>
    <w:multiLevelType w:val="multilevel"/>
    <w:tmpl w:val="00000005"/>
    <w:name w:val="HTML-List182643396"/>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6" w15:restartNumberingAfterBreak="0">
    <w:nsid w:val="0AE2EAC5"/>
    <w:multiLevelType w:val="multilevel"/>
    <w:tmpl w:val="00000006"/>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7" w15:restartNumberingAfterBreak="0">
    <w:nsid w:val="0AE2EAD4"/>
    <w:multiLevelType w:val="multilevel"/>
    <w:tmpl w:val="00000007"/>
    <w:name w:val="HTML-List182643412"/>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8" w15:restartNumberingAfterBreak="0">
    <w:nsid w:val="0AE2EAE3"/>
    <w:multiLevelType w:val="multilevel"/>
    <w:tmpl w:val="00000008"/>
    <w:name w:val="HTML-List182643427"/>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9" w15:restartNumberingAfterBreak="0">
    <w:nsid w:val="0AE2EAF3"/>
    <w:multiLevelType w:val="multilevel"/>
    <w:tmpl w:val="00000009"/>
    <w:name w:val="HTML-List182643443"/>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0" w15:restartNumberingAfterBreak="0">
    <w:nsid w:val="0AE2EAF4"/>
    <w:multiLevelType w:val="multilevel"/>
    <w:tmpl w:val="0000000A"/>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1" w15:restartNumberingAfterBreak="0">
    <w:nsid w:val="0AE2EB12"/>
    <w:multiLevelType w:val="multilevel"/>
    <w:tmpl w:val="0000000B"/>
    <w:name w:val="HTML-List182643474"/>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2" w15:restartNumberingAfterBreak="0">
    <w:nsid w:val="0AE2EB13"/>
    <w:multiLevelType w:val="multilevel"/>
    <w:tmpl w:val="0000000C"/>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3" w15:restartNumberingAfterBreak="0">
    <w:nsid w:val="0AE2EB22"/>
    <w:multiLevelType w:val="multilevel"/>
    <w:tmpl w:val="0000000D"/>
    <w:name w:val="HTML-List18264349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4" w15:restartNumberingAfterBreak="0">
    <w:nsid w:val="0D477D60"/>
    <w:multiLevelType w:val="hybridMultilevel"/>
    <w:tmpl w:val="53762B44"/>
    <w:lvl w:ilvl="0" w:tplc="569281EC">
      <w:start w:val="1"/>
      <w:numFmt w:val="lowerLetter"/>
      <w:pStyle w:val="ESOOdrka-abcd1"/>
      <w:lvlText w:val="%1."/>
      <w:lvlJc w:val="left"/>
      <w:pPr>
        <w:ind w:left="1276" w:hanging="360"/>
      </w:pPr>
    </w:lvl>
    <w:lvl w:ilvl="1" w:tplc="04050019">
      <w:start w:val="1"/>
      <w:numFmt w:val="lowerLetter"/>
      <w:lvlText w:val="%2."/>
      <w:lvlJc w:val="left"/>
      <w:pPr>
        <w:ind w:left="1996" w:hanging="360"/>
      </w:pPr>
    </w:lvl>
    <w:lvl w:ilvl="2" w:tplc="0405001B">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945" w15:restartNumberingAfterBreak="0">
    <w:nsid w:val="0E09BA14"/>
    <w:multiLevelType w:val="multilevel"/>
    <w:tmpl w:val="00000001"/>
    <w:name w:val="HTML-List2355184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6" w15:restartNumberingAfterBreak="0">
    <w:nsid w:val="0E09BF33"/>
    <w:multiLevelType w:val="multilevel"/>
    <w:tmpl w:val="00000001"/>
    <w:name w:val="HTML-List2355197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7" w15:restartNumberingAfterBreak="0">
    <w:nsid w:val="0E09CC4D"/>
    <w:multiLevelType w:val="multilevel"/>
    <w:tmpl w:val="00000001"/>
    <w:name w:val="HTML-List2355231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8" w15:restartNumberingAfterBreak="0">
    <w:nsid w:val="0E09CC4E"/>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9" w15:restartNumberingAfterBreak="0">
    <w:nsid w:val="0EBAB161"/>
    <w:multiLevelType w:val="multilevel"/>
    <w:tmpl w:val="00000001"/>
    <w:name w:val="HTML-List24711612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0" w15:restartNumberingAfterBreak="0">
    <w:nsid w:val="0EBAB162"/>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1" w15:restartNumberingAfterBreak="0">
    <w:nsid w:val="0EBAB170"/>
    <w:multiLevelType w:val="multilevel"/>
    <w:tmpl w:val="00000003"/>
    <w:name w:val="HTML-List2471161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2" w15:restartNumberingAfterBreak="0">
    <w:nsid w:val="0EBAB171"/>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3" w15:restartNumberingAfterBreak="0">
    <w:nsid w:val="0EBAB172"/>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4" w15:restartNumberingAfterBreak="0">
    <w:nsid w:val="0EBAB173"/>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5" w15:restartNumberingAfterBreak="0">
    <w:nsid w:val="0EBAB180"/>
    <w:multiLevelType w:val="multilevel"/>
    <w:tmpl w:val="00000007"/>
    <w:name w:val="HTML-List24711616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6" w15:restartNumberingAfterBreak="0">
    <w:nsid w:val="0EBAB2F6"/>
    <w:multiLevelType w:val="multilevel"/>
    <w:tmpl w:val="00000001"/>
    <w:name w:val="HTML-List2471165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7" w15:restartNumberingAfterBreak="0">
    <w:nsid w:val="0EBAB2F7"/>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8" w15:restartNumberingAfterBreak="0">
    <w:nsid w:val="0EBAB2F8"/>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9" w15:restartNumberingAfterBreak="0">
    <w:nsid w:val="0EBAB306"/>
    <w:multiLevelType w:val="multilevel"/>
    <w:tmpl w:val="00000004"/>
    <w:name w:val="HTML-List2471165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0" w15:restartNumberingAfterBreak="0">
    <w:nsid w:val="0EBAB316"/>
    <w:multiLevelType w:val="multilevel"/>
    <w:tmpl w:val="00000005"/>
    <w:name w:val="HTML-List2471165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1" w15:restartNumberingAfterBreak="0">
    <w:nsid w:val="0EBAB317"/>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2" w15:restartNumberingAfterBreak="0">
    <w:nsid w:val="0EBAB318"/>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3" w15:restartNumberingAfterBreak="0">
    <w:nsid w:val="0EBAB319"/>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4" w15:restartNumberingAfterBreak="0">
    <w:nsid w:val="0EBAB31A"/>
    <w:multiLevelType w:val="multilevel"/>
    <w:tmpl w:val="000000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5" w15:restartNumberingAfterBreak="0">
    <w:nsid w:val="0EBAB31B"/>
    <w:multiLevelType w:val="multilevel"/>
    <w:tmpl w:val="0000000A"/>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6" w15:restartNumberingAfterBreak="0">
    <w:nsid w:val="0EBAB325"/>
    <w:multiLevelType w:val="multilevel"/>
    <w:tmpl w:val="0000000B"/>
    <w:name w:val="HTML-List2471165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7" w15:restartNumberingAfterBreak="0">
    <w:nsid w:val="0EBAB326"/>
    <w:multiLevelType w:val="multilevel"/>
    <w:tmpl w:val="0000000C"/>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8" w15:restartNumberingAfterBreak="0">
    <w:nsid w:val="0EBAB327"/>
    <w:multiLevelType w:val="multilevel"/>
    <w:tmpl w:val="0000000D"/>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9" w15:restartNumberingAfterBreak="0">
    <w:nsid w:val="0EBAB45D"/>
    <w:multiLevelType w:val="multilevel"/>
    <w:tmpl w:val="00000001"/>
    <w:name w:val="HTML-List24711689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0" w15:restartNumberingAfterBreak="0">
    <w:nsid w:val="0EBAB46D"/>
    <w:multiLevelType w:val="multilevel"/>
    <w:tmpl w:val="00000002"/>
    <w:name w:val="HTML-List2471169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1" w15:restartNumberingAfterBreak="0">
    <w:nsid w:val="0EBAB46E"/>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2" w15:restartNumberingAfterBreak="0">
    <w:nsid w:val="0EBAB46F"/>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3" w15:restartNumberingAfterBreak="0">
    <w:nsid w:val="0EBAB470"/>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4" w15:restartNumberingAfterBreak="0">
    <w:nsid w:val="0EBAB471"/>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5" w15:restartNumberingAfterBreak="0">
    <w:nsid w:val="0EBAB472"/>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6" w15:restartNumberingAfterBreak="0">
    <w:nsid w:val="0EBAB473"/>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7" w15:restartNumberingAfterBreak="0">
    <w:nsid w:val="0EBAB576"/>
    <w:multiLevelType w:val="multilevel"/>
    <w:tmpl w:val="00000001"/>
    <w:name w:val="HTML-List2471171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8" w15:restartNumberingAfterBreak="0">
    <w:nsid w:val="0EBAB577"/>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9" w15:restartNumberingAfterBreak="0">
    <w:nsid w:val="0EBAB578"/>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0" w15:restartNumberingAfterBreak="0">
    <w:nsid w:val="0EBAB586"/>
    <w:multiLevelType w:val="multilevel"/>
    <w:tmpl w:val="00000004"/>
    <w:name w:val="HTML-List2471171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1" w15:restartNumberingAfterBreak="0">
    <w:nsid w:val="0EBAB660"/>
    <w:multiLevelType w:val="multilevel"/>
    <w:tmpl w:val="00000001"/>
    <w:name w:val="HTML-List2471174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2" w15:restartNumberingAfterBreak="0">
    <w:nsid w:val="0EBAB74A"/>
    <w:multiLevelType w:val="multilevel"/>
    <w:tmpl w:val="00000001"/>
    <w:name w:val="HTML-List2471176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3" w15:restartNumberingAfterBreak="0">
    <w:nsid w:val="0EBAB74B"/>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4" w15:restartNumberingAfterBreak="0">
    <w:nsid w:val="0EBAB74C"/>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5" w15:restartNumberingAfterBreak="0">
    <w:nsid w:val="0EBAB74D"/>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6" w15:restartNumberingAfterBreak="0">
    <w:nsid w:val="0EBAB74E"/>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7" w15:restartNumberingAfterBreak="0">
    <w:nsid w:val="0EBAB75A"/>
    <w:multiLevelType w:val="multilevel"/>
    <w:tmpl w:val="00000006"/>
    <w:name w:val="HTML-List2471176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8" w15:restartNumberingAfterBreak="0">
    <w:nsid w:val="0EBAB75B"/>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9" w15:restartNumberingAfterBreak="0">
    <w:nsid w:val="0EBAB75C"/>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0" w15:restartNumberingAfterBreak="0">
    <w:nsid w:val="0EBAB75D"/>
    <w:multiLevelType w:val="multilevel"/>
    <w:tmpl w:val="000000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1" w15:restartNumberingAfterBreak="0">
    <w:nsid w:val="0EBAB75E"/>
    <w:multiLevelType w:val="multilevel"/>
    <w:tmpl w:val="0000000A"/>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2" w15:restartNumberingAfterBreak="0">
    <w:nsid w:val="0EBAB769"/>
    <w:multiLevelType w:val="multilevel"/>
    <w:tmpl w:val="0000000B"/>
    <w:name w:val="HTML-List2471176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3" w15:restartNumberingAfterBreak="0">
    <w:nsid w:val="0EBAB76A"/>
    <w:multiLevelType w:val="multilevel"/>
    <w:tmpl w:val="0000000C"/>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4" w15:restartNumberingAfterBreak="0">
    <w:nsid w:val="0EBAB76B"/>
    <w:multiLevelType w:val="multilevel"/>
    <w:tmpl w:val="0000000D"/>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5" w15:restartNumberingAfterBreak="0">
    <w:nsid w:val="0EBAB8B1"/>
    <w:multiLevelType w:val="multilevel"/>
    <w:tmpl w:val="00000001"/>
    <w:name w:val="HTML-List24711800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6" w15:restartNumberingAfterBreak="0">
    <w:nsid w:val="0EBAB8B3"/>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7" w15:restartNumberingAfterBreak="0">
    <w:nsid w:val="0EBAB8B4"/>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8" w15:restartNumberingAfterBreak="0">
    <w:nsid w:val="0EBAB8B5"/>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9" w15:restartNumberingAfterBreak="0">
    <w:nsid w:val="0EBAB8B6"/>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0" w15:restartNumberingAfterBreak="0">
    <w:nsid w:val="0EBAB8B7"/>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1" w15:restartNumberingAfterBreak="0">
    <w:nsid w:val="0EBAB8B8"/>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2" w15:restartNumberingAfterBreak="0">
    <w:nsid w:val="0EBAB9CA"/>
    <w:multiLevelType w:val="multilevel"/>
    <w:tmpl w:val="00000001"/>
    <w:name w:val="HTML-List2471182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3" w15:restartNumberingAfterBreak="0">
    <w:nsid w:val="0EBAB9CB"/>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4" w15:restartNumberingAfterBreak="0">
    <w:nsid w:val="0EBAB9CC"/>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5" w15:restartNumberingAfterBreak="0">
    <w:nsid w:val="0EBAB9CD"/>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6" w15:restartNumberingAfterBreak="0">
    <w:nsid w:val="0EBABAC3"/>
    <w:multiLevelType w:val="multilevel"/>
    <w:tmpl w:val="00000001"/>
    <w:name w:val="HTML-List24711853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7" w15:restartNumberingAfterBreak="0">
    <w:nsid w:val="0EBABAC4"/>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8" w15:restartNumberingAfterBreak="0">
    <w:nsid w:val="0EBABAC5"/>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9" w15:restartNumberingAfterBreak="0">
    <w:nsid w:val="0EBABAC6"/>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0" w15:restartNumberingAfterBreak="0">
    <w:nsid w:val="0EBABAC7"/>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1" w15:restartNumberingAfterBreak="0">
    <w:nsid w:val="0EBABAC8"/>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2" w15:restartNumberingAfterBreak="0">
    <w:nsid w:val="0EBABAC9"/>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3" w15:restartNumberingAfterBreak="0">
    <w:nsid w:val="0EBABBEC"/>
    <w:multiLevelType w:val="multilevel"/>
    <w:tmpl w:val="00000001"/>
    <w:name w:val="HTML-List24711882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4" w15:restartNumberingAfterBreak="0">
    <w:nsid w:val="0EBABBFB"/>
    <w:multiLevelType w:val="multilevel"/>
    <w:tmpl w:val="00000007"/>
    <w:name w:val="HTML-List24711884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5" w15:restartNumberingAfterBreak="0">
    <w:nsid w:val="0EBABC0B"/>
    <w:multiLevelType w:val="multilevel"/>
    <w:tmpl w:val="0000000B"/>
    <w:name w:val="HTML-List24711885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6" w15:restartNumberingAfterBreak="0">
    <w:nsid w:val="0EBABD33"/>
    <w:multiLevelType w:val="multilevel"/>
    <w:tmpl w:val="00000001"/>
    <w:name w:val="HTML-List2471191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7" w15:restartNumberingAfterBreak="0">
    <w:nsid w:val="0EBABD34"/>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8" w15:restartNumberingAfterBreak="0">
    <w:nsid w:val="0EBABD35"/>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9" w15:restartNumberingAfterBreak="0">
    <w:nsid w:val="0EBABD36"/>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0" w15:restartNumberingAfterBreak="0">
    <w:nsid w:val="0EBABE1D"/>
    <w:multiLevelType w:val="multilevel"/>
    <w:tmpl w:val="00000001"/>
    <w:name w:val="HTML-List2471193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1" w15:restartNumberingAfterBreak="0">
    <w:nsid w:val="0EBABE2D"/>
    <w:multiLevelType w:val="multilevel"/>
    <w:tmpl w:val="00000002"/>
    <w:name w:val="HTML-List2471194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2" w15:restartNumberingAfterBreak="0">
    <w:nsid w:val="0EBABE2E"/>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3" w15:restartNumberingAfterBreak="0">
    <w:nsid w:val="0EBABE2F"/>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4" w15:restartNumberingAfterBreak="0">
    <w:nsid w:val="0EBABE30"/>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5" w15:restartNumberingAfterBreak="0">
    <w:nsid w:val="0EBABE31"/>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6" w15:restartNumberingAfterBreak="0">
    <w:nsid w:val="0EBABE32"/>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7" w15:restartNumberingAfterBreak="0">
    <w:nsid w:val="0EBABE33"/>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8" w15:restartNumberingAfterBreak="0">
    <w:nsid w:val="0EBABE34"/>
    <w:multiLevelType w:val="multilevel"/>
    <w:tmpl w:val="000000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9" w15:restartNumberingAfterBreak="0">
    <w:nsid w:val="0EBABF46"/>
    <w:multiLevelType w:val="multilevel"/>
    <w:tmpl w:val="00000001"/>
    <w:name w:val="HTML-List24711968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0" w15:restartNumberingAfterBreak="0">
    <w:nsid w:val="0EBABF47"/>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1" w15:restartNumberingAfterBreak="0">
    <w:nsid w:val="0EBABF48"/>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2" w15:restartNumberingAfterBreak="0">
    <w:nsid w:val="0EBABF49"/>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3" w15:restartNumberingAfterBreak="0">
    <w:nsid w:val="0EBABF4A"/>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4" w15:restartNumberingAfterBreak="0">
    <w:nsid w:val="0EBABF4B"/>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5" w15:restartNumberingAfterBreak="0">
    <w:nsid w:val="0EBABF4C"/>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6" w15:restartNumberingAfterBreak="0">
    <w:nsid w:val="0F807540"/>
    <w:multiLevelType w:val="multilevel"/>
    <w:tmpl w:val="00000001"/>
    <w:name w:val="HTML-List2600768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7" w15:restartNumberingAfterBreak="0">
    <w:nsid w:val="0F808170"/>
    <w:multiLevelType w:val="multilevel"/>
    <w:tmpl w:val="00000001"/>
    <w:name w:val="HTML-List2600799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8" w15:restartNumberingAfterBreak="0">
    <w:nsid w:val="0F80845C"/>
    <w:multiLevelType w:val="multilevel"/>
    <w:tmpl w:val="00000001"/>
    <w:name w:val="HTML-List2600807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9" w15:restartNumberingAfterBreak="0">
    <w:nsid w:val="0F8086EC"/>
    <w:multiLevelType w:val="multilevel"/>
    <w:tmpl w:val="00000001"/>
    <w:name w:val="HTML-List26008138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0" w15:restartNumberingAfterBreak="0">
    <w:nsid w:val="0F8086FB"/>
    <w:multiLevelType w:val="multilevel"/>
    <w:tmpl w:val="00000003"/>
    <w:name w:val="HTML-List2600814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1" w15:restartNumberingAfterBreak="0">
    <w:nsid w:val="0F8089E8"/>
    <w:multiLevelType w:val="multilevel"/>
    <w:tmpl w:val="00000001"/>
    <w:name w:val="HTML-List2600821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2" w15:restartNumberingAfterBreak="0">
    <w:nsid w:val="0F8089F8"/>
    <w:multiLevelType w:val="multilevel"/>
    <w:tmpl w:val="00000002"/>
    <w:name w:val="HTML-List2600821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3" w15:restartNumberingAfterBreak="0">
    <w:nsid w:val="11B327F4"/>
    <w:multiLevelType w:val="hybridMultilevel"/>
    <w:tmpl w:val="A3CEA79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4" w15:restartNumberingAfterBreak="0">
    <w:nsid w:val="14502111"/>
    <w:multiLevelType w:val="multilevel"/>
    <w:tmpl w:val="00000001"/>
    <w:name w:val="HTML-List3407956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5" w15:restartNumberingAfterBreak="0">
    <w:nsid w:val="14502121"/>
    <w:multiLevelType w:val="multilevel"/>
    <w:tmpl w:val="00000002"/>
    <w:name w:val="HTML-List3407956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6" w15:restartNumberingAfterBreak="0">
    <w:nsid w:val="145021EC"/>
    <w:multiLevelType w:val="multilevel"/>
    <w:tmpl w:val="00000001"/>
    <w:name w:val="HTML-List3407958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7" w15:restartNumberingAfterBreak="0">
    <w:nsid w:val="145022C6"/>
    <w:multiLevelType w:val="multilevel"/>
    <w:tmpl w:val="00000001"/>
    <w:name w:val="HTML-List3407961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8" w15:restartNumberingAfterBreak="0">
    <w:nsid w:val="14502304"/>
    <w:multiLevelType w:val="multilevel"/>
    <w:tmpl w:val="00000001"/>
    <w:name w:val="HTML-List3407961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9" w15:restartNumberingAfterBreak="0">
    <w:nsid w:val="14502343"/>
    <w:multiLevelType w:val="multilevel"/>
    <w:tmpl w:val="00000001"/>
    <w:name w:val="HTML-List34079622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0" w15:restartNumberingAfterBreak="0">
    <w:nsid w:val="14502352"/>
    <w:multiLevelType w:val="multilevel"/>
    <w:tmpl w:val="00000002"/>
    <w:name w:val="HTML-List3407962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1" w15:restartNumberingAfterBreak="0">
    <w:nsid w:val="14502391"/>
    <w:multiLevelType w:val="multilevel"/>
    <w:tmpl w:val="00000001"/>
    <w:name w:val="HTML-List3407963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2" w15:restartNumberingAfterBreak="0">
    <w:nsid w:val="1450248A"/>
    <w:multiLevelType w:val="multilevel"/>
    <w:tmpl w:val="00000001"/>
    <w:name w:val="HTML-List34079655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3" w15:restartNumberingAfterBreak="0">
    <w:nsid w:val="145025D2"/>
    <w:multiLevelType w:val="multilevel"/>
    <w:tmpl w:val="00000001"/>
    <w:name w:val="HTML-List3407968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4" w15:restartNumberingAfterBreak="0">
    <w:nsid w:val="14502739"/>
    <w:multiLevelType w:val="multilevel"/>
    <w:tmpl w:val="00000001"/>
    <w:name w:val="HTML-List3407972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5" w15:restartNumberingAfterBreak="0">
    <w:nsid w:val="14502890"/>
    <w:multiLevelType w:val="multilevel"/>
    <w:tmpl w:val="00000001"/>
    <w:name w:val="HTML-List3407975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6" w15:restartNumberingAfterBreak="0">
    <w:nsid w:val="145028CE"/>
    <w:multiLevelType w:val="multilevel"/>
    <w:tmpl w:val="00000001"/>
    <w:name w:val="HTML-List3407976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7" w15:restartNumberingAfterBreak="0">
    <w:nsid w:val="1450291C"/>
    <w:multiLevelType w:val="multilevel"/>
    <w:tmpl w:val="00000001"/>
    <w:name w:val="HTML-List34079772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8" w15:restartNumberingAfterBreak="0">
    <w:nsid w:val="1450295B"/>
    <w:multiLevelType w:val="multilevel"/>
    <w:tmpl w:val="00000001"/>
    <w:name w:val="HTML-List3407977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9" w15:restartNumberingAfterBreak="0">
    <w:nsid w:val="1450296A"/>
    <w:multiLevelType w:val="multilevel"/>
    <w:tmpl w:val="00000002"/>
    <w:name w:val="HTML-List3407978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0" w15:restartNumberingAfterBreak="0">
    <w:nsid w:val="145029A9"/>
    <w:multiLevelType w:val="multilevel"/>
    <w:tmpl w:val="00000001"/>
    <w:name w:val="HTML-List3407978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1" w15:restartNumberingAfterBreak="0">
    <w:nsid w:val="145029E7"/>
    <w:multiLevelType w:val="multilevel"/>
    <w:tmpl w:val="00000001"/>
    <w:name w:val="HTML-List34079792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2" w15:restartNumberingAfterBreak="0">
    <w:nsid w:val="14502A26"/>
    <w:multiLevelType w:val="multilevel"/>
    <w:tmpl w:val="00000001"/>
    <w:name w:val="HTML-List3407979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3" w15:restartNumberingAfterBreak="0">
    <w:nsid w:val="14502A83"/>
    <w:multiLevelType w:val="multilevel"/>
    <w:tmpl w:val="00000001"/>
    <w:name w:val="HTML-List34079808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4" w15:restartNumberingAfterBreak="0">
    <w:nsid w:val="14502A93"/>
    <w:multiLevelType w:val="multilevel"/>
    <w:tmpl w:val="00000003"/>
    <w:name w:val="HTML-List3407980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5" w15:restartNumberingAfterBreak="0">
    <w:nsid w:val="14502AD1"/>
    <w:multiLevelType w:val="multilevel"/>
    <w:tmpl w:val="00000001"/>
    <w:name w:val="HTML-List34079816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6" w15:restartNumberingAfterBreak="0">
    <w:nsid w:val="14502AE1"/>
    <w:multiLevelType w:val="multilevel"/>
    <w:tmpl w:val="00000003"/>
    <w:name w:val="HTML-List3407981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7" w15:restartNumberingAfterBreak="0">
    <w:nsid w:val="14502B1F"/>
    <w:multiLevelType w:val="multilevel"/>
    <w:tmpl w:val="00000001"/>
    <w:name w:val="HTML-List3407982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8" w15:restartNumberingAfterBreak="0">
    <w:nsid w:val="14502B2F"/>
    <w:multiLevelType w:val="multilevel"/>
    <w:tmpl w:val="00000002"/>
    <w:name w:val="HTML-List3407982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9" w15:restartNumberingAfterBreak="0">
    <w:nsid w:val="14502B5E"/>
    <w:multiLevelType w:val="multilevel"/>
    <w:tmpl w:val="00000001"/>
    <w:name w:val="HTML-List3407983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0" w15:restartNumberingAfterBreak="0">
    <w:nsid w:val="14502B8C"/>
    <w:multiLevelType w:val="multilevel"/>
    <w:tmpl w:val="00000001"/>
    <w:name w:val="HTML-List34079834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1" w15:restartNumberingAfterBreak="0">
    <w:nsid w:val="14502BCB"/>
    <w:multiLevelType w:val="multilevel"/>
    <w:tmpl w:val="00000001"/>
    <w:name w:val="HTML-List3407984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2" w15:restartNumberingAfterBreak="0">
    <w:nsid w:val="14502BFA"/>
    <w:multiLevelType w:val="multilevel"/>
    <w:tmpl w:val="00000001"/>
    <w:name w:val="HTML-List3407984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3" w15:restartNumberingAfterBreak="0">
    <w:nsid w:val="14502C09"/>
    <w:multiLevelType w:val="multilevel"/>
    <w:tmpl w:val="00000003"/>
    <w:name w:val="HTML-List3407984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4" w15:restartNumberingAfterBreak="0">
    <w:nsid w:val="14502C38"/>
    <w:multiLevelType w:val="multilevel"/>
    <w:tmpl w:val="00000001"/>
    <w:name w:val="HTML-List3407985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5" w15:restartNumberingAfterBreak="0">
    <w:nsid w:val="14502C48"/>
    <w:multiLevelType w:val="multilevel"/>
    <w:tmpl w:val="0000000B"/>
    <w:name w:val="HTML-List3407985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6" w15:restartNumberingAfterBreak="0">
    <w:nsid w:val="14502C86"/>
    <w:multiLevelType w:val="multilevel"/>
    <w:tmpl w:val="00000001"/>
    <w:name w:val="HTML-List34079859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7" w15:restartNumberingAfterBreak="0">
    <w:nsid w:val="14502CC4"/>
    <w:multiLevelType w:val="multilevel"/>
    <w:tmpl w:val="00000001"/>
    <w:name w:val="HTML-List34079866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8" w15:restartNumberingAfterBreak="0">
    <w:nsid w:val="145611D5"/>
    <w:multiLevelType w:val="multilevel"/>
    <w:tmpl w:val="00000001"/>
    <w:name w:val="HTML-List3411849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9" w15:restartNumberingAfterBreak="0">
    <w:nsid w:val="145611E5"/>
    <w:multiLevelType w:val="multilevel"/>
    <w:tmpl w:val="00000002"/>
    <w:name w:val="HTML-List3411849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0" w15:restartNumberingAfterBreak="0">
    <w:nsid w:val="14561233"/>
    <w:multiLevelType w:val="multilevel"/>
    <w:tmpl w:val="00000001"/>
    <w:name w:val="HTML-List3411850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1" w15:restartNumberingAfterBreak="0">
    <w:nsid w:val="14561271"/>
    <w:multiLevelType w:val="multilevel"/>
    <w:tmpl w:val="00000001"/>
    <w:name w:val="HTML-List34118513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2" w15:restartNumberingAfterBreak="0">
    <w:nsid w:val="14561281"/>
    <w:multiLevelType w:val="multilevel"/>
    <w:tmpl w:val="00000007"/>
    <w:name w:val="HTML-List34118515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3" w15:restartNumberingAfterBreak="0">
    <w:nsid w:val="145612BF"/>
    <w:multiLevelType w:val="multilevel"/>
    <w:tmpl w:val="00000001"/>
    <w:name w:val="HTML-List3411852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4" w15:restartNumberingAfterBreak="0">
    <w:nsid w:val="145612CF"/>
    <w:multiLevelType w:val="multilevel"/>
    <w:tmpl w:val="00000005"/>
    <w:name w:val="HTML-List3411852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5" w15:restartNumberingAfterBreak="0">
    <w:nsid w:val="1456130D"/>
    <w:multiLevelType w:val="multilevel"/>
    <w:tmpl w:val="00000001"/>
    <w:name w:val="HTML-List34118529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6" w15:restartNumberingAfterBreak="0">
    <w:nsid w:val="1456134C"/>
    <w:multiLevelType w:val="multilevel"/>
    <w:tmpl w:val="00000001"/>
    <w:name w:val="HTML-List34118535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7" w15:restartNumberingAfterBreak="0">
    <w:nsid w:val="1456138A"/>
    <w:multiLevelType w:val="multilevel"/>
    <w:tmpl w:val="00000001"/>
    <w:name w:val="HTML-List3411854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8" w15:restartNumberingAfterBreak="0">
    <w:nsid w:val="145613C9"/>
    <w:multiLevelType w:val="multilevel"/>
    <w:tmpl w:val="00000001"/>
    <w:name w:val="HTML-List3411854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9" w15:restartNumberingAfterBreak="0">
    <w:nsid w:val="14561417"/>
    <w:multiLevelType w:val="multilevel"/>
    <w:tmpl w:val="00000001"/>
    <w:name w:val="HTML-List34118555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0" w15:restartNumberingAfterBreak="0">
    <w:nsid w:val="14561445"/>
    <w:multiLevelType w:val="multilevel"/>
    <w:tmpl w:val="00000001"/>
    <w:name w:val="HTML-List34118560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1" w15:restartNumberingAfterBreak="0">
    <w:nsid w:val="14561455"/>
    <w:multiLevelType w:val="multilevel"/>
    <w:tmpl w:val="00000002"/>
    <w:name w:val="HTML-List3411856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2" w15:restartNumberingAfterBreak="0">
    <w:nsid w:val="145614B3"/>
    <w:multiLevelType w:val="multilevel"/>
    <w:tmpl w:val="00000001"/>
    <w:name w:val="HTML-List3411857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3" w15:restartNumberingAfterBreak="0">
    <w:nsid w:val="145614F1"/>
    <w:multiLevelType w:val="multilevel"/>
    <w:tmpl w:val="00000001"/>
    <w:name w:val="HTML-List3411857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4" w15:restartNumberingAfterBreak="0">
    <w:nsid w:val="14561520"/>
    <w:multiLevelType w:val="multilevel"/>
    <w:tmpl w:val="00000001"/>
    <w:name w:val="HTML-List34118582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5" w15:restartNumberingAfterBreak="0">
    <w:nsid w:val="1456152F"/>
    <w:multiLevelType w:val="multilevel"/>
    <w:tmpl w:val="00000004"/>
    <w:name w:val="HTML-List3411858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6" w15:restartNumberingAfterBreak="0">
    <w:nsid w:val="1456155E"/>
    <w:multiLevelType w:val="multilevel"/>
    <w:tmpl w:val="00000001"/>
    <w:name w:val="HTML-List3411858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7" w15:restartNumberingAfterBreak="0">
    <w:nsid w:val="1456159D"/>
    <w:multiLevelType w:val="multilevel"/>
    <w:tmpl w:val="00000001"/>
    <w:name w:val="HTML-List3411859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8" w15:restartNumberingAfterBreak="0">
    <w:nsid w:val="145615DB"/>
    <w:multiLevelType w:val="multilevel"/>
    <w:tmpl w:val="00000001"/>
    <w:name w:val="HTML-List3411860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9" w15:restartNumberingAfterBreak="0">
    <w:nsid w:val="145615EB"/>
    <w:multiLevelType w:val="multilevel"/>
    <w:tmpl w:val="00000005"/>
    <w:name w:val="HTML-List34118602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0" w15:restartNumberingAfterBreak="0">
    <w:nsid w:val="14561687"/>
    <w:multiLevelType w:val="multilevel"/>
    <w:tmpl w:val="00000001"/>
    <w:name w:val="HTML-List34118618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1" w15:restartNumberingAfterBreak="0">
    <w:nsid w:val="145616D5"/>
    <w:multiLevelType w:val="multilevel"/>
    <w:tmpl w:val="00000001"/>
    <w:name w:val="HTML-List34118626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2" w15:restartNumberingAfterBreak="0">
    <w:nsid w:val="14561713"/>
    <w:multiLevelType w:val="multilevel"/>
    <w:tmpl w:val="00000001"/>
    <w:name w:val="HTML-List3411863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3" w15:restartNumberingAfterBreak="0">
    <w:nsid w:val="14561761"/>
    <w:multiLevelType w:val="multilevel"/>
    <w:tmpl w:val="00000001"/>
    <w:name w:val="HTML-List34118640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4" w15:restartNumberingAfterBreak="0">
    <w:nsid w:val="145617CE"/>
    <w:multiLevelType w:val="multilevel"/>
    <w:tmpl w:val="00000001"/>
    <w:name w:val="HTML-List34118651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5" w15:restartNumberingAfterBreak="0">
    <w:nsid w:val="1456180D"/>
    <w:multiLevelType w:val="multilevel"/>
    <w:tmpl w:val="00000001"/>
    <w:name w:val="HTML-List3411865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6" w15:restartNumberingAfterBreak="0">
    <w:nsid w:val="1456181C"/>
    <w:multiLevelType w:val="multilevel"/>
    <w:tmpl w:val="00000008"/>
    <w:name w:val="HTML-List34118658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7" w15:restartNumberingAfterBreak="0">
    <w:nsid w:val="1456186A"/>
    <w:multiLevelType w:val="multilevel"/>
    <w:tmpl w:val="00000001"/>
    <w:name w:val="HTML-List3411866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8" w15:restartNumberingAfterBreak="0">
    <w:nsid w:val="145618A9"/>
    <w:multiLevelType w:val="multilevel"/>
    <w:tmpl w:val="00000001"/>
    <w:name w:val="HTML-List3411867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9" w15:restartNumberingAfterBreak="0">
    <w:nsid w:val="14561916"/>
    <w:multiLevelType w:val="multilevel"/>
    <w:tmpl w:val="00000001"/>
    <w:name w:val="HTML-List34118683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0" w15:restartNumberingAfterBreak="0">
    <w:nsid w:val="14561945"/>
    <w:multiLevelType w:val="multilevel"/>
    <w:tmpl w:val="00000001"/>
    <w:name w:val="HTML-List34118688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1" w15:restartNumberingAfterBreak="0">
    <w:nsid w:val="14561954"/>
    <w:multiLevelType w:val="multilevel"/>
    <w:tmpl w:val="00000004"/>
    <w:name w:val="HTML-List3411869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2" w15:restartNumberingAfterBreak="0">
    <w:nsid w:val="14576AFC"/>
    <w:multiLevelType w:val="multilevel"/>
    <w:tmpl w:val="00000001"/>
    <w:name w:val="HTML-List34127334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3" w15:restartNumberingAfterBreak="0">
    <w:nsid w:val="14576B3B"/>
    <w:multiLevelType w:val="multilevel"/>
    <w:tmpl w:val="00000001"/>
    <w:name w:val="HTML-List3412734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4" w15:restartNumberingAfterBreak="0">
    <w:nsid w:val="14576BE6"/>
    <w:multiLevelType w:val="multilevel"/>
    <w:tmpl w:val="00000001"/>
    <w:name w:val="HTML-List3412735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5" w15:restartNumberingAfterBreak="0">
    <w:nsid w:val="14576DAB"/>
    <w:multiLevelType w:val="multilevel"/>
    <w:tmpl w:val="00000001"/>
    <w:name w:val="HTML-List34127402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6" w15:restartNumberingAfterBreak="0">
    <w:nsid w:val="18146B8C"/>
    <w:multiLevelType w:val="multilevel"/>
    <w:tmpl w:val="00000001"/>
    <w:name w:val="HTML-List4039914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7" w15:restartNumberingAfterBreak="0">
    <w:nsid w:val="18146C47"/>
    <w:multiLevelType w:val="multilevel"/>
    <w:tmpl w:val="00000001"/>
    <w:name w:val="HTML-List4039916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8" w15:restartNumberingAfterBreak="0">
    <w:nsid w:val="18146E1B"/>
    <w:multiLevelType w:val="multilevel"/>
    <w:tmpl w:val="00000001"/>
    <w:name w:val="HTML-List4039920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9" w15:restartNumberingAfterBreak="0">
    <w:nsid w:val="1816758B"/>
    <w:multiLevelType w:val="multilevel"/>
    <w:tmpl w:val="00000001"/>
    <w:name w:val="HTML-List40412506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0" w15:restartNumberingAfterBreak="0">
    <w:nsid w:val="1817DC39"/>
    <w:multiLevelType w:val="multilevel"/>
    <w:tmpl w:val="00000001"/>
    <w:name w:val="HTML-List4042168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1" w15:restartNumberingAfterBreak="0">
    <w:nsid w:val="1817DD04"/>
    <w:multiLevelType w:val="multilevel"/>
    <w:tmpl w:val="00000001"/>
    <w:name w:val="HTML-List4042170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2" w15:restartNumberingAfterBreak="0">
    <w:nsid w:val="1817E270"/>
    <w:multiLevelType w:val="multilevel"/>
    <w:tmpl w:val="00000001"/>
    <w:name w:val="HTML-List4042184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3" w15:restartNumberingAfterBreak="0">
    <w:nsid w:val="1817E280"/>
    <w:multiLevelType w:val="multilevel"/>
    <w:tmpl w:val="00000002"/>
    <w:name w:val="HTML-List4042184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4" w15:restartNumberingAfterBreak="0">
    <w:nsid w:val="1817E963"/>
    <w:multiLevelType w:val="multilevel"/>
    <w:tmpl w:val="00000001"/>
    <w:name w:val="HTML-List40422025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5" w15:restartNumberingAfterBreak="0">
    <w:nsid w:val="1817EAE9"/>
    <w:multiLevelType w:val="multilevel"/>
    <w:tmpl w:val="00000001"/>
    <w:name w:val="HTML-List4042206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6" w15:restartNumberingAfterBreak="0">
    <w:nsid w:val="1817EBE2"/>
    <w:multiLevelType w:val="multilevel"/>
    <w:tmpl w:val="00000001"/>
    <w:name w:val="HTML-List40422089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7" w15:restartNumberingAfterBreak="0">
    <w:nsid w:val="1817EE62"/>
    <w:multiLevelType w:val="multilevel"/>
    <w:tmpl w:val="00000001"/>
    <w:name w:val="HTML-List40422153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8" w15:restartNumberingAfterBreak="0">
    <w:nsid w:val="1817EFC9"/>
    <w:multiLevelType w:val="multilevel"/>
    <w:tmpl w:val="00000001"/>
    <w:name w:val="HTML-List4042218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9" w15:restartNumberingAfterBreak="0">
    <w:nsid w:val="1817F093"/>
    <w:multiLevelType w:val="multilevel"/>
    <w:tmpl w:val="00000001"/>
    <w:name w:val="HTML-List4042220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0" w15:restartNumberingAfterBreak="0">
    <w:nsid w:val="1817F0A3"/>
    <w:multiLevelType w:val="multilevel"/>
    <w:tmpl w:val="00000003"/>
    <w:name w:val="HTML-List4042221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1" w15:restartNumberingAfterBreak="0">
    <w:nsid w:val="1817F15E"/>
    <w:multiLevelType w:val="multilevel"/>
    <w:tmpl w:val="00000001"/>
    <w:name w:val="HTML-List4042223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2" w15:restartNumberingAfterBreak="0">
    <w:nsid w:val="1817F19D"/>
    <w:multiLevelType w:val="multilevel"/>
    <w:tmpl w:val="00000002"/>
    <w:name w:val="HTML-List4042223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3" w15:restartNumberingAfterBreak="0">
    <w:nsid w:val="1817F258"/>
    <w:multiLevelType w:val="multilevel"/>
    <w:tmpl w:val="00000001"/>
    <w:name w:val="HTML-List4042225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4" w15:restartNumberingAfterBreak="0">
    <w:nsid w:val="1817F2F4"/>
    <w:multiLevelType w:val="multilevel"/>
    <w:tmpl w:val="00000001"/>
    <w:name w:val="HTML-List4042227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5" w15:restartNumberingAfterBreak="0">
    <w:nsid w:val="1817F371"/>
    <w:multiLevelType w:val="multilevel"/>
    <w:tmpl w:val="00000001"/>
    <w:name w:val="HTML-List4042228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6" w15:restartNumberingAfterBreak="0">
    <w:nsid w:val="1817F3FD"/>
    <w:multiLevelType w:val="multilevel"/>
    <w:tmpl w:val="00000001"/>
    <w:name w:val="HTML-List4042229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7" w15:restartNumberingAfterBreak="0">
    <w:nsid w:val="1817F4C8"/>
    <w:multiLevelType w:val="multilevel"/>
    <w:tmpl w:val="00000001"/>
    <w:name w:val="HTML-List40422317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8" w15:restartNumberingAfterBreak="0">
    <w:nsid w:val="1817F4D7"/>
    <w:multiLevelType w:val="multilevel"/>
    <w:tmpl w:val="00000004"/>
    <w:name w:val="HTML-List4042231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9" w15:restartNumberingAfterBreak="0">
    <w:nsid w:val="1817F564"/>
    <w:multiLevelType w:val="multilevel"/>
    <w:tmpl w:val="00000001"/>
    <w:name w:val="HTML-List4042233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0" w15:restartNumberingAfterBreak="0">
    <w:nsid w:val="1817F573"/>
    <w:multiLevelType w:val="multilevel"/>
    <w:tmpl w:val="00000002"/>
    <w:name w:val="HTML-List4042233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1" w15:restartNumberingAfterBreak="0">
    <w:nsid w:val="1817F583"/>
    <w:multiLevelType w:val="multilevel"/>
    <w:tmpl w:val="00000004"/>
    <w:name w:val="HTML-List4042233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2" w15:restartNumberingAfterBreak="0">
    <w:nsid w:val="1817F6CB"/>
    <w:multiLevelType w:val="multilevel"/>
    <w:tmpl w:val="00000001"/>
    <w:name w:val="HTML-List4042236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3" w15:restartNumberingAfterBreak="0">
    <w:nsid w:val="1817F6DA"/>
    <w:multiLevelType w:val="multilevel"/>
    <w:tmpl w:val="00000002"/>
    <w:name w:val="HTML-List4042237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4" w15:restartNumberingAfterBreak="0">
    <w:nsid w:val="1817F767"/>
    <w:multiLevelType w:val="multilevel"/>
    <w:tmpl w:val="00000001"/>
    <w:name w:val="HTML-List4042238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5" w15:restartNumberingAfterBreak="0">
    <w:nsid w:val="1817F822"/>
    <w:multiLevelType w:val="multilevel"/>
    <w:tmpl w:val="00000001"/>
    <w:name w:val="HTML-List4042240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6" w15:restartNumberingAfterBreak="0">
    <w:nsid w:val="1817F89F"/>
    <w:multiLevelType w:val="multilevel"/>
    <w:tmpl w:val="00000001"/>
    <w:name w:val="HTML-List40422415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7" w15:restartNumberingAfterBreak="0">
    <w:nsid w:val="1817F92B"/>
    <w:multiLevelType w:val="multilevel"/>
    <w:tmpl w:val="00000001"/>
    <w:name w:val="HTML-List4042242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8" w15:restartNumberingAfterBreak="0">
    <w:nsid w:val="1817FAA1"/>
    <w:multiLevelType w:val="multilevel"/>
    <w:tmpl w:val="00000001"/>
    <w:name w:val="HTML-List4042246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9" w15:restartNumberingAfterBreak="0">
    <w:nsid w:val="1817FC27"/>
    <w:multiLevelType w:val="multilevel"/>
    <w:tmpl w:val="00000001"/>
    <w:name w:val="HTML-List4042250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0" w15:restartNumberingAfterBreak="0">
    <w:nsid w:val="1817FC37"/>
    <w:multiLevelType w:val="multilevel"/>
    <w:tmpl w:val="00000002"/>
    <w:name w:val="HTML-List40422507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1" w15:restartNumberingAfterBreak="0">
    <w:nsid w:val="1817FCB4"/>
    <w:multiLevelType w:val="multilevel"/>
    <w:tmpl w:val="00000001"/>
    <w:name w:val="HTML-List4042252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2" w15:restartNumberingAfterBreak="0">
    <w:nsid w:val="1817FCC3"/>
    <w:multiLevelType w:val="multilevel"/>
    <w:tmpl w:val="00000005"/>
    <w:name w:val="HTML-List40422521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3" w15:restartNumberingAfterBreak="0">
    <w:nsid w:val="1822B835"/>
    <w:multiLevelType w:val="multilevel"/>
    <w:tmpl w:val="00000001"/>
    <w:name w:val="HTML-List4049285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4" w15:restartNumberingAfterBreak="0">
    <w:nsid w:val="1822B845"/>
    <w:multiLevelType w:val="multilevel"/>
    <w:tmpl w:val="00000002"/>
    <w:name w:val="HTML-List4049285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5" w15:restartNumberingAfterBreak="0">
    <w:nsid w:val="1822B92F"/>
    <w:multiLevelType w:val="multilevel"/>
    <w:tmpl w:val="00000001"/>
    <w:name w:val="HTML-List4049288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6" w15:restartNumberingAfterBreak="0">
    <w:nsid w:val="1822BE0F"/>
    <w:multiLevelType w:val="multilevel"/>
    <w:tmpl w:val="00000001"/>
    <w:name w:val="HTML-List4049300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7" w15:restartNumberingAfterBreak="0">
    <w:nsid w:val="1822BEF9"/>
    <w:multiLevelType w:val="multilevel"/>
    <w:tmpl w:val="00000001"/>
    <w:name w:val="HTML-List4049302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8" w15:restartNumberingAfterBreak="0">
    <w:nsid w:val="1822C14A"/>
    <w:multiLevelType w:val="multilevel"/>
    <w:tmpl w:val="00000001"/>
    <w:name w:val="HTML-List4049308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9" w15:restartNumberingAfterBreak="0">
    <w:nsid w:val="1822C550"/>
    <w:multiLevelType w:val="multilevel"/>
    <w:tmpl w:val="00000001"/>
    <w:name w:val="HTML-List4049319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0" w15:restartNumberingAfterBreak="0">
    <w:nsid w:val="1822C984"/>
    <w:multiLevelType w:val="multilevel"/>
    <w:tmpl w:val="00000001"/>
    <w:name w:val="HTML-List4049329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1" w15:restartNumberingAfterBreak="0">
    <w:nsid w:val="1822D019"/>
    <w:multiLevelType w:val="multilevel"/>
    <w:tmpl w:val="00000001"/>
    <w:name w:val="HTML-List4049346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2" w15:restartNumberingAfterBreak="0">
    <w:nsid w:val="1822D0B5"/>
    <w:multiLevelType w:val="multilevel"/>
    <w:tmpl w:val="00000001"/>
    <w:name w:val="HTML-List4049348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3" w15:restartNumberingAfterBreak="0">
    <w:nsid w:val="1822D1DD"/>
    <w:multiLevelType w:val="multilevel"/>
    <w:tmpl w:val="00000001"/>
    <w:name w:val="HTML-List4049351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4" w15:restartNumberingAfterBreak="0">
    <w:nsid w:val="1822D1ED"/>
    <w:multiLevelType w:val="multilevel"/>
    <w:tmpl w:val="00000002"/>
    <w:name w:val="HTML-List4049351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5" w15:restartNumberingAfterBreak="0">
    <w:nsid w:val="1822D2A8"/>
    <w:multiLevelType w:val="multilevel"/>
    <w:tmpl w:val="00000001"/>
    <w:name w:val="HTML-List4049353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6" w15:restartNumberingAfterBreak="0">
    <w:nsid w:val="1822D2B8"/>
    <w:multiLevelType w:val="multilevel"/>
    <w:tmpl w:val="00000003"/>
    <w:name w:val="HTML-List4049353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7" w15:restartNumberingAfterBreak="0">
    <w:nsid w:val="1822D3A2"/>
    <w:multiLevelType w:val="multilevel"/>
    <w:tmpl w:val="00000001"/>
    <w:name w:val="HTML-List4049355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8" w15:restartNumberingAfterBreak="0">
    <w:nsid w:val="1822D602"/>
    <w:multiLevelType w:val="multilevel"/>
    <w:tmpl w:val="00000001"/>
    <w:name w:val="HTML-List40493619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9" w15:restartNumberingAfterBreak="0">
    <w:nsid w:val="1822D9BA"/>
    <w:multiLevelType w:val="multilevel"/>
    <w:tmpl w:val="00000001"/>
    <w:name w:val="HTML-List4049371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0" w15:restartNumberingAfterBreak="0">
    <w:nsid w:val="1822DAC3"/>
    <w:multiLevelType w:val="multilevel"/>
    <w:tmpl w:val="00000001"/>
    <w:name w:val="HTML-List4049374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1" w15:restartNumberingAfterBreak="0">
    <w:nsid w:val="1822DAD2"/>
    <w:multiLevelType w:val="multilevel"/>
    <w:tmpl w:val="00000003"/>
    <w:name w:val="HTML-List40493742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2" w15:restartNumberingAfterBreak="0">
    <w:nsid w:val="1822DB8E"/>
    <w:multiLevelType w:val="multilevel"/>
    <w:tmpl w:val="00000001"/>
    <w:name w:val="HTML-List4049376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3" w15:restartNumberingAfterBreak="0">
    <w:nsid w:val="1822DB9D"/>
    <w:multiLevelType w:val="multilevel"/>
    <w:tmpl w:val="00000004"/>
    <w:name w:val="HTML-List4049376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4" w15:restartNumberingAfterBreak="0">
    <w:nsid w:val="1822DC49"/>
    <w:multiLevelType w:val="multilevel"/>
    <w:tmpl w:val="00000001"/>
    <w:name w:val="HTML-List40493780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5" w15:restartNumberingAfterBreak="0">
    <w:nsid w:val="1822DE3C"/>
    <w:multiLevelType w:val="multilevel"/>
    <w:tmpl w:val="00000001"/>
    <w:name w:val="HTML-List4049383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6" w15:restartNumberingAfterBreak="0">
    <w:nsid w:val="1822DED8"/>
    <w:multiLevelType w:val="multilevel"/>
    <w:tmpl w:val="00000001"/>
    <w:name w:val="HTML-List40493845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7" w15:restartNumberingAfterBreak="0">
    <w:nsid w:val="1822DFB2"/>
    <w:multiLevelType w:val="multilevel"/>
    <w:tmpl w:val="00000001"/>
    <w:name w:val="HTML-List4049386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8" w15:restartNumberingAfterBreak="0">
    <w:nsid w:val="1822E04E"/>
    <w:multiLevelType w:val="multilevel"/>
    <w:tmpl w:val="00000001"/>
    <w:name w:val="HTML-List40493883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9" w15:restartNumberingAfterBreak="0">
    <w:nsid w:val="1822E0EA"/>
    <w:multiLevelType w:val="multilevel"/>
    <w:tmpl w:val="00000001"/>
    <w:name w:val="HTML-List4049389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0" w15:restartNumberingAfterBreak="0">
    <w:nsid w:val="1822E0FA"/>
    <w:multiLevelType w:val="multilevel"/>
    <w:tmpl w:val="00000005"/>
    <w:name w:val="HTML-List404939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1" w15:restartNumberingAfterBreak="0">
    <w:nsid w:val="1822E196"/>
    <w:multiLevelType w:val="multilevel"/>
    <w:tmpl w:val="00000001"/>
    <w:name w:val="HTML-List4049391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2" w15:restartNumberingAfterBreak="0">
    <w:nsid w:val="1822E232"/>
    <w:multiLevelType w:val="multilevel"/>
    <w:tmpl w:val="00000001"/>
    <w:name w:val="HTML-List4049393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3" w15:restartNumberingAfterBreak="0">
    <w:nsid w:val="18262366"/>
    <w:multiLevelType w:val="multilevel"/>
    <w:tmpl w:val="00000001"/>
    <w:name w:val="HTML-List4051526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4" w15:restartNumberingAfterBreak="0">
    <w:nsid w:val="18262569"/>
    <w:multiLevelType w:val="multilevel"/>
    <w:tmpl w:val="00000001"/>
    <w:name w:val="HTML-List4051531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5" w15:restartNumberingAfterBreak="0">
    <w:nsid w:val="18262579"/>
    <w:multiLevelType w:val="multilevel"/>
    <w:tmpl w:val="00000005"/>
    <w:name w:val="HTML-List4051531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6" w15:restartNumberingAfterBreak="0">
    <w:nsid w:val="18262634"/>
    <w:multiLevelType w:val="multilevel"/>
    <w:tmpl w:val="00000001"/>
    <w:name w:val="HTML-List40515333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7" w15:restartNumberingAfterBreak="0">
    <w:nsid w:val="18262643"/>
    <w:multiLevelType w:val="multilevel"/>
    <w:tmpl w:val="00000004"/>
    <w:name w:val="HTML-List4051533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8" w15:restartNumberingAfterBreak="0">
    <w:nsid w:val="182626EF"/>
    <w:multiLevelType w:val="multilevel"/>
    <w:tmpl w:val="00000001"/>
    <w:name w:val="HTML-List40515351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9" w15:restartNumberingAfterBreak="0">
    <w:nsid w:val="182627AA"/>
    <w:multiLevelType w:val="multilevel"/>
    <w:tmpl w:val="00000001"/>
    <w:name w:val="HTML-List4051537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0" w15:restartNumberingAfterBreak="0">
    <w:nsid w:val="18262837"/>
    <w:multiLevelType w:val="multilevel"/>
    <w:tmpl w:val="00000001"/>
    <w:name w:val="HTML-List4051538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1" w15:restartNumberingAfterBreak="0">
    <w:nsid w:val="182628C3"/>
    <w:multiLevelType w:val="multilevel"/>
    <w:tmpl w:val="00000001"/>
    <w:name w:val="HTML-List4051539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2" w15:restartNumberingAfterBreak="0">
    <w:nsid w:val="182628D3"/>
    <w:multiLevelType w:val="multilevel"/>
    <w:tmpl w:val="00000002"/>
    <w:name w:val="HTML-List405154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3" w15:restartNumberingAfterBreak="0">
    <w:nsid w:val="182629CC"/>
    <w:multiLevelType w:val="multilevel"/>
    <w:tmpl w:val="00000001"/>
    <w:name w:val="HTML-List4051542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4" w15:restartNumberingAfterBreak="0">
    <w:nsid w:val="18262A68"/>
    <w:multiLevelType w:val="multilevel"/>
    <w:tmpl w:val="00000001"/>
    <w:name w:val="HTML-List4051544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5" w15:restartNumberingAfterBreak="0">
    <w:nsid w:val="18262AE5"/>
    <w:multiLevelType w:val="multilevel"/>
    <w:tmpl w:val="00000001"/>
    <w:name w:val="HTML-List40515453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6" w15:restartNumberingAfterBreak="0">
    <w:nsid w:val="18262B04"/>
    <w:multiLevelType w:val="multilevel"/>
    <w:tmpl w:val="00000002"/>
    <w:name w:val="HTML-List4051545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7" w15:restartNumberingAfterBreak="0">
    <w:nsid w:val="18262BBF"/>
    <w:multiLevelType w:val="multilevel"/>
    <w:tmpl w:val="00000001"/>
    <w:name w:val="HTML-List4051547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8" w15:restartNumberingAfterBreak="0">
    <w:nsid w:val="18262C4C"/>
    <w:multiLevelType w:val="multilevel"/>
    <w:tmpl w:val="00000001"/>
    <w:name w:val="HTML-List4051548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9" w15:restartNumberingAfterBreak="0">
    <w:nsid w:val="18262D45"/>
    <w:multiLevelType w:val="multilevel"/>
    <w:tmpl w:val="00000001"/>
    <w:name w:val="HTML-List4051551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0" w15:restartNumberingAfterBreak="0">
    <w:nsid w:val="18262D55"/>
    <w:multiLevelType w:val="multilevel"/>
    <w:tmpl w:val="00000004"/>
    <w:name w:val="HTML-List40515515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1" w15:restartNumberingAfterBreak="0">
    <w:nsid w:val="18262E4F"/>
    <w:multiLevelType w:val="multilevel"/>
    <w:tmpl w:val="00000001"/>
    <w:name w:val="HTML-List4051554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2" w15:restartNumberingAfterBreak="0">
    <w:nsid w:val="18262ECB"/>
    <w:multiLevelType w:val="multilevel"/>
    <w:tmpl w:val="00000001"/>
    <w:name w:val="HTML-List4051555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3" w15:restartNumberingAfterBreak="0">
    <w:nsid w:val="18262EDB"/>
    <w:multiLevelType w:val="multilevel"/>
    <w:tmpl w:val="00000006"/>
    <w:name w:val="HTML-List4051555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4" w15:restartNumberingAfterBreak="0">
    <w:nsid w:val="18262F67"/>
    <w:multiLevelType w:val="multilevel"/>
    <w:tmpl w:val="00000001"/>
    <w:name w:val="HTML-List4051556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5" w15:restartNumberingAfterBreak="0">
    <w:nsid w:val="18263090"/>
    <w:multiLevelType w:val="multilevel"/>
    <w:tmpl w:val="00000001"/>
    <w:name w:val="HTML-List4051559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6" w15:restartNumberingAfterBreak="0">
    <w:nsid w:val="1826309F"/>
    <w:multiLevelType w:val="multilevel"/>
    <w:tmpl w:val="0000000C"/>
    <w:name w:val="HTML-List4051559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7" w15:restartNumberingAfterBreak="0">
    <w:nsid w:val="18263189"/>
    <w:multiLevelType w:val="multilevel"/>
    <w:tmpl w:val="00000001"/>
    <w:name w:val="HTML-List4051562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8" w15:restartNumberingAfterBreak="0">
    <w:nsid w:val="18263199"/>
    <w:multiLevelType w:val="multilevel"/>
    <w:tmpl w:val="00000004"/>
    <w:name w:val="HTML-List4051562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9" w15:restartNumberingAfterBreak="0">
    <w:nsid w:val="18263293"/>
    <w:multiLevelType w:val="multilevel"/>
    <w:tmpl w:val="00000001"/>
    <w:name w:val="HTML-List4051564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0" w15:restartNumberingAfterBreak="0">
    <w:nsid w:val="182632A2"/>
    <w:multiLevelType w:val="multilevel"/>
    <w:tmpl w:val="00000005"/>
    <w:name w:val="HTML-List4051565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1" w15:restartNumberingAfterBreak="0">
    <w:nsid w:val="182635CD"/>
    <w:multiLevelType w:val="multilevel"/>
    <w:tmpl w:val="00000001"/>
    <w:name w:val="HTML-List40515732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2" w15:restartNumberingAfterBreak="0">
    <w:nsid w:val="182635DD"/>
    <w:multiLevelType w:val="multilevel"/>
    <w:tmpl w:val="00000004"/>
    <w:name w:val="HTML-List4051573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3" w15:restartNumberingAfterBreak="0">
    <w:nsid w:val="18263705"/>
    <w:multiLevelType w:val="multilevel"/>
    <w:tmpl w:val="00000001"/>
    <w:name w:val="HTML-List4051576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4" w15:restartNumberingAfterBreak="0">
    <w:nsid w:val="18263715"/>
    <w:multiLevelType w:val="multilevel"/>
    <w:tmpl w:val="00000004"/>
    <w:name w:val="HTML-List40515765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5" w15:restartNumberingAfterBreak="0">
    <w:nsid w:val="182637A1"/>
    <w:multiLevelType w:val="multilevel"/>
    <w:tmpl w:val="00000001"/>
    <w:name w:val="HTML-List40515779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6" w15:restartNumberingAfterBreak="0">
    <w:nsid w:val="182637B1"/>
    <w:multiLevelType w:val="multilevel"/>
    <w:tmpl w:val="00000002"/>
    <w:name w:val="HTML-List4051578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7" w15:restartNumberingAfterBreak="0">
    <w:nsid w:val="1826382E"/>
    <w:multiLevelType w:val="multilevel"/>
    <w:tmpl w:val="00000001"/>
    <w:name w:val="HTML-List4051579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8" w15:restartNumberingAfterBreak="0">
    <w:nsid w:val="182638F9"/>
    <w:multiLevelType w:val="multilevel"/>
    <w:tmpl w:val="00000001"/>
    <w:name w:val="HTML-List4051581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9" w15:restartNumberingAfterBreak="0">
    <w:nsid w:val="18263975"/>
    <w:multiLevelType w:val="multilevel"/>
    <w:tmpl w:val="00000001"/>
    <w:name w:val="HTML-List40515826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0" w15:restartNumberingAfterBreak="0">
    <w:nsid w:val="184FE252"/>
    <w:multiLevelType w:val="multilevel"/>
    <w:tmpl w:val="00000001"/>
    <w:name w:val="HTML-List40788846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1" w15:restartNumberingAfterBreak="0">
    <w:nsid w:val="184FE2A0"/>
    <w:multiLevelType w:val="multilevel"/>
    <w:tmpl w:val="00000001"/>
    <w:name w:val="HTML-List4078885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2" w15:restartNumberingAfterBreak="0">
    <w:nsid w:val="184FE2B0"/>
    <w:multiLevelType w:val="multilevel"/>
    <w:tmpl w:val="00000007"/>
    <w:name w:val="HTML-List40788856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3" w15:restartNumberingAfterBreak="0">
    <w:nsid w:val="184FE2FE"/>
    <w:multiLevelType w:val="multilevel"/>
    <w:tmpl w:val="00000001"/>
    <w:name w:val="HTML-List40788863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4" w15:restartNumberingAfterBreak="0">
    <w:nsid w:val="184FE34C"/>
    <w:multiLevelType w:val="multilevel"/>
    <w:tmpl w:val="00000001"/>
    <w:name w:val="HTML-List4078887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5" w15:restartNumberingAfterBreak="0">
    <w:nsid w:val="18F006E5"/>
    <w:multiLevelType w:val="multilevel"/>
    <w:tmpl w:val="00000001"/>
    <w:name w:val="HTML-List41838358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6" w15:restartNumberingAfterBreak="0">
    <w:nsid w:val="18F006F5"/>
    <w:multiLevelType w:val="multilevel"/>
    <w:tmpl w:val="00000003"/>
    <w:name w:val="HTML-List4183836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7" w15:restartNumberingAfterBreak="0">
    <w:nsid w:val="18F0080E"/>
    <w:multiLevelType w:val="multilevel"/>
    <w:tmpl w:val="00000001"/>
    <w:name w:val="HTML-List4183838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8" w15:restartNumberingAfterBreak="0">
    <w:nsid w:val="18F0081D"/>
    <w:multiLevelType w:val="multilevel"/>
    <w:tmpl w:val="00000004"/>
    <w:name w:val="HTML-List41838390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9" w15:restartNumberingAfterBreak="0">
    <w:nsid w:val="18F0082D"/>
    <w:multiLevelType w:val="multilevel"/>
    <w:tmpl w:val="00000008"/>
    <w:name w:val="HTML-List4183839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0" w15:restartNumberingAfterBreak="0">
    <w:nsid w:val="18F00955"/>
    <w:multiLevelType w:val="multilevel"/>
    <w:tmpl w:val="00000001"/>
    <w:name w:val="HTML-List4183842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1" w15:restartNumberingAfterBreak="0">
    <w:nsid w:val="18F00965"/>
    <w:multiLevelType w:val="multilevel"/>
    <w:tmpl w:val="00000008"/>
    <w:name w:val="HTML-List4183842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2" w15:restartNumberingAfterBreak="0">
    <w:nsid w:val="18F00A5F"/>
    <w:multiLevelType w:val="multilevel"/>
    <w:tmpl w:val="00000001"/>
    <w:name w:val="HTML-List41838447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3" w15:restartNumberingAfterBreak="0">
    <w:nsid w:val="18F00B49"/>
    <w:multiLevelType w:val="multilevel"/>
    <w:tmpl w:val="00000001"/>
    <w:name w:val="HTML-List4183847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4" w15:restartNumberingAfterBreak="0">
    <w:nsid w:val="18F00C13"/>
    <w:multiLevelType w:val="multilevel"/>
    <w:tmpl w:val="00000001"/>
    <w:name w:val="HTML-List41838491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5" w15:restartNumberingAfterBreak="0">
    <w:nsid w:val="18F00C23"/>
    <w:multiLevelType w:val="multilevel"/>
    <w:tmpl w:val="00000004"/>
    <w:name w:val="HTML-List4183849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6" w15:restartNumberingAfterBreak="0">
    <w:nsid w:val="18F00D1D"/>
    <w:multiLevelType w:val="multilevel"/>
    <w:tmpl w:val="00000001"/>
    <w:name w:val="HTML-List4183851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7" w15:restartNumberingAfterBreak="0">
    <w:nsid w:val="18F00D2C"/>
    <w:multiLevelType w:val="multilevel"/>
    <w:tmpl w:val="00000006"/>
    <w:name w:val="HTML-List4183851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8" w15:restartNumberingAfterBreak="0">
    <w:nsid w:val="18F00D3C"/>
    <w:multiLevelType w:val="multilevel"/>
    <w:tmpl w:val="0000000B"/>
    <w:name w:val="HTML-List4183852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9" w15:restartNumberingAfterBreak="0">
    <w:nsid w:val="18F00E64"/>
    <w:multiLevelType w:val="multilevel"/>
    <w:tmpl w:val="00000001"/>
    <w:name w:val="HTML-List4183855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40" w15:restartNumberingAfterBreak="0">
    <w:nsid w:val="18F00E74"/>
    <w:multiLevelType w:val="multilevel"/>
    <w:tmpl w:val="00000002"/>
    <w:name w:val="HTML-List41838552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41" w15:restartNumberingAfterBreak="0">
    <w:nsid w:val="18F00F7D"/>
    <w:multiLevelType w:val="multilevel"/>
    <w:tmpl w:val="00000001"/>
    <w:name w:val="HTML-List4183857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42" w15:restartNumberingAfterBreak="0">
    <w:nsid w:val="18F80906"/>
    <w:multiLevelType w:val="hybridMultilevel"/>
    <w:tmpl w:val="74A45472"/>
    <w:lvl w:ilvl="0" w:tplc="8718435C">
      <w:start w:val="1"/>
      <w:numFmt w:val="upp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43" w15:restartNumberingAfterBreak="0">
    <w:nsid w:val="19AA53F5"/>
    <w:multiLevelType w:val="hybridMultilevel"/>
    <w:tmpl w:val="50C4C8F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4" w15:restartNumberingAfterBreak="0">
    <w:nsid w:val="1B439970"/>
    <w:multiLevelType w:val="multilevel"/>
    <w:tmpl w:val="0000000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45" w15:restartNumberingAfterBreak="0">
    <w:nsid w:val="1B439971"/>
    <w:multiLevelType w:val="multilevel"/>
    <w:tmpl w:val="00000002"/>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46" w15:restartNumberingAfterBreak="0">
    <w:nsid w:val="1B43997F"/>
    <w:multiLevelType w:val="multilevel"/>
    <w:tmpl w:val="00000003"/>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47" w15:restartNumberingAfterBreak="0">
    <w:nsid w:val="1B439A89"/>
    <w:multiLevelType w:val="multilevel"/>
    <w:tmpl w:val="0000000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48" w15:restartNumberingAfterBreak="0">
    <w:nsid w:val="1B439A8A"/>
    <w:multiLevelType w:val="multilevel"/>
    <w:tmpl w:val="00000002"/>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49" w15:restartNumberingAfterBreak="0">
    <w:nsid w:val="1B439B44"/>
    <w:multiLevelType w:val="multilevel"/>
    <w:tmpl w:val="0000000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0" w15:restartNumberingAfterBreak="0">
    <w:nsid w:val="1B439B45"/>
    <w:multiLevelType w:val="multilevel"/>
    <w:tmpl w:val="00000002"/>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1" w15:restartNumberingAfterBreak="0">
    <w:nsid w:val="1B439C2E"/>
    <w:multiLevelType w:val="multilevel"/>
    <w:tmpl w:val="0000000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2" w15:restartNumberingAfterBreak="0">
    <w:nsid w:val="1B439C2F"/>
    <w:multiLevelType w:val="multilevel"/>
    <w:tmpl w:val="00000002"/>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3" w15:restartNumberingAfterBreak="0">
    <w:nsid w:val="1BA82221"/>
    <w:multiLevelType w:val="multilevel"/>
    <w:tmpl w:val="00000001"/>
    <w:name w:val="HTML-List46400361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4" w15:restartNumberingAfterBreak="0">
    <w:nsid w:val="1BA82BA3"/>
    <w:multiLevelType w:val="multilevel"/>
    <w:tmpl w:val="00000001"/>
    <w:name w:val="HTML-List464006051"/>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5" w15:restartNumberingAfterBreak="0">
    <w:nsid w:val="1BA82BB2"/>
    <w:multiLevelType w:val="multilevel"/>
    <w:tmpl w:val="00000002"/>
    <w:name w:val="HTML-List46400606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6" w15:restartNumberingAfterBreak="0">
    <w:nsid w:val="1BA82C4E"/>
    <w:multiLevelType w:val="multilevel"/>
    <w:tmpl w:val="00000001"/>
    <w:name w:val="HTML-List46400622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7" w15:restartNumberingAfterBreak="0">
    <w:nsid w:val="1BA82D96"/>
    <w:multiLevelType w:val="multilevel"/>
    <w:tmpl w:val="00000001"/>
    <w:name w:val="HTML-List46400655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8" w15:restartNumberingAfterBreak="0">
    <w:nsid w:val="1BA82E32"/>
    <w:multiLevelType w:val="multilevel"/>
    <w:tmpl w:val="00000001"/>
    <w:name w:val="HTML-List46400670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9" w15:restartNumberingAfterBreak="0">
    <w:nsid w:val="1BA82F89"/>
    <w:multiLevelType w:val="multilevel"/>
    <w:tmpl w:val="00000001"/>
    <w:name w:val="HTML-List46400704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0" w15:restartNumberingAfterBreak="0">
    <w:nsid w:val="1BA82F99"/>
    <w:multiLevelType w:val="multilevel"/>
    <w:tmpl w:val="00000002"/>
    <w:name w:val="HTML-List46400706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1" w15:restartNumberingAfterBreak="0">
    <w:nsid w:val="1BA831DA"/>
    <w:multiLevelType w:val="multilevel"/>
    <w:tmpl w:val="00000001"/>
    <w:name w:val="HTML-List46400764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2" w15:restartNumberingAfterBreak="0">
    <w:nsid w:val="1BA83534"/>
    <w:multiLevelType w:val="multilevel"/>
    <w:tmpl w:val="00000001"/>
    <w:name w:val="HTML-List46400850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3" w15:restartNumberingAfterBreak="0">
    <w:nsid w:val="1BA8365C"/>
    <w:multiLevelType w:val="multilevel"/>
    <w:tmpl w:val="00000001"/>
    <w:name w:val="HTML-List46400879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4" w15:restartNumberingAfterBreak="0">
    <w:nsid w:val="1BA837D3"/>
    <w:multiLevelType w:val="multilevel"/>
    <w:tmpl w:val="00000001"/>
    <w:name w:val="HTML-List464009171"/>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5" w15:restartNumberingAfterBreak="0">
    <w:nsid w:val="1BA837E2"/>
    <w:multiLevelType w:val="multilevel"/>
    <w:tmpl w:val="00000002"/>
    <w:name w:val="HTML-List46400918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6" w15:restartNumberingAfterBreak="0">
    <w:nsid w:val="1BA8384F"/>
    <w:multiLevelType w:val="multilevel"/>
    <w:tmpl w:val="00000001"/>
    <w:name w:val="HTML-List46400929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7" w15:restartNumberingAfterBreak="0">
    <w:nsid w:val="1BA838BD"/>
    <w:multiLevelType w:val="multilevel"/>
    <w:tmpl w:val="00000001"/>
    <w:name w:val="HTML-List46400940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8" w15:restartNumberingAfterBreak="0">
    <w:nsid w:val="1BA838CC"/>
    <w:multiLevelType w:val="multilevel"/>
    <w:tmpl w:val="00000002"/>
    <w:name w:val="HTML-List46400942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9" w15:restartNumberingAfterBreak="0">
    <w:nsid w:val="1BA83939"/>
    <w:multiLevelType w:val="multilevel"/>
    <w:tmpl w:val="00000001"/>
    <w:name w:val="HTML-List46400952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0" w15:restartNumberingAfterBreak="0">
    <w:nsid w:val="1BA839A7"/>
    <w:multiLevelType w:val="multilevel"/>
    <w:tmpl w:val="00000001"/>
    <w:name w:val="HTML-List46400963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1" w15:restartNumberingAfterBreak="0">
    <w:nsid w:val="1BA83ABF"/>
    <w:multiLevelType w:val="multilevel"/>
    <w:tmpl w:val="00000001"/>
    <w:name w:val="HTML-List46400991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2" w15:restartNumberingAfterBreak="0">
    <w:nsid w:val="1BA83B4C"/>
    <w:multiLevelType w:val="multilevel"/>
    <w:tmpl w:val="00000001"/>
    <w:name w:val="HTML-List46401006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3" w15:restartNumberingAfterBreak="0">
    <w:nsid w:val="1BA83B5B"/>
    <w:multiLevelType w:val="multilevel"/>
    <w:tmpl w:val="00000003"/>
    <w:name w:val="HTML-List46401007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4" w15:restartNumberingAfterBreak="0">
    <w:nsid w:val="1BA83B6B"/>
    <w:multiLevelType w:val="multilevel"/>
    <w:tmpl w:val="00000005"/>
    <w:name w:val="HTML-List464010091"/>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5" w15:restartNumberingAfterBreak="0">
    <w:nsid w:val="1BA83BE8"/>
    <w:multiLevelType w:val="multilevel"/>
    <w:tmpl w:val="00000001"/>
    <w:name w:val="HTML-List46401021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6" w15:restartNumberingAfterBreak="0">
    <w:nsid w:val="1BA83C55"/>
    <w:multiLevelType w:val="multilevel"/>
    <w:tmpl w:val="00000001"/>
    <w:name w:val="HTML-List46401032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7" w15:restartNumberingAfterBreak="0">
    <w:nsid w:val="1BA83C65"/>
    <w:multiLevelType w:val="multilevel"/>
    <w:tmpl w:val="00000002"/>
    <w:name w:val="HTML-List464010341"/>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8" w15:restartNumberingAfterBreak="0">
    <w:nsid w:val="1BA83CC2"/>
    <w:multiLevelType w:val="multilevel"/>
    <w:tmpl w:val="00000001"/>
    <w:name w:val="HTML-List46401043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9" w15:restartNumberingAfterBreak="0">
    <w:nsid w:val="1BA83D2F"/>
    <w:multiLevelType w:val="multilevel"/>
    <w:tmpl w:val="00000001"/>
    <w:name w:val="HTML-List46401054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0" w15:restartNumberingAfterBreak="0">
    <w:nsid w:val="1BA83D9D"/>
    <w:multiLevelType w:val="multilevel"/>
    <w:tmpl w:val="00000001"/>
    <w:name w:val="HTML-List46401065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1" w15:restartNumberingAfterBreak="0">
    <w:nsid w:val="1BA83E0A"/>
    <w:multiLevelType w:val="multilevel"/>
    <w:tmpl w:val="00000001"/>
    <w:name w:val="HTML-List46401076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2" w15:restartNumberingAfterBreak="0">
    <w:nsid w:val="1BA83E19"/>
    <w:multiLevelType w:val="multilevel"/>
    <w:tmpl w:val="00000002"/>
    <w:name w:val="HTML-List46401077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3" w15:restartNumberingAfterBreak="0">
    <w:nsid w:val="1BA83EB5"/>
    <w:multiLevelType w:val="multilevel"/>
    <w:tmpl w:val="00000001"/>
    <w:name w:val="HTML-List46401093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4" w15:restartNumberingAfterBreak="0">
    <w:nsid w:val="1BA83F23"/>
    <w:multiLevelType w:val="multilevel"/>
    <w:tmpl w:val="00000001"/>
    <w:name w:val="HTML-List46401104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5" w15:restartNumberingAfterBreak="0">
    <w:nsid w:val="1BA83F32"/>
    <w:multiLevelType w:val="multilevel"/>
    <w:tmpl w:val="00000003"/>
    <w:name w:val="HTML-List46401105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6" w15:restartNumberingAfterBreak="0">
    <w:nsid w:val="1BA8471E"/>
    <w:multiLevelType w:val="multilevel"/>
    <w:tmpl w:val="00000001"/>
    <w:name w:val="HTML-List46401308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7" w15:restartNumberingAfterBreak="0">
    <w:nsid w:val="1BA84895"/>
    <w:multiLevelType w:val="multilevel"/>
    <w:tmpl w:val="00000001"/>
    <w:name w:val="HTML-List46401346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8" w15:restartNumberingAfterBreak="0">
    <w:nsid w:val="1BA84C0E"/>
    <w:multiLevelType w:val="multilevel"/>
    <w:tmpl w:val="00000001"/>
    <w:name w:val="HTML-List46401435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9" w15:restartNumberingAfterBreak="0">
    <w:nsid w:val="1C05352E"/>
    <w:multiLevelType w:val="hybridMultilevel"/>
    <w:tmpl w:val="0AB41AF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0" w15:restartNumberingAfterBreak="0">
    <w:nsid w:val="1D5F0CF1"/>
    <w:multiLevelType w:val="hybridMultilevel"/>
    <w:tmpl w:val="F05A6036"/>
    <w:lvl w:ilvl="0" w:tplc="C54682A2">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91" w15:restartNumberingAfterBreak="0">
    <w:nsid w:val="205617FC"/>
    <w:multiLevelType w:val="multilevel"/>
    <w:tmpl w:val="00000001"/>
    <w:name w:val="HTML-List54251314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92" w15:restartNumberingAfterBreak="0">
    <w:nsid w:val="205619C0"/>
    <w:multiLevelType w:val="multilevel"/>
    <w:tmpl w:val="00000001"/>
    <w:name w:val="HTML-List54251360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93" w15:restartNumberingAfterBreak="0">
    <w:nsid w:val="20561D49"/>
    <w:multiLevelType w:val="multilevel"/>
    <w:tmpl w:val="00000001"/>
    <w:name w:val="HTML-List54251450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94" w15:restartNumberingAfterBreak="0">
    <w:nsid w:val="2056264E"/>
    <w:multiLevelType w:val="multilevel"/>
    <w:tmpl w:val="00000001"/>
    <w:name w:val="HTML-List54251681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95" w15:restartNumberingAfterBreak="0">
    <w:nsid w:val="223F7969"/>
    <w:multiLevelType w:val="hybridMultilevel"/>
    <w:tmpl w:val="F20C69D6"/>
    <w:lvl w:ilvl="0" w:tplc="94C6DB1E">
      <w:start w:val="1"/>
      <w:numFmt w:val="bullet"/>
      <w:lvlText w:val="-"/>
      <w:lvlJc w:val="left"/>
      <w:pPr>
        <w:tabs>
          <w:tab w:val="num" w:pos="720"/>
        </w:tabs>
        <w:ind w:left="720" w:hanging="360"/>
      </w:pPr>
      <w:rPr>
        <w:rFonts w:ascii="Times New Roman" w:hAnsi="Times New Roman" w:hint="default"/>
      </w:rPr>
    </w:lvl>
    <w:lvl w:ilvl="1" w:tplc="98E2BAAE" w:tentative="1">
      <w:start w:val="1"/>
      <w:numFmt w:val="bullet"/>
      <w:lvlText w:val="-"/>
      <w:lvlJc w:val="left"/>
      <w:pPr>
        <w:tabs>
          <w:tab w:val="num" w:pos="1440"/>
        </w:tabs>
        <w:ind w:left="1440" w:hanging="360"/>
      </w:pPr>
      <w:rPr>
        <w:rFonts w:ascii="Times New Roman" w:hAnsi="Times New Roman" w:hint="default"/>
      </w:rPr>
    </w:lvl>
    <w:lvl w:ilvl="2" w:tplc="368289C0" w:tentative="1">
      <w:start w:val="1"/>
      <w:numFmt w:val="bullet"/>
      <w:lvlText w:val="-"/>
      <w:lvlJc w:val="left"/>
      <w:pPr>
        <w:tabs>
          <w:tab w:val="num" w:pos="2160"/>
        </w:tabs>
        <w:ind w:left="2160" w:hanging="360"/>
      </w:pPr>
      <w:rPr>
        <w:rFonts w:ascii="Times New Roman" w:hAnsi="Times New Roman" w:hint="default"/>
      </w:rPr>
    </w:lvl>
    <w:lvl w:ilvl="3" w:tplc="0462749A" w:tentative="1">
      <w:start w:val="1"/>
      <w:numFmt w:val="bullet"/>
      <w:lvlText w:val="-"/>
      <w:lvlJc w:val="left"/>
      <w:pPr>
        <w:tabs>
          <w:tab w:val="num" w:pos="2880"/>
        </w:tabs>
        <w:ind w:left="2880" w:hanging="360"/>
      </w:pPr>
      <w:rPr>
        <w:rFonts w:ascii="Times New Roman" w:hAnsi="Times New Roman" w:hint="default"/>
      </w:rPr>
    </w:lvl>
    <w:lvl w:ilvl="4" w:tplc="D7D82CB0" w:tentative="1">
      <w:start w:val="1"/>
      <w:numFmt w:val="bullet"/>
      <w:lvlText w:val="-"/>
      <w:lvlJc w:val="left"/>
      <w:pPr>
        <w:tabs>
          <w:tab w:val="num" w:pos="3600"/>
        </w:tabs>
        <w:ind w:left="3600" w:hanging="360"/>
      </w:pPr>
      <w:rPr>
        <w:rFonts w:ascii="Times New Roman" w:hAnsi="Times New Roman" w:hint="default"/>
      </w:rPr>
    </w:lvl>
    <w:lvl w:ilvl="5" w:tplc="E53CC8B8" w:tentative="1">
      <w:start w:val="1"/>
      <w:numFmt w:val="bullet"/>
      <w:lvlText w:val="-"/>
      <w:lvlJc w:val="left"/>
      <w:pPr>
        <w:tabs>
          <w:tab w:val="num" w:pos="4320"/>
        </w:tabs>
        <w:ind w:left="4320" w:hanging="360"/>
      </w:pPr>
      <w:rPr>
        <w:rFonts w:ascii="Times New Roman" w:hAnsi="Times New Roman" w:hint="default"/>
      </w:rPr>
    </w:lvl>
    <w:lvl w:ilvl="6" w:tplc="F6AA8F5E" w:tentative="1">
      <w:start w:val="1"/>
      <w:numFmt w:val="bullet"/>
      <w:lvlText w:val="-"/>
      <w:lvlJc w:val="left"/>
      <w:pPr>
        <w:tabs>
          <w:tab w:val="num" w:pos="5040"/>
        </w:tabs>
        <w:ind w:left="5040" w:hanging="360"/>
      </w:pPr>
      <w:rPr>
        <w:rFonts w:ascii="Times New Roman" w:hAnsi="Times New Roman" w:hint="default"/>
      </w:rPr>
    </w:lvl>
    <w:lvl w:ilvl="7" w:tplc="6A7EBBBA" w:tentative="1">
      <w:start w:val="1"/>
      <w:numFmt w:val="bullet"/>
      <w:lvlText w:val="-"/>
      <w:lvlJc w:val="left"/>
      <w:pPr>
        <w:tabs>
          <w:tab w:val="num" w:pos="5760"/>
        </w:tabs>
        <w:ind w:left="5760" w:hanging="360"/>
      </w:pPr>
      <w:rPr>
        <w:rFonts w:ascii="Times New Roman" w:hAnsi="Times New Roman" w:hint="default"/>
      </w:rPr>
    </w:lvl>
    <w:lvl w:ilvl="8" w:tplc="4EE036DC" w:tentative="1">
      <w:start w:val="1"/>
      <w:numFmt w:val="bullet"/>
      <w:lvlText w:val="-"/>
      <w:lvlJc w:val="left"/>
      <w:pPr>
        <w:tabs>
          <w:tab w:val="num" w:pos="6480"/>
        </w:tabs>
        <w:ind w:left="6480" w:hanging="360"/>
      </w:pPr>
      <w:rPr>
        <w:rFonts w:ascii="Times New Roman" w:hAnsi="Times New Roman" w:hint="default"/>
      </w:rPr>
    </w:lvl>
  </w:abstractNum>
  <w:abstractNum w:abstractNumId="1296" w15:restartNumberingAfterBreak="0">
    <w:nsid w:val="231E67A2"/>
    <w:multiLevelType w:val="hybridMultilevel"/>
    <w:tmpl w:val="DFE84A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7" w15:restartNumberingAfterBreak="0">
    <w:nsid w:val="23953F89"/>
    <w:multiLevelType w:val="hybridMultilevel"/>
    <w:tmpl w:val="8CC86304"/>
    <w:lvl w:ilvl="0" w:tplc="041B0003">
      <w:start w:val="1"/>
      <w:numFmt w:val="decimal"/>
      <w:pStyle w:val="ESONumbered1"/>
      <w:lvlText w:val="%1."/>
      <w:lvlJc w:val="left"/>
      <w:pPr>
        <w:ind w:left="2340" w:hanging="360"/>
      </w:pPr>
      <w:rPr>
        <w:rFonts w:cs="Times New Roman"/>
      </w:rPr>
    </w:lvl>
    <w:lvl w:ilvl="1" w:tplc="041B0003">
      <w:start w:val="1"/>
      <w:numFmt w:val="bullet"/>
      <w:lvlText w:val=""/>
      <w:lvlJc w:val="left"/>
      <w:pPr>
        <w:ind w:left="2340" w:hanging="360"/>
      </w:pPr>
      <w:rPr>
        <w:rFonts w:ascii="Symbol" w:hAnsi="Symbol" w:hint="default"/>
      </w:rPr>
    </w:lvl>
    <w:lvl w:ilvl="2" w:tplc="041B0005" w:tentative="1">
      <w:start w:val="1"/>
      <w:numFmt w:val="lowerRoman"/>
      <w:lvlText w:val="%3."/>
      <w:lvlJc w:val="right"/>
      <w:pPr>
        <w:ind w:left="3060" w:hanging="180"/>
      </w:pPr>
      <w:rPr>
        <w:rFonts w:cs="Times New Roman"/>
      </w:rPr>
    </w:lvl>
    <w:lvl w:ilvl="3" w:tplc="041B0001" w:tentative="1">
      <w:start w:val="1"/>
      <w:numFmt w:val="decimal"/>
      <w:lvlText w:val="%4."/>
      <w:lvlJc w:val="left"/>
      <w:pPr>
        <w:ind w:left="3780" w:hanging="360"/>
      </w:pPr>
      <w:rPr>
        <w:rFonts w:cs="Times New Roman"/>
      </w:rPr>
    </w:lvl>
    <w:lvl w:ilvl="4" w:tplc="041B0003" w:tentative="1">
      <w:start w:val="1"/>
      <w:numFmt w:val="lowerLetter"/>
      <w:lvlText w:val="%5."/>
      <w:lvlJc w:val="left"/>
      <w:pPr>
        <w:ind w:left="4500" w:hanging="360"/>
      </w:pPr>
      <w:rPr>
        <w:rFonts w:cs="Times New Roman"/>
      </w:rPr>
    </w:lvl>
    <w:lvl w:ilvl="5" w:tplc="041B0005" w:tentative="1">
      <w:start w:val="1"/>
      <w:numFmt w:val="lowerRoman"/>
      <w:lvlText w:val="%6."/>
      <w:lvlJc w:val="right"/>
      <w:pPr>
        <w:ind w:left="5220" w:hanging="180"/>
      </w:pPr>
      <w:rPr>
        <w:rFonts w:cs="Times New Roman"/>
      </w:rPr>
    </w:lvl>
    <w:lvl w:ilvl="6" w:tplc="041B0001" w:tentative="1">
      <w:start w:val="1"/>
      <w:numFmt w:val="decimal"/>
      <w:lvlText w:val="%7."/>
      <w:lvlJc w:val="left"/>
      <w:pPr>
        <w:ind w:left="5940" w:hanging="360"/>
      </w:pPr>
      <w:rPr>
        <w:rFonts w:cs="Times New Roman"/>
      </w:rPr>
    </w:lvl>
    <w:lvl w:ilvl="7" w:tplc="041B0003" w:tentative="1">
      <w:start w:val="1"/>
      <w:numFmt w:val="lowerLetter"/>
      <w:lvlText w:val="%8."/>
      <w:lvlJc w:val="left"/>
      <w:pPr>
        <w:ind w:left="6660" w:hanging="360"/>
      </w:pPr>
      <w:rPr>
        <w:rFonts w:cs="Times New Roman"/>
      </w:rPr>
    </w:lvl>
    <w:lvl w:ilvl="8" w:tplc="041B0005" w:tentative="1">
      <w:start w:val="1"/>
      <w:numFmt w:val="lowerRoman"/>
      <w:lvlText w:val="%9."/>
      <w:lvlJc w:val="right"/>
      <w:pPr>
        <w:ind w:left="7380" w:hanging="180"/>
      </w:pPr>
      <w:rPr>
        <w:rFonts w:cs="Times New Roman"/>
      </w:rPr>
    </w:lvl>
  </w:abstractNum>
  <w:abstractNum w:abstractNumId="1298" w15:restartNumberingAfterBreak="0">
    <w:nsid w:val="24714FE3"/>
    <w:multiLevelType w:val="multilevel"/>
    <w:tmpl w:val="00000001"/>
    <w:name w:val="HTML-List6114057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99" w15:restartNumberingAfterBreak="0">
    <w:nsid w:val="247150EC"/>
    <w:multiLevelType w:val="multilevel"/>
    <w:tmpl w:val="00000001"/>
    <w:name w:val="HTML-List61140606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0" w15:restartNumberingAfterBreak="0">
    <w:nsid w:val="24715214"/>
    <w:multiLevelType w:val="multilevel"/>
    <w:tmpl w:val="00000001"/>
    <w:name w:val="HTML-List61140635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1" w15:restartNumberingAfterBreak="0">
    <w:nsid w:val="24715272"/>
    <w:multiLevelType w:val="multilevel"/>
    <w:tmpl w:val="00000001"/>
    <w:name w:val="HTML-List6114064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2" w15:restartNumberingAfterBreak="0">
    <w:nsid w:val="247152DF"/>
    <w:multiLevelType w:val="multilevel"/>
    <w:tmpl w:val="00000001"/>
    <w:name w:val="HTML-List61140655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3" w15:restartNumberingAfterBreak="0">
    <w:nsid w:val="2471533D"/>
    <w:multiLevelType w:val="multilevel"/>
    <w:tmpl w:val="00000001"/>
    <w:name w:val="HTML-List61140665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4" w15:restartNumberingAfterBreak="0">
    <w:nsid w:val="2471539A"/>
    <w:multiLevelType w:val="multilevel"/>
    <w:tmpl w:val="00000001"/>
    <w:name w:val="HTML-List6114067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5" w15:restartNumberingAfterBreak="0">
    <w:nsid w:val="247153F8"/>
    <w:multiLevelType w:val="multilevel"/>
    <w:tmpl w:val="00000001"/>
    <w:name w:val="HTML-List61140684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6" w15:restartNumberingAfterBreak="0">
    <w:nsid w:val="24715520"/>
    <w:multiLevelType w:val="multilevel"/>
    <w:tmpl w:val="00000001"/>
    <w:name w:val="HTML-List6114071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7" w15:restartNumberingAfterBreak="0">
    <w:nsid w:val="247156A6"/>
    <w:multiLevelType w:val="multilevel"/>
    <w:tmpl w:val="00000001"/>
    <w:name w:val="HTML-List61140752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8" w15:restartNumberingAfterBreak="0">
    <w:nsid w:val="247158A9"/>
    <w:multiLevelType w:val="multilevel"/>
    <w:tmpl w:val="00000001"/>
    <w:name w:val="HTML-List6114080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9" w15:restartNumberingAfterBreak="0">
    <w:nsid w:val="24715A10"/>
    <w:multiLevelType w:val="multilevel"/>
    <w:tmpl w:val="00000001"/>
    <w:name w:val="HTML-List6114084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0" w15:restartNumberingAfterBreak="0">
    <w:nsid w:val="24715A8D"/>
    <w:multiLevelType w:val="multilevel"/>
    <w:tmpl w:val="00000001"/>
    <w:name w:val="HTML-List61140852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1" w15:restartNumberingAfterBreak="0">
    <w:nsid w:val="24715AEA"/>
    <w:multiLevelType w:val="multilevel"/>
    <w:tmpl w:val="00000001"/>
    <w:name w:val="HTML-List6114086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2" w15:restartNumberingAfterBreak="0">
    <w:nsid w:val="24715AFA"/>
    <w:multiLevelType w:val="multilevel"/>
    <w:tmpl w:val="00000003"/>
    <w:name w:val="HTML-List6114086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3" w15:restartNumberingAfterBreak="0">
    <w:nsid w:val="24715B48"/>
    <w:multiLevelType w:val="multilevel"/>
    <w:tmpl w:val="00000001"/>
    <w:name w:val="HTML-List6114087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4" w15:restartNumberingAfterBreak="0">
    <w:nsid w:val="24715B58"/>
    <w:multiLevelType w:val="multilevel"/>
    <w:tmpl w:val="00000002"/>
    <w:name w:val="HTML-List61140872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5" w15:restartNumberingAfterBreak="0">
    <w:nsid w:val="24715BB5"/>
    <w:multiLevelType w:val="multilevel"/>
    <w:tmpl w:val="00000001"/>
    <w:name w:val="HTML-List6114088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6" w15:restartNumberingAfterBreak="0">
    <w:nsid w:val="24715C13"/>
    <w:multiLevelType w:val="multilevel"/>
    <w:tmpl w:val="00000001"/>
    <w:name w:val="HTML-List6114089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7" w15:restartNumberingAfterBreak="0">
    <w:nsid w:val="24715C70"/>
    <w:multiLevelType w:val="multilevel"/>
    <w:tmpl w:val="00000001"/>
    <w:name w:val="HTML-List611409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8" w15:restartNumberingAfterBreak="0">
    <w:nsid w:val="24715CCE"/>
    <w:multiLevelType w:val="multilevel"/>
    <w:tmpl w:val="00000001"/>
    <w:name w:val="HTML-List6114091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9" w15:restartNumberingAfterBreak="0">
    <w:nsid w:val="24715D4B"/>
    <w:multiLevelType w:val="multilevel"/>
    <w:tmpl w:val="00000001"/>
    <w:name w:val="HTML-List61140922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0" w15:restartNumberingAfterBreak="0">
    <w:nsid w:val="24715DA8"/>
    <w:multiLevelType w:val="multilevel"/>
    <w:tmpl w:val="00000001"/>
    <w:name w:val="HTML-List6114093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1" w15:restartNumberingAfterBreak="0">
    <w:nsid w:val="24715DB8"/>
    <w:multiLevelType w:val="multilevel"/>
    <w:tmpl w:val="00000002"/>
    <w:name w:val="HTML-List6114093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2" w15:restartNumberingAfterBreak="0">
    <w:nsid w:val="24715DC8"/>
    <w:multiLevelType w:val="multilevel"/>
    <w:tmpl w:val="00000005"/>
    <w:name w:val="HTML-List6114093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3" w15:restartNumberingAfterBreak="0">
    <w:nsid w:val="24715E54"/>
    <w:multiLevelType w:val="multilevel"/>
    <w:tmpl w:val="00000001"/>
    <w:name w:val="HTML-List6114094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4" w15:restartNumberingAfterBreak="0">
    <w:nsid w:val="24715E64"/>
    <w:multiLevelType w:val="multilevel"/>
    <w:tmpl w:val="00000002"/>
    <w:name w:val="HTML-List6114095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5" w15:restartNumberingAfterBreak="0">
    <w:nsid w:val="24715EE0"/>
    <w:multiLevelType w:val="multilevel"/>
    <w:tmpl w:val="00000001"/>
    <w:name w:val="HTML-List6114096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6" w15:restartNumberingAfterBreak="0">
    <w:nsid w:val="24715F2E"/>
    <w:multiLevelType w:val="multilevel"/>
    <w:tmpl w:val="00000001"/>
    <w:name w:val="HTML-List61140971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7" w15:restartNumberingAfterBreak="0">
    <w:nsid w:val="24715F8C"/>
    <w:multiLevelType w:val="multilevel"/>
    <w:tmpl w:val="00000001"/>
    <w:name w:val="HTML-List6114098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8" w15:restartNumberingAfterBreak="0">
    <w:nsid w:val="24715FDA"/>
    <w:multiLevelType w:val="multilevel"/>
    <w:tmpl w:val="00000001"/>
    <w:name w:val="HTML-List6114098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9" w15:restartNumberingAfterBreak="0">
    <w:nsid w:val="24716028"/>
    <w:multiLevelType w:val="multilevel"/>
    <w:tmpl w:val="00000001"/>
    <w:name w:val="HTML-List61140996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0" w15:restartNumberingAfterBreak="0">
    <w:nsid w:val="24716095"/>
    <w:multiLevelType w:val="multilevel"/>
    <w:tmpl w:val="00000001"/>
    <w:name w:val="HTML-List61141006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1" w15:restartNumberingAfterBreak="0">
    <w:nsid w:val="247160F3"/>
    <w:multiLevelType w:val="multilevel"/>
    <w:tmpl w:val="00000001"/>
    <w:name w:val="HTML-List6114101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2" w15:restartNumberingAfterBreak="0">
    <w:nsid w:val="25895AB2"/>
    <w:multiLevelType w:val="multilevel"/>
    <w:tmpl w:val="00000001"/>
    <w:name w:val="HTML-List629758642"/>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3" w15:restartNumberingAfterBreak="0">
    <w:nsid w:val="27A17B2D"/>
    <w:multiLevelType w:val="hybridMultilevel"/>
    <w:tmpl w:val="50C4C8F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4" w15:restartNumberingAfterBreak="0">
    <w:nsid w:val="284D07C0"/>
    <w:multiLevelType w:val="multilevel"/>
    <w:tmpl w:val="00000001"/>
    <w:name w:val="HTML-List6761368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5" w15:restartNumberingAfterBreak="0">
    <w:nsid w:val="284D081E"/>
    <w:multiLevelType w:val="multilevel"/>
    <w:tmpl w:val="00000001"/>
    <w:name w:val="HTML-List6761369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6" w15:restartNumberingAfterBreak="0">
    <w:nsid w:val="284D087C"/>
    <w:multiLevelType w:val="multilevel"/>
    <w:tmpl w:val="00000001"/>
    <w:name w:val="HTML-List67613708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7" w15:restartNumberingAfterBreak="0">
    <w:nsid w:val="284D08E9"/>
    <w:multiLevelType w:val="multilevel"/>
    <w:tmpl w:val="00000001"/>
    <w:name w:val="HTML-List67613719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8" w15:restartNumberingAfterBreak="0">
    <w:nsid w:val="284D0946"/>
    <w:multiLevelType w:val="multilevel"/>
    <w:tmpl w:val="00000001"/>
    <w:name w:val="HTML-List6761372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9" w15:restartNumberingAfterBreak="0">
    <w:nsid w:val="284D0994"/>
    <w:multiLevelType w:val="multilevel"/>
    <w:tmpl w:val="00000001"/>
    <w:name w:val="HTML-List6761373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0" w15:restartNumberingAfterBreak="0">
    <w:nsid w:val="284D09A4"/>
    <w:multiLevelType w:val="multilevel"/>
    <w:tmpl w:val="00000004"/>
    <w:name w:val="HTML-List6761373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1" w15:restartNumberingAfterBreak="0">
    <w:nsid w:val="284D09F2"/>
    <w:multiLevelType w:val="multilevel"/>
    <w:tmpl w:val="00000001"/>
    <w:name w:val="HTML-List6761374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2" w15:restartNumberingAfterBreak="0">
    <w:nsid w:val="284D0A50"/>
    <w:multiLevelType w:val="multilevel"/>
    <w:tmpl w:val="00000001"/>
    <w:name w:val="HTML-List6761375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3" w15:restartNumberingAfterBreak="0">
    <w:nsid w:val="284D0AAD"/>
    <w:multiLevelType w:val="multilevel"/>
    <w:tmpl w:val="00000001"/>
    <w:name w:val="HTML-List6761376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4" w15:restartNumberingAfterBreak="0">
    <w:nsid w:val="284D0B0B"/>
    <w:multiLevelType w:val="multilevel"/>
    <w:tmpl w:val="00000001"/>
    <w:name w:val="HTML-List67613773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5" w15:restartNumberingAfterBreak="0">
    <w:nsid w:val="284D0B1A"/>
    <w:multiLevelType w:val="multilevel"/>
    <w:tmpl w:val="00000006"/>
    <w:name w:val="HTML-List67613775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6" w15:restartNumberingAfterBreak="0">
    <w:nsid w:val="284D0B88"/>
    <w:multiLevelType w:val="multilevel"/>
    <w:tmpl w:val="00000001"/>
    <w:name w:val="HTML-List6761378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7" w15:restartNumberingAfterBreak="0">
    <w:nsid w:val="284D0BD6"/>
    <w:multiLevelType w:val="multilevel"/>
    <w:tmpl w:val="00000001"/>
    <w:name w:val="HTML-List6761379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8" w15:restartNumberingAfterBreak="0">
    <w:nsid w:val="284D0C24"/>
    <w:multiLevelType w:val="multilevel"/>
    <w:tmpl w:val="00000001"/>
    <w:name w:val="HTML-List6761380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9" w15:restartNumberingAfterBreak="0">
    <w:nsid w:val="284D0C81"/>
    <w:multiLevelType w:val="multilevel"/>
    <w:tmpl w:val="00000001"/>
    <w:name w:val="HTML-List6761381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0" w15:restartNumberingAfterBreak="0">
    <w:nsid w:val="284D0CCF"/>
    <w:multiLevelType w:val="multilevel"/>
    <w:tmpl w:val="00000001"/>
    <w:name w:val="HTML-List6761381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1" w15:restartNumberingAfterBreak="0">
    <w:nsid w:val="284D0D2D"/>
    <w:multiLevelType w:val="multilevel"/>
    <w:tmpl w:val="00000001"/>
    <w:name w:val="HTML-List67613828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2" w15:restartNumberingAfterBreak="0">
    <w:nsid w:val="284D0DE8"/>
    <w:multiLevelType w:val="multilevel"/>
    <w:tmpl w:val="00000001"/>
    <w:name w:val="HTML-List67613847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3" w15:restartNumberingAfterBreak="0">
    <w:nsid w:val="284D0E55"/>
    <w:multiLevelType w:val="multilevel"/>
    <w:tmpl w:val="00000001"/>
    <w:name w:val="HTML-List6761385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4" w15:restartNumberingAfterBreak="0">
    <w:nsid w:val="284D0EB3"/>
    <w:multiLevelType w:val="multilevel"/>
    <w:tmpl w:val="00000001"/>
    <w:name w:val="HTML-List6761386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5" w15:restartNumberingAfterBreak="0">
    <w:nsid w:val="284D0EC2"/>
    <w:multiLevelType w:val="multilevel"/>
    <w:tmpl w:val="00000008"/>
    <w:name w:val="HTML-List6761386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6" w15:restartNumberingAfterBreak="0">
    <w:nsid w:val="284D0F10"/>
    <w:multiLevelType w:val="multilevel"/>
    <w:tmpl w:val="00000001"/>
    <w:name w:val="HTML-List67613876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7" w15:restartNumberingAfterBreak="0">
    <w:nsid w:val="284D0F9D"/>
    <w:multiLevelType w:val="multilevel"/>
    <w:tmpl w:val="00000001"/>
    <w:name w:val="HTML-List67613890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8" w15:restartNumberingAfterBreak="0">
    <w:nsid w:val="284D0FFA"/>
    <w:multiLevelType w:val="multilevel"/>
    <w:tmpl w:val="00000001"/>
    <w:name w:val="HTML-List676139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9" w15:restartNumberingAfterBreak="0">
    <w:nsid w:val="284D100A"/>
    <w:multiLevelType w:val="multilevel"/>
    <w:tmpl w:val="00000004"/>
    <w:name w:val="HTML-List6761390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0" w15:restartNumberingAfterBreak="0">
    <w:nsid w:val="284D1077"/>
    <w:multiLevelType w:val="multilevel"/>
    <w:tmpl w:val="00000001"/>
    <w:name w:val="HTML-List67613912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1" w15:restartNumberingAfterBreak="0">
    <w:nsid w:val="284D10D5"/>
    <w:multiLevelType w:val="multilevel"/>
    <w:tmpl w:val="00000001"/>
    <w:name w:val="HTML-List6761392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2" w15:restartNumberingAfterBreak="0">
    <w:nsid w:val="284D1152"/>
    <w:multiLevelType w:val="multilevel"/>
    <w:tmpl w:val="00000001"/>
    <w:name w:val="HTML-List6761393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3" w15:restartNumberingAfterBreak="0">
    <w:nsid w:val="284D1161"/>
    <w:multiLevelType w:val="multilevel"/>
    <w:tmpl w:val="00000003"/>
    <w:name w:val="HTML-List67613936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4" w15:restartNumberingAfterBreak="0">
    <w:nsid w:val="284D11AF"/>
    <w:multiLevelType w:val="multilevel"/>
    <w:tmpl w:val="00000001"/>
    <w:name w:val="HTML-List6761394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5" w15:restartNumberingAfterBreak="0">
    <w:nsid w:val="284D4F6A"/>
    <w:multiLevelType w:val="multilevel"/>
    <w:tmpl w:val="00000001"/>
    <w:name w:val="HTML-List6761552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6" w15:restartNumberingAfterBreak="0">
    <w:nsid w:val="284D4FD7"/>
    <w:multiLevelType w:val="multilevel"/>
    <w:tmpl w:val="00000001"/>
    <w:name w:val="HTML-List6761553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7" w15:restartNumberingAfterBreak="0">
    <w:nsid w:val="284D5083"/>
    <w:multiLevelType w:val="multilevel"/>
    <w:tmpl w:val="00000001"/>
    <w:name w:val="HTML-List6761555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8" w15:restartNumberingAfterBreak="0">
    <w:nsid w:val="284D50D1"/>
    <w:multiLevelType w:val="multilevel"/>
    <w:tmpl w:val="00000001"/>
    <w:name w:val="HTML-List67615560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9" w15:restartNumberingAfterBreak="0">
    <w:nsid w:val="284D511F"/>
    <w:multiLevelType w:val="multilevel"/>
    <w:tmpl w:val="00000001"/>
    <w:name w:val="HTML-List67615567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0" w15:restartNumberingAfterBreak="0">
    <w:nsid w:val="284D518C"/>
    <w:multiLevelType w:val="multilevel"/>
    <w:tmpl w:val="00000001"/>
    <w:name w:val="HTML-List67615578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1" w15:restartNumberingAfterBreak="0">
    <w:nsid w:val="284D5228"/>
    <w:multiLevelType w:val="multilevel"/>
    <w:tmpl w:val="00000001"/>
    <w:name w:val="HTML-List6761559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2" w15:restartNumberingAfterBreak="0">
    <w:nsid w:val="284D537F"/>
    <w:multiLevelType w:val="multilevel"/>
    <w:tmpl w:val="00000001"/>
    <w:name w:val="HTML-List6761562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3" w15:restartNumberingAfterBreak="0">
    <w:nsid w:val="284D54C7"/>
    <w:multiLevelType w:val="multilevel"/>
    <w:tmpl w:val="00000001"/>
    <w:name w:val="HTML-List6761566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4" w15:restartNumberingAfterBreak="0">
    <w:nsid w:val="284D5525"/>
    <w:multiLevelType w:val="multilevel"/>
    <w:tmpl w:val="00000001"/>
    <w:name w:val="HTML-List6761567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5" w15:restartNumberingAfterBreak="0">
    <w:nsid w:val="284D5573"/>
    <w:multiLevelType w:val="multilevel"/>
    <w:tmpl w:val="00000001"/>
    <w:name w:val="HTML-List6761567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6" w15:restartNumberingAfterBreak="0">
    <w:nsid w:val="284D5582"/>
    <w:multiLevelType w:val="multilevel"/>
    <w:tmpl w:val="00000002"/>
    <w:name w:val="HTML-List6761568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7" w15:restartNumberingAfterBreak="0">
    <w:nsid w:val="284D55D0"/>
    <w:multiLevelType w:val="multilevel"/>
    <w:tmpl w:val="00000001"/>
    <w:name w:val="HTML-List6761568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8" w15:restartNumberingAfterBreak="0">
    <w:nsid w:val="284D564D"/>
    <w:multiLevelType w:val="multilevel"/>
    <w:tmpl w:val="00000001"/>
    <w:name w:val="HTML-List676157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9" w15:restartNumberingAfterBreak="0">
    <w:nsid w:val="284D56BA"/>
    <w:multiLevelType w:val="multilevel"/>
    <w:tmpl w:val="00000001"/>
    <w:name w:val="HTML-List6761571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0" w15:restartNumberingAfterBreak="0">
    <w:nsid w:val="284D5718"/>
    <w:multiLevelType w:val="multilevel"/>
    <w:tmpl w:val="00000001"/>
    <w:name w:val="HTML-List6761572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1" w15:restartNumberingAfterBreak="0">
    <w:nsid w:val="284D5785"/>
    <w:multiLevelType w:val="multilevel"/>
    <w:tmpl w:val="00000001"/>
    <w:name w:val="HTML-List6761573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2" w15:restartNumberingAfterBreak="0">
    <w:nsid w:val="284D5795"/>
    <w:multiLevelType w:val="multilevel"/>
    <w:tmpl w:val="00000003"/>
    <w:name w:val="HTML-List6761573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3" w15:restartNumberingAfterBreak="0">
    <w:nsid w:val="284D57E3"/>
    <w:multiLevelType w:val="multilevel"/>
    <w:tmpl w:val="00000001"/>
    <w:name w:val="HTML-List6761574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4" w15:restartNumberingAfterBreak="0">
    <w:nsid w:val="284D57F2"/>
    <w:multiLevelType w:val="multilevel"/>
    <w:tmpl w:val="00000002"/>
    <w:name w:val="HTML-List67615742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5" w15:restartNumberingAfterBreak="0">
    <w:nsid w:val="284D585F"/>
    <w:multiLevelType w:val="multilevel"/>
    <w:tmpl w:val="00000001"/>
    <w:name w:val="HTML-List67615753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6" w15:restartNumberingAfterBreak="0">
    <w:nsid w:val="284D586F"/>
    <w:multiLevelType w:val="multilevel"/>
    <w:tmpl w:val="00000002"/>
    <w:name w:val="HTML-List6761575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7" w15:restartNumberingAfterBreak="0">
    <w:nsid w:val="284D58AD"/>
    <w:multiLevelType w:val="multilevel"/>
    <w:tmpl w:val="00000001"/>
    <w:name w:val="HTML-List6761576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8" w15:restartNumberingAfterBreak="0">
    <w:nsid w:val="284D58FB"/>
    <w:multiLevelType w:val="multilevel"/>
    <w:tmpl w:val="00000001"/>
    <w:name w:val="HTML-List6761576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9" w15:restartNumberingAfterBreak="0">
    <w:nsid w:val="284D593A"/>
    <w:multiLevelType w:val="multilevel"/>
    <w:tmpl w:val="00000001"/>
    <w:name w:val="HTML-List67615775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0" w15:restartNumberingAfterBreak="0">
    <w:nsid w:val="284D5988"/>
    <w:multiLevelType w:val="multilevel"/>
    <w:tmpl w:val="00000001"/>
    <w:name w:val="HTML-List6761578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1" w15:restartNumberingAfterBreak="0">
    <w:nsid w:val="284D59D6"/>
    <w:multiLevelType w:val="multilevel"/>
    <w:tmpl w:val="00000001"/>
    <w:name w:val="HTML-List67615791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2" w15:restartNumberingAfterBreak="0">
    <w:nsid w:val="284D59E5"/>
    <w:multiLevelType w:val="multilevel"/>
    <w:tmpl w:val="0000000B"/>
    <w:name w:val="HTML-List67615792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3" w15:restartNumberingAfterBreak="0">
    <w:nsid w:val="284D5A33"/>
    <w:multiLevelType w:val="multilevel"/>
    <w:tmpl w:val="00000001"/>
    <w:name w:val="HTML-List676158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4" w15:restartNumberingAfterBreak="0">
    <w:nsid w:val="284D5A81"/>
    <w:multiLevelType w:val="multilevel"/>
    <w:tmpl w:val="00000001"/>
    <w:name w:val="HTML-List6761580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5" w15:restartNumberingAfterBreak="0">
    <w:nsid w:val="284D5A91"/>
    <w:multiLevelType w:val="multilevel"/>
    <w:tmpl w:val="00000003"/>
    <w:name w:val="HTML-List6761580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6" w15:restartNumberingAfterBreak="0">
    <w:nsid w:val="284DC074"/>
    <w:multiLevelType w:val="multilevel"/>
    <w:tmpl w:val="00000001"/>
    <w:name w:val="HTML-List6761841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7" w15:restartNumberingAfterBreak="0">
    <w:nsid w:val="284DC0D2"/>
    <w:multiLevelType w:val="multilevel"/>
    <w:tmpl w:val="00000001"/>
    <w:name w:val="HTML-List6761842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8" w15:restartNumberingAfterBreak="0">
    <w:nsid w:val="284DC1AC"/>
    <w:multiLevelType w:val="multilevel"/>
    <w:tmpl w:val="00000001"/>
    <w:name w:val="HTML-List6761844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9" w15:restartNumberingAfterBreak="0">
    <w:nsid w:val="284DC3FD"/>
    <w:multiLevelType w:val="multilevel"/>
    <w:tmpl w:val="00000001"/>
    <w:name w:val="HTML-List67618508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00" w15:restartNumberingAfterBreak="0">
    <w:nsid w:val="28DD4EA9"/>
    <w:multiLevelType w:val="hybridMultilevel"/>
    <w:tmpl w:val="50C4C8F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1" w15:restartNumberingAfterBreak="0">
    <w:nsid w:val="293D8EFE"/>
    <w:multiLevelType w:val="multilevel"/>
    <w:tmpl w:val="00000001"/>
    <w:name w:val="HTML-List691900158"/>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02" w15:restartNumberingAfterBreak="0">
    <w:nsid w:val="2DB41586"/>
    <w:multiLevelType w:val="hybridMultilevel"/>
    <w:tmpl w:val="E7C06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03" w15:restartNumberingAfterBreak="0">
    <w:nsid w:val="2FFD7E4E"/>
    <w:multiLevelType w:val="multilevel"/>
    <w:tmpl w:val="00000001"/>
    <w:name w:val="HTML-List80514209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04" w15:restartNumberingAfterBreak="0">
    <w:nsid w:val="2FFD7EDB"/>
    <w:multiLevelType w:val="multilevel"/>
    <w:tmpl w:val="00000001"/>
    <w:name w:val="HTML-List80514223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05" w15:restartNumberingAfterBreak="0">
    <w:nsid w:val="2FFD8042"/>
    <w:multiLevelType w:val="multilevel"/>
    <w:tmpl w:val="00000001"/>
    <w:name w:val="HTML-List80514259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06" w15:restartNumberingAfterBreak="0">
    <w:nsid w:val="2FFD83EC"/>
    <w:multiLevelType w:val="multilevel"/>
    <w:tmpl w:val="00000001"/>
    <w:name w:val="HTML-List80514353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07" w15:restartNumberingAfterBreak="0">
    <w:nsid w:val="2FFE3421"/>
    <w:multiLevelType w:val="multilevel"/>
    <w:tmpl w:val="00000001"/>
    <w:name w:val="HTML-List805188641"/>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08" w15:restartNumberingAfterBreak="0">
    <w:nsid w:val="2FFE3431"/>
    <w:multiLevelType w:val="multilevel"/>
    <w:tmpl w:val="00000002"/>
    <w:name w:val="HTML-List80518865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09" w15:restartNumberingAfterBreak="0">
    <w:nsid w:val="2FFE3440"/>
    <w:multiLevelType w:val="multilevel"/>
    <w:tmpl w:val="00000005"/>
    <w:name w:val="HTML-List80518867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0" w15:restartNumberingAfterBreak="0">
    <w:nsid w:val="2FFE3579"/>
    <w:multiLevelType w:val="multilevel"/>
    <w:tmpl w:val="00000001"/>
    <w:name w:val="HTML-List80518898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1" w15:restartNumberingAfterBreak="0">
    <w:nsid w:val="2FFE36F0"/>
    <w:multiLevelType w:val="multilevel"/>
    <w:tmpl w:val="00000001"/>
    <w:name w:val="HTML-List80518936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2" w15:restartNumberingAfterBreak="0">
    <w:nsid w:val="2FFE377C"/>
    <w:multiLevelType w:val="multilevel"/>
    <w:tmpl w:val="00000001"/>
    <w:name w:val="HTML-List80518950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3" w15:restartNumberingAfterBreak="0">
    <w:nsid w:val="2FFE3819"/>
    <w:multiLevelType w:val="multilevel"/>
    <w:tmpl w:val="00000001"/>
    <w:name w:val="HTML-List80518965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4" w15:restartNumberingAfterBreak="0">
    <w:nsid w:val="2FFE3990"/>
    <w:multiLevelType w:val="multilevel"/>
    <w:tmpl w:val="00000001"/>
    <w:name w:val="HTML-List80519003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5" w15:restartNumberingAfterBreak="0">
    <w:nsid w:val="2FFE3BB3"/>
    <w:multiLevelType w:val="multilevel"/>
    <w:tmpl w:val="00000001"/>
    <w:name w:val="HTML-List80519057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6" w15:restartNumberingAfterBreak="0">
    <w:nsid w:val="2FFE3EFE"/>
    <w:multiLevelType w:val="multilevel"/>
    <w:tmpl w:val="00000001"/>
    <w:name w:val="HTML-List80519142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7" w15:restartNumberingAfterBreak="0">
    <w:nsid w:val="2FFE41AE"/>
    <w:multiLevelType w:val="multilevel"/>
    <w:tmpl w:val="00000001"/>
    <w:name w:val="HTML-List80519211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8" w15:restartNumberingAfterBreak="0">
    <w:nsid w:val="2FFE423A"/>
    <w:multiLevelType w:val="multilevel"/>
    <w:tmpl w:val="00000001"/>
    <w:name w:val="HTML-List80519225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9" w15:restartNumberingAfterBreak="0">
    <w:nsid w:val="2FFE42C7"/>
    <w:multiLevelType w:val="multilevel"/>
    <w:tmpl w:val="00000001"/>
    <w:name w:val="HTML-List805192391"/>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0" w15:restartNumberingAfterBreak="0">
    <w:nsid w:val="2FFE42E6"/>
    <w:multiLevelType w:val="multilevel"/>
    <w:tmpl w:val="00000002"/>
    <w:name w:val="HTML-List80519242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1" w15:restartNumberingAfterBreak="0">
    <w:nsid w:val="2FFE4363"/>
    <w:multiLevelType w:val="multilevel"/>
    <w:tmpl w:val="00000001"/>
    <w:name w:val="HTML-List80519254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2" w15:restartNumberingAfterBreak="0">
    <w:nsid w:val="2FFE4373"/>
    <w:multiLevelType w:val="multilevel"/>
    <w:tmpl w:val="00000002"/>
    <w:name w:val="HTML-List80519256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3" w15:restartNumberingAfterBreak="0">
    <w:nsid w:val="2FFE43F0"/>
    <w:multiLevelType w:val="multilevel"/>
    <w:tmpl w:val="00000001"/>
    <w:name w:val="HTML-List80519268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4" w15:restartNumberingAfterBreak="0">
    <w:nsid w:val="2FFE447D"/>
    <w:multiLevelType w:val="multilevel"/>
    <w:tmpl w:val="00000001"/>
    <w:name w:val="HTML-List80519282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5" w15:restartNumberingAfterBreak="0">
    <w:nsid w:val="2FFE44FA"/>
    <w:multiLevelType w:val="multilevel"/>
    <w:tmpl w:val="00000001"/>
    <w:name w:val="HTML-List80519295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6" w15:restartNumberingAfterBreak="0">
    <w:nsid w:val="2FFE45E4"/>
    <w:multiLevelType w:val="multilevel"/>
    <w:tmpl w:val="00000001"/>
    <w:name w:val="HTML-List80519318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7" w15:restartNumberingAfterBreak="0">
    <w:nsid w:val="2FFE4671"/>
    <w:multiLevelType w:val="multilevel"/>
    <w:tmpl w:val="00000001"/>
    <w:name w:val="HTML-List80519332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8" w15:restartNumberingAfterBreak="0">
    <w:nsid w:val="2FFE4680"/>
    <w:multiLevelType w:val="multilevel"/>
    <w:tmpl w:val="00000003"/>
    <w:name w:val="HTML-List80519334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9" w15:restartNumberingAfterBreak="0">
    <w:nsid w:val="2FFE470D"/>
    <w:multiLevelType w:val="multilevel"/>
    <w:tmpl w:val="00000001"/>
    <w:name w:val="HTML-List80519348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0" w15:restartNumberingAfterBreak="0">
    <w:nsid w:val="2FFE477A"/>
    <w:multiLevelType w:val="multilevel"/>
    <w:tmpl w:val="00000001"/>
    <w:name w:val="HTML-List80519359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1" w15:restartNumberingAfterBreak="0">
    <w:nsid w:val="2FFE47E8"/>
    <w:multiLevelType w:val="multilevel"/>
    <w:tmpl w:val="00000001"/>
    <w:name w:val="HTML-List80519370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2" w15:restartNumberingAfterBreak="0">
    <w:nsid w:val="2FFE4865"/>
    <w:multiLevelType w:val="multilevel"/>
    <w:tmpl w:val="00000001"/>
    <w:name w:val="HTML-List80519382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3" w15:restartNumberingAfterBreak="0">
    <w:nsid w:val="2FFE48D2"/>
    <w:multiLevelType w:val="multilevel"/>
    <w:tmpl w:val="00000001"/>
    <w:name w:val="HTML-List80519393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4" w15:restartNumberingAfterBreak="0">
    <w:nsid w:val="2FFE494F"/>
    <w:multiLevelType w:val="multilevel"/>
    <w:tmpl w:val="00000001"/>
    <w:name w:val="HTML-List80519406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5" w15:restartNumberingAfterBreak="0">
    <w:nsid w:val="2FFE495F"/>
    <w:multiLevelType w:val="multilevel"/>
    <w:tmpl w:val="00000007"/>
    <w:name w:val="HTML-List80519407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6" w15:restartNumberingAfterBreak="0">
    <w:nsid w:val="2FFE49FB"/>
    <w:multiLevelType w:val="multilevel"/>
    <w:tmpl w:val="00000001"/>
    <w:name w:val="HTML-List80519423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7" w15:restartNumberingAfterBreak="0">
    <w:nsid w:val="2FFE4A87"/>
    <w:multiLevelType w:val="multilevel"/>
    <w:tmpl w:val="00000001"/>
    <w:name w:val="HTML-List80519437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8" w15:restartNumberingAfterBreak="0">
    <w:nsid w:val="2FFE4A97"/>
    <w:multiLevelType w:val="multilevel"/>
    <w:tmpl w:val="00000003"/>
    <w:name w:val="HTML-List805194391"/>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9" w15:restartNumberingAfterBreak="0">
    <w:nsid w:val="2FFE9C41"/>
    <w:multiLevelType w:val="multilevel"/>
    <w:tmpl w:val="00000001"/>
    <w:name w:val="HTML-List80521529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0" w15:restartNumberingAfterBreak="0">
    <w:nsid w:val="2FFE9C61"/>
    <w:multiLevelType w:val="multilevel"/>
    <w:tmpl w:val="00000002"/>
    <w:name w:val="HTML-List80521532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1" w15:restartNumberingAfterBreak="0">
    <w:nsid w:val="2FFE9CFD"/>
    <w:multiLevelType w:val="multilevel"/>
    <w:tmpl w:val="00000001"/>
    <w:name w:val="HTML-List80521548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2" w15:restartNumberingAfterBreak="0">
    <w:nsid w:val="2FFE9D89"/>
    <w:multiLevelType w:val="multilevel"/>
    <w:tmpl w:val="00000001"/>
    <w:name w:val="HTML-List805215625"/>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3" w15:restartNumberingAfterBreak="0">
    <w:nsid w:val="2FFE9E26"/>
    <w:multiLevelType w:val="multilevel"/>
    <w:tmpl w:val="00000001"/>
    <w:name w:val="HTML-List80521578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4" w15:restartNumberingAfterBreak="0">
    <w:nsid w:val="2FFE9EC2"/>
    <w:multiLevelType w:val="multilevel"/>
    <w:tmpl w:val="00000001"/>
    <w:name w:val="HTML-List80521593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5" w15:restartNumberingAfterBreak="0">
    <w:nsid w:val="2FFE9F3F"/>
    <w:multiLevelType w:val="multilevel"/>
    <w:tmpl w:val="00000001"/>
    <w:name w:val="HTML-List80521606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6" w15:restartNumberingAfterBreak="0">
    <w:nsid w:val="2FFE9FBC"/>
    <w:multiLevelType w:val="multilevel"/>
    <w:tmpl w:val="00000001"/>
    <w:name w:val="HTML-List80521618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7" w15:restartNumberingAfterBreak="0">
    <w:nsid w:val="2FFE9FCC"/>
    <w:multiLevelType w:val="multilevel"/>
    <w:tmpl w:val="00000003"/>
    <w:name w:val="HTML-List80521620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8" w15:restartNumberingAfterBreak="0">
    <w:nsid w:val="2FFEA049"/>
    <w:multiLevelType w:val="multilevel"/>
    <w:tmpl w:val="00000001"/>
    <w:name w:val="HTML-List80521632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9" w15:restartNumberingAfterBreak="0">
    <w:nsid w:val="2FFEA0E5"/>
    <w:multiLevelType w:val="multilevel"/>
    <w:tmpl w:val="00000001"/>
    <w:name w:val="HTML-List80521648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0" w15:restartNumberingAfterBreak="0">
    <w:nsid w:val="2FFEA162"/>
    <w:multiLevelType w:val="multilevel"/>
    <w:tmpl w:val="00000001"/>
    <w:name w:val="HTML-List805216610"/>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1" w15:restartNumberingAfterBreak="0">
    <w:nsid w:val="2FFEA171"/>
    <w:multiLevelType w:val="multilevel"/>
    <w:tmpl w:val="00000002"/>
    <w:name w:val="HTML-List80521662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2" w15:restartNumberingAfterBreak="0">
    <w:nsid w:val="2FFEA181"/>
    <w:multiLevelType w:val="multilevel"/>
    <w:tmpl w:val="00000006"/>
    <w:name w:val="HTML-List805216641"/>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3" w15:restartNumberingAfterBreak="0">
    <w:nsid w:val="2FFEA21D"/>
    <w:multiLevelType w:val="multilevel"/>
    <w:tmpl w:val="00000001"/>
    <w:name w:val="HTML-List80521679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4" w15:restartNumberingAfterBreak="0">
    <w:nsid w:val="2FFEA29A"/>
    <w:multiLevelType w:val="multilevel"/>
    <w:tmpl w:val="00000001"/>
    <w:name w:val="HTML-List80521692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5" w15:restartNumberingAfterBreak="0">
    <w:nsid w:val="2FFEA317"/>
    <w:multiLevelType w:val="multilevel"/>
    <w:tmpl w:val="00000001"/>
    <w:name w:val="HTML-List80521704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6" w15:restartNumberingAfterBreak="0">
    <w:nsid w:val="2FFEA3A4"/>
    <w:multiLevelType w:val="multilevel"/>
    <w:tmpl w:val="00000001"/>
    <w:name w:val="HTML-List80521718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7" w15:restartNumberingAfterBreak="0">
    <w:nsid w:val="2FFEA421"/>
    <w:multiLevelType w:val="multilevel"/>
    <w:tmpl w:val="00000001"/>
    <w:name w:val="HTML-List80521731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8" w15:restartNumberingAfterBreak="0">
    <w:nsid w:val="2FFEA4AE"/>
    <w:multiLevelType w:val="multilevel"/>
    <w:tmpl w:val="00000001"/>
    <w:name w:val="HTML-List80521745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9" w15:restartNumberingAfterBreak="0">
    <w:nsid w:val="2FFEA5E6"/>
    <w:multiLevelType w:val="multilevel"/>
    <w:tmpl w:val="00000001"/>
    <w:name w:val="HTML-List80521776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60" w15:restartNumberingAfterBreak="0">
    <w:nsid w:val="2FFEA5F6"/>
    <w:multiLevelType w:val="multilevel"/>
    <w:tmpl w:val="00000007"/>
    <w:name w:val="HTML-List80521778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61" w15:restartNumberingAfterBreak="0">
    <w:nsid w:val="2FFEA692"/>
    <w:multiLevelType w:val="multilevel"/>
    <w:tmpl w:val="00000001"/>
    <w:name w:val="HTML-List80521793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62" w15:restartNumberingAfterBreak="0">
    <w:nsid w:val="2FFEA70F"/>
    <w:multiLevelType w:val="multilevel"/>
    <w:tmpl w:val="00000001"/>
    <w:name w:val="HTML-List80521806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63" w15:restartNumberingAfterBreak="0">
    <w:nsid w:val="2FFEA71F"/>
    <w:multiLevelType w:val="multilevel"/>
    <w:tmpl w:val="00000002"/>
    <w:name w:val="HTML-List80521807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64" w15:restartNumberingAfterBreak="0">
    <w:nsid w:val="2FFEA7AB"/>
    <w:multiLevelType w:val="multilevel"/>
    <w:tmpl w:val="00000001"/>
    <w:name w:val="HTML-List805218219"/>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65" w15:restartNumberingAfterBreak="0">
    <w:nsid w:val="2FFEAB26"/>
    <w:multiLevelType w:val="multilevel"/>
    <w:tmpl w:val="00000001"/>
    <w:name w:val="HTML-List80521911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66" w15:restartNumberingAfterBreak="0">
    <w:nsid w:val="2FFEABA3"/>
    <w:multiLevelType w:val="multilevel"/>
    <w:tmpl w:val="00000001"/>
    <w:name w:val="HTML-List80521923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67" w15:restartNumberingAfterBreak="0">
    <w:nsid w:val="3AB90A7D"/>
    <w:multiLevelType w:val="hybridMultilevel"/>
    <w:tmpl w:val="29A27D3A"/>
    <w:name w:val="WW8Num322"/>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68" w15:restartNumberingAfterBreak="0">
    <w:nsid w:val="3E70D1E6"/>
    <w:multiLevelType w:val="multilevel"/>
    <w:tmpl w:val="00000001"/>
    <w:name w:val="HTML-List10475811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69" w15:restartNumberingAfterBreak="0">
    <w:nsid w:val="3E70D2EF"/>
    <w:multiLevelType w:val="multilevel"/>
    <w:tmpl w:val="00000001"/>
    <w:name w:val="HTML-List10475814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70" w15:restartNumberingAfterBreak="0">
    <w:nsid w:val="3E70D2F0"/>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71" w15:restartNumberingAfterBreak="0">
    <w:nsid w:val="3E70D2F1"/>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72" w15:restartNumberingAfterBreak="0">
    <w:nsid w:val="3E70D2F2"/>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73" w15:restartNumberingAfterBreak="0">
    <w:nsid w:val="3E70D2FF"/>
    <w:multiLevelType w:val="multilevel"/>
    <w:tmpl w:val="00000005"/>
    <w:name w:val="HTML-List10475814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74" w15:restartNumberingAfterBreak="0">
    <w:nsid w:val="43926B75"/>
    <w:multiLevelType w:val="hybridMultilevel"/>
    <w:tmpl w:val="73FC28F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5" w15:restartNumberingAfterBreak="0">
    <w:nsid w:val="43C63740"/>
    <w:multiLevelType w:val="hybridMultilevel"/>
    <w:tmpl w:val="AE068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6" w15:restartNumberingAfterBreak="0">
    <w:nsid w:val="450875CA"/>
    <w:multiLevelType w:val="hybridMultilevel"/>
    <w:tmpl w:val="41EA22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7" w15:restartNumberingAfterBreak="0">
    <w:nsid w:val="48D85C6C"/>
    <w:multiLevelType w:val="hybridMultilevel"/>
    <w:tmpl w:val="36C472E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8" w15:restartNumberingAfterBreak="0">
    <w:nsid w:val="4E2AB7F5"/>
    <w:multiLevelType w:val="multilevel"/>
    <w:tmpl w:val="0000000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79" w15:restartNumberingAfterBreak="0">
    <w:nsid w:val="4E7F160B"/>
    <w:multiLevelType w:val="multilevel"/>
    <w:tmpl w:val="00000001"/>
    <w:name w:val="HTML-List13169515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80" w15:restartNumberingAfterBreak="0">
    <w:nsid w:val="4E7F160C"/>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81" w15:restartNumberingAfterBreak="0">
    <w:nsid w:val="4E7F161B"/>
    <w:multiLevelType w:val="multilevel"/>
    <w:tmpl w:val="00000003"/>
    <w:name w:val="HTML-List131695157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82" w15:restartNumberingAfterBreak="0">
    <w:nsid w:val="52525A76"/>
    <w:multiLevelType w:val="hybridMultilevel"/>
    <w:tmpl w:val="6D2EF97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83" w15:restartNumberingAfterBreak="0">
    <w:nsid w:val="541B5EB9"/>
    <w:multiLevelType w:val="hybridMultilevel"/>
    <w:tmpl w:val="486E050C"/>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4" w15:restartNumberingAfterBreak="0">
    <w:nsid w:val="54A80AF7"/>
    <w:multiLevelType w:val="multilevel"/>
    <w:tmpl w:val="4B66E2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pStyle w:val="ESOOdrkyslovan3"/>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85" w15:restartNumberingAfterBreak="0">
    <w:nsid w:val="5BD36E59"/>
    <w:multiLevelType w:val="hybridMultilevel"/>
    <w:tmpl w:val="7298A37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6" w15:restartNumberingAfterBreak="0">
    <w:nsid w:val="60363035"/>
    <w:multiLevelType w:val="multilevel"/>
    <w:tmpl w:val="4532E272"/>
    <w:lvl w:ilvl="0">
      <w:start w:val="1"/>
      <w:numFmt w:val="decimal"/>
      <w:pStyle w:val="Nadpis1"/>
      <w:lvlText w:val="%1."/>
      <w:lvlJc w:val="left"/>
      <w:pPr>
        <w:tabs>
          <w:tab w:val="num" w:pos="360"/>
        </w:tabs>
        <w:ind w:left="0" w:firstLine="0"/>
      </w:pPr>
    </w:lvl>
    <w:lvl w:ilvl="1">
      <w:start w:val="1"/>
      <w:numFmt w:val="decimal"/>
      <w:pStyle w:val="Nadpis2"/>
      <w:lvlText w:val="%1.%2"/>
      <w:lvlJc w:val="left"/>
      <w:pPr>
        <w:tabs>
          <w:tab w:val="num" w:pos="862"/>
        </w:tabs>
        <w:ind w:left="142" w:firstLine="0"/>
      </w:pPr>
    </w:lvl>
    <w:lvl w:ilvl="2">
      <w:start w:val="1"/>
      <w:numFmt w:val="decimal"/>
      <w:pStyle w:val="Nadpis3"/>
      <w:lvlText w:val="%1.%2.%3"/>
      <w:lvlJc w:val="left"/>
      <w:pPr>
        <w:tabs>
          <w:tab w:val="num" w:pos="1080"/>
        </w:tabs>
        <w:ind w:left="0" w:firstLine="0"/>
      </w:pPr>
      <w:rPr>
        <w:rFonts w:ascii="Arial" w:hAnsi="Arial" w:cs="Arial" w:hint="default"/>
        <w:caps w:val="0"/>
        <w:smallCaps w:val="0"/>
        <w:strike w:val="0"/>
        <w:dstrike w:val="0"/>
        <w:noProof w:val="0"/>
        <w:vanish w:val="0"/>
        <w:color w:val="000000"/>
        <w:spacing w:val="0"/>
        <w:position w:val="0"/>
        <w:u w:val="none"/>
        <w:vertAlign w:val="baseline"/>
        <w:em w:val="none"/>
      </w:rPr>
    </w:lvl>
    <w:lvl w:ilvl="3">
      <w:start w:val="1"/>
      <w:numFmt w:val="decimal"/>
      <w:pStyle w:val="Nadpis4"/>
      <w:lvlText w:val="%1.%2.%3.%4"/>
      <w:lvlJc w:val="left"/>
      <w:pPr>
        <w:tabs>
          <w:tab w:val="num" w:pos="2149"/>
        </w:tabs>
        <w:ind w:left="0" w:firstLine="709"/>
      </w:pPr>
    </w:lvl>
    <w:lvl w:ilvl="4">
      <w:start w:val="1"/>
      <w:numFmt w:val="none"/>
      <w:lvlText w:val="%3"/>
      <w:lvlJc w:val="left"/>
      <w:pPr>
        <w:tabs>
          <w:tab w:val="num" w:pos="360"/>
        </w:tabs>
        <w:ind w:left="0" w:firstLine="0"/>
      </w:pPr>
      <w:rPr>
        <w:effect w:val="none"/>
      </w:rPr>
    </w:lvl>
    <w:lvl w:ilvl="5">
      <w:start w:val="1"/>
      <w:numFmt w:val="none"/>
      <w:lvlText w:val=""/>
      <w:lvlJc w:val="left"/>
      <w:pPr>
        <w:tabs>
          <w:tab w:val="num" w:pos="360"/>
        </w:tabs>
        <w:ind w:left="0" w:firstLine="0"/>
      </w:pPr>
    </w:lvl>
    <w:lvl w:ilvl="6">
      <w:start w:val="1"/>
      <w:numFmt w:val="none"/>
      <w:pStyle w:val="Nadpis7"/>
      <w:lvlText w:val="%1%7"/>
      <w:lvlJc w:val="left"/>
      <w:pPr>
        <w:tabs>
          <w:tab w:val="num" w:pos="720"/>
        </w:tabs>
        <w:ind w:left="0" w:firstLine="0"/>
      </w:pPr>
    </w:lvl>
    <w:lvl w:ilvl="7">
      <w:start w:val="1"/>
      <w:numFmt w:val="none"/>
      <w:pStyle w:val="Nadpis8"/>
      <w:lvlText w:val="%1%8"/>
      <w:lvlJc w:val="left"/>
      <w:pPr>
        <w:tabs>
          <w:tab w:val="num" w:pos="720"/>
        </w:tabs>
        <w:ind w:left="0" w:firstLine="0"/>
      </w:pPr>
    </w:lvl>
    <w:lvl w:ilvl="8">
      <w:start w:val="1"/>
      <w:numFmt w:val="none"/>
      <w:pStyle w:val="Nadpis9"/>
      <w:lvlText w:val="%1%9"/>
      <w:lvlJc w:val="left"/>
      <w:pPr>
        <w:tabs>
          <w:tab w:val="num" w:pos="720"/>
        </w:tabs>
        <w:ind w:left="0" w:firstLine="0"/>
      </w:pPr>
    </w:lvl>
  </w:abstractNum>
  <w:abstractNum w:abstractNumId="1487" w15:restartNumberingAfterBreak="0">
    <w:nsid w:val="659608D5"/>
    <w:multiLevelType w:val="hybridMultilevel"/>
    <w:tmpl w:val="33303328"/>
    <w:lvl w:ilvl="0" w:tplc="022A4D56">
      <w:start w:val="1"/>
      <w:numFmt w:val="decimal"/>
      <w:pStyle w:val="ESOOdrkyslovan1"/>
      <w:lvlText w:val="%1."/>
      <w:lvlJc w:val="left"/>
      <w:pPr>
        <w:tabs>
          <w:tab w:val="num" w:pos="1220"/>
        </w:tabs>
        <w:ind w:left="1220" w:hanging="360"/>
      </w:pPr>
      <w:rPr>
        <w:rFonts w:cs="Times New Roman" w:hint="default"/>
      </w:rPr>
    </w:lvl>
    <w:lvl w:ilvl="1" w:tplc="041B0019" w:tentative="1">
      <w:start w:val="1"/>
      <w:numFmt w:val="lowerLetter"/>
      <w:lvlText w:val="%2."/>
      <w:lvlJc w:val="left"/>
      <w:pPr>
        <w:tabs>
          <w:tab w:val="num" w:pos="1940"/>
        </w:tabs>
        <w:ind w:left="1940" w:hanging="360"/>
      </w:pPr>
      <w:rPr>
        <w:rFonts w:cs="Times New Roman"/>
      </w:rPr>
    </w:lvl>
    <w:lvl w:ilvl="2" w:tplc="041B001B" w:tentative="1">
      <w:start w:val="1"/>
      <w:numFmt w:val="lowerRoman"/>
      <w:lvlText w:val="%3."/>
      <w:lvlJc w:val="right"/>
      <w:pPr>
        <w:tabs>
          <w:tab w:val="num" w:pos="2660"/>
        </w:tabs>
        <w:ind w:left="2660" w:hanging="180"/>
      </w:pPr>
      <w:rPr>
        <w:rFonts w:cs="Times New Roman"/>
      </w:rPr>
    </w:lvl>
    <w:lvl w:ilvl="3" w:tplc="041B000F" w:tentative="1">
      <w:start w:val="1"/>
      <w:numFmt w:val="decimal"/>
      <w:lvlText w:val="%4."/>
      <w:lvlJc w:val="left"/>
      <w:pPr>
        <w:tabs>
          <w:tab w:val="num" w:pos="3380"/>
        </w:tabs>
        <w:ind w:left="3380" w:hanging="360"/>
      </w:pPr>
      <w:rPr>
        <w:rFonts w:cs="Times New Roman"/>
      </w:rPr>
    </w:lvl>
    <w:lvl w:ilvl="4" w:tplc="041B0019" w:tentative="1">
      <w:start w:val="1"/>
      <w:numFmt w:val="lowerLetter"/>
      <w:lvlText w:val="%5."/>
      <w:lvlJc w:val="left"/>
      <w:pPr>
        <w:tabs>
          <w:tab w:val="num" w:pos="4100"/>
        </w:tabs>
        <w:ind w:left="4100" w:hanging="360"/>
      </w:pPr>
      <w:rPr>
        <w:rFonts w:cs="Times New Roman"/>
      </w:rPr>
    </w:lvl>
    <w:lvl w:ilvl="5" w:tplc="041B001B" w:tentative="1">
      <w:start w:val="1"/>
      <w:numFmt w:val="lowerRoman"/>
      <w:lvlText w:val="%6."/>
      <w:lvlJc w:val="right"/>
      <w:pPr>
        <w:tabs>
          <w:tab w:val="num" w:pos="4820"/>
        </w:tabs>
        <w:ind w:left="4820" w:hanging="180"/>
      </w:pPr>
      <w:rPr>
        <w:rFonts w:cs="Times New Roman"/>
      </w:rPr>
    </w:lvl>
    <w:lvl w:ilvl="6" w:tplc="041B000F" w:tentative="1">
      <w:start w:val="1"/>
      <w:numFmt w:val="decimal"/>
      <w:lvlText w:val="%7."/>
      <w:lvlJc w:val="left"/>
      <w:pPr>
        <w:tabs>
          <w:tab w:val="num" w:pos="5540"/>
        </w:tabs>
        <w:ind w:left="5540" w:hanging="360"/>
      </w:pPr>
      <w:rPr>
        <w:rFonts w:cs="Times New Roman"/>
      </w:rPr>
    </w:lvl>
    <w:lvl w:ilvl="7" w:tplc="041B0019" w:tentative="1">
      <w:start w:val="1"/>
      <w:numFmt w:val="lowerLetter"/>
      <w:lvlText w:val="%8."/>
      <w:lvlJc w:val="left"/>
      <w:pPr>
        <w:tabs>
          <w:tab w:val="num" w:pos="6260"/>
        </w:tabs>
        <w:ind w:left="6260" w:hanging="360"/>
      </w:pPr>
      <w:rPr>
        <w:rFonts w:cs="Times New Roman"/>
      </w:rPr>
    </w:lvl>
    <w:lvl w:ilvl="8" w:tplc="041B001B" w:tentative="1">
      <w:start w:val="1"/>
      <w:numFmt w:val="lowerRoman"/>
      <w:lvlText w:val="%9."/>
      <w:lvlJc w:val="right"/>
      <w:pPr>
        <w:tabs>
          <w:tab w:val="num" w:pos="6980"/>
        </w:tabs>
        <w:ind w:left="6980" w:hanging="180"/>
      </w:pPr>
      <w:rPr>
        <w:rFonts w:cs="Times New Roman"/>
      </w:rPr>
    </w:lvl>
  </w:abstractNum>
  <w:abstractNum w:abstractNumId="1488" w15:restartNumberingAfterBreak="0">
    <w:nsid w:val="663C4DC3"/>
    <w:multiLevelType w:val="hybridMultilevel"/>
    <w:tmpl w:val="4026698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89" w15:restartNumberingAfterBreak="0">
    <w:nsid w:val="68D46A6A"/>
    <w:multiLevelType w:val="hybridMultilevel"/>
    <w:tmpl w:val="2988B812"/>
    <w:lvl w:ilvl="0" w:tplc="1F5EDE2E">
      <w:start w:val="1"/>
      <w:numFmt w:val="decimal"/>
      <w:lvlText w:val="%1."/>
      <w:lvlJc w:val="left"/>
      <w:pPr>
        <w:ind w:left="1020" w:hanging="36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1490" w15:restartNumberingAfterBreak="0">
    <w:nsid w:val="6C471B5C"/>
    <w:multiLevelType w:val="hybridMultilevel"/>
    <w:tmpl w:val="863AF318"/>
    <w:lvl w:ilvl="0" w:tplc="4086E2EA">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1" w15:restartNumberingAfterBreak="0">
    <w:nsid w:val="70F8236A"/>
    <w:multiLevelType w:val="hybridMultilevel"/>
    <w:tmpl w:val="81D8DC6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2" w15:restartNumberingAfterBreak="0">
    <w:nsid w:val="72573B31"/>
    <w:multiLevelType w:val="hybridMultilevel"/>
    <w:tmpl w:val="D34A3DF4"/>
    <w:lvl w:ilvl="0" w:tplc="041B0001">
      <w:start w:val="1"/>
      <w:numFmt w:val="bullet"/>
      <w:lvlText w:val=""/>
      <w:lvlJc w:val="left"/>
      <w:pPr>
        <w:tabs>
          <w:tab w:val="num" w:pos="2340"/>
        </w:tabs>
        <w:ind w:left="2340" w:hanging="360"/>
      </w:pPr>
      <w:rPr>
        <w:rFonts w:ascii="Symbol" w:hAnsi="Symbol" w:hint="default"/>
      </w:rPr>
    </w:lvl>
    <w:lvl w:ilvl="1" w:tplc="60F86C90">
      <w:start w:val="1"/>
      <w:numFmt w:val="bullet"/>
      <w:pStyle w:val="ESOOdrka1"/>
      <w:lvlText w:val="o"/>
      <w:lvlJc w:val="left"/>
      <w:pPr>
        <w:tabs>
          <w:tab w:val="num" w:pos="2340"/>
        </w:tabs>
        <w:ind w:left="2340" w:hanging="360"/>
      </w:pPr>
      <w:rPr>
        <w:rFonts w:ascii="Courier New" w:hAnsi="Courier New" w:cs="Courier New" w:hint="default"/>
      </w:rPr>
    </w:lvl>
    <w:lvl w:ilvl="2" w:tplc="B0D6B78A">
      <w:start w:val="1"/>
      <w:numFmt w:val="bullet"/>
      <w:pStyle w:val="ESOOdrka2"/>
      <w:lvlText w:val=""/>
      <w:lvlJc w:val="left"/>
      <w:pPr>
        <w:tabs>
          <w:tab w:val="num" w:pos="3060"/>
        </w:tabs>
        <w:ind w:left="3060" w:hanging="360"/>
      </w:pPr>
      <w:rPr>
        <w:rFonts w:ascii="Wingdings" w:hAnsi="Wingdings" w:hint="default"/>
      </w:rPr>
    </w:lvl>
    <w:lvl w:ilvl="3" w:tplc="074EBCEE">
      <w:start w:val="1"/>
      <w:numFmt w:val="bullet"/>
      <w:pStyle w:val="ESOOdrky3"/>
      <w:lvlText w:val=""/>
      <w:lvlJc w:val="left"/>
      <w:pPr>
        <w:tabs>
          <w:tab w:val="num" w:pos="3780"/>
        </w:tabs>
        <w:ind w:left="3780" w:hanging="360"/>
      </w:pPr>
      <w:rPr>
        <w:rFonts w:ascii="Symbol" w:hAnsi="Symbol" w:hint="default"/>
      </w:rPr>
    </w:lvl>
    <w:lvl w:ilvl="4" w:tplc="041B0003">
      <w:start w:val="1"/>
      <w:numFmt w:val="bullet"/>
      <w:lvlText w:val="o"/>
      <w:lvlJc w:val="left"/>
      <w:pPr>
        <w:tabs>
          <w:tab w:val="num" w:pos="4500"/>
        </w:tabs>
        <w:ind w:left="4500" w:hanging="360"/>
      </w:pPr>
      <w:rPr>
        <w:rFonts w:ascii="Courier New" w:hAnsi="Courier New" w:cs="Courier New" w:hint="default"/>
      </w:rPr>
    </w:lvl>
    <w:lvl w:ilvl="5" w:tplc="041B0005" w:tentative="1">
      <w:start w:val="1"/>
      <w:numFmt w:val="bullet"/>
      <w:lvlText w:val=""/>
      <w:lvlJc w:val="left"/>
      <w:pPr>
        <w:tabs>
          <w:tab w:val="num" w:pos="5220"/>
        </w:tabs>
        <w:ind w:left="5220" w:hanging="360"/>
      </w:pPr>
      <w:rPr>
        <w:rFonts w:ascii="Wingdings" w:hAnsi="Wingdings" w:hint="default"/>
      </w:rPr>
    </w:lvl>
    <w:lvl w:ilvl="6" w:tplc="041B0001" w:tentative="1">
      <w:start w:val="1"/>
      <w:numFmt w:val="bullet"/>
      <w:lvlText w:val=""/>
      <w:lvlJc w:val="left"/>
      <w:pPr>
        <w:tabs>
          <w:tab w:val="num" w:pos="5940"/>
        </w:tabs>
        <w:ind w:left="5940" w:hanging="360"/>
      </w:pPr>
      <w:rPr>
        <w:rFonts w:ascii="Symbol" w:hAnsi="Symbol" w:hint="default"/>
      </w:rPr>
    </w:lvl>
    <w:lvl w:ilvl="7" w:tplc="041B0003" w:tentative="1">
      <w:start w:val="1"/>
      <w:numFmt w:val="bullet"/>
      <w:lvlText w:val="o"/>
      <w:lvlJc w:val="left"/>
      <w:pPr>
        <w:tabs>
          <w:tab w:val="num" w:pos="6660"/>
        </w:tabs>
        <w:ind w:left="6660" w:hanging="360"/>
      </w:pPr>
      <w:rPr>
        <w:rFonts w:ascii="Courier New" w:hAnsi="Courier New" w:cs="Courier New" w:hint="default"/>
      </w:rPr>
    </w:lvl>
    <w:lvl w:ilvl="8" w:tplc="041B0005" w:tentative="1">
      <w:start w:val="1"/>
      <w:numFmt w:val="bullet"/>
      <w:lvlText w:val=""/>
      <w:lvlJc w:val="left"/>
      <w:pPr>
        <w:tabs>
          <w:tab w:val="num" w:pos="7380"/>
        </w:tabs>
        <w:ind w:left="7380" w:hanging="360"/>
      </w:pPr>
      <w:rPr>
        <w:rFonts w:ascii="Wingdings" w:hAnsi="Wingdings" w:hint="default"/>
      </w:rPr>
    </w:lvl>
  </w:abstractNum>
  <w:num w:numId="1">
    <w:abstractNumId w:val="1486"/>
  </w:num>
  <w:num w:numId="2">
    <w:abstractNumId w:val="0"/>
  </w:num>
  <w:num w:numId="3">
    <w:abstractNumId w:val="1"/>
  </w:num>
  <w:num w:numId="4">
    <w:abstractNumId w:val="1492"/>
  </w:num>
  <w:num w:numId="5">
    <w:abstractNumId w:val="1484"/>
  </w:num>
  <w:num w:numId="6">
    <w:abstractNumId w:val="1297"/>
  </w:num>
  <w:num w:numId="7">
    <w:abstractNumId w:val="1487"/>
  </w:num>
  <w:num w:numId="8">
    <w:abstractNumId w:val="944"/>
  </w:num>
  <w:num w:numId="9">
    <w:abstractNumId w:val="1475"/>
  </w:num>
  <w:num w:numId="10">
    <w:abstractNumId w:val="1485"/>
  </w:num>
  <w:num w:numId="11">
    <w:abstractNumId w:val="1483"/>
  </w:num>
  <w:num w:numId="12">
    <w:abstractNumId w:val="12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5"/>
  </w:num>
  <w:num w:numId="14">
    <w:abstractNumId w:val="76"/>
  </w:num>
  <w:num w:numId="15">
    <w:abstractNumId w:val="77"/>
  </w:num>
  <w:num w:numId="16">
    <w:abstractNumId w:val="78"/>
  </w:num>
  <w:num w:numId="17">
    <w:abstractNumId w:val="79"/>
  </w:num>
  <w:num w:numId="18">
    <w:abstractNumId w:val="80"/>
  </w:num>
  <w:num w:numId="19">
    <w:abstractNumId w:val="82"/>
  </w:num>
  <w:num w:numId="20">
    <w:abstractNumId w:val="83"/>
  </w:num>
  <w:num w:numId="21">
    <w:abstractNumId w:val="85"/>
  </w:num>
  <w:num w:numId="22">
    <w:abstractNumId w:val="86"/>
  </w:num>
  <w:num w:numId="23">
    <w:abstractNumId w:val="87"/>
  </w:num>
  <w:num w:numId="24">
    <w:abstractNumId w:val="89"/>
  </w:num>
  <w:num w:numId="25">
    <w:abstractNumId w:val="90"/>
  </w:num>
  <w:num w:numId="26">
    <w:abstractNumId w:val="91"/>
  </w:num>
  <w:num w:numId="27">
    <w:abstractNumId w:val="92"/>
  </w:num>
  <w:num w:numId="28">
    <w:abstractNumId w:val="93"/>
  </w:num>
  <w:num w:numId="29">
    <w:abstractNumId w:val="94"/>
  </w:num>
  <w:num w:numId="30">
    <w:abstractNumId w:val="95"/>
  </w:num>
  <w:num w:numId="31">
    <w:abstractNumId w:val="96"/>
  </w:num>
  <w:num w:numId="32">
    <w:abstractNumId w:val="97"/>
  </w:num>
  <w:num w:numId="33">
    <w:abstractNumId w:val="98"/>
  </w:num>
  <w:num w:numId="34">
    <w:abstractNumId w:val="99"/>
  </w:num>
  <w:num w:numId="35">
    <w:abstractNumId w:val="100"/>
  </w:num>
  <w:num w:numId="36">
    <w:abstractNumId w:val="101"/>
  </w:num>
  <w:num w:numId="37">
    <w:abstractNumId w:val="102"/>
  </w:num>
  <w:num w:numId="38">
    <w:abstractNumId w:val="103"/>
  </w:num>
  <w:num w:numId="39">
    <w:abstractNumId w:val="104"/>
  </w:num>
  <w:num w:numId="40">
    <w:abstractNumId w:val="105"/>
  </w:num>
  <w:num w:numId="41">
    <w:abstractNumId w:val="106"/>
  </w:num>
  <w:num w:numId="42">
    <w:abstractNumId w:val="107"/>
  </w:num>
  <w:num w:numId="43">
    <w:abstractNumId w:val="108"/>
  </w:num>
  <w:num w:numId="44">
    <w:abstractNumId w:val="109"/>
  </w:num>
  <w:num w:numId="45">
    <w:abstractNumId w:val="110"/>
  </w:num>
  <w:num w:numId="46">
    <w:abstractNumId w:val="111"/>
  </w:num>
  <w:num w:numId="47">
    <w:abstractNumId w:val="112"/>
  </w:num>
  <w:num w:numId="48">
    <w:abstractNumId w:val="113"/>
  </w:num>
  <w:num w:numId="49">
    <w:abstractNumId w:val="114"/>
  </w:num>
  <w:num w:numId="50">
    <w:abstractNumId w:val="115"/>
  </w:num>
  <w:num w:numId="51">
    <w:abstractNumId w:val="116"/>
  </w:num>
  <w:num w:numId="52">
    <w:abstractNumId w:val="117"/>
  </w:num>
  <w:num w:numId="53">
    <w:abstractNumId w:val="118"/>
  </w:num>
  <w:num w:numId="54">
    <w:abstractNumId w:val="119"/>
  </w:num>
  <w:num w:numId="55">
    <w:abstractNumId w:val="120"/>
  </w:num>
  <w:num w:numId="56">
    <w:abstractNumId w:val="121"/>
  </w:num>
  <w:num w:numId="57">
    <w:abstractNumId w:val="122"/>
  </w:num>
  <w:num w:numId="58">
    <w:abstractNumId w:val="123"/>
  </w:num>
  <w:num w:numId="59">
    <w:abstractNumId w:val="124"/>
  </w:num>
  <w:num w:numId="60">
    <w:abstractNumId w:val="125"/>
  </w:num>
  <w:num w:numId="61">
    <w:abstractNumId w:val="127"/>
  </w:num>
  <w:num w:numId="62">
    <w:abstractNumId w:val="128"/>
  </w:num>
  <w:num w:numId="63">
    <w:abstractNumId w:val="129"/>
  </w:num>
  <w:num w:numId="64">
    <w:abstractNumId w:val="130"/>
  </w:num>
  <w:num w:numId="65">
    <w:abstractNumId w:val="131"/>
  </w:num>
  <w:num w:numId="66">
    <w:abstractNumId w:val="132"/>
  </w:num>
  <w:num w:numId="67">
    <w:abstractNumId w:val="133"/>
  </w:num>
  <w:num w:numId="68">
    <w:abstractNumId w:val="134"/>
  </w:num>
  <w:num w:numId="69">
    <w:abstractNumId w:val="135"/>
  </w:num>
  <w:num w:numId="70">
    <w:abstractNumId w:val="136"/>
  </w:num>
  <w:num w:numId="71">
    <w:abstractNumId w:val="137"/>
  </w:num>
  <w:num w:numId="72">
    <w:abstractNumId w:val="138"/>
  </w:num>
  <w:num w:numId="73">
    <w:abstractNumId w:val="139"/>
  </w:num>
  <w:num w:numId="74">
    <w:abstractNumId w:val="140"/>
  </w:num>
  <w:num w:numId="75">
    <w:abstractNumId w:val="141"/>
  </w:num>
  <w:num w:numId="76">
    <w:abstractNumId w:val="142"/>
  </w:num>
  <w:num w:numId="77">
    <w:abstractNumId w:val="143"/>
  </w:num>
  <w:num w:numId="78">
    <w:abstractNumId w:val="144"/>
  </w:num>
  <w:num w:numId="79">
    <w:abstractNumId w:val="145"/>
  </w:num>
  <w:num w:numId="80">
    <w:abstractNumId w:val="146"/>
  </w:num>
  <w:num w:numId="81">
    <w:abstractNumId w:val="147"/>
  </w:num>
  <w:num w:numId="82">
    <w:abstractNumId w:val="148"/>
  </w:num>
  <w:num w:numId="83">
    <w:abstractNumId w:val="149"/>
  </w:num>
  <w:num w:numId="84">
    <w:abstractNumId w:val="150"/>
  </w:num>
  <w:num w:numId="85">
    <w:abstractNumId w:val="151"/>
  </w:num>
  <w:num w:numId="86">
    <w:abstractNumId w:val="152"/>
  </w:num>
  <w:num w:numId="87">
    <w:abstractNumId w:val="153"/>
  </w:num>
  <w:num w:numId="88">
    <w:abstractNumId w:val="154"/>
  </w:num>
  <w:num w:numId="89">
    <w:abstractNumId w:val="155"/>
  </w:num>
  <w:num w:numId="90">
    <w:abstractNumId w:val="156"/>
  </w:num>
  <w:num w:numId="91">
    <w:abstractNumId w:val="157"/>
  </w:num>
  <w:num w:numId="92">
    <w:abstractNumId w:val="158"/>
  </w:num>
  <w:num w:numId="93">
    <w:abstractNumId w:val="159"/>
  </w:num>
  <w:num w:numId="94">
    <w:abstractNumId w:val="160"/>
  </w:num>
  <w:num w:numId="95">
    <w:abstractNumId w:val="161"/>
  </w:num>
  <w:num w:numId="96">
    <w:abstractNumId w:val="162"/>
  </w:num>
  <w:num w:numId="97">
    <w:abstractNumId w:val="163"/>
  </w:num>
  <w:num w:numId="98">
    <w:abstractNumId w:val="164"/>
  </w:num>
  <w:num w:numId="99">
    <w:abstractNumId w:val="165"/>
  </w:num>
  <w:num w:numId="100">
    <w:abstractNumId w:val="166"/>
  </w:num>
  <w:num w:numId="101">
    <w:abstractNumId w:val="167"/>
  </w:num>
  <w:num w:numId="102">
    <w:abstractNumId w:val="168"/>
  </w:num>
  <w:num w:numId="103">
    <w:abstractNumId w:val="169"/>
  </w:num>
  <w:num w:numId="104">
    <w:abstractNumId w:val="170"/>
  </w:num>
  <w:num w:numId="105">
    <w:abstractNumId w:val="171"/>
  </w:num>
  <w:num w:numId="106">
    <w:abstractNumId w:val="172"/>
  </w:num>
  <w:num w:numId="107">
    <w:abstractNumId w:val="173"/>
  </w:num>
  <w:num w:numId="108">
    <w:abstractNumId w:val="174"/>
  </w:num>
  <w:num w:numId="109">
    <w:abstractNumId w:val="175"/>
  </w:num>
  <w:num w:numId="110">
    <w:abstractNumId w:val="176"/>
  </w:num>
  <w:num w:numId="111">
    <w:abstractNumId w:val="177"/>
  </w:num>
  <w:num w:numId="112">
    <w:abstractNumId w:val="178"/>
  </w:num>
  <w:num w:numId="113">
    <w:abstractNumId w:val="179"/>
  </w:num>
  <w:num w:numId="114">
    <w:abstractNumId w:val="180"/>
  </w:num>
  <w:num w:numId="115">
    <w:abstractNumId w:val="181"/>
  </w:num>
  <w:num w:numId="116">
    <w:abstractNumId w:val="182"/>
  </w:num>
  <w:num w:numId="117">
    <w:abstractNumId w:val="183"/>
  </w:num>
  <w:num w:numId="118">
    <w:abstractNumId w:val="184"/>
  </w:num>
  <w:num w:numId="119">
    <w:abstractNumId w:val="185"/>
  </w:num>
  <w:num w:numId="120">
    <w:abstractNumId w:val="186"/>
  </w:num>
  <w:num w:numId="121">
    <w:abstractNumId w:val="187"/>
  </w:num>
  <w:num w:numId="122">
    <w:abstractNumId w:val="188"/>
  </w:num>
  <w:num w:numId="123">
    <w:abstractNumId w:val="189"/>
  </w:num>
  <w:num w:numId="124">
    <w:abstractNumId w:val="190"/>
  </w:num>
  <w:num w:numId="125">
    <w:abstractNumId w:val="191"/>
  </w:num>
  <w:num w:numId="126">
    <w:abstractNumId w:val="192"/>
  </w:num>
  <w:num w:numId="127">
    <w:abstractNumId w:val="193"/>
  </w:num>
  <w:num w:numId="128">
    <w:abstractNumId w:val="194"/>
  </w:num>
  <w:num w:numId="129">
    <w:abstractNumId w:val="195"/>
  </w:num>
  <w:num w:numId="130">
    <w:abstractNumId w:val="197"/>
  </w:num>
  <w:num w:numId="131">
    <w:abstractNumId w:val="198"/>
  </w:num>
  <w:num w:numId="132">
    <w:abstractNumId w:val="199"/>
  </w:num>
  <w:num w:numId="133">
    <w:abstractNumId w:val="200"/>
  </w:num>
  <w:num w:numId="134">
    <w:abstractNumId w:val="201"/>
  </w:num>
  <w:num w:numId="135">
    <w:abstractNumId w:val="202"/>
  </w:num>
  <w:num w:numId="136">
    <w:abstractNumId w:val="203"/>
  </w:num>
  <w:num w:numId="137">
    <w:abstractNumId w:val="204"/>
  </w:num>
  <w:num w:numId="138">
    <w:abstractNumId w:val="205"/>
  </w:num>
  <w:num w:numId="139">
    <w:abstractNumId w:val="206"/>
  </w:num>
  <w:num w:numId="140">
    <w:abstractNumId w:val="207"/>
  </w:num>
  <w:num w:numId="141">
    <w:abstractNumId w:val="208"/>
  </w:num>
  <w:num w:numId="142">
    <w:abstractNumId w:val="209"/>
  </w:num>
  <w:num w:numId="143">
    <w:abstractNumId w:val="210"/>
  </w:num>
  <w:num w:numId="144">
    <w:abstractNumId w:val="215"/>
  </w:num>
  <w:num w:numId="145">
    <w:abstractNumId w:val="216"/>
  </w:num>
  <w:num w:numId="146">
    <w:abstractNumId w:val="217"/>
  </w:num>
  <w:num w:numId="147">
    <w:abstractNumId w:val="218"/>
  </w:num>
  <w:num w:numId="148">
    <w:abstractNumId w:val="219"/>
  </w:num>
  <w:num w:numId="149">
    <w:abstractNumId w:val="220"/>
  </w:num>
  <w:num w:numId="150">
    <w:abstractNumId w:val="221"/>
  </w:num>
  <w:num w:numId="151">
    <w:abstractNumId w:val="222"/>
  </w:num>
  <w:num w:numId="152">
    <w:abstractNumId w:val="223"/>
  </w:num>
  <w:num w:numId="153">
    <w:abstractNumId w:val="224"/>
  </w:num>
  <w:num w:numId="154">
    <w:abstractNumId w:val="225"/>
  </w:num>
  <w:num w:numId="155">
    <w:abstractNumId w:val="226"/>
  </w:num>
  <w:num w:numId="156">
    <w:abstractNumId w:val="227"/>
  </w:num>
  <w:num w:numId="157">
    <w:abstractNumId w:val="228"/>
  </w:num>
  <w:num w:numId="158">
    <w:abstractNumId w:val="229"/>
  </w:num>
  <w:num w:numId="159">
    <w:abstractNumId w:val="230"/>
  </w:num>
  <w:num w:numId="160">
    <w:abstractNumId w:val="231"/>
  </w:num>
  <w:num w:numId="161">
    <w:abstractNumId w:val="232"/>
  </w:num>
  <w:num w:numId="162">
    <w:abstractNumId w:val="233"/>
  </w:num>
  <w:num w:numId="163">
    <w:abstractNumId w:val="234"/>
  </w:num>
  <w:num w:numId="164">
    <w:abstractNumId w:val="235"/>
  </w:num>
  <w:num w:numId="165">
    <w:abstractNumId w:val="236"/>
  </w:num>
  <w:num w:numId="166">
    <w:abstractNumId w:val="237"/>
  </w:num>
  <w:num w:numId="167">
    <w:abstractNumId w:val="238"/>
  </w:num>
  <w:num w:numId="168">
    <w:abstractNumId w:val="239"/>
  </w:num>
  <w:num w:numId="169">
    <w:abstractNumId w:val="240"/>
  </w:num>
  <w:num w:numId="170">
    <w:abstractNumId w:val="241"/>
  </w:num>
  <w:num w:numId="171">
    <w:abstractNumId w:val="242"/>
  </w:num>
  <w:num w:numId="172">
    <w:abstractNumId w:val="243"/>
  </w:num>
  <w:num w:numId="173">
    <w:abstractNumId w:val="244"/>
  </w:num>
  <w:num w:numId="174">
    <w:abstractNumId w:val="245"/>
  </w:num>
  <w:num w:numId="175">
    <w:abstractNumId w:val="246"/>
  </w:num>
  <w:num w:numId="176">
    <w:abstractNumId w:val="247"/>
  </w:num>
  <w:num w:numId="177">
    <w:abstractNumId w:val="248"/>
  </w:num>
  <w:num w:numId="178">
    <w:abstractNumId w:val="249"/>
  </w:num>
  <w:num w:numId="179">
    <w:abstractNumId w:val="250"/>
  </w:num>
  <w:num w:numId="180">
    <w:abstractNumId w:val="251"/>
  </w:num>
  <w:num w:numId="181">
    <w:abstractNumId w:val="252"/>
  </w:num>
  <w:num w:numId="182">
    <w:abstractNumId w:val="900"/>
  </w:num>
  <w:num w:numId="183">
    <w:abstractNumId w:val="901"/>
  </w:num>
  <w:num w:numId="184">
    <w:abstractNumId w:val="551"/>
  </w:num>
  <w:num w:numId="185">
    <w:abstractNumId w:val="552"/>
  </w:num>
  <w:num w:numId="186">
    <w:abstractNumId w:val="553"/>
  </w:num>
  <w:num w:numId="187">
    <w:abstractNumId w:val="554"/>
  </w:num>
  <w:num w:numId="188">
    <w:abstractNumId w:val="555"/>
  </w:num>
  <w:num w:numId="189">
    <w:abstractNumId w:val="556"/>
  </w:num>
  <w:num w:numId="190">
    <w:abstractNumId w:val="557"/>
  </w:num>
  <w:num w:numId="191">
    <w:abstractNumId w:val="558"/>
  </w:num>
  <w:num w:numId="192">
    <w:abstractNumId w:val="559"/>
  </w:num>
  <w:num w:numId="193">
    <w:abstractNumId w:val="560"/>
  </w:num>
  <w:num w:numId="194">
    <w:abstractNumId w:val="561"/>
  </w:num>
  <w:num w:numId="195">
    <w:abstractNumId w:val="562"/>
  </w:num>
  <w:num w:numId="196">
    <w:abstractNumId w:val="563"/>
  </w:num>
  <w:num w:numId="197">
    <w:abstractNumId w:val="564"/>
  </w:num>
  <w:num w:numId="198">
    <w:abstractNumId w:val="565"/>
  </w:num>
  <w:num w:numId="199">
    <w:abstractNumId w:val="566"/>
  </w:num>
  <w:num w:numId="200">
    <w:abstractNumId w:val="567"/>
  </w:num>
  <w:num w:numId="201">
    <w:abstractNumId w:val="568"/>
  </w:num>
  <w:num w:numId="202">
    <w:abstractNumId w:val="569"/>
  </w:num>
  <w:num w:numId="203">
    <w:abstractNumId w:val="570"/>
  </w:num>
  <w:num w:numId="204">
    <w:abstractNumId w:val="571"/>
  </w:num>
  <w:num w:numId="205">
    <w:abstractNumId w:val="572"/>
  </w:num>
  <w:num w:numId="206">
    <w:abstractNumId w:val="573"/>
  </w:num>
  <w:num w:numId="207">
    <w:abstractNumId w:val="574"/>
  </w:num>
  <w:num w:numId="208">
    <w:abstractNumId w:val="575"/>
  </w:num>
  <w:num w:numId="209">
    <w:abstractNumId w:val="576"/>
  </w:num>
  <w:num w:numId="210">
    <w:abstractNumId w:val="577"/>
  </w:num>
  <w:num w:numId="211">
    <w:abstractNumId w:val="578"/>
  </w:num>
  <w:num w:numId="212">
    <w:abstractNumId w:val="579"/>
  </w:num>
  <w:num w:numId="213">
    <w:abstractNumId w:val="580"/>
  </w:num>
  <w:num w:numId="214">
    <w:abstractNumId w:val="581"/>
  </w:num>
  <w:num w:numId="215">
    <w:abstractNumId w:val="582"/>
  </w:num>
  <w:num w:numId="216">
    <w:abstractNumId w:val="583"/>
  </w:num>
  <w:num w:numId="217">
    <w:abstractNumId w:val="584"/>
  </w:num>
  <w:num w:numId="218">
    <w:abstractNumId w:val="585"/>
  </w:num>
  <w:num w:numId="219">
    <w:abstractNumId w:val="586"/>
  </w:num>
  <w:num w:numId="220">
    <w:abstractNumId w:val="587"/>
  </w:num>
  <w:num w:numId="221">
    <w:abstractNumId w:val="588"/>
  </w:num>
  <w:num w:numId="222">
    <w:abstractNumId w:val="589"/>
  </w:num>
  <w:num w:numId="223">
    <w:abstractNumId w:val="590"/>
  </w:num>
  <w:num w:numId="224">
    <w:abstractNumId w:val="591"/>
  </w:num>
  <w:num w:numId="225">
    <w:abstractNumId w:val="592"/>
  </w:num>
  <w:num w:numId="226">
    <w:abstractNumId w:val="593"/>
  </w:num>
  <w:num w:numId="227">
    <w:abstractNumId w:val="594"/>
  </w:num>
  <w:num w:numId="228">
    <w:abstractNumId w:val="595"/>
  </w:num>
  <w:num w:numId="229">
    <w:abstractNumId w:val="596"/>
  </w:num>
  <w:num w:numId="230">
    <w:abstractNumId w:val="597"/>
  </w:num>
  <w:num w:numId="231">
    <w:abstractNumId w:val="598"/>
  </w:num>
  <w:num w:numId="232">
    <w:abstractNumId w:val="599"/>
  </w:num>
  <w:num w:numId="233">
    <w:abstractNumId w:val="600"/>
  </w:num>
  <w:num w:numId="234">
    <w:abstractNumId w:val="601"/>
  </w:num>
  <w:num w:numId="235">
    <w:abstractNumId w:val="602"/>
  </w:num>
  <w:num w:numId="236">
    <w:abstractNumId w:val="603"/>
  </w:num>
  <w:num w:numId="237">
    <w:abstractNumId w:val="604"/>
  </w:num>
  <w:num w:numId="238">
    <w:abstractNumId w:val="605"/>
  </w:num>
  <w:num w:numId="239">
    <w:abstractNumId w:val="606"/>
  </w:num>
  <w:num w:numId="240">
    <w:abstractNumId w:val="607"/>
  </w:num>
  <w:num w:numId="241">
    <w:abstractNumId w:val="608"/>
  </w:num>
  <w:num w:numId="242">
    <w:abstractNumId w:val="609"/>
  </w:num>
  <w:num w:numId="243">
    <w:abstractNumId w:val="610"/>
  </w:num>
  <w:num w:numId="244">
    <w:abstractNumId w:val="611"/>
  </w:num>
  <w:num w:numId="245">
    <w:abstractNumId w:val="612"/>
  </w:num>
  <w:num w:numId="246">
    <w:abstractNumId w:val="613"/>
  </w:num>
  <w:num w:numId="247">
    <w:abstractNumId w:val="1244"/>
  </w:num>
  <w:num w:numId="248">
    <w:abstractNumId w:val="1245"/>
  </w:num>
  <w:num w:numId="249">
    <w:abstractNumId w:val="1246"/>
  </w:num>
  <w:num w:numId="250">
    <w:abstractNumId w:val="1247"/>
  </w:num>
  <w:num w:numId="251">
    <w:abstractNumId w:val="1248"/>
  </w:num>
  <w:num w:numId="252">
    <w:abstractNumId w:val="1249"/>
  </w:num>
  <w:num w:numId="253">
    <w:abstractNumId w:val="1250"/>
  </w:num>
  <w:num w:numId="254">
    <w:abstractNumId w:val="1251"/>
  </w:num>
  <w:num w:numId="255">
    <w:abstractNumId w:val="1252"/>
  </w:num>
  <w:num w:numId="256">
    <w:abstractNumId w:val="949"/>
  </w:num>
  <w:num w:numId="257">
    <w:abstractNumId w:val="950"/>
  </w:num>
  <w:num w:numId="258">
    <w:abstractNumId w:val="951"/>
  </w:num>
  <w:num w:numId="259">
    <w:abstractNumId w:val="952"/>
  </w:num>
  <w:num w:numId="260">
    <w:abstractNumId w:val="953"/>
  </w:num>
  <w:num w:numId="261">
    <w:abstractNumId w:val="954"/>
  </w:num>
  <w:num w:numId="262">
    <w:abstractNumId w:val="955"/>
  </w:num>
  <w:num w:numId="263">
    <w:abstractNumId w:val="956"/>
  </w:num>
  <w:num w:numId="264">
    <w:abstractNumId w:val="957"/>
  </w:num>
  <w:num w:numId="265">
    <w:abstractNumId w:val="958"/>
  </w:num>
  <w:num w:numId="266">
    <w:abstractNumId w:val="959"/>
  </w:num>
  <w:num w:numId="267">
    <w:abstractNumId w:val="960"/>
  </w:num>
  <w:num w:numId="268">
    <w:abstractNumId w:val="961"/>
  </w:num>
  <w:num w:numId="269">
    <w:abstractNumId w:val="962"/>
  </w:num>
  <w:num w:numId="270">
    <w:abstractNumId w:val="963"/>
  </w:num>
  <w:num w:numId="271">
    <w:abstractNumId w:val="964"/>
  </w:num>
  <w:num w:numId="272">
    <w:abstractNumId w:val="965"/>
  </w:num>
  <w:num w:numId="273">
    <w:abstractNumId w:val="966"/>
  </w:num>
  <w:num w:numId="274">
    <w:abstractNumId w:val="967"/>
  </w:num>
  <w:num w:numId="275">
    <w:abstractNumId w:val="968"/>
  </w:num>
  <w:num w:numId="276">
    <w:abstractNumId w:val="971"/>
  </w:num>
  <w:num w:numId="277">
    <w:abstractNumId w:val="972"/>
  </w:num>
  <w:num w:numId="278">
    <w:abstractNumId w:val="973"/>
  </w:num>
  <w:num w:numId="279">
    <w:abstractNumId w:val="974"/>
  </w:num>
  <w:num w:numId="280">
    <w:abstractNumId w:val="975"/>
  </w:num>
  <w:num w:numId="281">
    <w:abstractNumId w:val="976"/>
  </w:num>
  <w:num w:numId="282">
    <w:abstractNumId w:val="977"/>
  </w:num>
  <w:num w:numId="283">
    <w:abstractNumId w:val="978"/>
  </w:num>
  <w:num w:numId="284">
    <w:abstractNumId w:val="979"/>
  </w:num>
  <w:num w:numId="285">
    <w:abstractNumId w:val="980"/>
  </w:num>
  <w:num w:numId="286">
    <w:abstractNumId w:val="982"/>
  </w:num>
  <w:num w:numId="287">
    <w:abstractNumId w:val="983"/>
  </w:num>
  <w:num w:numId="288">
    <w:abstractNumId w:val="984"/>
  </w:num>
  <w:num w:numId="289">
    <w:abstractNumId w:val="985"/>
  </w:num>
  <w:num w:numId="290">
    <w:abstractNumId w:val="986"/>
  </w:num>
  <w:num w:numId="291">
    <w:abstractNumId w:val="987"/>
  </w:num>
  <w:num w:numId="292">
    <w:abstractNumId w:val="988"/>
  </w:num>
  <w:num w:numId="293">
    <w:abstractNumId w:val="989"/>
  </w:num>
  <w:num w:numId="294">
    <w:abstractNumId w:val="990"/>
  </w:num>
  <w:num w:numId="295">
    <w:abstractNumId w:val="991"/>
  </w:num>
  <w:num w:numId="296">
    <w:abstractNumId w:val="992"/>
  </w:num>
  <w:num w:numId="297">
    <w:abstractNumId w:val="993"/>
  </w:num>
  <w:num w:numId="298">
    <w:abstractNumId w:val="994"/>
  </w:num>
  <w:num w:numId="299">
    <w:abstractNumId w:val="996"/>
  </w:num>
  <w:num w:numId="300">
    <w:abstractNumId w:val="997"/>
  </w:num>
  <w:num w:numId="301">
    <w:abstractNumId w:val="998"/>
  </w:num>
  <w:num w:numId="302">
    <w:abstractNumId w:val="999"/>
  </w:num>
  <w:num w:numId="303">
    <w:abstractNumId w:val="1000"/>
  </w:num>
  <w:num w:numId="304">
    <w:abstractNumId w:val="1001"/>
  </w:num>
  <w:num w:numId="305">
    <w:abstractNumId w:val="1002"/>
  </w:num>
  <w:num w:numId="306">
    <w:abstractNumId w:val="1003"/>
  </w:num>
  <w:num w:numId="307">
    <w:abstractNumId w:val="1004"/>
  </w:num>
  <w:num w:numId="308">
    <w:abstractNumId w:val="1005"/>
  </w:num>
  <w:num w:numId="309">
    <w:abstractNumId w:val="1006"/>
  </w:num>
  <w:num w:numId="310">
    <w:abstractNumId w:val="1007"/>
  </w:num>
  <w:num w:numId="311">
    <w:abstractNumId w:val="1008"/>
  </w:num>
  <w:num w:numId="312">
    <w:abstractNumId w:val="1009"/>
  </w:num>
  <w:num w:numId="313">
    <w:abstractNumId w:val="1010"/>
  </w:num>
  <w:num w:numId="314">
    <w:abstractNumId w:val="1011"/>
  </w:num>
  <w:num w:numId="315">
    <w:abstractNumId w:val="1012"/>
  </w:num>
  <w:num w:numId="316">
    <w:abstractNumId w:val="1016"/>
  </w:num>
  <w:num w:numId="317">
    <w:abstractNumId w:val="1017"/>
  </w:num>
  <w:num w:numId="318">
    <w:abstractNumId w:val="1018"/>
  </w:num>
  <w:num w:numId="319">
    <w:abstractNumId w:val="1019"/>
  </w:num>
  <w:num w:numId="320">
    <w:abstractNumId w:val="1022"/>
  </w:num>
  <w:num w:numId="321">
    <w:abstractNumId w:val="1023"/>
  </w:num>
  <w:num w:numId="322">
    <w:abstractNumId w:val="1024"/>
  </w:num>
  <w:num w:numId="323">
    <w:abstractNumId w:val="1025"/>
  </w:num>
  <w:num w:numId="324">
    <w:abstractNumId w:val="1026"/>
  </w:num>
  <w:num w:numId="325">
    <w:abstractNumId w:val="1027"/>
  </w:num>
  <w:num w:numId="326">
    <w:abstractNumId w:val="1028"/>
  </w:num>
  <w:num w:numId="327">
    <w:abstractNumId w:val="1029"/>
  </w:num>
  <w:num w:numId="328">
    <w:abstractNumId w:val="1030"/>
  </w:num>
  <w:num w:numId="329">
    <w:abstractNumId w:val="1031"/>
  </w:num>
  <w:num w:numId="330">
    <w:abstractNumId w:val="1032"/>
  </w:num>
  <w:num w:numId="331">
    <w:abstractNumId w:val="1033"/>
  </w:num>
  <w:num w:numId="332">
    <w:abstractNumId w:val="1034"/>
  </w:num>
  <w:num w:numId="333">
    <w:abstractNumId w:val="1035"/>
  </w:num>
  <w:num w:numId="334">
    <w:abstractNumId w:val="836"/>
  </w:num>
  <w:num w:numId="335">
    <w:abstractNumId w:val="837"/>
  </w:num>
  <w:num w:numId="336">
    <w:abstractNumId w:val="838"/>
  </w:num>
  <w:num w:numId="337">
    <w:abstractNumId w:val="839"/>
  </w:num>
  <w:num w:numId="338">
    <w:abstractNumId w:val="840"/>
  </w:num>
  <w:num w:numId="339">
    <w:abstractNumId w:val="841"/>
  </w:num>
  <w:num w:numId="340">
    <w:abstractNumId w:val="842"/>
  </w:num>
  <w:num w:numId="341">
    <w:abstractNumId w:val="843"/>
  </w:num>
  <w:num w:numId="342">
    <w:abstractNumId w:val="844"/>
  </w:num>
  <w:num w:numId="343">
    <w:abstractNumId w:val="845"/>
  </w:num>
  <w:num w:numId="344">
    <w:abstractNumId w:val="846"/>
  </w:num>
  <w:num w:numId="345">
    <w:abstractNumId w:val="847"/>
  </w:num>
  <w:num w:numId="346">
    <w:abstractNumId w:val="848"/>
  </w:num>
  <w:num w:numId="347">
    <w:abstractNumId w:val="849"/>
  </w:num>
  <w:num w:numId="348">
    <w:abstractNumId w:val="850"/>
  </w:num>
  <w:num w:numId="349">
    <w:abstractNumId w:val="851"/>
  </w:num>
  <w:num w:numId="350">
    <w:abstractNumId w:val="852"/>
  </w:num>
  <w:num w:numId="351">
    <w:abstractNumId w:val="853"/>
  </w:num>
  <w:num w:numId="352">
    <w:abstractNumId w:val="854"/>
  </w:num>
  <w:num w:numId="353">
    <w:abstractNumId w:val="855"/>
  </w:num>
  <w:num w:numId="354">
    <w:abstractNumId w:val="856"/>
  </w:num>
  <w:num w:numId="355">
    <w:abstractNumId w:val="857"/>
  </w:num>
  <w:num w:numId="356">
    <w:abstractNumId w:val="858"/>
  </w:num>
  <w:num w:numId="357">
    <w:abstractNumId w:val="859"/>
  </w:num>
  <w:num w:numId="358">
    <w:abstractNumId w:val="860"/>
  </w:num>
  <w:num w:numId="359">
    <w:abstractNumId w:val="861"/>
  </w:num>
  <w:num w:numId="360">
    <w:abstractNumId w:val="862"/>
  </w:num>
  <w:num w:numId="361">
    <w:abstractNumId w:val="863"/>
  </w:num>
  <w:num w:numId="362">
    <w:abstractNumId w:val="864"/>
  </w:num>
  <w:num w:numId="363">
    <w:abstractNumId w:val="865"/>
  </w:num>
  <w:num w:numId="364">
    <w:abstractNumId w:val="866"/>
  </w:num>
  <w:num w:numId="365">
    <w:abstractNumId w:val="867"/>
  </w:num>
  <w:num w:numId="366">
    <w:abstractNumId w:val="868"/>
  </w:num>
  <w:num w:numId="367">
    <w:abstractNumId w:val="869"/>
  </w:num>
  <w:num w:numId="368">
    <w:abstractNumId w:val="870"/>
  </w:num>
  <w:num w:numId="369">
    <w:abstractNumId w:val="871"/>
  </w:num>
  <w:num w:numId="370">
    <w:abstractNumId w:val="872"/>
  </w:num>
  <w:num w:numId="371">
    <w:abstractNumId w:val="931"/>
  </w:num>
  <w:num w:numId="372">
    <w:abstractNumId w:val="932"/>
  </w:num>
  <w:num w:numId="373">
    <w:abstractNumId w:val="933"/>
  </w:num>
  <w:num w:numId="374">
    <w:abstractNumId w:val="934"/>
  </w:num>
  <w:num w:numId="375">
    <w:abstractNumId w:val="935"/>
  </w:num>
  <w:num w:numId="376">
    <w:abstractNumId w:val="936"/>
  </w:num>
  <w:num w:numId="377">
    <w:abstractNumId w:val="937"/>
  </w:num>
  <w:num w:numId="378">
    <w:abstractNumId w:val="938"/>
  </w:num>
  <w:num w:numId="379">
    <w:abstractNumId w:val="939"/>
  </w:num>
  <w:num w:numId="380">
    <w:abstractNumId w:val="940"/>
  </w:num>
  <w:num w:numId="381">
    <w:abstractNumId w:val="941"/>
  </w:num>
  <w:num w:numId="382">
    <w:abstractNumId w:val="942"/>
  </w:num>
  <w:num w:numId="383">
    <w:abstractNumId w:val="943"/>
  </w:num>
  <w:num w:numId="384">
    <w:abstractNumId w:val="1469"/>
  </w:num>
  <w:num w:numId="385">
    <w:abstractNumId w:val="1470"/>
  </w:num>
  <w:num w:numId="386">
    <w:abstractNumId w:val="1471"/>
  </w:num>
  <w:num w:numId="387">
    <w:abstractNumId w:val="1472"/>
  </w:num>
  <w:num w:numId="388">
    <w:abstractNumId w:val="1473"/>
  </w:num>
  <w:num w:numId="389">
    <w:abstractNumId w:val="1479"/>
  </w:num>
  <w:num w:numId="390">
    <w:abstractNumId w:val="1480"/>
  </w:num>
  <w:num w:numId="391">
    <w:abstractNumId w:val="1481"/>
  </w:num>
  <w:num w:numId="392">
    <w:abstractNumId w:val="947"/>
  </w:num>
  <w:num w:numId="393">
    <w:abstractNumId w:val="948"/>
  </w:num>
  <w:num w:numId="394">
    <w:abstractNumId w:val="946"/>
  </w:num>
  <w:num w:numId="395">
    <w:abstractNumId w:val="1296"/>
  </w:num>
  <w:num w:numId="396">
    <w:abstractNumId w:val="1476"/>
  </w:num>
  <w:num w:numId="397">
    <w:abstractNumId w:val="1242"/>
  </w:num>
  <w:num w:numId="398">
    <w:abstractNumId w:val="614"/>
  </w:num>
  <w:num w:numId="399">
    <w:abstractNumId w:val="2"/>
  </w:num>
  <w:num w:numId="400">
    <w:abstractNumId w:val="1486"/>
  </w:num>
  <w:num w:numId="401">
    <w:abstractNumId w:val="1474"/>
  </w:num>
  <w:num w:numId="402">
    <w:abstractNumId w:val="1289"/>
  </w:num>
  <w:num w:numId="403">
    <w:abstractNumId w:val="1486"/>
  </w:num>
  <w:num w:numId="404">
    <w:abstractNumId w:val="1295"/>
  </w:num>
  <w:num w:numId="405">
    <w:abstractNumId w:val="1491"/>
  </w:num>
  <w:num w:numId="406">
    <w:abstractNumId w:val="899"/>
  </w:num>
  <w:num w:numId="407">
    <w:abstractNumId w:val="1043"/>
  </w:num>
  <w:num w:numId="408">
    <w:abstractNumId w:val="1290"/>
  </w:num>
  <w:num w:numId="409">
    <w:abstractNumId w:val="1489"/>
  </w:num>
  <w:num w:numId="410">
    <w:abstractNumId w:val="1482"/>
  </w:num>
  <w:num w:numId="411">
    <w:abstractNumId w:val="1488"/>
  </w:num>
  <w:num w:numId="412">
    <w:abstractNumId w:val="1402"/>
  </w:num>
  <w:num w:numId="413">
    <w:abstractNumId w:val="1333"/>
  </w:num>
  <w:num w:numId="414">
    <w:abstractNumId w:val="1490"/>
  </w:num>
  <w:num w:numId="415">
    <w:abstractNumId w:val="1477"/>
  </w:num>
  <w:num w:numId="416">
    <w:abstractNumId w:val="1243"/>
  </w:num>
  <w:num w:numId="417">
    <w:abstractNumId w:val="1400"/>
  </w:num>
  <w:num w:numId="418">
    <w:abstractNumId w:val="415"/>
  </w:num>
  <w:num w:numId="419">
    <w:abstractNumId w:val="14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0">
    <w:abstractNumId w:val="1478"/>
  </w:num>
  <w:numIdMacAtCleanup w:val="4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100"/>
  <w:displayHorizontalDrawingGridEvery w:val="2"/>
  <w:characterSpacingControl w:val="doNotCompress"/>
  <w:hdrShapeDefaults>
    <o:shapedefaults v:ext="edit" spidmax="2056">
      <o:colormru v:ext="edit" colors="#191946,#eb007d"/>
    </o:shapedefaults>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D43"/>
    <w:rsid w:val="000000E0"/>
    <w:rsid w:val="00000CA4"/>
    <w:rsid w:val="000047EF"/>
    <w:rsid w:val="00004CE9"/>
    <w:rsid w:val="000105A6"/>
    <w:rsid w:val="00011F21"/>
    <w:rsid w:val="000120B5"/>
    <w:rsid w:val="00012706"/>
    <w:rsid w:val="00014B98"/>
    <w:rsid w:val="0001728A"/>
    <w:rsid w:val="00020B9D"/>
    <w:rsid w:val="00020CD3"/>
    <w:rsid w:val="00020EAC"/>
    <w:rsid w:val="00024683"/>
    <w:rsid w:val="000263F4"/>
    <w:rsid w:val="00030B25"/>
    <w:rsid w:val="00031491"/>
    <w:rsid w:val="00032B4F"/>
    <w:rsid w:val="00033B2B"/>
    <w:rsid w:val="00034FA1"/>
    <w:rsid w:val="00036193"/>
    <w:rsid w:val="000369A5"/>
    <w:rsid w:val="00036C3F"/>
    <w:rsid w:val="000411D0"/>
    <w:rsid w:val="00044C94"/>
    <w:rsid w:val="000458B5"/>
    <w:rsid w:val="000471BD"/>
    <w:rsid w:val="000543F7"/>
    <w:rsid w:val="00054570"/>
    <w:rsid w:val="00054E33"/>
    <w:rsid w:val="0005551C"/>
    <w:rsid w:val="00056020"/>
    <w:rsid w:val="00056C54"/>
    <w:rsid w:val="00061974"/>
    <w:rsid w:val="00061F86"/>
    <w:rsid w:val="00064172"/>
    <w:rsid w:val="000648CC"/>
    <w:rsid w:val="00064F0B"/>
    <w:rsid w:val="000650DA"/>
    <w:rsid w:val="00065187"/>
    <w:rsid w:val="000658EF"/>
    <w:rsid w:val="00066477"/>
    <w:rsid w:val="00067676"/>
    <w:rsid w:val="00073F7A"/>
    <w:rsid w:val="00075064"/>
    <w:rsid w:val="0007669F"/>
    <w:rsid w:val="00076DB2"/>
    <w:rsid w:val="00082C32"/>
    <w:rsid w:val="00083736"/>
    <w:rsid w:val="000913B2"/>
    <w:rsid w:val="00091F49"/>
    <w:rsid w:val="00091FE1"/>
    <w:rsid w:val="0009707D"/>
    <w:rsid w:val="000A3E21"/>
    <w:rsid w:val="000B1624"/>
    <w:rsid w:val="000B24E6"/>
    <w:rsid w:val="000B6CDC"/>
    <w:rsid w:val="000C0850"/>
    <w:rsid w:val="000C2D01"/>
    <w:rsid w:val="000C2ED1"/>
    <w:rsid w:val="000C31A7"/>
    <w:rsid w:val="000C79BA"/>
    <w:rsid w:val="000D1250"/>
    <w:rsid w:val="000D1688"/>
    <w:rsid w:val="000D2B52"/>
    <w:rsid w:val="000D544C"/>
    <w:rsid w:val="000D5D72"/>
    <w:rsid w:val="000D657A"/>
    <w:rsid w:val="000E1C5B"/>
    <w:rsid w:val="000E3D99"/>
    <w:rsid w:val="000E4AAB"/>
    <w:rsid w:val="000E4D6E"/>
    <w:rsid w:val="000E7CE6"/>
    <w:rsid w:val="000F0EF1"/>
    <w:rsid w:val="000F33E9"/>
    <w:rsid w:val="000F4D0C"/>
    <w:rsid w:val="000F5FC5"/>
    <w:rsid w:val="00103FF8"/>
    <w:rsid w:val="001046B1"/>
    <w:rsid w:val="00105E27"/>
    <w:rsid w:val="00106FDA"/>
    <w:rsid w:val="00107C9A"/>
    <w:rsid w:val="001145A6"/>
    <w:rsid w:val="00115168"/>
    <w:rsid w:val="0011780F"/>
    <w:rsid w:val="001216CA"/>
    <w:rsid w:val="00121F92"/>
    <w:rsid w:val="001227B7"/>
    <w:rsid w:val="001256F7"/>
    <w:rsid w:val="00125E18"/>
    <w:rsid w:val="00126055"/>
    <w:rsid w:val="00126CB1"/>
    <w:rsid w:val="001274BA"/>
    <w:rsid w:val="00127BBD"/>
    <w:rsid w:val="0013469B"/>
    <w:rsid w:val="001347A4"/>
    <w:rsid w:val="00136590"/>
    <w:rsid w:val="00136BCB"/>
    <w:rsid w:val="00137398"/>
    <w:rsid w:val="0014033D"/>
    <w:rsid w:val="001432E2"/>
    <w:rsid w:val="00145379"/>
    <w:rsid w:val="0015345F"/>
    <w:rsid w:val="0015388E"/>
    <w:rsid w:val="00155B25"/>
    <w:rsid w:val="00156477"/>
    <w:rsid w:val="00160589"/>
    <w:rsid w:val="00162771"/>
    <w:rsid w:val="00170F17"/>
    <w:rsid w:val="00171945"/>
    <w:rsid w:val="00171C8E"/>
    <w:rsid w:val="001754CB"/>
    <w:rsid w:val="0017646C"/>
    <w:rsid w:val="00177149"/>
    <w:rsid w:val="0018159E"/>
    <w:rsid w:val="001832F0"/>
    <w:rsid w:val="001857DD"/>
    <w:rsid w:val="00186B2F"/>
    <w:rsid w:val="001878B3"/>
    <w:rsid w:val="0019107F"/>
    <w:rsid w:val="00193D43"/>
    <w:rsid w:val="00194BE3"/>
    <w:rsid w:val="001950A3"/>
    <w:rsid w:val="001977D5"/>
    <w:rsid w:val="001A15CE"/>
    <w:rsid w:val="001A380E"/>
    <w:rsid w:val="001A6859"/>
    <w:rsid w:val="001B3854"/>
    <w:rsid w:val="001B5B48"/>
    <w:rsid w:val="001B5C5C"/>
    <w:rsid w:val="001B66B9"/>
    <w:rsid w:val="001B6D0E"/>
    <w:rsid w:val="001B7199"/>
    <w:rsid w:val="001B7348"/>
    <w:rsid w:val="001B7846"/>
    <w:rsid w:val="001C3785"/>
    <w:rsid w:val="001C4559"/>
    <w:rsid w:val="001C6FC5"/>
    <w:rsid w:val="001D2CB2"/>
    <w:rsid w:val="001D4C53"/>
    <w:rsid w:val="001E3812"/>
    <w:rsid w:val="001F21C7"/>
    <w:rsid w:val="001F31D2"/>
    <w:rsid w:val="001F4755"/>
    <w:rsid w:val="001F4D1A"/>
    <w:rsid w:val="001F6C80"/>
    <w:rsid w:val="002019F9"/>
    <w:rsid w:val="00203A92"/>
    <w:rsid w:val="00203F63"/>
    <w:rsid w:val="00204ABC"/>
    <w:rsid w:val="00205BED"/>
    <w:rsid w:val="00206D47"/>
    <w:rsid w:val="00207C05"/>
    <w:rsid w:val="00210E7E"/>
    <w:rsid w:val="00211B84"/>
    <w:rsid w:val="002126A0"/>
    <w:rsid w:val="00213568"/>
    <w:rsid w:val="00213592"/>
    <w:rsid w:val="0021535D"/>
    <w:rsid w:val="00217A0D"/>
    <w:rsid w:val="00220B1F"/>
    <w:rsid w:val="00221E6A"/>
    <w:rsid w:val="00225882"/>
    <w:rsid w:val="00230D8F"/>
    <w:rsid w:val="00231488"/>
    <w:rsid w:val="002324D1"/>
    <w:rsid w:val="00232DF0"/>
    <w:rsid w:val="002331C8"/>
    <w:rsid w:val="0023358A"/>
    <w:rsid w:val="00234F00"/>
    <w:rsid w:val="002415AF"/>
    <w:rsid w:val="0024279E"/>
    <w:rsid w:val="00245BBE"/>
    <w:rsid w:val="00252AF2"/>
    <w:rsid w:val="002548BA"/>
    <w:rsid w:val="0025558C"/>
    <w:rsid w:val="00256191"/>
    <w:rsid w:val="0026163C"/>
    <w:rsid w:val="002624FE"/>
    <w:rsid w:val="00262F72"/>
    <w:rsid w:val="00264C59"/>
    <w:rsid w:val="0026505C"/>
    <w:rsid w:val="00266129"/>
    <w:rsid w:val="00266C46"/>
    <w:rsid w:val="002715B5"/>
    <w:rsid w:val="0027449D"/>
    <w:rsid w:val="002752CA"/>
    <w:rsid w:val="0027603B"/>
    <w:rsid w:val="002812F2"/>
    <w:rsid w:val="00281ACA"/>
    <w:rsid w:val="00281AE3"/>
    <w:rsid w:val="00292513"/>
    <w:rsid w:val="00292BA2"/>
    <w:rsid w:val="0029321A"/>
    <w:rsid w:val="00293E15"/>
    <w:rsid w:val="002958AA"/>
    <w:rsid w:val="0029758A"/>
    <w:rsid w:val="00297B90"/>
    <w:rsid w:val="002A3714"/>
    <w:rsid w:val="002A6612"/>
    <w:rsid w:val="002B4226"/>
    <w:rsid w:val="002C5C44"/>
    <w:rsid w:val="002C6B21"/>
    <w:rsid w:val="002C780B"/>
    <w:rsid w:val="002C7C18"/>
    <w:rsid w:val="002D1D2B"/>
    <w:rsid w:val="002D22CE"/>
    <w:rsid w:val="002D7184"/>
    <w:rsid w:val="002D78F0"/>
    <w:rsid w:val="002E1AA0"/>
    <w:rsid w:val="002E3F73"/>
    <w:rsid w:val="002E6758"/>
    <w:rsid w:val="002E7DD2"/>
    <w:rsid w:val="002F2E7C"/>
    <w:rsid w:val="002F4445"/>
    <w:rsid w:val="002F492F"/>
    <w:rsid w:val="002F50A3"/>
    <w:rsid w:val="003007DF"/>
    <w:rsid w:val="003046E9"/>
    <w:rsid w:val="00305552"/>
    <w:rsid w:val="00306647"/>
    <w:rsid w:val="003114DA"/>
    <w:rsid w:val="00314624"/>
    <w:rsid w:val="0031497C"/>
    <w:rsid w:val="0032383D"/>
    <w:rsid w:val="003246A1"/>
    <w:rsid w:val="00324FF4"/>
    <w:rsid w:val="00325593"/>
    <w:rsid w:val="00325E06"/>
    <w:rsid w:val="00330290"/>
    <w:rsid w:val="00331DEA"/>
    <w:rsid w:val="003333F9"/>
    <w:rsid w:val="00333787"/>
    <w:rsid w:val="003338B4"/>
    <w:rsid w:val="00337159"/>
    <w:rsid w:val="003468B3"/>
    <w:rsid w:val="003547E2"/>
    <w:rsid w:val="00355D75"/>
    <w:rsid w:val="00356FBA"/>
    <w:rsid w:val="0036299C"/>
    <w:rsid w:val="00363227"/>
    <w:rsid w:val="00363D3E"/>
    <w:rsid w:val="00365547"/>
    <w:rsid w:val="003657BC"/>
    <w:rsid w:val="0036680B"/>
    <w:rsid w:val="00370130"/>
    <w:rsid w:val="0037169D"/>
    <w:rsid w:val="00373300"/>
    <w:rsid w:val="003812F4"/>
    <w:rsid w:val="00382189"/>
    <w:rsid w:val="00383FBD"/>
    <w:rsid w:val="003841A5"/>
    <w:rsid w:val="00387E5F"/>
    <w:rsid w:val="003932DF"/>
    <w:rsid w:val="00394A71"/>
    <w:rsid w:val="00394ADD"/>
    <w:rsid w:val="0039622D"/>
    <w:rsid w:val="0039709D"/>
    <w:rsid w:val="003A199E"/>
    <w:rsid w:val="003B1BA1"/>
    <w:rsid w:val="003B61A2"/>
    <w:rsid w:val="003B6A32"/>
    <w:rsid w:val="003C0FAB"/>
    <w:rsid w:val="003C18F7"/>
    <w:rsid w:val="003C4235"/>
    <w:rsid w:val="003C5FD8"/>
    <w:rsid w:val="003C7DE4"/>
    <w:rsid w:val="003D41CC"/>
    <w:rsid w:val="003D615F"/>
    <w:rsid w:val="003E1017"/>
    <w:rsid w:val="003E188C"/>
    <w:rsid w:val="003E1F52"/>
    <w:rsid w:val="003E3D16"/>
    <w:rsid w:val="003E58A2"/>
    <w:rsid w:val="003E6958"/>
    <w:rsid w:val="003E6AB3"/>
    <w:rsid w:val="003F0908"/>
    <w:rsid w:val="003F0AEF"/>
    <w:rsid w:val="003F118A"/>
    <w:rsid w:val="003F3DA1"/>
    <w:rsid w:val="003F68E3"/>
    <w:rsid w:val="00400778"/>
    <w:rsid w:val="00403A33"/>
    <w:rsid w:val="00403BC6"/>
    <w:rsid w:val="00405713"/>
    <w:rsid w:val="00405C5A"/>
    <w:rsid w:val="00411889"/>
    <w:rsid w:val="00412690"/>
    <w:rsid w:val="00412BAB"/>
    <w:rsid w:val="00412BB1"/>
    <w:rsid w:val="00415933"/>
    <w:rsid w:val="004178D4"/>
    <w:rsid w:val="00417ADE"/>
    <w:rsid w:val="00420547"/>
    <w:rsid w:val="00421F4A"/>
    <w:rsid w:val="00423E97"/>
    <w:rsid w:val="00424184"/>
    <w:rsid w:val="004271F8"/>
    <w:rsid w:val="00435770"/>
    <w:rsid w:val="00440AE2"/>
    <w:rsid w:val="00441F7B"/>
    <w:rsid w:val="00443A97"/>
    <w:rsid w:val="004449F1"/>
    <w:rsid w:val="004455BD"/>
    <w:rsid w:val="0045360D"/>
    <w:rsid w:val="0045431F"/>
    <w:rsid w:val="00455988"/>
    <w:rsid w:val="004576A9"/>
    <w:rsid w:val="004603F1"/>
    <w:rsid w:val="00463BAE"/>
    <w:rsid w:val="00465324"/>
    <w:rsid w:val="00465DFB"/>
    <w:rsid w:val="0047064B"/>
    <w:rsid w:val="00473F80"/>
    <w:rsid w:val="00474B38"/>
    <w:rsid w:val="0047590C"/>
    <w:rsid w:val="00481738"/>
    <w:rsid w:val="00482984"/>
    <w:rsid w:val="00487AD0"/>
    <w:rsid w:val="004909DE"/>
    <w:rsid w:val="0049342D"/>
    <w:rsid w:val="0049486C"/>
    <w:rsid w:val="004949ED"/>
    <w:rsid w:val="004A1EC5"/>
    <w:rsid w:val="004A25C6"/>
    <w:rsid w:val="004A32EE"/>
    <w:rsid w:val="004A417A"/>
    <w:rsid w:val="004A67CD"/>
    <w:rsid w:val="004A7D46"/>
    <w:rsid w:val="004B06B9"/>
    <w:rsid w:val="004B2EF1"/>
    <w:rsid w:val="004B352D"/>
    <w:rsid w:val="004B51AF"/>
    <w:rsid w:val="004B6100"/>
    <w:rsid w:val="004C1137"/>
    <w:rsid w:val="004C53B0"/>
    <w:rsid w:val="004D1380"/>
    <w:rsid w:val="004D6878"/>
    <w:rsid w:val="004D7B41"/>
    <w:rsid w:val="004E38FF"/>
    <w:rsid w:val="004E76F4"/>
    <w:rsid w:val="004F1B6C"/>
    <w:rsid w:val="004F3198"/>
    <w:rsid w:val="004F3402"/>
    <w:rsid w:val="004F4553"/>
    <w:rsid w:val="004F612B"/>
    <w:rsid w:val="004F6D74"/>
    <w:rsid w:val="004F7E31"/>
    <w:rsid w:val="0050265C"/>
    <w:rsid w:val="005218C3"/>
    <w:rsid w:val="005256E1"/>
    <w:rsid w:val="00526269"/>
    <w:rsid w:val="0053657B"/>
    <w:rsid w:val="00540BF6"/>
    <w:rsid w:val="00542007"/>
    <w:rsid w:val="0054229B"/>
    <w:rsid w:val="0054339B"/>
    <w:rsid w:val="005511AD"/>
    <w:rsid w:val="0055573F"/>
    <w:rsid w:val="00561887"/>
    <w:rsid w:val="00564223"/>
    <w:rsid w:val="005663FB"/>
    <w:rsid w:val="00567CD7"/>
    <w:rsid w:val="00570F25"/>
    <w:rsid w:val="00571FDF"/>
    <w:rsid w:val="005736AB"/>
    <w:rsid w:val="00573D91"/>
    <w:rsid w:val="00575E20"/>
    <w:rsid w:val="005764B3"/>
    <w:rsid w:val="00580FF3"/>
    <w:rsid w:val="0058112C"/>
    <w:rsid w:val="00582470"/>
    <w:rsid w:val="0058321D"/>
    <w:rsid w:val="00583337"/>
    <w:rsid w:val="00583AE8"/>
    <w:rsid w:val="00583B30"/>
    <w:rsid w:val="00584215"/>
    <w:rsid w:val="00590D32"/>
    <w:rsid w:val="00596B3B"/>
    <w:rsid w:val="0059779D"/>
    <w:rsid w:val="00597A9F"/>
    <w:rsid w:val="005A4584"/>
    <w:rsid w:val="005A544E"/>
    <w:rsid w:val="005A6F5B"/>
    <w:rsid w:val="005B1DD2"/>
    <w:rsid w:val="005B4340"/>
    <w:rsid w:val="005B50C4"/>
    <w:rsid w:val="005B656A"/>
    <w:rsid w:val="005B6E32"/>
    <w:rsid w:val="005C1548"/>
    <w:rsid w:val="005C1CE4"/>
    <w:rsid w:val="005D2BBE"/>
    <w:rsid w:val="005D351C"/>
    <w:rsid w:val="005D3F61"/>
    <w:rsid w:val="005D3F94"/>
    <w:rsid w:val="005D730E"/>
    <w:rsid w:val="005D7C9C"/>
    <w:rsid w:val="005E0744"/>
    <w:rsid w:val="005E189D"/>
    <w:rsid w:val="005E543F"/>
    <w:rsid w:val="005E60E1"/>
    <w:rsid w:val="005F2122"/>
    <w:rsid w:val="005F4471"/>
    <w:rsid w:val="0060004C"/>
    <w:rsid w:val="006018CB"/>
    <w:rsid w:val="00607B36"/>
    <w:rsid w:val="0061075B"/>
    <w:rsid w:val="00612883"/>
    <w:rsid w:val="00614A56"/>
    <w:rsid w:val="00616469"/>
    <w:rsid w:val="00616C7E"/>
    <w:rsid w:val="00617490"/>
    <w:rsid w:val="006243C7"/>
    <w:rsid w:val="00624B20"/>
    <w:rsid w:val="00625162"/>
    <w:rsid w:val="00625D9C"/>
    <w:rsid w:val="00630A63"/>
    <w:rsid w:val="00632ADB"/>
    <w:rsid w:val="006343CC"/>
    <w:rsid w:val="0064552E"/>
    <w:rsid w:val="0064799B"/>
    <w:rsid w:val="00650996"/>
    <w:rsid w:val="006527FC"/>
    <w:rsid w:val="00662E03"/>
    <w:rsid w:val="00665C94"/>
    <w:rsid w:val="0067017B"/>
    <w:rsid w:val="00670AFC"/>
    <w:rsid w:val="00675C9B"/>
    <w:rsid w:val="006804DE"/>
    <w:rsid w:val="00681064"/>
    <w:rsid w:val="006850D5"/>
    <w:rsid w:val="00686BE4"/>
    <w:rsid w:val="0069044A"/>
    <w:rsid w:val="00690555"/>
    <w:rsid w:val="006913CE"/>
    <w:rsid w:val="00694C9B"/>
    <w:rsid w:val="006950A4"/>
    <w:rsid w:val="006A01F3"/>
    <w:rsid w:val="006A06D5"/>
    <w:rsid w:val="006A1FFF"/>
    <w:rsid w:val="006A3A9E"/>
    <w:rsid w:val="006B0E14"/>
    <w:rsid w:val="006B3DCD"/>
    <w:rsid w:val="006B422D"/>
    <w:rsid w:val="006C01DD"/>
    <w:rsid w:val="006C09A5"/>
    <w:rsid w:val="006C0AA1"/>
    <w:rsid w:val="006C3C73"/>
    <w:rsid w:val="006C49B6"/>
    <w:rsid w:val="006C79E8"/>
    <w:rsid w:val="006D1BA3"/>
    <w:rsid w:val="006D32C5"/>
    <w:rsid w:val="006D46E8"/>
    <w:rsid w:val="006D47A3"/>
    <w:rsid w:val="006D6BA0"/>
    <w:rsid w:val="006D6C4D"/>
    <w:rsid w:val="006D75C7"/>
    <w:rsid w:val="006D798F"/>
    <w:rsid w:val="006E222D"/>
    <w:rsid w:val="006E62C7"/>
    <w:rsid w:val="006F1D34"/>
    <w:rsid w:val="006F2AB2"/>
    <w:rsid w:val="006F326F"/>
    <w:rsid w:val="006F3E46"/>
    <w:rsid w:val="006F732E"/>
    <w:rsid w:val="00700397"/>
    <w:rsid w:val="00703181"/>
    <w:rsid w:val="00704082"/>
    <w:rsid w:val="00704735"/>
    <w:rsid w:val="0071063B"/>
    <w:rsid w:val="00710FF3"/>
    <w:rsid w:val="00711334"/>
    <w:rsid w:val="00711943"/>
    <w:rsid w:val="007127EA"/>
    <w:rsid w:val="007204C8"/>
    <w:rsid w:val="007247C6"/>
    <w:rsid w:val="00724CED"/>
    <w:rsid w:val="0072764B"/>
    <w:rsid w:val="00730176"/>
    <w:rsid w:val="0073288E"/>
    <w:rsid w:val="00732B2B"/>
    <w:rsid w:val="00734ADD"/>
    <w:rsid w:val="00743A61"/>
    <w:rsid w:val="0074486F"/>
    <w:rsid w:val="00744CDA"/>
    <w:rsid w:val="00746BFE"/>
    <w:rsid w:val="0075063B"/>
    <w:rsid w:val="0075205F"/>
    <w:rsid w:val="00754887"/>
    <w:rsid w:val="0075599F"/>
    <w:rsid w:val="00756E8E"/>
    <w:rsid w:val="00762CBD"/>
    <w:rsid w:val="00764DC3"/>
    <w:rsid w:val="00770E7F"/>
    <w:rsid w:val="007724DE"/>
    <w:rsid w:val="00774C44"/>
    <w:rsid w:val="00777A07"/>
    <w:rsid w:val="0078040E"/>
    <w:rsid w:val="0078373A"/>
    <w:rsid w:val="00790BED"/>
    <w:rsid w:val="0079174C"/>
    <w:rsid w:val="0079201D"/>
    <w:rsid w:val="007923C7"/>
    <w:rsid w:val="007929B2"/>
    <w:rsid w:val="00793143"/>
    <w:rsid w:val="0079599C"/>
    <w:rsid w:val="00795CF7"/>
    <w:rsid w:val="007A3B52"/>
    <w:rsid w:val="007B43C6"/>
    <w:rsid w:val="007B59A2"/>
    <w:rsid w:val="007B74A2"/>
    <w:rsid w:val="007B7BFE"/>
    <w:rsid w:val="007C430B"/>
    <w:rsid w:val="007C4488"/>
    <w:rsid w:val="007D72CB"/>
    <w:rsid w:val="007D747E"/>
    <w:rsid w:val="007E0092"/>
    <w:rsid w:val="007E5135"/>
    <w:rsid w:val="007E6086"/>
    <w:rsid w:val="007F63FE"/>
    <w:rsid w:val="007F7AA4"/>
    <w:rsid w:val="007F7F73"/>
    <w:rsid w:val="00800832"/>
    <w:rsid w:val="00802A5B"/>
    <w:rsid w:val="0080748F"/>
    <w:rsid w:val="00812134"/>
    <w:rsid w:val="008160AF"/>
    <w:rsid w:val="00816888"/>
    <w:rsid w:val="00820B79"/>
    <w:rsid w:val="0082300A"/>
    <w:rsid w:val="008236F5"/>
    <w:rsid w:val="0082630F"/>
    <w:rsid w:val="008269B6"/>
    <w:rsid w:val="0083609A"/>
    <w:rsid w:val="00842508"/>
    <w:rsid w:val="00843AF7"/>
    <w:rsid w:val="00844FBC"/>
    <w:rsid w:val="00845E2C"/>
    <w:rsid w:val="0084692B"/>
    <w:rsid w:val="00851D8F"/>
    <w:rsid w:val="00855F47"/>
    <w:rsid w:val="008571E4"/>
    <w:rsid w:val="00857834"/>
    <w:rsid w:val="008642F0"/>
    <w:rsid w:val="008651D0"/>
    <w:rsid w:val="0086535D"/>
    <w:rsid w:val="00870C7D"/>
    <w:rsid w:val="0087189F"/>
    <w:rsid w:val="008723B5"/>
    <w:rsid w:val="00873041"/>
    <w:rsid w:val="00875861"/>
    <w:rsid w:val="008760EC"/>
    <w:rsid w:val="008761DB"/>
    <w:rsid w:val="00876E5C"/>
    <w:rsid w:val="00880899"/>
    <w:rsid w:val="00880BED"/>
    <w:rsid w:val="008823CF"/>
    <w:rsid w:val="00883958"/>
    <w:rsid w:val="00883D46"/>
    <w:rsid w:val="0088452E"/>
    <w:rsid w:val="00884811"/>
    <w:rsid w:val="0088791D"/>
    <w:rsid w:val="008906E7"/>
    <w:rsid w:val="00891AEF"/>
    <w:rsid w:val="008922E0"/>
    <w:rsid w:val="00894F89"/>
    <w:rsid w:val="00895045"/>
    <w:rsid w:val="00895B7B"/>
    <w:rsid w:val="008978CC"/>
    <w:rsid w:val="00897AE9"/>
    <w:rsid w:val="00897F0C"/>
    <w:rsid w:val="008A09A0"/>
    <w:rsid w:val="008A0E79"/>
    <w:rsid w:val="008A1DD4"/>
    <w:rsid w:val="008B62AC"/>
    <w:rsid w:val="008C1CF2"/>
    <w:rsid w:val="008C3139"/>
    <w:rsid w:val="008C3448"/>
    <w:rsid w:val="008C37F1"/>
    <w:rsid w:val="008C4B4A"/>
    <w:rsid w:val="008C5F13"/>
    <w:rsid w:val="008C6E0D"/>
    <w:rsid w:val="008D0262"/>
    <w:rsid w:val="008D3A70"/>
    <w:rsid w:val="008E5FB6"/>
    <w:rsid w:val="008E768F"/>
    <w:rsid w:val="008E7A15"/>
    <w:rsid w:val="008F2609"/>
    <w:rsid w:val="008F2674"/>
    <w:rsid w:val="0090093A"/>
    <w:rsid w:val="00901185"/>
    <w:rsid w:val="00904728"/>
    <w:rsid w:val="00910F23"/>
    <w:rsid w:val="00913E00"/>
    <w:rsid w:val="0091685C"/>
    <w:rsid w:val="00917437"/>
    <w:rsid w:val="00921BA1"/>
    <w:rsid w:val="00922284"/>
    <w:rsid w:val="0092270F"/>
    <w:rsid w:val="00922C5F"/>
    <w:rsid w:val="00923A07"/>
    <w:rsid w:val="00926DE6"/>
    <w:rsid w:val="00930B2D"/>
    <w:rsid w:val="00932715"/>
    <w:rsid w:val="009359ED"/>
    <w:rsid w:val="009360CA"/>
    <w:rsid w:val="009376DF"/>
    <w:rsid w:val="00940FC3"/>
    <w:rsid w:val="00941210"/>
    <w:rsid w:val="00943403"/>
    <w:rsid w:val="0094372B"/>
    <w:rsid w:val="0094452F"/>
    <w:rsid w:val="00944C8B"/>
    <w:rsid w:val="00945AAF"/>
    <w:rsid w:val="00952C94"/>
    <w:rsid w:val="00953CE6"/>
    <w:rsid w:val="009541DE"/>
    <w:rsid w:val="00956541"/>
    <w:rsid w:val="00961CCA"/>
    <w:rsid w:val="009708A3"/>
    <w:rsid w:val="00971B64"/>
    <w:rsid w:val="00971DAB"/>
    <w:rsid w:val="009720CA"/>
    <w:rsid w:val="0097366F"/>
    <w:rsid w:val="00974CA5"/>
    <w:rsid w:val="00974E7F"/>
    <w:rsid w:val="009837D3"/>
    <w:rsid w:val="0098544E"/>
    <w:rsid w:val="009854F6"/>
    <w:rsid w:val="0098720B"/>
    <w:rsid w:val="00987BCE"/>
    <w:rsid w:val="00990E6B"/>
    <w:rsid w:val="009916B5"/>
    <w:rsid w:val="00995502"/>
    <w:rsid w:val="0099788C"/>
    <w:rsid w:val="009A3779"/>
    <w:rsid w:val="009A66DF"/>
    <w:rsid w:val="009B0CDB"/>
    <w:rsid w:val="009B2BAF"/>
    <w:rsid w:val="009B2EBC"/>
    <w:rsid w:val="009B39C9"/>
    <w:rsid w:val="009B43C4"/>
    <w:rsid w:val="009B4E19"/>
    <w:rsid w:val="009B541C"/>
    <w:rsid w:val="009B716C"/>
    <w:rsid w:val="009B7BDA"/>
    <w:rsid w:val="009C08C5"/>
    <w:rsid w:val="009C2099"/>
    <w:rsid w:val="009C3728"/>
    <w:rsid w:val="009D28CA"/>
    <w:rsid w:val="009D3C9B"/>
    <w:rsid w:val="009D76E1"/>
    <w:rsid w:val="009E0966"/>
    <w:rsid w:val="009F0C29"/>
    <w:rsid w:val="009F4A3F"/>
    <w:rsid w:val="009F5409"/>
    <w:rsid w:val="009F598B"/>
    <w:rsid w:val="009F5D39"/>
    <w:rsid w:val="009F5F88"/>
    <w:rsid w:val="009F7761"/>
    <w:rsid w:val="00A03E5D"/>
    <w:rsid w:val="00A04A5D"/>
    <w:rsid w:val="00A04C52"/>
    <w:rsid w:val="00A059EA"/>
    <w:rsid w:val="00A121F4"/>
    <w:rsid w:val="00A14615"/>
    <w:rsid w:val="00A15234"/>
    <w:rsid w:val="00A16E7C"/>
    <w:rsid w:val="00A20B80"/>
    <w:rsid w:val="00A215FD"/>
    <w:rsid w:val="00A26D6B"/>
    <w:rsid w:val="00A27078"/>
    <w:rsid w:val="00A270A5"/>
    <w:rsid w:val="00A32248"/>
    <w:rsid w:val="00A32723"/>
    <w:rsid w:val="00A32C75"/>
    <w:rsid w:val="00A350CC"/>
    <w:rsid w:val="00A35916"/>
    <w:rsid w:val="00A36197"/>
    <w:rsid w:val="00A36C7F"/>
    <w:rsid w:val="00A41922"/>
    <w:rsid w:val="00A41C74"/>
    <w:rsid w:val="00A44535"/>
    <w:rsid w:val="00A45B2E"/>
    <w:rsid w:val="00A5732F"/>
    <w:rsid w:val="00A636E9"/>
    <w:rsid w:val="00A70207"/>
    <w:rsid w:val="00A70915"/>
    <w:rsid w:val="00A71BBD"/>
    <w:rsid w:val="00A7269B"/>
    <w:rsid w:val="00A72E2B"/>
    <w:rsid w:val="00A75FBC"/>
    <w:rsid w:val="00A763E2"/>
    <w:rsid w:val="00A80BD9"/>
    <w:rsid w:val="00A8168F"/>
    <w:rsid w:val="00A87461"/>
    <w:rsid w:val="00A94FAE"/>
    <w:rsid w:val="00A956DC"/>
    <w:rsid w:val="00AA2589"/>
    <w:rsid w:val="00AA5361"/>
    <w:rsid w:val="00AA6235"/>
    <w:rsid w:val="00AB0ACB"/>
    <w:rsid w:val="00AB2911"/>
    <w:rsid w:val="00AB2A35"/>
    <w:rsid w:val="00AB514D"/>
    <w:rsid w:val="00AB7022"/>
    <w:rsid w:val="00AC150A"/>
    <w:rsid w:val="00AC230D"/>
    <w:rsid w:val="00AC31BB"/>
    <w:rsid w:val="00AC4BD9"/>
    <w:rsid w:val="00AC4E4D"/>
    <w:rsid w:val="00AD41A6"/>
    <w:rsid w:val="00AD567E"/>
    <w:rsid w:val="00AD59B8"/>
    <w:rsid w:val="00AD5D79"/>
    <w:rsid w:val="00AD7899"/>
    <w:rsid w:val="00AE25B3"/>
    <w:rsid w:val="00AE4567"/>
    <w:rsid w:val="00AE46EA"/>
    <w:rsid w:val="00B00750"/>
    <w:rsid w:val="00B011F6"/>
    <w:rsid w:val="00B041CE"/>
    <w:rsid w:val="00B058AB"/>
    <w:rsid w:val="00B10176"/>
    <w:rsid w:val="00B11F7C"/>
    <w:rsid w:val="00B13C9B"/>
    <w:rsid w:val="00B15ADF"/>
    <w:rsid w:val="00B17B03"/>
    <w:rsid w:val="00B3060D"/>
    <w:rsid w:val="00B312A7"/>
    <w:rsid w:val="00B316DF"/>
    <w:rsid w:val="00B33968"/>
    <w:rsid w:val="00B3420E"/>
    <w:rsid w:val="00B353B5"/>
    <w:rsid w:val="00B3583C"/>
    <w:rsid w:val="00B40FD8"/>
    <w:rsid w:val="00B423CD"/>
    <w:rsid w:val="00B43743"/>
    <w:rsid w:val="00B44C62"/>
    <w:rsid w:val="00B50112"/>
    <w:rsid w:val="00B50FCF"/>
    <w:rsid w:val="00B54C26"/>
    <w:rsid w:val="00B5614B"/>
    <w:rsid w:val="00B56305"/>
    <w:rsid w:val="00B57EDB"/>
    <w:rsid w:val="00B60F81"/>
    <w:rsid w:val="00B61517"/>
    <w:rsid w:val="00B62C5F"/>
    <w:rsid w:val="00B6342D"/>
    <w:rsid w:val="00B659E0"/>
    <w:rsid w:val="00B72110"/>
    <w:rsid w:val="00B76AF5"/>
    <w:rsid w:val="00B82AC0"/>
    <w:rsid w:val="00B8571F"/>
    <w:rsid w:val="00B86596"/>
    <w:rsid w:val="00B921D8"/>
    <w:rsid w:val="00B97EA0"/>
    <w:rsid w:val="00BA28A1"/>
    <w:rsid w:val="00BA2946"/>
    <w:rsid w:val="00BA301D"/>
    <w:rsid w:val="00BA318D"/>
    <w:rsid w:val="00BA3E30"/>
    <w:rsid w:val="00BC08D9"/>
    <w:rsid w:val="00BC1970"/>
    <w:rsid w:val="00BC2E4B"/>
    <w:rsid w:val="00BC3353"/>
    <w:rsid w:val="00BC3597"/>
    <w:rsid w:val="00BC4133"/>
    <w:rsid w:val="00BC51F1"/>
    <w:rsid w:val="00BC5E44"/>
    <w:rsid w:val="00BC77C0"/>
    <w:rsid w:val="00BC7983"/>
    <w:rsid w:val="00BD3BC1"/>
    <w:rsid w:val="00BD6141"/>
    <w:rsid w:val="00BD7B6E"/>
    <w:rsid w:val="00BE0DEB"/>
    <w:rsid w:val="00BE0E93"/>
    <w:rsid w:val="00BE2DA1"/>
    <w:rsid w:val="00BE412A"/>
    <w:rsid w:val="00BF18C3"/>
    <w:rsid w:val="00BF31C6"/>
    <w:rsid w:val="00BF5A65"/>
    <w:rsid w:val="00BF65BE"/>
    <w:rsid w:val="00C0316B"/>
    <w:rsid w:val="00C11FF4"/>
    <w:rsid w:val="00C1409E"/>
    <w:rsid w:val="00C162E8"/>
    <w:rsid w:val="00C218FA"/>
    <w:rsid w:val="00C21D32"/>
    <w:rsid w:val="00C21F4B"/>
    <w:rsid w:val="00C222D2"/>
    <w:rsid w:val="00C25664"/>
    <w:rsid w:val="00C30364"/>
    <w:rsid w:val="00C31AE2"/>
    <w:rsid w:val="00C33A0A"/>
    <w:rsid w:val="00C36C3A"/>
    <w:rsid w:val="00C52CC6"/>
    <w:rsid w:val="00C54992"/>
    <w:rsid w:val="00C56289"/>
    <w:rsid w:val="00C56B29"/>
    <w:rsid w:val="00C56BAA"/>
    <w:rsid w:val="00C5717C"/>
    <w:rsid w:val="00C60860"/>
    <w:rsid w:val="00C61414"/>
    <w:rsid w:val="00C61C93"/>
    <w:rsid w:val="00C622A0"/>
    <w:rsid w:val="00C64BED"/>
    <w:rsid w:val="00C64ECA"/>
    <w:rsid w:val="00C70AFF"/>
    <w:rsid w:val="00C72CE5"/>
    <w:rsid w:val="00C7647E"/>
    <w:rsid w:val="00C77750"/>
    <w:rsid w:val="00C80725"/>
    <w:rsid w:val="00C80742"/>
    <w:rsid w:val="00C81CFA"/>
    <w:rsid w:val="00C82E46"/>
    <w:rsid w:val="00C8541A"/>
    <w:rsid w:val="00C85602"/>
    <w:rsid w:val="00C8669B"/>
    <w:rsid w:val="00C92A1E"/>
    <w:rsid w:val="00C961CB"/>
    <w:rsid w:val="00C97482"/>
    <w:rsid w:val="00C97BC4"/>
    <w:rsid w:val="00CA0A5B"/>
    <w:rsid w:val="00CB0FC2"/>
    <w:rsid w:val="00CB2617"/>
    <w:rsid w:val="00CB26E6"/>
    <w:rsid w:val="00CB2CA1"/>
    <w:rsid w:val="00CB588B"/>
    <w:rsid w:val="00CC00B5"/>
    <w:rsid w:val="00CC02F7"/>
    <w:rsid w:val="00CC1889"/>
    <w:rsid w:val="00CD05FC"/>
    <w:rsid w:val="00CD1BDD"/>
    <w:rsid w:val="00CD5F6B"/>
    <w:rsid w:val="00CE0985"/>
    <w:rsid w:val="00CE2F50"/>
    <w:rsid w:val="00CE488D"/>
    <w:rsid w:val="00CE58DC"/>
    <w:rsid w:val="00CE65FD"/>
    <w:rsid w:val="00CF45AD"/>
    <w:rsid w:val="00CF5539"/>
    <w:rsid w:val="00CF5D4A"/>
    <w:rsid w:val="00CF61EF"/>
    <w:rsid w:val="00CF7873"/>
    <w:rsid w:val="00D05061"/>
    <w:rsid w:val="00D059A9"/>
    <w:rsid w:val="00D05D37"/>
    <w:rsid w:val="00D1033E"/>
    <w:rsid w:val="00D10CB3"/>
    <w:rsid w:val="00D118A3"/>
    <w:rsid w:val="00D12254"/>
    <w:rsid w:val="00D135A8"/>
    <w:rsid w:val="00D13C86"/>
    <w:rsid w:val="00D17F96"/>
    <w:rsid w:val="00D20315"/>
    <w:rsid w:val="00D218A2"/>
    <w:rsid w:val="00D224E8"/>
    <w:rsid w:val="00D25251"/>
    <w:rsid w:val="00D25A48"/>
    <w:rsid w:val="00D30B4A"/>
    <w:rsid w:val="00D346FE"/>
    <w:rsid w:val="00D4398F"/>
    <w:rsid w:val="00D46381"/>
    <w:rsid w:val="00D504FB"/>
    <w:rsid w:val="00D51EAC"/>
    <w:rsid w:val="00D60FE9"/>
    <w:rsid w:val="00D62A5B"/>
    <w:rsid w:val="00D70C9D"/>
    <w:rsid w:val="00D7291B"/>
    <w:rsid w:val="00D7348D"/>
    <w:rsid w:val="00D738E0"/>
    <w:rsid w:val="00D73EF5"/>
    <w:rsid w:val="00D77877"/>
    <w:rsid w:val="00D80321"/>
    <w:rsid w:val="00D81FDD"/>
    <w:rsid w:val="00D92783"/>
    <w:rsid w:val="00D93D3C"/>
    <w:rsid w:val="00D96BB3"/>
    <w:rsid w:val="00D97436"/>
    <w:rsid w:val="00D97FFB"/>
    <w:rsid w:val="00DA066A"/>
    <w:rsid w:val="00DA078C"/>
    <w:rsid w:val="00DA16F1"/>
    <w:rsid w:val="00DA196F"/>
    <w:rsid w:val="00DA4EB7"/>
    <w:rsid w:val="00DA689B"/>
    <w:rsid w:val="00DA6B43"/>
    <w:rsid w:val="00DA7AAD"/>
    <w:rsid w:val="00DA7F9C"/>
    <w:rsid w:val="00DB1BF1"/>
    <w:rsid w:val="00DB3284"/>
    <w:rsid w:val="00DB71F9"/>
    <w:rsid w:val="00DC0291"/>
    <w:rsid w:val="00DC17F3"/>
    <w:rsid w:val="00DC1D2F"/>
    <w:rsid w:val="00DC398C"/>
    <w:rsid w:val="00DC4919"/>
    <w:rsid w:val="00DC75BF"/>
    <w:rsid w:val="00DD0421"/>
    <w:rsid w:val="00DD54B6"/>
    <w:rsid w:val="00DD5A5E"/>
    <w:rsid w:val="00DD6DF6"/>
    <w:rsid w:val="00DD6E2B"/>
    <w:rsid w:val="00DE0800"/>
    <w:rsid w:val="00DF19E3"/>
    <w:rsid w:val="00DF2546"/>
    <w:rsid w:val="00DF7752"/>
    <w:rsid w:val="00E03A6A"/>
    <w:rsid w:val="00E046A0"/>
    <w:rsid w:val="00E049A1"/>
    <w:rsid w:val="00E04F98"/>
    <w:rsid w:val="00E04FC5"/>
    <w:rsid w:val="00E11296"/>
    <w:rsid w:val="00E138AC"/>
    <w:rsid w:val="00E140FB"/>
    <w:rsid w:val="00E150B4"/>
    <w:rsid w:val="00E201F4"/>
    <w:rsid w:val="00E217E4"/>
    <w:rsid w:val="00E22DA4"/>
    <w:rsid w:val="00E26ED1"/>
    <w:rsid w:val="00E27F02"/>
    <w:rsid w:val="00E32F74"/>
    <w:rsid w:val="00E408D5"/>
    <w:rsid w:val="00E4270F"/>
    <w:rsid w:val="00E43328"/>
    <w:rsid w:val="00E450E3"/>
    <w:rsid w:val="00E52180"/>
    <w:rsid w:val="00E55944"/>
    <w:rsid w:val="00E622EC"/>
    <w:rsid w:val="00E636EB"/>
    <w:rsid w:val="00E668C1"/>
    <w:rsid w:val="00E6728C"/>
    <w:rsid w:val="00E70CBC"/>
    <w:rsid w:val="00E719F6"/>
    <w:rsid w:val="00E71BE1"/>
    <w:rsid w:val="00E72CC4"/>
    <w:rsid w:val="00E73301"/>
    <w:rsid w:val="00E7542F"/>
    <w:rsid w:val="00E75BB9"/>
    <w:rsid w:val="00E81204"/>
    <w:rsid w:val="00E81DDE"/>
    <w:rsid w:val="00E82E01"/>
    <w:rsid w:val="00E832C6"/>
    <w:rsid w:val="00E84C7E"/>
    <w:rsid w:val="00E86D51"/>
    <w:rsid w:val="00E9229E"/>
    <w:rsid w:val="00E97D13"/>
    <w:rsid w:val="00EA20F6"/>
    <w:rsid w:val="00EA56C1"/>
    <w:rsid w:val="00EB07C8"/>
    <w:rsid w:val="00EB1AA7"/>
    <w:rsid w:val="00EB5440"/>
    <w:rsid w:val="00EC33C5"/>
    <w:rsid w:val="00EC762C"/>
    <w:rsid w:val="00EC7F31"/>
    <w:rsid w:val="00ED62D5"/>
    <w:rsid w:val="00ED747A"/>
    <w:rsid w:val="00ED7590"/>
    <w:rsid w:val="00EE032A"/>
    <w:rsid w:val="00EE260A"/>
    <w:rsid w:val="00EE4375"/>
    <w:rsid w:val="00EE4B14"/>
    <w:rsid w:val="00EE4CE9"/>
    <w:rsid w:val="00EE5B4A"/>
    <w:rsid w:val="00EE5E7D"/>
    <w:rsid w:val="00EE6B20"/>
    <w:rsid w:val="00EF4F04"/>
    <w:rsid w:val="00EF7E6F"/>
    <w:rsid w:val="00F00E63"/>
    <w:rsid w:val="00F01657"/>
    <w:rsid w:val="00F045C5"/>
    <w:rsid w:val="00F07BDC"/>
    <w:rsid w:val="00F13661"/>
    <w:rsid w:val="00F139A4"/>
    <w:rsid w:val="00F1730C"/>
    <w:rsid w:val="00F17369"/>
    <w:rsid w:val="00F17C4D"/>
    <w:rsid w:val="00F212FF"/>
    <w:rsid w:val="00F21582"/>
    <w:rsid w:val="00F2166E"/>
    <w:rsid w:val="00F267CD"/>
    <w:rsid w:val="00F31FE0"/>
    <w:rsid w:val="00F33836"/>
    <w:rsid w:val="00F3456E"/>
    <w:rsid w:val="00F3507F"/>
    <w:rsid w:val="00F351E6"/>
    <w:rsid w:val="00F43034"/>
    <w:rsid w:val="00F46FB3"/>
    <w:rsid w:val="00F50032"/>
    <w:rsid w:val="00F5155F"/>
    <w:rsid w:val="00F52F9E"/>
    <w:rsid w:val="00F53347"/>
    <w:rsid w:val="00F55F24"/>
    <w:rsid w:val="00F56063"/>
    <w:rsid w:val="00F56D83"/>
    <w:rsid w:val="00F57DF8"/>
    <w:rsid w:val="00F62512"/>
    <w:rsid w:val="00F628A7"/>
    <w:rsid w:val="00F6421F"/>
    <w:rsid w:val="00F6550C"/>
    <w:rsid w:val="00F72701"/>
    <w:rsid w:val="00F73E9E"/>
    <w:rsid w:val="00F76F24"/>
    <w:rsid w:val="00F80837"/>
    <w:rsid w:val="00F81F7F"/>
    <w:rsid w:val="00F822B7"/>
    <w:rsid w:val="00F8251F"/>
    <w:rsid w:val="00F83179"/>
    <w:rsid w:val="00F8698A"/>
    <w:rsid w:val="00F87409"/>
    <w:rsid w:val="00F9065E"/>
    <w:rsid w:val="00F93861"/>
    <w:rsid w:val="00F94E17"/>
    <w:rsid w:val="00F951D0"/>
    <w:rsid w:val="00F96F3C"/>
    <w:rsid w:val="00FA0072"/>
    <w:rsid w:val="00FA0777"/>
    <w:rsid w:val="00FA3B81"/>
    <w:rsid w:val="00FA478E"/>
    <w:rsid w:val="00FA546A"/>
    <w:rsid w:val="00FA6824"/>
    <w:rsid w:val="00FA6D79"/>
    <w:rsid w:val="00FA7251"/>
    <w:rsid w:val="00FB2AA7"/>
    <w:rsid w:val="00FC0912"/>
    <w:rsid w:val="00FC1379"/>
    <w:rsid w:val="00FC1AF4"/>
    <w:rsid w:val="00FC1F6A"/>
    <w:rsid w:val="00FC49FC"/>
    <w:rsid w:val="00FC713D"/>
    <w:rsid w:val="00FD3B55"/>
    <w:rsid w:val="00FD571E"/>
    <w:rsid w:val="00FD7F77"/>
    <w:rsid w:val="00FE1096"/>
    <w:rsid w:val="00FE1173"/>
    <w:rsid w:val="00FE5D2B"/>
    <w:rsid w:val="00FE6A38"/>
    <w:rsid w:val="00FF1D21"/>
    <w:rsid w:val="00FF63FB"/>
    <w:rsid w:val="00FF762E"/>
    <w:rsid w:val="024D1CEF"/>
    <w:rsid w:val="07290134"/>
    <w:rsid w:val="1133F669"/>
    <w:rsid w:val="1FD32C31"/>
    <w:rsid w:val="299E4303"/>
    <w:rsid w:val="33D029D1"/>
    <w:rsid w:val="3D573C91"/>
    <w:rsid w:val="42653724"/>
    <w:rsid w:val="54D7B0AF"/>
    <w:rsid w:val="599DCADA"/>
    <w:rsid w:val="5C5FFD6E"/>
    <w:rsid w:val="5E364FDF"/>
    <w:rsid w:val="61F0F48B"/>
    <w:rsid w:val="73009C84"/>
    <w:rsid w:val="7759B788"/>
    <w:rsid w:val="7D140CAB"/>
    <w:rsid w:val="7F700387"/>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6">
      <o:colormru v:ext="edit" colors="#191946,#eb007d"/>
    </o:shapedefaults>
    <o:shapelayout v:ext="edit">
      <o:idmap v:ext="edit" data="1"/>
    </o:shapelayout>
  </w:shapeDefaults>
  <w:decimalSymbol w:val=","/>
  <w:listSeparator w:val=";"/>
  <w14:docId w14:val="62F3B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21E6A"/>
    <w:pPr>
      <w:spacing w:after="200" w:line="276" w:lineRule="auto"/>
    </w:pPr>
    <w:rPr>
      <w:rFonts w:ascii="Arial Narrow" w:hAnsi="Arial Narrow"/>
      <w:szCs w:val="22"/>
      <w:lang w:eastAsia="en-US"/>
    </w:rPr>
  </w:style>
  <w:style w:type="paragraph" w:styleId="Nadpis1">
    <w:name w:val="heading 1"/>
    <w:aliases w:val="ESO_Heading 1,Kapitola,V_Head1,Záhlaví 1,ASAPHeading 1,1,section,h1,0Überschrift 1,1Überschrift 1,2Überschrift 1,3Überschrift 1,4Überschrift 1,5Überschrift 1,6Überschrift 1,7Überschrift 1,8Überschrift 1,9Überschrift 1,10Überschrift 1,DP1,RIM,g"/>
    <w:basedOn w:val="Normlny"/>
    <w:next w:val="ESONormal"/>
    <w:link w:val="Nadpis1Char"/>
    <w:uiPriority w:val="99"/>
    <w:qFormat/>
    <w:rsid w:val="004B352D"/>
    <w:pPr>
      <w:keepNext/>
      <w:keepLines/>
      <w:numPr>
        <w:numId w:val="1"/>
      </w:numPr>
      <w:suppressAutoHyphens/>
      <w:spacing w:before="120" w:after="240"/>
      <w:outlineLvl w:val="0"/>
    </w:pPr>
    <w:rPr>
      <w:rFonts w:ascii="Arial" w:hAnsi="Arial" w:cs="Arial"/>
      <w:b/>
      <w:kern w:val="28"/>
      <w:sz w:val="40"/>
    </w:rPr>
  </w:style>
  <w:style w:type="paragraph" w:styleId="Nadpis2">
    <w:name w:val="heading 2"/>
    <w:aliases w:val="ESO_Heading 2,V_Head2,h2,l2,Courseware #,Podkapitola1,V_Head21,V_Head22,hlavicka,Nadpis kapitoly,H2,Nadpis 2T,BP Heading 2,Podkapitola 1,Podkapitola 11,Podkapitola 12,Podkapitola 13,Podkapitola 14,Podkapitola 15,Podkapitola 111,Podkapitola 121"/>
    <w:basedOn w:val="Nadpis1"/>
    <w:next w:val="ESONormal"/>
    <w:link w:val="Nadpis2Char"/>
    <w:uiPriority w:val="99"/>
    <w:qFormat/>
    <w:rsid w:val="00B00750"/>
    <w:pPr>
      <w:numPr>
        <w:ilvl w:val="1"/>
      </w:numPr>
      <w:spacing w:before="240"/>
      <w:outlineLvl w:val="1"/>
    </w:pPr>
    <w:rPr>
      <w:sz w:val="28"/>
    </w:rPr>
  </w:style>
  <w:style w:type="paragraph" w:styleId="Nadpis3">
    <w:name w:val="heading 3"/>
    <w:aliases w:val="ESO_Heading 3,Záhlaví 3,V_Head3,V_Head31,V_Head32,Podkapitola2,ASAPHeading 3,3Überschrift 3,4Überschrift 3,5Überschrift 3,6Überschrift 3,7Überschrift 3,8Überschrift 3,9Überschrift 3,10Überschrift 3,Nadpis 3T,ZIS-Nadpis 3,overview,MUS3,h3,H3,b1"/>
    <w:basedOn w:val="Nadpis1"/>
    <w:next w:val="ESONormal"/>
    <w:link w:val="Nadpis3Char"/>
    <w:uiPriority w:val="99"/>
    <w:qFormat/>
    <w:rsid w:val="002E6758"/>
    <w:pPr>
      <w:numPr>
        <w:ilvl w:val="2"/>
      </w:numPr>
      <w:spacing w:after="120"/>
      <w:outlineLvl w:val="2"/>
    </w:pPr>
    <w:rPr>
      <w:bCs/>
      <w:sz w:val="24"/>
      <w:lang w:val="pl-PL"/>
    </w:rPr>
  </w:style>
  <w:style w:type="paragraph" w:styleId="Nadpis4">
    <w:name w:val="heading 4"/>
    <w:aliases w:val="ESO_Heading 4,h4,ASAPHeading 4,Schedules,Appendices,Head 4,(Shift Ctrl 4),Titre 41,t4.T4,4heading,4,t4.T5,l4,V_Head4,H4,Nadpis 4T,BP Heading 4,Odstavec 1,Odstavec 11,Odstavec 12,Odstavec 13,Odstavec 14,Odstavec 111,Odstavec 121,Odstavec 131,d"/>
    <w:basedOn w:val="Normlny"/>
    <w:next w:val="ESONormal"/>
    <w:link w:val="Nadpis4Char"/>
    <w:uiPriority w:val="99"/>
    <w:qFormat/>
    <w:rsid w:val="00266129"/>
    <w:pPr>
      <w:keepNext/>
      <w:numPr>
        <w:ilvl w:val="3"/>
        <w:numId w:val="1"/>
      </w:numPr>
      <w:tabs>
        <w:tab w:val="clear" w:pos="2149"/>
      </w:tabs>
      <w:ind w:left="2269" w:hanging="1418"/>
      <w:outlineLvl w:val="3"/>
    </w:pPr>
    <w:rPr>
      <w:rFonts w:cs="Arial"/>
      <w:b/>
      <w:bCs/>
      <w:i/>
      <w:iCs/>
      <w:sz w:val="24"/>
      <w:szCs w:val="24"/>
    </w:rPr>
  </w:style>
  <w:style w:type="paragraph" w:styleId="Nadpis5">
    <w:name w:val="heading 5"/>
    <w:aliases w:val="ESO_Heading 5"/>
    <w:basedOn w:val="Nadpis3"/>
    <w:next w:val="ESONormal"/>
    <w:link w:val="Nadpis5Char"/>
    <w:uiPriority w:val="99"/>
    <w:qFormat/>
    <w:rsid w:val="001274BA"/>
    <w:pPr>
      <w:keepLines w:val="0"/>
      <w:numPr>
        <w:ilvl w:val="0"/>
        <w:numId w:val="0"/>
      </w:numPr>
      <w:spacing w:before="240" w:after="60"/>
      <w:ind w:left="902"/>
      <w:outlineLvl w:val="4"/>
    </w:pPr>
    <w:rPr>
      <w:i/>
      <w:iCs/>
      <w:sz w:val="20"/>
      <w:lang w:val="en-GB"/>
    </w:rPr>
  </w:style>
  <w:style w:type="paragraph" w:styleId="Nadpis6">
    <w:name w:val="heading 6"/>
    <w:aliases w:val="ASAPHeading 6,MUS6,h6,l6,hsm,BP Heading 6,BP Heading 61,BP Heading 62,BP Heading 611,BP Heading 63,BP Heading 612,BP Heading 64,BP Heading 65,BP Heading 66,BP Heading 67,BP Heading 68,sub-dash,sd,5,sub-dash1,sd1,51,sub-dash2,sd2,52,sub-dash3"/>
    <w:basedOn w:val="Normlny"/>
    <w:next w:val="Normlny"/>
    <w:link w:val="Nadpis6Char"/>
    <w:uiPriority w:val="99"/>
    <w:qFormat/>
    <w:rsid w:val="00245BBE"/>
    <w:pPr>
      <w:numPr>
        <w:ilvl w:val="5"/>
      </w:numPr>
      <w:spacing w:after="60"/>
      <w:ind w:left="851"/>
      <w:outlineLvl w:val="5"/>
    </w:pPr>
    <w:rPr>
      <w:b/>
      <w:i/>
      <w:sz w:val="22"/>
    </w:rPr>
  </w:style>
  <w:style w:type="paragraph" w:styleId="Nadpis7">
    <w:name w:val="heading 7"/>
    <w:aliases w:val="ASAPHeading 7,MUS7,menu v službe"/>
    <w:basedOn w:val="Normlny"/>
    <w:next w:val="Normlny"/>
    <w:link w:val="Nadpis7Char"/>
    <w:uiPriority w:val="99"/>
    <w:qFormat/>
    <w:rsid w:val="00B00750"/>
    <w:pPr>
      <w:numPr>
        <w:ilvl w:val="6"/>
        <w:numId w:val="1"/>
      </w:numPr>
      <w:spacing w:after="60"/>
      <w:outlineLvl w:val="6"/>
    </w:pPr>
  </w:style>
  <w:style w:type="paragraph" w:styleId="Nadpis8">
    <w:name w:val="heading 8"/>
    <w:aliases w:val="ASAPHeading 8,MUS8,BP Heading 8,BP Heading 81,BP Heading 82,BP Heading 811,BP Heading 83,BP Heading 812,BP Heading 84,BP Heading 85,BP Heading 86,BP Heading 87,BP Heading 88,Center Bold,Center Bold1,Center Bold2,Center Bold3,Center Bold4"/>
    <w:basedOn w:val="Normlny"/>
    <w:next w:val="Normlny"/>
    <w:link w:val="Nadpis8Char"/>
    <w:uiPriority w:val="99"/>
    <w:qFormat/>
    <w:rsid w:val="00B00750"/>
    <w:pPr>
      <w:numPr>
        <w:ilvl w:val="7"/>
        <w:numId w:val="1"/>
      </w:numPr>
      <w:spacing w:after="60"/>
      <w:outlineLvl w:val="7"/>
    </w:pPr>
    <w:rPr>
      <w:i/>
    </w:rPr>
  </w:style>
  <w:style w:type="paragraph" w:styleId="Nadpis9">
    <w:name w:val="heading 9"/>
    <w:aliases w:val="h9,heading9,ASAPHeading 9,MUS9,BP Heading 9,BP Heading 91,BP Heading 92,BP Heading 911,BP Heading 93,BP Heading 912,BP Heading 94,BP Heading 95,BP Heading 96,BP Heading 97,BP Heading 98,App Heading,App Heading1,App Heading2,progress,progress1"/>
    <w:basedOn w:val="Normlny"/>
    <w:next w:val="Normlny"/>
    <w:link w:val="Nadpis9Char"/>
    <w:uiPriority w:val="99"/>
    <w:qFormat/>
    <w:rsid w:val="00B00750"/>
    <w:pPr>
      <w:numPr>
        <w:ilvl w:val="8"/>
        <w:numId w:val="1"/>
      </w:numPr>
      <w:spacing w:after="60" w:line="259" w:lineRule="auto"/>
      <w:jc w:val="both"/>
      <w:outlineLvl w:val="8"/>
    </w:pPr>
    <w:rPr>
      <w:i/>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ESO_Heading 1 Char,Kapitola Char,V_Head1 Char,Záhlaví 1 Char,ASAPHeading 1 Char,1 Char,section Char,h1 Char,0Überschrift 1 Char,1Überschrift 1 Char,2Überschrift 1 Char,3Überschrift 1 Char,4Überschrift 1 Char,5Überschrift 1 Char,DP1 Char"/>
    <w:link w:val="Nadpis1"/>
    <w:uiPriority w:val="99"/>
    <w:rsid w:val="004B352D"/>
    <w:rPr>
      <w:rFonts w:ascii="Arial" w:hAnsi="Arial" w:cs="Arial"/>
      <w:b/>
      <w:kern w:val="28"/>
      <w:sz w:val="40"/>
      <w:szCs w:val="22"/>
      <w:lang w:eastAsia="en-US"/>
    </w:rPr>
  </w:style>
  <w:style w:type="character" w:customStyle="1" w:styleId="Nadpis2Char">
    <w:name w:val="Nadpis 2 Char"/>
    <w:aliases w:val="ESO_Heading 2 Char,V_Head2 Char,h2 Char,l2 Char,Courseware # Char,Podkapitola1 Char,V_Head21 Char,V_Head22 Char,hlavicka Char,Nadpis kapitoly Char,H2 Char,Nadpis 2T Char,BP Heading 2 Char,Podkapitola 1 Char,Podkapitola 11 Char"/>
    <w:link w:val="Nadpis2"/>
    <w:uiPriority w:val="99"/>
    <w:rsid w:val="00B00750"/>
    <w:rPr>
      <w:rFonts w:ascii="Arial" w:hAnsi="Arial" w:cs="Arial"/>
      <w:b/>
      <w:kern w:val="28"/>
      <w:sz w:val="28"/>
      <w:szCs w:val="22"/>
      <w:lang w:eastAsia="en-US"/>
    </w:rPr>
  </w:style>
  <w:style w:type="character" w:customStyle="1" w:styleId="Nadpis3Char">
    <w:name w:val="Nadpis 3 Char"/>
    <w:aliases w:val="ESO_Heading 3 Char,Záhlaví 3 Char,V_Head3 Char,V_Head31 Char,V_Head32 Char,Podkapitola2 Char,ASAPHeading 3 Char,3Überschrift 3 Char,4Überschrift 3 Char,5Überschrift 3 Char,6Überschrift 3 Char,7Überschrift 3 Char,8Überschrift 3 Char,h3 Char"/>
    <w:link w:val="Nadpis3"/>
    <w:uiPriority w:val="99"/>
    <w:rsid w:val="002E6758"/>
    <w:rPr>
      <w:rFonts w:ascii="Arial" w:hAnsi="Arial" w:cs="Arial"/>
      <w:b/>
      <w:bCs/>
      <w:kern w:val="28"/>
      <w:sz w:val="24"/>
      <w:szCs w:val="22"/>
      <w:lang w:val="pl-PL" w:eastAsia="en-US"/>
    </w:rPr>
  </w:style>
  <w:style w:type="character" w:customStyle="1" w:styleId="Nadpis4Char">
    <w:name w:val="Nadpis 4 Char"/>
    <w:aliases w:val="ESO_Heading 4 Char,h4 Char,ASAPHeading 4 Char,Schedules Char,Appendices Char,Head 4 Char,(Shift Ctrl 4) Char,Titre 41 Char,t4.T4 Char,4heading Char,4 Char,t4.T5 Char,l4 Char,V_Head4 Char,H4 Char,Nadpis 4T Char,BP Heading 4 Char,d Char"/>
    <w:link w:val="Nadpis4"/>
    <w:uiPriority w:val="99"/>
    <w:rsid w:val="001274BA"/>
    <w:rPr>
      <w:rFonts w:ascii="Arial Narrow" w:hAnsi="Arial Narrow" w:cs="Arial"/>
      <w:b/>
      <w:bCs/>
      <w:i/>
      <w:iCs/>
      <w:sz w:val="24"/>
      <w:szCs w:val="24"/>
      <w:lang w:eastAsia="en-US"/>
    </w:rPr>
  </w:style>
  <w:style w:type="character" w:customStyle="1" w:styleId="Nadpis5Char">
    <w:name w:val="Nadpis 5 Char"/>
    <w:aliases w:val="ESO_Heading 5 Char"/>
    <w:link w:val="Nadpis5"/>
    <w:uiPriority w:val="99"/>
    <w:rsid w:val="001274BA"/>
    <w:rPr>
      <w:rFonts w:ascii="Arial" w:eastAsia="Times New Roman" w:hAnsi="Arial" w:cs="Arial"/>
      <w:b/>
      <w:bCs/>
      <w:i/>
      <w:iCs/>
      <w:kern w:val="28"/>
      <w:sz w:val="20"/>
      <w:szCs w:val="20"/>
      <w:lang w:val="en-GB"/>
    </w:rPr>
  </w:style>
  <w:style w:type="character" w:customStyle="1" w:styleId="Nadpis6Char">
    <w:name w:val="Nadpis 6 Char"/>
    <w:aliases w:val="ASAPHeading 6 Char,MUS6 Char,h6 Char,l6 Char,hsm Char,BP Heading 6 Char,BP Heading 61 Char,BP Heading 62 Char,BP Heading 611 Char,BP Heading 63 Char,BP Heading 612 Char,BP Heading 64 Char,BP Heading 65 Char,BP Heading 66 Char,sub-dash Char"/>
    <w:link w:val="Nadpis6"/>
    <w:uiPriority w:val="99"/>
    <w:rsid w:val="00245BBE"/>
    <w:rPr>
      <w:rFonts w:ascii="Arial" w:eastAsia="Times New Roman" w:hAnsi="Arial" w:cs="Times New Roman"/>
      <w:b/>
      <w:i/>
      <w:szCs w:val="20"/>
    </w:rPr>
  </w:style>
  <w:style w:type="character" w:customStyle="1" w:styleId="Nadpis7Char">
    <w:name w:val="Nadpis 7 Char"/>
    <w:aliases w:val="ASAPHeading 7 Char,MUS7 Char,menu v službe Char"/>
    <w:link w:val="Nadpis7"/>
    <w:uiPriority w:val="99"/>
    <w:rsid w:val="00B00750"/>
    <w:rPr>
      <w:rFonts w:ascii="Arial Narrow" w:hAnsi="Arial Narrow"/>
      <w:szCs w:val="22"/>
      <w:lang w:eastAsia="en-US"/>
    </w:rPr>
  </w:style>
  <w:style w:type="character" w:customStyle="1" w:styleId="Nadpis8Char">
    <w:name w:val="Nadpis 8 Char"/>
    <w:aliases w:val="ASAPHeading 8 Char,MUS8 Char,BP Heading 8 Char,BP Heading 81 Char,BP Heading 82 Char,BP Heading 811 Char,BP Heading 83 Char,BP Heading 812 Char,BP Heading 84 Char,BP Heading 85 Char,BP Heading 86 Char,BP Heading 87 Char,BP Heading 88 Char"/>
    <w:link w:val="Nadpis8"/>
    <w:uiPriority w:val="99"/>
    <w:rsid w:val="00B00750"/>
    <w:rPr>
      <w:rFonts w:ascii="Arial Narrow" w:hAnsi="Arial Narrow"/>
      <w:i/>
      <w:szCs w:val="22"/>
      <w:lang w:eastAsia="en-US"/>
    </w:rPr>
  </w:style>
  <w:style w:type="character" w:customStyle="1" w:styleId="Nadpis9Char">
    <w:name w:val="Nadpis 9 Char"/>
    <w:aliases w:val="h9 Char,heading9 Char,ASAPHeading 9 Char,MUS9 Char,BP Heading 9 Char,BP Heading 91 Char,BP Heading 92 Char,BP Heading 911 Char,BP Heading 93 Char,BP Heading 912 Char,BP Heading 94 Char,BP Heading 95 Char,BP Heading 96 Char,App Heading Char"/>
    <w:link w:val="Nadpis9"/>
    <w:uiPriority w:val="99"/>
    <w:rsid w:val="00B00750"/>
    <w:rPr>
      <w:rFonts w:ascii="Arial Narrow" w:hAnsi="Arial Narrow"/>
      <w:i/>
      <w:sz w:val="18"/>
      <w:szCs w:val="22"/>
      <w:lang w:eastAsia="en-US"/>
    </w:rPr>
  </w:style>
  <w:style w:type="paragraph" w:styleId="Obsah1">
    <w:name w:val="toc 1"/>
    <w:basedOn w:val="Normlny"/>
    <w:next w:val="Normlny"/>
    <w:autoRedefine/>
    <w:uiPriority w:val="39"/>
    <w:qFormat/>
    <w:rsid w:val="00B00750"/>
    <w:pPr>
      <w:spacing w:before="120"/>
    </w:pPr>
    <w:rPr>
      <w:rFonts w:ascii="Calibri" w:hAnsi="Calibri"/>
      <w:b/>
      <w:bCs/>
      <w:caps/>
    </w:rPr>
  </w:style>
  <w:style w:type="paragraph" w:styleId="truktradokumentu">
    <w:name w:val="Document Map"/>
    <w:basedOn w:val="Normlny"/>
    <w:link w:val="truktradokumentuChar"/>
    <w:uiPriority w:val="99"/>
    <w:unhideWhenUsed/>
    <w:rsid w:val="00266129"/>
    <w:pPr>
      <w:spacing w:after="0" w:line="240" w:lineRule="auto"/>
    </w:pPr>
    <w:rPr>
      <w:rFonts w:ascii="Tahoma" w:hAnsi="Tahoma" w:cs="Tahoma"/>
      <w:sz w:val="16"/>
      <w:szCs w:val="16"/>
    </w:rPr>
  </w:style>
  <w:style w:type="character" w:customStyle="1" w:styleId="truktradokumentuChar">
    <w:name w:val="Štruktúra dokumentu Char"/>
    <w:link w:val="truktradokumentu"/>
    <w:uiPriority w:val="99"/>
    <w:rsid w:val="00266129"/>
    <w:rPr>
      <w:rFonts w:ascii="Tahoma" w:eastAsia="Times New Roman" w:hAnsi="Tahoma" w:cs="Tahoma"/>
      <w:sz w:val="16"/>
      <w:szCs w:val="16"/>
    </w:rPr>
  </w:style>
  <w:style w:type="paragraph" w:styleId="Hlavika">
    <w:name w:val="header"/>
    <w:basedOn w:val="Normlny"/>
    <w:link w:val="HlavikaChar"/>
    <w:uiPriority w:val="99"/>
    <w:rsid w:val="00B00750"/>
    <w:pPr>
      <w:pBdr>
        <w:bottom w:val="single" w:sz="4" w:space="3" w:color="auto"/>
      </w:pBdr>
      <w:tabs>
        <w:tab w:val="center" w:pos="4536"/>
        <w:tab w:val="right" w:pos="9639"/>
      </w:tabs>
    </w:pPr>
    <w:rPr>
      <w:sz w:val="18"/>
    </w:rPr>
  </w:style>
  <w:style w:type="character" w:customStyle="1" w:styleId="HlavikaChar">
    <w:name w:val="Hlavička Char"/>
    <w:link w:val="Hlavika"/>
    <w:uiPriority w:val="99"/>
    <w:rsid w:val="00B00750"/>
    <w:rPr>
      <w:rFonts w:ascii="Arial" w:eastAsia="Times New Roman" w:hAnsi="Arial" w:cs="Times New Roman"/>
      <w:sz w:val="18"/>
      <w:szCs w:val="20"/>
    </w:rPr>
  </w:style>
  <w:style w:type="paragraph" w:styleId="Pta">
    <w:name w:val="footer"/>
    <w:basedOn w:val="Normlny"/>
    <w:link w:val="PtaChar"/>
    <w:uiPriority w:val="99"/>
    <w:rsid w:val="00B00750"/>
    <w:pPr>
      <w:pBdr>
        <w:top w:val="single" w:sz="4" w:space="3" w:color="auto"/>
      </w:pBdr>
      <w:tabs>
        <w:tab w:val="center" w:pos="4536"/>
        <w:tab w:val="right" w:pos="9498"/>
      </w:tabs>
      <w:spacing w:before="120"/>
      <w:ind w:firstLine="142"/>
    </w:pPr>
    <w:rPr>
      <w:sz w:val="18"/>
    </w:rPr>
  </w:style>
  <w:style w:type="character" w:customStyle="1" w:styleId="PtaChar">
    <w:name w:val="Päta Char"/>
    <w:link w:val="Pta"/>
    <w:uiPriority w:val="99"/>
    <w:rsid w:val="00B00750"/>
    <w:rPr>
      <w:rFonts w:ascii="Arial" w:eastAsia="Times New Roman" w:hAnsi="Arial" w:cs="Times New Roman"/>
      <w:sz w:val="18"/>
      <w:szCs w:val="20"/>
    </w:rPr>
  </w:style>
  <w:style w:type="paragraph" w:styleId="Obsah2">
    <w:name w:val="toc 2"/>
    <w:basedOn w:val="Normlny"/>
    <w:next w:val="Normlny"/>
    <w:uiPriority w:val="39"/>
    <w:qFormat/>
    <w:rsid w:val="00B00750"/>
    <w:pPr>
      <w:spacing w:after="0"/>
      <w:ind w:left="200"/>
    </w:pPr>
    <w:rPr>
      <w:rFonts w:ascii="Calibri" w:hAnsi="Calibri"/>
      <w:smallCaps/>
    </w:rPr>
  </w:style>
  <w:style w:type="paragraph" w:styleId="Obsah3">
    <w:name w:val="toc 3"/>
    <w:basedOn w:val="Normlny"/>
    <w:next w:val="Normlny"/>
    <w:uiPriority w:val="39"/>
    <w:qFormat/>
    <w:rsid w:val="00B00750"/>
    <w:pPr>
      <w:spacing w:after="0"/>
      <w:ind w:left="400"/>
    </w:pPr>
    <w:rPr>
      <w:rFonts w:ascii="Calibri" w:hAnsi="Calibri"/>
      <w:i/>
      <w:iCs/>
    </w:rPr>
  </w:style>
  <w:style w:type="paragraph" w:styleId="Hlavikazoznamucitci">
    <w:name w:val="toa heading"/>
    <w:basedOn w:val="Normlny"/>
    <w:next w:val="Normlny"/>
    <w:semiHidden/>
    <w:rsid w:val="00B00750"/>
    <w:pPr>
      <w:spacing w:before="120" w:after="240"/>
    </w:pPr>
    <w:rPr>
      <w:b/>
      <w:sz w:val="40"/>
    </w:rPr>
  </w:style>
  <w:style w:type="character" w:styleId="SkratkaHTML">
    <w:name w:val="HTML Acronym"/>
    <w:basedOn w:val="Predvolenpsmoodseku"/>
    <w:uiPriority w:val="99"/>
    <w:unhideWhenUsed/>
    <w:rsid w:val="00266129"/>
  </w:style>
  <w:style w:type="character" w:styleId="Hypertextovprepojenie">
    <w:name w:val="Hyperlink"/>
    <w:uiPriority w:val="99"/>
    <w:rsid w:val="00B00750"/>
    <w:rPr>
      <w:color w:val="0000FF"/>
      <w:u w:val="single"/>
    </w:rPr>
  </w:style>
  <w:style w:type="paragraph" w:customStyle="1" w:styleId="Preformatted">
    <w:name w:val="Preformatted"/>
    <w:basedOn w:val="Normlny"/>
    <w:rsid w:val="00B0075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snapToGrid w:val="0"/>
    </w:rPr>
  </w:style>
  <w:style w:type="character" w:styleId="Siln">
    <w:name w:val="Strong"/>
    <w:uiPriority w:val="99"/>
    <w:qFormat/>
    <w:rsid w:val="00B00750"/>
    <w:rPr>
      <w:b/>
      <w:bCs/>
    </w:rPr>
  </w:style>
  <w:style w:type="paragraph" w:styleId="Zoznamsodrkami">
    <w:name w:val="List Bullet"/>
    <w:aliases w:val="Round Bullet"/>
    <w:basedOn w:val="Normlny"/>
    <w:rsid w:val="00B00750"/>
    <w:pPr>
      <w:tabs>
        <w:tab w:val="num" w:pos="499"/>
      </w:tabs>
      <w:spacing w:after="0" w:line="240" w:lineRule="auto"/>
      <w:ind w:left="499" w:hanging="379"/>
    </w:pPr>
    <w:rPr>
      <w:rFonts w:ascii="Times New Roman" w:hAnsi="Times New Roman"/>
      <w:sz w:val="24"/>
      <w:szCs w:val="24"/>
      <w:lang w:eastAsia="sk-SK"/>
    </w:rPr>
  </w:style>
  <w:style w:type="paragraph" w:customStyle="1" w:styleId="Tabulka">
    <w:name w:val="Tabulka"/>
    <w:basedOn w:val="Normlny"/>
    <w:rsid w:val="00B00750"/>
    <w:pPr>
      <w:suppressAutoHyphens/>
      <w:spacing w:before="40" w:after="40"/>
      <w:jc w:val="center"/>
    </w:pPr>
    <w:rPr>
      <w:sz w:val="18"/>
    </w:rPr>
  </w:style>
  <w:style w:type="table" w:styleId="Mriekatabuky">
    <w:name w:val="Table Grid"/>
    <w:basedOn w:val="Normlnatabuka"/>
    <w:uiPriority w:val="59"/>
    <w:rsid w:val="00B00750"/>
    <w:pPr>
      <w:spacing w:after="120" w:line="259"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sodrkami2">
    <w:name w:val="List Bullet 2"/>
    <w:basedOn w:val="Normlny"/>
    <w:rsid w:val="00B00750"/>
    <w:pPr>
      <w:numPr>
        <w:numId w:val="2"/>
      </w:numPr>
      <w:spacing w:after="0" w:line="240" w:lineRule="auto"/>
    </w:pPr>
    <w:rPr>
      <w:sz w:val="24"/>
      <w:szCs w:val="24"/>
    </w:rPr>
  </w:style>
  <w:style w:type="paragraph" w:styleId="Textpoznmkypodiarou">
    <w:name w:val="footnote text"/>
    <w:basedOn w:val="Normlny"/>
    <w:link w:val="TextpoznmkypodiarouChar"/>
    <w:uiPriority w:val="99"/>
    <w:rsid w:val="00B00750"/>
    <w:pPr>
      <w:spacing w:after="0" w:line="240" w:lineRule="auto"/>
    </w:pPr>
    <w:rPr>
      <w:rFonts w:ascii="Times New Roman" w:hAnsi="Times New Roman"/>
      <w:lang w:val="cs-CZ" w:eastAsia="cs-CZ"/>
    </w:rPr>
  </w:style>
  <w:style w:type="character" w:customStyle="1" w:styleId="TextpoznmkypodiarouChar">
    <w:name w:val="Text poznámky pod čiarou Char"/>
    <w:link w:val="Textpoznmkypodiarou"/>
    <w:rsid w:val="00B00750"/>
    <w:rPr>
      <w:rFonts w:ascii="Times New Roman" w:eastAsia="Times New Roman" w:hAnsi="Times New Roman" w:cs="Times New Roman"/>
      <w:sz w:val="20"/>
      <w:szCs w:val="20"/>
      <w:lang w:val="cs-CZ" w:eastAsia="cs-CZ"/>
    </w:rPr>
  </w:style>
  <w:style w:type="character" w:styleId="Odkaznapoznmkupodiarou">
    <w:name w:val="footnote reference"/>
    <w:uiPriority w:val="99"/>
    <w:rsid w:val="00B00750"/>
    <w:rPr>
      <w:vertAlign w:val="superscript"/>
    </w:rPr>
  </w:style>
  <w:style w:type="paragraph" w:styleId="Revzia">
    <w:name w:val="Revision"/>
    <w:hidden/>
    <w:uiPriority w:val="99"/>
    <w:semiHidden/>
    <w:rsid w:val="00B00750"/>
    <w:rPr>
      <w:rFonts w:ascii="Arial" w:eastAsia="Times New Roman" w:hAnsi="Arial"/>
      <w:sz w:val="24"/>
      <w:szCs w:val="24"/>
      <w:lang w:eastAsia="en-US"/>
    </w:rPr>
  </w:style>
  <w:style w:type="paragraph" w:styleId="Odsekzoznamu">
    <w:name w:val="List Paragraph"/>
    <w:basedOn w:val="Normlny"/>
    <w:link w:val="OdsekzoznamuChar"/>
    <w:uiPriority w:val="34"/>
    <w:qFormat/>
    <w:rsid w:val="00B00750"/>
    <w:pPr>
      <w:spacing w:after="0" w:line="240" w:lineRule="auto"/>
      <w:ind w:left="708"/>
    </w:pPr>
    <w:rPr>
      <w:sz w:val="24"/>
      <w:szCs w:val="24"/>
    </w:rPr>
  </w:style>
  <w:style w:type="paragraph" w:styleId="slovanzoznam">
    <w:name w:val="List Number"/>
    <w:basedOn w:val="Normlny"/>
    <w:rsid w:val="00B00750"/>
    <w:pPr>
      <w:numPr>
        <w:numId w:val="3"/>
      </w:numPr>
    </w:pPr>
  </w:style>
  <w:style w:type="paragraph" w:styleId="Obsah4">
    <w:name w:val="toc 4"/>
    <w:basedOn w:val="Normlny"/>
    <w:next w:val="Normlny"/>
    <w:autoRedefine/>
    <w:uiPriority w:val="39"/>
    <w:rsid w:val="00B00750"/>
    <w:pPr>
      <w:spacing w:after="0"/>
      <w:ind w:left="600"/>
    </w:pPr>
    <w:rPr>
      <w:rFonts w:ascii="Calibri" w:hAnsi="Calibri"/>
      <w:sz w:val="18"/>
      <w:szCs w:val="18"/>
    </w:rPr>
  </w:style>
  <w:style w:type="paragraph" w:styleId="Obsah5">
    <w:name w:val="toc 5"/>
    <w:basedOn w:val="Normlny"/>
    <w:next w:val="Normlny"/>
    <w:autoRedefine/>
    <w:uiPriority w:val="39"/>
    <w:unhideWhenUsed/>
    <w:rsid w:val="00B00750"/>
    <w:pPr>
      <w:spacing w:after="0"/>
      <w:ind w:left="800"/>
    </w:pPr>
    <w:rPr>
      <w:rFonts w:ascii="Calibri" w:hAnsi="Calibri"/>
      <w:sz w:val="18"/>
      <w:szCs w:val="18"/>
    </w:rPr>
  </w:style>
  <w:style w:type="paragraph" w:styleId="Obsah6">
    <w:name w:val="toc 6"/>
    <w:basedOn w:val="Normlny"/>
    <w:next w:val="Normlny"/>
    <w:autoRedefine/>
    <w:uiPriority w:val="39"/>
    <w:unhideWhenUsed/>
    <w:rsid w:val="00B00750"/>
    <w:pPr>
      <w:spacing w:after="0"/>
      <w:ind w:left="1000"/>
    </w:pPr>
    <w:rPr>
      <w:rFonts w:ascii="Calibri" w:hAnsi="Calibri"/>
      <w:sz w:val="18"/>
      <w:szCs w:val="18"/>
    </w:rPr>
  </w:style>
  <w:style w:type="paragraph" w:styleId="Obsah7">
    <w:name w:val="toc 7"/>
    <w:basedOn w:val="Normlny"/>
    <w:next w:val="Normlny"/>
    <w:autoRedefine/>
    <w:uiPriority w:val="39"/>
    <w:unhideWhenUsed/>
    <w:rsid w:val="00B00750"/>
    <w:pPr>
      <w:spacing w:after="0"/>
      <w:ind w:left="1200"/>
    </w:pPr>
    <w:rPr>
      <w:rFonts w:ascii="Calibri" w:hAnsi="Calibri"/>
      <w:sz w:val="18"/>
      <w:szCs w:val="18"/>
    </w:rPr>
  </w:style>
  <w:style w:type="paragraph" w:styleId="Obsah8">
    <w:name w:val="toc 8"/>
    <w:basedOn w:val="Normlny"/>
    <w:next w:val="Normlny"/>
    <w:autoRedefine/>
    <w:uiPriority w:val="39"/>
    <w:unhideWhenUsed/>
    <w:rsid w:val="00B00750"/>
    <w:pPr>
      <w:spacing w:after="0"/>
      <w:ind w:left="1400"/>
    </w:pPr>
    <w:rPr>
      <w:rFonts w:ascii="Calibri" w:hAnsi="Calibri"/>
      <w:sz w:val="18"/>
      <w:szCs w:val="18"/>
    </w:rPr>
  </w:style>
  <w:style w:type="paragraph" w:styleId="Obsah9">
    <w:name w:val="toc 9"/>
    <w:basedOn w:val="Normlny"/>
    <w:next w:val="Normlny"/>
    <w:autoRedefine/>
    <w:uiPriority w:val="39"/>
    <w:unhideWhenUsed/>
    <w:rsid w:val="00B00750"/>
    <w:pPr>
      <w:spacing w:after="0"/>
      <w:ind w:left="1600"/>
    </w:pPr>
    <w:rPr>
      <w:rFonts w:ascii="Calibri" w:hAnsi="Calibri"/>
      <w:sz w:val="18"/>
      <w:szCs w:val="18"/>
    </w:rPr>
  </w:style>
  <w:style w:type="paragraph" w:customStyle="1" w:styleId="Table">
    <w:name w:val="Table"/>
    <w:basedOn w:val="Normlny"/>
    <w:rsid w:val="00B00750"/>
    <w:pPr>
      <w:spacing w:before="100" w:beforeAutospacing="1" w:after="100" w:afterAutospacing="1" w:line="240" w:lineRule="auto"/>
    </w:pPr>
    <w:rPr>
      <w:rFonts w:ascii="Arial (W1)" w:hAnsi="Arial (W1)"/>
      <w:szCs w:val="24"/>
    </w:rPr>
  </w:style>
  <w:style w:type="paragraph" w:customStyle="1" w:styleId="ListBulletNext">
    <w:name w:val="List Bullet Next"/>
    <w:basedOn w:val="Zoznamsodrkami"/>
    <w:rsid w:val="00B00750"/>
    <w:pPr>
      <w:tabs>
        <w:tab w:val="clear" w:pos="499"/>
      </w:tabs>
      <w:spacing w:line="288" w:lineRule="auto"/>
      <w:ind w:left="357" w:hanging="357"/>
      <w:jc w:val="both"/>
    </w:pPr>
    <w:rPr>
      <w:rFonts w:ascii="Arial" w:hAnsi="Arial" w:cs="Arial"/>
      <w:sz w:val="22"/>
      <w:szCs w:val="20"/>
      <w:lang w:val="cs-CZ" w:eastAsia="en-US"/>
    </w:rPr>
  </w:style>
  <w:style w:type="paragraph" w:customStyle="1" w:styleId="ListBullet2Next">
    <w:name w:val="List Bullet 2 Next"/>
    <w:basedOn w:val="Zoznamsodrkami2"/>
    <w:rsid w:val="00B00750"/>
    <w:pPr>
      <w:numPr>
        <w:numId w:val="0"/>
      </w:numPr>
      <w:tabs>
        <w:tab w:val="num" w:pos="643"/>
      </w:tabs>
      <w:spacing w:line="288" w:lineRule="auto"/>
      <w:ind w:left="641" w:hanging="357"/>
      <w:jc w:val="both"/>
    </w:pPr>
    <w:rPr>
      <w:rFonts w:ascii="Times New Roman" w:hAnsi="Times New Roman"/>
      <w:sz w:val="20"/>
      <w:szCs w:val="20"/>
      <w:lang w:val="cs-CZ"/>
    </w:rPr>
  </w:style>
  <w:style w:type="table" w:styleId="Motvtabuky">
    <w:name w:val="Table Theme"/>
    <w:basedOn w:val="Normlnatabuka"/>
    <w:rsid w:val="00B00750"/>
    <w:pPr>
      <w:spacing w:after="120" w:line="259" w:lineRule="auto"/>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OPoznmka">
    <w:name w:val="ESO_Poznámka"/>
    <w:basedOn w:val="Normlny"/>
    <w:next w:val="ESONormal"/>
    <w:rsid w:val="00266129"/>
    <w:pPr>
      <w:spacing w:after="0" w:line="240" w:lineRule="auto"/>
      <w:ind w:left="900"/>
    </w:pPr>
    <w:rPr>
      <w:i/>
      <w:color w:val="99CC00"/>
    </w:rPr>
  </w:style>
  <w:style w:type="paragraph" w:customStyle="1" w:styleId="ESONormal">
    <w:name w:val="ESO_Normal"/>
    <w:basedOn w:val="Normlny"/>
    <w:link w:val="ESONormalChar"/>
    <w:uiPriority w:val="99"/>
    <w:rsid w:val="001C3785"/>
    <w:pPr>
      <w:spacing w:after="120" w:line="259" w:lineRule="auto"/>
      <w:jc w:val="both"/>
    </w:pPr>
    <w:rPr>
      <w:rFonts w:ascii="Arial" w:eastAsia="Times New Roman" w:hAnsi="Arial"/>
      <w:szCs w:val="20"/>
    </w:rPr>
  </w:style>
  <w:style w:type="paragraph" w:customStyle="1" w:styleId="ESOOdpovedny">
    <w:name w:val="ESO_Odpovedny"/>
    <w:basedOn w:val="ESONormal"/>
    <w:next w:val="ESONormal"/>
    <w:rsid w:val="00B00750"/>
    <w:pPr>
      <w:spacing w:after="0" w:line="240" w:lineRule="auto"/>
      <w:ind w:left="902"/>
    </w:pPr>
    <w:rPr>
      <w:color w:val="FF0000"/>
      <w:lang w:val="en-US"/>
    </w:rPr>
  </w:style>
  <w:style w:type="paragraph" w:customStyle="1" w:styleId="TableText">
    <w:name w:val="Table Text"/>
    <w:basedOn w:val="Normlny"/>
    <w:rsid w:val="00B00750"/>
    <w:pPr>
      <w:keepNext/>
      <w:keepLines/>
      <w:spacing w:before="60" w:after="60" w:line="240" w:lineRule="auto"/>
      <w:ind w:left="60" w:right="60"/>
    </w:pPr>
  </w:style>
  <w:style w:type="paragraph" w:customStyle="1" w:styleId="ESOOdrka1">
    <w:name w:val="ESO_Odrážka_1"/>
    <w:basedOn w:val="ESONormal"/>
    <w:link w:val="ESOOdrka1Char"/>
    <w:rsid w:val="002E6758"/>
    <w:pPr>
      <w:numPr>
        <w:ilvl w:val="1"/>
        <w:numId w:val="4"/>
      </w:numPr>
      <w:tabs>
        <w:tab w:val="clear" w:pos="2340"/>
        <w:tab w:val="num" w:pos="1276"/>
      </w:tabs>
      <w:spacing w:before="120" w:after="60"/>
      <w:ind w:left="1276"/>
    </w:pPr>
    <w:rPr>
      <w:lang w:eastAsia="sk-SK"/>
    </w:rPr>
  </w:style>
  <w:style w:type="paragraph" w:customStyle="1" w:styleId="ESOOdrka2">
    <w:name w:val="ESO_Odrážka_2"/>
    <w:basedOn w:val="ESOOdrka1"/>
    <w:rsid w:val="002E6758"/>
    <w:pPr>
      <w:numPr>
        <w:ilvl w:val="2"/>
      </w:numPr>
      <w:tabs>
        <w:tab w:val="clear" w:pos="3060"/>
        <w:tab w:val="left" w:pos="1701"/>
      </w:tabs>
      <w:spacing w:before="0" w:after="0"/>
      <w:ind w:left="1701"/>
    </w:pPr>
  </w:style>
  <w:style w:type="paragraph" w:customStyle="1" w:styleId="ESOOdrky3">
    <w:name w:val="ESO_Odrážky_3"/>
    <w:basedOn w:val="ESOOdrka2"/>
    <w:rsid w:val="006804DE"/>
    <w:pPr>
      <w:numPr>
        <w:ilvl w:val="3"/>
      </w:numPr>
      <w:tabs>
        <w:tab w:val="clear" w:pos="1701"/>
        <w:tab w:val="clear" w:pos="3780"/>
        <w:tab w:val="left" w:pos="2127"/>
      </w:tabs>
      <w:ind w:left="2127"/>
    </w:pPr>
  </w:style>
  <w:style w:type="paragraph" w:customStyle="1" w:styleId="ESOSkratka">
    <w:name w:val="ESO_Skratka"/>
    <w:basedOn w:val="ESONormal"/>
    <w:next w:val="ESONormal"/>
    <w:link w:val="ESOSkratkaChar"/>
    <w:rsid w:val="00B00750"/>
    <w:rPr>
      <w:u w:val="double" w:color="FF0000"/>
      <w:lang w:val="en-US"/>
    </w:rPr>
  </w:style>
  <w:style w:type="paragraph" w:customStyle="1" w:styleId="ESOOdbornyvyraz">
    <w:name w:val="ESO_Odborny_vyraz"/>
    <w:basedOn w:val="ESONormal"/>
    <w:next w:val="ESONormal"/>
    <w:link w:val="ESOOdbornyvyrazChar"/>
    <w:rsid w:val="00B00750"/>
    <w:rPr>
      <w:u w:val="double" w:color="FF0000"/>
    </w:rPr>
  </w:style>
  <w:style w:type="paragraph" w:customStyle="1" w:styleId="ESOSucinnostPredpoklad">
    <w:name w:val="ESO_Sucinnost_Predpoklad"/>
    <w:basedOn w:val="ESONormal"/>
    <w:next w:val="ESONormal"/>
    <w:link w:val="ESOSucinnostPredpokladChar"/>
    <w:rsid w:val="00B00750"/>
    <w:rPr>
      <w:u w:val="wavyDouble" w:color="FF0000"/>
      <w:lang w:val="en-US"/>
    </w:rPr>
  </w:style>
  <w:style w:type="paragraph" w:customStyle="1" w:styleId="ESOPopisOBR">
    <w:name w:val="ESO_Popis_OBR"/>
    <w:basedOn w:val="ESONormal"/>
    <w:next w:val="ESONormal"/>
    <w:link w:val="ESOPopisOBRChar"/>
    <w:rsid w:val="00B00750"/>
    <w:pPr>
      <w:jc w:val="center"/>
    </w:pPr>
    <w:rPr>
      <w:lang w:val="en-US"/>
    </w:rPr>
  </w:style>
  <w:style w:type="paragraph" w:customStyle="1" w:styleId="ESOOdrkyslovan1">
    <w:name w:val="ESO_Odrážky_číslované_1"/>
    <w:basedOn w:val="Normlny"/>
    <w:link w:val="ESOOdrkyslovan1Char"/>
    <w:rsid w:val="006527FC"/>
    <w:pPr>
      <w:numPr>
        <w:numId w:val="7"/>
      </w:numPr>
      <w:spacing w:after="120" w:line="259" w:lineRule="auto"/>
      <w:jc w:val="both"/>
    </w:pPr>
    <w:rPr>
      <w:rFonts w:ascii="Arial" w:hAnsi="Arial" w:cs="Arial"/>
    </w:rPr>
  </w:style>
  <w:style w:type="paragraph" w:customStyle="1" w:styleId="ESOOdrkyslovan2">
    <w:name w:val="ESO_Odrážky_číslované_2"/>
    <w:basedOn w:val="ESONormal"/>
    <w:rsid w:val="00B00750"/>
    <w:pPr>
      <w:tabs>
        <w:tab w:val="left" w:pos="1800"/>
      </w:tabs>
      <w:ind w:left="1620" w:hanging="432"/>
    </w:pPr>
  </w:style>
  <w:style w:type="paragraph" w:customStyle="1" w:styleId="ESOOdrkyslovan3">
    <w:name w:val="ESO_Odrážky_číslované_3"/>
    <w:basedOn w:val="ESONormal"/>
    <w:autoRedefine/>
    <w:rsid w:val="00B00750"/>
    <w:pPr>
      <w:numPr>
        <w:ilvl w:val="2"/>
        <w:numId w:val="5"/>
      </w:numPr>
      <w:tabs>
        <w:tab w:val="clear" w:pos="1224"/>
        <w:tab w:val="left" w:pos="2340"/>
      </w:tabs>
      <w:ind w:left="2160"/>
    </w:pPr>
  </w:style>
  <w:style w:type="paragraph" w:customStyle="1" w:styleId="Revzia1">
    <w:name w:val="Revízia1"/>
    <w:hidden/>
    <w:uiPriority w:val="99"/>
    <w:semiHidden/>
    <w:rsid w:val="00B00750"/>
    <w:rPr>
      <w:rFonts w:ascii="Arial" w:eastAsia="Times New Roman" w:hAnsi="Arial"/>
      <w:sz w:val="24"/>
      <w:szCs w:val="24"/>
      <w:lang w:eastAsia="en-US"/>
    </w:rPr>
  </w:style>
  <w:style w:type="character" w:customStyle="1" w:styleId="ESOSkratkaChar">
    <w:name w:val="ESO_Skratka Char"/>
    <w:link w:val="ESOSkratka"/>
    <w:rsid w:val="00B00750"/>
    <w:rPr>
      <w:rFonts w:ascii="Arial" w:eastAsia="Times New Roman" w:hAnsi="Arial" w:cs="Times New Roman"/>
      <w:sz w:val="20"/>
      <w:szCs w:val="20"/>
      <w:u w:val="double" w:color="FF0000"/>
      <w:lang w:val="en-US"/>
    </w:rPr>
  </w:style>
  <w:style w:type="character" w:customStyle="1" w:styleId="ESOOdbornyvyrazChar">
    <w:name w:val="ESO_Odborny_vyraz Char"/>
    <w:link w:val="ESOOdbornyvyraz"/>
    <w:rsid w:val="00B00750"/>
    <w:rPr>
      <w:rFonts w:ascii="Arial" w:eastAsia="Times New Roman" w:hAnsi="Arial" w:cs="Times New Roman"/>
      <w:sz w:val="20"/>
      <w:szCs w:val="20"/>
      <w:u w:val="double" w:color="FF0000"/>
    </w:rPr>
  </w:style>
  <w:style w:type="paragraph" w:customStyle="1" w:styleId="NoSpacing4">
    <w:name w:val="No Spacing4"/>
    <w:link w:val="NoSpacingChar"/>
    <w:qFormat/>
    <w:rsid w:val="00B00750"/>
    <w:rPr>
      <w:sz w:val="22"/>
      <w:szCs w:val="22"/>
      <w:lang w:val="en-GB" w:eastAsia="en-US"/>
    </w:rPr>
  </w:style>
  <w:style w:type="character" w:customStyle="1" w:styleId="NoSpacingChar">
    <w:name w:val="No Spacing Char"/>
    <w:link w:val="NoSpacing4"/>
    <w:rsid w:val="00B00750"/>
    <w:rPr>
      <w:rFonts w:ascii="Calibri" w:eastAsia="Calibri" w:hAnsi="Calibri" w:cs="Times New Roman"/>
      <w:lang w:val="en-GB"/>
    </w:rPr>
  </w:style>
  <w:style w:type="paragraph" w:customStyle="1" w:styleId="ListParagraph2">
    <w:name w:val="List Paragraph2"/>
    <w:basedOn w:val="Normlny"/>
    <w:qFormat/>
    <w:rsid w:val="00B00750"/>
    <w:pPr>
      <w:ind w:left="720"/>
      <w:contextualSpacing/>
    </w:pPr>
    <w:rPr>
      <w:rFonts w:ascii="Calibri" w:hAnsi="Calibri"/>
      <w:sz w:val="22"/>
    </w:rPr>
  </w:style>
  <w:style w:type="paragraph" w:customStyle="1" w:styleId="NoSpacing1">
    <w:name w:val="No Spacing1"/>
    <w:qFormat/>
    <w:rsid w:val="00B00750"/>
    <w:rPr>
      <w:sz w:val="22"/>
      <w:szCs w:val="22"/>
      <w:lang w:val="en-GB" w:eastAsia="en-US"/>
    </w:rPr>
  </w:style>
  <w:style w:type="paragraph" w:customStyle="1" w:styleId="ESOTitulObr">
    <w:name w:val="ESO_Titul_Obr"/>
    <w:basedOn w:val="ESONormal"/>
    <w:rsid w:val="00B00750"/>
    <w:pPr>
      <w:jc w:val="center"/>
    </w:pPr>
  </w:style>
  <w:style w:type="character" w:customStyle="1" w:styleId="FootnoteTextChar">
    <w:name w:val="Footnote Text Char"/>
    <w:uiPriority w:val="99"/>
    <w:locked/>
    <w:rsid w:val="00B00750"/>
    <w:rPr>
      <w:rFonts w:ascii="Arial" w:hAnsi="Arial" w:cs="Times New Roman"/>
      <w:sz w:val="20"/>
      <w:szCs w:val="20"/>
      <w:lang w:val="sk-SK" w:eastAsia="en-US"/>
    </w:rPr>
  </w:style>
  <w:style w:type="character" w:customStyle="1" w:styleId="FootnoteTextChar1">
    <w:name w:val="Footnote Text Char1"/>
    <w:uiPriority w:val="99"/>
    <w:locked/>
    <w:rsid w:val="00B00750"/>
    <w:rPr>
      <w:rFonts w:cs="Times New Roman"/>
      <w:lang w:val="cs-CZ" w:eastAsia="cs-CZ" w:bidi="ar-SA"/>
    </w:rPr>
  </w:style>
  <w:style w:type="paragraph" w:customStyle="1" w:styleId="ListParagraph1">
    <w:name w:val="List Paragraph1"/>
    <w:basedOn w:val="Normlny"/>
    <w:uiPriority w:val="99"/>
    <w:rsid w:val="00B00750"/>
    <w:pPr>
      <w:ind w:left="720"/>
      <w:contextualSpacing/>
    </w:pPr>
  </w:style>
  <w:style w:type="paragraph" w:customStyle="1" w:styleId="Revision1">
    <w:name w:val="Revision1"/>
    <w:hidden/>
    <w:uiPriority w:val="99"/>
    <w:semiHidden/>
    <w:rsid w:val="00B00750"/>
    <w:rPr>
      <w:rFonts w:ascii="Arial" w:eastAsia="Times New Roman" w:hAnsi="Arial"/>
      <w:lang w:eastAsia="en-US"/>
    </w:rPr>
  </w:style>
  <w:style w:type="paragraph" w:customStyle="1" w:styleId="Revzia11">
    <w:name w:val="Revízia11"/>
    <w:hidden/>
    <w:uiPriority w:val="99"/>
    <w:semiHidden/>
    <w:rsid w:val="00B00750"/>
    <w:rPr>
      <w:rFonts w:ascii="Arial" w:eastAsia="Times New Roman" w:hAnsi="Arial"/>
      <w:sz w:val="24"/>
      <w:szCs w:val="24"/>
      <w:lang w:eastAsia="en-US"/>
    </w:rPr>
  </w:style>
  <w:style w:type="character" w:customStyle="1" w:styleId="ESONormalChar">
    <w:name w:val="ESO_Normal Char"/>
    <w:link w:val="ESONormal"/>
    <w:uiPriority w:val="99"/>
    <w:locked/>
    <w:rsid w:val="001C3785"/>
    <w:rPr>
      <w:rFonts w:ascii="Arial" w:eastAsia="Times New Roman" w:hAnsi="Arial" w:cs="Times New Roman"/>
      <w:sz w:val="20"/>
      <w:szCs w:val="20"/>
    </w:rPr>
  </w:style>
  <w:style w:type="character" w:customStyle="1" w:styleId="ESOOdbornyvyrazChar1">
    <w:name w:val="ESO_Odborny_vyraz Char1"/>
    <w:uiPriority w:val="99"/>
    <w:locked/>
    <w:rsid w:val="00B00750"/>
    <w:rPr>
      <w:rFonts w:ascii="Arial" w:eastAsia="Times New Roman" w:hAnsi="Arial" w:cs="Times New Roman"/>
      <w:sz w:val="20"/>
      <w:szCs w:val="20"/>
      <w:u w:val="double" w:color="FF0000"/>
    </w:rPr>
  </w:style>
  <w:style w:type="character" w:customStyle="1" w:styleId="ESOSkratkaChar1">
    <w:name w:val="ESO_Skratka Char1"/>
    <w:locked/>
    <w:rsid w:val="00B00750"/>
    <w:rPr>
      <w:rFonts w:ascii="Arial" w:eastAsia="Times New Roman" w:hAnsi="Arial" w:cs="Times New Roman"/>
      <w:sz w:val="20"/>
      <w:szCs w:val="20"/>
      <w:u w:val="double" w:color="FF0000"/>
      <w:lang w:val="en-US"/>
    </w:rPr>
  </w:style>
  <w:style w:type="character" w:customStyle="1" w:styleId="ESOPopisOBRChar">
    <w:name w:val="ESO_Popis_OBR Char"/>
    <w:link w:val="ESOPopisOBR"/>
    <w:locked/>
    <w:rsid w:val="00B00750"/>
    <w:rPr>
      <w:rFonts w:ascii="Arial" w:eastAsia="Times New Roman" w:hAnsi="Arial" w:cs="Times New Roman"/>
      <w:sz w:val="20"/>
      <w:szCs w:val="20"/>
      <w:lang w:val="en-US"/>
    </w:rPr>
  </w:style>
  <w:style w:type="character" w:customStyle="1" w:styleId="Heading6CharChar">
    <w:name w:val="Heading 6 Char Char"/>
    <w:uiPriority w:val="99"/>
    <w:locked/>
    <w:rsid w:val="00B00750"/>
    <w:rPr>
      <w:rFonts w:cs="Arial"/>
      <w:b/>
      <w:bCs/>
      <w:iCs/>
      <w:kern w:val="28"/>
      <w:sz w:val="20"/>
    </w:rPr>
  </w:style>
  <w:style w:type="paragraph" w:styleId="Nzov">
    <w:name w:val="Title"/>
    <w:basedOn w:val="Normlny"/>
    <w:next w:val="Normlny"/>
    <w:link w:val="NzovChar"/>
    <w:uiPriority w:val="99"/>
    <w:qFormat/>
    <w:rsid w:val="00B00750"/>
    <w:pPr>
      <w:widowControl w:val="0"/>
      <w:autoSpaceDE w:val="0"/>
      <w:autoSpaceDN w:val="0"/>
      <w:adjustRightInd w:val="0"/>
      <w:spacing w:before="240" w:after="60" w:line="240" w:lineRule="auto"/>
      <w:jc w:val="center"/>
    </w:pPr>
    <w:rPr>
      <w:rFonts w:cs="Arial"/>
      <w:b/>
      <w:bCs/>
      <w:sz w:val="32"/>
      <w:szCs w:val="32"/>
      <w:shd w:val="clear" w:color="auto" w:fill="FFFFFF"/>
      <w:lang w:val="en-AU" w:eastAsia="sk-SK"/>
    </w:rPr>
  </w:style>
  <w:style w:type="character" w:customStyle="1" w:styleId="NzovChar">
    <w:name w:val="Názov Char"/>
    <w:link w:val="Nzov"/>
    <w:uiPriority w:val="10"/>
    <w:rsid w:val="00B00750"/>
    <w:rPr>
      <w:rFonts w:ascii="Arial" w:eastAsia="Times New Roman" w:hAnsi="Arial" w:cs="Arial"/>
      <w:b/>
      <w:bCs/>
      <w:sz w:val="32"/>
      <w:szCs w:val="32"/>
      <w:lang w:val="en-AU" w:eastAsia="sk-SK"/>
    </w:rPr>
  </w:style>
  <w:style w:type="character" w:customStyle="1" w:styleId="TitleChar">
    <w:name w:val="Title Char"/>
    <w:uiPriority w:val="99"/>
    <w:locked/>
    <w:rsid w:val="00B00750"/>
    <w:rPr>
      <w:rFonts w:ascii="Cambria" w:hAnsi="Cambria" w:cs="Times New Roman"/>
      <w:b/>
      <w:bCs/>
      <w:kern w:val="28"/>
      <w:sz w:val="32"/>
      <w:szCs w:val="32"/>
      <w:lang w:val="sk-SK" w:eastAsia="en-US"/>
    </w:rPr>
  </w:style>
  <w:style w:type="paragraph" w:customStyle="1" w:styleId="ESONumbered1">
    <w:name w:val="ESO_Numbered_1"/>
    <w:basedOn w:val="ESONormal"/>
    <w:uiPriority w:val="99"/>
    <w:rsid w:val="00B00750"/>
    <w:pPr>
      <w:numPr>
        <w:numId w:val="6"/>
      </w:numPr>
    </w:pPr>
  </w:style>
  <w:style w:type="paragraph" w:customStyle="1" w:styleId="ESOObrazok">
    <w:name w:val="ESO_Obrazok"/>
    <w:basedOn w:val="ESONormal"/>
    <w:uiPriority w:val="99"/>
    <w:rsid w:val="00B00750"/>
    <w:pPr>
      <w:jc w:val="center"/>
    </w:pPr>
    <w:rPr>
      <w:lang w:val="cs-CZ"/>
    </w:rPr>
  </w:style>
  <w:style w:type="paragraph" w:customStyle="1" w:styleId="Revzia2">
    <w:name w:val="Revízia2"/>
    <w:hidden/>
    <w:uiPriority w:val="99"/>
    <w:semiHidden/>
    <w:rsid w:val="00B00750"/>
    <w:rPr>
      <w:rFonts w:ascii="Arial" w:eastAsia="Times New Roman" w:hAnsi="Arial"/>
      <w:sz w:val="24"/>
      <w:szCs w:val="24"/>
      <w:lang w:eastAsia="en-US"/>
    </w:rPr>
  </w:style>
  <w:style w:type="character" w:customStyle="1" w:styleId="ESOSucinnostPredpokladChar">
    <w:name w:val="ESO_Sucinnost_Predpoklad Char"/>
    <w:link w:val="ESOSucinnostPredpoklad"/>
    <w:locked/>
    <w:rsid w:val="00B00750"/>
    <w:rPr>
      <w:rFonts w:ascii="Arial" w:eastAsia="Times New Roman" w:hAnsi="Arial" w:cs="Times New Roman"/>
      <w:sz w:val="20"/>
      <w:szCs w:val="20"/>
      <w:u w:val="wavyDouble" w:color="FF0000"/>
      <w:lang w:val="en-US"/>
    </w:rPr>
  </w:style>
  <w:style w:type="paragraph" w:customStyle="1" w:styleId="Revzia3">
    <w:name w:val="Revízia3"/>
    <w:hidden/>
    <w:uiPriority w:val="99"/>
    <w:semiHidden/>
    <w:rsid w:val="00B00750"/>
    <w:rPr>
      <w:rFonts w:ascii="Arial" w:eastAsia="Times New Roman" w:hAnsi="Arial"/>
      <w:sz w:val="24"/>
      <w:szCs w:val="24"/>
      <w:lang w:eastAsia="en-US"/>
    </w:rPr>
  </w:style>
  <w:style w:type="character" w:customStyle="1" w:styleId="SubtitleChar">
    <w:name w:val="Subtitle Char"/>
    <w:locked/>
    <w:rsid w:val="00B00750"/>
    <w:rPr>
      <w:rFonts w:ascii="Tahoma" w:hAnsi="Tahoma"/>
      <w:sz w:val="16"/>
      <w:lang w:val="sk-SK" w:eastAsia="en-US"/>
    </w:rPr>
  </w:style>
  <w:style w:type="paragraph" w:styleId="Podtitul">
    <w:name w:val="Subtitle"/>
    <w:basedOn w:val="Normlny"/>
    <w:next w:val="Normlny"/>
    <w:link w:val="PodtitulChar"/>
    <w:qFormat/>
    <w:rsid w:val="00B00750"/>
    <w:pPr>
      <w:spacing w:after="60"/>
      <w:jc w:val="center"/>
      <w:outlineLvl w:val="1"/>
    </w:pPr>
    <w:rPr>
      <w:rFonts w:ascii="Tahoma" w:hAnsi="Tahoma" w:cs="Tahoma"/>
      <w:sz w:val="16"/>
      <w:szCs w:val="16"/>
    </w:rPr>
  </w:style>
  <w:style w:type="character" w:customStyle="1" w:styleId="PodtitulChar">
    <w:name w:val="Podtitul Char"/>
    <w:link w:val="Podtitul"/>
    <w:uiPriority w:val="99"/>
    <w:rsid w:val="00B00750"/>
    <w:rPr>
      <w:rFonts w:ascii="Tahoma" w:eastAsia="Times New Roman" w:hAnsi="Tahoma" w:cs="Tahoma"/>
      <w:sz w:val="16"/>
      <w:szCs w:val="16"/>
    </w:rPr>
  </w:style>
  <w:style w:type="paragraph" w:customStyle="1" w:styleId="ESOOdrka-abcd1">
    <w:name w:val="ESO_Odrážka-abcd_1"/>
    <w:basedOn w:val="ESOOdrka1"/>
    <w:link w:val="ESOOdrka-abcd1Char"/>
    <w:rsid w:val="00B00750"/>
    <w:pPr>
      <w:numPr>
        <w:ilvl w:val="0"/>
        <w:numId w:val="8"/>
      </w:numPr>
    </w:pPr>
  </w:style>
  <w:style w:type="character" w:customStyle="1" w:styleId="ESOOdrka1Char">
    <w:name w:val="ESO_Odrážka_1 Char"/>
    <w:link w:val="ESOOdrka1"/>
    <w:rsid w:val="002E6758"/>
    <w:rPr>
      <w:rFonts w:ascii="Arial" w:eastAsia="Times New Roman" w:hAnsi="Arial"/>
    </w:rPr>
  </w:style>
  <w:style w:type="character" w:customStyle="1" w:styleId="ESOOdrka-abcd1Char">
    <w:name w:val="ESO_Odrážka-abcd_1 Char"/>
    <w:basedOn w:val="ESOOdrka1Char"/>
    <w:link w:val="ESOOdrka-abcd1"/>
    <w:rsid w:val="00B00750"/>
    <w:rPr>
      <w:rFonts w:ascii="Arial" w:eastAsia="Times New Roman" w:hAnsi="Arial"/>
    </w:rPr>
  </w:style>
  <w:style w:type="character" w:customStyle="1" w:styleId="ESOOdrkyslovan1Char">
    <w:name w:val="ESO_Odrážky_číslované_1 Char"/>
    <w:link w:val="ESOOdrkyslovan1"/>
    <w:rsid w:val="006527FC"/>
    <w:rPr>
      <w:rFonts w:ascii="Arial" w:hAnsi="Arial" w:cs="Arial"/>
      <w:szCs w:val="22"/>
      <w:lang w:eastAsia="en-US"/>
    </w:rPr>
  </w:style>
  <w:style w:type="paragraph" w:customStyle="1" w:styleId="ESOOdrky-abcd2">
    <w:name w:val="ESO_Odrážky-abcd_2"/>
    <w:basedOn w:val="ESOOdrka-abcd1"/>
    <w:link w:val="ESOOdrky-abcd2Char"/>
    <w:qFormat/>
    <w:rsid w:val="00B00750"/>
  </w:style>
  <w:style w:type="character" w:customStyle="1" w:styleId="ESOOdrky-abcd2Char">
    <w:name w:val="ESO_Odrážky-abcd_2 Char"/>
    <w:basedOn w:val="ESOOdrka-abcd1Char"/>
    <w:link w:val="ESOOdrky-abcd2"/>
    <w:rsid w:val="00B00750"/>
    <w:rPr>
      <w:rFonts w:ascii="Arial" w:eastAsia="Times New Roman" w:hAnsi="Arial"/>
    </w:rPr>
  </w:style>
  <w:style w:type="paragraph" w:customStyle="1" w:styleId="NumberedList">
    <w:name w:val="Numbered List"/>
    <w:next w:val="Normlny"/>
    <w:uiPriority w:val="99"/>
    <w:rsid w:val="00956541"/>
    <w:pPr>
      <w:widowControl w:val="0"/>
      <w:autoSpaceDE w:val="0"/>
      <w:autoSpaceDN w:val="0"/>
      <w:adjustRightInd w:val="0"/>
      <w:ind w:left="360" w:hanging="360"/>
    </w:pPr>
    <w:rPr>
      <w:rFonts w:ascii="Arial" w:eastAsia="Times New Roman" w:hAnsi="Arial" w:cs="Arial"/>
      <w:color w:val="000000"/>
      <w:shd w:val="clear" w:color="auto" w:fill="FFFFFF"/>
      <w:lang w:val="en-AU"/>
    </w:rPr>
  </w:style>
  <w:style w:type="paragraph" w:styleId="Nadpispoznmky">
    <w:name w:val="Note Heading"/>
    <w:basedOn w:val="Normlny"/>
    <w:next w:val="Normlny"/>
    <w:link w:val="NadpispoznmkyChar"/>
    <w:uiPriority w:val="99"/>
    <w:rsid w:val="00956541"/>
    <w:pPr>
      <w:widowControl w:val="0"/>
      <w:autoSpaceDE w:val="0"/>
      <w:autoSpaceDN w:val="0"/>
      <w:adjustRightInd w:val="0"/>
      <w:spacing w:after="0" w:line="240" w:lineRule="auto"/>
    </w:pPr>
    <w:rPr>
      <w:rFonts w:cs="Arial"/>
      <w:color w:val="000000"/>
      <w:shd w:val="clear" w:color="auto" w:fill="FFFFFF"/>
      <w:lang w:val="en-AU" w:eastAsia="sk-SK"/>
    </w:rPr>
  </w:style>
  <w:style w:type="character" w:customStyle="1" w:styleId="NadpispoznmkyChar">
    <w:name w:val="Nadpis poznámky Char"/>
    <w:link w:val="Nadpispoznmky"/>
    <w:uiPriority w:val="99"/>
    <w:rsid w:val="00956541"/>
    <w:rPr>
      <w:rFonts w:ascii="Arial" w:eastAsia="Times New Roman" w:hAnsi="Arial" w:cs="Arial"/>
      <w:color w:val="000000"/>
      <w:sz w:val="20"/>
      <w:szCs w:val="20"/>
      <w:lang w:val="en-AU" w:eastAsia="sk-SK"/>
    </w:rPr>
  </w:style>
  <w:style w:type="character" w:customStyle="1" w:styleId="TableHeading">
    <w:name w:val="Table Heading"/>
    <w:uiPriority w:val="99"/>
    <w:rsid w:val="00956541"/>
    <w:rPr>
      <w:b/>
      <w:color w:val="000000"/>
      <w:sz w:val="22"/>
      <w:shd w:val="clear" w:color="auto" w:fill="FFFFFF"/>
    </w:rPr>
  </w:style>
  <w:style w:type="character" w:customStyle="1" w:styleId="Objecttype">
    <w:name w:val="Object type"/>
    <w:uiPriority w:val="99"/>
    <w:rsid w:val="00956541"/>
    <w:rPr>
      <w:b/>
      <w:color w:val="000000"/>
      <w:sz w:val="20"/>
      <w:u w:val="single"/>
      <w:shd w:val="clear" w:color="auto" w:fill="FFFFFF"/>
    </w:rPr>
  </w:style>
  <w:style w:type="paragraph" w:customStyle="1" w:styleId="ListHeader">
    <w:name w:val="List Header"/>
    <w:next w:val="Normlny"/>
    <w:uiPriority w:val="99"/>
    <w:rsid w:val="00956541"/>
    <w:pPr>
      <w:widowControl w:val="0"/>
      <w:autoSpaceDE w:val="0"/>
      <w:autoSpaceDN w:val="0"/>
      <w:adjustRightInd w:val="0"/>
    </w:pPr>
    <w:rPr>
      <w:rFonts w:ascii="Arial" w:eastAsia="Times New Roman" w:hAnsi="Arial" w:cs="Arial"/>
      <w:b/>
      <w:bCs/>
      <w:i/>
      <w:iCs/>
      <w:color w:val="0000A0"/>
      <w:shd w:val="clear" w:color="auto" w:fill="FFFFFF"/>
      <w:lang w:val="en-AU"/>
    </w:rPr>
  </w:style>
  <w:style w:type="paragraph" w:styleId="Hlavikaobsahu">
    <w:name w:val="TOC Heading"/>
    <w:basedOn w:val="Nadpis1"/>
    <w:next w:val="Normlny"/>
    <w:uiPriority w:val="39"/>
    <w:unhideWhenUsed/>
    <w:qFormat/>
    <w:rsid w:val="00956541"/>
    <w:pPr>
      <w:numPr>
        <w:numId w:val="0"/>
      </w:numPr>
      <w:suppressAutoHyphens w:val="0"/>
      <w:spacing w:before="480" w:after="0"/>
      <w:outlineLvl w:val="9"/>
    </w:pPr>
    <w:rPr>
      <w:rFonts w:ascii="Cambria" w:hAnsi="Cambria" w:cs="Times New Roman"/>
      <w:bCs/>
      <w:color w:val="365F91"/>
      <w:kern w:val="0"/>
      <w:sz w:val="28"/>
      <w:szCs w:val="28"/>
      <w:lang w:val="en-US"/>
    </w:rPr>
  </w:style>
  <w:style w:type="paragraph" w:styleId="Bezriadkovania">
    <w:name w:val="No Spacing"/>
    <w:uiPriority w:val="1"/>
    <w:qFormat/>
    <w:rsid w:val="00956541"/>
    <w:pPr>
      <w:jc w:val="both"/>
    </w:pPr>
    <w:rPr>
      <w:rFonts w:ascii="Arial" w:eastAsia="Times New Roman" w:hAnsi="Arial"/>
      <w:lang w:eastAsia="en-US"/>
    </w:rPr>
  </w:style>
  <w:style w:type="paragraph" w:customStyle="1" w:styleId="ESOOBRBig">
    <w:name w:val="ESO_OBR_Big"/>
    <w:basedOn w:val="ESONormal"/>
    <w:qFormat/>
    <w:rsid w:val="00EE5E7D"/>
    <w:pPr>
      <w:keepNext/>
      <w:jc w:val="center"/>
    </w:pPr>
    <w:rPr>
      <w:noProof/>
      <w:lang w:val="cs-CZ" w:eastAsia="cs-CZ"/>
    </w:rPr>
  </w:style>
  <w:style w:type="paragraph" w:customStyle="1" w:styleId="ESOOBRRegular">
    <w:name w:val="ESO_OBR_Regular"/>
    <w:basedOn w:val="ESONormal"/>
    <w:next w:val="ESONormal"/>
    <w:qFormat/>
    <w:rsid w:val="00CE58DC"/>
    <w:pPr>
      <w:keepNext/>
      <w:ind w:left="902"/>
      <w:jc w:val="center"/>
    </w:pPr>
    <w:rPr>
      <w:noProof/>
      <w:lang w:val="cs-CZ" w:eastAsia="cs-CZ"/>
    </w:rPr>
  </w:style>
  <w:style w:type="paragraph" w:styleId="Zoznamobrzkov">
    <w:name w:val="table of figures"/>
    <w:basedOn w:val="Normlny"/>
    <w:next w:val="Normlny"/>
    <w:uiPriority w:val="99"/>
    <w:unhideWhenUsed/>
    <w:rsid w:val="00926DE6"/>
    <w:pPr>
      <w:spacing w:after="0"/>
    </w:pPr>
  </w:style>
  <w:style w:type="paragraph" w:customStyle="1" w:styleId="zreportaddinfo">
    <w:name w:val="zreport addinfo"/>
    <w:basedOn w:val="Normlny"/>
    <w:uiPriority w:val="99"/>
    <w:semiHidden/>
    <w:rsid w:val="001C3785"/>
    <w:pPr>
      <w:framePr w:wrap="around" w:hAnchor="margin" w:xAlign="center" w:yAlign="bottom"/>
      <w:spacing w:after="0" w:line="240" w:lineRule="exact"/>
      <w:jc w:val="center"/>
    </w:pPr>
    <w:rPr>
      <w:rFonts w:eastAsia="Times New Roman"/>
      <w:noProof/>
      <w:szCs w:val="20"/>
      <w:lang w:val="en-US"/>
    </w:rPr>
  </w:style>
  <w:style w:type="paragraph" w:styleId="Textbubliny">
    <w:name w:val="Balloon Text"/>
    <w:basedOn w:val="Normlny"/>
    <w:link w:val="TextbublinyChar"/>
    <w:uiPriority w:val="99"/>
    <w:semiHidden/>
    <w:unhideWhenUsed/>
    <w:rsid w:val="001C378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C3785"/>
    <w:rPr>
      <w:rFonts w:ascii="Tahoma" w:hAnsi="Tahoma" w:cs="Tahoma"/>
      <w:sz w:val="16"/>
      <w:szCs w:val="16"/>
    </w:rPr>
  </w:style>
  <w:style w:type="character" w:styleId="PouitHypertextovPrepojenie">
    <w:name w:val="FollowedHyperlink"/>
    <w:semiHidden/>
    <w:unhideWhenUsed/>
    <w:rsid w:val="00971B64"/>
    <w:rPr>
      <w:color w:val="800080"/>
      <w:u w:val="single"/>
    </w:rPr>
  </w:style>
  <w:style w:type="paragraph" w:customStyle="1" w:styleId="ESOOdrka3">
    <w:name w:val="ESO_Odrážka_3"/>
    <w:basedOn w:val="ESOOdrka2"/>
    <w:rsid w:val="006527FC"/>
    <w:pPr>
      <w:numPr>
        <w:ilvl w:val="0"/>
        <w:numId w:val="0"/>
      </w:numPr>
      <w:tabs>
        <w:tab w:val="clear" w:pos="1701"/>
        <w:tab w:val="left" w:pos="2127"/>
      </w:tabs>
      <w:ind w:left="2127" w:hanging="360"/>
    </w:pPr>
    <w:rPr>
      <w:lang w:val="en-GB"/>
    </w:rPr>
  </w:style>
  <w:style w:type="paragraph" w:customStyle="1" w:styleId="ESOOdrka-abcd2">
    <w:name w:val="ESO_Odrážka-abcd_2"/>
    <w:basedOn w:val="ESOOdrka-abcd1"/>
    <w:link w:val="ESOOdrka-abcd2Char"/>
    <w:qFormat/>
    <w:rsid w:val="006527FC"/>
    <w:pPr>
      <w:ind w:left="1701"/>
    </w:pPr>
    <w:rPr>
      <w:lang w:val="cs-CZ"/>
    </w:rPr>
  </w:style>
  <w:style w:type="character" w:customStyle="1" w:styleId="ESOOdrka-abcd2Char">
    <w:name w:val="ESO_Odrážka-abcd_2 Char"/>
    <w:basedOn w:val="ESOOdrka-abcd1Char"/>
    <w:link w:val="ESOOdrka-abcd2"/>
    <w:rsid w:val="006527FC"/>
    <w:rPr>
      <w:rFonts w:ascii="Arial" w:eastAsia="Times New Roman" w:hAnsi="Arial"/>
      <w:lang w:val="cs-CZ"/>
    </w:rPr>
  </w:style>
  <w:style w:type="paragraph" w:customStyle="1" w:styleId="BulletedList">
    <w:name w:val="Bulleted List"/>
    <w:next w:val="Normlny"/>
    <w:uiPriority w:val="99"/>
    <w:rsid w:val="00B921D8"/>
    <w:pPr>
      <w:widowControl w:val="0"/>
      <w:autoSpaceDE w:val="0"/>
      <w:autoSpaceDN w:val="0"/>
      <w:adjustRightInd w:val="0"/>
      <w:ind w:left="360" w:hanging="360"/>
    </w:pPr>
    <w:rPr>
      <w:rFonts w:ascii="Arial" w:eastAsiaTheme="minorEastAsia" w:hAnsi="Arial" w:cs="Arial"/>
      <w:color w:val="000000"/>
      <w:shd w:val="clear" w:color="auto" w:fill="FFFFFF"/>
      <w:lang w:val="en-AU"/>
    </w:rPr>
  </w:style>
  <w:style w:type="paragraph" w:styleId="Zkladntext">
    <w:name w:val="Body Text"/>
    <w:basedOn w:val="Normlny"/>
    <w:next w:val="Normlny"/>
    <w:link w:val="ZkladntextChar"/>
    <w:uiPriority w:val="99"/>
    <w:rsid w:val="00B921D8"/>
    <w:pPr>
      <w:widowControl w:val="0"/>
      <w:autoSpaceDE w:val="0"/>
      <w:autoSpaceDN w:val="0"/>
      <w:adjustRightInd w:val="0"/>
      <w:spacing w:after="120" w:line="240" w:lineRule="auto"/>
    </w:pPr>
    <w:rPr>
      <w:rFonts w:ascii="Arial" w:eastAsiaTheme="minorEastAsia" w:hAnsi="Arial" w:cs="Arial"/>
      <w:color w:val="000000"/>
      <w:szCs w:val="20"/>
      <w:shd w:val="clear" w:color="auto" w:fill="FFFFFF"/>
      <w:lang w:val="en-AU" w:eastAsia="sk-SK"/>
    </w:rPr>
  </w:style>
  <w:style w:type="character" w:customStyle="1" w:styleId="ZkladntextChar">
    <w:name w:val="Základný text Char"/>
    <w:basedOn w:val="Predvolenpsmoodseku"/>
    <w:link w:val="Zkladntext"/>
    <w:uiPriority w:val="99"/>
    <w:rsid w:val="00B921D8"/>
    <w:rPr>
      <w:rFonts w:ascii="Arial" w:eastAsiaTheme="minorEastAsia" w:hAnsi="Arial" w:cs="Arial"/>
      <w:color w:val="000000"/>
      <w:lang w:val="en-AU"/>
    </w:rPr>
  </w:style>
  <w:style w:type="paragraph" w:styleId="Zkladntext2">
    <w:name w:val="Body Text 2"/>
    <w:basedOn w:val="Normlny"/>
    <w:next w:val="Normlny"/>
    <w:link w:val="Zkladntext2Char"/>
    <w:uiPriority w:val="99"/>
    <w:rsid w:val="00B921D8"/>
    <w:pPr>
      <w:widowControl w:val="0"/>
      <w:autoSpaceDE w:val="0"/>
      <w:autoSpaceDN w:val="0"/>
      <w:adjustRightInd w:val="0"/>
      <w:spacing w:after="120" w:line="480" w:lineRule="auto"/>
    </w:pPr>
    <w:rPr>
      <w:rFonts w:ascii="Arial" w:eastAsiaTheme="minorEastAsia" w:hAnsi="Arial" w:cs="Arial"/>
      <w:color w:val="000000"/>
      <w:sz w:val="18"/>
      <w:szCs w:val="18"/>
      <w:shd w:val="clear" w:color="auto" w:fill="FFFFFF"/>
      <w:lang w:val="en-AU" w:eastAsia="sk-SK"/>
    </w:rPr>
  </w:style>
  <w:style w:type="character" w:customStyle="1" w:styleId="Zkladntext2Char">
    <w:name w:val="Základný text 2 Char"/>
    <w:basedOn w:val="Predvolenpsmoodseku"/>
    <w:link w:val="Zkladntext2"/>
    <w:uiPriority w:val="99"/>
    <w:rsid w:val="00B921D8"/>
    <w:rPr>
      <w:rFonts w:ascii="Arial" w:eastAsiaTheme="minorEastAsia" w:hAnsi="Arial" w:cs="Arial"/>
      <w:color w:val="000000"/>
      <w:sz w:val="18"/>
      <w:szCs w:val="18"/>
      <w:lang w:val="en-AU"/>
    </w:rPr>
  </w:style>
  <w:style w:type="paragraph" w:styleId="Zkladntext3">
    <w:name w:val="Body Text 3"/>
    <w:basedOn w:val="Normlny"/>
    <w:next w:val="Normlny"/>
    <w:link w:val="Zkladntext3Char"/>
    <w:uiPriority w:val="99"/>
    <w:rsid w:val="00B921D8"/>
    <w:pPr>
      <w:widowControl w:val="0"/>
      <w:autoSpaceDE w:val="0"/>
      <w:autoSpaceDN w:val="0"/>
      <w:adjustRightInd w:val="0"/>
      <w:spacing w:after="120" w:line="240" w:lineRule="auto"/>
    </w:pPr>
    <w:rPr>
      <w:rFonts w:ascii="Arial" w:eastAsiaTheme="minorEastAsia" w:hAnsi="Arial" w:cs="Arial"/>
      <w:color w:val="000000"/>
      <w:sz w:val="16"/>
      <w:szCs w:val="16"/>
      <w:shd w:val="clear" w:color="auto" w:fill="FFFFFF"/>
      <w:lang w:val="en-AU" w:eastAsia="sk-SK"/>
    </w:rPr>
  </w:style>
  <w:style w:type="character" w:customStyle="1" w:styleId="Zkladntext3Char">
    <w:name w:val="Základný text 3 Char"/>
    <w:basedOn w:val="Predvolenpsmoodseku"/>
    <w:link w:val="Zkladntext3"/>
    <w:uiPriority w:val="99"/>
    <w:rsid w:val="00B921D8"/>
    <w:rPr>
      <w:rFonts w:ascii="Arial" w:eastAsiaTheme="minorEastAsia" w:hAnsi="Arial" w:cs="Arial"/>
      <w:color w:val="000000"/>
      <w:sz w:val="16"/>
      <w:szCs w:val="16"/>
      <w:lang w:val="en-AU"/>
    </w:rPr>
  </w:style>
  <w:style w:type="paragraph" w:styleId="Obyajntext">
    <w:name w:val="Plain Text"/>
    <w:basedOn w:val="Normlny"/>
    <w:next w:val="Normlny"/>
    <w:link w:val="ObyajntextChar"/>
    <w:uiPriority w:val="99"/>
    <w:rsid w:val="00B921D8"/>
    <w:pPr>
      <w:widowControl w:val="0"/>
      <w:autoSpaceDE w:val="0"/>
      <w:autoSpaceDN w:val="0"/>
      <w:adjustRightInd w:val="0"/>
      <w:spacing w:after="0" w:line="240" w:lineRule="auto"/>
    </w:pPr>
    <w:rPr>
      <w:rFonts w:ascii="Arial" w:eastAsiaTheme="minorEastAsia" w:hAnsi="Arial" w:cs="Arial"/>
      <w:color w:val="000000"/>
      <w:szCs w:val="20"/>
      <w:shd w:val="clear" w:color="auto" w:fill="FFFFFF"/>
      <w:lang w:val="en-AU" w:eastAsia="sk-SK"/>
    </w:rPr>
  </w:style>
  <w:style w:type="character" w:customStyle="1" w:styleId="ObyajntextChar">
    <w:name w:val="Obyčajný text Char"/>
    <w:basedOn w:val="Predvolenpsmoodseku"/>
    <w:link w:val="Obyajntext"/>
    <w:uiPriority w:val="99"/>
    <w:rsid w:val="00B921D8"/>
    <w:rPr>
      <w:rFonts w:ascii="Arial" w:eastAsiaTheme="minorEastAsia" w:hAnsi="Arial" w:cs="Arial"/>
      <w:color w:val="000000"/>
      <w:lang w:val="en-AU"/>
    </w:rPr>
  </w:style>
  <w:style w:type="character" w:styleId="Zvraznenie">
    <w:name w:val="Emphasis"/>
    <w:basedOn w:val="Predvolenpsmoodseku"/>
    <w:uiPriority w:val="99"/>
    <w:qFormat/>
    <w:rsid w:val="00B921D8"/>
    <w:rPr>
      <w:i/>
      <w:iCs/>
      <w:color w:val="000000"/>
      <w:sz w:val="20"/>
      <w:szCs w:val="20"/>
      <w:shd w:val="clear" w:color="auto" w:fill="FFFFFF"/>
    </w:rPr>
  </w:style>
  <w:style w:type="paragraph" w:customStyle="1" w:styleId="Code">
    <w:name w:val="Code"/>
    <w:next w:val="Normlny"/>
    <w:uiPriority w:val="99"/>
    <w:rsid w:val="00B921D8"/>
    <w:pPr>
      <w:widowControl w:val="0"/>
      <w:autoSpaceDE w:val="0"/>
      <w:autoSpaceDN w:val="0"/>
      <w:adjustRightInd w:val="0"/>
    </w:pPr>
    <w:rPr>
      <w:rFonts w:ascii="Arial" w:eastAsiaTheme="minorEastAsia" w:hAnsi="Arial" w:cs="Arial"/>
      <w:color w:val="000000"/>
      <w:sz w:val="18"/>
      <w:szCs w:val="18"/>
      <w:shd w:val="clear" w:color="auto" w:fill="FFFFFF"/>
      <w:lang w:val="en-AU"/>
    </w:rPr>
  </w:style>
  <w:style w:type="character" w:customStyle="1" w:styleId="FieldLabel">
    <w:name w:val="Field Label"/>
    <w:uiPriority w:val="99"/>
    <w:rsid w:val="00B921D8"/>
    <w:rPr>
      <w:i/>
      <w:iCs/>
      <w:color w:val="004080"/>
      <w:sz w:val="20"/>
      <w:szCs w:val="20"/>
      <w:shd w:val="clear" w:color="auto" w:fill="FFFFFF"/>
    </w:rPr>
  </w:style>
  <w:style w:type="character" w:customStyle="1" w:styleId="SSBookmark">
    <w:name w:val="SSBookmark"/>
    <w:uiPriority w:val="99"/>
    <w:rsid w:val="00B921D8"/>
    <w:rPr>
      <w:rFonts w:ascii="Lucida Sans" w:hAnsi="Lucida Sans" w:cs="Lucida Sans"/>
      <w:b/>
      <w:bCs/>
      <w:color w:val="000000"/>
      <w:sz w:val="16"/>
      <w:szCs w:val="16"/>
      <w:shd w:val="clear" w:color="auto" w:fill="FFFF80"/>
    </w:rPr>
  </w:style>
  <w:style w:type="character" w:customStyle="1" w:styleId="Mention1">
    <w:name w:val="Mention1"/>
    <w:basedOn w:val="Predvolenpsmoodseku"/>
    <w:uiPriority w:val="99"/>
    <w:semiHidden/>
    <w:unhideWhenUsed/>
    <w:rsid w:val="00A04A5D"/>
    <w:rPr>
      <w:color w:val="2B579A"/>
      <w:shd w:val="clear" w:color="auto" w:fill="E6E6E6"/>
    </w:rPr>
  </w:style>
  <w:style w:type="character" w:customStyle="1" w:styleId="OdsekzoznamuChar">
    <w:name w:val="Odsek zoznamu Char"/>
    <w:basedOn w:val="Predvolenpsmoodseku"/>
    <w:link w:val="Odsekzoznamu"/>
    <w:uiPriority w:val="34"/>
    <w:locked/>
    <w:rsid w:val="00A04A5D"/>
    <w:rPr>
      <w:rFonts w:ascii="Arial Narrow" w:hAnsi="Arial Narrow"/>
      <w:sz w:val="24"/>
      <w:szCs w:val="24"/>
      <w:lang w:eastAsia="en-US"/>
    </w:rPr>
  </w:style>
  <w:style w:type="paragraph" w:styleId="Textkomentra">
    <w:name w:val="annotation text"/>
    <w:basedOn w:val="Normlny"/>
    <w:link w:val="TextkomentraChar"/>
    <w:uiPriority w:val="99"/>
    <w:unhideWhenUsed/>
    <w:rsid w:val="00412BB1"/>
    <w:pPr>
      <w:spacing w:line="240" w:lineRule="auto"/>
    </w:pPr>
    <w:rPr>
      <w:szCs w:val="20"/>
    </w:rPr>
  </w:style>
  <w:style w:type="character" w:customStyle="1" w:styleId="TextkomentraChar">
    <w:name w:val="Text komentára Char"/>
    <w:basedOn w:val="Predvolenpsmoodseku"/>
    <w:link w:val="Textkomentra"/>
    <w:uiPriority w:val="99"/>
    <w:rsid w:val="00412BB1"/>
    <w:rPr>
      <w:rFonts w:ascii="Arial Narrow" w:hAnsi="Arial Narrow"/>
      <w:lang w:eastAsia="en-US"/>
    </w:rPr>
  </w:style>
  <w:style w:type="character" w:styleId="Odkaznakomentr">
    <w:name w:val="annotation reference"/>
    <w:basedOn w:val="Predvolenpsmoodseku"/>
    <w:uiPriority w:val="99"/>
    <w:semiHidden/>
    <w:unhideWhenUsed/>
    <w:rsid w:val="00412BB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4079">
      <w:bodyDiv w:val="1"/>
      <w:marLeft w:val="0"/>
      <w:marRight w:val="0"/>
      <w:marTop w:val="0"/>
      <w:marBottom w:val="0"/>
      <w:divBdr>
        <w:top w:val="none" w:sz="0" w:space="0" w:color="auto"/>
        <w:left w:val="none" w:sz="0" w:space="0" w:color="auto"/>
        <w:bottom w:val="none" w:sz="0" w:space="0" w:color="auto"/>
        <w:right w:val="none" w:sz="0" w:space="0" w:color="auto"/>
      </w:divBdr>
    </w:div>
    <w:div w:id="26151806">
      <w:bodyDiv w:val="1"/>
      <w:marLeft w:val="0"/>
      <w:marRight w:val="0"/>
      <w:marTop w:val="0"/>
      <w:marBottom w:val="0"/>
      <w:divBdr>
        <w:top w:val="none" w:sz="0" w:space="0" w:color="auto"/>
        <w:left w:val="none" w:sz="0" w:space="0" w:color="auto"/>
        <w:bottom w:val="none" w:sz="0" w:space="0" w:color="auto"/>
        <w:right w:val="none" w:sz="0" w:space="0" w:color="auto"/>
      </w:divBdr>
    </w:div>
    <w:div w:id="28528174">
      <w:bodyDiv w:val="1"/>
      <w:marLeft w:val="0"/>
      <w:marRight w:val="0"/>
      <w:marTop w:val="0"/>
      <w:marBottom w:val="0"/>
      <w:divBdr>
        <w:top w:val="none" w:sz="0" w:space="0" w:color="auto"/>
        <w:left w:val="none" w:sz="0" w:space="0" w:color="auto"/>
        <w:bottom w:val="none" w:sz="0" w:space="0" w:color="auto"/>
        <w:right w:val="none" w:sz="0" w:space="0" w:color="auto"/>
      </w:divBdr>
    </w:div>
    <w:div w:id="36004860">
      <w:bodyDiv w:val="1"/>
      <w:marLeft w:val="0"/>
      <w:marRight w:val="0"/>
      <w:marTop w:val="0"/>
      <w:marBottom w:val="0"/>
      <w:divBdr>
        <w:top w:val="none" w:sz="0" w:space="0" w:color="auto"/>
        <w:left w:val="none" w:sz="0" w:space="0" w:color="auto"/>
        <w:bottom w:val="none" w:sz="0" w:space="0" w:color="auto"/>
        <w:right w:val="none" w:sz="0" w:space="0" w:color="auto"/>
      </w:divBdr>
    </w:div>
    <w:div w:id="65225822">
      <w:bodyDiv w:val="1"/>
      <w:marLeft w:val="0"/>
      <w:marRight w:val="0"/>
      <w:marTop w:val="0"/>
      <w:marBottom w:val="0"/>
      <w:divBdr>
        <w:top w:val="none" w:sz="0" w:space="0" w:color="auto"/>
        <w:left w:val="none" w:sz="0" w:space="0" w:color="auto"/>
        <w:bottom w:val="none" w:sz="0" w:space="0" w:color="auto"/>
        <w:right w:val="none" w:sz="0" w:space="0" w:color="auto"/>
      </w:divBdr>
    </w:div>
    <w:div w:id="76831007">
      <w:bodyDiv w:val="1"/>
      <w:marLeft w:val="0"/>
      <w:marRight w:val="0"/>
      <w:marTop w:val="0"/>
      <w:marBottom w:val="0"/>
      <w:divBdr>
        <w:top w:val="none" w:sz="0" w:space="0" w:color="auto"/>
        <w:left w:val="none" w:sz="0" w:space="0" w:color="auto"/>
        <w:bottom w:val="none" w:sz="0" w:space="0" w:color="auto"/>
        <w:right w:val="none" w:sz="0" w:space="0" w:color="auto"/>
      </w:divBdr>
    </w:div>
    <w:div w:id="98919189">
      <w:bodyDiv w:val="1"/>
      <w:marLeft w:val="0"/>
      <w:marRight w:val="0"/>
      <w:marTop w:val="0"/>
      <w:marBottom w:val="0"/>
      <w:divBdr>
        <w:top w:val="none" w:sz="0" w:space="0" w:color="auto"/>
        <w:left w:val="none" w:sz="0" w:space="0" w:color="auto"/>
        <w:bottom w:val="none" w:sz="0" w:space="0" w:color="auto"/>
        <w:right w:val="none" w:sz="0" w:space="0" w:color="auto"/>
      </w:divBdr>
    </w:div>
    <w:div w:id="126751482">
      <w:bodyDiv w:val="1"/>
      <w:marLeft w:val="0"/>
      <w:marRight w:val="0"/>
      <w:marTop w:val="0"/>
      <w:marBottom w:val="0"/>
      <w:divBdr>
        <w:top w:val="none" w:sz="0" w:space="0" w:color="auto"/>
        <w:left w:val="none" w:sz="0" w:space="0" w:color="auto"/>
        <w:bottom w:val="none" w:sz="0" w:space="0" w:color="auto"/>
        <w:right w:val="none" w:sz="0" w:space="0" w:color="auto"/>
      </w:divBdr>
    </w:div>
    <w:div w:id="129566502">
      <w:bodyDiv w:val="1"/>
      <w:marLeft w:val="0"/>
      <w:marRight w:val="0"/>
      <w:marTop w:val="0"/>
      <w:marBottom w:val="0"/>
      <w:divBdr>
        <w:top w:val="none" w:sz="0" w:space="0" w:color="auto"/>
        <w:left w:val="none" w:sz="0" w:space="0" w:color="auto"/>
        <w:bottom w:val="none" w:sz="0" w:space="0" w:color="auto"/>
        <w:right w:val="none" w:sz="0" w:space="0" w:color="auto"/>
      </w:divBdr>
    </w:div>
    <w:div w:id="134759275">
      <w:bodyDiv w:val="1"/>
      <w:marLeft w:val="0"/>
      <w:marRight w:val="0"/>
      <w:marTop w:val="0"/>
      <w:marBottom w:val="0"/>
      <w:divBdr>
        <w:top w:val="none" w:sz="0" w:space="0" w:color="auto"/>
        <w:left w:val="none" w:sz="0" w:space="0" w:color="auto"/>
        <w:bottom w:val="none" w:sz="0" w:space="0" w:color="auto"/>
        <w:right w:val="none" w:sz="0" w:space="0" w:color="auto"/>
      </w:divBdr>
      <w:divsChild>
        <w:div w:id="2054190352">
          <w:marLeft w:val="274"/>
          <w:marRight w:val="0"/>
          <w:marTop w:val="0"/>
          <w:marBottom w:val="0"/>
          <w:divBdr>
            <w:top w:val="none" w:sz="0" w:space="0" w:color="auto"/>
            <w:left w:val="none" w:sz="0" w:space="0" w:color="auto"/>
            <w:bottom w:val="none" w:sz="0" w:space="0" w:color="auto"/>
            <w:right w:val="none" w:sz="0" w:space="0" w:color="auto"/>
          </w:divBdr>
        </w:div>
      </w:divsChild>
    </w:div>
    <w:div w:id="139927561">
      <w:bodyDiv w:val="1"/>
      <w:marLeft w:val="0"/>
      <w:marRight w:val="0"/>
      <w:marTop w:val="0"/>
      <w:marBottom w:val="0"/>
      <w:divBdr>
        <w:top w:val="none" w:sz="0" w:space="0" w:color="auto"/>
        <w:left w:val="none" w:sz="0" w:space="0" w:color="auto"/>
        <w:bottom w:val="none" w:sz="0" w:space="0" w:color="auto"/>
        <w:right w:val="none" w:sz="0" w:space="0" w:color="auto"/>
      </w:divBdr>
    </w:div>
    <w:div w:id="169831402">
      <w:bodyDiv w:val="1"/>
      <w:marLeft w:val="0"/>
      <w:marRight w:val="0"/>
      <w:marTop w:val="0"/>
      <w:marBottom w:val="0"/>
      <w:divBdr>
        <w:top w:val="none" w:sz="0" w:space="0" w:color="auto"/>
        <w:left w:val="none" w:sz="0" w:space="0" w:color="auto"/>
        <w:bottom w:val="none" w:sz="0" w:space="0" w:color="auto"/>
        <w:right w:val="none" w:sz="0" w:space="0" w:color="auto"/>
      </w:divBdr>
    </w:div>
    <w:div w:id="206991373">
      <w:bodyDiv w:val="1"/>
      <w:marLeft w:val="0"/>
      <w:marRight w:val="0"/>
      <w:marTop w:val="0"/>
      <w:marBottom w:val="0"/>
      <w:divBdr>
        <w:top w:val="none" w:sz="0" w:space="0" w:color="auto"/>
        <w:left w:val="none" w:sz="0" w:space="0" w:color="auto"/>
        <w:bottom w:val="none" w:sz="0" w:space="0" w:color="auto"/>
        <w:right w:val="none" w:sz="0" w:space="0" w:color="auto"/>
      </w:divBdr>
    </w:div>
    <w:div w:id="224335993">
      <w:bodyDiv w:val="1"/>
      <w:marLeft w:val="0"/>
      <w:marRight w:val="0"/>
      <w:marTop w:val="0"/>
      <w:marBottom w:val="0"/>
      <w:divBdr>
        <w:top w:val="none" w:sz="0" w:space="0" w:color="auto"/>
        <w:left w:val="none" w:sz="0" w:space="0" w:color="auto"/>
        <w:bottom w:val="none" w:sz="0" w:space="0" w:color="auto"/>
        <w:right w:val="none" w:sz="0" w:space="0" w:color="auto"/>
      </w:divBdr>
    </w:div>
    <w:div w:id="237902958">
      <w:bodyDiv w:val="1"/>
      <w:marLeft w:val="0"/>
      <w:marRight w:val="0"/>
      <w:marTop w:val="0"/>
      <w:marBottom w:val="0"/>
      <w:divBdr>
        <w:top w:val="none" w:sz="0" w:space="0" w:color="auto"/>
        <w:left w:val="none" w:sz="0" w:space="0" w:color="auto"/>
        <w:bottom w:val="none" w:sz="0" w:space="0" w:color="auto"/>
        <w:right w:val="none" w:sz="0" w:space="0" w:color="auto"/>
      </w:divBdr>
    </w:div>
    <w:div w:id="252933925">
      <w:bodyDiv w:val="1"/>
      <w:marLeft w:val="0"/>
      <w:marRight w:val="0"/>
      <w:marTop w:val="0"/>
      <w:marBottom w:val="0"/>
      <w:divBdr>
        <w:top w:val="none" w:sz="0" w:space="0" w:color="auto"/>
        <w:left w:val="none" w:sz="0" w:space="0" w:color="auto"/>
        <w:bottom w:val="none" w:sz="0" w:space="0" w:color="auto"/>
        <w:right w:val="none" w:sz="0" w:space="0" w:color="auto"/>
      </w:divBdr>
    </w:div>
    <w:div w:id="288097032">
      <w:bodyDiv w:val="1"/>
      <w:marLeft w:val="0"/>
      <w:marRight w:val="0"/>
      <w:marTop w:val="0"/>
      <w:marBottom w:val="0"/>
      <w:divBdr>
        <w:top w:val="none" w:sz="0" w:space="0" w:color="auto"/>
        <w:left w:val="none" w:sz="0" w:space="0" w:color="auto"/>
        <w:bottom w:val="none" w:sz="0" w:space="0" w:color="auto"/>
        <w:right w:val="none" w:sz="0" w:space="0" w:color="auto"/>
      </w:divBdr>
    </w:div>
    <w:div w:id="390468972">
      <w:bodyDiv w:val="1"/>
      <w:marLeft w:val="0"/>
      <w:marRight w:val="0"/>
      <w:marTop w:val="0"/>
      <w:marBottom w:val="0"/>
      <w:divBdr>
        <w:top w:val="none" w:sz="0" w:space="0" w:color="auto"/>
        <w:left w:val="none" w:sz="0" w:space="0" w:color="auto"/>
        <w:bottom w:val="none" w:sz="0" w:space="0" w:color="auto"/>
        <w:right w:val="none" w:sz="0" w:space="0" w:color="auto"/>
      </w:divBdr>
    </w:div>
    <w:div w:id="416943044">
      <w:bodyDiv w:val="1"/>
      <w:marLeft w:val="0"/>
      <w:marRight w:val="0"/>
      <w:marTop w:val="0"/>
      <w:marBottom w:val="0"/>
      <w:divBdr>
        <w:top w:val="none" w:sz="0" w:space="0" w:color="auto"/>
        <w:left w:val="none" w:sz="0" w:space="0" w:color="auto"/>
        <w:bottom w:val="none" w:sz="0" w:space="0" w:color="auto"/>
        <w:right w:val="none" w:sz="0" w:space="0" w:color="auto"/>
      </w:divBdr>
    </w:div>
    <w:div w:id="427893760">
      <w:bodyDiv w:val="1"/>
      <w:marLeft w:val="0"/>
      <w:marRight w:val="0"/>
      <w:marTop w:val="0"/>
      <w:marBottom w:val="0"/>
      <w:divBdr>
        <w:top w:val="none" w:sz="0" w:space="0" w:color="auto"/>
        <w:left w:val="none" w:sz="0" w:space="0" w:color="auto"/>
        <w:bottom w:val="none" w:sz="0" w:space="0" w:color="auto"/>
        <w:right w:val="none" w:sz="0" w:space="0" w:color="auto"/>
      </w:divBdr>
    </w:div>
    <w:div w:id="430004400">
      <w:bodyDiv w:val="1"/>
      <w:marLeft w:val="0"/>
      <w:marRight w:val="0"/>
      <w:marTop w:val="0"/>
      <w:marBottom w:val="0"/>
      <w:divBdr>
        <w:top w:val="none" w:sz="0" w:space="0" w:color="auto"/>
        <w:left w:val="none" w:sz="0" w:space="0" w:color="auto"/>
        <w:bottom w:val="none" w:sz="0" w:space="0" w:color="auto"/>
        <w:right w:val="none" w:sz="0" w:space="0" w:color="auto"/>
      </w:divBdr>
    </w:div>
    <w:div w:id="430928237">
      <w:bodyDiv w:val="1"/>
      <w:marLeft w:val="0"/>
      <w:marRight w:val="0"/>
      <w:marTop w:val="0"/>
      <w:marBottom w:val="0"/>
      <w:divBdr>
        <w:top w:val="none" w:sz="0" w:space="0" w:color="auto"/>
        <w:left w:val="none" w:sz="0" w:space="0" w:color="auto"/>
        <w:bottom w:val="none" w:sz="0" w:space="0" w:color="auto"/>
        <w:right w:val="none" w:sz="0" w:space="0" w:color="auto"/>
      </w:divBdr>
    </w:div>
    <w:div w:id="435832608">
      <w:bodyDiv w:val="1"/>
      <w:marLeft w:val="0"/>
      <w:marRight w:val="0"/>
      <w:marTop w:val="0"/>
      <w:marBottom w:val="0"/>
      <w:divBdr>
        <w:top w:val="none" w:sz="0" w:space="0" w:color="auto"/>
        <w:left w:val="none" w:sz="0" w:space="0" w:color="auto"/>
        <w:bottom w:val="none" w:sz="0" w:space="0" w:color="auto"/>
        <w:right w:val="none" w:sz="0" w:space="0" w:color="auto"/>
      </w:divBdr>
    </w:div>
    <w:div w:id="446631179">
      <w:bodyDiv w:val="1"/>
      <w:marLeft w:val="0"/>
      <w:marRight w:val="0"/>
      <w:marTop w:val="0"/>
      <w:marBottom w:val="0"/>
      <w:divBdr>
        <w:top w:val="none" w:sz="0" w:space="0" w:color="auto"/>
        <w:left w:val="none" w:sz="0" w:space="0" w:color="auto"/>
        <w:bottom w:val="none" w:sz="0" w:space="0" w:color="auto"/>
        <w:right w:val="none" w:sz="0" w:space="0" w:color="auto"/>
      </w:divBdr>
    </w:div>
    <w:div w:id="521820045">
      <w:bodyDiv w:val="1"/>
      <w:marLeft w:val="0"/>
      <w:marRight w:val="0"/>
      <w:marTop w:val="0"/>
      <w:marBottom w:val="0"/>
      <w:divBdr>
        <w:top w:val="none" w:sz="0" w:space="0" w:color="auto"/>
        <w:left w:val="none" w:sz="0" w:space="0" w:color="auto"/>
        <w:bottom w:val="none" w:sz="0" w:space="0" w:color="auto"/>
        <w:right w:val="none" w:sz="0" w:space="0" w:color="auto"/>
      </w:divBdr>
    </w:div>
    <w:div w:id="540174634">
      <w:bodyDiv w:val="1"/>
      <w:marLeft w:val="0"/>
      <w:marRight w:val="0"/>
      <w:marTop w:val="0"/>
      <w:marBottom w:val="0"/>
      <w:divBdr>
        <w:top w:val="none" w:sz="0" w:space="0" w:color="auto"/>
        <w:left w:val="none" w:sz="0" w:space="0" w:color="auto"/>
        <w:bottom w:val="none" w:sz="0" w:space="0" w:color="auto"/>
        <w:right w:val="none" w:sz="0" w:space="0" w:color="auto"/>
      </w:divBdr>
    </w:div>
    <w:div w:id="568003517">
      <w:bodyDiv w:val="1"/>
      <w:marLeft w:val="0"/>
      <w:marRight w:val="0"/>
      <w:marTop w:val="0"/>
      <w:marBottom w:val="0"/>
      <w:divBdr>
        <w:top w:val="none" w:sz="0" w:space="0" w:color="auto"/>
        <w:left w:val="none" w:sz="0" w:space="0" w:color="auto"/>
        <w:bottom w:val="none" w:sz="0" w:space="0" w:color="auto"/>
        <w:right w:val="none" w:sz="0" w:space="0" w:color="auto"/>
      </w:divBdr>
    </w:div>
    <w:div w:id="620116607">
      <w:bodyDiv w:val="1"/>
      <w:marLeft w:val="0"/>
      <w:marRight w:val="0"/>
      <w:marTop w:val="0"/>
      <w:marBottom w:val="0"/>
      <w:divBdr>
        <w:top w:val="none" w:sz="0" w:space="0" w:color="auto"/>
        <w:left w:val="none" w:sz="0" w:space="0" w:color="auto"/>
        <w:bottom w:val="none" w:sz="0" w:space="0" w:color="auto"/>
        <w:right w:val="none" w:sz="0" w:space="0" w:color="auto"/>
      </w:divBdr>
    </w:div>
    <w:div w:id="634335549">
      <w:bodyDiv w:val="1"/>
      <w:marLeft w:val="0"/>
      <w:marRight w:val="0"/>
      <w:marTop w:val="0"/>
      <w:marBottom w:val="0"/>
      <w:divBdr>
        <w:top w:val="none" w:sz="0" w:space="0" w:color="auto"/>
        <w:left w:val="none" w:sz="0" w:space="0" w:color="auto"/>
        <w:bottom w:val="none" w:sz="0" w:space="0" w:color="auto"/>
        <w:right w:val="none" w:sz="0" w:space="0" w:color="auto"/>
      </w:divBdr>
    </w:div>
    <w:div w:id="636643016">
      <w:bodyDiv w:val="1"/>
      <w:marLeft w:val="0"/>
      <w:marRight w:val="0"/>
      <w:marTop w:val="0"/>
      <w:marBottom w:val="0"/>
      <w:divBdr>
        <w:top w:val="none" w:sz="0" w:space="0" w:color="auto"/>
        <w:left w:val="none" w:sz="0" w:space="0" w:color="auto"/>
        <w:bottom w:val="none" w:sz="0" w:space="0" w:color="auto"/>
        <w:right w:val="none" w:sz="0" w:space="0" w:color="auto"/>
      </w:divBdr>
    </w:div>
    <w:div w:id="643855083">
      <w:bodyDiv w:val="1"/>
      <w:marLeft w:val="0"/>
      <w:marRight w:val="0"/>
      <w:marTop w:val="0"/>
      <w:marBottom w:val="0"/>
      <w:divBdr>
        <w:top w:val="none" w:sz="0" w:space="0" w:color="auto"/>
        <w:left w:val="none" w:sz="0" w:space="0" w:color="auto"/>
        <w:bottom w:val="none" w:sz="0" w:space="0" w:color="auto"/>
        <w:right w:val="none" w:sz="0" w:space="0" w:color="auto"/>
      </w:divBdr>
    </w:div>
    <w:div w:id="644116717">
      <w:bodyDiv w:val="1"/>
      <w:marLeft w:val="0"/>
      <w:marRight w:val="0"/>
      <w:marTop w:val="0"/>
      <w:marBottom w:val="0"/>
      <w:divBdr>
        <w:top w:val="none" w:sz="0" w:space="0" w:color="auto"/>
        <w:left w:val="none" w:sz="0" w:space="0" w:color="auto"/>
        <w:bottom w:val="none" w:sz="0" w:space="0" w:color="auto"/>
        <w:right w:val="none" w:sz="0" w:space="0" w:color="auto"/>
      </w:divBdr>
    </w:div>
    <w:div w:id="702024257">
      <w:bodyDiv w:val="1"/>
      <w:marLeft w:val="0"/>
      <w:marRight w:val="0"/>
      <w:marTop w:val="0"/>
      <w:marBottom w:val="0"/>
      <w:divBdr>
        <w:top w:val="none" w:sz="0" w:space="0" w:color="auto"/>
        <w:left w:val="none" w:sz="0" w:space="0" w:color="auto"/>
        <w:bottom w:val="none" w:sz="0" w:space="0" w:color="auto"/>
        <w:right w:val="none" w:sz="0" w:space="0" w:color="auto"/>
      </w:divBdr>
    </w:div>
    <w:div w:id="702826538">
      <w:bodyDiv w:val="1"/>
      <w:marLeft w:val="0"/>
      <w:marRight w:val="0"/>
      <w:marTop w:val="0"/>
      <w:marBottom w:val="0"/>
      <w:divBdr>
        <w:top w:val="none" w:sz="0" w:space="0" w:color="auto"/>
        <w:left w:val="none" w:sz="0" w:space="0" w:color="auto"/>
        <w:bottom w:val="none" w:sz="0" w:space="0" w:color="auto"/>
        <w:right w:val="none" w:sz="0" w:space="0" w:color="auto"/>
      </w:divBdr>
    </w:div>
    <w:div w:id="755058220">
      <w:bodyDiv w:val="1"/>
      <w:marLeft w:val="0"/>
      <w:marRight w:val="0"/>
      <w:marTop w:val="0"/>
      <w:marBottom w:val="0"/>
      <w:divBdr>
        <w:top w:val="none" w:sz="0" w:space="0" w:color="auto"/>
        <w:left w:val="none" w:sz="0" w:space="0" w:color="auto"/>
        <w:bottom w:val="none" w:sz="0" w:space="0" w:color="auto"/>
        <w:right w:val="none" w:sz="0" w:space="0" w:color="auto"/>
      </w:divBdr>
    </w:div>
    <w:div w:id="794828908">
      <w:bodyDiv w:val="1"/>
      <w:marLeft w:val="0"/>
      <w:marRight w:val="0"/>
      <w:marTop w:val="0"/>
      <w:marBottom w:val="0"/>
      <w:divBdr>
        <w:top w:val="none" w:sz="0" w:space="0" w:color="auto"/>
        <w:left w:val="none" w:sz="0" w:space="0" w:color="auto"/>
        <w:bottom w:val="none" w:sz="0" w:space="0" w:color="auto"/>
        <w:right w:val="none" w:sz="0" w:space="0" w:color="auto"/>
      </w:divBdr>
    </w:div>
    <w:div w:id="846094140">
      <w:bodyDiv w:val="1"/>
      <w:marLeft w:val="0"/>
      <w:marRight w:val="0"/>
      <w:marTop w:val="0"/>
      <w:marBottom w:val="0"/>
      <w:divBdr>
        <w:top w:val="none" w:sz="0" w:space="0" w:color="auto"/>
        <w:left w:val="none" w:sz="0" w:space="0" w:color="auto"/>
        <w:bottom w:val="none" w:sz="0" w:space="0" w:color="auto"/>
        <w:right w:val="none" w:sz="0" w:space="0" w:color="auto"/>
      </w:divBdr>
    </w:div>
    <w:div w:id="853152431">
      <w:bodyDiv w:val="1"/>
      <w:marLeft w:val="0"/>
      <w:marRight w:val="0"/>
      <w:marTop w:val="0"/>
      <w:marBottom w:val="0"/>
      <w:divBdr>
        <w:top w:val="none" w:sz="0" w:space="0" w:color="auto"/>
        <w:left w:val="none" w:sz="0" w:space="0" w:color="auto"/>
        <w:bottom w:val="none" w:sz="0" w:space="0" w:color="auto"/>
        <w:right w:val="none" w:sz="0" w:space="0" w:color="auto"/>
      </w:divBdr>
    </w:div>
    <w:div w:id="863641121">
      <w:bodyDiv w:val="1"/>
      <w:marLeft w:val="0"/>
      <w:marRight w:val="0"/>
      <w:marTop w:val="0"/>
      <w:marBottom w:val="0"/>
      <w:divBdr>
        <w:top w:val="none" w:sz="0" w:space="0" w:color="auto"/>
        <w:left w:val="none" w:sz="0" w:space="0" w:color="auto"/>
        <w:bottom w:val="none" w:sz="0" w:space="0" w:color="auto"/>
        <w:right w:val="none" w:sz="0" w:space="0" w:color="auto"/>
      </w:divBdr>
    </w:div>
    <w:div w:id="905913966">
      <w:bodyDiv w:val="1"/>
      <w:marLeft w:val="0"/>
      <w:marRight w:val="0"/>
      <w:marTop w:val="0"/>
      <w:marBottom w:val="0"/>
      <w:divBdr>
        <w:top w:val="none" w:sz="0" w:space="0" w:color="auto"/>
        <w:left w:val="none" w:sz="0" w:space="0" w:color="auto"/>
        <w:bottom w:val="none" w:sz="0" w:space="0" w:color="auto"/>
        <w:right w:val="none" w:sz="0" w:space="0" w:color="auto"/>
      </w:divBdr>
    </w:div>
    <w:div w:id="941255587">
      <w:bodyDiv w:val="1"/>
      <w:marLeft w:val="0"/>
      <w:marRight w:val="0"/>
      <w:marTop w:val="0"/>
      <w:marBottom w:val="0"/>
      <w:divBdr>
        <w:top w:val="none" w:sz="0" w:space="0" w:color="auto"/>
        <w:left w:val="none" w:sz="0" w:space="0" w:color="auto"/>
        <w:bottom w:val="none" w:sz="0" w:space="0" w:color="auto"/>
        <w:right w:val="none" w:sz="0" w:space="0" w:color="auto"/>
      </w:divBdr>
    </w:div>
    <w:div w:id="1022172230">
      <w:bodyDiv w:val="1"/>
      <w:marLeft w:val="0"/>
      <w:marRight w:val="0"/>
      <w:marTop w:val="0"/>
      <w:marBottom w:val="0"/>
      <w:divBdr>
        <w:top w:val="none" w:sz="0" w:space="0" w:color="auto"/>
        <w:left w:val="none" w:sz="0" w:space="0" w:color="auto"/>
        <w:bottom w:val="none" w:sz="0" w:space="0" w:color="auto"/>
        <w:right w:val="none" w:sz="0" w:space="0" w:color="auto"/>
      </w:divBdr>
    </w:div>
    <w:div w:id="1041632521">
      <w:bodyDiv w:val="1"/>
      <w:marLeft w:val="0"/>
      <w:marRight w:val="0"/>
      <w:marTop w:val="0"/>
      <w:marBottom w:val="0"/>
      <w:divBdr>
        <w:top w:val="none" w:sz="0" w:space="0" w:color="auto"/>
        <w:left w:val="none" w:sz="0" w:space="0" w:color="auto"/>
        <w:bottom w:val="none" w:sz="0" w:space="0" w:color="auto"/>
        <w:right w:val="none" w:sz="0" w:space="0" w:color="auto"/>
      </w:divBdr>
    </w:div>
    <w:div w:id="1042636415">
      <w:bodyDiv w:val="1"/>
      <w:marLeft w:val="0"/>
      <w:marRight w:val="0"/>
      <w:marTop w:val="0"/>
      <w:marBottom w:val="0"/>
      <w:divBdr>
        <w:top w:val="none" w:sz="0" w:space="0" w:color="auto"/>
        <w:left w:val="none" w:sz="0" w:space="0" w:color="auto"/>
        <w:bottom w:val="none" w:sz="0" w:space="0" w:color="auto"/>
        <w:right w:val="none" w:sz="0" w:space="0" w:color="auto"/>
      </w:divBdr>
    </w:div>
    <w:div w:id="1060403056">
      <w:bodyDiv w:val="1"/>
      <w:marLeft w:val="0"/>
      <w:marRight w:val="0"/>
      <w:marTop w:val="0"/>
      <w:marBottom w:val="0"/>
      <w:divBdr>
        <w:top w:val="none" w:sz="0" w:space="0" w:color="auto"/>
        <w:left w:val="none" w:sz="0" w:space="0" w:color="auto"/>
        <w:bottom w:val="none" w:sz="0" w:space="0" w:color="auto"/>
        <w:right w:val="none" w:sz="0" w:space="0" w:color="auto"/>
      </w:divBdr>
    </w:div>
    <w:div w:id="1079520490">
      <w:bodyDiv w:val="1"/>
      <w:marLeft w:val="0"/>
      <w:marRight w:val="0"/>
      <w:marTop w:val="0"/>
      <w:marBottom w:val="0"/>
      <w:divBdr>
        <w:top w:val="none" w:sz="0" w:space="0" w:color="auto"/>
        <w:left w:val="none" w:sz="0" w:space="0" w:color="auto"/>
        <w:bottom w:val="none" w:sz="0" w:space="0" w:color="auto"/>
        <w:right w:val="none" w:sz="0" w:space="0" w:color="auto"/>
      </w:divBdr>
    </w:div>
    <w:div w:id="1080831560">
      <w:bodyDiv w:val="1"/>
      <w:marLeft w:val="0"/>
      <w:marRight w:val="0"/>
      <w:marTop w:val="0"/>
      <w:marBottom w:val="0"/>
      <w:divBdr>
        <w:top w:val="none" w:sz="0" w:space="0" w:color="auto"/>
        <w:left w:val="none" w:sz="0" w:space="0" w:color="auto"/>
        <w:bottom w:val="none" w:sz="0" w:space="0" w:color="auto"/>
        <w:right w:val="none" w:sz="0" w:space="0" w:color="auto"/>
      </w:divBdr>
    </w:div>
    <w:div w:id="1082528023">
      <w:bodyDiv w:val="1"/>
      <w:marLeft w:val="0"/>
      <w:marRight w:val="0"/>
      <w:marTop w:val="0"/>
      <w:marBottom w:val="0"/>
      <w:divBdr>
        <w:top w:val="none" w:sz="0" w:space="0" w:color="auto"/>
        <w:left w:val="none" w:sz="0" w:space="0" w:color="auto"/>
        <w:bottom w:val="none" w:sz="0" w:space="0" w:color="auto"/>
        <w:right w:val="none" w:sz="0" w:space="0" w:color="auto"/>
      </w:divBdr>
    </w:div>
    <w:div w:id="1083643752">
      <w:bodyDiv w:val="1"/>
      <w:marLeft w:val="0"/>
      <w:marRight w:val="0"/>
      <w:marTop w:val="0"/>
      <w:marBottom w:val="0"/>
      <w:divBdr>
        <w:top w:val="none" w:sz="0" w:space="0" w:color="auto"/>
        <w:left w:val="none" w:sz="0" w:space="0" w:color="auto"/>
        <w:bottom w:val="none" w:sz="0" w:space="0" w:color="auto"/>
        <w:right w:val="none" w:sz="0" w:space="0" w:color="auto"/>
      </w:divBdr>
    </w:div>
    <w:div w:id="1105884691">
      <w:bodyDiv w:val="1"/>
      <w:marLeft w:val="0"/>
      <w:marRight w:val="0"/>
      <w:marTop w:val="0"/>
      <w:marBottom w:val="0"/>
      <w:divBdr>
        <w:top w:val="none" w:sz="0" w:space="0" w:color="auto"/>
        <w:left w:val="none" w:sz="0" w:space="0" w:color="auto"/>
        <w:bottom w:val="none" w:sz="0" w:space="0" w:color="auto"/>
        <w:right w:val="none" w:sz="0" w:space="0" w:color="auto"/>
      </w:divBdr>
    </w:div>
    <w:div w:id="1198080727">
      <w:bodyDiv w:val="1"/>
      <w:marLeft w:val="0"/>
      <w:marRight w:val="0"/>
      <w:marTop w:val="0"/>
      <w:marBottom w:val="0"/>
      <w:divBdr>
        <w:top w:val="none" w:sz="0" w:space="0" w:color="auto"/>
        <w:left w:val="none" w:sz="0" w:space="0" w:color="auto"/>
        <w:bottom w:val="none" w:sz="0" w:space="0" w:color="auto"/>
        <w:right w:val="none" w:sz="0" w:space="0" w:color="auto"/>
      </w:divBdr>
    </w:div>
    <w:div w:id="1227957095">
      <w:bodyDiv w:val="1"/>
      <w:marLeft w:val="0"/>
      <w:marRight w:val="0"/>
      <w:marTop w:val="0"/>
      <w:marBottom w:val="0"/>
      <w:divBdr>
        <w:top w:val="none" w:sz="0" w:space="0" w:color="auto"/>
        <w:left w:val="none" w:sz="0" w:space="0" w:color="auto"/>
        <w:bottom w:val="none" w:sz="0" w:space="0" w:color="auto"/>
        <w:right w:val="none" w:sz="0" w:space="0" w:color="auto"/>
      </w:divBdr>
    </w:div>
    <w:div w:id="1249117856">
      <w:bodyDiv w:val="1"/>
      <w:marLeft w:val="0"/>
      <w:marRight w:val="0"/>
      <w:marTop w:val="0"/>
      <w:marBottom w:val="0"/>
      <w:divBdr>
        <w:top w:val="none" w:sz="0" w:space="0" w:color="auto"/>
        <w:left w:val="none" w:sz="0" w:space="0" w:color="auto"/>
        <w:bottom w:val="none" w:sz="0" w:space="0" w:color="auto"/>
        <w:right w:val="none" w:sz="0" w:space="0" w:color="auto"/>
      </w:divBdr>
    </w:div>
    <w:div w:id="1251233771">
      <w:bodyDiv w:val="1"/>
      <w:marLeft w:val="0"/>
      <w:marRight w:val="0"/>
      <w:marTop w:val="0"/>
      <w:marBottom w:val="0"/>
      <w:divBdr>
        <w:top w:val="none" w:sz="0" w:space="0" w:color="auto"/>
        <w:left w:val="none" w:sz="0" w:space="0" w:color="auto"/>
        <w:bottom w:val="none" w:sz="0" w:space="0" w:color="auto"/>
        <w:right w:val="none" w:sz="0" w:space="0" w:color="auto"/>
      </w:divBdr>
    </w:div>
    <w:div w:id="1330594553">
      <w:bodyDiv w:val="1"/>
      <w:marLeft w:val="0"/>
      <w:marRight w:val="0"/>
      <w:marTop w:val="0"/>
      <w:marBottom w:val="0"/>
      <w:divBdr>
        <w:top w:val="none" w:sz="0" w:space="0" w:color="auto"/>
        <w:left w:val="none" w:sz="0" w:space="0" w:color="auto"/>
        <w:bottom w:val="none" w:sz="0" w:space="0" w:color="auto"/>
        <w:right w:val="none" w:sz="0" w:space="0" w:color="auto"/>
      </w:divBdr>
    </w:div>
    <w:div w:id="1333021346">
      <w:bodyDiv w:val="1"/>
      <w:marLeft w:val="0"/>
      <w:marRight w:val="0"/>
      <w:marTop w:val="0"/>
      <w:marBottom w:val="0"/>
      <w:divBdr>
        <w:top w:val="none" w:sz="0" w:space="0" w:color="auto"/>
        <w:left w:val="none" w:sz="0" w:space="0" w:color="auto"/>
        <w:bottom w:val="none" w:sz="0" w:space="0" w:color="auto"/>
        <w:right w:val="none" w:sz="0" w:space="0" w:color="auto"/>
      </w:divBdr>
    </w:div>
    <w:div w:id="1339847710">
      <w:bodyDiv w:val="1"/>
      <w:marLeft w:val="0"/>
      <w:marRight w:val="0"/>
      <w:marTop w:val="0"/>
      <w:marBottom w:val="0"/>
      <w:divBdr>
        <w:top w:val="none" w:sz="0" w:space="0" w:color="auto"/>
        <w:left w:val="none" w:sz="0" w:space="0" w:color="auto"/>
        <w:bottom w:val="none" w:sz="0" w:space="0" w:color="auto"/>
        <w:right w:val="none" w:sz="0" w:space="0" w:color="auto"/>
      </w:divBdr>
    </w:div>
    <w:div w:id="1355838124">
      <w:bodyDiv w:val="1"/>
      <w:marLeft w:val="0"/>
      <w:marRight w:val="0"/>
      <w:marTop w:val="0"/>
      <w:marBottom w:val="0"/>
      <w:divBdr>
        <w:top w:val="none" w:sz="0" w:space="0" w:color="auto"/>
        <w:left w:val="none" w:sz="0" w:space="0" w:color="auto"/>
        <w:bottom w:val="none" w:sz="0" w:space="0" w:color="auto"/>
        <w:right w:val="none" w:sz="0" w:space="0" w:color="auto"/>
      </w:divBdr>
    </w:div>
    <w:div w:id="1365445058">
      <w:bodyDiv w:val="1"/>
      <w:marLeft w:val="0"/>
      <w:marRight w:val="0"/>
      <w:marTop w:val="0"/>
      <w:marBottom w:val="0"/>
      <w:divBdr>
        <w:top w:val="none" w:sz="0" w:space="0" w:color="auto"/>
        <w:left w:val="none" w:sz="0" w:space="0" w:color="auto"/>
        <w:bottom w:val="none" w:sz="0" w:space="0" w:color="auto"/>
        <w:right w:val="none" w:sz="0" w:space="0" w:color="auto"/>
      </w:divBdr>
    </w:div>
    <w:div w:id="1367633636">
      <w:bodyDiv w:val="1"/>
      <w:marLeft w:val="0"/>
      <w:marRight w:val="0"/>
      <w:marTop w:val="0"/>
      <w:marBottom w:val="0"/>
      <w:divBdr>
        <w:top w:val="none" w:sz="0" w:space="0" w:color="auto"/>
        <w:left w:val="none" w:sz="0" w:space="0" w:color="auto"/>
        <w:bottom w:val="none" w:sz="0" w:space="0" w:color="auto"/>
        <w:right w:val="none" w:sz="0" w:space="0" w:color="auto"/>
      </w:divBdr>
    </w:div>
    <w:div w:id="1367758016">
      <w:bodyDiv w:val="1"/>
      <w:marLeft w:val="0"/>
      <w:marRight w:val="0"/>
      <w:marTop w:val="0"/>
      <w:marBottom w:val="0"/>
      <w:divBdr>
        <w:top w:val="none" w:sz="0" w:space="0" w:color="auto"/>
        <w:left w:val="none" w:sz="0" w:space="0" w:color="auto"/>
        <w:bottom w:val="none" w:sz="0" w:space="0" w:color="auto"/>
        <w:right w:val="none" w:sz="0" w:space="0" w:color="auto"/>
      </w:divBdr>
    </w:div>
    <w:div w:id="1393114788">
      <w:bodyDiv w:val="1"/>
      <w:marLeft w:val="0"/>
      <w:marRight w:val="0"/>
      <w:marTop w:val="0"/>
      <w:marBottom w:val="0"/>
      <w:divBdr>
        <w:top w:val="none" w:sz="0" w:space="0" w:color="auto"/>
        <w:left w:val="none" w:sz="0" w:space="0" w:color="auto"/>
        <w:bottom w:val="none" w:sz="0" w:space="0" w:color="auto"/>
        <w:right w:val="none" w:sz="0" w:space="0" w:color="auto"/>
      </w:divBdr>
    </w:div>
    <w:div w:id="1410807310">
      <w:bodyDiv w:val="1"/>
      <w:marLeft w:val="0"/>
      <w:marRight w:val="0"/>
      <w:marTop w:val="0"/>
      <w:marBottom w:val="0"/>
      <w:divBdr>
        <w:top w:val="none" w:sz="0" w:space="0" w:color="auto"/>
        <w:left w:val="none" w:sz="0" w:space="0" w:color="auto"/>
        <w:bottom w:val="none" w:sz="0" w:space="0" w:color="auto"/>
        <w:right w:val="none" w:sz="0" w:space="0" w:color="auto"/>
      </w:divBdr>
    </w:div>
    <w:div w:id="1426879921">
      <w:bodyDiv w:val="1"/>
      <w:marLeft w:val="0"/>
      <w:marRight w:val="0"/>
      <w:marTop w:val="0"/>
      <w:marBottom w:val="0"/>
      <w:divBdr>
        <w:top w:val="none" w:sz="0" w:space="0" w:color="auto"/>
        <w:left w:val="none" w:sz="0" w:space="0" w:color="auto"/>
        <w:bottom w:val="none" w:sz="0" w:space="0" w:color="auto"/>
        <w:right w:val="none" w:sz="0" w:space="0" w:color="auto"/>
      </w:divBdr>
    </w:div>
    <w:div w:id="1433823628">
      <w:bodyDiv w:val="1"/>
      <w:marLeft w:val="0"/>
      <w:marRight w:val="0"/>
      <w:marTop w:val="0"/>
      <w:marBottom w:val="0"/>
      <w:divBdr>
        <w:top w:val="none" w:sz="0" w:space="0" w:color="auto"/>
        <w:left w:val="none" w:sz="0" w:space="0" w:color="auto"/>
        <w:bottom w:val="none" w:sz="0" w:space="0" w:color="auto"/>
        <w:right w:val="none" w:sz="0" w:space="0" w:color="auto"/>
      </w:divBdr>
    </w:div>
    <w:div w:id="1446077313">
      <w:bodyDiv w:val="1"/>
      <w:marLeft w:val="0"/>
      <w:marRight w:val="0"/>
      <w:marTop w:val="0"/>
      <w:marBottom w:val="0"/>
      <w:divBdr>
        <w:top w:val="none" w:sz="0" w:space="0" w:color="auto"/>
        <w:left w:val="none" w:sz="0" w:space="0" w:color="auto"/>
        <w:bottom w:val="none" w:sz="0" w:space="0" w:color="auto"/>
        <w:right w:val="none" w:sz="0" w:space="0" w:color="auto"/>
      </w:divBdr>
    </w:div>
    <w:div w:id="1464074714">
      <w:bodyDiv w:val="1"/>
      <w:marLeft w:val="0"/>
      <w:marRight w:val="0"/>
      <w:marTop w:val="0"/>
      <w:marBottom w:val="0"/>
      <w:divBdr>
        <w:top w:val="none" w:sz="0" w:space="0" w:color="auto"/>
        <w:left w:val="none" w:sz="0" w:space="0" w:color="auto"/>
        <w:bottom w:val="none" w:sz="0" w:space="0" w:color="auto"/>
        <w:right w:val="none" w:sz="0" w:space="0" w:color="auto"/>
      </w:divBdr>
    </w:div>
    <w:div w:id="1472819872">
      <w:bodyDiv w:val="1"/>
      <w:marLeft w:val="0"/>
      <w:marRight w:val="0"/>
      <w:marTop w:val="0"/>
      <w:marBottom w:val="0"/>
      <w:divBdr>
        <w:top w:val="none" w:sz="0" w:space="0" w:color="auto"/>
        <w:left w:val="none" w:sz="0" w:space="0" w:color="auto"/>
        <w:bottom w:val="none" w:sz="0" w:space="0" w:color="auto"/>
        <w:right w:val="none" w:sz="0" w:space="0" w:color="auto"/>
      </w:divBdr>
    </w:div>
    <w:div w:id="1502087231">
      <w:bodyDiv w:val="1"/>
      <w:marLeft w:val="0"/>
      <w:marRight w:val="0"/>
      <w:marTop w:val="0"/>
      <w:marBottom w:val="0"/>
      <w:divBdr>
        <w:top w:val="none" w:sz="0" w:space="0" w:color="auto"/>
        <w:left w:val="none" w:sz="0" w:space="0" w:color="auto"/>
        <w:bottom w:val="none" w:sz="0" w:space="0" w:color="auto"/>
        <w:right w:val="none" w:sz="0" w:space="0" w:color="auto"/>
      </w:divBdr>
    </w:div>
    <w:div w:id="1512180545">
      <w:bodyDiv w:val="1"/>
      <w:marLeft w:val="0"/>
      <w:marRight w:val="0"/>
      <w:marTop w:val="0"/>
      <w:marBottom w:val="0"/>
      <w:divBdr>
        <w:top w:val="none" w:sz="0" w:space="0" w:color="auto"/>
        <w:left w:val="none" w:sz="0" w:space="0" w:color="auto"/>
        <w:bottom w:val="none" w:sz="0" w:space="0" w:color="auto"/>
        <w:right w:val="none" w:sz="0" w:space="0" w:color="auto"/>
      </w:divBdr>
    </w:div>
    <w:div w:id="1550531070">
      <w:bodyDiv w:val="1"/>
      <w:marLeft w:val="0"/>
      <w:marRight w:val="0"/>
      <w:marTop w:val="0"/>
      <w:marBottom w:val="0"/>
      <w:divBdr>
        <w:top w:val="none" w:sz="0" w:space="0" w:color="auto"/>
        <w:left w:val="none" w:sz="0" w:space="0" w:color="auto"/>
        <w:bottom w:val="none" w:sz="0" w:space="0" w:color="auto"/>
        <w:right w:val="none" w:sz="0" w:space="0" w:color="auto"/>
      </w:divBdr>
    </w:div>
    <w:div w:id="1553690879">
      <w:bodyDiv w:val="1"/>
      <w:marLeft w:val="0"/>
      <w:marRight w:val="0"/>
      <w:marTop w:val="0"/>
      <w:marBottom w:val="0"/>
      <w:divBdr>
        <w:top w:val="none" w:sz="0" w:space="0" w:color="auto"/>
        <w:left w:val="none" w:sz="0" w:space="0" w:color="auto"/>
        <w:bottom w:val="none" w:sz="0" w:space="0" w:color="auto"/>
        <w:right w:val="none" w:sz="0" w:space="0" w:color="auto"/>
      </w:divBdr>
    </w:div>
    <w:div w:id="1571769896">
      <w:bodyDiv w:val="1"/>
      <w:marLeft w:val="0"/>
      <w:marRight w:val="0"/>
      <w:marTop w:val="0"/>
      <w:marBottom w:val="0"/>
      <w:divBdr>
        <w:top w:val="none" w:sz="0" w:space="0" w:color="auto"/>
        <w:left w:val="none" w:sz="0" w:space="0" w:color="auto"/>
        <w:bottom w:val="none" w:sz="0" w:space="0" w:color="auto"/>
        <w:right w:val="none" w:sz="0" w:space="0" w:color="auto"/>
      </w:divBdr>
    </w:div>
    <w:div w:id="1639409298">
      <w:bodyDiv w:val="1"/>
      <w:marLeft w:val="0"/>
      <w:marRight w:val="0"/>
      <w:marTop w:val="0"/>
      <w:marBottom w:val="0"/>
      <w:divBdr>
        <w:top w:val="none" w:sz="0" w:space="0" w:color="auto"/>
        <w:left w:val="none" w:sz="0" w:space="0" w:color="auto"/>
        <w:bottom w:val="none" w:sz="0" w:space="0" w:color="auto"/>
        <w:right w:val="none" w:sz="0" w:space="0" w:color="auto"/>
      </w:divBdr>
    </w:div>
    <w:div w:id="1647008587">
      <w:bodyDiv w:val="1"/>
      <w:marLeft w:val="0"/>
      <w:marRight w:val="0"/>
      <w:marTop w:val="0"/>
      <w:marBottom w:val="0"/>
      <w:divBdr>
        <w:top w:val="none" w:sz="0" w:space="0" w:color="auto"/>
        <w:left w:val="none" w:sz="0" w:space="0" w:color="auto"/>
        <w:bottom w:val="none" w:sz="0" w:space="0" w:color="auto"/>
        <w:right w:val="none" w:sz="0" w:space="0" w:color="auto"/>
      </w:divBdr>
    </w:div>
    <w:div w:id="1678997143">
      <w:bodyDiv w:val="1"/>
      <w:marLeft w:val="0"/>
      <w:marRight w:val="0"/>
      <w:marTop w:val="0"/>
      <w:marBottom w:val="0"/>
      <w:divBdr>
        <w:top w:val="none" w:sz="0" w:space="0" w:color="auto"/>
        <w:left w:val="none" w:sz="0" w:space="0" w:color="auto"/>
        <w:bottom w:val="none" w:sz="0" w:space="0" w:color="auto"/>
        <w:right w:val="none" w:sz="0" w:space="0" w:color="auto"/>
      </w:divBdr>
    </w:div>
    <w:div w:id="1707900823">
      <w:bodyDiv w:val="1"/>
      <w:marLeft w:val="0"/>
      <w:marRight w:val="0"/>
      <w:marTop w:val="0"/>
      <w:marBottom w:val="0"/>
      <w:divBdr>
        <w:top w:val="none" w:sz="0" w:space="0" w:color="auto"/>
        <w:left w:val="none" w:sz="0" w:space="0" w:color="auto"/>
        <w:bottom w:val="none" w:sz="0" w:space="0" w:color="auto"/>
        <w:right w:val="none" w:sz="0" w:space="0" w:color="auto"/>
      </w:divBdr>
    </w:div>
    <w:div w:id="1711295451">
      <w:bodyDiv w:val="1"/>
      <w:marLeft w:val="0"/>
      <w:marRight w:val="0"/>
      <w:marTop w:val="0"/>
      <w:marBottom w:val="0"/>
      <w:divBdr>
        <w:top w:val="none" w:sz="0" w:space="0" w:color="auto"/>
        <w:left w:val="none" w:sz="0" w:space="0" w:color="auto"/>
        <w:bottom w:val="none" w:sz="0" w:space="0" w:color="auto"/>
        <w:right w:val="none" w:sz="0" w:space="0" w:color="auto"/>
      </w:divBdr>
    </w:div>
    <w:div w:id="1776486955">
      <w:bodyDiv w:val="1"/>
      <w:marLeft w:val="0"/>
      <w:marRight w:val="0"/>
      <w:marTop w:val="0"/>
      <w:marBottom w:val="0"/>
      <w:divBdr>
        <w:top w:val="none" w:sz="0" w:space="0" w:color="auto"/>
        <w:left w:val="none" w:sz="0" w:space="0" w:color="auto"/>
        <w:bottom w:val="none" w:sz="0" w:space="0" w:color="auto"/>
        <w:right w:val="none" w:sz="0" w:space="0" w:color="auto"/>
      </w:divBdr>
    </w:div>
    <w:div w:id="1793593075">
      <w:bodyDiv w:val="1"/>
      <w:marLeft w:val="0"/>
      <w:marRight w:val="0"/>
      <w:marTop w:val="0"/>
      <w:marBottom w:val="0"/>
      <w:divBdr>
        <w:top w:val="none" w:sz="0" w:space="0" w:color="auto"/>
        <w:left w:val="none" w:sz="0" w:space="0" w:color="auto"/>
        <w:bottom w:val="none" w:sz="0" w:space="0" w:color="auto"/>
        <w:right w:val="none" w:sz="0" w:space="0" w:color="auto"/>
      </w:divBdr>
    </w:div>
    <w:div w:id="1798139547">
      <w:bodyDiv w:val="1"/>
      <w:marLeft w:val="0"/>
      <w:marRight w:val="0"/>
      <w:marTop w:val="0"/>
      <w:marBottom w:val="0"/>
      <w:divBdr>
        <w:top w:val="none" w:sz="0" w:space="0" w:color="auto"/>
        <w:left w:val="none" w:sz="0" w:space="0" w:color="auto"/>
        <w:bottom w:val="none" w:sz="0" w:space="0" w:color="auto"/>
        <w:right w:val="none" w:sz="0" w:space="0" w:color="auto"/>
      </w:divBdr>
    </w:div>
    <w:div w:id="1798596115">
      <w:bodyDiv w:val="1"/>
      <w:marLeft w:val="0"/>
      <w:marRight w:val="0"/>
      <w:marTop w:val="0"/>
      <w:marBottom w:val="0"/>
      <w:divBdr>
        <w:top w:val="none" w:sz="0" w:space="0" w:color="auto"/>
        <w:left w:val="none" w:sz="0" w:space="0" w:color="auto"/>
        <w:bottom w:val="none" w:sz="0" w:space="0" w:color="auto"/>
        <w:right w:val="none" w:sz="0" w:space="0" w:color="auto"/>
      </w:divBdr>
    </w:div>
    <w:div w:id="1821459066">
      <w:bodyDiv w:val="1"/>
      <w:marLeft w:val="0"/>
      <w:marRight w:val="0"/>
      <w:marTop w:val="0"/>
      <w:marBottom w:val="0"/>
      <w:divBdr>
        <w:top w:val="none" w:sz="0" w:space="0" w:color="auto"/>
        <w:left w:val="none" w:sz="0" w:space="0" w:color="auto"/>
        <w:bottom w:val="none" w:sz="0" w:space="0" w:color="auto"/>
        <w:right w:val="none" w:sz="0" w:space="0" w:color="auto"/>
      </w:divBdr>
    </w:div>
    <w:div w:id="1840922681">
      <w:bodyDiv w:val="1"/>
      <w:marLeft w:val="0"/>
      <w:marRight w:val="0"/>
      <w:marTop w:val="0"/>
      <w:marBottom w:val="0"/>
      <w:divBdr>
        <w:top w:val="none" w:sz="0" w:space="0" w:color="auto"/>
        <w:left w:val="none" w:sz="0" w:space="0" w:color="auto"/>
        <w:bottom w:val="none" w:sz="0" w:space="0" w:color="auto"/>
        <w:right w:val="none" w:sz="0" w:space="0" w:color="auto"/>
      </w:divBdr>
    </w:div>
    <w:div w:id="1851137138">
      <w:bodyDiv w:val="1"/>
      <w:marLeft w:val="0"/>
      <w:marRight w:val="0"/>
      <w:marTop w:val="0"/>
      <w:marBottom w:val="0"/>
      <w:divBdr>
        <w:top w:val="none" w:sz="0" w:space="0" w:color="auto"/>
        <w:left w:val="none" w:sz="0" w:space="0" w:color="auto"/>
        <w:bottom w:val="none" w:sz="0" w:space="0" w:color="auto"/>
        <w:right w:val="none" w:sz="0" w:space="0" w:color="auto"/>
      </w:divBdr>
    </w:div>
    <w:div w:id="1866744934">
      <w:bodyDiv w:val="1"/>
      <w:marLeft w:val="0"/>
      <w:marRight w:val="0"/>
      <w:marTop w:val="0"/>
      <w:marBottom w:val="0"/>
      <w:divBdr>
        <w:top w:val="none" w:sz="0" w:space="0" w:color="auto"/>
        <w:left w:val="none" w:sz="0" w:space="0" w:color="auto"/>
        <w:bottom w:val="none" w:sz="0" w:space="0" w:color="auto"/>
        <w:right w:val="none" w:sz="0" w:space="0" w:color="auto"/>
      </w:divBdr>
    </w:div>
    <w:div w:id="1875968184">
      <w:bodyDiv w:val="1"/>
      <w:marLeft w:val="0"/>
      <w:marRight w:val="0"/>
      <w:marTop w:val="0"/>
      <w:marBottom w:val="0"/>
      <w:divBdr>
        <w:top w:val="none" w:sz="0" w:space="0" w:color="auto"/>
        <w:left w:val="none" w:sz="0" w:space="0" w:color="auto"/>
        <w:bottom w:val="none" w:sz="0" w:space="0" w:color="auto"/>
        <w:right w:val="none" w:sz="0" w:space="0" w:color="auto"/>
      </w:divBdr>
    </w:div>
    <w:div w:id="1886871932">
      <w:bodyDiv w:val="1"/>
      <w:marLeft w:val="0"/>
      <w:marRight w:val="0"/>
      <w:marTop w:val="0"/>
      <w:marBottom w:val="0"/>
      <w:divBdr>
        <w:top w:val="none" w:sz="0" w:space="0" w:color="auto"/>
        <w:left w:val="none" w:sz="0" w:space="0" w:color="auto"/>
        <w:bottom w:val="none" w:sz="0" w:space="0" w:color="auto"/>
        <w:right w:val="none" w:sz="0" w:space="0" w:color="auto"/>
      </w:divBdr>
    </w:div>
    <w:div w:id="1910189860">
      <w:bodyDiv w:val="1"/>
      <w:marLeft w:val="0"/>
      <w:marRight w:val="0"/>
      <w:marTop w:val="0"/>
      <w:marBottom w:val="0"/>
      <w:divBdr>
        <w:top w:val="none" w:sz="0" w:space="0" w:color="auto"/>
        <w:left w:val="none" w:sz="0" w:space="0" w:color="auto"/>
        <w:bottom w:val="none" w:sz="0" w:space="0" w:color="auto"/>
        <w:right w:val="none" w:sz="0" w:space="0" w:color="auto"/>
      </w:divBdr>
    </w:div>
    <w:div w:id="1917592888">
      <w:bodyDiv w:val="1"/>
      <w:marLeft w:val="0"/>
      <w:marRight w:val="0"/>
      <w:marTop w:val="0"/>
      <w:marBottom w:val="0"/>
      <w:divBdr>
        <w:top w:val="none" w:sz="0" w:space="0" w:color="auto"/>
        <w:left w:val="none" w:sz="0" w:space="0" w:color="auto"/>
        <w:bottom w:val="none" w:sz="0" w:space="0" w:color="auto"/>
        <w:right w:val="none" w:sz="0" w:space="0" w:color="auto"/>
      </w:divBdr>
    </w:div>
    <w:div w:id="1921526775">
      <w:bodyDiv w:val="1"/>
      <w:marLeft w:val="0"/>
      <w:marRight w:val="0"/>
      <w:marTop w:val="0"/>
      <w:marBottom w:val="0"/>
      <w:divBdr>
        <w:top w:val="none" w:sz="0" w:space="0" w:color="auto"/>
        <w:left w:val="none" w:sz="0" w:space="0" w:color="auto"/>
        <w:bottom w:val="none" w:sz="0" w:space="0" w:color="auto"/>
        <w:right w:val="none" w:sz="0" w:space="0" w:color="auto"/>
      </w:divBdr>
    </w:div>
    <w:div w:id="1945651801">
      <w:bodyDiv w:val="1"/>
      <w:marLeft w:val="0"/>
      <w:marRight w:val="0"/>
      <w:marTop w:val="0"/>
      <w:marBottom w:val="0"/>
      <w:divBdr>
        <w:top w:val="none" w:sz="0" w:space="0" w:color="auto"/>
        <w:left w:val="none" w:sz="0" w:space="0" w:color="auto"/>
        <w:bottom w:val="none" w:sz="0" w:space="0" w:color="auto"/>
        <w:right w:val="none" w:sz="0" w:space="0" w:color="auto"/>
      </w:divBdr>
    </w:div>
    <w:div w:id="1957105174">
      <w:bodyDiv w:val="1"/>
      <w:marLeft w:val="0"/>
      <w:marRight w:val="0"/>
      <w:marTop w:val="0"/>
      <w:marBottom w:val="0"/>
      <w:divBdr>
        <w:top w:val="none" w:sz="0" w:space="0" w:color="auto"/>
        <w:left w:val="none" w:sz="0" w:space="0" w:color="auto"/>
        <w:bottom w:val="none" w:sz="0" w:space="0" w:color="auto"/>
        <w:right w:val="none" w:sz="0" w:space="0" w:color="auto"/>
      </w:divBdr>
    </w:div>
    <w:div w:id="1962759143">
      <w:bodyDiv w:val="1"/>
      <w:marLeft w:val="0"/>
      <w:marRight w:val="0"/>
      <w:marTop w:val="0"/>
      <w:marBottom w:val="0"/>
      <w:divBdr>
        <w:top w:val="none" w:sz="0" w:space="0" w:color="auto"/>
        <w:left w:val="none" w:sz="0" w:space="0" w:color="auto"/>
        <w:bottom w:val="none" w:sz="0" w:space="0" w:color="auto"/>
        <w:right w:val="none" w:sz="0" w:space="0" w:color="auto"/>
      </w:divBdr>
    </w:div>
    <w:div w:id="1962832530">
      <w:bodyDiv w:val="1"/>
      <w:marLeft w:val="0"/>
      <w:marRight w:val="0"/>
      <w:marTop w:val="0"/>
      <w:marBottom w:val="0"/>
      <w:divBdr>
        <w:top w:val="none" w:sz="0" w:space="0" w:color="auto"/>
        <w:left w:val="none" w:sz="0" w:space="0" w:color="auto"/>
        <w:bottom w:val="none" w:sz="0" w:space="0" w:color="auto"/>
        <w:right w:val="none" w:sz="0" w:space="0" w:color="auto"/>
      </w:divBdr>
    </w:div>
    <w:div w:id="1973553821">
      <w:bodyDiv w:val="1"/>
      <w:marLeft w:val="0"/>
      <w:marRight w:val="0"/>
      <w:marTop w:val="0"/>
      <w:marBottom w:val="0"/>
      <w:divBdr>
        <w:top w:val="none" w:sz="0" w:space="0" w:color="auto"/>
        <w:left w:val="none" w:sz="0" w:space="0" w:color="auto"/>
        <w:bottom w:val="none" w:sz="0" w:space="0" w:color="auto"/>
        <w:right w:val="none" w:sz="0" w:space="0" w:color="auto"/>
      </w:divBdr>
    </w:div>
    <w:div w:id="2007198170">
      <w:bodyDiv w:val="1"/>
      <w:marLeft w:val="0"/>
      <w:marRight w:val="0"/>
      <w:marTop w:val="0"/>
      <w:marBottom w:val="0"/>
      <w:divBdr>
        <w:top w:val="none" w:sz="0" w:space="0" w:color="auto"/>
        <w:left w:val="none" w:sz="0" w:space="0" w:color="auto"/>
        <w:bottom w:val="none" w:sz="0" w:space="0" w:color="auto"/>
        <w:right w:val="none" w:sz="0" w:space="0" w:color="auto"/>
      </w:divBdr>
    </w:div>
    <w:div w:id="2062436783">
      <w:bodyDiv w:val="1"/>
      <w:marLeft w:val="0"/>
      <w:marRight w:val="0"/>
      <w:marTop w:val="0"/>
      <w:marBottom w:val="0"/>
      <w:divBdr>
        <w:top w:val="none" w:sz="0" w:space="0" w:color="auto"/>
        <w:left w:val="none" w:sz="0" w:space="0" w:color="auto"/>
        <w:bottom w:val="none" w:sz="0" w:space="0" w:color="auto"/>
        <w:right w:val="none" w:sz="0" w:space="0" w:color="auto"/>
      </w:divBdr>
    </w:div>
    <w:div w:id="2078741294">
      <w:bodyDiv w:val="1"/>
      <w:marLeft w:val="0"/>
      <w:marRight w:val="0"/>
      <w:marTop w:val="0"/>
      <w:marBottom w:val="0"/>
      <w:divBdr>
        <w:top w:val="none" w:sz="0" w:space="0" w:color="auto"/>
        <w:left w:val="none" w:sz="0" w:space="0" w:color="auto"/>
        <w:bottom w:val="none" w:sz="0" w:space="0" w:color="auto"/>
        <w:right w:val="none" w:sz="0" w:space="0" w:color="auto"/>
      </w:divBdr>
    </w:div>
    <w:div w:id="212803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emas.ehealth-iam.local/ws/2011/07/identity/claims/tokenCategor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hemas.ehealth-iam.local/ws/2011/07/identity/claims/tokenCategory"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emas.ehealth-iam.local/ws/2011/07/identity/claims/tokenCategory"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2.e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8" Type="http://schemas.openxmlformats.org/officeDocument/2006/relationships/image" Target="media/image12.png"/><Relationship Id="rId3" Type="http://schemas.openxmlformats.org/officeDocument/2006/relationships/image" Target="media/image6.png"/><Relationship Id="rId7" Type="http://schemas.openxmlformats.org/officeDocument/2006/relationships/image" Target="media/image10.png"/><Relationship Id="rId12" Type="http://schemas.openxmlformats.org/officeDocument/2006/relationships/image" Target="media/image11.jpg"/><Relationship Id="rId2" Type="http://schemas.openxmlformats.org/officeDocument/2006/relationships/image" Target="media/image7.png"/><Relationship Id="rId1" Type="http://schemas.openxmlformats.org/officeDocument/2006/relationships/image" Target="media/image5.png"/><Relationship Id="rId6" Type="http://schemas.openxmlformats.org/officeDocument/2006/relationships/oleObject" Target="embeddings/oleObject1.bin"/><Relationship Id="rId11" Type="http://schemas.openxmlformats.org/officeDocument/2006/relationships/image" Target="media/image3.jpeg"/><Relationship Id="rId5" Type="http://schemas.openxmlformats.org/officeDocument/2006/relationships/image" Target="media/image8.png"/><Relationship Id="rId10" Type="http://schemas.openxmlformats.org/officeDocument/2006/relationships/image" Target="media/image4.jpeg"/><Relationship Id="rId4" Type="http://schemas.openxmlformats.org/officeDocument/2006/relationships/image" Target="media/image9.png"/><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ah\AppData\Local\Microsoft\Windows\Temporary%20Internet%20Files\Content.Outlook\JHTAS9WR\eSO1_SB_Projektovy_dokument_20111110_3%20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8C1AC50553714A82786948F52843FC" ma:contentTypeVersion="13" ma:contentTypeDescription="Create a new document." ma:contentTypeScope="" ma:versionID="10acbfcf889ddfd4c8334d5ca2ca2e29">
  <xsd:schema xmlns:xsd="http://www.w3.org/2001/XMLSchema" xmlns:xs="http://www.w3.org/2001/XMLSchema" xmlns:p="http://schemas.microsoft.com/office/2006/metadata/properties" xmlns:ns2="cced6428-df55-4da3-bb3e-6cf9b53c6358" xmlns:ns3="b012ed28-d9d2-4586-86b0-45de90e14516" targetNamespace="http://schemas.microsoft.com/office/2006/metadata/properties" ma:root="true" ma:fieldsID="de9bbae4c116deefd92d99d4a63f3730" ns2:_="" ns3:_="">
    <xsd:import namespace="cced6428-df55-4da3-bb3e-6cf9b53c6358"/>
    <xsd:import namespace="b012ed28-d9d2-4586-86b0-45de90e1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Stru_x010d_n_x00fd_popis" minOccurs="0"/>
                <xsd:element ref="ns3:SharedWithUsers" minOccurs="0"/>
                <xsd:element ref="ns3:SharedWithDetails" minOccurs="0"/>
                <xsd:element ref="ns2:MediaServiceAutoKeyPoints" minOccurs="0"/>
                <xsd:element ref="ns2:MediaServiceKeyPoints"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ed6428-df55-4da3-bb3e-6cf9b53c6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Stru_x010d_n_x00fd_popis" ma:index="15" nillable="true" ma:displayName="Stručný popis" ma:format="Dropdown" ma:internalName="Stru_x010d_n_x00fd_popis">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ozn_x00e1_mka" ma:index="20" nillable="true" ma:displayName="Poznámka" ma:format="Dropdown" ma:internalName="Pozn_x00e1_mk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12ed28-d9d2-4586-86b0-45de90e1451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ozn_x00e1_mka xmlns="cced6428-df55-4da3-bb3e-6cf9b53c6358" xsi:nil="true"/>
    <Stru_x010d_n_x00fd_popis xmlns="cced6428-df55-4da3-bb3e-6cf9b53c635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28984-08C6-4A09-BF50-B0E2E2229E78}"/>
</file>

<file path=customXml/itemProps2.xml><?xml version="1.0" encoding="utf-8"?>
<ds:datastoreItem xmlns:ds="http://schemas.openxmlformats.org/officeDocument/2006/customXml" ds:itemID="{497CAAA4-9504-4C12-8524-622A0927D9B8}">
  <ds:schemaRefs>
    <ds:schemaRef ds:uri="http://schemas.microsoft.com/office/2006/metadata/properties"/>
    <ds:schemaRef ds:uri="E6F1C08B-58F1-4D63-8345-B7DB09F41FD3"/>
  </ds:schemaRefs>
</ds:datastoreItem>
</file>

<file path=customXml/itemProps3.xml><?xml version="1.0" encoding="utf-8"?>
<ds:datastoreItem xmlns:ds="http://schemas.openxmlformats.org/officeDocument/2006/customXml" ds:itemID="{1A64FF55-4F8B-4F6E-B82C-957159D17F8A}">
  <ds:schemaRefs>
    <ds:schemaRef ds:uri="http://schemas.microsoft.com/sharepoint/v3/contenttype/forms"/>
  </ds:schemaRefs>
</ds:datastoreItem>
</file>

<file path=customXml/itemProps4.xml><?xml version="1.0" encoding="utf-8"?>
<ds:datastoreItem xmlns:ds="http://schemas.openxmlformats.org/officeDocument/2006/customXml" ds:itemID="{D396C28B-1648-41A6-95F3-D1F5A137A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eSO1_SB_Projektovy_dokument_20111110_3 0</Template>
  <TotalTime>0</TotalTime>
  <Pages>63</Pages>
  <Words>17367</Words>
  <Characters>98995</Characters>
  <Application>Microsoft Office Word</Application>
  <DocSecurity>0</DocSecurity>
  <Lines>824</Lines>
  <Paragraphs>232</Paragraphs>
  <ScaleCrop>false</ScaleCrop>
  <LinksUpToDate>false</LinksUpToDate>
  <CharactersWithSpaces>116130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2019-09-20T09:39:00Z</dcterms:created>
  <dcterms:modified xsi:type="dcterms:W3CDTF">2021-01-01T15:59:00Z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0x0101001E8C1AC50553714A82786948F52843FC</vt:lpwstr>
  </property>
  <property fmtid="{D5CDD505-2E9C-101B-9397-08002B2CF9AE}" pid="3" name="AuthorIds_UIVersion_4608">
    <vt:lpwstr>242</vt:lpwstr>
  </property>
</Properties>
</file>