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E1604" w14:textId="77777777" w:rsidR="00E35501" w:rsidRPr="00D95A9D" w:rsidRDefault="00E35501" w:rsidP="00E35501">
      <w:pPr>
        <w:pStyle w:val="Hlavika"/>
        <w:spacing w:line="276" w:lineRule="auto"/>
        <w:jc w:val="both"/>
        <w:rPr>
          <w:rFonts w:cs="Arial"/>
        </w:rPr>
      </w:pPr>
    </w:p>
    <w:p w14:paraId="10DF7318" w14:textId="77777777" w:rsidR="00E35501" w:rsidRPr="00D95A9D" w:rsidRDefault="00E35501" w:rsidP="00E35501">
      <w:pPr>
        <w:spacing w:line="276" w:lineRule="auto"/>
        <w:jc w:val="both"/>
        <w:rPr>
          <w:rFonts w:cs="Arial"/>
        </w:rPr>
      </w:pPr>
    </w:p>
    <w:p w14:paraId="674F2733" w14:textId="77777777" w:rsidR="00E35501" w:rsidRPr="00D95A9D" w:rsidRDefault="00E35501" w:rsidP="00E35501">
      <w:pPr>
        <w:spacing w:line="276" w:lineRule="auto"/>
        <w:jc w:val="both"/>
        <w:rPr>
          <w:rFonts w:cs="Arial"/>
        </w:rPr>
      </w:pPr>
    </w:p>
    <w:p w14:paraId="629FB44E" w14:textId="77777777" w:rsidR="00E35501" w:rsidRPr="00D95A9D" w:rsidRDefault="00E35501" w:rsidP="00E35501">
      <w:pPr>
        <w:spacing w:line="276" w:lineRule="auto"/>
        <w:jc w:val="both"/>
        <w:rPr>
          <w:rFonts w:cs="Arial"/>
        </w:rPr>
      </w:pPr>
    </w:p>
    <w:p w14:paraId="23D4F9F1" w14:textId="77777777" w:rsidR="00E35501" w:rsidRPr="00D95A9D" w:rsidRDefault="00E35501" w:rsidP="00E35501">
      <w:pPr>
        <w:spacing w:line="276" w:lineRule="auto"/>
        <w:jc w:val="both"/>
        <w:rPr>
          <w:rFonts w:cs="Arial"/>
        </w:rPr>
      </w:pPr>
    </w:p>
    <w:p w14:paraId="3C8551B7" w14:textId="77777777" w:rsidR="00E35501" w:rsidRPr="00D95A9D" w:rsidRDefault="00E35501" w:rsidP="00E35501">
      <w:pPr>
        <w:spacing w:line="276" w:lineRule="auto"/>
        <w:jc w:val="both"/>
        <w:rPr>
          <w:rFonts w:cs="Arial"/>
        </w:rPr>
      </w:pPr>
    </w:p>
    <w:p w14:paraId="619CB80A" w14:textId="77777777" w:rsidR="005B38D6" w:rsidRPr="00D95A9D" w:rsidRDefault="005B38D6" w:rsidP="00E35501">
      <w:pPr>
        <w:spacing w:line="276" w:lineRule="auto"/>
        <w:jc w:val="both"/>
        <w:rPr>
          <w:rFonts w:cs="Arial"/>
        </w:rPr>
      </w:pPr>
    </w:p>
    <w:p w14:paraId="544D3A50" w14:textId="77777777" w:rsidR="00E35501" w:rsidRPr="00D95A9D" w:rsidRDefault="00E35501" w:rsidP="00E35501">
      <w:pPr>
        <w:spacing w:line="276" w:lineRule="auto"/>
        <w:jc w:val="both"/>
        <w:rPr>
          <w:rFonts w:cs="Arial"/>
        </w:rPr>
      </w:pPr>
    </w:p>
    <w:p w14:paraId="31C2F15F" w14:textId="77777777" w:rsidR="00E35501" w:rsidRPr="00D95A9D" w:rsidRDefault="00E35501" w:rsidP="00E35501">
      <w:pPr>
        <w:spacing w:line="276" w:lineRule="auto"/>
        <w:jc w:val="both"/>
        <w:rPr>
          <w:rFonts w:cs="Arial"/>
        </w:rPr>
      </w:pPr>
    </w:p>
    <w:p w14:paraId="1EB288FA" w14:textId="77777777" w:rsidR="00E35501" w:rsidRPr="00D95A9D" w:rsidRDefault="00E35501" w:rsidP="00E35501">
      <w:pPr>
        <w:spacing w:line="276" w:lineRule="auto"/>
        <w:jc w:val="both"/>
        <w:rPr>
          <w:rFonts w:cs="Arial"/>
        </w:rPr>
      </w:pPr>
    </w:p>
    <w:p w14:paraId="423DB2E4" w14:textId="77777777" w:rsidR="00086917" w:rsidRPr="00D95A9D" w:rsidRDefault="00086917" w:rsidP="00086917">
      <w:pPr>
        <w:spacing w:line="276" w:lineRule="auto"/>
        <w:jc w:val="center"/>
        <w:rPr>
          <w:rFonts w:cs="Arial"/>
          <w:sz w:val="32"/>
        </w:rPr>
      </w:pPr>
    </w:p>
    <w:p w14:paraId="5404A706" w14:textId="77777777" w:rsidR="00DC6463" w:rsidRPr="00D95A9D" w:rsidRDefault="6DE4F7B8" w:rsidP="6DE4F7B8">
      <w:pPr>
        <w:spacing w:line="276" w:lineRule="auto"/>
        <w:ind w:left="2124" w:firstLine="708"/>
        <w:rPr>
          <w:rFonts w:eastAsia="Arial" w:cs="Arial"/>
          <w:sz w:val="32"/>
          <w:szCs w:val="32"/>
        </w:rPr>
      </w:pPr>
      <w:r w:rsidRPr="00D95A9D">
        <w:rPr>
          <w:sz w:val="32"/>
          <w:szCs w:val="32"/>
        </w:rPr>
        <w:t>ezdravie</w:t>
      </w:r>
    </w:p>
    <w:tbl>
      <w:tblPr>
        <w:tblpPr w:leftFromText="141" w:rightFromText="141" w:vertAnchor="text" w:tblpXSpec="center" w:tblpY="1"/>
        <w:tblOverlap w:val="never"/>
        <w:tblW w:w="9208" w:type="dxa"/>
        <w:tblLayout w:type="fixed"/>
        <w:tblLook w:val="0000" w:firstRow="0" w:lastRow="0" w:firstColumn="0" w:lastColumn="0" w:noHBand="0" w:noVBand="0"/>
      </w:tblPr>
      <w:tblGrid>
        <w:gridCol w:w="9208"/>
      </w:tblGrid>
      <w:tr w:rsidR="00E35501" w:rsidRPr="00D95A9D" w14:paraId="03524AFA" w14:textId="77777777" w:rsidTr="5F0753E5">
        <w:trPr>
          <w:cantSplit/>
          <w:trHeight w:val="3818"/>
        </w:trPr>
        <w:tc>
          <w:tcPr>
            <w:tcW w:w="9208" w:type="dxa"/>
          </w:tcPr>
          <w:p w14:paraId="518874FC" w14:textId="77777777" w:rsidR="00E35501" w:rsidRPr="00D95A9D" w:rsidRDefault="00E35501" w:rsidP="00527CAD">
            <w:pPr>
              <w:spacing w:line="276" w:lineRule="auto"/>
              <w:rPr>
                <w:rFonts w:cs="Arial"/>
              </w:rPr>
            </w:pPr>
          </w:p>
          <w:p w14:paraId="7AFCBF49" w14:textId="77777777" w:rsidR="00E35501" w:rsidRPr="00D95A9D" w:rsidRDefault="00283F61" w:rsidP="6DE4F7B8">
            <w:pPr>
              <w:pStyle w:val="DocumentName"/>
              <w:spacing w:line="276" w:lineRule="auto"/>
              <w:jc w:val="left"/>
              <w:rPr>
                <w:rFonts w:eastAsia="Arial" w:cs="Arial"/>
                <w:sz w:val="44"/>
                <w:szCs w:val="44"/>
              </w:rPr>
            </w:pPr>
            <w:r w:rsidRPr="00D95A9D">
              <w:rPr>
                <w:noProof/>
                <w:lang w:eastAsia="sk-SK"/>
              </w:rPr>
              <w:drawing>
                <wp:anchor distT="0" distB="0" distL="114300" distR="114300" simplePos="0" relativeHeight="251658240" behindDoc="0" locked="0" layoutInCell="1" allowOverlap="1" wp14:anchorId="051FFB48" wp14:editId="36F7B6AC">
                  <wp:simplePos x="0" y="0"/>
                  <wp:positionH relativeFrom="margin">
                    <wp:posOffset>0</wp:posOffset>
                  </wp:positionH>
                  <wp:positionV relativeFrom="margin">
                    <wp:posOffset>273050</wp:posOffset>
                  </wp:positionV>
                  <wp:extent cx="1676400" cy="167640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76400" cy="1676400"/>
                          </a:xfrm>
                          <a:prstGeom prst="rect">
                            <a:avLst/>
                          </a:prstGeom>
                        </pic:spPr>
                      </pic:pic>
                    </a:graphicData>
                  </a:graphic>
                </wp:anchor>
              </w:drawing>
            </w:r>
            <w:r w:rsidR="005C4F01" w:rsidRPr="00D95A9D">
              <w:rPr>
                <w:sz w:val="44"/>
                <w:szCs w:val="44"/>
              </w:rPr>
              <w:t>Integračný manuál evyšetrenie</w:t>
            </w:r>
            <w:r w:rsidR="007129EE" w:rsidRPr="00D95A9D">
              <w:rPr>
                <w:sz w:val="44"/>
                <w:szCs w:val="44"/>
              </w:rPr>
              <w:t xml:space="preserve"> v5</w:t>
            </w:r>
          </w:p>
          <w:p w14:paraId="4D434842" w14:textId="77777777" w:rsidR="00E35501" w:rsidRPr="00D95A9D" w:rsidRDefault="00E35501" w:rsidP="00527CAD">
            <w:pPr>
              <w:pStyle w:val="DocumentName"/>
              <w:spacing w:line="276" w:lineRule="auto"/>
              <w:rPr>
                <w:rFonts w:cs="Arial"/>
                <w:sz w:val="44"/>
                <w:szCs w:val="44"/>
              </w:rPr>
            </w:pPr>
          </w:p>
          <w:p w14:paraId="2937E5D1" w14:textId="77777777" w:rsidR="00E35501" w:rsidRPr="00D95A9D" w:rsidRDefault="00E35501" w:rsidP="00527CAD">
            <w:pPr>
              <w:spacing w:line="276" w:lineRule="auto"/>
              <w:rPr>
                <w:rFonts w:cs="Arial"/>
                <w:sz w:val="44"/>
                <w:szCs w:val="44"/>
              </w:rPr>
            </w:pPr>
          </w:p>
          <w:p w14:paraId="60785499" w14:textId="77777777" w:rsidR="00E35501" w:rsidRPr="00D95A9D" w:rsidRDefault="00E35501" w:rsidP="00527CAD">
            <w:pPr>
              <w:pStyle w:val="DocumentName"/>
              <w:spacing w:before="0" w:after="0" w:line="276" w:lineRule="auto"/>
              <w:rPr>
                <w:rFonts w:cs="Arial"/>
                <w:sz w:val="44"/>
                <w:szCs w:val="44"/>
              </w:rPr>
            </w:pPr>
          </w:p>
        </w:tc>
      </w:tr>
    </w:tbl>
    <w:p w14:paraId="63831274" w14:textId="39BD2202" w:rsidR="5F0753E5" w:rsidRDefault="5F0753E5"/>
    <w:p w14:paraId="071300B0" w14:textId="77777777" w:rsidR="00851703" w:rsidRPr="00D95A9D" w:rsidRDefault="00851703" w:rsidP="00E35501">
      <w:pPr>
        <w:pStyle w:val="content"/>
        <w:spacing w:line="276" w:lineRule="auto"/>
        <w:rPr>
          <w:rFonts w:cs="Arial"/>
        </w:rPr>
      </w:pPr>
    </w:p>
    <w:p w14:paraId="7F0E0553" w14:textId="77777777" w:rsidR="007952E2" w:rsidRPr="00D95A9D" w:rsidRDefault="007952E2" w:rsidP="00E35501">
      <w:pPr>
        <w:pStyle w:val="content"/>
        <w:spacing w:line="276" w:lineRule="auto"/>
        <w:rPr>
          <w:rFonts w:cs="Arial"/>
        </w:rPr>
      </w:pPr>
    </w:p>
    <w:p w14:paraId="57EF4A7C" w14:textId="77777777" w:rsidR="007952E2" w:rsidRPr="00D95A9D" w:rsidRDefault="007952E2" w:rsidP="00E35501">
      <w:pPr>
        <w:pStyle w:val="content"/>
        <w:spacing w:line="276" w:lineRule="auto"/>
        <w:rPr>
          <w:rFonts w:cs="Arial"/>
        </w:rPr>
      </w:pPr>
    </w:p>
    <w:p w14:paraId="12096605" w14:textId="77777777" w:rsidR="007952E2" w:rsidRPr="00D95A9D" w:rsidRDefault="007952E2" w:rsidP="00E35501">
      <w:pPr>
        <w:pStyle w:val="content"/>
        <w:spacing w:line="276" w:lineRule="auto"/>
        <w:rPr>
          <w:rFonts w:cs="Arial"/>
        </w:rPr>
      </w:pPr>
    </w:p>
    <w:p w14:paraId="0D9B81AC" w14:textId="77777777" w:rsidR="007952E2" w:rsidRPr="00D95A9D" w:rsidRDefault="007952E2" w:rsidP="00E35501">
      <w:pPr>
        <w:pStyle w:val="content"/>
        <w:spacing w:line="276" w:lineRule="auto"/>
        <w:rPr>
          <w:rFonts w:cs="Arial"/>
        </w:rPr>
      </w:pPr>
    </w:p>
    <w:p w14:paraId="21CA4B46" w14:textId="77777777" w:rsidR="007952E2" w:rsidRPr="00D95A9D" w:rsidRDefault="007952E2" w:rsidP="00E35501">
      <w:pPr>
        <w:pStyle w:val="content"/>
        <w:spacing w:line="276" w:lineRule="auto"/>
        <w:rPr>
          <w:rFonts w:cs="Arial"/>
        </w:rPr>
      </w:pPr>
    </w:p>
    <w:tbl>
      <w:tblPr>
        <w:tblW w:w="5000" w:type="pct"/>
        <w:tblBorders>
          <w:top w:val="single" w:sz="2" w:space="0" w:color="DBDBDB" w:themeColor="accent6" w:themeTint="33"/>
          <w:left w:val="single" w:sz="2" w:space="0" w:color="DBDBDB" w:themeColor="accent6" w:themeTint="33"/>
          <w:bottom w:val="single" w:sz="2" w:space="0" w:color="DBDBDB" w:themeColor="accent6" w:themeTint="33"/>
          <w:right w:val="single" w:sz="2" w:space="0" w:color="DBDBDB" w:themeColor="accent6" w:themeTint="33"/>
          <w:insideH w:val="single" w:sz="2" w:space="0" w:color="DBDBDB" w:themeColor="accent6" w:themeTint="33"/>
          <w:insideV w:val="single" w:sz="2" w:space="0" w:color="DBDBDB" w:themeColor="accent6" w:themeTint="33"/>
        </w:tblBorders>
        <w:tblLook w:val="0000" w:firstRow="0" w:lastRow="0" w:firstColumn="0" w:lastColumn="0" w:noHBand="0" w:noVBand="0"/>
      </w:tblPr>
      <w:tblGrid>
        <w:gridCol w:w="2114"/>
        <w:gridCol w:w="6906"/>
      </w:tblGrid>
      <w:tr w:rsidR="00E35501" w:rsidRPr="00D95A9D" w14:paraId="45523EC6" w14:textId="77777777" w:rsidTr="19A772FE">
        <w:trPr>
          <w:trHeight w:val="245"/>
        </w:trPr>
        <w:tc>
          <w:tcPr>
            <w:tcW w:w="1172" w:type="pct"/>
            <w:vAlign w:val="center"/>
          </w:tcPr>
          <w:p w14:paraId="68B68136" w14:textId="77777777" w:rsidR="00E35501" w:rsidRPr="00D95A9D" w:rsidRDefault="4B1F096C" w:rsidP="4B1F096C">
            <w:pPr>
              <w:pStyle w:val="BodyTable"/>
              <w:spacing w:line="276" w:lineRule="auto"/>
              <w:rPr>
                <w:rStyle w:val="slostrany"/>
                <w:rFonts w:ascii="Arial," w:eastAsia="Arial," w:hAnsi="Arial," w:cs="Arial,"/>
                <w:sz w:val="18"/>
                <w:szCs w:val="18"/>
              </w:rPr>
            </w:pPr>
            <w:r w:rsidRPr="00D95A9D">
              <w:rPr>
                <w:rStyle w:val="slostrany"/>
                <w:rFonts w:ascii="Arial" w:eastAsia="Arial" w:hAnsi="Arial" w:cs="Arial"/>
                <w:sz w:val="18"/>
                <w:szCs w:val="18"/>
              </w:rPr>
              <w:t>Názov súboru:</w:t>
            </w:r>
          </w:p>
        </w:tc>
        <w:tc>
          <w:tcPr>
            <w:tcW w:w="3828" w:type="pct"/>
            <w:vAlign w:val="center"/>
          </w:tcPr>
          <w:p w14:paraId="3C87EB14" w14:textId="3B71FBA5" w:rsidR="00E35501" w:rsidRPr="00D95A9D" w:rsidRDefault="001C6B33" w:rsidP="00A61854">
            <w:pPr>
              <w:pStyle w:val="BodyTable"/>
              <w:spacing w:line="276" w:lineRule="auto"/>
              <w:rPr>
                <w:rStyle w:val="slostrany"/>
                <w:rFonts w:ascii="Arial" w:eastAsiaTheme="majorEastAsia" w:hAnsi="Arial" w:cs="Arial"/>
                <w:noProof/>
                <w:snapToGrid w:val="0"/>
                <w:sz w:val="18"/>
                <w:szCs w:val="18"/>
              </w:rPr>
            </w:pPr>
            <w:r w:rsidRPr="00D95A9D">
              <w:rPr>
                <w:rStyle w:val="slostrany"/>
                <w:rFonts w:ascii="Arial" w:eastAsiaTheme="majorEastAsia" w:hAnsi="Arial" w:cs="Arial"/>
                <w:snapToGrid w:val="0"/>
                <w:sz w:val="18"/>
                <w:szCs w:val="18"/>
              </w:rPr>
              <w:fldChar w:fldCharType="begin"/>
            </w:r>
            <w:r w:rsidR="00E35501" w:rsidRPr="00D95A9D">
              <w:rPr>
                <w:rStyle w:val="slostrany"/>
                <w:rFonts w:ascii="Arial" w:eastAsiaTheme="majorEastAsia" w:hAnsi="Arial" w:cs="Arial"/>
                <w:snapToGrid w:val="0"/>
                <w:sz w:val="18"/>
                <w:szCs w:val="18"/>
              </w:rPr>
              <w:instrText xml:space="preserve"> FILENAME </w:instrText>
            </w:r>
            <w:r w:rsidRPr="00D95A9D">
              <w:rPr>
                <w:rStyle w:val="slostrany"/>
                <w:rFonts w:ascii="Arial" w:eastAsiaTheme="majorEastAsia" w:hAnsi="Arial" w:cs="Arial"/>
                <w:snapToGrid w:val="0"/>
                <w:sz w:val="18"/>
                <w:szCs w:val="18"/>
              </w:rPr>
              <w:fldChar w:fldCharType="separate"/>
            </w:r>
            <w:r w:rsidR="00DA0FBA">
              <w:rPr>
                <w:rStyle w:val="slostrany"/>
                <w:rFonts w:ascii="Arial" w:eastAsiaTheme="majorEastAsia" w:hAnsi="Arial" w:cs="Arial"/>
                <w:noProof/>
                <w:snapToGrid w:val="0"/>
                <w:sz w:val="18"/>
                <w:szCs w:val="18"/>
              </w:rPr>
              <w:t>ezdravie_evysetrenie_IM</w:t>
            </w:r>
            <w:r w:rsidR="00135443" w:rsidRPr="00D95A9D">
              <w:rPr>
                <w:rStyle w:val="slostrany"/>
                <w:rFonts w:ascii="Arial" w:eastAsiaTheme="majorEastAsia" w:hAnsi="Arial" w:cs="Arial"/>
                <w:noProof/>
                <w:snapToGrid w:val="0"/>
                <w:sz w:val="18"/>
                <w:szCs w:val="18"/>
              </w:rPr>
              <w:t>_v5_</w:t>
            </w:r>
            <w:r w:rsidR="002B193B">
              <w:rPr>
                <w:rStyle w:val="slostrany"/>
                <w:rFonts w:ascii="Arial" w:eastAsiaTheme="majorEastAsia" w:hAnsi="Arial" w:cs="Arial"/>
                <w:noProof/>
                <w:snapToGrid w:val="0"/>
                <w:sz w:val="18"/>
                <w:szCs w:val="18"/>
              </w:rPr>
              <w:t>2</w:t>
            </w:r>
            <w:r w:rsidR="00DA0FBA">
              <w:rPr>
                <w:rStyle w:val="slostrany"/>
                <w:rFonts w:ascii="Arial" w:eastAsiaTheme="majorEastAsia" w:hAnsi="Arial" w:cs="Arial"/>
                <w:noProof/>
                <w:snapToGrid w:val="0"/>
                <w:sz w:val="18"/>
                <w:szCs w:val="18"/>
              </w:rPr>
              <w:t>.1</w:t>
            </w:r>
            <w:r w:rsidR="00135443" w:rsidRPr="00D95A9D">
              <w:rPr>
                <w:rStyle w:val="slostrany"/>
                <w:rFonts w:ascii="Arial" w:eastAsiaTheme="majorEastAsia" w:hAnsi="Arial" w:cs="Arial"/>
                <w:noProof/>
                <w:snapToGrid w:val="0"/>
                <w:sz w:val="18"/>
                <w:szCs w:val="18"/>
              </w:rPr>
              <w:t>.docx</w:t>
            </w:r>
            <w:r w:rsidRPr="00D95A9D">
              <w:rPr>
                <w:rStyle w:val="slostrany"/>
                <w:rFonts w:ascii="Arial" w:eastAsiaTheme="majorEastAsia" w:hAnsi="Arial" w:cs="Arial"/>
                <w:snapToGrid w:val="0"/>
                <w:sz w:val="18"/>
                <w:szCs w:val="18"/>
              </w:rPr>
              <w:fldChar w:fldCharType="end"/>
            </w:r>
          </w:p>
        </w:tc>
      </w:tr>
      <w:tr w:rsidR="00E35501" w:rsidRPr="00D95A9D" w14:paraId="14664E54" w14:textId="77777777" w:rsidTr="19A772FE">
        <w:trPr>
          <w:trHeight w:val="264"/>
        </w:trPr>
        <w:tc>
          <w:tcPr>
            <w:tcW w:w="1172" w:type="pct"/>
            <w:vAlign w:val="center"/>
          </w:tcPr>
          <w:p w14:paraId="7F3F09F8" w14:textId="77777777" w:rsidR="00E35501" w:rsidRPr="00D95A9D" w:rsidRDefault="4B1F096C" w:rsidP="4B1F096C">
            <w:pPr>
              <w:pStyle w:val="BodyTable"/>
              <w:spacing w:line="276" w:lineRule="auto"/>
              <w:rPr>
                <w:rStyle w:val="slostrany"/>
                <w:rFonts w:ascii="Arial," w:eastAsia="Arial," w:hAnsi="Arial," w:cs="Arial,"/>
                <w:sz w:val="18"/>
                <w:szCs w:val="18"/>
              </w:rPr>
            </w:pPr>
            <w:r w:rsidRPr="00D95A9D">
              <w:rPr>
                <w:rStyle w:val="slostrany"/>
                <w:rFonts w:ascii="Arial" w:eastAsia="Arial" w:hAnsi="Arial" w:cs="Arial"/>
                <w:sz w:val="18"/>
                <w:szCs w:val="18"/>
              </w:rPr>
              <w:t>Vytvoril:</w:t>
            </w:r>
          </w:p>
        </w:tc>
        <w:tc>
          <w:tcPr>
            <w:tcW w:w="3828" w:type="pct"/>
            <w:vAlign w:val="center"/>
          </w:tcPr>
          <w:p w14:paraId="306E5958" w14:textId="77777777" w:rsidR="00E35501" w:rsidRPr="00D95A9D" w:rsidRDefault="4B1F096C" w:rsidP="4B1F096C">
            <w:pPr>
              <w:pStyle w:val="BodyTable"/>
              <w:spacing w:line="276" w:lineRule="auto"/>
              <w:rPr>
                <w:rStyle w:val="slostrany"/>
                <w:rFonts w:ascii="Arial," w:eastAsia="Arial," w:hAnsi="Arial," w:cs="Arial,"/>
                <w:sz w:val="18"/>
                <w:szCs w:val="18"/>
              </w:rPr>
            </w:pPr>
            <w:r w:rsidRPr="00D95A9D">
              <w:rPr>
                <w:rStyle w:val="slostrany"/>
                <w:rFonts w:ascii="Arial" w:eastAsia="Arial" w:hAnsi="Arial" w:cs="Arial"/>
                <w:sz w:val="18"/>
                <w:szCs w:val="18"/>
              </w:rPr>
              <w:t>Národné c</w:t>
            </w:r>
            <w:r w:rsidR="00497793" w:rsidRPr="00D95A9D">
              <w:rPr>
                <w:rStyle w:val="slostrany"/>
                <w:rFonts w:ascii="Arial" w:eastAsia="Arial" w:hAnsi="Arial" w:cs="Arial"/>
                <w:sz w:val="18"/>
                <w:szCs w:val="18"/>
              </w:rPr>
              <w:t>entrum zdravotníckych informácií</w:t>
            </w:r>
          </w:p>
        </w:tc>
      </w:tr>
      <w:tr w:rsidR="00E35501" w:rsidRPr="00D95A9D" w14:paraId="3946E109" w14:textId="77777777" w:rsidTr="19A772FE">
        <w:trPr>
          <w:trHeight w:val="245"/>
        </w:trPr>
        <w:tc>
          <w:tcPr>
            <w:tcW w:w="1172" w:type="pct"/>
            <w:vAlign w:val="center"/>
          </w:tcPr>
          <w:p w14:paraId="33D79953" w14:textId="77777777" w:rsidR="00E35501" w:rsidRPr="00D95A9D" w:rsidRDefault="4B1F096C" w:rsidP="4B1F096C">
            <w:pPr>
              <w:pStyle w:val="BodyTable"/>
              <w:spacing w:line="276" w:lineRule="auto"/>
              <w:rPr>
                <w:rStyle w:val="slostrany"/>
                <w:rFonts w:ascii="Arial," w:eastAsia="Arial," w:hAnsi="Arial," w:cs="Arial,"/>
                <w:sz w:val="18"/>
                <w:szCs w:val="18"/>
              </w:rPr>
            </w:pPr>
            <w:r w:rsidRPr="00D95A9D">
              <w:rPr>
                <w:rStyle w:val="slostrany"/>
                <w:rFonts w:ascii="Arial" w:eastAsia="Arial" w:hAnsi="Arial" w:cs="Arial"/>
                <w:sz w:val="18"/>
                <w:szCs w:val="18"/>
              </w:rPr>
              <w:t xml:space="preserve">Verzia: </w:t>
            </w:r>
          </w:p>
        </w:tc>
        <w:tc>
          <w:tcPr>
            <w:tcW w:w="3828" w:type="pct"/>
            <w:vAlign w:val="center"/>
          </w:tcPr>
          <w:p w14:paraId="7121D074" w14:textId="50B33898" w:rsidR="00E35501" w:rsidRPr="00D95A9D" w:rsidRDefault="002B193B" w:rsidP="6DE4F7B8">
            <w:pPr>
              <w:pStyle w:val="BodyTable"/>
              <w:spacing w:line="276" w:lineRule="auto"/>
              <w:rPr>
                <w:rStyle w:val="slostrany"/>
                <w:rFonts w:ascii="Arial," w:eastAsia="Arial," w:hAnsi="Arial," w:cs="Arial,"/>
                <w:sz w:val="18"/>
                <w:szCs w:val="18"/>
              </w:rPr>
            </w:pPr>
            <w:r w:rsidRPr="3C55A737">
              <w:rPr>
                <w:rStyle w:val="slostrany"/>
                <w:rFonts w:ascii="Arial" w:eastAsia="Arial" w:hAnsi="Arial" w:cs="Arial"/>
                <w:sz w:val="18"/>
                <w:szCs w:val="18"/>
              </w:rPr>
              <w:t>2</w:t>
            </w:r>
            <w:r w:rsidR="6DE4F7B8" w:rsidRPr="3C55A737">
              <w:rPr>
                <w:rStyle w:val="slostrany"/>
                <w:rFonts w:ascii="Arial" w:eastAsia="Arial" w:hAnsi="Arial" w:cs="Arial"/>
                <w:sz w:val="18"/>
                <w:szCs w:val="18"/>
              </w:rPr>
              <w:t>.</w:t>
            </w:r>
            <w:r w:rsidR="70D14A50" w:rsidRPr="3C55A737">
              <w:rPr>
                <w:rStyle w:val="slostrany"/>
                <w:rFonts w:ascii="Arial" w:eastAsia="Arial" w:hAnsi="Arial" w:cs="Arial"/>
                <w:sz w:val="18"/>
                <w:szCs w:val="18"/>
              </w:rPr>
              <w:t>1</w:t>
            </w:r>
          </w:p>
        </w:tc>
      </w:tr>
      <w:tr w:rsidR="00E35501" w:rsidRPr="00D95A9D" w14:paraId="469058A1" w14:textId="77777777" w:rsidTr="19A772FE">
        <w:trPr>
          <w:trHeight w:val="264"/>
        </w:trPr>
        <w:tc>
          <w:tcPr>
            <w:tcW w:w="1172" w:type="pct"/>
            <w:vAlign w:val="center"/>
          </w:tcPr>
          <w:p w14:paraId="6F33E983" w14:textId="77777777" w:rsidR="00E35501" w:rsidRPr="00DA0FBA" w:rsidRDefault="4B1F096C" w:rsidP="4B1F096C">
            <w:pPr>
              <w:pStyle w:val="BodyTable"/>
              <w:spacing w:line="276" w:lineRule="auto"/>
              <w:ind w:left="-108" w:firstLine="108"/>
              <w:rPr>
                <w:rStyle w:val="slostrany"/>
                <w:rFonts w:ascii="Arial," w:eastAsia="Arial," w:hAnsi="Arial," w:cs="Arial,"/>
                <w:sz w:val="18"/>
                <w:szCs w:val="18"/>
              </w:rPr>
            </w:pPr>
            <w:r w:rsidRPr="00DA0FBA">
              <w:rPr>
                <w:rStyle w:val="slostrany"/>
                <w:rFonts w:ascii="Arial" w:eastAsia="Arial" w:hAnsi="Arial" w:cs="Arial"/>
                <w:sz w:val="18"/>
                <w:szCs w:val="18"/>
              </w:rPr>
              <w:t>Status dokumentu:</w:t>
            </w:r>
          </w:p>
        </w:tc>
        <w:tc>
          <w:tcPr>
            <w:tcW w:w="3828" w:type="pct"/>
            <w:vAlign w:val="center"/>
          </w:tcPr>
          <w:p w14:paraId="35923F3A" w14:textId="2B13B56C" w:rsidR="00E35501" w:rsidRPr="00DA0FBA" w:rsidRDefault="00DA0FBA">
            <w:pPr>
              <w:pStyle w:val="BodyTable"/>
              <w:spacing w:line="276" w:lineRule="auto"/>
              <w:rPr>
                <w:rStyle w:val="slostrany"/>
              </w:rPr>
            </w:pPr>
            <w:r w:rsidRPr="00DA0FBA">
              <w:rPr>
                <w:rStyle w:val="slostrany"/>
                <w:rFonts w:ascii="Arial" w:eastAsia="Arial" w:hAnsi="Arial" w:cs="Arial"/>
                <w:sz w:val="18"/>
                <w:szCs w:val="18"/>
              </w:rPr>
              <w:t>Schválené</w:t>
            </w:r>
            <w:bookmarkStart w:id="0" w:name="_GoBack"/>
            <w:bookmarkEnd w:id="0"/>
          </w:p>
        </w:tc>
      </w:tr>
      <w:tr w:rsidR="00E35501" w:rsidRPr="00D95A9D" w14:paraId="673F6F90" w14:textId="77777777" w:rsidTr="19A772FE">
        <w:trPr>
          <w:trHeight w:val="264"/>
        </w:trPr>
        <w:tc>
          <w:tcPr>
            <w:tcW w:w="1172" w:type="pct"/>
            <w:vAlign w:val="center"/>
          </w:tcPr>
          <w:p w14:paraId="2AA4FA0C" w14:textId="77777777" w:rsidR="00E35501" w:rsidRPr="00D95A9D" w:rsidRDefault="4B1F096C" w:rsidP="4B1F096C">
            <w:pPr>
              <w:pStyle w:val="BodyTable"/>
              <w:spacing w:line="276" w:lineRule="auto"/>
              <w:ind w:left="-108" w:firstLine="108"/>
              <w:rPr>
                <w:rStyle w:val="slostrany"/>
                <w:rFonts w:ascii="Arial," w:eastAsia="Arial," w:hAnsi="Arial," w:cs="Arial,"/>
                <w:sz w:val="18"/>
                <w:szCs w:val="18"/>
              </w:rPr>
            </w:pPr>
            <w:r w:rsidRPr="00D95A9D">
              <w:rPr>
                <w:rStyle w:val="slostrany"/>
                <w:rFonts w:ascii="Arial" w:eastAsia="Arial" w:hAnsi="Arial" w:cs="Arial"/>
                <w:sz w:val="18"/>
                <w:szCs w:val="18"/>
              </w:rPr>
              <w:t xml:space="preserve">Použitie: </w:t>
            </w:r>
          </w:p>
        </w:tc>
        <w:tc>
          <w:tcPr>
            <w:tcW w:w="3828" w:type="pct"/>
            <w:vAlign w:val="center"/>
          </w:tcPr>
          <w:p w14:paraId="161964DF" w14:textId="77777777" w:rsidR="00E35501" w:rsidRPr="00D95A9D" w:rsidRDefault="4B1F096C" w:rsidP="4B1F096C">
            <w:pPr>
              <w:pStyle w:val="BodyTable"/>
              <w:spacing w:line="276" w:lineRule="auto"/>
              <w:rPr>
                <w:rStyle w:val="slostrany"/>
                <w:rFonts w:ascii="Arial," w:eastAsia="Arial," w:hAnsi="Arial," w:cs="Arial,"/>
                <w:sz w:val="18"/>
                <w:szCs w:val="18"/>
              </w:rPr>
            </w:pPr>
            <w:r w:rsidRPr="00D95A9D">
              <w:rPr>
                <w:rStyle w:val="slostrany"/>
                <w:rFonts w:ascii="Arial" w:eastAsia="Arial" w:hAnsi="Arial" w:cs="Arial"/>
                <w:sz w:val="18"/>
                <w:szCs w:val="18"/>
              </w:rPr>
              <w:t>Externé</w:t>
            </w:r>
          </w:p>
        </w:tc>
      </w:tr>
      <w:tr w:rsidR="00DC6463" w:rsidRPr="00D95A9D" w14:paraId="2442E823" w14:textId="77777777" w:rsidTr="19A772FE">
        <w:trPr>
          <w:trHeight w:val="264"/>
        </w:trPr>
        <w:tc>
          <w:tcPr>
            <w:tcW w:w="1172" w:type="pct"/>
            <w:vAlign w:val="center"/>
          </w:tcPr>
          <w:p w14:paraId="07A7DC21" w14:textId="77777777" w:rsidR="00DC6463" w:rsidRPr="00D95A9D" w:rsidRDefault="4B1F096C" w:rsidP="4B1F096C">
            <w:pPr>
              <w:pStyle w:val="BodyTable"/>
              <w:spacing w:line="276" w:lineRule="auto"/>
              <w:ind w:left="-108" w:firstLine="108"/>
              <w:rPr>
                <w:rStyle w:val="slostrany"/>
                <w:rFonts w:ascii="Arial," w:eastAsia="Arial," w:hAnsi="Arial," w:cs="Arial,"/>
                <w:sz w:val="18"/>
                <w:szCs w:val="18"/>
              </w:rPr>
            </w:pPr>
            <w:r w:rsidRPr="00D95A9D">
              <w:rPr>
                <w:rStyle w:val="slostrany"/>
                <w:rFonts w:ascii="Arial" w:eastAsia="Arial" w:hAnsi="Arial" w:cs="Arial"/>
                <w:sz w:val="18"/>
                <w:szCs w:val="18"/>
              </w:rPr>
              <w:t>Dátum:</w:t>
            </w:r>
          </w:p>
        </w:tc>
        <w:tc>
          <w:tcPr>
            <w:tcW w:w="3828" w:type="pct"/>
            <w:vAlign w:val="center"/>
          </w:tcPr>
          <w:p w14:paraId="4DB49848" w14:textId="3A8E71DF" w:rsidR="00DC6463" w:rsidRPr="00D95A9D" w:rsidRDefault="00DA0FBA" w:rsidP="00497793">
            <w:pPr>
              <w:pStyle w:val="BodyTable"/>
              <w:spacing w:line="276" w:lineRule="auto"/>
              <w:rPr>
                <w:rStyle w:val="slostrany"/>
                <w:rFonts w:ascii="Arial," w:eastAsia="Arial," w:hAnsi="Arial," w:cs="Arial,"/>
                <w:sz w:val="18"/>
                <w:szCs w:val="18"/>
              </w:rPr>
            </w:pPr>
            <w:r>
              <w:rPr>
                <w:rStyle w:val="slostrany"/>
                <w:rFonts w:ascii="Arial" w:eastAsia="Arial" w:hAnsi="Arial" w:cs="Arial"/>
                <w:sz w:val="18"/>
                <w:szCs w:val="18"/>
              </w:rPr>
              <w:t>23</w:t>
            </w:r>
            <w:r w:rsidR="10F99B76" w:rsidRPr="647310C4">
              <w:rPr>
                <w:rStyle w:val="slostrany"/>
                <w:rFonts w:ascii="Arial" w:eastAsia="Arial" w:hAnsi="Arial" w:cs="Arial"/>
                <w:sz w:val="18"/>
                <w:szCs w:val="18"/>
              </w:rPr>
              <w:t>.1</w:t>
            </w:r>
            <w:r>
              <w:rPr>
                <w:rStyle w:val="slostrany"/>
                <w:rFonts w:ascii="Arial" w:eastAsia="Arial" w:hAnsi="Arial" w:cs="Arial"/>
                <w:sz w:val="18"/>
                <w:szCs w:val="18"/>
              </w:rPr>
              <w:t>2</w:t>
            </w:r>
            <w:r w:rsidR="10F99B76" w:rsidRPr="647310C4">
              <w:rPr>
                <w:rStyle w:val="slostrany"/>
                <w:rFonts w:ascii="Arial" w:eastAsia="Arial" w:hAnsi="Arial" w:cs="Arial"/>
                <w:sz w:val="18"/>
                <w:szCs w:val="18"/>
              </w:rPr>
              <w:t>.202</w:t>
            </w:r>
            <w:r w:rsidR="00610721">
              <w:rPr>
                <w:rStyle w:val="slostrany"/>
                <w:rFonts w:ascii="Arial" w:eastAsia="Arial" w:hAnsi="Arial" w:cs="Arial"/>
                <w:sz w:val="18"/>
                <w:szCs w:val="18"/>
              </w:rPr>
              <w:t>1</w:t>
            </w:r>
          </w:p>
        </w:tc>
      </w:tr>
    </w:tbl>
    <w:p w14:paraId="35D0425C" w14:textId="77777777" w:rsidR="0070054E" w:rsidRPr="00D95A9D" w:rsidRDefault="008033DE" w:rsidP="008033DE">
      <w:pPr>
        <w:tabs>
          <w:tab w:val="left" w:pos="5835"/>
        </w:tabs>
        <w:spacing w:after="120"/>
        <w:rPr>
          <w:rFonts w:cs="Arial"/>
          <w:b/>
          <w:sz w:val="28"/>
        </w:rPr>
      </w:pPr>
      <w:bookmarkStart w:id="1" w:name="_Toc321755929"/>
      <w:r w:rsidRPr="00D95A9D">
        <w:rPr>
          <w:rFonts w:cs="Arial"/>
          <w:b/>
          <w:sz w:val="28"/>
        </w:rPr>
        <w:lastRenderedPageBreak/>
        <w:tab/>
      </w:r>
    </w:p>
    <w:p w14:paraId="118E8D61" w14:textId="77777777" w:rsidR="00875136" w:rsidRPr="00D95A9D" w:rsidRDefault="4B1F096C" w:rsidP="002654BF">
      <w:pPr>
        <w:pStyle w:val="Obsah1"/>
      </w:pPr>
      <w:r w:rsidRPr="00D95A9D">
        <w:t>Obsah:</w:t>
      </w:r>
    </w:p>
    <w:bookmarkEnd w:id="1"/>
    <w:p w14:paraId="10528CA0" w14:textId="229BBA10" w:rsidR="00A61854" w:rsidRDefault="001C6B33">
      <w:pPr>
        <w:pStyle w:val="Obsah1"/>
        <w:rPr>
          <w:rFonts w:asciiTheme="minorHAnsi" w:eastAsiaTheme="minorEastAsia" w:hAnsiTheme="minorHAnsi" w:cstheme="minorBidi"/>
          <w:b w:val="0"/>
          <w:noProof/>
          <w:sz w:val="22"/>
          <w:szCs w:val="22"/>
          <w:lang w:eastAsia="sk-SK"/>
        </w:rPr>
      </w:pPr>
      <w:r w:rsidRPr="00D95A9D">
        <w:fldChar w:fldCharType="begin"/>
      </w:r>
      <w:r w:rsidR="00851703" w:rsidRPr="00D95A9D">
        <w:instrText xml:space="preserve"> TOC \o "1-4" \h \z \u </w:instrText>
      </w:r>
      <w:r w:rsidRPr="00D95A9D">
        <w:fldChar w:fldCharType="separate"/>
      </w:r>
      <w:hyperlink w:anchor="_Toc2079573" w:history="1">
        <w:r w:rsidR="00A61854" w:rsidRPr="0006126F">
          <w:rPr>
            <w:rStyle w:val="Hypertextovprepojenie"/>
            <w:bCs/>
            <w:noProof/>
          </w:rPr>
          <w:t>Zoznam tabuliek:</w:t>
        </w:r>
        <w:r w:rsidR="00A61854">
          <w:rPr>
            <w:noProof/>
            <w:webHidden/>
          </w:rPr>
          <w:tab/>
        </w:r>
        <w:r w:rsidR="00A61854">
          <w:rPr>
            <w:noProof/>
            <w:webHidden/>
          </w:rPr>
          <w:fldChar w:fldCharType="begin"/>
        </w:r>
        <w:r w:rsidR="00A61854">
          <w:rPr>
            <w:noProof/>
            <w:webHidden/>
          </w:rPr>
          <w:instrText xml:space="preserve"> PAGEREF _Toc2079573 \h </w:instrText>
        </w:r>
        <w:r w:rsidR="00A61854">
          <w:rPr>
            <w:noProof/>
            <w:webHidden/>
          </w:rPr>
        </w:r>
        <w:r w:rsidR="00A61854">
          <w:rPr>
            <w:noProof/>
            <w:webHidden/>
          </w:rPr>
          <w:fldChar w:fldCharType="separate"/>
        </w:r>
        <w:r w:rsidR="00A61854">
          <w:rPr>
            <w:noProof/>
            <w:webHidden/>
          </w:rPr>
          <w:t>4</w:t>
        </w:r>
        <w:r w:rsidR="00A61854">
          <w:rPr>
            <w:noProof/>
            <w:webHidden/>
          </w:rPr>
          <w:fldChar w:fldCharType="end"/>
        </w:r>
      </w:hyperlink>
    </w:p>
    <w:p w14:paraId="49E99092" w14:textId="65FF1EC5" w:rsidR="00A61854" w:rsidRDefault="00A10E40">
      <w:pPr>
        <w:pStyle w:val="Obsah1"/>
        <w:rPr>
          <w:rFonts w:asciiTheme="minorHAnsi" w:eastAsiaTheme="minorEastAsia" w:hAnsiTheme="minorHAnsi" w:cstheme="minorBidi"/>
          <w:b w:val="0"/>
          <w:noProof/>
          <w:sz w:val="22"/>
          <w:szCs w:val="22"/>
          <w:lang w:eastAsia="sk-SK"/>
        </w:rPr>
      </w:pPr>
      <w:hyperlink w:anchor="_Toc2079574" w:history="1">
        <w:r w:rsidR="00A61854" w:rsidRPr="0006126F">
          <w:rPr>
            <w:rStyle w:val="Hypertextovprepojenie"/>
            <w:noProof/>
          </w:rPr>
          <w:t>1.</w:t>
        </w:r>
        <w:r w:rsidR="00A61854">
          <w:rPr>
            <w:rFonts w:asciiTheme="minorHAnsi" w:eastAsiaTheme="minorEastAsia" w:hAnsiTheme="minorHAnsi" w:cstheme="minorBidi"/>
            <w:b w:val="0"/>
            <w:noProof/>
            <w:sz w:val="22"/>
            <w:szCs w:val="22"/>
            <w:lang w:eastAsia="sk-SK"/>
          </w:rPr>
          <w:tab/>
        </w:r>
        <w:r w:rsidR="00A61854" w:rsidRPr="0006126F">
          <w:rPr>
            <w:rStyle w:val="Hypertextovprepojenie"/>
            <w:noProof/>
          </w:rPr>
          <w:t>Základné informácie o dokumente</w:t>
        </w:r>
        <w:r w:rsidR="00A61854">
          <w:rPr>
            <w:noProof/>
            <w:webHidden/>
          </w:rPr>
          <w:tab/>
        </w:r>
        <w:r w:rsidR="00A61854">
          <w:rPr>
            <w:noProof/>
            <w:webHidden/>
          </w:rPr>
          <w:fldChar w:fldCharType="begin"/>
        </w:r>
        <w:r w:rsidR="00A61854">
          <w:rPr>
            <w:noProof/>
            <w:webHidden/>
          </w:rPr>
          <w:instrText xml:space="preserve"> PAGEREF _Toc2079574 \h </w:instrText>
        </w:r>
        <w:r w:rsidR="00A61854">
          <w:rPr>
            <w:noProof/>
            <w:webHidden/>
          </w:rPr>
        </w:r>
        <w:r w:rsidR="00A61854">
          <w:rPr>
            <w:noProof/>
            <w:webHidden/>
          </w:rPr>
          <w:fldChar w:fldCharType="separate"/>
        </w:r>
        <w:r w:rsidR="00A61854">
          <w:rPr>
            <w:noProof/>
            <w:webHidden/>
          </w:rPr>
          <w:t>6</w:t>
        </w:r>
        <w:r w:rsidR="00A61854">
          <w:rPr>
            <w:noProof/>
            <w:webHidden/>
          </w:rPr>
          <w:fldChar w:fldCharType="end"/>
        </w:r>
      </w:hyperlink>
    </w:p>
    <w:p w14:paraId="205BFE98" w14:textId="414193C8" w:rsidR="00A61854" w:rsidRDefault="00A10E40">
      <w:pPr>
        <w:pStyle w:val="Obsah1"/>
        <w:rPr>
          <w:rFonts w:asciiTheme="minorHAnsi" w:eastAsiaTheme="minorEastAsia" w:hAnsiTheme="minorHAnsi" w:cstheme="minorBidi"/>
          <w:b w:val="0"/>
          <w:noProof/>
          <w:sz w:val="22"/>
          <w:szCs w:val="22"/>
          <w:lang w:eastAsia="sk-SK"/>
        </w:rPr>
      </w:pPr>
      <w:hyperlink w:anchor="_Toc2079575" w:history="1">
        <w:r w:rsidR="00A61854" w:rsidRPr="0006126F">
          <w:rPr>
            <w:rStyle w:val="Hypertextovprepojenie"/>
            <w:noProof/>
          </w:rPr>
          <w:t>2.</w:t>
        </w:r>
        <w:r w:rsidR="00A61854">
          <w:rPr>
            <w:rFonts w:asciiTheme="minorHAnsi" w:eastAsiaTheme="minorEastAsia" w:hAnsiTheme="minorHAnsi" w:cstheme="minorBidi"/>
            <w:b w:val="0"/>
            <w:noProof/>
            <w:sz w:val="22"/>
            <w:szCs w:val="22"/>
            <w:lang w:eastAsia="sk-SK"/>
          </w:rPr>
          <w:tab/>
        </w:r>
        <w:r w:rsidR="00A61854" w:rsidRPr="0006126F">
          <w:rPr>
            <w:rStyle w:val="Hypertextovprepojenie"/>
            <w:noProof/>
          </w:rPr>
          <w:t>História zmien dokumentu</w:t>
        </w:r>
        <w:r w:rsidR="00A61854">
          <w:rPr>
            <w:noProof/>
            <w:webHidden/>
          </w:rPr>
          <w:tab/>
        </w:r>
        <w:r w:rsidR="00A61854">
          <w:rPr>
            <w:noProof/>
            <w:webHidden/>
          </w:rPr>
          <w:fldChar w:fldCharType="begin"/>
        </w:r>
        <w:r w:rsidR="00A61854">
          <w:rPr>
            <w:noProof/>
            <w:webHidden/>
          </w:rPr>
          <w:instrText xml:space="preserve"> PAGEREF _Toc2079575 \h </w:instrText>
        </w:r>
        <w:r w:rsidR="00A61854">
          <w:rPr>
            <w:noProof/>
            <w:webHidden/>
          </w:rPr>
        </w:r>
        <w:r w:rsidR="00A61854">
          <w:rPr>
            <w:noProof/>
            <w:webHidden/>
          </w:rPr>
          <w:fldChar w:fldCharType="separate"/>
        </w:r>
        <w:r w:rsidR="00A61854">
          <w:rPr>
            <w:noProof/>
            <w:webHidden/>
          </w:rPr>
          <w:t>6</w:t>
        </w:r>
        <w:r w:rsidR="00A61854">
          <w:rPr>
            <w:noProof/>
            <w:webHidden/>
          </w:rPr>
          <w:fldChar w:fldCharType="end"/>
        </w:r>
      </w:hyperlink>
    </w:p>
    <w:p w14:paraId="0442C0A0" w14:textId="585F5425" w:rsidR="00A61854" w:rsidRDefault="00A10E40">
      <w:pPr>
        <w:pStyle w:val="Obsah2"/>
        <w:rPr>
          <w:rFonts w:asciiTheme="minorHAnsi" w:eastAsiaTheme="minorEastAsia" w:hAnsiTheme="minorHAnsi" w:cstheme="minorBidi"/>
          <w:i w:val="0"/>
          <w:noProof/>
          <w:sz w:val="22"/>
          <w:szCs w:val="22"/>
          <w:lang w:eastAsia="sk-SK"/>
        </w:rPr>
      </w:pPr>
      <w:hyperlink w:anchor="_Toc2079576" w:history="1">
        <w:r w:rsidR="00A61854" w:rsidRPr="0006126F">
          <w:rPr>
            <w:rStyle w:val="Hypertextovprepojenie"/>
            <w:noProof/>
          </w:rPr>
          <w:t>2.1.</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Register zmien</w:t>
        </w:r>
        <w:r w:rsidR="00A61854">
          <w:rPr>
            <w:noProof/>
            <w:webHidden/>
          </w:rPr>
          <w:tab/>
        </w:r>
        <w:r w:rsidR="00A61854">
          <w:rPr>
            <w:noProof/>
            <w:webHidden/>
          </w:rPr>
          <w:fldChar w:fldCharType="begin"/>
        </w:r>
        <w:r w:rsidR="00A61854">
          <w:rPr>
            <w:noProof/>
            <w:webHidden/>
          </w:rPr>
          <w:instrText xml:space="preserve"> PAGEREF _Toc2079576 \h </w:instrText>
        </w:r>
        <w:r w:rsidR="00A61854">
          <w:rPr>
            <w:noProof/>
            <w:webHidden/>
          </w:rPr>
        </w:r>
        <w:r w:rsidR="00A61854">
          <w:rPr>
            <w:noProof/>
            <w:webHidden/>
          </w:rPr>
          <w:fldChar w:fldCharType="separate"/>
        </w:r>
        <w:r w:rsidR="00A61854">
          <w:rPr>
            <w:noProof/>
            <w:webHidden/>
          </w:rPr>
          <w:t>6</w:t>
        </w:r>
        <w:r w:rsidR="00A61854">
          <w:rPr>
            <w:noProof/>
            <w:webHidden/>
          </w:rPr>
          <w:fldChar w:fldCharType="end"/>
        </w:r>
      </w:hyperlink>
    </w:p>
    <w:p w14:paraId="0FE45E78" w14:textId="315EAAD8" w:rsidR="00A61854" w:rsidRDefault="00A10E40">
      <w:pPr>
        <w:pStyle w:val="Obsah2"/>
        <w:rPr>
          <w:rFonts w:asciiTheme="minorHAnsi" w:eastAsiaTheme="minorEastAsia" w:hAnsiTheme="minorHAnsi" w:cstheme="minorBidi"/>
          <w:i w:val="0"/>
          <w:noProof/>
          <w:sz w:val="22"/>
          <w:szCs w:val="22"/>
          <w:lang w:eastAsia="sk-SK"/>
        </w:rPr>
      </w:pPr>
      <w:hyperlink w:anchor="_Toc2079577" w:history="1">
        <w:r w:rsidR="00A61854" w:rsidRPr="0006126F">
          <w:rPr>
            <w:rStyle w:val="Hypertextovprepojenie"/>
            <w:noProof/>
          </w:rPr>
          <w:t>2.2.</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Zoznam skratiek</w:t>
        </w:r>
        <w:r w:rsidR="00A61854">
          <w:rPr>
            <w:noProof/>
            <w:webHidden/>
          </w:rPr>
          <w:tab/>
        </w:r>
        <w:r w:rsidR="00A61854">
          <w:rPr>
            <w:noProof/>
            <w:webHidden/>
          </w:rPr>
          <w:fldChar w:fldCharType="begin"/>
        </w:r>
        <w:r w:rsidR="00A61854">
          <w:rPr>
            <w:noProof/>
            <w:webHidden/>
          </w:rPr>
          <w:instrText xml:space="preserve"> PAGEREF _Toc2079577 \h </w:instrText>
        </w:r>
        <w:r w:rsidR="00A61854">
          <w:rPr>
            <w:noProof/>
            <w:webHidden/>
          </w:rPr>
        </w:r>
        <w:r w:rsidR="00A61854">
          <w:rPr>
            <w:noProof/>
            <w:webHidden/>
          </w:rPr>
          <w:fldChar w:fldCharType="separate"/>
        </w:r>
        <w:r w:rsidR="00A61854">
          <w:rPr>
            <w:noProof/>
            <w:webHidden/>
          </w:rPr>
          <w:t>7</w:t>
        </w:r>
        <w:r w:rsidR="00A61854">
          <w:rPr>
            <w:noProof/>
            <w:webHidden/>
          </w:rPr>
          <w:fldChar w:fldCharType="end"/>
        </w:r>
      </w:hyperlink>
    </w:p>
    <w:p w14:paraId="4708D8BE" w14:textId="06E845D3" w:rsidR="00A61854" w:rsidRDefault="00A10E40">
      <w:pPr>
        <w:pStyle w:val="Obsah1"/>
        <w:rPr>
          <w:rFonts w:asciiTheme="minorHAnsi" w:eastAsiaTheme="minorEastAsia" w:hAnsiTheme="minorHAnsi" w:cstheme="minorBidi"/>
          <w:b w:val="0"/>
          <w:noProof/>
          <w:sz w:val="22"/>
          <w:szCs w:val="22"/>
          <w:lang w:eastAsia="sk-SK"/>
        </w:rPr>
      </w:pPr>
      <w:hyperlink w:anchor="_Toc2079578" w:history="1">
        <w:r w:rsidR="00A61854" w:rsidRPr="0006126F">
          <w:rPr>
            <w:rStyle w:val="Hypertextovprepojenie"/>
            <w:noProof/>
          </w:rPr>
          <w:t>3.</w:t>
        </w:r>
        <w:r w:rsidR="00A61854">
          <w:rPr>
            <w:rFonts w:asciiTheme="minorHAnsi" w:eastAsiaTheme="minorEastAsia" w:hAnsiTheme="minorHAnsi" w:cstheme="minorBidi"/>
            <w:b w:val="0"/>
            <w:noProof/>
            <w:sz w:val="22"/>
            <w:szCs w:val="22"/>
            <w:lang w:eastAsia="sk-SK"/>
          </w:rPr>
          <w:tab/>
        </w:r>
        <w:r w:rsidR="00A61854" w:rsidRPr="0006126F">
          <w:rPr>
            <w:rStyle w:val="Hypertextovprepojenie"/>
            <w:noProof/>
          </w:rPr>
          <w:t>Biznis špecifikácia</w:t>
        </w:r>
        <w:r w:rsidR="00A61854">
          <w:rPr>
            <w:noProof/>
            <w:webHidden/>
          </w:rPr>
          <w:tab/>
        </w:r>
        <w:r w:rsidR="00A61854">
          <w:rPr>
            <w:noProof/>
            <w:webHidden/>
          </w:rPr>
          <w:fldChar w:fldCharType="begin"/>
        </w:r>
        <w:r w:rsidR="00A61854">
          <w:rPr>
            <w:noProof/>
            <w:webHidden/>
          </w:rPr>
          <w:instrText xml:space="preserve"> PAGEREF _Toc2079578 \h </w:instrText>
        </w:r>
        <w:r w:rsidR="00A61854">
          <w:rPr>
            <w:noProof/>
            <w:webHidden/>
          </w:rPr>
        </w:r>
        <w:r w:rsidR="00A61854">
          <w:rPr>
            <w:noProof/>
            <w:webHidden/>
          </w:rPr>
          <w:fldChar w:fldCharType="separate"/>
        </w:r>
        <w:r w:rsidR="00A61854">
          <w:rPr>
            <w:noProof/>
            <w:webHidden/>
          </w:rPr>
          <w:t>8</w:t>
        </w:r>
        <w:r w:rsidR="00A61854">
          <w:rPr>
            <w:noProof/>
            <w:webHidden/>
          </w:rPr>
          <w:fldChar w:fldCharType="end"/>
        </w:r>
      </w:hyperlink>
    </w:p>
    <w:p w14:paraId="396FBEE0" w14:textId="35BEA095" w:rsidR="00A61854" w:rsidRDefault="00A10E40">
      <w:pPr>
        <w:pStyle w:val="Obsah2"/>
        <w:rPr>
          <w:rFonts w:asciiTheme="minorHAnsi" w:eastAsiaTheme="minorEastAsia" w:hAnsiTheme="minorHAnsi" w:cstheme="minorBidi"/>
          <w:i w:val="0"/>
          <w:noProof/>
          <w:sz w:val="22"/>
          <w:szCs w:val="22"/>
          <w:lang w:eastAsia="sk-SK"/>
        </w:rPr>
      </w:pPr>
      <w:hyperlink w:anchor="_Toc2079579" w:history="1">
        <w:r w:rsidR="00A61854" w:rsidRPr="0006126F">
          <w:rPr>
            <w:rStyle w:val="Hypertextovprepojenie"/>
            <w:noProof/>
          </w:rPr>
          <w:t>3.1.</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Záznam o vyšetrení</w:t>
        </w:r>
        <w:r w:rsidR="00A61854">
          <w:rPr>
            <w:noProof/>
            <w:webHidden/>
          </w:rPr>
          <w:tab/>
        </w:r>
        <w:r w:rsidR="00A61854">
          <w:rPr>
            <w:noProof/>
            <w:webHidden/>
          </w:rPr>
          <w:fldChar w:fldCharType="begin"/>
        </w:r>
        <w:r w:rsidR="00A61854">
          <w:rPr>
            <w:noProof/>
            <w:webHidden/>
          </w:rPr>
          <w:instrText xml:space="preserve"> PAGEREF _Toc2079579 \h </w:instrText>
        </w:r>
        <w:r w:rsidR="00A61854">
          <w:rPr>
            <w:noProof/>
            <w:webHidden/>
          </w:rPr>
        </w:r>
        <w:r w:rsidR="00A61854">
          <w:rPr>
            <w:noProof/>
            <w:webHidden/>
          </w:rPr>
          <w:fldChar w:fldCharType="separate"/>
        </w:r>
        <w:r w:rsidR="00A61854">
          <w:rPr>
            <w:noProof/>
            <w:webHidden/>
          </w:rPr>
          <w:t>8</w:t>
        </w:r>
        <w:r w:rsidR="00A61854">
          <w:rPr>
            <w:noProof/>
            <w:webHidden/>
          </w:rPr>
          <w:fldChar w:fldCharType="end"/>
        </w:r>
      </w:hyperlink>
    </w:p>
    <w:p w14:paraId="0EFA66A7" w14:textId="324DEA14" w:rsidR="00A61854" w:rsidRDefault="00A10E40">
      <w:pPr>
        <w:pStyle w:val="Obsah2"/>
        <w:rPr>
          <w:rFonts w:asciiTheme="minorHAnsi" w:eastAsiaTheme="minorEastAsia" w:hAnsiTheme="minorHAnsi" w:cstheme="minorBidi"/>
          <w:i w:val="0"/>
          <w:noProof/>
          <w:sz w:val="22"/>
          <w:szCs w:val="22"/>
          <w:lang w:eastAsia="sk-SK"/>
        </w:rPr>
      </w:pPr>
      <w:hyperlink w:anchor="_Toc2079580" w:history="1">
        <w:r w:rsidR="00A61854" w:rsidRPr="0006126F">
          <w:rPr>
            <w:rStyle w:val="Hypertextovprepojenie"/>
            <w:noProof/>
          </w:rPr>
          <w:t>3.2.</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Pacientsky sumár</w:t>
        </w:r>
        <w:r w:rsidR="00A61854">
          <w:rPr>
            <w:noProof/>
            <w:webHidden/>
          </w:rPr>
          <w:tab/>
        </w:r>
        <w:r w:rsidR="00A61854">
          <w:rPr>
            <w:noProof/>
            <w:webHidden/>
          </w:rPr>
          <w:fldChar w:fldCharType="begin"/>
        </w:r>
        <w:r w:rsidR="00A61854">
          <w:rPr>
            <w:noProof/>
            <w:webHidden/>
          </w:rPr>
          <w:instrText xml:space="preserve"> PAGEREF _Toc2079580 \h </w:instrText>
        </w:r>
        <w:r w:rsidR="00A61854">
          <w:rPr>
            <w:noProof/>
            <w:webHidden/>
          </w:rPr>
        </w:r>
        <w:r w:rsidR="00A61854">
          <w:rPr>
            <w:noProof/>
            <w:webHidden/>
          </w:rPr>
          <w:fldChar w:fldCharType="separate"/>
        </w:r>
        <w:r w:rsidR="00A61854">
          <w:rPr>
            <w:noProof/>
            <w:webHidden/>
          </w:rPr>
          <w:t>13</w:t>
        </w:r>
        <w:r w:rsidR="00A61854">
          <w:rPr>
            <w:noProof/>
            <w:webHidden/>
          </w:rPr>
          <w:fldChar w:fldCharType="end"/>
        </w:r>
      </w:hyperlink>
    </w:p>
    <w:p w14:paraId="3740CEE3" w14:textId="37876141" w:rsidR="00A61854" w:rsidRDefault="00A10E40">
      <w:pPr>
        <w:pStyle w:val="Obsah2"/>
        <w:rPr>
          <w:rFonts w:asciiTheme="minorHAnsi" w:eastAsiaTheme="minorEastAsia" w:hAnsiTheme="minorHAnsi" w:cstheme="minorBidi"/>
          <w:i w:val="0"/>
          <w:noProof/>
          <w:sz w:val="22"/>
          <w:szCs w:val="22"/>
          <w:lang w:eastAsia="sk-SK"/>
        </w:rPr>
      </w:pPr>
      <w:hyperlink w:anchor="_Toc2079581" w:history="1">
        <w:r w:rsidR="00A61854" w:rsidRPr="0006126F">
          <w:rPr>
            <w:rStyle w:val="Hypertextovprepojenie"/>
            <w:noProof/>
          </w:rPr>
          <w:t>3.3.</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Doplnkové zdravotné údaje</w:t>
        </w:r>
        <w:r w:rsidR="00A61854">
          <w:rPr>
            <w:noProof/>
            <w:webHidden/>
          </w:rPr>
          <w:tab/>
        </w:r>
        <w:r w:rsidR="00A61854">
          <w:rPr>
            <w:noProof/>
            <w:webHidden/>
          </w:rPr>
          <w:fldChar w:fldCharType="begin"/>
        </w:r>
        <w:r w:rsidR="00A61854">
          <w:rPr>
            <w:noProof/>
            <w:webHidden/>
          </w:rPr>
          <w:instrText xml:space="preserve"> PAGEREF _Toc2079581 \h </w:instrText>
        </w:r>
        <w:r w:rsidR="00A61854">
          <w:rPr>
            <w:noProof/>
            <w:webHidden/>
          </w:rPr>
        </w:r>
        <w:r w:rsidR="00A61854">
          <w:rPr>
            <w:noProof/>
            <w:webHidden/>
          </w:rPr>
          <w:fldChar w:fldCharType="separate"/>
        </w:r>
        <w:r w:rsidR="00A61854">
          <w:rPr>
            <w:noProof/>
            <w:webHidden/>
          </w:rPr>
          <w:t>16</w:t>
        </w:r>
        <w:r w:rsidR="00A61854">
          <w:rPr>
            <w:noProof/>
            <w:webHidden/>
          </w:rPr>
          <w:fldChar w:fldCharType="end"/>
        </w:r>
      </w:hyperlink>
    </w:p>
    <w:p w14:paraId="4C4DB979" w14:textId="15F19D1A" w:rsidR="00A61854" w:rsidRDefault="00A10E40">
      <w:pPr>
        <w:pStyle w:val="Obsah1"/>
        <w:rPr>
          <w:rFonts w:asciiTheme="minorHAnsi" w:eastAsiaTheme="minorEastAsia" w:hAnsiTheme="minorHAnsi" w:cstheme="minorBidi"/>
          <w:b w:val="0"/>
          <w:noProof/>
          <w:sz w:val="22"/>
          <w:szCs w:val="22"/>
          <w:lang w:eastAsia="sk-SK"/>
        </w:rPr>
      </w:pPr>
      <w:hyperlink w:anchor="_Toc2079582" w:history="1">
        <w:r w:rsidR="00A61854" w:rsidRPr="0006126F">
          <w:rPr>
            <w:rStyle w:val="Hypertextovprepojenie"/>
            <w:noProof/>
          </w:rPr>
          <w:t>4.</w:t>
        </w:r>
        <w:r w:rsidR="00A61854">
          <w:rPr>
            <w:rFonts w:asciiTheme="minorHAnsi" w:eastAsiaTheme="minorEastAsia" w:hAnsiTheme="minorHAnsi" w:cstheme="minorBidi"/>
            <w:b w:val="0"/>
            <w:noProof/>
            <w:sz w:val="22"/>
            <w:szCs w:val="22"/>
            <w:lang w:eastAsia="sk-SK"/>
          </w:rPr>
          <w:tab/>
        </w:r>
        <w:r w:rsidR="00A61854" w:rsidRPr="0006126F">
          <w:rPr>
            <w:rStyle w:val="Hypertextovprepojenie"/>
            <w:noProof/>
          </w:rPr>
          <w:t>Procesný model</w:t>
        </w:r>
        <w:r w:rsidR="00A61854">
          <w:rPr>
            <w:noProof/>
            <w:webHidden/>
          </w:rPr>
          <w:tab/>
        </w:r>
        <w:r w:rsidR="00A61854">
          <w:rPr>
            <w:noProof/>
            <w:webHidden/>
          </w:rPr>
          <w:fldChar w:fldCharType="begin"/>
        </w:r>
        <w:r w:rsidR="00A61854">
          <w:rPr>
            <w:noProof/>
            <w:webHidden/>
          </w:rPr>
          <w:instrText xml:space="preserve"> PAGEREF _Toc2079582 \h </w:instrText>
        </w:r>
        <w:r w:rsidR="00A61854">
          <w:rPr>
            <w:noProof/>
            <w:webHidden/>
          </w:rPr>
        </w:r>
        <w:r w:rsidR="00A61854">
          <w:rPr>
            <w:noProof/>
            <w:webHidden/>
          </w:rPr>
          <w:fldChar w:fldCharType="separate"/>
        </w:r>
        <w:r w:rsidR="00A61854">
          <w:rPr>
            <w:noProof/>
            <w:webHidden/>
          </w:rPr>
          <w:t>18</w:t>
        </w:r>
        <w:r w:rsidR="00A61854">
          <w:rPr>
            <w:noProof/>
            <w:webHidden/>
          </w:rPr>
          <w:fldChar w:fldCharType="end"/>
        </w:r>
      </w:hyperlink>
    </w:p>
    <w:p w14:paraId="5CD13D15" w14:textId="2AD69D40" w:rsidR="00A61854" w:rsidRDefault="00A10E40">
      <w:pPr>
        <w:pStyle w:val="Obsah2"/>
        <w:rPr>
          <w:rFonts w:asciiTheme="minorHAnsi" w:eastAsiaTheme="minorEastAsia" w:hAnsiTheme="minorHAnsi" w:cstheme="minorBidi"/>
          <w:i w:val="0"/>
          <w:noProof/>
          <w:sz w:val="22"/>
          <w:szCs w:val="22"/>
          <w:lang w:eastAsia="sk-SK"/>
        </w:rPr>
      </w:pPr>
      <w:hyperlink w:anchor="_Toc2079583" w:history="1">
        <w:r w:rsidR="00A61854" w:rsidRPr="0006126F">
          <w:rPr>
            <w:rStyle w:val="Hypertextovprepojenie"/>
            <w:noProof/>
          </w:rPr>
          <w:t>4.1.</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Procesná mapa (L1)</w:t>
        </w:r>
        <w:r w:rsidR="00A61854">
          <w:rPr>
            <w:noProof/>
            <w:webHidden/>
          </w:rPr>
          <w:tab/>
        </w:r>
        <w:r w:rsidR="00A61854">
          <w:rPr>
            <w:noProof/>
            <w:webHidden/>
          </w:rPr>
          <w:fldChar w:fldCharType="begin"/>
        </w:r>
        <w:r w:rsidR="00A61854">
          <w:rPr>
            <w:noProof/>
            <w:webHidden/>
          </w:rPr>
          <w:instrText xml:space="preserve"> PAGEREF _Toc2079583 \h </w:instrText>
        </w:r>
        <w:r w:rsidR="00A61854">
          <w:rPr>
            <w:noProof/>
            <w:webHidden/>
          </w:rPr>
        </w:r>
        <w:r w:rsidR="00A61854">
          <w:rPr>
            <w:noProof/>
            <w:webHidden/>
          </w:rPr>
          <w:fldChar w:fldCharType="separate"/>
        </w:r>
        <w:r w:rsidR="00A61854">
          <w:rPr>
            <w:noProof/>
            <w:webHidden/>
          </w:rPr>
          <w:t>18</w:t>
        </w:r>
        <w:r w:rsidR="00A61854">
          <w:rPr>
            <w:noProof/>
            <w:webHidden/>
          </w:rPr>
          <w:fldChar w:fldCharType="end"/>
        </w:r>
      </w:hyperlink>
    </w:p>
    <w:p w14:paraId="62213E92" w14:textId="5528C1A0" w:rsidR="00A61854" w:rsidRDefault="00A10E40">
      <w:pPr>
        <w:pStyle w:val="Obsah2"/>
        <w:rPr>
          <w:rFonts w:asciiTheme="minorHAnsi" w:eastAsiaTheme="minorEastAsia" w:hAnsiTheme="minorHAnsi" w:cstheme="minorBidi"/>
          <w:i w:val="0"/>
          <w:noProof/>
          <w:sz w:val="22"/>
          <w:szCs w:val="22"/>
          <w:lang w:eastAsia="sk-SK"/>
        </w:rPr>
      </w:pPr>
      <w:hyperlink w:anchor="_Toc2079584" w:history="1">
        <w:r w:rsidR="00A61854" w:rsidRPr="0006126F">
          <w:rPr>
            <w:rStyle w:val="Hypertextovprepojenie"/>
            <w:noProof/>
          </w:rPr>
          <w:t>4.2.</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Popis procesov (L2)</w:t>
        </w:r>
        <w:r w:rsidR="00A61854">
          <w:rPr>
            <w:noProof/>
            <w:webHidden/>
          </w:rPr>
          <w:tab/>
        </w:r>
        <w:r w:rsidR="00A61854">
          <w:rPr>
            <w:noProof/>
            <w:webHidden/>
          </w:rPr>
          <w:fldChar w:fldCharType="begin"/>
        </w:r>
        <w:r w:rsidR="00A61854">
          <w:rPr>
            <w:noProof/>
            <w:webHidden/>
          </w:rPr>
          <w:instrText xml:space="preserve"> PAGEREF _Toc2079584 \h </w:instrText>
        </w:r>
        <w:r w:rsidR="00A61854">
          <w:rPr>
            <w:noProof/>
            <w:webHidden/>
          </w:rPr>
        </w:r>
        <w:r w:rsidR="00A61854">
          <w:rPr>
            <w:noProof/>
            <w:webHidden/>
          </w:rPr>
          <w:fldChar w:fldCharType="separate"/>
        </w:r>
        <w:r w:rsidR="00A61854">
          <w:rPr>
            <w:noProof/>
            <w:webHidden/>
          </w:rPr>
          <w:t>19</w:t>
        </w:r>
        <w:r w:rsidR="00A61854">
          <w:rPr>
            <w:noProof/>
            <w:webHidden/>
          </w:rPr>
          <w:fldChar w:fldCharType="end"/>
        </w:r>
      </w:hyperlink>
    </w:p>
    <w:p w14:paraId="306A4F1E" w14:textId="2B646160" w:rsidR="00A61854" w:rsidRDefault="00A10E40">
      <w:pPr>
        <w:pStyle w:val="Obsah3"/>
        <w:rPr>
          <w:rFonts w:asciiTheme="minorHAnsi" w:eastAsiaTheme="minorEastAsia" w:hAnsiTheme="minorHAnsi" w:cstheme="minorBidi"/>
          <w:noProof/>
          <w:sz w:val="22"/>
          <w:szCs w:val="22"/>
          <w:lang w:eastAsia="sk-SK"/>
        </w:rPr>
      </w:pPr>
      <w:hyperlink w:anchor="_Toc2079585" w:history="1">
        <w:r w:rsidR="00A61854" w:rsidRPr="0006126F">
          <w:rPr>
            <w:rStyle w:val="Hypertextovprepojenie"/>
            <w:noProof/>
          </w:rPr>
          <w:t>4.2.1.</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Záznam z vyšetrenia</w:t>
        </w:r>
        <w:r w:rsidR="00A61854">
          <w:rPr>
            <w:noProof/>
            <w:webHidden/>
          </w:rPr>
          <w:tab/>
        </w:r>
        <w:r w:rsidR="00A61854">
          <w:rPr>
            <w:noProof/>
            <w:webHidden/>
          </w:rPr>
          <w:fldChar w:fldCharType="begin"/>
        </w:r>
        <w:r w:rsidR="00A61854">
          <w:rPr>
            <w:noProof/>
            <w:webHidden/>
          </w:rPr>
          <w:instrText xml:space="preserve"> PAGEREF _Toc2079585 \h </w:instrText>
        </w:r>
        <w:r w:rsidR="00A61854">
          <w:rPr>
            <w:noProof/>
            <w:webHidden/>
          </w:rPr>
        </w:r>
        <w:r w:rsidR="00A61854">
          <w:rPr>
            <w:noProof/>
            <w:webHidden/>
          </w:rPr>
          <w:fldChar w:fldCharType="separate"/>
        </w:r>
        <w:r w:rsidR="00A61854">
          <w:rPr>
            <w:noProof/>
            <w:webHidden/>
          </w:rPr>
          <w:t>19</w:t>
        </w:r>
        <w:r w:rsidR="00A61854">
          <w:rPr>
            <w:noProof/>
            <w:webHidden/>
          </w:rPr>
          <w:fldChar w:fldCharType="end"/>
        </w:r>
      </w:hyperlink>
    </w:p>
    <w:p w14:paraId="7969F0D6" w14:textId="6EFCD6B7" w:rsidR="00A61854" w:rsidRDefault="00A10E40">
      <w:pPr>
        <w:pStyle w:val="Obsah4"/>
        <w:rPr>
          <w:rFonts w:asciiTheme="minorHAnsi" w:eastAsiaTheme="minorEastAsia" w:hAnsiTheme="minorHAnsi" w:cstheme="minorBidi"/>
          <w:noProof/>
          <w:sz w:val="22"/>
          <w:szCs w:val="22"/>
          <w:lang w:eastAsia="sk-SK"/>
        </w:rPr>
      </w:pPr>
      <w:hyperlink w:anchor="_Toc2079586" w:history="1">
        <w:r w:rsidR="00A61854" w:rsidRPr="0006126F">
          <w:rPr>
            <w:rStyle w:val="Hypertextovprepojenie"/>
            <w:noProof/>
          </w:rPr>
          <w:t>4.2.1.1.</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A1 – Zápis záznamu z vyšetrenia a odporúčania na vyšetrenie</w:t>
        </w:r>
        <w:r w:rsidR="00A61854">
          <w:rPr>
            <w:noProof/>
            <w:webHidden/>
          </w:rPr>
          <w:tab/>
        </w:r>
        <w:r w:rsidR="00A61854">
          <w:rPr>
            <w:noProof/>
            <w:webHidden/>
          </w:rPr>
          <w:fldChar w:fldCharType="begin"/>
        </w:r>
        <w:r w:rsidR="00A61854">
          <w:rPr>
            <w:noProof/>
            <w:webHidden/>
          </w:rPr>
          <w:instrText xml:space="preserve"> PAGEREF _Toc2079586 \h </w:instrText>
        </w:r>
        <w:r w:rsidR="00A61854">
          <w:rPr>
            <w:noProof/>
            <w:webHidden/>
          </w:rPr>
        </w:r>
        <w:r w:rsidR="00A61854">
          <w:rPr>
            <w:noProof/>
            <w:webHidden/>
          </w:rPr>
          <w:fldChar w:fldCharType="separate"/>
        </w:r>
        <w:r w:rsidR="00A61854">
          <w:rPr>
            <w:noProof/>
            <w:webHidden/>
          </w:rPr>
          <w:t>19</w:t>
        </w:r>
        <w:r w:rsidR="00A61854">
          <w:rPr>
            <w:noProof/>
            <w:webHidden/>
          </w:rPr>
          <w:fldChar w:fldCharType="end"/>
        </w:r>
      </w:hyperlink>
    </w:p>
    <w:p w14:paraId="704931C2" w14:textId="64D4017B" w:rsidR="00A61854" w:rsidRDefault="00A10E40">
      <w:pPr>
        <w:pStyle w:val="Obsah4"/>
        <w:rPr>
          <w:rFonts w:asciiTheme="minorHAnsi" w:eastAsiaTheme="minorEastAsia" w:hAnsiTheme="minorHAnsi" w:cstheme="minorBidi"/>
          <w:noProof/>
          <w:sz w:val="22"/>
          <w:szCs w:val="22"/>
          <w:lang w:eastAsia="sk-SK"/>
        </w:rPr>
      </w:pPr>
      <w:hyperlink w:anchor="_Toc2079587" w:history="1">
        <w:r w:rsidR="00A61854" w:rsidRPr="0006126F">
          <w:rPr>
            <w:rStyle w:val="Hypertextovprepojenie"/>
            <w:noProof/>
          </w:rPr>
          <w:t>4.2.1.2.</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A2 – Vyhľadanie vyšetrenia na základe odporúčania na vyšetrenie</w:t>
        </w:r>
        <w:r w:rsidR="00A61854">
          <w:rPr>
            <w:noProof/>
            <w:webHidden/>
          </w:rPr>
          <w:tab/>
        </w:r>
        <w:r w:rsidR="00A61854">
          <w:rPr>
            <w:noProof/>
            <w:webHidden/>
          </w:rPr>
          <w:fldChar w:fldCharType="begin"/>
        </w:r>
        <w:r w:rsidR="00A61854">
          <w:rPr>
            <w:noProof/>
            <w:webHidden/>
          </w:rPr>
          <w:instrText xml:space="preserve"> PAGEREF _Toc2079587 \h </w:instrText>
        </w:r>
        <w:r w:rsidR="00A61854">
          <w:rPr>
            <w:noProof/>
            <w:webHidden/>
          </w:rPr>
        </w:r>
        <w:r w:rsidR="00A61854">
          <w:rPr>
            <w:noProof/>
            <w:webHidden/>
          </w:rPr>
          <w:fldChar w:fldCharType="separate"/>
        </w:r>
        <w:r w:rsidR="00A61854">
          <w:rPr>
            <w:noProof/>
            <w:webHidden/>
          </w:rPr>
          <w:t>22</w:t>
        </w:r>
        <w:r w:rsidR="00A61854">
          <w:rPr>
            <w:noProof/>
            <w:webHidden/>
          </w:rPr>
          <w:fldChar w:fldCharType="end"/>
        </w:r>
      </w:hyperlink>
    </w:p>
    <w:p w14:paraId="4306CE98" w14:textId="68FC77C2" w:rsidR="00A61854" w:rsidRDefault="00A10E40">
      <w:pPr>
        <w:pStyle w:val="Obsah4"/>
        <w:rPr>
          <w:rFonts w:asciiTheme="minorHAnsi" w:eastAsiaTheme="minorEastAsia" w:hAnsiTheme="minorHAnsi" w:cstheme="minorBidi"/>
          <w:noProof/>
          <w:sz w:val="22"/>
          <w:szCs w:val="22"/>
          <w:lang w:eastAsia="sk-SK"/>
        </w:rPr>
      </w:pPr>
      <w:hyperlink w:anchor="_Toc2079588" w:history="1">
        <w:r w:rsidR="00A61854" w:rsidRPr="0006126F">
          <w:rPr>
            <w:rStyle w:val="Hypertextovprepojenie"/>
            <w:noProof/>
          </w:rPr>
          <w:t>4.2.1.3.</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A3 – Vyhľadanie prehľadu vyšetrení</w:t>
        </w:r>
        <w:r w:rsidR="00A61854">
          <w:rPr>
            <w:noProof/>
            <w:webHidden/>
          </w:rPr>
          <w:tab/>
        </w:r>
        <w:r w:rsidR="00A61854">
          <w:rPr>
            <w:noProof/>
            <w:webHidden/>
          </w:rPr>
          <w:fldChar w:fldCharType="begin"/>
        </w:r>
        <w:r w:rsidR="00A61854">
          <w:rPr>
            <w:noProof/>
            <w:webHidden/>
          </w:rPr>
          <w:instrText xml:space="preserve"> PAGEREF _Toc2079588 \h </w:instrText>
        </w:r>
        <w:r w:rsidR="00A61854">
          <w:rPr>
            <w:noProof/>
            <w:webHidden/>
          </w:rPr>
        </w:r>
        <w:r w:rsidR="00A61854">
          <w:rPr>
            <w:noProof/>
            <w:webHidden/>
          </w:rPr>
          <w:fldChar w:fldCharType="separate"/>
        </w:r>
        <w:r w:rsidR="00A61854">
          <w:rPr>
            <w:noProof/>
            <w:webHidden/>
          </w:rPr>
          <w:t>23</w:t>
        </w:r>
        <w:r w:rsidR="00A61854">
          <w:rPr>
            <w:noProof/>
            <w:webHidden/>
          </w:rPr>
          <w:fldChar w:fldCharType="end"/>
        </w:r>
      </w:hyperlink>
    </w:p>
    <w:p w14:paraId="77308571" w14:textId="5FB271BB" w:rsidR="00A61854" w:rsidRDefault="00A10E40">
      <w:pPr>
        <w:pStyle w:val="Obsah4"/>
        <w:rPr>
          <w:rFonts w:asciiTheme="minorHAnsi" w:eastAsiaTheme="minorEastAsia" w:hAnsiTheme="minorHAnsi" w:cstheme="minorBidi"/>
          <w:noProof/>
          <w:sz w:val="22"/>
          <w:szCs w:val="22"/>
          <w:lang w:eastAsia="sk-SK"/>
        </w:rPr>
      </w:pPr>
      <w:hyperlink w:anchor="_Toc2079589" w:history="1">
        <w:r w:rsidR="00A61854" w:rsidRPr="0006126F">
          <w:rPr>
            <w:rStyle w:val="Hypertextovprepojenie"/>
            <w:noProof/>
          </w:rPr>
          <w:t>4.2.1.4.</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A4 – Storno vyšetrenia</w:t>
        </w:r>
        <w:r w:rsidR="00A61854">
          <w:rPr>
            <w:noProof/>
            <w:webHidden/>
          </w:rPr>
          <w:tab/>
        </w:r>
        <w:r w:rsidR="00A61854">
          <w:rPr>
            <w:noProof/>
            <w:webHidden/>
          </w:rPr>
          <w:fldChar w:fldCharType="begin"/>
        </w:r>
        <w:r w:rsidR="00A61854">
          <w:rPr>
            <w:noProof/>
            <w:webHidden/>
          </w:rPr>
          <w:instrText xml:space="preserve"> PAGEREF _Toc2079589 \h </w:instrText>
        </w:r>
        <w:r w:rsidR="00A61854">
          <w:rPr>
            <w:noProof/>
            <w:webHidden/>
          </w:rPr>
        </w:r>
        <w:r w:rsidR="00A61854">
          <w:rPr>
            <w:noProof/>
            <w:webHidden/>
          </w:rPr>
          <w:fldChar w:fldCharType="separate"/>
        </w:r>
        <w:r w:rsidR="00A61854">
          <w:rPr>
            <w:noProof/>
            <w:webHidden/>
          </w:rPr>
          <w:t>24</w:t>
        </w:r>
        <w:r w:rsidR="00A61854">
          <w:rPr>
            <w:noProof/>
            <w:webHidden/>
          </w:rPr>
          <w:fldChar w:fldCharType="end"/>
        </w:r>
      </w:hyperlink>
    </w:p>
    <w:p w14:paraId="1B7C334B" w14:textId="45F02207" w:rsidR="00A61854" w:rsidRDefault="00A10E40">
      <w:pPr>
        <w:pStyle w:val="Obsah3"/>
        <w:rPr>
          <w:rFonts w:asciiTheme="minorHAnsi" w:eastAsiaTheme="minorEastAsia" w:hAnsiTheme="minorHAnsi" w:cstheme="minorBidi"/>
          <w:noProof/>
          <w:sz w:val="22"/>
          <w:szCs w:val="22"/>
          <w:lang w:eastAsia="sk-SK"/>
        </w:rPr>
      </w:pPr>
      <w:hyperlink w:anchor="_Toc2079590" w:history="1">
        <w:r w:rsidR="00A61854" w:rsidRPr="0006126F">
          <w:rPr>
            <w:rStyle w:val="Hypertextovprepojenie"/>
            <w:noProof/>
          </w:rPr>
          <w:t>4.2.2.</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Pacientsky sumár</w:t>
        </w:r>
        <w:r w:rsidR="00A61854">
          <w:rPr>
            <w:noProof/>
            <w:webHidden/>
          </w:rPr>
          <w:tab/>
        </w:r>
        <w:r w:rsidR="00A61854">
          <w:rPr>
            <w:noProof/>
            <w:webHidden/>
          </w:rPr>
          <w:fldChar w:fldCharType="begin"/>
        </w:r>
        <w:r w:rsidR="00A61854">
          <w:rPr>
            <w:noProof/>
            <w:webHidden/>
          </w:rPr>
          <w:instrText xml:space="preserve"> PAGEREF _Toc2079590 \h </w:instrText>
        </w:r>
        <w:r w:rsidR="00A61854">
          <w:rPr>
            <w:noProof/>
            <w:webHidden/>
          </w:rPr>
        </w:r>
        <w:r w:rsidR="00A61854">
          <w:rPr>
            <w:noProof/>
            <w:webHidden/>
          </w:rPr>
          <w:fldChar w:fldCharType="separate"/>
        </w:r>
        <w:r w:rsidR="00A61854">
          <w:rPr>
            <w:noProof/>
            <w:webHidden/>
          </w:rPr>
          <w:t>26</w:t>
        </w:r>
        <w:r w:rsidR="00A61854">
          <w:rPr>
            <w:noProof/>
            <w:webHidden/>
          </w:rPr>
          <w:fldChar w:fldCharType="end"/>
        </w:r>
      </w:hyperlink>
    </w:p>
    <w:p w14:paraId="06C885D0" w14:textId="0D6FB5A9" w:rsidR="00A61854" w:rsidRDefault="00A10E40">
      <w:pPr>
        <w:pStyle w:val="Obsah4"/>
        <w:rPr>
          <w:rFonts w:asciiTheme="minorHAnsi" w:eastAsiaTheme="minorEastAsia" w:hAnsiTheme="minorHAnsi" w:cstheme="minorBidi"/>
          <w:noProof/>
          <w:sz w:val="22"/>
          <w:szCs w:val="22"/>
          <w:lang w:eastAsia="sk-SK"/>
        </w:rPr>
      </w:pPr>
      <w:hyperlink w:anchor="_Toc2079591" w:history="1">
        <w:r w:rsidR="00A61854" w:rsidRPr="0006126F">
          <w:rPr>
            <w:rStyle w:val="Hypertextovprepojenie"/>
            <w:noProof/>
          </w:rPr>
          <w:t>4.2.2.1.</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A5  – Vyhľadanie údajov z pacientskeho sumáru</w:t>
        </w:r>
        <w:r w:rsidR="00A61854">
          <w:rPr>
            <w:noProof/>
            <w:webHidden/>
          </w:rPr>
          <w:tab/>
        </w:r>
        <w:r w:rsidR="00A61854">
          <w:rPr>
            <w:noProof/>
            <w:webHidden/>
          </w:rPr>
          <w:fldChar w:fldCharType="begin"/>
        </w:r>
        <w:r w:rsidR="00A61854">
          <w:rPr>
            <w:noProof/>
            <w:webHidden/>
          </w:rPr>
          <w:instrText xml:space="preserve"> PAGEREF _Toc2079591 \h </w:instrText>
        </w:r>
        <w:r w:rsidR="00A61854">
          <w:rPr>
            <w:noProof/>
            <w:webHidden/>
          </w:rPr>
        </w:r>
        <w:r w:rsidR="00A61854">
          <w:rPr>
            <w:noProof/>
            <w:webHidden/>
          </w:rPr>
          <w:fldChar w:fldCharType="separate"/>
        </w:r>
        <w:r w:rsidR="00A61854">
          <w:rPr>
            <w:noProof/>
            <w:webHidden/>
          </w:rPr>
          <w:t>26</w:t>
        </w:r>
        <w:r w:rsidR="00A61854">
          <w:rPr>
            <w:noProof/>
            <w:webHidden/>
          </w:rPr>
          <w:fldChar w:fldCharType="end"/>
        </w:r>
      </w:hyperlink>
    </w:p>
    <w:p w14:paraId="55C22D91" w14:textId="637BFB6D" w:rsidR="00A61854" w:rsidRDefault="00A10E40">
      <w:pPr>
        <w:pStyle w:val="Obsah4"/>
        <w:rPr>
          <w:rFonts w:asciiTheme="minorHAnsi" w:eastAsiaTheme="minorEastAsia" w:hAnsiTheme="minorHAnsi" w:cstheme="minorBidi"/>
          <w:noProof/>
          <w:sz w:val="22"/>
          <w:szCs w:val="22"/>
          <w:lang w:eastAsia="sk-SK"/>
        </w:rPr>
      </w:pPr>
      <w:hyperlink w:anchor="_Toc2079592" w:history="1">
        <w:r w:rsidR="00A61854" w:rsidRPr="0006126F">
          <w:rPr>
            <w:rStyle w:val="Hypertextovprepojenie"/>
            <w:noProof/>
          </w:rPr>
          <w:t>4.2.2.2.</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A6  – Zápis / aktualizácia / storno kontaktných údajov</w:t>
        </w:r>
        <w:r w:rsidR="00A61854">
          <w:rPr>
            <w:noProof/>
            <w:webHidden/>
          </w:rPr>
          <w:tab/>
        </w:r>
        <w:r w:rsidR="00A61854">
          <w:rPr>
            <w:noProof/>
            <w:webHidden/>
          </w:rPr>
          <w:fldChar w:fldCharType="begin"/>
        </w:r>
        <w:r w:rsidR="00A61854">
          <w:rPr>
            <w:noProof/>
            <w:webHidden/>
          </w:rPr>
          <w:instrText xml:space="preserve"> PAGEREF _Toc2079592 \h </w:instrText>
        </w:r>
        <w:r w:rsidR="00A61854">
          <w:rPr>
            <w:noProof/>
            <w:webHidden/>
          </w:rPr>
        </w:r>
        <w:r w:rsidR="00A61854">
          <w:rPr>
            <w:noProof/>
            <w:webHidden/>
          </w:rPr>
          <w:fldChar w:fldCharType="separate"/>
        </w:r>
        <w:r w:rsidR="00A61854">
          <w:rPr>
            <w:noProof/>
            <w:webHidden/>
          </w:rPr>
          <w:t>27</w:t>
        </w:r>
        <w:r w:rsidR="00A61854">
          <w:rPr>
            <w:noProof/>
            <w:webHidden/>
          </w:rPr>
          <w:fldChar w:fldCharType="end"/>
        </w:r>
      </w:hyperlink>
    </w:p>
    <w:p w14:paraId="155AE593" w14:textId="710FDF50" w:rsidR="00A61854" w:rsidRDefault="00A10E40">
      <w:pPr>
        <w:pStyle w:val="Obsah4"/>
        <w:rPr>
          <w:rFonts w:asciiTheme="minorHAnsi" w:eastAsiaTheme="minorEastAsia" w:hAnsiTheme="minorHAnsi" w:cstheme="minorBidi"/>
          <w:noProof/>
          <w:sz w:val="22"/>
          <w:szCs w:val="22"/>
          <w:lang w:eastAsia="sk-SK"/>
        </w:rPr>
      </w:pPr>
      <w:hyperlink w:anchor="_Toc2079593" w:history="1">
        <w:r w:rsidR="00A61854" w:rsidRPr="0006126F">
          <w:rPr>
            <w:rStyle w:val="Hypertextovprepojenie"/>
            <w:noProof/>
          </w:rPr>
          <w:t>4.2.2.3.</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A7 – Individuálny zápis do pacientskeho sumáru</w:t>
        </w:r>
        <w:r w:rsidR="00A61854">
          <w:rPr>
            <w:noProof/>
            <w:webHidden/>
          </w:rPr>
          <w:tab/>
        </w:r>
        <w:r w:rsidR="00A61854">
          <w:rPr>
            <w:noProof/>
            <w:webHidden/>
          </w:rPr>
          <w:fldChar w:fldCharType="begin"/>
        </w:r>
        <w:r w:rsidR="00A61854">
          <w:rPr>
            <w:noProof/>
            <w:webHidden/>
          </w:rPr>
          <w:instrText xml:space="preserve"> PAGEREF _Toc2079593 \h </w:instrText>
        </w:r>
        <w:r w:rsidR="00A61854">
          <w:rPr>
            <w:noProof/>
            <w:webHidden/>
          </w:rPr>
        </w:r>
        <w:r w:rsidR="00A61854">
          <w:rPr>
            <w:noProof/>
            <w:webHidden/>
          </w:rPr>
          <w:fldChar w:fldCharType="separate"/>
        </w:r>
        <w:r w:rsidR="00A61854">
          <w:rPr>
            <w:noProof/>
            <w:webHidden/>
          </w:rPr>
          <w:t>29</w:t>
        </w:r>
        <w:r w:rsidR="00A61854">
          <w:rPr>
            <w:noProof/>
            <w:webHidden/>
          </w:rPr>
          <w:fldChar w:fldCharType="end"/>
        </w:r>
      </w:hyperlink>
    </w:p>
    <w:p w14:paraId="5B260055" w14:textId="5832570F" w:rsidR="00A61854" w:rsidRDefault="00A10E40">
      <w:pPr>
        <w:pStyle w:val="Obsah4"/>
        <w:rPr>
          <w:rFonts w:asciiTheme="minorHAnsi" w:eastAsiaTheme="minorEastAsia" w:hAnsiTheme="minorHAnsi" w:cstheme="minorBidi"/>
          <w:noProof/>
          <w:sz w:val="22"/>
          <w:szCs w:val="22"/>
          <w:lang w:eastAsia="sk-SK"/>
        </w:rPr>
      </w:pPr>
      <w:hyperlink w:anchor="_Toc2079594" w:history="1">
        <w:r w:rsidR="00A61854" w:rsidRPr="0006126F">
          <w:rPr>
            <w:rStyle w:val="Hypertextovprepojenie"/>
            <w:noProof/>
          </w:rPr>
          <w:t>4.2.2.4.</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A8  – Storno a zneplatnenie záznamov z pacientskeho sumáru</w:t>
        </w:r>
        <w:r w:rsidR="00A61854">
          <w:rPr>
            <w:noProof/>
            <w:webHidden/>
          </w:rPr>
          <w:tab/>
        </w:r>
        <w:r w:rsidR="00A61854">
          <w:rPr>
            <w:noProof/>
            <w:webHidden/>
          </w:rPr>
          <w:fldChar w:fldCharType="begin"/>
        </w:r>
        <w:r w:rsidR="00A61854">
          <w:rPr>
            <w:noProof/>
            <w:webHidden/>
          </w:rPr>
          <w:instrText xml:space="preserve"> PAGEREF _Toc2079594 \h </w:instrText>
        </w:r>
        <w:r w:rsidR="00A61854">
          <w:rPr>
            <w:noProof/>
            <w:webHidden/>
          </w:rPr>
        </w:r>
        <w:r w:rsidR="00A61854">
          <w:rPr>
            <w:noProof/>
            <w:webHidden/>
          </w:rPr>
          <w:fldChar w:fldCharType="separate"/>
        </w:r>
        <w:r w:rsidR="00A61854">
          <w:rPr>
            <w:noProof/>
            <w:webHidden/>
          </w:rPr>
          <w:t>30</w:t>
        </w:r>
        <w:r w:rsidR="00A61854">
          <w:rPr>
            <w:noProof/>
            <w:webHidden/>
          </w:rPr>
          <w:fldChar w:fldCharType="end"/>
        </w:r>
      </w:hyperlink>
    </w:p>
    <w:p w14:paraId="5BE7A51A" w14:textId="4F70C085" w:rsidR="00A61854" w:rsidRDefault="00A10E40">
      <w:pPr>
        <w:pStyle w:val="Obsah3"/>
        <w:rPr>
          <w:rFonts w:asciiTheme="minorHAnsi" w:eastAsiaTheme="minorEastAsia" w:hAnsiTheme="minorHAnsi" w:cstheme="minorBidi"/>
          <w:noProof/>
          <w:sz w:val="22"/>
          <w:szCs w:val="22"/>
          <w:lang w:eastAsia="sk-SK"/>
        </w:rPr>
      </w:pPr>
      <w:hyperlink w:anchor="_Toc2079595" w:history="1">
        <w:r w:rsidR="00A61854" w:rsidRPr="0006126F">
          <w:rPr>
            <w:rStyle w:val="Hypertextovprepojenie"/>
            <w:noProof/>
          </w:rPr>
          <w:t>4.2.3.</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Doplnkové zdravotné údaje</w:t>
        </w:r>
        <w:r w:rsidR="00A61854">
          <w:rPr>
            <w:noProof/>
            <w:webHidden/>
          </w:rPr>
          <w:tab/>
        </w:r>
        <w:r w:rsidR="00A61854">
          <w:rPr>
            <w:noProof/>
            <w:webHidden/>
          </w:rPr>
          <w:fldChar w:fldCharType="begin"/>
        </w:r>
        <w:r w:rsidR="00A61854">
          <w:rPr>
            <w:noProof/>
            <w:webHidden/>
          </w:rPr>
          <w:instrText xml:space="preserve"> PAGEREF _Toc2079595 \h </w:instrText>
        </w:r>
        <w:r w:rsidR="00A61854">
          <w:rPr>
            <w:noProof/>
            <w:webHidden/>
          </w:rPr>
        </w:r>
        <w:r w:rsidR="00A61854">
          <w:rPr>
            <w:noProof/>
            <w:webHidden/>
          </w:rPr>
          <w:fldChar w:fldCharType="separate"/>
        </w:r>
        <w:r w:rsidR="00A61854">
          <w:rPr>
            <w:noProof/>
            <w:webHidden/>
          </w:rPr>
          <w:t>34</w:t>
        </w:r>
        <w:r w:rsidR="00A61854">
          <w:rPr>
            <w:noProof/>
            <w:webHidden/>
          </w:rPr>
          <w:fldChar w:fldCharType="end"/>
        </w:r>
      </w:hyperlink>
    </w:p>
    <w:p w14:paraId="60B5C9AF" w14:textId="46C8E9D4" w:rsidR="00A61854" w:rsidRDefault="00A10E40">
      <w:pPr>
        <w:pStyle w:val="Obsah4"/>
        <w:rPr>
          <w:rFonts w:asciiTheme="minorHAnsi" w:eastAsiaTheme="minorEastAsia" w:hAnsiTheme="minorHAnsi" w:cstheme="minorBidi"/>
          <w:noProof/>
          <w:sz w:val="22"/>
          <w:szCs w:val="22"/>
          <w:lang w:eastAsia="sk-SK"/>
        </w:rPr>
      </w:pPr>
      <w:hyperlink w:anchor="_Toc2079596" w:history="1">
        <w:r w:rsidR="00A61854" w:rsidRPr="0006126F">
          <w:rPr>
            <w:rStyle w:val="Hypertextovprepojenie"/>
            <w:noProof/>
          </w:rPr>
          <w:t>4.2.3.1.</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A9  – Vyhľadanie doplnkových zdravotných údajov</w:t>
        </w:r>
        <w:r w:rsidR="00A61854">
          <w:rPr>
            <w:noProof/>
            <w:webHidden/>
          </w:rPr>
          <w:tab/>
        </w:r>
        <w:r w:rsidR="00A61854">
          <w:rPr>
            <w:noProof/>
            <w:webHidden/>
          </w:rPr>
          <w:fldChar w:fldCharType="begin"/>
        </w:r>
        <w:r w:rsidR="00A61854">
          <w:rPr>
            <w:noProof/>
            <w:webHidden/>
          </w:rPr>
          <w:instrText xml:space="preserve"> PAGEREF _Toc2079596 \h </w:instrText>
        </w:r>
        <w:r w:rsidR="00A61854">
          <w:rPr>
            <w:noProof/>
            <w:webHidden/>
          </w:rPr>
        </w:r>
        <w:r w:rsidR="00A61854">
          <w:rPr>
            <w:noProof/>
            <w:webHidden/>
          </w:rPr>
          <w:fldChar w:fldCharType="separate"/>
        </w:r>
        <w:r w:rsidR="00A61854">
          <w:rPr>
            <w:noProof/>
            <w:webHidden/>
          </w:rPr>
          <w:t>34</w:t>
        </w:r>
        <w:r w:rsidR="00A61854">
          <w:rPr>
            <w:noProof/>
            <w:webHidden/>
          </w:rPr>
          <w:fldChar w:fldCharType="end"/>
        </w:r>
      </w:hyperlink>
    </w:p>
    <w:p w14:paraId="3907265A" w14:textId="244B36F2" w:rsidR="00A61854" w:rsidRDefault="00A10E40">
      <w:pPr>
        <w:pStyle w:val="Obsah4"/>
        <w:rPr>
          <w:rFonts w:asciiTheme="minorHAnsi" w:eastAsiaTheme="minorEastAsia" w:hAnsiTheme="minorHAnsi" w:cstheme="minorBidi"/>
          <w:noProof/>
          <w:sz w:val="22"/>
          <w:szCs w:val="22"/>
          <w:lang w:eastAsia="sk-SK"/>
        </w:rPr>
      </w:pPr>
      <w:hyperlink w:anchor="_Toc2079597" w:history="1">
        <w:r w:rsidR="00A61854" w:rsidRPr="0006126F">
          <w:rPr>
            <w:rStyle w:val="Hypertextovprepojenie"/>
            <w:noProof/>
          </w:rPr>
          <w:t>4.2.3.2.</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A10 – Zápis doplnkových zdravotných údajov</w:t>
        </w:r>
        <w:r w:rsidR="00A61854">
          <w:rPr>
            <w:noProof/>
            <w:webHidden/>
          </w:rPr>
          <w:tab/>
        </w:r>
        <w:r w:rsidR="00A61854">
          <w:rPr>
            <w:noProof/>
            <w:webHidden/>
          </w:rPr>
          <w:fldChar w:fldCharType="begin"/>
        </w:r>
        <w:r w:rsidR="00A61854">
          <w:rPr>
            <w:noProof/>
            <w:webHidden/>
          </w:rPr>
          <w:instrText xml:space="preserve"> PAGEREF _Toc2079597 \h </w:instrText>
        </w:r>
        <w:r w:rsidR="00A61854">
          <w:rPr>
            <w:noProof/>
            <w:webHidden/>
          </w:rPr>
        </w:r>
        <w:r w:rsidR="00A61854">
          <w:rPr>
            <w:noProof/>
            <w:webHidden/>
          </w:rPr>
          <w:fldChar w:fldCharType="separate"/>
        </w:r>
        <w:r w:rsidR="00A61854">
          <w:rPr>
            <w:noProof/>
            <w:webHidden/>
          </w:rPr>
          <w:t>36</w:t>
        </w:r>
        <w:r w:rsidR="00A61854">
          <w:rPr>
            <w:noProof/>
            <w:webHidden/>
          </w:rPr>
          <w:fldChar w:fldCharType="end"/>
        </w:r>
      </w:hyperlink>
    </w:p>
    <w:p w14:paraId="62571420" w14:textId="6C8AC07C" w:rsidR="00A61854" w:rsidRDefault="00A10E40">
      <w:pPr>
        <w:pStyle w:val="Obsah2"/>
        <w:rPr>
          <w:rFonts w:asciiTheme="minorHAnsi" w:eastAsiaTheme="minorEastAsia" w:hAnsiTheme="minorHAnsi" w:cstheme="minorBidi"/>
          <w:i w:val="0"/>
          <w:noProof/>
          <w:sz w:val="22"/>
          <w:szCs w:val="22"/>
          <w:lang w:eastAsia="sk-SK"/>
        </w:rPr>
      </w:pPr>
      <w:hyperlink w:anchor="_Toc2079598" w:history="1">
        <w:r w:rsidR="00A61854" w:rsidRPr="0006126F">
          <w:rPr>
            <w:rStyle w:val="Hypertextovprepojenie"/>
            <w:noProof/>
          </w:rPr>
          <w:t>4.3.</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Scenáre použitia (Procesné scenáre služieb)</w:t>
        </w:r>
        <w:r w:rsidR="00A61854">
          <w:rPr>
            <w:noProof/>
            <w:webHidden/>
          </w:rPr>
          <w:tab/>
        </w:r>
        <w:r w:rsidR="00A61854">
          <w:rPr>
            <w:noProof/>
            <w:webHidden/>
          </w:rPr>
          <w:fldChar w:fldCharType="begin"/>
        </w:r>
        <w:r w:rsidR="00A61854">
          <w:rPr>
            <w:noProof/>
            <w:webHidden/>
          </w:rPr>
          <w:instrText xml:space="preserve"> PAGEREF _Toc2079598 \h </w:instrText>
        </w:r>
        <w:r w:rsidR="00A61854">
          <w:rPr>
            <w:noProof/>
            <w:webHidden/>
          </w:rPr>
        </w:r>
        <w:r w:rsidR="00A61854">
          <w:rPr>
            <w:noProof/>
            <w:webHidden/>
          </w:rPr>
          <w:fldChar w:fldCharType="separate"/>
        </w:r>
        <w:r w:rsidR="00A61854">
          <w:rPr>
            <w:noProof/>
            <w:webHidden/>
          </w:rPr>
          <w:t>37</w:t>
        </w:r>
        <w:r w:rsidR="00A61854">
          <w:rPr>
            <w:noProof/>
            <w:webHidden/>
          </w:rPr>
          <w:fldChar w:fldCharType="end"/>
        </w:r>
      </w:hyperlink>
    </w:p>
    <w:p w14:paraId="41ABE9C4" w14:textId="4495B0E2" w:rsidR="00A61854" w:rsidRDefault="00A10E40">
      <w:pPr>
        <w:pStyle w:val="Obsah3"/>
        <w:rPr>
          <w:rFonts w:asciiTheme="minorHAnsi" w:eastAsiaTheme="minorEastAsia" w:hAnsiTheme="minorHAnsi" w:cstheme="minorBidi"/>
          <w:noProof/>
          <w:sz w:val="22"/>
          <w:szCs w:val="22"/>
          <w:lang w:eastAsia="sk-SK"/>
        </w:rPr>
      </w:pPr>
      <w:hyperlink w:anchor="_Toc2079599" w:history="1">
        <w:r w:rsidR="00A61854" w:rsidRPr="0006126F">
          <w:rPr>
            <w:rStyle w:val="Hypertextovprepojenie"/>
            <w:noProof/>
          </w:rPr>
          <w:t>4.3.1.</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eV_01_01 – Zapísanie záznamu z odborného vyšetrenia</w:t>
        </w:r>
        <w:r w:rsidR="00A61854">
          <w:rPr>
            <w:noProof/>
            <w:webHidden/>
          </w:rPr>
          <w:tab/>
        </w:r>
        <w:r w:rsidR="00A61854">
          <w:rPr>
            <w:noProof/>
            <w:webHidden/>
          </w:rPr>
          <w:fldChar w:fldCharType="begin"/>
        </w:r>
        <w:r w:rsidR="00A61854">
          <w:rPr>
            <w:noProof/>
            <w:webHidden/>
          </w:rPr>
          <w:instrText xml:space="preserve"> PAGEREF _Toc2079599 \h </w:instrText>
        </w:r>
        <w:r w:rsidR="00A61854">
          <w:rPr>
            <w:noProof/>
            <w:webHidden/>
          </w:rPr>
        </w:r>
        <w:r w:rsidR="00A61854">
          <w:rPr>
            <w:noProof/>
            <w:webHidden/>
          </w:rPr>
          <w:fldChar w:fldCharType="separate"/>
        </w:r>
        <w:r w:rsidR="00A61854">
          <w:rPr>
            <w:noProof/>
            <w:webHidden/>
          </w:rPr>
          <w:t>37</w:t>
        </w:r>
        <w:r w:rsidR="00A61854">
          <w:rPr>
            <w:noProof/>
            <w:webHidden/>
          </w:rPr>
          <w:fldChar w:fldCharType="end"/>
        </w:r>
      </w:hyperlink>
    </w:p>
    <w:p w14:paraId="7B33CB62" w14:textId="46F33DCC" w:rsidR="00A61854" w:rsidRDefault="00A10E40">
      <w:pPr>
        <w:pStyle w:val="Obsah3"/>
        <w:rPr>
          <w:rFonts w:asciiTheme="minorHAnsi" w:eastAsiaTheme="minorEastAsia" w:hAnsiTheme="minorHAnsi" w:cstheme="minorBidi"/>
          <w:noProof/>
          <w:sz w:val="22"/>
          <w:szCs w:val="22"/>
          <w:lang w:eastAsia="sk-SK"/>
        </w:rPr>
      </w:pPr>
      <w:hyperlink w:anchor="_Toc2079600" w:history="1">
        <w:r w:rsidR="00A61854" w:rsidRPr="0006126F">
          <w:rPr>
            <w:rStyle w:val="Hypertextovprepojenie"/>
            <w:noProof/>
          </w:rPr>
          <w:t>4.3.2.</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eV_01_03 – Zapísanie záznamu z odborného vyšetrenia s vytvorením odporúčania na vyšetrenie</w:t>
        </w:r>
        <w:r w:rsidR="00A61854">
          <w:rPr>
            <w:noProof/>
            <w:webHidden/>
          </w:rPr>
          <w:tab/>
        </w:r>
        <w:r w:rsidR="00A61854">
          <w:rPr>
            <w:noProof/>
            <w:webHidden/>
          </w:rPr>
          <w:fldChar w:fldCharType="begin"/>
        </w:r>
        <w:r w:rsidR="00A61854">
          <w:rPr>
            <w:noProof/>
            <w:webHidden/>
          </w:rPr>
          <w:instrText xml:space="preserve"> PAGEREF _Toc2079600 \h </w:instrText>
        </w:r>
        <w:r w:rsidR="00A61854">
          <w:rPr>
            <w:noProof/>
            <w:webHidden/>
          </w:rPr>
        </w:r>
        <w:r w:rsidR="00A61854">
          <w:rPr>
            <w:noProof/>
            <w:webHidden/>
          </w:rPr>
          <w:fldChar w:fldCharType="separate"/>
        </w:r>
        <w:r w:rsidR="00A61854">
          <w:rPr>
            <w:noProof/>
            <w:webHidden/>
          </w:rPr>
          <w:t>40</w:t>
        </w:r>
        <w:r w:rsidR="00A61854">
          <w:rPr>
            <w:noProof/>
            <w:webHidden/>
          </w:rPr>
          <w:fldChar w:fldCharType="end"/>
        </w:r>
      </w:hyperlink>
    </w:p>
    <w:p w14:paraId="0D0E5DE0" w14:textId="2D3A439F" w:rsidR="00A61854" w:rsidRDefault="00A10E40">
      <w:pPr>
        <w:pStyle w:val="Obsah3"/>
        <w:rPr>
          <w:rFonts w:asciiTheme="minorHAnsi" w:eastAsiaTheme="minorEastAsia" w:hAnsiTheme="minorHAnsi" w:cstheme="minorBidi"/>
          <w:noProof/>
          <w:sz w:val="22"/>
          <w:szCs w:val="22"/>
          <w:lang w:eastAsia="sk-SK"/>
        </w:rPr>
      </w:pPr>
      <w:hyperlink w:anchor="_Toc2079601" w:history="1">
        <w:r w:rsidR="00A61854" w:rsidRPr="0006126F">
          <w:rPr>
            <w:rStyle w:val="Hypertextovprepojenie"/>
            <w:noProof/>
          </w:rPr>
          <w:t>4.3.3.</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eV_01_05 – Zapísanie lekárskej prepúšťacej správy v nemocnici</w:t>
        </w:r>
        <w:r w:rsidR="00A61854">
          <w:rPr>
            <w:noProof/>
            <w:webHidden/>
          </w:rPr>
          <w:tab/>
        </w:r>
        <w:r w:rsidR="00A61854">
          <w:rPr>
            <w:noProof/>
            <w:webHidden/>
          </w:rPr>
          <w:fldChar w:fldCharType="begin"/>
        </w:r>
        <w:r w:rsidR="00A61854">
          <w:rPr>
            <w:noProof/>
            <w:webHidden/>
          </w:rPr>
          <w:instrText xml:space="preserve"> PAGEREF _Toc2079601 \h </w:instrText>
        </w:r>
        <w:r w:rsidR="00A61854">
          <w:rPr>
            <w:noProof/>
            <w:webHidden/>
          </w:rPr>
        </w:r>
        <w:r w:rsidR="00A61854">
          <w:rPr>
            <w:noProof/>
            <w:webHidden/>
          </w:rPr>
          <w:fldChar w:fldCharType="separate"/>
        </w:r>
        <w:r w:rsidR="00A61854">
          <w:rPr>
            <w:noProof/>
            <w:webHidden/>
          </w:rPr>
          <w:t>42</w:t>
        </w:r>
        <w:r w:rsidR="00A61854">
          <w:rPr>
            <w:noProof/>
            <w:webHidden/>
          </w:rPr>
          <w:fldChar w:fldCharType="end"/>
        </w:r>
      </w:hyperlink>
    </w:p>
    <w:p w14:paraId="7B3403CF" w14:textId="7A920F33" w:rsidR="00A61854" w:rsidRDefault="00A10E40">
      <w:pPr>
        <w:pStyle w:val="Obsah3"/>
        <w:rPr>
          <w:rFonts w:asciiTheme="minorHAnsi" w:eastAsiaTheme="minorEastAsia" w:hAnsiTheme="minorHAnsi" w:cstheme="minorBidi"/>
          <w:noProof/>
          <w:sz w:val="22"/>
          <w:szCs w:val="22"/>
          <w:lang w:eastAsia="sk-SK"/>
        </w:rPr>
      </w:pPr>
      <w:hyperlink w:anchor="_Toc2079602" w:history="1">
        <w:r w:rsidR="00A61854" w:rsidRPr="0006126F">
          <w:rPr>
            <w:rStyle w:val="Hypertextovprepojenie"/>
            <w:noProof/>
          </w:rPr>
          <w:t>4.3.4.</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eV_01_06 – Zapísanie záznamu zo zobrazovacieho vyšetrenia</w:t>
        </w:r>
        <w:r w:rsidR="00A61854">
          <w:rPr>
            <w:noProof/>
            <w:webHidden/>
          </w:rPr>
          <w:tab/>
        </w:r>
        <w:r w:rsidR="00A61854">
          <w:rPr>
            <w:noProof/>
            <w:webHidden/>
          </w:rPr>
          <w:fldChar w:fldCharType="begin"/>
        </w:r>
        <w:r w:rsidR="00A61854">
          <w:rPr>
            <w:noProof/>
            <w:webHidden/>
          </w:rPr>
          <w:instrText xml:space="preserve"> PAGEREF _Toc2079602 \h </w:instrText>
        </w:r>
        <w:r w:rsidR="00A61854">
          <w:rPr>
            <w:noProof/>
            <w:webHidden/>
          </w:rPr>
        </w:r>
        <w:r w:rsidR="00A61854">
          <w:rPr>
            <w:noProof/>
            <w:webHidden/>
          </w:rPr>
          <w:fldChar w:fldCharType="separate"/>
        </w:r>
        <w:r w:rsidR="00A61854">
          <w:rPr>
            <w:noProof/>
            <w:webHidden/>
          </w:rPr>
          <w:t>44</w:t>
        </w:r>
        <w:r w:rsidR="00A61854">
          <w:rPr>
            <w:noProof/>
            <w:webHidden/>
          </w:rPr>
          <w:fldChar w:fldCharType="end"/>
        </w:r>
      </w:hyperlink>
    </w:p>
    <w:p w14:paraId="15830733" w14:textId="7CFE438B" w:rsidR="00A61854" w:rsidRDefault="00A10E40">
      <w:pPr>
        <w:pStyle w:val="Obsah3"/>
        <w:rPr>
          <w:rFonts w:asciiTheme="minorHAnsi" w:eastAsiaTheme="minorEastAsia" w:hAnsiTheme="minorHAnsi" w:cstheme="minorBidi"/>
          <w:noProof/>
          <w:sz w:val="22"/>
          <w:szCs w:val="22"/>
          <w:lang w:eastAsia="sk-SK"/>
        </w:rPr>
      </w:pPr>
      <w:hyperlink w:anchor="_Toc2079603" w:history="1">
        <w:r w:rsidR="00A61854" w:rsidRPr="0006126F">
          <w:rPr>
            <w:rStyle w:val="Hypertextovprepojenie"/>
            <w:noProof/>
          </w:rPr>
          <w:t>4.3.5.</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eV_01_07 – Vyhľadanie „odporúčania na vyšetrenie“  pacienta</w:t>
        </w:r>
        <w:r w:rsidR="00A61854">
          <w:rPr>
            <w:noProof/>
            <w:webHidden/>
          </w:rPr>
          <w:tab/>
        </w:r>
        <w:r w:rsidR="00A61854">
          <w:rPr>
            <w:noProof/>
            <w:webHidden/>
          </w:rPr>
          <w:fldChar w:fldCharType="begin"/>
        </w:r>
        <w:r w:rsidR="00A61854">
          <w:rPr>
            <w:noProof/>
            <w:webHidden/>
          </w:rPr>
          <w:instrText xml:space="preserve"> PAGEREF _Toc2079603 \h </w:instrText>
        </w:r>
        <w:r w:rsidR="00A61854">
          <w:rPr>
            <w:noProof/>
            <w:webHidden/>
          </w:rPr>
        </w:r>
        <w:r w:rsidR="00A61854">
          <w:rPr>
            <w:noProof/>
            <w:webHidden/>
          </w:rPr>
          <w:fldChar w:fldCharType="separate"/>
        </w:r>
        <w:r w:rsidR="00A61854">
          <w:rPr>
            <w:noProof/>
            <w:webHidden/>
          </w:rPr>
          <w:t>46</w:t>
        </w:r>
        <w:r w:rsidR="00A61854">
          <w:rPr>
            <w:noProof/>
            <w:webHidden/>
          </w:rPr>
          <w:fldChar w:fldCharType="end"/>
        </w:r>
      </w:hyperlink>
    </w:p>
    <w:p w14:paraId="5EB7F1B0" w14:textId="0778CEEC" w:rsidR="00A61854" w:rsidRDefault="00A10E40">
      <w:pPr>
        <w:pStyle w:val="Obsah3"/>
        <w:rPr>
          <w:rFonts w:asciiTheme="minorHAnsi" w:eastAsiaTheme="minorEastAsia" w:hAnsiTheme="minorHAnsi" w:cstheme="minorBidi"/>
          <w:noProof/>
          <w:sz w:val="22"/>
          <w:szCs w:val="22"/>
          <w:lang w:eastAsia="sk-SK"/>
        </w:rPr>
      </w:pPr>
      <w:hyperlink w:anchor="_Toc2079604" w:history="1">
        <w:r w:rsidR="00A61854" w:rsidRPr="0006126F">
          <w:rPr>
            <w:rStyle w:val="Hypertextovprepojenie"/>
            <w:noProof/>
          </w:rPr>
          <w:t>4.3.6.</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eV_01_08 – Kontrolné vyšetrenie na základe vykonaných záznamov z vyšetrení k „odporúčanému vyšetreniu“</w:t>
        </w:r>
        <w:r w:rsidR="00A61854">
          <w:rPr>
            <w:noProof/>
            <w:webHidden/>
          </w:rPr>
          <w:tab/>
        </w:r>
        <w:r w:rsidR="00A61854">
          <w:rPr>
            <w:noProof/>
            <w:webHidden/>
          </w:rPr>
          <w:fldChar w:fldCharType="begin"/>
        </w:r>
        <w:r w:rsidR="00A61854">
          <w:rPr>
            <w:noProof/>
            <w:webHidden/>
          </w:rPr>
          <w:instrText xml:space="preserve"> PAGEREF _Toc2079604 \h </w:instrText>
        </w:r>
        <w:r w:rsidR="00A61854">
          <w:rPr>
            <w:noProof/>
            <w:webHidden/>
          </w:rPr>
        </w:r>
        <w:r w:rsidR="00A61854">
          <w:rPr>
            <w:noProof/>
            <w:webHidden/>
          </w:rPr>
          <w:fldChar w:fldCharType="separate"/>
        </w:r>
        <w:r w:rsidR="00A61854">
          <w:rPr>
            <w:noProof/>
            <w:webHidden/>
          </w:rPr>
          <w:t>48</w:t>
        </w:r>
        <w:r w:rsidR="00A61854">
          <w:rPr>
            <w:noProof/>
            <w:webHidden/>
          </w:rPr>
          <w:fldChar w:fldCharType="end"/>
        </w:r>
      </w:hyperlink>
    </w:p>
    <w:p w14:paraId="51BFD5B0" w14:textId="723A466A" w:rsidR="00A61854" w:rsidRDefault="00A10E40">
      <w:pPr>
        <w:pStyle w:val="Obsah3"/>
        <w:rPr>
          <w:rFonts w:asciiTheme="minorHAnsi" w:eastAsiaTheme="minorEastAsia" w:hAnsiTheme="minorHAnsi" w:cstheme="minorBidi"/>
          <w:noProof/>
          <w:sz w:val="22"/>
          <w:szCs w:val="22"/>
          <w:lang w:eastAsia="sk-SK"/>
        </w:rPr>
      </w:pPr>
      <w:hyperlink w:anchor="_Toc2079605" w:history="1">
        <w:r w:rsidR="00A61854" w:rsidRPr="0006126F">
          <w:rPr>
            <w:rStyle w:val="Hypertextovprepojenie"/>
            <w:rFonts w:ascii="Times New Roman" w:hAnsi="Times New Roman"/>
            <w:noProof/>
          </w:rPr>
          <w:t>4.3.7.</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eV_01_09 – Vyhľadanie záznamov z vyšetrenia</w:t>
        </w:r>
        <w:r w:rsidR="00A61854">
          <w:rPr>
            <w:noProof/>
            <w:webHidden/>
          </w:rPr>
          <w:tab/>
        </w:r>
        <w:r w:rsidR="00A61854">
          <w:rPr>
            <w:noProof/>
            <w:webHidden/>
          </w:rPr>
          <w:fldChar w:fldCharType="begin"/>
        </w:r>
        <w:r w:rsidR="00A61854">
          <w:rPr>
            <w:noProof/>
            <w:webHidden/>
          </w:rPr>
          <w:instrText xml:space="preserve"> PAGEREF _Toc2079605 \h </w:instrText>
        </w:r>
        <w:r w:rsidR="00A61854">
          <w:rPr>
            <w:noProof/>
            <w:webHidden/>
          </w:rPr>
        </w:r>
        <w:r w:rsidR="00A61854">
          <w:rPr>
            <w:noProof/>
            <w:webHidden/>
          </w:rPr>
          <w:fldChar w:fldCharType="separate"/>
        </w:r>
        <w:r w:rsidR="00A61854">
          <w:rPr>
            <w:noProof/>
            <w:webHidden/>
          </w:rPr>
          <w:t>49</w:t>
        </w:r>
        <w:r w:rsidR="00A61854">
          <w:rPr>
            <w:noProof/>
            <w:webHidden/>
          </w:rPr>
          <w:fldChar w:fldCharType="end"/>
        </w:r>
      </w:hyperlink>
    </w:p>
    <w:p w14:paraId="4775983B" w14:textId="11F1CDF0" w:rsidR="00A61854" w:rsidRDefault="00A10E40">
      <w:pPr>
        <w:pStyle w:val="Obsah3"/>
        <w:rPr>
          <w:rFonts w:asciiTheme="minorHAnsi" w:eastAsiaTheme="minorEastAsia" w:hAnsiTheme="minorHAnsi" w:cstheme="minorBidi"/>
          <w:noProof/>
          <w:sz w:val="22"/>
          <w:szCs w:val="22"/>
          <w:lang w:eastAsia="sk-SK"/>
        </w:rPr>
      </w:pPr>
      <w:hyperlink w:anchor="_Toc2079606" w:history="1">
        <w:r w:rsidR="00A61854" w:rsidRPr="0006126F">
          <w:rPr>
            <w:rStyle w:val="Hypertextovprepojenie"/>
            <w:noProof/>
          </w:rPr>
          <w:t>4.3.8.</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eV_01_13 – Zapísanie lekárskej prepúšťacej správy v kúpeľoch</w:t>
        </w:r>
        <w:r w:rsidR="00A61854">
          <w:rPr>
            <w:noProof/>
            <w:webHidden/>
          </w:rPr>
          <w:tab/>
        </w:r>
        <w:r w:rsidR="00A61854">
          <w:rPr>
            <w:noProof/>
            <w:webHidden/>
          </w:rPr>
          <w:fldChar w:fldCharType="begin"/>
        </w:r>
        <w:r w:rsidR="00A61854">
          <w:rPr>
            <w:noProof/>
            <w:webHidden/>
          </w:rPr>
          <w:instrText xml:space="preserve"> PAGEREF _Toc2079606 \h </w:instrText>
        </w:r>
        <w:r w:rsidR="00A61854">
          <w:rPr>
            <w:noProof/>
            <w:webHidden/>
          </w:rPr>
        </w:r>
        <w:r w:rsidR="00A61854">
          <w:rPr>
            <w:noProof/>
            <w:webHidden/>
          </w:rPr>
          <w:fldChar w:fldCharType="separate"/>
        </w:r>
        <w:r w:rsidR="00A61854">
          <w:rPr>
            <w:noProof/>
            <w:webHidden/>
          </w:rPr>
          <w:t>51</w:t>
        </w:r>
        <w:r w:rsidR="00A61854">
          <w:rPr>
            <w:noProof/>
            <w:webHidden/>
          </w:rPr>
          <w:fldChar w:fldCharType="end"/>
        </w:r>
      </w:hyperlink>
    </w:p>
    <w:p w14:paraId="055DDA5E" w14:textId="31CAA343" w:rsidR="00A61854" w:rsidRDefault="00A10E40">
      <w:pPr>
        <w:pStyle w:val="Obsah3"/>
        <w:rPr>
          <w:rFonts w:asciiTheme="minorHAnsi" w:eastAsiaTheme="minorEastAsia" w:hAnsiTheme="minorHAnsi" w:cstheme="minorBidi"/>
          <w:noProof/>
          <w:sz w:val="22"/>
          <w:szCs w:val="22"/>
          <w:lang w:eastAsia="sk-SK"/>
        </w:rPr>
      </w:pPr>
      <w:hyperlink w:anchor="_Toc2079607" w:history="1">
        <w:r w:rsidR="00A61854" w:rsidRPr="0006126F">
          <w:rPr>
            <w:rStyle w:val="Hypertextovprepojenie"/>
            <w:noProof/>
          </w:rPr>
          <w:t>4.3.9.</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eV_01_14 – Zapísanie záznamu o zhodnotení zdravotného stavu osoby</w:t>
        </w:r>
        <w:r w:rsidR="00A61854">
          <w:rPr>
            <w:noProof/>
            <w:webHidden/>
          </w:rPr>
          <w:tab/>
        </w:r>
        <w:r w:rsidR="00A61854">
          <w:rPr>
            <w:noProof/>
            <w:webHidden/>
          </w:rPr>
          <w:fldChar w:fldCharType="begin"/>
        </w:r>
        <w:r w:rsidR="00A61854">
          <w:rPr>
            <w:noProof/>
            <w:webHidden/>
          </w:rPr>
          <w:instrText xml:space="preserve"> PAGEREF _Toc2079607 \h </w:instrText>
        </w:r>
        <w:r w:rsidR="00A61854">
          <w:rPr>
            <w:noProof/>
            <w:webHidden/>
          </w:rPr>
        </w:r>
        <w:r w:rsidR="00A61854">
          <w:rPr>
            <w:noProof/>
            <w:webHidden/>
          </w:rPr>
          <w:fldChar w:fldCharType="separate"/>
        </w:r>
        <w:r w:rsidR="00A61854">
          <w:rPr>
            <w:noProof/>
            <w:webHidden/>
          </w:rPr>
          <w:t>52</w:t>
        </w:r>
        <w:r w:rsidR="00A61854">
          <w:rPr>
            <w:noProof/>
            <w:webHidden/>
          </w:rPr>
          <w:fldChar w:fldCharType="end"/>
        </w:r>
      </w:hyperlink>
    </w:p>
    <w:p w14:paraId="7C8EEDD6" w14:textId="4985F4CB" w:rsidR="00A61854" w:rsidRDefault="00A10E40">
      <w:pPr>
        <w:pStyle w:val="Obsah3"/>
        <w:rPr>
          <w:rFonts w:asciiTheme="minorHAnsi" w:eastAsiaTheme="minorEastAsia" w:hAnsiTheme="minorHAnsi" w:cstheme="minorBidi"/>
          <w:noProof/>
          <w:sz w:val="22"/>
          <w:szCs w:val="22"/>
          <w:lang w:eastAsia="sk-SK"/>
        </w:rPr>
      </w:pPr>
      <w:hyperlink w:anchor="_Toc2079608" w:history="1">
        <w:r w:rsidR="00A61854" w:rsidRPr="0006126F">
          <w:rPr>
            <w:rStyle w:val="Hypertextovprepojenie"/>
            <w:noProof/>
          </w:rPr>
          <w:t>4.3.10.</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eV_01_29 – Storno záznamu z vyšetrenia</w:t>
        </w:r>
        <w:r w:rsidR="00A61854">
          <w:rPr>
            <w:noProof/>
            <w:webHidden/>
          </w:rPr>
          <w:tab/>
        </w:r>
        <w:r w:rsidR="00A61854">
          <w:rPr>
            <w:noProof/>
            <w:webHidden/>
          </w:rPr>
          <w:fldChar w:fldCharType="begin"/>
        </w:r>
        <w:r w:rsidR="00A61854">
          <w:rPr>
            <w:noProof/>
            <w:webHidden/>
          </w:rPr>
          <w:instrText xml:space="preserve"> PAGEREF _Toc2079608 \h </w:instrText>
        </w:r>
        <w:r w:rsidR="00A61854">
          <w:rPr>
            <w:noProof/>
            <w:webHidden/>
          </w:rPr>
        </w:r>
        <w:r w:rsidR="00A61854">
          <w:rPr>
            <w:noProof/>
            <w:webHidden/>
          </w:rPr>
          <w:fldChar w:fldCharType="separate"/>
        </w:r>
        <w:r w:rsidR="00A61854">
          <w:rPr>
            <w:noProof/>
            <w:webHidden/>
          </w:rPr>
          <w:t>53</w:t>
        </w:r>
        <w:r w:rsidR="00A61854">
          <w:rPr>
            <w:noProof/>
            <w:webHidden/>
          </w:rPr>
          <w:fldChar w:fldCharType="end"/>
        </w:r>
      </w:hyperlink>
    </w:p>
    <w:p w14:paraId="12471299" w14:textId="10D8CD56" w:rsidR="00A61854" w:rsidRDefault="00A10E40">
      <w:pPr>
        <w:pStyle w:val="Obsah3"/>
        <w:rPr>
          <w:rFonts w:asciiTheme="minorHAnsi" w:eastAsiaTheme="minorEastAsia" w:hAnsiTheme="minorHAnsi" w:cstheme="minorBidi"/>
          <w:noProof/>
          <w:sz w:val="22"/>
          <w:szCs w:val="22"/>
          <w:lang w:eastAsia="sk-SK"/>
        </w:rPr>
      </w:pPr>
      <w:hyperlink w:anchor="_Toc2079609" w:history="1">
        <w:r w:rsidR="00A61854" w:rsidRPr="0006126F">
          <w:rPr>
            <w:rStyle w:val="Hypertextovprepojenie"/>
            <w:noProof/>
          </w:rPr>
          <w:t>4.3.11.</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eV_01_30 – Vyhľadanie klinických údajov v pacientskom sumári</w:t>
        </w:r>
        <w:r w:rsidR="00A61854">
          <w:rPr>
            <w:noProof/>
            <w:webHidden/>
          </w:rPr>
          <w:tab/>
        </w:r>
        <w:r w:rsidR="00A61854">
          <w:rPr>
            <w:noProof/>
            <w:webHidden/>
          </w:rPr>
          <w:fldChar w:fldCharType="begin"/>
        </w:r>
        <w:r w:rsidR="00A61854">
          <w:rPr>
            <w:noProof/>
            <w:webHidden/>
          </w:rPr>
          <w:instrText xml:space="preserve"> PAGEREF _Toc2079609 \h </w:instrText>
        </w:r>
        <w:r w:rsidR="00A61854">
          <w:rPr>
            <w:noProof/>
            <w:webHidden/>
          </w:rPr>
        </w:r>
        <w:r w:rsidR="00A61854">
          <w:rPr>
            <w:noProof/>
            <w:webHidden/>
          </w:rPr>
          <w:fldChar w:fldCharType="separate"/>
        </w:r>
        <w:r w:rsidR="00A61854">
          <w:rPr>
            <w:noProof/>
            <w:webHidden/>
          </w:rPr>
          <w:t>54</w:t>
        </w:r>
        <w:r w:rsidR="00A61854">
          <w:rPr>
            <w:noProof/>
            <w:webHidden/>
          </w:rPr>
          <w:fldChar w:fldCharType="end"/>
        </w:r>
      </w:hyperlink>
    </w:p>
    <w:p w14:paraId="4BA121C4" w14:textId="5A7A28F1" w:rsidR="00A61854" w:rsidRDefault="00A10E40">
      <w:pPr>
        <w:pStyle w:val="Obsah3"/>
        <w:rPr>
          <w:rFonts w:asciiTheme="minorHAnsi" w:eastAsiaTheme="minorEastAsia" w:hAnsiTheme="minorHAnsi" w:cstheme="minorBidi"/>
          <w:noProof/>
          <w:sz w:val="22"/>
          <w:szCs w:val="22"/>
          <w:lang w:eastAsia="sk-SK"/>
        </w:rPr>
      </w:pPr>
      <w:hyperlink w:anchor="_Toc2079610" w:history="1">
        <w:r w:rsidR="00A61854" w:rsidRPr="0006126F">
          <w:rPr>
            <w:rStyle w:val="Hypertextovprepojenie"/>
            <w:noProof/>
          </w:rPr>
          <w:t>4.3.12.</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eV_01_31 – Vyhľadanie kontaktných údajov v pacientskom sumári</w:t>
        </w:r>
        <w:r w:rsidR="00A61854">
          <w:rPr>
            <w:noProof/>
            <w:webHidden/>
          </w:rPr>
          <w:tab/>
        </w:r>
        <w:r w:rsidR="00A61854">
          <w:rPr>
            <w:noProof/>
            <w:webHidden/>
          </w:rPr>
          <w:fldChar w:fldCharType="begin"/>
        </w:r>
        <w:r w:rsidR="00A61854">
          <w:rPr>
            <w:noProof/>
            <w:webHidden/>
          </w:rPr>
          <w:instrText xml:space="preserve"> PAGEREF _Toc2079610 \h </w:instrText>
        </w:r>
        <w:r w:rsidR="00A61854">
          <w:rPr>
            <w:noProof/>
            <w:webHidden/>
          </w:rPr>
        </w:r>
        <w:r w:rsidR="00A61854">
          <w:rPr>
            <w:noProof/>
            <w:webHidden/>
          </w:rPr>
          <w:fldChar w:fldCharType="separate"/>
        </w:r>
        <w:r w:rsidR="00A61854">
          <w:rPr>
            <w:noProof/>
            <w:webHidden/>
          </w:rPr>
          <w:t>55</w:t>
        </w:r>
        <w:r w:rsidR="00A61854">
          <w:rPr>
            <w:noProof/>
            <w:webHidden/>
          </w:rPr>
          <w:fldChar w:fldCharType="end"/>
        </w:r>
      </w:hyperlink>
    </w:p>
    <w:p w14:paraId="7F994027" w14:textId="7BDD6058" w:rsidR="00A61854" w:rsidRDefault="00A10E40">
      <w:pPr>
        <w:pStyle w:val="Obsah3"/>
        <w:rPr>
          <w:rFonts w:asciiTheme="minorHAnsi" w:eastAsiaTheme="minorEastAsia" w:hAnsiTheme="minorHAnsi" w:cstheme="minorBidi"/>
          <w:noProof/>
          <w:sz w:val="22"/>
          <w:szCs w:val="22"/>
          <w:lang w:eastAsia="sk-SK"/>
        </w:rPr>
      </w:pPr>
      <w:hyperlink w:anchor="_Toc2079611" w:history="1">
        <w:r w:rsidR="00A61854" w:rsidRPr="0006126F">
          <w:rPr>
            <w:rStyle w:val="Hypertextovprepojenie"/>
            <w:noProof/>
          </w:rPr>
          <w:t>4.3.13.</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eV_01_32 – Individuálne zaznamenanie zdravotného problému do pacientskeho sumáru</w:t>
        </w:r>
        <w:r w:rsidR="00A61854">
          <w:rPr>
            <w:noProof/>
            <w:webHidden/>
          </w:rPr>
          <w:tab/>
        </w:r>
        <w:r w:rsidR="00A61854">
          <w:rPr>
            <w:noProof/>
            <w:webHidden/>
          </w:rPr>
          <w:fldChar w:fldCharType="begin"/>
        </w:r>
        <w:r w:rsidR="00A61854">
          <w:rPr>
            <w:noProof/>
            <w:webHidden/>
          </w:rPr>
          <w:instrText xml:space="preserve"> PAGEREF _Toc2079611 \h </w:instrText>
        </w:r>
        <w:r w:rsidR="00A61854">
          <w:rPr>
            <w:noProof/>
            <w:webHidden/>
          </w:rPr>
        </w:r>
        <w:r w:rsidR="00A61854">
          <w:rPr>
            <w:noProof/>
            <w:webHidden/>
          </w:rPr>
          <w:fldChar w:fldCharType="separate"/>
        </w:r>
        <w:r w:rsidR="00A61854">
          <w:rPr>
            <w:noProof/>
            <w:webHidden/>
          </w:rPr>
          <w:t>56</w:t>
        </w:r>
        <w:r w:rsidR="00A61854">
          <w:rPr>
            <w:noProof/>
            <w:webHidden/>
          </w:rPr>
          <w:fldChar w:fldCharType="end"/>
        </w:r>
      </w:hyperlink>
    </w:p>
    <w:p w14:paraId="353F2436" w14:textId="0DAC5DD5" w:rsidR="00A61854" w:rsidRDefault="00A10E40">
      <w:pPr>
        <w:pStyle w:val="Obsah3"/>
        <w:rPr>
          <w:rFonts w:asciiTheme="minorHAnsi" w:eastAsiaTheme="minorEastAsia" w:hAnsiTheme="minorHAnsi" w:cstheme="minorBidi"/>
          <w:noProof/>
          <w:sz w:val="22"/>
          <w:szCs w:val="22"/>
          <w:lang w:eastAsia="sk-SK"/>
        </w:rPr>
      </w:pPr>
      <w:hyperlink w:anchor="_Toc2079612" w:history="1">
        <w:r w:rsidR="00A61854" w:rsidRPr="0006126F">
          <w:rPr>
            <w:rStyle w:val="Hypertextovprepojenie"/>
            <w:noProof/>
          </w:rPr>
          <w:t>4.3.14.</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eV_01_33 – Individuálne zaznamenanie alergickej reakcie do pacientskeho sumáru</w:t>
        </w:r>
        <w:r w:rsidR="00A61854">
          <w:rPr>
            <w:noProof/>
            <w:webHidden/>
          </w:rPr>
          <w:tab/>
        </w:r>
        <w:r w:rsidR="00A61854">
          <w:rPr>
            <w:noProof/>
            <w:webHidden/>
          </w:rPr>
          <w:fldChar w:fldCharType="begin"/>
        </w:r>
        <w:r w:rsidR="00A61854">
          <w:rPr>
            <w:noProof/>
            <w:webHidden/>
          </w:rPr>
          <w:instrText xml:space="preserve"> PAGEREF _Toc2079612 \h </w:instrText>
        </w:r>
        <w:r w:rsidR="00A61854">
          <w:rPr>
            <w:noProof/>
            <w:webHidden/>
          </w:rPr>
        </w:r>
        <w:r w:rsidR="00A61854">
          <w:rPr>
            <w:noProof/>
            <w:webHidden/>
          </w:rPr>
          <w:fldChar w:fldCharType="separate"/>
        </w:r>
        <w:r w:rsidR="00A61854">
          <w:rPr>
            <w:noProof/>
            <w:webHidden/>
          </w:rPr>
          <w:t>57</w:t>
        </w:r>
        <w:r w:rsidR="00A61854">
          <w:rPr>
            <w:noProof/>
            <w:webHidden/>
          </w:rPr>
          <w:fldChar w:fldCharType="end"/>
        </w:r>
      </w:hyperlink>
    </w:p>
    <w:p w14:paraId="525CF1D3" w14:textId="05BA7255" w:rsidR="00A61854" w:rsidRDefault="00A10E40">
      <w:pPr>
        <w:pStyle w:val="Obsah3"/>
        <w:rPr>
          <w:rFonts w:asciiTheme="minorHAnsi" w:eastAsiaTheme="minorEastAsia" w:hAnsiTheme="minorHAnsi" w:cstheme="minorBidi"/>
          <w:noProof/>
          <w:sz w:val="22"/>
          <w:szCs w:val="22"/>
          <w:lang w:eastAsia="sk-SK"/>
        </w:rPr>
      </w:pPr>
      <w:hyperlink w:anchor="_Toc2079613" w:history="1">
        <w:r w:rsidR="00A61854" w:rsidRPr="0006126F">
          <w:rPr>
            <w:rStyle w:val="Hypertextovprepojenie"/>
            <w:noProof/>
          </w:rPr>
          <w:t>4.3.15.</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eV_01_34 – Individuálne zaznamenanie implantovanej zdravotnej pomôcky do pacientskeho sumáru</w:t>
        </w:r>
        <w:r w:rsidR="00A61854">
          <w:rPr>
            <w:noProof/>
            <w:webHidden/>
          </w:rPr>
          <w:tab/>
        </w:r>
        <w:r w:rsidR="00A61854">
          <w:rPr>
            <w:noProof/>
            <w:webHidden/>
          </w:rPr>
          <w:fldChar w:fldCharType="begin"/>
        </w:r>
        <w:r w:rsidR="00A61854">
          <w:rPr>
            <w:noProof/>
            <w:webHidden/>
          </w:rPr>
          <w:instrText xml:space="preserve"> PAGEREF _Toc2079613 \h </w:instrText>
        </w:r>
        <w:r w:rsidR="00A61854">
          <w:rPr>
            <w:noProof/>
            <w:webHidden/>
          </w:rPr>
        </w:r>
        <w:r w:rsidR="00A61854">
          <w:rPr>
            <w:noProof/>
            <w:webHidden/>
          </w:rPr>
          <w:fldChar w:fldCharType="separate"/>
        </w:r>
        <w:r w:rsidR="00A61854">
          <w:rPr>
            <w:noProof/>
            <w:webHidden/>
          </w:rPr>
          <w:t>58</w:t>
        </w:r>
        <w:r w:rsidR="00A61854">
          <w:rPr>
            <w:noProof/>
            <w:webHidden/>
          </w:rPr>
          <w:fldChar w:fldCharType="end"/>
        </w:r>
      </w:hyperlink>
    </w:p>
    <w:p w14:paraId="52B60D0F" w14:textId="3E5EEBB7" w:rsidR="00A61854" w:rsidRDefault="00A10E40">
      <w:pPr>
        <w:pStyle w:val="Obsah3"/>
        <w:rPr>
          <w:rFonts w:asciiTheme="minorHAnsi" w:eastAsiaTheme="minorEastAsia" w:hAnsiTheme="minorHAnsi" w:cstheme="minorBidi"/>
          <w:noProof/>
          <w:sz w:val="22"/>
          <w:szCs w:val="22"/>
          <w:lang w:eastAsia="sk-SK"/>
        </w:rPr>
      </w:pPr>
      <w:hyperlink w:anchor="_Toc2079614" w:history="1">
        <w:r w:rsidR="00A61854" w:rsidRPr="0006126F">
          <w:rPr>
            <w:rStyle w:val="Hypertextovprepojenie"/>
            <w:noProof/>
          </w:rPr>
          <w:t>4.3.16.</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eV_01_35 – Individuálne zaznamenanie predpokladaného dátumu pôrodu</w:t>
        </w:r>
        <w:r w:rsidR="00A61854">
          <w:rPr>
            <w:noProof/>
            <w:webHidden/>
          </w:rPr>
          <w:tab/>
        </w:r>
        <w:r w:rsidR="00A61854">
          <w:rPr>
            <w:noProof/>
            <w:webHidden/>
          </w:rPr>
          <w:fldChar w:fldCharType="begin"/>
        </w:r>
        <w:r w:rsidR="00A61854">
          <w:rPr>
            <w:noProof/>
            <w:webHidden/>
          </w:rPr>
          <w:instrText xml:space="preserve"> PAGEREF _Toc2079614 \h </w:instrText>
        </w:r>
        <w:r w:rsidR="00A61854">
          <w:rPr>
            <w:noProof/>
            <w:webHidden/>
          </w:rPr>
        </w:r>
        <w:r w:rsidR="00A61854">
          <w:rPr>
            <w:noProof/>
            <w:webHidden/>
          </w:rPr>
          <w:fldChar w:fldCharType="separate"/>
        </w:r>
        <w:r w:rsidR="00A61854">
          <w:rPr>
            <w:noProof/>
            <w:webHidden/>
          </w:rPr>
          <w:t>58</w:t>
        </w:r>
        <w:r w:rsidR="00A61854">
          <w:rPr>
            <w:noProof/>
            <w:webHidden/>
          </w:rPr>
          <w:fldChar w:fldCharType="end"/>
        </w:r>
      </w:hyperlink>
    </w:p>
    <w:p w14:paraId="2D1FD763" w14:textId="7EE6FE9B" w:rsidR="00A61854" w:rsidRDefault="00A10E40">
      <w:pPr>
        <w:pStyle w:val="Obsah3"/>
        <w:rPr>
          <w:rFonts w:asciiTheme="minorHAnsi" w:eastAsiaTheme="minorEastAsia" w:hAnsiTheme="minorHAnsi" w:cstheme="minorBidi"/>
          <w:noProof/>
          <w:sz w:val="22"/>
          <w:szCs w:val="22"/>
          <w:lang w:eastAsia="sk-SK"/>
        </w:rPr>
      </w:pPr>
      <w:hyperlink w:anchor="_Toc2079615" w:history="1">
        <w:r w:rsidR="00A61854" w:rsidRPr="0006126F">
          <w:rPr>
            <w:rStyle w:val="Hypertextovprepojenie"/>
            <w:noProof/>
          </w:rPr>
          <w:t>4.3.17.</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eV_01_37 – Aktualizácia kontaktných údajov v pacientskom sumári</w:t>
        </w:r>
        <w:r w:rsidR="00A61854">
          <w:rPr>
            <w:noProof/>
            <w:webHidden/>
          </w:rPr>
          <w:tab/>
        </w:r>
        <w:r w:rsidR="00A61854">
          <w:rPr>
            <w:noProof/>
            <w:webHidden/>
          </w:rPr>
          <w:fldChar w:fldCharType="begin"/>
        </w:r>
        <w:r w:rsidR="00A61854">
          <w:rPr>
            <w:noProof/>
            <w:webHidden/>
          </w:rPr>
          <w:instrText xml:space="preserve"> PAGEREF _Toc2079615 \h </w:instrText>
        </w:r>
        <w:r w:rsidR="00A61854">
          <w:rPr>
            <w:noProof/>
            <w:webHidden/>
          </w:rPr>
        </w:r>
        <w:r w:rsidR="00A61854">
          <w:rPr>
            <w:noProof/>
            <w:webHidden/>
          </w:rPr>
          <w:fldChar w:fldCharType="separate"/>
        </w:r>
        <w:r w:rsidR="00A61854">
          <w:rPr>
            <w:noProof/>
            <w:webHidden/>
          </w:rPr>
          <w:t>59</w:t>
        </w:r>
        <w:r w:rsidR="00A61854">
          <w:rPr>
            <w:noProof/>
            <w:webHidden/>
          </w:rPr>
          <w:fldChar w:fldCharType="end"/>
        </w:r>
      </w:hyperlink>
    </w:p>
    <w:p w14:paraId="3996A9C3" w14:textId="60436B2D" w:rsidR="00A61854" w:rsidRDefault="00A10E40">
      <w:pPr>
        <w:pStyle w:val="Obsah3"/>
        <w:rPr>
          <w:rFonts w:asciiTheme="minorHAnsi" w:eastAsiaTheme="minorEastAsia" w:hAnsiTheme="minorHAnsi" w:cstheme="minorBidi"/>
          <w:noProof/>
          <w:sz w:val="22"/>
          <w:szCs w:val="22"/>
          <w:lang w:eastAsia="sk-SK"/>
        </w:rPr>
      </w:pPr>
      <w:hyperlink w:anchor="_Toc2079616" w:history="1">
        <w:r w:rsidR="00A61854" w:rsidRPr="0006126F">
          <w:rPr>
            <w:rStyle w:val="Hypertextovprepojenie"/>
            <w:noProof/>
          </w:rPr>
          <w:t>4.3.18.</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eV_01_36 – Storno / zneplatnenie klinických záznamov z pacientskeho sumáru</w:t>
        </w:r>
        <w:r w:rsidR="00A61854">
          <w:rPr>
            <w:noProof/>
            <w:webHidden/>
          </w:rPr>
          <w:tab/>
        </w:r>
        <w:r w:rsidR="00A61854">
          <w:rPr>
            <w:noProof/>
            <w:webHidden/>
          </w:rPr>
          <w:fldChar w:fldCharType="begin"/>
        </w:r>
        <w:r w:rsidR="00A61854">
          <w:rPr>
            <w:noProof/>
            <w:webHidden/>
          </w:rPr>
          <w:instrText xml:space="preserve"> PAGEREF _Toc2079616 \h </w:instrText>
        </w:r>
        <w:r w:rsidR="00A61854">
          <w:rPr>
            <w:noProof/>
            <w:webHidden/>
          </w:rPr>
        </w:r>
        <w:r w:rsidR="00A61854">
          <w:rPr>
            <w:noProof/>
            <w:webHidden/>
          </w:rPr>
          <w:fldChar w:fldCharType="separate"/>
        </w:r>
        <w:r w:rsidR="00A61854">
          <w:rPr>
            <w:noProof/>
            <w:webHidden/>
          </w:rPr>
          <w:t>61</w:t>
        </w:r>
        <w:r w:rsidR="00A61854">
          <w:rPr>
            <w:noProof/>
            <w:webHidden/>
          </w:rPr>
          <w:fldChar w:fldCharType="end"/>
        </w:r>
      </w:hyperlink>
    </w:p>
    <w:p w14:paraId="63FB6B8A" w14:textId="2BC1D533" w:rsidR="00A61854" w:rsidRDefault="00A10E40">
      <w:pPr>
        <w:pStyle w:val="Obsah3"/>
        <w:rPr>
          <w:rFonts w:asciiTheme="minorHAnsi" w:eastAsiaTheme="minorEastAsia" w:hAnsiTheme="minorHAnsi" w:cstheme="minorBidi"/>
          <w:noProof/>
          <w:sz w:val="22"/>
          <w:szCs w:val="22"/>
          <w:lang w:eastAsia="sk-SK"/>
        </w:rPr>
      </w:pPr>
      <w:hyperlink w:anchor="_Toc2079617" w:history="1">
        <w:r w:rsidR="00A61854" w:rsidRPr="0006126F">
          <w:rPr>
            <w:rStyle w:val="Hypertextovprepojenie"/>
            <w:noProof/>
          </w:rPr>
          <w:t>4.3.19.</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eV_01_38 – Storno kontaktných údajov z pacientskeho sumáru</w:t>
        </w:r>
        <w:r w:rsidR="00A61854">
          <w:rPr>
            <w:noProof/>
            <w:webHidden/>
          </w:rPr>
          <w:tab/>
        </w:r>
        <w:r w:rsidR="00A61854">
          <w:rPr>
            <w:noProof/>
            <w:webHidden/>
          </w:rPr>
          <w:fldChar w:fldCharType="begin"/>
        </w:r>
        <w:r w:rsidR="00A61854">
          <w:rPr>
            <w:noProof/>
            <w:webHidden/>
          </w:rPr>
          <w:instrText xml:space="preserve"> PAGEREF _Toc2079617 \h </w:instrText>
        </w:r>
        <w:r w:rsidR="00A61854">
          <w:rPr>
            <w:noProof/>
            <w:webHidden/>
          </w:rPr>
        </w:r>
        <w:r w:rsidR="00A61854">
          <w:rPr>
            <w:noProof/>
            <w:webHidden/>
          </w:rPr>
          <w:fldChar w:fldCharType="separate"/>
        </w:r>
        <w:r w:rsidR="00A61854">
          <w:rPr>
            <w:noProof/>
            <w:webHidden/>
          </w:rPr>
          <w:t>62</w:t>
        </w:r>
        <w:r w:rsidR="00A61854">
          <w:rPr>
            <w:noProof/>
            <w:webHidden/>
          </w:rPr>
          <w:fldChar w:fldCharType="end"/>
        </w:r>
      </w:hyperlink>
    </w:p>
    <w:p w14:paraId="3F5974D5" w14:textId="344C6743" w:rsidR="00A61854" w:rsidRDefault="00A10E40">
      <w:pPr>
        <w:pStyle w:val="Obsah3"/>
        <w:rPr>
          <w:rFonts w:asciiTheme="minorHAnsi" w:eastAsiaTheme="minorEastAsia" w:hAnsiTheme="minorHAnsi" w:cstheme="minorBidi"/>
          <w:noProof/>
          <w:sz w:val="22"/>
          <w:szCs w:val="22"/>
          <w:lang w:eastAsia="sk-SK"/>
        </w:rPr>
      </w:pPr>
      <w:hyperlink w:anchor="_Toc2079618" w:history="1">
        <w:r w:rsidR="00A61854" w:rsidRPr="0006126F">
          <w:rPr>
            <w:rStyle w:val="Hypertextovprepojenie"/>
            <w:noProof/>
          </w:rPr>
          <w:t>4.3.20.</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eV_01_39 – Vyhľadanie doplnkových zdravotných údajov</w:t>
        </w:r>
        <w:r w:rsidR="00A61854">
          <w:rPr>
            <w:noProof/>
            <w:webHidden/>
          </w:rPr>
          <w:tab/>
        </w:r>
        <w:r w:rsidR="00A61854">
          <w:rPr>
            <w:noProof/>
            <w:webHidden/>
          </w:rPr>
          <w:fldChar w:fldCharType="begin"/>
        </w:r>
        <w:r w:rsidR="00A61854">
          <w:rPr>
            <w:noProof/>
            <w:webHidden/>
          </w:rPr>
          <w:instrText xml:space="preserve"> PAGEREF _Toc2079618 \h </w:instrText>
        </w:r>
        <w:r w:rsidR="00A61854">
          <w:rPr>
            <w:noProof/>
            <w:webHidden/>
          </w:rPr>
        </w:r>
        <w:r w:rsidR="00A61854">
          <w:rPr>
            <w:noProof/>
            <w:webHidden/>
          </w:rPr>
          <w:fldChar w:fldCharType="separate"/>
        </w:r>
        <w:r w:rsidR="00A61854">
          <w:rPr>
            <w:noProof/>
            <w:webHidden/>
          </w:rPr>
          <w:t>62</w:t>
        </w:r>
        <w:r w:rsidR="00A61854">
          <w:rPr>
            <w:noProof/>
            <w:webHidden/>
          </w:rPr>
          <w:fldChar w:fldCharType="end"/>
        </w:r>
      </w:hyperlink>
    </w:p>
    <w:p w14:paraId="65E3F834" w14:textId="2EAB2823" w:rsidR="00A61854" w:rsidRDefault="00A10E40">
      <w:pPr>
        <w:pStyle w:val="Obsah3"/>
        <w:rPr>
          <w:rFonts w:asciiTheme="minorHAnsi" w:eastAsiaTheme="minorEastAsia" w:hAnsiTheme="minorHAnsi" w:cstheme="minorBidi"/>
          <w:noProof/>
          <w:sz w:val="22"/>
          <w:szCs w:val="22"/>
          <w:lang w:eastAsia="sk-SK"/>
        </w:rPr>
      </w:pPr>
      <w:hyperlink w:anchor="_Toc2079619" w:history="1">
        <w:r w:rsidR="00A61854" w:rsidRPr="0006126F">
          <w:rPr>
            <w:rStyle w:val="Hypertextovprepojenie"/>
            <w:noProof/>
          </w:rPr>
          <w:t>4.3.21.</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eV_01_40 – Individuálne zaznamenanie výsledkov z vyšetrení</w:t>
        </w:r>
        <w:r w:rsidR="00A61854">
          <w:rPr>
            <w:noProof/>
            <w:webHidden/>
          </w:rPr>
          <w:tab/>
        </w:r>
        <w:r w:rsidR="00A61854">
          <w:rPr>
            <w:noProof/>
            <w:webHidden/>
          </w:rPr>
          <w:fldChar w:fldCharType="begin"/>
        </w:r>
        <w:r w:rsidR="00A61854">
          <w:rPr>
            <w:noProof/>
            <w:webHidden/>
          </w:rPr>
          <w:instrText xml:space="preserve"> PAGEREF _Toc2079619 \h </w:instrText>
        </w:r>
        <w:r w:rsidR="00A61854">
          <w:rPr>
            <w:noProof/>
            <w:webHidden/>
          </w:rPr>
        </w:r>
        <w:r w:rsidR="00A61854">
          <w:rPr>
            <w:noProof/>
            <w:webHidden/>
          </w:rPr>
          <w:fldChar w:fldCharType="separate"/>
        </w:r>
        <w:r w:rsidR="00A61854">
          <w:rPr>
            <w:noProof/>
            <w:webHidden/>
          </w:rPr>
          <w:t>63</w:t>
        </w:r>
        <w:r w:rsidR="00A61854">
          <w:rPr>
            <w:noProof/>
            <w:webHidden/>
          </w:rPr>
          <w:fldChar w:fldCharType="end"/>
        </w:r>
      </w:hyperlink>
    </w:p>
    <w:p w14:paraId="75B5C126" w14:textId="6A437FC1" w:rsidR="00A61854" w:rsidRDefault="00A10E40">
      <w:pPr>
        <w:pStyle w:val="Obsah3"/>
        <w:rPr>
          <w:rFonts w:asciiTheme="minorHAnsi" w:eastAsiaTheme="minorEastAsia" w:hAnsiTheme="minorHAnsi" w:cstheme="minorBidi"/>
          <w:noProof/>
          <w:sz w:val="22"/>
          <w:szCs w:val="22"/>
          <w:lang w:eastAsia="sk-SK"/>
        </w:rPr>
      </w:pPr>
      <w:hyperlink w:anchor="_Toc2079620" w:history="1">
        <w:r w:rsidR="00A61854" w:rsidRPr="0006126F">
          <w:rPr>
            <w:rStyle w:val="Hypertextovprepojenie"/>
            <w:noProof/>
          </w:rPr>
          <w:t>4.3.22.</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eV_01_41 – Individuálne zaznamenanie sociálnej anamnézy</w:t>
        </w:r>
        <w:r w:rsidR="00A61854">
          <w:rPr>
            <w:noProof/>
            <w:webHidden/>
          </w:rPr>
          <w:tab/>
        </w:r>
        <w:r w:rsidR="00A61854">
          <w:rPr>
            <w:noProof/>
            <w:webHidden/>
          </w:rPr>
          <w:fldChar w:fldCharType="begin"/>
        </w:r>
        <w:r w:rsidR="00A61854">
          <w:rPr>
            <w:noProof/>
            <w:webHidden/>
          </w:rPr>
          <w:instrText xml:space="preserve"> PAGEREF _Toc2079620 \h </w:instrText>
        </w:r>
        <w:r w:rsidR="00A61854">
          <w:rPr>
            <w:noProof/>
            <w:webHidden/>
          </w:rPr>
        </w:r>
        <w:r w:rsidR="00A61854">
          <w:rPr>
            <w:noProof/>
            <w:webHidden/>
          </w:rPr>
          <w:fldChar w:fldCharType="separate"/>
        </w:r>
        <w:r w:rsidR="00A61854">
          <w:rPr>
            <w:noProof/>
            <w:webHidden/>
          </w:rPr>
          <w:t>65</w:t>
        </w:r>
        <w:r w:rsidR="00A61854">
          <w:rPr>
            <w:noProof/>
            <w:webHidden/>
          </w:rPr>
          <w:fldChar w:fldCharType="end"/>
        </w:r>
      </w:hyperlink>
    </w:p>
    <w:p w14:paraId="58BFBBF9" w14:textId="3F51DC11" w:rsidR="00A61854" w:rsidRDefault="00A10E40">
      <w:pPr>
        <w:pStyle w:val="Obsah3"/>
        <w:rPr>
          <w:rFonts w:asciiTheme="minorHAnsi" w:eastAsiaTheme="minorEastAsia" w:hAnsiTheme="minorHAnsi" w:cstheme="minorBidi"/>
          <w:noProof/>
          <w:sz w:val="22"/>
          <w:szCs w:val="22"/>
          <w:lang w:eastAsia="sk-SK"/>
        </w:rPr>
      </w:pPr>
      <w:hyperlink w:anchor="_Toc2079621" w:history="1">
        <w:r w:rsidR="00A61854" w:rsidRPr="0006126F">
          <w:rPr>
            <w:rStyle w:val="Hypertextovprepojenie"/>
            <w:noProof/>
          </w:rPr>
          <w:t>4.3.23.</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eV_01_42 – Individuálne zaznamenanie osobnej anamnézy</w:t>
        </w:r>
        <w:r w:rsidR="00A61854">
          <w:rPr>
            <w:noProof/>
            <w:webHidden/>
          </w:rPr>
          <w:tab/>
        </w:r>
        <w:r w:rsidR="00A61854">
          <w:rPr>
            <w:noProof/>
            <w:webHidden/>
          </w:rPr>
          <w:fldChar w:fldCharType="begin"/>
        </w:r>
        <w:r w:rsidR="00A61854">
          <w:rPr>
            <w:noProof/>
            <w:webHidden/>
          </w:rPr>
          <w:instrText xml:space="preserve"> PAGEREF _Toc2079621 \h </w:instrText>
        </w:r>
        <w:r w:rsidR="00A61854">
          <w:rPr>
            <w:noProof/>
            <w:webHidden/>
          </w:rPr>
        </w:r>
        <w:r w:rsidR="00A61854">
          <w:rPr>
            <w:noProof/>
            <w:webHidden/>
          </w:rPr>
          <w:fldChar w:fldCharType="separate"/>
        </w:r>
        <w:r w:rsidR="00A61854">
          <w:rPr>
            <w:noProof/>
            <w:webHidden/>
          </w:rPr>
          <w:t>65</w:t>
        </w:r>
        <w:r w:rsidR="00A61854">
          <w:rPr>
            <w:noProof/>
            <w:webHidden/>
          </w:rPr>
          <w:fldChar w:fldCharType="end"/>
        </w:r>
      </w:hyperlink>
    </w:p>
    <w:p w14:paraId="4E9B3252" w14:textId="5F3B12E3" w:rsidR="00A61854" w:rsidRDefault="00A10E40">
      <w:pPr>
        <w:pStyle w:val="Obsah1"/>
        <w:rPr>
          <w:rFonts w:asciiTheme="minorHAnsi" w:eastAsiaTheme="minorEastAsia" w:hAnsiTheme="minorHAnsi" w:cstheme="minorBidi"/>
          <w:b w:val="0"/>
          <w:noProof/>
          <w:sz w:val="22"/>
          <w:szCs w:val="22"/>
          <w:lang w:eastAsia="sk-SK"/>
        </w:rPr>
      </w:pPr>
      <w:hyperlink w:anchor="_Toc2079622" w:history="1">
        <w:r w:rsidR="00A61854" w:rsidRPr="0006126F">
          <w:rPr>
            <w:rStyle w:val="Hypertextovprepojenie"/>
            <w:noProof/>
          </w:rPr>
          <w:t>5.</w:t>
        </w:r>
        <w:r w:rsidR="00A61854">
          <w:rPr>
            <w:rFonts w:asciiTheme="minorHAnsi" w:eastAsiaTheme="minorEastAsia" w:hAnsiTheme="minorHAnsi" w:cstheme="minorBidi"/>
            <w:b w:val="0"/>
            <w:noProof/>
            <w:sz w:val="22"/>
            <w:szCs w:val="22"/>
            <w:lang w:eastAsia="sk-SK"/>
          </w:rPr>
          <w:tab/>
        </w:r>
        <w:r w:rsidR="00A61854" w:rsidRPr="0006126F">
          <w:rPr>
            <w:rStyle w:val="Hypertextovprepojenie"/>
            <w:noProof/>
          </w:rPr>
          <w:t>Popis služieb</w:t>
        </w:r>
        <w:r w:rsidR="00A61854">
          <w:rPr>
            <w:noProof/>
            <w:webHidden/>
          </w:rPr>
          <w:tab/>
        </w:r>
        <w:r w:rsidR="00A61854">
          <w:rPr>
            <w:noProof/>
            <w:webHidden/>
          </w:rPr>
          <w:fldChar w:fldCharType="begin"/>
        </w:r>
        <w:r w:rsidR="00A61854">
          <w:rPr>
            <w:noProof/>
            <w:webHidden/>
          </w:rPr>
          <w:instrText xml:space="preserve"> PAGEREF _Toc2079622 \h </w:instrText>
        </w:r>
        <w:r w:rsidR="00A61854">
          <w:rPr>
            <w:noProof/>
            <w:webHidden/>
          </w:rPr>
        </w:r>
        <w:r w:rsidR="00A61854">
          <w:rPr>
            <w:noProof/>
            <w:webHidden/>
          </w:rPr>
          <w:fldChar w:fldCharType="separate"/>
        </w:r>
        <w:r w:rsidR="00A61854">
          <w:rPr>
            <w:noProof/>
            <w:webHidden/>
          </w:rPr>
          <w:t>66</w:t>
        </w:r>
        <w:r w:rsidR="00A61854">
          <w:rPr>
            <w:noProof/>
            <w:webHidden/>
          </w:rPr>
          <w:fldChar w:fldCharType="end"/>
        </w:r>
      </w:hyperlink>
    </w:p>
    <w:p w14:paraId="32E65F16" w14:textId="3E802B91" w:rsidR="00A61854" w:rsidRDefault="00A10E40">
      <w:pPr>
        <w:pStyle w:val="Obsah1"/>
        <w:rPr>
          <w:rFonts w:asciiTheme="minorHAnsi" w:eastAsiaTheme="minorEastAsia" w:hAnsiTheme="minorHAnsi" w:cstheme="minorBidi"/>
          <w:b w:val="0"/>
          <w:noProof/>
          <w:sz w:val="22"/>
          <w:szCs w:val="22"/>
          <w:lang w:eastAsia="sk-SK"/>
        </w:rPr>
      </w:pPr>
      <w:hyperlink w:anchor="_Toc2079623" w:history="1">
        <w:r w:rsidR="00A61854" w:rsidRPr="0006126F">
          <w:rPr>
            <w:rStyle w:val="Hypertextovprepojenie"/>
            <w:bCs/>
            <w:noProof/>
          </w:rPr>
          <w:t>Stavy verzií záznamov</w:t>
        </w:r>
        <w:r w:rsidR="00A61854">
          <w:rPr>
            <w:noProof/>
            <w:webHidden/>
          </w:rPr>
          <w:tab/>
        </w:r>
        <w:r w:rsidR="00A61854">
          <w:rPr>
            <w:noProof/>
            <w:webHidden/>
          </w:rPr>
          <w:fldChar w:fldCharType="begin"/>
        </w:r>
        <w:r w:rsidR="00A61854">
          <w:rPr>
            <w:noProof/>
            <w:webHidden/>
          </w:rPr>
          <w:instrText xml:space="preserve"> PAGEREF _Toc2079623 \h </w:instrText>
        </w:r>
        <w:r w:rsidR="00A61854">
          <w:rPr>
            <w:noProof/>
            <w:webHidden/>
          </w:rPr>
        </w:r>
        <w:r w:rsidR="00A61854">
          <w:rPr>
            <w:noProof/>
            <w:webHidden/>
          </w:rPr>
          <w:fldChar w:fldCharType="separate"/>
        </w:r>
        <w:r w:rsidR="00A61854">
          <w:rPr>
            <w:noProof/>
            <w:webHidden/>
          </w:rPr>
          <w:t>66</w:t>
        </w:r>
        <w:r w:rsidR="00A61854">
          <w:rPr>
            <w:noProof/>
            <w:webHidden/>
          </w:rPr>
          <w:fldChar w:fldCharType="end"/>
        </w:r>
      </w:hyperlink>
    </w:p>
    <w:p w14:paraId="4ADAAD07" w14:textId="218EE7A3" w:rsidR="00A61854" w:rsidRDefault="00A10E40">
      <w:pPr>
        <w:pStyle w:val="Obsah2"/>
        <w:rPr>
          <w:rFonts w:asciiTheme="minorHAnsi" w:eastAsiaTheme="minorEastAsia" w:hAnsiTheme="minorHAnsi" w:cstheme="minorBidi"/>
          <w:i w:val="0"/>
          <w:noProof/>
          <w:sz w:val="22"/>
          <w:szCs w:val="22"/>
          <w:lang w:eastAsia="sk-SK"/>
        </w:rPr>
      </w:pPr>
      <w:hyperlink w:anchor="_Toc2079624" w:history="1">
        <w:r w:rsidR="00A61854" w:rsidRPr="0006126F">
          <w:rPr>
            <w:rStyle w:val="Hypertextovprepojenie"/>
            <w:noProof/>
          </w:rPr>
          <w:t>5.1.</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ZapisZaznamOVysetreni_v5</w:t>
        </w:r>
        <w:r w:rsidR="00A61854">
          <w:rPr>
            <w:noProof/>
            <w:webHidden/>
          </w:rPr>
          <w:tab/>
        </w:r>
        <w:r w:rsidR="00A61854">
          <w:rPr>
            <w:noProof/>
            <w:webHidden/>
          </w:rPr>
          <w:fldChar w:fldCharType="begin"/>
        </w:r>
        <w:r w:rsidR="00A61854">
          <w:rPr>
            <w:noProof/>
            <w:webHidden/>
          </w:rPr>
          <w:instrText xml:space="preserve"> PAGEREF _Toc2079624 \h </w:instrText>
        </w:r>
        <w:r w:rsidR="00A61854">
          <w:rPr>
            <w:noProof/>
            <w:webHidden/>
          </w:rPr>
        </w:r>
        <w:r w:rsidR="00A61854">
          <w:rPr>
            <w:noProof/>
            <w:webHidden/>
          </w:rPr>
          <w:fldChar w:fldCharType="separate"/>
        </w:r>
        <w:r w:rsidR="00A61854">
          <w:rPr>
            <w:noProof/>
            <w:webHidden/>
          </w:rPr>
          <w:t>67</w:t>
        </w:r>
        <w:r w:rsidR="00A61854">
          <w:rPr>
            <w:noProof/>
            <w:webHidden/>
          </w:rPr>
          <w:fldChar w:fldCharType="end"/>
        </w:r>
      </w:hyperlink>
    </w:p>
    <w:p w14:paraId="422CBDCF" w14:textId="5924C80C" w:rsidR="00A61854" w:rsidRDefault="00A10E40">
      <w:pPr>
        <w:pStyle w:val="Obsah2"/>
        <w:rPr>
          <w:rFonts w:asciiTheme="minorHAnsi" w:eastAsiaTheme="minorEastAsia" w:hAnsiTheme="minorHAnsi" w:cstheme="minorBidi"/>
          <w:i w:val="0"/>
          <w:noProof/>
          <w:sz w:val="22"/>
          <w:szCs w:val="22"/>
          <w:lang w:eastAsia="sk-SK"/>
        </w:rPr>
      </w:pPr>
      <w:hyperlink w:anchor="_Toc2079625" w:history="1">
        <w:r w:rsidR="00A61854" w:rsidRPr="0006126F">
          <w:rPr>
            <w:rStyle w:val="Hypertextovprepojenie"/>
            <w:noProof/>
          </w:rPr>
          <w:t>5.2.</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VyhladajZaznamyOVystereniach_v5</w:t>
        </w:r>
        <w:r w:rsidR="00A61854">
          <w:rPr>
            <w:noProof/>
            <w:webHidden/>
          </w:rPr>
          <w:tab/>
        </w:r>
        <w:r w:rsidR="00A61854">
          <w:rPr>
            <w:noProof/>
            <w:webHidden/>
          </w:rPr>
          <w:fldChar w:fldCharType="begin"/>
        </w:r>
        <w:r w:rsidR="00A61854">
          <w:rPr>
            <w:noProof/>
            <w:webHidden/>
          </w:rPr>
          <w:instrText xml:space="preserve"> PAGEREF _Toc2079625 \h </w:instrText>
        </w:r>
        <w:r w:rsidR="00A61854">
          <w:rPr>
            <w:noProof/>
            <w:webHidden/>
          </w:rPr>
        </w:r>
        <w:r w:rsidR="00A61854">
          <w:rPr>
            <w:noProof/>
            <w:webHidden/>
          </w:rPr>
          <w:fldChar w:fldCharType="separate"/>
        </w:r>
        <w:r w:rsidR="00A61854">
          <w:rPr>
            <w:noProof/>
            <w:webHidden/>
          </w:rPr>
          <w:t>68</w:t>
        </w:r>
        <w:r w:rsidR="00A61854">
          <w:rPr>
            <w:noProof/>
            <w:webHidden/>
          </w:rPr>
          <w:fldChar w:fldCharType="end"/>
        </w:r>
      </w:hyperlink>
    </w:p>
    <w:p w14:paraId="497A86FD" w14:textId="2118535C" w:rsidR="00A61854" w:rsidRDefault="00A10E40">
      <w:pPr>
        <w:pStyle w:val="Obsah2"/>
        <w:rPr>
          <w:rFonts w:asciiTheme="minorHAnsi" w:eastAsiaTheme="minorEastAsia" w:hAnsiTheme="minorHAnsi" w:cstheme="minorBidi"/>
          <w:i w:val="0"/>
          <w:noProof/>
          <w:sz w:val="22"/>
          <w:szCs w:val="22"/>
          <w:lang w:eastAsia="sk-SK"/>
        </w:rPr>
      </w:pPr>
      <w:hyperlink w:anchor="_Toc2079626" w:history="1">
        <w:r w:rsidR="00A61854" w:rsidRPr="0006126F">
          <w:rPr>
            <w:rStyle w:val="Hypertextovprepojenie"/>
            <w:noProof/>
          </w:rPr>
          <w:t>5.3.</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DajZaznamOVysetreni_v5</w:t>
        </w:r>
        <w:r w:rsidR="00A61854">
          <w:rPr>
            <w:noProof/>
            <w:webHidden/>
          </w:rPr>
          <w:tab/>
        </w:r>
        <w:r w:rsidR="00A61854">
          <w:rPr>
            <w:noProof/>
            <w:webHidden/>
          </w:rPr>
          <w:fldChar w:fldCharType="begin"/>
        </w:r>
        <w:r w:rsidR="00A61854">
          <w:rPr>
            <w:noProof/>
            <w:webHidden/>
          </w:rPr>
          <w:instrText xml:space="preserve"> PAGEREF _Toc2079626 \h </w:instrText>
        </w:r>
        <w:r w:rsidR="00A61854">
          <w:rPr>
            <w:noProof/>
            <w:webHidden/>
          </w:rPr>
        </w:r>
        <w:r w:rsidR="00A61854">
          <w:rPr>
            <w:noProof/>
            <w:webHidden/>
          </w:rPr>
          <w:fldChar w:fldCharType="separate"/>
        </w:r>
        <w:r w:rsidR="00A61854">
          <w:rPr>
            <w:noProof/>
            <w:webHidden/>
          </w:rPr>
          <w:t>70</w:t>
        </w:r>
        <w:r w:rsidR="00A61854">
          <w:rPr>
            <w:noProof/>
            <w:webHidden/>
          </w:rPr>
          <w:fldChar w:fldCharType="end"/>
        </w:r>
      </w:hyperlink>
    </w:p>
    <w:p w14:paraId="7C997B1D" w14:textId="33CA0232" w:rsidR="00A61854" w:rsidRDefault="00A10E40">
      <w:pPr>
        <w:pStyle w:val="Obsah2"/>
        <w:rPr>
          <w:rFonts w:asciiTheme="minorHAnsi" w:eastAsiaTheme="minorEastAsia" w:hAnsiTheme="minorHAnsi" w:cstheme="minorBidi"/>
          <w:i w:val="0"/>
          <w:noProof/>
          <w:sz w:val="22"/>
          <w:szCs w:val="22"/>
          <w:lang w:eastAsia="sk-SK"/>
        </w:rPr>
      </w:pPr>
      <w:hyperlink w:anchor="_Toc2079627" w:history="1">
        <w:r w:rsidR="00A61854" w:rsidRPr="0006126F">
          <w:rPr>
            <w:rStyle w:val="Hypertextovprepojenie"/>
            <w:noProof/>
          </w:rPr>
          <w:t>5.4.</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VyhladajZaznamyOVysetreniPreZiadatela_v5</w:t>
        </w:r>
        <w:r w:rsidR="00A61854">
          <w:rPr>
            <w:noProof/>
            <w:webHidden/>
          </w:rPr>
          <w:tab/>
        </w:r>
        <w:r w:rsidR="00A61854">
          <w:rPr>
            <w:noProof/>
            <w:webHidden/>
          </w:rPr>
          <w:fldChar w:fldCharType="begin"/>
        </w:r>
        <w:r w:rsidR="00A61854">
          <w:rPr>
            <w:noProof/>
            <w:webHidden/>
          </w:rPr>
          <w:instrText xml:space="preserve"> PAGEREF _Toc2079627 \h </w:instrText>
        </w:r>
        <w:r w:rsidR="00A61854">
          <w:rPr>
            <w:noProof/>
            <w:webHidden/>
          </w:rPr>
        </w:r>
        <w:r w:rsidR="00A61854">
          <w:rPr>
            <w:noProof/>
            <w:webHidden/>
          </w:rPr>
          <w:fldChar w:fldCharType="separate"/>
        </w:r>
        <w:r w:rsidR="00A61854">
          <w:rPr>
            <w:noProof/>
            <w:webHidden/>
          </w:rPr>
          <w:t>71</w:t>
        </w:r>
        <w:r w:rsidR="00A61854">
          <w:rPr>
            <w:noProof/>
            <w:webHidden/>
          </w:rPr>
          <w:fldChar w:fldCharType="end"/>
        </w:r>
      </w:hyperlink>
    </w:p>
    <w:p w14:paraId="2714F442" w14:textId="21712AF4" w:rsidR="00A61854" w:rsidRDefault="00A10E40">
      <w:pPr>
        <w:pStyle w:val="Obsah2"/>
        <w:rPr>
          <w:rFonts w:asciiTheme="minorHAnsi" w:eastAsiaTheme="minorEastAsia" w:hAnsiTheme="minorHAnsi" w:cstheme="minorBidi"/>
          <w:i w:val="0"/>
          <w:noProof/>
          <w:sz w:val="22"/>
          <w:szCs w:val="22"/>
          <w:lang w:eastAsia="sk-SK"/>
        </w:rPr>
      </w:pPr>
      <w:hyperlink w:anchor="_Toc2079628" w:history="1">
        <w:r w:rsidR="00A61854" w:rsidRPr="0006126F">
          <w:rPr>
            <w:rStyle w:val="Hypertextovprepojenie"/>
            <w:noProof/>
          </w:rPr>
          <w:t>5.5.</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StornujZaznamOVysetreni_v5</w:t>
        </w:r>
        <w:r w:rsidR="00A61854">
          <w:rPr>
            <w:noProof/>
            <w:webHidden/>
          </w:rPr>
          <w:tab/>
        </w:r>
        <w:r w:rsidR="00A61854">
          <w:rPr>
            <w:noProof/>
            <w:webHidden/>
          </w:rPr>
          <w:fldChar w:fldCharType="begin"/>
        </w:r>
        <w:r w:rsidR="00A61854">
          <w:rPr>
            <w:noProof/>
            <w:webHidden/>
          </w:rPr>
          <w:instrText xml:space="preserve"> PAGEREF _Toc2079628 \h </w:instrText>
        </w:r>
        <w:r w:rsidR="00A61854">
          <w:rPr>
            <w:noProof/>
            <w:webHidden/>
          </w:rPr>
        </w:r>
        <w:r w:rsidR="00A61854">
          <w:rPr>
            <w:noProof/>
            <w:webHidden/>
          </w:rPr>
          <w:fldChar w:fldCharType="separate"/>
        </w:r>
        <w:r w:rsidR="00A61854">
          <w:rPr>
            <w:noProof/>
            <w:webHidden/>
          </w:rPr>
          <w:t>73</w:t>
        </w:r>
        <w:r w:rsidR="00A61854">
          <w:rPr>
            <w:noProof/>
            <w:webHidden/>
          </w:rPr>
          <w:fldChar w:fldCharType="end"/>
        </w:r>
      </w:hyperlink>
    </w:p>
    <w:p w14:paraId="69EB5108" w14:textId="50E91D13" w:rsidR="00A61854" w:rsidRDefault="00A10E40">
      <w:pPr>
        <w:pStyle w:val="Obsah2"/>
        <w:rPr>
          <w:rFonts w:asciiTheme="minorHAnsi" w:eastAsiaTheme="minorEastAsia" w:hAnsiTheme="minorHAnsi" w:cstheme="minorBidi"/>
          <w:i w:val="0"/>
          <w:noProof/>
          <w:sz w:val="22"/>
          <w:szCs w:val="22"/>
          <w:lang w:eastAsia="sk-SK"/>
        </w:rPr>
      </w:pPr>
      <w:hyperlink w:anchor="_Toc2079629" w:history="1">
        <w:r w:rsidR="00A61854" w:rsidRPr="0006126F">
          <w:rPr>
            <w:rStyle w:val="Hypertextovprepojenie"/>
            <w:noProof/>
          </w:rPr>
          <w:t>5.6.</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DajPacientskySumarEDS</w:t>
        </w:r>
        <w:r w:rsidR="00A61854">
          <w:rPr>
            <w:noProof/>
            <w:webHidden/>
          </w:rPr>
          <w:tab/>
        </w:r>
        <w:r w:rsidR="00A61854">
          <w:rPr>
            <w:noProof/>
            <w:webHidden/>
          </w:rPr>
          <w:fldChar w:fldCharType="begin"/>
        </w:r>
        <w:r w:rsidR="00A61854">
          <w:rPr>
            <w:noProof/>
            <w:webHidden/>
          </w:rPr>
          <w:instrText xml:space="preserve"> PAGEREF _Toc2079629 \h </w:instrText>
        </w:r>
        <w:r w:rsidR="00A61854">
          <w:rPr>
            <w:noProof/>
            <w:webHidden/>
          </w:rPr>
        </w:r>
        <w:r w:rsidR="00A61854">
          <w:rPr>
            <w:noProof/>
            <w:webHidden/>
          </w:rPr>
          <w:fldChar w:fldCharType="separate"/>
        </w:r>
        <w:r w:rsidR="00A61854">
          <w:rPr>
            <w:noProof/>
            <w:webHidden/>
          </w:rPr>
          <w:t>74</w:t>
        </w:r>
        <w:r w:rsidR="00A61854">
          <w:rPr>
            <w:noProof/>
            <w:webHidden/>
          </w:rPr>
          <w:fldChar w:fldCharType="end"/>
        </w:r>
      </w:hyperlink>
    </w:p>
    <w:p w14:paraId="03907D92" w14:textId="6F1ED06B" w:rsidR="00A61854" w:rsidRDefault="00A10E40">
      <w:pPr>
        <w:pStyle w:val="Obsah2"/>
        <w:rPr>
          <w:rFonts w:asciiTheme="minorHAnsi" w:eastAsiaTheme="minorEastAsia" w:hAnsiTheme="minorHAnsi" w:cstheme="minorBidi"/>
          <w:i w:val="0"/>
          <w:noProof/>
          <w:sz w:val="22"/>
          <w:szCs w:val="22"/>
          <w:lang w:eastAsia="sk-SK"/>
        </w:rPr>
      </w:pPr>
      <w:hyperlink w:anchor="_Toc2079630" w:history="1">
        <w:r w:rsidR="00A61854" w:rsidRPr="0006126F">
          <w:rPr>
            <w:rStyle w:val="Hypertextovprepojenie"/>
            <w:noProof/>
          </w:rPr>
          <w:t>5.7.</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DajPacientskySumarKontaktneUdaje_v3</w:t>
        </w:r>
        <w:r w:rsidR="00A61854">
          <w:rPr>
            <w:noProof/>
            <w:webHidden/>
          </w:rPr>
          <w:tab/>
        </w:r>
        <w:r w:rsidR="00A61854">
          <w:rPr>
            <w:noProof/>
            <w:webHidden/>
          </w:rPr>
          <w:fldChar w:fldCharType="begin"/>
        </w:r>
        <w:r w:rsidR="00A61854">
          <w:rPr>
            <w:noProof/>
            <w:webHidden/>
          </w:rPr>
          <w:instrText xml:space="preserve"> PAGEREF _Toc2079630 \h </w:instrText>
        </w:r>
        <w:r w:rsidR="00A61854">
          <w:rPr>
            <w:noProof/>
            <w:webHidden/>
          </w:rPr>
        </w:r>
        <w:r w:rsidR="00A61854">
          <w:rPr>
            <w:noProof/>
            <w:webHidden/>
          </w:rPr>
          <w:fldChar w:fldCharType="separate"/>
        </w:r>
        <w:r w:rsidR="00A61854">
          <w:rPr>
            <w:noProof/>
            <w:webHidden/>
          </w:rPr>
          <w:t>75</w:t>
        </w:r>
        <w:r w:rsidR="00A61854">
          <w:rPr>
            <w:noProof/>
            <w:webHidden/>
          </w:rPr>
          <w:fldChar w:fldCharType="end"/>
        </w:r>
      </w:hyperlink>
    </w:p>
    <w:p w14:paraId="592DFF76" w14:textId="1CBC0692" w:rsidR="00A61854" w:rsidRDefault="00A10E40">
      <w:pPr>
        <w:pStyle w:val="Obsah2"/>
        <w:rPr>
          <w:rFonts w:asciiTheme="minorHAnsi" w:eastAsiaTheme="minorEastAsia" w:hAnsiTheme="minorHAnsi" w:cstheme="minorBidi"/>
          <w:i w:val="0"/>
          <w:noProof/>
          <w:sz w:val="22"/>
          <w:szCs w:val="22"/>
          <w:lang w:eastAsia="sk-SK"/>
        </w:rPr>
      </w:pPr>
      <w:hyperlink w:anchor="_Toc2079631" w:history="1">
        <w:r w:rsidR="00A61854" w:rsidRPr="0006126F">
          <w:rPr>
            <w:rStyle w:val="Hypertextovprepojenie"/>
            <w:noProof/>
          </w:rPr>
          <w:t>5.8.</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ZapisPacientskehoSumaruKontaktneUdaje_v3</w:t>
        </w:r>
        <w:r w:rsidR="00A61854">
          <w:rPr>
            <w:noProof/>
            <w:webHidden/>
          </w:rPr>
          <w:tab/>
        </w:r>
        <w:r w:rsidR="00A61854">
          <w:rPr>
            <w:noProof/>
            <w:webHidden/>
          </w:rPr>
          <w:fldChar w:fldCharType="begin"/>
        </w:r>
        <w:r w:rsidR="00A61854">
          <w:rPr>
            <w:noProof/>
            <w:webHidden/>
          </w:rPr>
          <w:instrText xml:space="preserve"> PAGEREF _Toc2079631 \h </w:instrText>
        </w:r>
        <w:r w:rsidR="00A61854">
          <w:rPr>
            <w:noProof/>
            <w:webHidden/>
          </w:rPr>
        </w:r>
        <w:r w:rsidR="00A61854">
          <w:rPr>
            <w:noProof/>
            <w:webHidden/>
          </w:rPr>
          <w:fldChar w:fldCharType="separate"/>
        </w:r>
        <w:r w:rsidR="00A61854">
          <w:rPr>
            <w:noProof/>
            <w:webHidden/>
          </w:rPr>
          <w:t>77</w:t>
        </w:r>
        <w:r w:rsidR="00A61854">
          <w:rPr>
            <w:noProof/>
            <w:webHidden/>
          </w:rPr>
          <w:fldChar w:fldCharType="end"/>
        </w:r>
      </w:hyperlink>
    </w:p>
    <w:p w14:paraId="54AE3F43" w14:textId="3551F4AE" w:rsidR="00A61854" w:rsidRDefault="00A10E40">
      <w:pPr>
        <w:pStyle w:val="Obsah2"/>
        <w:rPr>
          <w:rFonts w:asciiTheme="minorHAnsi" w:eastAsiaTheme="minorEastAsia" w:hAnsiTheme="minorHAnsi" w:cstheme="minorBidi"/>
          <w:i w:val="0"/>
          <w:noProof/>
          <w:sz w:val="22"/>
          <w:szCs w:val="22"/>
          <w:lang w:eastAsia="sk-SK"/>
        </w:rPr>
      </w:pPr>
      <w:hyperlink w:anchor="_Toc2079632" w:history="1">
        <w:r w:rsidR="00A61854" w:rsidRPr="0006126F">
          <w:rPr>
            <w:rStyle w:val="Hypertextovprepojenie"/>
            <w:noProof/>
          </w:rPr>
          <w:t>5.9.</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ZapisPacientskehoSumaruVarovania_v2</w:t>
        </w:r>
        <w:r w:rsidR="00A61854">
          <w:rPr>
            <w:noProof/>
            <w:webHidden/>
          </w:rPr>
          <w:tab/>
        </w:r>
        <w:r w:rsidR="00A61854">
          <w:rPr>
            <w:noProof/>
            <w:webHidden/>
          </w:rPr>
          <w:fldChar w:fldCharType="begin"/>
        </w:r>
        <w:r w:rsidR="00A61854">
          <w:rPr>
            <w:noProof/>
            <w:webHidden/>
          </w:rPr>
          <w:instrText xml:space="preserve"> PAGEREF _Toc2079632 \h </w:instrText>
        </w:r>
        <w:r w:rsidR="00A61854">
          <w:rPr>
            <w:noProof/>
            <w:webHidden/>
          </w:rPr>
        </w:r>
        <w:r w:rsidR="00A61854">
          <w:rPr>
            <w:noProof/>
            <w:webHidden/>
          </w:rPr>
          <w:fldChar w:fldCharType="separate"/>
        </w:r>
        <w:r w:rsidR="00A61854">
          <w:rPr>
            <w:noProof/>
            <w:webHidden/>
          </w:rPr>
          <w:t>78</w:t>
        </w:r>
        <w:r w:rsidR="00A61854">
          <w:rPr>
            <w:noProof/>
            <w:webHidden/>
          </w:rPr>
          <w:fldChar w:fldCharType="end"/>
        </w:r>
      </w:hyperlink>
    </w:p>
    <w:p w14:paraId="3BBDCEAC" w14:textId="33A95688" w:rsidR="00A61854" w:rsidRDefault="00A10E40">
      <w:pPr>
        <w:pStyle w:val="Obsah2"/>
        <w:rPr>
          <w:rFonts w:asciiTheme="minorHAnsi" w:eastAsiaTheme="minorEastAsia" w:hAnsiTheme="minorHAnsi" w:cstheme="minorBidi"/>
          <w:i w:val="0"/>
          <w:noProof/>
          <w:sz w:val="22"/>
          <w:szCs w:val="22"/>
          <w:lang w:eastAsia="sk-SK"/>
        </w:rPr>
      </w:pPr>
      <w:hyperlink w:anchor="_Toc2079633" w:history="1">
        <w:r w:rsidR="00A61854" w:rsidRPr="0006126F">
          <w:rPr>
            <w:rStyle w:val="Hypertextovprepojenie"/>
            <w:noProof/>
          </w:rPr>
          <w:t>5.10.</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ZapisPacientskehoSumaruZdravotneProblemy_v2</w:t>
        </w:r>
        <w:r w:rsidR="00A61854">
          <w:rPr>
            <w:noProof/>
            <w:webHidden/>
          </w:rPr>
          <w:tab/>
        </w:r>
        <w:r w:rsidR="00A61854">
          <w:rPr>
            <w:noProof/>
            <w:webHidden/>
          </w:rPr>
          <w:fldChar w:fldCharType="begin"/>
        </w:r>
        <w:r w:rsidR="00A61854">
          <w:rPr>
            <w:noProof/>
            <w:webHidden/>
          </w:rPr>
          <w:instrText xml:space="preserve"> PAGEREF _Toc2079633 \h </w:instrText>
        </w:r>
        <w:r w:rsidR="00A61854">
          <w:rPr>
            <w:noProof/>
            <w:webHidden/>
          </w:rPr>
        </w:r>
        <w:r w:rsidR="00A61854">
          <w:rPr>
            <w:noProof/>
            <w:webHidden/>
          </w:rPr>
          <w:fldChar w:fldCharType="separate"/>
        </w:r>
        <w:r w:rsidR="00A61854">
          <w:rPr>
            <w:noProof/>
            <w:webHidden/>
          </w:rPr>
          <w:t>79</w:t>
        </w:r>
        <w:r w:rsidR="00A61854">
          <w:rPr>
            <w:noProof/>
            <w:webHidden/>
          </w:rPr>
          <w:fldChar w:fldCharType="end"/>
        </w:r>
      </w:hyperlink>
    </w:p>
    <w:p w14:paraId="7BAE7472" w14:textId="0AE20B3E" w:rsidR="00A61854" w:rsidRDefault="00A10E40">
      <w:pPr>
        <w:pStyle w:val="Obsah2"/>
        <w:rPr>
          <w:rFonts w:asciiTheme="minorHAnsi" w:eastAsiaTheme="minorEastAsia" w:hAnsiTheme="minorHAnsi" w:cstheme="minorBidi"/>
          <w:i w:val="0"/>
          <w:noProof/>
          <w:sz w:val="22"/>
          <w:szCs w:val="22"/>
          <w:lang w:eastAsia="sk-SK"/>
        </w:rPr>
      </w:pPr>
      <w:hyperlink w:anchor="_Toc2079634" w:history="1">
        <w:r w:rsidR="00A61854" w:rsidRPr="0006126F">
          <w:rPr>
            <w:rStyle w:val="Hypertextovprepojenie"/>
            <w:noProof/>
          </w:rPr>
          <w:t>5.11.</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ZapisPacientskehoSumaruPorodnickaAnamneza_v2</w:t>
        </w:r>
        <w:r w:rsidR="00A61854">
          <w:rPr>
            <w:noProof/>
            <w:webHidden/>
          </w:rPr>
          <w:tab/>
        </w:r>
        <w:r w:rsidR="00A61854">
          <w:rPr>
            <w:noProof/>
            <w:webHidden/>
          </w:rPr>
          <w:fldChar w:fldCharType="begin"/>
        </w:r>
        <w:r w:rsidR="00A61854">
          <w:rPr>
            <w:noProof/>
            <w:webHidden/>
          </w:rPr>
          <w:instrText xml:space="preserve"> PAGEREF _Toc2079634 \h </w:instrText>
        </w:r>
        <w:r w:rsidR="00A61854">
          <w:rPr>
            <w:noProof/>
            <w:webHidden/>
          </w:rPr>
        </w:r>
        <w:r w:rsidR="00A61854">
          <w:rPr>
            <w:noProof/>
            <w:webHidden/>
          </w:rPr>
          <w:fldChar w:fldCharType="separate"/>
        </w:r>
        <w:r w:rsidR="00A61854">
          <w:rPr>
            <w:noProof/>
            <w:webHidden/>
          </w:rPr>
          <w:t>80</w:t>
        </w:r>
        <w:r w:rsidR="00A61854">
          <w:rPr>
            <w:noProof/>
            <w:webHidden/>
          </w:rPr>
          <w:fldChar w:fldCharType="end"/>
        </w:r>
      </w:hyperlink>
    </w:p>
    <w:p w14:paraId="6EB6430E" w14:textId="473F7A3C" w:rsidR="00A61854" w:rsidRDefault="00A10E40">
      <w:pPr>
        <w:pStyle w:val="Obsah2"/>
        <w:rPr>
          <w:rFonts w:asciiTheme="minorHAnsi" w:eastAsiaTheme="minorEastAsia" w:hAnsiTheme="minorHAnsi" w:cstheme="minorBidi"/>
          <w:i w:val="0"/>
          <w:noProof/>
          <w:sz w:val="22"/>
          <w:szCs w:val="22"/>
          <w:lang w:eastAsia="sk-SK"/>
        </w:rPr>
      </w:pPr>
      <w:hyperlink w:anchor="_Toc2079635" w:history="1">
        <w:r w:rsidR="00A61854" w:rsidRPr="0006126F">
          <w:rPr>
            <w:rStyle w:val="Hypertextovprepojenie"/>
            <w:noProof/>
          </w:rPr>
          <w:t>5.12.</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DajPacientskySumar_v2</w:t>
        </w:r>
        <w:r w:rsidR="00A61854">
          <w:rPr>
            <w:noProof/>
            <w:webHidden/>
          </w:rPr>
          <w:tab/>
        </w:r>
        <w:r w:rsidR="00A61854">
          <w:rPr>
            <w:noProof/>
            <w:webHidden/>
          </w:rPr>
          <w:fldChar w:fldCharType="begin"/>
        </w:r>
        <w:r w:rsidR="00A61854">
          <w:rPr>
            <w:noProof/>
            <w:webHidden/>
          </w:rPr>
          <w:instrText xml:space="preserve"> PAGEREF _Toc2079635 \h </w:instrText>
        </w:r>
        <w:r w:rsidR="00A61854">
          <w:rPr>
            <w:noProof/>
            <w:webHidden/>
          </w:rPr>
        </w:r>
        <w:r w:rsidR="00A61854">
          <w:rPr>
            <w:noProof/>
            <w:webHidden/>
          </w:rPr>
          <w:fldChar w:fldCharType="separate"/>
        </w:r>
        <w:r w:rsidR="00A61854">
          <w:rPr>
            <w:noProof/>
            <w:webHidden/>
          </w:rPr>
          <w:t>81</w:t>
        </w:r>
        <w:r w:rsidR="00A61854">
          <w:rPr>
            <w:noProof/>
            <w:webHidden/>
          </w:rPr>
          <w:fldChar w:fldCharType="end"/>
        </w:r>
      </w:hyperlink>
    </w:p>
    <w:p w14:paraId="613763D9" w14:textId="09B3E450" w:rsidR="00A61854" w:rsidRDefault="00A10E40">
      <w:pPr>
        <w:pStyle w:val="Obsah2"/>
        <w:rPr>
          <w:rFonts w:asciiTheme="minorHAnsi" w:eastAsiaTheme="minorEastAsia" w:hAnsiTheme="minorHAnsi" w:cstheme="minorBidi"/>
          <w:i w:val="0"/>
          <w:noProof/>
          <w:sz w:val="22"/>
          <w:szCs w:val="22"/>
          <w:lang w:eastAsia="sk-SK"/>
        </w:rPr>
      </w:pPr>
      <w:hyperlink w:anchor="_Toc2079636" w:history="1">
        <w:r w:rsidR="00A61854" w:rsidRPr="0006126F">
          <w:rPr>
            <w:rStyle w:val="Hypertextovprepojenie"/>
            <w:noProof/>
          </w:rPr>
          <w:t>5.13.</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ZapisPacientskehoSumaruOsobnaAnamneza_v2</w:t>
        </w:r>
        <w:r w:rsidR="00A61854">
          <w:rPr>
            <w:noProof/>
            <w:webHidden/>
          </w:rPr>
          <w:tab/>
        </w:r>
        <w:r w:rsidR="00A61854">
          <w:rPr>
            <w:noProof/>
            <w:webHidden/>
          </w:rPr>
          <w:fldChar w:fldCharType="begin"/>
        </w:r>
        <w:r w:rsidR="00A61854">
          <w:rPr>
            <w:noProof/>
            <w:webHidden/>
          </w:rPr>
          <w:instrText xml:space="preserve"> PAGEREF _Toc2079636 \h </w:instrText>
        </w:r>
        <w:r w:rsidR="00A61854">
          <w:rPr>
            <w:noProof/>
            <w:webHidden/>
          </w:rPr>
        </w:r>
        <w:r w:rsidR="00A61854">
          <w:rPr>
            <w:noProof/>
            <w:webHidden/>
          </w:rPr>
          <w:fldChar w:fldCharType="separate"/>
        </w:r>
        <w:r w:rsidR="00A61854">
          <w:rPr>
            <w:noProof/>
            <w:webHidden/>
          </w:rPr>
          <w:t>82</w:t>
        </w:r>
        <w:r w:rsidR="00A61854">
          <w:rPr>
            <w:noProof/>
            <w:webHidden/>
          </w:rPr>
          <w:fldChar w:fldCharType="end"/>
        </w:r>
      </w:hyperlink>
    </w:p>
    <w:p w14:paraId="24FE6E1A" w14:textId="3CBFB8CB" w:rsidR="00A61854" w:rsidRDefault="00A10E40">
      <w:pPr>
        <w:pStyle w:val="Obsah2"/>
        <w:rPr>
          <w:rFonts w:asciiTheme="minorHAnsi" w:eastAsiaTheme="minorEastAsia" w:hAnsiTheme="minorHAnsi" w:cstheme="minorBidi"/>
          <w:i w:val="0"/>
          <w:noProof/>
          <w:sz w:val="22"/>
          <w:szCs w:val="22"/>
          <w:lang w:eastAsia="sk-SK"/>
        </w:rPr>
      </w:pPr>
      <w:hyperlink w:anchor="_Toc2079637" w:history="1">
        <w:r w:rsidR="00A61854" w:rsidRPr="0006126F">
          <w:rPr>
            <w:rStyle w:val="Hypertextovprepojenie"/>
            <w:noProof/>
          </w:rPr>
          <w:t>5.14.</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ZapisPacientskehoSumaruSocialnaAnamneza_v2</w:t>
        </w:r>
        <w:r w:rsidR="00A61854">
          <w:rPr>
            <w:noProof/>
            <w:webHidden/>
          </w:rPr>
          <w:tab/>
        </w:r>
        <w:r w:rsidR="00A61854">
          <w:rPr>
            <w:noProof/>
            <w:webHidden/>
          </w:rPr>
          <w:fldChar w:fldCharType="begin"/>
        </w:r>
        <w:r w:rsidR="00A61854">
          <w:rPr>
            <w:noProof/>
            <w:webHidden/>
          </w:rPr>
          <w:instrText xml:space="preserve"> PAGEREF _Toc2079637 \h </w:instrText>
        </w:r>
        <w:r w:rsidR="00A61854">
          <w:rPr>
            <w:noProof/>
            <w:webHidden/>
          </w:rPr>
        </w:r>
        <w:r w:rsidR="00A61854">
          <w:rPr>
            <w:noProof/>
            <w:webHidden/>
          </w:rPr>
          <w:fldChar w:fldCharType="separate"/>
        </w:r>
        <w:r w:rsidR="00A61854">
          <w:rPr>
            <w:noProof/>
            <w:webHidden/>
          </w:rPr>
          <w:t>83</w:t>
        </w:r>
        <w:r w:rsidR="00A61854">
          <w:rPr>
            <w:noProof/>
            <w:webHidden/>
          </w:rPr>
          <w:fldChar w:fldCharType="end"/>
        </w:r>
      </w:hyperlink>
    </w:p>
    <w:p w14:paraId="4FD28EFF" w14:textId="3DE1ADCB" w:rsidR="00A61854" w:rsidRDefault="00A10E40">
      <w:pPr>
        <w:pStyle w:val="Obsah2"/>
        <w:rPr>
          <w:rFonts w:asciiTheme="minorHAnsi" w:eastAsiaTheme="minorEastAsia" w:hAnsiTheme="minorHAnsi" w:cstheme="minorBidi"/>
          <w:i w:val="0"/>
          <w:noProof/>
          <w:sz w:val="22"/>
          <w:szCs w:val="22"/>
          <w:lang w:eastAsia="sk-SK"/>
        </w:rPr>
      </w:pPr>
      <w:hyperlink w:anchor="_Toc2079638" w:history="1">
        <w:r w:rsidR="00A61854" w:rsidRPr="0006126F">
          <w:rPr>
            <w:rStyle w:val="Hypertextovprepojenie"/>
            <w:noProof/>
          </w:rPr>
          <w:t>5.15.</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ZapisPacientskehoSumaruVysetrenia_v2</w:t>
        </w:r>
        <w:r w:rsidR="00A61854">
          <w:rPr>
            <w:noProof/>
            <w:webHidden/>
          </w:rPr>
          <w:tab/>
        </w:r>
        <w:r w:rsidR="00A61854">
          <w:rPr>
            <w:noProof/>
            <w:webHidden/>
          </w:rPr>
          <w:fldChar w:fldCharType="begin"/>
        </w:r>
        <w:r w:rsidR="00A61854">
          <w:rPr>
            <w:noProof/>
            <w:webHidden/>
          </w:rPr>
          <w:instrText xml:space="preserve"> PAGEREF _Toc2079638 \h </w:instrText>
        </w:r>
        <w:r w:rsidR="00A61854">
          <w:rPr>
            <w:noProof/>
            <w:webHidden/>
          </w:rPr>
        </w:r>
        <w:r w:rsidR="00A61854">
          <w:rPr>
            <w:noProof/>
            <w:webHidden/>
          </w:rPr>
          <w:fldChar w:fldCharType="separate"/>
        </w:r>
        <w:r w:rsidR="00A61854">
          <w:rPr>
            <w:noProof/>
            <w:webHidden/>
          </w:rPr>
          <w:t>84</w:t>
        </w:r>
        <w:r w:rsidR="00A61854">
          <w:rPr>
            <w:noProof/>
            <w:webHidden/>
          </w:rPr>
          <w:fldChar w:fldCharType="end"/>
        </w:r>
      </w:hyperlink>
    </w:p>
    <w:p w14:paraId="5BC4A547" w14:textId="408ECE85" w:rsidR="00A61854" w:rsidRDefault="00A10E40">
      <w:pPr>
        <w:pStyle w:val="Obsah2"/>
        <w:rPr>
          <w:rFonts w:asciiTheme="minorHAnsi" w:eastAsiaTheme="minorEastAsia" w:hAnsiTheme="minorHAnsi" w:cstheme="minorBidi"/>
          <w:i w:val="0"/>
          <w:noProof/>
          <w:sz w:val="22"/>
          <w:szCs w:val="22"/>
          <w:lang w:eastAsia="sk-SK"/>
        </w:rPr>
      </w:pPr>
      <w:hyperlink w:anchor="_Toc2079639" w:history="1">
        <w:r w:rsidR="00A61854" w:rsidRPr="0006126F">
          <w:rPr>
            <w:rStyle w:val="Hypertextovprepojenie"/>
            <w:noProof/>
          </w:rPr>
          <w:t>5.16.</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ZrusZapisZPacientskehoSumaru_v2</w:t>
        </w:r>
        <w:r w:rsidR="00A61854">
          <w:rPr>
            <w:noProof/>
            <w:webHidden/>
          </w:rPr>
          <w:tab/>
        </w:r>
        <w:r w:rsidR="00A61854">
          <w:rPr>
            <w:noProof/>
            <w:webHidden/>
          </w:rPr>
          <w:fldChar w:fldCharType="begin"/>
        </w:r>
        <w:r w:rsidR="00A61854">
          <w:rPr>
            <w:noProof/>
            <w:webHidden/>
          </w:rPr>
          <w:instrText xml:space="preserve"> PAGEREF _Toc2079639 \h </w:instrText>
        </w:r>
        <w:r w:rsidR="00A61854">
          <w:rPr>
            <w:noProof/>
            <w:webHidden/>
          </w:rPr>
        </w:r>
        <w:r w:rsidR="00A61854">
          <w:rPr>
            <w:noProof/>
            <w:webHidden/>
          </w:rPr>
          <w:fldChar w:fldCharType="separate"/>
        </w:r>
        <w:r w:rsidR="00A61854">
          <w:rPr>
            <w:noProof/>
            <w:webHidden/>
          </w:rPr>
          <w:t>85</w:t>
        </w:r>
        <w:r w:rsidR="00A61854">
          <w:rPr>
            <w:noProof/>
            <w:webHidden/>
          </w:rPr>
          <w:fldChar w:fldCharType="end"/>
        </w:r>
      </w:hyperlink>
    </w:p>
    <w:p w14:paraId="22056A10" w14:textId="34635043" w:rsidR="00A61854" w:rsidRDefault="00A10E40">
      <w:pPr>
        <w:pStyle w:val="Obsah2"/>
        <w:rPr>
          <w:rFonts w:asciiTheme="minorHAnsi" w:eastAsiaTheme="minorEastAsia" w:hAnsiTheme="minorHAnsi" w:cstheme="minorBidi"/>
          <w:i w:val="0"/>
          <w:noProof/>
          <w:sz w:val="22"/>
          <w:szCs w:val="22"/>
          <w:lang w:eastAsia="sk-SK"/>
        </w:rPr>
      </w:pPr>
      <w:hyperlink w:anchor="_Toc2079640" w:history="1">
        <w:r w:rsidR="00A61854" w:rsidRPr="0006126F">
          <w:rPr>
            <w:rStyle w:val="Hypertextovprepojenie"/>
            <w:noProof/>
          </w:rPr>
          <w:t>5.17.</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ZrusKontaktneUdajePacientskehoSumaru_v3</w:t>
        </w:r>
        <w:r w:rsidR="00A61854">
          <w:rPr>
            <w:noProof/>
            <w:webHidden/>
          </w:rPr>
          <w:tab/>
        </w:r>
        <w:r w:rsidR="00A61854">
          <w:rPr>
            <w:noProof/>
            <w:webHidden/>
          </w:rPr>
          <w:fldChar w:fldCharType="begin"/>
        </w:r>
        <w:r w:rsidR="00A61854">
          <w:rPr>
            <w:noProof/>
            <w:webHidden/>
          </w:rPr>
          <w:instrText xml:space="preserve"> PAGEREF _Toc2079640 \h </w:instrText>
        </w:r>
        <w:r w:rsidR="00A61854">
          <w:rPr>
            <w:noProof/>
            <w:webHidden/>
          </w:rPr>
        </w:r>
        <w:r w:rsidR="00A61854">
          <w:rPr>
            <w:noProof/>
            <w:webHidden/>
          </w:rPr>
          <w:fldChar w:fldCharType="separate"/>
        </w:r>
        <w:r w:rsidR="00A61854">
          <w:rPr>
            <w:noProof/>
            <w:webHidden/>
          </w:rPr>
          <w:t>86</w:t>
        </w:r>
        <w:r w:rsidR="00A61854">
          <w:rPr>
            <w:noProof/>
            <w:webHidden/>
          </w:rPr>
          <w:fldChar w:fldCharType="end"/>
        </w:r>
      </w:hyperlink>
    </w:p>
    <w:p w14:paraId="44C2B66A" w14:textId="5569FDF4" w:rsidR="00A61854" w:rsidRDefault="00A10E40">
      <w:pPr>
        <w:pStyle w:val="Obsah1"/>
        <w:rPr>
          <w:rFonts w:asciiTheme="minorHAnsi" w:eastAsiaTheme="minorEastAsia" w:hAnsiTheme="minorHAnsi" w:cstheme="minorBidi"/>
          <w:b w:val="0"/>
          <w:noProof/>
          <w:sz w:val="22"/>
          <w:szCs w:val="22"/>
          <w:lang w:eastAsia="sk-SK"/>
        </w:rPr>
      </w:pPr>
      <w:hyperlink w:anchor="_Toc2079641" w:history="1">
        <w:r w:rsidR="00A61854" w:rsidRPr="0006126F">
          <w:rPr>
            <w:rStyle w:val="Hypertextovprepojenie"/>
            <w:noProof/>
          </w:rPr>
          <w:t>6.</w:t>
        </w:r>
        <w:r w:rsidR="00A61854">
          <w:rPr>
            <w:rFonts w:asciiTheme="minorHAnsi" w:eastAsiaTheme="minorEastAsia" w:hAnsiTheme="minorHAnsi" w:cstheme="minorBidi"/>
            <w:b w:val="0"/>
            <w:noProof/>
            <w:sz w:val="22"/>
            <w:szCs w:val="22"/>
            <w:lang w:eastAsia="sk-SK"/>
          </w:rPr>
          <w:tab/>
        </w:r>
        <w:r w:rsidR="00A61854" w:rsidRPr="0006126F">
          <w:rPr>
            <w:rStyle w:val="Hypertextovprepojenie"/>
            <w:noProof/>
          </w:rPr>
          <w:t>Archetypy</w:t>
        </w:r>
        <w:r w:rsidR="00A61854">
          <w:rPr>
            <w:noProof/>
            <w:webHidden/>
          </w:rPr>
          <w:tab/>
        </w:r>
        <w:r w:rsidR="00A61854">
          <w:rPr>
            <w:noProof/>
            <w:webHidden/>
          </w:rPr>
          <w:fldChar w:fldCharType="begin"/>
        </w:r>
        <w:r w:rsidR="00A61854">
          <w:rPr>
            <w:noProof/>
            <w:webHidden/>
          </w:rPr>
          <w:instrText xml:space="preserve"> PAGEREF _Toc2079641 \h </w:instrText>
        </w:r>
        <w:r w:rsidR="00A61854">
          <w:rPr>
            <w:noProof/>
            <w:webHidden/>
          </w:rPr>
        </w:r>
        <w:r w:rsidR="00A61854">
          <w:rPr>
            <w:noProof/>
            <w:webHidden/>
          </w:rPr>
          <w:fldChar w:fldCharType="separate"/>
        </w:r>
        <w:r w:rsidR="00A61854">
          <w:rPr>
            <w:noProof/>
            <w:webHidden/>
          </w:rPr>
          <w:t>87</w:t>
        </w:r>
        <w:r w:rsidR="00A61854">
          <w:rPr>
            <w:noProof/>
            <w:webHidden/>
          </w:rPr>
          <w:fldChar w:fldCharType="end"/>
        </w:r>
      </w:hyperlink>
    </w:p>
    <w:p w14:paraId="7CDCC8BC" w14:textId="58966D93" w:rsidR="00A61854" w:rsidRDefault="00A10E40">
      <w:pPr>
        <w:pStyle w:val="Obsah2"/>
        <w:rPr>
          <w:rFonts w:asciiTheme="minorHAnsi" w:eastAsiaTheme="minorEastAsia" w:hAnsiTheme="minorHAnsi" w:cstheme="minorBidi"/>
          <w:i w:val="0"/>
          <w:noProof/>
          <w:sz w:val="22"/>
          <w:szCs w:val="22"/>
          <w:lang w:eastAsia="sk-SK"/>
        </w:rPr>
      </w:pPr>
      <w:hyperlink w:anchor="_Toc2079642" w:history="1">
        <w:r w:rsidR="00A61854" w:rsidRPr="0006126F">
          <w:rPr>
            <w:rStyle w:val="Hypertextovprepojenie"/>
            <w:noProof/>
          </w:rPr>
          <w:t>6.1.</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Záznam z odborného vyšetrenia</w:t>
        </w:r>
        <w:r w:rsidR="00A61854">
          <w:rPr>
            <w:noProof/>
            <w:webHidden/>
          </w:rPr>
          <w:tab/>
        </w:r>
        <w:r w:rsidR="00A61854">
          <w:rPr>
            <w:noProof/>
            <w:webHidden/>
          </w:rPr>
          <w:fldChar w:fldCharType="begin"/>
        </w:r>
        <w:r w:rsidR="00A61854">
          <w:rPr>
            <w:noProof/>
            <w:webHidden/>
          </w:rPr>
          <w:instrText xml:space="preserve"> PAGEREF _Toc2079642 \h </w:instrText>
        </w:r>
        <w:r w:rsidR="00A61854">
          <w:rPr>
            <w:noProof/>
            <w:webHidden/>
          </w:rPr>
        </w:r>
        <w:r w:rsidR="00A61854">
          <w:rPr>
            <w:noProof/>
            <w:webHidden/>
          </w:rPr>
          <w:fldChar w:fldCharType="separate"/>
        </w:r>
        <w:r w:rsidR="00A61854">
          <w:rPr>
            <w:noProof/>
            <w:webHidden/>
          </w:rPr>
          <w:t>88</w:t>
        </w:r>
        <w:r w:rsidR="00A61854">
          <w:rPr>
            <w:noProof/>
            <w:webHidden/>
          </w:rPr>
          <w:fldChar w:fldCharType="end"/>
        </w:r>
      </w:hyperlink>
    </w:p>
    <w:p w14:paraId="3D0DD865" w14:textId="7DA2A130" w:rsidR="00A61854" w:rsidRDefault="00A10E40">
      <w:pPr>
        <w:pStyle w:val="Obsah2"/>
        <w:rPr>
          <w:rFonts w:asciiTheme="minorHAnsi" w:eastAsiaTheme="minorEastAsia" w:hAnsiTheme="minorHAnsi" w:cstheme="minorBidi"/>
          <w:i w:val="0"/>
          <w:noProof/>
          <w:sz w:val="22"/>
          <w:szCs w:val="22"/>
          <w:lang w:eastAsia="sk-SK"/>
        </w:rPr>
      </w:pPr>
      <w:hyperlink w:anchor="_Toc2079643" w:history="1">
        <w:r w:rsidR="00A61854" w:rsidRPr="0006126F">
          <w:rPr>
            <w:rStyle w:val="Hypertextovprepojenie"/>
            <w:noProof/>
          </w:rPr>
          <w:t>6.2.</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Prepúšťacia správa</w:t>
        </w:r>
        <w:r w:rsidR="00A61854">
          <w:rPr>
            <w:noProof/>
            <w:webHidden/>
          </w:rPr>
          <w:tab/>
        </w:r>
        <w:r w:rsidR="00A61854">
          <w:rPr>
            <w:noProof/>
            <w:webHidden/>
          </w:rPr>
          <w:fldChar w:fldCharType="begin"/>
        </w:r>
        <w:r w:rsidR="00A61854">
          <w:rPr>
            <w:noProof/>
            <w:webHidden/>
          </w:rPr>
          <w:instrText xml:space="preserve"> PAGEREF _Toc2079643 \h </w:instrText>
        </w:r>
        <w:r w:rsidR="00A61854">
          <w:rPr>
            <w:noProof/>
            <w:webHidden/>
          </w:rPr>
        </w:r>
        <w:r w:rsidR="00A61854">
          <w:rPr>
            <w:noProof/>
            <w:webHidden/>
          </w:rPr>
          <w:fldChar w:fldCharType="separate"/>
        </w:r>
        <w:r w:rsidR="00A61854">
          <w:rPr>
            <w:noProof/>
            <w:webHidden/>
          </w:rPr>
          <w:t>92</w:t>
        </w:r>
        <w:r w:rsidR="00A61854">
          <w:rPr>
            <w:noProof/>
            <w:webHidden/>
          </w:rPr>
          <w:fldChar w:fldCharType="end"/>
        </w:r>
      </w:hyperlink>
    </w:p>
    <w:p w14:paraId="57337D85" w14:textId="697BD43E" w:rsidR="00A61854" w:rsidRDefault="00A10E40">
      <w:pPr>
        <w:pStyle w:val="Obsah2"/>
        <w:rPr>
          <w:rFonts w:asciiTheme="minorHAnsi" w:eastAsiaTheme="minorEastAsia" w:hAnsiTheme="minorHAnsi" w:cstheme="minorBidi"/>
          <w:i w:val="0"/>
          <w:noProof/>
          <w:sz w:val="22"/>
          <w:szCs w:val="22"/>
          <w:lang w:eastAsia="sk-SK"/>
        </w:rPr>
      </w:pPr>
      <w:hyperlink w:anchor="_Toc2079644" w:history="1">
        <w:r w:rsidR="00A61854" w:rsidRPr="0006126F">
          <w:rPr>
            <w:rStyle w:val="Hypertextovprepojenie"/>
            <w:noProof/>
          </w:rPr>
          <w:t>6.3.</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Zobrazovacie vyšetrenie</w:t>
        </w:r>
        <w:r w:rsidR="00A61854">
          <w:rPr>
            <w:noProof/>
            <w:webHidden/>
          </w:rPr>
          <w:tab/>
        </w:r>
        <w:r w:rsidR="00A61854">
          <w:rPr>
            <w:noProof/>
            <w:webHidden/>
          </w:rPr>
          <w:fldChar w:fldCharType="begin"/>
        </w:r>
        <w:r w:rsidR="00A61854">
          <w:rPr>
            <w:noProof/>
            <w:webHidden/>
          </w:rPr>
          <w:instrText xml:space="preserve"> PAGEREF _Toc2079644 \h </w:instrText>
        </w:r>
        <w:r w:rsidR="00A61854">
          <w:rPr>
            <w:noProof/>
            <w:webHidden/>
          </w:rPr>
        </w:r>
        <w:r w:rsidR="00A61854">
          <w:rPr>
            <w:noProof/>
            <w:webHidden/>
          </w:rPr>
          <w:fldChar w:fldCharType="separate"/>
        </w:r>
        <w:r w:rsidR="00A61854">
          <w:rPr>
            <w:noProof/>
            <w:webHidden/>
          </w:rPr>
          <w:t>97</w:t>
        </w:r>
        <w:r w:rsidR="00A61854">
          <w:rPr>
            <w:noProof/>
            <w:webHidden/>
          </w:rPr>
          <w:fldChar w:fldCharType="end"/>
        </w:r>
      </w:hyperlink>
    </w:p>
    <w:p w14:paraId="6D63478E" w14:textId="03B9005F" w:rsidR="00A61854" w:rsidRDefault="00A10E40">
      <w:pPr>
        <w:pStyle w:val="Obsah2"/>
        <w:rPr>
          <w:rFonts w:asciiTheme="minorHAnsi" w:eastAsiaTheme="minorEastAsia" w:hAnsiTheme="minorHAnsi" w:cstheme="minorBidi"/>
          <w:i w:val="0"/>
          <w:noProof/>
          <w:sz w:val="22"/>
          <w:szCs w:val="22"/>
          <w:lang w:eastAsia="sk-SK"/>
        </w:rPr>
      </w:pPr>
      <w:hyperlink w:anchor="_Toc2079645" w:history="1">
        <w:r w:rsidR="00A61854" w:rsidRPr="0006126F">
          <w:rPr>
            <w:rStyle w:val="Hypertextovprepojenie"/>
            <w:noProof/>
          </w:rPr>
          <w:t>6.4.</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Odporúčanie na vyšetrenie</w:t>
        </w:r>
        <w:r w:rsidR="00A61854">
          <w:rPr>
            <w:noProof/>
            <w:webHidden/>
          </w:rPr>
          <w:tab/>
        </w:r>
        <w:r w:rsidR="00A61854">
          <w:rPr>
            <w:noProof/>
            <w:webHidden/>
          </w:rPr>
          <w:fldChar w:fldCharType="begin"/>
        </w:r>
        <w:r w:rsidR="00A61854">
          <w:rPr>
            <w:noProof/>
            <w:webHidden/>
          </w:rPr>
          <w:instrText xml:space="preserve"> PAGEREF _Toc2079645 \h </w:instrText>
        </w:r>
        <w:r w:rsidR="00A61854">
          <w:rPr>
            <w:noProof/>
            <w:webHidden/>
          </w:rPr>
        </w:r>
        <w:r w:rsidR="00A61854">
          <w:rPr>
            <w:noProof/>
            <w:webHidden/>
          </w:rPr>
          <w:fldChar w:fldCharType="separate"/>
        </w:r>
        <w:r w:rsidR="00A61854">
          <w:rPr>
            <w:noProof/>
            <w:webHidden/>
          </w:rPr>
          <w:t>99</w:t>
        </w:r>
        <w:r w:rsidR="00A61854">
          <w:rPr>
            <w:noProof/>
            <w:webHidden/>
          </w:rPr>
          <w:fldChar w:fldCharType="end"/>
        </w:r>
      </w:hyperlink>
    </w:p>
    <w:p w14:paraId="14BD168A" w14:textId="5F67DE9A" w:rsidR="00A61854" w:rsidRDefault="00A10E40">
      <w:pPr>
        <w:pStyle w:val="Obsah2"/>
        <w:rPr>
          <w:rFonts w:asciiTheme="minorHAnsi" w:eastAsiaTheme="minorEastAsia" w:hAnsiTheme="minorHAnsi" w:cstheme="minorBidi"/>
          <w:i w:val="0"/>
          <w:noProof/>
          <w:sz w:val="22"/>
          <w:szCs w:val="22"/>
          <w:lang w:eastAsia="sk-SK"/>
        </w:rPr>
      </w:pPr>
      <w:hyperlink w:anchor="_Toc2079646" w:history="1">
        <w:r w:rsidR="00A61854" w:rsidRPr="0006126F">
          <w:rPr>
            <w:rStyle w:val="Hypertextovprepojenie"/>
            <w:noProof/>
          </w:rPr>
          <w:t>6.5.</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Pôrodnícka anamnéza</w:t>
        </w:r>
        <w:r w:rsidR="00A61854">
          <w:rPr>
            <w:noProof/>
            <w:webHidden/>
          </w:rPr>
          <w:tab/>
        </w:r>
        <w:r w:rsidR="00A61854">
          <w:rPr>
            <w:noProof/>
            <w:webHidden/>
          </w:rPr>
          <w:fldChar w:fldCharType="begin"/>
        </w:r>
        <w:r w:rsidR="00A61854">
          <w:rPr>
            <w:noProof/>
            <w:webHidden/>
          </w:rPr>
          <w:instrText xml:space="preserve"> PAGEREF _Toc2079646 \h </w:instrText>
        </w:r>
        <w:r w:rsidR="00A61854">
          <w:rPr>
            <w:noProof/>
            <w:webHidden/>
          </w:rPr>
        </w:r>
        <w:r w:rsidR="00A61854">
          <w:rPr>
            <w:noProof/>
            <w:webHidden/>
          </w:rPr>
          <w:fldChar w:fldCharType="separate"/>
        </w:r>
        <w:r w:rsidR="00A61854">
          <w:rPr>
            <w:noProof/>
            <w:webHidden/>
          </w:rPr>
          <w:t>101</w:t>
        </w:r>
        <w:r w:rsidR="00A61854">
          <w:rPr>
            <w:noProof/>
            <w:webHidden/>
          </w:rPr>
          <w:fldChar w:fldCharType="end"/>
        </w:r>
      </w:hyperlink>
    </w:p>
    <w:p w14:paraId="35165AAA" w14:textId="662C8FBF" w:rsidR="00A61854" w:rsidRDefault="00A10E40">
      <w:pPr>
        <w:pStyle w:val="Obsah2"/>
        <w:rPr>
          <w:rFonts w:asciiTheme="minorHAnsi" w:eastAsiaTheme="minorEastAsia" w:hAnsiTheme="minorHAnsi" w:cstheme="minorBidi"/>
          <w:i w:val="0"/>
          <w:noProof/>
          <w:sz w:val="22"/>
          <w:szCs w:val="22"/>
          <w:lang w:eastAsia="sk-SK"/>
        </w:rPr>
      </w:pPr>
      <w:hyperlink w:anchor="_Toc2079647" w:history="1">
        <w:r w:rsidR="00A61854" w:rsidRPr="0006126F">
          <w:rPr>
            <w:rStyle w:val="Hypertextovprepojenie"/>
            <w:noProof/>
          </w:rPr>
          <w:t>6.6.</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Implantovaná zdravotná pomôcka</w:t>
        </w:r>
        <w:r w:rsidR="00A61854">
          <w:rPr>
            <w:noProof/>
            <w:webHidden/>
          </w:rPr>
          <w:tab/>
        </w:r>
        <w:r w:rsidR="00A61854">
          <w:rPr>
            <w:noProof/>
            <w:webHidden/>
          </w:rPr>
          <w:fldChar w:fldCharType="begin"/>
        </w:r>
        <w:r w:rsidR="00A61854">
          <w:rPr>
            <w:noProof/>
            <w:webHidden/>
          </w:rPr>
          <w:instrText xml:space="preserve"> PAGEREF _Toc2079647 \h </w:instrText>
        </w:r>
        <w:r w:rsidR="00A61854">
          <w:rPr>
            <w:noProof/>
            <w:webHidden/>
          </w:rPr>
        </w:r>
        <w:r w:rsidR="00A61854">
          <w:rPr>
            <w:noProof/>
            <w:webHidden/>
          </w:rPr>
          <w:fldChar w:fldCharType="separate"/>
        </w:r>
        <w:r w:rsidR="00A61854">
          <w:rPr>
            <w:noProof/>
            <w:webHidden/>
          </w:rPr>
          <w:t>101</w:t>
        </w:r>
        <w:r w:rsidR="00A61854">
          <w:rPr>
            <w:noProof/>
            <w:webHidden/>
          </w:rPr>
          <w:fldChar w:fldCharType="end"/>
        </w:r>
      </w:hyperlink>
    </w:p>
    <w:p w14:paraId="35A0FDE1" w14:textId="3B6E39A0" w:rsidR="00A61854" w:rsidRDefault="00A10E40">
      <w:pPr>
        <w:pStyle w:val="Obsah2"/>
        <w:rPr>
          <w:rFonts w:asciiTheme="minorHAnsi" w:eastAsiaTheme="minorEastAsia" w:hAnsiTheme="minorHAnsi" w:cstheme="minorBidi"/>
          <w:i w:val="0"/>
          <w:noProof/>
          <w:sz w:val="22"/>
          <w:szCs w:val="22"/>
          <w:lang w:eastAsia="sk-SK"/>
        </w:rPr>
      </w:pPr>
      <w:hyperlink w:anchor="_Toc2079648" w:history="1">
        <w:r w:rsidR="00A61854" w:rsidRPr="0006126F">
          <w:rPr>
            <w:rStyle w:val="Hypertextovprepojenie"/>
            <w:noProof/>
          </w:rPr>
          <w:t>6.7.</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Zdravotné problémy</w:t>
        </w:r>
        <w:r w:rsidR="00A61854">
          <w:rPr>
            <w:noProof/>
            <w:webHidden/>
          </w:rPr>
          <w:tab/>
        </w:r>
        <w:r w:rsidR="00A61854">
          <w:rPr>
            <w:noProof/>
            <w:webHidden/>
          </w:rPr>
          <w:fldChar w:fldCharType="begin"/>
        </w:r>
        <w:r w:rsidR="00A61854">
          <w:rPr>
            <w:noProof/>
            <w:webHidden/>
          </w:rPr>
          <w:instrText xml:space="preserve"> PAGEREF _Toc2079648 \h </w:instrText>
        </w:r>
        <w:r w:rsidR="00A61854">
          <w:rPr>
            <w:noProof/>
            <w:webHidden/>
          </w:rPr>
        </w:r>
        <w:r w:rsidR="00A61854">
          <w:rPr>
            <w:noProof/>
            <w:webHidden/>
          </w:rPr>
          <w:fldChar w:fldCharType="separate"/>
        </w:r>
        <w:r w:rsidR="00A61854">
          <w:rPr>
            <w:noProof/>
            <w:webHidden/>
          </w:rPr>
          <w:t>102</w:t>
        </w:r>
        <w:r w:rsidR="00A61854">
          <w:rPr>
            <w:noProof/>
            <w:webHidden/>
          </w:rPr>
          <w:fldChar w:fldCharType="end"/>
        </w:r>
      </w:hyperlink>
    </w:p>
    <w:p w14:paraId="7C387D92" w14:textId="3B9E4410" w:rsidR="00A61854" w:rsidRDefault="00A10E40">
      <w:pPr>
        <w:pStyle w:val="Obsah2"/>
        <w:rPr>
          <w:rFonts w:asciiTheme="minorHAnsi" w:eastAsiaTheme="minorEastAsia" w:hAnsiTheme="minorHAnsi" w:cstheme="minorBidi"/>
          <w:i w:val="0"/>
          <w:noProof/>
          <w:sz w:val="22"/>
          <w:szCs w:val="22"/>
          <w:lang w:eastAsia="sk-SK"/>
        </w:rPr>
      </w:pPr>
      <w:hyperlink w:anchor="_Toc2079649" w:history="1">
        <w:r w:rsidR="00A61854" w:rsidRPr="0006126F">
          <w:rPr>
            <w:rStyle w:val="Hypertextovprepojenie"/>
            <w:noProof/>
          </w:rPr>
          <w:t>6.8.</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Varovania</w:t>
        </w:r>
        <w:r w:rsidR="00A61854">
          <w:rPr>
            <w:noProof/>
            <w:webHidden/>
          </w:rPr>
          <w:tab/>
        </w:r>
        <w:r w:rsidR="00A61854">
          <w:rPr>
            <w:noProof/>
            <w:webHidden/>
          </w:rPr>
          <w:fldChar w:fldCharType="begin"/>
        </w:r>
        <w:r w:rsidR="00A61854">
          <w:rPr>
            <w:noProof/>
            <w:webHidden/>
          </w:rPr>
          <w:instrText xml:space="preserve"> PAGEREF _Toc2079649 \h </w:instrText>
        </w:r>
        <w:r w:rsidR="00A61854">
          <w:rPr>
            <w:noProof/>
            <w:webHidden/>
          </w:rPr>
        </w:r>
        <w:r w:rsidR="00A61854">
          <w:rPr>
            <w:noProof/>
            <w:webHidden/>
          </w:rPr>
          <w:fldChar w:fldCharType="separate"/>
        </w:r>
        <w:r w:rsidR="00A61854">
          <w:rPr>
            <w:noProof/>
            <w:webHidden/>
          </w:rPr>
          <w:t>103</w:t>
        </w:r>
        <w:r w:rsidR="00A61854">
          <w:rPr>
            <w:noProof/>
            <w:webHidden/>
          </w:rPr>
          <w:fldChar w:fldCharType="end"/>
        </w:r>
      </w:hyperlink>
    </w:p>
    <w:p w14:paraId="1E364C44" w14:textId="35F33EE9" w:rsidR="00A61854" w:rsidRDefault="00A10E40">
      <w:pPr>
        <w:pStyle w:val="Obsah2"/>
        <w:rPr>
          <w:rFonts w:asciiTheme="minorHAnsi" w:eastAsiaTheme="minorEastAsia" w:hAnsiTheme="minorHAnsi" w:cstheme="minorBidi"/>
          <w:i w:val="0"/>
          <w:noProof/>
          <w:sz w:val="22"/>
          <w:szCs w:val="22"/>
          <w:lang w:eastAsia="sk-SK"/>
        </w:rPr>
      </w:pPr>
      <w:hyperlink w:anchor="_Toc2079650" w:history="1">
        <w:r w:rsidR="00A61854" w:rsidRPr="0006126F">
          <w:rPr>
            <w:rStyle w:val="Hypertextovprepojenie"/>
            <w:noProof/>
          </w:rPr>
          <w:t>6.9.</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Lieková anamnéza</w:t>
        </w:r>
        <w:r w:rsidR="00A61854">
          <w:rPr>
            <w:noProof/>
            <w:webHidden/>
          </w:rPr>
          <w:tab/>
        </w:r>
        <w:r w:rsidR="00A61854">
          <w:rPr>
            <w:noProof/>
            <w:webHidden/>
          </w:rPr>
          <w:fldChar w:fldCharType="begin"/>
        </w:r>
        <w:r w:rsidR="00A61854">
          <w:rPr>
            <w:noProof/>
            <w:webHidden/>
          </w:rPr>
          <w:instrText xml:space="preserve"> PAGEREF _Toc2079650 \h </w:instrText>
        </w:r>
        <w:r w:rsidR="00A61854">
          <w:rPr>
            <w:noProof/>
            <w:webHidden/>
          </w:rPr>
        </w:r>
        <w:r w:rsidR="00A61854">
          <w:rPr>
            <w:noProof/>
            <w:webHidden/>
          </w:rPr>
          <w:fldChar w:fldCharType="separate"/>
        </w:r>
        <w:r w:rsidR="00A61854">
          <w:rPr>
            <w:noProof/>
            <w:webHidden/>
          </w:rPr>
          <w:t>104</w:t>
        </w:r>
        <w:r w:rsidR="00A61854">
          <w:rPr>
            <w:noProof/>
            <w:webHidden/>
          </w:rPr>
          <w:fldChar w:fldCharType="end"/>
        </w:r>
      </w:hyperlink>
    </w:p>
    <w:p w14:paraId="24189ADB" w14:textId="1C9912A2" w:rsidR="00A61854" w:rsidRDefault="00A10E40">
      <w:pPr>
        <w:pStyle w:val="Obsah2"/>
        <w:rPr>
          <w:rFonts w:asciiTheme="minorHAnsi" w:eastAsiaTheme="minorEastAsia" w:hAnsiTheme="minorHAnsi" w:cstheme="minorBidi"/>
          <w:i w:val="0"/>
          <w:noProof/>
          <w:sz w:val="22"/>
          <w:szCs w:val="22"/>
          <w:lang w:eastAsia="sk-SK"/>
        </w:rPr>
      </w:pPr>
      <w:hyperlink w:anchor="_Toc2079651" w:history="1">
        <w:r w:rsidR="00A61854" w:rsidRPr="0006126F">
          <w:rPr>
            <w:rStyle w:val="Hypertextovprepojenie"/>
            <w:noProof/>
          </w:rPr>
          <w:t>6.10.</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Osobná anamnéza</w:t>
        </w:r>
        <w:r w:rsidR="00A61854">
          <w:rPr>
            <w:noProof/>
            <w:webHidden/>
          </w:rPr>
          <w:tab/>
        </w:r>
        <w:r w:rsidR="00A61854">
          <w:rPr>
            <w:noProof/>
            <w:webHidden/>
          </w:rPr>
          <w:fldChar w:fldCharType="begin"/>
        </w:r>
        <w:r w:rsidR="00A61854">
          <w:rPr>
            <w:noProof/>
            <w:webHidden/>
          </w:rPr>
          <w:instrText xml:space="preserve"> PAGEREF _Toc2079651 \h </w:instrText>
        </w:r>
        <w:r w:rsidR="00A61854">
          <w:rPr>
            <w:noProof/>
            <w:webHidden/>
          </w:rPr>
        </w:r>
        <w:r w:rsidR="00A61854">
          <w:rPr>
            <w:noProof/>
            <w:webHidden/>
          </w:rPr>
          <w:fldChar w:fldCharType="separate"/>
        </w:r>
        <w:r w:rsidR="00A61854">
          <w:rPr>
            <w:noProof/>
            <w:webHidden/>
          </w:rPr>
          <w:t>105</w:t>
        </w:r>
        <w:r w:rsidR="00A61854">
          <w:rPr>
            <w:noProof/>
            <w:webHidden/>
          </w:rPr>
          <w:fldChar w:fldCharType="end"/>
        </w:r>
      </w:hyperlink>
    </w:p>
    <w:p w14:paraId="5EF98857" w14:textId="641294F1" w:rsidR="00A61854" w:rsidRDefault="00A10E40">
      <w:pPr>
        <w:pStyle w:val="Obsah3"/>
        <w:rPr>
          <w:rFonts w:asciiTheme="minorHAnsi" w:eastAsiaTheme="minorEastAsia" w:hAnsiTheme="minorHAnsi" w:cstheme="minorBidi"/>
          <w:noProof/>
          <w:sz w:val="22"/>
          <w:szCs w:val="22"/>
          <w:lang w:eastAsia="sk-SK"/>
        </w:rPr>
      </w:pPr>
      <w:hyperlink w:anchor="_Toc2079652" w:history="1">
        <w:r w:rsidR="00A61854" w:rsidRPr="0006126F">
          <w:rPr>
            <w:rStyle w:val="Hypertextovprepojenie"/>
            <w:noProof/>
          </w:rPr>
          <w:t>6.10.1.</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Chirurgické výkony</w:t>
        </w:r>
        <w:r w:rsidR="00A61854">
          <w:rPr>
            <w:noProof/>
            <w:webHidden/>
          </w:rPr>
          <w:tab/>
        </w:r>
        <w:r w:rsidR="00A61854">
          <w:rPr>
            <w:noProof/>
            <w:webHidden/>
          </w:rPr>
          <w:fldChar w:fldCharType="begin"/>
        </w:r>
        <w:r w:rsidR="00A61854">
          <w:rPr>
            <w:noProof/>
            <w:webHidden/>
          </w:rPr>
          <w:instrText xml:space="preserve"> PAGEREF _Toc2079652 \h </w:instrText>
        </w:r>
        <w:r w:rsidR="00A61854">
          <w:rPr>
            <w:noProof/>
            <w:webHidden/>
          </w:rPr>
        </w:r>
        <w:r w:rsidR="00A61854">
          <w:rPr>
            <w:noProof/>
            <w:webHidden/>
          </w:rPr>
          <w:fldChar w:fldCharType="separate"/>
        </w:r>
        <w:r w:rsidR="00A61854">
          <w:rPr>
            <w:noProof/>
            <w:webHidden/>
          </w:rPr>
          <w:t>105</w:t>
        </w:r>
        <w:r w:rsidR="00A61854">
          <w:rPr>
            <w:noProof/>
            <w:webHidden/>
          </w:rPr>
          <w:fldChar w:fldCharType="end"/>
        </w:r>
      </w:hyperlink>
    </w:p>
    <w:p w14:paraId="25F06812" w14:textId="633E7461" w:rsidR="00A61854" w:rsidRDefault="00A10E40">
      <w:pPr>
        <w:pStyle w:val="Obsah3"/>
        <w:rPr>
          <w:rFonts w:asciiTheme="minorHAnsi" w:eastAsiaTheme="minorEastAsia" w:hAnsiTheme="minorHAnsi" w:cstheme="minorBidi"/>
          <w:noProof/>
          <w:sz w:val="22"/>
          <w:szCs w:val="22"/>
          <w:lang w:eastAsia="sk-SK"/>
        </w:rPr>
      </w:pPr>
      <w:hyperlink w:anchor="_Toc2079653" w:history="1">
        <w:r w:rsidR="00A61854" w:rsidRPr="0006126F">
          <w:rPr>
            <w:rStyle w:val="Hypertextovprepojenie"/>
            <w:noProof/>
          </w:rPr>
          <w:t>6.10.2.</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Zdravotné obmedzenia</w:t>
        </w:r>
        <w:r w:rsidR="00A61854">
          <w:rPr>
            <w:noProof/>
            <w:webHidden/>
          </w:rPr>
          <w:tab/>
        </w:r>
        <w:r w:rsidR="00A61854">
          <w:rPr>
            <w:noProof/>
            <w:webHidden/>
          </w:rPr>
          <w:fldChar w:fldCharType="begin"/>
        </w:r>
        <w:r w:rsidR="00A61854">
          <w:rPr>
            <w:noProof/>
            <w:webHidden/>
          </w:rPr>
          <w:instrText xml:space="preserve"> PAGEREF _Toc2079653 \h </w:instrText>
        </w:r>
        <w:r w:rsidR="00A61854">
          <w:rPr>
            <w:noProof/>
            <w:webHidden/>
          </w:rPr>
        </w:r>
        <w:r w:rsidR="00A61854">
          <w:rPr>
            <w:noProof/>
            <w:webHidden/>
          </w:rPr>
          <w:fldChar w:fldCharType="separate"/>
        </w:r>
        <w:r w:rsidR="00A61854">
          <w:rPr>
            <w:noProof/>
            <w:webHidden/>
          </w:rPr>
          <w:t>105</w:t>
        </w:r>
        <w:r w:rsidR="00A61854">
          <w:rPr>
            <w:noProof/>
            <w:webHidden/>
          </w:rPr>
          <w:fldChar w:fldCharType="end"/>
        </w:r>
      </w:hyperlink>
    </w:p>
    <w:p w14:paraId="12D534B0" w14:textId="213F5D79" w:rsidR="00A61854" w:rsidRDefault="00A10E40">
      <w:pPr>
        <w:pStyle w:val="Obsah3"/>
        <w:rPr>
          <w:rFonts w:asciiTheme="minorHAnsi" w:eastAsiaTheme="minorEastAsia" w:hAnsiTheme="minorHAnsi" w:cstheme="minorBidi"/>
          <w:noProof/>
          <w:sz w:val="22"/>
          <w:szCs w:val="22"/>
          <w:lang w:eastAsia="sk-SK"/>
        </w:rPr>
      </w:pPr>
      <w:hyperlink w:anchor="_Toc2079654" w:history="1">
        <w:r w:rsidR="00A61854" w:rsidRPr="0006126F">
          <w:rPr>
            <w:rStyle w:val="Hypertextovprepojenie"/>
            <w:noProof/>
          </w:rPr>
          <w:t>6.10.3.</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Terapeutické odporúčania</w:t>
        </w:r>
        <w:r w:rsidR="00A61854">
          <w:rPr>
            <w:noProof/>
            <w:webHidden/>
          </w:rPr>
          <w:tab/>
        </w:r>
        <w:r w:rsidR="00A61854">
          <w:rPr>
            <w:noProof/>
            <w:webHidden/>
          </w:rPr>
          <w:fldChar w:fldCharType="begin"/>
        </w:r>
        <w:r w:rsidR="00A61854">
          <w:rPr>
            <w:noProof/>
            <w:webHidden/>
          </w:rPr>
          <w:instrText xml:space="preserve"> PAGEREF _Toc2079654 \h </w:instrText>
        </w:r>
        <w:r w:rsidR="00A61854">
          <w:rPr>
            <w:noProof/>
            <w:webHidden/>
          </w:rPr>
        </w:r>
        <w:r w:rsidR="00A61854">
          <w:rPr>
            <w:noProof/>
            <w:webHidden/>
          </w:rPr>
          <w:fldChar w:fldCharType="separate"/>
        </w:r>
        <w:r w:rsidR="00A61854">
          <w:rPr>
            <w:noProof/>
            <w:webHidden/>
          </w:rPr>
          <w:t>106</w:t>
        </w:r>
        <w:r w:rsidR="00A61854">
          <w:rPr>
            <w:noProof/>
            <w:webHidden/>
          </w:rPr>
          <w:fldChar w:fldCharType="end"/>
        </w:r>
      </w:hyperlink>
    </w:p>
    <w:p w14:paraId="1852F59E" w14:textId="53F43138" w:rsidR="00A61854" w:rsidRDefault="00A10E40">
      <w:pPr>
        <w:pStyle w:val="Obsah3"/>
        <w:rPr>
          <w:rFonts w:asciiTheme="minorHAnsi" w:eastAsiaTheme="minorEastAsia" w:hAnsiTheme="minorHAnsi" w:cstheme="minorBidi"/>
          <w:noProof/>
          <w:sz w:val="22"/>
          <w:szCs w:val="22"/>
          <w:lang w:eastAsia="sk-SK"/>
        </w:rPr>
      </w:pPr>
      <w:hyperlink w:anchor="_Toc2079655" w:history="1">
        <w:r w:rsidR="00A61854" w:rsidRPr="0006126F">
          <w:rPr>
            <w:rStyle w:val="Hypertextovprepojenie"/>
            <w:noProof/>
          </w:rPr>
          <w:t>6.10.4.</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Očkovací záznam</w:t>
        </w:r>
        <w:r w:rsidR="00A61854">
          <w:rPr>
            <w:noProof/>
            <w:webHidden/>
          </w:rPr>
          <w:tab/>
        </w:r>
        <w:r w:rsidR="00A61854">
          <w:rPr>
            <w:noProof/>
            <w:webHidden/>
          </w:rPr>
          <w:fldChar w:fldCharType="begin"/>
        </w:r>
        <w:r w:rsidR="00A61854">
          <w:rPr>
            <w:noProof/>
            <w:webHidden/>
          </w:rPr>
          <w:instrText xml:space="preserve"> PAGEREF _Toc2079655 \h </w:instrText>
        </w:r>
        <w:r w:rsidR="00A61854">
          <w:rPr>
            <w:noProof/>
            <w:webHidden/>
          </w:rPr>
        </w:r>
        <w:r w:rsidR="00A61854">
          <w:rPr>
            <w:noProof/>
            <w:webHidden/>
          </w:rPr>
          <w:fldChar w:fldCharType="separate"/>
        </w:r>
        <w:r w:rsidR="00A61854">
          <w:rPr>
            <w:noProof/>
            <w:webHidden/>
          </w:rPr>
          <w:t>106</w:t>
        </w:r>
        <w:r w:rsidR="00A61854">
          <w:rPr>
            <w:noProof/>
            <w:webHidden/>
          </w:rPr>
          <w:fldChar w:fldCharType="end"/>
        </w:r>
      </w:hyperlink>
    </w:p>
    <w:p w14:paraId="41A57249" w14:textId="3D5D39E6" w:rsidR="00A61854" w:rsidRDefault="00A10E40">
      <w:pPr>
        <w:pStyle w:val="Obsah3"/>
        <w:rPr>
          <w:rFonts w:asciiTheme="minorHAnsi" w:eastAsiaTheme="minorEastAsia" w:hAnsiTheme="minorHAnsi" w:cstheme="minorBidi"/>
          <w:noProof/>
          <w:sz w:val="22"/>
          <w:szCs w:val="22"/>
          <w:lang w:eastAsia="sk-SK"/>
        </w:rPr>
      </w:pPr>
      <w:hyperlink w:anchor="_Toc2079656" w:history="1">
        <w:r w:rsidR="00A61854" w:rsidRPr="0006126F">
          <w:rPr>
            <w:rStyle w:val="Hypertextovprepojenie"/>
            <w:noProof/>
          </w:rPr>
          <w:t>6.10.5.</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Výsledky vyšetrení</w:t>
        </w:r>
        <w:r w:rsidR="00A61854">
          <w:rPr>
            <w:noProof/>
            <w:webHidden/>
          </w:rPr>
          <w:tab/>
        </w:r>
        <w:r w:rsidR="00A61854">
          <w:rPr>
            <w:noProof/>
            <w:webHidden/>
          </w:rPr>
          <w:fldChar w:fldCharType="begin"/>
        </w:r>
        <w:r w:rsidR="00A61854">
          <w:rPr>
            <w:noProof/>
            <w:webHidden/>
          </w:rPr>
          <w:instrText xml:space="preserve"> PAGEREF _Toc2079656 \h </w:instrText>
        </w:r>
        <w:r w:rsidR="00A61854">
          <w:rPr>
            <w:noProof/>
            <w:webHidden/>
          </w:rPr>
        </w:r>
        <w:r w:rsidR="00A61854">
          <w:rPr>
            <w:noProof/>
            <w:webHidden/>
          </w:rPr>
          <w:fldChar w:fldCharType="separate"/>
        </w:r>
        <w:r w:rsidR="00A61854">
          <w:rPr>
            <w:noProof/>
            <w:webHidden/>
          </w:rPr>
          <w:t>108</w:t>
        </w:r>
        <w:r w:rsidR="00A61854">
          <w:rPr>
            <w:noProof/>
            <w:webHidden/>
          </w:rPr>
          <w:fldChar w:fldCharType="end"/>
        </w:r>
      </w:hyperlink>
    </w:p>
    <w:p w14:paraId="031E23BB" w14:textId="602110BD" w:rsidR="00A61854" w:rsidRDefault="00A10E40">
      <w:pPr>
        <w:pStyle w:val="Obsah4"/>
        <w:rPr>
          <w:rFonts w:asciiTheme="minorHAnsi" w:eastAsiaTheme="minorEastAsia" w:hAnsiTheme="minorHAnsi" w:cstheme="minorBidi"/>
          <w:noProof/>
          <w:sz w:val="22"/>
          <w:szCs w:val="22"/>
          <w:lang w:eastAsia="sk-SK"/>
        </w:rPr>
      </w:pPr>
      <w:hyperlink w:anchor="_Toc2079657" w:history="1">
        <w:r w:rsidR="00A61854" w:rsidRPr="0006126F">
          <w:rPr>
            <w:rStyle w:val="Hypertextovprepojenie"/>
            <w:noProof/>
          </w:rPr>
          <w:t>6.10.5.1.</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Krvný tlak</w:t>
        </w:r>
        <w:r w:rsidR="00A61854">
          <w:rPr>
            <w:noProof/>
            <w:webHidden/>
          </w:rPr>
          <w:tab/>
        </w:r>
        <w:r w:rsidR="00A61854">
          <w:rPr>
            <w:noProof/>
            <w:webHidden/>
          </w:rPr>
          <w:fldChar w:fldCharType="begin"/>
        </w:r>
        <w:r w:rsidR="00A61854">
          <w:rPr>
            <w:noProof/>
            <w:webHidden/>
          </w:rPr>
          <w:instrText xml:space="preserve"> PAGEREF _Toc2079657 \h </w:instrText>
        </w:r>
        <w:r w:rsidR="00A61854">
          <w:rPr>
            <w:noProof/>
            <w:webHidden/>
          </w:rPr>
        </w:r>
        <w:r w:rsidR="00A61854">
          <w:rPr>
            <w:noProof/>
            <w:webHidden/>
          </w:rPr>
          <w:fldChar w:fldCharType="separate"/>
        </w:r>
        <w:r w:rsidR="00A61854">
          <w:rPr>
            <w:noProof/>
            <w:webHidden/>
          </w:rPr>
          <w:t>108</w:t>
        </w:r>
        <w:r w:rsidR="00A61854">
          <w:rPr>
            <w:noProof/>
            <w:webHidden/>
          </w:rPr>
          <w:fldChar w:fldCharType="end"/>
        </w:r>
      </w:hyperlink>
    </w:p>
    <w:p w14:paraId="364D5BCE" w14:textId="7D811980" w:rsidR="00A61854" w:rsidRDefault="00A10E40">
      <w:pPr>
        <w:pStyle w:val="Obsah4"/>
        <w:rPr>
          <w:rFonts w:asciiTheme="minorHAnsi" w:eastAsiaTheme="minorEastAsia" w:hAnsiTheme="minorHAnsi" w:cstheme="minorBidi"/>
          <w:noProof/>
          <w:sz w:val="22"/>
          <w:szCs w:val="22"/>
          <w:lang w:eastAsia="sk-SK"/>
        </w:rPr>
      </w:pPr>
      <w:hyperlink w:anchor="_Toc2079658" w:history="1">
        <w:r w:rsidR="00A61854" w:rsidRPr="0006126F">
          <w:rPr>
            <w:rStyle w:val="Hypertextovprepojenie"/>
            <w:noProof/>
          </w:rPr>
          <w:t>6.10.5.2.</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Krvná skupina</w:t>
        </w:r>
        <w:r w:rsidR="00A61854">
          <w:rPr>
            <w:noProof/>
            <w:webHidden/>
          </w:rPr>
          <w:tab/>
        </w:r>
        <w:r w:rsidR="00A61854">
          <w:rPr>
            <w:noProof/>
            <w:webHidden/>
          </w:rPr>
          <w:fldChar w:fldCharType="begin"/>
        </w:r>
        <w:r w:rsidR="00A61854">
          <w:rPr>
            <w:noProof/>
            <w:webHidden/>
          </w:rPr>
          <w:instrText xml:space="preserve"> PAGEREF _Toc2079658 \h </w:instrText>
        </w:r>
        <w:r w:rsidR="00A61854">
          <w:rPr>
            <w:noProof/>
            <w:webHidden/>
          </w:rPr>
        </w:r>
        <w:r w:rsidR="00A61854">
          <w:rPr>
            <w:noProof/>
            <w:webHidden/>
          </w:rPr>
          <w:fldChar w:fldCharType="separate"/>
        </w:r>
        <w:r w:rsidR="00A61854">
          <w:rPr>
            <w:noProof/>
            <w:webHidden/>
          </w:rPr>
          <w:t>109</w:t>
        </w:r>
        <w:r w:rsidR="00A61854">
          <w:rPr>
            <w:noProof/>
            <w:webHidden/>
          </w:rPr>
          <w:fldChar w:fldCharType="end"/>
        </w:r>
      </w:hyperlink>
    </w:p>
    <w:p w14:paraId="50C7C162" w14:textId="71B7F3DE" w:rsidR="00A61854" w:rsidRDefault="00A10E40">
      <w:pPr>
        <w:pStyle w:val="Obsah4"/>
        <w:rPr>
          <w:rFonts w:asciiTheme="minorHAnsi" w:eastAsiaTheme="minorEastAsia" w:hAnsiTheme="minorHAnsi" w:cstheme="minorBidi"/>
          <w:noProof/>
          <w:sz w:val="22"/>
          <w:szCs w:val="22"/>
          <w:lang w:eastAsia="sk-SK"/>
        </w:rPr>
      </w:pPr>
      <w:hyperlink w:anchor="_Toc2079659" w:history="1">
        <w:r w:rsidR="00A61854" w:rsidRPr="0006126F">
          <w:rPr>
            <w:rStyle w:val="Hypertextovprepojenie"/>
            <w:noProof/>
          </w:rPr>
          <w:t>6.10.5.3.</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Vitálne a antropometrické hodnoty</w:t>
        </w:r>
        <w:r w:rsidR="00A61854">
          <w:rPr>
            <w:noProof/>
            <w:webHidden/>
          </w:rPr>
          <w:tab/>
        </w:r>
        <w:r w:rsidR="00A61854">
          <w:rPr>
            <w:noProof/>
            <w:webHidden/>
          </w:rPr>
          <w:fldChar w:fldCharType="begin"/>
        </w:r>
        <w:r w:rsidR="00A61854">
          <w:rPr>
            <w:noProof/>
            <w:webHidden/>
          </w:rPr>
          <w:instrText xml:space="preserve"> PAGEREF _Toc2079659 \h </w:instrText>
        </w:r>
        <w:r w:rsidR="00A61854">
          <w:rPr>
            <w:noProof/>
            <w:webHidden/>
          </w:rPr>
        </w:r>
        <w:r w:rsidR="00A61854">
          <w:rPr>
            <w:noProof/>
            <w:webHidden/>
          </w:rPr>
          <w:fldChar w:fldCharType="separate"/>
        </w:r>
        <w:r w:rsidR="00A61854">
          <w:rPr>
            <w:noProof/>
            <w:webHidden/>
          </w:rPr>
          <w:t>109</w:t>
        </w:r>
        <w:r w:rsidR="00A61854">
          <w:rPr>
            <w:noProof/>
            <w:webHidden/>
          </w:rPr>
          <w:fldChar w:fldCharType="end"/>
        </w:r>
      </w:hyperlink>
    </w:p>
    <w:p w14:paraId="1A52AB63" w14:textId="41A49A4E" w:rsidR="00A61854" w:rsidRDefault="00A10E40">
      <w:pPr>
        <w:pStyle w:val="Obsah2"/>
        <w:rPr>
          <w:rFonts w:asciiTheme="minorHAnsi" w:eastAsiaTheme="minorEastAsia" w:hAnsiTheme="minorHAnsi" w:cstheme="minorBidi"/>
          <w:i w:val="0"/>
          <w:noProof/>
          <w:sz w:val="22"/>
          <w:szCs w:val="22"/>
          <w:lang w:eastAsia="sk-SK"/>
        </w:rPr>
      </w:pPr>
      <w:hyperlink w:anchor="_Toc2079660" w:history="1">
        <w:r w:rsidR="00A61854" w:rsidRPr="0006126F">
          <w:rPr>
            <w:rStyle w:val="Hypertextovprepojenie"/>
            <w:noProof/>
          </w:rPr>
          <w:t>6.11.</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Sociálna anamnéza</w:t>
        </w:r>
        <w:r w:rsidR="00A61854">
          <w:rPr>
            <w:noProof/>
            <w:webHidden/>
          </w:rPr>
          <w:tab/>
        </w:r>
        <w:r w:rsidR="00A61854">
          <w:rPr>
            <w:noProof/>
            <w:webHidden/>
          </w:rPr>
          <w:fldChar w:fldCharType="begin"/>
        </w:r>
        <w:r w:rsidR="00A61854">
          <w:rPr>
            <w:noProof/>
            <w:webHidden/>
          </w:rPr>
          <w:instrText xml:space="preserve"> PAGEREF _Toc2079660 \h </w:instrText>
        </w:r>
        <w:r w:rsidR="00A61854">
          <w:rPr>
            <w:noProof/>
            <w:webHidden/>
          </w:rPr>
        </w:r>
        <w:r w:rsidR="00A61854">
          <w:rPr>
            <w:noProof/>
            <w:webHidden/>
          </w:rPr>
          <w:fldChar w:fldCharType="separate"/>
        </w:r>
        <w:r w:rsidR="00A61854">
          <w:rPr>
            <w:noProof/>
            <w:webHidden/>
          </w:rPr>
          <w:t>110</w:t>
        </w:r>
        <w:r w:rsidR="00A61854">
          <w:rPr>
            <w:noProof/>
            <w:webHidden/>
          </w:rPr>
          <w:fldChar w:fldCharType="end"/>
        </w:r>
      </w:hyperlink>
    </w:p>
    <w:p w14:paraId="7085C62F" w14:textId="5E3B899F" w:rsidR="00A61854" w:rsidRDefault="00A10E40">
      <w:pPr>
        <w:pStyle w:val="Obsah2"/>
        <w:rPr>
          <w:rFonts w:asciiTheme="minorHAnsi" w:eastAsiaTheme="minorEastAsia" w:hAnsiTheme="minorHAnsi" w:cstheme="minorBidi"/>
          <w:i w:val="0"/>
          <w:noProof/>
          <w:sz w:val="22"/>
          <w:szCs w:val="22"/>
          <w:lang w:eastAsia="sk-SK"/>
        </w:rPr>
      </w:pPr>
      <w:hyperlink w:anchor="_Toc2079661" w:history="1">
        <w:r w:rsidR="00A61854" w:rsidRPr="0006126F">
          <w:rPr>
            <w:rStyle w:val="Hypertextovprepojenie"/>
            <w:noProof/>
          </w:rPr>
          <w:t>6.12.</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Kontaktné údaje</w:t>
        </w:r>
        <w:r w:rsidR="00A61854">
          <w:rPr>
            <w:noProof/>
            <w:webHidden/>
          </w:rPr>
          <w:tab/>
        </w:r>
        <w:r w:rsidR="00A61854">
          <w:rPr>
            <w:noProof/>
            <w:webHidden/>
          </w:rPr>
          <w:fldChar w:fldCharType="begin"/>
        </w:r>
        <w:r w:rsidR="00A61854">
          <w:rPr>
            <w:noProof/>
            <w:webHidden/>
          </w:rPr>
          <w:instrText xml:space="preserve"> PAGEREF _Toc2079661 \h </w:instrText>
        </w:r>
        <w:r w:rsidR="00A61854">
          <w:rPr>
            <w:noProof/>
            <w:webHidden/>
          </w:rPr>
        </w:r>
        <w:r w:rsidR="00A61854">
          <w:rPr>
            <w:noProof/>
            <w:webHidden/>
          </w:rPr>
          <w:fldChar w:fldCharType="separate"/>
        </w:r>
        <w:r w:rsidR="00A61854">
          <w:rPr>
            <w:noProof/>
            <w:webHidden/>
          </w:rPr>
          <w:t>110</w:t>
        </w:r>
        <w:r w:rsidR="00A61854">
          <w:rPr>
            <w:noProof/>
            <w:webHidden/>
          </w:rPr>
          <w:fldChar w:fldCharType="end"/>
        </w:r>
      </w:hyperlink>
    </w:p>
    <w:p w14:paraId="5710F561" w14:textId="752A375E" w:rsidR="00A61854" w:rsidRDefault="00A10E40">
      <w:pPr>
        <w:pStyle w:val="Obsah3"/>
        <w:rPr>
          <w:rFonts w:asciiTheme="minorHAnsi" w:eastAsiaTheme="minorEastAsia" w:hAnsiTheme="minorHAnsi" w:cstheme="minorBidi"/>
          <w:noProof/>
          <w:sz w:val="22"/>
          <w:szCs w:val="22"/>
          <w:lang w:eastAsia="sk-SK"/>
        </w:rPr>
      </w:pPr>
      <w:hyperlink w:anchor="_Toc2079662" w:history="1">
        <w:r w:rsidR="00A61854" w:rsidRPr="0006126F">
          <w:rPr>
            <w:rStyle w:val="Hypertextovprepojenie"/>
            <w:rFonts w:eastAsia="Arial"/>
            <w:noProof/>
          </w:rPr>
          <w:t>6.12.1.</w:t>
        </w:r>
        <w:r w:rsidR="00A61854">
          <w:rPr>
            <w:rFonts w:asciiTheme="minorHAnsi" w:eastAsiaTheme="minorEastAsia" w:hAnsiTheme="minorHAnsi" w:cstheme="minorBidi"/>
            <w:noProof/>
            <w:sz w:val="22"/>
            <w:szCs w:val="22"/>
            <w:lang w:eastAsia="sk-SK"/>
          </w:rPr>
          <w:tab/>
        </w:r>
        <w:r w:rsidR="00A61854" w:rsidRPr="0006126F">
          <w:rPr>
            <w:rStyle w:val="Hypertextovprepojenie"/>
            <w:rFonts w:eastAsia="Arial"/>
            <w:noProof/>
          </w:rPr>
          <w:t>Reštrikcie na formát e-mailovej adresy a telefónneho čísla</w:t>
        </w:r>
        <w:r w:rsidR="00A61854">
          <w:rPr>
            <w:noProof/>
            <w:webHidden/>
          </w:rPr>
          <w:tab/>
        </w:r>
        <w:r w:rsidR="00A61854">
          <w:rPr>
            <w:noProof/>
            <w:webHidden/>
          </w:rPr>
          <w:fldChar w:fldCharType="begin"/>
        </w:r>
        <w:r w:rsidR="00A61854">
          <w:rPr>
            <w:noProof/>
            <w:webHidden/>
          </w:rPr>
          <w:instrText xml:space="preserve"> PAGEREF _Toc2079662 \h </w:instrText>
        </w:r>
        <w:r w:rsidR="00A61854">
          <w:rPr>
            <w:noProof/>
            <w:webHidden/>
          </w:rPr>
        </w:r>
        <w:r w:rsidR="00A61854">
          <w:rPr>
            <w:noProof/>
            <w:webHidden/>
          </w:rPr>
          <w:fldChar w:fldCharType="separate"/>
        </w:r>
        <w:r w:rsidR="00A61854">
          <w:rPr>
            <w:noProof/>
            <w:webHidden/>
          </w:rPr>
          <w:t>110</w:t>
        </w:r>
        <w:r w:rsidR="00A61854">
          <w:rPr>
            <w:noProof/>
            <w:webHidden/>
          </w:rPr>
          <w:fldChar w:fldCharType="end"/>
        </w:r>
      </w:hyperlink>
    </w:p>
    <w:p w14:paraId="40A27144" w14:textId="74EC6489" w:rsidR="00A61854" w:rsidRDefault="00A10E40">
      <w:pPr>
        <w:pStyle w:val="Obsah3"/>
        <w:rPr>
          <w:rFonts w:asciiTheme="minorHAnsi" w:eastAsiaTheme="minorEastAsia" w:hAnsiTheme="minorHAnsi" w:cstheme="minorBidi"/>
          <w:noProof/>
          <w:sz w:val="22"/>
          <w:szCs w:val="22"/>
          <w:lang w:eastAsia="sk-SK"/>
        </w:rPr>
      </w:pPr>
      <w:hyperlink w:anchor="_Toc2079663" w:history="1">
        <w:r w:rsidR="00A61854" w:rsidRPr="0006126F">
          <w:rPr>
            <w:rStyle w:val="Hypertextovprepojenie"/>
            <w:noProof/>
          </w:rPr>
          <w:t>6.12.2.</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KontaktneUdajePacientskehoSumaraVystup_v3</w:t>
        </w:r>
        <w:r w:rsidR="00A61854">
          <w:rPr>
            <w:noProof/>
            <w:webHidden/>
          </w:rPr>
          <w:tab/>
        </w:r>
        <w:r w:rsidR="00A61854">
          <w:rPr>
            <w:noProof/>
            <w:webHidden/>
          </w:rPr>
          <w:fldChar w:fldCharType="begin"/>
        </w:r>
        <w:r w:rsidR="00A61854">
          <w:rPr>
            <w:noProof/>
            <w:webHidden/>
          </w:rPr>
          <w:instrText xml:space="preserve"> PAGEREF _Toc2079663 \h </w:instrText>
        </w:r>
        <w:r w:rsidR="00A61854">
          <w:rPr>
            <w:noProof/>
            <w:webHidden/>
          </w:rPr>
        </w:r>
        <w:r w:rsidR="00A61854">
          <w:rPr>
            <w:noProof/>
            <w:webHidden/>
          </w:rPr>
          <w:fldChar w:fldCharType="separate"/>
        </w:r>
        <w:r w:rsidR="00A61854">
          <w:rPr>
            <w:noProof/>
            <w:webHidden/>
          </w:rPr>
          <w:t>111</w:t>
        </w:r>
        <w:r w:rsidR="00A61854">
          <w:rPr>
            <w:noProof/>
            <w:webHidden/>
          </w:rPr>
          <w:fldChar w:fldCharType="end"/>
        </w:r>
      </w:hyperlink>
    </w:p>
    <w:p w14:paraId="32E00E2D" w14:textId="28E52F19" w:rsidR="00A61854" w:rsidRDefault="00A10E40">
      <w:pPr>
        <w:pStyle w:val="Obsah3"/>
        <w:rPr>
          <w:rFonts w:asciiTheme="minorHAnsi" w:eastAsiaTheme="minorEastAsia" w:hAnsiTheme="minorHAnsi" w:cstheme="minorBidi"/>
          <w:noProof/>
          <w:sz w:val="22"/>
          <w:szCs w:val="22"/>
          <w:lang w:eastAsia="sk-SK"/>
        </w:rPr>
      </w:pPr>
      <w:hyperlink w:anchor="_Toc2079664" w:history="1">
        <w:r w:rsidR="00A61854" w:rsidRPr="0006126F">
          <w:rPr>
            <w:rStyle w:val="Hypertextovprepojenie"/>
            <w:noProof/>
          </w:rPr>
          <w:t>6.12.3.</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PacientskySumarKontaktneUdajeOdpovedData_v3</w:t>
        </w:r>
        <w:r w:rsidR="00A61854">
          <w:rPr>
            <w:noProof/>
            <w:webHidden/>
          </w:rPr>
          <w:tab/>
        </w:r>
        <w:r w:rsidR="00A61854">
          <w:rPr>
            <w:noProof/>
            <w:webHidden/>
          </w:rPr>
          <w:fldChar w:fldCharType="begin"/>
        </w:r>
        <w:r w:rsidR="00A61854">
          <w:rPr>
            <w:noProof/>
            <w:webHidden/>
          </w:rPr>
          <w:instrText xml:space="preserve"> PAGEREF _Toc2079664 \h </w:instrText>
        </w:r>
        <w:r w:rsidR="00A61854">
          <w:rPr>
            <w:noProof/>
            <w:webHidden/>
          </w:rPr>
        </w:r>
        <w:r w:rsidR="00A61854">
          <w:rPr>
            <w:noProof/>
            <w:webHidden/>
          </w:rPr>
          <w:fldChar w:fldCharType="separate"/>
        </w:r>
        <w:r w:rsidR="00A61854">
          <w:rPr>
            <w:noProof/>
            <w:webHidden/>
          </w:rPr>
          <w:t>111</w:t>
        </w:r>
        <w:r w:rsidR="00A61854">
          <w:rPr>
            <w:noProof/>
            <w:webHidden/>
          </w:rPr>
          <w:fldChar w:fldCharType="end"/>
        </w:r>
      </w:hyperlink>
    </w:p>
    <w:p w14:paraId="588CB155" w14:textId="4014FE82" w:rsidR="00A61854" w:rsidRDefault="00A10E40">
      <w:pPr>
        <w:pStyle w:val="Obsah3"/>
        <w:rPr>
          <w:rFonts w:asciiTheme="minorHAnsi" w:eastAsiaTheme="minorEastAsia" w:hAnsiTheme="minorHAnsi" w:cstheme="minorBidi"/>
          <w:noProof/>
          <w:sz w:val="22"/>
          <w:szCs w:val="22"/>
          <w:lang w:eastAsia="sk-SK"/>
        </w:rPr>
      </w:pPr>
      <w:hyperlink w:anchor="_Toc2079665" w:history="1">
        <w:r w:rsidR="00A61854" w:rsidRPr="0006126F">
          <w:rPr>
            <w:rStyle w:val="Hypertextovprepojenie"/>
            <w:noProof/>
          </w:rPr>
          <w:t>6.12.4.</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PacientskySumarKontaktneUdajeData_v3</w:t>
        </w:r>
        <w:r w:rsidR="00A61854">
          <w:rPr>
            <w:noProof/>
            <w:webHidden/>
          </w:rPr>
          <w:tab/>
        </w:r>
        <w:r w:rsidR="00A61854">
          <w:rPr>
            <w:noProof/>
            <w:webHidden/>
          </w:rPr>
          <w:fldChar w:fldCharType="begin"/>
        </w:r>
        <w:r w:rsidR="00A61854">
          <w:rPr>
            <w:noProof/>
            <w:webHidden/>
          </w:rPr>
          <w:instrText xml:space="preserve"> PAGEREF _Toc2079665 \h </w:instrText>
        </w:r>
        <w:r w:rsidR="00A61854">
          <w:rPr>
            <w:noProof/>
            <w:webHidden/>
          </w:rPr>
        </w:r>
        <w:r w:rsidR="00A61854">
          <w:rPr>
            <w:noProof/>
            <w:webHidden/>
          </w:rPr>
          <w:fldChar w:fldCharType="separate"/>
        </w:r>
        <w:r w:rsidR="00A61854">
          <w:rPr>
            <w:noProof/>
            <w:webHidden/>
          </w:rPr>
          <w:t>111</w:t>
        </w:r>
        <w:r w:rsidR="00A61854">
          <w:rPr>
            <w:noProof/>
            <w:webHidden/>
          </w:rPr>
          <w:fldChar w:fldCharType="end"/>
        </w:r>
      </w:hyperlink>
    </w:p>
    <w:p w14:paraId="287BF3AE" w14:textId="33EECAA6" w:rsidR="00A61854" w:rsidRDefault="00A10E40">
      <w:pPr>
        <w:pStyle w:val="Obsah3"/>
        <w:rPr>
          <w:rFonts w:asciiTheme="minorHAnsi" w:eastAsiaTheme="minorEastAsia" w:hAnsiTheme="minorHAnsi" w:cstheme="minorBidi"/>
          <w:noProof/>
          <w:sz w:val="22"/>
          <w:szCs w:val="22"/>
          <w:lang w:eastAsia="sk-SK"/>
        </w:rPr>
      </w:pPr>
      <w:hyperlink w:anchor="_Toc2079666" w:history="1">
        <w:r w:rsidR="00A61854" w:rsidRPr="0006126F">
          <w:rPr>
            <w:rStyle w:val="Hypertextovprepojenie"/>
            <w:noProof/>
          </w:rPr>
          <w:t>6.12.5.</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InformacieOPacientovi_v3</w:t>
        </w:r>
        <w:r w:rsidR="00A61854">
          <w:rPr>
            <w:noProof/>
            <w:webHidden/>
          </w:rPr>
          <w:tab/>
        </w:r>
        <w:r w:rsidR="00A61854">
          <w:rPr>
            <w:noProof/>
            <w:webHidden/>
          </w:rPr>
          <w:fldChar w:fldCharType="begin"/>
        </w:r>
        <w:r w:rsidR="00A61854">
          <w:rPr>
            <w:noProof/>
            <w:webHidden/>
          </w:rPr>
          <w:instrText xml:space="preserve"> PAGEREF _Toc2079666 \h </w:instrText>
        </w:r>
        <w:r w:rsidR="00A61854">
          <w:rPr>
            <w:noProof/>
            <w:webHidden/>
          </w:rPr>
        </w:r>
        <w:r w:rsidR="00A61854">
          <w:rPr>
            <w:noProof/>
            <w:webHidden/>
          </w:rPr>
          <w:fldChar w:fldCharType="separate"/>
        </w:r>
        <w:r w:rsidR="00A61854">
          <w:rPr>
            <w:noProof/>
            <w:webHidden/>
          </w:rPr>
          <w:t>112</w:t>
        </w:r>
        <w:r w:rsidR="00A61854">
          <w:rPr>
            <w:noProof/>
            <w:webHidden/>
          </w:rPr>
          <w:fldChar w:fldCharType="end"/>
        </w:r>
      </w:hyperlink>
    </w:p>
    <w:p w14:paraId="36401FF8" w14:textId="4CF71B5D" w:rsidR="00A61854" w:rsidRDefault="00A10E40">
      <w:pPr>
        <w:pStyle w:val="Obsah3"/>
        <w:rPr>
          <w:rFonts w:asciiTheme="minorHAnsi" w:eastAsiaTheme="minorEastAsia" w:hAnsiTheme="minorHAnsi" w:cstheme="minorBidi"/>
          <w:noProof/>
          <w:sz w:val="22"/>
          <w:szCs w:val="22"/>
          <w:lang w:eastAsia="sk-SK"/>
        </w:rPr>
      </w:pPr>
      <w:hyperlink w:anchor="_Toc2079667" w:history="1">
        <w:r w:rsidR="00A61854" w:rsidRPr="0006126F">
          <w:rPr>
            <w:rStyle w:val="Hypertextovprepojenie"/>
            <w:noProof/>
          </w:rPr>
          <w:t>6.12.6.</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AdresaOsoby_v3</w:t>
        </w:r>
        <w:r w:rsidR="00A61854">
          <w:rPr>
            <w:noProof/>
            <w:webHidden/>
          </w:rPr>
          <w:tab/>
        </w:r>
        <w:r w:rsidR="00A61854">
          <w:rPr>
            <w:noProof/>
            <w:webHidden/>
          </w:rPr>
          <w:fldChar w:fldCharType="begin"/>
        </w:r>
        <w:r w:rsidR="00A61854">
          <w:rPr>
            <w:noProof/>
            <w:webHidden/>
          </w:rPr>
          <w:instrText xml:space="preserve"> PAGEREF _Toc2079667 \h </w:instrText>
        </w:r>
        <w:r w:rsidR="00A61854">
          <w:rPr>
            <w:noProof/>
            <w:webHidden/>
          </w:rPr>
        </w:r>
        <w:r w:rsidR="00A61854">
          <w:rPr>
            <w:noProof/>
            <w:webHidden/>
          </w:rPr>
          <w:fldChar w:fldCharType="separate"/>
        </w:r>
        <w:r w:rsidR="00A61854">
          <w:rPr>
            <w:noProof/>
            <w:webHidden/>
          </w:rPr>
          <w:t>112</w:t>
        </w:r>
        <w:r w:rsidR="00A61854">
          <w:rPr>
            <w:noProof/>
            <w:webHidden/>
          </w:rPr>
          <w:fldChar w:fldCharType="end"/>
        </w:r>
      </w:hyperlink>
    </w:p>
    <w:p w14:paraId="55174B0E" w14:textId="36F29726" w:rsidR="00A61854" w:rsidRDefault="00A10E40">
      <w:pPr>
        <w:pStyle w:val="Obsah3"/>
        <w:rPr>
          <w:rFonts w:asciiTheme="minorHAnsi" w:eastAsiaTheme="minorEastAsia" w:hAnsiTheme="minorHAnsi" w:cstheme="minorBidi"/>
          <w:noProof/>
          <w:sz w:val="22"/>
          <w:szCs w:val="22"/>
          <w:lang w:eastAsia="sk-SK"/>
        </w:rPr>
      </w:pPr>
      <w:hyperlink w:anchor="_Toc2079668" w:history="1">
        <w:r w:rsidR="00A61854" w:rsidRPr="0006126F">
          <w:rPr>
            <w:rStyle w:val="Hypertextovprepojenie"/>
            <w:noProof/>
          </w:rPr>
          <w:t>6.12.7.</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KontaktnaOsoba_v3</w:t>
        </w:r>
        <w:r w:rsidR="00A61854">
          <w:rPr>
            <w:noProof/>
            <w:webHidden/>
          </w:rPr>
          <w:tab/>
        </w:r>
        <w:r w:rsidR="00A61854">
          <w:rPr>
            <w:noProof/>
            <w:webHidden/>
          </w:rPr>
          <w:fldChar w:fldCharType="begin"/>
        </w:r>
        <w:r w:rsidR="00A61854">
          <w:rPr>
            <w:noProof/>
            <w:webHidden/>
          </w:rPr>
          <w:instrText xml:space="preserve"> PAGEREF _Toc2079668 \h </w:instrText>
        </w:r>
        <w:r w:rsidR="00A61854">
          <w:rPr>
            <w:noProof/>
            <w:webHidden/>
          </w:rPr>
        </w:r>
        <w:r w:rsidR="00A61854">
          <w:rPr>
            <w:noProof/>
            <w:webHidden/>
          </w:rPr>
          <w:fldChar w:fldCharType="separate"/>
        </w:r>
        <w:r w:rsidR="00A61854">
          <w:rPr>
            <w:noProof/>
            <w:webHidden/>
          </w:rPr>
          <w:t>113</w:t>
        </w:r>
        <w:r w:rsidR="00A61854">
          <w:rPr>
            <w:noProof/>
            <w:webHidden/>
          </w:rPr>
          <w:fldChar w:fldCharType="end"/>
        </w:r>
      </w:hyperlink>
    </w:p>
    <w:p w14:paraId="79A72961" w14:textId="0AE16679" w:rsidR="00A61854" w:rsidRDefault="00A10E40">
      <w:pPr>
        <w:pStyle w:val="Obsah3"/>
        <w:rPr>
          <w:rFonts w:asciiTheme="minorHAnsi" w:eastAsiaTheme="minorEastAsia" w:hAnsiTheme="minorHAnsi" w:cstheme="minorBidi"/>
          <w:noProof/>
          <w:sz w:val="22"/>
          <w:szCs w:val="22"/>
          <w:lang w:eastAsia="sk-SK"/>
        </w:rPr>
      </w:pPr>
      <w:hyperlink w:anchor="_Toc2079669" w:history="1">
        <w:r w:rsidR="00A61854" w:rsidRPr="0006126F">
          <w:rPr>
            <w:rStyle w:val="Hypertextovprepojenie"/>
            <w:noProof/>
          </w:rPr>
          <w:t>6.12.8.</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ZmluvnyLekar_v3</w:t>
        </w:r>
        <w:r w:rsidR="00A61854">
          <w:rPr>
            <w:noProof/>
            <w:webHidden/>
          </w:rPr>
          <w:tab/>
        </w:r>
        <w:r w:rsidR="00A61854">
          <w:rPr>
            <w:noProof/>
            <w:webHidden/>
          </w:rPr>
          <w:fldChar w:fldCharType="begin"/>
        </w:r>
        <w:r w:rsidR="00A61854">
          <w:rPr>
            <w:noProof/>
            <w:webHidden/>
          </w:rPr>
          <w:instrText xml:space="preserve"> PAGEREF _Toc2079669 \h </w:instrText>
        </w:r>
        <w:r w:rsidR="00A61854">
          <w:rPr>
            <w:noProof/>
            <w:webHidden/>
          </w:rPr>
        </w:r>
        <w:r w:rsidR="00A61854">
          <w:rPr>
            <w:noProof/>
            <w:webHidden/>
          </w:rPr>
          <w:fldChar w:fldCharType="separate"/>
        </w:r>
        <w:r w:rsidR="00A61854">
          <w:rPr>
            <w:noProof/>
            <w:webHidden/>
          </w:rPr>
          <w:t>114</w:t>
        </w:r>
        <w:r w:rsidR="00A61854">
          <w:rPr>
            <w:noProof/>
            <w:webHidden/>
          </w:rPr>
          <w:fldChar w:fldCharType="end"/>
        </w:r>
      </w:hyperlink>
    </w:p>
    <w:p w14:paraId="1CEB7184" w14:textId="574450CF" w:rsidR="00A61854" w:rsidRDefault="00A10E40">
      <w:pPr>
        <w:pStyle w:val="Obsah2"/>
        <w:rPr>
          <w:rFonts w:asciiTheme="minorHAnsi" w:eastAsiaTheme="minorEastAsia" w:hAnsiTheme="minorHAnsi" w:cstheme="minorBidi"/>
          <w:i w:val="0"/>
          <w:noProof/>
          <w:sz w:val="22"/>
          <w:szCs w:val="22"/>
          <w:lang w:eastAsia="sk-SK"/>
        </w:rPr>
      </w:pPr>
      <w:hyperlink w:anchor="_Toc2079670" w:history="1">
        <w:r w:rsidR="00A61854" w:rsidRPr="0006126F">
          <w:rPr>
            <w:rStyle w:val="Hypertextovprepojenie"/>
            <w:noProof/>
          </w:rPr>
          <w:t>6.13.</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Zložené elementy</w:t>
        </w:r>
        <w:r w:rsidR="00A61854">
          <w:rPr>
            <w:noProof/>
            <w:webHidden/>
          </w:rPr>
          <w:tab/>
        </w:r>
        <w:r w:rsidR="00A61854">
          <w:rPr>
            <w:noProof/>
            <w:webHidden/>
          </w:rPr>
          <w:fldChar w:fldCharType="begin"/>
        </w:r>
        <w:r w:rsidR="00A61854">
          <w:rPr>
            <w:noProof/>
            <w:webHidden/>
          </w:rPr>
          <w:instrText xml:space="preserve"> PAGEREF _Toc2079670 \h </w:instrText>
        </w:r>
        <w:r w:rsidR="00A61854">
          <w:rPr>
            <w:noProof/>
            <w:webHidden/>
          </w:rPr>
        </w:r>
        <w:r w:rsidR="00A61854">
          <w:rPr>
            <w:noProof/>
            <w:webHidden/>
          </w:rPr>
          <w:fldChar w:fldCharType="separate"/>
        </w:r>
        <w:r w:rsidR="00A61854">
          <w:rPr>
            <w:noProof/>
            <w:webHidden/>
          </w:rPr>
          <w:t>114</w:t>
        </w:r>
        <w:r w:rsidR="00A61854">
          <w:rPr>
            <w:noProof/>
            <w:webHidden/>
          </w:rPr>
          <w:fldChar w:fldCharType="end"/>
        </w:r>
      </w:hyperlink>
    </w:p>
    <w:p w14:paraId="0F6E916C" w14:textId="03C46F9B" w:rsidR="00A61854" w:rsidRDefault="00A10E40">
      <w:pPr>
        <w:pStyle w:val="Obsah3"/>
        <w:rPr>
          <w:rFonts w:asciiTheme="minorHAnsi" w:eastAsiaTheme="minorEastAsia" w:hAnsiTheme="minorHAnsi" w:cstheme="minorBidi"/>
          <w:noProof/>
          <w:sz w:val="22"/>
          <w:szCs w:val="22"/>
          <w:lang w:eastAsia="sk-SK"/>
        </w:rPr>
      </w:pPr>
      <w:hyperlink w:anchor="_Toc2079671" w:history="1">
        <w:r w:rsidR="00A61854" w:rsidRPr="0006126F">
          <w:rPr>
            <w:rStyle w:val="Hypertextovprepojenie"/>
            <w:noProof/>
          </w:rPr>
          <w:t>6.13.1.</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Diagnóza</w:t>
        </w:r>
        <w:r w:rsidR="00A61854">
          <w:rPr>
            <w:noProof/>
            <w:webHidden/>
          </w:rPr>
          <w:tab/>
        </w:r>
        <w:r w:rsidR="00A61854">
          <w:rPr>
            <w:noProof/>
            <w:webHidden/>
          </w:rPr>
          <w:fldChar w:fldCharType="begin"/>
        </w:r>
        <w:r w:rsidR="00A61854">
          <w:rPr>
            <w:noProof/>
            <w:webHidden/>
          </w:rPr>
          <w:instrText xml:space="preserve"> PAGEREF _Toc2079671 \h </w:instrText>
        </w:r>
        <w:r w:rsidR="00A61854">
          <w:rPr>
            <w:noProof/>
            <w:webHidden/>
          </w:rPr>
        </w:r>
        <w:r w:rsidR="00A61854">
          <w:rPr>
            <w:noProof/>
            <w:webHidden/>
          </w:rPr>
          <w:fldChar w:fldCharType="separate"/>
        </w:r>
        <w:r w:rsidR="00A61854">
          <w:rPr>
            <w:noProof/>
            <w:webHidden/>
          </w:rPr>
          <w:t>114</w:t>
        </w:r>
        <w:r w:rsidR="00A61854">
          <w:rPr>
            <w:noProof/>
            <w:webHidden/>
          </w:rPr>
          <w:fldChar w:fldCharType="end"/>
        </w:r>
      </w:hyperlink>
    </w:p>
    <w:p w14:paraId="1FCDA61E" w14:textId="73168FEC" w:rsidR="00A61854" w:rsidRDefault="00A10E40">
      <w:pPr>
        <w:pStyle w:val="Obsah3"/>
        <w:rPr>
          <w:rFonts w:asciiTheme="minorHAnsi" w:eastAsiaTheme="minorEastAsia" w:hAnsiTheme="minorHAnsi" w:cstheme="minorBidi"/>
          <w:noProof/>
          <w:sz w:val="22"/>
          <w:szCs w:val="22"/>
          <w:lang w:eastAsia="sk-SK"/>
        </w:rPr>
      </w:pPr>
      <w:hyperlink w:anchor="_Toc2079672" w:history="1">
        <w:r w:rsidR="00A61854" w:rsidRPr="0006126F">
          <w:rPr>
            <w:rStyle w:val="Hypertextovprepojenie"/>
            <w:noProof/>
          </w:rPr>
          <w:t>6.13.2.</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Zdravotnícky pracovník</w:t>
        </w:r>
        <w:r w:rsidR="00A61854">
          <w:rPr>
            <w:noProof/>
            <w:webHidden/>
          </w:rPr>
          <w:tab/>
        </w:r>
        <w:r w:rsidR="00A61854">
          <w:rPr>
            <w:noProof/>
            <w:webHidden/>
          </w:rPr>
          <w:fldChar w:fldCharType="begin"/>
        </w:r>
        <w:r w:rsidR="00A61854">
          <w:rPr>
            <w:noProof/>
            <w:webHidden/>
          </w:rPr>
          <w:instrText xml:space="preserve"> PAGEREF _Toc2079672 \h </w:instrText>
        </w:r>
        <w:r w:rsidR="00A61854">
          <w:rPr>
            <w:noProof/>
            <w:webHidden/>
          </w:rPr>
        </w:r>
        <w:r w:rsidR="00A61854">
          <w:rPr>
            <w:noProof/>
            <w:webHidden/>
          </w:rPr>
          <w:fldChar w:fldCharType="separate"/>
        </w:r>
        <w:r w:rsidR="00A61854">
          <w:rPr>
            <w:noProof/>
            <w:webHidden/>
          </w:rPr>
          <w:t>115</w:t>
        </w:r>
        <w:r w:rsidR="00A61854">
          <w:rPr>
            <w:noProof/>
            <w:webHidden/>
          </w:rPr>
          <w:fldChar w:fldCharType="end"/>
        </w:r>
      </w:hyperlink>
    </w:p>
    <w:p w14:paraId="2F6A841F" w14:textId="3DAA5E97" w:rsidR="00A61854" w:rsidRDefault="00A10E40">
      <w:pPr>
        <w:pStyle w:val="Obsah3"/>
        <w:rPr>
          <w:rFonts w:asciiTheme="minorHAnsi" w:eastAsiaTheme="minorEastAsia" w:hAnsiTheme="minorHAnsi" w:cstheme="minorBidi"/>
          <w:noProof/>
          <w:sz w:val="22"/>
          <w:szCs w:val="22"/>
          <w:lang w:eastAsia="sk-SK"/>
        </w:rPr>
      </w:pPr>
      <w:hyperlink w:anchor="_Toc2079673" w:history="1">
        <w:r w:rsidR="00A61854" w:rsidRPr="0006126F">
          <w:rPr>
            <w:rStyle w:val="Hypertextovprepojenie"/>
            <w:noProof/>
          </w:rPr>
          <w:t>6.13.3.</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Registrovaný liek</w:t>
        </w:r>
        <w:r w:rsidR="00A61854">
          <w:rPr>
            <w:noProof/>
            <w:webHidden/>
          </w:rPr>
          <w:tab/>
        </w:r>
        <w:r w:rsidR="00A61854">
          <w:rPr>
            <w:noProof/>
            <w:webHidden/>
          </w:rPr>
          <w:fldChar w:fldCharType="begin"/>
        </w:r>
        <w:r w:rsidR="00A61854">
          <w:rPr>
            <w:noProof/>
            <w:webHidden/>
          </w:rPr>
          <w:instrText xml:space="preserve"> PAGEREF _Toc2079673 \h </w:instrText>
        </w:r>
        <w:r w:rsidR="00A61854">
          <w:rPr>
            <w:noProof/>
            <w:webHidden/>
          </w:rPr>
        </w:r>
        <w:r w:rsidR="00A61854">
          <w:rPr>
            <w:noProof/>
            <w:webHidden/>
          </w:rPr>
          <w:fldChar w:fldCharType="separate"/>
        </w:r>
        <w:r w:rsidR="00A61854">
          <w:rPr>
            <w:noProof/>
            <w:webHidden/>
          </w:rPr>
          <w:t>115</w:t>
        </w:r>
        <w:r w:rsidR="00A61854">
          <w:rPr>
            <w:noProof/>
            <w:webHidden/>
          </w:rPr>
          <w:fldChar w:fldCharType="end"/>
        </w:r>
      </w:hyperlink>
    </w:p>
    <w:p w14:paraId="245B6E15" w14:textId="0C4AF564" w:rsidR="00A61854" w:rsidRDefault="00A10E40">
      <w:pPr>
        <w:pStyle w:val="Obsah3"/>
        <w:rPr>
          <w:rFonts w:asciiTheme="minorHAnsi" w:eastAsiaTheme="minorEastAsia" w:hAnsiTheme="minorHAnsi" w:cstheme="minorBidi"/>
          <w:noProof/>
          <w:sz w:val="22"/>
          <w:szCs w:val="22"/>
          <w:lang w:eastAsia="sk-SK"/>
        </w:rPr>
      </w:pPr>
      <w:hyperlink w:anchor="_Toc2079674" w:history="1">
        <w:r w:rsidR="00A61854" w:rsidRPr="0006126F">
          <w:rPr>
            <w:rStyle w:val="Hypertextovprepojenie"/>
            <w:noProof/>
          </w:rPr>
          <w:t>6.13.4.</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Textový popis</w:t>
        </w:r>
        <w:r w:rsidR="00A61854">
          <w:rPr>
            <w:noProof/>
            <w:webHidden/>
          </w:rPr>
          <w:tab/>
        </w:r>
        <w:r w:rsidR="00A61854">
          <w:rPr>
            <w:noProof/>
            <w:webHidden/>
          </w:rPr>
          <w:fldChar w:fldCharType="begin"/>
        </w:r>
        <w:r w:rsidR="00A61854">
          <w:rPr>
            <w:noProof/>
            <w:webHidden/>
          </w:rPr>
          <w:instrText xml:space="preserve"> PAGEREF _Toc2079674 \h </w:instrText>
        </w:r>
        <w:r w:rsidR="00A61854">
          <w:rPr>
            <w:noProof/>
            <w:webHidden/>
          </w:rPr>
        </w:r>
        <w:r w:rsidR="00A61854">
          <w:rPr>
            <w:noProof/>
            <w:webHidden/>
          </w:rPr>
          <w:fldChar w:fldCharType="separate"/>
        </w:r>
        <w:r w:rsidR="00A61854">
          <w:rPr>
            <w:noProof/>
            <w:webHidden/>
          </w:rPr>
          <w:t>115</w:t>
        </w:r>
        <w:r w:rsidR="00A61854">
          <w:rPr>
            <w:noProof/>
            <w:webHidden/>
          </w:rPr>
          <w:fldChar w:fldCharType="end"/>
        </w:r>
      </w:hyperlink>
    </w:p>
    <w:p w14:paraId="629AE6C8" w14:textId="62674810" w:rsidR="00A61854" w:rsidRDefault="00A10E40">
      <w:pPr>
        <w:pStyle w:val="Obsah3"/>
        <w:rPr>
          <w:rFonts w:asciiTheme="minorHAnsi" w:eastAsiaTheme="minorEastAsia" w:hAnsiTheme="minorHAnsi" w:cstheme="minorBidi"/>
          <w:noProof/>
          <w:sz w:val="22"/>
          <w:szCs w:val="22"/>
          <w:lang w:eastAsia="sk-SK"/>
        </w:rPr>
      </w:pPr>
      <w:hyperlink w:anchor="_Toc2079675" w:history="1">
        <w:r w:rsidR="00A61854" w:rsidRPr="0006126F">
          <w:rPr>
            <w:rStyle w:val="Hypertextovprepojenie"/>
            <w:noProof/>
          </w:rPr>
          <w:t>6.13.5.</w:t>
        </w:r>
        <w:r w:rsidR="00A61854">
          <w:rPr>
            <w:rFonts w:asciiTheme="minorHAnsi" w:eastAsiaTheme="minorEastAsia" w:hAnsiTheme="minorHAnsi" w:cstheme="minorBidi"/>
            <w:noProof/>
            <w:sz w:val="22"/>
            <w:szCs w:val="22"/>
            <w:lang w:eastAsia="sk-SK"/>
          </w:rPr>
          <w:tab/>
        </w:r>
        <w:r w:rsidR="00A61854" w:rsidRPr="0006126F">
          <w:rPr>
            <w:rStyle w:val="Hypertextovprepojenie"/>
            <w:noProof/>
          </w:rPr>
          <w:t>Zmeny stavu</w:t>
        </w:r>
        <w:r w:rsidR="00A61854">
          <w:rPr>
            <w:noProof/>
            <w:webHidden/>
          </w:rPr>
          <w:tab/>
        </w:r>
        <w:r w:rsidR="00A61854">
          <w:rPr>
            <w:noProof/>
            <w:webHidden/>
          </w:rPr>
          <w:fldChar w:fldCharType="begin"/>
        </w:r>
        <w:r w:rsidR="00A61854">
          <w:rPr>
            <w:noProof/>
            <w:webHidden/>
          </w:rPr>
          <w:instrText xml:space="preserve"> PAGEREF _Toc2079675 \h </w:instrText>
        </w:r>
        <w:r w:rsidR="00A61854">
          <w:rPr>
            <w:noProof/>
            <w:webHidden/>
          </w:rPr>
        </w:r>
        <w:r w:rsidR="00A61854">
          <w:rPr>
            <w:noProof/>
            <w:webHidden/>
          </w:rPr>
          <w:fldChar w:fldCharType="separate"/>
        </w:r>
        <w:r w:rsidR="00A61854">
          <w:rPr>
            <w:noProof/>
            <w:webHidden/>
          </w:rPr>
          <w:t>116</w:t>
        </w:r>
        <w:r w:rsidR="00A61854">
          <w:rPr>
            <w:noProof/>
            <w:webHidden/>
          </w:rPr>
          <w:fldChar w:fldCharType="end"/>
        </w:r>
      </w:hyperlink>
    </w:p>
    <w:p w14:paraId="6B94679C" w14:textId="135281FC" w:rsidR="00A61854" w:rsidRDefault="00A10E40">
      <w:pPr>
        <w:pStyle w:val="Obsah1"/>
        <w:rPr>
          <w:rFonts w:asciiTheme="minorHAnsi" w:eastAsiaTheme="minorEastAsia" w:hAnsiTheme="minorHAnsi" w:cstheme="minorBidi"/>
          <w:b w:val="0"/>
          <w:noProof/>
          <w:sz w:val="22"/>
          <w:szCs w:val="22"/>
          <w:lang w:eastAsia="sk-SK"/>
        </w:rPr>
      </w:pPr>
      <w:hyperlink w:anchor="_Toc2079676" w:history="1">
        <w:r w:rsidR="00A61854" w:rsidRPr="0006126F">
          <w:rPr>
            <w:rStyle w:val="Hypertextovprepojenie"/>
            <w:noProof/>
          </w:rPr>
          <w:t>7.</w:t>
        </w:r>
        <w:r w:rsidR="00A61854">
          <w:rPr>
            <w:rFonts w:asciiTheme="minorHAnsi" w:eastAsiaTheme="minorEastAsia" w:hAnsiTheme="minorHAnsi" w:cstheme="minorBidi"/>
            <w:b w:val="0"/>
            <w:noProof/>
            <w:sz w:val="22"/>
            <w:szCs w:val="22"/>
            <w:lang w:eastAsia="sk-SK"/>
          </w:rPr>
          <w:tab/>
        </w:r>
        <w:r w:rsidR="00A61854" w:rsidRPr="0006126F">
          <w:rPr>
            <w:rStyle w:val="Hypertextovprepojenie"/>
            <w:noProof/>
          </w:rPr>
          <w:t>Prílohy</w:t>
        </w:r>
        <w:r w:rsidR="00A61854">
          <w:rPr>
            <w:noProof/>
            <w:webHidden/>
          </w:rPr>
          <w:tab/>
        </w:r>
        <w:r w:rsidR="00A61854">
          <w:rPr>
            <w:noProof/>
            <w:webHidden/>
          </w:rPr>
          <w:fldChar w:fldCharType="begin"/>
        </w:r>
        <w:r w:rsidR="00A61854">
          <w:rPr>
            <w:noProof/>
            <w:webHidden/>
          </w:rPr>
          <w:instrText xml:space="preserve"> PAGEREF _Toc2079676 \h </w:instrText>
        </w:r>
        <w:r w:rsidR="00A61854">
          <w:rPr>
            <w:noProof/>
            <w:webHidden/>
          </w:rPr>
        </w:r>
        <w:r w:rsidR="00A61854">
          <w:rPr>
            <w:noProof/>
            <w:webHidden/>
          </w:rPr>
          <w:fldChar w:fldCharType="separate"/>
        </w:r>
        <w:r w:rsidR="00A61854">
          <w:rPr>
            <w:noProof/>
            <w:webHidden/>
          </w:rPr>
          <w:t>116</w:t>
        </w:r>
        <w:r w:rsidR="00A61854">
          <w:rPr>
            <w:noProof/>
            <w:webHidden/>
          </w:rPr>
          <w:fldChar w:fldCharType="end"/>
        </w:r>
      </w:hyperlink>
    </w:p>
    <w:p w14:paraId="3757CD86" w14:textId="192809CC" w:rsidR="00A61854" w:rsidRDefault="00A10E40">
      <w:pPr>
        <w:pStyle w:val="Obsah2"/>
        <w:rPr>
          <w:rFonts w:asciiTheme="minorHAnsi" w:eastAsiaTheme="minorEastAsia" w:hAnsiTheme="minorHAnsi" w:cstheme="minorBidi"/>
          <w:i w:val="0"/>
          <w:noProof/>
          <w:sz w:val="22"/>
          <w:szCs w:val="22"/>
          <w:lang w:eastAsia="sk-SK"/>
        </w:rPr>
      </w:pPr>
      <w:hyperlink w:anchor="_Toc2079678" w:history="1">
        <w:r w:rsidR="00A61854" w:rsidRPr="0006126F">
          <w:rPr>
            <w:rStyle w:val="Hypertextovprepojenie"/>
            <w:noProof/>
          </w:rPr>
          <w:t>7.1.</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Príloha č. 1 – Zoznam chýb pri volaniach služieb</w:t>
        </w:r>
        <w:r w:rsidR="00A61854">
          <w:rPr>
            <w:noProof/>
            <w:webHidden/>
          </w:rPr>
          <w:tab/>
        </w:r>
        <w:r w:rsidR="00A61854">
          <w:rPr>
            <w:noProof/>
            <w:webHidden/>
          </w:rPr>
          <w:fldChar w:fldCharType="begin"/>
        </w:r>
        <w:r w:rsidR="00A61854">
          <w:rPr>
            <w:noProof/>
            <w:webHidden/>
          </w:rPr>
          <w:instrText xml:space="preserve"> PAGEREF _Toc2079678 \h </w:instrText>
        </w:r>
        <w:r w:rsidR="00A61854">
          <w:rPr>
            <w:noProof/>
            <w:webHidden/>
          </w:rPr>
        </w:r>
        <w:r w:rsidR="00A61854">
          <w:rPr>
            <w:noProof/>
            <w:webHidden/>
          </w:rPr>
          <w:fldChar w:fldCharType="separate"/>
        </w:r>
        <w:r w:rsidR="00A61854">
          <w:rPr>
            <w:noProof/>
            <w:webHidden/>
          </w:rPr>
          <w:t>116</w:t>
        </w:r>
        <w:r w:rsidR="00A61854">
          <w:rPr>
            <w:noProof/>
            <w:webHidden/>
          </w:rPr>
          <w:fldChar w:fldCharType="end"/>
        </w:r>
      </w:hyperlink>
    </w:p>
    <w:p w14:paraId="3E745F47" w14:textId="6122D5EF" w:rsidR="00A61854" w:rsidRDefault="00A10E40">
      <w:pPr>
        <w:pStyle w:val="Obsah2"/>
        <w:rPr>
          <w:rFonts w:asciiTheme="minorHAnsi" w:eastAsiaTheme="minorEastAsia" w:hAnsiTheme="minorHAnsi" w:cstheme="minorBidi"/>
          <w:i w:val="0"/>
          <w:noProof/>
          <w:sz w:val="22"/>
          <w:szCs w:val="22"/>
          <w:lang w:eastAsia="sk-SK"/>
        </w:rPr>
      </w:pPr>
      <w:hyperlink w:anchor="_Toc2079679" w:history="1">
        <w:r w:rsidR="00A61854" w:rsidRPr="0006126F">
          <w:rPr>
            <w:rStyle w:val="Hypertextovprepojenie"/>
            <w:noProof/>
          </w:rPr>
          <w:t>7.2.</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Príloha č. 2 – Archetypy, XSD Schémy a XML príklady</w:t>
        </w:r>
        <w:r w:rsidR="00A61854">
          <w:rPr>
            <w:noProof/>
            <w:webHidden/>
          </w:rPr>
          <w:tab/>
        </w:r>
        <w:r w:rsidR="00A61854">
          <w:rPr>
            <w:noProof/>
            <w:webHidden/>
          </w:rPr>
          <w:fldChar w:fldCharType="begin"/>
        </w:r>
        <w:r w:rsidR="00A61854">
          <w:rPr>
            <w:noProof/>
            <w:webHidden/>
          </w:rPr>
          <w:instrText xml:space="preserve"> PAGEREF _Toc2079679 \h </w:instrText>
        </w:r>
        <w:r w:rsidR="00A61854">
          <w:rPr>
            <w:noProof/>
            <w:webHidden/>
          </w:rPr>
        </w:r>
        <w:r w:rsidR="00A61854">
          <w:rPr>
            <w:noProof/>
            <w:webHidden/>
          </w:rPr>
          <w:fldChar w:fldCharType="separate"/>
        </w:r>
        <w:r w:rsidR="00A61854">
          <w:rPr>
            <w:noProof/>
            <w:webHidden/>
          </w:rPr>
          <w:t>116</w:t>
        </w:r>
        <w:r w:rsidR="00A61854">
          <w:rPr>
            <w:noProof/>
            <w:webHidden/>
          </w:rPr>
          <w:fldChar w:fldCharType="end"/>
        </w:r>
      </w:hyperlink>
    </w:p>
    <w:p w14:paraId="1177F938" w14:textId="1CB5AE22" w:rsidR="00A61854" w:rsidRDefault="00A10E40">
      <w:pPr>
        <w:pStyle w:val="Obsah2"/>
        <w:rPr>
          <w:rFonts w:asciiTheme="minorHAnsi" w:eastAsiaTheme="minorEastAsia" w:hAnsiTheme="minorHAnsi" w:cstheme="minorBidi"/>
          <w:i w:val="0"/>
          <w:noProof/>
          <w:sz w:val="22"/>
          <w:szCs w:val="22"/>
          <w:lang w:eastAsia="sk-SK"/>
        </w:rPr>
      </w:pPr>
      <w:hyperlink w:anchor="_Toc2079680" w:history="1">
        <w:r w:rsidR="00A61854" w:rsidRPr="0006126F">
          <w:rPr>
            <w:rStyle w:val="Hypertextovprepojenie"/>
            <w:noProof/>
          </w:rPr>
          <w:t>7.3.</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Príloha č. 3 – Procesné scenáre</w:t>
        </w:r>
        <w:r w:rsidR="00A61854">
          <w:rPr>
            <w:noProof/>
            <w:webHidden/>
          </w:rPr>
          <w:tab/>
        </w:r>
        <w:r w:rsidR="00A61854">
          <w:rPr>
            <w:noProof/>
            <w:webHidden/>
          </w:rPr>
          <w:fldChar w:fldCharType="begin"/>
        </w:r>
        <w:r w:rsidR="00A61854">
          <w:rPr>
            <w:noProof/>
            <w:webHidden/>
          </w:rPr>
          <w:instrText xml:space="preserve"> PAGEREF _Toc2079680 \h </w:instrText>
        </w:r>
        <w:r w:rsidR="00A61854">
          <w:rPr>
            <w:noProof/>
            <w:webHidden/>
          </w:rPr>
        </w:r>
        <w:r w:rsidR="00A61854">
          <w:rPr>
            <w:noProof/>
            <w:webHidden/>
          </w:rPr>
          <w:fldChar w:fldCharType="separate"/>
        </w:r>
        <w:r w:rsidR="00A61854">
          <w:rPr>
            <w:noProof/>
            <w:webHidden/>
          </w:rPr>
          <w:t>116</w:t>
        </w:r>
        <w:r w:rsidR="00A61854">
          <w:rPr>
            <w:noProof/>
            <w:webHidden/>
          </w:rPr>
          <w:fldChar w:fldCharType="end"/>
        </w:r>
      </w:hyperlink>
    </w:p>
    <w:p w14:paraId="42A08554" w14:textId="16E6652B" w:rsidR="00A61854" w:rsidRDefault="00A10E40">
      <w:pPr>
        <w:pStyle w:val="Obsah2"/>
        <w:rPr>
          <w:rFonts w:asciiTheme="minorHAnsi" w:eastAsiaTheme="minorEastAsia" w:hAnsiTheme="minorHAnsi" w:cstheme="minorBidi"/>
          <w:i w:val="0"/>
          <w:noProof/>
          <w:sz w:val="22"/>
          <w:szCs w:val="22"/>
          <w:lang w:eastAsia="sk-SK"/>
        </w:rPr>
      </w:pPr>
      <w:hyperlink w:anchor="_Toc2079681" w:history="1">
        <w:r w:rsidR="00A61854" w:rsidRPr="0006126F">
          <w:rPr>
            <w:rStyle w:val="Hypertextovprepojenie"/>
            <w:noProof/>
          </w:rPr>
          <w:t>7.4.</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Príloha č. 4 – Diagramy procesov</w:t>
        </w:r>
        <w:r w:rsidR="00A61854">
          <w:rPr>
            <w:noProof/>
            <w:webHidden/>
          </w:rPr>
          <w:tab/>
        </w:r>
        <w:r w:rsidR="00A61854">
          <w:rPr>
            <w:noProof/>
            <w:webHidden/>
          </w:rPr>
          <w:fldChar w:fldCharType="begin"/>
        </w:r>
        <w:r w:rsidR="00A61854">
          <w:rPr>
            <w:noProof/>
            <w:webHidden/>
          </w:rPr>
          <w:instrText xml:space="preserve"> PAGEREF _Toc2079681 \h </w:instrText>
        </w:r>
        <w:r w:rsidR="00A61854">
          <w:rPr>
            <w:noProof/>
            <w:webHidden/>
          </w:rPr>
        </w:r>
        <w:r w:rsidR="00A61854">
          <w:rPr>
            <w:noProof/>
            <w:webHidden/>
          </w:rPr>
          <w:fldChar w:fldCharType="separate"/>
        </w:r>
        <w:r w:rsidR="00A61854">
          <w:rPr>
            <w:noProof/>
            <w:webHidden/>
          </w:rPr>
          <w:t>116</w:t>
        </w:r>
        <w:r w:rsidR="00A61854">
          <w:rPr>
            <w:noProof/>
            <w:webHidden/>
          </w:rPr>
          <w:fldChar w:fldCharType="end"/>
        </w:r>
      </w:hyperlink>
    </w:p>
    <w:p w14:paraId="2327B2E5" w14:textId="759A102C" w:rsidR="00A61854" w:rsidRDefault="00A10E40">
      <w:pPr>
        <w:pStyle w:val="Obsah2"/>
        <w:rPr>
          <w:rFonts w:asciiTheme="minorHAnsi" w:eastAsiaTheme="minorEastAsia" w:hAnsiTheme="minorHAnsi" w:cstheme="minorBidi"/>
          <w:i w:val="0"/>
          <w:noProof/>
          <w:sz w:val="22"/>
          <w:szCs w:val="22"/>
          <w:lang w:eastAsia="sk-SK"/>
        </w:rPr>
      </w:pPr>
      <w:hyperlink w:anchor="_Toc2079682" w:history="1">
        <w:r w:rsidR="00A61854" w:rsidRPr="0006126F">
          <w:rPr>
            <w:rStyle w:val="Hypertextovprepojenie"/>
            <w:noProof/>
          </w:rPr>
          <w:t>7.5.</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Prílohač. 5 – E2E TC</w:t>
        </w:r>
        <w:r w:rsidR="00A61854">
          <w:rPr>
            <w:noProof/>
            <w:webHidden/>
          </w:rPr>
          <w:tab/>
        </w:r>
        <w:r w:rsidR="00A61854">
          <w:rPr>
            <w:noProof/>
            <w:webHidden/>
          </w:rPr>
          <w:fldChar w:fldCharType="begin"/>
        </w:r>
        <w:r w:rsidR="00A61854">
          <w:rPr>
            <w:noProof/>
            <w:webHidden/>
          </w:rPr>
          <w:instrText xml:space="preserve"> PAGEREF _Toc2079682 \h </w:instrText>
        </w:r>
        <w:r w:rsidR="00A61854">
          <w:rPr>
            <w:noProof/>
            <w:webHidden/>
          </w:rPr>
        </w:r>
        <w:r w:rsidR="00A61854">
          <w:rPr>
            <w:noProof/>
            <w:webHidden/>
          </w:rPr>
          <w:fldChar w:fldCharType="separate"/>
        </w:r>
        <w:r w:rsidR="00A61854">
          <w:rPr>
            <w:noProof/>
            <w:webHidden/>
          </w:rPr>
          <w:t>116</w:t>
        </w:r>
        <w:r w:rsidR="00A61854">
          <w:rPr>
            <w:noProof/>
            <w:webHidden/>
          </w:rPr>
          <w:fldChar w:fldCharType="end"/>
        </w:r>
      </w:hyperlink>
    </w:p>
    <w:p w14:paraId="4506CAB1" w14:textId="4690C514" w:rsidR="00A61854" w:rsidRDefault="00A10E40">
      <w:pPr>
        <w:pStyle w:val="Obsah2"/>
        <w:rPr>
          <w:rFonts w:asciiTheme="minorHAnsi" w:eastAsiaTheme="minorEastAsia" w:hAnsiTheme="minorHAnsi" w:cstheme="minorBidi"/>
          <w:i w:val="0"/>
          <w:noProof/>
          <w:sz w:val="22"/>
          <w:szCs w:val="22"/>
          <w:lang w:eastAsia="sk-SK"/>
        </w:rPr>
      </w:pPr>
      <w:hyperlink w:anchor="_Toc2079683" w:history="1">
        <w:r w:rsidR="00A61854" w:rsidRPr="0006126F">
          <w:rPr>
            <w:rStyle w:val="Hypertextovprepojenie"/>
            <w:noProof/>
          </w:rPr>
          <w:t>7.6.</w:t>
        </w:r>
        <w:r w:rsidR="00A61854">
          <w:rPr>
            <w:rFonts w:asciiTheme="minorHAnsi" w:eastAsiaTheme="minorEastAsia" w:hAnsiTheme="minorHAnsi" w:cstheme="minorBidi"/>
            <w:i w:val="0"/>
            <w:noProof/>
            <w:sz w:val="22"/>
            <w:szCs w:val="22"/>
            <w:lang w:eastAsia="sk-SK"/>
          </w:rPr>
          <w:tab/>
        </w:r>
        <w:r w:rsidR="00A61854" w:rsidRPr="0006126F">
          <w:rPr>
            <w:rStyle w:val="Hypertextovprepojenie"/>
            <w:noProof/>
          </w:rPr>
          <w:t>Príloha č. 6 – SVaLZ – vyšetrovacia a liečebná zložka</w:t>
        </w:r>
        <w:r w:rsidR="00A61854">
          <w:rPr>
            <w:noProof/>
            <w:webHidden/>
          </w:rPr>
          <w:tab/>
        </w:r>
        <w:r w:rsidR="00A61854">
          <w:rPr>
            <w:noProof/>
            <w:webHidden/>
          </w:rPr>
          <w:fldChar w:fldCharType="begin"/>
        </w:r>
        <w:r w:rsidR="00A61854">
          <w:rPr>
            <w:noProof/>
            <w:webHidden/>
          </w:rPr>
          <w:instrText xml:space="preserve"> PAGEREF _Toc2079683 \h </w:instrText>
        </w:r>
        <w:r w:rsidR="00A61854">
          <w:rPr>
            <w:noProof/>
            <w:webHidden/>
          </w:rPr>
        </w:r>
        <w:r w:rsidR="00A61854">
          <w:rPr>
            <w:noProof/>
            <w:webHidden/>
          </w:rPr>
          <w:fldChar w:fldCharType="separate"/>
        </w:r>
        <w:r w:rsidR="00A61854">
          <w:rPr>
            <w:noProof/>
            <w:webHidden/>
          </w:rPr>
          <w:t>116</w:t>
        </w:r>
        <w:r w:rsidR="00A61854">
          <w:rPr>
            <w:noProof/>
            <w:webHidden/>
          </w:rPr>
          <w:fldChar w:fldCharType="end"/>
        </w:r>
      </w:hyperlink>
    </w:p>
    <w:p w14:paraId="51F23C69" w14:textId="1FEADDFA" w:rsidR="00E35501" w:rsidRPr="00D95A9D" w:rsidRDefault="001C6B33" w:rsidP="00851703">
      <w:pPr>
        <w:spacing w:after="120"/>
        <w:rPr>
          <w:rFonts w:cs="Arial"/>
          <w:b/>
        </w:rPr>
      </w:pPr>
      <w:r w:rsidRPr="00D95A9D">
        <w:rPr>
          <w:rFonts w:cs="Arial"/>
          <w:b/>
        </w:rPr>
        <w:fldChar w:fldCharType="end"/>
      </w:r>
    </w:p>
    <w:p w14:paraId="5504564B" w14:textId="77777777" w:rsidR="005D6787" w:rsidRPr="00D95A9D" w:rsidRDefault="4B1F096C" w:rsidP="00D95A9D">
      <w:pPr>
        <w:spacing w:after="120"/>
        <w:outlineLvl w:val="0"/>
        <w:rPr>
          <w:rFonts w:eastAsia="Arial" w:cs="Arial"/>
          <w:b/>
          <w:bCs/>
          <w:sz w:val="24"/>
          <w:szCs w:val="24"/>
        </w:rPr>
      </w:pPr>
      <w:bookmarkStart w:id="2" w:name="_Toc2079573"/>
      <w:r w:rsidRPr="00D95A9D">
        <w:rPr>
          <w:b/>
          <w:bCs/>
          <w:sz w:val="24"/>
          <w:szCs w:val="24"/>
        </w:rPr>
        <w:t>Zoznam tabuliek:</w:t>
      </w:r>
      <w:bookmarkEnd w:id="2"/>
    </w:p>
    <w:p w14:paraId="4599697C" w14:textId="3B67A757" w:rsidR="00A61854" w:rsidRDefault="001C6B33">
      <w:pPr>
        <w:pStyle w:val="Zoznamobrzkov"/>
        <w:tabs>
          <w:tab w:val="right" w:leader="dot" w:pos="9016"/>
        </w:tabs>
        <w:rPr>
          <w:rFonts w:asciiTheme="minorHAnsi" w:eastAsiaTheme="minorEastAsia" w:hAnsiTheme="minorHAnsi" w:cstheme="minorBidi"/>
          <w:noProof/>
          <w:sz w:val="22"/>
          <w:szCs w:val="22"/>
          <w:lang w:eastAsia="sk-SK"/>
        </w:rPr>
      </w:pPr>
      <w:r w:rsidRPr="0059754F">
        <w:rPr>
          <w:rFonts w:cs="Arial"/>
        </w:rPr>
        <w:fldChar w:fldCharType="begin"/>
      </w:r>
      <w:r w:rsidR="00E12D14" w:rsidRPr="00D95A9D">
        <w:rPr>
          <w:rFonts w:cs="Arial"/>
        </w:rPr>
        <w:instrText xml:space="preserve"> TOC \h \z \c "Tabuľka" </w:instrText>
      </w:r>
      <w:r w:rsidRPr="0059754F">
        <w:rPr>
          <w:rFonts w:cs="Arial"/>
        </w:rPr>
        <w:fldChar w:fldCharType="separate"/>
      </w:r>
      <w:hyperlink w:anchor="_Toc2079684" w:history="1">
        <w:r w:rsidR="00A61854" w:rsidRPr="008B7CE5">
          <w:rPr>
            <w:rStyle w:val="Hypertextovprepojenie"/>
            <w:rFonts w:eastAsiaTheme="majorEastAsia"/>
            <w:noProof/>
          </w:rPr>
          <w:t>Tabuľka 1: Základné informácie o dokumente</w:t>
        </w:r>
        <w:r w:rsidR="00A61854">
          <w:rPr>
            <w:noProof/>
            <w:webHidden/>
          </w:rPr>
          <w:tab/>
        </w:r>
        <w:r w:rsidR="00A61854">
          <w:rPr>
            <w:noProof/>
            <w:webHidden/>
          </w:rPr>
          <w:fldChar w:fldCharType="begin"/>
        </w:r>
        <w:r w:rsidR="00A61854">
          <w:rPr>
            <w:noProof/>
            <w:webHidden/>
          </w:rPr>
          <w:instrText xml:space="preserve"> PAGEREF _Toc2079684 \h </w:instrText>
        </w:r>
        <w:r w:rsidR="00A61854">
          <w:rPr>
            <w:noProof/>
            <w:webHidden/>
          </w:rPr>
        </w:r>
        <w:r w:rsidR="00A61854">
          <w:rPr>
            <w:noProof/>
            <w:webHidden/>
          </w:rPr>
          <w:fldChar w:fldCharType="separate"/>
        </w:r>
        <w:r w:rsidR="00A61854">
          <w:rPr>
            <w:noProof/>
            <w:webHidden/>
          </w:rPr>
          <w:t>6</w:t>
        </w:r>
        <w:r w:rsidR="00A61854">
          <w:rPr>
            <w:noProof/>
            <w:webHidden/>
          </w:rPr>
          <w:fldChar w:fldCharType="end"/>
        </w:r>
      </w:hyperlink>
    </w:p>
    <w:p w14:paraId="29709F34" w14:textId="455486FC"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85" w:history="1">
        <w:r w:rsidR="00A61854" w:rsidRPr="008B7CE5">
          <w:rPr>
            <w:rStyle w:val="Hypertextovprepojenie"/>
            <w:rFonts w:eastAsiaTheme="majorEastAsia"/>
            <w:noProof/>
          </w:rPr>
          <w:t>Tabuľka 2</w:t>
        </w:r>
        <w:r w:rsidR="00A61854" w:rsidRPr="008B7CE5">
          <w:rPr>
            <w:rStyle w:val="Hypertextovprepojenie"/>
            <w:rFonts w:eastAsia="Arial" w:cs="Arial"/>
            <w:noProof/>
          </w:rPr>
          <w:t xml:space="preserve">: </w:t>
        </w:r>
        <w:r w:rsidR="00A61854" w:rsidRPr="008B7CE5">
          <w:rPr>
            <w:rStyle w:val="Hypertextovprepojenie"/>
            <w:rFonts w:eastAsiaTheme="majorEastAsia"/>
            <w:noProof/>
          </w:rPr>
          <w:t>Register zmien</w:t>
        </w:r>
        <w:r w:rsidR="00A61854">
          <w:rPr>
            <w:noProof/>
            <w:webHidden/>
          </w:rPr>
          <w:tab/>
        </w:r>
        <w:r w:rsidR="00A61854">
          <w:rPr>
            <w:noProof/>
            <w:webHidden/>
          </w:rPr>
          <w:fldChar w:fldCharType="begin"/>
        </w:r>
        <w:r w:rsidR="00A61854">
          <w:rPr>
            <w:noProof/>
            <w:webHidden/>
          </w:rPr>
          <w:instrText xml:space="preserve"> PAGEREF _Toc2079685 \h </w:instrText>
        </w:r>
        <w:r w:rsidR="00A61854">
          <w:rPr>
            <w:noProof/>
            <w:webHidden/>
          </w:rPr>
        </w:r>
        <w:r w:rsidR="00A61854">
          <w:rPr>
            <w:noProof/>
            <w:webHidden/>
          </w:rPr>
          <w:fldChar w:fldCharType="separate"/>
        </w:r>
        <w:r w:rsidR="00A61854">
          <w:rPr>
            <w:noProof/>
            <w:webHidden/>
          </w:rPr>
          <w:t>6</w:t>
        </w:r>
        <w:r w:rsidR="00A61854">
          <w:rPr>
            <w:noProof/>
            <w:webHidden/>
          </w:rPr>
          <w:fldChar w:fldCharType="end"/>
        </w:r>
      </w:hyperlink>
    </w:p>
    <w:p w14:paraId="6098499B" w14:textId="50B5E85B"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86" w:history="1">
        <w:r w:rsidR="00A61854" w:rsidRPr="008B7CE5">
          <w:rPr>
            <w:rStyle w:val="Hypertextovprepojenie"/>
            <w:rFonts w:eastAsiaTheme="majorEastAsia"/>
            <w:noProof/>
          </w:rPr>
          <w:t>Tabuľka 3: Zoznam skratiek</w:t>
        </w:r>
        <w:r w:rsidR="00A61854">
          <w:rPr>
            <w:noProof/>
            <w:webHidden/>
          </w:rPr>
          <w:tab/>
        </w:r>
        <w:r w:rsidR="00A61854">
          <w:rPr>
            <w:noProof/>
            <w:webHidden/>
          </w:rPr>
          <w:fldChar w:fldCharType="begin"/>
        </w:r>
        <w:r w:rsidR="00A61854">
          <w:rPr>
            <w:noProof/>
            <w:webHidden/>
          </w:rPr>
          <w:instrText xml:space="preserve"> PAGEREF _Toc2079686 \h </w:instrText>
        </w:r>
        <w:r w:rsidR="00A61854">
          <w:rPr>
            <w:noProof/>
            <w:webHidden/>
          </w:rPr>
        </w:r>
        <w:r w:rsidR="00A61854">
          <w:rPr>
            <w:noProof/>
            <w:webHidden/>
          </w:rPr>
          <w:fldChar w:fldCharType="separate"/>
        </w:r>
        <w:r w:rsidR="00A61854">
          <w:rPr>
            <w:noProof/>
            <w:webHidden/>
          </w:rPr>
          <w:t>7</w:t>
        </w:r>
        <w:r w:rsidR="00A61854">
          <w:rPr>
            <w:noProof/>
            <w:webHidden/>
          </w:rPr>
          <w:fldChar w:fldCharType="end"/>
        </w:r>
      </w:hyperlink>
    </w:p>
    <w:p w14:paraId="4D4CB698" w14:textId="274194BB"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87" w:history="1">
        <w:r w:rsidR="00A61854" w:rsidRPr="008B7CE5">
          <w:rPr>
            <w:rStyle w:val="Hypertextovprepojenie"/>
            <w:rFonts w:eastAsiaTheme="majorEastAsia"/>
            <w:noProof/>
          </w:rPr>
          <w:t>Tabuľka 4: Rozdelenie – Záznam z vyšetrenia</w:t>
        </w:r>
        <w:r w:rsidR="00A61854">
          <w:rPr>
            <w:noProof/>
            <w:webHidden/>
          </w:rPr>
          <w:tab/>
        </w:r>
        <w:r w:rsidR="00A61854">
          <w:rPr>
            <w:noProof/>
            <w:webHidden/>
          </w:rPr>
          <w:fldChar w:fldCharType="begin"/>
        </w:r>
        <w:r w:rsidR="00A61854">
          <w:rPr>
            <w:noProof/>
            <w:webHidden/>
          </w:rPr>
          <w:instrText xml:space="preserve"> PAGEREF _Toc2079687 \h </w:instrText>
        </w:r>
        <w:r w:rsidR="00A61854">
          <w:rPr>
            <w:noProof/>
            <w:webHidden/>
          </w:rPr>
        </w:r>
        <w:r w:rsidR="00A61854">
          <w:rPr>
            <w:noProof/>
            <w:webHidden/>
          </w:rPr>
          <w:fldChar w:fldCharType="separate"/>
        </w:r>
        <w:r w:rsidR="00A61854">
          <w:rPr>
            <w:noProof/>
            <w:webHidden/>
          </w:rPr>
          <w:t>8</w:t>
        </w:r>
        <w:r w:rsidR="00A61854">
          <w:rPr>
            <w:noProof/>
            <w:webHidden/>
          </w:rPr>
          <w:fldChar w:fldCharType="end"/>
        </w:r>
      </w:hyperlink>
    </w:p>
    <w:p w14:paraId="1305C5A8" w14:textId="6D745F55"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88" w:history="1">
        <w:r w:rsidR="00A61854" w:rsidRPr="008B7CE5">
          <w:rPr>
            <w:rStyle w:val="Hypertextovprepojenie"/>
            <w:rFonts w:eastAsiaTheme="majorEastAsia"/>
            <w:noProof/>
          </w:rPr>
          <w:t>Tabuľka 5: SVaLZ – vyšetrovacie - zobrazovacie záznamy</w:t>
        </w:r>
        <w:r w:rsidR="00A61854">
          <w:rPr>
            <w:noProof/>
            <w:webHidden/>
          </w:rPr>
          <w:tab/>
        </w:r>
        <w:r w:rsidR="00A61854">
          <w:rPr>
            <w:noProof/>
            <w:webHidden/>
          </w:rPr>
          <w:fldChar w:fldCharType="begin"/>
        </w:r>
        <w:r w:rsidR="00A61854">
          <w:rPr>
            <w:noProof/>
            <w:webHidden/>
          </w:rPr>
          <w:instrText xml:space="preserve"> PAGEREF _Toc2079688 \h </w:instrText>
        </w:r>
        <w:r w:rsidR="00A61854">
          <w:rPr>
            <w:noProof/>
            <w:webHidden/>
          </w:rPr>
        </w:r>
        <w:r w:rsidR="00A61854">
          <w:rPr>
            <w:noProof/>
            <w:webHidden/>
          </w:rPr>
          <w:fldChar w:fldCharType="separate"/>
        </w:r>
        <w:r w:rsidR="00A61854">
          <w:rPr>
            <w:noProof/>
            <w:webHidden/>
          </w:rPr>
          <w:t>10</w:t>
        </w:r>
        <w:r w:rsidR="00A61854">
          <w:rPr>
            <w:noProof/>
            <w:webHidden/>
          </w:rPr>
          <w:fldChar w:fldCharType="end"/>
        </w:r>
      </w:hyperlink>
    </w:p>
    <w:p w14:paraId="5F7C68BD" w14:textId="1C7C122A"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89" w:history="1">
        <w:r w:rsidR="00A61854" w:rsidRPr="008B7CE5">
          <w:rPr>
            <w:rStyle w:val="Hypertextovprepojenie"/>
            <w:rFonts w:eastAsiaTheme="majorEastAsia"/>
            <w:noProof/>
          </w:rPr>
          <w:t>Tabuľka 6: Obsah pacientskeho sumáru</w:t>
        </w:r>
        <w:r w:rsidR="00A61854">
          <w:rPr>
            <w:noProof/>
            <w:webHidden/>
          </w:rPr>
          <w:tab/>
        </w:r>
        <w:r w:rsidR="00A61854">
          <w:rPr>
            <w:noProof/>
            <w:webHidden/>
          </w:rPr>
          <w:fldChar w:fldCharType="begin"/>
        </w:r>
        <w:r w:rsidR="00A61854">
          <w:rPr>
            <w:noProof/>
            <w:webHidden/>
          </w:rPr>
          <w:instrText xml:space="preserve"> PAGEREF _Toc2079689 \h </w:instrText>
        </w:r>
        <w:r w:rsidR="00A61854">
          <w:rPr>
            <w:noProof/>
            <w:webHidden/>
          </w:rPr>
        </w:r>
        <w:r w:rsidR="00A61854">
          <w:rPr>
            <w:noProof/>
            <w:webHidden/>
          </w:rPr>
          <w:fldChar w:fldCharType="separate"/>
        </w:r>
        <w:r w:rsidR="00A61854">
          <w:rPr>
            <w:noProof/>
            <w:webHidden/>
          </w:rPr>
          <w:t>13</w:t>
        </w:r>
        <w:r w:rsidR="00A61854">
          <w:rPr>
            <w:noProof/>
            <w:webHidden/>
          </w:rPr>
          <w:fldChar w:fldCharType="end"/>
        </w:r>
      </w:hyperlink>
    </w:p>
    <w:p w14:paraId="42CB0908" w14:textId="1F9274EA"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90" w:history="1">
        <w:r w:rsidR="00A61854" w:rsidRPr="008B7CE5">
          <w:rPr>
            <w:rStyle w:val="Hypertextovprepojenie"/>
            <w:rFonts w:eastAsiaTheme="majorEastAsia"/>
            <w:noProof/>
          </w:rPr>
          <w:t>Tabuľka 7: Obsah doplnkových zdravotných údajov</w:t>
        </w:r>
        <w:r w:rsidR="00A61854">
          <w:rPr>
            <w:noProof/>
            <w:webHidden/>
          </w:rPr>
          <w:tab/>
        </w:r>
        <w:r w:rsidR="00A61854">
          <w:rPr>
            <w:noProof/>
            <w:webHidden/>
          </w:rPr>
          <w:fldChar w:fldCharType="begin"/>
        </w:r>
        <w:r w:rsidR="00A61854">
          <w:rPr>
            <w:noProof/>
            <w:webHidden/>
          </w:rPr>
          <w:instrText xml:space="preserve"> PAGEREF _Toc2079690 \h </w:instrText>
        </w:r>
        <w:r w:rsidR="00A61854">
          <w:rPr>
            <w:noProof/>
            <w:webHidden/>
          </w:rPr>
        </w:r>
        <w:r w:rsidR="00A61854">
          <w:rPr>
            <w:noProof/>
            <w:webHidden/>
          </w:rPr>
          <w:fldChar w:fldCharType="separate"/>
        </w:r>
        <w:r w:rsidR="00A61854">
          <w:rPr>
            <w:noProof/>
            <w:webHidden/>
          </w:rPr>
          <w:t>16</w:t>
        </w:r>
        <w:r w:rsidR="00A61854">
          <w:rPr>
            <w:noProof/>
            <w:webHidden/>
          </w:rPr>
          <w:fldChar w:fldCharType="end"/>
        </w:r>
      </w:hyperlink>
    </w:p>
    <w:p w14:paraId="022640BE" w14:textId="34CF21D2"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91" w:history="1">
        <w:r w:rsidR="00A61854" w:rsidRPr="008B7CE5">
          <w:rPr>
            <w:rStyle w:val="Hypertextovprepojenie"/>
            <w:rFonts w:eastAsiaTheme="majorEastAsia"/>
            <w:noProof/>
          </w:rPr>
          <w:t>Tabuľka 8: Proces A1</w:t>
        </w:r>
        <w:r w:rsidR="00A61854">
          <w:rPr>
            <w:noProof/>
            <w:webHidden/>
          </w:rPr>
          <w:tab/>
        </w:r>
        <w:r w:rsidR="00A61854">
          <w:rPr>
            <w:noProof/>
            <w:webHidden/>
          </w:rPr>
          <w:fldChar w:fldCharType="begin"/>
        </w:r>
        <w:r w:rsidR="00A61854">
          <w:rPr>
            <w:noProof/>
            <w:webHidden/>
          </w:rPr>
          <w:instrText xml:space="preserve"> PAGEREF _Toc2079691 \h </w:instrText>
        </w:r>
        <w:r w:rsidR="00A61854">
          <w:rPr>
            <w:noProof/>
            <w:webHidden/>
          </w:rPr>
        </w:r>
        <w:r w:rsidR="00A61854">
          <w:rPr>
            <w:noProof/>
            <w:webHidden/>
          </w:rPr>
          <w:fldChar w:fldCharType="separate"/>
        </w:r>
        <w:r w:rsidR="00A61854">
          <w:rPr>
            <w:noProof/>
            <w:webHidden/>
          </w:rPr>
          <w:t>20</w:t>
        </w:r>
        <w:r w:rsidR="00A61854">
          <w:rPr>
            <w:noProof/>
            <w:webHidden/>
          </w:rPr>
          <w:fldChar w:fldCharType="end"/>
        </w:r>
      </w:hyperlink>
    </w:p>
    <w:p w14:paraId="108E5B6B" w14:textId="60D5A091"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92" w:history="1">
        <w:r w:rsidR="00A61854" w:rsidRPr="008B7CE5">
          <w:rPr>
            <w:rStyle w:val="Hypertextovprepojenie"/>
            <w:rFonts w:eastAsiaTheme="majorEastAsia"/>
            <w:noProof/>
          </w:rPr>
          <w:t>Tabuľka 9: Vyhľadanie vyšetrenia na základe odporúčania na vyšetrenie</w:t>
        </w:r>
        <w:r w:rsidR="00A61854">
          <w:rPr>
            <w:noProof/>
            <w:webHidden/>
          </w:rPr>
          <w:tab/>
        </w:r>
        <w:r w:rsidR="00A61854">
          <w:rPr>
            <w:noProof/>
            <w:webHidden/>
          </w:rPr>
          <w:fldChar w:fldCharType="begin"/>
        </w:r>
        <w:r w:rsidR="00A61854">
          <w:rPr>
            <w:noProof/>
            <w:webHidden/>
          </w:rPr>
          <w:instrText xml:space="preserve"> PAGEREF _Toc2079692 \h </w:instrText>
        </w:r>
        <w:r w:rsidR="00A61854">
          <w:rPr>
            <w:noProof/>
            <w:webHidden/>
          </w:rPr>
        </w:r>
        <w:r w:rsidR="00A61854">
          <w:rPr>
            <w:noProof/>
            <w:webHidden/>
          </w:rPr>
          <w:fldChar w:fldCharType="separate"/>
        </w:r>
        <w:r w:rsidR="00A61854">
          <w:rPr>
            <w:noProof/>
            <w:webHidden/>
          </w:rPr>
          <w:t>22</w:t>
        </w:r>
        <w:r w:rsidR="00A61854">
          <w:rPr>
            <w:noProof/>
            <w:webHidden/>
          </w:rPr>
          <w:fldChar w:fldCharType="end"/>
        </w:r>
      </w:hyperlink>
    </w:p>
    <w:p w14:paraId="4055D9A9" w14:textId="1772D4EB"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93" w:history="1">
        <w:r w:rsidR="00A61854" w:rsidRPr="008B7CE5">
          <w:rPr>
            <w:rStyle w:val="Hypertextovprepojenie"/>
            <w:rFonts w:eastAsiaTheme="majorEastAsia"/>
            <w:noProof/>
          </w:rPr>
          <w:t>Tabuľka 10: Vyhľadanie prehľadu vyšetrení</w:t>
        </w:r>
        <w:r w:rsidR="00A61854">
          <w:rPr>
            <w:noProof/>
            <w:webHidden/>
          </w:rPr>
          <w:tab/>
        </w:r>
        <w:r w:rsidR="00A61854">
          <w:rPr>
            <w:noProof/>
            <w:webHidden/>
          </w:rPr>
          <w:fldChar w:fldCharType="begin"/>
        </w:r>
        <w:r w:rsidR="00A61854">
          <w:rPr>
            <w:noProof/>
            <w:webHidden/>
          </w:rPr>
          <w:instrText xml:space="preserve"> PAGEREF _Toc2079693 \h </w:instrText>
        </w:r>
        <w:r w:rsidR="00A61854">
          <w:rPr>
            <w:noProof/>
            <w:webHidden/>
          </w:rPr>
        </w:r>
        <w:r w:rsidR="00A61854">
          <w:rPr>
            <w:noProof/>
            <w:webHidden/>
          </w:rPr>
          <w:fldChar w:fldCharType="separate"/>
        </w:r>
        <w:r w:rsidR="00A61854">
          <w:rPr>
            <w:noProof/>
            <w:webHidden/>
          </w:rPr>
          <w:t>23</w:t>
        </w:r>
        <w:r w:rsidR="00A61854">
          <w:rPr>
            <w:noProof/>
            <w:webHidden/>
          </w:rPr>
          <w:fldChar w:fldCharType="end"/>
        </w:r>
      </w:hyperlink>
    </w:p>
    <w:p w14:paraId="388C054E" w14:textId="71659DB3"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94" w:history="1">
        <w:r w:rsidR="00A61854" w:rsidRPr="008B7CE5">
          <w:rPr>
            <w:rStyle w:val="Hypertextovprepojenie"/>
            <w:rFonts w:eastAsiaTheme="majorEastAsia"/>
            <w:noProof/>
          </w:rPr>
          <w:t>Tabuľka 11: Storno</w:t>
        </w:r>
        <w:r w:rsidR="00A61854">
          <w:rPr>
            <w:noProof/>
            <w:webHidden/>
          </w:rPr>
          <w:tab/>
        </w:r>
        <w:r w:rsidR="00A61854">
          <w:rPr>
            <w:noProof/>
            <w:webHidden/>
          </w:rPr>
          <w:fldChar w:fldCharType="begin"/>
        </w:r>
        <w:r w:rsidR="00A61854">
          <w:rPr>
            <w:noProof/>
            <w:webHidden/>
          </w:rPr>
          <w:instrText xml:space="preserve"> PAGEREF _Toc2079694 \h </w:instrText>
        </w:r>
        <w:r w:rsidR="00A61854">
          <w:rPr>
            <w:noProof/>
            <w:webHidden/>
          </w:rPr>
        </w:r>
        <w:r w:rsidR="00A61854">
          <w:rPr>
            <w:noProof/>
            <w:webHidden/>
          </w:rPr>
          <w:fldChar w:fldCharType="separate"/>
        </w:r>
        <w:r w:rsidR="00A61854">
          <w:rPr>
            <w:noProof/>
            <w:webHidden/>
          </w:rPr>
          <w:t>24</w:t>
        </w:r>
        <w:r w:rsidR="00A61854">
          <w:rPr>
            <w:noProof/>
            <w:webHidden/>
          </w:rPr>
          <w:fldChar w:fldCharType="end"/>
        </w:r>
      </w:hyperlink>
    </w:p>
    <w:p w14:paraId="6EB4642A" w14:textId="35B3AF3C"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95" w:history="1">
        <w:r w:rsidR="00A61854" w:rsidRPr="008B7CE5">
          <w:rPr>
            <w:rStyle w:val="Hypertextovprepojenie"/>
            <w:rFonts w:eastAsiaTheme="majorEastAsia"/>
            <w:noProof/>
          </w:rPr>
          <w:t>Tabuľka 12: Vyhľadanie údajov z pacientskeho sumáru</w:t>
        </w:r>
        <w:r w:rsidR="00A61854">
          <w:rPr>
            <w:noProof/>
            <w:webHidden/>
          </w:rPr>
          <w:tab/>
        </w:r>
        <w:r w:rsidR="00A61854">
          <w:rPr>
            <w:noProof/>
            <w:webHidden/>
          </w:rPr>
          <w:fldChar w:fldCharType="begin"/>
        </w:r>
        <w:r w:rsidR="00A61854">
          <w:rPr>
            <w:noProof/>
            <w:webHidden/>
          </w:rPr>
          <w:instrText xml:space="preserve"> PAGEREF _Toc2079695 \h </w:instrText>
        </w:r>
        <w:r w:rsidR="00A61854">
          <w:rPr>
            <w:noProof/>
            <w:webHidden/>
          </w:rPr>
        </w:r>
        <w:r w:rsidR="00A61854">
          <w:rPr>
            <w:noProof/>
            <w:webHidden/>
          </w:rPr>
          <w:fldChar w:fldCharType="separate"/>
        </w:r>
        <w:r w:rsidR="00A61854">
          <w:rPr>
            <w:noProof/>
            <w:webHidden/>
          </w:rPr>
          <w:t>26</w:t>
        </w:r>
        <w:r w:rsidR="00A61854">
          <w:rPr>
            <w:noProof/>
            <w:webHidden/>
          </w:rPr>
          <w:fldChar w:fldCharType="end"/>
        </w:r>
      </w:hyperlink>
    </w:p>
    <w:p w14:paraId="19738F81" w14:textId="0B54B1F7"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96" w:history="1">
        <w:r w:rsidR="00A61854" w:rsidRPr="008B7CE5">
          <w:rPr>
            <w:rStyle w:val="Hypertextovprepojenie"/>
            <w:rFonts w:eastAsiaTheme="majorEastAsia"/>
            <w:noProof/>
          </w:rPr>
          <w:t>Tabuľka 13: Zápis/ aktualizácia/ storno kontaktných údajov</w:t>
        </w:r>
        <w:r w:rsidR="00A61854">
          <w:rPr>
            <w:noProof/>
            <w:webHidden/>
          </w:rPr>
          <w:tab/>
        </w:r>
        <w:r w:rsidR="00A61854">
          <w:rPr>
            <w:noProof/>
            <w:webHidden/>
          </w:rPr>
          <w:fldChar w:fldCharType="begin"/>
        </w:r>
        <w:r w:rsidR="00A61854">
          <w:rPr>
            <w:noProof/>
            <w:webHidden/>
          </w:rPr>
          <w:instrText xml:space="preserve"> PAGEREF _Toc2079696 \h </w:instrText>
        </w:r>
        <w:r w:rsidR="00A61854">
          <w:rPr>
            <w:noProof/>
            <w:webHidden/>
          </w:rPr>
        </w:r>
        <w:r w:rsidR="00A61854">
          <w:rPr>
            <w:noProof/>
            <w:webHidden/>
          </w:rPr>
          <w:fldChar w:fldCharType="separate"/>
        </w:r>
        <w:r w:rsidR="00A61854">
          <w:rPr>
            <w:noProof/>
            <w:webHidden/>
          </w:rPr>
          <w:t>27</w:t>
        </w:r>
        <w:r w:rsidR="00A61854">
          <w:rPr>
            <w:noProof/>
            <w:webHidden/>
          </w:rPr>
          <w:fldChar w:fldCharType="end"/>
        </w:r>
      </w:hyperlink>
    </w:p>
    <w:p w14:paraId="0154FF3D" w14:textId="76288E5A"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97" w:history="1">
        <w:r w:rsidR="00A61854" w:rsidRPr="008B7CE5">
          <w:rPr>
            <w:rStyle w:val="Hypertextovprepojenie"/>
            <w:rFonts w:eastAsiaTheme="majorEastAsia"/>
            <w:noProof/>
          </w:rPr>
          <w:t>Tabuľka 14: Individuálny zápis do pacientskeho sumáru</w:t>
        </w:r>
        <w:r w:rsidR="00A61854">
          <w:rPr>
            <w:noProof/>
            <w:webHidden/>
          </w:rPr>
          <w:tab/>
        </w:r>
        <w:r w:rsidR="00A61854">
          <w:rPr>
            <w:noProof/>
            <w:webHidden/>
          </w:rPr>
          <w:fldChar w:fldCharType="begin"/>
        </w:r>
        <w:r w:rsidR="00A61854">
          <w:rPr>
            <w:noProof/>
            <w:webHidden/>
          </w:rPr>
          <w:instrText xml:space="preserve"> PAGEREF _Toc2079697 \h </w:instrText>
        </w:r>
        <w:r w:rsidR="00A61854">
          <w:rPr>
            <w:noProof/>
            <w:webHidden/>
          </w:rPr>
        </w:r>
        <w:r w:rsidR="00A61854">
          <w:rPr>
            <w:noProof/>
            <w:webHidden/>
          </w:rPr>
          <w:fldChar w:fldCharType="separate"/>
        </w:r>
        <w:r w:rsidR="00A61854">
          <w:rPr>
            <w:noProof/>
            <w:webHidden/>
          </w:rPr>
          <w:t>30</w:t>
        </w:r>
        <w:r w:rsidR="00A61854">
          <w:rPr>
            <w:noProof/>
            <w:webHidden/>
          </w:rPr>
          <w:fldChar w:fldCharType="end"/>
        </w:r>
      </w:hyperlink>
    </w:p>
    <w:p w14:paraId="34D0838E" w14:textId="7B794499"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98" w:history="1">
        <w:r w:rsidR="00A61854" w:rsidRPr="008B7CE5">
          <w:rPr>
            <w:rStyle w:val="Hypertextovprepojenie"/>
            <w:rFonts w:eastAsiaTheme="majorEastAsia"/>
            <w:noProof/>
          </w:rPr>
          <w:t>Tabuľka 15: Storno záznamov z pacientskeho sumáru</w:t>
        </w:r>
        <w:r w:rsidR="00A61854">
          <w:rPr>
            <w:noProof/>
            <w:webHidden/>
          </w:rPr>
          <w:tab/>
        </w:r>
        <w:r w:rsidR="00A61854">
          <w:rPr>
            <w:noProof/>
            <w:webHidden/>
          </w:rPr>
          <w:fldChar w:fldCharType="begin"/>
        </w:r>
        <w:r w:rsidR="00A61854">
          <w:rPr>
            <w:noProof/>
            <w:webHidden/>
          </w:rPr>
          <w:instrText xml:space="preserve"> PAGEREF _Toc2079698 \h </w:instrText>
        </w:r>
        <w:r w:rsidR="00A61854">
          <w:rPr>
            <w:noProof/>
            <w:webHidden/>
          </w:rPr>
        </w:r>
        <w:r w:rsidR="00A61854">
          <w:rPr>
            <w:noProof/>
            <w:webHidden/>
          </w:rPr>
          <w:fldChar w:fldCharType="separate"/>
        </w:r>
        <w:r w:rsidR="00A61854">
          <w:rPr>
            <w:noProof/>
            <w:webHidden/>
          </w:rPr>
          <w:t>31</w:t>
        </w:r>
        <w:r w:rsidR="00A61854">
          <w:rPr>
            <w:noProof/>
            <w:webHidden/>
          </w:rPr>
          <w:fldChar w:fldCharType="end"/>
        </w:r>
      </w:hyperlink>
    </w:p>
    <w:p w14:paraId="3E53A180" w14:textId="2EDA0865"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699" w:history="1">
        <w:r w:rsidR="00A61854" w:rsidRPr="008B7CE5">
          <w:rPr>
            <w:rStyle w:val="Hypertextovprepojenie"/>
            <w:rFonts w:eastAsiaTheme="majorEastAsia"/>
            <w:noProof/>
          </w:rPr>
          <w:t>Tabuľka 16: Vyhľadanie doplnkových zdravotných údajov</w:t>
        </w:r>
        <w:r w:rsidR="00A61854">
          <w:rPr>
            <w:noProof/>
            <w:webHidden/>
          </w:rPr>
          <w:tab/>
        </w:r>
        <w:r w:rsidR="00A61854">
          <w:rPr>
            <w:noProof/>
            <w:webHidden/>
          </w:rPr>
          <w:fldChar w:fldCharType="begin"/>
        </w:r>
        <w:r w:rsidR="00A61854">
          <w:rPr>
            <w:noProof/>
            <w:webHidden/>
          </w:rPr>
          <w:instrText xml:space="preserve"> PAGEREF _Toc2079699 \h </w:instrText>
        </w:r>
        <w:r w:rsidR="00A61854">
          <w:rPr>
            <w:noProof/>
            <w:webHidden/>
          </w:rPr>
        </w:r>
        <w:r w:rsidR="00A61854">
          <w:rPr>
            <w:noProof/>
            <w:webHidden/>
          </w:rPr>
          <w:fldChar w:fldCharType="separate"/>
        </w:r>
        <w:r w:rsidR="00A61854">
          <w:rPr>
            <w:noProof/>
            <w:webHidden/>
          </w:rPr>
          <w:t>34</w:t>
        </w:r>
        <w:r w:rsidR="00A61854">
          <w:rPr>
            <w:noProof/>
            <w:webHidden/>
          </w:rPr>
          <w:fldChar w:fldCharType="end"/>
        </w:r>
      </w:hyperlink>
    </w:p>
    <w:p w14:paraId="29677259" w14:textId="787CBD62" w:rsidR="00A61854" w:rsidRDefault="00A10E40">
      <w:pPr>
        <w:pStyle w:val="Zoznamobrzkov"/>
        <w:tabs>
          <w:tab w:val="right" w:leader="dot" w:pos="9016"/>
        </w:tabs>
        <w:rPr>
          <w:rFonts w:asciiTheme="minorHAnsi" w:eastAsiaTheme="minorEastAsia" w:hAnsiTheme="minorHAnsi" w:cstheme="minorBidi"/>
          <w:noProof/>
          <w:sz w:val="22"/>
          <w:szCs w:val="22"/>
          <w:lang w:eastAsia="sk-SK"/>
        </w:rPr>
      </w:pPr>
      <w:hyperlink w:anchor="_Toc2079700" w:history="1">
        <w:r w:rsidR="00A61854" w:rsidRPr="008B7CE5">
          <w:rPr>
            <w:rStyle w:val="Hypertextovprepojenie"/>
            <w:rFonts w:eastAsiaTheme="majorEastAsia"/>
            <w:noProof/>
          </w:rPr>
          <w:t>Tabuľka 17: Zápis doplnkových zdravotných údajov</w:t>
        </w:r>
        <w:r w:rsidR="00A61854">
          <w:rPr>
            <w:noProof/>
            <w:webHidden/>
          </w:rPr>
          <w:tab/>
        </w:r>
        <w:r w:rsidR="00A61854">
          <w:rPr>
            <w:noProof/>
            <w:webHidden/>
          </w:rPr>
          <w:fldChar w:fldCharType="begin"/>
        </w:r>
        <w:r w:rsidR="00A61854">
          <w:rPr>
            <w:noProof/>
            <w:webHidden/>
          </w:rPr>
          <w:instrText xml:space="preserve"> PAGEREF _Toc2079700 \h </w:instrText>
        </w:r>
        <w:r w:rsidR="00A61854">
          <w:rPr>
            <w:noProof/>
            <w:webHidden/>
          </w:rPr>
        </w:r>
        <w:r w:rsidR="00A61854">
          <w:rPr>
            <w:noProof/>
            <w:webHidden/>
          </w:rPr>
          <w:fldChar w:fldCharType="separate"/>
        </w:r>
        <w:r w:rsidR="00A61854">
          <w:rPr>
            <w:noProof/>
            <w:webHidden/>
          </w:rPr>
          <w:t>36</w:t>
        </w:r>
        <w:r w:rsidR="00A61854">
          <w:rPr>
            <w:noProof/>
            <w:webHidden/>
          </w:rPr>
          <w:fldChar w:fldCharType="end"/>
        </w:r>
      </w:hyperlink>
    </w:p>
    <w:p w14:paraId="5CD6DE3C" w14:textId="06249CA0" w:rsidR="00E35501" w:rsidRPr="00D95A9D" w:rsidRDefault="001C6B33" w:rsidP="007D1C04">
      <w:pPr>
        <w:pStyle w:val="Zoznamobrzkov"/>
        <w:tabs>
          <w:tab w:val="right" w:leader="dot" w:pos="9016"/>
        </w:tabs>
        <w:rPr>
          <w:rFonts w:cs="Arial"/>
        </w:rPr>
      </w:pPr>
      <w:r w:rsidRPr="0059754F">
        <w:rPr>
          <w:rFonts w:cs="Arial"/>
        </w:rPr>
        <w:fldChar w:fldCharType="end"/>
      </w:r>
      <w:r w:rsidR="00E35501" w:rsidRPr="00D95A9D">
        <w:rPr>
          <w:rFonts w:cs="Arial"/>
        </w:rPr>
        <w:br w:type="page"/>
      </w:r>
    </w:p>
    <w:p w14:paraId="3A187B64" w14:textId="77777777" w:rsidR="00DC6463" w:rsidRPr="00D95A9D" w:rsidRDefault="4B1F096C" w:rsidP="00D95A9D">
      <w:pPr>
        <w:pStyle w:val="Nadpis1"/>
        <w:ind w:left="357" w:hanging="357"/>
        <w:rPr>
          <w:lang w:val="sk-SK"/>
        </w:rPr>
      </w:pPr>
      <w:bookmarkStart w:id="3" w:name="_Toc2079574"/>
      <w:r w:rsidRPr="00D95A9D">
        <w:rPr>
          <w:lang w:val="sk-SK"/>
        </w:rPr>
        <w:lastRenderedPageBreak/>
        <w:t>Základné informácie o dokumente</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7151"/>
      </w:tblGrid>
      <w:tr w:rsidR="00DC6463" w:rsidRPr="00D95A9D" w14:paraId="6936A1B3" w14:textId="77777777" w:rsidTr="19A772FE">
        <w:tc>
          <w:tcPr>
            <w:tcW w:w="1871" w:type="dxa"/>
            <w:shd w:val="clear" w:color="auto" w:fill="002060"/>
          </w:tcPr>
          <w:p w14:paraId="58426BC4" w14:textId="77777777" w:rsidR="00DC6463"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Názov</w:t>
            </w:r>
          </w:p>
        </w:tc>
        <w:tc>
          <w:tcPr>
            <w:tcW w:w="7185" w:type="dxa"/>
          </w:tcPr>
          <w:p w14:paraId="072D2023" w14:textId="77777777" w:rsidR="00DC6463" w:rsidRPr="00D95A9D" w:rsidRDefault="6DE4F7B8" w:rsidP="6DE4F7B8">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Integračný manuál domény evyšetrenie</w:t>
            </w:r>
          </w:p>
        </w:tc>
      </w:tr>
      <w:tr w:rsidR="00DC6463" w:rsidRPr="00D95A9D" w14:paraId="313E41F3" w14:textId="77777777" w:rsidTr="19A772FE">
        <w:tc>
          <w:tcPr>
            <w:tcW w:w="1871" w:type="dxa"/>
            <w:shd w:val="clear" w:color="auto" w:fill="002060"/>
          </w:tcPr>
          <w:p w14:paraId="6FE638B3" w14:textId="77777777" w:rsidR="00DC6463"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Účel</w:t>
            </w:r>
          </w:p>
        </w:tc>
        <w:tc>
          <w:tcPr>
            <w:tcW w:w="7185" w:type="dxa"/>
          </w:tcPr>
          <w:p w14:paraId="6E1A21B6" w14:textId="77777777" w:rsidR="002169DA" w:rsidRPr="00D95A9D" w:rsidRDefault="4B1F096C" w:rsidP="4B1F096C">
            <w:pPr>
              <w:spacing w:before="120"/>
              <w:rPr>
                <w:rFonts w:ascii="Calibri" w:eastAsia="Calibri" w:hAnsi="Calibri" w:cs="Calibri"/>
                <w:sz w:val="18"/>
                <w:szCs w:val="18"/>
              </w:rPr>
            </w:pPr>
            <w:r w:rsidRPr="00D95A9D">
              <w:rPr>
                <w:sz w:val="18"/>
                <w:szCs w:val="18"/>
              </w:rPr>
              <w:t xml:space="preserve">Tento dokument obsahuje informácie pre správnu implementáciu služieb pre zápis a čítanie záznamu z vyšetrenia, pacientskeho sumára a informácie pre komunikáciu informačných systémov poskytovateľov zdravotnej starostlivosti (IS PZS) s národným zdravotníckym informačným systémom (NZIS). </w:t>
            </w:r>
          </w:p>
          <w:p w14:paraId="7B8C3887" w14:textId="77777777" w:rsidR="000F5A60" w:rsidRPr="00D95A9D" w:rsidRDefault="6DE4F7B8" w:rsidP="6DE4F7B8">
            <w:pPr>
              <w:spacing w:before="120"/>
              <w:rPr>
                <w:sz w:val="18"/>
                <w:szCs w:val="18"/>
              </w:rPr>
            </w:pPr>
            <w:r w:rsidRPr="00D95A9D">
              <w:rPr>
                <w:sz w:val="18"/>
                <w:szCs w:val="18"/>
              </w:rPr>
              <w:t>Dokument je vytvorený s cieľom poskytnúť dodávateľom IS PZS prehľad o spôsobe a možnostiach pripojenia na vybrané elektronické služby ezdravie. Niektoré detaily riešenia môžu byť zmenené na základe overenia funkcionality alebo pripomienok z praktickej prevádzky priamo od dodávateľov IS PZS.</w:t>
            </w:r>
          </w:p>
          <w:p w14:paraId="4D618529" w14:textId="77777777" w:rsidR="000F5A60" w:rsidRPr="00D95A9D" w:rsidRDefault="4B1F096C" w:rsidP="4B1F096C">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Dokument popisuje vybranú množinu najčastejšie používaných procesných scenárov. V praxi môžu byť identifikované ďalšie procesné scenáre, ktoré nie sú súčasťou tohto IM a v závislosti od potreby budú postupne zapracované.</w:t>
            </w:r>
          </w:p>
        </w:tc>
      </w:tr>
      <w:tr w:rsidR="00DC6463" w:rsidRPr="00D95A9D" w14:paraId="23CA04F7" w14:textId="77777777" w:rsidTr="19A772FE">
        <w:tc>
          <w:tcPr>
            <w:tcW w:w="1871" w:type="dxa"/>
            <w:shd w:val="clear" w:color="auto" w:fill="002060"/>
          </w:tcPr>
          <w:p w14:paraId="3C74C8C4" w14:textId="77777777" w:rsidR="00DC6463"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Rozsah</w:t>
            </w:r>
          </w:p>
        </w:tc>
        <w:tc>
          <w:tcPr>
            <w:tcW w:w="7185" w:type="dxa"/>
          </w:tcPr>
          <w:p w14:paraId="6746D799" w14:textId="77777777" w:rsidR="00DC6463" w:rsidRPr="00D95A9D" w:rsidRDefault="4B1F096C" w:rsidP="4B1F096C">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Dokument popisuje rozhrania, procesy a technické volania</w:t>
            </w:r>
          </w:p>
        </w:tc>
      </w:tr>
      <w:tr w:rsidR="00DC6463" w:rsidRPr="00D95A9D" w14:paraId="6173752F" w14:textId="77777777" w:rsidTr="19A772FE">
        <w:tc>
          <w:tcPr>
            <w:tcW w:w="1871" w:type="dxa"/>
            <w:shd w:val="clear" w:color="auto" w:fill="002060"/>
          </w:tcPr>
          <w:p w14:paraId="182D3F4A" w14:textId="77777777" w:rsidR="00DC6463"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Cieľová skupina</w:t>
            </w:r>
          </w:p>
        </w:tc>
        <w:tc>
          <w:tcPr>
            <w:tcW w:w="7185" w:type="dxa"/>
          </w:tcPr>
          <w:p w14:paraId="1AE1BF45" w14:textId="77777777" w:rsidR="00DC6463" w:rsidRPr="00D95A9D" w:rsidRDefault="4B1F096C" w:rsidP="4B1F096C">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Výrobcovia IS PZS</w:t>
            </w:r>
          </w:p>
        </w:tc>
      </w:tr>
      <w:tr w:rsidR="00DC6463" w:rsidRPr="00D95A9D" w14:paraId="08FBEC00" w14:textId="77777777" w:rsidTr="19A772FE">
        <w:tc>
          <w:tcPr>
            <w:tcW w:w="1871" w:type="dxa"/>
            <w:shd w:val="clear" w:color="auto" w:fill="002060"/>
          </w:tcPr>
          <w:p w14:paraId="256371FB" w14:textId="77777777" w:rsidR="00DC6463"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Verzia</w:t>
            </w:r>
          </w:p>
        </w:tc>
        <w:tc>
          <w:tcPr>
            <w:tcW w:w="7185" w:type="dxa"/>
          </w:tcPr>
          <w:p w14:paraId="73185EDB" w14:textId="70BB6BB0" w:rsidR="00DC6463" w:rsidRPr="00D95A9D" w:rsidRDefault="41A18E6A" w:rsidP="3C55A737">
            <w:pPr>
              <w:spacing w:before="120"/>
              <w:rPr>
                <w:rFonts w:asciiTheme="minorHAnsi" w:eastAsiaTheme="minorEastAsia" w:hAnsiTheme="minorHAnsi" w:cstheme="minorBidi"/>
                <w:sz w:val="18"/>
                <w:szCs w:val="18"/>
              </w:rPr>
            </w:pPr>
            <w:r w:rsidRPr="3C55A737">
              <w:rPr>
                <w:rFonts w:asciiTheme="minorHAnsi" w:eastAsiaTheme="minorEastAsia" w:hAnsiTheme="minorHAnsi" w:cstheme="minorBidi"/>
                <w:sz w:val="18"/>
                <w:szCs w:val="18"/>
              </w:rPr>
              <w:t>2.</w:t>
            </w:r>
            <w:r w:rsidR="162EAFD6" w:rsidRPr="3C55A737">
              <w:rPr>
                <w:rFonts w:asciiTheme="minorHAnsi" w:eastAsiaTheme="minorEastAsia" w:hAnsiTheme="minorHAnsi" w:cstheme="minorBidi"/>
                <w:sz w:val="18"/>
                <w:szCs w:val="18"/>
              </w:rPr>
              <w:t>1</w:t>
            </w:r>
          </w:p>
        </w:tc>
      </w:tr>
      <w:tr w:rsidR="00DC6463" w:rsidRPr="00D95A9D" w14:paraId="0D220E5C" w14:textId="77777777" w:rsidTr="19A772FE">
        <w:tc>
          <w:tcPr>
            <w:tcW w:w="1871" w:type="dxa"/>
            <w:shd w:val="clear" w:color="auto" w:fill="002060"/>
          </w:tcPr>
          <w:p w14:paraId="439979F7" w14:textId="77777777" w:rsidR="00DC6463"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Stav</w:t>
            </w:r>
          </w:p>
        </w:tc>
        <w:tc>
          <w:tcPr>
            <w:tcW w:w="7185" w:type="dxa"/>
          </w:tcPr>
          <w:p w14:paraId="71E8DAE2" w14:textId="71B20E52" w:rsidR="00DC6463" w:rsidRPr="00D95A9D" w:rsidRDefault="00DA0FBA">
            <w:pPr>
              <w:spacing w:before="120"/>
            </w:pPr>
            <w:r>
              <w:rPr>
                <w:rFonts w:asciiTheme="minorHAnsi" w:eastAsiaTheme="minorEastAsia" w:hAnsiTheme="minorHAnsi" w:cstheme="minorBidi"/>
                <w:sz w:val="18"/>
                <w:szCs w:val="18"/>
              </w:rPr>
              <w:t>Schválený</w:t>
            </w:r>
          </w:p>
        </w:tc>
      </w:tr>
      <w:tr w:rsidR="00DC6463" w:rsidRPr="00D95A9D" w14:paraId="6564C1BE" w14:textId="77777777" w:rsidTr="19A772FE">
        <w:tc>
          <w:tcPr>
            <w:tcW w:w="1871" w:type="dxa"/>
            <w:shd w:val="clear" w:color="auto" w:fill="002060"/>
          </w:tcPr>
          <w:p w14:paraId="6E8D9571" w14:textId="77777777" w:rsidR="00DC6463"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Vlastník</w:t>
            </w:r>
          </w:p>
        </w:tc>
        <w:tc>
          <w:tcPr>
            <w:tcW w:w="7185" w:type="dxa"/>
          </w:tcPr>
          <w:p w14:paraId="48AB0ED4" w14:textId="77777777" w:rsidR="00DC6463" w:rsidRPr="00D95A9D" w:rsidRDefault="4B1F096C" w:rsidP="4B1F096C">
            <w:pPr>
              <w:keepNext/>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NCZI</w:t>
            </w:r>
          </w:p>
        </w:tc>
      </w:tr>
      <w:tr w:rsidR="00101294" w:rsidRPr="00D95A9D" w14:paraId="0A36BEC2" w14:textId="77777777" w:rsidTr="19A772FE">
        <w:tc>
          <w:tcPr>
            <w:tcW w:w="1871" w:type="dxa"/>
            <w:shd w:val="clear" w:color="auto" w:fill="002060"/>
          </w:tcPr>
          <w:p w14:paraId="656970FC" w14:textId="77777777" w:rsidR="00101294" w:rsidRPr="00D95A9D" w:rsidRDefault="6DE4F7B8" w:rsidP="6DE4F7B8">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Release</w:t>
            </w:r>
          </w:p>
        </w:tc>
        <w:tc>
          <w:tcPr>
            <w:tcW w:w="7185" w:type="dxa"/>
          </w:tcPr>
          <w:p w14:paraId="19206105" w14:textId="06ECC537" w:rsidR="00101294" w:rsidRPr="00D95A9D" w:rsidRDefault="685A6019" w:rsidP="3C55A737">
            <w:pPr>
              <w:keepNext/>
              <w:spacing w:before="120"/>
              <w:rPr>
                <w:rFonts w:asciiTheme="minorHAnsi" w:eastAsiaTheme="minorEastAsia" w:hAnsiTheme="minorHAnsi" w:cstheme="minorBidi"/>
                <w:sz w:val="18"/>
                <w:szCs w:val="18"/>
              </w:rPr>
            </w:pPr>
            <w:r w:rsidRPr="00DA0FBA">
              <w:rPr>
                <w:rFonts w:asciiTheme="minorHAnsi" w:eastAsiaTheme="minorEastAsia" w:hAnsiTheme="minorHAnsi" w:cstheme="minorBidi"/>
                <w:sz w:val="18"/>
                <w:szCs w:val="18"/>
              </w:rPr>
              <w:t>1</w:t>
            </w:r>
            <w:r w:rsidR="4B1F096C" w:rsidRPr="00DA0FBA">
              <w:rPr>
                <w:rFonts w:asciiTheme="minorHAnsi" w:eastAsiaTheme="minorEastAsia" w:hAnsiTheme="minorHAnsi" w:cstheme="minorBidi"/>
                <w:sz w:val="18"/>
                <w:szCs w:val="18"/>
              </w:rPr>
              <w:t>Q 20</w:t>
            </w:r>
            <w:r w:rsidR="4AA57181" w:rsidRPr="00DA0FBA">
              <w:rPr>
                <w:rFonts w:asciiTheme="minorHAnsi" w:eastAsiaTheme="minorEastAsia" w:hAnsiTheme="minorHAnsi" w:cstheme="minorBidi"/>
                <w:sz w:val="18"/>
                <w:szCs w:val="18"/>
              </w:rPr>
              <w:t>2</w:t>
            </w:r>
            <w:r w:rsidR="6E2FAE69" w:rsidRPr="00DA0FBA">
              <w:rPr>
                <w:rFonts w:asciiTheme="minorHAnsi" w:eastAsiaTheme="minorEastAsia" w:hAnsiTheme="minorHAnsi" w:cstheme="minorBidi"/>
                <w:sz w:val="18"/>
                <w:szCs w:val="18"/>
              </w:rPr>
              <w:t>2</w:t>
            </w:r>
          </w:p>
        </w:tc>
      </w:tr>
    </w:tbl>
    <w:p w14:paraId="7140C5F5" w14:textId="77777777" w:rsidR="0014384D" w:rsidRPr="00D95A9D" w:rsidRDefault="0014384D" w:rsidP="4B1F096C">
      <w:pPr>
        <w:pStyle w:val="Popis"/>
        <w:rPr>
          <w:lang w:val="sk-SK"/>
        </w:rPr>
      </w:pPr>
      <w:bookmarkStart w:id="4" w:name="_Toc2079684"/>
      <w:r w:rsidRPr="00D95A9D">
        <w:rPr>
          <w:lang w:val="sk-SK"/>
        </w:rPr>
        <w:t xml:space="preserve">Tabuľka </w:t>
      </w:r>
      <w:r w:rsidR="001C6B33" w:rsidRPr="009A5B20">
        <w:rPr>
          <w:lang w:val="sk-SK"/>
        </w:rPr>
        <w:fldChar w:fldCharType="begin"/>
      </w:r>
      <w:r w:rsidR="00BD0BA4" w:rsidRPr="00D95A9D">
        <w:rPr>
          <w:lang w:val="sk-SK"/>
        </w:rPr>
        <w:instrText xml:space="preserve"> SEQ Tabuľka \* ARABIC </w:instrText>
      </w:r>
      <w:r w:rsidR="001C6B33" w:rsidRPr="009A5B20">
        <w:rPr>
          <w:lang w:val="sk-SK"/>
        </w:rPr>
        <w:fldChar w:fldCharType="separate"/>
      </w:r>
      <w:r w:rsidR="004B369D">
        <w:rPr>
          <w:noProof/>
          <w:lang w:val="sk-SK"/>
        </w:rPr>
        <w:t>1</w:t>
      </w:r>
      <w:r w:rsidR="001C6B33" w:rsidRPr="009A5B20">
        <w:rPr>
          <w:lang w:val="sk-SK"/>
        </w:rPr>
        <w:fldChar w:fldCharType="end"/>
      </w:r>
      <w:r w:rsidRPr="00D95A9D">
        <w:rPr>
          <w:lang w:val="sk-SK"/>
        </w:rPr>
        <w:t xml:space="preserve">: </w:t>
      </w:r>
      <w:r w:rsidRPr="00D95A9D">
        <w:rPr>
          <w:b w:val="0"/>
          <w:bCs w:val="0"/>
          <w:lang w:val="sk-SK"/>
        </w:rPr>
        <w:t>Základné informácie o dokumente</w:t>
      </w:r>
      <w:bookmarkEnd w:id="4"/>
    </w:p>
    <w:p w14:paraId="5CF72BA8" w14:textId="77777777" w:rsidR="00DC6463" w:rsidRPr="00D95A9D" w:rsidRDefault="4B1F096C" w:rsidP="00D95A9D">
      <w:pPr>
        <w:pStyle w:val="Nadpis1"/>
        <w:ind w:left="357" w:hanging="357"/>
        <w:rPr>
          <w:lang w:val="sk-SK"/>
        </w:rPr>
      </w:pPr>
      <w:bookmarkStart w:id="5" w:name="_Toc2079575"/>
      <w:r w:rsidRPr="00D95A9D">
        <w:rPr>
          <w:lang w:val="sk-SK"/>
        </w:rPr>
        <w:t>História zmien dokumentu</w:t>
      </w:r>
      <w:bookmarkEnd w:id="5"/>
    </w:p>
    <w:p w14:paraId="1152BC5A" w14:textId="77777777" w:rsidR="0014384D" w:rsidRPr="009A5B20" w:rsidRDefault="6DE4F7B8" w:rsidP="00D95A9D">
      <w:pPr>
        <w:pStyle w:val="Nadpis2"/>
        <w:rPr>
          <w:lang w:val="sk-SK"/>
        </w:rPr>
      </w:pPr>
      <w:bookmarkStart w:id="6" w:name="_Toc2079576"/>
      <w:r w:rsidRPr="009A5B20">
        <w:rPr>
          <w:lang w:val="sk-SK"/>
        </w:rPr>
        <w:t>Register zmien</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1363"/>
        <w:gridCol w:w="1555"/>
        <w:gridCol w:w="961"/>
        <w:gridCol w:w="4346"/>
      </w:tblGrid>
      <w:tr w:rsidR="00DC6463" w:rsidRPr="00D95A9D" w14:paraId="20D6995D" w14:textId="77777777" w:rsidTr="19A772FE">
        <w:trPr>
          <w:cantSplit/>
          <w:tblHeader/>
        </w:trPr>
        <w:tc>
          <w:tcPr>
            <w:tcW w:w="791" w:type="dxa"/>
            <w:shd w:val="clear" w:color="auto" w:fill="002060"/>
          </w:tcPr>
          <w:p w14:paraId="2E1086E3" w14:textId="77777777" w:rsidR="00DC6463"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Verzia</w:t>
            </w:r>
          </w:p>
        </w:tc>
        <w:tc>
          <w:tcPr>
            <w:tcW w:w="1363" w:type="dxa"/>
            <w:shd w:val="clear" w:color="auto" w:fill="002060"/>
          </w:tcPr>
          <w:p w14:paraId="4B13832A" w14:textId="77777777" w:rsidR="00DC6463"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Dátum zverejnenia</w:t>
            </w:r>
          </w:p>
        </w:tc>
        <w:tc>
          <w:tcPr>
            <w:tcW w:w="1555" w:type="dxa"/>
            <w:shd w:val="clear" w:color="auto" w:fill="002060"/>
          </w:tcPr>
          <w:p w14:paraId="469BADC9" w14:textId="77777777" w:rsidR="00DC6463"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Dátum nadobudnutia účinnosti</w:t>
            </w:r>
          </w:p>
        </w:tc>
        <w:tc>
          <w:tcPr>
            <w:tcW w:w="961" w:type="dxa"/>
            <w:shd w:val="clear" w:color="auto" w:fill="002060"/>
          </w:tcPr>
          <w:p w14:paraId="5D66D574" w14:textId="77777777" w:rsidR="00DC6463"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Autor</w:t>
            </w:r>
          </w:p>
        </w:tc>
        <w:tc>
          <w:tcPr>
            <w:tcW w:w="4346" w:type="dxa"/>
            <w:shd w:val="clear" w:color="auto" w:fill="002060"/>
          </w:tcPr>
          <w:p w14:paraId="4D17B063" w14:textId="77777777" w:rsidR="00DC6463"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Popis zmien v príslušnej verzii</w:t>
            </w:r>
          </w:p>
        </w:tc>
      </w:tr>
      <w:tr w:rsidR="00DC6463" w:rsidRPr="00D95A9D" w14:paraId="17AD7615" w14:textId="77777777" w:rsidTr="19A772FE">
        <w:trPr>
          <w:cantSplit/>
        </w:trPr>
        <w:tc>
          <w:tcPr>
            <w:tcW w:w="791" w:type="dxa"/>
          </w:tcPr>
          <w:p w14:paraId="63C63EA1" w14:textId="77777777" w:rsidR="00DC6463" w:rsidRPr="00D95A9D" w:rsidRDefault="6DE4F7B8" w:rsidP="6DE4F7B8">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1.0</w:t>
            </w:r>
          </w:p>
        </w:tc>
        <w:tc>
          <w:tcPr>
            <w:tcW w:w="1363" w:type="dxa"/>
          </w:tcPr>
          <w:p w14:paraId="475D8905" w14:textId="77777777" w:rsidR="00DC6463" w:rsidRPr="00D95A9D" w:rsidRDefault="00064FF8" w:rsidP="6DE4F7B8">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01.10.2018</w:t>
            </w:r>
          </w:p>
        </w:tc>
        <w:tc>
          <w:tcPr>
            <w:tcW w:w="1555" w:type="dxa"/>
          </w:tcPr>
          <w:p w14:paraId="6A5E592F" w14:textId="77777777" w:rsidR="00DC6463" w:rsidRPr="00D95A9D" w:rsidRDefault="00064FF8" w:rsidP="6DE4F7B8">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1.12.2018</w:t>
            </w:r>
          </w:p>
        </w:tc>
        <w:tc>
          <w:tcPr>
            <w:tcW w:w="961" w:type="dxa"/>
          </w:tcPr>
          <w:p w14:paraId="40904E25" w14:textId="77777777" w:rsidR="00DC6463" w:rsidRPr="00D95A9D" w:rsidRDefault="4B1F096C" w:rsidP="4B1F096C">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NCZI</w:t>
            </w:r>
          </w:p>
        </w:tc>
        <w:tc>
          <w:tcPr>
            <w:tcW w:w="4346" w:type="dxa"/>
          </w:tcPr>
          <w:p w14:paraId="7B12B4C2" w14:textId="77777777" w:rsidR="00D93E29" w:rsidRPr="00D95A9D" w:rsidRDefault="4B1F096C" w:rsidP="4B1F096C">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w:t>
            </w:r>
            <w:r w:rsidR="00064FF8" w:rsidRPr="00D95A9D">
              <w:rPr>
                <w:rFonts w:asciiTheme="minorHAnsi" w:eastAsiaTheme="minorEastAsia" w:hAnsiTheme="minorHAnsi" w:cstheme="minorBidi"/>
                <w:sz w:val="18"/>
                <w:szCs w:val="18"/>
              </w:rPr>
              <w:t>rvá verzia dokumentu pre v5, zmeny sú predmetom obsahu samotného IM.</w:t>
            </w:r>
          </w:p>
        </w:tc>
      </w:tr>
      <w:tr w:rsidR="00F8662E" w:rsidRPr="00D95A9D" w14:paraId="00D9B583" w14:textId="77777777" w:rsidTr="19A772FE">
        <w:trPr>
          <w:cantSplit/>
        </w:trPr>
        <w:tc>
          <w:tcPr>
            <w:tcW w:w="791" w:type="dxa"/>
          </w:tcPr>
          <w:p w14:paraId="02DEEC84" w14:textId="402E89E2" w:rsidR="00F8662E" w:rsidRPr="00D95A9D" w:rsidRDefault="00F8662E" w:rsidP="6DE4F7B8">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1.1</w:t>
            </w:r>
          </w:p>
        </w:tc>
        <w:tc>
          <w:tcPr>
            <w:tcW w:w="1363" w:type="dxa"/>
          </w:tcPr>
          <w:p w14:paraId="3D243688" w14:textId="563734BF" w:rsidR="00F8662E" w:rsidRPr="00D95A9D" w:rsidRDefault="00F8662E" w:rsidP="6DE4F7B8">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6.11.2018</w:t>
            </w:r>
          </w:p>
        </w:tc>
        <w:tc>
          <w:tcPr>
            <w:tcW w:w="1555" w:type="dxa"/>
          </w:tcPr>
          <w:p w14:paraId="314CCA30" w14:textId="6FA7AED2" w:rsidR="00F8662E" w:rsidRPr="00D95A9D" w:rsidRDefault="00F8662E" w:rsidP="6DE4F7B8">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1.12.2018</w:t>
            </w:r>
          </w:p>
        </w:tc>
        <w:tc>
          <w:tcPr>
            <w:tcW w:w="961" w:type="dxa"/>
          </w:tcPr>
          <w:p w14:paraId="69F5688E" w14:textId="080E906F" w:rsidR="00F8662E" w:rsidRPr="00D95A9D" w:rsidRDefault="00F8662E" w:rsidP="4B1F096C">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NCZI</w:t>
            </w:r>
          </w:p>
        </w:tc>
        <w:tc>
          <w:tcPr>
            <w:tcW w:w="4346" w:type="dxa"/>
          </w:tcPr>
          <w:p w14:paraId="06B8F69E" w14:textId="70F54FE5" w:rsidR="00F8662E" w:rsidRPr="00D95A9D" w:rsidRDefault="00F8662E" w:rsidP="4B1F096C">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 xml:space="preserve">Zapracovanie zmien na základe pripomienok vendorov cez revízie </w:t>
            </w:r>
          </w:p>
        </w:tc>
      </w:tr>
      <w:tr w:rsidR="00D544B2" w:rsidRPr="00D95A9D" w14:paraId="77BA2B75" w14:textId="77777777" w:rsidTr="19A772FE">
        <w:trPr>
          <w:cantSplit/>
        </w:trPr>
        <w:tc>
          <w:tcPr>
            <w:tcW w:w="791" w:type="dxa"/>
          </w:tcPr>
          <w:p w14:paraId="62727891" w14:textId="51E2B3C2" w:rsidR="00D544B2" w:rsidRDefault="001D14F9" w:rsidP="6DE4F7B8">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2.0</w:t>
            </w:r>
          </w:p>
        </w:tc>
        <w:tc>
          <w:tcPr>
            <w:tcW w:w="1363" w:type="dxa"/>
          </w:tcPr>
          <w:p w14:paraId="5C883564" w14:textId="5184FA5A" w:rsidR="00D544B2" w:rsidRDefault="001D14F9" w:rsidP="6DE4F7B8">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8.2.2018</w:t>
            </w:r>
          </w:p>
        </w:tc>
        <w:tc>
          <w:tcPr>
            <w:tcW w:w="1555" w:type="dxa"/>
          </w:tcPr>
          <w:p w14:paraId="70753642" w14:textId="7A76EBFD" w:rsidR="00D544B2" w:rsidRDefault="00A61854" w:rsidP="6DE4F7B8">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1.3.2019</w:t>
            </w:r>
          </w:p>
        </w:tc>
        <w:tc>
          <w:tcPr>
            <w:tcW w:w="961" w:type="dxa"/>
          </w:tcPr>
          <w:p w14:paraId="5BAF889F" w14:textId="134758D3" w:rsidR="00D544B2" w:rsidRDefault="00D544B2" w:rsidP="4B1F096C">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NCZI</w:t>
            </w:r>
          </w:p>
        </w:tc>
        <w:tc>
          <w:tcPr>
            <w:tcW w:w="4346" w:type="dxa"/>
          </w:tcPr>
          <w:p w14:paraId="4A48D9B9" w14:textId="77777777" w:rsidR="00D544B2" w:rsidRDefault="0012123D" w:rsidP="00F346F4">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 xml:space="preserve">Doplnená </w:t>
            </w:r>
            <w:r w:rsidR="005978BF">
              <w:rPr>
                <w:rFonts w:asciiTheme="minorHAnsi" w:eastAsiaTheme="minorEastAsia" w:hAnsiTheme="minorHAnsi" w:cstheme="minorBidi"/>
                <w:sz w:val="18"/>
                <w:szCs w:val="18"/>
              </w:rPr>
              <w:t>tab. č.</w:t>
            </w:r>
            <w:r w:rsidR="00844716">
              <w:rPr>
                <w:rFonts w:asciiTheme="minorHAnsi" w:eastAsiaTheme="minorEastAsia" w:hAnsiTheme="minorHAnsi" w:cstheme="minorBidi"/>
                <w:sz w:val="18"/>
                <w:szCs w:val="18"/>
              </w:rPr>
              <w:t xml:space="preserve"> 5</w:t>
            </w:r>
            <w:r w:rsidR="00F346F4">
              <w:rPr>
                <w:rFonts w:asciiTheme="minorHAnsi" w:eastAsiaTheme="minorEastAsia" w:hAnsiTheme="minorHAnsi" w:cstheme="minorBidi"/>
                <w:sz w:val="18"/>
                <w:szCs w:val="18"/>
              </w:rPr>
              <w:t xml:space="preserve">: </w:t>
            </w:r>
            <w:r w:rsidR="00844716">
              <w:rPr>
                <w:rFonts w:asciiTheme="minorHAnsi" w:eastAsiaTheme="minorEastAsia" w:hAnsiTheme="minorHAnsi" w:cstheme="minorBidi"/>
                <w:sz w:val="18"/>
                <w:szCs w:val="18"/>
              </w:rPr>
              <w:t>SvaLZ – vyšetrovacie a zobrazovacie záznamy</w:t>
            </w:r>
          </w:p>
          <w:p w14:paraId="07CB2CC5" w14:textId="014D066C" w:rsidR="001D14F9" w:rsidRDefault="001D14F9" w:rsidP="00F346F4">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 xml:space="preserve">Doplnená príloha č. </w:t>
            </w:r>
            <w:r w:rsidR="00A61854">
              <w:rPr>
                <w:rFonts w:asciiTheme="minorHAnsi" w:eastAsiaTheme="minorEastAsia" w:hAnsiTheme="minorHAnsi" w:cstheme="minorBidi"/>
                <w:sz w:val="18"/>
                <w:szCs w:val="18"/>
              </w:rPr>
              <w:t>6</w:t>
            </w:r>
            <w:r>
              <w:rPr>
                <w:rFonts w:asciiTheme="minorHAnsi" w:eastAsiaTheme="minorEastAsia" w:hAnsiTheme="minorHAnsi" w:cstheme="minorBidi"/>
                <w:sz w:val="18"/>
                <w:szCs w:val="18"/>
              </w:rPr>
              <w:t>: SvaLZ – vyšetrovacia a liečebná zložka</w:t>
            </w:r>
          </w:p>
          <w:p w14:paraId="5B51C72C" w14:textId="77777777" w:rsidR="001D14F9" w:rsidRPr="009D7963" w:rsidRDefault="001D14F9" w:rsidP="001D14F9">
            <w:pPr>
              <w:spacing w:before="120"/>
              <w:rPr>
                <w:rFonts w:asciiTheme="minorHAnsi" w:eastAsiaTheme="minorEastAsia" w:hAnsiTheme="minorHAnsi" w:cstheme="minorBidi"/>
                <w:sz w:val="18"/>
                <w:szCs w:val="18"/>
              </w:rPr>
            </w:pPr>
            <w:r w:rsidRPr="009D7963">
              <w:rPr>
                <w:rFonts w:asciiTheme="minorHAnsi" w:eastAsiaTheme="minorEastAsia" w:hAnsiTheme="minorHAnsi" w:cstheme="minorBidi"/>
                <w:sz w:val="18"/>
                <w:szCs w:val="18"/>
              </w:rPr>
              <w:t>Doplnenie kroku do procesu eV_01_37 „Aktualizácia kontaktných údajov v pacientskom sumári“.</w:t>
            </w:r>
          </w:p>
          <w:p w14:paraId="78192555" w14:textId="6B52C5AA" w:rsidR="001D14F9" w:rsidRDefault="001D14F9" w:rsidP="001D14F9">
            <w:pPr>
              <w:spacing w:before="120"/>
              <w:rPr>
                <w:rFonts w:asciiTheme="minorHAnsi" w:eastAsiaTheme="minorEastAsia" w:hAnsiTheme="minorHAnsi" w:cstheme="minorBidi"/>
                <w:sz w:val="18"/>
                <w:szCs w:val="18"/>
              </w:rPr>
            </w:pPr>
            <w:r w:rsidRPr="009D7963">
              <w:rPr>
                <w:rFonts w:asciiTheme="minorHAnsi" w:eastAsiaTheme="minorEastAsia" w:hAnsiTheme="minorHAnsi" w:cstheme="minorBidi"/>
                <w:sz w:val="18"/>
                <w:szCs w:val="18"/>
              </w:rPr>
              <w:t>Doplnenie regulárnych výrazov pre reštrikciu formátu e-mailovej adresy a telefónneho čísla.</w:t>
            </w:r>
          </w:p>
        </w:tc>
      </w:tr>
      <w:tr w:rsidR="3C55A737" w14:paraId="2EF711F6" w14:textId="77777777" w:rsidTr="19A772FE">
        <w:trPr>
          <w:cantSplit/>
        </w:trPr>
        <w:tc>
          <w:tcPr>
            <w:tcW w:w="791" w:type="dxa"/>
          </w:tcPr>
          <w:p w14:paraId="1E215AE8" w14:textId="67648F5F" w:rsidR="5D053662" w:rsidRPr="00610721" w:rsidRDefault="5D45D64B" w:rsidP="19A772FE">
            <w:pPr>
              <w:rPr>
                <w:sz w:val="18"/>
                <w:szCs w:val="18"/>
                <w:highlight w:val="yellow"/>
              </w:rPr>
            </w:pPr>
            <w:r w:rsidRPr="00610721">
              <w:rPr>
                <w:sz w:val="18"/>
                <w:szCs w:val="18"/>
                <w:highlight w:val="yellow"/>
              </w:rPr>
              <w:t>2.1</w:t>
            </w:r>
          </w:p>
        </w:tc>
        <w:tc>
          <w:tcPr>
            <w:tcW w:w="1363" w:type="dxa"/>
          </w:tcPr>
          <w:p w14:paraId="489058EB" w14:textId="15A06F68" w:rsidR="5D053662" w:rsidRPr="00610721" w:rsidRDefault="00DA0FBA" w:rsidP="19A772FE">
            <w:pPr>
              <w:rPr>
                <w:sz w:val="18"/>
                <w:szCs w:val="18"/>
                <w:highlight w:val="yellow"/>
              </w:rPr>
            </w:pPr>
            <w:r>
              <w:rPr>
                <w:sz w:val="18"/>
                <w:szCs w:val="18"/>
                <w:highlight w:val="yellow"/>
              </w:rPr>
              <w:t>23.12.2021</w:t>
            </w:r>
          </w:p>
        </w:tc>
        <w:tc>
          <w:tcPr>
            <w:tcW w:w="1555" w:type="dxa"/>
          </w:tcPr>
          <w:p w14:paraId="76247115" w14:textId="75FDE424" w:rsidR="3C55A737" w:rsidRPr="00610721" w:rsidRDefault="00DA0FBA" w:rsidP="19A772FE">
            <w:pPr>
              <w:rPr>
                <w:sz w:val="18"/>
                <w:szCs w:val="18"/>
                <w:highlight w:val="yellow"/>
              </w:rPr>
            </w:pPr>
            <w:r>
              <w:rPr>
                <w:sz w:val="18"/>
                <w:szCs w:val="18"/>
                <w:highlight w:val="yellow"/>
              </w:rPr>
              <w:t>01.03.2022</w:t>
            </w:r>
          </w:p>
        </w:tc>
        <w:tc>
          <w:tcPr>
            <w:tcW w:w="961" w:type="dxa"/>
          </w:tcPr>
          <w:p w14:paraId="47592A6E" w14:textId="2E582521" w:rsidR="5D053662" w:rsidRPr="00610721" w:rsidRDefault="5D45D64B" w:rsidP="19A772FE">
            <w:pPr>
              <w:rPr>
                <w:sz w:val="18"/>
                <w:szCs w:val="18"/>
                <w:highlight w:val="yellow"/>
              </w:rPr>
            </w:pPr>
            <w:r w:rsidRPr="00610721">
              <w:rPr>
                <w:sz w:val="18"/>
                <w:szCs w:val="18"/>
                <w:highlight w:val="yellow"/>
              </w:rPr>
              <w:t>NCZI</w:t>
            </w:r>
          </w:p>
        </w:tc>
        <w:tc>
          <w:tcPr>
            <w:tcW w:w="4346" w:type="dxa"/>
          </w:tcPr>
          <w:p w14:paraId="23C27887" w14:textId="7CA4F3FD" w:rsidR="3C55A737" w:rsidRPr="00610721" w:rsidRDefault="13196F98" w:rsidP="19A772FE">
            <w:pPr>
              <w:rPr>
                <w:rFonts w:eastAsia="Arial" w:cs="Arial"/>
                <w:sz w:val="18"/>
                <w:szCs w:val="18"/>
                <w:highlight w:val="yellow"/>
              </w:rPr>
            </w:pPr>
            <w:r w:rsidRPr="00610721">
              <w:rPr>
                <w:rFonts w:eastAsia="Arial" w:cs="Arial"/>
                <w:sz w:val="18"/>
                <w:szCs w:val="18"/>
                <w:highlight w:val="yellow"/>
              </w:rPr>
              <w:t xml:space="preserve">6.4 </w:t>
            </w:r>
            <w:r w:rsidR="0EF941ED" w:rsidRPr="00610721">
              <w:rPr>
                <w:rFonts w:eastAsia="Arial" w:cs="Arial"/>
                <w:sz w:val="18"/>
                <w:szCs w:val="18"/>
                <w:highlight w:val="yellow"/>
                <w:u w:val="single"/>
              </w:rPr>
              <w:t>Úprava pre zobrazovanie položky vyšetrovaný orgán výmenného lístka</w:t>
            </w:r>
          </w:p>
          <w:p w14:paraId="6D24F4B6" w14:textId="7B32BA1D" w:rsidR="3C55A737" w:rsidRPr="00610721" w:rsidRDefault="00DA0FBA" w:rsidP="19A772FE">
            <w:pPr>
              <w:rPr>
                <w:sz w:val="18"/>
                <w:szCs w:val="18"/>
                <w:highlight w:val="yellow"/>
              </w:rPr>
            </w:pPr>
            <w:r>
              <w:rPr>
                <w:sz w:val="18"/>
                <w:szCs w:val="18"/>
                <w:highlight w:val="yellow"/>
              </w:rPr>
              <w:t>Zmeny sú označené žltým.</w:t>
            </w:r>
          </w:p>
        </w:tc>
      </w:tr>
    </w:tbl>
    <w:p w14:paraId="54FC1173" w14:textId="52A4B8A3" w:rsidR="00844716" w:rsidRDefault="004B59F7" w:rsidP="00844716">
      <w:pPr>
        <w:pStyle w:val="Popis"/>
        <w:rPr>
          <w:b w:val="0"/>
          <w:bCs w:val="0"/>
          <w:lang w:val="sk-SK"/>
        </w:rPr>
      </w:pPr>
      <w:bookmarkStart w:id="7" w:name="_Ref321929400"/>
      <w:bookmarkStart w:id="8" w:name="_Ref481584276"/>
      <w:bookmarkStart w:id="9" w:name="_Ref481586948"/>
      <w:bookmarkStart w:id="10" w:name="_Toc278220065"/>
      <w:bookmarkStart w:id="11" w:name="_Toc321928677"/>
      <w:bookmarkStart w:id="12" w:name="_Toc2079685"/>
      <w:r w:rsidRPr="00D95A9D">
        <w:rPr>
          <w:lang w:val="sk-SK"/>
        </w:rPr>
        <w:t xml:space="preserve">Tabuľka </w:t>
      </w:r>
      <w:r w:rsidR="001C6B33" w:rsidRPr="009A5B20">
        <w:rPr>
          <w:lang w:val="sk-SK"/>
        </w:rPr>
        <w:fldChar w:fldCharType="begin"/>
      </w:r>
      <w:r w:rsidR="00BD0BA4" w:rsidRPr="00D95A9D">
        <w:rPr>
          <w:lang w:val="sk-SK"/>
        </w:rPr>
        <w:instrText xml:space="preserve"> SEQ Tabuľka \* ARABIC </w:instrText>
      </w:r>
      <w:r w:rsidR="001C6B33" w:rsidRPr="009A5B20">
        <w:rPr>
          <w:lang w:val="sk-SK"/>
        </w:rPr>
        <w:fldChar w:fldCharType="separate"/>
      </w:r>
      <w:r w:rsidR="004B369D">
        <w:rPr>
          <w:noProof/>
          <w:lang w:val="sk-SK"/>
        </w:rPr>
        <w:t>2</w:t>
      </w:r>
      <w:r w:rsidR="001C6B33" w:rsidRPr="009A5B20">
        <w:rPr>
          <w:lang w:val="sk-SK"/>
        </w:rPr>
        <w:fldChar w:fldCharType="end"/>
      </w:r>
      <w:r w:rsidR="005D6787" w:rsidRPr="00D95A9D">
        <w:rPr>
          <w:rFonts w:eastAsia="Arial" w:cs="Arial"/>
          <w:lang w:val="sk-SK"/>
        </w:rPr>
        <w:t xml:space="preserve">: </w:t>
      </w:r>
      <w:bookmarkEnd w:id="7"/>
      <w:r w:rsidR="00022618" w:rsidRPr="00D95A9D">
        <w:rPr>
          <w:b w:val="0"/>
          <w:bCs w:val="0"/>
          <w:lang w:val="sk-SK"/>
        </w:rPr>
        <w:t>Regist</w:t>
      </w:r>
      <w:r w:rsidRPr="00D95A9D">
        <w:rPr>
          <w:b w:val="0"/>
          <w:bCs w:val="0"/>
          <w:lang w:val="sk-SK"/>
        </w:rPr>
        <w:t>e</w:t>
      </w:r>
      <w:r w:rsidR="00022618" w:rsidRPr="00D95A9D">
        <w:rPr>
          <w:b w:val="0"/>
          <w:bCs w:val="0"/>
          <w:lang w:val="sk-SK"/>
        </w:rPr>
        <w:t>r zm</w:t>
      </w:r>
      <w:r w:rsidRPr="00D95A9D">
        <w:rPr>
          <w:b w:val="0"/>
          <w:bCs w:val="0"/>
          <w:lang w:val="sk-SK"/>
        </w:rPr>
        <w:t>ie</w:t>
      </w:r>
      <w:r w:rsidR="00022618" w:rsidRPr="00D95A9D">
        <w:rPr>
          <w:b w:val="0"/>
          <w:bCs w:val="0"/>
          <w:lang w:val="sk-SK"/>
        </w:rPr>
        <w:t>n</w:t>
      </w:r>
      <w:bookmarkEnd w:id="8"/>
      <w:bookmarkEnd w:id="9"/>
      <w:bookmarkEnd w:id="10"/>
      <w:bookmarkEnd w:id="11"/>
      <w:bookmarkEnd w:id="12"/>
    </w:p>
    <w:p w14:paraId="7D46C23C" w14:textId="77777777" w:rsidR="005D6787" w:rsidRPr="009A5B20" w:rsidRDefault="6DE4F7B8" w:rsidP="00D95A9D">
      <w:pPr>
        <w:pStyle w:val="Nadpis2"/>
        <w:rPr>
          <w:lang w:val="sk-SK"/>
        </w:rPr>
      </w:pPr>
      <w:bookmarkStart w:id="13" w:name="_Toc2079577"/>
      <w:r w:rsidRPr="009A5B20">
        <w:rPr>
          <w:lang w:val="sk-SK"/>
        </w:rPr>
        <w:lastRenderedPageBreak/>
        <w:t>Zoznam skratiek</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602"/>
      </w:tblGrid>
      <w:tr w:rsidR="005D6787" w:rsidRPr="00D95A9D" w14:paraId="245D0FDD" w14:textId="77777777" w:rsidTr="6DE4F7B8">
        <w:trPr>
          <w:trHeight w:val="300"/>
          <w:tblHeader/>
        </w:trPr>
        <w:tc>
          <w:tcPr>
            <w:tcW w:w="784" w:type="pct"/>
            <w:shd w:val="clear" w:color="auto" w:fill="002060"/>
            <w:noWrap/>
            <w:hideMark/>
          </w:tcPr>
          <w:p w14:paraId="1E96656B" w14:textId="77777777" w:rsidR="005D6787"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Skratka</w:t>
            </w:r>
          </w:p>
        </w:tc>
        <w:tc>
          <w:tcPr>
            <w:tcW w:w="4216" w:type="pct"/>
            <w:shd w:val="clear" w:color="auto" w:fill="002060"/>
            <w:noWrap/>
            <w:hideMark/>
          </w:tcPr>
          <w:p w14:paraId="0ABD89D3" w14:textId="77777777" w:rsidR="005D6787" w:rsidRPr="00D95A9D" w:rsidRDefault="6DE4F7B8" w:rsidP="4B1F096C">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Vysvetlenie</w:t>
            </w:r>
          </w:p>
        </w:tc>
      </w:tr>
      <w:tr w:rsidR="00CE087D" w:rsidRPr="00D95A9D" w14:paraId="22591394" w14:textId="77777777" w:rsidTr="6DE4F7B8">
        <w:trPr>
          <w:trHeight w:val="272"/>
          <w:tblHeader/>
        </w:trPr>
        <w:tc>
          <w:tcPr>
            <w:tcW w:w="784" w:type="pct"/>
            <w:noWrap/>
            <w:vAlign w:val="center"/>
          </w:tcPr>
          <w:p w14:paraId="21364B35"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BIČ</w:t>
            </w:r>
          </w:p>
        </w:tc>
        <w:tc>
          <w:tcPr>
            <w:tcW w:w="4216" w:type="pct"/>
            <w:noWrap/>
            <w:vAlign w:val="center"/>
          </w:tcPr>
          <w:p w14:paraId="3AEFF364"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Bezvýznamové identifikačné číslo pacienta</w:t>
            </w:r>
          </w:p>
        </w:tc>
      </w:tr>
      <w:tr w:rsidR="00CE087D" w:rsidRPr="00D95A9D" w14:paraId="08FD4B7D" w14:textId="77777777" w:rsidTr="6DE4F7B8">
        <w:trPr>
          <w:trHeight w:val="272"/>
          <w:tblHeader/>
        </w:trPr>
        <w:tc>
          <w:tcPr>
            <w:tcW w:w="784" w:type="pct"/>
            <w:noWrap/>
            <w:vAlign w:val="center"/>
          </w:tcPr>
          <w:p w14:paraId="4E50DCD9" w14:textId="77777777" w:rsidR="00CE087D" w:rsidRPr="00D95A9D" w:rsidRDefault="4B1F096C" w:rsidP="4B1F096C">
            <w:pPr>
              <w:spacing w:before="120" w:line="192" w:lineRule="auto"/>
              <w:rPr>
                <w:rFonts w:asciiTheme="minorHAnsi" w:eastAsiaTheme="minorEastAsia" w:hAnsiTheme="minorHAnsi" w:cstheme="minorBidi"/>
                <w:color w:val="000000"/>
                <w:sz w:val="18"/>
                <w:szCs w:val="18"/>
              </w:rPr>
            </w:pPr>
            <w:r w:rsidRPr="00D95A9D">
              <w:rPr>
                <w:rFonts w:asciiTheme="minorHAnsi" w:eastAsiaTheme="minorEastAsia" w:hAnsiTheme="minorHAnsi" w:cstheme="minorBidi"/>
                <w:sz w:val="18"/>
                <w:szCs w:val="18"/>
              </w:rPr>
              <w:t>BOK</w:t>
            </w:r>
          </w:p>
        </w:tc>
        <w:tc>
          <w:tcPr>
            <w:tcW w:w="4216" w:type="pct"/>
            <w:noWrap/>
            <w:vAlign w:val="center"/>
          </w:tcPr>
          <w:p w14:paraId="0F3540A2" w14:textId="77777777" w:rsidR="00CE087D" w:rsidRPr="00D95A9D" w:rsidRDefault="4B1F096C" w:rsidP="4B1F096C">
            <w:pPr>
              <w:spacing w:before="120" w:line="192" w:lineRule="auto"/>
              <w:rPr>
                <w:rFonts w:asciiTheme="minorHAnsi" w:eastAsiaTheme="minorEastAsia" w:hAnsiTheme="minorHAnsi" w:cstheme="minorBidi"/>
                <w:color w:val="000000"/>
                <w:sz w:val="18"/>
                <w:szCs w:val="18"/>
              </w:rPr>
            </w:pPr>
            <w:r w:rsidRPr="00D95A9D">
              <w:rPr>
                <w:rFonts w:asciiTheme="minorHAnsi" w:eastAsiaTheme="minorEastAsia" w:hAnsiTheme="minorHAnsi" w:cstheme="minorBidi"/>
                <w:sz w:val="18"/>
                <w:szCs w:val="18"/>
              </w:rPr>
              <w:t>Bezpečnostný osobný kód</w:t>
            </w:r>
          </w:p>
        </w:tc>
      </w:tr>
      <w:tr w:rsidR="00CE087D" w:rsidRPr="00D95A9D" w14:paraId="4F30BDD3" w14:textId="77777777" w:rsidTr="6DE4F7B8">
        <w:trPr>
          <w:trHeight w:val="272"/>
          <w:tblHeader/>
        </w:trPr>
        <w:tc>
          <w:tcPr>
            <w:tcW w:w="784" w:type="pct"/>
            <w:noWrap/>
            <w:vAlign w:val="center"/>
          </w:tcPr>
          <w:p w14:paraId="7845BC92" w14:textId="77777777" w:rsidR="00CE087D" w:rsidRPr="00D95A9D" w:rsidRDefault="6DE4F7B8" w:rsidP="6DE4F7B8">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ePZP</w:t>
            </w:r>
          </w:p>
        </w:tc>
        <w:tc>
          <w:tcPr>
            <w:tcW w:w="4216" w:type="pct"/>
            <w:noWrap/>
            <w:vAlign w:val="center"/>
          </w:tcPr>
          <w:p w14:paraId="266015CA"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Elektronický preukaz zdravotníckeho pracovníka</w:t>
            </w:r>
          </w:p>
        </w:tc>
      </w:tr>
      <w:tr w:rsidR="00D83E9B" w:rsidRPr="00D95A9D" w14:paraId="29BE7E3A" w14:textId="77777777" w:rsidTr="6DE4F7B8">
        <w:trPr>
          <w:trHeight w:val="272"/>
          <w:tblHeader/>
        </w:trPr>
        <w:tc>
          <w:tcPr>
            <w:tcW w:w="784" w:type="pct"/>
            <w:noWrap/>
            <w:vAlign w:val="center"/>
          </w:tcPr>
          <w:p w14:paraId="1BEF2085" w14:textId="77777777" w:rsidR="00D83E9B" w:rsidRPr="00D95A9D" w:rsidRDefault="6DE4F7B8" w:rsidP="6DE4F7B8">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eDoPP</w:t>
            </w:r>
          </w:p>
        </w:tc>
        <w:tc>
          <w:tcPr>
            <w:tcW w:w="4216" w:type="pct"/>
            <w:noWrap/>
            <w:vAlign w:val="center"/>
          </w:tcPr>
          <w:p w14:paraId="3FBF5220" w14:textId="77777777" w:rsidR="00D83E9B" w:rsidRPr="00D95A9D" w:rsidRDefault="6DE4F7B8" w:rsidP="6DE4F7B8">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Elektronický doklad o pobyte (eID pre cudzincov)</w:t>
            </w:r>
          </w:p>
        </w:tc>
      </w:tr>
      <w:tr w:rsidR="00CE087D" w:rsidRPr="00D95A9D" w14:paraId="6AC918DE" w14:textId="77777777" w:rsidTr="6DE4F7B8">
        <w:trPr>
          <w:trHeight w:val="272"/>
          <w:tblHeader/>
        </w:trPr>
        <w:tc>
          <w:tcPr>
            <w:tcW w:w="784" w:type="pct"/>
            <w:noWrap/>
            <w:vAlign w:val="center"/>
          </w:tcPr>
          <w:p w14:paraId="0BFD406E"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HTML</w:t>
            </w:r>
          </w:p>
        </w:tc>
        <w:tc>
          <w:tcPr>
            <w:tcW w:w="4216" w:type="pct"/>
            <w:noWrap/>
            <w:vAlign w:val="center"/>
          </w:tcPr>
          <w:p w14:paraId="0D9D68C5"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Formát prílohy v ktorej je možné uložiť záznam z vyšetrenia</w:t>
            </w:r>
          </w:p>
        </w:tc>
      </w:tr>
      <w:tr w:rsidR="00CE087D" w:rsidRPr="00D95A9D" w14:paraId="6DC7794B" w14:textId="77777777" w:rsidTr="6DE4F7B8">
        <w:trPr>
          <w:trHeight w:val="272"/>
          <w:tblHeader/>
        </w:trPr>
        <w:tc>
          <w:tcPr>
            <w:tcW w:w="784" w:type="pct"/>
            <w:noWrap/>
            <w:vAlign w:val="center"/>
          </w:tcPr>
          <w:p w14:paraId="3FCBEB8B" w14:textId="77777777" w:rsidR="00CE087D" w:rsidRPr="00D95A9D" w:rsidRDefault="6DE4F7B8" w:rsidP="6DE4F7B8">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eID</w:t>
            </w:r>
          </w:p>
        </w:tc>
        <w:tc>
          <w:tcPr>
            <w:tcW w:w="4216" w:type="pct"/>
            <w:noWrap/>
            <w:vAlign w:val="center"/>
          </w:tcPr>
          <w:p w14:paraId="0D1806BF"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Elektronický identifikačný doklad (občiansky preukaz s čipom) </w:t>
            </w:r>
          </w:p>
        </w:tc>
      </w:tr>
      <w:tr w:rsidR="00CE087D" w:rsidRPr="00D95A9D" w14:paraId="1CCDA34F" w14:textId="77777777" w:rsidTr="6DE4F7B8">
        <w:trPr>
          <w:trHeight w:val="272"/>
          <w:tblHeader/>
        </w:trPr>
        <w:tc>
          <w:tcPr>
            <w:tcW w:w="784" w:type="pct"/>
            <w:noWrap/>
            <w:vAlign w:val="center"/>
          </w:tcPr>
          <w:p w14:paraId="18851D06"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IM</w:t>
            </w:r>
          </w:p>
        </w:tc>
        <w:tc>
          <w:tcPr>
            <w:tcW w:w="4216" w:type="pct"/>
            <w:noWrap/>
            <w:vAlign w:val="center"/>
          </w:tcPr>
          <w:p w14:paraId="45B71C83"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Integračný manuál</w:t>
            </w:r>
          </w:p>
        </w:tc>
      </w:tr>
      <w:tr w:rsidR="00CE087D" w:rsidRPr="00D95A9D" w14:paraId="0344359A" w14:textId="77777777" w:rsidTr="6DE4F7B8">
        <w:trPr>
          <w:trHeight w:val="272"/>
          <w:tblHeader/>
        </w:trPr>
        <w:tc>
          <w:tcPr>
            <w:tcW w:w="784" w:type="pct"/>
            <w:noWrap/>
            <w:vAlign w:val="center"/>
          </w:tcPr>
          <w:p w14:paraId="17FEDFC0"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w:t>
            </w:r>
          </w:p>
        </w:tc>
        <w:tc>
          <w:tcPr>
            <w:tcW w:w="4216" w:type="pct"/>
            <w:noWrap/>
            <w:vAlign w:val="center"/>
          </w:tcPr>
          <w:p w14:paraId="27DA7842"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Informačný systém poskytovateľa zdravotnej starostlivosti</w:t>
            </w:r>
          </w:p>
        </w:tc>
      </w:tr>
      <w:tr w:rsidR="00CE087D" w:rsidRPr="00D95A9D" w14:paraId="46A2907F" w14:textId="77777777" w:rsidTr="6DE4F7B8">
        <w:trPr>
          <w:trHeight w:val="272"/>
          <w:tblHeader/>
        </w:trPr>
        <w:tc>
          <w:tcPr>
            <w:tcW w:w="784" w:type="pct"/>
            <w:noWrap/>
            <w:vAlign w:val="center"/>
          </w:tcPr>
          <w:p w14:paraId="6AC8FC35"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LPS</w:t>
            </w:r>
          </w:p>
        </w:tc>
        <w:tc>
          <w:tcPr>
            <w:tcW w:w="4216" w:type="pct"/>
            <w:noWrap/>
            <w:vAlign w:val="center"/>
          </w:tcPr>
          <w:p w14:paraId="3B805DFD"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Lekárska prepúšťacia správa</w:t>
            </w:r>
          </w:p>
        </w:tc>
      </w:tr>
      <w:tr w:rsidR="00CE087D" w:rsidRPr="00D95A9D" w14:paraId="5C77A57D" w14:textId="77777777" w:rsidTr="6DE4F7B8">
        <w:trPr>
          <w:trHeight w:val="272"/>
          <w:tblHeader/>
        </w:trPr>
        <w:tc>
          <w:tcPr>
            <w:tcW w:w="784" w:type="pct"/>
            <w:noWrap/>
            <w:vAlign w:val="center"/>
          </w:tcPr>
          <w:p w14:paraId="658E2CF4" w14:textId="77777777" w:rsidR="00CE087D" w:rsidRPr="00D95A9D" w:rsidRDefault="4B1F096C" w:rsidP="4B1F096C">
            <w:pPr>
              <w:spacing w:before="120" w:line="192" w:lineRule="auto"/>
              <w:rPr>
                <w:rFonts w:asciiTheme="minorHAnsi" w:eastAsiaTheme="minorEastAsia" w:hAnsiTheme="minorHAnsi" w:cstheme="minorBidi"/>
                <w:color w:val="000000"/>
                <w:sz w:val="18"/>
                <w:szCs w:val="18"/>
              </w:rPr>
            </w:pPr>
            <w:r w:rsidRPr="00D95A9D">
              <w:rPr>
                <w:rFonts w:asciiTheme="minorHAnsi" w:eastAsiaTheme="minorEastAsia" w:hAnsiTheme="minorHAnsi" w:cstheme="minorBidi"/>
                <w:sz w:val="18"/>
                <w:szCs w:val="18"/>
              </w:rPr>
              <w:t>LSPP</w:t>
            </w:r>
          </w:p>
        </w:tc>
        <w:tc>
          <w:tcPr>
            <w:tcW w:w="4216" w:type="pct"/>
            <w:noWrap/>
            <w:vAlign w:val="center"/>
          </w:tcPr>
          <w:p w14:paraId="1A5F7E29" w14:textId="77777777" w:rsidR="00CE087D" w:rsidRPr="00D95A9D" w:rsidRDefault="4B1F096C" w:rsidP="4B1F096C">
            <w:pPr>
              <w:keepNext/>
              <w:spacing w:before="120" w:line="192" w:lineRule="auto"/>
              <w:rPr>
                <w:rFonts w:asciiTheme="minorHAnsi" w:eastAsiaTheme="minorEastAsia" w:hAnsiTheme="minorHAnsi" w:cstheme="minorBidi"/>
                <w:color w:val="000000"/>
                <w:sz w:val="18"/>
                <w:szCs w:val="18"/>
              </w:rPr>
            </w:pPr>
            <w:r w:rsidRPr="00D95A9D">
              <w:rPr>
                <w:rFonts w:asciiTheme="minorHAnsi" w:eastAsiaTheme="minorEastAsia" w:hAnsiTheme="minorHAnsi" w:cstheme="minorBidi"/>
                <w:sz w:val="18"/>
                <w:szCs w:val="18"/>
              </w:rPr>
              <w:t>Lekárska služba prvej pomoci</w:t>
            </w:r>
          </w:p>
        </w:tc>
      </w:tr>
      <w:tr w:rsidR="00CE087D" w:rsidRPr="00D95A9D" w14:paraId="4DDC4EB8" w14:textId="77777777" w:rsidTr="6DE4F7B8">
        <w:trPr>
          <w:trHeight w:val="272"/>
          <w:tblHeader/>
        </w:trPr>
        <w:tc>
          <w:tcPr>
            <w:tcW w:w="784" w:type="pct"/>
            <w:noWrap/>
            <w:vAlign w:val="center"/>
          </w:tcPr>
          <w:p w14:paraId="751487E5"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NZIS</w:t>
            </w:r>
          </w:p>
        </w:tc>
        <w:tc>
          <w:tcPr>
            <w:tcW w:w="4216" w:type="pct"/>
            <w:noWrap/>
            <w:vAlign w:val="center"/>
          </w:tcPr>
          <w:p w14:paraId="2FAE5414" w14:textId="77777777" w:rsidR="00CE087D"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Národný Zdravotnícky informačný systém</w:t>
            </w:r>
          </w:p>
        </w:tc>
      </w:tr>
      <w:tr w:rsidR="00402C5D" w:rsidRPr="00D95A9D" w14:paraId="0C3CFE33" w14:textId="77777777" w:rsidTr="6DE4F7B8">
        <w:trPr>
          <w:trHeight w:val="272"/>
          <w:tblHeader/>
        </w:trPr>
        <w:tc>
          <w:tcPr>
            <w:tcW w:w="784" w:type="pct"/>
            <w:noWrap/>
            <w:vAlign w:val="center"/>
          </w:tcPr>
          <w:p w14:paraId="17C4BF50" w14:textId="77777777" w:rsidR="00402C5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Odporúčané vyšetrenie</w:t>
            </w:r>
          </w:p>
        </w:tc>
        <w:tc>
          <w:tcPr>
            <w:tcW w:w="4216" w:type="pct"/>
            <w:noWrap/>
            <w:vAlign w:val="center"/>
          </w:tcPr>
          <w:p w14:paraId="71EC2B10" w14:textId="77777777" w:rsidR="00402C5D"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 / Výmenný lístok na špecializovanú zdravotnú starostlivosť</w:t>
            </w:r>
          </w:p>
        </w:tc>
      </w:tr>
      <w:tr w:rsidR="00CE087D" w:rsidRPr="00D95A9D" w14:paraId="6574F239" w14:textId="77777777" w:rsidTr="6DE4F7B8">
        <w:trPr>
          <w:trHeight w:val="272"/>
          <w:tblHeader/>
        </w:trPr>
        <w:tc>
          <w:tcPr>
            <w:tcW w:w="784" w:type="pct"/>
            <w:noWrap/>
            <w:vAlign w:val="center"/>
          </w:tcPr>
          <w:p w14:paraId="1AF0A7E5"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OUPZS</w:t>
            </w:r>
          </w:p>
        </w:tc>
        <w:tc>
          <w:tcPr>
            <w:tcW w:w="4216" w:type="pct"/>
            <w:noWrap/>
            <w:vAlign w:val="center"/>
          </w:tcPr>
          <w:p w14:paraId="1D65CCF7" w14:textId="77777777" w:rsidR="00CE087D"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Odborný útvar poskytovateľa zdravotnej starostlivosti</w:t>
            </w:r>
          </w:p>
        </w:tc>
      </w:tr>
      <w:tr w:rsidR="00CE087D" w:rsidRPr="00D95A9D" w14:paraId="7C8F7794" w14:textId="77777777" w:rsidTr="6DE4F7B8">
        <w:trPr>
          <w:trHeight w:val="272"/>
          <w:tblHeader/>
        </w:trPr>
        <w:tc>
          <w:tcPr>
            <w:tcW w:w="784" w:type="pct"/>
            <w:noWrap/>
            <w:vAlign w:val="center"/>
          </w:tcPr>
          <w:p w14:paraId="527D7462"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PZS</w:t>
            </w:r>
          </w:p>
        </w:tc>
        <w:tc>
          <w:tcPr>
            <w:tcW w:w="4216" w:type="pct"/>
            <w:noWrap/>
            <w:vAlign w:val="center"/>
          </w:tcPr>
          <w:p w14:paraId="31E6C139" w14:textId="77777777" w:rsidR="00CE087D"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Poskytovateľ zdravotnej starostlivosti</w:t>
            </w:r>
          </w:p>
        </w:tc>
      </w:tr>
      <w:tr w:rsidR="00CE087D" w:rsidRPr="00D95A9D" w14:paraId="01F1583E" w14:textId="77777777" w:rsidTr="6DE4F7B8">
        <w:trPr>
          <w:trHeight w:val="272"/>
          <w:tblHeader/>
        </w:trPr>
        <w:tc>
          <w:tcPr>
            <w:tcW w:w="784" w:type="pct"/>
            <w:noWrap/>
            <w:vAlign w:val="center"/>
          </w:tcPr>
          <w:p w14:paraId="26EB5ABC"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RČ</w:t>
            </w:r>
          </w:p>
        </w:tc>
        <w:tc>
          <w:tcPr>
            <w:tcW w:w="4216" w:type="pct"/>
            <w:noWrap/>
            <w:vAlign w:val="center"/>
          </w:tcPr>
          <w:p w14:paraId="2E049C6A" w14:textId="77777777" w:rsidR="00CE087D"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Rodné číslo pacienta</w:t>
            </w:r>
          </w:p>
        </w:tc>
      </w:tr>
      <w:tr w:rsidR="00CE087D" w:rsidRPr="00D95A9D" w14:paraId="61AD88BF" w14:textId="77777777" w:rsidTr="6DE4F7B8">
        <w:trPr>
          <w:trHeight w:val="272"/>
          <w:tblHeader/>
        </w:trPr>
        <w:tc>
          <w:tcPr>
            <w:tcW w:w="784" w:type="pct"/>
            <w:noWrap/>
            <w:vAlign w:val="center"/>
          </w:tcPr>
          <w:p w14:paraId="22D2EBD0"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PACS</w:t>
            </w:r>
          </w:p>
        </w:tc>
        <w:tc>
          <w:tcPr>
            <w:tcW w:w="4216" w:type="pct"/>
            <w:noWrap/>
            <w:vAlign w:val="center"/>
          </w:tcPr>
          <w:p w14:paraId="10AD4144" w14:textId="77777777" w:rsidR="00CE087D"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Príloha, ktorá obsahuje zobrazovacie vyšetrenie</w:t>
            </w:r>
          </w:p>
        </w:tc>
      </w:tr>
      <w:tr w:rsidR="00CE087D" w:rsidRPr="00D95A9D" w14:paraId="398255FB" w14:textId="77777777" w:rsidTr="6DE4F7B8">
        <w:trPr>
          <w:trHeight w:val="272"/>
          <w:tblHeader/>
        </w:trPr>
        <w:tc>
          <w:tcPr>
            <w:tcW w:w="784" w:type="pct"/>
            <w:noWrap/>
            <w:vAlign w:val="center"/>
          </w:tcPr>
          <w:p w14:paraId="5963E652" w14:textId="77777777" w:rsidR="00CE087D" w:rsidRPr="00D95A9D" w:rsidRDefault="6DE4F7B8" w:rsidP="6DE4F7B8">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PrZS</w:t>
            </w:r>
          </w:p>
        </w:tc>
        <w:tc>
          <w:tcPr>
            <w:tcW w:w="4216" w:type="pct"/>
            <w:noWrap/>
            <w:vAlign w:val="center"/>
          </w:tcPr>
          <w:p w14:paraId="6887B6F2" w14:textId="77777777" w:rsidR="00CE087D"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Prijímateľ zdravotnej starostlivosti</w:t>
            </w:r>
          </w:p>
        </w:tc>
      </w:tr>
      <w:tr w:rsidR="001D14F9" w:rsidRPr="00D95A9D" w14:paraId="3A32390F" w14:textId="77777777" w:rsidTr="6DE4F7B8">
        <w:trPr>
          <w:trHeight w:val="272"/>
          <w:tblHeader/>
        </w:trPr>
        <w:tc>
          <w:tcPr>
            <w:tcW w:w="784" w:type="pct"/>
            <w:noWrap/>
            <w:vAlign w:val="center"/>
          </w:tcPr>
          <w:p w14:paraId="7D553A22" w14:textId="1EA4FB63" w:rsidR="001D14F9" w:rsidRPr="00D95A9D" w:rsidRDefault="001D14F9" w:rsidP="6DE4F7B8">
            <w:pPr>
              <w:spacing w:before="120" w:line="192" w:lineRule="auto"/>
              <w:rPr>
                <w:rFonts w:asciiTheme="minorHAnsi" w:eastAsiaTheme="minorEastAsia" w:hAnsiTheme="minorHAnsi" w:cstheme="minorBidi"/>
                <w:sz w:val="18"/>
                <w:szCs w:val="18"/>
              </w:rPr>
            </w:pPr>
            <w:r>
              <w:rPr>
                <w:rFonts w:asciiTheme="minorHAnsi" w:eastAsiaTheme="minorEastAsia" w:hAnsiTheme="minorHAnsi" w:cstheme="minorBidi"/>
                <w:sz w:val="18"/>
                <w:szCs w:val="18"/>
              </w:rPr>
              <w:t>SVaLZ</w:t>
            </w:r>
          </w:p>
        </w:tc>
        <w:tc>
          <w:tcPr>
            <w:tcW w:w="4216" w:type="pct"/>
            <w:noWrap/>
            <w:vAlign w:val="center"/>
          </w:tcPr>
          <w:p w14:paraId="49A42BD4" w14:textId="18E8EB9A" w:rsidR="001D14F9" w:rsidRPr="00D95A9D" w:rsidRDefault="001D14F9" w:rsidP="4B1F096C">
            <w:pPr>
              <w:keepNext/>
              <w:spacing w:before="120" w:line="192" w:lineRule="auto"/>
              <w:rPr>
                <w:rFonts w:asciiTheme="minorHAnsi" w:eastAsiaTheme="minorEastAsia" w:hAnsiTheme="minorHAnsi" w:cstheme="minorBidi"/>
                <w:sz w:val="18"/>
                <w:szCs w:val="18"/>
              </w:rPr>
            </w:pPr>
            <w:r>
              <w:rPr>
                <w:rFonts w:asciiTheme="minorHAnsi" w:eastAsiaTheme="minorEastAsia" w:hAnsiTheme="minorHAnsi" w:cstheme="minorBidi"/>
                <w:sz w:val="18"/>
                <w:szCs w:val="18"/>
              </w:rPr>
              <w:t xml:space="preserve">Spoločné vyšetrovacie a liečebné zložky </w:t>
            </w:r>
          </w:p>
        </w:tc>
      </w:tr>
      <w:tr w:rsidR="00CE087D" w:rsidRPr="00D95A9D" w14:paraId="02CFD558" w14:textId="77777777" w:rsidTr="6DE4F7B8">
        <w:trPr>
          <w:trHeight w:val="272"/>
          <w:tblHeader/>
        </w:trPr>
        <w:tc>
          <w:tcPr>
            <w:tcW w:w="784" w:type="pct"/>
            <w:noWrap/>
            <w:vAlign w:val="center"/>
          </w:tcPr>
          <w:p w14:paraId="58293F85"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ŠAS</w:t>
            </w:r>
          </w:p>
        </w:tc>
        <w:tc>
          <w:tcPr>
            <w:tcW w:w="4216" w:type="pct"/>
            <w:noWrap/>
            <w:vAlign w:val="center"/>
          </w:tcPr>
          <w:p w14:paraId="4176BA24" w14:textId="77777777" w:rsidR="00CE087D"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Špecializovaná ambulantná zdravotná starostlivosť</w:t>
            </w:r>
          </w:p>
        </w:tc>
      </w:tr>
      <w:tr w:rsidR="00CE087D" w:rsidRPr="00D95A9D" w14:paraId="37BB7B3B" w14:textId="77777777" w:rsidTr="6DE4F7B8">
        <w:trPr>
          <w:trHeight w:val="272"/>
          <w:tblHeader/>
        </w:trPr>
        <w:tc>
          <w:tcPr>
            <w:tcW w:w="784" w:type="pct"/>
            <w:noWrap/>
            <w:vAlign w:val="center"/>
          </w:tcPr>
          <w:p w14:paraId="7A383169"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UI</w:t>
            </w:r>
          </w:p>
        </w:tc>
        <w:tc>
          <w:tcPr>
            <w:tcW w:w="4216" w:type="pct"/>
            <w:noWrap/>
            <w:vAlign w:val="center"/>
          </w:tcPr>
          <w:p w14:paraId="58CC7BF0" w14:textId="77777777" w:rsidR="00CE087D" w:rsidRPr="00D95A9D" w:rsidRDefault="6DE4F7B8" w:rsidP="6DE4F7B8">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Užívateľské rozhranie (obrazovka ZPr) </w:t>
            </w:r>
          </w:p>
        </w:tc>
      </w:tr>
      <w:tr w:rsidR="00CE087D" w:rsidRPr="00D95A9D" w14:paraId="6F8D26C2" w14:textId="77777777" w:rsidTr="6DE4F7B8">
        <w:trPr>
          <w:trHeight w:val="272"/>
          <w:tblHeader/>
        </w:trPr>
        <w:tc>
          <w:tcPr>
            <w:tcW w:w="784" w:type="pct"/>
            <w:noWrap/>
            <w:vAlign w:val="center"/>
          </w:tcPr>
          <w:p w14:paraId="2E73667E"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ÚPS</w:t>
            </w:r>
          </w:p>
        </w:tc>
        <w:tc>
          <w:tcPr>
            <w:tcW w:w="4216" w:type="pct"/>
            <w:noWrap/>
            <w:vAlign w:val="center"/>
          </w:tcPr>
          <w:p w14:paraId="1C2FC45F" w14:textId="77777777" w:rsidR="00CE087D"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Ústavná pohotovostná služba</w:t>
            </w:r>
          </w:p>
        </w:tc>
      </w:tr>
      <w:tr w:rsidR="00CE087D" w:rsidRPr="00D95A9D" w14:paraId="479E0EEA" w14:textId="77777777" w:rsidTr="6DE4F7B8">
        <w:trPr>
          <w:trHeight w:val="272"/>
          <w:tblHeader/>
        </w:trPr>
        <w:tc>
          <w:tcPr>
            <w:tcW w:w="784" w:type="pct"/>
            <w:noWrap/>
            <w:vAlign w:val="center"/>
          </w:tcPr>
          <w:p w14:paraId="1514CDCD"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ÚZS</w:t>
            </w:r>
          </w:p>
        </w:tc>
        <w:tc>
          <w:tcPr>
            <w:tcW w:w="4216" w:type="pct"/>
            <w:noWrap/>
            <w:vAlign w:val="center"/>
          </w:tcPr>
          <w:p w14:paraId="5A27E58C" w14:textId="77777777" w:rsidR="00CE087D"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Ústavná zdravotná starostlivosť</w:t>
            </w:r>
          </w:p>
        </w:tc>
      </w:tr>
      <w:tr w:rsidR="00CE087D" w:rsidRPr="00D95A9D" w14:paraId="5CEAB909" w14:textId="77777777" w:rsidTr="6DE4F7B8">
        <w:trPr>
          <w:trHeight w:val="272"/>
          <w:tblHeader/>
        </w:trPr>
        <w:tc>
          <w:tcPr>
            <w:tcW w:w="784" w:type="pct"/>
            <w:noWrap/>
            <w:vAlign w:val="center"/>
          </w:tcPr>
          <w:p w14:paraId="15AF05CC"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VAS</w:t>
            </w:r>
          </w:p>
        </w:tc>
        <w:tc>
          <w:tcPr>
            <w:tcW w:w="4216" w:type="pct"/>
            <w:noWrap/>
            <w:vAlign w:val="center"/>
          </w:tcPr>
          <w:p w14:paraId="767E0DF7" w14:textId="77777777" w:rsidR="00CE087D"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Všeobecná ambulantná starostlivosť</w:t>
            </w:r>
          </w:p>
        </w:tc>
      </w:tr>
      <w:tr w:rsidR="00CE087D" w:rsidRPr="00D95A9D" w14:paraId="3A20C39E" w14:textId="77777777" w:rsidTr="6DE4F7B8">
        <w:trPr>
          <w:trHeight w:val="272"/>
          <w:tblHeader/>
        </w:trPr>
        <w:tc>
          <w:tcPr>
            <w:tcW w:w="784" w:type="pct"/>
            <w:noWrap/>
            <w:vAlign w:val="center"/>
          </w:tcPr>
          <w:p w14:paraId="33C9754C"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VL</w:t>
            </w:r>
          </w:p>
        </w:tc>
        <w:tc>
          <w:tcPr>
            <w:tcW w:w="4216" w:type="pct"/>
            <w:noWrap/>
            <w:vAlign w:val="center"/>
          </w:tcPr>
          <w:p w14:paraId="52A5B515" w14:textId="77777777" w:rsidR="00CE087D"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 na špecializovanú zdravotnú starostlivosť</w:t>
            </w:r>
          </w:p>
        </w:tc>
      </w:tr>
      <w:tr w:rsidR="00CE087D" w:rsidRPr="00D95A9D" w14:paraId="5C9BE675" w14:textId="77777777" w:rsidTr="6DE4F7B8">
        <w:trPr>
          <w:trHeight w:val="272"/>
          <w:tblHeader/>
        </w:trPr>
        <w:tc>
          <w:tcPr>
            <w:tcW w:w="784" w:type="pct"/>
            <w:noWrap/>
            <w:vAlign w:val="center"/>
          </w:tcPr>
          <w:p w14:paraId="15FD47D6" w14:textId="77777777" w:rsidR="00CE087D"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x070</w:t>
            </w:r>
          </w:p>
        </w:tc>
        <w:tc>
          <w:tcPr>
            <w:tcW w:w="4216" w:type="pct"/>
            <w:noWrap/>
            <w:vAlign w:val="center"/>
          </w:tcPr>
          <w:p w14:paraId="30B9A280" w14:textId="77777777" w:rsidR="00CE087D"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Nadriadený dokument k integračnému manuálu</w:t>
            </w:r>
          </w:p>
        </w:tc>
      </w:tr>
      <w:tr w:rsidR="00CE087D" w:rsidRPr="00D95A9D" w14:paraId="4526DA74" w14:textId="77777777" w:rsidTr="6DE4F7B8">
        <w:trPr>
          <w:trHeight w:val="272"/>
          <w:tblHeader/>
        </w:trPr>
        <w:tc>
          <w:tcPr>
            <w:tcW w:w="784" w:type="pct"/>
            <w:noWrap/>
            <w:vAlign w:val="center"/>
          </w:tcPr>
          <w:p w14:paraId="63E50E2A" w14:textId="77777777" w:rsidR="00CE087D" w:rsidRPr="00D95A9D" w:rsidRDefault="6DE4F7B8" w:rsidP="6DE4F7B8">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ZPr</w:t>
            </w:r>
          </w:p>
        </w:tc>
        <w:tc>
          <w:tcPr>
            <w:tcW w:w="4216" w:type="pct"/>
            <w:noWrap/>
            <w:vAlign w:val="center"/>
          </w:tcPr>
          <w:p w14:paraId="655D3E2B" w14:textId="77777777" w:rsidR="00555C8A"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Zdravotnícky pracovník</w:t>
            </w:r>
          </w:p>
        </w:tc>
      </w:tr>
      <w:tr w:rsidR="00555C8A" w:rsidRPr="00D95A9D" w14:paraId="3B9B1B50" w14:textId="77777777" w:rsidTr="6DE4F7B8">
        <w:trPr>
          <w:trHeight w:val="272"/>
          <w:tblHeader/>
        </w:trPr>
        <w:tc>
          <w:tcPr>
            <w:tcW w:w="784" w:type="pct"/>
            <w:noWrap/>
            <w:vAlign w:val="center"/>
          </w:tcPr>
          <w:p w14:paraId="7E975E04" w14:textId="77777777" w:rsidR="00555C8A"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MO SR</w:t>
            </w:r>
          </w:p>
        </w:tc>
        <w:tc>
          <w:tcPr>
            <w:tcW w:w="4216" w:type="pct"/>
            <w:noWrap/>
            <w:vAlign w:val="center"/>
          </w:tcPr>
          <w:p w14:paraId="0FFEC368" w14:textId="77777777" w:rsidR="00555C8A"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Ministerstvo obrany SR</w:t>
            </w:r>
          </w:p>
        </w:tc>
      </w:tr>
      <w:tr w:rsidR="00555C8A" w:rsidRPr="00D95A9D" w14:paraId="0621BF83" w14:textId="77777777" w:rsidTr="6DE4F7B8">
        <w:trPr>
          <w:trHeight w:val="272"/>
          <w:tblHeader/>
        </w:trPr>
        <w:tc>
          <w:tcPr>
            <w:tcW w:w="784" w:type="pct"/>
            <w:noWrap/>
            <w:vAlign w:val="center"/>
          </w:tcPr>
          <w:p w14:paraId="48739E2F" w14:textId="77777777" w:rsidR="00555C8A" w:rsidRPr="00D95A9D" w:rsidRDefault="4B1F096C" w:rsidP="4B1F096C">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MV SR</w:t>
            </w:r>
          </w:p>
        </w:tc>
        <w:tc>
          <w:tcPr>
            <w:tcW w:w="4216" w:type="pct"/>
            <w:noWrap/>
            <w:vAlign w:val="center"/>
          </w:tcPr>
          <w:p w14:paraId="16884DEA" w14:textId="77777777" w:rsidR="00555C8A" w:rsidRPr="00D95A9D" w:rsidRDefault="4B1F096C" w:rsidP="4B1F096C">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Ministerstvo vnútra SR</w:t>
            </w:r>
          </w:p>
        </w:tc>
      </w:tr>
    </w:tbl>
    <w:p w14:paraId="57BCAC3A" w14:textId="77777777" w:rsidR="00F94C3F" w:rsidRPr="00D95A9D" w:rsidRDefault="0014384D" w:rsidP="4B1F096C">
      <w:pPr>
        <w:pStyle w:val="Popis"/>
        <w:rPr>
          <w:b w:val="0"/>
          <w:bCs w:val="0"/>
          <w:lang w:val="sk-SK"/>
        </w:rPr>
      </w:pPr>
      <w:bookmarkStart w:id="14" w:name="_Toc2079686"/>
      <w:bookmarkStart w:id="15" w:name="_Toc278219190"/>
      <w:bookmarkStart w:id="16" w:name="_Toc278219716"/>
      <w:r w:rsidRPr="00D95A9D">
        <w:rPr>
          <w:lang w:val="sk-SK"/>
        </w:rPr>
        <w:t xml:space="preserve">Tabuľka </w:t>
      </w:r>
      <w:r w:rsidR="001C6B33" w:rsidRPr="009A5B20">
        <w:rPr>
          <w:lang w:val="sk-SK"/>
        </w:rPr>
        <w:fldChar w:fldCharType="begin"/>
      </w:r>
      <w:r w:rsidR="00BD0BA4" w:rsidRPr="00D95A9D">
        <w:rPr>
          <w:lang w:val="sk-SK"/>
        </w:rPr>
        <w:instrText xml:space="preserve"> SEQ Tabuľka \* ARABIC </w:instrText>
      </w:r>
      <w:r w:rsidR="001C6B33" w:rsidRPr="009A5B20">
        <w:rPr>
          <w:lang w:val="sk-SK"/>
        </w:rPr>
        <w:fldChar w:fldCharType="separate"/>
      </w:r>
      <w:r w:rsidR="004B369D">
        <w:rPr>
          <w:noProof/>
          <w:lang w:val="sk-SK"/>
        </w:rPr>
        <w:t>3</w:t>
      </w:r>
      <w:r w:rsidR="001C6B33" w:rsidRPr="009A5B20">
        <w:rPr>
          <w:lang w:val="sk-SK"/>
        </w:rPr>
        <w:fldChar w:fldCharType="end"/>
      </w:r>
      <w:r w:rsidRPr="00D95A9D">
        <w:rPr>
          <w:lang w:val="sk-SK"/>
        </w:rPr>
        <w:t xml:space="preserve">: </w:t>
      </w:r>
      <w:r w:rsidRPr="00D95A9D">
        <w:rPr>
          <w:b w:val="0"/>
          <w:bCs w:val="0"/>
          <w:lang w:val="sk-SK"/>
        </w:rPr>
        <w:t>Zoznam skratiek</w:t>
      </w:r>
      <w:bookmarkEnd w:id="14"/>
      <w:r w:rsidRPr="00D95A9D">
        <w:rPr>
          <w:b w:val="0"/>
          <w:bCs w:val="0"/>
          <w:lang w:val="sk-SK"/>
        </w:rPr>
        <w:br w:type="page"/>
      </w:r>
    </w:p>
    <w:p w14:paraId="7C280A47" w14:textId="77777777" w:rsidR="009F0AD1" w:rsidRPr="00D95A9D" w:rsidRDefault="4B1F096C" w:rsidP="00D95A9D">
      <w:pPr>
        <w:pStyle w:val="Nadpis1"/>
        <w:rPr>
          <w:lang w:val="sk-SK"/>
        </w:rPr>
      </w:pPr>
      <w:bookmarkStart w:id="17" w:name="_Biznis_špecifikácia"/>
      <w:bookmarkStart w:id="18" w:name="_Toc2079578"/>
      <w:bookmarkEnd w:id="17"/>
      <w:r w:rsidRPr="00D95A9D">
        <w:rPr>
          <w:lang w:val="sk-SK"/>
        </w:rPr>
        <w:lastRenderedPageBreak/>
        <w:t>Biznis špecifikácia</w:t>
      </w:r>
      <w:bookmarkEnd w:id="18"/>
    </w:p>
    <w:p w14:paraId="271F4480" w14:textId="77777777" w:rsidR="00DC6463" w:rsidRPr="00D95A9D" w:rsidRDefault="4B1F096C" w:rsidP="002A6ADF">
      <w:pPr>
        <w:jc w:val="both"/>
      </w:pPr>
      <w:r w:rsidRPr="00D95A9D">
        <w:t xml:space="preserve">Biznis špecifikácia stanovuje rozsah vedenia elektronickej zdravotnej dokumentácie v súvislosti so zavedením Národného zdravotníckeho informačného systému. </w:t>
      </w:r>
    </w:p>
    <w:p w14:paraId="75939BF8" w14:textId="77777777" w:rsidR="00563253" w:rsidRPr="00D95A9D" w:rsidRDefault="00563253" w:rsidP="002A6ADF">
      <w:pPr>
        <w:jc w:val="both"/>
      </w:pPr>
    </w:p>
    <w:p w14:paraId="3AD35F26" w14:textId="77777777" w:rsidR="00563253" w:rsidRPr="00D95A9D" w:rsidRDefault="6DE4F7B8" w:rsidP="002A6ADF">
      <w:pPr>
        <w:jc w:val="both"/>
      </w:pPr>
      <w:r w:rsidRPr="00D95A9D">
        <w:t>Nižšie uvedené kapitoly sumarizujú povinnosti vedenia elektronickej zdravotnej dokumentácie. Časť zdravotnej dokumentácie, ktorá nie je obsahom integračného manuálu, sa stále vedie v papierovej forme a bude sa postupne implementovať k stávajúcej zdravotnej dokumentáci</w:t>
      </w:r>
      <w:r w:rsidR="001515A4" w:rsidRPr="00D95A9D">
        <w:t>i</w:t>
      </w:r>
      <w:r w:rsidRPr="00D95A9D">
        <w:t xml:space="preserve"> v doméne evyšetrenie (napr. informovaný súhlas pacienta, zmluva o poskytnutí zdravotnej starostlivosti, PACS a atď. ) </w:t>
      </w:r>
    </w:p>
    <w:p w14:paraId="59F5F791" w14:textId="77777777" w:rsidR="00C2418B" w:rsidRPr="00D95A9D" w:rsidRDefault="00C2418B" w:rsidP="002A6ADF">
      <w:pPr>
        <w:jc w:val="both"/>
      </w:pPr>
    </w:p>
    <w:p w14:paraId="4C274972" w14:textId="77777777" w:rsidR="00C2418B" w:rsidRPr="00D95A9D" w:rsidRDefault="4B1F096C" w:rsidP="002A6ADF">
      <w:pPr>
        <w:jc w:val="both"/>
      </w:pPr>
      <w:r w:rsidRPr="00D95A9D">
        <w:t xml:space="preserve">V prípade, že existuje Zdravotná dokumentácia v elektronickej forme a pacient nepotrebuje papierovú kópiu, nie je potrebné papierovú dokumentácia tlačiť. Ostatná dokumentácia ostáva v papierovej forme. </w:t>
      </w:r>
    </w:p>
    <w:p w14:paraId="1A39771A" w14:textId="77777777" w:rsidR="00D728DE" w:rsidRPr="00D95A9D" w:rsidRDefault="00D728DE" w:rsidP="002A6ADF">
      <w:pPr>
        <w:jc w:val="both"/>
      </w:pPr>
    </w:p>
    <w:p w14:paraId="299AEE5F" w14:textId="77777777" w:rsidR="00F94C3F" w:rsidRPr="00D95A9D" w:rsidRDefault="6DE4F7B8" w:rsidP="00F94C3F">
      <w:pPr>
        <w:jc w:val="both"/>
      </w:pPr>
      <w:r w:rsidRPr="00D95A9D">
        <w:t>Modul evyšetrenie aktuálne obsahuje</w:t>
      </w:r>
      <w:r w:rsidR="001515A4" w:rsidRPr="00D95A9D">
        <w:t xml:space="preserve"> nasledovné časti</w:t>
      </w:r>
      <w:r w:rsidRPr="00D95A9D">
        <w:t xml:space="preserve">: </w:t>
      </w:r>
    </w:p>
    <w:p w14:paraId="37B788C1" w14:textId="77777777" w:rsidR="00F94C3F" w:rsidRPr="00D95A9D" w:rsidRDefault="00F94C3F" w:rsidP="00F94C3F">
      <w:pPr>
        <w:jc w:val="both"/>
      </w:pPr>
    </w:p>
    <w:p w14:paraId="17063094" w14:textId="77777777" w:rsidR="00D728DE" w:rsidRPr="00D95A9D" w:rsidRDefault="4B1F096C" w:rsidP="4B1F096C">
      <w:pPr>
        <w:pStyle w:val="Odsekzoznamu"/>
        <w:numPr>
          <w:ilvl w:val="0"/>
          <w:numId w:val="50"/>
        </w:numPr>
        <w:jc w:val="both"/>
        <w:rPr>
          <w:b/>
          <w:bCs/>
        </w:rPr>
      </w:pPr>
      <w:r w:rsidRPr="00D95A9D">
        <w:rPr>
          <w:b/>
          <w:bCs/>
        </w:rPr>
        <w:t>Záznam o vyšetrení</w:t>
      </w:r>
    </w:p>
    <w:p w14:paraId="638256C9" w14:textId="77777777" w:rsidR="00AC72EF" w:rsidRPr="00D95A9D" w:rsidRDefault="4B1F096C" w:rsidP="4B1F096C">
      <w:pPr>
        <w:pStyle w:val="Odsekzoznamu"/>
        <w:numPr>
          <w:ilvl w:val="0"/>
          <w:numId w:val="50"/>
        </w:numPr>
        <w:jc w:val="both"/>
        <w:rPr>
          <w:b/>
          <w:bCs/>
        </w:rPr>
      </w:pPr>
      <w:r w:rsidRPr="00D95A9D">
        <w:rPr>
          <w:b/>
          <w:bCs/>
        </w:rPr>
        <w:t>Pacientsky sumár</w:t>
      </w:r>
    </w:p>
    <w:p w14:paraId="1A483FA1" w14:textId="77777777" w:rsidR="00F94C3F" w:rsidRPr="00D95A9D" w:rsidRDefault="4B1F096C" w:rsidP="4B1F096C">
      <w:pPr>
        <w:pStyle w:val="Odsekzoznamu"/>
        <w:numPr>
          <w:ilvl w:val="0"/>
          <w:numId w:val="50"/>
        </w:numPr>
        <w:jc w:val="both"/>
        <w:rPr>
          <w:b/>
          <w:bCs/>
        </w:rPr>
      </w:pPr>
      <w:r w:rsidRPr="00D95A9D">
        <w:rPr>
          <w:b/>
          <w:bCs/>
        </w:rPr>
        <w:t>Doplnkové zdravotné údaje</w:t>
      </w:r>
    </w:p>
    <w:p w14:paraId="60BDB876" w14:textId="77777777" w:rsidR="00D728DE" w:rsidRPr="009A5B20" w:rsidRDefault="6DE4F7B8" w:rsidP="00D95A9D">
      <w:pPr>
        <w:pStyle w:val="Nadpis2"/>
        <w:rPr>
          <w:lang w:val="sk-SK"/>
        </w:rPr>
      </w:pPr>
      <w:bookmarkStart w:id="19" w:name="_Toc2079579"/>
      <w:r w:rsidRPr="009A5B20">
        <w:rPr>
          <w:lang w:val="sk-SK"/>
        </w:rPr>
        <w:t>Záznam o vyšetrení</w:t>
      </w:r>
      <w:bookmarkEnd w:id="19"/>
    </w:p>
    <w:p w14:paraId="695A70D0" w14:textId="77777777" w:rsidR="00AC72EF" w:rsidRPr="00D95A9D" w:rsidRDefault="4B1F096C" w:rsidP="00AC72EF">
      <w:pPr>
        <w:jc w:val="both"/>
      </w:pPr>
      <w:r w:rsidRPr="00D95A9D">
        <w:t>Elektronický záznam o vyšetrení umožňuje vytvoriť záznam o poskytnutej zdravotnej starostlivosti a je rozdelený podľa typu zdravotnej starostlivosti, ktorá bola pacientovi poskytnutá.</w:t>
      </w:r>
    </w:p>
    <w:p w14:paraId="4DA6D59F" w14:textId="77777777" w:rsidR="00C9717A" w:rsidRPr="00D95A9D" w:rsidRDefault="00C9717A" w:rsidP="00AC72EF">
      <w:pPr>
        <w:jc w:val="both"/>
      </w:pPr>
    </w:p>
    <w:p w14:paraId="145E0A7C" w14:textId="77777777" w:rsidR="00C9717A" w:rsidRPr="00D95A9D" w:rsidRDefault="4B1F096C" w:rsidP="00C9717A">
      <w:r w:rsidRPr="00D95A9D">
        <w:t>Zápis záznamu z vyšetrenia a prístup k jeho obsahu je v súlade s legislatívnym rámcom:</w:t>
      </w:r>
    </w:p>
    <w:p w14:paraId="76C4E2BA" w14:textId="77777777" w:rsidR="00C9717A" w:rsidRPr="00D95A9D" w:rsidRDefault="6DE4F7B8" w:rsidP="00673403">
      <w:pPr>
        <w:pStyle w:val="Odsekzoznamu"/>
        <w:numPr>
          <w:ilvl w:val="0"/>
          <w:numId w:val="47"/>
        </w:numPr>
      </w:pPr>
      <w:r w:rsidRPr="00D95A9D">
        <w:t>Zákon 576/2004 Z.z. „o poskytovaní zdravotnej starostlivosti..“</w:t>
      </w:r>
    </w:p>
    <w:p w14:paraId="7A3AF5CC" w14:textId="77777777" w:rsidR="00C9717A" w:rsidRPr="00D95A9D" w:rsidRDefault="6DE4F7B8" w:rsidP="00673403">
      <w:pPr>
        <w:pStyle w:val="Odsekzoznamu"/>
        <w:numPr>
          <w:ilvl w:val="0"/>
          <w:numId w:val="47"/>
        </w:numPr>
      </w:pPr>
      <w:r w:rsidRPr="00D95A9D">
        <w:t>Zákon 153/2013 Z.z. „o NZIS“</w:t>
      </w:r>
    </w:p>
    <w:p w14:paraId="42F4999B" w14:textId="77777777" w:rsidR="00C9717A" w:rsidRPr="00D95A9D" w:rsidRDefault="6DE4F7B8" w:rsidP="00673403">
      <w:pPr>
        <w:pStyle w:val="Odsekzoznamu"/>
        <w:numPr>
          <w:ilvl w:val="0"/>
          <w:numId w:val="47"/>
        </w:numPr>
      </w:pPr>
      <w:r w:rsidRPr="00D95A9D">
        <w:t>Zákon 578/2004 Z.z. „o poskytovateľoch zdravotnej starostlivosti..“</w:t>
      </w:r>
    </w:p>
    <w:p w14:paraId="3CB5AAF2" w14:textId="77777777" w:rsidR="005D7267" w:rsidRPr="00D95A9D" w:rsidRDefault="4B1F096C" w:rsidP="00673403">
      <w:pPr>
        <w:pStyle w:val="Odsekzoznamu"/>
        <w:numPr>
          <w:ilvl w:val="0"/>
          <w:numId w:val="47"/>
        </w:numPr>
      </w:pPr>
      <w:r w:rsidRPr="00D95A9D">
        <w:t>Zákon 579/2004 Z. z. o záchrannej zdravotnej službe</w:t>
      </w:r>
    </w:p>
    <w:p w14:paraId="206BE560" w14:textId="77777777" w:rsidR="00AC72EF" w:rsidRPr="00D95A9D" w:rsidRDefault="00AC72EF" w:rsidP="00AC72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5"/>
      </w:tblGrid>
      <w:tr w:rsidR="00D728DE" w:rsidRPr="00D95A9D" w14:paraId="2E85E194" w14:textId="77777777" w:rsidTr="6DE4F7B8">
        <w:tc>
          <w:tcPr>
            <w:tcW w:w="4531" w:type="dxa"/>
            <w:shd w:val="clear" w:color="auto" w:fill="002060"/>
          </w:tcPr>
          <w:p w14:paraId="664B5715" w14:textId="77777777" w:rsidR="00D728DE" w:rsidRPr="00D95A9D" w:rsidRDefault="6DE4F7B8" w:rsidP="4B1F096C">
            <w:pPr>
              <w:shd w:val="clear" w:color="auto" w:fill="002060"/>
              <w:rPr>
                <w:color w:val="FFFFFF" w:themeColor="background2"/>
                <w:sz w:val="18"/>
                <w:szCs w:val="18"/>
              </w:rPr>
            </w:pPr>
            <w:r w:rsidRPr="00D95A9D">
              <w:rPr>
                <w:color w:val="FFFFFF" w:themeColor="background2"/>
                <w:sz w:val="18"/>
                <w:szCs w:val="18"/>
              </w:rPr>
              <w:t>Záznam o vyšetrení</w:t>
            </w:r>
          </w:p>
        </w:tc>
        <w:tc>
          <w:tcPr>
            <w:tcW w:w="4485" w:type="dxa"/>
            <w:shd w:val="clear" w:color="auto" w:fill="002060"/>
          </w:tcPr>
          <w:p w14:paraId="7358BE35" w14:textId="77777777" w:rsidR="00D728DE" w:rsidRPr="00D95A9D" w:rsidRDefault="6DE4F7B8" w:rsidP="4B1F096C">
            <w:pPr>
              <w:shd w:val="clear" w:color="auto" w:fill="002060"/>
              <w:rPr>
                <w:color w:val="FFFFFF" w:themeColor="background2"/>
                <w:sz w:val="18"/>
                <w:szCs w:val="18"/>
              </w:rPr>
            </w:pPr>
            <w:r w:rsidRPr="00D95A9D">
              <w:rPr>
                <w:color w:val="FFFFFF" w:themeColor="background2"/>
                <w:sz w:val="18"/>
                <w:szCs w:val="18"/>
              </w:rPr>
              <w:t>Typ zdravotnej starostlivosti</w:t>
            </w:r>
          </w:p>
        </w:tc>
      </w:tr>
      <w:tr w:rsidR="00D728DE" w:rsidRPr="00D95A9D" w14:paraId="04C86792" w14:textId="77777777" w:rsidTr="6DE4F7B8">
        <w:tc>
          <w:tcPr>
            <w:tcW w:w="4531" w:type="dxa"/>
            <w:vAlign w:val="center"/>
          </w:tcPr>
          <w:p w14:paraId="612BBB03" w14:textId="77777777" w:rsidR="00D728DE" w:rsidRPr="00D95A9D" w:rsidRDefault="4B1F096C" w:rsidP="4B1F096C">
            <w:pPr>
              <w:pStyle w:val="Odsekzoznamu"/>
              <w:numPr>
                <w:ilvl w:val="0"/>
                <w:numId w:val="5"/>
              </w:numPr>
              <w:ind w:left="313" w:hanging="284"/>
              <w:rPr>
                <w:sz w:val="18"/>
                <w:szCs w:val="18"/>
              </w:rPr>
            </w:pPr>
            <w:r w:rsidRPr="00D95A9D">
              <w:rPr>
                <w:sz w:val="18"/>
                <w:szCs w:val="18"/>
              </w:rPr>
              <w:t xml:space="preserve">Záznam z odborného vyšetrenia </w:t>
            </w:r>
          </w:p>
        </w:tc>
        <w:tc>
          <w:tcPr>
            <w:tcW w:w="4485" w:type="dxa"/>
          </w:tcPr>
          <w:p w14:paraId="65B25088" w14:textId="77777777" w:rsidR="00762EDE" w:rsidRPr="00D95A9D" w:rsidRDefault="4B1F096C" w:rsidP="4B1F096C">
            <w:pPr>
              <w:pStyle w:val="Odsekzoznamu"/>
              <w:numPr>
                <w:ilvl w:val="0"/>
                <w:numId w:val="12"/>
              </w:numPr>
              <w:rPr>
                <w:sz w:val="18"/>
                <w:szCs w:val="18"/>
              </w:rPr>
            </w:pPr>
            <w:r w:rsidRPr="00D95A9D">
              <w:rPr>
                <w:sz w:val="18"/>
                <w:szCs w:val="18"/>
              </w:rPr>
              <w:t>Ambulantná zdravotná starostlivosť</w:t>
            </w:r>
          </w:p>
        </w:tc>
      </w:tr>
      <w:tr w:rsidR="00CC312C" w:rsidRPr="00D95A9D" w14:paraId="56FE179C" w14:textId="77777777" w:rsidTr="6DE4F7B8">
        <w:tc>
          <w:tcPr>
            <w:tcW w:w="4531" w:type="dxa"/>
            <w:vAlign w:val="center"/>
          </w:tcPr>
          <w:p w14:paraId="173A10AD" w14:textId="77777777" w:rsidR="00CC312C" w:rsidRPr="00D95A9D" w:rsidRDefault="4B1F096C" w:rsidP="4B1F096C">
            <w:pPr>
              <w:pStyle w:val="Odsekzoznamu"/>
              <w:numPr>
                <w:ilvl w:val="0"/>
                <w:numId w:val="5"/>
              </w:numPr>
              <w:ind w:left="313" w:hanging="284"/>
              <w:rPr>
                <w:sz w:val="18"/>
                <w:szCs w:val="18"/>
              </w:rPr>
            </w:pPr>
            <w:r w:rsidRPr="00D95A9D">
              <w:rPr>
                <w:sz w:val="18"/>
                <w:szCs w:val="18"/>
              </w:rPr>
              <w:t>Prepúšťacia správa</w:t>
            </w:r>
          </w:p>
        </w:tc>
        <w:tc>
          <w:tcPr>
            <w:tcW w:w="4485" w:type="dxa"/>
          </w:tcPr>
          <w:p w14:paraId="299E7F03" w14:textId="77777777" w:rsidR="00CC312C" w:rsidRPr="00D95A9D" w:rsidRDefault="4B1F096C" w:rsidP="4B1F096C">
            <w:pPr>
              <w:pStyle w:val="Odsekzoznamu"/>
              <w:numPr>
                <w:ilvl w:val="0"/>
                <w:numId w:val="11"/>
              </w:numPr>
              <w:rPr>
                <w:sz w:val="18"/>
                <w:szCs w:val="18"/>
              </w:rPr>
            </w:pPr>
            <w:r w:rsidRPr="00D95A9D">
              <w:rPr>
                <w:sz w:val="18"/>
                <w:szCs w:val="18"/>
              </w:rPr>
              <w:t>Ústavná zdravotná starostlivosť</w:t>
            </w:r>
          </w:p>
          <w:p w14:paraId="407B587A" w14:textId="77777777" w:rsidR="00101294" w:rsidRPr="00D95A9D" w:rsidRDefault="4B1F096C" w:rsidP="4B1F096C">
            <w:pPr>
              <w:pStyle w:val="Odsekzoznamu"/>
              <w:numPr>
                <w:ilvl w:val="0"/>
                <w:numId w:val="11"/>
              </w:numPr>
              <w:rPr>
                <w:sz w:val="18"/>
                <w:szCs w:val="18"/>
              </w:rPr>
            </w:pPr>
            <w:r w:rsidRPr="00D95A9D">
              <w:rPr>
                <w:sz w:val="18"/>
                <w:szCs w:val="18"/>
              </w:rPr>
              <w:t>Jednodňová zdravotná starostlivosť</w:t>
            </w:r>
          </w:p>
        </w:tc>
      </w:tr>
      <w:tr w:rsidR="00CC312C" w:rsidRPr="00D95A9D" w14:paraId="193C1F96" w14:textId="77777777" w:rsidTr="6DE4F7B8">
        <w:tc>
          <w:tcPr>
            <w:tcW w:w="4531" w:type="dxa"/>
            <w:vAlign w:val="center"/>
          </w:tcPr>
          <w:p w14:paraId="6CDCACF6" w14:textId="77777777" w:rsidR="00CC312C" w:rsidRPr="00D95A9D" w:rsidRDefault="4B1F096C" w:rsidP="4B1F096C">
            <w:pPr>
              <w:pStyle w:val="Odsekzoznamu"/>
              <w:numPr>
                <w:ilvl w:val="0"/>
                <w:numId w:val="5"/>
              </w:numPr>
              <w:ind w:left="313" w:hanging="284"/>
              <w:rPr>
                <w:sz w:val="18"/>
                <w:szCs w:val="18"/>
              </w:rPr>
            </w:pPr>
            <w:r w:rsidRPr="00D95A9D">
              <w:rPr>
                <w:sz w:val="18"/>
                <w:szCs w:val="18"/>
              </w:rPr>
              <w:t>Záznam zo zobrazovacieho vyšetrenia</w:t>
            </w:r>
          </w:p>
        </w:tc>
        <w:tc>
          <w:tcPr>
            <w:tcW w:w="4485" w:type="dxa"/>
          </w:tcPr>
          <w:p w14:paraId="68E44BC8" w14:textId="77777777" w:rsidR="00CC312C" w:rsidRPr="00D95A9D" w:rsidRDefault="4B1F096C" w:rsidP="4B1F096C">
            <w:pPr>
              <w:pStyle w:val="Odsekzoznamu"/>
              <w:numPr>
                <w:ilvl w:val="0"/>
                <w:numId w:val="11"/>
              </w:numPr>
              <w:rPr>
                <w:sz w:val="18"/>
                <w:szCs w:val="18"/>
              </w:rPr>
            </w:pPr>
            <w:r w:rsidRPr="00D95A9D">
              <w:rPr>
                <w:sz w:val="18"/>
                <w:szCs w:val="18"/>
              </w:rPr>
              <w:t>Spoločné vyšetrovacie a liečebné zložky –zobrazovacie vyšetrenia</w:t>
            </w:r>
          </w:p>
        </w:tc>
      </w:tr>
      <w:tr w:rsidR="00CC312C" w:rsidRPr="00D95A9D" w14:paraId="253C8DFE" w14:textId="77777777" w:rsidTr="6DE4F7B8">
        <w:tc>
          <w:tcPr>
            <w:tcW w:w="4531" w:type="dxa"/>
            <w:vAlign w:val="center"/>
          </w:tcPr>
          <w:p w14:paraId="32946E7F" w14:textId="77777777" w:rsidR="00CC312C" w:rsidRPr="00D95A9D" w:rsidRDefault="4B1F096C" w:rsidP="4B1F096C">
            <w:pPr>
              <w:pStyle w:val="Odsekzoznamu"/>
              <w:numPr>
                <w:ilvl w:val="0"/>
                <w:numId w:val="5"/>
              </w:numPr>
              <w:ind w:left="313" w:hanging="284"/>
              <w:rPr>
                <w:sz w:val="18"/>
                <w:szCs w:val="18"/>
              </w:rPr>
            </w:pPr>
            <w:r w:rsidRPr="00D95A9D">
              <w:rPr>
                <w:sz w:val="18"/>
                <w:szCs w:val="18"/>
              </w:rPr>
              <w:t xml:space="preserve">Záznam o odporúčaní na zdravotnú starostlivosť (výmenný lístok/ žiadanka na zobrazovacie vyšetrenie) </w:t>
            </w:r>
          </w:p>
        </w:tc>
        <w:tc>
          <w:tcPr>
            <w:tcW w:w="4485" w:type="dxa"/>
          </w:tcPr>
          <w:p w14:paraId="035FD00A" w14:textId="77777777" w:rsidR="00CC312C" w:rsidRPr="00D95A9D" w:rsidRDefault="4B1F096C" w:rsidP="4B1F096C">
            <w:pPr>
              <w:pStyle w:val="Odsekzoznamu"/>
              <w:numPr>
                <w:ilvl w:val="0"/>
                <w:numId w:val="10"/>
              </w:numPr>
              <w:rPr>
                <w:sz w:val="18"/>
                <w:szCs w:val="18"/>
              </w:rPr>
            </w:pPr>
            <w:r w:rsidRPr="00D95A9D">
              <w:rPr>
                <w:sz w:val="18"/>
                <w:szCs w:val="18"/>
              </w:rPr>
              <w:t>Ambulantná zdravotná starostlivosť</w:t>
            </w:r>
          </w:p>
          <w:p w14:paraId="0DBCB134" w14:textId="77777777" w:rsidR="00CC312C" w:rsidRPr="00D95A9D" w:rsidRDefault="4B1F096C" w:rsidP="4B1F096C">
            <w:pPr>
              <w:pStyle w:val="Odsekzoznamu"/>
              <w:numPr>
                <w:ilvl w:val="0"/>
                <w:numId w:val="10"/>
              </w:numPr>
              <w:rPr>
                <w:sz w:val="18"/>
                <w:szCs w:val="18"/>
              </w:rPr>
            </w:pPr>
            <w:r w:rsidRPr="00D95A9D">
              <w:rPr>
                <w:sz w:val="18"/>
                <w:szCs w:val="18"/>
              </w:rPr>
              <w:t>Spoločné vyšetrovacie a liečebné zložky –zobrazovacie vyšetrenia ako aj rehabilitácie</w:t>
            </w:r>
          </w:p>
          <w:p w14:paraId="1AE6D9C1" w14:textId="77777777" w:rsidR="00CC312C" w:rsidRPr="00D95A9D" w:rsidRDefault="4B1F096C" w:rsidP="4B1F096C">
            <w:pPr>
              <w:pStyle w:val="Odsekzoznamu"/>
              <w:keepNext/>
              <w:numPr>
                <w:ilvl w:val="0"/>
                <w:numId w:val="10"/>
              </w:numPr>
              <w:rPr>
                <w:sz w:val="18"/>
                <w:szCs w:val="18"/>
              </w:rPr>
            </w:pPr>
            <w:r w:rsidRPr="00D95A9D">
              <w:rPr>
                <w:sz w:val="18"/>
                <w:szCs w:val="18"/>
              </w:rPr>
              <w:t>Ústavná zdravotná starostlivosť</w:t>
            </w:r>
          </w:p>
        </w:tc>
      </w:tr>
    </w:tbl>
    <w:p w14:paraId="1F200AB0" w14:textId="77777777" w:rsidR="00450778" w:rsidRPr="00D95A9D" w:rsidRDefault="00E440C8" w:rsidP="4B1F096C">
      <w:pPr>
        <w:pStyle w:val="Popis"/>
        <w:rPr>
          <w:lang w:val="sk-SK"/>
        </w:rPr>
      </w:pPr>
      <w:bookmarkStart w:id="20" w:name="_Toc2079687"/>
      <w:r w:rsidRPr="00D95A9D">
        <w:rPr>
          <w:lang w:val="sk-SK"/>
        </w:rPr>
        <w:t xml:space="preserve">Tabuľka </w:t>
      </w:r>
      <w:r w:rsidR="001C6B33" w:rsidRPr="009A5B20">
        <w:rPr>
          <w:lang w:val="sk-SK"/>
        </w:rPr>
        <w:fldChar w:fldCharType="begin"/>
      </w:r>
      <w:r w:rsidR="00BD0BA4" w:rsidRPr="00D95A9D">
        <w:rPr>
          <w:lang w:val="sk-SK"/>
        </w:rPr>
        <w:instrText xml:space="preserve"> SEQ Tabuľka \* ARABIC </w:instrText>
      </w:r>
      <w:r w:rsidR="001C6B33" w:rsidRPr="009A5B20">
        <w:rPr>
          <w:lang w:val="sk-SK"/>
        </w:rPr>
        <w:fldChar w:fldCharType="separate"/>
      </w:r>
      <w:r w:rsidR="004B369D">
        <w:rPr>
          <w:noProof/>
          <w:lang w:val="sk-SK"/>
        </w:rPr>
        <w:t>4</w:t>
      </w:r>
      <w:r w:rsidR="001C6B33" w:rsidRPr="009A5B20">
        <w:rPr>
          <w:lang w:val="sk-SK"/>
        </w:rPr>
        <w:fldChar w:fldCharType="end"/>
      </w:r>
      <w:r w:rsidRPr="00D95A9D">
        <w:rPr>
          <w:lang w:val="sk-SK"/>
        </w:rPr>
        <w:t>: Rozdelenie – Záznam z vyšetrenia</w:t>
      </w:r>
      <w:bookmarkEnd w:id="20"/>
    </w:p>
    <w:p w14:paraId="2B46CB5E" w14:textId="77777777" w:rsidR="00DC6463" w:rsidRPr="00D95A9D" w:rsidRDefault="4B1F096C" w:rsidP="4B1F096C">
      <w:pPr>
        <w:pStyle w:val="Odsekzoznamu"/>
        <w:numPr>
          <w:ilvl w:val="0"/>
          <w:numId w:val="6"/>
        </w:numPr>
        <w:rPr>
          <w:b/>
          <w:bCs/>
        </w:rPr>
      </w:pPr>
      <w:bookmarkStart w:id="21" w:name="_Ref493526042"/>
      <w:r w:rsidRPr="00D95A9D">
        <w:rPr>
          <w:b/>
          <w:bCs/>
        </w:rPr>
        <w:t>Záznam z odborného vyšetrenia</w:t>
      </w:r>
      <w:bookmarkEnd w:id="21"/>
    </w:p>
    <w:p w14:paraId="55F4AF49" w14:textId="77777777" w:rsidR="00450778" w:rsidRPr="00D95A9D" w:rsidRDefault="00450778" w:rsidP="00450778">
      <w:pPr>
        <w:pStyle w:val="Odsekzoznamu"/>
        <w:rPr>
          <w:b/>
        </w:rPr>
      </w:pPr>
    </w:p>
    <w:p w14:paraId="26F57111" w14:textId="77777777" w:rsidR="00D728DE" w:rsidRPr="00D95A9D" w:rsidRDefault="6DE4F7B8" w:rsidP="00086917">
      <w:pPr>
        <w:jc w:val="both"/>
      </w:pPr>
      <w:r w:rsidRPr="00D95A9D">
        <w:t xml:space="preserve">Záznam o odbornom vyšetrení </w:t>
      </w:r>
      <w:r w:rsidR="001515A4" w:rsidRPr="00D95A9D">
        <w:t>vzniká počas</w:t>
      </w:r>
      <w:r w:rsidRPr="00D95A9D">
        <w:t xml:space="preserve"> poskytnutia ambulantnej zdravotnej starostlivosti a poskytuje štruktúru pre vytvorenie v praxi používaného „dekurzu“</w:t>
      </w:r>
      <w:r w:rsidR="001515A4" w:rsidRPr="00D95A9D">
        <w:t>.</w:t>
      </w:r>
    </w:p>
    <w:p w14:paraId="30FF6215" w14:textId="77777777" w:rsidR="00D728DE" w:rsidRPr="00D95A9D" w:rsidRDefault="00D728DE" w:rsidP="002A6ADF"/>
    <w:p w14:paraId="50628F5A" w14:textId="77777777" w:rsidR="002A6ADF" w:rsidRPr="00D95A9D" w:rsidRDefault="4B1F096C" w:rsidP="002A6ADF">
      <w:r w:rsidRPr="00D95A9D">
        <w:t xml:space="preserve">Záznam o odbornom vyšetrení sa použije ako:  </w:t>
      </w:r>
    </w:p>
    <w:p w14:paraId="702253B9" w14:textId="77777777" w:rsidR="00AD5CCD" w:rsidRPr="00D95A9D" w:rsidRDefault="4B1F096C" w:rsidP="00FD5648">
      <w:pPr>
        <w:pStyle w:val="Odsekzoznamu"/>
        <w:numPr>
          <w:ilvl w:val="0"/>
          <w:numId w:val="2"/>
        </w:numPr>
      </w:pPr>
      <w:r w:rsidRPr="00D95A9D">
        <w:t>Záznam o poskytnutí ambulantnej zdravotnej starostlivosti (VAS, LSPP)</w:t>
      </w:r>
    </w:p>
    <w:p w14:paraId="6FF2CCDA" w14:textId="77777777" w:rsidR="00AD5CCD" w:rsidRPr="00D95A9D" w:rsidRDefault="4B1F096C" w:rsidP="00FD5648">
      <w:pPr>
        <w:pStyle w:val="Odsekzoznamu"/>
        <w:numPr>
          <w:ilvl w:val="0"/>
          <w:numId w:val="2"/>
        </w:numPr>
      </w:pPr>
      <w:r w:rsidRPr="00D95A9D">
        <w:t>Záznam o preventívnej prehliadke (VAS, LSPP)</w:t>
      </w:r>
    </w:p>
    <w:p w14:paraId="50A9AFB8" w14:textId="77777777" w:rsidR="00450778" w:rsidRPr="00D95A9D" w:rsidRDefault="4B1F096C" w:rsidP="00FD5648">
      <w:pPr>
        <w:pStyle w:val="Odsekzoznamu"/>
        <w:numPr>
          <w:ilvl w:val="0"/>
          <w:numId w:val="2"/>
        </w:numPr>
      </w:pPr>
      <w:r w:rsidRPr="00D95A9D">
        <w:t>Záznam o poskytnutí špecializovanej ambulantnej zdravotnej starostlivosti (ŠAS)</w:t>
      </w:r>
    </w:p>
    <w:p w14:paraId="18C70EAC" w14:textId="77777777" w:rsidR="00AD5CCD" w:rsidRPr="00D95A9D" w:rsidRDefault="4B1F096C" w:rsidP="00FD5648">
      <w:pPr>
        <w:pStyle w:val="Odsekzoznamu"/>
        <w:numPr>
          <w:ilvl w:val="0"/>
          <w:numId w:val="2"/>
        </w:numPr>
      </w:pPr>
      <w:r w:rsidRPr="00D95A9D">
        <w:lastRenderedPageBreak/>
        <w:t>Záznam o poskytnutí urgentnej zdravotnej starostlivosti (ÚPS)</w:t>
      </w:r>
    </w:p>
    <w:p w14:paraId="278A9462" w14:textId="77777777" w:rsidR="003D71A8" w:rsidRPr="00D95A9D" w:rsidRDefault="003D71A8" w:rsidP="003D71A8"/>
    <w:p w14:paraId="0A6B3A6A" w14:textId="77777777" w:rsidR="003D71A8" w:rsidRPr="00D95A9D" w:rsidRDefault="4B1F096C" w:rsidP="003D71A8">
      <w:r w:rsidRPr="00D95A9D">
        <w:t xml:space="preserve">Záznam o vyšetrení je vytvorený </w:t>
      </w:r>
      <w:r w:rsidR="001515A4" w:rsidRPr="00D95A9D">
        <w:t>z</w:t>
      </w:r>
      <w:r w:rsidRPr="00D95A9D">
        <w:t>dravotníckym pracovníkom PZS s použitím pre:</w:t>
      </w:r>
    </w:p>
    <w:p w14:paraId="4EAC9A92" w14:textId="77777777" w:rsidR="003D71A8" w:rsidRPr="00D95A9D" w:rsidRDefault="6DE4F7B8" w:rsidP="3EE4847C">
      <w:pPr>
        <w:pStyle w:val="Odsekzoznamu"/>
        <w:numPr>
          <w:ilvl w:val="0"/>
          <w:numId w:val="9"/>
        </w:numPr>
        <w:shd w:val="clear" w:color="auto" w:fill="FFFFFF" w:themeFill="background2"/>
        <w:spacing w:before="120" w:after="120"/>
        <w:ind w:hanging="357"/>
        <w:jc w:val="both"/>
      </w:pPr>
      <w:r w:rsidRPr="00D95A9D">
        <w:t>všeobecnú ambulanciu</w:t>
      </w:r>
    </w:p>
    <w:p w14:paraId="4EB2B75E" w14:textId="77777777" w:rsidR="003D71A8" w:rsidRPr="00D95A9D" w:rsidRDefault="6DE4F7B8" w:rsidP="3EE4847C">
      <w:pPr>
        <w:pStyle w:val="Odsekzoznamu"/>
        <w:numPr>
          <w:ilvl w:val="0"/>
          <w:numId w:val="9"/>
        </w:numPr>
        <w:shd w:val="clear" w:color="auto" w:fill="FFFFFF" w:themeFill="background2"/>
        <w:spacing w:before="120" w:after="120"/>
        <w:ind w:hanging="357"/>
        <w:jc w:val="both"/>
      </w:pPr>
      <w:r w:rsidRPr="00D95A9D">
        <w:t>špecializovanú ambulanciu</w:t>
      </w:r>
    </w:p>
    <w:p w14:paraId="3931734E" w14:textId="77777777" w:rsidR="003D71A8" w:rsidRPr="00D95A9D" w:rsidRDefault="6DE4F7B8" w:rsidP="3EE4847C">
      <w:pPr>
        <w:pStyle w:val="Odsekzoznamu"/>
        <w:numPr>
          <w:ilvl w:val="0"/>
          <w:numId w:val="9"/>
        </w:numPr>
        <w:shd w:val="clear" w:color="auto" w:fill="FFFFFF" w:themeFill="background2"/>
        <w:spacing w:before="120" w:after="120"/>
        <w:ind w:hanging="357"/>
        <w:jc w:val="both"/>
      </w:pPr>
      <w:r w:rsidRPr="00D95A9D">
        <w:t>lekársku službu prvej pomoci</w:t>
      </w:r>
    </w:p>
    <w:p w14:paraId="39214F3A" w14:textId="77777777" w:rsidR="003D71A8" w:rsidRPr="00D95A9D" w:rsidRDefault="6DE4F7B8" w:rsidP="3EE4847C">
      <w:pPr>
        <w:pStyle w:val="Odsekzoznamu"/>
        <w:numPr>
          <w:ilvl w:val="0"/>
          <w:numId w:val="8"/>
        </w:numPr>
        <w:shd w:val="clear" w:color="auto" w:fill="FFFFFF" w:themeFill="background2"/>
        <w:spacing w:before="120" w:after="120"/>
        <w:ind w:hanging="357"/>
        <w:jc w:val="both"/>
      </w:pPr>
      <w:r w:rsidRPr="00D95A9D">
        <w:t>lekárska služba prvej pomoci pre dospelých</w:t>
      </w:r>
    </w:p>
    <w:p w14:paraId="4DE94062" w14:textId="77777777" w:rsidR="003D71A8" w:rsidRPr="00D95A9D" w:rsidRDefault="6DE4F7B8" w:rsidP="3EE4847C">
      <w:pPr>
        <w:pStyle w:val="Odsekzoznamu"/>
        <w:numPr>
          <w:ilvl w:val="0"/>
          <w:numId w:val="8"/>
        </w:numPr>
        <w:shd w:val="clear" w:color="auto" w:fill="FFFFFF" w:themeFill="background2"/>
        <w:spacing w:before="120" w:after="120"/>
        <w:ind w:hanging="357"/>
        <w:jc w:val="both"/>
      </w:pPr>
      <w:r w:rsidRPr="00D95A9D">
        <w:t>lekárska služba prvej pomoci pre deti a dorast</w:t>
      </w:r>
    </w:p>
    <w:p w14:paraId="0857C10D" w14:textId="77777777" w:rsidR="003D71A8" w:rsidRPr="00D95A9D" w:rsidRDefault="6DE4F7B8" w:rsidP="3EE4847C">
      <w:pPr>
        <w:pStyle w:val="Odsekzoznamu"/>
        <w:numPr>
          <w:ilvl w:val="0"/>
          <w:numId w:val="8"/>
        </w:numPr>
        <w:shd w:val="clear" w:color="auto" w:fill="FFFFFF" w:themeFill="background2"/>
        <w:spacing w:before="120" w:after="120"/>
        <w:ind w:hanging="357"/>
        <w:jc w:val="both"/>
      </w:pPr>
      <w:r w:rsidRPr="00D95A9D">
        <w:t>špecializovaná zubno-lekárska služba prvej pomoci</w:t>
      </w:r>
    </w:p>
    <w:p w14:paraId="2995D435" w14:textId="77777777" w:rsidR="00972A7B" w:rsidRPr="00D95A9D" w:rsidRDefault="6DE4F7B8" w:rsidP="3EE4847C">
      <w:pPr>
        <w:pStyle w:val="Odsekzoznamu"/>
        <w:numPr>
          <w:ilvl w:val="0"/>
          <w:numId w:val="9"/>
        </w:numPr>
        <w:shd w:val="clear" w:color="auto" w:fill="FFFFFF" w:themeFill="background2"/>
        <w:spacing w:before="120" w:after="120"/>
        <w:ind w:hanging="357"/>
        <w:jc w:val="both"/>
      </w:pPr>
      <w:r w:rsidRPr="00D95A9D">
        <w:t>urgent</w:t>
      </w:r>
    </w:p>
    <w:p w14:paraId="73FACFD7" w14:textId="77777777" w:rsidR="003D71A8" w:rsidRPr="00D95A9D" w:rsidRDefault="6DE4F7B8" w:rsidP="3EE4847C">
      <w:pPr>
        <w:pStyle w:val="Odsekzoznamu"/>
        <w:numPr>
          <w:ilvl w:val="0"/>
          <w:numId w:val="9"/>
        </w:numPr>
        <w:shd w:val="clear" w:color="auto" w:fill="FFFFFF" w:themeFill="background2"/>
        <w:spacing w:before="120" w:after="120"/>
        <w:ind w:hanging="357"/>
        <w:jc w:val="both"/>
      </w:pPr>
      <w:r w:rsidRPr="00D95A9D">
        <w:t xml:space="preserve">záchrannú zdravotnú službu </w:t>
      </w:r>
    </w:p>
    <w:p w14:paraId="78045C18" w14:textId="77777777" w:rsidR="0028383C" w:rsidRPr="00D95A9D" w:rsidRDefault="6DE4F7B8" w:rsidP="3EE4847C">
      <w:pPr>
        <w:pStyle w:val="Odsekzoznamu"/>
        <w:numPr>
          <w:ilvl w:val="0"/>
          <w:numId w:val="9"/>
        </w:numPr>
        <w:shd w:val="clear" w:color="auto" w:fill="FFFFFF" w:themeFill="background2"/>
        <w:spacing w:before="120" w:after="120"/>
        <w:ind w:hanging="357"/>
        <w:jc w:val="both"/>
      </w:pPr>
      <w:r w:rsidRPr="00D95A9D">
        <w:t>zariadenie na poskytovanie jednodňovej zdravotnej starostlivosti</w:t>
      </w:r>
    </w:p>
    <w:p w14:paraId="5A4E019F" w14:textId="77777777" w:rsidR="001F4279" w:rsidRPr="00D95A9D" w:rsidRDefault="6DE4F7B8" w:rsidP="3EE4847C">
      <w:pPr>
        <w:pStyle w:val="Odsekzoznamu"/>
        <w:numPr>
          <w:ilvl w:val="0"/>
          <w:numId w:val="9"/>
        </w:numPr>
        <w:shd w:val="clear" w:color="auto" w:fill="FFFFFF" w:themeFill="background2"/>
        <w:spacing w:before="120" w:after="120"/>
        <w:ind w:hanging="357"/>
        <w:jc w:val="both"/>
      </w:pPr>
      <w:r w:rsidRPr="00D95A9D">
        <w:t>stacionár</w:t>
      </w:r>
    </w:p>
    <w:p w14:paraId="7DA1292B" w14:textId="77777777" w:rsidR="00673EC7" w:rsidRPr="00D95A9D" w:rsidRDefault="00673EC7" w:rsidP="002A6ADF"/>
    <w:p w14:paraId="2AB552DB" w14:textId="77777777" w:rsidR="00DC6463" w:rsidRPr="00D95A9D" w:rsidRDefault="4B1F096C" w:rsidP="4B1F096C">
      <w:pPr>
        <w:pStyle w:val="Odsekzoznamu"/>
        <w:numPr>
          <w:ilvl w:val="0"/>
          <w:numId w:val="6"/>
        </w:numPr>
        <w:rPr>
          <w:b/>
          <w:bCs/>
        </w:rPr>
      </w:pPr>
      <w:r w:rsidRPr="00D95A9D">
        <w:rPr>
          <w:b/>
          <w:bCs/>
        </w:rPr>
        <w:t>Prepúšťacia správa</w:t>
      </w:r>
    </w:p>
    <w:p w14:paraId="09385555" w14:textId="77777777" w:rsidR="00450778" w:rsidRPr="00D95A9D" w:rsidRDefault="00450778" w:rsidP="00450778">
      <w:pPr>
        <w:pStyle w:val="Odsekzoznamu"/>
        <w:rPr>
          <w:b/>
        </w:rPr>
      </w:pPr>
    </w:p>
    <w:p w14:paraId="512E5314" w14:textId="77777777" w:rsidR="00450778" w:rsidRPr="00D95A9D" w:rsidRDefault="4B1F096C" w:rsidP="002B5785">
      <w:pPr>
        <w:jc w:val="both"/>
      </w:pPr>
      <w:r>
        <w:t xml:space="preserve">Lekárska prepúšťacia správa </w:t>
      </w:r>
      <w:r w:rsidR="001515A4">
        <w:t>sa používa</w:t>
      </w:r>
      <w:r>
        <w:t xml:space="preserve"> pre účely </w:t>
      </w:r>
      <w:r w:rsidR="001515A4">
        <w:t xml:space="preserve">zdokumentovania </w:t>
      </w:r>
      <w:r>
        <w:t>poskytnut</w:t>
      </w:r>
      <w:r w:rsidR="001515A4">
        <w:t>ej</w:t>
      </w:r>
      <w:r>
        <w:t xml:space="preserve"> </w:t>
      </w:r>
      <w:r w:rsidRPr="00610721">
        <w:rPr>
          <w:rFonts w:asciiTheme="minorHAnsi" w:eastAsiaTheme="minorEastAsia" w:hAnsiTheme="minorHAnsi" w:cstheme="minorBidi"/>
        </w:rPr>
        <w:t>ústavnej zdravotnej starostlivosti, vytvára sa v momente  fyzického prepustenia pacienta od</w:t>
      </w:r>
      <w:r>
        <w:t xml:space="preserve"> </w:t>
      </w:r>
      <w:r w:rsidR="001515A4">
        <w:t>p</w:t>
      </w:r>
      <w:r>
        <w:t>oskytovateľa zdravotnej starostlivosti (nemocnice, kúpeľov). Prepúšťacia správa nie je vytváraná medzi jednotlivými prekladmi v rámci rôznych oddelení</w:t>
      </w:r>
      <w:r w:rsidR="001515A4">
        <w:t xml:space="preserve"> v tom istom zariadení</w:t>
      </w:r>
      <w:r>
        <w:t xml:space="preserve">. </w:t>
      </w:r>
    </w:p>
    <w:p w14:paraId="7935FEC1" w14:textId="77777777" w:rsidR="00450778" w:rsidRPr="00D95A9D" w:rsidRDefault="00450778" w:rsidP="002B5785">
      <w:pPr>
        <w:jc w:val="both"/>
      </w:pPr>
    </w:p>
    <w:p w14:paraId="277B1FCF" w14:textId="77777777" w:rsidR="00450778" w:rsidRPr="00D95A9D" w:rsidRDefault="4B1F096C" w:rsidP="002B5785">
      <w:pPr>
        <w:jc w:val="both"/>
      </w:pPr>
      <w:r w:rsidRPr="00D95A9D">
        <w:t xml:space="preserve">Prepúšťacia správa je vytvorená s použitím pre: </w:t>
      </w:r>
    </w:p>
    <w:p w14:paraId="39801F0B" w14:textId="77777777" w:rsidR="003D71A8" w:rsidRPr="00D95A9D" w:rsidRDefault="4B1F096C" w:rsidP="00AA251A">
      <w:pPr>
        <w:pStyle w:val="Odsekzoznamu"/>
        <w:numPr>
          <w:ilvl w:val="0"/>
          <w:numId w:val="7"/>
        </w:numPr>
        <w:jc w:val="both"/>
      </w:pPr>
      <w:r w:rsidRPr="00D95A9D">
        <w:t>Nemocnicu (všeobecná, špecializovaná)</w:t>
      </w:r>
    </w:p>
    <w:p w14:paraId="0333B07B" w14:textId="77777777" w:rsidR="003D71A8" w:rsidRPr="00D95A9D" w:rsidRDefault="6DE4F7B8" w:rsidP="00AA251A">
      <w:pPr>
        <w:pStyle w:val="Odsekzoznamu"/>
        <w:numPr>
          <w:ilvl w:val="0"/>
          <w:numId w:val="7"/>
        </w:numPr>
        <w:jc w:val="both"/>
      </w:pPr>
      <w:r w:rsidRPr="00610721">
        <w:rPr>
          <w:rFonts w:asciiTheme="minorHAnsi" w:eastAsiaTheme="minorEastAsia" w:hAnsiTheme="minorHAnsi" w:cstheme="minorBidi"/>
        </w:rPr>
        <w:t>Špecializované zdravotnícke zariadenie (Liečebňu)</w:t>
      </w:r>
    </w:p>
    <w:p w14:paraId="71061D19" w14:textId="77777777" w:rsidR="003D71A8" w:rsidRPr="00D95A9D" w:rsidRDefault="4B1F096C" w:rsidP="00AA251A">
      <w:pPr>
        <w:pStyle w:val="Odsekzoznamu"/>
        <w:numPr>
          <w:ilvl w:val="0"/>
          <w:numId w:val="7"/>
        </w:numPr>
        <w:jc w:val="both"/>
      </w:pPr>
      <w:r w:rsidRPr="00D95A9D">
        <w:t>Hospic</w:t>
      </w:r>
    </w:p>
    <w:p w14:paraId="12972DB1" w14:textId="77777777" w:rsidR="003D71A8" w:rsidRPr="00D95A9D" w:rsidRDefault="4B1F096C" w:rsidP="00AA251A">
      <w:pPr>
        <w:pStyle w:val="Odsekzoznamu"/>
        <w:numPr>
          <w:ilvl w:val="0"/>
          <w:numId w:val="7"/>
        </w:numPr>
        <w:jc w:val="both"/>
      </w:pPr>
      <w:r w:rsidRPr="00D95A9D">
        <w:t>Dom ošetrovateľskej starostlivosti</w:t>
      </w:r>
    </w:p>
    <w:p w14:paraId="4CC08F2E" w14:textId="77777777" w:rsidR="001F4279" w:rsidRPr="00D95A9D" w:rsidRDefault="4B1F096C" w:rsidP="001F4279">
      <w:pPr>
        <w:pStyle w:val="Odsekzoznamu"/>
        <w:numPr>
          <w:ilvl w:val="0"/>
          <w:numId w:val="7"/>
        </w:numPr>
        <w:jc w:val="both"/>
      </w:pPr>
      <w:r w:rsidRPr="00D95A9D">
        <w:t>Prírodné liečebné kúpele</w:t>
      </w:r>
    </w:p>
    <w:p w14:paraId="1241B42D" w14:textId="77777777" w:rsidR="003D71A8" w:rsidRPr="00D95A9D" w:rsidRDefault="003D71A8" w:rsidP="003D71A8">
      <w:pPr>
        <w:jc w:val="both"/>
      </w:pPr>
    </w:p>
    <w:p w14:paraId="7DA9DB5D" w14:textId="77777777" w:rsidR="002A6ADF" w:rsidRPr="00D95A9D" w:rsidRDefault="4B1F096C" w:rsidP="4B1F096C">
      <w:pPr>
        <w:pStyle w:val="Odsekzoznamu"/>
        <w:numPr>
          <w:ilvl w:val="0"/>
          <w:numId w:val="6"/>
        </w:numPr>
        <w:rPr>
          <w:b/>
          <w:bCs/>
        </w:rPr>
      </w:pPr>
      <w:r w:rsidRPr="00D95A9D">
        <w:rPr>
          <w:b/>
          <w:bCs/>
        </w:rPr>
        <w:t>Zobrazovacie vyšetrenie</w:t>
      </w:r>
    </w:p>
    <w:p w14:paraId="785187C0" w14:textId="77777777" w:rsidR="0028383C" w:rsidRPr="00D95A9D" w:rsidRDefault="0028383C" w:rsidP="0028383C">
      <w:pPr>
        <w:pStyle w:val="Odsekzoznamu"/>
        <w:rPr>
          <w:b/>
        </w:rPr>
      </w:pPr>
    </w:p>
    <w:bookmarkEnd w:id="15"/>
    <w:bookmarkEnd w:id="16"/>
    <w:p w14:paraId="6AD1D273" w14:textId="77777777" w:rsidR="00B768BD" w:rsidRPr="00D95A9D" w:rsidRDefault="6DE4F7B8" w:rsidP="00147AC9">
      <w:pPr>
        <w:jc w:val="both"/>
      </w:pPr>
      <w:r>
        <w:t xml:space="preserve">Zobrazovacie vyšetrenie </w:t>
      </w:r>
      <w:r w:rsidR="001515A4">
        <w:t>slúži na zdokumentovanie starostlivosti v</w:t>
      </w:r>
      <w:r>
        <w:t xml:space="preserve"> SVaLZ – zobrazovac</w:t>
      </w:r>
      <w:r w:rsidR="00D95A9D">
        <w:t>ích</w:t>
      </w:r>
      <w:r>
        <w:t xml:space="preserve"> – vyšetrovacích </w:t>
      </w:r>
      <w:r w:rsidR="001515A4">
        <w:t>zložkách</w:t>
      </w:r>
      <w:r>
        <w:t xml:space="preserve">. </w:t>
      </w:r>
      <w:r w:rsidR="001515A4">
        <w:t>Ide o</w:t>
      </w:r>
      <w:r>
        <w:t xml:space="preserve"> </w:t>
      </w:r>
      <w:r w:rsidRPr="00610721">
        <w:rPr>
          <w:rFonts w:asciiTheme="minorHAnsi" w:eastAsiaTheme="minorEastAsia" w:hAnsiTheme="minorHAnsi" w:cstheme="minorBidi"/>
        </w:rPr>
        <w:t>špecializované pracoviská, ktoré poskytujú zdravotnú starostlivosť s použitím zobrazovacej techniky (druh OUPZS =SVaLZ</w:t>
      </w:r>
      <w:r w:rsidR="001515A4">
        <w:t>,</w:t>
      </w:r>
      <w:r>
        <w:t xml:space="preserve"> v kóde PZS označený ako „5“ odborné zameranie OU PZS viď tabuľka nižšie). </w:t>
      </w:r>
    </w:p>
    <w:p w14:paraId="0E836FCE" w14:textId="77777777" w:rsidR="00B768BD" w:rsidRPr="00D95A9D" w:rsidRDefault="00B768BD" w:rsidP="00147AC9">
      <w:pPr>
        <w:jc w:val="both"/>
      </w:pPr>
    </w:p>
    <w:p w14:paraId="6364E635" w14:textId="77777777" w:rsidR="0028383C" w:rsidRPr="00D95A9D" w:rsidRDefault="001515A4" w:rsidP="00147AC9">
      <w:pPr>
        <w:jc w:val="both"/>
      </w:pPr>
      <w:r w:rsidRPr="00D95A9D">
        <w:t>Sem patria</w:t>
      </w:r>
      <w:r w:rsidR="4B1F096C" w:rsidRPr="00D95A9D">
        <w:t xml:space="preserve"> aj pracoviská, kde ošetrujúci lekár v rámci vyšetrenia realizuje vyšetrenie zobrazovacou technikou (napr. gynekológ, zubný lekár, ...), kedy záznam z vyšetrenia môže byť realizovaný: </w:t>
      </w:r>
    </w:p>
    <w:p w14:paraId="30E07E2F" w14:textId="77777777" w:rsidR="00D93E29" w:rsidRPr="00D95A9D" w:rsidRDefault="4B1F096C" w:rsidP="00D93E29">
      <w:pPr>
        <w:pStyle w:val="Odsekzoznamu"/>
        <w:numPr>
          <w:ilvl w:val="1"/>
          <w:numId w:val="7"/>
        </w:numPr>
        <w:jc w:val="both"/>
      </w:pPr>
      <w:r w:rsidRPr="00D95A9D">
        <w:t>Samostatne</w:t>
      </w:r>
      <w:r w:rsidR="001515A4" w:rsidRPr="00D95A9D">
        <w:t>,</w:t>
      </w:r>
      <w:r w:rsidRPr="00D95A9D">
        <w:t xml:space="preserve"> ako záznam zo zobrazovacieho vyšetrenia a záznam z odborného vyšetrenia (v prípade, že </w:t>
      </w:r>
      <w:r w:rsidR="001515A4" w:rsidRPr="00D95A9D">
        <w:t>je vyšetrenie</w:t>
      </w:r>
      <w:r w:rsidRPr="00D95A9D">
        <w:t xml:space="preserve"> zapísané</w:t>
      </w:r>
      <w:r w:rsidR="001515A4" w:rsidRPr="00D95A9D">
        <w:t xml:space="preserve"> ako samostatná entita</w:t>
      </w:r>
      <w:r w:rsidRPr="00D95A9D">
        <w:t>, lekár má výhodu pri vyhľadávaní výsledkov, kedy vie vyhľadávať podľa kritéria „typ vyšetrenia“</w:t>
      </w:r>
      <w:r w:rsidR="001515A4" w:rsidRPr="00D95A9D">
        <w:t>,</w:t>
      </w:r>
      <w:r w:rsidRPr="00D95A9D">
        <w:t xml:space="preserve"> napr. zobrazovacie vyšetrenie) </w:t>
      </w:r>
    </w:p>
    <w:p w14:paraId="2F559F60" w14:textId="77777777" w:rsidR="00D93E29" w:rsidRPr="00D95A9D" w:rsidRDefault="4B1F096C" w:rsidP="00D93E29">
      <w:pPr>
        <w:pStyle w:val="Odsekzoznamu"/>
        <w:numPr>
          <w:ilvl w:val="1"/>
          <w:numId w:val="7"/>
        </w:numPr>
        <w:jc w:val="both"/>
      </w:pPr>
      <w:r w:rsidRPr="00D95A9D">
        <w:t>Iba záznam z odborného vyšetrenia, v ktorom bude uvedený záver zo zobrazovacieho vyšetrenia (v prípade, že lekár zapíše ako záver z odborného vyšetrenia, nebude ho vedieť lekár vyhľadať medzi zobrazovacími vyšetreniami</w:t>
      </w:r>
      <w:r w:rsidR="001515A4" w:rsidRPr="00D95A9D">
        <w:t xml:space="preserve"> podľa typu vyšetrenia</w:t>
      </w:r>
      <w:r w:rsidRPr="00D95A9D">
        <w:t>)</w:t>
      </w:r>
    </w:p>
    <w:p w14:paraId="02CFF89A" w14:textId="77777777" w:rsidR="00C2418B" w:rsidRPr="00D95A9D" w:rsidRDefault="00C2418B" w:rsidP="00147AC9">
      <w:pPr>
        <w:jc w:val="both"/>
      </w:pPr>
    </w:p>
    <w:p w14:paraId="7F80CD6F" w14:textId="77777777" w:rsidR="003D71A8" w:rsidRPr="00D95A9D" w:rsidRDefault="4B1F096C" w:rsidP="00147AC9">
      <w:pPr>
        <w:jc w:val="both"/>
      </w:pPr>
      <w:r w:rsidRPr="00D95A9D">
        <w:t xml:space="preserve">Aktuálne sa do NZIS zapisuje len textový popis zo  zobrazovacieho vyšetrenia, obrazová príloha (PACS) sa do NZIS </w:t>
      </w:r>
      <w:r w:rsidR="00D95A9D" w:rsidRPr="00D95A9D">
        <w:t>neposiela, zostáva</w:t>
      </w:r>
      <w:r w:rsidRPr="00D95A9D">
        <w:t xml:space="preserve"> uložená v IS PZS a v zázname z vyšetrenia môže byť uvedený smerník pre ďalšie dohľadanie lekárom, ktorý pracuje u rovnakého PZS. </w:t>
      </w:r>
    </w:p>
    <w:p w14:paraId="0B5622F3" w14:textId="77777777" w:rsidR="003D71A8" w:rsidRPr="00D95A9D" w:rsidRDefault="003D71A8" w:rsidP="00147AC9">
      <w:pPr>
        <w:jc w:val="both"/>
      </w:pPr>
    </w:p>
    <w:p w14:paraId="028785FE" w14:textId="77777777" w:rsidR="002D7881" w:rsidRPr="00D95A9D" w:rsidRDefault="002D7881" w:rsidP="00147AC9">
      <w:pPr>
        <w:jc w:val="both"/>
      </w:pPr>
    </w:p>
    <w:p w14:paraId="242C2037" w14:textId="77777777" w:rsidR="002D7881" w:rsidRPr="00D95A9D" w:rsidRDefault="002D7881" w:rsidP="00147AC9">
      <w:pPr>
        <w:jc w:val="both"/>
      </w:pPr>
    </w:p>
    <w:p w14:paraId="4BDCA7A3" w14:textId="77777777" w:rsidR="0030516E" w:rsidRPr="00D95A9D" w:rsidRDefault="4B1F096C" w:rsidP="0030516E">
      <w:pPr>
        <w:jc w:val="both"/>
      </w:pPr>
      <w:r w:rsidRPr="00D95A9D">
        <w:t xml:space="preserve">Zobrazovacie vyšetrenie je vytvorené pre: </w:t>
      </w:r>
    </w:p>
    <w:tbl>
      <w:tblPr>
        <w:tblW w:w="8720" w:type="dxa"/>
        <w:tblCellMar>
          <w:left w:w="70" w:type="dxa"/>
          <w:right w:w="70" w:type="dxa"/>
        </w:tblCellMar>
        <w:tblLook w:val="04A0" w:firstRow="1" w:lastRow="0" w:firstColumn="1" w:lastColumn="0" w:noHBand="0" w:noVBand="1"/>
      </w:tblPr>
      <w:tblGrid>
        <w:gridCol w:w="1550"/>
        <w:gridCol w:w="7170"/>
      </w:tblGrid>
      <w:tr w:rsidR="000F5A60" w:rsidRPr="00844716" w14:paraId="4D8A55B0" w14:textId="77777777" w:rsidTr="6DE4F7B8">
        <w:trPr>
          <w:trHeight w:val="508"/>
        </w:trPr>
        <w:tc>
          <w:tcPr>
            <w:tcW w:w="1550" w:type="dxa"/>
            <w:tcBorders>
              <w:top w:val="single" w:sz="8" w:space="0" w:color="auto"/>
              <w:left w:val="single" w:sz="8" w:space="0" w:color="auto"/>
              <w:bottom w:val="nil"/>
              <w:right w:val="single" w:sz="4" w:space="0" w:color="auto"/>
            </w:tcBorders>
            <w:shd w:val="clear" w:color="auto" w:fill="002060"/>
            <w:vAlign w:val="center"/>
            <w:hideMark/>
          </w:tcPr>
          <w:p w14:paraId="118E0AAC" w14:textId="77777777" w:rsidR="000F5A60" w:rsidRPr="00844716" w:rsidRDefault="4B1F096C" w:rsidP="4B1F096C">
            <w:pPr>
              <w:jc w:val="center"/>
              <w:rPr>
                <w:rFonts w:ascii="Calibri" w:eastAsia="Calibri" w:hAnsi="Calibri" w:cs="Calibri"/>
                <w:b/>
                <w:bCs/>
                <w:lang w:eastAsia="sk-SK"/>
              </w:rPr>
            </w:pPr>
            <w:r w:rsidRPr="00844716">
              <w:rPr>
                <w:rFonts w:ascii="Calibri" w:eastAsia="Calibri" w:hAnsi="Calibri" w:cs="Calibri"/>
                <w:b/>
                <w:bCs/>
                <w:lang w:eastAsia="sk-SK"/>
              </w:rPr>
              <w:lastRenderedPageBreak/>
              <w:t>Odborné zameranie - kód</w:t>
            </w:r>
          </w:p>
        </w:tc>
        <w:tc>
          <w:tcPr>
            <w:tcW w:w="7170" w:type="dxa"/>
            <w:tcBorders>
              <w:top w:val="single" w:sz="8" w:space="0" w:color="auto"/>
              <w:left w:val="nil"/>
              <w:bottom w:val="nil"/>
              <w:right w:val="single" w:sz="4" w:space="0" w:color="auto"/>
            </w:tcBorders>
            <w:shd w:val="clear" w:color="auto" w:fill="002060"/>
            <w:vAlign w:val="center"/>
            <w:hideMark/>
          </w:tcPr>
          <w:p w14:paraId="113C3357" w14:textId="77777777" w:rsidR="000F5A60" w:rsidRPr="00844716" w:rsidRDefault="4B1F096C" w:rsidP="4B1F096C">
            <w:pPr>
              <w:rPr>
                <w:rFonts w:ascii="Calibri" w:eastAsia="Calibri" w:hAnsi="Calibri" w:cs="Calibri"/>
                <w:b/>
                <w:bCs/>
                <w:lang w:eastAsia="sk-SK"/>
              </w:rPr>
            </w:pPr>
            <w:r w:rsidRPr="00844716">
              <w:rPr>
                <w:rFonts w:ascii="Calibri" w:eastAsia="Calibri" w:hAnsi="Calibri" w:cs="Calibri"/>
                <w:b/>
                <w:bCs/>
                <w:lang w:eastAsia="sk-SK"/>
              </w:rPr>
              <w:t>Odborné zameranie – názov</w:t>
            </w:r>
          </w:p>
        </w:tc>
      </w:tr>
      <w:tr w:rsidR="005978BF" w:rsidRPr="00844716" w14:paraId="7F6D97A8"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62CE9" w14:textId="2872CF97"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023</w:t>
            </w:r>
          </w:p>
        </w:tc>
        <w:tc>
          <w:tcPr>
            <w:tcW w:w="7170" w:type="dxa"/>
            <w:tcBorders>
              <w:top w:val="single" w:sz="4" w:space="0" w:color="auto"/>
              <w:left w:val="nil"/>
              <w:bottom w:val="single" w:sz="4" w:space="0" w:color="auto"/>
              <w:right w:val="single" w:sz="4" w:space="0" w:color="auto"/>
            </w:tcBorders>
            <w:shd w:val="clear" w:color="auto" w:fill="auto"/>
            <w:noWrap/>
            <w:vAlign w:val="center"/>
            <w:hideMark/>
          </w:tcPr>
          <w:p w14:paraId="3AF5B6AB" w14:textId="2E5B3727"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Rádiológia</w:t>
            </w:r>
          </w:p>
        </w:tc>
      </w:tr>
      <w:tr w:rsidR="005978BF" w:rsidRPr="00844716" w14:paraId="2C9FE256"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600A8F" w14:textId="7A1E9E3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043</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4181D39C" w14:textId="5672EFA0"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Radiačná onkológia</w:t>
            </w:r>
          </w:p>
        </w:tc>
      </w:tr>
      <w:tr w:rsidR="005978BF" w:rsidRPr="00844716" w14:paraId="44BB6D64"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ACED8" w14:textId="7B613A38"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047</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759DE086" w14:textId="083BB4D3"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Nukleárna medicína</w:t>
            </w:r>
          </w:p>
        </w:tc>
      </w:tr>
      <w:tr w:rsidR="005978BF" w:rsidRPr="00844716" w14:paraId="33E429A1"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656060C7" w14:textId="65C57A07"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187</w:t>
            </w:r>
          </w:p>
        </w:tc>
        <w:tc>
          <w:tcPr>
            <w:tcW w:w="7170" w:type="dxa"/>
            <w:tcBorders>
              <w:top w:val="nil"/>
              <w:left w:val="nil"/>
              <w:bottom w:val="single" w:sz="4" w:space="0" w:color="auto"/>
              <w:right w:val="single" w:sz="4" w:space="0" w:color="auto"/>
            </w:tcBorders>
            <w:shd w:val="clear" w:color="auto" w:fill="auto"/>
            <w:noWrap/>
            <w:vAlign w:val="center"/>
            <w:hideMark/>
          </w:tcPr>
          <w:p w14:paraId="3D6DAF20" w14:textId="3C2AEE1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Funkčná diagnostika</w:t>
            </w:r>
          </w:p>
        </w:tc>
      </w:tr>
      <w:tr w:rsidR="005978BF" w:rsidRPr="00844716" w14:paraId="36CE45C7"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531DD882" w14:textId="4C14893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212</w:t>
            </w:r>
          </w:p>
        </w:tc>
        <w:tc>
          <w:tcPr>
            <w:tcW w:w="7170" w:type="dxa"/>
            <w:tcBorders>
              <w:top w:val="nil"/>
              <w:left w:val="nil"/>
              <w:bottom w:val="single" w:sz="4" w:space="0" w:color="auto"/>
              <w:right w:val="single" w:sz="4" w:space="0" w:color="auto"/>
            </w:tcBorders>
            <w:shd w:val="clear" w:color="auto" w:fill="auto"/>
            <w:noWrap/>
            <w:vAlign w:val="center"/>
            <w:hideMark/>
          </w:tcPr>
          <w:p w14:paraId="3B07D6F5" w14:textId="51DA6A7B"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Sonografia</w:t>
            </w:r>
          </w:p>
        </w:tc>
      </w:tr>
      <w:tr w:rsidR="005978BF" w:rsidRPr="00844716" w14:paraId="22C39D49"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2257B5CB" w14:textId="37C1A7C3"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228</w:t>
            </w:r>
          </w:p>
        </w:tc>
        <w:tc>
          <w:tcPr>
            <w:tcW w:w="7170" w:type="dxa"/>
            <w:tcBorders>
              <w:top w:val="nil"/>
              <w:left w:val="nil"/>
              <w:bottom w:val="single" w:sz="4" w:space="0" w:color="auto"/>
              <w:right w:val="single" w:sz="4" w:space="0" w:color="auto"/>
            </w:tcBorders>
            <w:shd w:val="clear" w:color="auto" w:fill="auto"/>
            <w:noWrap/>
            <w:vAlign w:val="center"/>
            <w:hideMark/>
          </w:tcPr>
          <w:p w14:paraId="19E5DFB3" w14:textId="0FF9D35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Magnetická rezonancia</w:t>
            </w:r>
          </w:p>
        </w:tc>
      </w:tr>
      <w:tr w:rsidR="005978BF" w:rsidRPr="00844716" w14:paraId="0F7168A7"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4575C965" w14:textId="0EC6B77C"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232</w:t>
            </w:r>
          </w:p>
        </w:tc>
        <w:tc>
          <w:tcPr>
            <w:tcW w:w="7170" w:type="dxa"/>
            <w:tcBorders>
              <w:top w:val="nil"/>
              <w:left w:val="nil"/>
              <w:bottom w:val="single" w:sz="4" w:space="0" w:color="auto"/>
              <w:right w:val="single" w:sz="4" w:space="0" w:color="auto"/>
            </w:tcBorders>
            <w:shd w:val="clear" w:color="auto" w:fill="auto"/>
            <w:noWrap/>
            <w:vAlign w:val="center"/>
            <w:hideMark/>
          </w:tcPr>
          <w:p w14:paraId="52BBF34B" w14:textId="75231CC2"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Osteodenzitometria</w:t>
            </w:r>
          </w:p>
        </w:tc>
      </w:tr>
      <w:tr w:rsidR="005978BF" w:rsidRPr="00844716" w14:paraId="1A0F6E9F"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0CC8916F" w14:textId="7FE5702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247</w:t>
            </w:r>
          </w:p>
        </w:tc>
        <w:tc>
          <w:tcPr>
            <w:tcW w:w="7170" w:type="dxa"/>
            <w:tcBorders>
              <w:top w:val="nil"/>
              <w:left w:val="nil"/>
              <w:bottom w:val="single" w:sz="4" w:space="0" w:color="auto"/>
              <w:right w:val="single" w:sz="4" w:space="0" w:color="auto"/>
            </w:tcBorders>
            <w:shd w:val="clear" w:color="auto" w:fill="auto"/>
            <w:noWrap/>
            <w:vAlign w:val="center"/>
            <w:hideMark/>
          </w:tcPr>
          <w:p w14:paraId="057FFCBC" w14:textId="764946E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Ultrazvuk v gynekológii a pôrodníctve</w:t>
            </w:r>
          </w:p>
        </w:tc>
      </w:tr>
      <w:tr w:rsidR="005978BF" w:rsidRPr="00844716" w14:paraId="7E32EE2B"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5D1397B0" w14:textId="5FABFB22"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279</w:t>
            </w:r>
          </w:p>
        </w:tc>
        <w:tc>
          <w:tcPr>
            <w:tcW w:w="7170" w:type="dxa"/>
            <w:tcBorders>
              <w:top w:val="nil"/>
              <w:left w:val="nil"/>
              <w:bottom w:val="single" w:sz="4" w:space="0" w:color="auto"/>
              <w:right w:val="single" w:sz="4" w:space="0" w:color="auto"/>
            </w:tcBorders>
            <w:shd w:val="clear" w:color="auto" w:fill="auto"/>
            <w:noWrap/>
            <w:vAlign w:val="center"/>
            <w:hideMark/>
          </w:tcPr>
          <w:p w14:paraId="53AF112E" w14:textId="764F214C"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Echokardiografia a ultrazvukové vyšetrenie cievneho systému</w:t>
            </w:r>
          </w:p>
        </w:tc>
      </w:tr>
      <w:tr w:rsidR="005978BF" w:rsidRPr="00844716" w14:paraId="49DAD453"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02E7ED5F" w14:textId="7E71B1B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303</w:t>
            </w:r>
          </w:p>
        </w:tc>
        <w:tc>
          <w:tcPr>
            <w:tcW w:w="7170" w:type="dxa"/>
            <w:tcBorders>
              <w:top w:val="nil"/>
              <w:left w:val="nil"/>
              <w:bottom w:val="single" w:sz="4" w:space="0" w:color="auto"/>
              <w:right w:val="single" w:sz="4" w:space="0" w:color="auto"/>
            </w:tcBorders>
            <w:shd w:val="clear" w:color="auto" w:fill="auto"/>
            <w:noWrap/>
            <w:vAlign w:val="center"/>
            <w:hideMark/>
          </w:tcPr>
          <w:p w14:paraId="168A11D5" w14:textId="621F898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Abdominálna ultrasonografia u dospelých</w:t>
            </w:r>
          </w:p>
        </w:tc>
      </w:tr>
      <w:tr w:rsidR="005978BF" w:rsidRPr="00844716" w14:paraId="3357B24D"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6B104A9E" w14:textId="58AAE1B8"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343</w:t>
            </w:r>
          </w:p>
        </w:tc>
        <w:tc>
          <w:tcPr>
            <w:tcW w:w="7170" w:type="dxa"/>
            <w:tcBorders>
              <w:top w:val="nil"/>
              <w:left w:val="nil"/>
              <w:bottom w:val="single" w:sz="4" w:space="0" w:color="auto"/>
              <w:right w:val="single" w:sz="4" w:space="0" w:color="auto"/>
            </w:tcBorders>
            <w:shd w:val="clear" w:color="auto" w:fill="auto"/>
            <w:noWrap/>
            <w:vAlign w:val="center"/>
            <w:hideMark/>
          </w:tcPr>
          <w:p w14:paraId="6B0B80C3" w14:textId="1DC434A5"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Špeciálna rádiológia</w:t>
            </w:r>
          </w:p>
        </w:tc>
      </w:tr>
      <w:tr w:rsidR="005978BF" w:rsidRPr="00844716" w14:paraId="2CF7A875"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465FF862" w14:textId="0F031D2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349</w:t>
            </w:r>
          </w:p>
        </w:tc>
        <w:tc>
          <w:tcPr>
            <w:tcW w:w="7170" w:type="dxa"/>
            <w:tcBorders>
              <w:top w:val="nil"/>
              <w:left w:val="nil"/>
              <w:bottom w:val="single" w:sz="4" w:space="0" w:color="auto"/>
              <w:right w:val="single" w:sz="4" w:space="0" w:color="auto"/>
            </w:tcBorders>
            <w:shd w:val="clear" w:color="auto" w:fill="auto"/>
            <w:noWrap/>
            <w:vAlign w:val="center"/>
            <w:hideMark/>
          </w:tcPr>
          <w:p w14:paraId="6AC89B38" w14:textId="46762D33"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Vyšetrovacie metódy v kardiológii</w:t>
            </w:r>
          </w:p>
        </w:tc>
      </w:tr>
      <w:tr w:rsidR="005978BF" w:rsidRPr="00844716" w14:paraId="4DD52937"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340666BF" w14:textId="1E85A26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393</w:t>
            </w:r>
          </w:p>
        </w:tc>
        <w:tc>
          <w:tcPr>
            <w:tcW w:w="7170" w:type="dxa"/>
            <w:tcBorders>
              <w:top w:val="nil"/>
              <w:left w:val="nil"/>
              <w:bottom w:val="single" w:sz="4" w:space="0" w:color="auto"/>
              <w:right w:val="single" w:sz="4" w:space="0" w:color="auto"/>
            </w:tcBorders>
            <w:shd w:val="clear" w:color="auto" w:fill="auto"/>
            <w:noWrap/>
            <w:vAlign w:val="center"/>
          </w:tcPr>
          <w:p w14:paraId="74A089D8" w14:textId="7DA06EF5"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Pediatrická rádiológia</w:t>
            </w:r>
          </w:p>
        </w:tc>
      </w:tr>
      <w:tr w:rsidR="005978BF" w:rsidRPr="00844716" w14:paraId="384EE6DB"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059B05AA" w14:textId="03A899EF" w:rsidR="005978BF" w:rsidRPr="00844716" w:rsidRDefault="005978BF" w:rsidP="005978BF">
            <w:pPr>
              <w:rPr>
                <w:rFonts w:asciiTheme="minorHAnsi" w:eastAsiaTheme="minorEastAsia" w:hAnsiTheme="minorHAnsi" w:cstheme="minorBidi"/>
                <w:lang w:eastAsia="sk-SK"/>
              </w:rPr>
            </w:pPr>
            <w:r w:rsidRPr="00844716">
              <w:rPr>
                <w:rFonts w:ascii="Calibri" w:hAnsi="Calibri"/>
              </w:rPr>
              <w:t>533</w:t>
            </w:r>
          </w:p>
        </w:tc>
        <w:tc>
          <w:tcPr>
            <w:tcW w:w="7170" w:type="dxa"/>
            <w:tcBorders>
              <w:top w:val="nil"/>
              <w:left w:val="nil"/>
              <w:bottom w:val="single" w:sz="4" w:space="0" w:color="auto"/>
              <w:right w:val="single" w:sz="4" w:space="0" w:color="auto"/>
            </w:tcBorders>
            <w:shd w:val="clear" w:color="auto" w:fill="auto"/>
            <w:noWrap/>
            <w:vAlign w:val="center"/>
            <w:hideMark/>
          </w:tcPr>
          <w:p w14:paraId="273506B4" w14:textId="313D72C5"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Ultrazvukové vyšetrovacie metódy</w:t>
            </w:r>
          </w:p>
        </w:tc>
      </w:tr>
      <w:tr w:rsidR="005978BF" w:rsidRPr="00844716" w14:paraId="67611260"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45FB33A1" w14:textId="590620D0" w:rsidR="005978BF" w:rsidRPr="00844716" w:rsidRDefault="005978BF" w:rsidP="005978BF">
            <w:pPr>
              <w:rPr>
                <w:rFonts w:asciiTheme="minorHAnsi" w:eastAsiaTheme="minorEastAsia" w:hAnsiTheme="minorHAnsi" w:cstheme="minorBidi"/>
                <w:lang w:eastAsia="sk-SK"/>
              </w:rPr>
            </w:pPr>
            <w:r w:rsidRPr="00844716">
              <w:rPr>
                <w:rFonts w:ascii="Calibri" w:hAnsi="Calibri"/>
              </w:rPr>
              <w:t>534</w:t>
            </w:r>
          </w:p>
        </w:tc>
        <w:tc>
          <w:tcPr>
            <w:tcW w:w="7170" w:type="dxa"/>
            <w:tcBorders>
              <w:top w:val="nil"/>
              <w:left w:val="nil"/>
              <w:bottom w:val="single" w:sz="4" w:space="0" w:color="auto"/>
              <w:right w:val="single" w:sz="4" w:space="0" w:color="auto"/>
            </w:tcBorders>
            <w:shd w:val="clear" w:color="auto" w:fill="auto"/>
            <w:noWrap/>
            <w:vAlign w:val="center"/>
          </w:tcPr>
          <w:p w14:paraId="50F879AF" w14:textId="501E9CE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Utrazvukové vyšetrovacie metódy v pôrodníctve</w:t>
            </w:r>
          </w:p>
        </w:tc>
      </w:tr>
      <w:tr w:rsidR="005978BF" w:rsidRPr="00844716" w14:paraId="47A8E0A3"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120AEAFC" w14:textId="4BEA4FD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535</w:t>
            </w:r>
          </w:p>
        </w:tc>
        <w:tc>
          <w:tcPr>
            <w:tcW w:w="7170" w:type="dxa"/>
            <w:tcBorders>
              <w:top w:val="nil"/>
              <w:left w:val="nil"/>
              <w:bottom w:val="single" w:sz="4" w:space="0" w:color="auto"/>
              <w:right w:val="single" w:sz="4" w:space="0" w:color="auto"/>
            </w:tcBorders>
            <w:shd w:val="clear" w:color="auto" w:fill="auto"/>
            <w:noWrap/>
            <w:vAlign w:val="center"/>
          </w:tcPr>
          <w:p w14:paraId="47E56D8F" w14:textId="5932960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Urogenitálna rádiológia</w:t>
            </w:r>
          </w:p>
        </w:tc>
      </w:tr>
      <w:tr w:rsidR="005978BF" w:rsidRPr="00844716" w14:paraId="63FCCF23"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34BEB750" w14:textId="3AA20EFC"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556</w:t>
            </w:r>
          </w:p>
        </w:tc>
        <w:tc>
          <w:tcPr>
            <w:tcW w:w="7170" w:type="dxa"/>
            <w:tcBorders>
              <w:top w:val="nil"/>
              <w:left w:val="nil"/>
              <w:bottom w:val="single" w:sz="4" w:space="0" w:color="auto"/>
              <w:right w:val="single" w:sz="4" w:space="0" w:color="auto"/>
            </w:tcBorders>
            <w:shd w:val="clear" w:color="auto" w:fill="auto"/>
            <w:noWrap/>
            <w:vAlign w:val="center"/>
            <w:hideMark/>
          </w:tcPr>
          <w:p w14:paraId="138B59B2" w14:textId="20C9DE58"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Kardiovaskulárna rádiológia</w:t>
            </w:r>
          </w:p>
        </w:tc>
      </w:tr>
      <w:tr w:rsidR="005978BF" w:rsidRPr="00844716" w14:paraId="2CBD9BAA"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74A36ADF" w14:textId="37378E15"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575</w:t>
            </w:r>
          </w:p>
        </w:tc>
        <w:tc>
          <w:tcPr>
            <w:tcW w:w="7170" w:type="dxa"/>
            <w:tcBorders>
              <w:top w:val="nil"/>
              <w:left w:val="nil"/>
              <w:bottom w:val="single" w:sz="4" w:space="0" w:color="auto"/>
              <w:right w:val="single" w:sz="4" w:space="0" w:color="auto"/>
            </w:tcBorders>
            <w:shd w:val="clear" w:color="auto" w:fill="auto"/>
            <w:noWrap/>
            <w:vAlign w:val="center"/>
            <w:hideMark/>
          </w:tcPr>
          <w:p w14:paraId="3C47E233" w14:textId="20A4699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Mamografia</w:t>
            </w:r>
          </w:p>
        </w:tc>
      </w:tr>
      <w:tr w:rsidR="005978BF" w:rsidRPr="00844716" w14:paraId="63826E5B"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01099A22" w14:textId="32332E3F"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576</w:t>
            </w:r>
          </w:p>
        </w:tc>
        <w:tc>
          <w:tcPr>
            <w:tcW w:w="7170" w:type="dxa"/>
            <w:tcBorders>
              <w:top w:val="nil"/>
              <w:left w:val="nil"/>
              <w:bottom w:val="single" w:sz="4" w:space="0" w:color="auto"/>
              <w:right w:val="single" w:sz="4" w:space="0" w:color="auto"/>
            </w:tcBorders>
            <w:shd w:val="clear" w:color="auto" w:fill="auto"/>
            <w:noWrap/>
            <w:vAlign w:val="center"/>
            <w:hideMark/>
          </w:tcPr>
          <w:p w14:paraId="686AC7DE" w14:textId="4285DDBB"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Počítačová tomografia – CT</w:t>
            </w:r>
          </w:p>
        </w:tc>
      </w:tr>
      <w:tr w:rsidR="005978BF" w:rsidRPr="00844716" w14:paraId="369F997E"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1DD09524" w14:textId="7C108938"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579</w:t>
            </w:r>
          </w:p>
        </w:tc>
        <w:tc>
          <w:tcPr>
            <w:tcW w:w="7170" w:type="dxa"/>
            <w:tcBorders>
              <w:top w:val="nil"/>
              <w:left w:val="nil"/>
              <w:bottom w:val="single" w:sz="4" w:space="0" w:color="auto"/>
              <w:right w:val="single" w:sz="4" w:space="0" w:color="auto"/>
            </w:tcBorders>
            <w:shd w:val="clear" w:color="auto" w:fill="auto"/>
            <w:noWrap/>
            <w:vAlign w:val="center"/>
            <w:hideMark/>
          </w:tcPr>
          <w:p w14:paraId="65F6581F" w14:textId="73D9F1D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Endoskopia uropoetického systému</w:t>
            </w:r>
          </w:p>
        </w:tc>
      </w:tr>
      <w:tr w:rsidR="005978BF" w:rsidRPr="00844716" w14:paraId="4898AC2D"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23D056C2" w14:textId="7BD634D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585</w:t>
            </w:r>
          </w:p>
        </w:tc>
        <w:tc>
          <w:tcPr>
            <w:tcW w:w="7170" w:type="dxa"/>
            <w:tcBorders>
              <w:top w:val="nil"/>
              <w:left w:val="nil"/>
              <w:bottom w:val="single" w:sz="4" w:space="0" w:color="auto"/>
              <w:right w:val="single" w:sz="4" w:space="0" w:color="auto"/>
            </w:tcBorders>
            <w:shd w:val="clear" w:color="auto" w:fill="auto"/>
            <w:noWrap/>
            <w:vAlign w:val="center"/>
            <w:hideMark/>
          </w:tcPr>
          <w:p w14:paraId="0A9D1E1B" w14:textId="38EA8D52"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Diagnostická a intervenčná ezofagogastroduodenoskopia</w:t>
            </w:r>
          </w:p>
        </w:tc>
      </w:tr>
      <w:tr w:rsidR="005978BF" w:rsidRPr="00844716" w14:paraId="58E150AE"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2412274C" w14:textId="3B3903FB"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586</w:t>
            </w:r>
          </w:p>
        </w:tc>
        <w:tc>
          <w:tcPr>
            <w:tcW w:w="7170" w:type="dxa"/>
            <w:tcBorders>
              <w:top w:val="nil"/>
              <w:left w:val="nil"/>
              <w:bottom w:val="single" w:sz="4" w:space="0" w:color="auto"/>
              <w:right w:val="single" w:sz="4" w:space="0" w:color="auto"/>
            </w:tcBorders>
            <w:shd w:val="clear" w:color="auto" w:fill="auto"/>
            <w:noWrap/>
            <w:vAlign w:val="center"/>
            <w:hideMark/>
          </w:tcPr>
          <w:p w14:paraId="677A4621" w14:textId="4D01B99F"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Diagnostická a intervenčná kolonoskopia</w:t>
            </w:r>
          </w:p>
        </w:tc>
      </w:tr>
      <w:tr w:rsidR="005978BF" w:rsidRPr="00844716" w14:paraId="0F688A96"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56E1043E" w14:textId="2AB82F4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588</w:t>
            </w:r>
          </w:p>
        </w:tc>
        <w:tc>
          <w:tcPr>
            <w:tcW w:w="7170" w:type="dxa"/>
            <w:tcBorders>
              <w:top w:val="nil"/>
              <w:left w:val="nil"/>
              <w:bottom w:val="single" w:sz="4" w:space="0" w:color="auto"/>
              <w:right w:val="single" w:sz="4" w:space="0" w:color="auto"/>
            </w:tcBorders>
            <w:shd w:val="clear" w:color="auto" w:fill="auto"/>
            <w:noWrap/>
            <w:vAlign w:val="center"/>
            <w:hideMark/>
          </w:tcPr>
          <w:p w14:paraId="116CA0FB" w14:textId="74381012"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ERCP (endoskopická retrográdna cholangiopankreatikografia)</w:t>
            </w:r>
          </w:p>
        </w:tc>
      </w:tr>
      <w:tr w:rsidR="005978BF" w:rsidRPr="00844716" w14:paraId="77AADD0E"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96852" w14:textId="56A215D7"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593</w:t>
            </w:r>
          </w:p>
        </w:tc>
        <w:tc>
          <w:tcPr>
            <w:tcW w:w="7170" w:type="dxa"/>
            <w:tcBorders>
              <w:top w:val="single" w:sz="4" w:space="0" w:color="auto"/>
              <w:left w:val="nil"/>
              <w:bottom w:val="single" w:sz="4" w:space="0" w:color="auto"/>
              <w:right w:val="single" w:sz="4" w:space="0" w:color="auto"/>
            </w:tcBorders>
            <w:shd w:val="clear" w:color="auto" w:fill="auto"/>
            <w:noWrap/>
            <w:vAlign w:val="center"/>
            <w:hideMark/>
          </w:tcPr>
          <w:p w14:paraId="7043E4BB" w14:textId="06DC4871"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Intervenčná rádiológia</w:t>
            </w:r>
          </w:p>
        </w:tc>
      </w:tr>
      <w:tr w:rsidR="005978BF" w:rsidRPr="00844716" w14:paraId="5765A77E"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87C2B" w14:textId="4BD3C14F"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594</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0B806314" w14:textId="15ABDEA0"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Intervenčná ultrasonografia v urológii</w:t>
            </w:r>
          </w:p>
        </w:tc>
      </w:tr>
      <w:tr w:rsidR="005978BF" w:rsidRPr="00844716" w14:paraId="7E931478"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E964D" w14:textId="7D885B51" w:rsidR="005978BF" w:rsidRPr="00844716" w:rsidRDefault="005978BF" w:rsidP="005978BF">
            <w:pPr>
              <w:rPr>
                <w:rFonts w:asciiTheme="minorHAnsi" w:eastAsiaTheme="minorEastAsia" w:hAnsiTheme="minorHAnsi" w:cstheme="minorBidi"/>
                <w:lang w:eastAsia="sk-SK"/>
              </w:rPr>
            </w:pPr>
            <w:r w:rsidRPr="00844716">
              <w:rPr>
                <w:rFonts w:ascii="Calibri" w:hAnsi="Calibri"/>
              </w:rPr>
              <w:t>595</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0188F7B2" w14:textId="73241F4B"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Mamodiagnostika v gynekológii</w:t>
            </w:r>
          </w:p>
        </w:tc>
      </w:tr>
      <w:tr w:rsidR="005978BF" w:rsidRPr="00844716" w14:paraId="6BE31BD9"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228D4A" w14:textId="4BD17D9A"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596</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7393103E" w14:textId="3ECC5270"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Mamodiagnostika v rádiológii</w:t>
            </w:r>
          </w:p>
        </w:tc>
      </w:tr>
      <w:tr w:rsidR="005978BF" w:rsidRPr="00844716" w14:paraId="3CA6AE09"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D477EE" w14:textId="3F83763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597</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1109B663" w14:textId="315A1808"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Endoskopia respiračného systému</w:t>
            </w:r>
          </w:p>
        </w:tc>
      </w:tr>
      <w:tr w:rsidR="005978BF" w:rsidRPr="00844716" w14:paraId="4990F462"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D5AA7" w14:textId="6858C9C3"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701</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37AB816D" w14:textId="31413C65"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Pediatrická echokardiografia</w:t>
            </w:r>
          </w:p>
        </w:tc>
      </w:tr>
      <w:tr w:rsidR="005978BF" w:rsidRPr="00844716" w14:paraId="19ACD3E1"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5968B2" w14:textId="2EB6C08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711</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021278B1" w14:textId="340448EB"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Echokardiografia</w:t>
            </w:r>
          </w:p>
        </w:tc>
      </w:tr>
      <w:tr w:rsidR="005978BF" w:rsidRPr="00844716" w14:paraId="085DCE05"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410A75" w14:textId="236E255B"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712</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5B3B2DED" w14:textId="539BE08F"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Ultrazvukové vyšetrenie cievneho systému</w:t>
            </w:r>
          </w:p>
        </w:tc>
      </w:tr>
    </w:tbl>
    <w:p w14:paraId="70EF5D7D" w14:textId="6906F050" w:rsidR="002729E8" w:rsidRPr="00D95A9D" w:rsidRDefault="002169DA" w:rsidP="6DE4F7B8">
      <w:pPr>
        <w:pStyle w:val="Popis"/>
        <w:ind w:firstLine="708"/>
        <w:rPr>
          <w:lang w:val="sk-SK"/>
        </w:rPr>
      </w:pPr>
      <w:bookmarkStart w:id="22" w:name="_Toc2079688"/>
      <w:r w:rsidRPr="00D95A9D">
        <w:rPr>
          <w:lang w:val="sk-SK"/>
        </w:rPr>
        <w:t xml:space="preserve">Tabuľka </w:t>
      </w:r>
      <w:r w:rsidR="001C6B33" w:rsidRPr="009A5B20">
        <w:rPr>
          <w:lang w:val="sk-SK"/>
        </w:rPr>
        <w:fldChar w:fldCharType="begin"/>
      </w:r>
      <w:r w:rsidR="00BD0BA4" w:rsidRPr="00D95A9D">
        <w:rPr>
          <w:lang w:val="sk-SK"/>
        </w:rPr>
        <w:instrText xml:space="preserve"> SEQ Tabuľka \* ARABIC </w:instrText>
      </w:r>
      <w:r w:rsidR="001C6B33" w:rsidRPr="009A5B20">
        <w:rPr>
          <w:lang w:val="sk-SK"/>
        </w:rPr>
        <w:fldChar w:fldCharType="separate"/>
      </w:r>
      <w:r w:rsidR="004B369D">
        <w:rPr>
          <w:noProof/>
          <w:lang w:val="sk-SK"/>
        </w:rPr>
        <w:t>5</w:t>
      </w:r>
      <w:r w:rsidR="001C6B33" w:rsidRPr="009A5B20">
        <w:rPr>
          <w:lang w:val="sk-SK"/>
        </w:rPr>
        <w:fldChar w:fldCharType="end"/>
      </w:r>
      <w:r w:rsidRPr="00D95A9D">
        <w:rPr>
          <w:lang w:val="sk-SK"/>
        </w:rPr>
        <w:t xml:space="preserve">: SVaLZ – </w:t>
      </w:r>
      <w:r w:rsidR="00972A7B" w:rsidRPr="00D95A9D">
        <w:rPr>
          <w:lang w:val="sk-SK"/>
        </w:rPr>
        <w:t>vyšetrovac</w:t>
      </w:r>
      <w:r w:rsidR="0023568C">
        <w:rPr>
          <w:lang w:val="sk-SK"/>
        </w:rPr>
        <w:t>ie</w:t>
      </w:r>
      <w:r w:rsidR="00B7553C" w:rsidRPr="00D95A9D">
        <w:rPr>
          <w:lang w:val="sk-SK"/>
        </w:rPr>
        <w:t xml:space="preserve"> - zobrazovacie </w:t>
      </w:r>
      <w:r w:rsidR="00C2613E" w:rsidRPr="00D95A9D">
        <w:rPr>
          <w:lang w:val="sk-SK"/>
        </w:rPr>
        <w:t>záznamy</w:t>
      </w:r>
      <w:bookmarkEnd w:id="22"/>
    </w:p>
    <w:p w14:paraId="29E28AE8" w14:textId="77777777" w:rsidR="0030516E" w:rsidRPr="00D95A9D" w:rsidRDefault="4B1F096C" w:rsidP="4B1F096C">
      <w:pPr>
        <w:pStyle w:val="Odsekzoznamu"/>
        <w:numPr>
          <w:ilvl w:val="0"/>
          <w:numId w:val="6"/>
        </w:numPr>
        <w:rPr>
          <w:b/>
          <w:bCs/>
        </w:rPr>
      </w:pPr>
      <w:r w:rsidRPr="00D95A9D">
        <w:rPr>
          <w:b/>
          <w:bCs/>
        </w:rPr>
        <w:t>Odporúčanie na špecializované vyšetrenie - Výmenný lístok (VL) / Žiadanka na zobrazovacie vyšetrenie</w:t>
      </w:r>
    </w:p>
    <w:p w14:paraId="72F7C1EA" w14:textId="77777777" w:rsidR="002D7881" w:rsidRPr="00D95A9D" w:rsidRDefault="002D7881" w:rsidP="00972A7B">
      <w:pPr>
        <w:jc w:val="both"/>
      </w:pPr>
    </w:p>
    <w:p w14:paraId="25D733D5" w14:textId="77777777" w:rsidR="00A64E85" w:rsidRPr="00D95A9D" w:rsidRDefault="6DE4F7B8" w:rsidP="00972A7B">
      <w:pPr>
        <w:jc w:val="both"/>
      </w:pPr>
      <w:r w:rsidRPr="00D95A9D">
        <w:lastRenderedPageBreak/>
        <w:t>Odporúčan</w:t>
      </w:r>
      <w:r w:rsidR="002D7881" w:rsidRPr="00D95A9D">
        <w:t>ie</w:t>
      </w:r>
      <w:r w:rsidRPr="00D95A9D">
        <w:t xml:space="preserve"> na špecializované vyšetrenie</w:t>
      </w:r>
      <w:r w:rsidR="002D7881" w:rsidRPr="00D95A9D">
        <w:t xml:space="preserve"> („Odporúčané vyšetrenie“)</w:t>
      </w:r>
      <w:r w:rsidRPr="00D95A9D">
        <w:t xml:space="preserve"> je definované v zákone 576/2004 Z.z. o zdravotnej starostlivosti, §8, odst. (4) a §9, odst. (2). Zákon definuje aj podmienky, kedy nie je potrebné vystaviť odporúčanie na špecializované vyšetrenie (vrátane zobrazovacieho vyšetrenia). </w:t>
      </w:r>
    </w:p>
    <w:p w14:paraId="4BEC35BD" w14:textId="77777777" w:rsidR="009D084B" w:rsidRPr="00D95A9D" w:rsidRDefault="009D084B" w:rsidP="0030516E"/>
    <w:p w14:paraId="3FD678D0" w14:textId="77777777" w:rsidR="009D084B" w:rsidRPr="00D95A9D" w:rsidRDefault="4B1F096C" w:rsidP="009D084B">
      <w:pPr>
        <w:jc w:val="both"/>
      </w:pPr>
      <w:r w:rsidRPr="00D95A9D">
        <w:t xml:space="preserve">Záznam o odporúčaní lekára je vytvorený a používa sa ako: </w:t>
      </w:r>
    </w:p>
    <w:p w14:paraId="21E5A5A5" w14:textId="77777777" w:rsidR="009D084B" w:rsidRPr="00D95A9D" w:rsidRDefault="4B1F096C" w:rsidP="009D084B">
      <w:pPr>
        <w:pStyle w:val="Odsekzoznamu"/>
        <w:numPr>
          <w:ilvl w:val="0"/>
          <w:numId w:val="13"/>
        </w:numPr>
        <w:jc w:val="both"/>
      </w:pPr>
      <w:r w:rsidRPr="00D95A9D">
        <w:t>záznam o odporúčaní lekára na špecializovanú ambulantnú zdravotnú starostlivosť</w:t>
      </w:r>
    </w:p>
    <w:p w14:paraId="02107BDE" w14:textId="77777777" w:rsidR="009D084B" w:rsidRPr="00D95A9D" w:rsidRDefault="4B1F096C" w:rsidP="009D084B">
      <w:pPr>
        <w:pStyle w:val="Odsekzoznamu"/>
        <w:numPr>
          <w:ilvl w:val="0"/>
          <w:numId w:val="13"/>
        </w:numPr>
        <w:jc w:val="both"/>
      </w:pPr>
      <w:r w:rsidRPr="00D95A9D">
        <w:t>záznam o odporúčaní na zobrazovacie vyšetrenie (žiadanka)</w:t>
      </w:r>
    </w:p>
    <w:p w14:paraId="4D6CADB8" w14:textId="77777777" w:rsidR="009D084B" w:rsidRPr="00D95A9D" w:rsidRDefault="4B1F096C" w:rsidP="009D084B">
      <w:pPr>
        <w:pStyle w:val="Odsekzoznamu"/>
        <w:numPr>
          <w:ilvl w:val="0"/>
          <w:numId w:val="13"/>
        </w:numPr>
        <w:jc w:val="both"/>
      </w:pPr>
      <w:r w:rsidRPr="00D95A9D">
        <w:t>záznam o odporúčaní na rehabilitácie (žiadanka)</w:t>
      </w:r>
    </w:p>
    <w:p w14:paraId="5D513CEB" w14:textId="77777777" w:rsidR="009D084B" w:rsidRPr="00D95A9D" w:rsidRDefault="4B1F096C" w:rsidP="009D084B">
      <w:pPr>
        <w:pStyle w:val="Odsekzoznamu"/>
        <w:numPr>
          <w:ilvl w:val="0"/>
          <w:numId w:val="13"/>
        </w:numPr>
        <w:jc w:val="both"/>
      </w:pPr>
      <w:r w:rsidRPr="00D95A9D">
        <w:t>záznam o odporúčaní ošetrujúceho lekára na prijatie do ústavnej zdravotnej starostlivosti</w:t>
      </w:r>
    </w:p>
    <w:p w14:paraId="109AE262" w14:textId="77777777" w:rsidR="009D084B" w:rsidRPr="00D95A9D" w:rsidRDefault="009D084B" w:rsidP="0030516E"/>
    <w:p w14:paraId="20EB895E" w14:textId="77777777" w:rsidR="009D084B" w:rsidRPr="00D95A9D" w:rsidRDefault="4B1F096C" w:rsidP="0030516E">
      <w:r w:rsidRPr="00D95A9D">
        <w:t>„Odporúčané vyšetrenie“ je súčasťou elektronickej zdravotnej dokumentácie a autorovi umožňuje:</w:t>
      </w:r>
    </w:p>
    <w:p w14:paraId="0701A4BB" w14:textId="77777777" w:rsidR="008C35D8" w:rsidRPr="00D95A9D" w:rsidRDefault="4B1F096C" w:rsidP="00673403">
      <w:pPr>
        <w:pStyle w:val="Odsekzoznamu"/>
        <w:numPr>
          <w:ilvl w:val="0"/>
          <w:numId w:val="43"/>
        </w:numPr>
      </w:pPr>
      <w:r w:rsidRPr="00D95A9D">
        <w:t>sprístupnenie záznamu z vyšetrenia, ktor</w:t>
      </w:r>
      <w:r w:rsidR="002D7881" w:rsidRPr="00D95A9D">
        <w:t>ý</w:t>
      </w:r>
      <w:r w:rsidRPr="00D95A9D">
        <w:t xml:space="preserve"> inicioval „odporúčané vyšetrenie“ bez potreby získania samostatného súhlasu</w:t>
      </w:r>
    </w:p>
    <w:p w14:paraId="65195BA5" w14:textId="77777777" w:rsidR="0030516E" w:rsidRPr="00D95A9D" w:rsidRDefault="4B1F096C" w:rsidP="00673403">
      <w:pPr>
        <w:pStyle w:val="Odsekzoznamu"/>
        <w:numPr>
          <w:ilvl w:val="0"/>
          <w:numId w:val="43"/>
        </w:numPr>
      </w:pPr>
      <w:r w:rsidRPr="00D95A9D">
        <w:t>a následne zabezpečuje prepojenie výsledku na „odporúčané vyšetrenie“ na pôvodný záznam bez potreby príchodu pacienta do ambulanci</w:t>
      </w:r>
      <w:r w:rsidR="002D7881" w:rsidRPr="00D95A9D">
        <w:t>e</w:t>
      </w:r>
      <w:r w:rsidRPr="00D95A9D">
        <w:t xml:space="preserve"> s informáciou o vytvorení záznamu k „odporúčanému vyšetreniu“ (lekár si ho vie sám vyhľadať).</w:t>
      </w:r>
    </w:p>
    <w:p w14:paraId="18DDAE3F" w14:textId="77777777" w:rsidR="009D084B" w:rsidRPr="00D95A9D" w:rsidRDefault="009D084B" w:rsidP="0030516E"/>
    <w:p w14:paraId="0B72708B" w14:textId="77777777" w:rsidR="002E0696" w:rsidRPr="00D95A9D" w:rsidRDefault="4B1F096C" w:rsidP="0030516E">
      <w:r w:rsidRPr="00D95A9D">
        <w:t xml:space="preserve">Forma výmenného lístka/ žiadanky nie je legislatívou jednoznačne definovaná, </w:t>
      </w:r>
      <w:r w:rsidR="002D7881" w:rsidRPr="00D95A9D">
        <w:t xml:space="preserve">definovaný je </w:t>
      </w:r>
      <w:r w:rsidRPr="00D95A9D">
        <w:t xml:space="preserve">len rozsah odporúčania: </w:t>
      </w:r>
    </w:p>
    <w:p w14:paraId="40544D2D" w14:textId="77777777" w:rsidR="002E0696" w:rsidRPr="00D95A9D" w:rsidRDefault="4B1F096C" w:rsidP="00673403">
      <w:pPr>
        <w:pStyle w:val="Odsekzoznamu"/>
        <w:numPr>
          <w:ilvl w:val="0"/>
          <w:numId w:val="34"/>
        </w:numPr>
      </w:pPr>
      <w:r w:rsidRPr="00D95A9D">
        <w:t xml:space="preserve">Osobné a administratívne údaje pacienta </w:t>
      </w:r>
    </w:p>
    <w:p w14:paraId="7D219887" w14:textId="77777777" w:rsidR="002E0696" w:rsidRPr="00D95A9D" w:rsidRDefault="4B1F096C" w:rsidP="00673403">
      <w:pPr>
        <w:pStyle w:val="Odsekzoznamu"/>
        <w:numPr>
          <w:ilvl w:val="0"/>
          <w:numId w:val="34"/>
        </w:numPr>
      </w:pPr>
      <w:r w:rsidRPr="00D95A9D">
        <w:t>Údaje odosielajúceho lekára</w:t>
      </w:r>
    </w:p>
    <w:p w14:paraId="0CE56370" w14:textId="77777777" w:rsidR="002E0696" w:rsidRPr="00D95A9D" w:rsidRDefault="4B1F096C" w:rsidP="00673403">
      <w:pPr>
        <w:pStyle w:val="Odsekzoznamu"/>
        <w:numPr>
          <w:ilvl w:val="0"/>
          <w:numId w:val="34"/>
        </w:numPr>
      </w:pPr>
      <w:r w:rsidRPr="00D95A9D">
        <w:t>Stručný popis aktuálneho zdravotného stavu,</w:t>
      </w:r>
    </w:p>
    <w:p w14:paraId="572484D8" w14:textId="77777777" w:rsidR="002E0696" w:rsidRPr="00D95A9D" w:rsidRDefault="4B1F096C" w:rsidP="00673403">
      <w:pPr>
        <w:pStyle w:val="Odsekzoznamu"/>
        <w:numPr>
          <w:ilvl w:val="0"/>
          <w:numId w:val="34"/>
        </w:numPr>
      </w:pPr>
      <w:r w:rsidRPr="00D95A9D">
        <w:t xml:space="preserve">Predbežné stanovenie choroby vrátane jej kódu </w:t>
      </w:r>
    </w:p>
    <w:p w14:paraId="2F094569" w14:textId="77777777" w:rsidR="002E0696" w:rsidRPr="00D95A9D" w:rsidRDefault="4B1F096C" w:rsidP="00673403">
      <w:pPr>
        <w:pStyle w:val="Odsekzoznamu"/>
        <w:numPr>
          <w:ilvl w:val="0"/>
          <w:numId w:val="34"/>
        </w:numPr>
      </w:pPr>
      <w:r w:rsidRPr="00D95A9D">
        <w:t>Rozsah a cieľ odporúčaného vyšetrenia</w:t>
      </w:r>
    </w:p>
    <w:p w14:paraId="11B8990D" w14:textId="77777777" w:rsidR="002E0696" w:rsidRPr="00D95A9D" w:rsidRDefault="4B1F096C" w:rsidP="00673403">
      <w:pPr>
        <w:pStyle w:val="Odsekzoznamu"/>
        <w:numPr>
          <w:ilvl w:val="0"/>
          <w:numId w:val="34"/>
        </w:numPr>
      </w:pPr>
      <w:r w:rsidRPr="00D95A9D">
        <w:t xml:space="preserve">Odôvodnenie odporúčania </w:t>
      </w:r>
    </w:p>
    <w:p w14:paraId="71D43B45" w14:textId="77777777" w:rsidR="009D084B" w:rsidRPr="00D95A9D" w:rsidRDefault="4B1F096C" w:rsidP="00673403">
      <w:pPr>
        <w:pStyle w:val="Odsekzoznamu"/>
        <w:numPr>
          <w:ilvl w:val="0"/>
          <w:numId w:val="34"/>
        </w:numPr>
      </w:pPr>
      <w:r w:rsidRPr="00D95A9D">
        <w:t>Identifikátor výmenného lístka</w:t>
      </w:r>
    </w:p>
    <w:p w14:paraId="75F2C511" w14:textId="77777777" w:rsidR="00B768BD" w:rsidRPr="00D95A9D" w:rsidRDefault="00B768BD" w:rsidP="00B768BD"/>
    <w:p w14:paraId="7D7F18E1" w14:textId="77777777" w:rsidR="009D084B" w:rsidRPr="00D95A9D" w:rsidRDefault="6DE4F7B8" w:rsidP="00B540BB">
      <w:pPr>
        <w:jc w:val="both"/>
      </w:pPr>
      <w:r w:rsidRPr="00D95A9D">
        <w:t xml:space="preserve">Identifikátor odporúčania na vyšetrenie taktiež nie je legislatívou definovaný. Každé vytlačené odporúčanie na vyšetrenie (výmenný lístok/ žiadanka)však </w:t>
      </w:r>
      <w:r w:rsidR="002D7881" w:rsidRPr="00D95A9D">
        <w:t xml:space="preserve">musí </w:t>
      </w:r>
      <w:r w:rsidRPr="00D95A9D">
        <w:t xml:space="preserve">obsahovať numerické označenie (identifikátor výmenného lístka/ žiadanky), ktoré je možné manuálne prepísať do IS PZS ako prerekvizitu pre vyhľadanie VL. </w:t>
      </w:r>
    </w:p>
    <w:p w14:paraId="0FEA6BBF" w14:textId="77777777" w:rsidR="009D084B" w:rsidRPr="00D95A9D" w:rsidRDefault="009D084B" w:rsidP="00B540BB">
      <w:pPr>
        <w:jc w:val="both"/>
      </w:pPr>
    </w:p>
    <w:p w14:paraId="2F34498B" w14:textId="77777777" w:rsidR="00B540BB" w:rsidRPr="00D95A9D" w:rsidRDefault="6DE4F7B8" w:rsidP="00B540BB">
      <w:pPr>
        <w:jc w:val="both"/>
      </w:pPr>
      <w:r w:rsidRPr="00D95A9D">
        <w:t xml:space="preserve">Celkový identifikátor odporúčania na vyšetrenie je 21 miestny reťazec (číslo), v ktorom je nevyhnutné zvýrazniť posledných 6 znakov, ktoré sa použijú pri prepise pre vyhľadanie u lekára, ku ktorému pacient prichádza s odporúčaním. Môžu byť napr. oddelené </w:t>
      </w:r>
      <w:r w:rsidR="00F1148B" w:rsidRPr="00D95A9D">
        <w:t>lomkou</w:t>
      </w:r>
      <w:r w:rsidRPr="00D95A9D">
        <w:t xml:space="preserve"> / alebo pomlčkou aby to bolo pre zdravotníckeho pracovníka </w:t>
      </w:r>
      <w:r w:rsidR="002D7881" w:rsidRPr="00D95A9D">
        <w:t xml:space="preserve">jednoznačne </w:t>
      </w:r>
      <w:r w:rsidRPr="00D95A9D">
        <w:t>opticky oddelené.</w:t>
      </w:r>
    </w:p>
    <w:p w14:paraId="03F61418" w14:textId="77777777" w:rsidR="00B540BB" w:rsidRPr="00D95A9D" w:rsidRDefault="00B540BB" w:rsidP="002E0696"/>
    <w:p w14:paraId="126D91D9" w14:textId="77777777" w:rsidR="00B540BB" w:rsidRPr="00D95A9D" w:rsidRDefault="4B1F096C" w:rsidP="002E0696">
      <w:r w:rsidRPr="00D95A9D">
        <w:t xml:space="preserve">Príklad vrátane voliteľného čiarového kódu: </w:t>
      </w:r>
    </w:p>
    <w:p w14:paraId="1080DCFE" w14:textId="77777777" w:rsidR="00B540BB" w:rsidRPr="00D95A9D" w:rsidRDefault="00B540BB" w:rsidP="002E0696">
      <w:r>
        <w:rPr>
          <w:noProof/>
          <w:lang w:eastAsia="sk-SK"/>
        </w:rPr>
        <w:drawing>
          <wp:inline distT="0" distB="0" distL="0" distR="0" wp14:anchorId="5827C331" wp14:editId="62FAE1B3">
            <wp:extent cx="2133600" cy="671804"/>
            <wp:effectExtent l="0" t="0" r="0" b="0"/>
            <wp:docPr id="2439255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2133600" cy="671804"/>
                    </a:xfrm>
                    <a:prstGeom prst="rect">
                      <a:avLst/>
                    </a:prstGeom>
                  </pic:spPr>
                </pic:pic>
              </a:graphicData>
            </a:graphic>
          </wp:inline>
        </w:drawing>
      </w:r>
    </w:p>
    <w:p w14:paraId="3AAAC7BA" w14:textId="77777777" w:rsidR="00B540BB" w:rsidRPr="00D95A9D" w:rsidRDefault="00B540BB" w:rsidP="002E0696"/>
    <w:p w14:paraId="44BD010A" w14:textId="77777777" w:rsidR="0002295A" w:rsidRPr="00D95A9D" w:rsidRDefault="00F1148B" w:rsidP="009D084B">
      <w:pPr>
        <w:jc w:val="both"/>
      </w:pPr>
      <w:r w:rsidRPr="00D95A9D">
        <w:t>Zobrazenie č</w:t>
      </w:r>
      <w:r w:rsidR="4B1F096C" w:rsidRPr="00D95A9D">
        <w:t>iarov</w:t>
      </w:r>
      <w:r w:rsidRPr="00D95A9D">
        <w:t>ého</w:t>
      </w:r>
      <w:r w:rsidR="4B1F096C" w:rsidRPr="00D95A9D">
        <w:t xml:space="preserve"> kód</w:t>
      </w:r>
      <w:r w:rsidRPr="00D95A9D">
        <w:t>u</w:t>
      </w:r>
      <w:r w:rsidR="4B1F096C" w:rsidRPr="00D95A9D">
        <w:t xml:space="preserve"> nie je potrebné implementovať, </w:t>
      </w:r>
      <w:r w:rsidRPr="00D95A9D">
        <w:t>ide o </w:t>
      </w:r>
      <w:r w:rsidR="4B1F096C" w:rsidRPr="00D95A9D">
        <w:t>voliteľn</w:t>
      </w:r>
      <w:r w:rsidRPr="00D95A9D">
        <w:t>ú funkcionalitu</w:t>
      </w:r>
      <w:r w:rsidR="4B1F096C" w:rsidRPr="00D95A9D">
        <w:t xml:space="preserve">. Odporúčame ho implementovať najmä u PZS, kde </w:t>
      </w:r>
      <w:r w:rsidR="002D7881" w:rsidRPr="00D95A9D">
        <w:t xml:space="preserve">sú </w:t>
      </w:r>
      <w:r w:rsidR="4B1F096C" w:rsidRPr="00D95A9D">
        <w:t>ambulancie vybavené čítačkou čiarových kódov.</w:t>
      </w:r>
    </w:p>
    <w:p w14:paraId="21DDA7A3" w14:textId="77777777" w:rsidR="00B768BD" w:rsidRPr="00D95A9D" w:rsidRDefault="00B768BD" w:rsidP="00B766CA">
      <w:pPr>
        <w:jc w:val="both"/>
      </w:pPr>
    </w:p>
    <w:p w14:paraId="4F74EB3C" w14:textId="77777777" w:rsidR="00B768BD" w:rsidRPr="00D95A9D" w:rsidRDefault="4B1F096C" w:rsidP="00B768BD">
      <w:r w:rsidRPr="00D95A9D">
        <w:t xml:space="preserve">V praxi sú používané 2 názvy pre odporúčanie na špecializované vyšetrenie, ktoré bude používané v NZIS: </w:t>
      </w:r>
    </w:p>
    <w:p w14:paraId="53714087" w14:textId="77777777" w:rsidR="00B768BD" w:rsidRPr="00D95A9D" w:rsidRDefault="4B1F096C" w:rsidP="00673403">
      <w:pPr>
        <w:pStyle w:val="Odsekzoznamu"/>
        <w:numPr>
          <w:ilvl w:val="0"/>
          <w:numId w:val="48"/>
        </w:numPr>
      </w:pPr>
      <w:r w:rsidRPr="00D95A9D">
        <w:t> výmenný lístok – pre špecializované odborné vyšetrenie</w:t>
      </w:r>
    </w:p>
    <w:p w14:paraId="3AC54BD1" w14:textId="77777777" w:rsidR="00B768BD" w:rsidRPr="00D95A9D" w:rsidRDefault="6DE4F7B8" w:rsidP="5F0753E5">
      <w:pPr>
        <w:pStyle w:val="Odsekzoznamu"/>
        <w:numPr>
          <w:ilvl w:val="0"/>
          <w:numId w:val="48"/>
        </w:numPr>
        <w:rPr>
          <w:rFonts w:asciiTheme="minorHAnsi" w:eastAsiaTheme="minorEastAsia" w:hAnsiTheme="minorHAnsi" w:cstheme="minorBidi"/>
        </w:rPr>
      </w:pPr>
      <w:r>
        <w:t> </w:t>
      </w:r>
      <w:r w:rsidRPr="00610721">
        <w:rPr>
          <w:rFonts w:asciiTheme="minorHAnsi" w:eastAsiaTheme="minorEastAsia" w:hAnsiTheme="minorHAnsi" w:cstheme="minorBidi"/>
        </w:rPr>
        <w:t>žiadanka – pre zobrazovacie vyšetrenie alebo vyšetrovacie SVaLZ - rehabilitácie</w:t>
      </w:r>
    </w:p>
    <w:p w14:paraId="3DFA636C" w14:textId="77777777" w:rsidR="00D43748" w:rsidRPr="00D95A9D" w:rsidRDefault="00D43748" w:rsidP="00D43748">
      <w:pPr>
        <w:pStyle w:val="Odsekzoznamu"/>
      </w:pPr>
    </w:p>
    <w:p w14:paraId="49C4FF8C" w14:textId="77777777" w:rsidR="000471DB" w:rsidRPr="00D95A9D" w:rsidRDefault="6DE4F7B8" w:rsidP="0030516E">
      <w:r w:rsidRPr="00D95A9D">
        <w:lastRenderedPageBreak/>
        <w:t>Pre obidve situácie je používaná rovnaká štruktúra („Odporúčanie na vyšetrenie“</w:t>
      </w:r>
      <w:r w:rsidR="00E30BEC" w:rsidRPr="009A5B20">
        <w:t>)</w:t>
      </w:r>
      <w:r w:rsidRPr="00D95A9D">
        <w:t>, samostatnú štruktúru majú len laboratórne žiadanky (doména eLab)</w:t>
      </w:r>
    </w:p>
    <w:p w14:paraId="258C8B7B" w14:textId="77777777" w:rsidR="000471DB" w:rsidRPr="00D95A9D" w:rsidRDefault="000471DB">
      <w:pPr>
        <w:spacing w:before="0" w:after="200" w:line="276" w:lineRule="auto"/>
      </w:pPr>
      <w:r w:rsidRPr="00D95A9D">
        <w:br w:type="page"/>
      </w:r>
    </w:p>
    <w:p w14:paraId="1BCFBD8F" w14:textId="77777777" w:rsidR="00492762" w:rsidRPr="009A5B20" w:rsidRDefault="6DE4F7B8" w:rsidP="00D95A9D">
      <w:pPr>
        <w:pStyle w:val="Nadpis2"/>
        <w:rPr>
          <w:lang w:val="sk-SK"/>
        </w:rPr>
      </w:pPr>
      <w:bookmarkStart w:id="23" w:name="_Toc2079580"/>
      <w:r w:rsidRPr="009A5B20">
        <w:rPr>
          <w:lang w:val="sk-SK"/>
        </w:rPr>
        <w:lastRenderedPageBreak/>
        <w:t>Pacientsky sumár</w:t>
      </w:r>
      <w:bookmarkEnd w:id="23"/>
    </w:p>
    <w:p w14:paraId="0BA7E28E" w14:textId="77777777" w:rsidR="00492762" w:rsidRPr="00D95A9D" w:rsidRDefault="4B1F096C" w:rsidP="00492762">
      <w:pPr>
        <w:jc w:val="both"/>
      </w:pPr>
      <w:r w:rsidRPr="00D95A9D">
        <w:t>Slúži na poskytnutie život zachraňujúcich údajov pacienta, ktoré sú nevyhnutné pre lekárov/ zdravotníckych pracovníkov najmä pre prípad záchrannej zdravotnej služby a operačného strediska. Uložené údaje môžu napomôcť k rýchlej orientácii záchranára a iného zdravotníckeho pracovníka.</w:t>
      </w:r>
    </w:p>
    <w:p w14:paraId="42AB1FA0" w14:textId="77777777" w:rsidR="00A02076" w:rsidRPr="00D95A9D" w:rsidRDefault="00A02076" w:rsidP="00492762">
      <w:pPr>
        <w:jc w:val="both"/>
      </w:pPr>
      <w:r w:rsidRPr="00D95A9D">
        <w:t xml:space="preserve">V tabuľke nižšie sú biznisovo popísané jednotlivé časti </w:t>
      </w:r>
      <w:r w:rsidR="00D95A9D" w:rsidRPr="00D95A9D">
        <w:t>pacientskeho</w:t>
      </w:r>
      <w:r w:rsidRPr="00D95A9D">
        <w:t xml:space="preserve"> sumára.</w:t>
      </w:r>
    </w:p>
    <w:p w14:paraId="39E92640" w14:textId="77777777" w:rsidR="00492762" w:rsidRPr="00D95A9D" w:rsidRDefault="00492762" w:rsidP="0049276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118"/>
        <w:gridCol w:w="4343"/>
      </w:tblGrid>
      <w:tr w:rsidR="00492762" w:rsidRPr="00D95A9D" w14:paraId="7A690E9F" w14:textId="77777777" w:rsidTr="6DE4F7B8">
        <w:tc>
          <w:tcPr>
            <w:tcW w:w="1555" w:type="dxa"/>
            <w:shd w:val="clear" w:color="auto" w:fill="002060"/>
          </w:tcPr>
          <w:p w14:paraId="406D3905" w14:textId="77777777" w:rsidR="00492762" w:rsidRPr="00D95A9D" w:rsidRDefault="00492762" w:rsidP="00B31057">
            <w:pPr>
              <w:rPr>
                <w:color w:val="FFFFFF" w:themeColor="background1"/>
                <w:sz w:val="18"/>
                <w:szCs w:val="18"/>
              </w:rPr>
            </w:pPr>
          </w:p>
        </w:tc>
        <w:tc>
          <w:tcPr>
            <w:tcW w:w="3118" w:type="dxa"/>
            <w:shd w:val="clear" w:color="auto" w:fill="002060"/>
          </w:tcPr>
          <w:p w14:paraId="39315181" w14:textId="77777777" w:rsidR="00492762" w:rsidRPr="00D95A9D" w:rsidRDefault="6DE4F7B8" w:rsidP="4B1F096C">
            <w:pPr>
              <w:rPr>
                <w:color w:val="FFFFFF" w:themeColor="background2"/>
                <w:sz w:val="18"/>
                <w:szCs w:val="18"/>
              </w:rPr>
            </w:pPr>
            <w:r w:rsidRPr="00D95A9D">
              <w:rPr>
                <w:color w:val="FFFFFF" w:themeColor="background2"/>
                <w:sz w:val="18"/>
                <w:szCs w:val="18"/>
              </w:rPr>
              <w:t>Pacientsky sumár</w:t>
            </w:r>
          </w:p>
        </w:tc>
        <w:tc>
          <w:tcPr>
            <w:tcW w:w="4343" w:type="dxa"/>
            <w:shd w:val="clear" w:color="auto" w:fill="002060"/>
          </w:tcPr>
          <w:p w14:paraId="34108FCA" w14:textId="77777777" w:rsidR="00492762" w:rsidRPr="00D95A9D" w:rsidRDefault="6DE4F7B8" w:rsidP="4B1F096C">
            <w:pPr>
              <w:rPr>
                <w:color w:val="FFFFFF" w:themeColor="background2"/>
                <w:sz w:val="18"/>
                <w:szCs w:val="18"/>
              </w:rPr>
            </w:pPr>
            <w:r w:rsidRPr="00D95A9D">
              <w:rPr>
                <w:color w:val="FFFFFF" w:themeColor="background2"/>
                <w:sz w:val="18"/>
                <w:szCs w:val="18"/>
              </w:rPr>
              <w:t>Časti</w:t>
            </w:r>
          </w:p>
        </w:tc>
      </w:tr>
      <w:tr w:rsidR="00492762" w:rsidRPr="00D95A9D" w14:paraId="3075904E" w14:textId="77777777" w:rsidTr="6DE4F7B8">
        <w:tc>
          <w:tcPr>
            <w:tcW w:w="1555" w:type="dxa"/>
            <w:vMerge w:val="restart"/>
          </w:tcPr>
          <w:p w14:paraId="2B62EC97" w14:textId="77777777" w:rsidR="00492762" w:rsidRPr="00D95A9D" w:rsidRDefault="4B1F096C" w:rsidP="4B1F096C">
            <w:p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Klinické údaje</w:t>
            </w:r>
          </w:p>
        </w:tc>
        <w:tc>
          <w:tcPr>
            <w:tcW w:w="3118" w:type="dxa"/>
          </w:tcPr>
          <w:p w14:paraId="0D1B1607" w14:textId="77777777" w:rsidR="00492762" w:rsidRPr="00D95A9D" w:rsidRDefault="4B1F096C" w:rsidP="4B1F096C">
            <w:pPr>
              <w:pStyle w:val="Odsekzoznamu"/>
              <w:numPr>
                <w:ilvl w:val="0"/>
                <w:numId w:val="5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Pôrodnícka anamnéza</w:t>
            </w:r>
          </w:p>
        </w:tc>
        <w:tc>
          <w:tcPr>
            <w:tcW w:w="4343" w:type="dxa"/>
          </w:tcPr>
          <w:p w14:paraId="6328D4B8" w14:textId="77777777" w:rsidR="00492762" w:rsidRPr="00D95A9D" w:rsidRDefault="4B1F096C" w:rsidP="4B1F096C">
            <w:pPr>
              <w:pStyle w:val="Odsekzoznamu"/>
              <w:numPr>
                <w:ilvl w:val="0"/>
                <w:numId w:val="51"/>
              </w:numPr>
              <w:rPr>
                <w:sz w:val="18"/>
                <w:szCs w:val="18"/>
              </w:rPr>
            </w:pPr>
            <w:r w:rsidRPr="00D95A9D">
              <w:rPr>
                <w:sz w:val="18"/>
                <w:szCs w:val="18"/>
              </w:rPr>
              <w:t>Predpokladaný dátum pôrodu</w:t>
            </w:r>
          </w:p>
        </w:tc>
      </w:tr>
      <w:tr w:rsidR="00492762" w:rsidRPr="00D95A9D" w14:paraId="330EBC49" w14:textId="77777777" w:rsidTr="6DE4F7B8">
        <w:tc>
          <w:tcPr>
            <w:tcW w:w="1555" w:type="dxa"/>
            <w:vMerge/>
          </w:tcPr>
          <w:p w14:paraId="292DC4AC" w14:textId="77777777" w:rsidR="00492762" w:rsidRPr="00D95A9D" w:rsidRDefault="00492762" w:rsidP="00673403">
            <w:pPr>
              <w:pStyle w:val="Odsekzoznamu"/>
              <w:numPr>
                <w:ilvl w:val="0"/>
                <w:numId w:val="52"/>
              </w:numPr>
              <w:rPr>
                <w:rFonts w:asciiTheme="minorHAnsi" w:hAnsiTheme="minorHAnsi" w:cstheme="minorHAnsi"/>
                <w:sz w:val="18"/>
                <w:szCs w:val="18"/>
              </w:rPr>
            </w:pPr>
          </w:p>
        </w:tc>
        <w:tc>
          <w:tcPr>
            <w:tcW w:w="3118" w:type="dxa"/>
            <w:vMerge w:val="restart"/>
          </w:tcPr>
          <w:p w14:paraId="5BDEC722" w14:textId="77777777" w:rsidR="00492762" w:rsidRPr="00D95A9D" w:rsidRDefault="4B1F096C" w:rsidP="4B1F096C">
            <w:pPr>
              <w:pStyle w:val="Odsekzoznamu"/>
              <w:numPr>
                <w:ilvl w:val="0"/>
                <w:numId w:val="5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Zdravotné problémy</w:t>
            </w:r>
          </w:p>
        </w:tc>
        <w:tc>
          <w:tcPr>
            <w:tcW w:w="4343" w:type="dxa"/>
          </w:tcPr>
          <w:p w14:paraId="0C8A5C97" w14:textId="77777777" w:rsidR="00492762" w:rsidRPr="00D95A9D" w:rsidRDefault="4B1F096C" w:rsidP="4B1F096C">
            <w:pPr>
              <w:pStyle w:val="Odsekzoznamu"/>
              <w:numPr>
                <w:ilvl w:val="0"/>
                <w:numId w:val="51"/>
              </w:numPr>
              <w:rPr>
                <w:sz w:val="18"/>
                <w:szCs w:val="18"/>
              </w:rPr>
            </w:pPr>
            <w:r w:rsidRPr="00D95A9D">
              <w:rPr>
                <w:sz w:val="18"/>
                <w:szCs w:val="18"/>
              </w:rPr>
              <w:t>Život ovplyvňujúce diagnózy (choroby)</w:t>
            </w:r>
          </w:p>
        </w:tc>
      </w:tr>
      <w:tr w:rsidR="00492762" w:rsidRPr="00D95A9D" w14:paraId="05F4192C" w14:textId="77777777" w:rsidTr="6DE4F7B8">
        <w:trPr>
          <w:trHeight w:val="292"/>
        </w:trPr>
        <w:tc>
          <w:tcPr>
            <w:tcW w:w="1555" w:type="dxa"/>
            <w:vMerge/>
          </w:tcPr>
          <w:p w14:paraId="575A1589" w14:textId="77777777" w:rsidR="00492762" w:rsidRPr="00D95A9D" w:rsidRDefault="00492762" w:rsidP="00673403">
            <w:pPr>
              <w:pStyle w:val="Odsekzoznamu"/>
              <w:numPr>
                <w:ilvl w:val="0"/>
                <w:numId w:val="52"/>
              </w:numPr>
              <w:rPr>
                <w:rFonts w:asciiTheme="minorHAnsi" w:hAnsiTheme="minorHAnsi" w:cstheme="minorHAnsi"/>
                <w:sz w:val="18"/>
                <w:szCs w:val="18"/>
              </w:rPr>
            </w:pPr>
          </w:p>
        </w:tc>
        <w:tc>
          <w:tcPr>
            <w:tcW w:w="3118" w:type="dxa"/>
            <w:vMerge/>
          </w:tcPr>
          <w:p w14:paraId="35F8FA84" w14:textId="77777777" w:rsidR="00492762" w:rsidRPr="00D95A9D" w:rsidRDefault="00492762" w:rsidP="00673403">
            <w:pPr>
              <w:pStyle w:val="Odsekzoznamu"/>
              <w:numPr>
                <w:ilvl w:val="0"/>
                <w:numId w:val="52"/>
              </w:numPr>
              <w:rPr>
                <w:rFonts w:asciiTheme="minorHAnsi" w:hAnsiTheme="minorHAnsi" w:cstheme="minorHAnsi"/>
                <w:sz w:val="18"/>
                <w:szCs w:val="18"/>
              </w:rPr>
            </w:pPr>
          </w:p>
        </w:tc>
        <w:tc>
          <w:tcPr>
            <w:tcW w:w="4343" w:type="dxa"/>
          </w:tcPr>
          <w:p w14:paraId="2BAF7A50" w14:textId="77777777" w:rsidR="00492762" w:rsidRPr="00D95A9D" w:rsidRDefault="4B1F096C" w:rsidP="4B1F096C">
            <w:pPr>
              <w:pStyle w:val="Odsekzoznamu"/>
              <w:numPr>
                <w:ilvl w:val="0"/>
                <w:numId w:val="51"/>
              </w:numPr>
              <w:rPr>
                <w:sz w:val="18"/>
                <w:szCs w:val="18"/>
              </w:rPr>
            </w:pPr>
            <w:r w:rsidRPr="00D95A9D">
              <w:rPr>
                <w:sz w:val="18"/>
                <w:szCs w:val="18"/>
              </w:rPr>
              <w:t>Implantované zdravotné pomôcky</w:t>
            </w:r>
          </w:p>
        </w:tc>
      </w:tr>
      <w:tr w:rsidR="00492762" w:rsidRPr="00D95A9D" w14:paraId="018E0444" w14:textId="77777777" w:rsidTr="6DE4F7B8">
        <w:tc>
          <w:tcPr>
            <w:tcW w:w="1555" w:type="dxa"/>
            <w:vMerge/>
          </w:tcPr>
          <w:p w14:paraId="007652C1" w14:textId="77777777" w:rsidR="00492762" w:rsidRPr="00D95A9D" w:rsidRDefault="00492762" w:rsidP="00673403">
            <w:pPr>
              <w:pStyle w:val="Odsekzoznamu"/>
              <w:numPr>
                <w:ilvl w:val="0"/>
                <w:numId w:val="52"/>
              </w:numPr>
              <w:rPr>
                <w:rFonts w:asciiTheme="minorHAnsi" w:hAnsiTheme="minorHAnsi" w:cstheme="minorHAnsi"/>
                <w:sz w:val="18"/>
                <w:szCs w:val="18"/>
              </w:rPr>
            </w:pPr>
          </w:p>
        </w:tc>
        <w:tc>
          <w:tcPr>
            <w:tcW w:w="3118" w:type="dxa"/>
            <w:vMerge w:val="restart"/>
          </w:tcPr>
          <w:p w14:paraId="56515834" w14:textId="77777777" w:rsidR="00492762" w:rsidRPr="00D95A9D" w:rsidRDefault="4B1F096C" w:rsidP="4B1F096C">
            <w:pPr>
              <w:pStyle w:val="Odsekzoznamu"/>
              <w:numPr>
                <w:ilvl w:val="0"/>
                <w:numId w:val="5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Lieková anamnéza</w:t>
            </w:r>
          </w:p>
        </w:tc>
        <w:tc>
          <w:tcPr>
            <w:tcW w:w="4343" w:type="dxa"/>
          </w:tcPr>
          <w:p w14:paraId="09B1B589" w14:textId="77777777" w:rsidR="00492762" w:rsidRPr="00D95A9D" w:rsidRDefault="6DE4F7B8" w:rsidP="6DE4F7B8">
            <w:pPr>
              <w:pStyle w:val="Odsekzoznamu"/>
              <w:numPr>
                <w:ilvl w:val="0"/>
                <w:numId w:val="51"/>
              </w:numPr>
              <w:rPr>
                <w:sz w:val="18"/>
                <w:szCs w:val="18"/>
              </w:rPr>
            </w:pPr>
            <w:r w:rsidRPr="00D95A9D">
              <w:rPr>
                <w:sz w:val="18"/>
                <w:szCs w:val="18"/>
              </w:rPr>
              <w:t>Vydané lieky (dispenzované záznamy)</w:t>
            </w:r>
          </w:p>
        </w:tc>
      </w:tr>
      <w:tr w:rsidR="00492762" w:rsidRPr="00D95A9D" w14:paraId="5C0E67D3" w14:textId="77777777" w:rsidTr="6DE4F7B8">
        <w:tc>
          <w:tcPr>
            <w:tcW w:w="1555" w:type="dxa"/>
            <w:vMerge/>
          </w:tcPr>
          <w:p w14:paraId="404660B9" w14:textId="77777777" w:rsidR="00492762" w:rsidRPr="00D95A9D" w:rsidRDefault="00492762" w:rsidP="00673403">
            <w:pPr>
              <w:pStyle w:val="Odsekzoznamu"/>
              <w:numPr>
                <w:ilvl w:val="0"/>
                <w:numId w:val="52"/>
              </w:numPr>
              <w:rPr>
                <w:rFonts w:asciiTheme="minorHAnsi" w:hAnsiTheme="minorHAnsi" w:cstheme="minorHAnsi"/>
                <w:sz w:val="18"/>
                <w:szCs w:val="18"/>
              </w:rPr>
            </w:pPr>
          </w:p>
        </w:tc>
        <w:tc>
          <w:tcPr>
            <w:tcW w:w="3118" w:type="dxa"/>
            <w:vMerge/>
          </w:tcPr>
          <w:p w14:paraId="66F95FA4" w14:textId="77777777" w:rsidR="00492762" w:rsidRPr="00D95A9D" w:rsidRDefault="00492762" w:rsidP="00673403">
            <w:pPr>
              <w:pStyle w:val="Odsekzoznamu"/>
              <w:numPr>
                <w:ilvl w:val="0"/>
                <w:numId w:val="52"/>
              </w:numPr>
              <w:rPr>
                <w:rFonts w:asciiTheme="minorHAnsi" w:hAnsiTheme="minorHAnsi" w:cstheme="minorHAnsi"/>
                <w:sz w:val="18"/>
                <w:szCs w:val="18"/>
              </w:rPr>
            </w:pPr>
          </w:p>
        </w:tc>
        <w:tc>
          <w:tcPr>
            <w:tcW w:w="4343" w:type="dxa"/>
          </w:tcPr>
          <w:p w14:paraId="07D6F1FF" w14:textId="77777777" w:rsidR="00492762" w:rsidRPr="00D95A9D" w:rsidRDefault="6DE4F7B8" w:rsidP="6DE4F7B8">
            <w:pPr>
              <w:pStyle w:val="Odsekzoznamu"/>
              <w:numPr>
                <w:ilvl w:val="0"/>
                <w:numId w:val="51"/>
              </w:numPr>
              <w:rPr>
                <w:sz w:val="18"/>
                <w:szCs w:val="18"/>
              </w:rPr>
            </w:pPr>
            <w:r w:rsidRPr="00D95A9D">
              <w:rPr>
                <w:sz w:val="18"/>
                <w:szCs w:val="18"/>
              </w:rPr>
              <w:t>Podané lieky (medikačné záznamy)</w:t>
            </w:r>
          </w:p>
        </w:tc>
      </w:tr>
      <w:tr w:rsidR="00492762" w:rsidRPr="00D95A9D" w14:paraId="7C049918" w14:textId="77777777" w:rsidTr="6DE4F7B8">
        <w:tc>
          <w:tcPr>
            <w:tcW w:w="1555" w:type="dxa"/>
            <w:vMerge/>
          </w:tcPr>
          <w:p w14:paraId="2FB1FF97" w14:textId="77777777" w:rsidR="00492762" w:rsidRPr="00D95A9D" w:rsidRDefault="00492762" w:rsidP="00673403">
            <w:pPr>
              <w:pStyle w:val="Odsekzoznamu"/>
              <w:numPr>
                <w:ilvl w:val="0"/>
                <w:numId w:val="52"/>
              </w:numPr>
              <w:rPr>
                <w:rFonts w:asciiTheme="minorHAnsi" w:hAnsiTheme="minorHAnsi" w:cstheme="minorHAnsi"/>
                <w:sz w:val="18"/>
                <w:szCs w:val="18"/>
              </w:rPr>
            </w:pPr>
          </w:p>
        </w:tc>
        <w:tc>
          <w:tcPr>
            <w:tcW w:w="3118" w:type="dxa"/>
            <w:vMerge w:val="restart"/>
          </w:tcPr>
          <w:p w14:paraId="5AA719F2" w14:textId="77777777" w:rsidR="00492762" w:rsidRPr="00D95A9D" w:rsidRDefault="4B1F096C" w:rsidP="4B1F096C">
            <w:pPr>
              <w:pStyle w:val="Odsekzoznamu"/>
              <w:numPr>
                <w:ilvl w:val="0"/>
                <w:numId w:val="5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Varovania</w:t>
            </w:r>
          </w:p>
        </w:tc>
        <w:tc>
          <w:tcPr>
            <w:tcW w:w="4343" w:type="dxa"/>
          </w:tcPr>
          <w:p w14:paraId="579B4DCD" w14:textId="77777777" w:rsidR="00492762" w:rsidRPr="00D95A9D" w:rsidRDefault="4B1F096C" w:rsidP="4B1F096C">
            <w:pPr>
              <w:pStyle w:val="Odsekzoznamu"/>
              <w:numPr>
                <w:ilvl w:val="0"/>
                <w:numId w:val="51"/>
              </w:numPr>
              <w:rPr>
                <w:sz w:val="18"/>
                <w:szCs w:val="18"/>
              </w:rPr>
            </w:pPr>
            <w:r w:rsidRPr="00D95A9D">
              <w:rPr>
                <w:sz w:val="18"/>
                <w:szCs w:val="18"/>
              </w:rPr>
              <w:t>Alergie</w:t>
            </w:r>
          </w:p>
        </w:tc>
      </w:tr>
      <w:tr w:rsidR="00492762" w:rsidRPr="00D95A9D" w14:paraId="663EDAAF" w14:textId="77777777" w:rsidTr="6DE4F7B8">
        <w:trPr>
          <w:trHeight w:val="250"/>
        </w:trPr>
        <w:tc>
          <w:tcPr>
            <w:tcW w:w="1555" w:type="dxa"/>
            <w:vMerge/>
          </w:tcPr>
          <w:p w14:paraId="577235F0" w14:textId="77777777" w:rsidR="00492762" w:rsidRPr="00D95A9D" w:rsidRDefault="00492762" w:rsidP="00673403">
            <w:pPr>
              <w:pStyle w:val="Odsekzoznamu"/>
              <w:numPr>
                <w:ilvl w:val="0"/>
                <w:numId w:val="52"/>
              </w:numPr>
              <w:rPr>
                <w:rFonts w:asciiTheme="minorHAnsi" w:hAnsiTheme="minorHAnsi" w:cstheme="minorHAnsi"/>
                <w:sz w:val="18"/>
                <w:szCs w:val="18"/>
              </w:rPr>
            </w:pPr>
          </w:p>
        </w:tc>
        <w:tc>
          <w:tcPr>
            <w:tcW w:w="3118" w:type="dxa"/>
            <w:vMerge/>
          </w:tcPr>
          <w:p w14:paraId="538C1AB8" w14:textId="77777777" w:rsidR="00492762" w:rsidRPr="00D95A9D" w:rsidRDefault="00492762" w:rsidP="00673403">
            <w:pPr>
              <w:pStyle w:val="Odsekzoznamu"/>
              <w:numPr>
                <w:ilvl w:val="0"/>
                <w:numId w:val="52"/>
              </w:numPr>
              <w:rPr>
                <w:rFonts w:asciiTheme="minorHAnsi" w:hAnsiTheme="minorHAnsi" w:cstheme="minorHAnsi"/>
                <w:sz w:val="18"/>
                <w:szCs w:val="18"/>
              </w:rPr>
            </w:pPr>
          </w:p>
        </w:tc>
        <w:tc>
          <w:tcPr>
            <w:tcW w:w="4343" w:type="dxa"/>
          </w:tcPr>
          <w:p w14:paraId="40E9D937" w14:textId="77777777" w:rsidR="00492762" w:rsidRPr="00D95A9D" w:rsidRDefault="00D95A9D" w:rsidP="4B1F096C">
            <w:pPr>
              <w:pStyle w:val="Odsekzoznamu"/>
              <w:numPr>
                <w:ilvl w:val="0"/>
                <w:numId w:val="51"/>
              </w:numPr>
              <w:rPr>
                <w:sz w:val="18"/>
                <w:szCs w:val="18"/>
              </w:rPr>
            </w:pPr>
            <w:r w:rsidRPr="00D95A9D">
              <w:rPr>
                <w:sz w:val="18"/>
                <w:szCs w:val="18"/>
              </w:rPr>
              <w:t>Nežiaduce</w:t>
            </w:r>
            <w:r w:rsidR="4B1F096C" w:rsidRPr="00D95A9D">
              <w:rPr>
                <w:sz w:val="18"/>
                <w:szCs w:val="18"/>
              </w:rPr>
              <w:t xml:space="preserve"> účinky z očkovaní </w:t>
            </w:r>
          </w:p>
        </w:tc>
      </w:tr>
      <w:tr w:rsidR="00492762" w:rsidRPr="00D95A9D" w14:paraId="5A308CD8" w14:textId="77777777" w:rsidTr="6DE4F7B8">
        <w:trPr>
          <w:trHeight w:val="250"/>
        </w:trPr>
        <w:tc>
          <w:tcPr>
            <w:tcW w:w="1555" w:type="dxa"/>
            <w:vMerge w:val="restart"/>
          </w:tcPr>
          <w:p w14:paraId="14586543" w14:textId="77777777" w:rsidR="00492762" w:rsidRPr="00D95A9D" w:rsidRDefault="4B1F096C" w:rsidP="4B1F096C">
            <w:p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Kontaktné údaje pacienta</w:t>
            </w:r>
          </w:p>
        </w:tc>
        <w:tc>
          <w:tcPr>
            <w:tcW w:w="3118" w:type="dxa"/>
          </w:tcPr>
          <w:p w14:paraId="1E316E38" w14:textId="77777777" w:rsidR="00492762" w:rsidRPr="00D95A9D" w:rsidRDefault="4B1F096C" w:rsidP="4B1F096C">
            <w:pPr>
              <w:pStyle w:val="Odsekzoznamu"/>
              <w:numPr>
                <w:ilvl w:val="0"/>
                <w:numId w:val="5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Informácie o pacientovi</w:t>
            </w:r>
          </w:p>
        </w:tc>
        <w:tc>
          <w:tcPr>
            <w:tcW w:w="4343" w:type="dxa"/>
          </w:tcPr>
          <w:p w14:paraId="695E1AA1" w14:textId="77777777" w:rsidR="00492762" w:rsidRPr="00D95A9D" w:rsidRDefault="4B1F096C" w:rsidP="4B1F096C">
            <w:pPr>
              <w:pStyle w:val="Odsekzoznamu"/>
              <w:numPr>
                <w:ilvl w:val="0"/>
                <w:numId w:val="51"/>
              </w:numPr>
              <w:rPr>
                <w:sz w:val="18"/>
                <w:szCs w:val="18"/>
              </w:rPr>
            </w:pPr>
            <w:r w:rsidRPr="00D95A9D">
              <w:rPr>
                <w:sz w:val="18"/>
                <w:szCs w:val="18"/>
              </w:rPr>
              <w:t>Identifikačné údaje pacienta</w:t>
            </w:r>
          </w:p>
        </w:tc>
      </w:tr>
      <w:tr w:rsidR="00492762" w:rsidRPr="00D95A9D" w14:paraId="1E335C2B" w14:textId="77777777" w:rsidTr="6DE4F7B8">
        <w:trPr>
          <w:trHeight w:val="250"/>
        </w:trPr>
        <w:tc>
          <w:tcPr>
            <w:tcW w:w="1555" w:type="dxa"/>
            <w:vMerge/>
          </w:tcPr>
          <w:p w14:paraId="13982C10" w14:textId="77777777" w:rsidR="00492762" w:rsidRPr="00D95A9D" w:rsidRDefault="00492762" w:rsidP="00673403">
            <w:pPr>
              <w:pStyle w:val="Odsekzoznamu"/>
              <w:numPr>
                <w:ilvl w:val="0"/>
                <w:numId w:val="52"/>
              </w:numPr>
              <w:rPr>
                <w:rFonts w:asciiTheme="minorHAnsi" w:hAnsiTheme="minorHAnsi" w:cstheme="minorHAnsi"/>
                <w:sz w:val="18"/>
                <w:szCs w:val="18"/>
              </w:rPr>
            </w:pPr>
          </w:p>
        </w:tc>
        <w:tc>
          <w:tcPr>
            <w:tcW w:w="3118" w:type="dxa"/>
          </w:tcPr>
          <w:p w14:paraId="4FDF2360" w14:textId="77777777" w:rsidR="00492762" w:rsidRPr="00D95A9D" w:rsidRDefault="4B1F096C" w:rsidP="4B1F096C">
            <w:pPr>
              <w:pStyle w:val="Odsekzoznamu"/>
              <w:numPr>
                <w:ilvl w:val="0"/>
                <w:numId w:val="5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Kontaktné údaje</w:t>
            </w:r>
          </w:p>
        </w:tc>
        <w:tc>
          <w:tcPr>
            <w:tcW w:w="4343" w:type="dxa"/>
          </w:tcPr>
          <w:p w14:paraId="3E5CF13E" w14:textId="77777777" w:rsidR="008A2FCD" w:rsidRPr="00D95A9D" w:rsidRDefault="4B1F096C" w:rsidP="4B1F096C">
            <w:pPr>
              <w:pStyle w:val="Odsekzoznamu"/>
              <w:numPr>
                <w:ilvl w:val="0"/>
                <w:numId w:val="51"/>
              </w:numPr>
              <w:rPr>
                <w:sz w:val="18"/>
                <w:szCs w:val="18"/>
              </w:rPr>
            </w:pPr>
            <w:r w:rsidRPr="00D95A9D">
              <w:rPr>
                <w:sz w:val="18"/>
                <w:szCs w:val="18"/>
              </w:rPr>
              <w:t>Kontaktné údaje pacienta</w:t>
            </w:r>
          </w:p>
          <w:p w14:paraId="0E9FA96C" w14:textId="77777777" w:rsidR="00492762" w:rsidRPr="00D95A9D" w:rsidRDefault="4B1F096C" w:rsidP="4B1F096C">
            <w:pPr>
              <w:pStyle w:val="Odsekzoznamu"/>
              <w:numPr>
                <w:ilvl w:val="0"/>
                <w:numId w:val="51"/>
              </w:numPr>
              <w:rPr>
                <w:sz w:val="18"/>
                <w:szCs w:val="18"/>
              </w:rPr>
            </w:pPr>
            <w:r w:rsidRPr="00D95A9D">
              <w:rPr>
                <w:sz w:val="18"/>
                <w:szCs w:val="18"/>
              </w:rPr>
              <w:t xml:space="preserve">Núdzový kontakt (ICE kontakt)  </w:t>
            </w:r>
          </w:p>
        </w:tc>
      </w:tr>
      <w:tr w:rsidR="00492762" w:rsidRPr="00D95A9D" w14:paraId="5D51C005" w14:textId="77777777" w:rsidTr="6DE4F7B8">
        <w:trPr>
          <w:trHeight w:val="250"/>
        </w:trPr>
        <w:tc>
          <w:tcPr>
            <w:tcW w:w="1555" w:type="dxa"/>
            <w:vMerge/>
          </w:tcPr>
          <w:p w14:paraId="33639F7C" w14:textId="77777777" w:rsidR="00492762" w:rsidRPr="00D95A9D" w:rsidRDefault="00492762" w:rsidP="00673403">
            <w:pPr>
              <w:pStyle w:val="Odsekzoznamu"/>
              <w:numPr>
                <w:ilvl w:val="0"/>
                <w:numId w:val="52"/>
              </w:numPr>
              <w:rPr>
                <w:rFonts w:asciiTheme="minorHAnsi" w:hAnsiTheme="minorHAnsi" w:cstheme="minorHAnsi"/>
                <w:sz w:val="18"/>
                <w:szCs w:val="18"/>
              </w:rPr>
            </w:pPr>
          </w:p>
        </w:tc>
        <w:tc>
          <w:tcPr>
            <w:tcW w:w="3118" w:type="dxa"/>
            <w:vMerge w:val="restart"/>
          </w:tcPr>
          <w:p w14:paraId="0FEA24ED" w14:textId="77777777" w:rsidR="00492762" w:rsidRPr="00D95A9D" w:rsidRDefault="4B1F096C" w:rsidP="4B1F096C">
            <w:pPr>
              <w:pStyle w:val="Odsekzoznamu"/>
              <w:numPr>
                <w:ilvl w:val="0"/>
                <w:numId w:val="5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Kontakt na ošetrujúceho lekára</w:t>
            </w:r>
          </w:p>
        </w:tc>
        <w:tc>
          <w:tcPr>
            <w:tcW w:w="4343" w:type="dxa"/>
          </w:tcPr>
          <w:p w14:paraId="24975983" w14:textId="77777777" w:rsidR="00492762" w:rsidRPr="00D95A9D" w:rsidRDefault="6DE4F7B8" w:rsidP="6DE4F7B8">
            <w:pPr>
              <w:pStyle w:val="Odsekzoznamu"/>
              <w:numPr>
                <w:ilvl w:val="0"/>
                <w:numId w:val="51"/>
              </w:numPr>
              <w:rPr>
                <w:sz w:val="18"/>
                <w:szCs w:val="18"/>
              </w:rPr>
            </w:pPr>
            <w:r w:rsidRPr="00D95A9D">
              <w:rPr>
                <w:sz w:val="18"/>
                <w:szCs w:val="18"/>
              </w:rPr>
              <w:t>Všeobecný lekár s uzatvorenou dohodou s pacientom o poskytovaní zdr. Starostlivosti</w:t>
            </w:r>
          </w:p>
        </w:tc>
      </w:tr>
      <w:tr w:rsidR="00492762" w:rsidRPr="00D95A9D" w14:paraId="24237CB2" w14:textId="77777777" w:rsidTr="6DE4F7B8">
        <w:trPr>
          <w:trHeight w:val="250"/>
        </w:trPr>
        <w:tc>
          <w:tcPr>
            <w:tcW w:w="1555" w:type="dxa"/>
            <w:vMerge/>
          </w:tcPr>
          <w:p w14:paraId="244059F5" w14:textId="77777777" w:rsidR="00492762" w:rsidRPr="00D95A9D" w:rsidRDefault="00492762" w:rsidP="00B31057">
            <w:pPr>
              <w:pStyle w:val="Bezriadkovania"/>
              <w:rPr>
                <w:rFonts w:asciiTheme="minorHAnsi" w:hAnsiTheme="minorHAnsi" w:cstheme="minorHAnsi"/>
                <w:noProof/>
                <w:sz w:val="18"/>
                <w:szCs w:val="18"/>
                <w:lang w:val="sk-SK"/>
              </w:rPr>
            </w:pPr>
          </w:p>
        </w:tc>
        <w:tc>
          <w:tcPr>
            <w:tcW w:w="3118" w:type="dxa"/>
            <w:vMerge/>
          </w:tcPr>
          <w:p w14:paraId="53C7D32F" w14:textId="77777777" w:rsidR="00492762" w:rsidRPr="00D95A9D" w:rsidRDefault="00492762" w:rsidP="00B31057">
            <w:pPr>
              <w:pStyle w:val="Bezriadkovania"/>
              <w:rPr>
                <w:rFonts w:asciiTheme="minorHAnsi" w:hAnsiTheme="minorHAnsi" w:cstheme="minorHAnsi"/>
                <w:noProof/>
                <w:sz w:val="18"/>
                <w:szCs w:val="18"/>
                <w:lang w:val="sk-SK"/>
              </w:rPr>
            </w:pPr>
          </w:p>
        </w:tc>
        <w:tc>
          <w:tcPr>
            <w:tcW w:w="4343" w:type="dxa"/>
          </w:tcPr>
          <w:p w14:paraId="33FDA158" w14:textId="77777777" w:rsidR="00492762" w:rsidRPr="00D95A9D" w:rsidRDefault="4B1F096C" w:rsidP="4B1F096C">
            <w:pPr>
              <w:pStyle w:val="Odsekzoznamu"/>
              <w:keepNext/>
              <w:numPr>
                <w:ilvl w:val="0"/>
                <w:numId w:val="51"/>
              </w:numPr>
              <w:rPr>
                <w:rFonts w:asciiTheme="minorHAnsi" w:eastAsiaTheme="minorEastAsia" w:hAnsiTheme="minorHAnsi" w:cstheme="minorBidi"/>
                <w:sz w:val="18"/>
                <w:szCs w:val="18"/>
              </w:rPr>
            </w:pPr>
            <w:r w:rsidRPr="00D95A9D">
              <w:rPr>
                <w:sz w:val="18"/>
                <w:szCs w:val="18"/>
              </w:rPr>
              <w:t>Preferovaný lekár</w:t>
            </w:r>
            <w:r w:rsidRPr="00D95A9D">
              <w:rPr>
                <w:rFonts w:asciiTheme="minorHAnsi" w:eastAsiaTheme="minorEastAsia" w:hAnsiTheme="minorHAnsi" w:cstheme="minorBidi"/>
                <w:sz w:val="18"/>
                <w:szCs w:val="18"/>
              </w:rPr>
              <w:t xml:space="preserve"> – lekár, ktorý má najviac informácii o zdravotnom stave pacienta</w:t>
            </w:r>
          </w:p>
        </w:tc>
      </w:tr>
    </w:tbl>
    <w:p w14:paraId="00737656" w14:textId="4DC6F4A2" w:rsidR="00B33B7A" w:rsidRPr="00D95A9D" w:rsidRDefault="00BD0BA4" w:rsidP="4B1F096C">
      <w:pPr>
        <w:pStyle w:val="Popis"/>
        <w:rPr>
          <w:lang w:val="sk-SK"/>
        </w:rPr>
      </w:pPr>
      <w:bookmarkStart w:id="24" w:name="_Toc2079689"/>
      <w:r w:rsidRPr="00D95A9D">
        <w:rPr>
          <w:lang w:val="sk-SK"/>
        </w:rPr>
        <w:t xml:space="preserve">Tabuľka </w:t>
      </w:r>
      <w:r w:rsidR="001C6B33" w:rsidRPr="009A5B20">
        <w:rPr>
          <w:lang w:val="sk-SK"/>
        </w:rPr>
        <w:fldChar w:fldCharType="begin"/>
      </w:r>
      <w:r w:rsidRPr="00D95A9D">
        <w:rPr>
          <w:lang w:val="sk-SK"/>
        </w:rPr>
        <w:instrText xml:space="preserve"> SEQ Tabuľka \* ARABIC </w:instrText>
      </w:r>
      <w:r w:rsidR="001C6B33" w:rsidRPr="009A5B20">
        <w:rPr>
          <w:lang w:val="sk-SK"/>
        </w:rPr>
        <w:fldChar w:fldCharType="separate"/>
      </w:r>
      <w:r w:rsidR="004B369D">
        <w:rPr>
          <w:noProof/>
          <w:lang w:val="sk-SK"/>
        </w:rPr>
        <w:t>6</w:t>
      </w:r>
      <w:r w:rsidR="001C6B33" w:rsidRPr="009A5B20">
        <w:rPr>
          <w:lang w:val="sk-SK"/>
        </w:rPr>
        <w:fldChar w:fldCharType="end"/>
      </w:r>
      <w:r w:rsidR="00F346F4">
        <w:rPr>
          <w:noProof/>
          <w:lang w:val="sk-SK"/>
        </w:rPr>
        <w:t>: Obsah pacientske</w:t>
      </w:r>
      <w:r w:rsidRPr="00D95A9D">
        <w:rPr>
          <w:noProof/>
          <w:lang w:val="sk-SK"/>
        </w:rPr>
        <w:t>ho sumáru</w:t>
      </w:r>
      <w:bookmarkEnd w:id="24"/>
    </w:p>
    <w:p w14:paraId="688F6129" w14:textId="77777777" w:rsidR="00B33B7A" w:rsidRPr="00D95A9D" w:rsidRDefault="4B1F096C" w:rsidP="4B1F096C">
      <w:pPr>
        <w:pStyle w:val="Odsekzoznamu"/>
        <w:numPr>
          <w:ilvl w:val="0"/>
          <w:numId w:val="59"/>
        </w:numPr>
        <w:jc w:val="both"/>
        <w:rPr>
          <w:b/>
          <w:bCs/>
        </w:rPr>
      </w:pPr>
      <w:r w:rsidRPr="00D95A9D">
        <w:rPr>
          <w:b/>
          <w:bCs/>
        </w:rPr>
        <w:t>Pôrodnícka anamnéza:</w:t>
      </w:r>
    </w:p>
    <w:p w14:paraId="5F8F4A45" w14:textId="77777777" w:rsidR="00B33B7A" w:rsidRPr="00D95A9D" w:rsidRDefault="00B33B7A" w:rsidP="00B33B7A">
      <w:pPr>
        <w:jc w:val="both"/>
      </w:pPr>
    </w:p>
    <w:p w14:paraId="17211F59" w14:textId="77777777" w:rsidR="00B33B7A" w:rsidRPr="00D95A9D" w:rsidRDefault="4B1F096C" w:rsidP="00673403">
      <w:pPr>
        <w:pStyle w:val="Odsekzoznamu"/>
        <w:numPr>
          <w:ilvl w:val="0"/>
          <w:numId w:val="55"/>
        </w:numPr>
        <w:jc w:val="both"/>
      </w:pPr>
      <w:r w:rsidRPr="00D95A9D">
        <w:t xml:space="preserve">Eviduje </w:t>
      </w:r>
      <w:r w:rsidR="00A02076" w:rsidRPr="00D95A9D">
        <w:t xml:space="preserve">sa </w:t>
      </w:r>
      <w:r w:rsidRPr="00D95A9D">
        <w:t>predpokladaný dátum pôrodu</w:t>
      </w:r>
    </w:p>
    <w:p w14:paraId="6CBC4A7C" w14:textId="77777777" w:rsidR="00B33B7A" w:rsidRPr="00D95A9D" w:rsidRDefault="4B1F096C" w:rsidP="00673403">
      <w:pPr>
        <w:pStyle w:val="Odsekzoznamu"/>
        <w:numPr>
          <w:ilvl w:val="0"/>
          <w:numId w:val="55"/>
        </w:numPr>
        <w:jc w:val="both"/>
      </w:pPr>
      <w:r w:rsidRPr="00D95A9D">
        <w:t xml:space="preserve">Je možné ju zaevidovať len na pohlavie žena </w:t>
      </w:r>
    </w:p>
    <w:p w14:paraId="0E8256E2" w14:textId="77777777" w:rsidR="00152892" w:rsidRPr="00D95A9D" w:rsidRDefault="4B1F096C" w:rsidP="00673403">
      <w:pPr>
        <w:pStyle w:val="Odsekzoznamu"/>
        <w:numPr>
          <w:ilvl w:val="0"/>
          <w:numId w:val="55"/>
        </w:numPr>
        <w:jc w:val="both"/>
      </w:pPr>
      <w:r w:rsidRPr="00D95A9D">
        <w:t>Pri zápise musí žena súhlasiť, že je možné uviesť záznam do pacientskeho sumáru, z dôvodu, že najmä v úvode tehotenstva sa môže rozhodnúť napr. pre utajovaný pôrod/ potrat</w:t>
      </w:r>
    </w:p>
    <w:p w14:paraId="394BDBDE" w14:textId="77777777" w:rsidR="00B33B7A" w:rsidRPr="00D95A9D" w:rsidRDefault="4B1F096C" w:rsidP="00673403">
      <w:pPr>
        <w:pStyle w:val="Odsekzoznamu"/>
        <w:numPr>
          <w:ilvl w:val="0"/>
          <w:numId w:val="55"/>
        </w:numPr>
        <w:jc w:val="both"/>
      </w:pPr>
      <w:r w:rsidRPr="00D95A9D">
        <w:t>Súhlas nie je žiadnym spôsobom prenesený do NZIS, je to na ústnej dohode medzi lekárom a pacientkou</w:t>
      </w:r>
    </w:p>
    <w:p w14:paraId="2E3E9D3B" w14:textId="77777777" w:rsidR="00B33B7A" w:rsidRPr="00D95A9D" w:rsidRDefault="00B33B7A" w:rsidP="00B33B7A">
      <w:pPr>
        <w:jc w:val="both"/>
      </w:pPr>
    </w:p>
    <w:p w14:paraId="3322A226" w14:textId="77777777" w:rsidR="002476CA" w:rsidRPr="00D95A9D" w:rsidRDefault="4B1F096C" w:rsidP="4B1F096C">
      <w:pPr>
        <w:pStyle w:val="Odsekzoznamu"/>
        <w:numPr>
          <w:ilvl w:val="0"/>
          <w:numId w:val="59"/>
        </w:numPr>
        <w:jc w:val="both"/>
        <w:rPr>
          <w:b/>
          <w:bCs/>
        </w:rPr>
      </w:pPr>
      <w:r w:rsidRPr="00D95A9D">
        <w:rPr>
          <w:b/>
          <w:bCs/>
        </w:rPr>
        <w:t>Zdravotné problémy:</w:t>
      </w:r>
    </w:p>
    <w:p w14:paraId="52B34ABE" w14:textId="77777777" w:rsidR="00912ED8" w:rsidRPr="00D95A9D" w:rsidRDefault="00912ED8" w:rsidP="00912ED8">
      <w:pPr>
        <w:pStyle w:val="Odsekzoznamu"/>
        <w:jc w:val="both"/>
        <w:rPr>
          <w:u w:val="single"/>
        </w:rPr>
      </w:pPr>
    </w:p>
    <w:p w14:paraId="43474B0B" w14:textId="77777777" w:rsidR="002476CA" w:rsidRPr="00D95A9D" w:rsidRDefault="4B1F096C" w:rsidP="4B1F096C">
      <w:pPr>
        <w:pStyle w:val="Odsekzoznamu"/>
        <w:numPr>
          <w:ilvl w:val="1"/>
          <w:numId w:val="54"/>
        </w:numPr>
        <w:jc w:val="both"/>
        <w:rPr>
          <w:u w:val="single"/>
        </w:rPr>
      </w:pPr>
      <w:r w:rsidRPr="00610721">
        <w:rPr>
          <w:rFonts w:asciiTheme="minorHAnsi" w:eastAsiaTheme="minorEastAsia" w:hAnsiTheme="minorHAnsi" w:cstheme="minorBidi"/>
          <w:u w:val="single"/>
        </w:rPr>
        <w:t>Život ovplyvňujúce diagnózy</w:t>
      </w:r>
      <w:r w:rsidRPr="5F0753E5">
        <w:rPr>
          <w:u w:val="single"/>
        </w:rPr>
        <w:t xml:space="preserve"> </w:t>
      </w:r>
    </w:p>
    <w:p w14:paraId="2116ADAE" w14:textId="77777777" w:rsidR="002476CA" w:rsidRPr="00D95A9D" w:rsidRDefault="002476CA" w:rsidP="002476CA">
      <w:pPr>
        <w:pStyle w:val="Odsekzoznamu"/>
        <w:ind w:left="1440"/>
        <w:jc w:val="both"/>
        <w:rPr>
          <w:u w:val="single"/>
        </w:rPr>
      </w:pPr>
    </w:p>
    <w:p w14:paraId="7E11A707" w14:textId="36D81D46" w:rsidR="00B33B7A" w:rsidRPr="00D95A9D" w:rsidRDefault="6DE4F7B8" w:rsidP="6DE4F7B8">
      <w:pPr>
        <w:pStyle w:val="Odsekzoznamu"/>
        <w:numPr>
          <w:ilvl w:val="0"/>
          <w:numId w:val="55"/>
        </w:numPr>
        <w:contextualSpacing w:val="0"/>
        <w:jc w:val="both"/>
        <w:rPr>
          <w:u w:val="single"/>
        </w:rPr>
      </w:pPr>
      <w:r w:rsidRPr="00D95A9D">
        <w:t>Eviduje život ovplyvňujúce diagnózy</w:t>
      </w:r>
      <w:r w:rsidR="00A745CF">
        <w:t xml:space="preserve"> (podľa číselníka diagnóz, atribút „</w:t>
      </w:r>
      <w:r w:rsidR="00A745CF" w:rsidRPr="00541228">
        <w:t>Život ohrozujúce diagnózy</w:t>
      </w:r>
      <w:r w:rsidR="00A745CF" w:rsidRPr="6E7ACAC3">
        <w:t>“)</w:t>
      </w:r>
      <w:r w:rsidRPr="00D95A9D">
        <w:rPr>
          <w:rFonts w:ascii="Arial,Times New Roman" w:eastAsia="Arial,Times New Roman" w:hAnsi="Arial,Times New Roman" w:cs="Arial,Times New Roman"/>
        </w:rPr>
        <w:t xml:space="preserve"> </w:t>
      </w:r>
    </w:p>
    <w:p w14:paraId="0641A7F0" w14:textId="77777777" w:rsidR="00152892" w:rsidRPr="00D95A9D" w:rsidRDefault="4B1F096C" w:rsidP="00673403">
      <w:pPr>
        <w:pStyle w:val="Odsekzoznamu"/>
        <w:numPr>
          <w:ilvl w:val="0"/>
          <w:numId w:val="55"/>
        </w:numPr>
        <w:contextualSpacing w:val="0"/>
        <w:jc w:val="both"/>
      </w:pPr>
      <w:r w:rsidRPr="00D95A9D">
        <w:t xml:space="preserve">Lekár </w:t>
      </w:r>
      <w:r w:rsidR="00DD7C17" w:rsidRPr="00D95A9D">
        <w:t>uvedie</w:t>
      </w:r>
      <w:r w:rsidRPr="00D95A9D">
        <w:t xml:space="preserve"> diagnózu ako zdravotný problém v rámci diagnostického záveru</w:t>
      </w:r>
    </w:p>
    <w:p w14:paraId="1FD46759" w14:textId="04A04044" w:rsidR="00104AF4" w:rsidRPr="00D95A9D" w:rsidRDefault="4B1F096C" w:rsidP="00673403">
      <w:pPr>
        <w:pStyle w:val="Odsekzoznamu"/>
        <w:numPr>
          <w:ilvl w:val="0"/>
          <w:numId w:val="55"/>
        </w:numPr>
        <w:contextualSpacing w:val="0"/>
        <w:jc w:val="both"/>
      </w:pPr>
      <w:r w:rsidRPr="00D95A9D">
        <w:t xml:space="preserve">V prípade, že diagnóza je </w:t>
      </w:r>
      <w:r w:rsidR="00A745CF">
        <w:t xml:space="preserve">podľa číselníka označená ako život ovplyvňujúca, IS PZS ju automaticky označí ako život ovplyvňujúcu </w:t>
      </w:r>
    </w:p>
    <w:p w14:paraId="328D8DE9" w14:textId="77777777" w:rsidR="00104AF4" w:rsidRPr="00D95A9D" w:rsidRDefault="00104AF4" w:rsidP="00673403">
      <w:pPr>
        <w:pStyle w:val="Odsekzoznamu"/>
        <w:numPr>
          <w:ilvl w:val="0"/>
          <w:numId w:val="55"/>
        </w:numPr>
        <w:contextualSpacing w:val="0"/>
        <w:jc w:val="both"/>
      </w:pPr>
      <w:r w:rsidRPr="00D95A9D">
        <w:t xml:space="preserve">Lekár sa môže rozhodnúť, či </w:t>
      </w:r>
      <w:r w:rsidR="00086351" w:rsidRPr="00D95A9D">
        <w:t xml:space="preserve">označí </w:t>
      </w:r>
      <w:r w:rsidR="00F10978" w:rsidRPr="00D95A9D">
        <w:t xml:space="preserve">aj ďalšiu </w:t>
      </w:r>
      <w:r w:rsidRPr="00D95A9D">
        <w:t>diagnózu ako život ovplyvňujúcu, alebo nie</w:t>
      </w:r>
    </w:p>
    <w:p w14:paraId="7B89EF8B" w14:textId="11B6A626" w:rsidR="00F10978" w:rsidRPr="00D95A9D" w:rsidRDefault="00F10978" w:rsidP="00673403">
      <w:pPr>
        <w:pStyle w:val="Odsekzoznamu"/>
        <w:numPr>
          <w:ilvl w:val="0"/>
          <w:numId w:val="55"/>
        </w:numPr>
        <w:contextualSpacing w:val="0"/>
        <w:jc w:val="both"/>
      </w:pPr>
      <w:r w:rsidRPr="00D95A9D">
        <w:t xml:space="preserve">Lekár nemôže </w:t>
      </w:r>
      <w:r w:rsidR="00A76DE9" w:rsidRPr="00D95A9D">
        <w:t>o</w:t>
      </w:r>
      <w:r w:rsidR="00A745CF">
        <w:t>d</w:t>
      </w:r>
      <w:r w:rsidR="00A76DE9" w:rsidRPr="00D95A9D">
        <w:t>značiť</w:t>
      </w:r>
      <w:r w:rsidRPr="00D95A9D">
        <w:t xml:space="preserve"> automaticky označenú diagnózu príznakom život ovplyvňujúca</w:t>
      </w:r>
    </w:p>
    <w:p w14:paraId="75B7A7C5" w14:textId="77777777" w:rsidR="00104AF4" w:rsidRPr="00D95A9D" w:rsidRDefault="00104AF4" w:rsidP="00673403">
      <w:pPr>
        <w:pStyle w:val="Odsekzoznamu"/>
        <w:numPr>
          <w:ilvl w:val="0"/>
          <w:numId w:val="55"/>
        </w:numPr>
        <w:contextualSpacing w:val="0"/>
        <w:jc w:val="both"/>
      </w:pPr>
      <w:r w:rsidRPr="00D95A9D">
        <w:t>IS PZS diagnózy odošle v rámci volania uloženia</w:t>
      </w:r>
      <w:r w:rsidR="4B1F096C" w:rsidRPr="00D95A9D">
        <w:t xml:space="preserve"> záznamu z</w:t>
      </w:r>
      <w:r w:rsidRPr="00D95A9D">
        <w:t> </w:t>
      </w:r>
      <w:r w:rsidR="4B1F096C" w:rsidRPr="00D95A9D">
        <w:t>vyšetrenia</w:t>
      </w:r>
    </w:p>
    <w:p w14:paraId="21AC2F92" w14:textId="77777777" w:rsidR="002F5122" w:rsidRPr="00D95A9D" w:rsidRDefault="00104AF4" w:rsidP="00673403">
      <w:pPr>
        <w:pStyle w:val="Odsekzoznamu"/>
        <w:numPr>
          <w:ilvl w:val="0"/>
          <w:numId w:val="55"/>
        </w:numPr>
        <w:contextualSpacing w:val="0"/>
        <w:jc w:val="both"/>
      </w:pPr>
      <w:r w:rsidRPr="00D95A9D">
        <w:t>Diagnóza s príznakom život ovplyvňujúcej diagnózy je</w:t>
      </w:r>
      <w:r w:rsidR="4B1F096C" w:rsidRPr="00D95A9D">
        <w:t> </w:t>
      </w:r>
      <w:r w:rsidR="00D95A9D" w:rsidRPr="00D95A9D">
        <w:t>následne zobrazená</w:t>
      </w:r>
      <w:r w:rsidR="4B1F096C" w:rsidRPr="00D95A9D">
        <w:t xml:space="preserve"> aj v pacientskom sumári</w:t>
      </w:r>
    </w:p>
    <w:p w14:paraId="65A9C961" w14:textId="77777777" w:rsidR="009346EC" w:rsidRPr="00D95A9D" w:rsidRDefault="4B1F096C" w:rsidP="00673403">
      <w:pPr>
        <w:pStyle w:val="Odsekzoznamu"/>
        <w:numPr>
          <w:ilvl w:val="0"/>
          <w:numId w:val="55"/>
        </w:numPr>
        <w:contextualSpacing w:val="0"/>
        <w:jc w:val="both"/>
      </w:pPr>
      <w:r w:rsidRPr="00D95A9D">
        <w:t>V prípade, že viacerí lekári zaznamenajú tú istú diagnózu, táto je uvádzaná v pacientskom sumári pre účely prehľadnosti len raz a spolu so záznamom je uvedený aj počet záznamov evidovaných k danej diagnóze</w:t>
      </w:r>
    </w:p>
    <w:p w14:paraId="3D9F8A2C" w14:textId="77777777" w:rsidR="009346EC" w:rsidRPr="00D95A9D" w:rsidRDefault="4B1F096C" w:rsidP="00673403">
      <w:pPr>
        <w:pStyle w:val="Odsekzoznamu"/>
        <w:numPr>
          <w:ilvl w:val="0"/>
          <w:numId w:val="55"/>
        </w:numPr>
        <w:contextualSpacing w:val="0"/>
        <w:jc w:val="both"/>
      </w:pPr>
      <w:r w:rsidRPr="00D95A9D">
        <w:lastRenderedPageBreak/>
        <w:t>Eviduje:</w:t>
      </w:r>
    </w:p>
    <w:p w14:paraId="2C847E19" w14:textId="77777777" w:rsidR="009346EC" w:rsidRPr="00D95A9D" w:rsidRDefault="4B1F096C" w:rsidP="00673403">
      <w:pPr>
        <w:pStyle w:val="Odsekzoznamu"/>
        <w:numPr>
          <w:ilvl w:val="1"/>
          <w:numId w:val="55"/>
        </w:numPr>
        <w:contextualSpacing w:val="0"/>
        <w:jc w:val="both"/>
      </w:pPr>
      <w:r w:rsidRPr="00D95A9D">
        <w:t>Diagnóza z MKCH</w:t>
      </w:r>
    </w:p>
    <w:p w14:paraId="71E63CD3" w14:textId="77777777" w:rsidR="009346EC" w:rsidRPr="00D95A9D" w:rsidRDefault="4B1F096C" w:rsidP="00673403">
      <w:pPr>
        <w:pStyle w:val="Odsekzoznamu"/>
        <w:numPr>
          <w:ilvl w:val="1"/>
          <w:numId w:val="55"/>
        </w:numPr>
        <w:contextualSpacing w:val="0"/>
        <w:jc w:val="both"/>
      </w:pPr>
      <w:r w:rsidRPr="00D95A9D">
        <w:t>Upresnenie</w:t>
      </w:r>
    </w:p>
    <w:p w14:paraId="28B87040" w14:textId="77777777" w:rsidR="009346EC" w:rsidRPr="00D95A9D" w:rsidRDefault="6DE4F7B8" w:rsidP="00673403">
      <w:pPr>
        <w:pStyle w:val="Odsekzoznamu"/>
        <w:numPr>
          <w:ilvl w:val="1"/>
          <w:numId w:val="55"/>
        </w:numPr>
        <w:contextualSpacing w:val="0"/>
        <w:jc w:val="both"/>
      </w:pPr>
      <w:r w:rsidRPr="00D95A9D">
        <w:t>Biohazard</w:t>
      </w:r>
    </w:p>
    <w:p w14:paraId="46B71BFE" w14:textId="77777777" w:rsidR="002F5122" w:rsidRPr="00D95A9D" w:rsidRDefault="4B1F096C" w:rsidP="00673403">
      <w:pPr>
        <w:pStyle w:val="Odsekzoznamu"/>
        <w:numPr>
          <w:ilvl w:val="1"/>
          <w:numId w:val="55"/>
        </w:numPr>
        <w:contextualSpacing w:val="0"/>
        <w:jc w:val="both"/>
      </w:pPr>
      <w:r w:rsidRPr="00D95A9D">
        <w:t xml:space="preserve">Orientačný dátum a čas vzniku diagnózy </w:t>
      </w:r>
    </w:p>
    <w:p w14:paraId="79B9C9D1" w14:textId="77777777" w:rsidR="002F5122" w:rsidRPr="00D95A9D" w:rsidRDefault="002F5122" w:rsidP="00877D98">
      <w:pPr>
        <w:jc w:val="both"/>
      </w:pPr>
    </w:p>
    <w:p w14:paraId="6780625E" w14:textId="77777777" w:rsidR="002476CA" w:rsidRPr="00D95A9D" w:rsidRDefault="4B1F096C" w:rsidP="4B1F096C">
      <w:pPr>
        <w:pStyle w:val="Odsekzoznamu"/>
        <w:numPr>
          <w:ilvl w:val="1"/>
          <w:numId w:val="54"/>
        </w:numPr>
        <w:contextualSpacing w:val="0"/>
        <w:jc w:val="both"/>
        <w:rPr>
          <w:u w:val="single"/>
        </w:rPr>
      </w:pPr>
      <w:r w:rsidRPr="00D95A9D">
        <w:rPr>
          <w:u w:val="single"/>
        </w:rPr>
        <w:t xml:space="preserve">Implantované zdravotné pomôcky: </w:t>
      </w:r>
    </w:p>
    <w:p w14:paraId="434A8B56" w14:textId="77777777" w:rsidR="00912ED8" w:rsidRPr="00D95A9D" w:rsidRDefault="00912ED8" w:rsidP="00D75C10">
      <w:pPr>
        <w:pStyle w:val="Odsekzoznamu"/>
        <w:ind w:left="1440"/>
        <w:contextualSpacing w:val="0"/>
        <w:jc w:val="both"/>
        <w:rPr>
          <w:u w:val="single"/>
        </w:rPr>
      </w:pPr>
    </w:p>
    <w:p w14:paraId="1DD03E42" w14:textId="77777777" w:rsidR="002476CA" w:rsidRPr="00D95A9D" w:rsidRDefault="4B1F096C" w:rsidP="00673403">
      <w:pPr>
        <w:pStyle w:val="Odsekzoznamu"/>
        <w:numPr>
          <w:ilvl w:val="0"/>
          <w:numId w:val="55"/>
        </w:numPr>
        <w:contextualSpacing w:val="0"/>
        <w:jc w:val="both"/>
      </w:pPr>
      <w:r w:rsidRPr="00D95A9D">
        <w:t>Eviduje:</w:t>
      </w:r>
    </w:p>
    <w:p w14:paraId="58F11F8D" w14:textId="77777777" w:rsidR="002476CA" w:rsidRPr="00D95A9D" w:rsidRDefault="4B1F096C" w:rsidP="00673403">
      <w:pPr>
        <w:pStyle w:val="Odsekzoznamu"/>
        <w:numPr>
          <w:ilvl w:val="1"/>
          <w:numId w:val="55"/>
        </w:numPr>
        <w:contextualSpacing w:val="0"/>
        <w:jc w:val="both"/>
      </w:pPr>
      <w:r w:rsidRPr="00D95A9D">
        <w:t> implantované zdravotné pomôcky</w:t>
      </w:r>
    </w:p>
    <w:p w14:paraId="35543931" w14:textId="77777777" w:rsidR="002476CA" w:rsidRPr="00D95A9D" w:rsidRDefault="4B1F096C" w:rsidP="00673403">
      <w:pPr>
        <w:pStyle w:val="Odsekzoznamu"/>
        <w:numPr>
          <w:ilvl w:val="1"/>
          <w:numId w:val="55"/>
        </w:numPr>
        <w:contextualSpacing w:val="0"/>
        <w:jc w:val="both"/>
      </w:pPr>
      <w:r w:rsidRPr="00D95A9D">
        <w:t> implantované zubné náhrady/ implantáty</w:t>
      </w:r>
    </w:p>
    <w:p w14:paraId="7B22E5E3" w14:textId="77777777" w:rsidR="002476CA" w:rsidRPr="00D95A9D" w:rsidRDefault="4B1F096C" w:rsidP="4B1F096C">
      <w:pPr>
        <w:pStyle w:val="Odsekzoznamu"/>
        <w:numPr>
          <w:ilvl w:val="0"/>
          <w:numId w:val="55"/>
        </w:numPr>
        <w:contextualSpacing w:val="0"/>
        <w:jc w:val="both"/>
        <w:rPr>
          <w:u w:val="single"/>
        </w:rPr>
      </w:pPr>
      <w:r w:rsidRPr="00D95A9D">
        <w:t xml:space="preserve">Evidencia slúži primárne pre </w:t>
      </w:r>
      <w:r w:rsidR="007858D2" w:rsidRPr="00D95A9D">
        <w:t>pracovníkov</w:t>
      </w:r>
      <w:r w:rsidRPr="00D95A9D">
        <w:t xml:space="preserve">, </w:t>
      </w:r>
      <w:r w:rsidR="007858D2" w:rsidRPr="00D95A9D">
        <w:t xml:space="preserve">ktorí vykonávajú </w:t>
      </w:r>
      <w:r w:rsidRPr="00D95A9D">
        <w:t>zobrazovacie vyšetreni</w:t>
      </w:r>
      <w:r w:rsidR="007858D2" w:rsidRPr="00D95A9D">
        <w:t>a</w:t>
      </w:r>
      <w:r w:rsidRPr="00D95A9D">
        <w:t>, prípadne pre záchranár</w:t>
      </w:r>
      <w:r w:rsidR="007858D2" w:rsidRPr="00D95A9D">
        <w:t>ov(</w:t>
      </w:r>
      <w:r w:rsidRPr="00D95A9D">
        <w:t>informáci</w:t>
      </w:r>
      <w:r w:rsidR="007858D2" w:rsidRPr="00D95A9D">
        <w:t>a</w:t>
      </w:r>
      <w:r w:rsidRPr="00D95A9D">
        <w:t xml:space="preserve"> o zubnej náhrade</w:t>
      </w:r>
      <w:r w:rsidR="007858D2" w:rsidRPr="00D95A9D">
        <w:t>)</w:t>
      </w:r>
    </w:p>
    <w:p w14:paraId="04DA348C" w14:textId="77777777" w:rsidR="009346EC" w:rsidRPr="00D95A9D" w:rsidRDefault="4B1F096C" w:rsidP="4B1F096C">
      <w:pPr>
        <w:pStyle w:val="Odsekzoznamu"/>
        <w:numPr>
          <w:ilvl w:val="0"/>
          <w:numId w:val="55"/>
        </w:numPr>
        <w:contextualSpacing w:val="0"/>
        <w:jc w:val="both"/>
        <w:rPr>
          <w:u w:val="single"/>
        </w:rPr>
      </w:pPr>
      <w:r w:rsidRPr="00D95A9D">
        <w:t>Eviduje informácie o pomôckach:</w:t>
      </w:r>
    </w:p>
    <w:p w14:paraId="421E94BC" w14:textId="77777777" w:rsidR="009346EC" w:rsidRPr="00D95A9D" w:rsidRDefault="4B1F096C" w:rsidP="4B1F096C">
      <w:pPr>
        <w:pStyle w:val="Odsekzoznamu"/>
        <w:numPr>
          <w:ilvl w:val="1"/>
          <w:numId w:val="55"/>
        </w:numPr>
        <w:contextualSpacing w:val="0"/>
        <w:jc w:val="both"/>
        <w:rPr>
          <w:u w:val="single"/>
        </w:rPr>
      </w:pPr>
      <w:r w:rsidRPr="00D95A9D">
        <w:t xml:space="preserve">Druh </w:t>
      </w:r>
    </w:p>
    <w:p w14:paraId="2A3CBAC7" w14:textId="77777777" w:rsidR="009346EC" w:rsidRPr="00D95A9D" w:rsidRDefault="4B1F096C" w:rsidP="4B1F096C">
      <w:pPr>
        <w:pStyle w:val="Odsekzoznamu"/>
        <w:numPr>
          <w:ilvl w:val="1"/>
          <w:numId w:val="55"/>
        </w:numPr>
        <w:contextualSpacing w:val="0"/>
        <w:jc w:val="both"/>
        <w:rPr>
          <w:u w:val="single"/>
        </w:rPr>
      </w:pPr>
      <w:r w:rsidRPr="00D95A9D">
        <w:t xml:space="preserve">Popis zdravotníckej pomôcky </w:t>
      </w:r>
    </w:p>
    <w:p w14:paraId="76D62CE5" w14:textId="77777777" w:rsidR="009346EC" w:rsidRPr="00D95A9D" w:rsidRDefault="4B1F096C" w:rsidP="4B1F096C">
      <w:pPr>
        <w:pStyle w:val="Odsekzoznamu"/>
        <w:numPr>
          <w:ilvl w:val="1"/>
          <w:numId w:val="55"/>
        </w:numPr>
        <w:contextualSpacing w:val="0"/>
        <w:jc w:val="both"/>
        <w:rPr>
          <w:u w:val="single"/>
        </w:rPr>
      </w:pPr>
      <w:r w:rsidRPr="00D95A9D">
        <w:t>Dátum implantácie</w:t>
      </w:r>
    </w:p>
    <w:p w14:paraId="11854DC6" w14:textId="77777777" w:rsidR="009346EC" w:rsidRPr="00D95A9D" w:rsidRDefault="4B1F096C" w:rsidP="4B1F096C">
      <w:pPr>
        <w:pStyle w:val="Odsekzoznamu"/>
        <w:numPr>
          <w:ilvl w:val="1"/>
          <w:numId w:val="55"/>
        </w:numPr>
        <w:contextualSpacing w:val="0"/>
        <w:jc w:val="both"/>
        <w:rPr>
          <w:u w:val="single"/>
        </w:rPr>
      </w:pPr>
      <w:r w:rsidRPr="00D95A9D">
        <w:t>Obchodný názov podľa registra zdravotníckych pomôcok</w:t>
      </w:r>
    </w:p>
    <w:p w14:paraId="42054CB8" w14:textId="77777777" w:rsidR="00912ED8" w:rsidRPr="00D95A9D" w:rsidRDefault="00912ED8" w:rsidP="002476CA">
      <w:pPr>
        <w:jc w:val="both"/>
        <w:rPr>
          <w:u w:val="single"/>
        </w:rPr>
      </w:pPr>
    </w:p>
    <w:p w14:paraId="605CF3A0" w14:textId="77777777" w:rsidR="002F5122" w:rsidRPr="00D95A9D" w:rsidRDefault="4B1F096C" w:rsidP="4B1F096C">
      <w:pPr>
        <w:pStyle w:val="Odsekzoznamu"/>
        <w:numPr>
          <w:ilvl w:val="0"/>
          <w:numId w:val="59"/>
        </w:numPr>
        <w:jc w:val="both"/>
        <w:rPr>
          <w:b/>
          <w:bCs/>
        </w:rPr>
      </w:pPr>
      <w:r w:rsidRPr="00D95A9D">
        <w:rPr>
          <w:b/>
          <w:bCs/>
        </w:rPr>
        <w:t>Lieková anamnéza:</w:t>
      </w:r>
    </w:p>
    <w:p w14:paraId="68FB3796" w14:textId="77777777" w:rsidR="00912ED8" w:rsidRPr="00D95A9D" w:rsidRDefault="00912ED8" w:rsidP="00912ED8">
      <w:pPr>
        <w:pStyle w:val="Odsekzoznamu"/>
        <w:jc w:val="both"/>
        <w:rPr>
          <w:u w:val="single"/>
        </w:rPr>
      </w:pPr>
    </w:p>
    <w:p w14:paraId="08905601" w14:textId="77777777" w:rsidR="002F5122" w:rsidRPr="00D95A9D" w:rsidRDefault="0078541B" w:rsidP="00673403">
      <w:pPr>
        <w:pStyle w:val="Odsekzoznamu"/>
        <w:numPr>
          <w:ilvl w:val="0"/>
          <w:numId w:val="55"/>
        </w:numPr>
        <w:jc w:val="both"/>
      </w:pPr>
      <w:r w:rsidRPr="00D95A9D">
        <w:t>Obsahuje</w:t>
      </w:r>
      <w:r w:rsidR="4B1F096C" w:rsidRPr="00D95A9D">
        <w:t xml:space="preserve"> všetky vydané a podané lieky za posledných 6 mesiacov </w:t>
      </w:r>
    </w:p>
    <w:p w14:paraId="2440160B" w14:textId="77777777" w:rsidR="002F5122" w:rsidRPr="00D95A9D" w:rsidRDefault="4B1F096C" w:rsidP="00673403">
      <w:pPr>
        <w:pStyle w:val="Odsekzoznamu"/>
        <w:numPr>
          <w:ilvl w:val="0"/>
          <w:numId w:val="55"/>
        </w:numPr>
        <w:jc w:val="both"/>
      </w:pPr>
      <w:r w:rsidRPr="00D95A9D">
        <w:t>Eviduje základné informácie o lieko</w:t>
      </w:r>
      <w:r w:rsidR="007858D2" w:rsidRPr="00D95A9D">
        <w:t>ch</w:t>
      </w:r>
      <w:r w:rsidRPr="00D95A9D">
        <w:t xml:space="preserve">: </w:t>
      </w:r>
    </w:p>
    <w:p w14:paraId="499A67E2" w14:textId="77777777" w:rsidR="002F5122" w:rsidRPr="00D95A9D" w:rsidRDefault="4B1F096C" w:rsidP="00673403">
      <w:pPr>
        <w:pStyle w:val="Odsekzoznamu"/>
        <w:numPr>
          <w:ilvl w:val="1"/>
          <w:numId w:val="55"/>
        </w:numPr>
        <w:jc w:val="both"/>
      </w:pPr>
      <w:r w:rsidRPr="00D95A9D">
        <w:t>Kód ŠUKL </w:t>
      </w:r>
    </w:p>
    <w:p w14:paraId="4390124E" w14:textId="77777777" w:rsidR="002F5122" w:rsidRPr="00D95A9D" w:rsidRDefault="4B1F096C" w:rsidP="00673403">
      <w:pPr>
        <w:pStyle w:val="Odsekzoznamu"/>
        <w:numPr>
          <w:ilvl w:val="1"/>
          <w:numId w:val="55"/>
        </w:numPr>
        <w:jc w:val="both"/>
      </w:pPr>
      <w:r w:rsidRPr="00D95A9D">
        <w:t>Názov lieku</w:t>
      </w:r>
    </w:p>
    <w:p w14:paraId="091B25F0" w14:textId="77777777" w:rsidR="00152892" w:rsidRPr="00D95A9D" w:rsidRDefault="4B1F096C" w:rsidP="00673403">
      <w:pPr>
        <w:pStyle w:val="Odsekzoznamu"/>
        <w:numPr>
          <w:ilvl w:val="1"/>
          <w:numId w:val="55"/>
        </w:numPr>
        <w:jc w:val="both"/>
      </w:pPr>
      <w:r w:rsidRPr="00D95A9D">
        <w:t>Doplnok názvu</w:t>
      </w:r>
    </w:p>
    <w:p w14:paraId="718B155E" w14:textId="77777777" w:rsidR="002F5122" w:rsidRPr="00D95A9D" w:rsidRDefault="6DE4F7B8" w:rsidP="00673403">
      <w:pPr>
        <w:pStyle w:val="Odsekzoznamu"/>
        <w:numPr>
          <w:ilvl w:val="1"/>
          <w:numId w:val="55"/>
        </w:numPr>
        <w:jc w:val="both"/>
      </w:pPr>
      <w:r w:rsidRPr="00D95A9D">
        <w:t>ATC skupina ak je z generickej preskripcie</w:t>
      </w:r>
    </w:p>
    <w:p w14:paraId="7FBFA54A" w14:textId="77777777" w:rsidR="002F5122" w:rsidRPr="00D95A9D" w:rsidRDefault="4B1F096C" w:rsidP="00673403">
      <w:pPr>
        <w:pStyle w:val="Odsekzoznamu"/>
        <w:numPr>
          <w:ilvl w:val="1"/>
          <w:numId w:val="55"/>
        </w:numPr>
        <w:jc w:val="both"/>
      </w:pPr>
      <w:r w:rsidRPr="00D95A9D">
        <w:t>Množstvo lieku</w:t>
      </w:r>
    </w:p>
    <w:p w14:paraId="763508AE" w14:textId="77777777" w:rsidR="002F5122" w:rsidRPr="00D95A9D" w:rsidRDefault="4B1F096C" w:rsidP="00673403">
      <w:pPr>
        <w:pStyle w:val="Odsekzoznamu"/>
        <w:numPr>
          <w:ilvl w:val="1"/>
          <w:numId w:val="55"/>
        </w:numPr>
        <w:jc w:val="both"/>
      </w:pPr>
      <w:r w:rsidRPr="00D95A9D">
        <w:t>Duplicity s inými liekmi</w:t>
      </w:r>
    </w:p>
    <w:p w14:paraId="6B9B04B4" w14:textId="77777777" w:rsidR="002F5122" w:rsidRPr="00D95A9D" w:rsidRDefault="4B1F096C" w:rsidP="00673403">
      <w:pPr>
        <w:pStyle w:val="Odsekzoznamu"/>
        <w:numPr>
          <w:ilvl w:val="1"/>
          <w:numId w:val="55"/>
        </w:numPr>
        <w:jc w:val="both"/>
      </w:pPr>
      <w:r w:rsidRPr="00D95A9D">
        <w:t>Dátum vydania / podania lieku</w:t>
      </w:r>
    </w:p>
    <w:p w14:paraId="35105338" w14:textId="77777777" w:rsidR="002F5122" w:rsidRPr="00D95A9D" w:rsidRDefault="4B1F096C" w:rsidP="00673403">
      <w:pPr>
        <w:pStyle w:val="Odsekzoznamu"/>
        <w:numPr>
          <w:ilvl w:val="1"/>
          <w:numId w:val="55"/>
        </w:numPr>
        <w:jc w:val="both"/>
      </w:pPr>
      <w:r w:rsidRPr="00D95A9D">
        <w:t>Pôvod (výdaj lieku/ podanie lieku)</w:t>
      </w:r>
    </w:p>
    <w:p w14:paraId="4E555F7D" w14:textId="77777777" w:rsidR="002F5122" w:rsidRPr="00D95A9D" w:rsidRDefault="4B1F096C" w:rsidP="00673403">
      <w:pPr>
        <w:pStyle w:val="Odsekzoznamu"/>
        <w:numPr>
          <w:ilvl w:val="1"/>
          <w:numId w:val="55"/>
        </w:numPr>
        <w:jc w:val="both"/>
      </w:pPr>
      <w:r w:rsidRPr="00D95A9D">
        <w:t>Diagnóza evidovaná k lieku</w:t>
      </w:r>
    </w:p>
    <w:p w14:paraId="3C3D1793" w14:textId="77777777" w:rsidR="002F5122" w:rsidRPr="00D95A9D" w:rsidRDefault="6DE4F7B8" w:rsidP="00673403">
      <w:pPr>
        <w:pStyle w:val="Odsekzoznamu"/>
        <w:numPr>
          <w:ilvl w:val="1"/>
          <w:numId w:val="55"/>
        </w:numPr>
        <w:jc w:val="both"/>
      </w:pPr>
      <w:r w:rsidRPr="00D95A9D">
        <w:t xml:space="preserve">ZPr, ktorý liek vydal/ predpísal  </w:t>
      </w:r>
    </w:p>
    <w:p w14:paraId="0EBE4217" w14:textId="77777777" w:rsidR="002F5122" w:rsidRPr="00D95A9D" w:rsidRDefault="002F5122" w:rsidP="002F5122">
      <w:pPr>
        <w:jc w:val="both"/>
      </w:pPr>
    </w:p>
    <w:p w14:paraId="33FA1E1C" w14:textId="77777777" w:rsidR="002F5122" w:rsidRPr="00D95A9D" w:rsidRDefault="4B1F096C" w:rsidP="4B1F096C">
      <w:pPr>
        <w:pStyle w:val="Odsekzoznamu"/>
        <w:numPr>
          <w:ilvl w:val="0"/>
          <w:numId w:val="59"/>
        </w:numPr>
        <w:jc w:val="both"/>
        <w:rPr>
          <w:b/>
          <w:bCs/>
        </w:rPr>
      </w:pPr>
      <w:r w:rsidRPr="00D95A9D">
        <w:rPr>
          <w:b/>
          <w:bCs/>
        </w:rPr>
        <w:t xml:space="preserve">Varovania: </w:t>
      </w:r>
    </w:p>
    <w:p w14:paraId="1D61E307" w14:textId="77777777" w:rsidR="00912ED8" w:rsidRPr="00D95A9D" w:rsidRDefault="00912ED8" w:rsidP="00912ED8">
      <w:pPr>
        <w:pStyle w:val="Odsekzoznamu"/>
        <w:jc w:val="both"/>
        <w:rPr>
          <w:u w:val="single"/>
        </w:rPr>
      </w:pPr>
    </w:p>
    <w:p w14:paraId="4F4F48A0" w14:textId="77777777" w:rsidR="002F5122" w:rsidRPr="00D95A9D" w:rsidRDefault="4B1F096C" w:rsidP="4B1F096C">
      <w:pPr>
        <w:pStyle w:val="Odsekzoznamu"/>
        <w:numPr>
          <w:ilvl w:val="0"/>
          <w:numId w:val="55"/>
        </w:numPr>
        <w:jc w:val="both"/>
        <w:rPr>
          <w:u w:val="single"/>
        </w:rPr>
      </w:pPr>
      <w:r w:rsidRPr="00D95A9D">
        <w:t>Eviduje alergické reakcie a </w:t>
      </w:r>
      <w:r w:rsidR="00D95A9D" w:rsidRPr="00D95A9D">
        <w:t>nežiaduce</w:t>
      </w:r>
      <w:r w:rsidRPr="00D95A9D">
        <w:t xml:space="preserve"> reakcie z očkovania </w:t>
      </w:r>
    </w:p>
    <w:p w14:paraId="2FA20E19" w14:textId="77777777" w:rsidR="002F5122" w:rsidRPr="00D95A9D" w:rsidRDefault="4B1F096C" w:rsidP="4B1F096C">
      <w:pPr>
        <w:pStyle w:val="Odsekzoznamu"/>
        <w:numPr>
          <w:ilvl w:val="0"/>
          <w:numId w:val="55"/>
        </w:numPr>
        <w:jc w:val="both"/>
        <w:rPr>
          <w:u w:val="single"/>
        </w:rPr>
      </w:pPr>
      <w:r w:rsidRPr="00D95A9D">
        <w:t xml:space="preserve">Je možné evidovať alergickú / </w:t>
      </w:r>
      <w:r w:rsidR="00D95A9D" w:rsidRPr="00D95A9D">
        <w:t>nežiaducu</w:t>
      </w:r>
      <w:r w:rsidRPr="00D95A9D">
        <w:t xml:space="preserve"> reakciu na:</w:t>
      </w:r>
    </w:p>
    <w:p w14:paraId="7703A51A" w14:textId="77777777" w:rsidR="002476CA" w:rsidRPr="00D95A9D" w:rsidRDefault="4B1F096C" w:rsidP="4B1F096C">
      <w:pPr>
        <w:pStyle w:val="Odsekzoznamu"/>
        <w:numPr>
          <w:ilvl w:val="1"/>
          <w:numId w:val="55"/>
        </w:numPr>
        <w:jc w:val="both"/>
        <w:rPr>
          <w:u w:val="single"/>
        </w:rPr>
      </w:pPr>
      <w:r w:rsidRPr="00D95A9D">
        <w:t> Látku – alergická reakcia na jedlo, prípadne hmyz a iné</w:t>
      </w:r>
    </w:p>
    <w:p w14:paraId="61E1D659" w14:textId="77777777" w:rsidR="001302E0" w:rsidRPr="00D95A9D" w:rsidRDefault="4B1F096C" w:rsidP="4B1F096C">
      <w:pPr>
        <w:pStyle w:val="Odsekzoznamu"/>
        <w:numPr>
          <w:ilvl w:val="1"/>
          <w:numId w:val="55"/>
        </w:numPr>
        <w:jc w:val="both"/>
        <w:rPr>
          <w:u w:val="single"/>
        </w:rPr>
      </w:pPr>
      <w:r w:rsidRPr="00D95A9D">
        <w:t> Liečivo – alergická reakcia na podávaný liek</w:t>
      </w:r>
    </w:p>
    <w:p w14:paraId="2FE8F092" w14:textId="77777777" w:rsidR="001302E0" w:rsidRPr="00D95A9D" w:rsidRDefault="4B1F096C" w:rsidP="4B1F096C">
      <w:pPr>
        <w:pStyle w:val="Odsekzoznamu"/>
        <w:numPr>
          <w:ilvl w:val="0"/>
          <w:numId w:val="55"/>
        </w:numPr>
        <w:jc w:val="both"/>
        <w:rPr>
          <w:u w:val="single"/>
        </w:rPr>
      </w:pPr>
      <w:r w:rsidRPr="00D95A9D">
        <w:t>Ako súvisiace informácie o alergií/</w:t>
      </w:r>
      <w:r w:rsidR="00D95A9D" w:rsidRPr="00D95A9D">
        <w:t>nežiaducej</w:t>
      </w:r>
      <w:r w:rsidRPr="00D95A9D">
        <w:t xml:space="preserve"> reakcií je možné evidovať:</w:t>
      </w:r>
    </w:p>
    <w:p w14:paraId="1661DB85" w14:textId="77777777" w:rsidR="001302E0" w:rsidRPr="00D95A9D" w:rsidRDefault="4B1F096C" w:rsidP="4B1F096C">
      <w:pPr>
        <w:pStyle w:val="Odsekzoznamu"/>
        <w:numPr>
          <w:ilvl w:val="1"/>
          <w:numId w:val="55"/>
        </w:numPr>
        <w:jc w:val="both"/>
        <w:rPr>
          <w:u w:val="single"/>
        </w:rPr>
      </w:pPr>
      <w:r w:rsidRPr="00D95A9D">
        <w:t xml:space="preserve"> Prejav </w:t>
      </w:r>
      <w:r w:rsidR="00D95A9D" w:rsidRPr="00D95A9D">
        <w:t>nežiaducej</w:t>
      </w:r>
      <w:r w:rsidRPr="00D95A9D">
        <w:t xml:space="preserve"> reakcie</w:t>
      </w:r>
    </w:p>
    <w:p w14:paraId="432F45EC" w14:textId="77777777" w:rsidR="001302E0" w:rsidRPr="00D95A9D" w:rsidRDefault="4B1F096C" w:rsidP="4B1F096C">
      <w:pPr>
        <w:pStyle w:val="Odsekzoznamu"/>
        <w:numPr>
          <w:ilvl w:val="1"/>
          <w:numId w:val="55"/>
        </w:numPr>
        <w:jc w:val="both"/>
        <w:rPr>
          <w:u w:val="single"/>
        </w:rPr>
      </w:pPr>
      <w:r w:rsidRPr="00D95A9D">
        <w:t> Referenciu na očkovací záznam</w:t>
      </w:r>
    </w:p>
    <w:p w14:paraId="079A48F4" w14:textId="77777777" w:rsidR="001302E0" w:rsidRPr="00D95A9D" w:rsidRDefault="4B1F096C" w:rsidP="4B1F096C">
      <w:pPr>
        <w:pStyle w:val="Odsekzoznamu"/>
        <w:numPr>
          <w:ilvl w:val="1"/>
          <w:numId w:val="55"/>
        </w:numPr>
        <w:jc w:val="both"/>
        <w:rPr>
          <w:u w:val="single"/>
        </w:rPr>
      </w:pPr>
      <w:r w:rsidRPr="00D95A9D">
        <w:t> Typ reakcie</w:t>
      </w:r>
    </w:p>
    <w:p w14:paraId="44ED606D" w14:textId="77777777" w:rsidR="001302E0" w:rsidRPr="00D95A9D" w:rsidRDefault="4B1F096C" w:rsidP="4B1F096C">
      <w:pPr>
        <w:pStyle w:val="Odsekzoznamu"/>
        <w:numPr>
          <w:ilvl w:val="1"/>
          <w:numId w:val="55"/>
        </w:numPr>
        <w:jc w:val="both"/>
        <w:rPr>
          <w:u w:val="single"/>
        </w:rPr>
      </w:pPr>
      <w:r w:rsidRPr="00D95A9D">
        <w:t> Dátum spozorovania</w:t>
      </w:r>
    </w:p>
    <w:p w14:paraId="619920BE" w14:textId="77777777" w:rsidR="009346EC" w:rsidRPr="00D95A9D" w:rsidRDefault="4B1F096C" w:rsidP="4B1F096C">
      <w:pPr>
        <w:pStyle w:val="Odsekzoznamu"/>
        <w:numPr>
          <w:ilvl w:val="1"/>
          <w:numId w:val="55"/>
        </w:numPr>
        <w:jc w:val="both"/>
        <w:rPr>
          <w:u w:val="single"/>
        </w:rPr>
      </w:pPr>
      <w:r w:rsidRPr="00D95A9D">
        <w:t> Poznámka –popis alergie/</w:t>
      </w:r>
      <w:r w:rsidR="00D95A9D" w:rsidRPr="00D95A9D">
        <w:t>nežiaducej</w:t>
      </w:r>
      <w:r w:rsidRPr="00D95A9D">
        <w:t xml:space="preserve"> reakcie</w:t>
      </w:r>
    </w:p>
    <w:p w14:paraId="4A8A0F7C" w14:textId="77777777" w:rsidR="002476CA" w:rsidRPr="00D95A9D" w:rsidRDefault="002476CA" w:rsidP="002476CA">
      <w:pPr>
        <w:jc w:val="both"/>
        <w:rPr>
          <w:u w:val="single"/>
        </w:rPr>
      </w:pPr>
    </w:p>
    <w:p w14:paraId="2D80E88E" w14:textId="77777777" w:rsidR="00B33B7A" w:rsidRPr="00D95A9D" w:rsidRDefault="4B1F096C" w:rsidP="4B1F096C">
      <w:pPr>
        <w:pStyle w:val="Odsekzoznamu"/>
        <w:numPr>
          <w:ilvl w:val="0"/>
          <w:numId w:val="59"/>
        </w:numPr>
        <w:jc w:val="both"/>
        <w:rPr>
          <w:b/>
          <w:bCs/>
        </w:rPr>
      </w:pPr>
      <w:r w:rsidRPr="00D95A9D">
        <w:rPr>
          <w:b/>
          <w:bCs/>
        </w:rPr>
        <w:t xml:space="preserve">Informácie o pacientovi </w:t>
      </w:r>
    </w:p>
    <w:p w14:paraId="456667A0" w14:textId="77777777" w:rsidR="00912ED8" w:rsidRPr="00D95A9D" w:rsidRDefault="00912ED8" w:rsidP="00912ED8">
      <w:pPr>
        <w:pStyle w:val="Odsekzoznamu"/>
        <w:jc w:val="both"/>
        <w:rPr>
          <w:u w:val="single"/>
        </w:rPr>
      </w:pPr>
    </w:p>
    <w:p w14:paraId="04A24F61" w14:textId="77777777" w:rsidR="00912ED8" w:rsidRPr="00D95A9D" w:rsidRDefault="6DE4F7B8" w:rsidP="00673403">
      <w:pPr>
        <w:pStyle w:val="Odsekzoznamu"/>
        <w:numPr>
          <w:ilvl w:val="0"/>
          <w:numId w:val="55"/>
        </w:numPr>
        <w:jc w:val="both"/>
      </w:pPr>
      <w:r w:rsidRPr="00D95A9D">
        <w:t xml:space="preserve">Eviduje informácie o pacientovi, ktoré sú automaticky získavané z databázy ezdravie v rozsahu: </w:t>
      </w:r>
    </w:p>
    <w:p w14:paraId="61CBDF14" w14:textId="77777777" w:rsidR="00912ED8" w:rsidRPr="00D95A9D" w:rsidRDefault="4B1F096C" w:rsidP="00673403">
      <w:pPr>
        <w:pStyle w:val="Odsekzoznamu"/>
        <w:numPr>
          <w:ilvl w:val="1"/>
          <w:numId w:val="55"/>
        </w:numPr>
        <w:jc w:val="both"/>
      </w:pPr>
      <w:r w:rsidRPr="00D95A9D">
        <w:t>Meno</w:t>
      </w:r>
    </w:p>
    <w:p w14:paraId="6539EDDC" w14:textId="77777777" w:rsidR="00912ED8" w:rsidRPr="00D95A9D" w:rsidRDefault="4B1F096C" w:rsidP="00673403">
      <w:pPr>
        <w:pStyle w:val="Odsekzoznamu"/>
        <w:numPr>
          <w:ilvl w:val="1"/>
          <w:numId w:val="55"/>
        </w:numPr>
        <w:jc w:val="both"/>
      </w:pPr>
      <w:r w:rsidRPr="00D95A9D">
        <w:lastRenderedPageBreak/>
        <w:t xml:space="preserve">Priezvisko </w:t>
      </w:r>
    </w:p>
    <w:p w14:paraId="7A670AD4" w14:textId="77777777" w:rsidR="00912ED8" w:rsidRPr="00D95A9D" w:rsidRDefault="4B1F096C" w:rsidP="00673403">
      <w:pPr>
        <w:pStyle w:val="Odsekzoznamu"/>
        <w:numPr>
          <w:ilvl w:val="1"/>
          <w:numId w:val="55"/>
        </w:numPr>
        <w:jc w:val="both"/>
      </w:pPr>
      <w:r w:rsidRPr="00D95A9D">
        <w:t>Rodné priezvisko</w:t>
      </w:r>
    </w:p>
    <w:p w14:paraId="5E175529" w14:textId="77777777" w:rsidR="00912ED8" w:rsidRPr="00D95A9D" w:rsidRDefault="4B1F096C" w:rsidP="00673403">
      <w:pPr>
        <w:pStyle w:val="Odsekzoznamu"/>
        <w:numPr>
          <w:ilvl w:val="1"/>
          <w:numId w:val="55"/>
        </w:numPr>
        <w:jc w:val="both"/>
      </w:pPr>
      <w:r w:rsidRPr="00D95A9D">
        <w:t>Rodné číslo</w:t>
      </w:r>
    </w:p>
    <w:p w14:paraId="402AE055" w14:textId="77777777" w:rsidR="00912ED8" w:rsidRPr="00D95A9D" w:rsidRDefault="4B1F096C" w:rsidP="00673403">
      <w:pPr>
        <w:pStyle w:val="Odsekzoznamu"/>
        <w:numPr>
          <w:ilvl w:val="1"/>
          <w:numId w:val="55"/>
        </w:numPr>
        <w:jc w:val="both"/>
      </w:pPr>
      <w:r w:rsidRPr="00D95A9D">
        <w:t>Vek</w:t>
      </w:r>
    </w:p>
    <w:p w14:paraId="47ECFFEF" w14:textId="77777777" w:rsidR="00912ED8" w:rsidRPr="00D95A9D" w:rsidRDefault="4B1F096C" w:rsidP="00673403">
      <w:pPr>
        <w:pStyle w:val="Odsekzoznamu"/>
        <w:numPr>
          <w:ilvl w:val="1"/>
          <w:numId w:val="55"/>
        </w:numPr>
        <w:jc w:val="both"/>
      </w:pPr>
      <w:r w:rsidRPr="00D95A9D">
        <w:t>Pohlavie</w:t>
      </w:r>
    </w:p>
    <w:p w14:paraId="6A23529B" w14:textId="77777777" w:rsidR="3EE4847C" w:rsidRPr="00D95A9D" w:rsidRDefault="4B1F096C" w:rsidP="00673403">
      <w:pPr>
        <w:pStyle w:val="Odsekzoznamu"/>
        <w:numPr>
          <w:ilvl w:val="1"/>
          <w:numId w:val="55"/>
        </w:numPr>
        <w:jc w:val="both"/>
      </w:pPr>
      <w:r w:rsidRPr="00D95A9D">
        <w:t>Adresa trvalého bydliska</w:t>
      </w:r>
    </w:p>
    <w:p w14:paraId="6824FBE4" w14:textId="77777777" w:rsidR="00912ED8" w:rsidRPr="00D95A9D" w:rsidRDefault="4B1F096C" w:rsidP="00673403">
      <w:pPr>
        <w:pStyle w:val="Odsekzoznamu"/>
        <w:numPr>
          <w:ilvl w:val="2"/>
          <w:numId w:val="55"/>
        </w:numPr>
        <w:jc w:val="both"/>
      </w:pPr>
      <w:r w:rsidRPr="00D95A9D">
        <w:t xml:space="preserve">Ulica </w:t>
      </w:r>
    </w:p>
    <w:p w14:paraId="6DE05622" w14:textId="77777777" w:rsidR="00912ED8" w:rsidRPr="00D95A9D" w:rsidRDefault="4B1F096C" w:rsidP="00673403">
      <w:pPr>
        <w:pStyle w:val="Odsekzoznamu"/>
        <w:numPr>
          <w:ilvl w:val="2"/>
          <w:numId w:val="55"/>
        </w:numPr>
        <w:jc w:val="both"/>
      </w:pPr>
      <w:r w:rsidRPr="00D95A9D">
        <w:t>Číslo popisné</w:t>
      </w:r>
    </w:p>
    <w:p w14:paraId="52553D4D" w14:textId="77777777" w:rsidR="00912ED8" w:rsidRPr="00D95A9D" w:rsidRDefault="4B1F096C" w:rsidP="00673403">
      <w:pPr>
        <w:pStyle w:val="Odsekzoznamu"/>
        <w:numPr>
          <w:ilvl w:val="2"/>
          <w:numId w:val="55"/>
        </w:numPr>
        <w:jc w:val="both"/>
      </w:pPr>
      <w:r w:rsidRPr="00D95A9D">
        <w:t>PSČ</w:t>
      </w:r>
    </w:p>
    <w:p w14:paraId="2B1DA2FE" w14:textId="77777777" w:rsidR="00912ED8" w:rsidRPr="00D95A9D" w:rsidRDefault="4B1F096C" w:rsidP="00673403">
      <w:pPr>
        <w:pStyle w:val="Odsekzoznamu"/>
        <w:numPr>
          <w:ilvl w:val="2"/>
          <w:numId w:val="55"/>
        </w:numPr>
        <w:jc w:val="both"/>
      </w:pPr>
      <w:r w:rsidRPr="00D95A9D">
        <w:t>Obec/ Mesto</w:t>
      </w:r>
    </w:p>
    <w:p w14:paraId="2B02B2F5" w14:textId="77777777" w:rsidR="00912ED8" w:rsidRPr="00D95A9D" w:rsidRDefault="4B1F096C" w:rsidP="5F0753E5">
      <w:pPr>
        <w:pStyle w:val="Odsekzoznamu"/>
        <w:numPr>
          <w:ilvl w:val="2"/>
          <w:numId w:val="55"/>
        </w:numPr>
        <w:jc w:val="both"/>
        <w:rPr>
          <w:rFonts w:asciiTheme="minorHAnsi" w:eastAsiaTheme="minorEastAsia" w:hAnsiTheme="minorHAnsi" w:cstheme="minorBidi"/>
        </w:rPr>
      </w:pPr>
      <w:r w:rsidRPr="00610721">
        <w:rPr>
          <w:rFonts w:asciiTheme="minorHAnsi" w:eastAsiaTheme="minorEastAsia" w:hAnsiTheme="minorHAnsi" w:cstheme="minorBidi"/>
        </w:rPr>
        <w:t>Územnosprávna jednotka – ak je evidovaná</w:t>
      </w:r>
    </w:p>
    <w:p w14:paraId="21981BD3" w14:textId="77777777" w:rsidR="00912ED8" w:rsidRPr="00D95A9D" w:rsidRDefault="4B1F096C" w:rsidP="5F0753E5">
      <w:pPr>
        <w:pStyle w:val="Odsekzoznamu"/>
        <w:numPr>
          <w:ilvl w:val="2"/>
          <w:numId w:val="55"/>
        </w:numPr>
        <w:jc w:val="both"/>
        <w:rPr>
          <w:rFonts w:asciiTheme="minorHAnsi" w:eastAsiaTheme="minorEastAsia" w:hAnsiTheme="minorHAnsi" w:cstheme="minorBidi"/>
        </w:rPr>
      </w:pPr>
      <w:r w:rsidRPr="00610721">
        <w:rPr>
          <w:rFonts w:asciiTheme="minorHAnsi" w:eastAsiaTheme="minorEastAsia" w:hAnsiTheme="minorHAnsi" w:cstheme="minorBidi"/>
        </w:rPr>
        <w:t>Štát</w:t>
      </w:r>
    </w:p>
    <w:p w14:paraId="637037AE" w14:textId="77777777" w:rsidR="00912ED8" w:rsidRPr="00D95A9D" w:rsidRDefault="4B1F096C" w:rsidP="00673403">
      <w:pPr>
        <w:pStyle w:val="Odsekzoznamu"/>
        <w:numPr>
          <w:ilvl w:val="1"/>
          <w:numId w:val="55"/>
        </w:numPr>
        <w:jc w:val="both"/>
      </w:pPr>
      <w:r w:rsidRPr="00D95A9D">
        <w:t>Identifikátor pacienta v ZP</w:t>
      </w:r>
    </w:p>
    <w:p w14:paraId="6314F9BB" w14:textId="77777777" w:rsidR="00912ED8" w:rsidRPr="00D95A9D" w:rsidRDefault="4B1F096C" w:rsidP="00673403">
      <w:pPr>
        <w:pStyle w:val="Odsekzoznamu"/>
        <w:numPr>
          <w:ilvl w:val="1"/>
          <w:numId w:val="55"/>
        </w:numPr>
        <w:jc w:val="both"/>
      </w:pPr>
      <w:r w:rsidRPr="00D95A9D">
        <w:t>Názov zdravotnej poisťovne</w:t>
      </w:r>
    </w:p>
    <w:p w14:paraId="36BD6DE0" w14:textId="77777777" w:rsidR="00912ED8" w:rsidRPr="00D95A9D" w:rsidRDefault="4B1F096C" w:rsidP="00673403">
      <w:pPr>
        <w:pStyle w:val="Odsekzoznamu"/>
        <w:numPr>
          <w:ilvl w:val="1"/>
          <w:numId w:val="55"/>
        </w:numPr>
        <w:jc w:val="both"/>
      </w:pPr>
      <w:r w:rsidRPr="00D95A9D">
        <w:t>Identifikátor zdravotnej poisťovne</w:t>
      </w:r>
    </w:p>
    <w:p w14:paraId="1C2CF648" w14:textId="77777777" w:rsidR="00912ED8" w:rsidRPr="00D95A9D" w:rsidRDefault="00912ED8" w:rsidP="00912ED8">
      <w:pPr>
        <w:pStyle w:val="Odsekzoznamu"/>
        <w:jc w:val="both"/>
      </w:pPr>
    </w:p>
    <w:p w14:paraId="03F0DBB6" w14:textId="77777777" w:rsidR="008A2FCD" w:rsidRPr="00D95A9D" w:rsidRDefault="4B1F096C" w:rsidP="4B1F096C">
      <w:pPr>
        <w:pStyle w:val="Odsekzoznamu"/>
        <w:numPr>
          <w:ilvl w:val="0"/>
          <w:numId w:val="59"/>
        </w:numPr>
        <w:jc w:val="both"/>
        <w:rPr>
          <w:b/>
          <w:bCs/>
        </w:rPr>
      </w:pPr>
      <w:r w:rsidRPr="00D95A9D">
        <w:rPr>
          <w:b/>
          <w:bCs/>
        </w:rPr>
        <w:t>Kontaktné údaje:</w:t>
      </w:r>
    </w:p>
    <w:p w14:paraId="4A298765" w14:textId="77777777" w:rsidR="00912ED8" w:rsidRPr="00D95A9D" w:rsidRDefault="00912ED8" w:rsidP="00912ED8">
      <w:pPr>
        <w:pStyle w:val="Odsekzoznamu"/>
        <w:jc w:val="both"/>
        <w:rPr>
          <w:u w:val="single"/>
        </w:rPr>
      </w:pPr>
    </w:p>
    <w:p w14:paraId="363C02F6" w14:textId="77777777" w:rsidR="00912ED8" w:rsidRPr="00D95A9D" w:rsidRDefault="4B1F096C" w:rsidP="00673403">
      <w:pPr>
        <w:pStyle w:val="Odsekzoznamu"/>
        <w:numPr>
          <w:ilvl w:val="0"/>
          <w:numId w:val="55"/>
        </w:numPr>
        <w:jc w:val="both"/>
      </w:pPr>
      <w:r w:rsidRPr="00D95A9D">
        <w:t xml:space="preserve">Eviduje kontaktné údaje pacienta, ktoré môže vyplniť zdravotnícky pracovník alebo pacient prostredníctvom svojej elektronickej zdravotnej knižky občana (EZKO): </w:t>
      </w:r>
    </w:p>
    <w:p w14:paraId="374A65F8" w14:textId="77777777" w:rsidR="00912ED8" w:rsidRPr="00D95A9D" w:rsidRDefault="4B1F096C" w:rsidP="00673403">
      <w:pPr>
        <w:pStyle w:val="Odsekzoznamu"/>
        <w:numPr>
          <w:ilvl w:val="1"/>
          <w:numId w:val="55"/>
        </w:numPr>
        <w:jc w:val="both"/>
      </w:pPr>
      <w:r w:rsidRPr="00D95A9D">
        <w:t>Ulica</w:t>
      </w:r>
    </w:p>
    <w:p w14:paraId="3C36A353" w14:textId="77777777" w:rsidR="00912ED8" w:rsidRPr="00D95A9D" w:rsidRDefault="4B1F096C" w:rsidP="00673403">
      <w:pPr>
        <w:pStyle w:val="Odsekzoznamu"/>
        <w:numPr>
          <w:ilvl w:val="1"/>
          <w:numId w:val="55"/>
        </w:numPr>
        <w:jc w:val="both"/>
      </w:pPr>
      <w:r w:rsidRPr="00610721">
        <w:rPr>
          <w:rFonts w:asciiTheme="minorHAnsi" w:eastAsiaTheme="minorEastAsia" w:hAnsiTheme="minorHAnsi" w:cstheme="minorBidi"/>
        </w:rPr>
        <w:t>Číslo popisné</w:t>
      </w:r>
      <w:r>
        <w:t xml:space="preserve"> </w:t>
      </w:r>
    </w:p>
    <w:p w14:paraId="172484E4" w14:textId="77777777" w:rsidR="00912ED8" w:rsidRPr="00D95A9D" w:rsidRDefault="4B1F096C" w:rsidP="00673403">
      <w:pPr>
        <w:pStyle w:val="Odsekzoznamu"/>
        <w:numPr>
          <w:ilvl w:val="1"/>
          <w:numId w:val="55"/>
        </w:numPr>
        <w:jc w:val="both"/>
      </w:pPr>
      <w:r w:rsidRPr="00D95A9D">
        <w:t>PSČ</w:t>
      </w:r>
    </w:p>
    <w:p w14:paraId="6F0ADB38" w14:textId="77777777" w:rsidR="00912ED8" w:rsidRPr="00D95A9D" w:rsidRDefault="4B1F096C" w:rsidP="00673403">
      <w:pPr>
        <w:pStyle w:val="Odsekzoznamu"/>
        <w:numPr>
          <w:ilvl w:val="1"/>
          <w:numId w:val="55"/>
        </w:numPr>
        <w:jc w:val="both"/>
      </w:pPr>
      <w:r w:rsidRPr="00D95A9D">
        <w:t xml:space="preserve">Obec/ Mesto </w:t>
      </w:r>
    </w:p>
    <w:p w14:paraId="0E88DC9F" w14:textId="77777777" w:rsidR="00912ED8" w:rsidRPr="00D95A9D" w:rsidRDefault="4B1F096C" w:rsidP="00673403">
      <w:pPr>
        <w:pStyle w:val="Odsekzoznamu"/>
        <w:numPr>
          <w:ilvl w:val="1"/>
          <w:numId w:val="55"/>
        </w:numPr>
        <w:jc w:val="both"/>
      </w:pPr>
      <w:r w:rsidRPr="00610721">
        <w:rPr>
          <w:rFonts w:asciiTheme="minorHAnsi" w:eastAsiaTheme="minorEastAsia" w:hAnsiTheme="minorHAnsi" w:cstheme="minorBidi"/>
        </w:rPr>
        <w:t>Územnosprávna jednotka – ak je evidovaná</w:t>
      </w:r>
    </w:p>
    <w:p w14:paraId="33847B2E" w14:textId="77777777" w:rsidR="00912ED8" w:rsidRPr="00D95A9D" w:rsidRDefault="4B1F096C" w:rsidP="5F0753E5">
      <w:pPr>
        <w:pStyle w:val="Odsekzoznamu"/>
        <w:numPr>
          <w:ilvl w:val="1"/>
          <w:numId w:val="55"/>
        </w:numPr>
        <w:jc w:val="both"/>
        <w:rPr>
          <w:rFonts w:asciiTheme="minorHAnsi" w:eastAsiaTheme="minorEastAsia" w:hAnsiTheme="minorHAnsi" w:cstheme="minorBidi"/>
        </w:rPr>
      </w:pPr>
      <w:r w:rsidRPr="00610721">
        <w:rPr>
          <w:rFonts w:asciiTheme="minorHAnsi" w:eastAsiaTheme="minorEastAsia" w:hAnsiTheme="minorHAnsi" w:cstheme="minorBidi"/>
        </w:rPr>
        <w:t>Štát – trvalého pobytu pacienta</w:t>
      </w:r>
    </w:p>
    <w:p w14:paraId="7C766F1F" w14:textId="77777777" w:rsidR="00912ED8" w:rsidRPr="00D95A9D" w:rsidRDefault="4B1F096C" w:rsidP="00673403">
      <w:pPr>
        <w:pStyle w:val="Odsekzoznamu"/>
        <w:numPr>
          <w:ilvl w:val="1"/>
          <w:numId w:val="55"/>
        </w:numPr>
        <w:jc w:val="both"/>
      </w:pPr>
      <w:r w:rsidRPr="00D95A9D">
        <w:t xml:space="preserve">Zahraničie – príznak či adresa je evidovaná v zahraničí </w:t>
      </w:r>
    </w:p>
    <w:p w14:paraId="6691E92D" w14:textId="77777777" w:rsidR="00912ED8" w:rsidRPr="00D95A9D" w:rsidRDefault="4B1F096C" w:rsidP="00673403">
      <w:pPr>
        <w:pStyle w:val="Odsekzoznamu"/>
        <w:numPr>
          <w:ilvl w:val="1"/>
          <w:numId w:val="55"/>
        </w:numPr>
        <w:jc w:val="both"/>
      </w:pPr>
      <w:r w:rsidRPr="00D95A9D">
        <w:t>Poznámka</w:t>
      </w:r>
    </w:p>
    <w:p w14:paraId="06AB595D" w14:textId="77777777" w:rsidR="00912ED8" w:rsidRPr="00D95A9D" w:rsidRDefault="4B1F096C" w:rsidP="00673403">
      <w:pPr>
        <w:pStyle w:val="Odsekzoznamu"/>
        <w:numPr>
          <w:ilvl w:val="1"/>
          <w:numId w:val="55"/>
        </w:numPr>
        <w:jc w:val="both"/>
      </w:pPr>
      <w:r w:rsidRPr="00D95A9D">
        <w:t xml:space="preserve">Telefón – telefón pacienta </w:t>
      </w:r>
    </w:p>
    <w:p w14:paraId="768FFB7B" w14:textId="77777777" w:rsidR="004E4B42" w:rsidRPr="00D95A9D" w:rsidRDefault="4B1F096C" w:rsidP="00673403">
      <w:pPr>
        <w:pStyle w:val="Odsekzoznamu"/>
        <w:numPr>
          <w:ilvl w:val="1"/>
          <w:numId w:val="55"/>
        </w:numPr>
        <w:jc w:val="both"/>
      </w:pPr>
      <w:r w:rsidRPr="00D95A9D">
        <w:t xml:space="preserve">Email – email pacienta </w:t>
      </w:r>
    </w:p>
    <w:p w14:paraId="0CAF8E74" w14:textId="77777777" w:rsidR="00912ED8" w:rsidRPr="00D95A9D" w:rsidRDefault="4B1F096C" w:rsidP="00673403">
      <w:pPr>
        <w:pStyle w:val="Odsekzoznamu"/>
        <w:numPr>
          <w:ilvl w:val="1"/>
          <w:numId w:val="55"/>
        </w:numPr>
        <w:jc w:val="both"/>
      </w:pPr>
      <w:r w:rsidRPr="00D95A9D">
        <w:t>Informáciu, kto daný záznam zaznamenal (NZIS zapíše automaticky)</w:t>
      </w:r>
    </w:p>
    <w:p w14:paraId="45F8B9DA" w14:textId="77777777" w:rsidR="00912ED8" w:rsidRPr="00D95A9D" w:rsidRDefault="00912ED8" w:rsidP="00912ED8">
      <w:pPr>
        <w:jc w:val="both"/>
      </w:pPr>
    </w:p>
    <w:p w14:paraId="71FEC57F" w14:textId="77777777" w:rsidR="00912ED8" w:rsidRPr="00D95A9D" w:rsidRDefault="4B1F096C" w:rsidP="4B1F096C">
      <w:pPr>
        <w:pStyle w:val="Odsekzoznamu"/>
        <w:numPr>
          <w:ilvl w:val="0"/>
          <w:numId w:val="59"/>
        </w:numPr>
        <w:jc w:val="both"/>
        <w:rPr>
          <w:b/>
          <w:bCs/>
        </w:rPr>
      </w:pPr>
      <w:r w:rsidRPr="00D95A9D">
        <w:rPr>
          <w:b/>
          <w:bCs/>
        </w:rPr>
        <w:t>Núdzový kontakt (ICE kontakt)</w:t>
      </w:r>
    </w:p>
    <w:p w14:paraId="55EB8927" w14:textId="77777777" w:rsidR="008A2FCD" w:rsidRPr="00D95A9D" w:rsidRDefault="008A2FCD" w:rsidP="008A2FCD">
      <w:pPr>
        <w:pStyle w:val="Odsekzoznamu"/>
        <w:ind w:left="1440"/>
        <w:jc w:val="both"/>
        <w:rPr>
          <w:u w:val="single"/>
        </w:rPr>
      </w:pPr>
    </w:p>
    <w:p w14:paraId="47F98C49" w14:textId="77777777" w:rsidR="00912ED8" w:rsidRPr="00D95A9D" w:rsidRDefault="4B1F096C" w:rsidP="00673403">
      <w:pPr>
        <w:pStyle w:val="Odsekzoznamu"/>
        <w:numPr>
          <w:ilvl w:val="0"/>
          <w:numId w:val="55"/>
        </w:numPr>
        <w:jc w:val="both"/>
      </w:pPr>
      <w:r w:rsidRPr="00D95A9D">
        <w:t>Eviduje núdzový kontakt pre pacienta – informáciu komu volať, ak pacientovi bola poskytnutá neodkladná zdravotná starostlivosť/nastalo úmrtie pacienta</w:t>
      </w:r>
    </w:p>
    <w:p w14:paraId="4B87B4AB" w14:textId="77777777" w:rsidR="00912ED8" w:rsidRPr="00D95A9D" w:rsidRDefault="4B1F096C" w:rsidP="00673403">
      <w:pPr>
        <w:pStyle w:val="Odsekzoznamu"/>
        <w:numPr>
          <w:ilvl w:val="0"/>
          <w:numId w:val="56"/>
        </w:numPr>
        <w:jc w:val="both"/>
      </w:pPr>
      <w:r w:rsidRPr="00D95A9D">
        <w:t>Meno</w:t>
      </w:r>
    </w:p>
    <w:p w14:paraId="302AF065" w14:textId="77777777" w:rsidR="00912ED8" w:rsidRPr="00D95A9D" w:rsidRDefault="4B1F096C" w:rsidP="00673403">
      <w:pPr>
        <w:pStyle w:val="Odsekzoznamu"/>
        <w:numPr>
          <w:ilvl w:val="0"/>
          <w:numId w:val="56"/>
        </w:numPr>
        <w:jc w:val="both"/>
      </w:pPr>
      <w:r w:rsidRPr="00D95A9D">
        <w:t>Priezvisko</w:t>
      </w:r>
    </w:p>
    <w:p w14:paraId="7A551839" w14:textId="77777777" w:rsidR="00912ED8" w:rsidRPr="00D95A9D" w:rsidRDefault="4B1F096C" w:rsidP="00673403">
      <w:pPr>
        <w:pStyle w:val="Odsekzoznamu"/>
        <w:numPr>
          <w:ilvl w:val="0"/>
          <w:numId w:val="56"/>
        </w:numPr>
        <w:jc w:val="both"/>
      </w:pPr>
      <w:r w:rsidRPr="00D95A9D">
        <w:t>Typ vzťahu</w:t>
      </w:r>
    </w:p>
    <w:p w14:paraId="2D8F3220" w14:textId="77777777" w:rsidR="00912ED8" w:rsidRPr="00D95A9D" w:rsidRDefault="4B1F096C" w:rsidP="00673403">
      <w:pPr>
        <w:pStyle w:val="Odsekzoznamu"/>
        <w:numPr>
          <w:ilvl w:val="0"/>
          <w:numId w:val="56"/>
        </w:numPr>
        <w:jc w:val="both"/>
      </w:pPr>
      <w:r w:rsidRPr="00D95A9D">
        <w:t>Telefón – telefón núdzového kontaktu</w:t>
      </w:r>
    </w:p>
    <w:p w14:paraId="6982D35C" w14:textId="77777777" w:rsidR="00912ED8" w:rsidRPr="00D95A9D" w:rsidRDefault="4B1F096C" w:rsidP="00673403">
      <w:pPr>
        <w:pStyle w:val="Odsekzoznamu"/>
        <w:numPr>
          <w:ilvl w:val="0"/>
          <w:numId w:val="56"/>
        </w:numPr>
        <w:jc w:val="both"/>
      </w:pPr>
      <w:r w:rsidRPr="00D95A9D">
        <w:t xml:space="preserve">Email  - email núdzového kontaktu </w:t>
      </w:r>
    </w:p>
    <w:p w14:paraId="5AF3532D" w14:textId="77777777" w:rsidR="004E4B42" w:rsidRPr="00D95A9D" w:rsidRDefault="4B1F096C" w:rsidP="00673403">
      <w:pPr>
        <w:pStyle w:val="Odsekzoznamu"/>
        <w:numPr>
          <w:ilvl w:val="0"/>
          <w:numId w:val="56"/>
        </w:numPr>
      </w:pPr>
      <w:r w:rsidRPr="00D95A9D">
        <w:t>Informáciu, kto daný záznam zaznamenal (NZIS zapíše automaticky)</w:t>
      </w:r>
    </w:p>
    <w:p w14:paraId="43CACE9F" w14:textId="77777777" w:rsidR="00912ED8" w:rsidRPr="00D95A9D" w:rsidRDefault="00912ED8" w:rsidP="00912ED8">
      <w:pPr>
        <w:ind w:left="1416"/>
        <w:jc w:val="both"/>
      </w:pPr>
    </w:p>
    <w:p w14:paraId="56658B78" w14:textId="77777777" w:rsidR="00912ED8" w:rsidRPr="00D95A9D" w:rsidRDefault="4B1F096C" w:rsidP="4B1F096C">
      <w:pPr>
        <w:pStyle w:val="Odsekzoznamu"/>
        <w:numPr>
          <w:ilvl w:val="0"/>
          <w:numId w:val="59"/>
        </w:numPr>
        <w:jc w:val="both"/>
        <w:rPr>
          <w:b/>
          <w:bCs/>
        </w:rPr>
      </w:pPr>
      <w:r w:rsidRPr="00D95A9D">
        <w:rPr>
          <w:b/>
          <w:bCs/>
        </w:rPr>
        <w:t xml:space="preserve">Kontakt na ošetrujúceho lekára: </w:t>
      </w:r>
    </w:p>
    <w:p w14:paraId="10A44F0B" w14:textId="77777777" w:rsidR="008A2FCD" w:rsidRPr="00D95A9D" w:rsidRDefault="008A2FCD" w:rsidP="008A2FCD">
      <w:pPr>
        <w:pStyle w:val="Odsekzoznamu"/>
        <w:ind w:left="1080"/>
        <w:jc w:val="both"/>
        <w:rPr>
          <w:u w:val="single"/>
        </w:rPr>
      </w:pPr>
    </w:p>
    <w:p w14:paraId="0A790150" w14:textId="77777777" w:rsidR="008A2FCD" w:rsidRPr="00D95A9D" w:rsidRDefault="4B1F096C" w:rsidP="4B1F096C">
      <w:pPr>
        <w:pStyle w:val="Odsekzoznamu"/>
        <w:numPr>
          <w:ilvl w:val="0"/>
          <w:numId w:val="55"/>
        </w:numPr>
        <w:jc w:val="both"/>
        <w:rPr>
          <w:u w:val="single"/>
        </w:rPr>
      </w:pPr>
      <w:r w:rsidRPr="00D95A9D">
        <w:t>Eviduje 2 typy lekárov:</w:t>
      </w:r>
    </w:p>
    <w:p w14:paraId="5F3402E6" w14:textId="77777777" w:rsidR="008A2FCD" w:rsidRPr="00D95A9D" w:rsidRDefault="6DE4F7B8" w:rsidP="6DE4F7B8">
      <w:pPr>
        <w:pStyle w:val="Odsekzoznamu"/>
        <w:numPr>
          <w:ilvl w:val="1"/>
          <w:numId w:val="55"/>
        </w:numPr>
        <w:jc w:val="both"/>
        <w:rPr>
          <w:u w:val="single"/>
        </w:rPr>
      </w:pPr>
      <w:r w:rsidRPr="00D95A9D">
        <w:t>Všeobecný lekár (kapitujúci), ktorý je evidovaný z dávok ZP nahlasovaných jednotlivými PZS a je vypĺňaný automaticky z databázy ezdravi</w:t>
      </w:r>
      <w:r w:rsidR="00AB591C" w:rsidRPr="00D95A9D">
        <w:t>e</w:t>
      </w:r>
    </w:p>
    <w:p w14:paraId="69600B2B" w14:textId="77777777" w:rsidR="00F122A2" w:rsidRPr="00D95A9D" w:rsidRDefault="4B1F096C" w:rsidP="00673403">
      <w:pPr>
        <w:pStyle w:val="Odsekzoznamu"/>
        <w:numPr>
          <w:ilvl w:val="1"/>
          <w:numId w:val="55"/>
        </w:numPr>
        <w:jc w:val="both"/>
      </w:pPr>
      <w:r w:rsidRPr="00D95A9D">
        <w:t>Preferovaný zdravotnícky pracovník – je lekár/ zdravotnícky pracovník, ktorý vie najviac informácii o zdravotnom stave pacienta a vie poskytnúť reálne informácie o zdravotnom stave (napr. onkologický pacienti budú evidovať ošetrujúceho onkológa), tohto lekára je možné zaevidovať priamo daným zdravotníckym pracovníkom/ lekárom alebo pacientom prostredníctvom elektronickej zdravotnej knižky občana (EZKO)</w:t>
      </w:r>
    </w:p>
    <w:p w14:paraId="249953C1" w14:textId="77777777" w:rsidR="008A2FCD" w:rsidRPr="00D95A9D" w:rsidRDefault="4B1F096C" w:rsidP="00673403">
      <w:pPr>
        <w:pStyle w:val="Odsekzoznamu"/>
        <w:numPr>
          <w:ilvl w:val="0"/>
          <w:numId w:val="55"/>
        </w:numPr>
        <w:jc w:val="both"/>
      </w:pPr>
      <w:r w:rsidRPr="00D95A9D">
        <w:t xml:space="preserve">Pre obidva typy lekárov sú evidované nasledovné záznamy: </w:t>
      </w:r>
    </w:p>
    <w:p w14:paraId="292ED281" w14:textId="77777777" w:rsidR="00F122A2" w:rsidRPr="00D95A9D" w:rsidRDefault="4B1F096C" w:rsidP="00673403">
      <w:pPr>
        <w:pStyle w:val="Odsekzoznamu"/>
        <w:numPr>
          <w:ilvl w:val="1"/>
          <w:numId w:val="55"/>
        </w:numPr>
        <w:jc w:val="both"/>
      </w:pPr>
      <w:r w:rsidRPr="00D95A9D">
        <w:t>Meno</w:t>
      </w:r>
    </w:p>
    <w:p w14:paraId="044E6BF8" w14:textId="77777777" w:rsidR="00F122A2" w:rsidRPr="00D95A9D" w:rsidRDefault="4B1F096C" w:rsidP="00673403">
      <w:pPr>
        <w:pStyle w:val="Odsekzoznamu"/>
        <w:numPr>
          <w:ilvl w:val="1"/>
          <w:numId w:val="55"/>
        </w:numPr>
        <w:jc w:val="both"/>
      </w:pPr>
      <w:r w:rsidRPr="00D95A9D">
        <w:t>Priezvisko</w:t>
      </w:r>
    </w:p>
    <w:p w14:paraId="4F90B90C" w14:textId="77777777" w:rsidR="00F122A2" w:rsidRPr="00D95A9D" w:rsidRDefault="4B1F096C" w:rsidP="00673403">
      <w:pPr>
        <w:pStyle w:val="Odsekzoznamu"/>
        <w:numPr>
          <w:ilvl w:val="1"/>
          <w:numId w:val="55"/>
        </w:numPr>
        <w:jc w:val="both"/>
      </w:pPr>
      <w:r w:rsidRPr="00D95A9D">
        <w:lastRenderedPageBreak/>
        <w:t>Zdravotnícka odbornosť lekára – špecializácia</w:t>
      </w:r>
    </w:p>
    <w:p w14:paraId="7E17E4C9" w14:textId="77777777" w:rsidR="00F122A2" w:rsidRPr="00D95A9D" w:rsidRDefault="6DE4F7B8" w:rsidP="00673403">
      <w:pPr>
        <w:pStyle w:val="Odsekzoznamu"/>
        <w:numPr>
          <w:ilvl w:val="1"/>
          <w:numId w:val="55"/>
        </w:numPr>
        <w:jc w:val="both"/>
      </w:pPr>
      <w:r w:rsidRPr="00D95A9D">
        <w:t>Kód ZPr</w:t>
      </w:r>
    </w:p>
    <w:p w14:paraId="75B0F4A4" w14:textId="77777777" w:rsidR="00F122A2" w:rsidRPr="00D95A9D" w:rsidRDefault="4B1F096C" w:rsidP="00673403">
      <w:pPr>
        <w:pStyle w:val="Odsekzoznamu"/>
        <w:numPr>
          <w:ilvl w:val="1"/>
          <w:numId w:val="55"/>
        </w:numPr>
        <w:jc w:val="both"/>
      </w:pPr>
      <w:r w:rsidRPr="00D95A9D">
        <w:t>Telefón</w:t>
      </w:r>
    </w:p>
    <w:p w14:paraId="20A64113" w14:textId="77777777" w:rsidR="00F122A2" w:rsidRPr="00D95A9D" w:rsidRDefault="4B1F096C" w:rsidP="00673403">
      <w:pPr>
        <w:pStyle w:val="Odsekzoznamu"/>
        <w:numPr>
          <w:ilvl w:val="1"/>
          <w:numId w:val="55"/>
        </w:numPr>
        <w:jc w:val="both"/>
      </w:pPr>
      <w:r w:rsidRPr="00D95A9D">
        <w:t>Email</w:t>
      </w:r>
    </w:p>
    <w:p w14:paraId="251B355E" w14:textId="77777777" w:rsidR="00F122A2" w:rsidRPr="00D95A9D" w:rsidRDefault="4B1F096C" w:rsidP="00673403">
      <w:pPr>
        <w:pStyle w:val="Odsekzoznamu"/>
        <w:numPr>
          <w:ilvl w:val="1"/>
          <w:numId w:val="55"/>
        </w:numPr>
        <w:jc w:val="both"/>
      </w:pPr>
      <w:r w:rsidRPr="00D95A9D">
        <w:t>Ulica</w:t>
      </w:r>
    </w:p>
    <w:p w14:paraId="1FDB2B38" w14:textId="77777777" w:rsidR="00F122A2" w:rsidRPr="00D95A9D" w:rsidRDefault="4B1F096C" w:rsidP="5F0753E5">
      <w:pPr>
        <w:pStyle w:val="Odsekzoznamu"/>
        <w:numPr>
          <w:ilvl w:val="1"/>
          <w:numId w:val="55"/>
        </w:numPr>
        <w:jc w:val="both"/>
        <w:rPr>
          <w:rFonts w:asciiTheme="minorHAnsi" w:eastAsiaTheme="minorEastAsia" w:hAnsiTheme="minorHAnsi" w:cstheme="minorBidi"/>
        </w:rPr>
      </w:pPr>
      <w:r w:rsidRPr="00610721">
        <w:rPr>
          <w:rFonts w:asciiTheme="minorHAnsi" w:eastAsiaTheme="minorEastAsia" w:hAnsiTheme="minorHAnsi" w:cstheme="minorBidi"/>
        </w:rPr>
        <w:t>Číslo popisné</w:t>
      </w:r>
    </w:p>
    <w:p w14:paraId="3615D58B" w14:textId="77777777" w:rsidR="00F122A2" w:rsidRPr="00D95A9D" w:rsidRDefault="4B1F096C" w:rsidP="00673403">
      <w:pPr>
        <w:pStyle w:val="Odsekzoznamu"/>
        <w:numPr>
          <w:ilvl w:val="1"/>
          <w:numId w:val="55"/>
        </w:numPr>
        <w:jc w:val="both"/>
      </w:pPr>
      <w:r w:rsidRPr="00D95A9D">
        <w:t>PSČ</w:t>
      </w:r>
    </w:p>
    <w:p w14:paraId="7EADF2EF" w14:textId="77777777" w:rsidR="00F122A2" w:rsidRPr="00D95A9D" w:rsidRDefault="4B1F096C" w:rsidP="00673403">
      <w:pPr>
        <w:pStyle w:val="Odsekzoznamu"/>
        <w:numPr>
          <w:ilvl w:val="1"/>
          <w:numId w:val="55"/>
        </w:numPr>
        <w:jc w:val="both"/>
      </w:pPr>
      <w:r w:rsidRPr="00D95A9D">
        <w:t>Obec</w:t>
      </w:r>
    </w:p>
    <w:p w14:paraId="724DB8ED" w14:textId="77777777" w:rsidR="00F122A2" w:rsidRPr="00D95A9D" w:rsidRDefault="4B1F096C" w:rsidP="5F0753E5">
      <w:pPr>
        <w:pStyle w:val="Odsekzoznamu"/>
        <w:numPr>
          <w:ilvl w:val="1"/>
          <w:numId w:val="55"/>
        </w:numPr>
        <w:jc w:val="both"/>
        <w:rPr>
          <w:rFonts w:asciiTheme="minorHAnsi" w:eastAsiaTheme="minorEastAsia" w:hAnsiTheme="minorHAnsi" w:cstheme="minorBidi"/>
        </w:rPr>
      </w:pPr>
      <w:r w:rsidRPr="00610721">
        <w:rPr>
          <w:rFonts w:asciiTheme="minorHAnsi" w:eastAsiaTheme="minorEastAsia" w:hAnsiTheme="minorHAnsi" w:cstheme="minorBidi"/>
        </w:rPr>
        <w:t>Územnosprávna jednotka</w:t>
      </w:r>
    </w:p>
    <w:p w14:paraId="2ABC50EA" w14:textId="77777777" w:rsidR="00F122A2" w:rsidRPr="00D95A9D" w:rsidRDefault="4B1F096C" w:rsidP="5F0753E5">
      <w:pPr>
        <w:pStyle w:val="Odsekzoznamu"/>
        <w:numPr>
          <w:ilvl w:val="1"/>
          <w:numId w:val="55"/>
        </w:numPr>
        <w:jc w:val="both"/>
        <w:rPr>
          <w:rFonts w:asciiTheme="minorHAnsi" w:eastAsiaTheme="minorEastAsia" w:hAnsiTheme="minorHAnsi" w:cstheme="minorBidi"/>
        </w:rPr>
      </w:pPr>
      <w:r w:rsidRPr="00610721">
        <w:rPr>
          <w:rFonts w:asciiTheme="minorHAnsi" w:eastAsiaTheme="minorEastAsia" w:hAnsiTheme="minorHAnsi" w:cstheme="minorBidi"/>
        </w:rPr>
        <w:t>Štát</w:t>
      </w:r>
    </w:p>
    <w:p w14:paraId="1578DB61" w14:textId="77777777" w:rsidR="00F122A2" w:rsidRPr="00D95A9D" w:rsidRDefault="4B1F096C" w:rsidP="00673403">
      <w:pPr>
        <w:pStyle w:val="Odsekzoznamu"/>
        <w:numPr>
          <w:ilvl w:val="1"/>
          <w:numId w:val="55"/>
        </w:numPr>
        <w:jc w:val="both"/>
      </w:pPr>
      <w:r w:rsidRPr="00D95A9D">
        <w:t xml:space="preserve">Názov PZS – názov ambulancie </w:t>
      </w:r>
    </w:p>
    <w:p w14:paraId="5884DED2" w14:textId="77777777" w:rsidR="00F122A2" w:rsidRPr="00D95A9D" w:rsidRDefault="4B1F096C" w:rsidP="00673403">
      <w:pPr>
        <w:pStyle w:val="Odsekzoznamu"/>
        <w:numPr>
          <w:ilvl w:val="1"/>
          <w:numId w:val="55"/>
        </w:numPr>
        <w:jc w:val="both"/>
      </w:pPr>
      <w:r w:rsidRPr="00D95A9D">
        <w:t>Kód PZS</w:t>
      </w:r>
    </w:p>
    <w:p w14:paraId="7C64FC2C" w14:textId="77777777" w:rsidR="004E4B42" w:rsidRPr="00D95A9D" w:rsidRDefault="4B1F096C" w:rsidP="00673403">
      <w:pPr>
        <w:pStyle w:val="Odsekzoznamu"/>
        <w:numPr>
          <w:ilvl w:val="1"/>
          <w:numId w:val="55"/>
        </w:numPr>
        <w:jc w:val="both"/>
      </w:pPr>
      <w:r w:rsidRPr="00D95A9D">
        <w:t>Druh odbornej činnosti</w:t>
      </w:r>
    </w:p>
    <w:p w14:paraId="492B14AD" w14:textId="77777777" w:rsidR="00912ED8" w:rsidRPr="00D95A9D" w:rsidRDefault="6DE4F7B8" w:rsidP="00673403">
      <w:pPr>
        <w:pStyle w:val="Odsekzoznamu"/>
        <w:numPr>
          <w:ilvl w:val="1"/>
          <w:numId w:val="55"/>
        </w:numPr>
        <w:jc w:val="both"/>
      </w:pPr>
      <w:r w:rsidRPr="00D95A9D">
        <w:t>Informáciu, kto daný záznam uviedol, pri kapitujúcom lekárovi je uvedená konštantná hodnota všeobecný lekár</w:t>
      </w:r>
    </w:p>
    <w:p w14:paraId="14C511E2" w14:textId="77777777" w:rsidR="00F122A2" w:rsidRPr="009A5B20" w:rsidRDefault="6DE4F7B8" w:rsidP="00D95A9D">
      <w:pPr>
        <w:pStyle w:val="Nadpis2"/>
        <w:rPr>
          <w:lang w:val="sk-SK"/>
        </w:rPr>
      </w:pPr>
      <w:bookmarkStart w:id="25" w:name="_Toc2079581"/>
      <w:r w:rsidRPr="009A5B20">
        <w:rPr>
          <w:lang w:val="sk-SK"/>
        </w:rPr>
        <w:t>Doplnkové zdravotné údaje</w:t>
      </w:r>
      <w:bookmarkEnd w:id="25"/>
    </w:p>
    <w:p w14:paraId="674BC731" w14:textId="77777777" w:rsidR="00492762" w:rsidRPr="00D95A9D" w:rsidRDefault="4B1F096C" w:rsidP="000471DB">
      <w:pPr>
        <w:jc w:val="both"/>
      </w:pPr>
      <w:r w:rsidRPr="00D95A9D">
        <w:t xml:space="preserve">Doplnkové zdravotné údaje obsahujú údaje, ktoré ošetrujúci zdravotnícky pracovník alebo ošetrujúci lekár môže viesť / zapisovať na dobrovoľnej báze v štruktúrovanej forme. Môžu byť známe počas liečby pacienta a môžu byť dôležité pre ďalšie poskytovanie zdravotnej starostlivosti. Dáta sú poskytované štruktúrovane pre vybrané situácie.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492762" w:rsidRPr="00D95A9D" w14:paraId="06CF9BD0" w14:textId="77777777" w:rsidTr="6DE4F7B8">
        <w:trPr>
          <w:trHeight w:val="292"/>
        </w:trPr>
        <w:tc>
          <w:tcPr>
            <w:tcW w:w="4508" w:type="dxa"/>
            <w:shd w:val="clear" w:color="auto" w:fill="002060"/>
          </w:tcPr>
          <w:p w14:paraId="61259690" w14:textId="77777777" w:rsidR="00492762" w:rsidRPr="00D95A9D" w:rsidRDefault="6DE4F7B8" w:rsidP="4B1F096C">
            <w:pPr>
              <w:rPr>
                <w:color w:val="FFFFFF" w:themeColor="background2"/>
                <w:sz w:val="18"/>
                <w:szCs w:val="18"/>
              </w:rPr>
            </w:pPr>
            <w:r w:rsidRPr="00D95A9D">
              <w:rPr>
                <w:color w:val="FFFFFF" w:themeColor="background2"/>
                <w:sz w:val="18"/>
                <w:szCs w:val="18"/>
              </w:rPr>
              <w:t>Doplnkové zdravotné údaje</w:t>
            </w:r>
          </w:p>
        </w:tc>
        <w:tc>
          <w:tcPr>
            <w:tcW w:w="4508" w:type="dxa"/>
            <w:shd w:val="clear" w:color="auto" w:fill="002060"/>
          </w:tcPr>
          <w:p w14:paraId="7A0E0480" w14:textId="77777777" w:rsidR="00492762" w:rsidRPr="00D95A9D" w:rsidRDefault="6DE4F7B8" w:rsidP="4B1F096C">
            <w:pPr>
              <w:rPr>
                <w:color w:val="FFFFFF" w:themeColor="background2"/>
                <w:sz w:val="18"/>
                <w:szCs w:val="18"/>
              </w:rPr>
            </w:pPr>
            <w:r w:rsidRPr="00D95A9D">
              <w:rPr>
                <w:color w:val="FFFFFF" w:themeColor="background2"/>
                <w:sz w:val="18"/>
                <w:szCs w:val="18"/>
              </w:rPr>
              <w:t>Časti</w:t>
            </w:r>
          </w:p>
        </w:tc>
      </w:tr>
      <w:tr w:rsidR="00492762" w:rsidRPr="00D95A9D" w14:paraId="788DA059" w14:textId="77777777" w:rsidTr="6DE4F7B8">
        <w:trPr>
          <w:trHeight w:val="250"/>
        </w:trPr>
        <w:tc>
          <w:tcPr>
            <w:tcW w:w="4508" w:type="dxa"/>
            <w:vMerge w:val="restart"/>
            <w:vAlign w:val="center"/>
          </w:tcPr>
          <w:p w14:paraId="65993109" w14:textId="77777777" w:rsidR="00B33B7A" w:rsidRPr="00D95A9D" w:rsidRDefault="4B1F096C" w:rsidP="4B1F096C">
            <w:pPr>
              <w:pStyle w:val="Odsekzoznamu"/>
              <w:numPr>
                <w:ilvl w:val="0"/>
                <w:numId w:val="53"/>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Výsledky z vyšetrení</w:t>
            </w:r>
          </w:p>
        </w:tc>
        <w:tc>
          <w:tcPr>
            <w:tcW w:w="4508" w:type="dxa"/>
            <w:vAlign w:val="center"/>
          </w:tcPr>
          <w:p w14:paraId="40FB0222" w14:textId="77777777" w:rsidR="00492762" w:rsidRPr="00D95A9D" w:rsidRDefault="4B1F096C" w:rsidP="4B1F096C">
            <w:pPr>
              <w:pStyle w:val="Odsekzoznamu"/>
              <w:numPr>
                <w:ilvl w:val="0"/>
                <w:numId w:val="51"/>
              </w:numPr>
              <w:rPr>
                <w:sz w:val="18"/>
                <w:szCs w:val="18"/>
              </w:rPr>
            </w:pPr>
            <w:r w:rsidRPr="00D95A9D">
              <w:rPr>
                <w:sz w:val="18"/>
                <w:szCs w:val="18"/>
              </w:rPr>
              <w:t>Krvná skupina</w:t>
            </w:r>
          </w:p>
        </w:tc>
      </w:tr>
      <w:tr w:rsidR="00492762" w:rsidRPr="00D95A9D" w14:paraId="0EC16099" w14:textId="77777777" w:rsidTr="6DE4F7B8">
        <w:tc>
          <w:tcPr>
            <w:tcW w:w="4508" w:type="dxa"/>
            <w:vMerge/>
            <w:vAlign w:val="center"/>
          </w:tcPr>
          <w:p w14:paraId="6C4D79E7" w14:textId="77777777" w:rsidR="00492762" w:rsidRPr="00D95A9D" w:rsidRDefault="00492762" w:rsidP="00673403">
            <w:pPr>
              <w:pStyle w:val="Odsekzoznamu"/>
              <w:numPr>
                <w:ilvl w:val="0"/>
                <w:numId w:val="53"/>
              </w:numPr>
              <w:rPr>
                <w:rFonts w:asciiTheme="minorHAnsi" w:hAnsiTheme="minorHAnsi" w:cstheme="minorHAnsi"/>
                <w:sz w:val="18"/>
                <w:szCs w:val="18"/>
              </w:rPr>
            </w:pPr>
          </w:p>
        </w:tc>
        <w:tc>
          <w:tcPr>
            <w:tcW w:w="4508" w:type="dxa"/>
            <w:vAlign w:val="center"/>
          </w:tcPr>
          <w:p w14:paraId="734A919E" w14:textId="77777777" w:rsidR="00492762" w:rsidRPr="00D95A9D" w:rsidRDefault="4B1F096C" w:rsidP="4B1F096C">
            <w:pPr>
              <w:pStyle w:val="Odsekzoznamu"/>
              <w:numPr>
                <w:ilvl w:val="0"/>
                <w:numId w:val="51"/>
              </w:numPr>
              <w:rPr>
                <w:sz w:val="18"/>
                <w:szCs w:val="18"/>
              </w:rPr>
            </w:pPr>
            <w:r w:rsidRPr="00D95A9D">
              <w:rPr>
                <w:sz w:val="18"/>
                <w:szCs w:val="18"/>
              </w:rPr>
              <w:t>Krvný tlak</w:t>
            </w:r>
          </w:p>
        </w:tc>
      </w:tr>
      <w:tr w:rsidR="00492762" w:rsidRPr="00D95A9D" w14:paraId="09C9CAB9" w14:textId="77777777" w:rsidTr="6DE4F7B8">
        <w:trPr>
          <w:trHeight w:val="278"/>
        </w:trPr>
        <w:tc>
          <w:tcPr>
            <w:tcW w:w="4508" w:type="dxa"/>
            <w:vMerge/>
            <w:vAlign w:val="center"/>
          </w:tcPr>
          <w:p w14:paraId="2BA38D59" w14:textId="77777777" w:rsidR="00492762" w:rsidRPr="00D95A9D" w:rsidRDefault="00492762" w:rsidP="00673403">
            <w:pPr>
              <w:pStyle w:val="Odsekzoznamu"/>
              <w:numPr>
                <w:ilvl w:val="0"/>
                <w:numId w:val="53"/>
              </w:numPr>
              <w:rPr>
                <w:rFonts w:asciiTheme="minorHAnsi" w:hAnsiTheme="minorHAnsi" w:cstheme="minorHAnsi"/>
                <w:sz w:val="18"/>
                <w:szCs w:val="18"/>
              </w:rPr>
            </w:pPr>
          </w:p>
        </w:tc>
        <w:tc>
          <w:tcPr>
            <w:tcW w:w="4508" w:type="dxa"/>
            <w:vAlign w:val="center"/>
          </w:tcPr>
          <w:p w14:paraId="3C7258EA" w14:textId="77777777" w:rsidR="00492762" w:rsidRPr="00D95A9D" w:rsidRDefault="6DE4F7B8" w:rsidP="6DE4F7B8">
            <w:pPr>
              <w:pStyle w:val="Odsekzoznamu"/>
              <w:numPr>
                <w:ilvl w:val="0"/>
                <w:numId w:val="51"/>
              </w:numPr>
              <w:rPr>
                <w:sz w:val="18"/>
                <w:szCs w:val="18"/>
              </w:rPr>
            </w:pPr>
            <w:r w:rsidRPr="00D95A9D">
              <w:rPr>
                <w:sz w:val="18"/>
                <w:szCs w:val="18"/>
              </w:rPr>
              <w:t>Vitálne a antropometrické údaje</w:t>
            </w:r>
          </w:p>
        </w:tc>
      </w:tr>
      <w:tr w:rsidR="00492762" w:rsidRPr="00D95A9D" w14:paraId="3F36508C" w14:textId="77777777" w:rsidTr="6DE4F7B8">
        <w:tc>
          <w:tcPr>
            <w:tcW w:w="4508" w:type="dxa"/>
            <w:vAlign w:val="center"/>
          </w:tcPr>
          <w:p w14:paraId="1D72DA26" w14:textId="77777777" w:rsidR="00492762" w:rsidRPr="00D95A9D" w:rsidRDefault="00492762" w:rsidP="4B1F096C">
            <w:pPr>
              <w:pStyle w:val="Odsekzoznamu"/>
              <w:numPr>
                <w:ilvl w:val="0"/>
                <w:numId w:val="53"/>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Sociálna anamnéza</w:t>
            </w:r>
            <w:r w:rsidRPr="00D95A9D">
              <w:rPr>
                <w:rFonts w:asciiTheme="minorHAnsi" w:hAnsiTheme="minorHAnsi" w:cstheme="minorHAnsi"/>
                <w:sz w:val="18"/>
                <w:szCs w:val="18"/>
              </w:rPr>
              <w:tab/>
            </w:r>
          </w:p>
        </w:tc>
        <w:tc>
          <w:tcPr>
            <w:tcW w:w="4508" w:type="dxa"/>
            <w:vAlign w:val="center"/>
          </w:tcPr>
          <w:p w14:paraId="5A27AD75" w14:textId="77777777" w:rsidR="00492762" w:rsidRPr="00D95A9D" w:rsidRDefault="4B1F096C" w:rsidP="4B1F096C">
            <w:pPr>
              <w:pStyle w:val="Odsekzoznamu"/>
              <w:numPr>
                <w:ilvl w:val="0"/>
                <w:numId w:val="51"/>
              </w:numPr>
              <w:rPr>
                <w:sz w:val="18"/>
                <w:szCs w:val="18"/>
              </w:rPr>
            </w:pPr>
            <w:r w:rsidRPr="00D95A9D">
              <w:rPr>
                <w:sz w:val="18"/>
                <w:szCs w:val="18"/>
              </w:rPr>
              <w:t>Abúzy životosprávy</w:t>
            </w:r>
          </w:p>
        </w:tc>
      </w:tr>
      <w:tr w:rsidR="00492762" w:rsidRPr="00D95A9D" w14:paraId="38493EF8" w14:textId="77777777" w:rsidTr="6DE4F7B8">
        <w:tc>
          <w:tcPr>
            <w:tcW w:w="4508" w:type="dxa"/>
            <w:vMerge w:val="restart"/>
            <w:vAlign w:val="center"/>
          </w:tcPr>
          <w:p w14:paraId="21BCEC0B" w14:textId="77777777" w:rsidR="00492762" w:rsidRPr="00D95A9D" w:rsidRDefault="4B1F096C" w:rsidP="4B1F096C">
            <w:pPr>
              <w:pStyle w:val="Odsekzoznamu"/>
              <w:numPr>
                <w:ilvl w:val="0"/>
                <w:numId w:val="53"/>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Osobná anamnéza</w:t>
            </w:r>
          </w:p>
          <w:p w14:paraId="67B82C06" w14:textId="77777777" w:rsidR="00B33B7A" w:rsidRPr="00D95A9D" w:rsidRDefault="00B33B7A" w:rsidP="00B33B7A">
            <w:pPr>
              <w:pStyle w:val="Odsekzoznamu"/>
              <w:rPr>
                <w:rFonts w:asciiTheme="minorHAnsi" w:hAnsiTheme="minorHAnsi" w:cstheme="minorHAnsi"/>
                <w:sz w:val="18"/>
                <w:szCs w:val="18"/>
              </w:rPr>
            </w:pPr>
          </w:p>
        </w:tc>
        <w:tc>
          <w:tcPr>
            <w:tcW w:w="4508" w:type="dxa"/>
            <w:vAlign w:val="center"/>
          </w:tcPr>
          <w:p w14:paraId="1F7DCDB4" w14:textId="77777777" w:rsidR="00492762" w:rsidRPr="00D95A9D" w:rsidRDefault="4B1F096C" w:rsidP="4B1F096C">
            <w:pPr>
              <w:pStyle w:val="Odsekzoznamu"/>
              <w:numPr>
                <w:ilvl w:val="0"/>
                <w:numId w:val="51"/>
              </w:numPr>
              <w:rPr>
                <w:sz w:val="18"/>
                <w:szCs w:val="18"/>
              </w:rPr>
            </w:pPr>
            <w:r w:rsidRPr="00D95A9D">
              <w:rPr>
                <w:sz w:val="18"/>
                <w:szCs w:val="18"/>
              </w:rPr>
              <w:t>Očkovací záznam</w:t>
            </w:r>
          </w:p>
        </w:tc>
      </w:tr>
      <w:tr w:rsidR="00492762" w:rsidRPr="00D95A9D" w14:paraId="04075CDE" w14:textId="77777777" w:rsidTr="6DE4F7B8">
        <w:tc>
          <w:tcPr>
            <w:tcW w:w="4508" w:type="dxa"/>
            <w:vMerge/>
            <w:vAlign w:val="center"/>
          </w:tcPr>
          <w:p w14:paraId="6D017BFE" w14:textId="77777777" w:rsidR="00492762" w:rsidRPr="00D95A9D" w:rsidRDefault="00492762" w:rsidP="00B31057">
            <w:pPr>
              <w:pStyle w:val="Bezriadkovania"/>
              <w:rPr>
                <w:noProof/>
                <w:sz w:val="18"/>
                <w:szCs w:val="18"/>
                <w:lang w:val="sk-SK"/>
              </w:rPr>
            </w:pPr>
          </w:p>
        </w:tc>
        <w:tc>
          <w:tcPr>
            <w:tcW w:w="4508" w:type="dxa"/>
            <w:vAlign w:val="center"/>
          </w:tcPr>
          <w:p w14:paraId="6CFEBF8C" w14:textId="77777777" w:rsidR="00492762" w:rsidRPr="00D95A9D" w:rsidRDefault="4B1F096C" w:rsidP="4B1F096C">
            <w:pPr>
              <w:pStyle w:val="Odsekzoznamu"/>
              <w:numPr>
                <w:ilvl w:val="0"/>
                <w:numId w:val="51"/>
              </w:numPr>
              <w:rPr>
                <w:sz w:val="18"/>
                <w:szCs w:val="18"/>
              </w:rPr>
            </w:pPr>
            <w:r w:rsidRPr="00D95A9D">
              <w:rPr>
                <w:sz w:val="18"/>
                <w:szCs w:val="18"/>
              </w:rPr>
              <w:t>Chirurgické výkony</w:t>
            </w:r>
          </w:p>
        </w:tc>
      </w:tr>
      <w:tr w:rsidR="00492762" w:rsidRPr="00D95A9D" w14:paraId="2C7FF890" w14:textId="77777777" w:rsidTr="6DE4F7B8">
        <w:tc>
          <w:tcPr>
            <w:tcW w:w="4508" w:type="dxa"/>
            <w:vMerge/>
            <w:vAlign w:val="center"/>
          </w:tcPr>
          <w:p w14:paraId="29825FA1" w14:textId="77777777" w:rsidR="00492762" w:rsidRPr="00D95A9D" w:rsidRDefault="00492762" w:rsidP="00B31057">
            <w:pPr>
              <w:pStyle w:val="Bezriadkovania"/>
              <w:rPr>
                <w:noProof/>
                <w:sz w:val="18"/>
                <w:szCs w:val="18"/>
                <w:lang w:val="sk-SK"/>
              </w:rPr>
            </w:pPr>
          </w:p>
        </w:tc>
        <w:tc>
          <w:tcPr>
            <w:tcW w:w="4508" w:type="dxa"/>
            <w:vAlign w:val="center"/>
          </w:tcPr>
          <w:p w14:paraId="099B790F" w14:textId="77777777" w:rsidR="00492762" w:rsidRPr="00D95A9D" w:rsidRDefault="4B1F096C" w:rsidP="4B1F096C">
            <w:pPr>
              <w:pStyle w:val="Odsekzoznamu"/>
              <w:numPr>
                <w:ilvl w:val="0"/>
                <w:numId w:val="51"/>
              </w:numPr>
              <w:rPr>
                <w:sz w:val="18"/>
                <w:szCs w:val="18"/>
              </w:rPr>
            </w:pPr>
            <w:r w:rsidRPr="00D95A9D">
              <w:rPr>
                <w:sz w:val="18"/>
                <w:szCs w:val="18"/>
              </w:rPr>
              <w:t>Zdravotné obmedzenia</w:t>
            </w:r>
          </w:p>
        </w:tc>
      </w:tr>
      <w:tr w:rsidR="00492762" w:rsidRPr="00D95A9D" w14:paraId="4262783E" w14:textId="77777777" w:rsidTr="6DE4F7B8">
        <w:tc>
          <w:tcPr>
            <w:tcW w:w="4508" w:type="dxa"/>
            <w:vMerge/>
            <w:vAlign w:val="center"/>
          </w:tcPr>
          <w:p w14:paraId="446F640F" w14:textId="77777777" w:rsidR="00492762" w:rsidRPr="00D95A9D" w:rsidRDefault="00492762" w:rsidP="00B31057">
            <w:pPr>
              <w:pStyle w:val="Bezriadkovania"/>
              <w:rPr>
                <w:noProof/>
                <w:sz w:val="18"/>
                <w:szCs w:val="18"/>
                <w:lang w:val="sk-SK"/>
              </w:rPr>
            </w:pPr>
          </w:p>
        </w:tc>
        <w:tc>
          <w:tcPr>
            <w:tcW w:w="4508" w:type="dxa"/>
            <w:vAlign w:val="center"/>
          </w:tcPr>
          <w:p w14:paraId="005E72B0" w14:textId="77777777" w:rsidR="00492762" w:rsidRPr="00D95A9D" w:rsidRDefault="4B1F096C" w:rsidP="4B1F096C">
            <w:pPr>
              <w:pStyle w:val="Odsekzoznamu"/>
              <w:keepNext/>
              <w:numPr>
                <w:ilvl w:val="0"/>
                <w:numId w:val="51"/>
              </w:numPr>
              <w:rPr>
                <w:sz w:val="18"/>
                <w:szCs w:val="18"/>
              </w:rPr>
            </w:pPr>
            <w:r w:rsidRPr="00D95A9D">
              <w:rPr>
                <w:sz w:val="18"/>
                <w:szCs w:val="18"/>
              </w:rPr>
              <w:t>Terapeutické odporúčania</w:t>
            </w:r>
          </w:p>
        </w:tc>
      </w:tr>
    </w:tbl>
    <w:p w14:paraId="56ABC61B" w14:textId="3623C98A" w:rsidR="00F122A2" w:rsidRPr="00D95A9D" w:rsidRDefault="009838CD" w:rsidP="4B1F096C">
      <w:pPr>
        <w:pStyle w:val="Popis"/>
        <w:rPr>
          <w:lang w:val="sk-SK"/>
        </w:rPr>
      </w:pPr>
      <w:bookmarkStart w:id="26" w:name="_Toc2079690"/>
      <w:r w:rsidRPr="00D95A9D">
        <w:rPr>
          <w:lang w:val="sk-SK"/>
        </w:rPr>
        <w:t xml:space="preserve">Tabuľka </w:t>
      </w:r>
      <w:r w:rsidR="001C6B33" w:rsidRPr="009A5B20">
        <w:rPr>
          <w:lang w:val="sk-SK"/>
        </w:rPr>
        <w:fldChar w:fldCharType="begin"/>
      </w:r>
      <w:r w:rsidRPr="00D95A9D">
        <w:rPr>
          <w:lang w:val="sk-SK"/>
        </w:rPr>
        <w:instrText xml:space="preserve"> SEQ Tabuľka \* ARABIC </w:instrText>
      </w:r>
      <w:r w:rsidR="001C6B33" w:rsidRPr="009A5B20">
        <w:rPr>
          <w:lang w:val="sk-SK"/>
        </w:rPr>
        <w:fldChar w:fldCharType="separate"/>
      </w:r>
      <w:r w:rsidR="004B369D">
        <w:rPr>
          <w:noProof/>
          <w:lang w:val="sk-SK"/>
        </w:rPr>
        <w:t>7</w:t>
      </w:r>
      <w:r w:rsidR="001C6B33" w:rsidRPr="009A5B20">
        <w:rPr>
          <w:lang w:val="sk-SK"/>
        </w:rPr>
        <w:fldChar w:fldCharType="end"/>
      </w:r>
      <w:r w:rsidR="0023568C">
        <w:rPr>
          <w:lang w:val="sk-SK"/>
        </w:rPr>
        <w:t xml:space="preserve">: </w:t>
      </w:r>
      <w:r w:rsidRPr="00D95A9D">
        <w:rPr>
          <w:lang w:val="sk-SK"/>
        </w:rPr>
        <w:t>Obsah doplnkových zdravotných údajov</w:t>
      </w:r>
      <w:bookmarkEnd w:id="26"/>
    </w:p>
    <w:p w14:paraId="16DBCB09" w14:textId="77777777" w:rsidR="00361E64" w:rsidRPr="00D95A9D" w:rsidRDefault="4B1F096C" w:rsidP="4B1F096C">
      <w:pPr>
        <w:pStyle w:val="Odsekzoznamu"/>
        <w:numPr>
          <w:ilvl w:val="0"/>
          <w:numId w:val="60"/>
        </w:numPr>
        <w:jc w:val="both"/>
        <w:rPr>
          <w:b/>
          <w:bCs/>
        </w:rPr>
      </w:pPr>
      <w:r w:rsidRPr="00D95A9D">
        <w:rPr>
          <w:b/>
          <w:bCs/>
        </w:rPr>
        <w:t>Výsledky z vyšetrení:</w:t>
      </w:r>
    </w:p>
    <w:p w14:paraId="0908C7DA" w14:textId="77777777" w:rsidR="00361E64" w:rsidRPr="00D95A9D" w:rsidRDefault="00361E64" w:rsidP="00361E64">
      <w:pPr>
        <w:pStyle w:val="Odsekzoznamu"/>
        <w:jc w:val="both"/>
        <w:rPr>
          <w:b/>
        </w:rPr>
      </w:pPr>
    </w:p>
    <w:p w14:paraId="30E7B6C9" w14:textId="77777777" w:rsidR="00F122A2" w:rsidRPr="00D95A9D" w:rsidRDefault="4B1F096C" w:rsidP="000471DB">
      <w:r w:rsidRPr="00D95A9D">
        <w:t xml:space="preserve">V rámci informácii o výsledkoch z vyšetrení sú evidované nasledovné zdravotné záznamy: </w:t>
      </w:r>
    </w:p>
    <w:p w14:paraId="445C0686" w14:textId="77777777" w:rsidR="00F122A2" w:rsidRPr="00D95A9D" w:rsidRDefault="4B1F096C" w:rsidP="00673403">
      <w:pPr>
        <w:pStyle w:val="Odsekzoznamu"/>
        <w:numPr>
          <w:ilvl w:val="0"/>
          <w:numId w:val="57"/>
        </w:numPr>
      </w:pPr>
      <w:r w:rsidRPr="00D95A9D">
        <w:t>Krvná skupina</w:t>
      </w:r>
    </w:p>
    <w:p w14:paraId="197323CA" w14:textId="77777777" w:rsidR="00F122A2" w:rsidRPr="00D95A9D" w:rsidRDefault="4B1F096C" w:rsidP="00673403">
      <w:pPr>
        <w:pStyle w:val="Odsekzoznamu"/>
        <w:numPr>
          <w:ilvl w:val="0"/>
          <w:numId w:val="57"/>
        </w:numPr>
      </w:pPr>
      <w:r w:rsidRPr="00D95A9D">
        <w:t>Krvný tlak</w:t>
      </w:r>
    </w:p>
    <w:p w14:paraId="7130BF71" w14:textId="77777777" w:rsidR="00F122A2" w:rsidRPr="00D95A9D" w:rsidRDefault="003035A1" w:rsidP="00673403">
      <w:pPr>
        <w:pStyle w:val="Odsekzoznamu"/>
        <w:numPr>
          <w:ilvl w:val="0"/>
          <w:numId w:val="57"/>
        </w:numPr>
      </w:pPr>
      <w:r>
        <w:t>Vitálne a antropometrické</w:t>
      </w:r>
      <w:r w:rsidR="6DE4F7B8">
        <w:t xml:space="preserve"> </w:t>
      </w:r>
      <w:r w:rsidR="6DE4F7B8" w:rsidRPr="00610721">
        <w:rPr>
          <w:rFonts w:asciiTheme="minorHAnsi" w:eastAsiaTheme="minorEastAsia" w:hAnsiTheme="minorHAnsi" w:cstheme="minorBidi"/>
        </w:rPr>
        <w:t>údaje – výška, váha</w:t>
      </w:r>
    </w:p>
    <w:p w14:paraId="762D41B1" w14:textId="77777777" w:rsidR="00F122A2" w:rsidRPr="00D95A9D" w:rsidRDefault="00F122A2" w:rsidP="00F122A2">
      <w:pPr>
        <w:pStyle w:val="Odsekzoznamu"/>
      </w:pPr>
    </w:p>
    <w:p w14:paraId="413E1604" w14:textId="77777777" w:rsidR="00F122A2" w:rsidRPr="00D95A9D" w:rsidRDefault="4B1F096C" w:rsidP="4B1F096C">
      <w:pPr>
        <w:pStyle w:val="Odsekzoznamu"/>
        <w:numPr>
          <w:ilvl w:val="0"/>
          <w:numId w:val="60"/>
        </w:numPr>
        <w:jc w:val="both"/>
        <w:rPr>
          <w:b/>
          <w:bCs/>
        </w:rPr>
      </w:pPr>
      <w:r w:rsidRPr="00D95A9D">
        <w:rPr>
          <w:b/>
          <w:bCs/>
        </w:rPr>
        <w:t>Sociálna anamnéza:</w:t>
      </w:r>
    </w:p>
    <w:p w14:paraId="05DF74E5" w14:textId="77777777" w:rsidR="00F122A2" w:rsidRPr="00D95A9D" w:rsidRDefault="00F122A2" w:rsidP="00F122A2">
      <w:pPr>
        <w:pStyle w:val="Odsekzoznamu"/>
      </w:pPr>
    </w:p>
    <w:p w14:paraId="689415B5" w14:textId="77777777" w:rsidR="00F122A2" w:rsidRPr="00D95A9D" w:rsidRDefault="4B1F096C" w:rsidP="009838CD">
      <w:r w:rsidRPr="00D95A9D">
        <w:t>V rámci informácii o sociálnej anamnéze sú evidované abúzy alebo zlozvyky pacienta, ktoré môžu mať dopad na poskytovanie zdravotnej starostlivosti</w:t>
      </w:r>
    </w:p>
    <w:p w14:paraId="1411BA84" w14:textId="77777777" w:rsidR="00F122A2" w:rsidRPr="00D95A9D" w:rsidRDefault="00F122A2" w:rsidP="00F122A2">
      <w:pPr>
        <w:pStyle w:val="Odsekzoznamu"/>
      </w:pPr>
    </w:p>
    <w:p w14:paraId="072D13CD" w14:textId="77777777" w:rsidR="00F122A2" w:rsidRPr="00D95A9D" w:rsidRDefault="4B1F096C" w:rsidP="4B1F096C">
      <w:pPr>
        <w:pStyle w:val="Odsekzoznamu"/>
        <w:numPr>
          <w:ilvl w:val="0"/>
          <w:numId w:val="60"/>
        </w:numPr>
        <w:jc w:val="both"/>
        <w:rPr>
          <w:b/>
          <w:bCs/>
        </w:rPr>
      </w:pPr>
      <w:r w:rsidRPr="00D95A9D">
        <w:rPr>
          <w:b/>
          <w:bCs/>
        </w:rPr>
        <w:t>Osobná anamnéza:</w:t>
      </w:r>
    </w:p>
    <w:p w14:paraId="675D5BA3" w14:textId="77777777" w:rsidR="009838CD" w:rsidRPr="00D95A9D" w:rsidRDefault="009838CD" w:rsidP="009838CD"/>
    <w:p w14:paraId="039176F4" w14:textId="77777777" w:rsidR="00F122A2" w:rsidRPr="00D95A9D" w:rsidRDefault="4B1F096C" w:rsidP="009838CD">
      <w:r w:rsidRPr="00D95A9D">
        <w:t xml:space="preserve">V rámci informácii o osobnej anamnéze sú evidované nasledovné zdravotné záznamy: </w:t>
      </w:r>
    </w:p>
    <w:p w14:paraId="7E8D0FFB" w14:textId="77777777" w:rsidR="00F122A2" w:rsidRPr="00D95A9D" w:rsidRDefault="6DE4F7B8" w:rsidP="00673403">
      <w:pPr>
        <w:pStyle w:val="Odsekzoznamu"/>
        <w:numPr>
          <w:ilvl w:val="0"/>
          <w:numId w:val="58"/>
        </w:numPr>
      </w:pPr>
      <w:r w:rsidRPr="00D95A9D">
        <w:t>Očkovanie – automaticky napĺňané z ezdravia po zaevidovaní očkovania</w:t>
      </w:r>
    </w:p>
    <w:p w14:paraId="04AB09DF" w14:textId="77777777" w:rsidR="00F122A2" w:rsidRPr="00D95A9D" w:rsidRDefault="4B1F096C" w:rsidP="00673403">
      <w:pPr>
        <w:pStyle w:val="Odsekzoznamu"/>
        <w:numPr>
          <w:ilvl w:val="0"/>
          <w:numId w:val="58"/>
        </w:numPr>
      </w:pPr>
      <w:r w:rsidRPr="00D95A9D">
        <w:t>Zdravotné obmedzenia</w:t>
      </w:r>
    </w:p>
    <w:p w14:paraId="30A662E4" w14:textId="77777777" w:rsidR="00F122A2" w:rsidRPr="00D95A9D" w:rsidRDefault="4B1F096C" w:rsidP="00673403">
      <w:pPr>
        <w:pStyle w:val="Odsekzoznamu"/>
        <w:numPr>
          <w:ilvl w:val="0"/>
          <w:numId w:val="58"/>
        </w:numPr>
      </w:pPr>
      <w:r w:rsidRPr="00D95A9D">
        <w:t>Chirurgické výkony</w:t>
      </w:r>
    </w:p>
    <w:p w14:paraId="7A2C851D" w14:textId="77777777" w:rsidR="00F122A2" w:rsidRPr="00D95A9D" w:rsidRDefault="4B1F096C" w:rsidP="008B0FF0">
      <w:pPr>
        <w:pStyle w:val="Odsekzoznamu"/>
        <w:numPr>
          <w:ilvl w:val="0"/>
          <w:numId w:val="58"/>
        </w:numPr>
        <w:spacing w:after="200" w:line="276" w:lineRule="auto"/>
      </w:pPr>
      <w:r w:rsidRPr="00D95A9D">
        <w:t>Terapeutické odporúčania</w:t>
      </w:r>
      <w:r w:rsidR="00361E64" w:rsidRPr="00D95A9D">
        <w:br w:type="page"/>
      </w:r>
    </w:p>
    <w:p w14:paraId="18FBA3E5" w14:textId="77777777" w:rsidR="00CA646E" w:rsidRPr="00D95A9D" w:rsidRDefault="4B1F096C" w:rsidP="00D95A9D">
      <w:pPr>
        <w:pStyle w:val="Nadpis1"/>
        <w:rPr>
          <w:lang w:val="sk-SK"/>
        </w:rPr>
      </w:pPr>
      <w:bookmarkStart w:id="27" w:name="_Toc2079582"/>
      <w:r w:rsidRPr="00D95A9D">
        <w:rPr>
          <w:lang w:val="sk-SK"/>
        </w:rPr>
        <w:lastRenderedPageBreak/>
        <w:t>Procesný model</w:t>
      </w:r>
      <w:bookmarkEnd w:id="27"/>
    </w:p>
    <w:p w14:paraId="08CB537F" w14:textId="77777777" w:rsidR="00F62B3B" w:rsidRPr="00D95A9D" w:rsidRDefault="6DE4F7B8" w:rsidP="00F62B3B">
      <w:pPr>
        <w:jc w:val="both"/>
      </w:pPr>
      <w:r w:rsidRPr="00D95A9D">
        <w:t xml:space="preserve">Procesný model popisuje doménu evyšetrenie a jednotlivé procesy súvisiace s elektronickou zdravotnou dokumentáciou a pacientskym sumárom. Abstrahuje od jednotlivých klinických procesov lekára. </w:t>
      </w:r>
    </w:p>
    <w:p w14:paraId="7B4EF7AA" w14:textId="77777777" w:rsidR="00F62B3B" w:rsidRPr="00D95A9D" w:rsidRDefault="00F62B3B" w:rsidP="00F62B3B">
      <w:pPr>
        <w:jc w:val="both"/>
      </w:pPr>
    </w:p>
    <w:p w14:paraId="1F802E5E" w14:textId="77777777" w:rsidR="00F62B3B" w:rsidRPr="00D95A9D" w:rsidRDefault="4B1F096C" w:rsidP="00F62B3B">
      <w:pPr>
        <w:jc w:val="both"/>
      </w:pPr>
      <w:r w:rsidRPr="00D95A9D">
        <w:t>Prehľadnou formou:</w:t>
      </w:r>
    </w:p>
    <w:p w14:paraId="137F9E7F" w14:textId="77777777" w:rsidR="00F62B3B" w:rsidRPr="00D95A9D" w:rsidRDefault="6DE4F7B8" w:rsidP="00673403">
      <w:pPr>
        <w:pStyle w:val="Odsekzoznamu"/>
        <w:numPr>
          <w:ilvl w:val="0"/>
          <w:numId w:val="33"/>
        </w:numPr>
        <w:jc w:val="both"/>
      </w:pPr>
      <w:r w:rsidRPr="00D95A9D">
        <w:t xml:space="preserve">Určuje rozsah domény evyšetrenie v súlade s popisom </w:t>
      </w:r>
      <w:r w:rsidR="003A733A" w:rsidRPr="00D95A9D">
        <w:t xml:space="preserve">v </w:t>
      </w:r>
      <w:r w:rsidRPr="00D95A9D">
        <w:t xml:space="preserve">kapitole </w:t>
      </w:r>
      <w:r w:rsidRPr="00D95A9D">
        <w:rPr>
          <w:rStyle w:val="Hypertextovprepojenie"/>
        </w:rPr>
        <w:t>Biznis špecifikácia</w:t>
      </w:r>
    </w:p>
    <w:p w14:paraId="21F03984" w14:textId="77777777" w:rsidR="00F87C1F" w:rsidRPr="00D95A9D" w:rsidRDefault="4B1F096C" w:rsidP="00673403">
      <w:pPr>
        <w:pStyle w:val="Odsekzoznamu"/>
        <w:numPr>
          <w:ilvl w:val="0"/>
          <w:numId w:val="33"/>
        </w:numPr>
        <w:jc w:val="both"/>
      </w:pPr>
      <w:r w:rsidRPr="00D95A9D">
        <w:t xml:space="preserve">Stanovuje komunikáciu medzi IS PZS a NZIS. </w:t>
      </w:r>
    </w:p>
    <w:p w14:paraId="17DB4C74" w14:textId="77777777" w:rsidR="00EF0A94" w:rsidRPr="00D95A9D" w:rsidRDefault="00EF0A94" w:rsidP="00F87C1F"/>
    <w:p w14:paraId="5310CD44" w14:textId="77777777" w:rsidR="00EF0A94" w:rsidRPr="00D95A9D" w:rsidRDefault="4B1F096C" w:rsidP="00F87C1F">
      <w:r w:rsidRPr="00D95A9D">
        <w:t xml:space="preserve">Procesný model sa skladá: </w:t>
      </w:r>
    </w:p>
    <w:p w14:paraId="469F7C59" w14:textId="77777777" w:rsidR="00EF0A94" w:rsidRPr="00D95A9D" w:rsidRDefault="6DE4F7B8" w:rsidP="004A5A0B">
      <w:pPr>
        <w:pStyle w:val="Odsekzoznamu"/>
        <w:numPr>
          <w:ilvl w:val="0"/>
          <w:numId w:val="17"/>
        </w:numPr>
      </w:pPr>
      <w:r w:rsidRPr="00D95A9D">
        <w:t>L1 - Procesná mapa evyšetrenie</w:t>
      </w:r>
    </w:p>
    <w:p w14:paraId="6F724995" w14:textId="77777777" w:rsidR="00D1104D" w:rsidRPr="00D95A9D" w:rsidRDefault="6DE4F7B8" w:rsidP="004A5A0B">
      <w:pPr>
        <w:pStyle w:val="Odsekzoznamu"/>
        <w:numPr>
          <w:ilvl w:val="0"/>
          <w:numId w:val="17"/>
        </w:numPr>
      </w:pPr>
      <w:r w:rsidRPr="00D95A9D">
        <w:t>L2 - Popis procesov evyšet</w:t>
      </w:r>
      <w:r w:rsidR="003A733A" w:rsidRPr="00D95A9D">
        <w:t>r</w:t>
      </w:r>
      <w:r w:rsidRPr="00D95A9D">
        <w:t>enie</w:t>
      </w:r>
    </w:p>
    <w:p w14:paraId="0E7DBE83" w14:textId="77777777" w:rsidR="00D1104D" w:rsidRPr="00D95A9D" w:rsidRDefault="4B1F096C" w:rsidP="004A5A0B">
      <w:pPr>
        <w:pStyle w:val="Odsekzoznamu"/>
        <w:numPr>
          <w:ilvl w:val="0"/>
          <w:numId w:val="17"/>
        </w:numPr>
      </w:pPr>
      <w:r w:rsidRPr="00D95A9D">
        <w:t>Procesn</w:t>
      </w:r>
      <w:r w:rsidR="003A733A" w:rsidRPr="00D95A9D">
        <w:t>e</w:t>
      </w:r>
      <w:r w:rsidRPr="00D95A9D">
        <w:t xml:space="preserve"> scenár</w:t>
      </w:r>
      <w:r w:rsidR="003A733A" w:rsidRPr="00D95A9D">
        <w:t>e</w:t>
      </w:r>
    </w:p>
    <w:p w14:paraId="090251EE" w14:textId="77777777" w:rsidR="000A094D" w:rsidRPr="00D95A9D" w:rsidRDefault="000A094D" w:rsidP="000A094D"/>
    <w:p w14:paraId="390DBCA0" w14:textId="77777777" w:rsidR="000A094D" w:rsidRPr="009A5B20" w:rsidRDefault="000A094D" w:rsidP="005A0155">
      <w:r w:rsidRPr="00D95A9D">
        <w:t>Diagramy procesov sú v</w:t>
      </w:r>
      <w:r w:rsidR="000D28B5" w:rsidRPr="00D95A9D">
        <w:t> </w:t>
      </w:r>
      <w:r w:rsidRPr="00D95A9D">
        <w:t>prílohe</w:t>
      </w:r>
      <w:r w:rsidR="000D28B5" w:rsidRPr="00D95A9D">
        <w:t xml:space="preserve"> č.5</w:t>
      </w:r>
      <w:r w:rsidRPr="00D95A9D">
        <w:t xml:space="preserve"> dokumentu –</w:t>
      </w:r>
      <w:r w:rsidR="006C4E0F" w:rsidRPr="00D95A9D">
        <w:t>eZdravie_evysetrenie_procesy_v5_1.0.pdf</w:t>
      </w:r>
    </w:p>
    <w:p w14:paraId="5F0A238F" w14:textId="77777777" w:rsidR="0022395D" w:rsidRPr="009A5B20" w:rsidRDefault="6DE4F7B8" w:rsidP="00D95A9D">
      <w:pPr>
        <w:pStyle w:val="Nadpis2"/>
        <w:rPr>
          <w:lang w:val="sk-SK"/>
        </w:rPr>
      </w:pPr>
      <w:bookmarkStart w:id="28" w:name="_Toc2079583"/>
      <w:r w:rsidRPr="009A5B20">
        <w:rPr>
          <w:lang w:val="sk-SK"/>
        </w:rPr>
        <w:t>Procesná mapa (L1)</w:t>
      </w:r>
      <w:bookmarkEnd w:id="28"/>
    </w:p>
    <w:p w14:paraId="23031232" w14:textId="77777777" w:rsidR="000471DB" w:rsidRPr="00D95A9D" w:rsidRDefault="000A094D" w:rsidP="00D1104D">
      <w:r>
        <w:rPr>
          <w:noProof/>
          <w:lang w:eastAsia="sk-SK"/>
        </w:rPr>
        <w:drawing>
          <wp:inline distT="0" distB="0" distL="0" distR="0" wp14:anchorId="035A25F0" wp14:editId="03B51D50">
            <wp:extent cx="5731510" cy="4099560"/>
            <wp:effectExtent l="0" t="0" r="2540" b="0"/>
            <wp:docPr id="204902368"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pic:nvPicPr>
                  <pic:blipFill>
                    <a:blip r:embed="rId15">
                      <a:extLst>
                        <a:ext uri="{28A0092B-C50C-407E-A947-70E740481C1C}">
                          <a14:useLocalDpi xmlns:a14="http://schemas.microsoft.com/office/drawing/2010/main" val="0"/>
                        </a:ext>
                      </a:extLst>
                    </a:blip>
                    <a:stretch>
                      <a:fillRect/>
                    </a:stretch>
                  </pic:blipFill>
                  <pic:spPr>
                    <a:xfrm>
                      <a:off x="0" y="0"/>
                      <a:ext cx="5731510" cy="4099560"/>
                    </a:xfrm>
                    <a:prstGeom prst="rect">
                      <a:avLst/>
                    </a:prstGeom>
                  </pic:spPr>
                </pic:pic>
              </a:graphicData>
            </a:graphic>
          </wp:inline>
        </w:drawing>
      </w:r>
    </w:p>
    <w:p w14:paraId="47DDDB8F" w14:textId="77777777" w:rsidR="000471DB" w:rsidRPr="00D95A9D" w:rsidRDefault="000471DB">
      <w:pPr>
        <w:spacing w:before="0" w:after="200" w:line="276" w:lineRule="auto"/>
      </w:pPr>
      <w:r w:rsidRPr="00D95A9D">
        <w:br w:type="page"/>
      </w:r>
    </w:p>
    <w:p w14:paraId="253CDD29" w14:textId="77777777" w:rsidR="001E3A1C" w:rsidRPr="009A5B20" w:rsidRDefault="6DE4F7B8" w:rsidP="00D95A9D">
      <w:pPr>
        <w:pStyle w:val="Nadpis2"/>
        <w:rPr>
          <w:lang w:val="sk-SK"/>
        </w:rPr>
      </w:pPr>
      <w:bookmarkStart w:id="29" w:name="_Toc2079584"/>
      <w:r w:rsidRPr="009A5B20">
        <w:rPr>
          <w:lang w:val="sk-SK"/>
        </w:rPr>
        <w:lastRenderedPageBreak/>
        <w:t>Popis procesov (L2)</w:t>
      </w:r>
      <w:bookmarkEnd w:id="29"/>
    </w:p>
    <w:p w14:paraId="2AFD2A10" w14:textId="77777777" w:rsidR="00D1104D" w:rsidRPr="00D95A9D" w:rsidRDefault="4B1F096C" w:rsidP="00D1104D">
      <w:pPr>
        <w:jc w:val="both"/>
      </w:pPr>
      <w:r w:rsidRPr="00D95A9D">
        <w:t>Popis procesov (L2) znázorňuje jednotlivé aktivity realizované počas práce Zdravotníckeho pracovníka v IS PZS a volanie služieb NZIS. Popis procesov abstrahuje od popisu klinických postupov medzi lekárom/ zdravotníckym pracovníkom a pacientom. Procesy sú následne vyskladané do jednotlivých procesných scenárov.</w:t>
      </w:r>
    </w:p>
    <w:p w14:paraId="4D437C2E" w14:textId="77777777" w:rsidR="00D83E9B" w:rsidRPr="00D95A9D" w:rsidRDefault="00D83E9B" w:rsidP="00D83E9B"/>
    <w:p w14:paraId="30FFDEC8" w14:textId="77777777" w:rsidR="00D83E9B" w:rsidRPr="00D95A9D" w:rsidRDefault="4B1F096C" w:rsidP="00D83E9B">
      <w:r w:rsidRPr="00D95A9D">
        <w:t>Procesy môžu byť postupne dopĺňané v závislosti od používateľov NZIS, ktorí sú zadelení do jednotlivých rolí v nadväznosti na povolanie zdravotníckeho pracovníka.</w:t>
      </w:r>
    </w:p>
    <w:p w14:paraId="631271FA" w14:textId="77777777" w:rsidR="00D83E9B" w:rsidRPr="00D95A9D" w:rsidRDefault="00D83E9B" w:rsidP="00D83E9B"/>
    <w:p w14:paraId="55AB5D0F" w14:textId="77777777" w:rsidR="00D83E9B" w:rsidRPr="00D95A9D" w:rsidRDefault="4B1F096C" w:rsidP="00D83E9B">
      <w:r w:rsidRPr="00D95A9D">
        <w:t>V každom procese sa môžu objaviť aktéri:</w:t>
      </w:r>
    </w:p>
    <w:p w14:paraId="2A1DEF1A" w14:textId="77777777" w:rsidR="00D83E9B" w:rsidRPr="00D95A9D" w:rsidRDefault="4B1F096C" w:rsidP="004A5A0B">
      <w:pPr>
        <w:pStyle w:val="Odsekzoznamu"/>
        <w:numPr>
          <w:ilvl w:val="0"/>
          <w:numId w:val="18"/>
        </w:numPr>
      </w:pPr>
      <w:r w:rsidRPr="00D95A9D">
        <w:t>Zdravotnícky pracovník pracujúci v IS PZS</w:t>
      </w:r>
    </w:p>
    <w:p w14:paraId="596A8C70" w14:textId="77777777" w:rsidR="00D83E9B" w:rsidRPr="00D95A9D" w:rsidRDefault="4B1F096C" w:rsidP="004A5A0B">
      <w:pPr>
        <w:pStyle w:val="Odsekzoznamu"/>
        <w:numPr>
          <w:ilvl w:val="0"/>
          <w:numId w:val="18"/>
        </w:numPr>
      </w:pPr>
      <w:r w:rsidRPr="00D95A9D">
        <w:t xml:space="preserve">IS PZS </w:t>
      </w:r>
    </w:p>
    <w:p w14:paraId="679A9647" w14:textId="77777777" w:rsidR="00D35EF9" w:rsidRPr="00D95A9D" w:rsidRDefault="4B1F096C" w:rsidP="00D35EF9">
      <w:pPr>
        <w:pStyle w:val="Odsekzoznamu"/>
        <w:numPr>
          <w:ilvl w:val="0"/>
          <w:numId w:val="18"/>
        </w:numPr>
      </w:pPr>
      <w:r w:rsidRPr="00D95A9D">
        <w:t>Národný zdravotnícky informačný systém (NZIS)</w:t>
      </w:r>
    </w:p>
    <w:p w14:paraId="308409B8" w14:textId="77777777" w:rsidR="00493E6F" w:rsidRPr="00D95A9D" w:rsidRDefault="00493E6F" w:rsidP="00493E6F"/>
    <w:p w14:paraId="5475AF36" w14:textId="77777777" w:rsidR="00D64DA1" w:rsidRPr="00D95A9D" w:rsidRDefault="6DE4F7B8" w:rsidP="00493E6F">
      <w:r w:rsidRPr="00D95A9D">
        <w:t>Každý vytvorený záznam domény evyšetrenie obsahuje hlavičku, ktorá je totožná pre všetky procesy uvedené nižšie</w:t>
      </w:r>
      <w:r w:rsidR="00BD29EC" w:rsidRPr="00D95A9D">
        <w:t>.</w:t>
      </w:r>
    </w:p>
    <w:p w14:paraId="41CF7C84" w14:textId="77777777" w:rsidR="00493E6F" w:rsidRPr="00D95A9D" w:rsidRDefault="00BD29EC" w:rsidP="00493E6F">
      <w:pPr>
        <w:rPr>
          <w:b/>
        </w:rPr>
      </w:pPr>
      <w:r w:rsidRPr="00D95A9D">
        <w:rPr>
          <w:b/>
        </w:rPr>
        <w:t xml:space="preserve">Podrobný </w:t>
      </w:r>
      <w:r w:rsidR="007F7936" w:rsidRPr="00D95A9D">
        <w:rPr>
          <w:b/>
        </w:rPr>
        <w:t xml:space="preserve">a aktuálny </w:t>
      </w:r>
      <w:r w:rsidRPr="00D95A9D">
        <w:rPr>
          <w:b/>
        </w:rPr>
        <w:t xml:space="preserve">popis pre plnenie atribútov hlavičky je uvedený v dokumente </w:t>
      </w:r>
      <w:r w:rsidR="00D24AB8" w:rsidRPr="00D95A9D">
        <w:rPr>
          <w:b/>
        </w:rPr>
        <w:t>„x070E - Detailná špecifikácia rozhrania - volanie služieb“</w:t>
      </w:r>
      <w:r w:rsidR="003B0E5D" w:rsidRPr="00D95A9D">
        <w:rPr>
          <w:b/>
        </w:rPr>
        <w:t>.</w:t>
      </w:r>
    </w:p>
    <w:p w14:paraId="4FE89BE2" w14:textId="77777777" w:rsidR="00D24AB8" w:rsidRPr="00D95A9D" w:rsidRDefault="00D24AB8" w:rsidP="00493E6F">
      <w:r w:rsidRPr="00D95A9D">
        <w:t>Nižšie je príklad pre spôsob naplnenia hlavičky</w:t>
      </w:r>
      <w:r w:rsidR="007F7936" w:rsidRPr="00D95A9D">
        <w:t xml:space="preserve"> XML dokumentu</w:t>
      </w:r>
      <w:r w:rsidRPr="00D95A9D">
        <w:t>:</w:t>
      </w:r>
    </w:p>
    <w:p w14:paraId="29B11554" w14:textId="77777777" w:rsidR="00493E6F" w:rsidRPr="00D95A9D" w:rsidRDefault="6DE4F7B8" w:rsidP="00493E6F">
      <w:pPr>
        <w:pStyle w:val="Odsekzoznamu"/>
        <w:numPr>
          <w:ilvl w:val="0"/>
          <w:numId w:val="16"/>
        </w:numPr>
        <w:jc w:val="both"/>
      </w:pPr>
      <w:r w:rsidRPr="00D95A9D">
        <w:t>Časť záznamu header:</w:t>
      </w:r>
    </w:p>
    <w:p w14:paraId="098C0465" w14:textId="77777777" w:rsidR="00493E6F" w:rsidRPr="00D95A9D" w:rsidRDefault="6DE4F7B8" w:rsidP="00493E6F">
      <w:pPr>
        <w:pStyle w:val="Odsekzoznamu"/>
        <w:numPr>
          <w:ilvl w:val="1"/>
          <w:numId w:val="16"/>
        </w:numPr>
        <w:jc w:val="both"/>
      </w:pPr>
      <w:r w:rsidRPr="00D95A9D">
        <w:t> MessageInfo:</w:t>
      </w:r>
    </w:p>
    <w:p w14:paraId="5B91581A" w14:textId="77777777" w:rsidR="00493E6F" w:rsidRPr="00D95A9D" w:rsidRDefault="6DE4F7B8" w:rsidP="00493E6F">
      <w:pPr>
        <w:pStyle w:val="Odsekzoznamu"/>
        <w:numPr>
          <w:ilvl w:val="2"/>
          <w:numId w:val="16"/>
        </w:numPr>
        <w:jc w:val="both"/>
      </w:pPr>
      <w:r w:rsidRPr="00D95A9D">
        <w:t>Class – názov triedy odosielanej správy (napr. ZapisZaznamOVysetreni_v5)</w:t>
      </w:r>
    </w:p>
    <w:p w14:paraId="71EDCD3C" w14:textId="77777777" w:rsidR="00493E6F" w:rsidRPr="00D95A9D" w:rsidRDefault="6DE4F7B8" w:rsidP="00493E6F">
      <w:pPr>
        <w:pStyle w:val="Odsekzoznamu"/>
        <w:numPr>
          <w:ilvl w:val="2"/>
          <w:numId w:val="16"/>
        </w:numPr>
        <w:jc w:val="both"/>
      </w:pPr>
      <w:r w:rsidRPr="00D95A9D">
        <w:t>MessageID – GUID pre záznam generovaný IS PZS</w:t>
      </w:r>
    </w:p>
    <w:p w14:paraId="4AE7774C" w14:textId="77777777" w:rsidR="00493E6F" w:rsidRPr="00D95A9D" w:rsidRDefault="6DE4F7B8" w:rsidP="00493E6F">
      <w:pPr>
        <w:pStyle w:val="Odsekzoznamu"/>
        <w:numPr>
          <w:ilvl w:val="2"/>
          <w:numId w:val="16"/>
        </w:numPr>
        <w:jc w:val="both"/>
      </w:pPr>
      <w:r w:rsidRPr="00D95A9D">
        <w:t xml:space="preserve">CorrelationID – musí byť zhodné s message ID </w:t>
      </w:r>
    </w:p>
    <w:p w14:paraId="2CD88C3B" w14:textId="77777777" w:rsidR="00493E6F" w:rsidRPr="00D95A9D" w:rsidRDefault="4B1F096C" w:rsidP="00493E6F">
      <w:pPr>
        <w:pStyle w:val="Odsekzoznamu"/>
        <w:numPr>
          <w:ilvl w:val="2"/>
          <w:numId w:val="16"/>
        </w:numPr>
        <w:jc w:val="both"/>
      </w:pPr>
      <w:r w:rsidRPr="00D95A9D">
        <w:t xml:space="preserve">Business ID – nenapĺňa sa </w:t>
      </w:r>
    </w:p>
    <w:p w14:paraId="0A888350" w14:textId="77777777" w:rsidR="00493E6F" w:rsidRPr="00D95A9D" w:rsidRDefault="6DE4F7B8" w:rsidP="00493E6F">
      <w:pPr>
        <w:pStyle w:val="Odsekzoznamu"/>
        <w:numPr>
          <w:ilvl w:val="2"/>
          <w:numId w:val="16"/>
        </w:numPr>
      </w:pPr>
      <w:r w:rsidRPr="00D95A9D">
        <w:t xml:space="preserve">Security, ktorý sa vyplní volaním služby CC </w:t>
      </w:r>
      <w:r w:rsidR="00D24AB8" w:rsidRPr="00D95A9D">
        <w:t>G</w:t>
      </w:r>
      <w:r w:rsidRPr="00D95A9D">
        <w:t>etSamlTokenForHealthProfessional</w:t>
      </w:r>
      <w:r w:rsidR="00D24AB8" w:rsidRPr="00D95A9D">
        <w:t>, kde sa ako vstupný argument použije URL podľa prostredia:</w:t>
      </w:r>
    </w:p>
    <w:p w14:paraId="3222394E" w14:textId="77777777" w:rsidR="00493E6F" w:rsidRPr="00D95A9D" w:rsidRDefault="4B1F096C" w:rsidP="00493E6F">
      <w:pPr>
        <w:pStyle w:val="Odsekzoznamu"/>
        <w:numPr>
          <w:ilvl w:val="3"/>
          <w:numId w:val="16"/>
        </w:numPr>
      </w:pPr>
      <w:r w:rsidRPr="00D95A9D">
        <w:t xml:space="preserve">PREDPROD - </w:t>
      </w:r>
      <w:hyperlink r:id="rId16">
        <w:r w:rsidRPr="00D95A9D">
          <w:rPr>
            <w:rStyle w:val="Hypertextovprepojenie"/>
            <w:rFonts w:asciiTheme="majorEastAsia" w:eastAsiaTheme="majorEastAsia" w:hAnsiTheme="majorEastAsia" w:cstheme="majorEastAsia"/>
            <w:color w:val="263238"/>
          </w:rPr>
          <w:t>http://services2017.preprod.npz.sk</w:t>
        </w:r>
      </w:hyperlink>
    </w:p>
    <w:p w14:paraId="65FD2360" w14:textId="77777777" w:rsidR="00493E6F" w:rsidRPr="00D95A9D" w:rsidRDefault="4B1F096C" w:rsidP="00493E6F">
      <w:pPr>
        <w:pStyle w:val="Odsekzoznamu"/>
        <w:numPr>
          <w:ilvl w:val="3"/>
          <w:numId w:val="16"/>
        </w:numPr>
      </w:pPr>
      <w:r w:rsidRPr="00D95A9D">
        <w:t xml:space="preserve">PROD - </w:t>
      </w:r>
      <w:hyperlink r:id="rId17">
        <w:r w:rsidRPr="00D95A9D">
          <w:rPr>
            <w:rStyle w:val="Hypertextovprepojenie"/>
            <w:rFonts w:asciiTheme="majorEastAsia" w:eastAsiaTheme="majorEastAsia" w:hAnsiTheme="majorEastAsia" w:cstheme="majorEastAsia"/>
            <w:color w:val="263238"/>
          </w:rPr>
          <w:t>http://services1.infra.npz.sk</w:t>
        </w:r>
      </w:hyperlink>
    </w:p>
    <w:p w14:paraId="3B430300" w14:textId="77777777" w:rsidR="00493E6F" w:rsidRPr="00D95A9D" w:rsidRDefault="6DE4F7B8" w:rsidP="00493E6F">
      <w:pPr>
        <w:pStyle w:val="Odsekzoznamu"/>
        <w:numPr>
          <w:ilvl w:val="2"/>
          <w:numId w:val="16"/>
        </w:numPr>
      </w:pPr>
      <w:r w:rsidRPr="00D95A9D">
        <w:t>Usercontext:</w:t>
      </w:r>
    </w:p>
    <w:p w14:paraId="14D6EAC6" w14:textId="77777777" w:rsidR="00493E6F" w:rsidRPr="00D95A9D" w:rsidRDefault="6DE4F7B8" w:rsidP="00493E6F">
      <w:pPr>
        <w:pStyle w:val="Odsekzoznamu"/>
        <w:numPr>
          <w:ilvl w:val="3"/>
          <w:numId w:val="16"/>
        </w:numPr>
      </w:pPr>
      <w:r w:rsidRPr="00D95A9D">
        <w:t xml:space="preserve">Specialization z číselníka OID - </w:t>
      </w:r>
      <w:r w:rsidRPr="00D95A9D">
        <w:rPr>
          <w:color w:val="263238"/>
        </w:rPr>
        <w:t>1.3.158.00165387.100.10.34 – napĺňané je JRUZ ID</w:t>
      </w:r>
    </w:p>
    <w:p w14:paraId="13F96441" w14:textId="77777777" w:rsidR="00493E6F" w:rsidRPr="00D95A9D" w:rsidRDefault="4B1F096C" w:rsidP="00493E6F">
      <w:pPr>
        <w:pStyle w:val="Odsekzoznamu"/>
        <w:numPr>
          <w:ilvl w:val="3"/>
          <w:numId w:val="16"/>
        </w:numPr>
      </w:pPr>
      <w:r w:rsidRPr="00D95A9D">
        <w:rPr>
          <w:color w:val="263238"/>
        </w:rPr>
        <w:t>Identifikátor OU PZS z registra- 1.3.158.00165387.100.40.70 – napĺňané JRÚZ ID</w:t>
      </w:r>
    </w:p>
    <w:p w14:paraId="6187DF89" w14:textId="77777777" w:rsidR="0022395D" w:rsidRPr="009A5B20" w:rsidRDefault="6DE4F7B8" w:rsidP="00D95A9D">
      <w:pPr>
        <w:pStyle w:val="Nadpis3"/>
        <w:rPr>
          <w:lang w:val="sk-SK"/>
        </w:rPr>
      </w:pPr>
      <w:bookmarkStart w:id="30" w:name="_Toc2079585"/>
      <w:r w:rsidRPr="009A5B20">
        <w:rPr>
          <w:lang w:val="sk-SK"/>
        </w:rPr>
        <w:t>Záznam z vyšetrenia</w:t>
      </w:r>
      <w:bookmarkEnd w:id="30"/>
    </w:p>
    <w:p w14:paraId="34978760" w14:textId="77777777" w:rsidR="003A63D1" w:rsidRPr="00D95A9D" w:rsidRDefault="003A63D1" w:rsidP="003A63D1">
      <w:pPr>
        <w:ind w:firstLine="708"/>
      </w:pPr>
      <w:r w:rsidRPr="00D95A9D">
        <w:t>Popis plnenia atribútov pre volanie služieb v ADL:</w:t>
      </w:r>
    </w:p>
    <w:p w14:paraId="34314A56" w14:textId="77777777" w:rsidR="003A63D1" w:rsidRPr="009A5B20" w:rsidRDefault="003A63D1" w:rsidP="003A63D1">
      <w:pPr>
        <w:ind w:left="708"/>
      </w:pPr>
      <w:r w:rsidRPr="00D95A9D">
        <w:t>02_Prilohy/01_Schemy/ADL/01_Zaznamy_O_Vysetreni</w:t>
      </w:r>
    </w:p>
    <w:p w14:paraId="61FDA4A0" w14:textId="77777777" w:rsidR="00372D13" w:rsidRPr="009A5B20" w:rsidRDefault="6DE4F7B8" w:rsidP="00D95A9D">
      <w:pPr>
        <w:pStyle w:val="Nadpis4"/>
        <w:rPr>
          <w:lang w:val="sk-SK"/>
        </w:rPr>
      </w:pPr>
      <w:bookmarkStart w:id="31" w:name="_A1_–_Zápis"/>
      <w:bookmarkStart w:id="32" w:name="_Toc2079586"/>
      <w:bookmarkEnd w:id="31"/>
      <w:r w:rsidRPr="009A5B20">
        <w:rPr>
          <w:lang w:val="sk-SK"/>
        </w:rPr>
        <w:t>A1 – Zápis záznamu z vyšetrenia a odporúčania na vyšetrenie</w:t>
      </w:r>
      <w:bookmarkEnd w:id="32"/>
    </w:p>
    <w:p w14:paraId="5AA170BB" w14:textId="77777777" w:rsidR="003E3BC4" w:rsidRPr="003E3BC4" w:rsidRDefault="4B1F096C" w:rsidP="003E3BC4">
      <w:pPr>
        <w:rPr>
          <w:b/>
          <w:u w:val="single"/>
        </w:rPr>
      </w:pPr>
      <w:r w:rsidRPr="003E3BC4">
        <w:rPr>
          <w:b/>
          <w:u w:val="single"/>
        </w:rPr>
        <w:t xml:space="preserve">Popis procesu: </w:t>
      </w:r>
    </w:p>
    <w:p w14:paraId="7E6E9145" w14:textId="77777777" w:rsidR="003E3BC4" w:rsidRDefault="003E3BC4">
      <w:pPr>
        <w:spacing w:before="0" w:after="200" w:line="276" w:lineRule="auto"/>
        <w:rPr>
          <w:b/>
          <w:bCs/>
          <w:u w:val="single"/>
        </w:rPr>
      </w:pPr>
      <w:r>
        <w:rPr>
          <w:b/>
          <w:bCs/>
          <w:u w:val="single"/>
        </w:rPr>
        <w:br w:type="page"/>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372D13" w:rsidRPr="00D95A9D" w14:paraId="38D6BE57" w14:textId="77777777" w:rsidTr="00440F30">
        <w:trPr>
          <w:cantSplit/>
        </w:trPr>
        <w:tc>
          <w:tcPr>
            <w:tcW w:w="993" w:type="dxa"/>
            <w:shd w:val="clear" w:color="auto" w:fill="002060"/>
          </w:tcPr>
          <w:p w14:paraId="72C7EE03" w14:textId="77777777" w:rsidR="00372D13" w:rsidRPr="00D95A9D" w:rsidRDefault="4B1F096C" w:rsidP="4B1F096C">
            <w:pPr>
              <w:rPr>
                <w:sz w:val="18"/>
                <w:szCs w:val="18"/>
              </w:rPr>
            </w:pPr>
            <w:r w:rsidRPr="00D95A9D">
              <w:rPr>
                <w:sz w:val="18"/>
                <w:szCs w:val="18"/>
              </w:rPr>
              <w:lastRenderedPageBreak/>
              <w:t>Proces</w:t>
            </w:r>
          </w:p>
        </w:tc>
        <w:tc>
          <w:tcPr>
            <w:tcW w:w="7461" w:type="dxa"/>
            <w:shd w:val="clear" w:color="auto" w:fill="002060"/>
          </w:tcPr>
          <w:p w14:paraId="7B02E34B" w14:textId="77777777" w:rsidR="00372D13" w:rsidRPr="00D95A9D" w:rsidRDefault="00372D13" w:rsidP="00AB6E86">
            <w:pPr>
              <w:rPr>
                <w:sz w:val="18"/>
              </w:rPr>
            </w:pPr>
          </w:p>
        </w:tc>
      </w:tr>
      <w:tr w:rsidR="00372D13" w:rsidRPr="00D95A9D" w14:paraId="6853427E" w14:textId="77777777" w:rsidTr="00440F30">
        <w:trPr>
          <w:cantSplit/>
        </w:trPr>
        <w:tc>
          <w:tcPr>
            <w:tcW w:w="993" w:type="dxa"/>
          </w:tcPr>
          <w:p w14:paraId="2150E075" w14:textId="77777777" w:rsidR="00372D13" w:rsidRPr="00D95A9D" w:rsidRDefault="4B1F096C" w:rsidP="4B1F096C">
            <w:pPr>
              <w:rPr>
                <w:sz w:val="18"/>
                <w:szCs w:val="18"/>
              </w:rPr>
            </w:pPr>
            <w:r w:rsidRPr="00D95A9D">
              <w:rPr>
                <w:sz w:val="18"/>
                <w:szCs w:val="18"/>
              </w:rPr>
              <w:t xml:space="preserve">Cieľ: </w:t>
            </w:r>
          </w:p>
        </w:tc>
        <w:tc>
          <w:tcPr>
            <w:tcW w:w="7461" w:type="dxa"/>
          </w:tcPr>
          <w:p w14:paraId="36BF9B9B" w14:textId="77777777" w:rsidR="00372D13" w:rsidRPr="00D95A9D" w:rsidRDefault="4B1F096C" w:rsidP="4B1F096C">
            <w:pPr>
              <w:pStyle w:val="Odsekzoznamu"/>
              <w:numPr>
                <w:ilvl w:val="0"/>
                <w:numId w:val="15"/>
              </w:numPr>
              <w:rPr>
                <w:sz w:val="18"/>
                <w:szCs w:val="18"/>
              </w:rPr>
            </w:pPr>
            <w:r w:rsidRPr="00D95A9D">
              <w:rPr>
                <w:sz w:val="18"/>
                <w:szCs w:val="18"/>
              </w:rPr>
              <w:t>Zapísanie záznamu z vyšetrenia</w:t>
            </w:r>
          </w:p>
          <w:p w14:paraId="6FC15E80" w14:textId="77777777" w:rsidR="00372D13" w:rsidRPr="00D95A9D" w:rsidRDefault="4B1F096C" w:rsidP="4B1F096C">
            <w:pPr>
              <w:pStyle w:val="Odsekzoznamu"/>
              <w:numPr>
                <w:ilvl w:val="0"/>
                <w:numId w:val="15"/>
              </w:numPr>
              <w:rPr>
                <w:sz w:val="18"/>
                <w:szCs w:val="18"/>
              </w:rPr>
            </w:pPr>
            <w:r w:rsidRPr="00D95A9D">
              <w:rPr>
                <w:sz w:val="18"/>
                <w:szCs w:val="18"/>
              </w:rPr>
              <w:t>Zapísanie odporúčania na vyšetrenie</w:t>
            </w:r>
          </w:p>
        </w:tc>
      </w:tr>
      <w:tr w:rsidR="00372D13" w:rsidRPr="00D95A9D" w14:paraId="31FC0D62" w14:textId="77777777" w:rsidTr="00440F30">
        <w:trPr>
          <w:cantSplit/>
        </w:trPr>
        <w:tc>
          <w:tcPr>
            <w:tcW w:w="993" w:type="dxa"/>
          </w:tcPr>
          <w:p w14:paraId="5D2ACE7D" w14:textId="77777777" w:rsidR="00372D13" w:rsidRPr="00D95A9D" w:rsidRDefault="4B1F096C" w:rsidP="4B1F096C">
            <w:pPr>
              <w:rPr>
                <w:sz w:val="18"/>
                <w:szCs w:val="18"/>
              </w:rPr>
            </w:pPr>
            <w:r w:rsidRPr="00D95A9D">
              <w:rPr>
                <w:sz w:val="18"/>
                <w:szCs w:val="18"/>
              </w:rPr>
              <w:t>Vstup:</w:t>
            </w:r>
          </w:p>
        </w:tc>
        <w:tc>
          <w:tcPr>
            <w:tcW w:w="7461" w:type="dxa"/>
          </w:tcPr>
          <w:p w14:paraId="4E406EC5" w14:textId="77777777" w:rsidR="00372D13" w:rsidRPr="00D95A9D" w:rsidRDefault="4B1F096C" w:rsidP="4B1F096C">
            <w:pPr>
              <w:pStyle w:val="Odsekzoznamu"/>
              <w:numPr>
                <w:ilvl w:val="0"/>
                <w:numId w:val="14"/>
              </w:numPr>
              <w:rPr>
                <w:sz w:val="18"/>
                <w:szCs w:val="18"/>
              </w:rPr>
            </w:pPr>
            <w:r w:rsidRPr="00D95A9D">
              <w:rPr>
                <w:sz w:val="18"/>
                <w:szCs w:val="18"/>
              </w:rPr>
              <w:t>Autentifikovaný zdravotnícky pracovník a odborný útvar</w:t>
            </w:r>
            <w:r w:rsidRPr="00D95A9D">
              <w:t>,</w:t>
            </w:r>
            <w:r w:rsidRPr="00D95A9D">
              <w:rPr>
                <w:sz w:val="18"/>
                <w:szCs w:val="18"/>
              </w:rPr>
              <w:t xml:space="preserve"> na ktorom pracuje</w:t>
            </w:r>
          </w:p>
          <w:p w14:paraId="18E661D9" w14:textId="77777777" w:rsidR="00372D13" w:rsidRPr="00D95A9D" w:rsidRDefault="4B1F096C" w:rsidP="4B1F096C">
            <w:pPr>
              <w:pStyle w:val="Odsekzoznamu"/>
              <w:numPr>
                <w:ilvl w:val="0"/>
                <w:numId w:val="14"/>
              </w:numPr>
              <w:rPr>
                <w:sz w:val="18"/>
                <w:szCs w:val="18"/>
              </w:rPr>
            </w:pPr>
            <w:r w:rsidRPr="00D95A9D">
              <w:rPr>
                <w:sz w:val="18"/>
                <w:szCs w:val="18"/>
              </w:rPr>
              <w:t xml:space="preserve">Identifikovaný pacient </w:t>
            </w:r>
          </w:p>
          <w:p w14:paraId="594472FC" w14:textId="77777777" w:rsidR="00372D13" w:rsidRPr="00D95A9D" w:rsidRDefault="4B1F096C" w:rsidP="4B1F096C">
            <w:pPr>
              <w:pStyle w:val="Odsekzoznamu"/>
              <w:numPr>
                <w:ilvl w:val="0"/>
                <w:numId w:val="14"/>
              </w:numPr>
              <w:rPr>
                <w:sz w:val="18"/>
                <w:szCs w:val="18"/>
              </w:rPr>
            </w:pPr>
            <w:r w:rsidRPr="00D95A9D">
              <w:rPr>
                <w:sz w:val="18"/>
                <w:szCs w:val="18"/>
              </w:rPr>
              <w:t>Poskytnutá zdravotná starostlivosť, ktorou výsledkom je vedenie zdravotnej dokumentácie</w:t>
            </w:r>
          </w:p>
        </w:tc>
      </w:tr>
      <w:tr w:rsidR="00372D13" w:rsidRPr="00D95A9D" w14:paraId="6092EC76" w14:textId="77777777" w:rsidTr="00440F30">
        <w:trPr>
          <w:cantSplit/>
        </w:trPr>
        <w:tc>
          <w:tcPr>
            <w:tcW w:w="993" w:type="dxa"/>
          </w:tcPr>
          <w:p w14:paraId="2D9A284B" w14:textId="77777777" w:rsidR="00372D13" w:rsidRPr="00D95A9D" w:rsidRDefault="4B1F096C" w:rsidP="4B1F096C">
            <w:pPr>
              <w:rPr>
                <w:sz w:val="18"/>
                <w:szCs w:val="18"/>
              </w:rPr>
            </w:pPr>
            <w:r w:rsidRPr="00D95A9D">
              <w:rPr>
                <w:sz w:val="18"/>
                <w:szCs w:val="18"/>
              </w:rPr>
              <w:t>Výstup:</w:t>
            </w:r>
          </w:p>
        </w:tc>
        <w:tc>
          <w:tcPr>
            <w:tcW w:w="7461" w:type="dxa"/>
          </w:tcPr>
          <w:p w14:paraId="0E0887DC" w14:textId="77777777" w:rsidR="009F7C0B" w:rsidRPr="00D95A9D" w:rsidRDefault="4B1F096C" w:rsidP="4B1F096C">
            <w:pPr>
              <w:rPr>
                <w:sz w:val="18"/>
                <w:szCs w:val="18"/>
              </w:rPr>
            </w:pPr>
            <w:r w:rsidRPr="00D95A9D">
              <w:rPr>
                <w:sz w:val="18"/>
                <w:szCs w:val="18"/>
              </w:rPr>
              <w:t>Elektronický záznam:</w:t>
            </w:r>
          </w:p>
          <w:p w14:paraId="7850C8C0" w14:textId="77777777" w:rsidR="00372D13" w:rsidRPr="00D95A9D" w:rsidRDefault="6DE4F7B8" w:rsidP="6DE4F7B8">
            <w:pPr>
              <w:pStyle w:val="Odsekzoznamu"/>
              <w:numPr>
                <w:ilvl w:val="0"/>
                <w:numId w:val="16"/>
              </w:numPr>
              <w:rPr>
                <w:sz w:val="18"/>
                <w:szCs w:val="18"/>
              </w:rPr>
            </w:pPr>
            <w:r w:rsidRPr="00D95A9D">
              <w:rPr>
                <w:sz w:val="18"/>
                <w:szCs w:val="18"/>
              </w:rPr>
              <w:t>Zapísaný záznam z vyšetrenia podpísaný elektronickým podpisom ZPr do NZIS</w:t>
            </w:r>
          </w:p>
          <w:p w14:paraId="4E32790B" w14:textId="77777777" w:rsidR="004D0D4F" w:rsidRPr="00D95A9D" w:rsidRDefault="6DE4F7B8" w:rsidP="6DE4F7B8">
            <w:pPr>
              <w:pStyle w:val="Odsekzoznamu"/>
              <w:numPr>
                <w:ilvl w:val="0"/>
                <w:numId w:val="16"/>
              </w:numPr>
              <w:rPr>
                <w:sz w:val="18"/>
                <w:szCs w:val="18"/>
              </w:rPr>
            </w:pPr>
            <w:r w:rsidRPr="00D95A9D">
              <w:rPr>
                <w:sz w:val="18"/>
                <w:szCs w:val="18"/>
              </w:rPr>
              <w:t>Zapísaný záznam z vyšetrenia a odporúčanie na vyšetrenie podpísaný elektronickým podpisom ZPr do NZIS</w:t>
            </w:r>
          </w:p>
          <w:p w14:paraId="015A6840" w14:textId="77777777" w:rsidR="009F7C0B" w:rsidRPr="00D95A9D" w:rsidRDefault="6DE4F7B8" w:rsidP="6DE4F7B8">
            <w:pPr>
              <w:pStyle w:val="Odsekzoznamu"/>
              <w:numPr>
                <w:ilvl w:val="0"/>
                <w:numId w:val="16"/>
              </w:numPr>
              <w:rPr>
                <w:sz w:val="18"/>
                <w:szCs w:val="18"/>
              </w:rPr>
            </w:pPr>
            <w:r w:rsidRPr="00D95A9D">
              <w:rPr>
                <w:sz w:val="18"/>
                <w:szCs w:val="18"/>
              </w:rPr>
              <w:t>Zapísaný záznam z vyšetrenia, ktorý obsahuje len odporúčanie na vyšetrenie podpísané elektronickým podpisom ZPr do NZIS</w:t>
            </w:r>
          </w:p>
          <w:p w14:paraId="045E1D25" w14:textId="77777777" w:rsidR="00300D0C" w:rsidRPr="00D95A9D" w:rsidRDefault="00300D0C" w:rsidP="00300D0C">
            <w:pPr>
              <w:pStyle w:val="Odsekzoznamu"/>
              <w:rPr>
                <w:sz w:val="18"/>
              </w:rPr>
            </w:pPr>
          </w:p>
          <w:p w14:paraId="2990C945" w14:textId="77777777" w:rsidR="004D0D4F" w:rsidRPr="00D95A9D" w:rsidRDefault="4B1F096C" w:rsidP="4B1F096C">
            <w:pPr>
              <w:rPr>
                <w:sz w:val="18"/>
                <w:szCs w:val="18"/>
              </w:rPr>
            </w:pPr>
            <w:r w:rsidRPr="00D95A9D">
              <w:rPr>
                <w:sz w:val="18"/>
                <w:szCs w:val="18"/>
              </w:rPr>
              <w:t>Tlač:</w:t>
            </w:r>
          </w:p>
          <w:p w14:paraId="32861D37" w14:textId="77777777" w:rsidR="00372D13" w:rsidRPr="00D95A9D" w:rsidRDefault="4B1F096C" w:rsidP="4B1F096C">
            <w:pPr>
              <w:pStyle w:val="Odsekzoznamu"/>
              <w:numPr>
                <w:ilvl w:val="0"/>
                <w:numId w:val="16"/>
              </w:numPr>
              <w:rPr>
                <w:i/>
                <w:iCs/>
                <w:sz w:val="18"/>
                <w:szCs w:val="18"/>
              </w:rPr>
            </w:pPr>
            <w:r w:rsidRPr="00D95A9D">
              <w:rPr>
                <w:i/>
                <w:iCs/>
                <w:sz w:val="18"/>
                <w:szCs w:val="18"/>
              </w:rPr>
              <w:t>Výmenný lístok v papierovej forme (voliteľný)</w:t>
            </w:r>
          </w:p>
          <w:p w14:paraId="5E1B838F" w14:textId="77777777" w:rsidR="00372D13" w:rsidRPr="00D95A9D" w:rsidRDefault="4B1F096C" w:rsidP="4B1F096C">
            <w:pPr>
              <w:pStyle w:val="Odsekzoznamu"/>
              <w:numPr>
                <w:ilvl w:val="0"/>
                <w:numId w:val="16"/>
              </w:numPr>
              <w:rPr>
                <w:sz w:val="18"/>
                <w:szCs w:val="18"/>
              </w:rPr>
            </w:pPr>
            <w:r w:rsidRPr="00D95A9D">
              <w:rPr>
                <w:i/>
                <w:iCs/>
                <w:sz w:val="18"/>
                <w:szCs w:val="18"/>
              </w:rPr>
              <w:t>Vytlačený záznam z vyšetrenia  (voliteľný)</w:t>
            </w:r>
          </w:p>
        </w:tc>
      </w:tr>
      <w:tr w:rsidR="00372D13" w:rsidRPr="00D95A9D" w14:paraId="41B59003" w14:textId="77777777" w:rsidTr="00440F30">
        <w:trPr>
          <w:cantSplit/>
        </w:trPr>
        <w:tc>
          <w:tcPr>
            <w:tcW w:w="993" w:type="dxa"/>
          </w:tcPr>
          <w:p w14:paraId="7F865569" w14:textId="77777777" w:rsidR="00372D13" w:rsidRPr="00D95A9D" w:rsidRDefault="4B1F096C" w:rsidP="4B1F096C">
            <w:pPr>
              <w:rPr>
                <w:sz w:val="18"/>
                <w:szCs w:val="18"/>
              </w:rPr>
            </w:pPr>
            <w:r w:rsidRPr="00D95A9D">
              <w:rPr>
                <w:sz w:val="18"/>
                <w:szCs w:val="18"/>
              </w:rPr>
              <w:t>Procesné scenáre</w:t>
            </w:r>
          </w:p>
        </w:tc>
        <w:tc>
          <w:tcPr>
            <w:tcW w:w="7461" w:type="dxa"/>
          </w:tcPr>
          <w:p w14:paraId="5F87A896" w14:textId="77777777" w:rsidR="00372D13" w:rsidRPr="00D95A9D" w:rsidRDefault="00A10E40" w:rsidP="4B1F096C">
            <w:pPr>
              <w:pStyle w:val="Odsekzoznamu"/>
              <w:numPr>
                <w:ilvl w:val="0"/>
                <w:numId w:val="16"/>
              </w:numPr>
              <w:rPr>
                <w:sz w:val="18"/>
                <w:szCs w:val="18"/>
              </w:rPr>
            </w:pPr>
            <w:hyperlink w:anchor="_eV_01_01_–_Zapísanie" w:history="1">
              <w:r w:rsidR="4B1F096C" w:rsidRPr="00D95A9D">
                <w:rPr>
                  <w:rStyle w:val="Hypertextovprepojenie"/>
                  <w:sz w:val="18"/>
                  <w:szCs w:val="18"/>
                </w:rPr>
                <w:t>eV_01_01 – Zapísanie záznamu z odborného vyšetrenia</w:t>
              </w:r>
            </w:hyperlink>
          </w:p>
          <w:p w14:paraId="725B5DAD" w14:textId="77777777" w:rsidR="00300D0C" w:rsidRPr="00D95A9D" w:rsidRDefault="00A10E40" w:rsidP="4B1F096C">
            <w:pPr>
              <w:pStyle w:val="Odsekzoznamu"/>
              <w:numPr>
                <w:ilvl w:val="0"/>
                <w:numId w:val="16"/>
              </w:numPr>
              <w:rPr>
                <w:sz w:val="18"/>
                <w:szCs w:val="18"/>
              </w:rPr>
            </w:pPr>
            <w:hyperlink w:anchor="_eV_01_03_–_Zapísanie" w:history="1">
              <w:r w:rsidR="4B1F096C" w:rsidRPr="00D95A9D">
                <w:rPr>
                  <w:rStyle w:val="Hypertextovprepojenie"/>
                  <w:sz w:val="18"/>
                  <w:szCs w:val="18"/>
                </w:rPr>
                <w:t>eV_01_03 – Zapísanie záznamu z odborného vyšetrenia s vytvorením odporúčania na vyšetrenie</w:t>
              </w:r>
            </w:hyperlink>
          </w:p>
          <w:p w14:paraId="3625B839" w14:textId="77777777" w:rsidR="00300D0C" w:rsidRPr="00D95A9D" w:rsidRDefault="00A10E40" w:rsidP="4B1F096C">
            <w:pPr>
              <w:pStyle w:val="Odsekzoznamu"/>
              <w:numPr>
                <w:ilvl w:val="0"/>
                <w:numId w:val="16"/>
              </w:numPr>
              <w:rPr>
                <w:sz w:val="18"/>
                <w:szCs w:val="18"/>
              </w:rPr>
            </w:pPr>
            <w:hyperlink w:anchor="_eV_01_05_–_Zapísanie" w:history="1">
              <w:r w:rsidR="4B1F096C" w:rsidRPr="00D95A9D">
                <w:rPr>
                  <w:rStyle w:val="Hypertextovprepojenie"/>
                  <w:sz w:val="18"/>
                  <w:szCs w:val="18"/>
                </w:rPr>
                <w:t>eV_01_05 – Zapísanie lekárskej prepúšťacej správy z nemocnice</w:t>
              </w:r>
            </w:hyperlink>
          </w:p>
          <w:p w14:paraId="60193EA4" w14:textId="77777777" w:rsidR="00300D0C" w:rsidRPr="00D95A9D" w:rsidRDefault="00A10E40" w:rsidP="4B1F096C">
            <w:pPr>
              <w:pStyle w:val="Odsekzoznamu"/>
              <w:numPr>
                <w:ilvl w:val="0"/>
                <w:numId w:val="16"/>
              </w:numPr>
              <w:rPr>
                <w:sz w:val="18"/>
                <w:szCs w:val="18"/>
              </w:rPr>
            </w:pPr>
            <w:hyperlink w:anchor="_eV_01_06_–_Zapísanie" w:history="1">
              <w:r w:rsidR="4B1F096C" w:rsidRPr="00D95A9D">
                <w:rPr>
                  <w:rStyle w:val="Hypertextovprepojenie"/>
                  <w:sz w:val="18"/>
                  <w:szCs w:val="18"/>
                </w:rPr>
                <w:t>eV_01_06 – Zapísanie záznamu zo zobrazovacieho vyšetrenia</w:t>
              </w:r>
            </w:hyperlink>
          </w:p>
          <w:p w14:paraId="438514E9" w14:textId="77777777" w:rsidR="00E01EE9" w:rsidRPr="00D95A9D" w:rsidRDefault="00A10E40" w:rsidP="4B1F096C">
            <w:pPr>
              <w:pStyle w:val="Odsekzoznamu"/>
              <w:numPr>
                <w:ilvl w:val="0"/>
                <w:numId w:val="16"/>
              </w:numPr>
              <w:rPr>
                <w:sz w:val="18"/>
                <w:szCs w:val="18"/>
              </w:rPr>
            </w:pPr>
            <w:hyperlink w:anchor="_eV_01_13_–_Zapísanie" w:history="1">
              <w:r w:rsidR="4B1F096C" w:rsidRPr="00D95A9D">
                <w:rPr>
                  <w:rStyle w:val="Hypertextovprepojenie"/>
                  <w:sz w:val="18"/>
                  <w:szCs w:val="18"/>
                </w:rPr>
                <w:t>eV_01_13 – Zapísanie lekárskej prepúšťacej správy z kúpeľov</w:t>
              </w:r>
            </w:hyperlink>
          </w:p>
          <w:p w14:paraId="638007BC" w14:textId="77777777" w:rsidR="00300D0C" w:rsidRPr="00D95A9D" w:rsidRDefault="00A10E40" w:rsidP="4B1F096C">
            <w:pPr>
              <w:pStyle w:val="Odsekzoznamu"/>
              <w:numPr>
                <w:ilvl w:val="0"/>
                <w:numId w:val="16"/>
              </w:numPr>
              <w:rPr>
                <w:sz w:val="18"/>
                <w:szCs w:val="18"/>
              </w:rPr>
            </w:pPr>
            <w:hyperlink w:anchor="_eV_01_14_–_Zapísanie" w:history="1">
              <w:r w:rsidR="4B1F096C" w:rsidRPr="00D95A9D">
                <w:rPr>
                  <w:rStyle w:val="Hypertextovprepojenie"/>
                  <w:sz w:val="18"/>
                  <w:szCs w:val="18"/>
                </w:rPr>
                <w:t>eV_01_14 – Zapísanie záznamu o zhodnotení zdravotného stavu</w:t>
              </w:r>
            </w:hyperlink>
          </w:p>
        </w:tc>
      </w:tr>
      <w:tr w:rsidR="00372D13" w:rsidRPr="00D95A9D" w14:paraId="0A7CB665" w14:textId="77777777" w:rsidTr="00440F30">
        <w:trPr>
          <w:cantSplit/>
        </w:trPr>
        <w:tc>
          <w:tcPr>
            <w:tcW w:w="993" w:type="dxa"/>
          </w:tcPr>
          <w:p w14:paraId="6D629F53" w14:textId="77777777" w:rsidR="00372D13" w:rsidRPr="00D95A9D" w:rsidRDefault="4B1F096C" w:rsidP="4B1F096C">
            <w:pPr>
              <w:rPr>
                <w:sz w:val="18"/>
                <w:szCs w:val="18"/>
              </w:rPr>
            </w:pPr>
            <w:r w:rsidRPr="00D95A9D">
              <w:rPr>
                <w:sz w:val="18"/>
                <w:szCs w:val="18"/>
              </w:rPr>
              <w:t>Služba:</w:t>
            </w:r>
          </w:p>
        </w:tc>
        <w:tc>
          <w:tcPr>
            <w:tcW w:w="7461" w:type="dxa"/>
          </w:tcPr>
          <w:p w14:paraId="7B8723FE" w14:textId="46A33DD1" w:rsidR="00372D13" w:rsidRPr="00D95A9D" w:rsidRDefault="00A10E40" w:rsidP="4B1F096C">
            <w:pPr>
              <w:pStyle w:val="Odsekzoznamu"/>
              <w:keepNext/>
              <w:numPr>
                <w:ilvl w:val="0"/>
                <w:numId w:val="16"/>
              </w:numPr>
              <w:rPr>
                <w:sz w:val="18"/>
                <w:szCs w:val="18"/>
              </w:rPr>
            </w:pPr>
            <w:hyperlink w:anchor="_ZapisZaznamOVysetreni_v4" w:history="1">
              <w:r w:rsidR="4B1F096C" w:rsidRPr="001B2D62">
                <w:rPr>
                  <w:rStyle w:val="Hypertextovprepojenie"/>
                  <w:sz w:val="18"/>
                  <w:szCs w:val="18"/>
                </w:rPr>
                <w:t xml:space="preserve"> ZapisZaznamOVysetreni_v5</w:t>
              </w:r>
            </w:hyperlink>
          </w:p>
        </w:tc>
      </w:tr>
    </w:tbl>
    <w:p w14:paraId="6D6E028D" w14:textId="77777777" w:rsidR="00372D13" w:rsidRPr="00D95A9D" w:rsidRDefault="00372D13" w:rsidP="4B1F096C">
      <w:pPr>
        <w:pStyle w:val="Popis"/>
        <w:rPr>
          <w:lang w:val="sk-SK"/>
        </w:rPr>
      </w:pPr>
      <w:bookmarkStart w:id="33" w:name="_Toc2079691"/>
      <w:r w:rsidRPr="00D95A9D">
        <w:rPr>
          <w:lang w:val="sk-SK"/>
        </w:rPr>
        <w:t xml:space="preserve">Tabuľka </w:t>
      </w:r>
      <w:r w:rsidR="001C6B33" w:rsidRPr="009A5B20">
        <w:rPr>
          <w:lang w:val="sk-SK"/>
        </w:rPr>
        <w:fldChar w:fldCharType="begin"/>
      </w:r>
      <w:r w:rsidR="00BD0BA4" w:rsidRPr="00D95A9D">
        <w:rPr>
          <w:lang w:val="sk-SK"/>
        </w:rPr>
        <w:instrText xml:space="preserve"> SEQ Tabuľka \* ARABIC </w:instrText>
      </w:r>
      <w:r w:rsidR="001C6B33" w:rsidRPr="009A5B20">
        <w:rPr>
          <w:lang w:val="sk-SK"/>
        </w:rPr>
        <w:fldChar w:fldCharType="separate"/>
      </w:r>
      <w:r w:rsidR="004B369D">
        <w:rPr>
          <w:noProof/>
          <w:lang w:val="sk-SK"/>
        </w:rPr>
        <w:t>8</w:t>
      </w:r>
      <w:r w:rsidR="001C6B33" w:rsidRPr="009A5B20">
        <w:rPr>
          <w:lang w:val="sk-SK"/>
        </w:rPr>
        <w:fldChar w:fldCharType="end"/>
      </w:r>
      <w:r w:rsidRPr="00D95A9D">
        <w:rPr>
          <w:lang w:val="sk-SK"/>
        </w:rPr>
        <w:t>: Proces A1</w:t>
      </w:r>
      <w:bookmarkEnd w:id="33"/>
    </w:p>
    <w:p w14:paraId="3064CE77" w14:textId="77777777" w:rsidR="000471DB" w:rsidRPr="00D95A9D" w:rsidRDefault="000471DB" w:rsidP="000471DB">
      <w:r w:rsidRPr="00D95A9D">
        <w:tab/>
      </w:r>
      <w:r w:rsidRPr="00D95A9D">
        <w:tab/>
      </w:r>
    </w:p>
    <w:p w14:paraId="26516CCB" w14:textId="77777777" w:rsidR="005C4215" w:rsidRPr="003E3BC4" w:rsidRDefault="4B1F096C" w:rsidP="003E3BC4">
      <w:pPr>
        <w:rPr>
          <w:b/>
          <w:u w:val="single"/>
        </w:rPr>
      </w:pPr>
      <w:r w:rsidRPr="003E3BC4">
        <w:rPr>
          <w:b/>
          <w:u w:val="single"/>
        </w:rPr>
        <w:t xml:space="preserve">Všeobecné implementačné pravidlá: </w:t>
      </w:r>
    </w:p>
    <w:p w14:paraId="1CC77F1D" w14:textId="77777777" w:rsidR="005C4215" w:rsidRPr="00D95A9D" w:rsidRDefault="005C4215" w:rsidP="005C4215"/>
    <w:p w14:paraId="2C644D6F" w14:textId="4F4A19D3" w:rsidR="005C4215" w:rsidRPr="00D95A9D" w:rsidRDefault="4B1F096C" w:rsidP="005C4215">
      <w:pPr>
        <w:pStyle w:val="Odsekzoznamu"/>
        <w:numPr>
          <w:ilvl w:val="0"/>
          <w:numId w:val="139"/>
        </w:numPr>
      </w:pPr>
      <w:r w:rsidRPr="00D95A9D">
        <w:t xml:space="preserve">Pre úspešné odoslanie záznamu o vyšetrení, je potrebné </w:t>
      </w:r>
      <w:r w:rsidR="001B2D62">
        <w:t>v</w:t>
      </w:r>
      <w:r w:rsidR="00A76DE9">
        <w:t> </w:t>
      </w:r>
      <w:r w:rsidR="001B2D62">
        <w:t>XML</w:t>
      </w:r>
      <w:r w:rsidR="00A76DE9">
        <w:t xml:space="preserve"> </w:t>
      </w:r>
      <w:r w:rsidR="0071069F" w:rsidRPr="00D95A9D">
        <w:t>naplniť nasledovné elementy</w:t>
      </w:r>
      <w:r w:rsidR="00820C5B" w:rsidRPr="00D95A9D">
        <w:t xml:space="preserve"> (</w:t>
      </w:r>
      <w:r w:rsidR="00820C5B" w:rsidRPr="00D95A9D">
        <w:rPr>
          <w:b/>
        </w:rPr>
        <w:t xml:space="preserve">popis pre plnenie </w:t>
      </w:r>
      <w:r w:rsidR="0071069F" w:rsidRPr="00D95A9D">
        <w:rPr>
          <w:b/>
        </w:rPr>
        <w:t xml:space="preserve">spoločných </w:t>
      </w:r>
      <w:r w:rsidR="00820C5B" w:rsidRPr="00D95A9D">
        <w:rPr>
          <w:b/>
        </w:rPr>
        <w:t>atribútov je uvedený v dokumente x070)</w:t>
      </w:r>
      <w:r w:rsidRPr="00D95A9D">
        <w:t>:</w:t>
      </w:r>
    </w:p>
    <w:p w14:paraId="1EFB6342" w14:textId="77777777" w:rsidR="005C4215" w:rsidRPr="00D95A9D" w:rsidRDefault="0082318E" w:rsidP="005C4215">
      <w:pPr>
        <w:pStyle w:val="Odsekzoznamu"/>
        <w:numPr>
          <w:ilvl w:val="0"/>
          <w:numId w:val="16"/>
        </w:numPr>
        <w:jc w:val="both"/>
      </w:pPr>
      <w:r w:rsidRPr="00D95A9D">
        <w:t>Príklad pre plnenie č</w:t>
      </w:r>
      <w:r w:rsidR="4B1F096C" w:rsidRPr="00D95A9D">
        <w:t>as</w:t>
      </w:r>
      <w:r w:rsidRPr="00D95A9D">
        <w:t>ti</w:t>
      </w:r>
      <w:r w:rsidR="4B1F096C" w:rsidRPr="00D95A9D">
        <w:t xml:space="preserve"> záznamu Body:</w:t>
      </w:r>
    </w:p>
    <w:p w14:paraId="2D1B9CD7" w14:textId="77777777" w:rsidR="005C4215" w:rsidRPr="00D95A9D" w:rsidRDefault="6DE4F7B8" w:rsidP="005C4215">
      <w:pPr>
        <w:pStyle w:val="Odsekzoznamu"/>
        <w:numPr>
          <w:ilvl w:val="0"/>
          <w:numId w:val="16"/>
        </w:numPr>
        <w:jc w:val="both"/>
      </w:pPr>
      <w:r w:rsidRPr="00D95A9D">
        <w:t>Data</w:t>
      </w:r>
    </w:p>
    <w:p w14:paraId="175CB0FC" w14:textId="77777777" w:rsidR="005C4215" w:rsidRPr="00D95A9D" w:rsidRDefault="4B1F096C" w:rsidP="005C4215">
      <w:pPr>
        <w:pStyle w:val="Odsekzoznamu"/>
        <w:numPr>
          <w:ilvl w:val="1"/>
          <w:numId w:val="16"/>
        </w:numPr>
        <w:jc w:val="both"/>
      </w:pPr>
      <w:r w:rsidRPr="00D95A9D">
        <w:t> EHR_EXTRACT</w:t>
      </w:r>
    </w:p>
    <w:p w14:paraId="59FE74F5" w14:textId="77777777" w:rsidR="005C4215" w:rsidRPr="00D95A9D" w:rsidRDefault="4B1F096C" w:rsidP="005C4215">
      <w:pPr>
        <w:pStyle w:val="Odsekzoznamu"/>
        <w:numPr>
          <w:ilvl w:val="2"/>
          <w:numId w:val="16"/>
        </w:numPr>
        <w:jc w:val="both"/>
      </w:pPr>
      <w:r w:rsidRPr="00D95A9D">
        <w:t xml:space="preserve">EHR_SYSTEM – OID z číselníka </w:t>
      </w:r>
      <w:r w:rsidRPr="00D95A9D">
        <w:rPr>
          <w:color w:val="263238"/>
        </w:rPr>
        <w:t>1.3.158.00165387.100.30.20</w:t>
      </w:r>
    </w:p>
    <w:p w14:paraId="11D9CACD" w14:textId="77777777" w:rsidR="005C4215" w:rsidRPr="00D95A9D" w:rsidRDefault="6DE4F7B8" w:rsidP="005C4215">
      <w:pPr>
        <w:pStyle w:val="Odsekzoznamu"/>
        <w:numPr>
          <w:ilvl w:val="2"/>
          <w:numId w:val="16"/>
        </w:numPr>
      </w:pPr>
      <w:r w:rsidRPr="00D95A9D">
        <w:t>Subject_of_care – šifrovaný identifikátor pacienta – ESID, ktorý je generovaný službou CC CreateESID so vstupnými parametrami:</w:t>
      </w:r>
    </w:p>
    <w:p w14:paraId="6B45CE3F" w14:textId="77777777" w:rsidR="00DF26CF" w:rsidRPr="00D95A9D" w:rsidRDefault="00DF26CF" w:rsidP="00DF26CF">
      <w:pPr>
        <w:pStyle w:val="Odsekzoznamu"/>
        <w:numPr>
          <w:ilvl w:val="3"/>
          <w:numId w:val="16"/>
        </w:numPr>
      </w:pPr>
      <w:r w:rsidRPr="00D95A9D">
        <w:t>identifikátor prijímateľa zdravotnej starostlivosti</w:t>
      </w:r>
    </w:p>
    <w:p w14:paraId="7006346E" w14:textId="77777777" w:rsidR="005C4215" w:rsidRPr="00D95A9D" w:rsidRDefault="00DF26CF" w:rsidP="00DF26CF">
      <w:pPr>
        <w:pStyle w:val="Odsekzoznamu"/>
        <w:numPr>
          <w:ilvl w:val="3"/>
          <w:numId w:val="16"/>
        </w:numPr>
      </w:pPr>
      <w:r w:rsidRPr="00D95A9D">
        <w:t xml:space="preserve">výstup z volania metódy </w:t>
      </w:r>
      <w:r w:rsidR="6DE4F7B8" w:rsidRPr="00D95A9D">
        <w:t xml:space="preserve">GetSamlTokenForHealthProfessional </w:t>
      </w:r>
    </w:p>
    <w:p w14:paraId="39164F61" w14:textId="77777777" w:rsidR="005C4215" w:rsidRPr="00D95A9D" w:rsidRDefault="6DE4F7B8" w:rsidP="005C4215">
      <w:pPr>
        <w:pStyle w:val="Odsekzoznamu"/>
        <w:numPr>
          <w:ilvl w:val="2"/>
          <w:numId w:val="16"/>
        </w:numPr>
      </w:pPr>
      <w:r w:rsidRPr="00D95A9D">
        <w:t>Time_created – dátum a čas vytvorenia správy</w:t>
      </w:r>
      <w:r w:rsidR="00496D74" w:rsidRPr="00D95A9D">
        <w:t>,</w:t>
      </w:r>
      <w:r w:rsidRPr="00D95A9D">
        <w:t xml:space="preserve"> v UTC formáte</w:t>
      </w:r>
    </w:p>
    <w:p w14:paraId="27F019FA" w14:textId="77777777" w:rsidR="005C4215" w:rsidRPr="00D95A9D" w:rsidRDefault="6DE4F7B8" w:rsidP="005C4215">
      <w:pPr>
        <w:pStyle w:val="Odsekzoznamu"/>
        <w:numPr>
          <w:ilvl w:val="2"/>
          <w:numId w:val="16"/>
        </w:numPr>
      </w:pPr>
      <w:r w:rsidRPr="00D95A9D">
        <w:t xml:space="preserve">rm_id – s konštantou EN – 13606, ktorý stanovuje používanú metodika </w:t>
      </w:r>
    </w:p>
    <w:p w14:paraId="41214836" w14:textId="77777777" w:rsidR="005C4215" w:rsidRPr="00D95A9D" w:rsidRDefault="6DE4F7B8" w:rsidP="005C4215">
      <w:pPr>
        <w:pStyle w:val="Odsekzoznamu"/>
        <w:numPr>
          <w:ilvl w:val="2"/>
          <w:numId w:val="16"/>
        </w:numPr>
      </w:pPr>
      <w:r w:rsidRPr="00D95A9D">
        <w:t>all_compositions</w:t>
      </w:r>
    </w:p>
    <w:p w14:paraId="34DC28E4" w14:textId="77777777" w:rsidR="005C4215" w:rsidRPr="00D95A9D" w:rsidRDefault="6DE4F7B8" w:rsidP="005C4215">
      <w:pPr>
        <w:pStyle w:val="Odsekzoznamu"/>
        <w:numPr>
          <w:ilvl w:val="3"/>
          <w:numId w:val="16"/>
        </w:numPr>
      </w:pPr>
      <w:r w:rsidRPr="00D95A9D">
        <w:t>name – konštanta „simple_text“</w:t>
      </w:r>
    </w:p>
    <w:p w14:paraId="7D199488" w14:textId="77777777" w:rsidR="005C4215" w:rsidRPr="00D95A9D" w:rsidRDefault="6DE4F7B8" w:rsidP="005C4215">
      <w:pPr>
        <w:pStyle w:val="Odsekzoznamu"/>
        <w:numPr>
          <w:ilvl w:val="3"/>
          <w:numId w:val="16"/>
        </w:numPr>
      </w:pPr>
      <w:r w:rsidRPr="00D95A9D">
        <w:t>synthesised – uvádza sa hodnota TRUE</w:t>
      </w:r>
    </w:p>
    <w:p w14:paraId="59642036" w14:textId="77777777" w:rsidR="005C4215" w:rsidRPr="00D95A9D" w:rsidRDefault="6DE4F7B8" w:rsidP="005C4215">
      <w:pPr>
        <w:pStyle w:val="Odsekzoznamu"/>
        <w:numPr>
          <w:ilvl w:val="3"/>
          <w:numId w:val="16"/>
        </w:numPr>
      </w:pPr>
      <w:r w:rsidRPr="00D95A9D">
        <w:t>content, ktorý je vždy typu ENTRY v rámci ktorého sú evidované:</w:t>
      </w:r>
    </w:p>
    <w:p w14:paraId="7134ACBA" w14:textId="77777777" w:rsidR="005C4215" w:rsidRPr="00D95A9D" w:rsidRDefault="4B1F096C" w:rsidP="005C4215">
      <w:pPr>
        <w:pStyle w:val="Odsekzoznamu"/>
        <w:numPr>
          <w:ilvl w:val="4"/>
          <w:numId w:val="16"/>
        </w:numPr>
      </w:pPr>
      <w:r w:rsidRPr="00D95A9D">
        <w:t> identifikátor</w:t>
      </w:r>
      <w:r w:rsidR="008B01DD" w:rsidRPr="00D95A9D">
        <w:t>y</w:t>
      </w:r>
      <w:r w:rsidRPr="00D95A9D">
        <w:t>:</w:t>
      </w:r>
    </w:p>
    <w:p w14:paraId="0CD3581B" w14:textId="77777777" w:rsidR="005C4215" w:rsidRPr="00D95A9D" w:rsidRDefault="6DE4F7B8" w:rsidP="005C4215">
      <w:pPr>
        <w:pStyle w:val="Odsekzoznamu"/>
        <w:numPr>
          <w:ilvl w:val="5"/>
          <w:numId w:val="16"/>
        </w:numPr>
      </w:pPr>
      <w:r w:rsidRPr="00D95A9D">
        <w:t>OriginalText – názov záznamu</w:t>
      </w:r>
    </w:p>
    <w:p w14:paraId="22E7B317" w14:textId="77777777" w:rsidR="005C4215" w:rsidRPr="00D95A9D" w:rsidRDefault="6DE4F7B8" w:rsidP="005C4215">
      <w:pPr>
        <w:pStyle w:val="Odsekzoznamu"/>
        <w:numPr>
          <w:ilvl w:val="5"/>
          <w:numId w:val="16"/>
        </w:numPr>
      </w:pPr>
      <w:r w:rsidRPr="00D95A9D">
        <w:t>ArchetypID – používaný archetyp</w:t>
      </w:r>
    </w:p>
    <w:p w14:paraId="2DCE446F" w14:textId="77777777" w:rsidR="005C4215" w:rsidRPr="00D95A9D" w:rsidRDefault="6DE4F7B8" w:rsidP="005C4215">
      <w:pPr>
        <w:pStyle w:val="Odsekzoznamu"/>
        <w:numPr>
          <w:ilvl w:val="5"/>
          <w:numId w:val="16"/>
        </w:numPr>
      </w:pPr>
      <w:r w:rsidRPr="00D95A9D">
        <w:t>RC_ID, ktorý je povinný IS PZS vytvoriť na základe metodiky uvedenej v x070 – Detailna_specifikacia_rozhrania_Volanie_sluzieb – kapitola 5.4.4. – Identifikácia zdravotných záznamov</w:t>
      </w:r>
    </w:p>
    <w:p w14:paraId="5D243050" w14:textId="77777777" w:rsidR="005C4215" w:rsidRPr="00D95A9D" w:rsidRDefault="6DE4F7B8" w:rsidP="005C4215">
      <w:pPr>
        <w:pStyle w:val="Odsekzoznamu"/>
        <w:numPr>
          <w:ilvl w:val="6"/>
          <w:numId w:val="16"/>
        </w:numPr>
      </w:pPr>
      <w:r w:rsidRPr="00D95A9D">
        <w:t>Root</w:t>
      </w:r>
    </w:p>
    <w:p w14:paraId="505E4CAC" w14:textId="77777777" w:rsidR="005C4215" w:rsidRPr="00D95A9D" w:rsidRDefault="4B1F096C" w:rsidP="005C4215">
      <w:pPr>
        <w:pStyle w:val="Odsekzoznamu"/>
        <w:numPr>
          <w:ilvl w:val="6"/>
          <w:numId w:val="16"/>
        </w:numPr>
      </w:pPr>
      <w:r w:rsidRPr="00D95A9D">
        <w:lastRenderedPageBreak/>
        <w:t xml:space="preserve">OID záznamu – </w:t>
      </w:r>
    </w:p>
    <w:p w14:paraId="4CB033A2" w14:textId="77777777" w:rsidR="005C4215" w:rsidRPr="00D95A9D" w:rsidRDefault="4B1F096C" w:rsidP="005C4215">
      <w:pPr>
        <w:pStyle w:val="Odsekzoznamu"/>
        <w:numPr>
          <w:ilvl w:val="7"/>
          <w:numId w:val="16"/>
        </w:numPr>
      </w:pPr>
      <w:r w:rsidRPr="00D95A9D">
        <w:t>1.3.158.00165387.100.60.80 - Záznam o zobrazovacom vyšetrení</w:t>
      </w:r>
    </w:p>
    <w:p w14:paraId="1EB99CD4" w14:textId="77777777" w:rsidR="005C4215" w:rsidRPr="00D95A9D" w:rsidRDefault="4B1F096C" w:rsidP="005C4215">
      <w:pPr>
        <w:pStyle w:val="Odsekzoznamu"/>
        <w:numPr>
          <w:ilvl w:val="7"/>
          <w:numId w:val="16"/>
        </w:numPr>
      </w:pPr>
      <w:r w:rsidRPr="00D95A9D">
        <w:t>1.3.158.00165387.100.60.90 - Záznam o odbornom</w:t>
      </w:r>
    </w:p>
    <w:p w14:paraId="51C235B9" w14:textId="77777777" w:rsidR="005C4215" w:rsidRPr="00D95A9D" w:rsidRDefault="4B1F096C" w:rsidP="005C4215">
      <w:pPr>
        <w:pStyle w:val="Odsekzoznamu"/>
        <w:numPr>
          <w:ilvl w:val="7"/>
          <w:numId w:val="16"/>
        </w:numPr>
      </w:pPr>
      <w:r w:rsidRPr="00D95A9D">
        <w:t> vyšetrení</w:t>
      </w:r>
    </w:p>
    <w:p w14:paraId="2293E9B4" w14:textId="77777777" w:rsidR="005C4215" w:rsidRPr="00D95A9D" w:rsidRDefault="4B1F096C" w:rsidP="005C4215">
      <w:pPr>
        <w:pStyle w:val="Odsekzoznamu"/>
        <w:numPr>
          <w:ilvl w:val="7"/>
          <w:numId w:val="16"/>
        </w:numPr>
      </w:pPr>
      <w:r w:rsidRPr="00D95A9D">
        <w:t>1.3.158.00165387.100.60.100 - Lekárska prepúšťacia správa</w:t>
      </w:r>
    </w:p>
    <w:p w14:paraId="1F795CA9" w14:textId="77777777" w:rsidR="005C4215" w:rsidRPr="00D95A9D" w:rsidRDefault="4B1F096C" w:rsidP="005C4215">
      <w:pPr>
        <w:pStyle w:val="Odsekzoznamu"/>
        <w:numPr>
          <w:ilvl w:val="7"/>
          <w:numId w:val="16"/>
        </w:numPr>
      </w:pPr>
      <w:r w:rsidRPr="00D95A9D">
        <w:t>1.3.158.00165387.100.60.110 - Výmenný lístok</w:t>
      </w:r>
    </w:p>
    <w:p w14:paraId="0DE470B3" w14:textId="77777777" w:rsidR="005C4215" w:rsidRPr="00D95A9D" w:rsidRDefault="6DE4F7B8" w:rsidP="005C4215">
      <w:pPr>
        <w:pStyle w:val="Odsekzoznamu"/>
        <w:numPr>
          <w:ilvl w:val="5"/>
          <w:numId w:val="16"/>
        </w:numPr>
      </w:pPr>
      <w:r w:rsidRPr="00D95A9D">
        <w:t>synthesised – uvádza sa hodnota FALSE</w:t>
      </w:r>
    </w:p>
    <w:p w14:paraId="0FC44A70" w14:textId="77777777" w:rsidR="005C4215" w:rsidRPr="00D95A9D" w:rsidRDefault="6DE4F7B8" w:rsidP="005C4215">
      <w:pPr>
        <w:pStyle w:val="Odsekzoznamu"/>
        <w:numPr>
          <w:ilvl w:val="5"/>
          <w:numId w:val="16"/>
        </w:numPr>
      </w:pPr>
      <w:r w:rsidRPr="00D95A9D">
        <w:t xml:space="preserve">Sensitivity – citlivosť údajov, ktorá sa líši v závislosti od procesného scenáru služieb – napĺňané hodnoty „3“ alebo „5“ </w:t>
      </w:r>
    </w:p>
    <w:p w14:paraId="78686222" w14:textId="77777777" w:rsidR="005C4215" w:rsidRPr="00D95A9D" w:rsidRDefault="6DE4F7B8" w:rsidP="005C4215">
      <w:pPr>
        <w:pStyle w:val="Odsekzoznamu"/>
        <w:numPr>
          <w:ilvl w:val="5"/>
          <w:numId w:val="16"/>
        </w:numPr>
      </w:pPr>
      <w:r w:rsidRPr="00D95A9D">
        <w:t>Feeder_audit:</w:t>
      </w:r>
    </w:p>
    <w:p w14:paraId="57899C13" w14:textId="77777777" w:rsidR="005C4215" w:rsidRPr="00D95A9D" w:rsidRDefault="4B1F096C" w:rsidP="005C4215">
      <w:pPr>
        <w:pStyle w:val="Odsekzoznamu"/>
        <w:numPr>
          <w:ilvl w:val="6"/>
          <w:numId w:val="16"/>
        </w:numPr>
      </w:pPr>
      <w:r w:rsidRPr="00D95A9D">
        <w:t>EHR_SYTEM popísané v časti EHR_EXTRACT</w:t>
      </w:r>
    </w:p>
    <w:p w14:paraId="55356A21" w14:textId="77777777" w:rsidR="005C4215" w:rsidRPr="00D95A9D" w:rsidRDefault="6DE4F7B8" w:rsidP="005C4215">
      <w:pPr>
        <w:pStyle w:val="Odsekzoznamu"/>
        <w:numPr>
          <w:ilvl w:val="6"/>
          <w:numId w:val="16"/>
        </w:numPr>
      </w:pPr>
      <w:r w:rsidRPr="00D95A9D">
        <w:t xml:space="preserve">Time_commited – dátum a čas v UTC formáte, ktorý eviduje dátum a čas </w:t>
      </w:r>
      <w:r w:rsidR="00E45BB0" w:rsidRPr="00D95A9D">
        <w:t>potvrdenia</w:t>
      </w:r>
      <w:r w:rsidRPr="00D95A9D">
        <w:t xml:space="preserve"> (uloženia) záznamu v</w:t>
      </w:r>
      <w:r w:rsidR="00E45BB0" w:rsidRPr="00D95A9D">
        <w:t> IS PZS</w:t>
      </w:r>
    </w:p>
    <w:p w14:paraId="7D355D09" w14:textId="77777777" w:rsidR="005C4215" w:rsidRPr="00D95A9D" w:rsidRDefault="6DE4F7B8" w:rsidP="005C4215">
      <w:pPr>
        <w:pStyle w:val="Odsekzoznamu"/>
        <w:numPr>
          <w:ilvl w:val="6"/>
          <w:numId w:val="16"/>
        </w:numPr>
      </w:pPr>
      <w:r w:rsidRPr="00D95A9D">
        <w:t xml:space="preserve">Commiter – Identifikátor lekára, ktorý odoslal záznam do NZIS výber z registra </w:t>
      </w:r>
      <w:r w:rsidRPr="00D95A9D">
        <w:rPr>
          <w:color w:val="263238"/>
        </w:rPr>
        <w:t>1.3.158.00165387.100.40.90 napĺňané JRÚZ ID</w:t>
      </w:r>
    </w:p>
    <w:p w14:paraId="033F1570" w14:textId="77777777" w:rsidR="005C4215" w:rsidRPr="00D95A9D" w:rsidRDefault="6DE4F7B8" w:rsidP="005C4215">
      <w:pPr>
        <w:pStyle w:val="Odsekzoznamu"/>
        <w:numPr>
          <w:ilvl w:val="6"/>
          <w:numId w:val="16"/>
        </w:numPr>
      </w:pPr>
      <w:r w:rsidRPr="00D95A9D">
        <w:rPr>
          <w:color w:val="263238"/>
        </w:rPr>
        <w:t xml:space="preserve">Version_status </w:t>
      </w:r>
    </w:p>
    <w:p w14:paraId="26262435" w14:textId="77777777" w:rsidR="005C4215" w:rsidRPr="00D95A9D" w:rsidRDefault="6DE4F7B8" w:rsidP="005C4215">
      <w:pPr>
        <w:pStyle w:val="Odsekzoznamu"/>
        <w:numPr>
          <w:ilvl w:val="7"/>
          <w:numId w:val="16"/>
        </w:numPr>
      </w:pPr>
      <w:r w:rsidRPr="00D95A9D">
        <w:rPr>
          <w:color w:val="263238"/>
        </w:rPr>
        <w:t> code_value – VER0X v závislosti od procesného scenára služieb (VER00 / VER01)</w:t>
      </w:r>
    </w:p>
    <w:p w14:paraId="2047D9C7" w14:textId="77777777" w:rsidR="005C4215" w:rsidRPr="00D95A9D" w:rsidRDefault="6DE4F7B8" w:rsidP="005C4215">
      <w:pPr>
        <w:pStyle w:val="Odsekzoznamu"/>
        <w:numPr>
          <w:ilvl w:val="5"/>
          <w:numId w:val="16"/>
        </w:numPr>
      </w:pPr>
      <w:r w:rsidRPr="00D95A9D">
        <w:rPr>
          <w:color w:val="263238"/>
        </w:rPr>
        <w:t xml:space="preserve">uncertainty_expressed – konštanta „FALSE“ len v prípade evidencie záznamu ako VER00 – </w:t>
      </w:r>
      <w:r w:rsidR="008167F0" w:rsidRPr="00D95A9D">
        <w:rPr>
          <w:color w:val="263238"/>
        </w:rPr>
        <w:t>„záznam na doplnenie“</w:t>
      </w:r>
      <w:r w:rsidRPr="00D95A9D">
        <w:rPr>
          <w:color w:val="263238"/>
        </w:rPr>
        <w:t xml:space="preserve"> v hodnote TRUE</w:t>
      </w:r>
    </w:p>
    <w:p w14:paraId="7F7A6D92" w14:textId="77777777" w:rsidR="005C4215" w:rsidRPr="00D95A9D" w:rsidRDefault="6DE4F7B8" w:rsidP="005C4215">
      <w:pPr>
        <w:pStyle w:val="Odsekzoznamu"/>
        <w:numPr>
          <w:ilvl w:val="5"/>
          <w:numId w:val="16"/>
        </w:numPr>
      </w:pPr>
      <w:r w:rsidRPr="00D95A9D">
        <w:t>info_provider</w:t>
      </w:r>
    </w:p>
    <w:p w14:paraId="16CA88C8" w14:textId="77777777" w:rsidR="005C4215" w:rsidRPr="00D95A9D" w:rsidRDefault="6DE4F7B8" w:rsidP="005C4215">
      <w:pPr>
        <w:pStyle w:val="Odsekzoznamu"/>
        <w:numPr>
          <w:ilvl w:val="6"/>
          <w:numId w:val="16"/>
        </w:numPr>
      </w:pPr>
      <w:r w:rsidRPr="00D95A9D">
        <w:t>function</w:t>
      </w:r>
    </w:p>
    <w:p w14:paraId="72EE152E" w14:textId="77777777" w:rsidR="005C4215" w:rsidRPr="00D95A9D" w:rsidRDefault="6DE4F7B8" w:rsidP="005C4215">
      <w:pPr>
        <w:pStyle w:val="Odsekzoznamu"/>
        <w:numPr>
          <w:ilvl w:val="7"/>
          <w:numId w:val="16"/>
        </w:numPr>
      </w:pPr>
      <w:r w:rsidRPr="00D95A9D">
        <w:t>Specialization vrátane DisplayName, ktoré je validované voči platnému číselníku</w:t>
      </w:r>
    </w:p>
    <w:p w14:paraId="32AF6C37" w14:textId="77777777" w:rsidR="005C4215" w:rsidRPr="00D95A9D" w:rsidRDefault="6DE4F7B8" w:rsidP="005C4215">
      <w:pPr>
        <w:pStyle w:val="Odsekzoznamu"/>
        <w:numPr>
          <w:ilvl w:val="7"/>
          <w:numId w:val="16"/>
        </w:numPr>
      </w:pPr>
      <w:r w:rsidRPr="00D95A9D">
        <w:t xml:space="preserve">Perfomer - rovnaký s commiterom </w:t>
      </w:r>
    </w:p>
    <w:p w14:paraId="0ED7400B" w14:textId="77777777" w:rsidR="005C4215" w:rsidRPr="00D95A9D" w:rsidRDefault="6DE4F7B8" w:rsidP="005C4215">
      <w:pPr>
        <w:pStyle w:val="Odsekzoznamu"/>
        <w:numPr>
          <w:ilvl w:val="7"/>
          <w:numId w:val="16"/>
        </w:numPr>
      </w:pPr>
      <w:r w:rsidRPr="00D95A9D">
        <w:t> </w:t>
      </w:r>
      <w:r w:rsidRPr="00D95A9D">
        <w:rPr>
          <w:color w:val="263238"/>
        </w:rPr>
        <w:t xml:space="preserve">Healthcare_facillity – </w:t>
      </w:r>
      <w:r w:rsidR="00D95A9D" w:rsidRPr="00D95A9D">
        <w:rPr>
          <w:color w:val="263238"/>
        </w:rPr>
        <w:t>rovnaké</w:t>
      </w:r>
      <w:r w:rsidRPr="00D95A9D">
        <w:rPr>
          <w:color w:val="263238"/>
        </w:rPr>
        <w:t xml:space="preserve"> s OU PZS</w:t>
      </w:r>
    </w:p>
    <w:p w14:paraId="72C0931A" w14:textId="77777777" w:rsidR="005C4215" w:rsidRPr="00D95A9D" w:rsidRDefault="4B1F096C" w:rsidP="005C4215">
      <w:pPr>
        <w:pStyle w:val="Odsekzoznamu"/>
        <w:numPr>
          <w:ilvl w:val="2"/>
          <w:numId w:val="16"/>
        </w:numPr>
      </w:pPr>
      <w:r w:rsidRPr="00D95A9D">
        <w:t>Nasleduje archetyp podľa konkrétneho typu záznamu, ktorý je odoslaný do NZIS – napr. ENTRY daný procesným scenárom – odborné vyšetrenie</w:t>
      </w:r>
    </w:p>
    <w:p w14:paraId="60D8339F" w14:textId="77777777" w:rsidR="0007621F" w:rsidRPr="00D95A9D" w:rsidRDefault="0007621F" w:rsidP="00B1681A"/>
    <w:p w14:paraId="6141393F" w14:textId="77777777" w:rsidR="00B2317D" w:rsidRPr="00D95A9D" w:rsidRDefault="4B1F096C" w:rsidP="004A5A0B">
      <w:pPr>
        <w:pStyle w:val="Odsekzoznamu"/>
        <w:numPr>
          <w:ilvl w:val="0"/>
          <w:numId w:val="16"/>
        </w:numPr>
      </w:pPr>
      <w:r w:rsidRPr="00D95A9D">
        <w:t>Odoslanie záznamu je realizované na pozadí, hneď po odoslaní záznamu IS PZS umožní lekárovi pracovať so systémom bez potreby čakania na odoslani</w:t>
      </w:r>
      <w:r w:rsidR="007F7936" w:rsidRPr="00D95A9D">
        <w:t>e</w:t>
      </w:r>
      <w:r w:rsidRPr="00D95A9D">
        <w:t xml:space="preserve"> záznamu </w:t>
      </w:r>
    </w:p>
    <w:p w14:paraId="1E3E019A" w14:textId="77777777" w:rsidR="00A615DA" w:rsidRPr="00D95A9D" w:rsidRDefault="4B1F096C" w:rsidP="004A5A0B">
      <w:pPr>
        <w:pStyle w:val="Odsekzoznamu"/>
        <w:numPr>
          <w:ilvl w:val="0"/>
          <w:numId w:val="16"/>
        </w:numPr>
        <w:jc w:val="both"/>
      </w:pPr>
      <w:r w:rsidRPr="00D95A9D">
        <w:t>Po odoslaní záznamu do NZIS je lekár informovaný o výsledku odoslania elektronického záznamu</w:t>
      </w:r>
      <w:r w:rsidR="007F7936" w:rsidRPr="00D95A9D">
        <w:t>, kde v prípade chyby odoslania bude lekár vyzvaný, aby záznam vytlačil, resp. bude vykonaná automatická tlač záznamu</w:t>
      </w:r>
    </w:p>
    <w:p w14:paraId="4BD03102" w14:textId="77777777" w:rsidR="00B2317D" w:rsidRPr="00D95A9D" w:rsidRDefault="4B1F096C" w:rsidP="00673403">
      <w:pPr>
        <w:pStyle w:val="Odsekzoznamu"/>
        <w:numPr>
          <w:ilvl w:val="0"/>
          <w:numId w:val="63"/>
        </w:numPr>
        <w:jc w:val="both"/>
      </w:pPr>
      <w:r w:rsidRPr="00D95A9D">
        <w:t>Pri nedostupnosti NZIS alebo chyby na strane IS PZS je potrebné každý záznam uložiť do fronty a zabezpečiť jeho následne odoslanie po obnove konektivity alebo odstránenia chyby na strane IS PZS</w:t>
      </w:r>
    </w:p>
    <w:p w14:paraId="0CF4FF2F" w14:textId="77777777" w:rsidR="00B2317D" w:rsidRPr="00D95A9D" w:rsidRDefault="6DE4F7B8" w:rsidP="00673403">
      <w:pPr>
        <w:pStyle w:val="Odsekzoznamu"/>
        <w:numPr>
          <w:ilvl w:val="0"/>
          <w:numId w:val="63"/>
        </w:numPr>
      </w:pPr>
      <w:r w:rsidRPr="00D95A9D">
        <w:t>Fronta je vytváraná zo záznamov, ktoré sú:</w:t>
      </w:r>
    </w:p>
    <w:p w14:paraId="2DEE5F4E" w14:textId="77777777" w:rsidR="00B2317D" w:rsidRPr="00D95A9D" w:rsidRDefault="6DE4F7B8" w:rsidP="00673403">
      <w:pPr>
        <w:pStyle w:val="Odsekzoznamu"/>
        <w:numPr>
          <w:ilvl w:val="0"/>
          <w:numId w:val="64"/>
        </w:numPr>
        <w:jc w:val="both"/>
      </w:pPr>
      <w:r w:rsidRPr="00D95A9D">
        <w:t>podpísané lekárom prostredníctvom ePZP ale nebolo možné záznam už odoslať</w:t>
      </w:r>
    </w:p>
    <w:p w14:paraId="2CCAF3C7" w14:textId="77777777" w:rsidR="00B2317D" w:rsidRPr="00D95A9D" w:rsidRDefault="6DE4F7B8" w:rsidP="00673403">
      <w:pPr>
        <w:pStyle w:val="Odsekzoznamu"/>
        <w:numPr>
          <w:ilvl w:val="0"/>
          <w:numId w:val="64"/>
        </w:numPr>
        <w:jc w:val="both"/>
      </w:pPr>
      <w:r w:rsidRPr="00D95A9D">
        <w:t>nepodpísané lekárom prostredníctvom ePZP z dôvodu:</w:t>
      </w:r>
    </w:p>
    <w:p w14:paraId="00F6D4DD" w14:textId="77777777" w:rsidR="00B2317D" w:rsidRPr="00D95A9D" w:rsidRDefault="6DE4F7B8" w:rsidP="00673403">
      <w:pPr>
        <w:pStyle w:val="Odsekzoznamu"/>
        <w:numPr>
          <w:ilvl w:val="2"/>
          <w:numId w:val="61"/>
        </w:numPr>
        <w:jc w:val="both"/>
      </w:pPr>
      <w:r w:rsidRPr="00D95A9D">
        <w:t>nemožnosti podpísať záznam z vyšetrenia z dôvodu offline scenáru</w:t>
      </w:r>
    </w:p>
    <w:p w14:paraId="1850E546" w14:textId="77777777" w:rsidR="00B2317D" w:rsidRPr="00D95A9D" w:rsidRDefault="4B1F096C" w:rsidP="00673403">
      <w:pPr>
        <w:pStyle w:val="Odsekzoznamu"/>
        <w:numPr>
          <w:ilvl w:val="2"/>
          <w:numId w:val="61"/>
        </w:numPr>
        <w:jc w:val="both"/>
      </w:pPr>
      <w:r w:rsidRPr="00D95A9D">
        <w:t>lekár, ktorý kompletizoval záznam, nebol atestovaným lekárom čím nebol umožnený zápis záznamu do NZIS</w:t>
      </w:r>
    </w:p>
    <w:p w14:paraId="727870BD" w14:textId="77777777" w:rsidR="00B2317D" w:rsidRPr="00D95A9D" w:rsidRDefault="6DE4F7B8" w:rsidP="00673403">
      <w:pPr>
        <w:pStyle w:val="Odsekzoznamu"/>
        <w:numPr>
          <w:ilvl w:val="0"/>
          <w:numId w:val="63"/>
        </w:numPr>
      </w:pPr>
      <w:r w:rsidRPr="00D95A9D">
        <w:t>Fronta je postupne vyprázdňovaná po obnove konektivity</w:t>
      </w:r>
    </w:p>
    <w:p w14:paraId="118A04DA" w14:textId="77777777" w:rsidR="00812BC7" w:rsidRPr="00D95A9D" w:rsidRDefault="4B1F096C" w:rsidP="00673403">
      <w:pPr>
        <w:pStyle w:val="Odsekzoznamu"/>
        <w:numPr>
          <w:ilvl w:val="0"/>
          <w:numId w:val="65"/>
        </w:numPr>
        <w:jc w:val="both"/>
      </w:pPr>
      <w:r w:rsidRPr="00D95A9D">
        <w:lastRenderedPageBreak/>
        <w:t>Podpísané záznamy sú odosielané len v prípade, ak je podpis časovo platný (4 hodiny od neodoslania záznamu)</w:t>
      </w:r>
    </w:p>
    <w:p w14:paraId="76E8D690" w14:textId="77777777" w:rsidR="00B2317D" w:rsidRPr="00D95A9D" w:rsidRDefault="6DE4F7B8" w:rsidP="00673403">
      <w:pPr>
        <w:pStyle w:val="Odsekzoznamu"/>
        <w:numPr>
          <w:ilvl w:val="0"/>
          <w:numId w:val="65"/>
        </w:numPr>
        <w:jc w:val="both"/>
      </w:pPr>
      <w:r w:rsidRPr="00D95A9D">
        <w:t>Nepodpísané záznamy sú z fronty odosielané automaticky po vytvorení novej hlavičky a update time_</w:t>
      </w:r>
      <w:r w:rsidR="00E45BB0" w:rsidRPr="00D95A9D">
        <w:t>created</w:t>
      </w:r>
      <w:r w:rsidRPr="00D95A9D">
        <w:t xml:space="preserve"> a doplnení platného podpisu do NZIS bez potreby zásahu lekára</w:t>
      </w:r>
    </w:p>
    <w:p w14:paraId="5D7C5B6E" w14:textId="77777777" w:rsidR="00F65337" w:rsidRPr="00D95A9D" w:rsidRDefault="6DE4F7B8" w:rsidP="00673403">
      <w:pPr>
        <w:pStyle w:val="Odsekzoznamu"/>
        <w:numPr>
          <w:ilvl w:val="0"/>
          <w:numId w:val="65"/>
        </w:numPr>
        <w:jc w:val="both"/>
      </w:pPr>
      <w:r w:rsidRPr="00D95A9D">
        <w:t xml:space="preserve">Ak záznam vytvoril neatestovaný lekár, je záznam zaradený na podpis lekárovi pod dohľadom ktorého neatestovaný lekár vykonáva poskytovanie ZS (ak by sa opätovne prihlásil neatestovaný lekár, záznam ostáva vo fronte). V prípade, podpisu atestovaným lekárom, je tento uvedený v časti info_provider ako perfomer a aj v časti commiter. </w:t>
      </w:r>
    </w:p>
    <w:p w14:paraId="06CC7464" w14:textId="77777777" w:rsidR="00300D0C" w:rsidRPr="009A5B20" w:rsidRDefault="6DE4F7B8" w:rsidP="00D95A9D">
      <w:pPr>
        <w:pStyle w:val="Nadpis4"/>
        <w:rPr>
          <w:lang w:val="sk-SK"/>
        </w:rPr>
      </w:pPr>
      <w:bookmarkStart w:id="34" w:name="_A2_–_Vyhľadanie"/>
      <w:bookmarkStart w:id="35" w:name="_Toc2079587"/>
      <w:bookmarkEnd w:id="34"/>
      <w:r w:rsidRPr="009A5B20">
        <w:rPr>
          <w:lang w:val="sk-SK"/>
        </w:rPr>
        <w:t>A2 – Vyhľadanie vyšetrenia na základe odporúčania na vyšetrenie</w:t>
      </w:r>
      <w:bookmarkEnd w:id="35"/>
    </w:p>
    <w:p w14:paraId="6C99C33E" w14:textId="77777777" w:rsidR="00F65337" w:rsidRPr="003E3BC4" w:rsidRDefault="4B1F096C" w:rsidP="003E3BC4">
      <w:pPr>
        <w:rPr>
          <w:b/>
          <w:u w:val="single"/>
        </w:rPr>
      </w:pPr>
      <w:r w:rsidRPr="003E3BC4">
        <w:rPr>
          <w:b/>
          <w:u w:val="single"/>
        </w:rPr>
        <w:t>Popis procesu:</w:t>
      </w:r>
    </w:p>
    <w:p w14:paraId="61E41416" w14:textId="77777777" w:rsidR="00F65337" w:rsidRPr="00D95A9D" w:rsidRDefault="00F65337" w:rsidP="00F65337">
      <w:pPr>
        <w:ind w:left="708"/>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300D0C" w:rsidRPr="00D95A9D" w14:paraId="144E9939" w14:textId="77777777" w:rsidTr="4B1F096C">
        <w:tc>
          <w:tcPr>
            <w:tcW w:w="993" w:type="dxa"/>
            <w:shd w:val="clear" w:color="auto" w:fill="002060"/>
          </w:tcPr>
          <w:p w14:paraId="05E385DC" w14:textId="77777777" w:rsidR="00300D0C" w:rsidRPr="00D95A9D" w:rsidRDefault="4B1F096C" w:rsidP="4B1F096C">
            <w:pPr>
              <w:rPr>
                <w:sz w:val="18"/>
                <w:szCs w:val="18"/>
              </w:rPr>
            </w:pPr>
            <w:r w:rsidRPr="00D95A9D">
              <w:rPr>
                <w:sz w:val="18"/>
                <w:szCs w:val="18"/>
              </w:rPr>
              <w:t>Proces</w:t>
            </w:r>
          </w:p>
        </w:tc>
        <w:tc>
          <w:tcPr>
            <w:tcW w:w="7461" w:type="dxa"/>
            <w:shd w:val="clear" w:color="auto" w:fill="002060"/>
          </w:tcPr>
          <w:p w14:paraId="0492F1B0" w14:textId="77777777" w:rsidR="00300D0C" w:rsidRPr="00D95A9D" w:rsidRDefault="00300D0C" w:rsidP="0047683D">
            <w:pPr>
              <w:rPr>
                <w:sz w:val="18"/>
              </w:rPr>
            </w:pPr>
          </w:p>
        </w:tc>
      </w:tr>
      <w:tr w:rsidR="00300D0C" w:rsidRPr="00D95A9D" w14:paraId="1BC91A35" w14:textId="77777777" w:rsidTr="4B1F096C">
        <w:tc>
          <w:tcPr>
            <w:tcW w:w="993" w:type="dxa"/>
          </w:tcPr>
          <w:p w14:paraId="2658E099" w14:textId="77777777" w:rsidR="00300D0C" w:rsidRPr="00D95A9D" w:rsidRDefault="4B1F096C" w:rsidP="4B1F096C">
            <w:pPr>
              <w:rPr>
                <w:sz w:val="18"/>
                <w:szCs w:val="18"/>
              </w:rPr>
            </w:pPr>
            <w:r w:rsidRPr="00D95A9D">
              <w:rPr>
                <w:sz w:val="18"/>
                <w:szCs w:val="18"/>
              </w:rPr>
              <w:t xml:space="preserve">Cieľ: </w:t>
            </w:r>
          </w:p>
        </w:tc>
        <w:tc>
          <w:tcPr>
            <w:tcW w:w="7461" w:type="dxa"/>
          </w:tcPr>
          <w:p w14:paraId="3AAD0C99" w14:textId="77777777" w:rsidR="00300D0C" w:rsidRPr="00D95A9D" w:rsidRDefault="4B1F096C" w:rsidP="4B1F096C">
            <w:pPr>
              <w:pStyle w:val="Odsekzoznamu"/>
              <w:numPr>
                <w:ilvl w:val="0"/>
                <w:numId w:val="15"/>
              </w:numPr>
              <w:rPr>
                <w:sz w:val="18"/>
                <w:szCs w:val="18"/>
              </w:rPr>
            </w:pPr>
            <w:r w:rsidRPr="00D95A9D">
              <w:rPr>
                <w:sz w:val="18"/>
                <w:szCs w:val="18"/>
              </w:rPr>
              <w:t>Vyhľadanie informácii ohľadom odporúčania na zdravotnú starostlivosť</w:t>
            </w:r>
          </w:p>
        </w:tc>
      </w:tr>
      <w:tr w:rsidR="00300D0C" w:rsidRPr="00D95A9D" w14:paraId="53A78ED0" w14:textId="77777777" w:rsidTr="4B1F096C">
        <w:tc>
          <w:tcPr>
            <w:tcW w:w="993" w:type="dxa"/>
          </w:tcPr>
          <w:p w14:paraId="0CFF27D1" w14:textId="77777777" w:rsidR="00300D0C" w:rsidRPr="00D95A9D" w:rsidRDefault="4B1F096C" w:rsidP="4B1F096C">
            <w:pPr>
              <w:rPr>
                <w:sz w:val="18"/>
                <w:szCs w:val="18"/>
              </w:rPr>
            </w:pPr>
            <w:r w:rsidRPr="00D95A9D">
              <w:rPr>
                <w:sz w:val="18"/>
                <w:szCs w:val="18"/>
              </w:rPr>
              <w:t>Vstup:</w:t>
            </w:r>
          </w:p>
        </w:tc>
        <w:tc>
          <w:tcPr>
            <w:tcW w:w="7461" w:type="dxa"/>
          </w:tcPr>
          <w:p w14:paraId="33A7381F" w14:textId="77777777" w:rsidR="00300D0C" w:rsidRPr="00D95A9D" w:rsidRDefault="4B1F096C" w:rsidP="4B1F096C">
            <w:pPr>
              <w:pStyle w:val="Odsekzoznamu"/>
              <w:numPr>
                <w:ilvl w:val="0"/>
                <w:numId w:val="14"/>
              </w:numPr>
              <w:rPr>
                <w:sz w:val="18"/>
                <w:szCs w:val="18"/>
              </w:rPr>
            </w:pPr>
            <w:r w:rsidRPr="00D95A9D">
              <w:rPr>
                <w:sz w:val="18"/>
                <w:szCs w:val="18"/>
              </w:rPr>
              <w:t>Autentifikovaný zdravotnícky pracovník a odborný útvar na ktorom pracuje</w:t>
            </w:r>
          </w:p>
          <w:p w14:paraId="3120C3C5" w14:textId="77777777" w:rsidR="00300D0C" w:rsidRPr="00D95A9D" w:rsidRDefault="4B1F096C" w:rsidP="4B1F096C">
            <w:pPr>
              <w:pStyle w:val="Odsekzoznamu"/>
              <w:numPr>
                <w:ilvl w:val="0"/>
                <w:numId w:val="14"/>
              </w:numPr>
              <w:rPr>
                <w:sz w:val="18"/>
                <w:szCs w:val="18"/>
              </w:rPr>
            </w:pPr>
            <w:r w:rsidRPr="00D95A9D">
              <w:rPr>
                <w:sz w:val="18"/>
                <w:szCs w:val="18"/>
              </w:rPr>
              <w:t xml:space="preserve">Identifikovaný pacient </w:t>
            </w:r>
          </w:p>
          <w:p w14:paraId="5103337C" w14:textId="77777777" w:rsidR="00300D0C" w:rsidRPr="00D95A9D" w:rsidRDefault="4B1F096C" w:rsidP="4B1F096C">
            <w:pPr>
              <w:pStyle w:val="Odsekzoznamu"/>
              <w:numPr>
                <w:ilvl w:val="0"/>
                <w:numId w:val="14"/>
              </w:numPr>
              <w:rPr>
                <w:sz w:val="18"/>
                <w:szCs w:val="18"/>
              </w:rPr>
            </w:pPr>
            <w:r w:rsidRPr="00D95A9D">
              <w:rPr>
                <w:sz w:val="18"/>
                <w:szCs w:val="18"/>
              </w:rPr>
              <w:t>Poskytnutá zdravotná starostlivosť, ktorou výsledkom je vedenie zdravotnej dokumentácie</w:t>
            </w:r>
          </w:p>
          <w:p w14:paraId="02DAEA80" w14:textId="77777777" w:rsidR="00A356A9" w:rsidRPr="00D95A9D" w:rsidRDefault="4B1F096C" w:rsidP="4B1F096C">
            <w:pPr>
              <w:pStyle w:val="Odsekzoznamu"/>
              <w:numPr>
                <w:ilvl w:val="0"/>
                <w:numId w:val="14"/>
              </w:numPr>
              <w:rPr>
                <w:sz w:val="18"/>
                <w:szCs w:val="18"/>
              </w:rPr>
            </w:pPr>
            <w:r w:rsidRPr="00D95A9D">
              <w:rPr>
                <w:sz w:val="18"/>
                <w:szCs w:val="18"/>
              </w:rPr>
              <w:t>Elektronické / papierové odporúčanie na vyšetrenie</w:t>
            </w:r>
          </w:p>
          <w:p w14:paraId="2362EACC" w14:textId="77777777" w:rsidR="00A356A9" w:rsidRPr="00D95A9D" w:rsidRDefault="00A356A9" w:rsidP="00A356A9">
            <w:pPr>
              <w:rPr>
                <w:sz w:val="18"/>
              </w:rPr>
            </w:pPr>
          </w:p>
          <w:p w14:paraId="24D653BA" w14:textId="77777777" w:rsidR="00A356A9" w:rsidRPr="00D95A9D" w:rsidRDefault="4B1F096C" w:rsidP="4B1F096C">
            <w:pPr>
              <w:rPr>
                <w:sz w:val="18"/>
                <w:szCs w:val="18"/>
              </w:rPr>
            </w:pPr>
            <w:r w:rsidRPr="00D95A9D">
              <w:rPr>
                <w:sz w:val="18"/>
                <w:szCs w:val="18"/>
              </w:rPr>
              <w:t>Tlač:</w:t>
            </w:r>
          </w:p>
          <w:p w14:paraId="4D56D937" w14:textId="77777777" w:rsidR="00A356A9" w:rsidRPr="00D95A9D" w:rsidRDefault="4B1F096C" w:rsidP="4B1F096C">
            <w:pPr>
              <w:pStyle w:val="Odsekzoznamu"/>
              <w:numPr>
                <w:ilvl w:val="0"/>
                <w:numId w:val="16"/>
              </w:numPr>
              <w:rPr>
                <w:i/>
                <w:iCs/>
                <w:sz w:val="18"/>
                <w:szCs w:val="18"/>
              </w:rPr>
            </w:pPr>
            <w:r w:rsidRPr="00D95A9D">
              <w:rPr>
                <w:i/>
                <w:iCs/>
                <w:sz w:val="18"/>
                <w:szCs w:val="18"/>
              </w:rPr>
              <w:t>Výmenný lístok v papierovej forme (voliteľný)</w:t>
            </w:r>
          </w:p>
          <w:p w14:paraId="17D7FA3C" w14:textId="77777777" w:rsidR="00A356A9" w:rsidRPr="00D95A9D" w:rsidRDefault="4B1F096C" w:rsidP="4B1F096C">
            <w:pPr>
              <w:pStyle w:val="Odsekzoznamu"/>
              <w:numPr>
                <w:ilvl w:val="0"/>
                <w:numId w:val="16"/>
              </w:numPr>
              <w:rPr>
                <w:i/>
                <w:iCs/>
                <w:sz w:val="18"/>
                <w:szCs w:val="18"/>
              </w:rPr>
            </w:pPr>
            <w:r w:rsidRPr="00D95A9D">
              <w:rPr>
                <w:i/>
                <w:iCs/>
                <w:sz w:val="18"/>
                <w:szCs w:val="18"/>
              </w:rPr>
              <w:t>Vytlačený záznam z vyšetrenia  (voliteľný)</w:t>
            </w:r>
          </w:p>
        </w:tc>
      </w:tr>
      <w:tr w:rsidR="00300D0C" w:rsidRPr="00D95A9D" w14:paraId="60F02466" w14:textId="77777777" w:rsidTr="4B1F096C">
        <w:tc>
          <w:tcPr>
            <w:tcW w:w="993" w:type="dxa"/>
          </w:tcPr>
          <w:p w14:paraId="5E1E922F" w14:textId="77777777" w:rsidR="00300D0C" w:rsidRPr="00D95A9D" w:rsidRDefault="4B1F096C" w:rsidP="4B1F096C">
            <w:pPr>
              <w:rPr>
                <w:sz w:val="18"/>
                <w:szCs w:val="18"/>
              </w:rPr>
            </w:pPr>
            <w:r w:rsidRPr="00D95A9D">
              <w:rPr>
                <w:sz w:val="18"/>
                <w:szCs w:val="18"/>
              </w:rPr>
              <w:t>Výstup:</w:t>
            </w:r>
          </w:p>
        </w:tc>
        <w:tc>
          <w:tcPr>
            <w:tcW w:w="7461" w:type="dxa"/>
          </w:tcPr>
          <w:p w14:paraId="55DAFFFF" w14:textId="77777777" w:rsidR="00300D0C" w:rsidRPr="00D95A9D" w:rsidRDefault="4B1F096C" w:rsidP="4B1F096C">
            <w:pPr>
              <w:rPr>
                <w:sz w:val="18"/>
                <w:szCs w:val="18"/>
              </w:rPr>
            </w:pPr>
            <w:r w:rsidRPr="00D95A9D">
              <w:rPr>
                <w:sz w:val="18"/>
                <w:szCs w:val="18"/>
              </w:rPr>
              <w:t>Elektronický záznam:</w:t>
            </w:r>
          </w:p>
          <w:p w14:paraId="4D9BBB31" w14:textId="77777777" w:rsidR="00300D0C" w:rsidRPr="00D95A9D" w:rsidRDefault="4B1F096C" w:rsidP="4B1F096C">
            <w:pPr>
              <w:pStyle w:val="Odsekzoznamu"/>
              <w:numPr>
                <w:ilvl w:val="0"/>
                <w:numId w:val="16"/>
              </w:numPr>
              <w:rPr>
                <w:sz w:val="18"/>
                <w:szCs w:val="18"/>
              </w:rPr>
            </w:pPr>
            <w:r w:rsidRPr="00D95A9D">
              <w:rPr>
                <w:sz w:val="18"/>
                <w:szCs w:val="18"/>
              </w:rPr>
              <w:t>Vyhľadané odporúčanie na vyšetrenie</w:t>
            </w:r>
          </w:p>
          <w:p w14:paraId="6A6933AB" w14:textId="77777777" w:rsidR="00A356A9" w:rsidRPr="00D95A9D" w:rsidRDefault="4B1F096C" w:rsidP="4B1F096C">
            <w:pPr>
              <w:pStyle w:val="Odsekzoznamu"/>
              <w:numPr>
                <w:ilvl w:val="0"/>
                <w:numId w:val="16"/>
              </w:numPr>
              <w:rPr>
                <w:sz w:val="18"/>
                <w:szCs w:val="18"/>
              </w:rPr>
            </w:pPr>
            <w:r w:rsidRPr="00D95A9D">
              <w:rPr>
                <w:sz w:val="18"/>
                <w:szCs w:val="18"/>
              </w:rPr>
              <w:t>Vyhľadaný výsledok k existujúcemu odporúčaniu na vyšetrenie</w:t>
            </w:r>
          </w:p>
        </w:tc>
      </w:tr>
      <w:tr w:rsidR="00300D0C" w:rsidRPr="00D95A9D" w14:paraId="3D9BBECF" w14:textId="77777777" w:rsidTr="4B1F096C">
        <w:tc>
          <w:tcPr>
            <w:tcW w:w="993" w:type="dxa"/>
          </w:tcPr>
          <w:p w14:paraId="77B151DD" w14:textId="77777777" w:rsidR="00300D0C" w:rsidRPr="00D95A9D" w:rsidRDefault="4B1F096C" w:rsidP="4B1F096C">
            <w:pPr>
              <w:rPr>
                <w:sz w:val="18"/>
                <w:szCs w:val="18"/>
              </w:rPr>
            </w:pPr>
            <w:r w:rsidRPr="00D95A9D">
              <w:rPr>
                <w:sz w:val="18"/>
                <w:szCs w:val="18"/>
              </w:rPr>
              <w:t>Procesné scenáre</w:t>
            </w:r>
          </w:p>
        </w:tc>
        <w:tc>
          <w:tcPr>
            <w:tcW w:w="7461" w:type="dxa"/>
          </w:tcPr>
          <w:p w14:paraId="689E924E" w14:textId="77777777" w:rsidR="00300D0C" w:rsidRPr="00D95A9D" w:rsidRDefault="00A10E40" w:rsidP="4B1F096C">
            <w:pPr>
              <w:pStyle w:val="Odsekzoznamu"/>
              <w:numPr>
                <w:ilvl w:val="0"/>
                <w:numId w:val="16"/>
              </w:numPr>
              <w:rPr>
                <w:sz w:val="18"/>
                <w:szCs w:val="18"/>
              </w:rPr>
            </w:pPr>
            <w:hyperlink w:anchor="_eV_01_07_–_Vyhľadanie" w:history="1">
              <w:r w:rsidR="4B1F096C" w:rsidRPr="00D95A9D">
                <w:rPr>
                  <w:rStyle w:val="Hypertextovprepojenie"/>
                  <w:sz w:val="18"/>
                  <w:szCs w:val="18"/>
                </w:rPr>
                <w:t>eV_01_07 – Vyhľadanie „odporúčaného vyšetrenia“</w:t>
              </w:r>
            </w:hyperlink>
          </w:p>
          <w:p w14:paraId="265FA077" w14:textId="77777777" w:rsidR="00A356A9" w:rsidRPr="00D95A9D" w:rsidRDefault="00A10E40" w:rsidP="4B1F096C">
            <w:pPr>
              <w:pStyle w:val="Odsekzoznamu"/>
              <w:numPr>
                <w:ilvl w:val="0"/>
                <w:numId w:val="16"/>
              </w:numPr>
              <w:rPr>
                <w:sz w:val="18"/>
                <w:szCs w:val="18"/>
              </w:rPr>
            </w:pPr>
            <w:hyperlink w:anchor="_eV_01_08_–_Kontrolné" w:history="1">
              <w:r w:rsidR="4B1F096C" w:rsidRPr="00D95A9D">
                <w:rPr>
                  <w:rStyle w:val="Hypertextovprepojenie"/>
                  <w:sz w:val="18"/>
                  <w:szCs w:val="18"/>
                </w:rPr>
                <w:t>eV_01_08 – Kontrolné vyšetrenie na základe vykonaných záznamov z vyšetrení „k odporúčanému vyšetreniu“</w:t>
              </w:r>
            </w:hyperlink>
          </w:p>
        </w:tc>
      </w:tr>
      <w:tr w:rsidR="00955CA7" w:rsidRPr="00D95A9D" w14:paraId="7C245AF3" w14:textId="77777777" w:rsidTr="4B1F096C">
        <w:tc>
          <w:tcPr>
            <w:tcW w:w="993" w:type="dxa"/>
          </w:tcPr>
          <w:p w14:paraId="1AF3F347" w14:textId="77777777" w:rsidR="00955CA7" w:rsidRPr="00D95A9D" w:rsidRDefault="00955CA7" w:rsidP="00955CA7">
            <w:pPr>
              <w:rPr>
                <w:sz w:val="18"/>
                <w:szCs w:val="18"/>
              </w:rPr>
            </w:pPr>
            <w:r w:rsidRPr="00D95A9D">
              <w:rPr>
                <w:sz w:val="18"/>
                <w:szCs w:val="18"/>
              </w:rPr>
              <w:t>Služba:</w:t>
            </w:r>
          </w:p>
        </w:tc>
        <w:tc>
          <w:tcPr>
            <w:tcW w:w="7461" w:type="dxa"/>
          </w:tcPr>
          <w:p w14:paraId="1BC8A9BC" w14:textId="12CE1126" w:rsidR="00955CA7" w:rsidRPr="00D95A9D" w:rsidRDefault="005E57A8" w:rsidP="005E57A8">
            <w:pPr>
              <w:pStyle w:val="Odsekzoznamu"/>
              <w:keepNext/>
              <w:numPr>
                <w:ilvl w:val="0"/>
                <w:numId w:val="16"/>
              </w:numPr>
              <w:rPr>
                <w:sz w:val="18"/>
                <w:szCs w:val="18"/>
              </w:rPr>
            </w:pPr>
            <w:r>
              <w:rPr>
                <w:rStyle w:val="Hypertextovprepojenie"/>
                <w:sz w:val="18"/>
                <w:szCs w:val="18"/>
              </w:rPr>
              <w:t xml:space="preserve"> </w:t>
            </w:r>
            <w:hyperlink w:anchor="_VyhladajZaznamyOVystereniach_PreZia" w:history="1">
              <w:r w:rsidRPr="006C171B">
                <w:rPr>
                  <w:rStyle w:val="Hypertextovprepojenie"/>
                  <w:sz w:val="18"/>
                  <w:szCs w:val="18"/>
                </w:rPr>
                <w:t>VyhľadajZaznamyOVysetreniPreZiadatela_v5</w:t>
              </w:r>
            </w:hyperlink>
          </w:p>
        </w:tc>
      </w:tr>
    </w:tbl>
    <w:p w14:paraId="19C20B53" w14:textId="30E27939" w:rsidR="00300D0C" w:rsidRPr="00D95A9D" w:rsidRDefault="00D35EF9" w:rsidP="4B1F096C">
      <w:pPr>
        <w:pStyle w:val="Popis"/>
        <w:rPr>
          <w:lang w:val="sk-SK"/>
        </w:rPr>
      </w:pPr>
      <w:bookmarkStart w:id="36" w:name="_Toc2079692"/>
      <w:r w:rsidRPr="00D95A9D">
        <w:rPr>
          <w:lang w:val="sk-SK"/>
        </w:rPr>
        <w:t xml:space="preserve">Tabuľka </w:t>
      </w:r>
      <w:r w:rsidR="001C6B33" w:rsidRPr="009A5B20">
        <w:rPr>
          <w:lang w:val="sk-SK"/>
        </w:rPr>
        <w:fldChar w:fldCharType="begin"/>
      </w:r>
      <w:r w:rsidRPr="00D95A9D">
        <w:rPr>
          <w:lang w:val="sk-SK"/>
        </w:rPr>
        <w:instrText xml:space="preserve"> SEQ Tabuľka \* ARABIC </w:instrText>
      </w:r>
      <w:r w:rsidR="001C6B33" w:rsidRPr="009A5B20">
        <w:rPr>
          <w:lang w:val="sk-SK"/>
        </w:rPr>
        <w:fldChar w:fldCharType="separate"/>
      </w:r>
      <w:r w:rsidR="004B369D">
        <w:rPr>
          <w:noProof/>
          <w:lang w:val="sk-SK"/>
        </w:rPr>
        <w:t>9</w:t>
      </w:r>
      <w:r w:rsidR="001C6B33" w:rsidRPr="009A5B20">
        <w:rPr>
          <w:lang w:val="sk-SK"/>
        </w:rPr>
        <w:fldChar w:fldCharType="end"/>
      </w:r>
      <w:r w:rsidR="0023568C">
        <w:rPr>
          <w:lang w:val="sk-SK"/>
        </w:rPr>
        <w:t xml:space="preserve">: </w:t>
      </w:r>
      <w:r w:rsidRPr="00D95A9D">
        <w:rPr>
          <w:lang w:val="sk-SK"/>
        </w:rPr>
        <w:t>Vyhľadanie vyšetrenia na základe odporúčania na vyšetrenie</w:t>
      </w:r>
      <w:bookmarkEnd w:id="36"/>
    </w:p>
    <w:p w14:paraId="44392A1F" w14:textId="77777777" w:rsidR="004F7E18" w:rsidRPr="00C26A9D" w:rsidRDefault="4B1F096C" w:rsidP="00C26A9D">
      <w:pPr>
        <w:rPr>
          <w:b/>
          <w:u w:val="single"/>
        </w:rPr>
      </w:pPr>
      <w:r w:rsidRPr="00C26A9D">
        <w:rPr>
          <w:b/>
          <w:u w:val="single"/>
        </w:rPr>
        <w:t>Všeobecné implementačné pravidlá:</w:t>
      </w:r>
    </w:p>
    <w:p w14:paraId="6011BF3A" w14:textId="77777777" w:rsidR="004F7E18" w:rsidRPr="00D95A9D" w:rsidRDefault="004F7E18" w:rsidP="004F7E18">
      <w:pPr>
        <w:ind w:left="708"/>
        <w:rPr>
          <w:b/>
          <w:u w:val="single"/>
        </w:rPr>
      </w:pPr>
    </w:p>
    <w:p w14:paraId="23E1F75A" w14:textId="77777777" w:rsidR="004F7E18" w:rsidRPr="00D95A9D" w:rsidRDefault="6DE4F7B8" w:rsidP="004F7E18">
      <w:r w:rsidRPr="00D95A9D">
        <w:t xml:space="preserve">Pre úspešné vyhľadanie záznamu o odporúčaní na vyšetrenie je potrebné </w:t>
      </w:r>
      <w:r w:rsidR="0071069F" w:rsidRPr="00D95A9D">
        <w:t>v XML naplniť nasledovné elementy (</w:t>
      </w:r>
      <w:r w:rsidR="0071069F" w:rsidRPr="00D95A9D">
        <w:rPr>
          <w:b/>
        </w:rPr>
        <w:t>popis pre plnenie spoločných atribútov je uvedený v dokumente x070</w:t>
      </w:r>
      <w:r w:rsidR="0071069F" w:rsidRPr="00D95A9D">
        <w:t>)</w:t>
      </w:r>
      <w:r w:rsidRPr="00D95A9D">
        <w:t>:</w:t>
      </w:r>
    </w:p>
    <w:p w14:paraId="2EDB0506" w14:textId="77777777" w:rsidR="004F7E18" w:rsidRPr="00D95A9D" w:rsidRDefault="4B1F096C" w:rsidP="004F7E18">
      <w:pPr>
        <w:pStyle w:val="Odsekzoznamu"/>
        <w:numPr>
          <w:ilvl w:val="0"/>
          <w:numId w:val="16"/>
        </w:numPr>
        <w:jc w:val="both"/>
      </w:pPr>
      <w:r w:rsidRPr="00D95A9D">
        <w:t xml:space="preserve">Časť záznamu Body: </w:t>
      </w:r>
    </w:p>
    <w:p w14:paraId="235C7C0A" w14:textId="77777777" w:rsidR="004F7E18" w:rsidRPr="00D95A9D" w:rsidRDefault="6DE4F7B8" w:rsidP="004F7E18">
      <w:pPr>
        <w:pStyle w:val="Odsekzoznamu"/>
        <w:numPr>
          <w:ilvl w:val="1"/>
          <w:numId w:val="16"/>
        </w:numPr>
        <w:jc w:val="both"/>
      </w:pPr>
      <w:r w:rsidRPr="00D95A9D">
        <w:t> Data</w:t>
      </w:r>
    </w:p>
    <w:p w14:paraId="2E0F62B3" w14:textId="77777777" w:rsidR="004F7E18" w:rsidRPr="00D95A9D" w:rsidRDefault="4B1F096C" w:rsidP="004F7E18">
      <w:pPr>
        <w:pStyle w:val="Odsekzoznamu"/>
        <w:numPr>
          <w:ilvl w:val="2"/>
          <w:numId w:val="16"/>
        </w:numPr>
        <w:jc w:val="both"/>
      </w:pPr>
      <w:r w:rsidRPr="00D95A9D">
        <w:t>Element – VyhladajZaznamyPreZiadatela_v5_Request</w:t>
      </w:r>
    </w:p>
    <w:p w14:paraId="1F4A496B" w14:textId="77777777" w:rsidR="004F7E18" w:rsidRPr="00D95A9D" w:rsidRDefault="4B1F096C" w:rsidP="004F7E18">
      <w:pPr>
        <w:pStyle w:val="Odsekzoznamu"/>
        <w:numPr>
          <w:ilvl w:val="3"/>
          <w:numId w:val="16"/>
        </w:numPr>
        <w:jc w:val="both"/>
      </w:pPr>
      <w:r w:rsidRPr="00D95A9D">
        <w:t>Pacient</w:t>
      </w:r>
    </w:p>
    <w:p w14:paraId="7FEF3FEB" w14:textId="77777777" w:rsidR="004F7E18" w:rsidRPr="00D95A9D" w:rsidRDefault="6DE4F7B8" w:rsidP="004F7E18">
      <w:pPr>
        <w:pStyle w:val="Odsekzoznamu"/>
        <w:numPr>
          <w:ilvl w:val="4"/>
          <w:numId w:val="16"/>
        </w:numPr>
        <w:jc w:val="both"/>
      </w:pPr>
      <w:r w:rsidRPr="00D95A9D">
        <w:t>šifrovaný identifikátor pacienta – ESID, ktorý je generovaný službou CC CreateESID so vstupnými parametrami:</w:t>
      </w:r>
    </w:p>
    <w:p w14:paraId="18742777" w14:textId="77777777" w:rsidR="00DF26CF" w:rsidRPr="00D95A9D" w:rsidRDefault="00DF26CF" w:rsidP="00DF26CF">
      <w:pPr>
        <w:pStyle w:val="Odsekzoznamu"/>
        <w:numPr>
          <w:ilvl w:val="5"/>
          <w:numId w:val="16"/>
        </w:numPr>
        <w:jc w:val="both"/>
      </w:pPr>
      <w:r w:rsidRPr="00D95A9D">
        <w:t>identifikátor prijímateľa zdravotnej starostlivosti</w:t>
      </w:r>
    </w:p>
    <w:p w14:paraId="3B1AB4E8" w14:textId="77777777" w:rsidR="004F7E18" w:rsidRPr="00D95A9D" w:rsidRDefault="00DF26CF" w:rsidP="00DF26CF">
      <w:pPr>
        <w:pStyle w:val="Odsekzoznamu"/>
        <w:numPr>
          <w:ilvl w:val="5"/>
          <w:numId w:val="16"/>
        </w:numPr>
        <w:jc w:val="both"/>
      </w:pPr>
      <w:r w:rsidRPr="00D95A9D">
        <w:t>výstup z volania metódy GetSamlTokenForHealthProfessional</w:t>
      </w:r>
    </w:p>
    <w:p w14:paraId="0A9AF65C" w14:textId="77777777" w:rsidR="004F7E18" w:rsidRPr="00D95A9D" w:rsidRDefault="6DE4F7B8" w:rsidP="004F7E18">
      <w:pPr>
        <w:pStyle w:val="Odsekzoznamu"/>
        <w:numPr>
          <w:ilvl w:val="3"/>
          <w:numId w:val="16"/>
        </w:numPr>
        <w:jc w:val="both"/>
      </w:pPr>
      <w:r w:rsidRPr="00D95A9D">
        <w:t>ExternyIDVymennehoListku</w:t>
      </w:r>
    </w:p>
    <w:p w14:paraId="75E9E53C" w14:textId="77777777" w:rsidR="004F7E18" w:rsidRPr="00D95A9D" w:rsidRDefault="6DE4F7B8" w:rsidP="004F7E18">
      <w:pPr>
        <w:pStyle w:val="Odsekzoznamu"/>
        <w:numPr>
          <w:ilvl w:val="4"/>
          <w:numId w:val="16"/>
        </w:numPr>
        <w:jc w:val="both"/>
      </w:pPr>
      <w:r w:rsidRPr="00D95A9D">
        <w:t> Identifikator = RC_ID Identifikátora, ktorý bol vytvorený pri zápise „Odporúčania na vyšetrenie“ – atribút „ID výmenného lístka“</w:t>
      </w:r>
    </w:p>
    <w:p w14:paraId="290C2962" w14:textId="77777777" w:rsidR="004F7E18" w:rsidRPr="00D95A9D" w:rsidRDefault="6DE4F7B8" w:rsidP="004F7E18">
      <w:pPr>
        <w:pStyle w:val="Odsekzoznamu"/>
        <w:numPr>
          <w:ilvl w:val="4"/>
          <w:numId w:val="16"/>
        </w:numPr>
        <w:jc w:val="both"/>
      </w:pPr>
      <w:r w:rsidRPr="00D95A9D">
        <w:t> Odporucanie_odpoved – podľa procesného scenára</w:t>
      </w:r>
    </w:p>
    <w:p w14:paraId="529C4E5F" w14:textId="77777777" w:rsidR="004F7E18" w:rsidRPr="00D95A9D" w:rsidRDefault="6DE4F7B8" w:rsidP="004F7E18">
      <w:pPr>
        <w:pStyle w:val="Odsekzoznamu"/>
        <w:numPr>
          <w:ilvl w:val="4"/>
          <w:numId w:val="16"/>
        </w:numPr>
        <w:jc w:val="both"/>
      </w:pPr>
      <w:r w:rsidRPr="00D95A9D">
        <w:lastRenderedPageBreak/>
        <w:t> Stránkovanie_Metadata</w:t>
      </w:r>
    </w:p>
    <w:p w14:paraId="51776E13" w14:textId="77777777" w:rsidR="004F7E18" w:rsidRPr="00D95A9D" w:rsidRDefault="6DE4F7B8" w:rsidP="004F7E18">
      <w:pPr>
        <w:pStyle w:val="Odsekzoznamu"/>
        <w:numPr>
          <w:ilvl w:val="5"/>
          <w:numId w:val="16"/>
        </w:numPr>
        <w:jc w:val="both"/>
      </w:pPr>
      <w:r w:rsidRPr="00D95A9D">
        <w:t xml:space="preserve">VelkostStranky – počet záznamov, ktoré sú vyhľadávané </w:t>
      </w:r>
    </w:p>
    <w:p w14:paraId="6DC6A764" w14:textId="77777777" w:rsidR="004F7E18" w:rsidRPr="00D95A9D" w:rsidRDefault="4B1F096C" w:rsidP="004F7E18">
      <w:pPr>
        <w:pStyle w:val="Odsekzoznamu"/>
        <w:numPr>
          <w:ilvl w:val="5"/>
          <w:numId w:val="16"/>
        </w:numPr>
        <w:jc w:val="both"/>
      </w:pPr>
      <w:r w:rsidRPr="00D95A9D">
        <w:t xml:space="preserve">Index – určuje poradie záznamu, od ktorého sa vráti ďalších N záznamov, pričom N je určený v atribúte veľkosť stránky  </w:t>
      </w:r>
    </w:p>
    <w:p w14:paraId="79109505" w14:textId="77777777" w:rsidR="004F7E18" w:rsidRPr="00D95A9D" w:rsidRDefault="004F7E18" w:rsidP="004F7E18"/>
    <w:p w14:paraId="0C31DE06" w14:textId="77777777" w:rsidR="004F7E18" w:rsidRPr="00D95A9D" w:rsidRDefault="004F7E18" w:rsidP="004F7E18"/>
    <w:p w14:paraId="701F53BC" w14:textId="77777777" w:rsidR="00F65337" w:rsidRPr="00D95A9D" w:rsidRDefault="4B1F096C" w:rsidP="001020B2">
      <w:pPr>
        <w:pStyle w:val="Odsekzoznamu"/>
        <w:numPr>
          <w:ilvl w:val="0"/>
          <w:numId w:val="16"/>
        </w:numPr>
        <w:jc w:val="both"/>
      </w:pPr>
      <w:r w:rsidRPr="00D95A9D">
        <w:t>Vyhľadané odporúčania na vyšetrenia sú vrátené len odbornosti, ktorá sa rovná „odbornému zameraniu“ uvedenému v odporúčaní na vyšetrenie</w:t>
      </w:r>
    </w:p>
    <w:p w14:paraId="7CDC3F0A" w14:textId="77777777" w:rsidR="00C13632" w:rsidRPr="00D95A9D" w:rsidRDefault="4B1F096C" w:rsidP="001020B2">
      <w:pPr>
        <w:pStyle w:val="Odsekzoznamu"/>
        <w:numPr>
          <w:ilvl w:val="0"/>
          <w:numId w:val="16"/>
        </w:numPr>
        <w:jc w:val="both"/>
      </w:pPr>
      <w:r w:rsidRPr="00D95A9D">
        <w:t>Ak záznam z vyšetrenia v rámci ktorého bolo vytvorené odporúčanie na vyšetrenie obsahuje viacej odporúčaní na vyšetrenie pre iné odbornosti, je vrátená len informácia o existencii odporúčania na vyšetrenie bez jeho ďalšieho detailu ako súčasť záznamu z vyšetrenia</w:t>
      </w:r>
    </w:p>
    <w:p w14:paraId="286B6AA1" w14:textId="77777777" w:rsidR="001617D5" w:rsidRPr="00D95A9D" w:rsidRDefault="4B1F096C" w:rsidP="001020B2">
      <w:pPr>
        <w:pStyle w:val="Odsekzoznamu"/>
        <w:numPr>
          <w:ilvl w:val="0"/>
          <w:numId w:val="16"/>
        </w:numPr>
        <w:jc w:val="both"/>
      </w:pPr>
      <w:r w:rsidRPr="00D95A9D">
        <w:t>Súčasťou „odporúčania na vyšetrenie“ je extrakt, do ktorého lekár môže uviesť odkazy na súvisiace záznamy, ktoré chce lekárovi sprístupniť</w:t>
      </w:r>
    </w:p>
    <w:p w14:paraId="3BE6700A" w14:textId="77777777" w:rsidR="00ED644E" w:rsidRPr="009A5B20" w:rsidRDefault="6DE4F7B8" w:rsidP="00D95A9D">
      <w:pPr>
        <w:pStyle w:val="Nadpis4"/>
        <w:rPr>
          <w:lang w:val="sk-SK"/>
        </w:rPr>
      </w:pPr>
      <w:bookmarkStart w:id="37" w:name="_A3_–_Vyhľadanie"/>
      <w:bookmarkStart w:id="38" w:name="_Toc2079588"/>
      <w:bookmarkEnd w:id="37"/>
      <w:r w:rsidRPr="009A5B20">
        <w:rPr>
          <w:lang w:val="sk-SK"/>
        </w:rPr>
        <w:t>A3 – Vyhľadanie prehľadu vyšetrení</w:t>
      </w:r>
      <w:bookmarkEnd w:id="38"/>
    </w:p>
    <w:p w14:paraId="12650966" w14:textId="77777777" w:rsidR="006C32F1" w:rsidRPr="00C26A9D" w:rsidRDefault="4B1F096C" w:rsidP="00C26A9D">
      <w:pPr>
        <w:rPr>
          <w:b/>
          <w:u w:val="single"/>
        </w:rPr>
      </w:pPr>
      <w:r w:rsidRPr="00C26A9D">
        <w:rPr>
          <w:b/>
          <w:u w:val="single"/>
        </w:rPr>
        <w:t>Popis procesu:</w:t>
      </w:r>
    </w:p>
    <w:p w14:paraId="492658C2" w14:textId="77777777" w:rsidR="006C32F1" w:rsidRPr="00D95A9D" w:rsidRDefault="006C32F1" w:rsidP="006C32F1"/>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3F754B" w:rsidRPr="00D95A9D" w14:paraId="089FE21E" w14:textId="77777777" w:rsidTr="4B1F096C">
        <w:tc>
          <w:tcPr>
            <w:tcW w:w="1134" w:type="dxa"/>
            <w:shd w:val="clear" w:color="auto" w:fill="002060"/>
          </w:tcPr>
          <w:p w14:paraId="5F27E7FC" w14:textId="77777777" w:rsidR="003F754B" w:rsidRPr="00D95A9D" w:rsidRDefault="4B1F096C" w:rsidP="4B1F096C">
            <w:pPr>
              <w:rPr>
                <w:sz w:val="18"/>
                <w:szCs w:val="18"/>
              </w:rPr>
            </w:pPr>
            <w:r w:rsidRPr="00D95A9D">
              <w:rPr>
                <w:sz w:val="18"/>
                <w:szCs w:val="18"/>
              </w:rPr>
              <w:t>Proces</w:t>
            </w:r>
          </w:p>
        </w:tc>
        <w:tc>
          <w:tcPr>
            <w:tcW w:w="7320" w:type="dxa"/>
            <w:shd w:val="clear" w:color="auto" w:fill="002060"/>
          </w:tcPr>
          <w:p w14:paraId="18FBA2C3" w14:textId="77777777" w:rsidR="003F754B" w:rsidRPr="00D95A9D" w:rsidRDefault="003F754B" w:rsidP="00AB6E86">
            <w:pPr>
              <w:rPr>
                <w:sz w:val="18"/>
              </w:rPr>
            </w:pPr>
          </w:p>
        </w:tc>
      </w:tr>
      <w:tr w:rsidR="003F754B" w:rsidRPr="00D95A9D" w14:paraId="5C969E68" w14:textId="77777777" w:rsidTr="4B1F096C">
        <w:tc>
          <w:tcPr>
            <w:tcW w:w="1134" w:type="dxa"/>
          </w:tcPr>
          <w:p w14:paraId="78B2531D" w14:textId="77777777" w:rsidR="003F754B" w:rsidRPr="00D95A9D" w:rsidRDefault="4B1F096C" w:rsidP="4B1F096C">
            <w:pPr>
              <w:rPr>
                <w:sz w:val="18"/>
                <w:szCs w:val="18"/>
              </w:rPr>
            </w:pPr>
            <w:r w:rsidRPr="00D95A9D">
              <w:rPr>
                <w:sz w:val="18"/>
                <w:szCs w:val="18"/>
              </w:rPr>
              <w:t xml:space="preserve">Cieľ: </w:t>
            </w:r>
          </w:p>
        </w:tc>
        <w:tc>
          <w:tcPr>
            <w:tcW w:w="7320" w:type="dxa"/>
          </w:tcPr>
          <w:p w14:paraId="6C2B84E8" w14:textId="77777777" w:rsidR="003F754B" w:rsidRPr="00D95A9D" w:rsidRDefault="4B1F096C" w:rsidP="4B1F096C">
            <w:pPr>
              <w:pStyle w:val="Odsekzoznamu"/>
              <w:numPr>
                <w:ilvl w:val="0"/>
                <w:numId w:val="15"/>
              </w:numPr>
              <w:rPr>
                <w:sz w:val="18"/>
                <w:szCs w:val="18"/>
              </w:rPr>
            </w:pPr>
            <w:r w:rsidRPr="00D95A9D">
              <w:rPr>
                <w:sz w:val="18"/>
                <w:szCs w:val="18"/>
              </w:rPr>
              <w:t>Vyhľadanie vyšetrenia zo zoznamu vyšetrení uložených v NZIS</w:t>
            </w:r>
          </w:p>
        </w:tc>
      </w:tr>
      <w:tr w:rsidR="003F754B" w:rsidRPr="00D95A9D" w14:paraId="3B534367" w14:textId="77777777" w:rsidTr="4B1F096C">
        <w:tc>
          <w:tcPr>
            <w:tcW w:w="1134" w:type="dxa"/>
          </w:tcPr>
          <w:p w14:paraId="1947EBCD" w14:textId="77777777" w:rsidR="003F754B" w:rsidRPr="00D95A9D" w:rsidRDefault="4B1F096C" w:rsidP="4B1F096C">
            <w:pPr>
              <w:rPr>
                <w:sz w:val="18"/>
                <w:szCs w:val="18"/>
              </w:rPr>
            </w:pPr>
            <w:r w:rsidRPr="00D95A9D">
              <w:rPr>
                <w:sz w:val="18"/>
                <w:szCs w:val="18"/>
              </w:rPr>
              <w:t>Vstup:</w:t>
            </w:r>
          </w:p>
        </w:tc>
        <w:tc>
          <w:tcPr>
            <w:tcW w:w="7320" w:type="dxa"/>
          </w:tcPr>
          <w:p w14:paraId="772DE026" w14:textId="77777777" w:rsidR="003F754B" w:rsidRPr="00D95A9D" w:rsidRDefault="4B1F096C" w:rsidP="4B1F096C">
            <w:pPr>
              <w:pStyle w:val="Odsekzoznamu"/>
              <w:numPr>
                <w:ilvl w:val="0"/>
                <w:numId w:val="14"/>
              </w:numPr>
              <w:rPr>
                <w:sz w:val="18"/>
                <w:szCs w:val="18"/>
              </w:rPr>
            </w:pPr>
            <w:r w:rsidRPr="00D95A9D">
              <w:rPr>
                <w:sz w:val="18"/>
                <w:szCs w:val="18"/>
              </w:rPr>
              <w:t>Autentifikovaný zdravotnícky pracovník a odborný útvar na ktorom pracuje</w:t>
            </w:r>
          </w:p>
          <w:p w14:paraId="35FD195A" w14:textId="77777777" w:rsidR="003F754B" w:rsidRPr="00D95A9D" w:rsidRDefault="4B1F096C" w:rsidP="4B1F096C">
            <w:pPr>
              <w:pStyle w:val="Odsekzoznamu"/>
              <w:numPr>
                <w:ilvl w:val="0"/>
                <w:numId w:val="14"/>
              </w:numPr>
              <w:rPr>
                <w:sz w:val="18"/>
                <w:szCs w:val="18"/>
              </w:rPr>
            </w:pPr>
            <w:r w:rsidRPr="00D95A9D">
              <w:rPr>
                <w:sz w:val="18"/>
                <w:szCs w:val="18"/>
              </w:rPr>
              <w:t xml:space="preserve">Identifikovaný pacient </w:t>
            </w:r>
          </w:p>
          <w:p w14:paraId="49C25BCD" w14:textId="77777777" w:rsidR="003F754B" w:rsidRPr="00D95A9D" w:rsidRDefault="4B1F096C" w:rsidP="4B1F096C">
            <w:pPr>
              <w:pStyle w:val="Odsekzoznamu"/>
              <w:numPr>
                <w:ilvl w:val="0"/>
                <w:numId w:val="14"/>
              </w:numPr>
              <w:rPr>
                <w:sz w:val="18"/>
                <w:szCs w:val="18"/>
              </w:rPr>
            </w:pPr>
            <w:r w:rsidRPr="00D95A9D">
              <w:rPr>
                <w:sz w:val="18"/>
                <w:szCs w:val="18"/>
              </w:rPr>
              <w:t>Poskytnutie súhlasu pacienta</w:t>
            </w:r>
          </w:p>
          <w:p w14:paraId="4048939A" w14:textId="77777777" w:rsidR="003F754B" w:rsidRPr="00D95A9D" w:rsidRDefault="4B1F096C" w:rsidP="4B1F096C">
            <w:pPr>
              <w:pStyle w:val="Odsekzoznamu"/>
              <w:numPr>
                <w:ilvl w:val="0"/>
                <w:numId w:val="14"/>
              </w:numPr>
              <w:rPr>
                <w:sz w:val="18"/>
                <w:szCs w:val="18"/>
              </w:rPr>
            </w:pPr>
            <w:r w:rsidRPr="00D95A9D">
              <w:rPr>
                <w:sz w:val="18"/>
                <w:szCs w:val="18"/>
              </w:rPr>
              <w:t xml:space="preserve">Požiadavka na záznamy z vyšetrenia pacienta v NZIS </w:t>
            </w:r>
          </w:p>
        </w:tc>
      </w:tr>
      <w:tr w:rsidR="003F754B" w:rsidRPr="00D95A9D" w14:paraId="6A563830" w14:textId="77777777" w:rsidTr="4B1F096C">
        <w:tc>
          <w:tcPr>
            <w:tcW w:w="1134" w:type="dxa"/>
          </w:tcPr>
          <w:p w14:paraId="044D92B3" w14:textId="77777777" w:rsidR="003F754B" w:rsidRPr="00D95A9D" w:rsidRDefault="4B1F096C" w:rsidP="4B1F096C">
            <w:pPr>
              <w:rPr>
                <w:sz w:val="18"/>
                <w:szCs w:val="18"/>
              </w:rPr>
            </w:pPr>
            <w:r w:rsidRPr="00D95A9D">
              <w:rPr>
                <w:sz w:val="18"/>
                <w:szCs w:val="18"/>
              </w:rPr>
              <w:t>Výstup:</w:t>
            </w:r>
          </w:p>
        </w:tc>
        <w:tc>
          <w:tcPr>
            <w:tcW w:w="7320" w:type="dxa"/>
          </w:tcPr>
          <w:p w14:paraId="2F018D0F" w14:textId="77777777" w:rsidR="003F754B" w:rsidRPr="00D95A9D" w:rsidRDefault="4B1F096C" w:rsidP="4B1F096C">
            <w:pPr>
              <w:pStyle w:val="Odsekzoznamu"/>
              <w:numPr>
                <w:ilvl w:val="0"/>
                <w:numId w:val="16"/>
              </w:numPr>
              <w:rPr>
                <w:sz w:val="18"/>
                <w:szCs w:val="18"/>
              </w:rPr>
            </w:pPr>
            <w:r w:rsidRPr="00D95A9D">
              <w:rPr>
                <w:sz w:val="18"/>
                <w:szCs w:val="18"/>
              </w:rPr>
              <w:t>Vyhľadaný zoznam vyšetrení</w:t>
            </w:r>
          </w:p>
          <w:p w14:paraId="698D3C7B" w14:textId="77777777" w:rsidR="003F754B" w:rsidRPr="00D95A9D" w:rsidRDefault="4B1F096C" w:rsidP="4B1F096C">
            <w:pPr>
              <w:pStyle w:val="Odsekzoznamu"/>
              <w:numPr>
                <w:ilvl w:val="0"/>
                <w:numId w:val="16"/>
              </w:numPr>
              <w:rPr>
                <w:sz w:val="18"/>
                <w:szCs w:val="18"/>
              </w:rPr>
            </w:pPr>
            <w:r w:rsidRPr="00D95A9D">
              <w:rPr>
                <w:sz w:val="18"/>
                <w:szCs w:val="18"/>
              </w:rPr>
              <w:t>Vyhľadaný detail vybraného vyšetrenia</w:t>
            </w:r>
          </w:p>
        </w:tc>
      </w:tr>
      <w:tr w:rsidR="003F754B" w:rsidRPr="00D95A9D" w14:paraId="7E3B72BB" w14:textId="77777777" w:rsidTr="4B1F096C">
        <w:trPr>
          <w:trHeight w:val="259"/>
        </w:trPr>
        <w:tc>
          <w:tcPr>
            <w:tcW w:w="1134" w:type="dxa"/>
          </w:tcPr>
          <w:p w14:paraId="08B66CCC" w14:textId="77777777" w:rsidR="003F754B" w:rsidRPr="00D95A9D" w:rsidRDefault="4B1F096C" w:rsidP="4B1F096C">
            <w:pPr>
              <w:rPr>
                <w:sz w:val="18"/>
                <w:szCs w:val="18"/>
              </w:rPr>
            </w:pPr>
            <w:r w:rsidRPr="00D95A9D">
              <w:rPr>
                <w:sz w:val="18"/>
                <w:szCs w:val="18"/>
              </w:rPr>
              <w:t>Scenáre použitia:</w:t>
            </w:r>
          </w:p>
        </w:tc>
        <w:tc>
          <w:tcPr>
            <w:tcW w:w="7320" w:type="dxa"/>
          </w:tcPr>
          <w:p w14:paraId="59787C0A" w14:textId="77777777" w:rsidR="003F754B" w:rsidRPr="00D95A9D" w:rsidRDefault="00A10E40" w:rsidP="4B1F096C">
            <w:pPr>
              <w:pStyle w:val="Odsekzoznamu"/>
              <w:numPr>
                <w:ilvl w:val="0"/>
                <w:numId w:val="16"/>
              </w:numPr>
              <w:rPr>
                <w:sz w:val="18"/>
                <w:szCs w:val="18"/>
              </w:rPr>
            </w:pPr>
            <w:hyperlink w:anchor="_eV_01_09_–_Vyhľadanie" w:history="1">
              <w:r w:rsidR="4B1F096C" w:rsidRPr="00D95A9D">
                <w:rPr>
                  <w:rStyle w:val="Hypertextovprepojenie"/>
                  <w:sz w:val="18"/>
                  <w:szCs w:val="18"/>
                </w:rPr>
                <w:t>eV_01_09 – Vyhľadanie záznamov z vyšetrenia</w:t>
              </w:r>
            </w:hyperlink>
          </w:p>
        </w:tc>
      </w:tr>
      <w:tr w:rsidR="003F754B" w:rsidRPr="00D95A9D" w14:paraId="5BC127AF" w14:textId="77777777" w:rsidTr="4B1F096C">
        <w:tc>
          <w:tcPr>
            <w:tcW w:w="1134" w:type="dxa"/>
          </w:tcPr>
          <w:p w14:paraId="49AD6DBD" w14:textId="77777777" w:rsidR="003F754B" w:rsidRPr="00D95A9D" w:rsidRDefault="4B1F096C" w:rsidP="4B1F096C">
            <w:pPr>
              <w:rPr>
                <w:sz w:val="18"/>
                <w:szCs w:val="18"/>
              </w:rPr>
            </w:pPr>
            <w:r w:rsidRPr="00D95A9D">
              <w:rPr>
                <w:sz w:val="18"/>
                <w:szCs w:val="18"/>
              </w:rPr>
              <w:t>Služby:</w:t>
            </w:r>
          </w:p>
        </w:tc>
        <w:tc>
          <w:tcPr>
            <w:tcW w:w="7320" w:type="dxa"/>
          </w:tcPr>
          <w:p w14:paraId="1D57C49A" w14:textId="77777777" w:rsidR="003F754B" w:rsidRPr="00D95A9D" w:rsidRDefault="00A10E40" w:rsidP="4B1F096C">
            <w:pPr>
              <w:pStyle w:val="Odsekzoznamu"/>
              <w:numPr>
                <w:ilvl w:val="0"/>
                <w:numId w:val="16"/>
              </w:numPr>
              <w:rPr>
                <w:sz w:val="18"/>
                <w:szCs w:val="18"/>
              </w:rPr>
            </w:pPr>
            <w:hyperlink w:anchor="_VyhladajZaznamyOVystereniach_v4" w:history="1">
              <w:r w:rsidR="4B1F096C" w:rsidRPr="00D95A9D">
                <w:rPr>
                  <w:rStyle w:val="Hypertextovprepojenie"/>
                  <w:sz w:val="18"/>
                  <w:szCs w:val="18"/>
                </w:rPr>
                <w:t>VyhladajZaznamyOVysetreniach_v5</w:t>
              </w:r>
            </w:hyperlink>
          </w:p>
          <w:p w14:paraId="4B1E12B9" w14:textId="77777777" w:rsidR="00A356A9" w:rsidRPr="00D95A9D" w:rsidRDefault="00A10E40" w:rsidP="4B1F096C">
            <w:pPr>
              <w:pStyle w:val="Odsekzoznamu"/>
              <w:keepNext/>
              <w:numPr>
                <w:ilvl w:val="0"/>
                <w:numId w:val="16"/>
              </w:numPr>
              <w:rPr>
                <w:sz w:val="18"/>
                <w:szCs w:val="18"/>
              </w:rPr>
            </w:pPr>
            <w:hyperlink w:anchor="_DajZaznamOVysetreni_v5" w:history="1">
              <w:r w:rsidR="4B1F096C" w:rsidRPr="00D95A9D">
                <w:rPr>
                  <w:rStyle w:val="Hypertextovprepojenie"/>
                  <w:sz w:val="18"/>
                  <w:szCs w:val="18"/>
                </w:rPr>
                <w:t>DajZaznamOVysetreni_v5</w:t>
              </w:r>
              <w:r w:rsidR="4B1F096C" w:rsidRPr="00D95A9D">
                <w:rPr>
                  <w:sz w:val="18"/>
                  <w:szCs w:val="18"/>
                </w:rPr>
                <w:t xml:space="preserve"> (voliteľný) </w:t>
              </w:r>
            </w:hyperlink>
          </w:p>
        </w:tc>
      </w:tr>
    </w:tbl>
    <w:p w14:paraId="1C1C54AB" w14:textId="0FEB37C1" w:rsidR="00D35EF9" w:rsidRPr="00D95A9D" w:rsidRDefault="00D35EF9" w:rsidP="4B1F096C">
      <w:pPr>
        <w:pStyle w:val="Popis"/>
        <w:rPr>
          <w:lang w:val="sk-SK"/>
        </w:rPr>
      </w:pPr>
      <w:bookmarkStart w:id="39" w:name="_Toc2079693"/>
      <w:r w:rsidRPr="00D95A9D">
        <w:rPr>
          <w:lang w:val="sk-SK"/>
        </w:rPr>
        <w:t xml:space="preserve">Tabuľka </w:t>
      </w:r>
      <w:r w:rsidR="001C6B33" w:rsidRPr="0059754F">
        <w:rPr>
          <w:lang w:val="sk-SK"/>
        </w:rPr>
        <w:fldChar w:fldCharType="begin"/>
      </w:r>
      <w:r w:rsidRPr="00D95A9D">
        <w:rPr>
          <w:lang w:val="sk-SK"/>
        </w:rPr>
        <w:instrText xml:space="preserve"> SEQ Tabuľka \* ARABIC </w:instrText>
      </w:r>
      <w:r w:rsidR="001C6B33" w:rsidRPr="0059754F">
        <w:rPr>
          <w:lang w:val="sk-SK"/>
        </w:rPr>
        <w:fldChar w:fldCharType="separate"/>
      </w:r>
      <w:r w:rsidR="004B369D">
        <w:rPr>
          <w:noProof/>
          <w:lang w:val="sk-SK"/>
        </w:rPr>
        <w:t>10</w:t>
      </w:r>
      <w:r w:rsidR="001C6B33" w:rsidRPr="0059754F">
        <w:rPr>
          <w:lang w:val="sk-SK"/>
        </w:rPr>
        <w:fldChar w:fldCharType="end"/>
      </w:r>
      <w:r w:rsidR="0023568C">
        <w:rPr>
          <w:lang w:val="sk-SK"/>
        </w:rPr>
        <w:t xml:space="preserve">: </w:t>
      </w:r>
      <w:r w:rsidRPr="00D95A9D">
        <w:rPr>
          <w:lang w:val="sk-SK"/>
        </w:rPr>
        <w:t>Vyhľadanie prehľadu vyšetrení</w:t>
      </w:r>
      <w:bookmarkEnd w:id="39"/>
    </w:p>
    <w:p w14:paraId="05E8F3C6" w14:textId="77777777" w:rsidR="002817BC" w:rsidRPr="00C26A9D" w:rsidRDefault="4B1F096C" w:rsidP="00C26A9D">
      <w:pPr>
        <w:rPr>
          <w:b/>
          <w:u w:val="single"/>
        </w:rPr>
      </w:pPr>
      <w:r w:rsidRPr="00C26A9D">
        <w:rPr>
          <w:b/>
          <w:u w:val="single"/>
        </w:rPr>
        <w:t>Všeobecné implementačné pravidlá:</w:t>
      </w:r>
    </w:p>
    <w:p w14:paraId="54DCA9A0" w14:textId="77777777" w:rsidR="002817BC" w:rsidRPr="00D95A9D" w:rsidRDefault="002817BC" w:rsidP="002817BC">
      <w:pPr>
        <w:rPr>
          <w:b/>
          <w:highlight w:val="yellow"/>
          <w:u w:val="single"/>
        </w:rPr>
      </w:pPr>
    </w:p>
    <w:p w14:paraId="30644FE5" w14:textId="77777777" w:rsidR="002817BC" w:rsidRPr="00D95A9D" w:rsidRDefault="6DE4F7B8" w:rsidP="002817BC">
      <w:r w:rsidRPr="00D95A9D">
        <w:t xml:space="preserve">Pre úspešné vyhľadanie záznamov o vyšetrení (prehľad) je potrebné </w:t>
      </w:r>
      <w:r w:rsidR="0071069F" w:rsidRPr="00D95A9D">
        <w:t>v XML naplniť nasledovné elementy (</w:t>
      </w:r>
      <w:r w:rsidR="0071069F" w:rsidRPr="00D95A9D">
        <w:rPr>
          <w:b/>
        </w:rPr>
        <w:t>popis pre plnenie spoločných atribútov je uvedený v dokumente x070</w:t>
      </w:r>
      <w:r w:rsidR="0071069F" w:rsidRPr="00D95A9D">
        <w:t>)</w:t>
      </w:r>
      <w:r w:rsidRPr="00D95A9D">
        <w:t>:</w:t>
      </w:r>
    </w:p>
    <w:p w14:paraId="1359C5D5" w14:textId="77777777" w:rsidR="002817BC" w:rsidRPr="00D95A9D" w:rsidRDefault="4B1F096C" w:rsidP="002817BC">
      <w:pPr>
        <w:pStyle w:val="Odsekzoznamu"/>
        <w:numPr>
          <w:ilvl w:val="0"/>
          <w:numId w:val="16"/>
        </w:numPr>
        <w:jc w:val="both"/>
      </w:pPr>
      <w:r w:rsidRPr="00D95A9D">
        <w:t xml:space="preserve">Časť záznamu Body: </w:t>
      </w:r>
    </w:p>
    <w:p w14:paraId="76073459" w14:textId="77777777" w:rsidR="002817BC" w:rsidRPr="00D95A9D" w:rsidRDefault="6DE4F7B8" w:rsidP="002817BC">
      <w:pPr>
        <w:pStyle w:val="Odsekzoznamu"/>
        <w:numPr>
          <w:ilvl w:val="1"/>
          <w:numId w:val="16"/>
        </w:numPr>
        <w:jc w:val="both"/>
      </w:pPr>
      <w:r w:rsidRPr="00D95A9D">
        <w:t> Data</w:t>
      </w:r>
    </w:p>
    <w:p w14:paraId="0D702E79" w14:textId="77777777" w:rsidR="002817BC" w:rsidRPr="00D95A9D" w:rsidRDefault="4B1F096C" w:rsidP="002817BC">
      <w:pPr>
        <w:pStyle w:val="Odsekzoznamu"/>
        <w:numPr>
          <w:ilvl w:val="2"/>
          <w:numId w:val="16"/>
        </w:numPr>
        <w:jc w:val="both"/>
      </w:pPr>
      <w:r w:rsidRPr="00D95A9D">
        <w:t>Element – VyhladajZaznamyOVysestreniCriteria_v5</w:t>
      </w:r>
    </w:p>
    <w:p w14:paraId="23B3A06A" w14:textId="77777777" w:rsidR="002817BC" w:rsidRPr="00D95A9D" w:rsidRDefault="6DE4F7B8" w:rsidP="6DE4F7B8">
      <w:pPr>
        <w:pStyle w:val="Odsekzoznamu"/>
        <w:numPr>
          <w:ilvl w:val="2"/>
          <w:numId w:val="16"/>
        </w:numPr>
        <w:jc w:val="both"/>
        <w:rPr>
          <w:i/>
          <w:iCs/>
        </w:rPr>
      </w:pPr>
      <w:r w:rsidRPr="00D95A9D">
        <w:t xml:space="preserve">DatumDO </w:t>
      </w:r>
      <w:r w:rsidRPr="00D95A9D">
        <w:rPr>
          <w:i/>
          <w:iCs/>
        </w:rPr>
        <w:t xml:space="preserve">(voliteľné v závislosti od vyhľadávacích kritérií) </w:t>
      </w:r>
    </w:p>
    <w:p w14:paraId="3D1DCEC9" w14:textId="77777777" w:rsidR="002817BC" w:rsidRPr="00D95A9D" w:rsidRDefault="6DE4F7B8" w:rsidP="002817BC">
      <w:pPr>
        <w:pStyle w:val="Odsekzoznamu"/>
        <w:numPr>
          <w:ilvl w:val="2"/>
          <w:numId w:val="16"/>
        </w:numPr>
        <w:jc w:val="both"/>
      </w:pPr>
      <w:r w:rsidRPr="00D95A9D">
        <w:t xml:space="preserve">DatumOD </w:t>
      </w:r>
      <w:r w:rsidRPr="00D95A9D">
        <w:rPr>
          <w:i/>
          <w:iCs/>
        </w:rPr>
        <w:t>(voliteľné v závislosti od vyhľadávacích kritérií)</w:t>
      </w:r>
    </w:p>
    <w:p w14:paraId="3B92CB6A" w14:textId="77777777" w:rsidR="002817BC" w:rsidRPr="00D95A9D" w:rsidRDefault="4B1F096C" w:rsidP="002817BC">
      <w:pPr>
        <w:pStyle w:val="Odsekzoznamu"/>
        <w:numPr>
          <w:ilvl w:val="3"/>
          <w:numId w:val="16"/>
        </w:numPr>
        <w:jc w:val="both"/>
      </w:pPr>
      <w:r w:rsidRPr="00D95A9D">
        <w:t>Pacient</w:t>
      </w:r>
    </w:p>
    <w:p w14:paraId="0992658C" w14:textId="77777777" w:rsidR="002817BC" w:rsidRPr="00D95A9D" w:rsidRDefault="6DE4F7B8" w:rsidP="002817BC">
      <w:pPr>
        <w:pStyle w:val="Odsekzoznamu"/>
        <w:numPr>
          <w:ilvl w:val="4"/>
          <w:numId w:val="16"/>
        </w:numPr>
        <w:jc w:val="both"/>
      </w:pPr>
      <w:r w:rsidRPr="00D95A9D">
        <w:t>šifrovaný identifikátor pacienta – ESID, ktorý je generovaný službou CC CreateESID so vstupnými parametrami:</w:t>
      </w:r>
    </w:p>
    <w:p w14:paraId="504E5CA3" w14:textId="77777777" w:rsidR="00DF26CF" w:rsidRPr="00D95A9D" w:rsidRDefault="00DF26CF" w:rsidP="00DF26CF">
      <w:pPr>
        <w:pStyle w:val="Odsekzoznamu"/>
        <w:numPr>
          <w:ilvl w:val="5"/>
          <w:numId w:val="16"/>
        </w:numPr>
        <w:jc w:val="both"/>
      </w:pPr>
      <w:r w:rsidRPr="00D95A9D">
        <w:t>identifikátor prijímateľa zdravotnej starostlivosti</w:t>
      </w:r>
    </w:p>
    <w:p w14:paraId="6944BC91" w14:textId="77777777" w:rsidR="002817BC" w:rsidRPr="00D95A9D" w:rsidRDefault="00DF26CF" w:rsidP="00DF26CF">
      <w:pPr>
        <w:pStyle w:val="Odsekzoznamu"/>
        <w:numPr>
          <w:ilvl w:val="5"/>
          <w:numId w:val="16"/>
        </w:numPr>
        <w:jc w:val="both"/>
      </w:pPr>
      <w:r w:rsidRPr="00D95A9D">
        <w:t>výstup z volania metódy GetSamlTokenForHealthProfessional</w:t>
      </w:r>
    </w:p>
    <w:p w14:paraId="0D030156" w14:textId="77777777" w:rsidR="002817BC" w:rsidRPr="00D95A9D" w:rsidRDefault="6DE4F7B8" w:rsidP="002817BC">
      <w:pPr>
        <w:pStyle w:val="Odsekzoznamu"/>
        <w:numPr>
          <w:ilvl w:val="3"/>
          <w:numId w:val="16"/>
        </w:numPr>
        <w:jc w:val="both"/>
      </w:pPr>
      <w:r w:rsidRPr="00D95A9D">
        <w:t>TypVysetrenia:</w:t>
      </w:r>
    </w:p>
    <w:p w14:paraId="475700FB" w14:textId="77777777" w:rsidR="002817BC" w:rsidRPr="00D95A9D" w:rsidRDefault="4B1F096C" w:rsidP="002817BC">
      <w:pPr>
        <w:pStyle w:val="Odsekzoznamu"/>
        <w:numPr>
          <w:ilvl w:val="4"/>
          <w:numId w:val="16"/>
        </w:numPr>
        <w:jc w:val="both"/>
      </w:pPr>
      <w:r w:rsidRPr="00D95A9D">
        <w:t> ZAZNAM_O_ODBORNOM_VYSETRENI</w:t>
      </w:r>
    </w:p>
    <w:p w14:paraId="6FCD749F" w14:textId="77777777" w:rsidR="002817BC" w:rsidRPr="00D95A9D" w:rsidRDefault="4B1F096C" w:rsidP="002817BC">
      <w:pPr>
        <w:pStyle w:val="Odsekzoznamu"/>
        <w:numPr>
          <w:ilvl w:val="4"/>
          <w:numId w:val="16"/>
        </w:numPr>
        <w:jc w:val="both"/>
      </w:pPr>
      <w:r w:rsidRPr="00D95A9D">
        <w:t> ZAZNAM_O_ZOBRAZOVACOM_VYSETRENI</w:t>
      </w:r>
    </w:p>
    <w:p w14:paraId="37FFF6FE" w14:textId="77777777" w:rsidR="002817BC" w:rsidRPr="00D95A9D" w:rsidRDefault="4B1F096C" w:rsidP="002817BC">
      <w:pPr>
        <w:pStyle w:val="Odsekzoznamu"/>
        <w:numPr>
          <w:ilvl w:val="4"/>
          <w:numId w:val="16"/>
        </w:numPr>
        <w:jc w:val="both"/>
      </w:pPr>
      <w:r w:rsidRPr="00D95A9D">
        <w:t> PREPUSTACIA_SPRAVA</w:t>
      </w:r>
    </w:p>
    <w:p w14:paraId="71B3323B" w14:textId="77777777" w:rsidR="002817BC" w:rsidRPr="00D95A9D" w:rsidRDefault="6DE4F7B8" w:rsidP="002817BC">
      <w:pPr>
        <w:pStyle w:val="Odsekzoznamu"/>
        <w:numPr>
          <w:ilvl w:val="3"/>
          <w:numId w:val="16"/>
        </w:numPr>
        <w:jc w:val="both"/>
      </w:pPr>
      <w:r w:rsidRPr="00D95A9D">
        <w:lastRenderedPageBreak/>
        <w:t>VlastneZaznamy (Boolean) – vypĺňa sa v prípade, že lekár pristupuje k vlastným záznamom, ktoré vytvoril na danom OÚ PZS</w:t>
      </w:r>
    </w:p>
    <w:p w14:paraId="029AF7F9" w14:textId="77777777" w:rsidR="002817BC" w:rsidRPr="00D95A9D" w:rsidRDefault="6DE4F7B8" w:rsidP="002817BC">
      <w:pPr>
        <w:pStyle w:val="Odsekzoznamu"/>
        <w:numPr>
          <w:ilvl w:val="3"/>
          <w:numId w:val="16"/>
        </w:numPr>
        <w:jc w:val="both"/>
      </w:pPr>
      <w:r w:rsidRPr="00D95A9D">
        <w:t xml:space="preserve">KompletnyZaznam (Boolean) – vypĺňa sa v prípade, že lekár požaduje celý záznam, nie len obmedzenú množinu 2000 znakov </w:t>
      </w:r>
    </w:p>
    <w:p w14:paraId="0E27CCB9" w14:textId="77777777" w:rsidR="002817BC" w:rsidRPr="00D95A9D" w:rsidRDefault="4B1F096C" w:rsidP="002817BC">
      <w:pPr>
        <w:pStyle w:val="Odsekzoznamu"/>
        <w:numPr>
          <w:ilvl w:val="3"/>
          <w:numId w:val="16"/>
        </w:numPr>
        <w:jc w:val="both"/>
      </w:pPr>
      <w:r w:rsidRPr="00D95A9D">
        <w:t>Citlivosť – vypĺňa sa v prípade podľa typu vyšetrenia, ktoré je potrebné zobraziť („3“ všetky, okrem „5“ – psychiatrické záznamy)</w:t>
      </w:r>
    </w:p>
    <w:p w14:paraId="27E590B4" w14:textId="77777777" w:rsidR="002817BC" w:rsidRPr="00D95A9D" w:rsidRDefault="6DE4F7B8" w:rsidP="002817BC">
      <w:pPr>
        <w:pStyle w:val="Odsekzoznamu"/>
        <w:numPr>
          <w:ilvl w:val="3"/>
          <w:numId w:val="16"/>
        </w:numPr>
        <w:jc w:val="both"/>
      </w:pPr>
      <w:r w:rsidRPr="00D95A9D">
        <w:t>Stránkovanie_Metadata</w:t>
      </w:r>
    </w:p>
    <w:p w14:paraId="2CED1C6A" w14:textId="77777777" w:rsidR="002817BC" w:rsidRPr="00D95A9D" w:rsidRDefault="6DE4F7B8" w:rsidP="002817BC">
      <w:pPr>
        <w:pStyle w:val="Odsekzoznamu"/>
        <w:numPr>
          <w:ilvl w:val="4"/>
          <w:numId w:val="16"/>
        </w:numPr>
        <w:jc w:val="both"/>
      </w:pPr>
      <w:r w:rsidRPr="00D95A9D">
        <w:t xml:space="preserve">VelkostStranky – počet záznamov, ktoré sú vyhľadávané </w:t>
      </w:r>
    </w:p>
    <w:p w14:paraId="1F67CBE0" w14:textId="77777777" w:rsidR="002817BC" w:rsidRPr="00D95A9D" w:rsidRDefault="4B1F096C" w:rsidP="002817BC">
      <w:pPr>
        <w:pStyle w:val="Odsekzoznamu"/>
        <w:numPr>
          <w:ilvl w:val="4"/>
          <w:numId w:val="16"/>
        </w:numPr>
        <w:jc w:val="both"/>
      </w:pPr>
      <w:r w:rsidRPr="00D95A9D">
        <w:t>Index – určuje poradie záznamu, od ktorého sa vráti ďalších N záznamov, pričom N je určený v atribúte veľkosť stránky</w:t>
      </w:r>
    </w:p>
    <w:p w14:paraId="6C052125" w14:textId="77777777" w:rsidR="002817BC" w:rsidRPr="00D95A9D" w:rsidRDefault="002817BC" w:rsidP="003F754B"/>
    <w:p w14:paraId="1BD5814E" w14:textId="77777777" w:rsidR="00504CC1" w:rsidRPr="00D95A9D" w:rsidRDefault="4B1F096C" w:rsidP="004E4EB5">
      <w:pPr>
        <w:pStyle w:val="Odsekzoznamu"/>
        <w:numPr>
          <w:ilvl w:val="0"/>
          <w:numId w:val="16"/>
        </w:numPr>
        <w:jc w:val="both"/>
      </w:pPr>
      <w:r w:rsidRPr="00D95A9D">
        <w:t xml:space="preserve">Vyšetrenie je sprístupňované zdravotníckemu pracovníkovi na základe oprávnení v súlade s platnou legislatívou: </w:t>
      </w:r>
    </w:p>
    <w:p w14:paraId="68CE405C" w14:textId="77777777" w:rsidR="00504CC1" w:rsidRPr="00D95A9D" w:rsidRDefault="6DE4F7B8" w:rsidP="00504CC1">
      <w:pPr>
        <w:pStyle w:val="Odsekzoznamu"/>
        <w:numPr>
          <w:ilvl w:val="1"/>
          <w:numId w:val="16"/>
        </w:numPr>
        <w:jc w:val="both"/>
      </w:pPr>
      <w:r w:rsidRPr="00D95A9D">
        <w:t>všeobecný kapitujúci lekár – všetky záznamy s citlivosťou „3“ pre citlivosť „5“ – psychiatrické záznamy je potrebné  uskutočniť samostatné volanie služby</w:t>
      </w:r>
    </w:p>
    <w:p w14:paraId="4B87FE03" w14:textId="77777777" w:rsidR="006C32F1" w:rsidRPr="00D95A9D" w:rsidRDefault="6DE4F7B8" w:rsidP="003F754B">
      <w:pPr>
        <w:pStyle w:val="Odsekzoznamu"/>
        <w:numPr>
          <w:ilvl w:val="1"/>
          <w:numId w:val="16"/>
        </w:numPr>
        <w:jc w:val="both"/>
      </w:pPr>
      <w:r w:rsidRPr="00D95A9D">
        <w:t xml:space="preserve">ostatní zdravotnícki pracovníci (vrátane lekárov špecialistov) len na základe súhlasu pacienta prostredníctvom eID/ eDoPP </w:t>
      </w:r>
    </w:p>
    <w:p w14:paraId="3B2884D8" w14:textId="77777777" w:rsidR="00A356A9" w:rsidRPr="009A5B20" w:rsidRDefault="6DE4F7B8" w:rsidP="00D95A9D">
      <w:pPr>
        <w:pStyle w:val="Nadpis4"/>
        <w:rPr>
          <w:lang w:val="sk-SK"/>
        </w:rPr>
      </w:pPr>
      <w:bookmarkStart w:id="40" w:name="_A4_–_Storno"/>
      <w:bookmarkStart w:id="41" w:name="_Toc2079589"/>
      <w:bookmarkEnd w:id="40"/>
      <w:r w:rsidRPr="009A5B20">
        <w:rPr>
          <w:lang w:val="sk-SK"/>
        </w:rPr>
        <w:t>A4 – Storno vyšetrenia</w:t>
      </w:r>
      <w:bookmarkEnd w:id="41"/>
    </w:p>
    <w:p w14:paraId="1C7D1E73" w14:textId="77777777" w:rsidR="006C32F1" w:rsidRPr="00C26A9D" w:rsidRDefault="4B1F096C" w:rsidP="00C26A9D">
      <w:pPr>
        <w:rPr>
          <w:b/>
          <w:u w:val="single"/>
        </w:rPr>
      </w:pPr>
      <w:r w:rsidRPr="00C26A9D">
        <w:rPr>
          <w:b/>
          <w:u w:val="single"/>
        </w:rPr>
        <w:t>Popis procesu:</w:t>
      </w:r>
    </w:p>
    <w:p w14:paraId="0705DC4D" w14:textId="77777777" w:rsidR="006C32F1" w:rsidRPr="00D95A9D" w:rsidRDefault="006C32F1" w:rsidP="006C32F1"/>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A356A9" w:rsidRPr="00D95A9D" w14:paraId="0E7DA0EF" w14:textId="77777777" w:rsidTr="4B1F096C">
        <w:tc>
          <w:tcPr>
            <w:tcW w:w="1134" w:type="dxa"/>
            <w:shd w:val="clear" w:color="auto" w:fill="002060"/>
          </w:tcPr>
          <w:p w14:paraId="06E12422" w14:textId="77777777" w:rsidR="00A356A9" w:rsidRPr="00D95A9D" w:rsidRDefault="4B1F096C" w:rsidP="4B1F096C">
            <w:pPr>
              <w:rPr>
                <w:sz w:val="18"/>
                <w:szCs w:val="18"/>
              </w:rPr>
            </w:pPr>
            <w:r w:rsidRPr="00D95A9D">
              <w:rPr>
                <w:sz w:val="18"/>
                <w:szCs w:val="18"/>
              </w:rPr>
              <w:t>Proces</w:t>
            </w:r>
          </w:p>
        </w:tc>
        <w:tc>
          <w:tcPr>
            <w:tcW w:w="7320" w:type="dxa"/>
            <w:shd w:val="clear" w:color="auto" w:fill="002060"/>
          </w:tcPr>
          <w:p w14:paraId="0633DBA3" w14:textId="77777777" w:rsidR="00A356A9" w:rsidRPr="00D95A9D" w:rsidRDefault="00A356A9" w:rsidP="0047683D">
            <w:pPr>
              <w:rPr>
                <w:sz w:val="18"/>
              </w:rPr>
            </w:pPr>
          </w:p>
        </w:tc>
      </w:tr>
      <w:tr w:rsidR="00A356A9" w:rsidRPr="00D95A9D" w14:paraId="610D3A1C" w14:textId="77777777" w:rsidTr="4B1F096C">
        <w:tc>
          <w:tcPr>
            <w:tcW w:w="1134" w:type="dxa"/>
          </w:tcPr>
          <w:p w14:paraId="0493A474" w14:textId="77777777" w:rsidR="00A356A9" w:rsidRPr="00D95A9D" w:rsidRDefault="4B1F096C" w:rsidP="4B1F096C">
            <w:pPr>
              <w:rPr>
                <w:sz w:val="18"/>
                <w:szCs w:val="18"/>
              </w:rPr>
            </w:pPr>
            <w:r w:rsidRPr="00D95A9D">
              <w:rPr>
                <w:sz w:val="18"/>
                <w:szCs w:val="18"/>
              </w:rPr>
              <w:t xml:space="preserve">Cieľ: </w:t>
            </w:r>
          </w:p>
        </w:tc>
        <w:tc>
          <w:tcPr>
            <w:tcW w:w="7320" w:type="dxa"/>
          </w:tcPr>
          <w:p w14:paraId="2F18AF63" w14:textId="77777777" w:rsidR="00A356A9" w:rsidRPr="00D95A9D" w:rsidRDefault="4B1F096C" w:rsidP="4B1F096C">
            <w:pPr>
              <w:pStyle w:val="Odsekzoznamu"/>
              <w:numPr>
                <w:ilvl w:val="0"/>
                <w:numId w:val="15"/>
              </w:numPr>
              <w:rPr>
                <w:sz w:val="18"/>
                <w:szCs w:val="18"/>
              </w:rPr>
            </w:pPr>
            <w:r w:rsidRPr="00D95A9D">
              <w:rPr>
                <w:sz w:val="18"/>
                <w:szCs w:val="18"/>
              </w:rPr>
              <w:t>Stornovanie záznamu z vyšetrenia, ktoré vzniklo z dôvodu administratívnej chyby (NIE klinického záveru!)</w:t>
            </w:r>
          </w:p>
        </w:tc>
      </w:tr>
      <w:tr w:rsidR="00A356A9" w:rsidRPr="00D95A9D" w14:paraId="0404DC73" w14:textId="77777777" w:rsidTr="4B1F096C">
        <w:tc>
          <w:tcPr>
            <w:tcW w:w="1134" w:type="dxa"/>
          </w:tcPr>
          <w:p w14:paraId="537B3982" w14:textId="77777777" w:rsidR="00A356A9" w:rsidRPr="00D95A9D" w:rsidRDefault="4B1F096C" w:rsidP="4B1F096C">
            <w:pPr>
              <w:rPr>
                <w:sz w:val="18"/>
                <w:szCs w:val="18"/>
              </w:rPr>
            </w:pPr>
            <w:r w:rsidRPr="00D95A9D">
              <w:rPr>
                <w:sz w:val="18"/>
                <w:szCs w:val="18"/>
              </w:rPr>
              <w:t>Vstup:</w:t>
            </w:r>
          </w:p>
        </w:tc>
        <w:tc>
          <w:tcPr>
            <w:tcW w:w="7320" w:type="dxa"/>
          </w:tcPr>
          <w:p w14:paraId="395A1B4D" w14:textId="77777777" w:rsidR="00A356A9" w:rsidRPr="00D95A9D" w:rsidRDefault="4B1F096C" w:rsidP="4B1F096C">
            <w:pPr>
              <w:pStyle w:val="Odsekzoznamu"/>
              <w:numPr>
                <w:ilvl w:val="0"/>
                <w:numId w:val="14"/>
              </w:numPr>
              <w:rPr>
                <w:sz w:val="18"/>
                <w:szCs w:val="18"/>
              </w:rPr>
            </w:pPr>
            <w:r w:rsidRPr="00D95A9D">
              <w:rPr>
                <w:sz w:val="18"/>
                <w:szCs w:val="18"/>
              </w:rPr>
              <w:t xml:space="preserve">Vytvorený elektronický záznam o vyšetrení </w:t>
            </w:r>
          </w:p>
          <w:p w14:paraId="50D6221A" w14:textId="77777777" w:rsidR="00A356A9" w:rsidRPr="00D95A9D" w:rsidRDefault="4B1F096C" w:rsidP="4B1F096C">
            <w:pPr>
              <w:pStyle w:val="Odsekzoznamu"/>
              <w:numPr>
                <w:ilvl w:val="0"/>
                <w:numId w:val="14"/>
              </w:numPr>
              <w:rPr>
                <w:sz w:val="18"/>
                <w:szCs w:val="18"/>
              </w:rPr>
            </w:pPr>
            <w:r w:rsidRPr="00D95A9D">
              <w:rPr>
                <w:sz w:val="18"/>
                <w:szCs w:val="18"/>
              </w:rPr>
              <w:t>Autentifikovaný zdravotnícky pracovník a odborný útvar na ktorom pracuje</w:t>
            </w:r>
          </w:p>
          <w:p w14:paraId="41E72413" w14:textId="77777777" w:rsidR="00A356A9" w:rsidRPr="00D95A9D" w:rsidRDefault="4B1F096C" w:rsidP="4B1F096C">
            <w:pPr>
              <w:pStyle w:val="Odsekzoznamu"/>
              <w:numPr>
                <w:ilvl w:val="0"/>
                <w:numId w:val="14"/>
              </w:numPr>
              <w:rPr>
                <w:sz w:val="18"/>
                <w:szCs w:val="18"/>
              </w:rPr>
            </w:pPr>
            <w:r w:rsidRPr="00D95A9D">
              <w:rPr>
                <w:sz w:val="18"/>
                <w:szCs w:val="18"/>
              </w:rPr>
              <w:t xml:space="preserve">Identifikovaný pacient </w:t>
            </w:r>
          </w:p>
          <w:p w14:paraId="5B5FC491" w14:textId="77777777" w:rsidR="00A356A9" w:rsidRPr="00D95A9D" w:rsidRDefault="4B1F096C" w:rsidP="4B1F096C">
            <w:pPr>
              <w:pStyle w:val="Odsekzoznamu"/>
              <w:numPr>
                <w:ilvl w:val="0"/>
                <w:numId w:val="14"/>
              </w:numPr>
              <w:rPr>
                <w:sz w:val="18"/>
                <w:szCs w:val="18"/>
              </w:rPr>
            </w:pPr>
            <w:r w:rsidRPr="00D95A9D">
              <w:rPr>
                <w:sz w:val="18"/>
                <w:szCs w:val="18"/>
              </w:rPr>
              <w:t xml:space="preserve">Požiadavka na storno záznamu </w:t>
            </w:r>
          </w:p>
        </w:tc>
      </w:tr>
      <w:tr w:rsidR="00A356A9" w:rsidRPr="00D95A9D" w14:paraId="09039C1E" w14:textId="77777777" w:rsidTr="4B1F096C">
        <w:tc>
          <w:tcPr>
            <w:tcW w:w="1134" w:type="dxa"/>
          </w:tcPr>
          <w:p w14:paraId="4989DF39" w14:textId="77777777" w:rsidR="00A356A9" w:rsidRPr="00D95A9D" w:rsidRDefault="4B1F096C" w:rsidP="4B1F096C">
            <w:pPr>
              <w:rPr>
                <w:sz w:val="18"/>
                <w:szCs w:val="18"/>
              </w:rPr>
            </w:pPr>
            <w:r w:rsidRPr="00D95A9D">
              <w:rPr>
                <w:sz w:val="18"/>
                <w:szCs w:val="18"/>
              </w:rPr>
              <w:t>Výstup:</w:t>
            </w:r>
          </w:p>
        </w:tc>
        <w:tc>
          <w:tcPr>
            <w:tcW w:w="7320" w:type="dxa"/>
          </w:tcPr>
          <w:p w14:paraId="4945776E" w14:textId="77777777" w:rsidR="00A356A9" w:rsidRPr="00D95A9D" w:rsidRDefault="4B1F096C" w:rsidP="4B1F096C">
            <w:pPr>
              <w:pStyle w:val="Odsekzoznamu"/>
              <w:numPr>
                <w:ilvl w:val="0"/>
                <w:numId w:val="16"/>
              </w:numPr>
              <w:rPr>
                <w:sz w:val="18"/>
                <w:szCs w:val="18"/>
              </w:rPr>
            </w:pPr>
            <w:r w:rsidRPr="00D95A9D">
              <w:rPr>
                <w:sz w:val="18"/>
                <w:szCs w:val="18"/>
              </w:rPr>
              <w:t>Elektronický záznam stornovaný so zaevidovaným dôvodom storna</w:t>
            </w:r>
          </w:p>
        </w:tc>
      </w:tr>
      <w:tr w:rsidR="00A356A9" w:rsidRPr="00D95A9D" w14:paraId="33598639" w14:textId="77777777" w:rsidTr="4B1F096C">
        <w:trPr>
          <w:trHeight w:val="381"/>
        </w:trPr>
        <w:tc>
          <w:tcPr>
            <w:tcW w:w="1134" w:type="dxa"/>
          </w:tcPr>
          <w:p w14:paraId="6A88E69D" w14:textId="77777777" w:rsidR="00A356A9" w:rsidRPr="00D95A9D" w:rsidRDefault="4B1F096C" w:rsidP="4B1F096C">
            <w:pPr>
              <w:rPr>
                <w:sz w:val="18"/>
                <w:szCs w:val="18"/>
              </w:rPr>
            </w:pPr>
            <w:r w:rsidRPr="00D95A9D">
              <w:rPr>
                <w:sz w:val="18"/>
                <w:szCs w:val="18"/>
              </w:rPr>
              <w:t>Scenáre použitia:</w:t>
            </w:r>
          </w:p>
        </w:tc>
        <w:tc>
          <w:tcPr>
            <w:tcW w:w="7320" w:type="dxa"/>
          </w:tcPr>
          <w:p w14:paraId="21040C53" w14:textId="77777777" w:rsidR="00A356A9" w:rsidRPr="00D95A9D" w:rsidRDefault="00A10E40" w:rsidP="4B1F096C">
            <w:pPr>
              <w:pStyle w:val="Odsekzoznamu"/>
              <w:numPr>
                <w:ilvl w:val="0"/>
                <w:numId w:val="16"/>
              </w:numPr>
              <w:rPr>
                <w:sz w:val="18"/>
                <w:szCs w:val="18"/>
              </w:rPr>
            </w:pPr>
            <w:hyperlink w:anchor="_StornujZaznamOVysetreni_v5" w:history="1">
              <w:r w:rsidR="4B1F096C" w:rsidRPr="00D95A9D">
                <w:rPr>
                  <w:rStyle w:val="Hypertextovprepojenie"/>
                  <w:sz w:val="18"/>
                  <w:szCs w:val="18"/>
                </w:rPr>
                <w:t>eV_01_29 – Storno záznamu z vyšetrenia</w:t>
              </w:r>
            </w:hyperlink>
          </w:p>
        </w:tc>
      </w:tr>
      <w:tr w:rsidR="00A356A9" w:rsidRPr="00D95A9D" w14:paraId="22911397" w14:textId="77777777" w:rsidTr="4B1F096C">
        <w:tc>
          <w:tcPr>
            <w:tcW w:w="1134" w:type="dxa"/>
          </w:tcPr>
          <w:p w14:paraId="0C7F09C8" w14:textId="77777777" w:rsidR="00A356A9" w:rsidRPr="00D95A9D" w:rsidRDefault="4B1F096C" w:rsidP="4B1F096C">
            <w:pPr>
              <w:rPr>
                <w:sz w:val="18"/>
                <w:szCs w:val="18"/>
              </w:rPr>
            </w:pPr>
            <w:r w:rsidRPr="00D95A9D">
              <w:rPr>
                <w:sz w:val="18"/>
                <w:szCs w:val="18"/>
              </w:rPr>
              <w:t>Služby:</w:t>
            </w:r>
          </w:p>
        </w:tc>
        <w:tc>
          <w:tcPr>
            <w:tcW w:w="7320" w:type="dxa"/>
          </w:tcPr>
          <w:p w14:paraId="00A705AB" w14:textId="77777777" w:rsidR="00A356A9" w:rsidRPr="00D95A9D" w:rsidRDefault="00A10E40" w:rsidP="4B1F096C">
            <w:pPr>
              <w:pStyle w:val="Odsekzoznamu"/>
              <w:keepNext/>
              <w:numPr>
                <w:ilvl w:val="0"/>
                <w:numId w:val="16"/>
              </w:numPr>
              <w:rPr>
                <w:sz w:val="18"/>
                <w:szCs w:val="18"/>
              </w:rPr>
            </w:pPr>
            <w:hyperlink w:anchor="_StornujZaznamOVysetreni_v5" w:history="1">
              <w:r w:rsidR="4B1F096C" w:rsidRPr="00D95A9D">
                <w:rPr>
                  <w:rStyle w:val="Hypertextovprepojenie"/>
                  <w:sz w:val="18"/>
                  <w:szCs w:val="18"/>
                </w:rPr>
                <w:t>StornujZaznamOVysetreni_v5</w:t>
              </w:r>
            </w:hyperlink>
          </w:p>
        </w:tc>
      </w:tr>
    </w:tbl>
    <w:p w14:paraId="32A9509D" w14:textId="22F8419B" w:rsidR="00A356A9" w:rsidRPr="00D95A9D" w:rsidRDefault="00D35EF9" w:rsidP="4B1F096C">
      <w:pPr>
        <w:pStyle w:val="Popis"/>
        <w:rPr>
          <w:lang w:val="sk-SK"/>
        </w:rPr>
      </w:pPr>
      <w:bookmarkStart w:id="42" w:name="_Toc2079694"/>
      <w:r w:rsidRPr="00D95A9D">
        <w:rPr>
          <w:lang w:val="sk-SK"/>
        </w:rPr>
        <w:t xml:space="preserve">Tabuľka </w:t>
      </w:r>
      <w:r w:rsidR="001C6B33" w:rsidRPr="009A5B20">
        <w:rPr>
          <w:lang w:val="sk-SK"/>
        </w:rPr>
        <w:fldChar w:fldCharType="begin"/>
      </w:r>
      <w:r w:rsidRPr="00D95A9D">
        <w:rPr>
          <w:lang w:val="sk-SK"/>
        </w:rPr>
        <w:instrText xml:space="preserve"> SEQ Tabuľka \* ARABIC </w:instrText>
      </w:r>
      <w:r w:rsidR="001C6B33" w:rsidRPr="009A5B20">
        <w:rPr>
          <w:lang w:val="sk-SK"/>
        </w:rPr>
        <w:fldChar w:fldCharType="separate"/>
      </w:r>
      <w:r w:rsidR="004B369D">
        <w:rPr>
          <w:noProof/>
          <w:lang w:val="sk-SK"/>
        </w:rPr>
        <w:t>11</w:t>
      </w:r>
      <w:r w:rsidR="001C6B33" w:rsidRPr="009A5B20">
        <w:rPr>
          <w:lang w:val="sk-SK"/>
        </w:rPr>
        <w:fldChar w:fldCharType="end"/>
      </w:r>
      <w:r w:rsidR="0023568C">
        <w:rPr>
          <w:lang w:val="sk-SK"/>
        </w:rPr>
        <w:t xml:space="preserve">: </w:t>
      </w:r>
      <w:r w:rsidRPr="00D95A9D">
        <w:rPr>
          <w:lang w:val="sk-SK"/>
        </w:rPr>
        <w:t>Storno</w:t>
      </w:r>
      <w:bookmarkEnd w:id="42"/>
    </w:p>
    <w:p w14:paraId="24866453" w14:textId="77777777" w:rsidR="006C32F1" w:rsidRPr="00C26A9D" w:rsidRDefault="4B1F096C" w:rsidP="00C26A9D">
      <w:pPr>
        <w:rPr>
          <w:b/>
          <w:u w:val="single"/>
        </w:rPr>
      </w:pPr>
      <w:r w:rsidRPr="00C26A9D">
        <w:rPr>
          <w:b/>
          <w:u w:val="single"/>
        </w:rPr>
        <w:t>Všeobecné implementačné pravidlá:</w:t>
      </w:r>
    </w:p>
    <w:p w14:paraId="52C398B5" w14:textId="77777777" w:rsidR="007C5EDF" w:rsidRPr="00D95A9D" w:rsidRDefault="007C5EDF" w:rsidP="41AC5E7D">
      <w:pPr>
        <w:ind w:left="708"/>
        <w:rPr>
          <w:b/>
          <w:bCs/>
          <w:u w:val="single"/>
        </w:rPr>
      </w:pPr>
    </w:p>
    <w:p w14:paraId="34C64410" w14:textId="77777777" w:rsidR="007C5EDF" w:rsidRPr="00D95A9D" w:rsidRDefault="4B1F096C" w:rsidP="007C5EDF">
      <w:r w:rsidRPr="00D95A9D">
        <w:t xml:space="preserve">Pre úspešné storno záznamu o vyšetrení je potrebné </w:t>
      </w:r>
      <w:r w:rsidR="0071069F" w:rsidRPr="00D95A9D">
        <w:t>v XML naplniť nasledovné elementy (</w:t>
      </w:r>
      <w:r w:rsidR="0071069F" w:rsidRPr="00D95A9D">
        <w:rPr>
          <w:b/>
        </w:rPr>
        <w:t>popis pre plnenie spoločných atribútov je uvedený v dokumente x070</w:t>
      </w:r>
      <w:r w:rsidR="0071069F" w:rsidRPr="00D95A9D">
        <w:t>)</w:t>
      </w:r>
      <w:r w:rsidRPr="00D95A9D">
        <w:t>:</w:t>
      </w:r>
    </w:p>
    <w:p w14:paraId="352DF5FA" w14:textId="77777777" w:rsidR="007C5EDF" w:rsidRPr="00D95A9D" w:rsidRDefault="4B1F096C" w:rsidP="007C5EDF">
      <w:pPr>
        <w:pStyle w:val="Odsekzoznamu"/>
        <w:numPr>
          <w:ilvl w:val="0"/>
          <w:numId w:val="16"/>
        </w:numPr>
        <w:jc w:val="both"/>
      </w:pPr>
      <w:r w:rsidRPr="00D95A9D">
        <w:t xml:space="preserve">Časť záznamu Body: </w:t>
      </w:r>
    </w:p>
    <w:p w14:paraId="3F423B55" w14:textId="77777777" w:rsidR="007C5EDF" w:rsidRPr="00D95A9D" w:rsidRDefault="6DE4F7B8" w:rsidP="007C5EDF">
      <w:pPr>
        <w:pStyle w:val="Odsekzoznamu"/>
        <w:numPr>
          <w:ilvl w:val="1"/>
          <w:numId w:val="16"/>
        </w:numPr>
        <w:jc w:val="both"/>
      </w:pPr>
      <w:r w:rsidRPr="00D95A9D">
        <w:t>Data </w:t>
      </w:r>
    </w:p>
    <w:p w14:paraId="6AEAF89A" w14:textId="77777777" w:rsidR="007C5EDF" w:rsidRPr="00D95A9D" w:rsidRDefault="4B1F096C" w:rsidP="007C5EDF">
      <w:pPr>
        <w:pStyle w:val="Odsekzoznamu"/>
        <w:numPr>
          <w:ilvl w:val="1"/>
          <w:numId w:val="16"/>
        </w:numPr>
        <w:ind w:left="1776"/>
        <w:jc w:val="both"/>
      </w:pPr>
      <w:r w:rsidRPr="00D95A9D">
        <w:t>EHR_EXTRACT</w:t>
      </w:r>
    </w:p>
    <w:p w14:paraId="53502C26" w14:textId="77777777" w:rsidR="007C5EDF" w:rsidRPr="00D95A9D" w:rsidRDefault="4B1F096C" w:rsidP="007C5EDF">
      <w:pPr>
        <w:pStyle w:val="Odsekzoznamu"/>
        <w:numPr>
          <w:ilvl w:val="2"/>
          <w:numId w:val="16"/>
        </w:numPr>
        <w:ind w:left="2496"/>
        <w:jc w:val="both"/>
      </w:pPr>
      <w:r w:rsidRPr="00D95A9D">
        <w:t xml:space="preserve">EHR_SYSTEM – OID z číselníka </w:t>
      </w:r>
      <w:r w:rsidRPr="00D95A9D">
        <w:rPr>
          <w:color w:val="263238"/>
        </w:rPr>
        <w:t>1.3.158.00165387.100.30.20</w:t>
      </w:r>
    </w:p>
    <w:p w14:paraId="45BA7F8D" w14:textId="77777777" w:rsidR="007C5EDF" w:rsidRPr="00D95A9D" w:rsidRDefault="6DE4F7B8" w:rsidP="007C5EDF">
      <w:pPr>
        <w:pStyle w:val="Odsekzoznamu"/>
        <w:numPr>
          <w:ilvl w:val="2"/>
          <w:numId w:val="16"/>
        </w:numPr>
        <w:ind w:left="2496"/>
      </w:pPr>
      <w:r w:rsidRPr="00D95A9D">
        <w:t>Subject_of_care – šifrovaný identifikátor pacienta – ESID, ktorý je generovaný službou CC CreateESID so vstupnými parametrami:</w:t>
      </w:r>
    </w:p>
    <w:p w14:paraId="1EBC2495" w14:textId="77777777" w:rsidR="00DF26CF" w:rsidRPr="00D95A9D" w:rsidRDefault="00DF26CF" w:rsidP="00DF26CF">
      <w:pPr>
        <w:pStyle w:val="Odsekzoznamu"/>
        <w:numPr>
          <w:ilvl w:val="3"/>
          <w:numId w:val="16"/>
        </w:numPr>
      </w:pPr>
      <w:r w:rsidRPr="00D95A9D">
        <w:t>identifikátor prijímateľa zdravotnej starostlivosti</w:t>
      </w:r>
    </w:p>
    <w:p w14:paraId="32D4323C" w14:textId="77777777" w:rsidR="007C5EDF" w:rsidRPr="00D95A9D" w:rsidRDefault="00DF26CF" w:rsidP="00DF26CF">
      <w:pPr>
        <w:pStyle w:val="Odsekzoznamu"/>
        <w:numPr>
          <w:ilvl w:val="3"/>
          <w:numId w:val="16"/>
        </w:numPr>
      </w:pPr>
      <w:r w:rsidRPr="00D95A9D">
        <w:t>výstup z volania metódy GetSamlTokenForHealthProfessional</w:t>
      </w:r>
    </w:p>
    <w:p w14:paraId="1197F3ED" w14:textId="77777777" w:rsidR="007C5EDF" w:rsidRPr="00D95A9D" w:rsidRDefault="6DE4F7B8" w:rsidP="007C5EDF">
      <w:pPr>
        <w:pStyle w:val="Odsekzoznamu"/>
        <w:numPr>
          <w:ilvl w:val="2"/>
          <w:numId w:val="16"/>
        </w:numPr>
        <w:ind w:left="2496"/>
      </w:pPr>
      <w:r w:rsidRPr="00D95A9D">
        <w:t>Time_created – dátum a čas vytvorenia správy</w:t>
      </w:r>
      <w:r w:rsidR="00496D74" w:rsidRPr="00D95A9D">
        <w:t>,</w:t>
      </w:r>
      <w:r w:rsidRPr="00D95A9D">
        <w:t xml:space="preserve"> v UTC formáte</w:t>
      </w:r>
    </w:p>
    <w:p w14:paraId="0D75938F" w14:textId="77777777" w:rsidR="007C5EDF" w:rsidRPr="00D95A9D" w:rsidRDefault="6DE4F7B8" w:rsidP="007C5EDF">
      <w:pPr>
        <w:pStyle w:val="Odsekzoznamu"/>
        <w:numPr>
          <w:ilvl w:val="2"/>
          <w:numId w:val="16"/>
        </w:numPr>
        <w:ind w:left="2496"/>
      </w:pPr>
      <w:r w:rsidRPr="00D95A9D">
        <w:t xml:space="preserve">rm_id – s konštantou EN – 13606, ktorý stanovuje používanú metodika </w:t>
      </w:r>
    </w:p>
    <w:p w14:paraId="72AA7ADC" w14:textId="77777777" w:rsidR="007C5EDF" w:rsidRPr="00D95A9D" w:rsidRDefault="6DE4F7B8" w:rsidP="007C5EDF">
      <w:pPr>
        <w:pStyle w:val="Odsekzoznamu"/>
        <w:numPr>
          <w:ilvl w:val="2"/>
          <w:numId w:val="16"/>
        </w:numPr>
        <w:ind w:left="2496"/>
      </w:pPr>
      <w:r w:rsidRPr="00D95A9D">
        <w:t>all_compositions</w:t>
      </w:r>
    </w:p>
    <w:p w14:paraId="113846AE" w14:textId="77777777" w:rsidR="007C5EDF" w:rsidRPr="00D95A9D" w:rsidRDefault="6DE4F7B8" w:rsidP="007C5EDF">
      <w:pPr>
        <w:pStyle w:val="Odsekzoznamu"/>
        <w:numPr>
          <w:ilvl w:val="3"/>
          <w:numId w:val="16"/>
        </w:numPr>
        <w:ind w:left="3216"/>
      </w:pPr>
      <w:r w:rsidRPr="00D95A9D">
        <w:t>name – konštanta „simple_text“</w:t>
      </w:r>
    </w:p>
    <w:p w14:paraId="36FC4552" w14:textId="77777777" w:rsidR="007C5EDF" w:rsidRPr="00D95A9D" w:rsidRDefault="6DE4F7B8" w:rsidP="007C5EDF">
      <w:pPr>
        <w:pStyle w:val="Odsekzoznamu"/>
        <w:numPr>
          <w:ilvl w:val="3"/>
          <w:numId w:val="16"/>
        </w:numPr>
        <w:ind w:left="3216"/>
      </w:pPr>
      <w:r w:rsidRPr="00D95A9D">
        <w:t>synthesised – uvádza sa hodnota TRUE</w:t>
      </w:r>
    </w:p>
    <w:p w14:paraId="06FC38E7" w14:textId="77777777" w:rsidR="007C5EDF" w:rsidRPr="00D95A9D" w:rsidRDefault="6DE4F7B8" w:rsidP="007C5EDF">
      <w:pPr>
        <w:pStyle w:val="Odsekzoznamu"/>
        <w:numPr>
          <w:ilvl w:val="3"/>
          <w:numId w:val="16"/>
        </w:numPr>
        <w:ind w:left="3216"/>
      </w:pPr>
      <w:r w:rsidRPr="00D95A9D">
        <w:t>content, ktorý je vždy typu ENTRY v rámci ktorého sú evidované:</w:t>
      </w:r>
    </w:p>
    <w:p w14:paraId="151FAECB" w14:textId="77777777" w:rsidR="007C5EDF" w:rsidRPr="00D95A9D" w:rsidRDefault="4B1F096C" w:rsidP="007C5EDF">
      <w:pPr>
        <w:pStyle w:val="Odsekzoznamu"/>
        <w:numPr>
          <w:ilvl w:val="3"/>
          <w:numId w:val="16"/>
        </w:numPr>
        <w:ind w:left="3216"/>
      </w:pPr>
      <w:r w:rsidRPr="00D95A9D">
        <w:lastRenderedPageBreak/>
        <w:t>identifikátory</w:t>
      </w:r>
    </w:p>
    <w:p w14:paraId="7B81500C" w14:textId="77777777" w:rsidR="007C5EDF" w:rsidRPr="00D95A9D" w:rsidRDefault="6DE4F7B8" w:rsidP="007C5EDF">
      <w:pPr>
        <w:pStyle w:val="Odsekzoznamu"/>
        <w:numPr>
          <w:ilvl w:val="4"/>
          <w:numId w:val="16"/>
        </w:numPr>
        <w:ind w:left="3936"/>
      </w:pPr>
      <w:r w:rsidRPr="00D95A9D">
        <w:t> name – originalText –</w:t>
      </w:r>
    </w:p>
    <w:p w14:paraId="2AE8E64E" w14:textId="77777777" w:rsidR="007C5EDF" w:rsidRPr="00D95A9D" w:rsidRDefault="4B1F096C" w:rsidP="007C5EDF">
      <w:pPr>
        <w:pStyle w:val="Odsekzoznamu"/>
        <w:numPr>
          <w:ilvl w:val="5"/>
          <w:numId w:val="16"/>
        </w:numPr>
      </w:pPr>
      <w:r w:rsidRPr="00D95A9D">
        <w:t>Dôvod storna – konkrétny dôvod pre storno</w:t>
      </w:r>
    </w:p>
    <w:p w14:paraId="43D8013F" w14:textId="77777777" w:rsidR="007C5EDF" w:rsidRPr="00D95A9D" w:rsidRDefault="6DE4F7B8" w:rsidP="007C5EDF">
      <w:pPr>
        <w:pStyle w:val="Odsekzoznamu"/>
        <w:numPr>
          <w:ilvl w:val="4"/>
          <w:numId w:val="16"/>
        </w:numPr>
        <w:ind w:left="3936"/>
      </w:pPr>
      <w:r w:rsidRPr="00D95A9D">
        <w:t>archetype_id</w:t>
      </w:r>
    </w:p>
    <w:p w14:paraId="50B4AF98" w14:textId="77777777" w:rsidR="007C5EDF" w:rsidRPr="00D95A9D" w:rsidRDefault="4B1F096C" w:rsidP="007C5EDF">
      <w:pPr>
        <w:pStyle w:val="Odsekzoznamu"/>
        <w:numPr>
          <w:ilvl w:val="5"/>
          <w:numId w:val="16"/>
        </w:numPr>
      </w:pPr>
      <w:r w:rsidRPr="00D95A9D">
        <w:t>podľa konkrétneho typu záznamu, ktorý je odoslaný do NZIS – napr. ENTRY daný procesným scenárom</w:t>
      </w:r>
    </w:p>
    <w:p w14:paraId="3EC12EAA" w14:textId="77777777" w:rsidR="007C5EDF" w:rsidRPr="00D95A9D" w:rsidRDefault="6DE4F7B8" w:rsidP="007C5EDF">
      <w:pPr>
        <w:pStyle w:val="Odsekzoznamu"/>
        <w:numPr>
          <w:ilvl w:val="4"/>
          <w:numId w:val="16"/>
        </w:numPr>
        <w:ind w:left="3936"/>
      </w:pPr>
      <w:r w:rsidRPr="00D95A9D">
        <w:t>RC_ID, ktorý je povinný IS PZS vytvoriť na základe metodiky uvedenej v x070 – Detailna_specifikacia_rozhrania_Volanie_sluzieb – kapitola 5.4.4. – Identifikácia zdravotných záznamov</w:t>
      </w:r>
    </w:p>
    <w:p w14:paraId="1427FE6F" w14:textId="77777777" w:rsidR="007C5EDF" w:rsidRPr="00D95A9D" w:rsidRDefault="6DE4F7B8" w:rsidP="007C5EDF">
      <w:pPr>
        <w:pStyle w:val="Odsekzoznamu"/>
        <w:numPr>
          <w:ilvl w:val="6"/>
          <w:numId w:val="16"/>
        </w:numPr>
        <w:ind w:left="5376"/>
      </w:pPr>
      <w:r w:rsidRPr="00D95A9D">
        <w:t>Root</w:t>
      </w:r>
    </w:p>
    <w:p w14:paraId="5D58B786" w14:textId="77777777" w:rsidR="007C5EDF" w:rsidRPr="00D95A9D" w:rsidRDefault="4B1F096C" w:rsidP="007C5EDF">
      <w:pPr>
        <w:pStyle w:val="Odsekzoznamu"/>
        <w:numPr>
          <w:ilvl w:val="6"/>
          <w:numId w:val="16"/>
        </w:numPr>
        <w:ind w:left="5376"/>
      </w:pPr>
      <w:r w:rsidRPr="00D95A9D">
        <w:t xml:space="preserve">OID záznamu – </w:t>
      </w:r>
    </w:p>
    <w:p w14:paraId="2F85694C" w14:textId="77777777" w:rsidR="007C5EDF" w:rsidRPr="00D95A9D" w:rsidRDefault="4B1F096C" w:rsidP="007C5EDF">
      <w:pPr>
        <w:pStyle w:val="Odsekzoznamu"/>
        <w:numPr>
          <w:ilvl w:val="7"/>
          <w:numId w:val="16"/>
        </w:numPr>
        <w:ind w:left="6096"/>
      </w:pPr>
      <w:r w:rsidRPr="00D95A9D">
        <w:t>1.3.158.00165387.100.60.80 - Záznam o zobrazovacom vyšetrení</w:t>
      </w:r>
    </w:p>
    <w:p w14:paraId="2C254561" w14:textId="77777777" w:rsidR="007C5EDF" w:rsidRPr="00D95A9D" w:rsidRDefault="4B1F096C" w:rsidP="007C5EDF">
      <w:pPr>
        <w:pStyle w:val="Odsekzoznamu"/>
        <w:numPr>
          <w:ilvl w:val="7"/>
          <w:numId w:val="16"/>
        </w:numPr>
        <w:ind w:left="6096"/>
      </w:pPr>
      <w:r w:rsidRPr="00D95A9D">
        <w:t>1.3.158.00165387.100.60.90 - Záznam o odbornom</w:t>
      </w:r>
    </w:p>
    <w:p w14:paraId="2CE359A1" w14:textId="77777777" w:rsidR="007C5EDF" w:rsidRPr="00D95A9D" w:rsidRDefault="4B1F096C" w:rsidP="007C5EDF">
      <w:pPr>
        <w:pStyle w:val="Odsekzoznamu"/>
        <w:numPr>
          <w:ilvl w:val="7"/>
          <w:numId w:val="16"/>
        </w:numPr>
        <w:ind w:left="6096"/>
      </w:pPr>
      <w:r w:rsidRPr="00D95A9D">
        <w:t> vyšetrení</w:t>
      </w:r>
    </w:p>
    <w:p w14:paraId="28F24297" w14:textId="77777777" w:rsidR="007C5EDF" w:rsidRPr="00D95A9D" w:rsidRDefault="4B1F096C" w:rsidP="007C5EDF">
      <w:pPr>
        <w:pStyle w:val="Odsekzoznamu"/>
        <w:numPr>
          <w:ilvl w:val="7"/>
          <w:numId w:val="16"/>
        </w:numPr>
        <w:ind w:left="6096"/>
      </w:pPr>
      <w:r w:rsidRPr="00D95A9D">
        <w:t>1.3.158.00165387.100.60.100 - Lekárska prepúšťacia správa</w:t>
      </w:r>
    </w:p>
    <w:p w14:paraId="70F1712C" w14:textId="77777777" w:rsidR="007C5EDF" w:rsidRPr="00D95A9D" w:rsidRDefault="4B1F096C" w:rsidP="007C5EDF">
      <w:pPr>
        <w:pStyle w:val="Odsekzoznamu"/>
        <w:numPr>
          <w:ilvl w:val="7"/>
          <w:numId w:val="16"/>
        </w:numPr>
        <w:ind w:left="6096"/>
      </w:pPr>
      <w:r w:rsidRPr="00D95A9D">
        <w:t>1.3.158.00165387.100.60.110 - Výmenný lístok</w:t>
      </w:r>
    </w:p>
    <w:p w14:paraId="798F8869" w14:textId="77777777" w:rsidR="007C5EDF" w:rsidRPr="00D95A9D" w:rsidRDefault="6DE4F7B8" w:rsidP="007C5EDF">
      <w:pPr>
        <w:pStyle w:val="Odsekzoznamu"/>
        <w:numPr>
          <w:ilvl w:val="4"/>
          <w:numId w:val="16"/>
        </w:numPr>
        <w:ind w:left="3936"/>
      </w:pPr>
      <w:r w:rsidRPr="00D95A9D">
        <w:t>synthesised – uvádza sa hodnota FALSE</w:t>
      </w:r>
    </w:p>
    <w:p w14:paraId="127125D9" w14:textId="77777777" w:rsidR="007C5EDF" w:rsidRPr="00D95A9D" w:rsidRDefault="6DE4F7B8" w:rsidP="007C5EDF">
      <w:pPr>
        <w:pStyle w:val="Odsekzoznamu"/>
        <w:numPr>
          <w:ilvl w:val="4"/>
          <w:numId w:val="16"/>
        </w:numPr>
        <w:ind w:left="3936"/>
      </w:pPr>
      <w:r w:rsidRPr="00D95A9D">
        <w:t xml:space="preserve">Sensitivity – citlivosť údajov, ktorá sa líši v závislosti od procesného scenáru služieb – napĺňané hodnoty „3“ alebo „5“ </w:t>
      </w:r>
    </w:p>
    <w:p w14:paraId="19C5B97F" w14:textId="77777777" w:rsidR="007C5EDF" w:rsidRPr="00D95A9D" w:rsidRDefault="6DE4F7B8" w:rsidP="007C5EDF">
      <w:pPr>
        <w:pStyle w:val="Odsekzoznamu"/>
        <w:numPr>
          <w:ilvl w:val="4"/>
          <w:numId w:val="16"/>
        </w:numPr>
        <w:ind w:left="3936"/>
      </w:pPr>
      <w:r w:rsidRPr="00D95A9D">
        <w:t>Feeder_audit:</w:t>
      </w:r>
    </w:p>
    <w:p w14:paraId="5169F170" w14:textId="77777777" w:rsidR="007C5EDF" w:rsidRPr="00D95A9D" w:rsidRDefault="4B1F096C" w:rsidP="007C5EDF">
      <w:pPr>
        <w:pStyle w:val="Odsekzoznamu"/>
        <w:numPr>
          <w:ilvl w:val="5"/>
          <w:numId w:val="16"/>
        </w:numPr>
      </w:pPr>
      <w:r w:rsidRPr="00D95A9D">
        <w:t>EHR_SYTEM popísané v časti EHR_EXTRACT</w:t>
      </w:r>
    </w:p>
    <w:p w14:paraId="68602748" w14:textId="77777777" w:rsidR="007C5EDF" w:rsidRPr="00D95A9D" w:rsidRDefault="6DE4F7B8" w:rsidP="007C5EDF">
      <w:pPr>
        <w:pStyle w:val="Odsekzoznamu"/>
        <w:numPr>
          <w:ilvl w:val="5"/>
          <w:numId w:val="16"/>
        </w:numPr>
      </w:pPr>
      <w:r w:rsidRPr="00D95A9D">
        <w:t xml:space="preserve">Time_commited – </w:t>
      </w:r>
      <w:r w:rsidR="00E45BB0" w:rsidRPr="00D95A9D">
        <w:t>dátum a čas v UTC formáte, ktorý eviduje dátum a čas potvrdenia (uloženia) záznamu v IS PZS</w:t>
      </w:r>
    </w:p>
    <w:p w14:paraId="4BCFEDF1" w14:textId="77777777" w:rsidR="007C5EDF" w:rsidRPr="00D95A9D" w:rsidRDefault="6DE4F7B8" w:rsidP="007C5EDF">
      <w:pPr>
        <w:pStyle w:val="Odsekzoznamu"/>
        <w:numPr>
          <w:ilvl w:val="5"/>
          <w:numId w:val="16"/>
        </w:numPr>
      </w:pPr>
      <w:r w:rsidRPr="00D95A9D">
        <w:t>Commiter – Identifikátor lekára, ktorý odoslal záznam do NZIS výber z registra 1.3.158.00165387.100.40.90 napĺňané JRÚZ ID</w:t>
      </w:r>
    </w:p>
    <w:p w14:paraId="02E808E7" w14:textId="77777777" w:rsidR="007C5EDF" w:rsidRPr="00D95A9D" w:rsidRDefault="6DE4F7B8" w:rsidP="007C5EDF">
      <w:pPr>
        <w:pStyle w:val="Odsekzoznamu"/>
        <w:numPr>
          <w:ilvl w:val="5"/>
          <w:numId w:val="16"/>
        </w:numPr>
      </w:pPr>
      <w:r w:rsidRPr="00D95A9D">
        <w:t>Version_status  - VER04</w:t>
      </w:r>
    </w:p>
    <w:p w14:paraId="1AAA2AEF" w14:textId="77777777" w:rsidR="007C5EDF" w:rsidRPr="00D95A9D" w:rsidRDefault="6DE4F7B8" w:rsidP="007C5EDF">
      <w:pPr>
        <w:pStyle w:val="Odsekzoznamu"/>
        <w:numPr>
          <w:ilvl w:val="5"/>
          <w:numId w:val="16"/>
        </w:numPr>
      </w:pPr>
      <w:r w:rsidRPr="00D95A9D">
        <w:t>Previous_version – identifikátor pôvodného záznamu, ktorý je stornovaný:</w:t>
      </w:r>
    </w:p>
    <w:p w14:paraId="0D3DE254" w14:textId="77777777" w:rsidR="007C5EDF" w:rsidRPr="00D95A9D" w:rsidRDefault="4B1F096C" w:rsidP="007C5EDF">
      <w:pPr>
        <w:pStyle w:val="Odsekzoznamu"/>
        <w:numPr>
          <w:ilvl w:val="6"/>
          <w:numId w:val="16"/>
        </w:numPr>
      </w:pPr>
      <w:r w:rsidRPr="00D95A9D">
        <w:t>1.3.158.00165387.100.60.80 - Záznam o zobrazovacom vyšetrení</w:t>
      </w:r>
    </w:p>
    <w:p w14:paraId="1A207048" w14:textId="77777777" w:rsidR="007C5EDF" w:rsidRPr="00D95A9D" w:rsidRDefault="4B1F096C" w:rsidP="007C5EDF">
      <w:pPr>
        <w:pStyle w:val="Odsekzoznamu"/>
        <w:numPr>
          <w:ilvl w:val="6"/>
          <w:numId w:val="16"/>
        </w:numPr>
      </w:pPr>
      <w:r w:rsidRPr="00D95A9D">
        <w:t>1.3.158.00165387.100.60.90 - Záznam o odbornom</w:t>
      </w:r>
    </w:p>
    <w:p w14:paraId="698043BC" w14:textId="77777777" w:rsidR="007C5EDF" w:rsidRPr="00D95A9D" w:rsidRDefault="4B1F096C" w:rsidP="007C5EDF">
      <w:pPr>
        <w:pStyle w:val="Odsekzoznamu"/>
        <w:numPr>
          <w:ilvl w:val="6"/>
          <w:numId w:val="16"/>
        </w:numPr>
      </w:pPr>
      <w:r w:rsidRPr="00D95A9D">
        <w:t xml:space="preserve"> vyšetrení</w:t>
      </w:r>
    </w:p>
    <w:p w14:paraId="78B36B5E" w14:textId="77777777" w:rsidR="007C5EDF" w:rsidRPr="00D95A9D" w:rsidRDefault="4B1F096C" w:rsidP="007C5EDF">
      <w:pPr>
        <w:pStyle w:val="Odsekzoznamu"/>
        <w:numPr>
          <w:ilvl w:val="6"/>
          <w:numId w:val="16"/>
        </w:numPr>
      </w:pPr>
      <w:r w:rsidRPr="00D95A9D">
        <w:t>1.3.158.00165387.100.60.100 - Lekárska prepúšťacia správa</w:t>
      </w:r>
    </w:p>
    <w:p w14:paraId="162B00D1" w14:textId="77777777" w:rsidR="007C5EDF" w:rsidRPr="00D95A9D" w:rsidRDefault="4B1F096C" w:rsidP="007C5EDF">
      <w:pPr>
        <w:pStyle w:val="Odsekzoznamu"/>
        <w:numPr>
          <w:ilvl w:val="6"/>
          <w:numId w:val="16"/>
        </w:numPr>
      </w:pPr>
      <w:r w:rsidRPr="00D95A9D">
        <w:t>1.3.158.00165387.100.60.110 - Výmenný lístok</w:t>
      </w:r>
    </w:p>
    <w:p w14:paraId="0ACB1B95" w14:textId="77777777" w:rsidR="007C5EDF" w:rsidRPr="00D95A9D" w:rsidRDefault="6DE4F7B8" w:rsidP="6DE4F7B8">
      <w:pPr>
        <w:pStyle w:val="Odsekzoznamu"/>
        <w:numPr>
          <w:ilvl w:val="5"/>
          <w:numId w:val="16"/>
        </w:numPr>
        <w:rPr>
          <w:color w:val="FF0000"/>
        </w:rPr>
      </w:pPr>
      <w:r w:rsidRPr="00D95A9D">
        <w:t>version_set_id – identifikátor pôvodného záznamu, ktorý je stornovaný:</w:t>
      </w:r>
    </w:p>
    <w:p w14:paraId="2CEDEBD0" w14:textId="77777777" w:rsidR="007C5EDF" w:rsidRPr="00D95A9D" w:rsidRDefault="4B1F096C" w:rsidP="007C5EDF">
      <w:pPr>
        <w:pStyle w:val="Odsekzoznamu"/>
        <w:numPr>
          <w:ilvl w:val="6"/>
          <w:numId w:val="16"/>
        </w:numPr>
      </w:pPr>
      <w:r w:rsidRPr="00D95A9D">
        <w:t>1.3.158.00165387.100.60.80 - Záznam o zobrazovacom vyšetrení</w:t>
      </w:r>
    </w:p>
    <w:p w14:paraId="3E7C4562" w14:textId="77777777" w:rsidR="007C5EDF" w:rsidRPr="00D95A9D" w:rsidRDefault="4B1F096C" w:rsidP="007C5EDF">
      <w:pPr>
        <w:pStyle w:val="Odsekzoznamu"/>
        <w:numPr>
          <w:ilvl w:val="6"/>
          <w:numId w:val="16"/>
        </w:numPr>
      </w:pPr>
      <w:r w:rsidRPr="00D95A9D">
        <w:t>1.3.158.00165387.100.60.90 - Záznam o odbornom</w:t>
      </w:r>
    </w:p>
    <w:p w14:paraId="407E8AA2" w14:textId="77777777" w:rsidR="007C5EDF" w:rsidRPr="00D95A9D" w:rsidRDefault="4B1F096C" w:rsidP="007C5EDF">
      <w:pPr>
        <w:pStyle w:val="Odsekzoznamu"/>
        <w:numPr>
          <w:ilvl w:val="6"/>
          <w:numId w:val="16"/>
        </w:numPr>
      </w:pPr>
      <w:r w:rsidRPr="00D95A9D">
        <w:t> vyšetrení</w:t>
      </w:r>
    </w:p>
    <w:p w14:paraId="51992E02" w14:textId="77777777" w:rsidR="007C5EDF" w:rsidRPr="00D95A9D" w:rsidRDefault="4B1F096C" w:rsidP="007C5EDF">
      <w:pPr>
        <w:pStyle w:val="Odsekzoznamu"/>
        <w:numPr>
          <w:ilvl w:val="6"/>
          <w:numId w:val="16"/>
        </w:numPr>
      </w:pPr>
      <w:r w:rsidRPr="00D95A9D">
        <w:t>1.3.158.00165387.100.60.100 - Lekárska prepúšťacia správa</w:t>
      </w:r>
    </w:p>
    <w:p w14:paraId="7C86F5AA" w14:textId="77777777" w:rsidR="007C5EDF" w:rsidRPr="00D95A9D" w:rsidRDefault="4B1F096C" w:rsidP="007C5EDF">
      <w:pPr>
        <w:pStyle w:val="Odsekzoznamu"/>
        <w:numPr>
          <w:ilvl w:val="6"/>
          <w:numId w:val="16"/>
        </w:numPr>
      </w:pPr>
      <w:r w:rsidRPr="00D95A9D">
        <w:t>1.3.158.00165387.100.60.110 - Výmenný lístok</w:t>
      </w:r>
    </w:p>
    <w:p w14:paraId="608B6D06" w14:textId="77777777" w:rsidR="007C5EDF" w:rsidRPr="00D95A9D" w:rsidRDefault="6DE4F7B8" w:rsidP="007C5EDF">
      <w:pPr>
        <w:pStyle w:val="Odsekzoznamu"/>
        <w:numPr>
          <w:ilvl w:val="4"/>
          <w:numId w:val="16"/>
        </w:numPr>
        <w:ind w:left="3936"/>
      </w:pPr>
      <w:r w:rsidRPr="00D95A9D">
        <w:lastRenderedPageBreak/>
        <w:t>uncertainty_expressed – uvádza sa hodnota FALSE</w:t>
      </w:r>
    </w:p>
    <w:p w14:paraId="5FE2592B" w14:textId="77777777" w:rsidR="007C5EDF" w:rsidRPr="00D95A9D" w:rsidRDefault="6DE4F7B8" w:rsidP="007C5EDF">
      <w:pPr>
        <w:pStyle w:val="Odsekzoznamu"/>
        <w:numPr>
          <w:ilvl w:val="4"/>
          <w:numId w:val="16"/>
        </w:numPr>
        <w:ind w:left="3936"/>
      </w:pPr>
      <w:r w:rsidRPr="00D95A9D">
        <w:t>info_provider</w:t>
      </w:r>
    </w:p>
    <w:p w14:paraId="0983A63C" w14:textId="77777777" w:rsidR="007C5EDF" w:rsidRPr="00D95A9D" w:rsidRDefault="6DE4F7B8" w:rsidP="007C5EDF">
      <w:pPr>
        <w:pStyle w:val="Odsekzoznamu"/>
        <w:numPr>
          <w:ilvl w:val="4"/>
          <w:numId w:val="16"/>
        </w:numPr>
        <w:ind w:left="3936"/>
      </w:pPr>
      <w:r w:rsidRPr="00D95A9D">
        <w:t xml:space="preserve"> function – špecializácia lekára, </w:t>
      </w:r>
    </w:p>
    <w:p w14:paraId="1A8CF695" w14:textId="77777777" w:rsidR="007C5EDF" w:rsidRPr="00D95A9D" w:rsidRDefault="6DE4F7B8" w:rsidP="007C5EDF">
      <w:pPr>
        <w:pStyle w:val="Odsekzoznamu"/>
        <w:numPr>
          <w:ilvl w:val="5"/>
          <w:numId w:val="16"/>
        </w:numPr>
      </w:pPr>
      <w:r w:rsidRPr="00D95A9D">
        <w:t>Specialization vrátane DisplayName, ktoré je validované voči platnému číselníku</w:t>
      </w:r>
    </w:p>
    <w:p w14:paraId="2CDC811B" w14:textId="77777777" w:rsidR="007C5EDF" w:rsidRPr="00D95A9D" w:rsidRDefault="6DE4F7B8" w:rsidP="007C5EDF">
      <w:pPr>
        <w:pStyle w:val="Odsekzoznamu"/>
        <w:numPr>
          <w:ilvl w:val="5"/>
          <w:numId w:val="16"/>
        </w:numPr>
      </w:pPr>
      <w:r w:rsidRPr="00D95A9D">
        <w:t> Perfomer – rovnaký s commiterom</w:t>
      </w:r>
    </w:p>
    <w:p w14:paraId="2251AD85" w14:textId="77777777" w:rsidR="007C5EDF" w:rsidRPr="00D95A9D" w:rsidRDefault="6DE4F7B8" w:rsidP="007C5EDF">
      <w:pPr>
        <w:pStyle w:val="Odsekzoznamu"/>
        <w:numPr>
          <w:ilvl w:val="5"/>
          <w:numId w:val="16"/>
        </w:numPr>
      </w:pPr>
      <w:r w:rsidRPr="00D95A9D">
        <w:t> Healthcare_facillity – rovnaké s OU PZS</w:t>
      </w:r>
    </w:p>
    <w:p w14:paraId="327A9073" w14:textId="77777777" w:rsidR="001020B2" w:rsidRPr="00D95A9D" w:rsidRDefault="001020B2" w:rsidP="00A05F84"/>
    <w:p w14:paraId="23044A0B" w14:textId="77777777" w:rsidR="001020B2" w:rsidRPr="00D95A9D" w:rsidRDefault="4B1F096C" w:rsidP="004A5A0B">
      <w:pPr>
        <w:pStyle w:val="Odsekzoznamu"/>
        <w:numPr>
          <w:ilvl w:val="0"/>
          <w:numId w:val="16"/>
        </w:numPr>
      </w:pPr>
      <w:r w:rsidRPr="00D95A9D">
        <w:t>Stornovaním záznamu z vyšetrenia sú automaticky stornované aj:</w:t>
      </w:r>
    </w:p>
    <w:p w14:paraId="76995FA9" w14:textId="77777777" w:rsidR="001020B2" w:rsidRPr="00D95A9D" w:rsidRDefault="4B1F096C" w:rsidP="001020B2">
      <w:pPr>
        <w:pStyle w:val="Odsekzoznamu"/>
        <w:numPr>
          <w:ilvl w:val="1"/>
          <w:numId w:val="16"/>
        </w:numPr>
      </w:pPr>
      <w:r w:rsidRPr="00D95A9D">
        <w:t>záznamy v pacientskom sumári ak boli zapísané v rámci záznamu z vyšetrenia,</w:t>
      </w:r>
    </w:p>
    <w:p w14:paraId="74F7C429" w14:textId="77777777" w:rsidR="006C32F1" w:rsidRPr="00D95A9D" w:rsidRDefault="6DE4F7B8" w:rsidP="001020B2">
      <w:pPr>
        <w:pStyle w:val="Odsekzoznamu"/>
        <w:numPr>
          <w:ilvl w:val="1"/>
          <w:numId w:val="16"/>
        </w:numPr>
      </w:pPr>
      <w:r w:rsidRPr="00D95A9D">
        <w:t xml:space="preserve">medikačné záznamy vytvorené ako neštruktúrovaný popis medikácie a nie je ich potrebné samostatne stornovať (štruktúrované medikačné záznamy sú vytvárané samostatnou službou a stornovaním záznamu z vyšetrenia nie je sú stornované medikačné </w:t>
      </w:r>
      <w:r w:rsidR="00D95A9D" w:rsidRPr="00D95A9D">
        <w:t>záznamy</w:t>
      </w:r>
      <w:r w:rsidRPr="00D95A9D">
        <w:t>),</w:t>
      </w:r>
    </w:p>
    <w:p w14:paraId="602D5D24" w14:textId="77777777" w:rsidR="004E4EB5" w:rsidRPr="00D95A9D" w:rsidRDefault="6DE4F7B8" w:rsidP="004A5A0B">
      <w:pPr>
        <w:pStyle w:val="Odsekzoznamu"/>
        <w:numPr>
          <w:ilvl w:val="0"/>
          <w:numId w:val="16"/>
        </w:numPr>
      </w:pPr>
      <w:r w:rsidRPr="00D95A9D">
        <w:t>Storno je využívané výhradne pre účely administratívnych chýb – t.j. lekár zapísal záznam na nesprávneho pacienta, lekár nesprávne vybral z číselníka, pri každom storne je potrebné uviesť dôvod storna,</w:t>
      </w:r>
    </w:p>
    <w:p w14:paraId="475B1ED8" w14:textId="77777777" w:rsidR="004E4EB5" w:rsidRPr="00D95A9D" w:rsidRDefault="4B1F096C" w:rsidP="004A5A0B">
      <w:pPr>
        <w:pStyle w:val="Odsekzoznamu"/>
        <w:numPr>
          <w:ilvl w:val="0"/>
          <w:numId w:val="16"/>
        </w:numPr>
      </w:pPr>
      <w:r w:rsidRPr="00D95A9D">
        <w:t xml:space="preserve">Storno nie je možné používať pre zmenu klinického záveru záznamu z vyšetrenia </w:t>
      </w:r>
    </w:p>
    <w:p w14:paraId="0DBB2C79" w14:textId="77777777" w:rsidR="00E641A2" w:rsidRPr="00D95A9D" w:rsidRDefault="4B1F096C" w:rsidP="004A5A0B">
      <w:pPr>
        <w:pStyle w:val="Odsekzoznamu"/>
        <w:numPr>
          <w:ilvl w:val="0"/>
          <w:numId w:val="16"/>
        </w:numPr>
      </w:pPr>
      <w:r w:rsidRPr="00D95A9D">
        <w:t>Všetky stornované záznamy je možné dohľadať pre účely auditu na základe príznaku VER04.</w:t>
      </w:r>
    </w:p>
    <w:p w14:paraId="60A5D5ED" w14:textId="77777777" w:rsidR="00E84ACD" w:rsidRPr="00D95A9D" w:rsidRDefault="4B1F096C" w:rsidP="004A5A0B">
      <w:pPr>
        <w:pStyle w:val="Odsekzoznamu"/>
        <w:numPr>
          <w:ilvl w:val="0"/>
          <w:numId w:val="16"/>
        </w:numPr>
      </w:pPr>
      <w:r w:rsidRPr="00D95A9D">
        <w:t>Storno môže vykonať lekár, ktorý pracuje na danom OÚ PZS (čiže v rámci ambulancie alebo oddelenia), podmienkou je, že musí byť prihlásený pod daným kódom PZS</w:t>
      </w:r>
    </w:p>
    <w:p w14:paraId="550CD93C" w14:textId="77777777" w:rsidR="009D084B" w:rsidRPr="009A5B20" w:rsidRDefault="6DE4F7B8" w:rsidP="00D95A9D">
      <w:pPr>
        <w:pStyle w:val="Nadpis3"/>
        <w:rPr>
          <w:lang w:val="sk-SK"/>
        </w:rPr>
      </w:pPr>
      <w:bookmarkStart w:id="43" w:name="_Toc2079590"/>
      <w:r w:rsidRPr="009A5B20">
        <w:rPr>
          <w:lang w:val="sk-SK"/>
        </w:rPr>
        <w:t>Pacientsky sumár</w:t>
      </w:r>
      <w:bookmarkEnd w:id="43"/>
    </w:p>
    <w:p w14:paraId="68F6C177" w14:textId="77777777" w:rsidR="003A63D1" w:rsidRPr="00D95A9D" w:rsidRDefault="003A63D1" w:rsidP="003A63D1">
      <w:pPr>
        <w:ind w:firstLine="708"/>
      </w:pPr>
      <w:r w:rsidRPr="00D95A9D">
        <w:t>Popis plnenia atribútov pre volanie služby v ADL:</w:t>
      </w:r>
    </w:p>
    <w:p w14:paraId="5D68D6EF" w14:textId="77777777" w:rsidR="003A63D1" w:rsidRPr="009A5B20" w:rsidRDefault="003A63D1" w:rsidP="003A63D1">
      <w:pPr>
        <w:ind w:left="708"/>
      </w:pPr>
      <w:r w:rsidRPr="00D95A9D">
        <w:t>02_Prilohy/01_Schemy/ADL/ 02_Pacientsky_sumar</w:t>
      </w:r>
    </w:p>
    <w:p w14:paraId="1A0A6D76" w14:textId="77777777" w:rsidR="00F51FB0" w:rsidRPr="009A5B20" w:rsidRDefault="6DE4F7B8" w:rsidP="00D95A9D">
      <w:pPr>
        <w:pStyle w:val="Nadpis4"/>
        <w:rPr>
          <w:lang w:val="sk-SK"/>
        </w:rPr>
      </w:pPr>
      <w:bookmarkStart w:id="44" w:name="_A5__–"/>
      <w:bookmarkStart w:id="45" w:name="_Toc2079591"/>
      <w:bookmarkEnd w:id="44"/>
      <w:r w:rsidRPr="009A5B20">
        <w:rPr>
          <w:lang w:val="sk-SK"/>
        </w:rPr>
        <w:t>A5  – Vyhľadanie údajov z pacientskeho sumáru</w:t>
      </w:r>
      <w:bookmarkEnd w:id="45"/>
    </w:p>
    <w:p w14:paraId="1D160B28" w14:textId="77777777" w:rsidR="0075039D" w:rsidRPr="00C26A9D" w:rsidRDefault="4B1F096C" w:rsidP="00C26A9D">
      <w:pPr>
        <w:rPr>
          <w:b/>
          <w:u w:val="single"/>
        </w:rPr>
      </w:pPr>
      <w:r w:rsidRPr="00C26A9D">
        <w:rPr>
          <w:b/>
          <w:u w:val="single"/>
        </w:rPr>
        <w:t>Popis procesu:</w:t>
      </w:r>
    </w:p>
    <w:p w14:paraId="71B6B55A" w14:textId="77777777" w:rsidR="0075039D" w:rsidRPr="00D95A9D" w:rsidRDefault="0075039D" w:rsidP="0075039D"/>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75039D" w:rsidRPr="00D95A9D" w14:paraId="04F86C67" w14:textId="77777777" w:rsidTr="00DB77B9">
        <w:trPr>
          <w:cantSplit/>
          <w:tblHeader/>
        </w:trPr>
        <w:tc>
          <w:tcPr>
            <w:tcW w:w="1134" w:type="dxa"/>
            <w:shd w:val="clear" w:color="auto" w:fill="002060"/>
          </w:tcPr>
          <w:p w14:paraId="095823E7" w14:textId="77777777" w:rsidR="0075039D" w:rsidRPr="00D95A9D" w:rsidRDefault="4B1F096C" w:rsidP="4B1F096C">
            <w:pPr>
              <w:rPr>
                <w:sz w:val="18"/>
                <w:szCs w:val="18"/>
              </w:rPr>
            </w:pPr>
            <w:r w:rsidRPr="00D95A9D">
              <w:rPr>
                <w:sz w:val="18"/>
                <w:szCs w:val="18"/>
              </w:rPr>
              <w:t>Proces</w:t>
            </w:r>
          </w:p>
        </w:tc>
        <w:tc>
          <w:tcPr>
            <w:tcW w:w="7320" w:type="dxa"/>
            <w:shd w:val="clear" w:color="auto" w:fill="002060"/>
          </w:tcPr>
          <w:p w14:paraId="1565FF1B" w14:textId="77777777" w:rsidR="0075039D" w:rsidRPr="00D95A9D" w:rsidRDefault="0075039D" w:rsidP="0075039D">
            <w:pPr>
              <w:rPr>
                <w:sz w:val="18"/>
              </w:rPr>
            </w:pPr>
          </w:p>
        </w:tc>
      </w:tr>
      <w:tr w:rsidR="0075039D" w:rsidRPr="00D95A9D" w14:paraId="27397A67" w14:textId="77777777" w:rsidTr="00DB77B9">
        <w:trPr>
          <w:cantSplit/>
        </w:trPr>
        <w:tc>
          <w:tcPr>
            <w:tcW w:w="1134" w:type="dxa"/>
          </w:tcPr>
          <w:p w14:paraId="49636ABB" w14:textId="77777777" w:rsidR="0075039D" w:rsidRPr="00D95A9D" w:rsidRDefault="4B1F096C" w:rsidP="4B1F096C">
            <w:pPr>
              <w:rPr>
                <w:sz w:val="18"/>
                <w:szCs w:val="18"/>
              </w:rPr>
            </w:pPr>
            <w:r w:rsidRPr="00D95A9D">
              <w:rPr>
                <w:sz w:val="18"/>
                <w:szCs w:val="18"/>
              </w:rPr>
              <w:t xml:space="preserve">Cieľ: </w:t>
            </w:r>
          </w:p>
        </w:tc>
        <w:tc>
          <w:tcPr>
            <w:tcW w:w="7320" w:type="dxa"/>
          </w:tcPr>
          <w:p w14:paraId="0602746F" w14:textId="77777777" w:rsidR="0075039D" w:rsidRPr="00D95A9D" w:rsidRDefault="4B1F096C" w:rsidP="4B1F096C">
            <w:pPr>
              <w:pStyle w:val="Odsekzoznamu"/>
              <w:numPr>
                <w:ilvl w:val="0"/>
                <w:numId w:val="15"/>
              </w:numPr>
              <w:rPr>
                <w:sz w:val="18"/>
                <w:szCs w:val="18"/>
              </w:rPr>
            </w:pPr>
            <w:r w:rsidRPr="00D95A9D">
              <w:rPr>
                <w:sz w:val="18"/>
                <w:szCs w:val="18"/>
              </w:rPr>
              <w:t xml:space="preserve">Vyhľadanie klinických a kontaktných údajov evidovaný v pacientskom sumári </w:t>
            </w:r>
          </w:p>
        </w:tc>
      </w:tr>
      <w:tr w:rsidR="0075039D" w:rsidRPr="00D95A9D" w14:paraId="7C8C5B0A" w14:textId="77777777" w:rsidTr="00DB77B9">
        <w:trPr>
          <w:cantSplit/>
        </w:trPr>
        <w:tc>
          <w:tcPr>
            <w:tcW w:w="1134" w:type="dxa"/>
          </w:tcPr>
          <w:p w14:paraId="63197E1C" w14:textId="77777777" w:rsidR="0075039D" w:rsidRPr="00D95A9D" w:rsidRDefault="4B1F096C" w:rsidP="4B1F096C">
            <w:pPr>
              <w:rPr>
                <w:sz w:val="18"/>
                <w:szCs w:val="18"/>
              </w:rPr>
            </w:pPr>
            <w:r w:rsidRPr="00D95A9D">
              <w:rPr>
                <w:sz w:val="18"/>
                <w:szCs w:val="18"/>
              </w:rPr>
              <w:t>Vstup:</w:t>
            </w:r>
          </w:p>
        </w:tc>
        <w:tc>
          <w:tcPr>
            <w:tcW w:w="7320" w:type="dxa"/>
          </w:tcPr>
          <w:p w14:paraId="6407D6F4" w14:textId="77777777" w:rsidR="0075039D" w:rsidRPr="00D95A9D" w:rsidRDefault="4B1F096C" w:rsidP="4B1F096C">
            <w:pPr>
              <w:pStyle w:val="Odsekzoznamu"/>
              <w:numPr>
                <w:ilvl w:val="0"/>
                <w:numId w:val="14"/>
              </w:numPr>
              <w:rPr>
                <w:sz w:val="18"/>
                <w:szCs w:val="18"/>
              </w:rPr>
            </w:pPr>
            <w:r w:rsidRPr="00D95A9D">
              <w:rPr>
                <w:sz w:val="18"/>
                <w:szCs w:val="18"/>
              </w:rPr>
              <w:t>Autentifikovaný zdravotnícky pracovník a odborný útvar na ktorom pracuje</w:t>
            </w:r>
          </w:p>
          <w:p w14:paraId="1BCE463B" w14:textId="77777777" w:rsidR="0075039D" w:rsidRPr="00D95A9D" w:rsidRDefault="4B1F096C" w:rsidP="4B1F096C">
            <w:pPr>
              <w:pStyle w:val="Odsekzoznamu"/>
              <w:numPr>
                <w:ilvl w:val="0"/>
                <w:numId w:val="14"/>
              </w:numPr>
              <w:rPr>
                <w:sz w:val="18"/>
                <w:szCs w:val="18"/>
              </w:rPr>
            </w:pPr>
            <w:r w:rsidRPr="00D95A9D">
              <w:rPr>
                <w:sz w:val="18"/>
                <w:szCs w:val="18"/>
              </w:rPr>
              <w:t xml:space="preserve">Identifikovaný pacient </w:t>
            </w:r>
          </w:p>
          <w:p w14:paraId="5368F503" w14:textId="77777777" w:rsidR="0075039D" w:rsidRPr="00D95A9D" w:rsidRDefault="4B1F096C" w:rsidP="4B1F096C">
            <w:pPr>
              <w:pStyle w:val="Odsekzoznamu"/>
              <w:numPr>
                <w:ilvl w:val="0"/>
                <w:numId w:val="14"/>
              </w:numPr>
              <w:rPr>
                <w:sz w:val="18"/>
                <w:szCs w:val="18"/>
              </w:rPr>
            </w:pPr>
            <w:r w:rsidRPr="00D95A9D">
              <w:rPr>
                <w:sz w:val="18"/>
                <w:szCs w:val="18"/>
              </w:rPr>
              <w:t>Požiadavka na vyhľadanie zdravotných záznamov</w:t>
            </w:r>
          </w:p>
        </w:tc>
      </w:tr>
      <w:tr w:rsidR="0075039D" w:rsidRPr="00D95A9D" w14:paraId="3D345378" w14:textId="77777777" w:rsidTr="00DB77B9">
        <w:trPr>
          <w:cantSplit/>
        </w:trPr>
        <w:tc>
          <w:tcPr>
            <w:tcW w:w="1134" w:type="dxa"/>
          </w:tcPr>
          <w:p w14:paraId="2F8D7E81" w14:textId="77777777" w:rsidR="0075039D" w:rsidRPr="00D95A9D" w:rsidRDefault="4B1F096C" w:rsidP="4B1F096C">
            <w:pPr>
              <w:rPr>
                <w:sz w:val="18"/>
                <w:szCs w:val="18"/>
              </w:rPr>
            </w:pPr>
            <w:r w:rsidRPr="00D95A9D">
              <w:rPr>
                <w:sz w:val="18"/>
                <w:szCs w:val="18"/>
              </w:rPr>
              <w:t>Výstup:</w:t>
            </w:r>
          </w:p>
        </w:tc>
        <w:tc>
          <w:tcPr>
            <w:tcW w:w="7320" w:type="dxa"/>
          </w:tcPr>
          <w:p w14:paraId="623AD5AE" w14:textId="77777777" w:rsidR="0075039D" w:rsidRPr="00D95A9D" w:rsidRDefault="4B1F096C" w:rsidP="4B1F096C">
            <w:pPr>
              <w:pStyle w:val="Odsekzoznamu"/>
              <w:numPr>
                <w:ilvl w:val="0"/>
                <w:numId w:val="16"/>
              </w:numPr>
              <w:rPr>
                <w:sz w:val="18"/>
                <w:szCs w:val="18"/>
              </w:rPr>
            </w:pPr>
            <w:r w:rsidRPr="00D95A9D">
              <w:rPr>
                <w:sz w:val="18"/>
                <w:szCs w:val="18"/>
              </w:rPr>
              <w:t>Vyhľadané klinické záznamy v pacientskom sumári</w:t>
            </w:r>
          </w:p>
          <w:p w14:paraId="0624649B" w14:textId="77777777" w:rsidR="0075039D" w:rsidRPr="00D95A9D" w:rsidRDefault="4B1F096C" w:rsidP="4B1F096C">
            <w:pPr>
              <w:pStyle w:val="Odsekzoznamu"/>
              <w:numPr>
                <w:ilvl w:val="0"/>
                <w:numId w:val="16"/>
              </w:numPr>
              <w:rPr>
                <w:sz w:val="18"/>
                <w:szCs w:val="18"/>
              </w:rPr>
            </w:pPr>
            <w:r w:rsidRPr="00D95A9D">
              <w:rPr>
                <w:sz w:val="18"/>
                <w:szCs w:val="18"/>
              </w:rPr>
              <w:t>Vyhľadané kontaktné údaje v pacientskom sumári</w:t>
            </w:r>
          </w:p>
        </w:tc>
      </w:tr>
      <w:tr w:rsidR="0075039D" w:rsidRPr="00D95A9D" w14:paraId="305C6DE1" w14:textId="77777777" w:rsidTr="00DB77B9">
        <w:trPr>
          <w:cantSplit/>
          <w:trHeight w:val="259"/>
        </w:trPr>
        <w:tc>
          <w:tcPr>
            <w:tcW w:w="1134" w:type="dxa"/>
          </w:tcPr>
          <w:p w14:paraId="1B72EF2C" w14:textId="77777777" w:rsidR="0075039D" w:rsidRPr="00D95A9D" w:rsidRDefault="4B1F096C" w:rsidP="4B1F096C">
            <w:pPr>
              <w:rPr>
                <w:sz w:val="18"/>
                <w:szCs w:val="18"/>
              </w:rPr>
            </w:pPr>
            <w:r w:rsidRPr="00D95A9D">
              <w:rPr>
                <w:sz w:val="18"/>
                <w:szCs w:val="18"/>
              </w:rPr>
              <w:t>Scenáre použitia:</w:t>
            </w:r>
          </w:p>
        </w:tc>
        <w:tc>
          <w:tcPr>
            <w:tcW w:w="7320" w:type="dxa"/>
          </w:tcPr>
          <w:p w14:paraId="234E36E4" w14:textId="77777777" w:rsidR="0075039D" w:rsidRPr="00D95A9D" w:rsidRDefault="00A10E40" w:rsidP="4B1F096C">
            <w:pPr>
              <w:pStyle w:val="Odsekzoznamu"/>
              <w:numPr>
                <w:ilvl w:val="0"/>
                <w:numId w:val="16"/>
              </w:numPr>
              <w:rPr>
                <w:sz w:val="18"/>
                <w:szCs w:val="18"/>
              </w:rPr>
            </w:pPr>
            <w:hyperlink w:anchor="_eV_01_30_–_Vyhľadanie" w:history="1">
              <w:r w:rsidR="4B1F096C" w:rsidRPr="00D95A9D">
                <w:rPr>
                  <w:rStyle w:val="Hypertextovprepojenie"/>
                  <w:sz w:val="18"/>
                  <w:szCs w:val="18"/>
                </w:rPr>
                <w:t>eV_01_30 – Vyhľadanie klinických údajov evidovaných v pacientskom sumári</w:t>
              </w:r>
            </w:hyperlink>
          </w:p>
          <w:p w14:paraId="0A9C7C62" w14:textId="77777777" w:rsidR="0075039D" w:rsidRPr="00D95A9D" w:rsidRDefault="00A10E40" w:rsidP="4B1F096C">
            <w:pPr>
              <w:pStyle w:val="Odsekzoznamu"/>
              <w:numPr>
                <w:ilvl w:val="0"/>
                <w:numId w:val="16"/>
              </w:numPr>
              <w:rPr>
                <w:sz w:val="18"/>
                <w:szCs w:val="18"/>
              </w:rPr>
            </w:pPr>
            <w:hyperlink w:anchor="_eV_01_31_–_Vyhľadanie" w:history="1">
              <w:r w:rsidR="4B1F096C" w:rsidRPr="00D95A9D">
                <w:rPr>
                  <w:rStyle w:val="Hypertextovprepojenie"/>
                  <w:sz w:val="18"/>
                  <w:szCs w:val="18"/>
                </w:rPr>
                <w:t>eV_01_31 – Vyhľadanie kontaktných údajov evidovaných v pacientskom sumári</w:t>
              </w:r>
            </w:hyperlink>
          </w:p>
        </w:tc>
      </w:tr>
      <w:tr w:rsidR="0075039D" w:rsidRPr="00D95A9D" w14:paraId="2EEE9420" w14:textId="77777777" w:rsidTr="00DB77B9">
        <w:trPr>
          <w:cantSplit/>
        </w:trPr>
        <w:tc>
          <w:tcPr>
            <w:tcW w:w="1134" w:type="dxa"/>
          </w:tcPr>
          <w:p w14:paraId="64F02601" w14:textId="77777777" w:rsidR="0075039D" w:rsidRPr="00D95A9D" w:rsidRDefault="4B1F096C" w:rsidP="4B1F096C">
            <w:pPr>
              <w:rPr>
                <w:sz w:val="18"/>
                <w:szCs w:val="18"/>
              </w:rPr>
            </w:pPr>
            <w:r w:rsidRPr="00D95A9D">
              <w:rPr>
                <w:sz w:val="18"/>
                <w:szCs w:val="18"/>
              </w:rPr>
              <w:t>Služby:</w:t>
            </w:r>
          </w:p>
        </w:tc>
        <w:tc>
          <w:tcPr>
            <w:tcW w:w="7320" w:type="dxa"/>
          </w:tcPr>
          <w:p w14:paraId="6BEEE953" w14:textId="77777777" w:rsidR="00E01EE9" w:rsidRPr="00D95A9D" w:rsidRDefault="00A10E40" w:rsidP="6DE4F7B8">
            <w:pPr>
              <w:pStyle w:val="Odsekzoznamu"/>
              <w:keepNext/>
              <w:numPr>
                <w:ilvl w:val="0"/>
                <w:numId w:val="16"/>
              </w:numPr>
              <w:rPr>
                <w:sz w:val="18"/>
                <w:szCs w:val="18"/>
              </w:rPr>
            </w:pPr>
            <w:hyperlink w:anchor="_DajPacientskySumarEDS" w:history="1">
              <w:r w:rsidR="6DE4F7B8" w:rsidRPr="00D95A9D">
                <w:rPr>
                  <w:rStyle w:val="Hypertextovprepojenie"/>
                  <w:sz w:val="18"/>
                  <w:szCs w:val="18"/>
                </w:rPr>
                <w:t>DajPacientskySumarEDS</w:t>
              </w:r>
            </w:hyperlink>
          </w:p>
          <w:p w14:paraId="477A03BF" w14:textId="77777777" w:rsidR="0075039D" w:rsidRPr="00D95A9D" w:rsidRDefault="00A10E40" w:rsidP="4B1F096C">
            <w:pPr>
              <w:pStyle w:val="Odsekzoznamu"/>
              <w:keepNext/>
              <w:numPr>
                <w:ilvl w:val="0"/>
                <w:numId w:val="16"/>
              </w:numPr>
              <w:rPr>
                <w:sz w:val="18"/>
                <w:szCs w:val="18"/>
              </w:rPr>
            </w:pPr>
            <w:hyperlink w:anchor="_DajPacientskySumarKontaktneUdaje_v3" w:history="1">
              <w:r w:rsidR="4B1F096C" w:rsidRPr="00D95A9D">
                <w:rPr>
                  <w:rStyle w:val="Hypertextovprepojenie"/>
                  <w:sz w:val="18"/>
                  <w:szCs w:val="18"/>
                </w:rPr>
                <w:t>DajPacientskySumarKontatneUdaje_v3</w:t>
              </w:r>
            </w:hyperlink>
          </w:p>
        </w:tc>
      </w:tr>
    </w:tbl>
    <w:p w14:paraId="11B54C05" w14:textId="404F4BDD" w:rsidR="0075039D" w:rsidRPr="00D95A9D" w:rsidRDefault="00D35EF9" w:rsidP="4B1F096C">
      <w:pPr>
        <w:pStyle w:val="Popis"/>
        <w:rPr>
          <w:lang w:val="sk-SK"/>
        </w:rPr>
      </w:pPr>
      <w:bookmarkStart w:id="46" w:name="_Toc2079695"/>
      <w:r w:rsidRPr="00D95A9D">
        <w:rPr>
          <w:lang w:val="sk-SK"/>
        </w:rPr>
        <w:t xml:space="preserve">Tabuľka </w:t>
      </w:r>
      <w:r w:rsidR="001C6B33" w:rsidRPr="0059754F">
        <w:rPr>
          <w:lang w:val="sk-SK"/>
        </w:rPr>
        <w:fldChar w:fldCharType="begin"/>
      </w:r>
      <w:r w:rsidRPr="00D95A9D">
        <w:rPr>
          <w:lang w:val="sk-SK"/>
        </w:rPr>
        <w:instrText xml:space="preserve"> SEQ Tabuľka \* ARABIC </w:instrText>
      </w:r>
      <w:r w:rsidR="001C6B33" w:rsidRPr="0059754F">
        <w:rPr>
          <w:lang w:val="sk-SK"/>
        </w:rPr>
        <w:fldChar w:fldCharType="separate"/>
      </w:r>
      <w:r w:rsidR="004B369D">
        <w:rPr>
          <w:noProof/>
          <w:lang w:val="sk-SK"/>
        </w:rPr>
        <w:t>12</w:t>
      </w:r>
      <w:r w:rsidR="001C6B33" w:rsidRPr="0059754F">
        <w:rPr>
          <w:lang w:val="sk-SK"/>
        </w:rPr>
        <w:fldChar w:fldCharType="end"/>
      </w:r>
      <w:r w:rsidR="0023568C">
        <w:rPr>
          <w:lang w:val="sk-SK"/>
        </w:rPr>
        <w:t xml:space="preserve">: </w:t>
      </w:r>
      <w:r w:rsidRPr="00D95A9D">
        <w:rPr>
          <w:lang w:val="sk-SK"/>
        </w:rPr>
        <w:t>Vyhľadanie údajov z pacientsk</w:t>
      </w:r>
      <w:r w:rsidR="007D45F6" w:rsidRPr="00D95A9D">
        <w:rPr>
          <w:lang w:val="sk-SK"/>
        </w:rPr>
        <w:t>e</w:t>
      </w:r>
      <w:r w:rsidRPr="00D95A9D">
        <w:rPr>
          <w:lang w:val="sk-SK"/>
        </w:rPr>
        <w:t>ho sumáru</w:t>
      </w:r>
      <w:bookmarkEnd w:id="46"/>
    </w:p>
    <w:p w14:paraId="73321EB9" w14:textId="77777777" w:rsidR="006E215B" w:rsidRPr="00C26A9D" w:rsidRDefault="4B1F096C" w:rsidP="00C26A9D">
      <w:pPr>
        <w:rPr>
          <w:b/>
          <w:u w:val="single"/>
        </w:rPr>
      </w:pPr>
      <w:r w:rsidRPr="00C26A9D">
        <w:rPr>
          <w:b/>
          <w:u w:val="single"/>
        </w:rPr>
        <w:t>Všeobecné implementačné pravidlá:</w:t>
      </w:r>
    </w:p>
    <w:p w14:paraId="64D1A746" w14:textId="77777777" w:rsidR="00FE03C3" w:rsidRPr="00D95A9D" w:rsidRDefault="00FE03C3" w:rsidP="00A05F84">
      <w:pPr>
        <w:jc w:val="both"/>
      </w:pPr>
    </w:p>
    <w:p w14:paraId="5A0B233C" w14:textId="77777777" w:rsidR="00F7178C" w:rsidRPr="00D95A9D" w:rsidRDefault="6DE4F7B8" w:rsidP="00F7178C">
      <w:r w:rsidRPr="00D95A9D">
        <w:t xml:space="preserve">Pre úspešné vyhľadanie pacientskeho sumáru je potrebné </w:t>
      </w:r>
      <w:r w:rsidR="0071069F" w:rsidRPr="00D95A9D">
        <w:t>v XML naplniť nasledovné elementy (</w:t>
      </w:r>
      <w:r w:rsidR="0071069F" w:rsidRPr="00D95A9D">
        <w:rPr>
          <w:b/>
        </w:rPr>
        <w:t>popis pre plnenie spoločných atribútov je uvedený v dokumente x070</w:t>
      </w:r>
      <w:r w:rsidR="0071069F" w:rsidRPr="00D95A9D">
        <w:t>)</w:t>
      </w:r>
      <w:r w:rsidRPr="00D95A9D">
        <w:t>:</w:t>
      </w:r>
    </w:p>
    <w:p w14:paraId="7853A9D5" w14:textId="77777777" w:rsidR="00F7178C" w:rsidRPr="00D95A9D" w:rsidRDefault="4B1F096C" w:rsidP="00F7178C">
      <w:pPr>
        <w:pStyle w:val="Odsekzoznamu"/>
        <w:numPr>
          <w:ilvl w:val="0"/>
          <w:numId w:val="16"/>
        </w:numPr>
        <w:jc w:val="both"/>
      </w:pPr>
      <w:r w:rsidRPr="00D95A9D">
        <w:t xml:space="preserve">Časť záznamu Body: </w:t>
      </w:r>
    </w:p>
    <w:p w14:paraId="3CA745F1" w14:textId="77777777" w:rsidR="00F7178C" w:rsidRPr="00D95A9D" w:rsidRDefault="6DE4F7B8" w:rsidP="00F7178C">
      <w:pPr>
        <w:pStyle w:val="Odsekzoznamu"/>
        <w:numPr>
          <w:ilvl w:val="1"/>
          <w:numId w:val="16"/>
        </w:numPr>
        <w:jc w:val="both"/>
      </w:pPr>
      <w:r w:rsidRPr="00D95A9D">
        <w:t> Data</w:t>
      </w:r>
    </w:p>
    <w:p w14:paraId="7833083D" w14:textId="77777777" w:rsidR="00F7178C" w:rsidRPr="00D95A9D" w:rsidRDefault="6DE4F7B8" w:rsidP="00F7178C">
      <w:pPr>
        <w:pStyle w:val="Odsekzoznamu"/>
        <w:numPr>
          <w:ilvl w:val="2"/>
          <w:numId w:val="16"/>
        </w:numPr>
        <w:jc w:val="both"/>
      </w:pPr>
      <w:r w:rsidRPr="00D95A9D">
        <w:t>IdentifikatorPacienta</w:t>
      </w:r>
    </w:p>
    <w:p w14:paraId="58CFF642" w14:textId="77777777" w:rsidR="00F7178C" w:rsidRPr="00D95A9D" w:rsidRDefault="6DE4F7B8" w:rsidP="00F7178C">
      <w:pPr>
        <w:pStyle w:val="Odsekzoznamu"/>
        <w:numPr>
          <w:ilvl w:val="3"/>
          <w:numId w:val="16"/>
        </w:numPr>
        <w:jc w:val="both"/>
      </w:pPr>
      <w:r w:rsidRPr="00D95A9D">
        <w:t>IdPacienta</w:t>
      </w:r>
    </w:p>
    <w:p w14:paraId="3D27239C" w14:textId="77777777" w:rsidR="00F7178C" w:rsidRPr="00D95A9D" w:rsidRDefault="6DE4F7B8" w:rsidP="00F7178C">
      <w:pPr>
        <w:pStyle w:val="Odsekzoznamu"/>
        <w:numPr>
          <w:ilvl w:val="4"/>
          <w:numId w:val="16"/>
        </w:numPr>
        <w:jc w:val="both"/>
      </w:pPr>
      <w:r w:rsidRPr="00D95A9D">
        <w:lastRenderedPageBreak/>
        <w:t>šifrovaný identifikátor pacienta – ESID, ktorý je generovaný službou CC CreateESID so vstupnými parametrami:</w:t>
      </w:r>
    </w:p>
    <w:p w14:paraId="218DE526" w14:textId="77777777" w:rsidR="00DF26CF" w:rsidRPr="00D95A9D" w:rsidRDefault="00DF26CF" w:rsidP="00DF26CF">
      <w:pPr>
        <w:pStyle w:val="Odsekzoznamu"/>
        <w:numPr>
          <w:ilvl w:val="5"/>
          <w:numId w:val="16"/>
        </w:numPr>
        <w:jc w:val="both"/>
      </w:pPr>
      <w:r w:rsidRPr="00D95A9D">
        <w:t>identifikátor prijímateľa zdravotnej starostlivosti</w:t>
      </w:r>
    </w:p>
    <w:p w14:paraId="5B9CB599" w14:textId="77777777" w:rsidR="00F7178C" w:rsidRPr="00D95A9D" w:rsidRDefault="00DF26CF" w:rsidP="00DF26CF">
      <w:pPr>
        <w:pStyle w:val="Odsekzoznamu"/>
        <w:numPr>
          <w:ilvl w:val="5"/>
          <w:numId w:val="16"/>
        </w:numPr>
        <w:jc w:val="both"/>
      </w:pPr>
      <w:r w:rsidRPr="00D95A9D">
        <w:t>výstup z volania metódy GetSamlTokenForHealthProfessional</w:t>
      </w:r>
    </w:p>
    <w:p w14:paraId="25EFA3C6" w14:textId="77777777" w:rsidR="00F7178C" w:rsidRPr="00D95A9D" w:rsidRDefault="6DE4F7B8" w:rsidP="00F7178C">
      <w:pPr>
        <w:pStyle w:val="Odsekzoznamu"/>
        <w:numPr>
          <w:ilvl w:val="4"/>
          <w:numId w:val="16"/>
        </w:numPr>
        <w:jc w:val="both"/>
      </w:pPr>
      <w:r w:rsidRPr="00D95A9D">
        <w:t> validtime</w:t>
      </w:r>
    </w:p>
    <w:p w14:paraId="756A99B3" w14:textId="77777777" w:rsidR="00F7178C" w:rsidRPr="00D95A9D" w:rsidRDefault="6DE4F7B8" w:rsidP="00F7178C">
      <w:pPr>
        <w:pStyle w:val="Odsekzoznamu"/>
        <w:numPr>
          <w:ilvl w:val="5"/>
          <w:numId w:val="16"/>
        </w:numPr>
        <w:jc w:val="both"/>
      </w:pPr>
      <w:r w:rsidRPr="00D95A9D">
        <w:t>Low – aktuálny čas</w:t>
      </w:r>
    </w:p>
    <w:p w14:paraId="15975FC4" w14:textId="77777777" w:rsidR="00F7178C" w:rsidRPr="00D95A9D" w:rsidRDefault="6DE4F7B8" w:rsidP="00F7178C">
      <w:pPr>
        <w:pStyle w:val="Odsekzoznamu"/>
        <w:numPr>
          <w:ilvl w:val="5"/>
          <w:numId w:val="16"/>
        </w:numPr>
        <w:jc w:val="both"/>
      </w:pPr>
      <w:r w:rsidRPr="00D95A9D">
        <w:t>High – konštanta 3000-12-31T00:00:00</w:t>
      </w:r>
    </w:p>
    <w:p w14:paraId="6B419FDE" w14:textId="77777777" w:rsidR="00F7178C" w:rsidRPr="00D95A9D" w:rsidRDefault="6DE4F7B8" w:rsidP="00F7178C">
      <w:pPr>
        <w:pStyle w:val="Odsekzoznamu"/>
        <w:numPr>
          <w:ilvl w:val="4"/>
          <w:numId w:val="16"/>
        </w:numPr>
        <w:jc w:val="both"/>
      </w:pPr>
      <w:r w:rsidRPr="00D95A9D">
        <w:t> root</w:t>
      </w:r>
    </w:p>
    <w:p w14:paraId="4F9EF44B" w14:textId="77777777" w:rsidR="00F7178C" w:rsidRPr="00D95A9D" w:rsidRDefault="4B1F096C" w:rsidP="00F7178C">
      <w:pPr>
        <w:pStyle w:val="Odsekzoznamu"/>
        <w:numPr>
          <w:ilvl w:val="5"/>
          <w:numId w:val="16"/>
        </w:numPr>
        <w:jc w:val="both"/>
      </w:pPr>
      <w:r w:rsidRPr="00D95A9D">
        <w:t> OID - 1.3.158.00165387.100.40.110</w:t>
      </w:r>
    </w:p>
    <w:p w14:paraId="200EC9C6" w14:textId="77777777" w:rsidR="00F7178C" w:rsidRPr="00D95A9D" w:rsidRDefault="6DE4F7B8" w:rsidP="00F7178C">
      <w:pPr>
        <w:pStyle w:val="Odsekzoznamu"/>
        <w:numPr>
          <w:ilvl w:val="3"/>
          <w:numId w:val="16"/>
        </w:numPr>
        <w:jc w:val="both"/>
      </w:pPr>
      <w:r w:rsidRPr="00D95A9D">
        <w:t xml:space="preserve">AjZruseneZaznamy – povolené hodnoty sú FALSE/TRUE, ak nie je požadované získať aj </w:t>
      </w:r>
      <w:r w:rsidR="00D95A9D" w:rsidRPr="00D95A9D">
        <w:t>stornované a</w:t>
      </w:r>
      <w:r w:rsidR="006462C0" w:rsidRPr="00D95A9D">
        <w:t xml:space="preserve"> zneplatnené </w:t>
      </w:r>
      <w:r w:rsidRPr="00D95A9D">
        <w:t>záznamy je default použitá hodnota FALSE</w:t>
      </w:r>
    </w:p>
    <w:p w14:paraId="725F7350" w14:textId="77777777" w:rsidR="00F7178C" w:rsidRPr="00D95A9D" w:rsidRDefault="00F7178C" w:rsidP="00A05F84">
      <w:pPr>
        <w:jc w:val="both"/>
      </w:pPr>
    </w:p>
    <w:p w14:paraId="52D7C1B7" w14:textId="77777777" w:rsidR="00264FEE" w:rsidRPr="00D95A9D" w:rsidRDefault="4B1F096C" w:rsidP="00673403">
      <w:pPr>
        <w:pStyle w:val="Odsekzoznamu"/>
        <w:numPr>
          <w:ilvl w:val="0"/>
          <w:numId w:val="91"/>
        </w:numPr>
        <w:ind w:left="1077" w:hanging="357"/>
        <w:contextualSpacing w:val="0"/>
      </w:pPr>
      <w:r w:rsidRPr="00D95A9D">
        <w:t>Pôrodnícka anamnéza je poskytovaná výhradne ženám</w:t>
      </w:r>
    </w:p>
    <w:p w14:paraId="3A2F7AD9" w14:textId="77777777" w:rsidR="00264FEE" w:rsidRPr="00D95A9D" w:rsidRDefault="4B1F096C" w:rsidP="00673403">
      <w:pPr>
        <w:pStyle w:val="Odsekzoznamu"/>
        <w:numPr>
          <w:ilvl w:val="0"/>
          <w:numId w:val="91"/>
        </w:numPr>
        <w:ind w:left="1077" w:hanging="357"/>
        <w:contextualSpacing w:val="0"/>
      </w:pPr>
      <w:r w:rsidRPr="00D95A9D">
        <w:t>Život ovplyvňujúce diagnózy sú kumulované podľa kódu diagnózy a je poskytovaný celkový počet týchto záznamov</w:t>
      </w:r>
    </w:p>
    <w:p w14:paraId="4A88A9DA" w14:textId="77777777" w:rsidR="0075039D" w:rsidRPr="00D95A9D" w:rsidRDefault="4B1F096C" w:rsidP="00673403">
      <w:pPr>
        <w:pStyle w:val="Odsekzoznamu"/>
        <w:numPr>
          <w:ilvl w:val="0"/>
          <w:numId w:val="91"/>
        </w:numPr>
        <w:ind w:left="1077" w:hanging="357"/>
        <w:contextualSpacing w:val="0"/>
      </w:pPr>
      <w:r w:rsidRPr="00D95A9D">
        <w:t>Lieková anamnéza je poskytovaná za posledných 6 mesiacov automaticky vzostupne bez potreby stránkovania alebo radenia</w:t>
      </w:r>
    </w:p>
    <w:p w14:paraId="77E8F3EC" w14:textId="77777777" w:rsidR="00264FEE" w:rsidRPr="00D95A9D" w:rsidRDefault="4B1F096C" w:rsidP="00673403">
      <w:pPr>
        <w:pStyle w:val="Odsekzoznamu"/>
        <w:numPr>
          <w:ilvl w:val="0"/>
          <w:numId w:val="91"/>
        </w:numPr>
        <w:ind w:left="1077" w:hanging="357"/>
        <w:contextualSpacing w:val="0"/>
      </w:pPr>
      <w:r w:rsidRPr="00D95A9D">
        <w:t>Pre časť zdravotné problémy je evidovaný počet záznamov, ktoré vznikli s danou diagnózou</w:t>
      </w:r>
    </w:p>
    <w:p w14:paraId="3EE29BDF" w14:textId="77777777" w:rsidR="00D869B8" w:rsidRPr="00D95A9D" w:rsidRDefault="4B1F096C" w:rsidP="00673403">
      <w:pPr>
        <w:pStyle w:val="Odsekzoznamu"/>
        <w:numPr>
          <w:ilvl w:val="0"/>
          <w:numId w:val="91"/>
        </w:numPr>
        <w:ind w:left="1077" w:hanging="357"/>
        <w:contextualSpacing w:val="0"/>
      </w:pPr>
      <w:r w:rsidRPr="00D95A9D">
        <w:t>Časť varovaní môže byť získavaná z domény očkovania ako evidovaná reakcia na očkovanie</w:t>
      </w:r>
    </w:p>
    <w:p w14:paraId="16828CA9" w14:textId="77777777" w:rsidR="00F51FB0" w:rsidRPr="009A5B20" w:rsidRDefault="6DE4F7B8" w:rsidP="00D95A9D">
      <w:pPr>
        <w:pStyle w:val="Nadpis4"/>
        <w:rPr>
          <w:lang w:val="sk-SK"/>
        </w:rPr>
      </w:pPr>
      <w:bookmarkStart w:id="47" w:name="_A6__–"/>
      <w:bookmarkStart w:id="48" w:name="_Toc2079592"/>
      <w:bookmarkEnd w:id="47"/>
      <w:r w:rsidRPr="009A5B20">
        <w:rPr>
          <w:lang w:val="sk-SK"/>
        </w:rPr>
        <w:t xml:space="preserve">A6  – Zápis / aktualizácia / </w:t>
      </w:r>
      <w:r w:rsidR="00D95A9D" w:rsidRPr="00D95A9D">
        <w:rPr>
          <w:lang w:val="sk-SK"/>
        </w:rPr>
        <w:t>storno kontaktných</w:t>
      </w:r>
      <w:r w:rsidRPr="009A5B20">
        <w:rPr>
          <w:lang w:val="sk-SK"/>
        </w:rPr>
        <w:t xml:space="preserve"> údajov</w:t>
      </w:r>
      <w:bookmarkEnd w:id="48"/>
    </w:p>
    <w:p w14:paraId="295AF049" w14:textId="77777777" w:rsidR="00FE03C3" w:rsidRPr="00D95A9D" w:rsidRDefault="00FE03C3" w:rsidP="41AC5E7D">
      <w:pPr>
        <w:ind w:left="708"/>
        <w:rPr>
          <w:b/>
          <w:bCs/>
          <w:u w:val="single"/>
        </w:rPr>
      </w:pPr>
    </w:p>
    <w:p w14:paraId="20C0DF89" w14:textId="77777777" w:rsidR="0075039D" w:rsidRPr="00C26A9D" w:rsidRDefault="4B1F096C" w:rsidP="00C26A9D">
      <w:pPr>
        <w:rPr>
          <w:b/>
          <w:u w:val="single"/>
        </w:rPr>
      </w:pPr>
      <w:r w:rsidRPr="00C26A9D">
        <w:rPr>
          <w:b/>
          <w:u w:val="single"/>
        </w:rPr>
        <w:t>Popis procesu:</w:t>
      </w:r>
    </w:p>
    <w:p w14:paraId="224C5B65" w14:textId="77777777" w:rsidR="0075039D" w:rsidRPr="00C26A9D" w:rsidRDefault="0075039D" w:rsidP="00C26A9D">
      <w:pPr>
        <w:rPr>
          <w:b/>
          <w:u w:val="single"/>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75039D" w:rsidRPr="00D95A9D" w14:paraId="572E89B5" w14:textId="77777777" w:rsidTr="00A61854">
        <w:trPr>
          <w:cantSplit/>
          <w:tblHeader/>
        </w:trPr>
        <w:tc>
          <w:tcPr>
            <w:tcW w:w="1134" w:type="dxa"/>
            <w:shd w:val="clear" w:color="auto" w:fill="002060"/>
          </w:tcPr>
          <w:p w14:paraId="665AF640" w14:textId="77777777" w:rsidR="0075039D" w:rsidRPr="00D95A9D" w:rsidRDefault="4B1F096C" w:rsidP="4B1F096C">
            <w:pPr>
              <w:rPr>
                <w:sz w:val="18"/>
                <w:szCs w:val="18"/>
              </w:rPr>
            </w:pPr>
            <w:r w:rsidRPr="00D95A9D">
              <w:rPr>
                <w:sz w:val="18"/>
                <w:szCs w:val="18"/>
              </w:rPr>
              <w:t>Proces</w:t>
            </w:r>
          </w:p>
        </w:tc>
        <w:tc>
          <w:tcPr>
            <w:tcW w:w="7320" w:type="dxa"/>
            <w:shd w:val="clear" w:color="auto" w:fill="002060"/>
          </w:tcPr>
          <w:p w14:paraId="4AA5D6CE" w14:textId="77777777" w:rsidR="0075039D" w:rsidRPr="00D95A9D" w:rsidRDefault="0075039D" w:rsidP="0075039D">
            <w:pPr>
              <w:rPr>
                <w:sz w:val="18"/>
              </w:rPr>
            </w:pPr>
          </w:p>
        </w:tc>
      </w:tr>
      <w:tr w:rsidR="0075039D" w:rsidRPr="00D95A9D" w14:paraId="091B487C" w14:textId="77777777" w:rsidTr="00A61854">
        <w:trPr>
          <w:cantSplit/>
        </w:trPr>
        <w:tc>
          <w:tcPr>
            <w:tcW w:w="1134" w:type="dxa"/>
          </w:tcPr>
          <w:p w14:paraId="2F65BBAC" w14:textId="77777777" w:rsidR="0075039D" w:rsidRPr="00D95A9D" w:rsidRDefault="4B1F096C" w:rsidP="4B1F096C">
            <w:pPr>
              <w:rPr>
                <w:sz w:val="18"/>
                <w:szCs w:val="18"/>
              </w:rPr>
            </w:pPr>
            <w:r w:rsidRPr="00D95A9D">
              <w:rPr>
                <w:sz w:val="18"/>
                <w:szCs w:val="18"/>
              </w:rPr>
              <w:t xml:space="preserve">Cieľ: </w:t>
            </w:r>
          </w:p>
        </w:tc>
        <w:tc>
          <w:tcPr>
            <w:tcW w:w="7320" w:type="dxa"/>
          </w:tcPr>
          <w:p w14:paraId="6CDD83EF" w14:textId="77777777" w:rsidR="0075039D" w:rsidRPr="00D95A9D" w:rsidRDefault="4B1F096C" w:rsidP="4B1F096C">
            <w:pPr>
              <w:pStyle w:val="Odsekzoznamu"/>
              <w:numPr>
                <w:ilvl w:val="0"/>
                <w:numId w:val="15"/>
              </w:numPr>
              <w:rPr>
                <w:sz w:val="18"/>
                <w:szCs w:val="18"/>
              </w:rPr>
            </w:pPr>
            <w:r w:rsidRPr="00D95A9D">
              <w:rPr>
                <w:sz w:val="18"/>
                <w:szCs w:val="18"/>
              </w:rPr>
              <w:t xml:space="preserve">Zápis a aktualizácia kontaktných údajov evidovaných v pacientskom sumári </w:t>
            </w:r>
          </w:p>
        </w:tc>
      </w:tr>
      <w:tr w:rsidR="0075039D" w:rsidRPr="00D95A9D" w14:paraId="1FFA812F" w14:textId="77777777" w:rsidTr="00A61854">
        <w:trPr>
          <w:cantSplit/>
        </w:trPr>
        <w:tc>
          <w:tcPr>
            <w:tcW w:w="1134" w:type="dxa"/>
          </w:tcPr>
          <w:p w14:paraId="76B87CCF" w14:textId="77777777" w:rsidR="0075039D" w:rsidRPr="00D95A9D" w:rsidRDefault="4B1F096C" w:rsidP="4B1F096C">
            <w:pPr>
              <w:rPr>
                <w:sz w:val="18"/>
                <w:szCs w:val="18"/>
              </w:rPr>
            </w:pPr>
            <w:r w:rsidRPr="00D95A9D">
              <w:rPr>
                <w:sz w:val="18"/>
                <w:szCs w:val="18"/>
              </w:rPr>
              <w:t>Vstup:</w:t>
            </w:r>
          </w:p>
        </w:tc>
        <w:tc>
          <w:tcPr>
            <w:tcW w:w="7320" w:type="dxa"/>
          </w:tcPr>
          <w:p w14:paraId="1E990125" w14:textId="77777777" w:rsidR="0075039D" w:rsidRPr="00D95A9D" w:rsidRDefault="4B1F096C" w:rsidP="4B1F096C">
            <w:pPr>
              <w:pStyle w:val="Odsekzoznamu"/>
              <w:numPr>
                <w:ilvl w:val="0"/>
                <w:numId w:val="14"/>
              </w:numPr>
              <w:rPr>
                <w:sz w:val="18"/>
                <w:szCs w:val="18"/>
              </w:rPr>
            </w:pPr>
            <w:r w:rsidRPr="00D95A9D">
              <w:rPr>
                <w:sz w:val="18"/>
                <w:szCs w:val="18"/>
              </w:rPr>
              <w:t>Autentifikovaný zdravotnícky pracovník a odborný útvar, na ktorom pracuje</w:t>
            </w:r>
          </w:p>
          <w:p w14:paraId="6ECDAA4D" w14:textId="77777777" w:rsidR="0075039D" w:rsidRPr="00D95A9D" w:rsidRDefault="4B1F096C" w:rsidP="4B1F096C">
            <w:pPr>
              <w:pStyle w:val="Odsekzoznamu"/>
              <w:numPr>
                <w:ilvl w:val="0"/>
                <w:numId w:val="14"/>
              </w:numPr>
              <w:rPr>
                <w:sz w:val="18"/>
                <w:szCs w:val="18"/>
              </w:rPr>
            </w:pPr>
            <w:r w:rsidRPr="00D95A9D">
              <w:rPr>
                <w:sz w:val="18"/>
                <w:szCs w:val="18"/>
              </w:rPr>
              <w:t xml:space="preserve">Identifikovaný pacient </w:t>
            </w:r>
          </w:p>
          <w:p w14:paraId="630B3F36" w14:textId="77777777" w:rsidR="0075039D" w:rsidRPr="00D95A9D" w:rsidRDefault="4B1F096C" w:rsidP="4B1F096C">
            <w:pPr>
              <w:pStyle w:val="Odsekzoznamu"/>
              <w:numPr>
                <w:ilvl w:val="0"/>
                <w:numId w:val="14"/>
              </w:numPr>
              <w:rPr>
                <w:sz w:val="18"/>
                <w:szCs w:val="18"/>
              </w:rPr>
            </w:pPr>
            <w:r w:rsidRPr="00D95A9D">
              <w:rPr>
                <w:sz w:val="18"/>
                <w:szCs w:val="18"/>
              </w:rPr>
              <w:t>Požiadavka na zápis kontaktných údajov</w:t>
            </w:r>
          </w:p>
          <w:p w14:paraId="4184E28B" w14:textId="77777777" w:rsidR="0075039D" w:rsidRPr="00D95A9D" w:rsidRDefault="4B1F096C" w:rsidP="4B1F096C">
            <w:pPr>
              <w:pStyle w:val="Odsekzoznamu"/>
              <w:numPr>
                <w:ilvl w:val="0"/>
                <w:numId w:val="14"/>
              </w:numPr>
              <w:rPr>
                <w:sz w:val="18"/>
                <w:szCs w:val="18"/>
              </w:rPr>
            </w:pPr>
            <w:r w:rsidRPr="00D95A9D">
              <w:rPr>
                <w:sz w:val="18"/>
                <w:szCs w:val="18"/>
              </w:rPr>
              <w:t>Požiadavka na aktualizáciu kontaktných údajov</w:t>
            </w:r>
          </w:p>
          <w:p w14:paraId="21F3C5DD" w14:textId="77777777" w:rsidR="00896BE9" w:rsidRPr="00D95A9D" w:rsidRDefault="00896BE9" w:rsidP="4B1F096C">
            <w:pPr>
              <w:pStyle w:val="Odsekzoznamu"/>
              <w:numPr>
                <w:ilvl w:val="0"/>
                <w:numId w:val="14"/>
              </w:numPr>
              <w:rPr>
                <w:sz w:val="18"/>
                <w:szCs w:val="18"/>
              </w:rPr>
            </w:pPr>
            <w:r w:rsidRPr="00D95A9D">
              <w:rPr>
                <w:sz w:val="18"/>
                <w:szCs w:val="18"/>
              </w:rPr>
              <w:t>Požiadavka na storno kontaktných údajov</w:t>
            </w:r>
          </w:p>
        </w:tc>
      </w:tr>
      <w:tr w:rsidR="0075039D" w:rsidRPr="00D95A9D" w14:paraId="58F9B3BB" w14:textId="77777777" w:rsidTr="00A61854">
        <w:trPr>
          <w:cantSplit/>
        </w:trPr>
        <w:tc>
          <w:tcPr>
            <w:tcW w:w="1134" w:type="dxa"/>
          </w:tcPr>
          <w:p w14:paraId="683AB001" w14:textId="77777777" w:rsidR="0075039D" w:rsidRPr="00D95A9D" w:rsidRDefault="4B1F096C" w:rsidP="4B1F096C">
            <w:pPr>
              <w:rPr>
                <w:sz w:val="18"/>
                <w:szCs w:val="18"/>
              </w:rPr>
            </w:pPr>
            <w:r w:rsidRPr="00D95A9D">
              <w:rPr>
                <w:sz w:val="18"/>
                <w:szCs w:val="18"/>
              </w:rPr>
              <w:t>Výstup:</w:t>
            </w:r>
          </w:p>
        </w:tc>
        <w:tc>
          <w:tcPr>
            <w:tcW w:w="7320" w:type="dxa"/>
          </w:tcPr>
          <w:p w14:paraId="2E7EFE97" w14:textId="77777777" w:rsidR="0075039D" w:rsidRPr="00D95A9D" w:rsidRDefault="4B1F096C" w:rsidP="4B1F096C">
            <w:pPr>
              <w:pStyle w:val="Odsekzoznamu"/>
              <w:numPr>
                <w:ilvl w:val="0"/>
                <w:numId w:val="16"/>
              </w:numPr>
              <w:rPr>
                <w:sz w:val="18"/>
                <w:szCs w:val="18"/>
              </w:rPr>
            </w:pPr>
            <w:r w:rsidRPr="00D95A9D">
              <w:rPr>
                <w:sz w:val="18"/>
                <w:szCs w:val="18"/>
              </w:rPr>
              <w:t>Aktualizované kontaktné údaje</w:t>
            </w:r>
          </w:p>
        </w:tc>
      </w:tr>
      <w:tr w:rsidR="0075039D" w:rsidRPr="00D95A9D" w14:paraId="6550B32E" w14:textId="77777777" w:rsidTr="00A61854">
        <w:trPr>
          <w:cantSplit/>
          <w:trHeight w:val="259"/>
        </w:trPr>
        <w:tc>
          <w:tcPr>
            <w:tcW w:w="1134" w:type="dxa"/>
          </w:tcPr>
          <w:p w14:paraId="7E70F4B5" w14:textId="77777777" w:rsidR="0075039D" w:rsidRPr="00D95A9D" w:rsidRDefault="4B1F096C" w:rsidP="4B1F096C">
            <w:pPr>
              <w:rPr>
                <w:sz w:val="18"/>
                <w:szCs w:val="18"/>
              </w:rPr>
            </w:pPr>
            <w:r w:rsidRPr="00D95A9D">
              <w:rPr>
                <w:sz w:val="18"/>
                <w:szCs w:val="18"/>
              </w:rPr>
              <w:t>Scenáre použitia:</w:t>
            </w:r>
          </w:p>
        </w:tc>
        <w:tc>
          <w:tcPr>
            <w:tcW w:w="7320" w:type="dxa"/>
          </w:tcPr>
          <w:p w14:paraId="4E68B38C" w14:textId="77777777" w:rsidR="00E01EE9" w:rsidRPr="00D95A9D" w:rsidRDefault="001C6B33" w:rsidP="4B1F096C">
            <w:pPr>
              <w:pStyle w:val="Odsekzoznamu"/>
              <w:numPr>
                <w:ilvl w:val="0"/>
                <w:numId w:val="16"/>
              </w:numPr>
              <w:rPr>
                <w:rStyle w:val="Hypertextovprepojenie"/>
                <w:sz w:val="18"/>
                <w:szCs w:val="18"/>
              </w:rPr>
            </w:pPr>
            <w:r w:rsidRPr="009A5B20">
              <w:fldChar w:fldCharType="begin"/>
            </w:r>
            <w:r w:rsidR="00E01EE9" w:rsidRPr="00D95A9D">
              <w:rPr>
                <w:sz w:val="18"/>
                <w:szCs w:val="18"/>
              </w:rPr>
              <w:instrText xml:space="preserve"> HYPERLINK  \l "_eV_01_37_–_Aktualizácia" </w:instrText>
            </w:r>
            <w:r w:rsidRPr="009A5B20">
              <w:rPr>
                <w:sz w:val="18"/>
                <w:szCs w:val="18"/>
              </w:rPr>
              <w:fldChar w:fldCharType="separate"/>
            </w:r>
            <w:r w:rsidR="0966B5D8" w:rsidRPr="00D95A9D">
              <w:rPr>
                <w:rStyle w:val="Hypertextovprepojenie"/>
                <w:sz w:val="18"/>
                <w:szCs w:val="18"/>
              </w:rPr>
              <w:t>eV_01_37 – Aktualizácia kontaktných údajov</w:t>
            </w:r>
            <w:r w:rsidR="00E01EE9" w:rsidRPr="00D95A9D">
              <w:rPr>
                <w:rStyle w:val="Hypertextovprepojenie"/>
                <w:sz w:val="18"/>
                <w:szCs w:val="18"/>
              </w:rPr>
              <w:t xml:space="preserve"> z pacientskeho sumáru</w:t>
            </w:r>
          </w:p>
          <w:p w14:paraId="21BCDC00" w14:textId="77777777" w:rsidR="0075039D" w:rsidRPr="00D95A9D" w:rsidRDefault="001C6B33" w:rsidP="4B1F096C">
            <w:pPr>
              <w:pStyle w:val="Odsekzoznamu"/>
              <w:numPr>
                <w:ilvl w:val="0"/>
                <w:numId w:val="16"/>
              </w:numPr>
              <w:rPr>
                <w:sz w:val="18"/>
                <w:szCs w:val="18"/>
              </w:rPr>
            </w:pPr>
            <w:r w:rsidRPr="009A5B20">
              <w:fldChar w:fldCharType="end"/>
            </w:r>
            <w:hyperlink w:anchor="_eV_01_38_–_Storno" w:history="1">
              <w:r w:rsidR="00A14CCD" w:rsidRPr="00D95A9D">
                <w:rPr>
                  <w:rStyle w:val="Hypertextovprepojenie"/>
                  <w:sz w:val="18"/>
                  <w:szCs w:val="18"/>
                </w:rPr>
                <w:t>eV_01_38 – Storno kontaktných údajov z pacientskeho sumáru</w:t>
              </w:r>
            </w:hyperlink>
          </w:p>
        </w:tc>
      </w:tr>
      <w:tr w:rsidR="0075039D" w:rsidRPr="00D95A9D" w14:paraId="32CDD959" w14:textId="77777777" w:rsidTr="00A61854">
        <w:trPr>
          <w:cantSplit/>
        </w:trPr>
        <w:tc>
          <w:tcPr>
            <w:tcW w:w="1134" w:type="dxa"/>
          </w:tcPr>
          <w:p w14:paraId="63F6DAFA" w14:textId="77777777" w:rsidR="0075039D" w:rsidRPr="00D95A9D" w:rsidRDefault="4B1F096C" w:rsidP="4B1F096C">
            <w:pPr>
              <w:rPr>
                <w:sz w:val="18"/>
                <w:szCs w:val="18"/>
              </w:rPr>
            </w:pPr>
            <w:r w:rsidRPr="00D95A9D">
              <w:rPr>
                <w:sz w:val="18"/>
                <w:szCs w:val="18"/>
              </w:rPr>
              <w:t>Služby:</w:t>
            </w:r>
          </w:p>
        </w:tc>
        <w:tc>
          <w:tcPr>
            <w:tcW w:w="7320" w:type="dxa"/>
          </w:tcPr>
          <w:p w14:paraId="103B9EE9" w14:textId="77777777" w:rsidR="0075039D" w:rsidRPr="00D95A9D" w:rsidRDefault="00A10E40" w:rsidP="4B1F096C">
            <w:pPr>
              <w:pStyle w:val="Odsekzoznamu"/>
              <w:numPr>
                <w:ilvl w:val="0"/>
                <w:numId w:val="16"/>
              </w:numPr>
              <w:rPr>
                <w:sz w:val="18"/>
                <w:szCs w:val="18"/>
              </w:rPr>
            </w:pPr>
            <w:hyperlink w:anchor="_ZapisPacientskehoSumaruKontaktneUda" w:history="1">
              <w:r w:rsidR="4B1F096C" w:rsidRPr="00D95A9D">
                <w:rPr>
                  <w:rStyle w:val="Hypertextovprepojenie"/>
                  <w:sz w:val="18"/>
                  <w:szCs w:val="18"/>
                </w:rPr>
                <w:t>ZapisPacientskehoSumaruKontaktneUdaje_v3</w:t>
              </w:r>
            </w:hyperlink>
          </w:p>
          <w:p w14:paraId="5A4C0E4F" w14:textId="0674AB3C" w:rsidR="001454ED" w:rsidRPr="00D95A9D" w:rsidRDefault="001C6B33" w:rsidP="6DE4F7B8">
            <w:pPr>
              <w:pStyle w:val="Odsekzoznamu"/>
              <w:keepNext/>
              <w:numPr>
                <w:ilvl w:val="0"/>
                <w:numId w:val="16"/>
              </w:numPr>
              <w:rPr>
                <w:sz w:val="18"/>
                <w:szCs w:val="18"/>
              </w:rPr>
            </w:pPr>
            <w:r w:rsidRPr="0059754F">
              <w:rPr>
                <w:rStyle w:val="Hypertextovprepojenie"/>
                <w:sz w:val="18"/>
                <w:szCs w:val="18"/>
              </w:rPr>
              <w:fldChar w:fldCharType="begin"/>
            </w:r>
            <w:r w:rsidR="00955CA7" w:rsidRPr="00D95A9D">
              <w:rPr>
                <w:rStyle w:val="Hypertextovprepojenie"/>
                <w:sz w:val="18"/>
                <w:szCs w:val="18"/>
              </w:rPr>
              <w:instrText xml:space="preserve"> REF _Ref526753919 \h  \* MERGEFORMAT </w:instrText>
            </w:r>
            <w:r w:rsidRPr="0059754F">
              <w:rPr>
                <w:rStyle w:val="Hypertextovprepojenie"/>
                <w:sz w:val="18"/>
                <w:szCs w:val="18"/>
              </w:rPr>
            </w:r>
            <w:r w:rsidRPr="0059754F">
              <w:rPr>
                <w:rStyle w:val="Hypertextovprepojenie"/>
                <w:sz w:val="18"/>
                <w:szCs w:val="18"/>
              </w:rPr>
              <w:fldChar w:fldCharType="separate"/>
            </w:r>
            <w:r w:rsidR="004B369D" w:rsidRPr="004B369D">
              <w:rPr>
                <w:sz w:val="18"/>
              </w:rPr>
              <w:t>ZrusKontaktneUdajePacientskehoSumaru_v3</w:t>
            </w:r>
            <w:r w:rsidRPr="0059754F">
              <w:rPr>
                <w:rStyle w:val="Hypertextovprepojenie"/>
                <w:sz w:val="18"/>
                <w:szCs w:val="18"/>
              </w:rPr>
              <w:fldChar w:fldCharType="end"/>
            </w:r>
          </w:p>
        </w:tc>
      </w:tr>
    </w:tbl>
    <w:p w14:paraId="1E17ED59" w14:textId="6AB96181" w:rsidR="0075039D" w:rsidRPr="00D95A9D" w:rsidRDefault="00D35EF9" w:rsidP="4B1F096C">
      <w:pPr>
        <w:pStyle w:val="Popis"/>
        <w:rPr>
          <w:lang w:val="sk-SK"/>
        </w:rPr>
      </w:pPr>
      <w:bookmarkStart w:id="49" w:name="_Toc2079696"/>
      <w:r w:rsidRPr="00D95A9D">
        <w:rPr>
          <w:lang w:val="sk-SK"/>
        </w:rPr>
        <w:t xml:space="preserve">Tabuľka </w:t>
      </w:r>
      <w:r w:rsidR="001C6B33" w:rsidRPr="009F126C">
        <w:rPr>
          <w:lang w:val="sk-SK"/>
        </w:rPr>
        <w:fldChar w:fldCharType="begin"/>
      </w:r>
      <w:r w:rsidRPr="00D95A9D">
        <w:rPr>
          <w:lang w:val="sk-SK"/>
        </w:rPr>
        <w:instrText xml:space="preserve"> SEQ Tabuľka \* ARABIC </w:instrText>
      </w:r>
      <w:r w:rsidR="001C6B33" w:rsidRPr="009F126C">
        <w:rPr>
          <w:lang w:val="sk-SK"/>
        </w:rPr>
        <w:fldChar w:fldCharType="separate"/>
      </w:r>
      <w:r w:rsidR="004B369D">
        <w:rPr>
          <w:noProof/>
          <w:lang w:val="sk-SK"/>
        </w:rPr>
        <w:t>13</w:t>
      </w:r>
      <w:r w:rsidR="001C6B33" w:rsidRPr="009F126C">
        <w:rPr>
          <w:lang w:val="sk-SK"/>
        </w:rPr>
        <w:fldChar w:fldCharType="end"/>
      </w:r>
      <w:r w:rsidR="0023568C">
        <w:rPr>
          <w:lang w:val="sk-SK"/>
        </w:rPr>
        <w:t xml:space="preserve">: </w:t>
      </w:r>
      <w:r w:rsidRPr="00D95A9D">
        <w:rPr>
          <w:lang w:val="sk-SK"/>
        </w:rPr>
        <w:t>Zápis/ aktualizácia</w:t>
      </w:r>
      <w:r w:rsidR="00CA4096" w:rsidRPr="00D95A9D">
        <w:rPr>
          <w:lang w:val="sk-SK"/>
        </w:rPr>
        <w:t>/</w:t>
      </w:r>
      <w:r w:rsidRPr="00D95A9D">
        <w:rPr>
          <w:lang w:val="sk-SK"/>
        </w:rPr>
        <w:t xml:space="preserve"> storno kontaktných údajov</w:t>
      </w:r>
      <w:bookmarkEnd w:id="49"/>
    </w:p>
    <w:p w14:paraId="16F923C9" w14:textId="77777777" w:rsidR="0075039D" w:rsidRPr="00C26A9D" w:rsidRDefault="4B1F096C" w:rsidP="00C26A9D">
      <w:pPr>
        <w:rPr>
          <w:b/>
          <w:u w:val="single"/>
        </w:rPr>
      </w:pPr>
      <w:r w:rsidRPr="00C26A9D">
        <w:rPr>
          <w:b/>
          <w:u w:val="single"/>
        </w:rPr>
        <w:t>Všeobecné implementačné pravidlá:</w:t>
      </w:r>
    </w:p>
    <w:p w14:paraId="6EDE8F30" w14:textId="77777777" w:rsidR="006967B8" w:rsidRPr="00D95A9D" w:rsidRDefault="006967B8" w:rsidP="0075039D">
      <w:pPr>
        <w:ind w:left="708"/>
        <w:rPr>
          <w:b/>
          <w:u w:val="single"/>
        </w:rPr>
      </w:pPr>
    </w:p>
    <w:p w14:paraId="6B2814FA" w14:textId="77777777" w:rsidR="006967B8" w:rsidRPr="00D95A9D" w:rsidRDefault="4B1F096C" w:rsidP="006967B8">
      <w:pPr>
        <w:pStyle w:val="Odsekzoznamu"/>
        <w:numPr>
          <w:ilvl w:val="0"/>
          <w:numId w:val="16"/>
        </w:numPr>
      </w:pPr>
      <w:r w:rsidRPr="00D95A9D">
        <w:t>Zdravotníck</w:t>
      </w:r>
      <w:r w:rsidR="0071069F" w:rsidRPr="00D95A9D">
        <w:t>emu</w:t>
      </w:r>
      <w:r w:rsidRPr="00D95A9D">
        <w:t xml:space="preserve"> pracovník</w:t>
      </w:r>
      <w:r w:rsidR="0071069F" w:rsidRPr="00D95A9D">
        <w:t>ovi</w:t>
      </w:r>
      <w:r w:rsidRPr="00D95A9D">
        <w:t xml:space="preserve"> pri aktualizácii kontaktných údajov </w:t>
      </w:r>
      <w:r w:rsidR="0071069F" w:rsidRPr="00D95A9D">
        <w:t>umožňuje</w:t>
      </w:r>
      <w:r w:rsidRPr="00D95A9D">
        <w:t>:</w:t>
      </w:r>
    </w:p>
    <w:p w14:paraId="7BB9B46D" w14:textId="77777777" w:rsidR="006967B8" w:rsidRPr="00D95A9D" w:rsidRDefault="4B1F096C" w:rsidP="006967B8">
      <w:pPr>
        <w:pStyle w:val="Odsekzoznamu"/>
        <w:numPr>
          <w:ilvl w:val="1"/>
          <w:numId w:val="16"/>
        </w:numPr>
      </w:pPr>
      <w:r w:rsidRPr="00D95A9D">
        <w:t>Doplniť nové údaje</w:t>
      </w:r>
    </w:p>
    <w:p w14:paraId="1E4BB24F" w14:textId="77777777" w:rsidR="006967B8" w:rsidRPr="00D95A9D" w:rsidRDefault="4B1F096C" w:rsidP="006967B8">
      <w:pPr>
        <w:pStyle w:val="Odsekzoznamu"/>
        <w:numPr>
          <w:ilvl w:val="1"/>
          <w:numId w:val="16"/>
        </w:numPr>
      </w:pPr>
      <w:r w:rsidRPr="00D95A9D">
        <w:t>Upraviť existujúce údaje</w:t>
      </w:r>
    </w:p>
    <w:p w14:paraId="59044C27" w14:textId="77777777" w:rsidR="006967B8" w:rsidRPr="00D95A9D" w:rsidRDefault="4B1F096C" w:rsidP="00D75C10">
      <w:pPr>
        <w:pStyle w:val="Odsekzoznamu"/>
        <w:numPr>
          <w:ilvl w:val="1"/>
          <w:numId w:val="16"/>
        </w:numPr>
      </w:pPr>
      <w:r w:rsidRPr="00D95A9D">
        <w:t>Stornovať existujúce údaje</w:t>
      </w:r>
    </w:p>
    <w:p w14:paraId="14EA4AA3" w14:textId="77777777" w:rsidR="006967B8" w:rsidRPr="00D95A9D" w:rsidRDefault="4B1F096C" w:rsidP="00D75C10">
      <w:pPr>
        <w:pStyle w:val="Odsekzoznamu"/>
        <w:numPr>
          <w:ilvl w:val="0"/>
          <w:numId w:val="16"/>
        </w:numPr>
      </w:pPr>
      <w:r w:rsidRPr="00D95A9D">
        <w:t>Nie je možné upravovať údaje, ktoré sú automaticky napĺňané z</w:t>
      </w:r>
      <w:r w:rsidR="0071069F" w:rsidRPr="00D95A9D">
        <w:t> </w:t>
      </w:r>
      <w:r w:rsidRPr="00D95A9D">
        <w:t>NZIS</w:t>
      </w:r>
      <w:r w:rsidR="0071069F" w:rsidRPr="00D95A9D">
        <w:t>, teda:</w:t>
      </w:r>
    </w:p>
    <w:p w14:paraId="7B3E1A37" w14:textId="77777777" w:rsidR="00E84ACD" w:rsidRPr="00D95A9D" w:rsidRDefault="6DE4F7B8" w:rsidP="00E84ACD">
      <w:pPr>
        <w:pStyle w:val="Odsekzoznamu"/>
        <w:numPr>
          <w:ilvl w:val="1"/>
          <w:numId w:val="16"/>
        </w:numPr>
      </w:pPr>
      <w:r w:rsidRPr="00D95A9D">
        <w:t>Informáciu o kapitačnom vzťahu</w:t>
      </w:r>
    </w:p>
    <w:p w14:paraId="1880A95E" w14:textId="77777777" w:rsidR="00E84ACD" w:rsidRPr="00D95A9D" w:rsidRDefault="4B1F096C" w:rsidP="00E84ACD">
      <w:pPr>
        <w:pStyle w:val="Odsekzoznamu"/>
        <w:numPr>
          <w:ilvl w:val="1"/>
          <w:numId w:val="16"/>
        </w:numPr>
      </w:pPr>
      <w:r w:rsidRPr="00D95A9D">
        <w:t>Informácie o pacientom evidované v rámci OP (občianskeho preukazu)</w:t>
      </w:r>
    </w:p>
    <w:p w14:paraId="1AEE3884" w14:textId="77777777" w:rsidR="002125F7" w:rsidRPr="00D95A9D" w:rsidRDefault="4B1F096C" w:rsidP="00A05F84">
      <w:pPr>
        <w:pStyle w:val="Odsekzoznamu"/>
        <w:numPr>
          <w:ilvl w:val="1"/>
          <w:numId w:val="16"/>
        </w:numPr>
      </w:pPr>
      <w:r w:rsidRPr="00D95A9D">
        <w:lastRenderedPageBreak/>
        <w:t>Informácie o poisťovni v ktorej je pacient poistený</w:t>
      </w:r>
    </w:p>
    <w:p w14:paraId="3FFAF0BA" w14:textId="77777777" w:rsidR="00227E69" w:rsidRPr="00D95A9D" w:rsidRDefault="00227E69" w:rsidP="00227E69"/>
    <w:p w14:paraId="18F1E212" w14:textId="77777777" w:rsidR="00227E69" w:rsidRPr="00D95A9D" w:rsidRDefault="4B1F096C" w:rsidP="00227E69">
      <w:r w:rsidRPr="00D95A9D">
        <w:t xml:space="preserve">Pre úspešné odoslanie kontaktných údajov je potrebné </w:t>
      </w:r>
      <w:r w:rsidR="0071069F" w:rsidRPr="00D95A9D">
        <w:t>v XML naplniť nasledovné elementy (</w:t>
      </w:r>
      <w:r w:rsidR="0071069F" w:rsidRPr="00D95A9D">
        <w:rPr>
          <w:b/>
        </w:rPr>
        <w:t>popis pre plnenie spoločných atribútov je uvedený v dokumente x070</w:t>
      </w:r>
      <w:r w:rsidR="0071069F" w:rsidRPr="00D95A9D">
        <w:t>)</w:t>
      </w:r>
      <w:r w:rsidRPr="00D95A9D">
        <w:t>:</w:t>
      </w:r>
    </w:p>
    <w:p w14:paraId="127A7F7E" w14:textId="77777777" w:rsidR="00227E69" w:rsidRPr="00D95A9D" w:rsidRDefault="4B1F096C" w:rsidP="00227E69">
      <w:pPr>
        <w:pStyle w:val="Odsekzoznamu"/>
        <w:numPr>
          <w:ilvl w:val="0"/>
          <w:numId w:val="16"/>
        </w:numPr>
        <w:jc w:val="both"/>
      </w:pPr>
      <w:r w:rsidRPr="00D95A9D">
        <w:t xml:space="preserve">Časť záznamu Body: </w:t>
      </w:r>
    </w:p>
    <w:p w14:paraId="0079CC09" w14:textId="77777777" w:rsidR="00227E69" w:rsidRPr="00D95A9D" w:rsidRDefault="6DE4F7B8" w:rsidP="00227E69">
      <w:pPr>
        <w:pStyle w:val="Odsekzoznamu"/>
        <w:numPr>
          <w:ilvl w:val="0"/>
          <w:numId w:val="16"/>
        </w:numPr>
        <w:jc w:val="both"/>
      </w:pPr>
      <w:r w:rsidRPr="00D95A9D">
        <w:t>Data</w:t>
      </w:r>
    </w:p>
    <w:p w14:paraId="5B951EC7" w14:textId="77777777" w:rsidR="00227E69" w:rsidRPr="00D95A9D" w:rsidRDefault="4B1F096C" w:rsidP="00227E69">
      <w:pPr>
        <w:pStyle w:val="Odsekzoznamu"/>
        <w:numPr>
          <w:ilvl w:val="1"/>
          <w:numId w:val="16"/>
        </w:numPr>
        <w:jc w:val="both"/>
      </w:pPr>
      <w:r w:rsidRPr="00D95A9D">
        <w:t>KontaktneUdajePacientskehoSumaraVstup_v3</w:t>
      </w:r>
    </w:p>
    <w:p w14:paraId="02CAAA44" w14:textId="77777777" w:rsidR="00227E69" w:rsidRPr="00D95A9D" w:rsidRDefault="6DE4F7B8" w:rsidP="00227E69">
      <w:pPr>
        <w:pStyle w:val="Odsekzoznamu"/>
        <w:numPr>
          <w:ilvl w:val="2"/>
          <w:numId w:val="16"/>
        </w:numPr>
      </w:pPr>
      <w:r w:rsidRPr="00D95A9D">
        <w:t>Data – šifrované informácie o pacientovi (Aktuálny pobyt) alebo údaje o kontaktných osobách pacienta v štruktúre PacientskySumarKontaktneUdajeZapisPlain</w:t>
      </w:r>
    </w:p>
    <w:p w14:paraId="33F295D8" w14:textId="77777777" w:rsidR="00227E69" w:rsidRPr="00D95A9D" w:rsidRDefault="6DE4F7B8" w:rsidP="00227E69">
      <w:pPr>
        <w:pStyle w:val="Odsekzoznamu"/>
        <w:numPr>
          <w:ilvl w:val="2"/>
          <w:numId w:val="16"/>
        </w:numPr>
        <w:jc w:val="both"/>
      </w:pPr>
      <w:r w:rsidRPr="00D95A9D">
        <w:t>IdPacienta</w:t>
      </w:r>
    </w:p>
    <w:p w14:paraId="7C6B6093" w14:textId="77777777" w:rsidR="00227E69" w:rsidRPr="00D95A9D" w:rsidRDefault="6DE4F7B8" w:rsidP="00227E69">
      <w:pPr>
        <w:pStyle w:val="Odsekzoznamu"/>
        <w:numPr>
          <w:ilvl w:val="3"/>
          <w:numId w:val="16"/>
        </w:numPr>
        <w:jc w:val="both"/>
      </w:pPr>
      <w:r w:rsidRPr="00D95A9D">
        <w:t>šifrovaný identifikátor pacienta – ESID, ktorý je generovaný službou CC CreateESID so vstupnými parametrami:</w:t>
      </w:r>
    </w:p>
    <w:p w14:paraId="3E64E7D4" w14:textId="77777777" w:rsidR="00DF26CF" w:rsidRPr="00D95A9D" w:rsidRDefault="00DF26CF" w:rsidP="00DF26CF">
      <w:pPr>
        <w:pStyle w:val="Odsekzoznamu"/>
        <w:numPr>
          <w:ilvl w:val="4"/>
          <w:numId w:val="16"/>
        </w:numPr>
        <w:jc w:val="both"/>
      </w:pPr>
      <w:r w:rsidRPr="00D95A9D">
        <w:t>identifikátor prijímateľa zdravotnej starostlivosti</w:t>
      </w:r>
    </w:p>
    <w:p w14:paraId="401E96BE" w14:textId="77777777" w:rsidR="00227E69" w:rsidRPr="00D95A9D" w:rsidRDefault="00DF26CF" w:rsidP="009F126C">
      <w:pPr>
        <w:pStyle w:val="Odsekzoznamu"/>
        <w:numPr>
          <w:ilvl w:val="4"/>
          <w:numId w:val="16"/>
        </w:numPr>
      </w:pPr>
      <w:r w:rsidRPr="00D95A9D">
        <w:t>výstup z volania metódy GetSamlTokenForHealthProfessional</w:t>
      </w:r>
    </w:p>
    <w:p w14:paraId="7089D1FC" w14:textId="77777777" w:rsidR="00227E69" w:rsidRPr="00D95A9D" w:rsidRDefault="6DE4F7B8" w:rsidP="00227E69">
      <w:pPr>
        <w:pStyle w:val="Odsekzoznamu"/>
        <w:numPr>
          <w:ilvl w:val="3"/>
          <w:numId w:val="16"/>
        </w:numPr>
        <w:jc w:val="both"/>
      </w:pPr>
      <w:r w:rsidRPr="00D95A9D">
        <w:t> validtime</w:t>
      </w:r>
    </w:p>
    <w:p w14:paraId="72499E04" w14:textId="77777777" w:rsidR="00227E69" w:rsidRPr="00D95A9D" w:rsidRDefault="6DE4F7B8" w:rsidP="00227E69">
      <w:pPr>
        <w:pStyle w:val="Odsekzoznamu"/>
        <w:numPr>
          <w:ilvl w:val="4"/>
          <w:numId w:val="16"/>
        </w:numPr>
        <w:jc w:val="both"/>
      </w:pPr>
      <w:r w:rsidRPr="00D95A9D">
        <w:t>Low – aktuálny čas</w:t>
      </w:r>
    </w:p>
    <w:p w14:paraId="0D3FE7D5" w14:textId="77777777" w:rsidR="00227E69" w:rsidRPr="00D95A9D" w:rsidRDefault="6DE4F7B8" w:rsidP="00227E69">
      <w:pPr>
        <w:pStyle w:val="Odsekzoznamu"/>
        <w:numPr>
          <w:ilvl w:val="4"/>
          <w:numId w:val="16"/>
        </w:numPr>
        <w:jc w:val="both"/>
      </w:pPr>
      <w:r w:rsidRPr="00D95A9D">
        <w:t>High – konštanta 3000-12-31T00:00:00</w:t>
      </w:r>
    </w:p>
    <w:p w14:paraId="67AD8AE7" w14:textId="77777777" w:rsidR="00227E69" w:rsidRPr="00D95A9D" w:rsidRDefault="6DE4F7B8" w:rsidP="00227E69">
      <w:pPr>
        <w:pStyle w:val="Odsekzoznamu"/>
        <w:numPr>
          <w:ilvl w:val="3"/>
          <w:numId w:val="16"/>
        </w:numPr>
        <w:jc w:val="both"/>
      </w:pPr>
      <w:r w:rsidRPr="00D95A9D">
        <w:t> root</w:t>
      </w:r>
    </w:p>
    <w:p w14:paraId="07B6A66C" w14:textId="77777777" w:rsidR="00227E69" w:rsidRPr="00D95A9D" w:rsidRDefault="4B1F096C" w:rsidP="00227E69">
      <w:pPr>
        <w:pStyle w:val="Odsekzoznamu"/>
        <w:numPr>
          <w:ilvl w:val="4"/>
          <w:numId w:val="16"/>
        </w:numPr>
        <w:jc w:val="both"/>
      </w:pPr>
      <w:r w:rsidRPr="00D95A9D">
        <w:t> OID - 1.3.158.00165387.100.40.110</w:t>
      </w:r>
    </w:p>
    <w:p w14:paraId="051B434C" w14:textId="77777777" w:rsidR="00227E69" w:rsidRPr="00D95A9D" w:rsidRDefault="6DE4F7B8" w:rsidP="00227E69">
      <w:pPr>
        <w:pStyle w:val="Odsekzoznamu"/>
        <w:numPr>
          <w:ilvl w:val="2"/>
          <w:numId w:val="16"/>
        </w:numPr>
        <w:jc w:val="both"/>
      </w:pPr>
      <w:r w:rsidRPr="00D95A9D">
        <w:t>PreferovaniPracovniciZdravotnejStarostlivosti</w:t>
      </w:r>
    </w:p>
    <w:p w14:paraId="01F167B8" w14:textId="77777777" w:rsidR="00227E69" w:rsidRPr="00D95A9D" w:rsidRDefault="6DE4F7B8" w:rsidP="00227E69">
      <w:pPr>
        <w:pStyle w:val="Odsekzoznamu"/>
        <w:numPr>
          <w:ilvl w:val="3"/>
          <w:numId w:val="16"/>
        </w:numPr>
        <w:jc w:val="both"/>
      </w:pPr>
      <w:r w:rsidRPr="00D95A9D">
        <w:t>IdZaznamu - Identifikátor kontaktného údaju v NZIS (uvádza sa v prípade aktualizácie existujúceho záznamu)</w:t>
      </w:r>
    </w:p>
    <w:p w14:paraId="2524BEA9" w14:textId="77777777" w:rsidR="00227E69" w:rsidRPr="00D95A9D" w:rsidRDefault="6DE4F7B8" w:rsidP="00227E69">
      <w:pPr>
        <w:pStyle w:val="Odsekzoznamu"/>
        <w:numPr>
          <w:ilvl w:val="3"/>
          <w:numId w:val="16"/>
        </w:numPr>
        <w:jc w:val="both"/>
      </w:pPr>
      <w:r w:rsidRPr="00D95A9D">
        <w:t>MenoAPriezvisko</w:t>
      </w:r>
    </w:p>
    <w:p w14:paraId="0DB31172" w14:textId="77777777" w:rsidR="00227E69" w:rsidRPr="00D95A9D" w:rsidRDefault="6DE4F7B8" w:rsidP="00227E69">
      <w:pPr>
        <w:pStyle w:val="Odsekzoznamu"/>
        <w:numPr>
          <w:ilvl w:val="4"/>
          <w:numId w:val="16"/>
        </w:numPr>
        <w:jc w:val="both"/>
      </w:pPr>
      <w:r w:rsidRPr="00D95A9D">
        <w:t> KrstneMeno</w:t>
      </w:r>
    </w:p>
    <w:p w14:paraId="29B107CD" w14:textId="77777777" w:rsidR="00227E69" w:rsidRPr="00D95A9D" w:rsidRDefault="4B1F096C" w:rsidP="00227E69">
      <w:pPr>
        <w:pStyle w:val="Odsekzoznamu"/>
        <w:numPr>
          <w:ilvl w:val="4"/>
          <w:numId w:val="16"/>
        </w:numPr>
        <w:jc w:val="both"/>
      </w:pPr>
      <w:r w:rsidRPr="00D95A9D">
        <w:t> Priezvisko</w:t>
      </w:r>
    </w:p>
    <w:p w14:paraId="0784FE98" w14:textId="77777777" w:rsidR="00227E69" w:rsidRPr="00D95A9D" w:rsidRDefault="6DE4F7B8" w:rsidP="00227E69">
      <w:pPr>
        <w:pStyle w:val="Odsekzoznamu"/>
        <w:numPr>
          <w:ilvl w:val="3"/>
          <w:numId w:val="16"/>
        </w:numPr>
        <w:jc w:val="both"/>
      </w:pPr>
      <w:r w:rsidRPr="00D95A9D">
        <w:t>ZdravotnickaOdbornost - Zdravotnícka odbornosť z JRÚZ číselníka 1.3.158.00165387.100.10.34</w:t>
      </w:r>
    </w:p>
    <w:p w14:paraId="1427CCC3" w14:textId="77777777" w:rsidR="00227E69" w:rsidRPr="00D95A9D" w:rsidRDefault="4B1F096C" w:rsidP="00227E69">
      <w:pPr>
        <w:pStyle w:val="Odsekzoznamu"/>
        <w:numPr>
          <w:ilvl w:val="3"/>
          <w:numId w:val="16"/>
        </w:numPr>
        <w:jc w:val="both"/>
      </w:pPr>
      <w:r w:rsidRPr="00D95A9D">
        <w:t>Adresa</w:t>
      </w:r>
    </w:p>
    <w:p w14:paraId="55E70983" w14:textId="77777777" w:rsidR="00227E69" w:rsidRPr="00D95A9D" w:rsidRDefault="4B1F096C" w:rsidP="00227E69">
      <w:pPr>
        <w:pStyle w:val="Odsekzoznamu"/>
        <w:numPr>
          <w:ilvl w:val="4"/>
          <w:numId w:val="16"/>
        </w:numPr>
        <w:jc w:val="both"/>
      </w:pPr>
      <w:r w:rsidRPr="00D95A9D">
        <w:t> Ulica</w:t>
      </w:r>
    </w:p>
    <w:p w14:paraId="1B64DB08" w14:textId="77777777" w:rsidR="00227E69" w:rsidRPr="00D95A9D" w:rsidRDefault="6DE4F7B8" w:rsidP="00227E69">
      <w:pPr>
        <w:pStyle w:val="Odsekzoznamu"/>
        <w:numPr>
          <w:ilvl w:val="4"/>
          <w:numId w:val="16"/>
        </w:numPr>
        <w:jc w:val="both"/>
      </w:pPr>
      <w:r w:rsidRPr="00D95A9D">
        <w:t> CisloPopisne</w:t>
      </w:r>
    </w:p>
    <w:p w14:paraId="07337FBA" w14:textId="77777777" w:rsidR="00227E69" w:rsidRPr="00D95A9D" w:rsidRDefault="4B1F096C" w:rsidP="00227E69">
      <w:pPr>
        <w:pStyle w:val="Odsekzoznamu"/>
        <w:numPr>
          <w:ilvl w:val="4"/>
          <w:numId w:val="16"/>
        </w:numPr>
        <w:jc w:val="both"/>
      </w:pPr>
      <w:r w:rsidRPr="00D95A9D">
        <w:t> PSC</w:t>
      </w:r>
    </w:p>
    <w:p w14:paraId="5DB7B06D" w14:textId="77777777" w:rsidR="00227E69" w:rsidRPr="00D95A9D" w:rsidRDefault="4B1F096C" w:rsidP="00227E69">
      <w:pPr>
        <w:pStyle w:val="Odsekzoznamu"/>
        <w:numPr>
          <w:ilvl w:val="5"/>
          <w:numId w:val="16"/>
        </w:numPr>
        <w:jc w:val="both"/>
      </w:pPr>
      <w:r w:rsidRPr="00D95A9D">
        <w:t>OID 1.3.158.00165387.100.10.150</w:t>
      </w:r>
    </w:p>
    <w:p w14:paraId="6AF825BA" w14:textId="77777777" w:rsidR="00227E69" w:rsidRPr="00D95A9D" w:rsidRDefault="6DE4F7B8" w:rsidP="00227E69">
      <w:pPr>
        <w:pStyle w:val="Odsekzoznamu"/>
        <w:numPr>
          <w:ilvl w:val="5"/>
          <w:numId w:val="16"/>
        </w:numPr>
        <w:jc w:val="both"/>
      </w:pPr>
      <w:r w:rsidRPr="00D95A9D">
        <w:t>codingScheme</w:t>
      </w:r>
    </w:p>
    <w:p w14:paraId="4CCC527F" w14:textId="77777777" w:rsidR="00227E69" w:rsidRPr="00D95A9D" w:rsidRDefault="6DE4F7B8" w:rsidP="00227E69">
      <w:pPr>
        <w:pStyle w:val="Odsekzoznamu"/>
        <w:numPr>
          <w:ilvl w:val="6"/>
          <w:numId w:val="16"/>
        </w:numPr>
        <w:jc w:val="both"/>
      </w:pPr>
      <w:r w:rsidRPr="00D95A9D">
        <w:t>codingSchemeVersion – konštanta 1</w:t>
      </w:r>
    </w:p>
    <w:p w14:paraId="5585AAC7" w14:textId="77777777" w:rsidR="00227E69" w:rsidRPr="00D95A9D" w:rsidRDefault="6DE4F7B8" w:rsidP="00227E69">
      <w:pPr>
        <w:pStyle w:val="Odsekzoznamu"/>
        <w:numPr>
          <w:ilvl w:val="5"/>
          <w:numId w:val="16"/>
        </w:numPr>
        <w:jc w:val="both"/>
      </w:pPr>
      <w:r w:rsidRPr="00D95A9D">
        <w:t xml:space="preserve">codeValue – z číselníka </w:t>
      </w:r>
    </w:p>
    <w:p w14:paraId="03F56991" w14:textId="77777777" w:rsidR="00227E69" w:rsidRPr="00D95A9D" w:rsidRDefault="6DE4F7B8" w:rsidP="00227E69">
      <w:pPr>
        <w:pStyle w:val="Odsekzoznamu"/>
        <w:numPr>
          <w:ilvl w:val="5"/>
          <w:numId w:val="16"/>
        </w:numPr>
        <w:jc w:val="both"/>
      </w:pPr>
      <w:r w:rsidRPr="00D95A9D">
        <w:t>displayName – z číselníka</w:t>
      </w:r>
    </w:p>
    <w:p w14:paraId="78DF87E9" w14:textId="77777777" w:rsidR="00227E69" w:rsidRPr="00D95A9D" w:rsidRDefault="4B1F096C" w:rsidP="00227E69">
      <w:pPr>
        <w:pStyle w:val="Odsekzoznamu"/>
        <w:numPr>
          <w:ilvl w:val="4"/>
          <w:numId w:val="16"/>
        </w:numPr>
        <w:jc w:val="both"/>
      </w:pPr>
      <w:r w:rsidRPr="00D95A9D">
        <w:t> Mesto</w:t>
      </w:r>
    </w:p>
    <w:p w14:paraId="326DE43D" w14:textId="77777777" w:rsidR="00227E69" w:rsidRPr="00D95A9D" w:rsidRDefault="4B1F096C" w:rsidP="00227E69">
      <w:pPr>
        <w:pStyle w:val="Odsekzoznamu"/>
        <w:numPr>
          <w:ilvl w:val="5"/>
          <w:numId w:val="16"/>
        </w:numPr>
        <w:jc w:val="both"/>
      </w:pPr>
      <w:r w:rsidRPr="00D95A9D">
        <w:t>OID 1.3.158.00165387.100.10.45</w:t>
      </w:r>
    </w:p>
    <w:p w14:paraId="3CD9D5E5" w14:textId="77777777" w:rsidR="00227E69" w:rsidRPr="00D95A9D" w:rsidRDefault="6DE4F7B8" w:rsidP="00227E69">
      <w:pPr>
        <w:pStyle w:val="Odsekzoznamu"/>
        <w:numPr>
          <w:ilvl w:val="5"/>
          <w:numId w:val="16"/>
        </w:numPr>
        <w:jc w:val="both"/>
      </w:pPr>
      <w:r w:rsidRPr="00D95A9D">
        <w:t>codingScheme</w:t>
      </w:r>
    </w:p>
    <w:p w14:paraId="0BEF94F3" w14:textId="77777777" w:rsidR="00227E69" w:rsidRPr="00D95A9D" w:rsidRDefault="6DE4F7B8" w:rsidP="00227E69">
      <w:pPr>
        <w:pStyle w:val="Odsekzoznamu"/>
        <w:numPr>
          <w:ilvl w:val="6"/>
          <w:numId w:val="16"/>
        </w:numPr>
        <w:jc w:val="both"/>
      </w:pPr>
      <w:r w:rsidRPr="00D95A9D">
        <w:t>codingSchemeVersion – konštanta 1</w:t>
      </w:r>
    </w:p>
    <w:p w14:paraId="0131F131" w14:textId="77777777" w:rsidR="00227E69" w:rsidRPr="00D95A9D" w:rsidRDefault="6DE4F7B8" w:rsidP="00227E69">
      <w:pPr>
        <w:pStyle w:val="Odsekzoznamu"/>
        <w:numPr>
          <w:ilvl w:val="5"/>
          <w:numId w:val="16"/>
        </w:numPr>
        <w:jc w:val="both"/>
      </w:pPr>
      <w:r w:rsidRPr="00D95A9D">
        <w:t xml:space="preserve">codeValue – z číselníka </w:t>
      </w:r>
    </w:p>
    <w:p w14:paraId="73FEA024" w14:textId="77777777" w:rsidR="00227E69" w:rsidRPr="00D95A9D" w:rsidRDefault="6DE4F7B8" w:rsidP="00227E69">
      <w:pPr>
        <w:pStyle w:val="Odsekzoznamu"/>
        <w:numPr>
          <w:ilvl w:val="5"/>
          <w:numId w:val="16"/>
        </w:numPr>
        <w:jc w:val="both"/>
      </w:pPr>
      <w:r w:rsidRPr="00D95A9D">
        <w:t>displayName – z číselníka</w:t>
      </w:r>
    </w:p>
    <w:p w14:paraId="0A527FE4" w14:textId="77777777" w:rsidR="00227E69" w:rsidRPr="00D95A9D" w:rsidRDefault="4B1F096C" w:rsidP="00227E69">
      <w:pPr>
        <w:pStyle w:val="Odsekzoznamu"/>
        <w:numPr>
          <w:ilvl w:val="4"/>
          <w:numId w:val="16"/>
        </w:numPr>
        <w:jc w:val="both"/>
      </w:pPr>
      <w:r w:rsidRPr="00D95A9D">
        <w:t>Krajina</w:t>
      </w:r>
    </w:p>
    <w:p w14:paraId="1A0101C2" w14:textId="77777777" w:rsidR="00227E69" w:rsidRPr="00D95A9D" w:rsidRDefault="4B1F096C" w:rsidP="00227E69">
      <w:pPr>
        <w:pStyle w:val="Odsekzoznamu"/>
        <w:numPr>
          <w:ilvl w:val="5"/>
          <w:numId w:val="16"/>
        </w:numPr>
        <w:jc w:val="both"/>
      </w:pPr>
      <w:r w:rsidRPr="00D95A9D">
        <w:t>OID1.3.158.00165387.100.10.51</w:t>
      </w:r>
    </w:p>
    <w:p w14:paraId="33AD1E3C" w14:textId="77777777" w:rsidR="00227E69" w:rsidRPr="00D95A9D" w:rsidRDefault="6DE4F7B8" w:rsidP="00227E69">
      <w:pPr>
        <w:pStyle w:val="Odsekzoznamu"/>
        <w:numPr>
          <w:ilvl w:val="5"/>
          <w:numId w:val="16"/>
        </w:numPr>
        <w:jc w:val="both"/>
      </w:pPr>
      <w:r w:rsidRPr="00D95A9D">
        <w:t>codingScheme</w:t>
      </w:r>
    </w:p>
    <w:p w14:paraId="136DA477" w14:textId="77777777" w:rsidR="00227E69" w:rsidRPr="00D95A9D" w:rsidRDefault="6DE4F7B8" w:rsidP="00227E69">
      <w:pPr>
        <w:pStyle w:val="Odsekzoznamu"/>
        <w:numPr>
          <w:ilvl w:val="6"/>
          <w:numId w:val="16"/>
        </w:numPr>
        <w:jc w:val="both"/>
      </w:pPr>
      <w:r w:rsidRPr="00D95A9D">
        <w:t>codingSchemeVersion – konštanta 1</w:t>
      </w:r>
    </w:p>
    <w:p w14:paraId="704B1356" w14:textId="77777777" w:rsidR="00227E69" w:rsidRPr="00D95A9D" w:rsidRDefault="6DE4F7B8" w:rsidP="00227E69">
      <w:pPr>
        <w:pStyle w:val="Odsekzoznamu"/>
        <w:numPr>
          <w:ilvl w:val="5"/>
          <w:numId w:val="16"/>
        </w:numPr>
        <w:jc w:val="both"/>
      </w:pPr>
      <w:r w:rsidRPr="00D95A9D">
        <w:t xml:space="preserve">codeValue – z číselníka </w:t>
      </w:r>
    </w:p>
    <w:p w14:paraId="0B31CD98" w14:textId="77777777" w:rsidR="00227E69" w:rsidRPr="00D95A9D" w:rsidRDefault="6DE4F7B8" w:rsidP="00227E69">
      <w:pPr>
        <w:pStyle w:val="Odsekzoznamu"/>
        <w:numPr>
          <w:ilvl w:val="5"/>
          <w:numId w:val="16"/>
        </w:numPr>
        <w:jc w:val="both"/>
      </w:pPr>
      <w:r w:rsidRPr="00D95A9D">
        <w:t>displayName – z číselníka</w:t>
      </w:r>
    </w:p>
    <w:p w14:paraId="10A903BB" w14:textId="77777777" w:rsidR="00227E69" w:rsidRPr="00D95A9D" w:rsidRDefault="6DE4F7B8" w:rsidP="00227E69">
      <w:pPr>
        <w:pStyle w:val="Odsekzoznamu"/>
        <w:numPr>
          <w:ilvl w:val="3"/>
          <w:numId w:val="16"/>
        </w:numPr>
        <w:jc w:val="both"/>
      </w:pPr>
      <w:r w:rsidRPr="00D95A9D">
        <w:t>Telefon</w:t>
      </w:r>
    </w:p>
    <w:p w14:paraId="3F00E9A9" w14:textId="77777777" w:rsidR="00227E69" w:rsidRPr="00D95A9D" w:rsidRDefault="6DE4F7B8" w:rsidP="00227E69">
      <w:pPr>
        <w:pStyle w:val="Odsekzoznamu"/>
        <w:numPr>
          <w:ilvl w:val="3"/>
          <w:numId w:val="16"/>
        </w:numPr>
        <w:jc w:val="both"/>
      </w:pPr>
      <w:r w:rsidRPr="00D95A9D">
        <w:t>Poznamka</w:t>
      </w:r>
    </w:p>
    <w:p w14:paraId="2110D23C" w14:textId="77777777" w:rsidR="00227E69" w:rsidRPr="00D95A9D" w:rsidRDefault="4B1F096C" w:rsidP="00227E69">
      <w:pPr>
        <w:pStyle w:val="Odsekzoznamu"/>
        <w:numPr>
          <w:ilvl w:val="3"/>
          <w:numId w:val="16"/>
        </w:numPr>
        <w:jc w:val="both"/>
      </w:pPr>
      <w:r w:rsidRPr="00D95A9D">
        <w:t>Email</w:t>
      </w:r>
    </w:p>
    <w:p w14:paraId="1D5E1979" w14:textId="77777777" w:rsidR="00227E69" w:rsidRPr="00D95A9D" w:rsidRDefault="6DE4F7B8" w:rsidP="00227E69">
      <w:pPr>
        <w:pStyle w:val="Odsekzoznamu"/>
        <w:numPr>
          <w:ilvl w:val="3"/>
          <w:numId w:val="16"/>
        </w:numPr>
        <w:jc w:val="both"/>
      </w:pPr>
      <w:r w:rsidRPr="00D95A9D">
        <w:t>IdPracovnika - Identifikátor preferovaného zdravotníckeho pracovníka v JRÚZ registri 1.3.158.00165387.100.40.90</w:t>
      </w:r>
    </w:p>
    <w:p w14:paraId="3E03E9FC" w14:textId="77777777" w:rsidR="00227E69" w:rsidRPr="00D95A9D" w:rsidRDefault="6DE4F7B8" w:rsidP="00227E69">
      <w:pPr>
        <w:pStyle w:val="Odsekzoznamu"/>
        <w:numPr>
          <w:ilvl w:val="3"/>
          <w:numId w:val="16"/>
        </w:numPr>
        <w:jc w:val="both"/>
      </w:pPr>
      <w:r w:rsidRPr="00D95A9D">
        <w:t>Kod - Kód preferovaného zdravotníckeho pracovníka</w:t>
      </w:r>
    </w:p>
    <w:p w14:paraId="373436C6" w14:textId="77777777" w:rsidR="00227E69" w:rsidRPr="00D95A9D" w:rsidRDefault="6DE4F7B8" w:rsidP="00227E69">
      <w:pPr>
        <w:pStyle w:val="Odsekzoznamu"/>
        <w:numPr>
          <w:ilvl w:val="3"/>
          <w:numId w:val="16"/>
        </w:numPr>
        <w:jc w:val="both"/>
      </w:pPr>
      <w:r w:rsidRPr="00D95A9D">
        <w:lastRenderedPageBreak/>
        <w:t>UdajePZS - Údaje o PZS, v ktorom pôsobí preferovaný zdravotnícky pracovník</w:t>
      </w:r>
    </w:p>
    <w:p w14:paraId="692615AE" w14:textId="77777777" w:rsidR="00227E69" w:rsidRPr="00D95A9D" w:rsidRDefault="6DE4F7B8" w:rsidP="00227E69">
      <w:pPr>
        <w:pStyle w:val="Odsekzoznamu"/>
        <w:numPr>
          <w:ilvl w:val="4"/>
          <w:numId w:val="16"/>
        </w:numPr>
        <w:jc w:val="both"/>
      </w:pPr>
      <w:r w:rsidRPr="00D95A9D">
        <w:t>Názov</w:t>
      </w:r>
    </w:p>
    <w:p w14:paraId="751AA68C" w14:textId="77777777" w:rsidR="00227E69" w:rsidRPr="00D95A9D" w:rsidRDefault="6DE4F7B8" w:rsidP="00227E69">
      <w:pPr>
        <w:pStyle w:val="Odsekzoznamu"/>
        <w:numPr>
          <w:ilvl w:val="4"/>
          <w:numId w:val="16"/>
        </w:numPr>
        <w:jc w:val="both"/>
      </w:pPr>
      <w:r w:rsidRPr="00D95A9D">
        <w:t>Kod - Kód poskytovateľa zdravotnej starostlivosti</w:t>
      </w:r>
    </w:p>
    <w:p w14:paraId="1A74501C" w14:textId="77777777" w:rsidR="00227E69" w:rsidRPr="00D95A9D" w:rsidRDefault="6DE4F7B8" w:rsidP="00227E69">
      <w:pPr>
        <w:pStyle w:val="Odsekzoznamu"/>
        <w:numPr>
          <w:ilvl w:val="4"/>
          <w:numId w:val="16"/>
        </w:numPr>
      </w:pPr>
      <w:r w:rsidRPr="00D95A9D">
        <w:t>DruhOdbornejCinnosti - Položka z JRÚZ číselníka 1.3.158.00165387.100.10.39</w:t>
      </w:r>
    </w:p>
    <w:p w14:paraId="7B31F066" w14:textId="77777777" w:rsidR="00227E69" w:rsidRPr="00D95A9D" w:rsidRDefault="00227E69" w:rsidP="00227E69">
      <w:pPr>
        <w:pStyle w:val="Odsekzoznamu"/>
        <w:ind w:left="3600"/>
        <w:jc w:val="both"/>
      </w:pPr>
    </w:p>
    <w:p w14:paraId="45E07C08" w14:textId="77777777" w:rsidR="00227E69" w:rsidRPr="00D95A9D" w:rsidRDefault="4B1F096C" w:rsidP="00227E69">
      <w:r w:rsidRPr="00D95A9D">
        <w:t xml:space="preserve">Pre úspešné </w:t>
      </w:r>
      <w:r w:rsidR="00207EB9" w:rsidRPr="00D95A9D">
        <w:t>storno</w:t>
      </w:r>
      <w:r w:rsidRPr="00D95A9D">
        <w:t xml:space="preserve"> kontaktných údajov </w:t>
      </w:r>
      <w:r w:rsidR="0071069F" w:rsidRPr="00D95A9D">
        <w:t>je potrebné v XML naplniť nasledovné elementy (</w:t>
      </w:r>
      <w:r w:rsidR="0071069F" w:rsidRPr="00D95A9D">
        <w:rPr>
          <w:b/>
        </w:rPr>
        <w:t>popis pre plnenie spoločných atribútov je uvedený v dokumente x070</w:t>
      </w:r>
      <w:r w:rsidR="0071069F" w:rsidRPr="00D95A9D">
        <w:t>):</w:t>
      </w:r>
    </w:p>
    <w:p w14:paraId="500305DD" w14:textId="77777777" w:rsidR="00227E69" w:rsidRPr="00D95A9D" w:rsidRDefault="4B1F096C" w:rsidP="00227E69">
      <w:pPr>
        <w:pStyle w:val="Odsekzoznamu"/>
        <w:numPr>
          <w:ilvl w:val="0"/>
          <w:numId w:val="16"/>
        </w:numPr>
        <w:jc w:val="both"/>
      </w:pPr>
      <w:r w:rsidRPr="00D95A9D">
        <w:t xml:space="preserve">Časť záznamu Body: </w:t>
      </w:r>
    </w:p>
    <w:p w14:paraId="1F04C9A7" w14:textId="77777777" w:rsidR="00227E69" w:rsidRPr="00D95A9D" w:rsidRDefault="6DE4F7B8" w:rsidP="00227E69">
      <w:pPr>
        <w:pStyle w:val="Odsekzoznamu"/>
        <w:numPr>
          <w:ilvl w:val="0"/>
          <w:numId w:val="16"/>
        </w:numPr>
        <w:jc w:val="both"/>
      </w:pPr>
      <w:r w:rsidRPr="00D95A9D">
        <w:t>Data</w:t>
      </w:r>
    </w:p>
    <w:p w14:paraId="15B8C165" w14:textId="77777777" w:rsidR="00227E69" w:rsidRPr="00D95A9D" w:rsidRDefault="4B1F096C" w:rsidP="00227E69">
      <w:pPr>
        <w:pStyle w:val="Odsekzoznamu"/>
        <w:numPr>
          <w:ilvl w:val="1"/>
          <w:numId w:val="16"/>
        </w:numPr>
        <w:jc w:val="both"/>
      </w:pPr>
      <w:r w:rsidRPr="00D95A9D">
        <w:t>ZrusKontaktneUdajePacientskehoSumaraVstup_v3</w:t>
      </w:r>
    </w:p>
    <w:p w14:paraId="6BDFFC3B" w14:textId="77777777" w:rsidR="00227E69" w:rsidRPr="00D95A9D" w:rsidRDefault="6DE4F7B8" w:rsidP="00227E69">
      <w:pPr>
        <w:pStyle w:val="Odsekzoznamu"/>
        <w:numPr>
          <w:ilvl w:val="2"/>
          <w:numId w:val="16"/>
        </w:numPr>
        <w:jc w:val="both"/>
      </w:pPr>
      <w:r w:rsidRPr="00D95A9D">
        <w:t>Data</w:t>
      </w:r>
    </w:p>
    <w:p w14:paraId="0ADC5AA6" w14:textId="77777777" w:rsidR="00227E69" w:rsidRPr="00D95A9D" w:rsidRDefault="6DE4F7B8" w:rsidP="00227E69">
      <w:pPr>
        <w:pStyle w:val="Odsekzoznamu"/>
        <w:numPr>
          <w:ilvl w:val="3"/>
          <w:numId w:val="16"/>
        </w:numPr>
        <w:jc w:val="both"/>
      </w:pPr>
      <w:r w:rsidRPr="00D95A9D">
        <w:t>IdPacienta</w:t>
      </w:r>
    </w:p>
    <w:p w14:paraId="428E457B" w14:textId="77777777" w:rsidR="00227E69" w:rsidRPr="00D95A9D" w:rsidRDefault="6DE4F7B8" w:rsidP="00227E69">
      <w:pPr>
        <w:pStyle w:val="Odsekzoznamu"/>
        <w:numPr>
          <w:ilvl w:val="4"/>
          <w:numId w:val="16"/>
        </w:numPr>
        <w:jc w:val="both"/>
      </w:pPr>
      <w:r w:rsidRPr="00D95A9D">
        <w:t>šifrovaný identifikátor pacienta – ESID, ktorý je generovaný službou CC CreateESID so vstupnými parametrami:</w:t>
      </w:r>
    </w:p>
    <w:p w14:paraId="670C5BD8" w14:textId="77777777" w:rsidR="00DF26CF" w:rsidRPr="00D95A9D" w:rsidRDefault="00DF26CF" w:rsidP="00DF26CF">
      <w:pPr>
        <w:pStyle w:val="Odsekzoznamu"/>
        <w:numPr>
          <w:ilvl w:val="5"/>
          <w:numId w:val="16"/>
        </w:numPr>
        <w:jc w:val="both"/>
      </w:pPr>
      <w:r w:rsidRPr="00D95A9D">
        <w:t>identifikátor prijímateľa zdravotnej starostlivosti</w:t>
      </w:r>
    </w:p>
    <w:p w14:paraId="602C5757" w14:textId="77777777" w:rsidR="00227E69" w:rsidRPr="00D95A9D" w:rsidRDefault="00DF26CF" w:rsidP="009F126C">
      <w:pPr>
        <w:pStyle w:val="Odsekzoznamu"/>
        <w:numPr>
          <w:ilvl w:val="5"/>
          <w:numId w:val="16"/>
        </w:numPr>
      </w:pPr>
      <w:r w:rsidRPr="00D95A9D">
        <w:t>výstup z volania metódy GetSamlTokenForHealthProfessional</w:t>
      </w:r>
    </w:p>
    <w:p w14:paraId="201F97B3" w14:textId="77777777" w:rsidR="00227E69" w:rsidRPr="00D95A9D" w:rsidRDefault="6DE4F7B8" w:rsidP="00227E69">
      <w:pPr>
        <w:pStyle w:val="Odsekzoznamu"/>
        <w:numPr>
          <w:ilvl w:val="4"/>
          <w:numId w:val="16"/>
        </w:numPr>
        <w:jc w:val="both"/>
      </w:pPr>
      <w:r w:rsidRPr="00D95A9D">
        <w:t> validtime</w:t>
      </w:r>
    </w:p>
    <w:p w14:paraId="770B6180" w14:textId="77777777" w:rsidR="00227E69" w:rsidRPr="00D95A9D" w:rsidRDefault="6DE4F7B8" w:rsidP="00227E69">
      <w:pPr>
        <w:pStyle w:val="Odsekzoznamu"/>
        <w:numPr>
          <w:ilvl w:val="5"/>
          <w:numId w:val="16"/>
        </w:numPr>
        <w:jc w:val="both"/>
      </w:pPr>
      <w:r w:rsidRPr="00D95A9D">
        <w:t>Low – aktuálny čas</w:t>
      </w:r>
    </w:p>
    <w:p w14:paraId="0AA8638A" w14:textId="77777777" w:rsidR="00227E69" w:rsidRPr="00D95A9D" w:rsidRDefault="6DE4F7B8" w:rsidP="00227E69">
      <w:pPr>
        <w:pStyle w:val="Odsekzoznamu"/>
        <w:numPr>
          <w:ilvl w:val="5"/>
          <w:numId w:val="16"/>
        </w:numPr>
        <w:jc w:val="both"/>
      </w:pPr>
      <w:r w:rsidRPr="00D95A9D">
        <w:t>High – konštanta 3000-12-31T00:00:00</w:t>
      </w:r>
    </w:p>
    <w:p w14:paraId="78FF584E" w14:textId="77777777" w:rsidR="00227E69" w:rsidRPr="00D95A9D" w:rsidRDefault="6DE4F7B8" w:rsidP="00227E69">
      <w:pPr>
        <w:pStyle w:val="Odsekzoznamu"/>
        <w:numPr>
          <w:ilvl w:val="4"/>
          <w:numId w:val="16"/>
        </w:numPr>
        <w:jc w:val="both"/>
      </w:pPr>
      <w:r w:rsidRPr="00D95A9D">
        <w:t> root</w:t>
      </w:r>
    </w:p>
    <w:p w14:paraId="76EBAADC" w14:textId="77777777" w:rsidR="00227E69" w:rsidRPr="00D95A9D" w:rsidRDefault="4B1F096C" w:rsidP="00227E69">
      <w:pPr>
        <w:pStyle w:val="Odsekzoznamu"/>
        <w:numPr>
          <w:ilvl w:val="5"/>
          <w:numId w:val="16"/>
        </w:numPr>
        <w:jc w:val="both"/>
      </w:pPr>
      <w:r w:rsidRPr="00D95A9D">
        <w:t> OID - 1.3.158.00165387.100.40.110</w:t>
      </w:r>
    </w:p>
    <w:p w14:paraId="4A06A3F2" w14:textId="77777777" w:rsidR="00227E69" w:rsidRPr="00D95A9D" w:rsidRDefault="6DE4F7B8" w:rsidP="00227E69">
      <w:pPr>
        <w:pStyle w:val="Odsekzoznamu"/>
        <w:numPr>
          <w:ilvl w:val="3"/>
          <w:numId w:val="16"/>
        </w:numPr>
        <w:jc w:val="both"/>
      </w:pPr>
      <w:r w:rsidRPr="00D95A9D">
        <w:t xml:space="preserve">IdZaznamu – Identifikátor kontaktného údaju v NZIS, ktorý sa má </w:t>
      </w:r>
      <w:r w:rsidR="00207EB9" w:rsidRPr="00D95A9D">
        <w:t>stornovať</w:t>
      </w:r>
      <w:r w:rsidRPr="00D95A9D">
        <w:t xml:space="preserve"> (1..*)</w:t>
      </w:r>
    </w:p>
    <w:p w14:paraId="7BCC55A6" w14:textId="77777777" w:rsidR="00F51FB0" w:rsidRPr="009F126C" w:rsidRDefault="6DE4F7B8" w:rsidP="00D95A9D">
      <w:pPr>
        <w:pStyle w:val="Nadpis4"/>
        <w:rPr>
          <w:lang w:val="sk-SK"/>
        </w:rPr>
      </w:pPr>
      <w:bookmarkStart w:id="50" w:name="_Toc513046942"/>
      <w:bookmarkStart w:id="51" w:name="_A7_–_Individuálny"/>
      <w:bookmarkStart w:id="52" w:name="_Toc2079593"/>
      <w:bookmarkEnd w:id="50"/>
      <w:bookmarkEnd w:id="51"/>
      <w:r w:rsidRPr="009F126C">
        <w:rPr>
          <w:lang w:val="sk-SK"/>
        </w:rPr>
        <w:t>A7 – Individuálny zápis do pacientskeho sumáru</w:t>
      </w:r>
      <w:bookmarkEnd w:id="52"/>
    </w:p>
    <w:p w14:paraId="68FEC03B" w14:textId="77777777" w:rsidR="00C524F0" w:rsidRPr="00C26A9D" w:rsidRDefault="4B1F096C" w:rsidP="00C26A9D">
      <w:pPr>
        <w:rPr>
          <w:b/>
          <w:u w:val="single"/>
        </w:rPr>
      </w:pPr>
      <w:r w:rsidRPr="00C26A9D">
        <w:rPr>
          <w:b/>
          <w:u w:val="single"/>
        </w:rPr>
        <w:t>Popis procesu:</w:t>
      </w:r>
    </w:p>
    <w:p w14:paraId="10218C40" w14:textId="77777777" w:rsidR="00C524F0" w:rsidRPr="00D95A9D" w:rsidRDefault="00C524F0" w:rsidP="00C524F0"/>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C524F0" w:rsidRPr="00D95A9D" w14:paraId="0F55EB0B" w14:textId="77777777" w:rsidTr="00DB77B9">
        <w:trPr>
          <w:cantSplit/>
          <w:tblHeader/>
        </w:trPr>
        <w:tc>
          <w:tcPr>
            <w:tcW w:w="1134" w:type="dxa"/>
            <w:shd w:val="clear" w:color="auto" w:fill="002060"/>
          </w:tcPr>
          <w:p w14:paraId="720E2D8B" w14:textId="77777777" w:rsidR="00C524F0" w:rsidRPr="00D95A9D" w:rsidRDefault="4B1F096C" w:rsidP="4B1F096C">
            <w:pPr>
              <w:rPr>
                <w:sz w:val="18"/>
                <w:szCs w:val="18"/>
              </w:rPr>
            </w:pPr>
            <w:r w:rsidRPr="00D95A9D">
              <w:rPr>
                <w:sz w:val="18"/>
                <w:szCs w:val="18"/>
              </w:rPr>
              <w:t>Proces</w:t>
            </w:r>
          </w:p>
        </w:tc>
        <w:tc>
          <w:tcPr>
            <w:tcW w:w="7320" w:type="dxa"/>
            <w:shd w:val="clear" w:color="auto" w:fill="002060"/>
          </w:tcPr>
          <w:p w14:paraId="24F6137A" w14:textId="77777777" w:rsidR="00C524F0" w:rsidRPr="00D95A9D" w:rsidRDefault="00C524F0" w:rsidP="00FE1F65">
            <w:pPr>
              <w:rPr>
                <w:sz w:val="18"/>
              </w:rPr>
            </w:pPr>
          </w:p>
        </w:tc>
      </w:tr>
      <w:tr w:rsidR="00C524F0" w:rsidRPr="00D95A9D" w14:paraId="24F87FF7" w14:textId="77777777" w:rsidTr="00DB77B9">
        <w:trPr>
          <w:cantSplit/>
        </w:trPr>
        <w:tc>
          <w:tcPr>
            <w:tcW w:w="1134" w:type="dxa"/>
          </w:tcPr>
          <w:p w14:paraId="6E26AF8E" w14:textId="77777777" w:rsidR="00C524F0" w:rsidRPr="00D95A9D" w:rsidRDefault="4B1F096C" w:rsidP="4B1F096C">
            <w:pPr>
              <w:rPr>
                <w:sz w:val="18"/>
                <w:szCs w:val="18"/>
              </w:rPr>
            </w:pPr>
            <w:r w:rsidRPr="00D95A9D">
              <w:rPr>
                <w:sz w:val="18"/>
                <w:szCs w:val="18"/>
              </w:rPr>
              <w:t xml:space="preserve">Cieľ: </w:t>
            </w:r>
          </w:p>
        </w:tc>
        <w:tc>
          <w:tcPr>
            <w:tcW w:w="7320" w:type="dxa"/>
          </w:tcPr>
          <w:p w14:paraId="5D29BB04" w14:textId="77777777" w:rsidR="00C524F0" w:rsidRPr="00D95A9D" w:rsidRDefault="4B1F096C" w:rsidP="4B1F096C">
            <w:pPr>
              <w:pStyle w:val="Odsekzoznamu"/>
              <w:numPr>
                <w:ilvl w:val="0"/>
                <w:numId w:val="15"/>
              </w:numPr>
              <w:rPr>
                <w:sz w:val="18"/>
                <w:szCs w:val="18"/>
              </w:rPr>
            </w:pPr>
            <w:r w:rsidRPr="00D95A9D">
              <w:rPr>
                <w:sz w:val="18"/>
                <w:szCs w:val="18"/>
              </w:rPr>
              <w:t>Zápis a aktualizácia klinických údajov do pacientskeho sumáru</w:t>
            </w:r>
          </w:p>
        </w:tc>
      </w:tr>
      <w:tr w:rsidR="00C524F0" w:rsidRPr="00D95A9D" w14:paraId="45EDF148" w14:textId="77777777" w:rsidTr="00DB77B9">
        <w:trPr>
          <w:cantSplit/>
        </w:trPr>
        <w:tc>
          <w:tcPr>
            <w:tcW w:w="1134" w:type="dxa"/>
          </w:tcPr>
          <w:p w14:paraId="6C51F5B4" w14:textId="77777777" w:rsidR="00C524F0" w:rsidRPr="00D95A9D" w:rsidRDefault="4B1F096C" w:rsidP="4B1F096C">
            <w:pPr>
              <w:rPr>
                <w:sz w:val="18"/>
                <w:szCs w:val="18"/>
              </w:rPr>
            </w:pPr>
            <w:r w:rsidRPr="00D95A9D">
              <w:rPr>
                <w:sz w:val="18"/>
                <w:szCs w:val="18"/>
              </w:rPr>
              <w:t>Vstup:</w:t>
            </w:r>
          </w:p>
        </w:tc>
        <w:tc>
          <w:tcPr>
            <w:tcW w:w="7320" w:type="dxa"/>
          </w:tcPr>
          <w:p w14:paraId="1F4BE577" w14:textId="77777777" w:rsidR="00C524F0" w:rsidRPr="00D95A9D" w:rsidRDefault="4B1F096C" w:rsidP="4B1F096C">
            <w:pPr>
              <w:pStyle w:val="Odsekzoznamu"/>
              <w:numPr>
                <w:ilvl w:val="0"/>
                <w:numId w:val="14"/>
              </w:numPr>
              <w:rPr>
                <w:sz w:val="18"/>
                <w:szCs w:val="18"/>
              </w:rPr>
            </w:pPr>
            <w:r w:rsidRPr="00D95A9D">
              <w:rPr>
                <w:sz w:val="18"/>
                <w:szCs w:val="18"/>
              </w:rPr>
              <w:t>Autentifikovaný zdravotnícky pracovník a odborný útvar</w:t>
            </w:r>
            <w:r w:rsidRPr="00D95A9D">
              <w:t>,</w:t>
            </w:r>
            <w:r w:rsidRPr="00D95A9D">
              <w:rPr>
                <w:sz w:val="18"/>
                <w:szCs w:val="18"/>
              </w:rPr>
              <w:t xml:space="preserve"> na ktorom pracuje</w:t>
            </w:r>
          </w:p>
          <w:p w14:paraId="3DAECF70" w14:textId="77777777" w:rsidR="00C524F0" w:rsidRPr="00D95A9D" w:rsidRDefault="4B1F096C" w:rsidP="4B1F096C">
            <w:pPr>
              <w:pStyle w:val="Odsekzoznamu"/>
              <w:numPr>
                <w:ilvl w:val="0"/>
                <w:numId w:val="14"/>
              </w:numPr>
              <w:rPr>
                <w:sz w:val="18"/>
                <w:szCs w:val="18"/>
              </w:rPr>
            </w:pPr>
            <w:r w:rsidRPr="00D95A9D">
              <w:rPr>
                <w:sz w:val="18"/>
                <w:szCs w:val="18"/>
              </w:rPr>
              <w:t xml:space="preserve">Identifikovaný pacient </w:t>
            </w:r>
          </w:p>
          <w:p w14:paraId="7658C0EB" w14:textId="77777777" w:rsidR="00C524F0" w:rsidRPr="00D95A9D" w:rsidRDefault="4B1F096C" w:rsidP="4B1F096C">
            <w:pPr>
              <w:pStyle w:val="Odsekzoznamu"/>
              <w:numPr>
                <w:ilvl w:val="0"/>
                <w:numId w:val="14"/>
              </w:numPr>
              <w:rPr>
                <w:sz w:val="18"/>
                <w:szCs w:val="18"/>
              </w:rPr>
            </w:pPr>
            <w:r w:rsidRPr="00D95A9D">
              <w:rPr>
                <w:sz w:val="18"/>
                <w:szCs w:val="18"/>
              </w:rPr>
              <w:t>Požiadavka na zápis klinických údajov do pacientskeho sumáru</w:t>
            </w:r>
          </w:p>
        </w:tc>
      </w:tr>
      <w:tr w:rsidR="00C524F0" w:rsidRPr="00D95A9D" w14:paraId="68A30254" w14:textId="77777777" w:rsidTr="00DB77B9">
        <w:trPr>
          <w:cantSplit/>
        </w:trPr>
        <w:tc>
          <w:tcPr>
            <w:tcW w:w="1134" w:type="dxa"/>
          </w:tcPr>
          <w:p w14:paraId="544E1F03" w14:textId="77777777" w:rsidR="00C524F0" w:rsidRPr="00D95A9D" w:rsidRDefault="4B1F096C" w:rsidP="4B1F096C">
            <w:pPr>
              <w:rPr>
                <w:sz w:val="18"/>
                <w:szCs w:val="18"/>
              </w:rPr>
            </w:pPr>
            <w:r w:rsidRPr="00D95A9D">
              <w:rPr>
                <w:sz w:val="18"/>
                <w:szCs w:val="18"/>
              </w:rPr>
              <w:t>Výstup:</w:t>
            </w:r>
          </w:p>
        </w:tc>
        <w:tc>
          <w:tcPr>
            <w:tcW w:w="7320" w:type="dxa"/>
          </w:tcPr>
          <w:p w14:paraId="54089759" w14:textId="77777777" w:rsidR="00C524F0" w:rsidRPr="00D95A9D" w:rsidRDefault="4B1F096C" w:rsidP="4B1F096C">
            <w:pPr>
              <w:pStyle w:val="Odsekzoznamu"/>
              <w:numPr>
                <w:ilvl w:val="0"/>
                <w:numId w:val="16"/>
              </w:numPr>
              <w:rPr>
                <w:sz w:val="18"/>
                <w:szCs w:val="18"/>
              </w:rPr>
            </w:pPr>
            <w:r w:rsidRPr="00D95A9D">
              <w:rPr>
                <w:sz w:val="18"/>
                <w:szCs w:val="18"/>
              </w:rPr>
              <w:t>Aktualizované klinické údaje</w:t>
            </w:r>
          </w:p>
        </w:tc>
      </w:tr>
      <w:tr w:rsidR="00C524F0" w:rsidRPr="00D95A9D" w14:paraId="7F1E6451" w14:textId="77777777" w:rsidTr="00DB77B9">
        <w:trPr>
          <w:cantSplit/>
          <w:trHeight w:val="259"/>
        </w:trPr>
        <w:tc>
          <w:tcPr>
            <w:tcW w:w="1134" w:type="dxa"/>
          </w:tcPr>
          <w:p w14:paraId="509D37EA" w14:textId="77777777" w:rsidR="00C524F0" w:rsidRPr="00D95A9D" w:rsidRDefault="4B1F096C" w:rsidP="4B1F096C">
            <w:pPr>
              <w:rPr>
                <w:sz w:val="18"/>
                <w:szCs w:val="18"/>
              </w:rPr>
            </w:pPr>
            <w:r w:rsidRPr="00D95A9D">
              <w:rPr>
                <w:sz w:val="18"/>
                <w:szCs w:val="18"/>
              </w:rPr>
              <w:t>Scenáre použitia:</w:t>
            </w:r>
          </w:p>
        </w:tc>
        <w:tc>
          <w:tcPr>
            <w:tcW w:w="7320" w:type="dxa"/>
          </w:tcPr>
          <w:p w14:paraId="398DA3B8" w14:textId="2DB15AE1" w:rsidR="00563FCF" w:rsidRPr="00563FCF" w:rsidRDefault="00A10E40" w:rsidP="4B1F096C">
            <w:pPr>
              <w:pStyle w:val="Odsekzoznamu"/>
              <w:numPr>
                <w:ilvl w:val="0"/>
                <w:numId w:val="16"/>
              </w:numPr>
              <w:rPr>
                <w:rStyle w:val="Hypertextovprepojenie"/>
                <w:color w:val="auto"/>
                <w:sz w:val="18"/>
                <w:szCs w:val="18"/>
                <w:u w:val="none"/>
              </w:rPr>
            </w:pPr>
            <w:hyperlink w:anchor="_eV_01_32_–_Individuálne" w:history="1">
              <w:r w:rsidR="00563FCF" w:rsidRPr="00563FCF">
                <w:rPr>
                  <w:rStyle w:val="Hypertextovprepojenie"/>
                  <w:sz w:val="18"/>
                  <w:szCs w:val="18"/>
                </w:rPr>
                <w:t>eV_01_32 – Individuálne zaznamenanie zdravotného problému do pacientskeho sumáru</w:t>
              </w:r>
            </w:hyperlink>
            <w:r w:rsidR="00563FCF" w:rsidRPr="00563FCF">
              <w:rPr>
                <w:rStyle w:val="Hypertextovprepojenie"/>
                <w:sz w:val="18"/>
                <w:szCs w:val="18"/>
              </w:rPr>
              <w:t xml:space="preserve"> </w:t>
            </w:r>
          </w:p>
          <w:p w14:paraId="022DDB8A" w14:textId="5ED8ADBA" w:rsidR="00C524F0" w:rsidRPr="00D95A9D" w:rsidRDefault="00A10E40" w:rsidP="4B1F096C">
            <w:pPr>
              <w:pStyle w:val="Odsekzoznamu"/>
              <w:numPr>
                <w:ilvl w:val="0"/>
                <w:numId w:val="16"/>
              </w:numPr>
              <w:rPr>
                <w:sz w:val="18"/>
                <w:szCs w:val="18"/>
              </w:rPr>
            </w:pPr>
            <w:hyperlink w:anchor="_eV_01_33_–_Individuálne" w:history="1">
              <w:r w:rsidR="4B1F096C" w:rsidRPr="00D95A9D">
                <w:rPr>
                  <w:rStyle w:val="Hypertextovprepojenie"/>
                  <w:sz w:val="18"/>
                  <w:szCs w:val="18"/>
                </w:rPr>
                <w:t>eV_01_33 – Individuálne zaznamenanie alergickej reakcie do pacientskeho sumáru</w:t>
              </w:r>
            </w:hyperlink>
          </w:p>
          <w:p w14:paraId="344BDC14" w14:textId="3F640EF5" w:rsidR="00C524F0" w:rsidRPr="00D95A9D" w:rsidRDefault="00A10E40" w:rsidP="4B1F096C">
            <w:pPr>
              <w:pStyle w:val="Odsekzoznamu"/>
              <w:numPr>
                <w:ilvl w:val="0"/>
                <w:numId w:val="16"/>
              </w:numPr>
              <w:rPr>
                <w:sz w:val="18"/>
                <w:szCs w:val="18"/>
              </w:rPr>
            </w:pPr>
            <w:hyperlink w:anchor="_eV_01_35_–_Individuálne" w:history="1">
              <w:r w:rsidR="4B1F096C" w:rsidRPr="00D95A9D">
                <w:rPr>
                  <w:rStyle w:val="Hypertextovprepojenie"/>
                  <w:sz w:val="18"/>
                  <w:szCs w:val="18"/>
                </w:rPr>
                <w:t>eV_01_3</w:t>
              </w:r>
              <w:r w:rsidR="006C171B">
                <w:rPr>
                  <w:rStyle w:val="Hypertextovprepojenie"/>
                  <w:sz w:val="18"/>
                  <w:szCs w:val="18"/>
                </w:rPr>
                <w:t>5</w:t>
              </w:r>
              <w:r w:rsidR="4B1F096C" w:rsidRPr="00D95A9D">
                <w:rPr>
                  <w:rStyle w:val="Hypertextovprepojenie"/>
                  <w:sz w:val="18"/>
                  <w:szCs w:val="18"/>
                </w:rPr>
                <w:t xml:space="preserve"> – Individuálne zaznamenanie predpokladaného dátumu pôrodu </w:t>
              </w:r>
            </w:hyperlink>
          </w:p>
          <w:p w14:paraId="5D46C5C8" w14:textId="02F53B3E" w:rsidR="00C524F0" w:rsidRPr="00563FCF" w:rsidRDefault="00A10E40" w:rsidP="00563FCF">
            <w:pPr>
              <w:pStyle w:val="Odsekzoznamu"/>
              <w:numPr>
                <w:ilvl w:val="0"/>
                <w:numId w:val="16"/>
              </w:numPr>
              <w:rPr>
                <w:color w:val="64C29D" w:themeColor="hyperlink"/>
                <w:sz w:val="18"/>
                <w:szCs w:val="18"/>
                <w:u w:val="single"/>
              </w:rPr>
            </w:pPr>
            <w:hyperlink w:anchor="_eV_01_34_–_Individuálne" w:history="1">
              <w:r w:rsidR="4B1F096C" w:rsidRPr="00563FCF">
                <w:rPr>
                  <w:rStyle w:val="Hypertextovprepojenie"/>
                  <w:sz w:val="18"/>
                  <w:szCs w:val="18"/>
                </w:rPr>
                <w:t>eV_01_3</w:t>
              </w:r>
              <w:r w:rsidR="00563FCF" w:rsidRPr="00563FCF">
                <w:rPr>
                  <w:rStyle w:val="Hypertextovprepojenie"/>
                  <w:sz w:val="18"/>
                  <w:szCs w:val="18"/>
                </w:rPr>
                <w:t xml:space="preserve">4 – </w:t>
              </w:r>
              <w:r w:rsidR="00563FCF" w:rsidRPr="00563FCF">
                <w:rPr>
                  <w:rStyle w:val="Hypertextovprepojenie"/>
                </w:rPr>
                <w:t xml:space="preserve"> </w:t>
              </w:r>
              <w:r w:rsidR="00563FCF" w:rsidRPr="00563FCF">
                <w:rPr>
                  <w:rStyle w:val="Hypertextovprepojenie"/>
                  <w:sz w:val="18"/>
                  <w:szCs w:val="18"/>
                </w:rPr>
                <w:t>Individuálne zaznamenanie implantovanej zdravotnej pomôcky do pacientskeho sumáru</w:t>
              </w:r>
            </w:hyperlink>
          </w:p>
        </w:tc>
      </w:tr>
      <w:tr w:rsidR="00C524F0" w:rsidRPr="00D95A9D" w14:paraId="5C9285C0" w14:textId="77777777" w:rsidTr="00DB77B9">
        <w:trPr>
          <w:cantSplit/>
        </w:trPr>
        <w:tc>
          <w:tcPr>
            <w:tcW w:w="1134" w:type="dxa"/>
          </w:tcPr>
          <w:p w14:paraId="4BFB6F63" w14:textId="77777777" w:rsidR="00C524F0" w:rsidRPr="00D95A9D" w:rsidRDefault="4B1F096C" w:rsidP="4B1F096C">
            <w:pPr>
              <w:rPr>
                <w:sz w:val="18"/>
                <w:szCs w:val="18"/>
              </w:rPr>
            </w:pPr>
            <w:r w:rsidRPr="00D95A9D">
              <w:rPr>
                <w:sz w:val="18"/>
                <w:szCs w:val="18"/>
              </w:rPr>
              <w:t>Služby:</w:t>
            </w:r>
          </w:p>
        </w:tc>
        <w:tc>
          <w:tcPr>
            <w:tcW w:w="7320" w:type="dxa"/>
          </w:tcPr>
          <w:p w14:paraId="07ECFB77" w14:textId="77777777" w:rsidR="00C524F0" w:rsidRPr="00D95A9D" w:rsidRDefault="00A10E40" w:rsidP="4B1F096C">
            <w:pPr>
              <w:pStyle w:val="Odsekzoznamu"/>
              <w:numPr>
                <w:ilvl w:val="0"/>
                <w:numId w:val="16"/>
              </w:numPr>
              <w:rPr>
                <w:sz w:val="18"/>
                <w:szCs w:val="18"/>
              </w:rPr>
            </w:pPr>
            <w:hyperlink w:anchor="_ZapisPacientskehoSumaruZdravotnePro" w:history="1">
              <w:r w:rsidR="4B1F096C" w:rsidRPr="00D95A9D">
                <w:rPr>
                  <w:rStyle w:val="Hypertextovprepojenie"/>
                  <w:sz w:val="18"/>
                  <w:szCs w:val="18"/>
                </w:rPr>
                <w:t>ZapisPacientskehoSumaruZdravotneProblemy_v2</w:t>
              </w:r>
            </w:hyperlink>
          </w:p>
          <w:p w14:paraId="2977B72F" w14:textId="77777777" w:rsidR="00C524F0" w:rsidRPr="00D95A9D" w:rsidRDefault="00A10E40" w:rsidP="4B1F096C">
            <w:pPr>
              <w:pStyle w:val="Odsekzoznamu"/>
              <w:numPr>
                <w:ilvl w:val="0"/>
                <w:numId w:val="16"/>
              </w:numPr>
              <w:rPr>
                <w:sz w:val="18"/>
                <w:szCs w:val="18"/>
              </w:rPr>
            </w:pPr>
            <w:hyperlink w:anchor="_ZapisPacientskehoSumaruPorodnickaAn" w:history="1">
              <w:r w:rsidR="4B1F096C" w:rsidRPr="00D95A9D">
                <w:rPr>
                  <w:rStyle w:val="Hypertextovprepojenie"/>
                  <w:sz w:val="18"/>
                  <w:szCs w:val="18"/>
                </w:rPr>
                <w:t>ZapisPacientskehoSumaruPorodnickaAnamneza_v2</w:t>
              </w:r>
            </w:hyperlink>
          </w:p>
          <w:p w14:paraId="70BB4D54" w14:textId="77777777" w:rsidR="00C524F0" w:rsidRPr="00D95A9D" w:rsidRDefault="00A10E40" w:rsidP="4B1F096C">
            <w:pPr>
              <w:pStyle w:val="Odsekzoznamu"/>
              <w:keepNext/>
              <w:numPr>
                <w:ilvl w:val="0"/>
                <w:numId w:val="16"/>
              </w:numPr>
              <w:rPr>
                <w:sz w:val="18"/>
                <w:szCs w:val="18"/>
              </w:rPr>
            </w:pPr>
            <w:hyperlink w:anchor="_ZapisPacientskehoSumaruVarovania_v2" w:history="1">
              <w:r w:rsidR="4B1F096C" w:rsidRPr="00D95A9D">
                <w:rPr>
                  <w:rStyle w:val="Hypertextovprepojenie"/>
                  <w:sz w:val="18"/>
                  <w:szCs w:val="18"/>
                </w:rPr>
                <w:t>ZapisPacientskehoSumaruVarovania_v2</w:t>
              </w:r>
            </w:hyperlink>
          </w:p>
        </w:tc>
      </w:tr>
    </w:tbl>
    <w:p w14:paraId="7C2208DD" w14:textId="1F2C8EB4" w:rsidR="00C524F0" w:rsidRPr="00D95A9D" w:rsidRDefault="00D35EF9" w:rsidP="4B1F096C">
      <w:pPr>
        <w:pStyle w:val="Popis"/>
        <w:rPr>
          <w:lang w:val="sk-SK"/>
        </w:rPr>
      </w:pPr>
      <w:bookmarkStart w:id="53" w:name="_Toc2079697"/>
      <w:r w:rsidRPr="00D95A9D">
        <w:rPr>
          <w:lang w:val="sk-SK"/>
        </w:rPr>
        <w:t xml:space="preserve">Tabuľka </w:t>
      </w:r>
      <w:r w:rsidR="001C6B33" w:rsidRPr="009F126C">
        <w:rPr>
          <w:lang w:val="sk-SK"/>
        </w:rPr>
        <w:fldChar w:fldCharType="begin"/>
      </w:r>
      <w:r w:rsidRPr="00D95A9D">
        <w:rPr>
          <w:lang w:val="sk-SK"/>
        </w:rPr>
        <w:instrText xml:space="preserve"> SEQ Tabuľka \* ARABIC </w:instrText>
      </w:r>
      <w:r w:rsidR="001C6B33" w:rsidRPr="009F126C">
        <w:rPr>
          <w:lang w:val="sk-SK"/>
        </w:rPr>
        <w:fldChar w:fldCharType="separate"/>
      </w:r>
      <w:r w:rsidR="004B369D">
        <w:rPr>
          <w:noProof/>
          <w:lang w:val="sk-SK"/>
        </w:rPr>
        <w:t>14</w:t>
      </w:r>
      <w:r w:rsidR="001C6B33" w:rsidRPr="009F126C">
        <w:rPr>
          <w:lang w:val="sk-SK"/>
        </w:rPr>
        <w:fldChar w:fldCharType="end"/>
      </w:r>
      <w:r w:rsidR="0023568C">
        <w:rPr>
          <w:lang w:val="sk-SK"/>
        </w:rPr>
        <w:t xml:space="preserve">: </w:t>
      </w:r>
      <w:r w:rsidRPr="00D95A9D">
        <w:rPr>
          <w:lang w:val="sk-SK"/>
        </w:rPr>
        <w:t>Individuálny zápis do pacientsk</w:t>
      </w:r>
      <w:r w:rsidR="00E25B21" w:rsidRPr="00D95A9D">
        <w:rPr>
          <w:lang w:val="sk-SK"/>
        </w:rPr>
        <w:t>e</w:t>
      </w:r>
      <w:r w:rsidRPr="00D95A9D">
        <w:rPr>
          <w:lang w:val="sk-SK"/>
        </w:rPr>
        <w:t>ho sumáru</w:t>
      </w:r>
      <w:bookmarkEnd w:id="53"/>
    </w:p>
    <w:p w14:paraId="40BAF8A0" w14:textId="77777777" w:rsidR="00C524F0" w:rsidRPr="00C26A9D" w:rsidRDefault="4B1F096C" w:rsidP="00C26A9D">
      <w:pPr>
        <w:rPr>
          <w:b/>
          <w:u w:val="single"/>
        </w:rPr>
      </w:pPr>
      <w:r w:rsidRPr="00C26A9D">
        <w:rPr>
          <w:b/>
          <w:u w:val="single"/>
        </w:rPr>
        <w:t>Všeobecné implementačné pravidlá:</w:t>
      </w:r>
    </w:p>
    <w:p w14:paraId="5FE0F328" w14:textId="77777777" w:rsidR="009565E3" w:rsidRPr="00D95A9D" w:rsidRDefault="009565E3" w:rsidP="00A05F84">
      <w:pPr>
        <w:rPr>
          <w:b/>
          <w:u w:val="single"/>
        </w:rPr>
      </w:pPr>
    </w:p>
    <w:p w14:paraId="53DD27FC" w14:textId="77777777" w:rsidR="00030586" w:rsidRPr="00D95A9D" w:rsidRDefault="4B1F096C" w:rsidP="00030586">
      <w:r w:rsidRPr="00D95A9D">
        <w:t xml:space="preserve">Pre úspešné odoslanie záznamu do pacientskeho sumáru </w:t>
      </w:r>
      <w:r w:rsidR="0071069F" w:rsidRPr="00D95A9D">
        <w:t>je potrebné v XML naplniť nasledovné elementy (</w:t>
      </w:r>
      <w:r w:rsidR="0071069F" w:rsidRPr="00D95A9D">
        <w:rPr>
          <w:b/>
        </w:rPr>
        <w:t>popis pre plnenie spoločných atribútov je uvedený v dokumente x070</w:t>
      </w:r>
      <w:r w:rsidR="0071069F" w:rsidRPr="00D95A9D">
        <w:t>):</w:t>
      </w:r>
    </w:p>
    <w:p w14:paraId="6653E24F" w14:textId="77777777" w:rsidR="00030586" w:rsidRPr="00D95A9D" w:rsidRDefault="4B1F096C" w:rsidP="00030586">
      <w:pPr>
        <w:pStyle w:val="Odsekzoznamu"/>
        <w:numPr>
          <w:ilvl w:val="0"/>
          <w:numId w:val="16"/>
        </w:numPr>
        <w:jc w:val="both"/>
      </w:pPr>
      <w:r w:rsidRPr="00D95A9D">
        <w:lastRenderedPageBreak/>
        <w:t xml:space="preserve">Časť záznamu Body: </w:t>
      </w:r>
    </w:p>
    <w:p w14:paraId="3B1DE2E4" w14:textId="77777777" w:rsidR="00030586" w:rsidRPr="00D95A9D" w:rsidRDefault="6DE4F7B8" w:rsidP="00030586">
      <w:pPr>
        <w:pStyle w:val="Odsekzoznamu"/>
        <w:numPr>
          <w:ilvl w:val="1"/>
          <w:numId w:val="16"/>
        </w:numPr>
        <w:jc w:val="both"/>
      </w:pPr>
      <w:r w:rsidRPr="00D95A9D">
        <w:t>Data</w:t>
      </w:r>
    </w:p>
    <w:p w14:paraId="049617C7" w14:textId="77777777" w:rsidR="00030586" w:rsidRPr="00D95A9D" w:rsidRDefault="6DE4F7B8" w:rsidP="00030586">
      <w:pPr>
        <w:pStyle w:val="Odsekzoznamu"/>
        <w:numPr>
          <w:ilvl w:val="2"/>
          <w:numId w:val="16"/>
        </w:numPr>
        <w:jc w:val="both"/>
      </w:pPr>
      <w:r w:rsidRPr="00D95A9D">
        <w:t>ZoznamIdentifikatorZaznamu</w:t>
      </w:r>
    </w:p>
    <w:p w14:paraId="0D1AE3B2" w14:textId="77777777" w:rsidR="00030586" w:rsidRPr="00D95A9D" w:rsidRDefault="6DE4F7B8" w:rsidP="00030586">
      <w:pPr>
        <w:pStyle w:val="Odsekzoznamu"/>
        <w:numPr>
          <w:ilvl w:val="3"/>
          <w:numId w:val="16"/>
        </w:numPr>
        <w:jc w:val="both"/>
      </w:pPr>
      <w:r w:rsidRPr="00D95A9D">
        <w:t>IdentifikatorZaznamu</w:t>
      </w:r>
    </w:p>
    <w:p w14:paraId="5B9DD231" w14:textId="77777777" w:rsidR="00030586" w:rsidRPr="00D95A9D" w:rsidRDefault="6DE4F7B8" w:rsidP="00030586">
      <w:pPr>
        <w:pStyle w:val="Odsekzoznamu"/>
        <w:numPr>
          <w:ilvl w:val="4"/>
          <w:numId w:val="16"/>
        </w:numPr>
        <w:jc w:val="both"/>
      </w:pPr>
      <w:r w:rsidRPr="00D95A9D">
        <w:t>InternalRecordID</w:t>
      </w:r>
    </w:p>
    <w:p w14:paraId="50959A49" w14:textId="77777777" w:rsidR="00030586" w:rsidRPr="00D95A9D" w:rsidRDefault="6DE4F7B8" w:rsidP="00030586">
      <w:pPr>
        <w:pStyle w:val="Odsekzoznamu"/>
        <w:numPr>
          <w:ilvl w:val="4"/>
          <w:numId w:val="16"/>
        </w:numPr>
        <w:ind w:left="3936"/>
      </w:pPr>
      <w:r w:rsidRPr="00D95A9D">
        <w:t>RC_ID, ktorý je povinný IS PZS vytvoriť na základe metodiky uvedenej v x070 – Detailna_specifikacia_rozhrania_Volanie_sluzieb – kapitola 5.4.4. – Identifikácia zdravotných záznamov</w:t>
      </w:r>
    </w:p>
    <w:p w14:paraId="164CBF5C" w14:textId="77777777" w:rsidR="00030586" w:rsidRPr="00D95A9D" w:rsidRDefault="6DE4F7B8" w:rsidP="00030586">
      <w:pPr>
        <w:pStyle w:val="Odsekzoznamu"/>
        <w:numPr>
          <w:ilvl w:val="6"/>
          <w:numId w:val="16"/>
        </w:numPr>
        <w:ind w:left="5376"/>
      </w:pPr>
      <w:r w:rsidRPr="00D95A9D">
        <w:t>Root</w:t>
      </w:r>
    </w:p>
    <w:p w14:paraId="1955E1EC" w14:textId="77777777" w:rsidR="00030586" w:rsidRPr="00D95A9D" w:rsidRDefault="4B1F096C" w:rsidP="00030586">
      <w:pPr>
        <w:pStyle w:val="Odsekzoznamu"/>
        <w:numPr>
          <w:ilvl w:val="7"/>
          <w:numId w:val="16"/>
        </w:numPr>
      </w:pPr>
      <w:r w:rsidRPr="00D95A9D">
        <w:t>OID záznamu: 1.3.158.00165387.100.50.40.100 – implantovaná zdravotná pomôcka1.3.158.00165387.100.50.40.120 – zdravotné problémy</w:t>
      </w:r>
    </w:p>
    <w:p w14:paraId="0EC8E8BD" w14:textId="77777777" w:rsidR="00030586" w:rsidRPr="00D95A9D" w:rsidRDefault="4B1F096C" w:rsidP="00030586">
      <w:pPr>
        <w:pStyle w:val="Odsekzoznamu"/>
        <w:numPr>
          <w:ilvl w:val="7"/>
          <w:numId w:val="16"/>
        </w:numPr>
      </w:pPr>
      <w:r w:rsidRPr="00D95A9D">
        <w:t>1.3.158.00165387.100.50.40.50 – Varovania</w:t>
      </w:r>
    </w:p>
    <w:p w14:paraId="4C955182" w14:textId="77777777" w:rsidR="00030586" w:rsidRPr="00D95A9D" w:rsidRDefault="4B1F096C" w:rsidP="00030586">
      <w:pPr>
        <w:pStyle w:val="Odsekzoznamu"/>
        <w:numPr>
          <w:ilvl w:val="7"/>
          <w:numId w:val="16"/>
        </w:numPr>
      </w:pPr>
      <w:r w:rsidRPr="00D95A9D">
        <w:t>1.3.158.00165387.100.50.40.60 – Pôrodnícka anamnéza</w:t>
      </w:r>
    </w:p>
    <w:p w14:paraId="1764C092" w14:textId="77777777" w:rsidR="00030586" w:rsidRPr="00D95A9D" w:rsidRDefault="00030586" w:rsidP="00A05F84">
      <w:pPr>
        <w:rPr>
          <w:b/>
          <w:u w:val="single"/>
        </w:rPr>
      </w:pPr>
    </w:p>
    <w:p w14:paraId="0F3C5A70" w14:textId="77777777" w:rsidR="00264FEE" w:rsidRPr="00D95A9D" w:rsidRDefault="4B1F096C" w:rsidP="00673403">
      <w:pPr>
        <w:pStyle w:val="Odsekzoznamu"/>
        <w:numPr>
          <w:ilvl w:val="0"/>
          <w:numId w:val="91"/>
        </w:numPr>
      </w:pPr>
      <w:r w:rsidRPr="00D95A9D">
        <w:t>Pre časť zdravotné problémy je evidovaný počet záznamov, ktoré vznikli s danou diagnózou a slúžia výhradne pre čítacie účely</w:t>
      </w:r>
    </w:p>
    <w:p w14:paraId="19663369" w14:textId="77777777" w:rsidR="009B4D34" w:rsidRPr="00D95A9D" w:rsidRDefault="6DE4F7B8" w:rsidP="00673403">
      <w:pPr>
        <w:pStyle w:val="Odsekzoznamu"/>
        <w:numPr>
          <w:ilvl w:val="0"/>
          <w:numId w:val="91"/>
        </w:numPr>
      </w:pPr>
      <w:r w:rsidRPr="00D95A9D">
        <w:t>Nežiaduce reakcie z očkovaní (súčasť záznamov o alergiách) môžu byť zapísané službou ZapisZaznamOckovania (voliteľná služba)</w:t>
      </w:r>
    </w:p>
    <w:p w14:paraId="00CF09E2" w14:textId="77777777" w:rsidR="00445DCB" w:rsidRPr="009F126C" w:rsidRDefault="6DE4F7B8" w:rsidP="00D95A9D">
      <w:pPr>
        <w:pStyle w:val="Nadpis4"/>
        <w:rPr>
          <w:lang w:val="sk-SK"/>
        </w:rPr>
      </w:pPr>
      <w:bookmarkStart w:id="54" w:name="_A8__–"/>
      <w:bookmarkStart w:id="55" w:name="_Toc2079594"/>
      <w:bookmarkEnd w:id="54"/>
      <w:r w:rsidRPr="00C26A9D">
        <w:rPr>
          <w:lang w:val="sk-SK"/>
        </w:rPr>
        <w:t xml:space="preserve">A8  – </w:t>
      </w:r>
      <w:r w:rsidR="00D95A9D" w:rsidRPr="00D95A9D">
        <w:rPr>
          <w:lang w:val="sk-SK"/>
        </w:rPr>
        <w:t>Storno a</w:t>
      </w:r>
      <w:r w:rsidR="00AF161E" w:rsidRPr="009F126C">
        <w:rPr>
          <w:lang w:val="sk-SK"/>
        </w:rPr>
        <w:t xml:space="preserve"> zneplatnenie </w:t>
      </w:r>
      <w:r w:rsidRPr="009F126C">
        <w:rPr>
          <w:lang w:val="sk-SK"/>
        </w:rPr>
        <w:t>záznamov z pacientskeho sumáru</w:t>
      </w:r>
      <w:bookmarkEnd w:id="55"/>
    </w:p>
    <w:p w14:paraId="21BAC233" w14:textId="77777777" w:rsidR="00FE03C3" w:rsidRPr="00D95A9D" w:rsidRDefault="00FE03C3" w:rsidP="00FE03C3"/>
    <w:p w14:paraId="14B8E09E" w14:textId="77777777" w:rsidR="00C524F0" w:rsidRPr="00C26A9D" w:rsidRDefault="4B1F096C" w:rsidP="00C26A9D">
      <w:pPr>
        <w:rPr>
          <w:b/>
          <w:u w:val="single"/>
        </w:rPr>
      </w:pPr>
      <w:r w:rsidRPr="00C26A9D">
        <w:rPr>
          <w:b/>
          <w:u w:val="single"/>
        </w:rPr>
        <w:t>Popis procesu:</w:t>
      </w:r>
    </w:p>
    <w:p w14:paraId="138DD452" w14:textId="77777777" w:rsidR="00C524F0" w:rsidRPr="00D95A9D" w:rsidRDefault="00C524F0" w:rsidP="00C524F0"/>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C524F0" w:rsidRPr="00D95A9D" w14:paraId="071C4CA2" w14:textId="77777777" w:rsidTr="00DB77B9">
        <w:trPr>
          <w:cantSplit/>
          <w:tblHeader/>
        </w:trPr>
        <w:tc>
          <w:tcPr>
            <w:tcW w:w="1134" w:type="dxa"/>
            <w:shd w:val="clear" w:color="auto" w:fill="002060"/>
          </w:tcPr>
          <w:p w14:paraId="4317117D" w14:textId="77777777" w:rsidR="00C524F0" w:rsidRPr="00D95A9D" w:rsidRDefault="4B1F096C" w:rsidP="4B1F096C">
            <w:pPr>
              <w:rPr>
                <w:sz w:val="18"/>
                <w:szCs w:val="18"/>
              </w:rPr>
            </w:pPr>
            <w:r w:rsidRPr="00D95A9D">
              <w:rPr>
                <w:sz w:val="18"/>
                <w:szCs w:val="18"/>
              </w:rPr>
              <w:t>Proces</w:t>
            </w:r>
          </w:p>
        </w:tc>
        <w:tc>
          <w:tcPr>
            <w:tcW w:w="7320" w:type="dxa"/>
            <w:shd w:val="clear" w:color="auto" w:fill="002060"/>
          </w:tcPr>
          <w:p w14:paraId="6706B360" w14:textId="77777777" w:rsidR="00C524F0" w:rsidRPr="00D95A9D" w:rsidRDefault="00C524F0" w:rsidP="00FE1F65">
            <w:pPr>
              <w:rPr>
                <w:sz w:val="18"/>
              </w:rPr>
            </w:pPr>
          </w:p>
        </w:tc>
      </w:tr>
      <w:tr w:rsidR="00C524F0" w:rsidRPr="00D95A9D" w14:paraId="7AEFCE4D" w14:textId="77777777" w:rsidTr="00DB77B9">
        <w:trPr>
          <w:cantSplit/>
        </w:trPr>
        <w:tc>
          <w:tcPr>
            <w:tcW w:w="1134" w:type="dxa"/>
          </w:tcPr>
          <w:p w14:paraId="63B4A5C3" w14:textId="77777777" w:rsidR="00C524F0" w:rsidRPr="00D95A9D" w:rsidRDefault="4B1F096C" w:rsidP="4B1F096C">
            <w:pPr>
              <w:rPr>
                <w:sz w:val="18"/>
                <w:szCs w:val="18"/>
              </w:rPr>
            </w:pPr>
            <w:r w:rsidRPr="00D95A9D">
              <w:rPr>
                <w:sz w:val="18"/>
                <w:szCs w:val="18"/>
              </w:rPr>
              <w:t xml:space="preserve">Cieľ: </w:t>
            </w:r>
          </w:p>
        </w:tc>
        <w:tc>
          <w:tcPr>
            <w:tcW w:w="7320" w:type="dxa"/>
          </w:tcPr>
          <w:p w14:paraId="24480B8C" w14:textId="77777777" w:rsidR="00C524F0" w:rsidRPr="00D95A9D" w:rsidRDefault="00207EB9" w:rsidP="4B1F096C">
            <w:pPr>
              <w:pStyle w:val="Odsekzoznamu"/>
              <w:numPr>
                <w:ilvl w:val="0"/>
                <w:numId w:val="15"/>
              </w:numPr>
              <w:rPr>
                <w:sz w:val="18"/>
                <w:szCs w:val="18"/>
              </w:rPr>
            </w:pPr>
            <w:r w:rsidRPr="00D95A9D">
              <w:rPr>
                <w:sz w:val="18"/>
                <w:szCs w:val="18"/>
              </w:rPr>
              <w:t>Storno</w:t>
            </w:r>
            <w:r w:rsidR="4B1F096C" w:rsidRPr="00D95A9D">
              <w:rPr>
                <w:sz w:val="18"/>
                <w:szCs w:val="18"/>
              </w:rPr>
              <w:t> </w:t>
            </w:r>
            <w:r w:rsidR="00AF161E" w:rsidRPr="00D95A9D">
              <w:rPr>
                <w:sz w:val="18"/>
                <w:szCs w:val="18"/>
              </w:rPr>
              <w:t xml:space="preserve">alebo zneplatnenie </w:t>
            </w:r>
            <w:r w:rsidR="4B1F096C" w:rsidRPr="00D95A9D">
              <w:rPr>
                <w:sz w:val="18"/>
                <w:szCs w:val="18"/>
              </w:rPr>
              <w:t>klinických údajov z pacientskeho sumáru</w:t>
            </w:r>
          </w:p>
        </w:tc>
      </w:tr>
      <w:tr w:rsidR="00C524F0" w:rsidRPr="00D95A9D" w14:paraId="4D5A34DC" w14:textId="77777777" w:rsidTr="00DB77B9">
        <w:trPr>
          <w:cantSplit/>
        </w:trPr>
        <w:tc>
          <w:tcPr>
            <w:tcW w:w="1134" w:type="dxa"/>
          </w:tcPr>
          <w:p w14:paraId="5CCA5502" w14:textId="77777777" w:rsidR="00C524F0" w:rsidRPr="00D95A9D" w:rsidRDefault="4B1F096C" w:rsidP="4B1F096C">
            <w:pPr>
              <w:rPr>
                <w:sz w:val="18"/>
                <w:szCs w:val="18"/>
              </w:rPr>
            </w:pPr>
            <w:r w:rsidRPr="00D95A9D">
              <w:rPr>
                <w:sz w:val="18"/>
                <w:szCs w:val="18"/>
              </w:rPr>
              <w:t>Vstup:</w:t>
            </w:r>
          </w:p>
        </w:tc>
        <w:tc>
          <w:tcPr>
            <w:tcW w:w="7320" w:type="dxa"/>
          </w:tcPr>
          <w:p w14:paraId="592C2370" w14:textId="77777777" w:rsidR="00C524F0" w:rsidRPr="00D95A9D" w:rsidRDefault="4B1F096C" w:rsidP="4B1F096C">
            <w:pPr>
              <w:pStyle w:val="Odsekzoznamu"/>
              <w:numPr>
                <w:ilvl w:val="0"/>
                <w:numId w:val="14"/>
              </w:numPr>
              <w:rPr>
                <w:sz w:val="18"/>
                <w:szCs w:val="18"/>
              </w:rPr>
            </w:pPr>
            <w:r w:rsidRPr="00D95A9D">
              <w:rPr>
                <w:sz w:val="18"/>
                <w:szCs w:val="18"/>
              </w:rPr>
              <w:t>Autentifikovaný zdravotnícky pracovník a odborný útvar</w:t>
            </w:r>
            <w:r w:rsidRPr="00D95A9D">
              <w:t>,</w:t>
            </w:r>
            <w:r w:rsidRPr="00D95A9D">
              <w:rPr>
                <w:sz w:val="18"/>
                <w:szCs w:val="18"/>
              </w:rPr>
              <w:t xml:space="preserve"> na ktorom pracuje</w:t>
            </w:r>
          </w:p>
          <w:p w14:paraId="0D58673E" w14:textId="77777777" w:rsidR="00C524F0" w:rsidRPr="00D95A9D" w:rsidRDefault="4B1F096C" w:rsidP="4B1F096C">
            <w:pPr>
              <w:pStyle w:val="Odsekzoznamu"/>
              <w:numPr>
                <w:ilvl w:val="0"/>
                <w:numId w:val="14"/>
              </w:numPr>
              <w:rPr>
                <w:sz w:val="18"/>
                <w:szCs w:val="18"/>
              </w:rPr>
            </w:pPr>
            <w:r w:rsidRPr="00D95A9D">
              <w:rPr>
                <w:sz w:val="18"/>
                <w:szCs w:val="18"/>
              </w:rPr>
              <w:t xml:space="preserve">Identifikovaný pacient </w:t>
            </w:r>
          </w:p>
          <w:p w14:paraId="137D6A0D" w14:textId="77777777" w:rsidR="00C524F0" w:rsidRPr="00D95A9D" w:rsidRDefault="4B1F096C" w:rsidP="4B1F096C">
            <w:pPr>
              <w:pStyle w:val="Odsekzoznamu"/>
              <w:numPr>
                <w:ilvl w:val="0"/>
                <w:numId w:val="14"/>
              </w:numPr>
              <w:rPr>
                <w:sz w:val="18"/>
                <w:szCs w:val="18"/>
              </w:rPr>
            </w:pPr>
            <w:r w:rsidRPr="00D95A9D">
              <w:rPr>
                <w:sz w:val="18"/>
                <w:szCs w:val="18"/>
              </w:rPr>
              <w:t>Požiadavka na odstránenie klinických údajov do pacientskeho sumáru</w:t>
            </w:r>
          </w:p>
        </w:tc>
      </w:tr>
      <w:tr w:rsidR="00C524F0" w:rsidRPr="00D95A9D" w14:paraId="7BC1CEDC" w14:textId="77777777" w:rsidTr="00DB77B9">
        <w:trPr>
          <w:cantSplit/>
        </w:trPr>
        <w:tc>
          <w:tcPr>
            <w:tcW w:w="1134" w:type="dxa"/>
          </w:tcPr>
          <w:p w14:paraId="18AAC859" w14:textId="77777777" w:rsidR="00C524F0" w:rsidRPr="00D95A9D" w:rsidRDefault="4B1F096C" w:rsidP="4B1F096C">
            <w:pPr>
              <w:rPr>
                <w:sz w:val="18"/>
                <w:szCs w:val="18"/>
              </w:rPr>
            </w:pPr>
            <w:r w:rsidRPr="00D95A9D">
              <w:rPr>
                <w:sz w:val="18"/>
                <w:szCs w:val="18"/>
              </w:rPr>
              <w:t>Výstup:</w:t>
            </w:r>
          </w:p>
        </w:tc>
        <w:tc>
          <w:tcPr>
            <w:tcW w:w="7320" w:type="dxa"/>
          </w:tcPr>
          <w:p w14:paraId="6AD4AB70" w14:textId="77777777" w:rsidR="00C524F0" w:rsidRPr="00D95A9D" w:rsidRDefault="4B1F096C" w:rsidP="4B1F096C">
            <w:pPr>
              <w:pStyle w:val="Odsekzoznamu"/>
              <w:numPr>
                <w:ilvl w:val="0"/>
                <w:numId w:val="16"/>
              </w:numPr>
              <w:rPr>
                <w:sz w:val="18"/>
                <w:szCs w:val="18"/>
              </w:rPr>
            </w:pPr>
            <w:r w:rsidRPr="00D95A9D">
              <w:rPr>
                <w:sz w:val="18"/>
                <w:szCs w:val="18"/>
              </w:rPr>
              <w:t>Aktualizované klinické údaje</w:t>
            </w:r>
          </w:p>
        </w:tc>
      </w:tr>
      <w:tr w:rsidR="00C524F0" w:rsidRPr="00D95A9D" w14:paraId="2FC58918" w14:textId="77777777" w:rsidTr="00DB77B9">
        <w:trPr>
          <w:cantSplit/>
          <w:trHeight w:val="259"/>
        </w:trPr>
        <w:tc>
          <w:tcPr>
            <w:tcW w:w="1134" w:type="dxa"/>
          </w:tcPr>
          <w:p w14:paraId="5529D2C5" w14:textId="77777777" w:rsidR="00C524F0" w:rsidRPr="00D95A9D" w:rsidRDefault="4B1F096C" w:rsidP="4B1F096C">
            <w:pPr>
              <w:rPr>
                <w:sz w:val="18"/>
                <w:szCs w:val="18"/>
              </w:rPr>
            </w:pPr>
            <w:r w:rsidRPr="00D95A9D">
              <w:rPr>
                <w:sz w:val="18"/>
                <w:szCs w:val="18"/>
              </w:rPr>
              <w:t>Scenáre použitia:</w:t>
            </w:r>
          </w:p>
        </w:tc>
        <w:tc>
          <w:tcPr>
            <w:tcW w:w="7320" w:type="dxa"/>
          </w:tcPr>
          <w:p w14:paraId="4087AB5B" w14:textId="755C5174" w:rsidR="00C524F0" w:rsidRPr="00D95A9D" w:rsidRDefault="00A10E40" w:rsidP="4B1F096C">
            <w:pPr>
              <w:pStyle w:val="Odsekzoznamu"/>
              <w:numPr>
                <w:ilvl w:val="0"/>
                <w:numId w:val="16"/>
              </w:numPr>
              <w:rPr>
                <w:sz w:val="18"/>
                <w:szCs w:val="18"/>
              </w:rPr>
            </w:pPr>
            <w:hyperlink w:anchor="_eV_01_36_–_Storno" w:history="1">
              <w:r w:rsidR="00A14CCD" w:rsidRPr="00D95A9D">
                <w:rPr>
                  <w:rStyle w:val="Hypertextovprepojenie"/>
                  <w:sz w:val="18"/>
                  <w:szCs w:val="18"/>
                </w:rPr>
                <w:t>eV_01_36 – Storno / zneplatnenie klinických záznamov z pacientskeho sumáru</w:t>
              </w:r>
            </w:hyperlink>
          </w:p>
        </w:tc>
      </w:tr>
      <w:tr w:rsidR="00C524F0" w:rsidRPr="00D95A9D" w14:paraId="31945433" w14:textId="77777777" w:rsidTr="00DB77B9">
        <w:trPr>
          <w:cantSplit/>
        </w:trPr>
        <w:tc>
          <w:tcPr>
            <w:tcW w:w="1134" w:type="dxa"/>
          </w:tcPr>
          <w:p w14:paraId="482918B0" w14:textId="77777777" w:rsidR="00C524F0" w:rsidRPr="00D95A9D" w:rsidRDefault="4B1F096C" w:rsidP="4B1F096C">
            <w:pPr>
              <w:rPr>
                <w:sz w:val="18"/>
                <w:szCs w:val="18"/>
              </w:rPr>
            </w:pPr>
            <w:r w:rsidRPr="00D95A9D">
              <w:rPr>
                <w:sz w:val="18"/>
                <w:szCs w:val="18"/>
              </w:rPr>
              <w:t>Služby:</w:t>
            </w:r>
          </w:p>
        </w:tc>
        <w:tc>
          <w:tcPr>
            <w:tcW w:w="7320" w:type="dxa"/>
          </w:tcPr>
          <w:p w14:paraId="6BA4EFE7" w14:textId="77777777" w:rsidR="00C524F0" w:rsidRPr="00D95A9D" w:rsidRDefault="00A10E40" w:rsidP="4B1F096C">
            <w:pPr>
              <w:pStyle w:val="Odsekzoznamu"/>
              <w:keepNext/>
              <w:numPr>
                <w:ilvl w:val="0"/>
                <w:numId w:val="16"/>
              </w:numPr>
              <w:rPr>
                <w:sz w:val="18"/>
                <w:szCs w:val="18"/>
              </w:rPr>
            </w:pPr>
            <w:hyperlink w:anchor="_ZrusZapisZPacientskehoSumaru" w:history="1">
              <w:r w:rsidR="4B1F096C" w:rsidRPr="00D95A9D">
                <w:rPr>
                  <w:rStyle w:val="Hypertextovprepojenie"/>
                  <w:sz w:val="18"/>
                  <w:szCs w:val="18"/>
                </w:rPr>
                <w:t>ZrusZapisZPacientskehoSumaru_v2</w:t>
              </w:r>
            </w:hyperlink>
          </w:p>
        </w:tc>
      </w:tr>
    </w:tbl>
    <w:p w14:paraId="226EF5EE" w14:textId="636CF5F9" w:rsidR="00C524F0" w:rsidRPr="00D95A9D" w:rsidRDefault="00D35EF9" w:rsidP="4B1F096C">
      <w:pPr>
        <w:pStyle w:val="Popis"/>
        <w:rPr>
          <w:lang w:val="sk-SK"/>
        </w:rPr>
      </w:pPr>
      <w:bookmarkStart w:id="56" w:name="_Toc2079698"/>
      <w:r w:rsidRPr="00D95A9D">
        <w:rPr>
          <w:lang w:val="sk-SK"/>
        </w:rPr>
        <w:t xml:space="preserve">Tabuľka </w:t>
      </w:r>
      <w:r w:rsidR="001C6B33" w:rsidRPr="009F126C">
        <w:rPr>
          <w:lang w:val="sk-SK"/>
        </w:rPr>
        <w:fldChar w:fldCharType="begin"/>
      </w:r>
      <w:r w:rsidRPr="00D95A9D">
        <w:rPr>
          <w:lang w:val="sk-SK"/>
        </w:rPr>
        <w:instrText xml:space="preserve"> SEQ Tabuľka \* ARABIC </w:instrText>
      </w:r>
      <w:r w:rsidR="001C6B33" w:rsidRPr="009F126C">
        <w:rPr>
          <w:lang w:val="sk-SK"/>
        </w:rPr>
        <w:fldChar w:fldCharType="separate"/>
      </w:r>
      <w:r w:rsidR="004B369D">
        <w:rPr>
          <w:noProof/>
          <w:lang w:val="sk-SK"/>
        </w:rPr>
        <w:t>15</w:t>
      </w:r>
      <w:r w:rsidR="001C6B33" w:rsidRPr="009F126C">
        <w:rPr>
          <w:lang w:val="sk-SK"/>
        </w:rPr>
        <w:fldChar w:fldCharType="end"/>
      </w:r>
      <w:r w:rsidR="0023568C">
        <w:rPr>
          <w:lang w:val="sk-SK"/>
        </w:rPr>
        <w:t xml:space="preserve">: </w:t>
      </w:r>
      <w:r w:rsidR="00207EB9" w:rsidRPr="00D95A9D">
        <w:rPr>
          <w:lang w:val="sk-SK"/>
        </w:rPr>
        <w:t>Storno</w:t>
      </w:r>
      <w:r w:rsidRPr="00D95A9D">
        <w:rPr>
          <w:lang w:val="sk-SK"/>
        </w:rPr>
        <w:t xml:space="preserve"> záznamov z pacientsk</w:t>
      </w:r>
      <w:r w:rsidR="00E25B21" w:rsidRPr="00D95A9D">
        <w:rPr>
          <w:lang w:val="sk-SK"/>
        </w:rPr>
        <w:t>e</w:t>
      </w:r>
      <w:r w:rsidRPr="00D95A9D">
        <w:rPr>
          <w:lang w:val="sk-SK"/>
        </w:rPr>
        <w:t>ho sumáru</w:t>
      </w:r>
      <w:bookmarkEnd w:id="56"/>
    </w:p>
    <w:p w14:paraId="15DD774B" w14:textId="77777777" w:rsidR="00264FEE" w:rsidRPr="00C26A9D" w:rsidRDefault="6DE4F7B8" w:rsidP="00C26A9D">
      <w:pPr>
        <w:rPr>
          <w:b/>
        </w:rPr>
      </w:pPr>
      <w:r w:rsidRPr="00C26A9D">
        <w:rPr>
          <w:b/>
        </w:rPr>
        <w:t>Všeobecné implementačné pravidlá:</w:t>
      </w:r>
    </w:p>
    <w:p w14:paraId="6C3624D3" w14:textId="77777777" w:rsidR="00207EB9" w:rsidRPr="00D95A9D" w:rsidRDefault="00207EB9">
      <w:r w:rsidRPr="00D95A9D">
        <w:t xml:space="preserve">Pod </w:t>
      </w:r>
      <w:r w:rsidRPr="00D95A9D">
        <w:rPr>
          <w:b/>
        </w:rPr>
        <w:t>s</w:t>
      </w:r>
      <w:r w:rsidR="6DE4F7B8" w:rsidRPr="00D95A9D">
        <w:rPr>
          <w:b/>
        </w:rPr>
        <w:t>torno</w:t>
      </w:r>
      <w:r w:rsidRPr="00D95A9D">
        <w:rPr>
          <w:b/>
        </w:rPr>
        <w:t>m</w:t>
      </w:r>
      <w:r w:rsidR="6DE4F7B8" w:rsidRPr="00D95A9D">
        <w:t xml:space="preserve"> záznamu </w:t>
      </w:r>
      <w:r w:rsidRPr="00D95A9D">
        <w:t xml:space="preserve">sa rozumie zrušenie záznamu z dôvodu </w:t>
      </w:r>
      <w:r w:rsidR="6DE4F7B8" w:rsidRPr="00D95A9D">
        <w:t>oprav</w:t>
      </w:r>
      <w:r w:rsidRPr="00D95A9D">
        <w:t>y</w:t>
      </w:r>
      <w:r w:rsidR="6DE4F7B8" w:rsidRPr="00D95A9D">
        <w:t xml:space="preserve"> administratívnej chyby napr. zaznamenanie záznamu na iného pacienta.</w:t>
      </w:r>
    </w:p>
    <w:p w14:paraId="742FB5C6" w14:textId="77777777" w:rsidR="0046043C" w:rsidRPr="00D95A9D" w:rsidRDefault="0046043C">
      <w:r w:rsidRPr="00D95A9D">
        <w:t>Ak je potrebné záznam stornovať, do atribútu version_status bude vyplnená hodnota VER04.</w:t>
      </w:r>
    </w:p>
    <w:p w14:paraId="655D6856" w14:textId="77777777" w:rsidR="0046043C" w:rsidRPr="00D95A9D" w:rsidRDefault="0046043C"/>
    <w:p w14:paraId="4B788B60" w14:textId="77777777" w:rsidR="6DE4F7B8" w:rsidRPr="00D95A9D" w:rsidRDefault="006462C0">
      <w:r w:rsidRPr="00D95A9D">
        <w:rPr>
          <w:b/>
        </w:rPr>
        <w:t>Zneplatnením</w:t>
      </w:r>
      <w:r w:rsidR="6DE4F7B8" w:rsidRPr="00D95A9D">
        <w:t xml:space="preserve"> sa rozumie stav záznamu, ktorý mal v minulosti opodstatnenie byť zobrazený v pacientskom sumáre, no v súčasnosti už jeho výskyt v pacientskom sumáre nemá význam pre aktuálne zhodnotenie zdravotného stavu pacienta</w:t>
      </w:r>
      <w:r w:rsidR="00207EB9" w:rsidRPr="00D95A9D">
        <w:t xml:space="preserve"> (ale v čase pred ukončením platnosti záznam opodstatnenie mal)</w:t>
      </w:r>
      <w:r w:rsidRPr="00D95A9D">
        <w:t>. Ide o ukončenie časovej platnosti záznamu.</w:t>
      </w:r>
    </w:p>
    <w:p w14:paraId="6A87BD6F" w14:textId="77777777" w:rsidR="0046043C" w:rsidRPr="00D95A9D" w:rsidRDefault="0046043C">
      <w:r w:rsidRPr="00D95A9D">
        <w:t>Ak je potrebné záznam zneplatniť, do atribútu version_status bude vyplnená hodnota VER0</w:t>
      </w:r>
      <w:r w:rsidR="00A34C9B" w:rsidRPr="00D95A9D">
        <w:t>2.</w:t>
      </w:r>
    </w:p>
    <w:p w14:paraId="747B4A2D" w14:textId="77777777" w:rsidR="0046043C" w:rsidRPr="00D95A9D" w:rsidRDefault="0046043C">
      <w:r w:rsidRPr="00D95A9D">
        <w:t>Záznamu bude následne ukončená platnosť k dátumu a času, kedy bolo zneplatnenie prijaté do NZIS.</w:t>
      </w:r>
    </w:p>
    <w:p w14:paraId="38D98E0B" w14:textId="77777777" w:rsidR="0046043C" w:rsidRPr="00D95A9D" w:rsidRDefault="0046043C"/>
    <w:p w14:paraId="0D2B12D7" w14:textId="77777777" w:rsidR="0046043C" w:rsidRPr="00D95A9D" w:rsidRDefault="0046043C"/>
    <w:p w14:paraId="487E8996" w14:textId="77777777" w:rsidR="00134A9B" w:rsidRPr="00D95A9D" w:rsidRDefault="4B1F096C" w:rsidP="00134A9B">
      <w:r w:rsidRPr="00D95A9D">
        <w:t xml:space="preserve">Pre úspešné </w:t>
      </w:r>
      <w:r w:rsidR="001A6675" w:rsidRPr="00D95A9D">
        <w:t>storno</w:t>
      </w:r>
      <w:r w:rsidR="00B01138" w:rsidRPr="00D95A9D">
        <w:t xml:space="preserve"> alebo </w:t>
      </w:r>
      <w:r w:rsidR="00D95A9D" w:rsidRPr="00D95A9D">
        <w:t>zneplatnenie</w:t>
      </w:r>
      <w:r w:rsidR="00D95A9D">
        <w:t xml:space="preserve"> </w:t>
      </w:r>
      <w:r w:rsidR="00D95A9D" w:rsidRPr="00D95A9D">
        <w:t>záznamu</w:t>
      </w:r>
      <w:r w:rsidRPr="00D95A9D">
        <w:t xml:space="preserve"> pacientskeho sumáru </w:t>
      </w:r>
      <w:r w:rsidR="00494FC0" w:rsidRPr="00D95A9D">
        <w:t>je potrebné v XML naplniť nasledovné elementy (</w:t>
      </w:r>
      <w:r w:rsidR="00494FC0" w:rsidRPr="00D95A9D">
        <w:rPr>
          <w:b/>
        </w:rPr>
        <w:t>popis pre plnenie spoločných atribútov je uvedený v dokumente x070</w:t>
      </w:r>
      <w:r w:rsidR="00494FC0" w:rsidRPr="00D95A9D">
        <w:t>):</w:t>
      </w:r>
    </w:p>
    <w:p w14:paraId="39712445" w14:textId="77777777" w:rsidR="00134A9B" w:rsidRPr="00D95A9D" w:rsidRDefault="4B1F096C" w:rsidP="00134A9B">
      <w:pPr>
        <w:pStyle w:val="Odsekzoznamu"/>
        <w:numPr>
          <w:ilvl w:val="0"/>
          <w:numId w:val="91"/>
        </w:numPr>
        <w:jc w:val="both"/>
      </w:pPr>
      <w:r w:rsidRPr="00D95A9D">
        <w:t xml:space="preserve">Časť záznamu Body: </w:t>
      </w:r>
    </w:p>
    <w:p w14:paraId="448950AB" w14:textId="77777777" w:rsidR="00134A9B" w:rsidRPr="00D95A9D" w:rsidRDefault="6DE4F7B8" w:rsidP="00134A9B">
      <w:pPr>
        <w:pStyle w:val="Odsekzoznamu"/>
        <w:numPr>
          <w:ilvl w:val="1"/>
          <w:numId w:val="91"/>
        </w:numPr>
        <w:jc w:val="both"/>
      </w:pPr>
      <w:r w:rsidRPr="00D95A9D">
        <w:t>Data</w:t>
      </w:r>
    </w:p>
    <w:p w14:paraId="62E895A6" w14:textId="77777777" w:rsidR="00134A9B" w:rsidRPr="00D95A9D" w:rsidRDefault="4B1F096C" w:rsidP="00134A9B">
      <w:pPr>
        <w:pStyle w:val="Odsekzoznamu"/>
        <w:numPr>
          <w:ilvl w:val="2"/>
          <w:numId w:val="91"/>
        </w:numPr>
        <w:jc w:val="both"/>
      </w:pPr>
      <w:r w:rsidRPr="00D95A9D">
        <w:t> EHR_EXTRACT</w:t>
      </w:r>
    </w:p>
    <w:p w14:paraId="0FC1DFDE" w14:textId="77777777" w:rsidR="00134A9B" w:rsidRPr="00D95A9D" w:rsidRDefault="4B1F096C" w:rsidP="00134A9B">
      <w:pPr>
        <w:pStyle w:val="Odsekzoznamu"/>
        <w:numPr>
          <w:ilvl w:val="3"/>
          <w:numId w:val="91"/>
        </w:numPr>
        <w:jc w:val="both"/>
      </w:pPr>
      <w:r w:rsidRPr="00D95A9D">
        <w:t xml:space="preserve">EHR_SYSTEM – OID z číselníka </w:t>
      </w:r>
      <w:r w:rsidRPr="00D95A9D">
        <w:rPr>
          <w:color w:val="263238"/>
        </w:rPr>
        <w:t>1.3.158.00165387.100.30.20</w:t>
      </w:r>
    </w:p>
    <w:p w14:paraId="1BB603F8" w14:textId="77777777" w:rsidR="00134A9B" w:rsidRPr="00D95A9D" w:rsidRDefault="6DE4F7B8" w:rsidP="00134A9B">
      <w:pPr>
        <w:pStyle w:val="Odsekzoznamu"/>
        <w:numPr>
          <w:ilvl w:val="3"/>
          <w:numId w:val="91"/>
        </w:numPr>
      </w:pPr>
      <w:r w:rsidRPr="00D95A9D">
        <w:t>Subject_of_care – šifrovaný identifikátor pacienta – ESID, ktorý je generovaný službou CC CreateESID so vstupnými parametrami:</w:t>
      </w:r>
    </w:p>
    <w:p w14:paraId="30C2FD0A" w14:textId="77777777" w:rsidR="00DF26CF" w:rsidRPr="00D95A9D" w:rsidRDefault="00DF26CF" w:rsidP="00DF26CF">
      <w:pPr>
        <w:pStyle w:val="Odsekzoznamu"/>
        <w:numPr>
          <w:ilvl w:val="4"/>
          <w:numId w:val="91"/>
        </w:numPr>
      </w:pPr>
      <w:r w:rsidRPr="00D95A9D">
        <w:t>identifikátor prijímateľa zdravotnej starostlivosti</w:t>
      </w:r>
    </w:p>
    <w:p w14:paraId="43722819" w14:textId="77777777" w:rsidR="00134A9B" w:rsidRPr="00D95A9D" w:rsidRDefault="00DF26CF" w:rsidP="00DF26CF">
      <w:pPr>
        <w:pStyle w:val="Odsekzoznamu"/>
        <w:numPr>
          <w:ilvl w:val="4"/>
          <w:numId w:val="91"/>
        </w:numPr>
      </w:pPr>
      <w:r w:rsidRPr="00D95A9D">
        <w:t>výstup z volania metódy GetSamlTokenForHealthProfessional</w:t>
      </w:r>
    </w:p>
    <w:p w14:paraId="0D791B28" w14:textId="77777777" w:rsidR="00134A9B" w:rsidRPr="00D95A9D" w:rsidRDefault="6DE4F7B8" w:rsidP="00134A9B">
      <w:pPr>
        <w:pStyle w:val="Odsekzoznamu"/>
        <w:numPr>
          <w:ilvl w:val="3"/>
          <w:numId w:val="91"/>
        </w:numPr>
      </w:pPr>
      <w:r w:rsidRPr="00D95A9D">
        <w:t>Time_created – dátum a čas vytvorenia správy</w:t>
      </w:r>
      <w:r w:rsidR="00496D74" w:rsidRPr="00D95A9D">
        <w:t>,</w:t>
      </w:r>
      <w:r w:rsidRPr="00D95A9D">
        <w:t xml:space="preserve"> v UTC formáte</w:t>
      </w:r>
    </w:p>
    <w:p w14:paraId="7A13795C" w14:textId="77777777" w:rsidR="00134A9B" w:rsidRPr="00D95A9D" w:rsidRDefault="6DE4F7B8" w:rsidP="00134A9B">
      <w:pPr>
        <w:pStyle w:val="Odsekzoznamu"/>
        <w:numPr>
          <w:ilvl w:val="3"/>
          <w:numId w:val="91"/>
        </w:numPr>
      </w:pPr>
      <w:r w:rsidRPr="00D95A9D">
        <w:t xml:space="preserve">rm_id – s konštantou EN – 13606, ktorý stanovuje používanú metodika </w:t>
      </w:r>
    </w:p>
    <w:p w14:paraId="5823C897" w14:textId="77777777" w:rsidR="00134A9B" w:rsidRPr="00D95A9D" w:rsidRDefault="6DE4F7B8" w:rsidP="00134A9B">
      <w:pPr>
        <w:pStyle w:val="Odsekzoznamu"/>
        <w:numPr>
          <w:ilvl w:val="3"/>
          <w:numId w:val="91"/>
        </w:numPr>
      </w:pPr>
      <w:r w:rsidRPr="00D95A9D">
        <w:t>all_compositions</w:t>
      </w:r>
    </w:p>
    <w:p w14:paraId="6FD32098" w14:textId="77777777" w:rsidR="00134A9B" w:rsidRPr="00D95A9D" w:rsidRDefault="6DE4F7B8" w:rsidP="00134A9B">
      <w:pPr>
        <w:pStyle w:val="Odsekzoznamu"/>
        <w:numPr>
          <w:ilvl w:val="4"/>
          <w:numId w:val="91"/>
        </w:numPr>
      </w:pPr>
      <w:r w:rsidRPr="00D95A9D">
        <w:t>name – konštanta „simple_text“</w:t>
      </w:r>
    </w:p>
    <w:p w14:paraId="11965BF6" w14:textId="77777777" w:rsidR="00134A9B" w:rsidRPr="00D95A9D" w:rsidRDefault="6DE4F7B8" w:rsidP="00134A9B">
      <w:pPr>
        <w:pStyle w:val="Odsekzoznamu"/>
        <w:numPr>
          <w:ilvl w:val="4"/>
          <w:numId w:val="91"/>
        </w:numPr>
      </w:pPr>
      <w:r w:rsidRPr="00D95A9D">
        <w:t>synthesised – uvádza sa hodnota FALSE</w:t>
      </w:r>
    </w:p>
    <w:p w14:paraId="50529FD8" w14:textId="77777777" w:rsidR="00134A9B" w:rsidRPr="00D95A9D" w:rsidRDefault="6DE4F7B8" w:rsidP="00AF161E">
      <w:pPr>
        <w:pStyle w:val="Odsekzoznamu"/>
        <w:numPr>
          <w:ilvl w:val="4"/>
          <w:numId w:val="91"/>
        </w:numPr>
      </w:pPr>
      <w:r w:rsidRPr="00D95A9D">
        <w:t>content, ktorý je vždy typu ENTRY v rámci ktorého sú evidované:</w:t>
      </w:r>
    </w:p>
    <w:p w14:paraId="0CCAF325" w14:textId="77777777" w:rsidR="00134A9B" w:rsidRPr="00D95A9D" w:rsidRDefault="6DE4F7B8" w:rsidP="00134A9B">
      <w:pPr>
        <w:pStyle w:val="Odsekzoznamu"/>
        <w:numPr>
          <w:ilvl w:val="6"/>
          <w:numId w:val="91"/>
        </w:numPr>
      </w:pPr>
      <w:r w:rsidRPr="00D95A9D">
        <w:t>OriginalText – názov záznamu</w:t>
      </w:r>
    </w:p>
    <w:p w14:paraId="60DE8577" w14:textId="77777777" w:rsidR="00134A9B" w:rsidRPr="00D95A9D" w:rsidRDefault="6DE4F7B8" w:rsidP="00134A9B">
      <w:pPr>
        <w:pStyle w:val="Odsekzoznamu"/>
        <w:numPr>
          <w:ilvl w:val="6"/>
          <w:numId w:val="91"/>
        </w:numPr>
      </w:pPr>
      <w:r w:rsidRPr="00D95A9D">
        <w:t>ArchetypID – používaný archetyp</w:t>
      </w:r>
    </w:p>
    <w:p w14:paraId="53B31AD1" w14:textId="77777777" w:rsidR="00134A9B" w:rsidRPr="00D95A9D" w:rsidRDefault="6DE4F7B8" w:rsidP="00134A9B">
      <w:pPr>
        <w:pStyle w:val="Odsekzoznamu"/>
        <w:numPr>
          <w:ilvl w:val="6"/>
          <w:numId w:val="91"/>
        </w:numPr>
      </w:pPr>
      <w:r w:rsidRPr="00D95A9D">
        <w:t>RC_ID, ktorý je povinný IS PZS vytvoriť na základe metodiky uvedenej v x070 – Detailna_specifikacia_rozhrania_Volanie_sluzieb – kapitola 5.4.4. – Identifikácia zdravotných záznamov</w:t>
      </w:r>
    </w:p>
    <w:p w14:paraId="1918B60B" w14:textId="77777777" w:rsidR="00134A9B" w:rsidRPr="00D95A9D" w:rsidRDefault="6DE4F7B8" w:rsidP="00134A9B">
      <w:pPr>
        <w:pStyle w:val="Odsekzoznamu"/>
        <w:numPr>
          <w:ilvl w:val="7"/>
          <w:numId w:val="91"/>
        </w:numPr>
      </w:pPr>
      <w:r w:rsidRPr="00D95A9D">
        <w:t>Root</w:t>
      </w:r>
    </w:p>
    <w:p w14:paraId="640C8FF9" w14:textId="77777777" w:rsidR="00134A9B" w:rsidRPr="00D95A9D" w:rsidRDefault="4B1F096C" w:rsidP="00134A9B">
      <w:pPr>
        <w:pStyle w:val="Odsekzoznamu"/>
        <w:numPr>
          <w:ilvl w:val="7"/>
          <w:numId w:val="91"/>
        </w:numPr>
      </w:pPr>
      <w:r w:rsidRPr="00D95A9D">
        <w:t xml:space="preserve">OID záznamu – </w:t>
      </w:r>
    </w:p>
    <w:p w14:paraId="50FC2457" w14:textId="77777777" w:rsidR="00134A9B" w:rsidRPr="00D95A9D" w:rsidRDefault="4B1F096C" w:rsidP="00134A9B">
      <w:pPr>
        <w:pStyle w:val="Odsekzoznamu"/>
        <w:numPr>
          <w:ilvl w:val="8"/>
          <w:numId w:val="91"/>
        </w:numPr>
      </w:pPr>
      <w:r w:rsidRPr="00D95A9D">
        <w:t>1.3.158.00165387.100.50.40.100 – implantovaná zdravotná pomôcka</w:t>
      </w:r>
    </w:p>
    <w:p w14:paraId="740AF21F" w14:textId="77777777" w:rsidR="00134A9B" w:rsidRPr="00D95A9D" w:rsidRDefault="4B1F096C" w:rsidP="00134A9B">
      <w:pPr>
        <w:pStyle w:val="Odsekzoznamu"/>
        <w:numPr>
          <w:ilvl w:val="8"/>
          <w:numId w:val="91"/>
        </w:numPr>
      </w:pPr>
      <w:r w:rsidRPr="00D95A9D">
        <w:t>1.3.158.00165387.100.50.40.120 – zdravotné problémy</w:t>
      </w:r>
    </w:p>
    <w:p w14:paraId="62F78B44" w14:textId="77777777" w:rsidR="00134A9B" w:rsidRPr="00D95A9D" w:rsidRDefault="4B1F096C" w:rsidP="00134A9B">
      <w:pPr>
        <w:pStyle w:val="Odsekzoznamu"/>
        <w:numPr>
          <w:ilvl w:val="8"/>
          <w:numId w:val="91"/>
        </w:numPr>
      </w:pPr>
      <w:r w:rsidRPr="00D95A9D">
        <w:t>1.3.158.00165387.100.50.40.50 – Varovania</w:t>
      </w:r>
    </w:p>
    <w:p w14:paraId="4DA6A138" w14:textId="77777777" w:rsidR="00134A9B" w:rsidRPr="00D95A9D" w:rsidRDefault="4B1F096C" w:rsidP="00134A9B">
      <w:pPr>
        <w:pStyle w:val="Odsekzoznamu"/>
        <w:numPr>
          <w:ilvl w:val="8"/>
          <w:numId w:val="91"/>
        </w:numPr>
      </w:pPr>
      <w:r w:rsidRPr="00D95A9D">
        <w:t>1.3.158.00165387.100.50.40.60 – Pôrodnícka anamnéza</w:t>
      </w:r>
    </w:p>
    <w:p w14:paraId="0C83C24E" w14:textId="77777777" w:rsidR="00134A9B" w:rsidRPr="00D95A9D" w:rsidRDefault="4B1F096C" w:rsidP="00134A9B">
      <w:pPr>
        <w:pStyle w:val="Odsekzoznamu"/>
        <w:numPr>
          <w:ilvl w:val="8"/>
          <w:numId w:val="91"/>
        </w:numPr>
      </w:pPr>
      <w:r w:rsidRPr="00D95A9D">
        <w:t>1.3.158.00165387.100.50.40.30 – Krvná skupina</w:t>
      </w:r>
    </w:p>
    <w:p w14:paraId="35C1DF76" w14:textId="77777777" w:rsidR="00134A9B" w:rsidRPr="00D95A9D" w:rsidRDefault="4B1F096C" w:rsidP="00134A9B">
      <w:pPr>
        <w:pStyle w:val="Odsekzoznamu"/>
        <w:numPr>
          <w:ilvl w:val="8"/>
          <w:numId w:val="91"/>
        </w:numPr>
      </w:pPr>
      <w:r w:rsidRPr="00D95A9D">
        <w:t>1.3.158.00165387.100.50.40.40 – Krvný tlak</w:t>
      </w:r>
    </w:p>
    <w:p w14:paraId="69A68363" w14:textId="77777777" w:rsidR="00134A9B" w:rsidRPr="00D95A9D" w:rsidRDefault="4B1F096C" w:rsidP="00134A9B">
      <w:pPr>
        <w:pStyle w:val="Odsekzoznamu"/>
        <w:numPr>
          <w:ilvl w:val="8"/>
          <w:numId w:val="91"/>
        </w:numPr>
      </w:pPr>
      <w:r w:rsidRPr="00D95A9D">
        <w:t>1.3.158.00165387.100.50.40.90 – Vitálne hodnoty</w:t>
      </w:r>
    </w:p>
    <w:p w14:paraId="340B5EC8" w14:textId="77777777" w:rsidR="00134A9B" w:rsidRPr="00D95A9D" w:rsidRDefault="4B1F096C" w:rsidP="00134A9B">
      <w:pPr>
        <w:pStyle w:val="Odsekzoznamu"/>
        <w:numPr>
          <w:ilvl w:val="8"/>
          <w:numId w:val="91"/>
        </w:numPr>
      </w:pPr>
      <w:r w:rsidRPr="00D95A9D">
        <w:t>1.3.158.00165387.100.50.40.10 – Sociálna anamnéza (abúzy)</w:t>
      </w:r>
    </w:p>
    <w:p w14:paraId="333FF520" w14:textId="77777777" w:rsidR="00134A9B" w:rsidRPr="00D95A9D" w:rsidRDefault="4B1F096C" w:rsidP="00134A9B">
      <w:pPr>
        <w:pStyle w:val="Odsekzoznamu"/>
        <w:numPr>
          <w:ilvl w:val="8"/>
          <w:numId w:val="91"/>
        </w:numPr>
      </w:pPr>
      <w:r w:rsidRPr="00D95A9D">
        <w:t>1.3.158.00165387.100.50.40.90 – Zdravotné obmedzenia</w:t>
      </w:r>
    </w:p>
    <w:p w14:paraId="37AB97A1" w14:textId="77777777" w:rsidR="00134A9B" w:rsidRPr="00D95A9D" w:rsidRDefault="4B1F096C" w:rsidP="00134A9B">
      <w:pPr>
        <w:pStyle w:val="Odsekzoznamu"/>
        <w:numPr>
          <w:ilvl w:val="8"/>
          <w:numId w:val="91"/>
        </w:numPr>
      </w:pPr>
      <w:r w:rsidRPr="00D95A9D">
        <w:lastRenderedPageBreak/>
        <w:t>1.3.158.00165387.100.50.40.20 – Chirurgický výkon</w:t>
      </w:r>
    </w:p>
    <w:p w14:paraId="4CE4CE82" w14:textId="77777777" w:rsidR="00134A9B" w:rsidRPr="00D95A9D" w:rsidRDefault="4B1F096C" w:rsidP="00134A9B">
      <w:pPr>
        <w:pStyle w:val="Odsekzoznamu"/>
        <w:numPr>
          <w:ilvl w:val="8"/>
          <w:numId w:val="91"/>
        </w:numPr>
      </w:pPr>
      <w:r w:rsidRPr="00D95A9D">
        <w:t>1.3.158.00165387.100.50.40.70 – Terapeutické odporúčanie</w:t>
      </w:r>
    </w:p>
    <w:p w14:paraId="00D334F6" w14:textId="77777777" w:rsidR="00134A9B" w:rsidRPr="00D95A9D" w:rsidRDefault="00134A9B" w:rsidP="00134A9B">
      <w:pPr>
        <w:pStyle w:val="Odsekzoznamu"/>
        <w:numPr>
          <w:ilvl w:val="8"/>
          <w:numId w:val="91"/>
        </w:numPr>
      </w:pPr>
    </w:p>
    <w:p w14:paraId="41A36BC7" w14:textId="77777777" w:rsidR="00134A9B" w:rsidRPr="00D95A9D" w:rsidRDefault="6DE4F7B8" w:rsidP="00134A9B">
      <w:pPr>
        <w:pStyle w:val="Odsekzoznamu"/>
        <w:numPr>
          <w:ilvl w:val="6"/>
          <w:numId w:val="91"/>
        </w:numPr>
      </w:pPr>
      <w:r w:rsidRPr="00D95A9D">
        <w:t>synthesised – uvádza sa hodnota FALSE</w:t>
      </w:r>
    </w:p>
    <w:p w14:paraId="356A83CB" w14:textId="77777777" w:rsidR="00134A9B" w:rsidRPr="00D95A9D" w:rsidRDefault="6DE4F7B8" w:rsidP="00134A9B">
      <w:pPr>
        <w:pStyle w:val="Odsekzoznamu"/>
        <w:numPr>
          <w:ilvl w:val="6"/>
          <w:numId w:val="91"/>
        </w:numPr>
      </w:pPr>
      <w:r w:rsidRPr="00D95A9D">
        <w:t xml:space="preserve">Sensitivity – citlivosť údajov, ktorá sa líši v závislosti od procesného scenáru služieb – napĺňané hodnoty „3“ alebo „5“ </w:t>
      </w:r>
    </w:p>
    <w:p w14:paraId="524EC129" w14:textId="77777777" w:rsidR="00134A9B" w:rsidRPr="00D95A9D" w:rsidRDefault="6DE4F7B8" w:rsidP="00134A9B">
      <w:pPr>
        <w:pStyle w:val="Odsekzoznamu"/>
        <w:numPr>
          <w:ilvl w:val="4"/>
          <w:numId w:val="91"/>
        </w:numPr>
      </w:pPr>
      <w:r w:rsidRPr="00D95A9D">
        <w:t>commital:</w:t>
      </w:r>
    </w:p>
    <w:p w14:paraId="32552780" w14:textId="77777777" w:rsidR="00134A9B" w:rsidRPr="00D95A9D" w:rsidRDefault="4B1F096C" w:rsidP="00134A9B">
      <w:pPr>
        <w:pStyle w:val="Odsekzoznamu"/>
        <w:numPr>
          <w:ilvl w:val="5"/>
          <w:numId w:val="91"/>
        </w:numPr>
      </w:pPr>
      <w:r w:rsidRPr="00D95A9D">
        <w:t>EHR_SYTEM popísané v časti EHR_EXTRACT</w:t>
      </w:r>
    </w:p>
    <w:p w14:paraId="07D918AB" w14:textId="77777777" w:rsidR="00134A9B" w:rsidRPr="00D95A9D" w:rsidRDefault="6DE4F7B8" w:rsidP="00134A9B">
      <w:pPr>
        <w:pStyle w:val="Odsekzoznamu"/>
        <w:numPr>
          <w:ilvl w:val="5"/>
          <w:numId w:val="91"/>
        </w:numPr>
      </w:pPr>
      <w:r w:rsidRPr="00D95A9D">
        <w:t xml:space="preserve">Time_commited – </w:t>
      </w:r>
      <w:r w:rsidR="00E45BB0" w:rsidRPr="00D95A9D">
        <w:t>dátum a čas v UTC formáte, ktorý eviduje dátum a čas potvrdenia (uloženia) záznamu v IS PZS</w:t>
      </w:r>
    </w:p>
    <w:p w14:paraId="2E941052" w14:textId="77777777" w:rsidR="00134A9B" w:rsidRPr="00D95A9D" w:rsidRDefault="6DE4F7B8" w:rsidP="00134A9B">
      <w:pPr>
        <w:pStyle w:val="Odsekzoznamu"/>
        <w:numPr>
          <w:ilvl w:val="5"/>
          <w:numId w:val="91"/>
        </w:numPr>
      </w:pPr>
      <w:r w:rsidRPr="00D95A9D">
        <w:t>Commiter – Identifikátor lekára, ktorý odoslal záznam do NZIS výber z registra 1.3.158.00165387.100.40.90 napĺňané JRÚZ ID</w:t>
      </w:r>
    </w:p>
    <w:p w14:paraId="0142D61C" w14:textId="77777777" w:rsidR="00134A9B" w:rsidRPr="00D95A9D" w:rsidRDefault="6DE4F7B8" w:rsidP="00134A9B">
      <w:pPr>
        <w:pStyle w:val="Odsekzoznamu"/>
        <w:numPr>
          <w:ilvl w:val="5"/>
          <w:numId w:val="91"/>
        </w:numPr>
      </w:pPr>
      <w:r w:rsidRPr="00D95A9D">
        <w:t xml:space="preserve">Version_status </w:t>
      </w:r>
      <w:r w:rsidR="00DF5986" w:rsidRPr="00D95A9D">
        <w:t>(pre storno VER04, pre zneplatnenie VER0</w:t>
      </w:r>
      <w:r w:rsidR="00A34C9B" w:rsidRPr="00D95A9D">
        <w:t>2</w:t>
      </w:r>
    </w:p>
    <w:p w14:paraId="7C1CAC1C" w14:textId="77777777" w:rsidR="00134A9B" w:rsidRPr="00D95A9D" w:rsidRDefault="6DE4F7B8" w:rsidP="00134A9B">
      <w:pPr>
        <w:pStyle w:val="Odsekzoznamu"/>
        <w:numPr>
          <w:ilvl w:val="5"/>
          <w:numId w:val="91"/>
        </w:numPr>
      </w:pPr>
      <w:r w:rsidRPr="00D95A9D">
        <w:t xml:space="preserve">Previous_version – identifikátor pôvodného záznamu, ktorý je stornovaný resp. zneplatnený </w:t>
      </w:r>
    </w:p>
    <w:p w14:paraId="7303BA5C" w14:textId="77777777" w:rsidR="00134A9B" w:rsidRPr="00D95A9D" w:rsidRDefault="4B1F096C" w:rsidP="00134A9B">
      <w:pPr>
        <w:pStyle w:val="Odsekzoznamu"/>
        <w:numPr>
          <w:ilvl w:val="6"/>
          <w:numId w:val="91"/>
        </w:numPr>
      </w:pPr>
      <w:r w:rsidRPr="00D95A9D">
        <w:t>1.3.158.00165387.100.50.40.100 – implantovaná zdravotná pomôcka</w:t>
      </w:r>
    </w:p>
    <w:p w14:paraId="71116177" w14:textId="77777777" w:rsidR="00134A9B" w:rsidRPr="00D95A9D" w:rsidRDefault="4B1F096C" w:rsidP="00134A9B">
      <w:pPr>
        <w:pStyle w:val="Odsekzoznamu"/>
        <w:numPr>
          <w:ilvl w:val="6"/>
          <w:numId w:val="91"/>
        </w:numPr>
      </w:pPr>
      <w:r w:rsidRPr="00D95A9D">
        <w:t>1.3.158.00165387.100.50.40.120 – zdravotné problémy</w:t>
      </w:r>
    </w:p>
    <w:p w14:paraId="42D510C9" w14:textId="77777777" w:rsidR="00134A9B" w:rsidRPr="00D95A9D" w:rsidRDefault="4B1F096C" w:rsidP="00134A9B">
      <w:pPr>
        <w:pStyle w:val="Odsekzoznamu"/>
        <w:numPr>
          <w:ilvl w:val="6"/>
          <w:numId w:val="91"/>
        </w:numPr>
      </w:pPr>
      <w:r w:rsidRPr="00D95A9D">
        <w:t>1.3.158.00165387.100.50.40.50 – Varovania</w:t>
      </w:r>
    </w:p>
    <w:p w14:paraId="02F1C0EC" w14:textId="77777777" w:rsidR="00134A9B" w:rsidRPr="00D95A9D" w:rsidRDefault="4B1F096C" w:rsidP="00134A9B">
      <w:pPr>
        <w:pStyle w:val="Odsekzoznamu"/>
        <w:numPr>
          <w:ilvl w:val="6"/>
          <w:numId w:val="91"/>
        </w:numPr>
      </w:pPr>
      <w:r w:rsidRPr="00D95A9D">
        <w:t>1.3.158.00165387.100.50.40.60 – Pôrodnícka anamnéza</w:t>
      </w:r>
    </w:p>
    <w:p w14:paraId="0F82BF4E" w14:textId="77777777" w:rsidR="00134A9B" w:rsidRPr="00D95A9D" w:rsidRDefault="4B1F096C" w:rsidP="00134A9B">
      <w:pPr>
        <w:pStyle w:val="Odsekzoznamu"/>
        <w:numPr>
          <w:ilvl w:val="6"/>
          <w:numId w:val="91"/>
        </w:numPr>
      </w:pPr>
      <w:r w:rsidRPr="00D95A9D">
        <w:t>1.3.158.00165387.100.50.40.30 – Krvná skupina</w:t>
      </w:r>
    </w:p>
    <w:p w14:paraId="25F1D534" w14:textId="77777777" w:rsidR="00134A9B" w:rsidRPr="00D95A9D" w:rsidRDefault="4B1F096C" w:rsidP="00134A9B">
      <w:pPr>
        <w:pStyle w:val="Odsekzoznamu"/>
        <w:numPr>
          <w:ilvl w:val="6"/>
          <w:numId w:val="91"/>
        </w:numPr>
      </w:pPr>
      <w:r w:rsidRPr="00D95A9D">
        <w:t>1.3.158.00165387.100.50.40.40 – Krvný tlak</w:t>
      </w:r>
    </w:p>
    <w:p w14:paraId="498CE968" w14:textId="77777777" w:rsidR="00134A9B" w:rsidRPr="00D95A9D" w:rsidRDefault="4B1F096C" w:rsidP="00134A9B">
      <w:pPr>
        <w:pStyle w:val="Odsekzoznamu"/>
        <w:numPr>
          <w:ilvl w:val="6"/>
          <w:numId w:val="91"/>
        </w:numPr>
      </w:pPr>
      <w:r w:rsidRPr="00D95A9D">
        <w:t>1.3.158.00165387.100.50.40.90 – Vitálne hodnoty</w:t>
      </w:r>
    </w:p>
    <w:p w14:paraId="3DE3197E" w14:textId="77777777" w:rsidR="00134A9B" w:rsidRPr="00D95A9D" w:rsidRDefault="4B1F096C" w:rsidP="00134A9B">
      <w:pPr>
        <w:pStyle w:val="Odsekzoznamu"/>
        <w:numPr>
          <w:ilvl w:val="6"/>
          <w:numId w:val="91"/>
        </w:numPr>
      </w:pPr>
      <w:r w:rsidRPr="00D95A9D">
        <w:t>1.3.158.00165387.100.50.40.10 – Sociálna anamnéza (abúzy)</w:t>
      </w:r>
    </w:p>
    <w:p w14:paraId="4C55C107" w14:textId="77777777" w:rsidR="00134A9B" w:rsidRPr="00D95A9D" w:rsidRDefault="4B1F096C" w:rsidP="00134A9B">
      <w:pPr>
        <w:pStyle w:val="Odsekzoznamu"/>
        <w:numPr>
          <w:ilvl w:val="6"/>
          <w:numId w:val="91"/>
        </w:numPr>
      </w:pPr>
      <w:r w:rsidRPr="00D95A9D">
        <w:t>1.3.158.00165387.100.50.40.90 – Zdravotné obmedzenia</w:t>
      </w:r>
    </w:p>
    <w:p w14:paraId="10DB039C" w14:textId="77777777" w:rsidR="00134A9B" w:rsidRPr="00D95A9D" w:rsidRDefault="4B1F096C" w:rsidP="00134A9B">
      <w:pPr>
        <w:pStyle w:val="Odsekzoznamu"/>
        <w:numPr>
          <w:ilvl w:val="6"/>
          <w:numId w:val="91"/>
        </w:numPr>
      </w:pPr>
      <w:r w:rsidRPr="00D95A9D">
        <w:t>1.3.158.00165387.100.50.40.20 – Chirurgický výkon</w:t>
      </w:r>
    </w:p>
    <w:p w14:paraId="3D2637E3" w14:textId="77777777" w:rsidR="00134A9B" w:rsidRPr="00D95A9D" w:rsidRDefault="4B1F096C" w:rsidP="00134A9B">
      <w:pPr>
        <w:pStyle w:val="Odsekzoznamu"/>
        <w:numPr>
          <w:ilvl w:val="6"/>
          <w:numId w:val="91"/>
        </w:numPr>
      </w:pPr>
      <w:r w:rsidRPr="00D95A9D">
        <w:t>1.3.158.00165387.100.50.40.70 – Terapeutické odporúčanie</w:t>
      </w:r>
    </w:p>
    <w:p w14:paraId="7E3ACC7D" w14:textId="77777777" w:rsidR="00AF161E" w:rsidRPr="00D95A9D" w:rsidRDefault="6DE4F7B8" w:rsidP="00134A9B">
      <w:pPr>
        <w:pStyle w:val="Odsekzoznamu"/>
        <w:numPr>
          <w:ilvl w:val="5"/>
          <w:numId w:val="91"/>
        </w:numPr>
      </w:pPr>
      <w:r w:rsidRPr="00D95A9D">
        <w:t>version_set_id – identifikátor pôvodného záznamu, ktorý je stornovaný resp. zneplatnený</w:t>
      </w:r>
    </w:p>
    <w:p w14:paraId="30C3CD20" w14:textId="77777777" w:rsidR="00134A9B" w:rsidRPr="00D95A9D" w:rsidRDefault="6DE4F7B8" w:rsidP="00AF161E">
      <w:pPr>
        <w:pStyle w:val="Odsekzoznamu"/>
        <w:numPr>
          <w:ilvl w:val="6"/>
          <w:numId w:val="91"/>
        </w:numPr>
      </w:pPr>
      <w:r w:rsidRPr="00D95A9D">
        <w:t>1.3.158.00165387.100.50.40.100 – implantovaná zdravotná pomôcka</w:t>
      </w:r>
    </w:p>
    <w:p w14:paraId="62A105E3" w14:textId="77777777" w:rsidR="00134A9B" w:rsidRPr="00D95A9D" w:rsidRDefault="4B1F096C" w:rsidP="00134A9B">
      <w:pPr>
        <w:pStyle w:val="Odsekzoznamu"/>
        <w:numPr>
          <w:ilvl w:val="6"/>
          <w:numId w:val="91"/>
        </w:numPr>
      </w:pPr>
      <w:r w:rsidRPr="00D95A9D">
        <w:t>1.3.158.00165387.100.50.40.120 – zdravotné problémy</w:t>
      </w:r>
    </w:p>
    <w:p w14:paraId="566BB752" w14:textId="77777777" w:rsidR="00134A9B" w:rsidRPr="00D95A9D" w:rsidRDefault="4B1F096C" w:rsidP="00134A9B">
      <w:pPr>
        <w:pStyle w:val="Odsekzoznamu"/>
        <w:numPr>
          <w:ilvl w:val="6"/>
          <w:numId w:val="91"/>
        </w:numPr>
      </w:pPr>
      <w:r w:rsidRPr="00D95A9D">
        <w:t>1.3.158.00165387.100.50.40.50 – Varovania</w:t>
      </w:r>
    </w:p>
    <w:p w14:paraId="7D64A72B" w14:textId="77777777" w:rsidR="00134A9B" w:rsidRPr="00D95A9D" w:rsidRDefault="4B1F096C" w:rsidP="00134A9B">
      <w:pPr>
        <w:pStyle w:val="Odsekzoznamu"/>
        <w:numPr>
          <w:ilvl w:val="6"/>
          <w:numId w:val="91"/>
        </w:numPr>
      </w:pPr>
      <w:r w:rsidRPr="00D95A9D">
        <w:t>1.3.158.00165387.100.50.40.60 – Pôrodnícka anamnéza</w:t>
      </w:r>
    </w:p>
    <w:p w14:paraId="196E096B" w14:textId="77777777" w:rsidR="00134A9B" w:rsidRPr="00D95A9D" w:rsidRDefault="4B1F096C" w:rsidP="00134A9B">
      <w:pPr>
        <w:pStyle w:val="Odsekzoznamu"/>
        <w:numPr>
          <w:ilvl w:val="6"/>
          <w:numId w:val="91"/>
        </w:numPr>
      </w:pPr>
      <w:r w:rsidRPr="00D95A9D">
        <w:lastRenderedPageBreak/>
        <w:t>1.3.158.00165387.100.50.40.30 – Krvná skupina</w:t>
      </w:r>
    </w:p>
    <w:p w14:paraId="2D6C1DD2" w14:textId="77777777" w:rsidR="00134A9B" w:rsidRPr="00D95A9D" w:rsidRDefault="4B1F096C" w:rsidP="00134A9B">
      <w:pPr>
        <w:pStyle w:val="Odsekzoznamu"/>
        <w:numPr>
          <w:ilvl w:val="6"/>
          <w:numId w:val="91"/>
        </w:numPr>
      </w:pPr>
      <w:r w:rsidRPr="00D95A9D">
        <w:t>1.3.158.00165387.100.50.40.40 – Krvný tlak</w:t>
      </w:r>
    </w:p>
    <w:p w14:paraId="27C0D3DD" w14:textId="77777777" w:rsidR="00134A9B" w:rsidRPr="00D95A9D" w:rsidRDefault="4B1F096C" w:rsidP="00134A9B">
      <w:pPr>
        <w:pStyle w:val="Odsekzoznamu"/>
        <w:numPr>
          <w:ilvl w:val="6"/>
          <w:numId w:val="91"/>
        </w:numPr>
      </w:pPr>
      <w:r w:rsidRPr="00D95A9D">
        <w:t>1.3.158.00165387.100.50.40.90 – Vitálne hodnoty</w:t>
      </w:r>
    </w:p>
    <w:p w14:paraId="2B8C7F35" w14:textId="77777777" w:rsidR="00134A9B" w:rsidRPr="00D95A9D" w:rsidRDefault="4B1F096C" w:rsidP="00134A9B">
      <w:pPr>
        <w:pStyle w:val="Odsekzoznamu"/>
        <w:numPr>
          <w:ilvl w:val="6"/>
          <w:numId w:val="91"/>
        </w:numPr>
      </w:pPr>
      <w:r w:rsidRPr="00D95A9D">
        <w:t>1.3.158.00165387.100.50.40.10 – Sociálna anamnéza (abúzy)</w:t>
      </w:r>
    </w:p>
    <w:p w14:paraId="47F8D764" w14:textId="77777777" w:rsidR="00134A9B" w:rsidRPr="00D95A9D" w:rsidRDefault="4B1F096C" w:rsidP="00134A9B">
      <w:pPr>
        <w:pStyle w:val="Odsekzoznamu"/>
        <w:numPr>
          <w:ilvl w:val="6"/>
          <w:numId w:val="91"/>
        </w:numPr>
      </w:pPr>
      <w:r w:rsidRPr="00D95A9D">
        <w:t>1.3.158.00165387.100.50.40.90 – Zdravotné obmedzenia</w:t>
      </w:r>
    </w:p>
    <w:p w14:paraId="306BE794" w14:textId="77777777" w:rsidR="00134A9B" w:rsidRPr="00D95A9D" w:rsidRDefault="4B1F096C" w:rsidP="00134A9B">
      <w:pPr>
        <w:pStyle w:val="Odsekzoznamu"/>
        <w:numPr>
          <w:ilvl w:val="6"/>
          <w:numId w:val="91"/>
        </w:numPr>
      </w:pPr>
      <w:r w:rsidRPr="00D95A9D">
        <w:t>1.3.158.00165387.100.50.40.20 – Chirurgický výkon</w:t>
      </w:r>
    </w:p>
    <w:p w14:paraId="369FE0D9" w14:textId="77777777" w:rsidR="00134A9B" w:rsidRPr="00D95A9D" w:rsidRDefault="4B1F096C" w:rsidP="00134A9B">
      <w:pPr>
        <w:pStyle w:val="Odsekzoznamu"/>
        <w:numPr>
          <w:ilvl w:val="6"/>
          <w:numId w:val="91"/>
        </w:numPr>
      </w:pPr>
      <w:r w:rsidRPr="00D95A9D">
        <w:t>1.3.158.00165387.100.50.40.70 – Terapeutické odporúčanie</w:t>
      </w:r>
    </w:p>
    <w:p w14:paraId="2E81B4A2" w14:textId="77777777" w:rsidR="00134A9B" w:rsidRPr="00D95A9D" w:rsidRDefault="6DE4F7B8" w:rsidP="00134A9B">
      <w:pPr>
        <w:pStyle w:val="Odsekzoznamu"/>
        <w:numPr>
          <w:ilvl w:val="4"/>
          <w:numId w:val="91"/>
        </w:numPr>
      </w:pPr>
      <w:r w:rsidRPr="00D95A9D">
        <w:t xml:space="preserve">uncertainty_expressed – konštanta „FALSE“ </w:t>
      </w:r>
    </w:p>
    <w:p w14:paraId="40FB6F7C" w14:textId="77777777" w:rsidR="00134A9B" w:rsidRPr="00D95A9D" w:rsidRDefault="6DE4F7B8" w:rsidP="00134A9B">
      <w:pPr>
        <w:pStyle w:val="Odsekzoznamu"/>
        <w:numPr>
          <w:ilvl w:val="4"/>
          <w:numId w:val="91"/>
        </w:numPr>
      </w:pPr>
      <w:r w:rsidRPr="00D95A9D">
        <w:t>info_provider</w:t>
      </w:r>
    </w:p>
    <w:p w14:paraId="08F0D093" w14:textId="77777777" w:rsidR="00134A9B" w:rsidRPr="00D95A9D" w:rsidRDefault="6DE4F7B8" w:rsidP="00134A9B">
      <w:pPr>
        <w:pStyle w:val="Odsekzoznamu"/>
        <w:numPr>
          <w:ilvl w:val="4"/>
          <w:numId w:val="91"/>
        </w:numPr>
      </w:pPr>
      <w:r w:rsidRPr="00D95A9D">
        <w:t xml:space="preserve">function – špecializácia lekára, </w:t>
      </w:r>
    </w:p>
    <w:p w14:paraId="197E59CB" w14:textId="77777777" w:rsidR="00134A9B" w:rsidRPr="00D95A9D" w:rsidRDefault="6DE4F7B8" w:rsidP="00134A9B">
      <w:pPr>
        <w:pStyle w:val="Odsekzoznamu"/>
        <w:numPr>
          <w:ilvl w:val="5"/>
          <w:numId w:val="91"/>
        </w:numPr>
      </w:pPr>
      <w:r w:rsidRPr="00D95A9D">
        <w:t>Specialization vrátane DisplayName, ktoré je validované voči platnému číselníku</w:t>
      </w:r>
    </w:p>
    <w:p w14:paraId="1F4771AD" w14:textId="77777777" w:rsidR="00134A9B" w:rsidRPr="00D95A9D" w:rsidRDefault="6DE4F7B8" w:rsidP="00134A9B">
      <w:pPr>
        <w:pStyle w:val="Odsekzoznamu"/>
        <w:numPr>
          <w:ilvl w:val="5"/>
          <w:numId w:val="91"/>
        </w:numPr>
      </w:pPr>
      <w:r w:rsidRPr="00D95A9D">
        <w:t> Perfomer – totožný s commiterom</w:t>
      </w:r>
    </w:p>
    <w:p w14:paraId="12E0C4C7" w14:textId="77777777" w:rsidR="00134A9B" w:rsidRPr="00D95A9D" w:rsidRDefault="6DE4F7B8" w:rsidP="00134A9B">
      <w:pPr>
        <w:pStyle w:val="Odsekzoznamu"/>
        <w:numPr>
          <w:ilvl w:val="5"/>
          <w:numId w:val="91"/>
        </w:numPr>
      </w:pPr>
      <w:r w:rsidRPr="00D95A9D">
        <w:t xml:space="preserve"> Healthcare_facillity – </w:t>
      </w:r>
      <w:r w:rsidR="00D95A9D" w:rsidRPr="00D95A9D">
        <w:t>rovnaké</w:t>
      </w:r>
      <w:r w:rsidRPr="00D95A9D">
        <w:t xml:space="preserve"> s OU PZS</w:t>
      </w:r>
    </w:p>
    <w:p w14:paraId="53E9D258" w14:textId="77777777" w:rsidR="00A05F84" w:rsidRPr="00D95A9D" w:rsidRDefault="00A05F84" w:rsidP="41AC5E7D">
      <w:pPr>
        <w:ind w:left="708"/>
        <w:rPr>
          <w:b/>
          <w:bCs/>
          <w:u w:val="single"/>
        </w:rPr>
      </w:pPr>
    </w:p>
    <w:p w14:paraId="4C3761D2" w14:textId="77777777" w:rsidR="00134A9B" w:rsidRPr="00D95A9D" w:rsidRDefault="00134A9B" w:rsidP="41AC5E7D">
      <w:pPr>
        <w:ind w:left="708"/>
        <w:rPr>
          <w:b/>
          <w:bCs/>
          <w:u w:val="single"/>
        </w:rPr>
      </w:pPr>
    </w:p>
    <w:p w14:paraId="03B085B1" w14:textId="44D9DAC3" w:rsidR="00264FEE" w:rsidRDefault="6DE4F7B8" w:rsidP="00673403">
      <w:pPr>
        <w:pStyle w:val="Odsekzoznamu"/>
        <w:numPr>
          <w:ilvl w:val="0"/>
          <w:numId w:val="91"/>
        </w:numPr>
      </w:pPr>
      <w:r w:rsidRPr="00D95A9D">
        <w:t>Záznam môže stornovať autor záznamu a všeobecný lekár</w:t>
      </w:r>
    </w:p>
    <w:p w14:paraId="11485120" w14:textId="73347F91" w:rsidR="003566DF" w:rsidRPr="00D95A9D" w:rsidRDefault="003566DF" w:rsidP="00673403">
      <w:pPr>
        <w:pStyle w:val="Odsekzoznamu"/>
        <w:numPr>
          <w:ilvl w:val="0"/>
          <w:numId w:val="91"/>
        </w:numPr>
      </w:pPr>
      <w:r w:rsidRPr="10B5CD6D">
        <w:t>Záznam môže zneplatniť len všeobecný lekár pacienta</w:t>
      </w:r>
    </w:p>
    <w:p w14:paraId="3D172C90" w14:textId="6AC3062C" w:rsidR="00C524F0" w:rsidRDefault="00C524F0" w:rsidP="00673403">
      <w:pPr>
        <w:pStyle w:val="Odsekzoznamu"/>
        <w:numPr>
          <w:ilvl w:val="0"/>
          <w:numId w:val="91"/>
        </w:numPr>
      </w:pPr>
    </w:p>
    <w:p w14:paraId="23F186E0" w14:textId="088F00FE" w:rsidR="003566DF" w:rsidRDefault="003566DF" w:rsidP="00673403">
      <w:pPr>
        <w:pStyle w:val="Odsekzoznamu"/>
        <w:numPr>
          <w:ilvl w:val="0"/>
          <w:numId w:val="91"/>
        </w:numPr>
      </w:pPr>
      <w:r w:rsidRPr="1BE60591">
        <w:t>V prípade zneplatnenia záznamu v zdravotných problémoch sú zneplatnené všetky záznamy problémov s rovnakou diagnózou</w:t>
      </w:r>
    </w:p>
    <w:p w14:paraId="486F93DC" w14:textId="77777777" w:rsidR="003566DF" w:rsidRPr="00D95A9D" w:rsidRDefault="003566DF" w:rsidP="003566DF">
      <w:pPr>
        <w:numPr>
          <w:ilvl w:val="0"/>
          <w:numId w:val="91"/>
        </w:numPr>
      </w:pPr>
      <w:r w:rsidRPr="1BE60591">
        <w:t>V prípade zneplatnenia záznamu nežiadúcej alergickej reakcie sú zneplatnené všetky záznamy nežiadúcich alergických reakcií s rovnakým alergénom</w:t>
      </w:r>
    </w:p>
    <w:p w14:paraId="7125C911" w14:textId="7B882DD1" w:rsidR="003566DF" w:rsidRPr="00D95A9D" w:rsidRDefault="003566DF" w:rsidP="003566DF">
      <w:pPr>
        <w:pStyle w:val="Odsekzoznamu"/>
        <w:numPr>
          <w:ilvl w:val="0"/>
          <w:numId w:val="91"/>
        </w:numPr>
      </w:pPr>
      <w:r w:rsidRPr="1BE60591">
        <w:t>V prípade zneplatnenia záznamu v pôrodníckej anamnéze sú zneplatnené všetky evidované záznamy k predpokladanému dátumu pôrodu</w:t>
      </w:r>
    </w:p>
    <w:p w14:paraId="3D1555B2" w14:textId="77777777" w:rsidR="00A66848" w:rsidRPr="00914B07" w:rsidRDefault="6DE4F7B8" w:rsidP="00D95A9D">
      <w:pPr>
        <w:pStyle w:val="Nadpis3"/>
        <w:rPr>
          <w:lang w:val="sk-SK"/>
        </w:rPr>
      </w:pPr>
      <w:bookmarkStart w:id="57" w:name="_Toc2079595"/>
      <w:r w:rsidRPr="00914B07">
        <w:rPr>
          <w:lang w:val="sk-SK"/>
        </w:rPr>
        <w:t>Doplnkové zdravotné údaje</w:t>
      </w:r>
      <w:bookmarkEnd w:id="57"/>
    </w:p>
    <w:p w14:paraId="76856F25" w14:textId="77777777" w:rsidR="003A63D1" w:rsidRPr="00D95A9D" w:rsidRDefault="003A63D1" w:rsidP="003A63D1">
      <w:pPr>
        <w:ind w:firstLine="708"/>
      </w:pPr>
      <w:r w:rsidRPr="00D95A9D">
        <w:t>Popis plnenia atribútov pre volanie služby v ADL:</w:t>
      </w:r>
    </w:p>
    <w:p w14:paraId="7805C457" w14:textId="77777777" w:rsidR="003A63D1" w:rsidRPr="00914B07" w:rsidRDefault="003A63D1" w:rsidP="003A63D1">
      <w:pPr>
        <w:ind w:left="708"/>
      </w:pPr>
      <w:r w:rsidRPr="00D95A9D">
        <w:t>02_Prilohy/01_Schemy/ADL/03_Doplnkove_zdravotne_zaznamy</w:t>
      </w:r>
    </w:p>
    <w:p w14:paraId="104A3F03" w14:textId="77777777" w:rsidR="00A66848" w:rsidRPr="00914B07" w:rsidRDefault="6DE4F7B8" w:rsidP="00D95A9D">
      <w:pPr>
        <w:pStyle w:val="Nadpis4"/>
        <w:rPr>
          <w:lang w:val="sk-SK"/>
        </w:rPr>
      </w:pPr>
      <w:bookmarkStart w:id="58" w:name="_A9__–"/>
      <w:bookmarkStart w:id="59" w:name="_Toc2079596"/>
      <w:bookmarkEnd w:id="58"/>
      <w:r w:rsidRPr="00914B07">
        <w:rPr>
          <w:lang w:val="sk-SK"/>
        </w:rPr>
        <w:t>A9  – Vyhľadanie doplnkových zdravotných údajov</w:t>
      </w:r>
      <w:bookmarkEnd w:id="59"/>
    </w:p>
    <w:p w14:paraId="0B5FFDE1" w14:textId="77777777" w:rsidR="00A66848" w:rsidRPr="00C26A9D" w:rsidRDefault="4B1F096C" w:rsidP="00C26A9D">
      <w:pPr>
        <w:rPr>
          <w:b/>
          <w:u w:val="single"/>
        </w:rPr>
      </w:pPr>
      <w:r w:rsidRPr="00C26A9D">
        <w:rPr>
          <w:b/>
          <w:u w:val="single"/>
        </w:rPr>
        <w:t>Popis procesu:</w:t>
      </w:r>
    </w:p>
    <w:p w14:paraId="7C9B6585" w14:textId="77777777" w:rsidR="00A66848" w:rsidRPr="00D95A9D" w:rsidRDefault="00A66848" w:rsidP="00A66848"/>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A66848" w:rsidRPr="00D95A9D" w14:paraId="16351776" w14:textId="77777777" w:rsidTr="00DB77B9">
        <w:trPr>
          <w:cantSplit/>
          <w:tblHeader/>
        </w:trPr>
        <w:tc>
          <w:tcPr>
            <w:tcW w:w="1134" w:type="dxa"/>
            <w:shd w:val="clear" w:color="auto" w:fill="002060"/>
          </w:tcPr>
          <w:p w14:paraId="709295C7" w14:textId="77777777" w:rsidR="00A66848" w:rsidRPr="00D95A9D" w:rsidRDefault="4B1F096C" w:rsidP="4B1F096C">
            <w:pPr>
              <w:rPr>
                <w:sz w:val="18"/>
                <w:szCs w:val="18"/>
              </w:rPr>
            </w:pPr>
            <w:r w:rsidRPr="00D95A9D">
              <w:rPr>
                <w:sz w:val="18"/>
                <w:szCs w:val="18"/>
              </w:rPr>
              <w:t>Proces</w:t>
            </w:r>
          </w:p>
        </w:tc>
        <w:tc>
          <w:tcPr>
            <w:tcW w:w="7320" w:type="dxa"/>
            <w:shd w:val="clear" w:color="auto" w:fill="002060"/>
          </w:tcPr>
          <w:p w14:paraId="4288D3E0" w14:textId="77777777" w:rsidR="00A66848" w:rsidRPr="00D95A9D" w:rsidRDefault="00A66848" w:rsidP="00824762">
            <w:pPr>
              <w:rPr>
                <w:sz w:val="18"/>
              </w:rPr>
            </w:pPr>
          </w:p>
        </w:tc>
      </w:tr>
      <w:tr w:rsidR="00A66848" w:rsidRPr="00D95A9D" w14:paraId="39A47CDE" w14:textId="77777777" w:rsidTr="00DB77B9">
        <w:trPr>
          <w:cantSplit/>
        </w:trPr>
        <w:tc>
          <w:tcPr>
            <w:tcW w:w="1134" w:type="dxa"/>
          </w:tcPr>
          <w:p w14:paraId="0DD1D09A" w14:textId="77777777" w:rsidR="00A66848" w:rsidRPr="00D95A9D" w:rsidRDefault="4B1F096C" w:rsidP="4B1F096C">
            <w:pPr>
              <w:rPr>
                <w:sz w:val="18"/>
                <w:szCs w:val="18"/>
              </w:rPr>
            </w:pPr>
            <w:r w:rsidRPr="00D95A9D">
              <w:rPr>
                <w:sz w:val="18"/>
                <w:szCs w:val="18"/>
              </w:rPr>
              <w:t xml:space="preserve">Cieľ: </w:t>
            </w:r>
          </w:p>
        </w:tc>
        <w:tc>
          <w:tcPr>
            <w:tcW w:w="7320" w:type="dxa"/>
          </w:tcPr>
          <w:p w14:paraId="453C6967" w14:textId="77777777" w:rsidR="00A66848" w:rsidRPr="00D95A9D" w:rsidRDefault="4B1F096C" w:rsidP="4B1F096C">
            <w:pPr>
              <w:pStyle w:val="Odsekzoznamu"/>
              <w:numPr>
                <w:ilvl w:val="0"/>
                <w:numId w:val="15"/>
              </w:numPr>
              <w:rPr>
                <w:sz w:val="18"/>
                <w:szCs w:val="18"/>
              </w:rPr>
            </w:pPr>
            <w:r w:rsidRPr="00D95A9D">
              <w:rPr>
                <w:sz w:val="18"/>
                <w:szCs w:val="18"/>
              </w:rPr>
              <w:t xml:space="preserve">Vyhľadanie zdravotných záznamov zaznamenaných v rámci doplnkových zdravotných záznamov </w:t>
            </w:r>
          </w:p>
        </w:tc>
      </w:tr>
      <w:tr w:rsidR="00A66848" w:rsidRPr="00D95A9D" w14:paraId="544F76DC" w14:textId="77777777" w:rsidTr="00DB77B9">
        <w:trPr>
          <w:cantSplit/>
        </w:trPr>
        <w:tc>
          <w:tcPr>
            <w:tcW w:w="1134" w:type="dxa"/>
          </w:tcPr>
          <w:p w14:paraId="7657326D" w14:textId="77777777" w:rsidR="00A66848" w:rsidRPr="00D95A9D" w:rsidRDefault="4B1F096C" w:rsidP="4B1F096C">
            <w:pPr>
              <w:rPr>
                <w:sz w:val="18"/>
                <w:szCs w:val="18"/>
              </w:rPr>
            </w:pPr>
            <w:r w:rsidRPr="00D95A9D">
              <w:rPr>
                <w:sz w:val="18"/>
                <w:szCs w:val="18"/>
              </w:rPr>
              <w:t>Vstup:</w:t>
            </w:r>
          </w:p>
        </w:tc>
        <w:tc>
          <w:tcPr>
            <w:tcW w:w="7320" w:type="dxa"/>
          </w:tcPr>
          <w:p w14:paraId="0A368161" w14:textId="77777777" w:rsidR="00A66848" w:rsidRPr="00D95A9D" w:rsidRDefault="4B1F096C" w:rsidP="4B1F096C">
            <w:pPr>
              <w:pStyle w:val="Odsekzoznamu"/>
              <w:numPr>
                <w:ilvl w:val="0"/>
                <w:numId w:val="14"/>
              </w:numPr>
              <w:rPr>
                <w:sz w:val="18"/>
                <w:szCs w:val="18"/>
              </w:rPr>
            </w:pPr>
            <w:r w:rsidRPr="00D95A9D">
              <w:rPr>
                <w:sz w:val="18"/>
                <w:szCs w:val="18"/>
              </w:rPr>
              <w:t>Autentifikovaný zdravotnícky pracovník a odborný útvar</w:t>
            </w:r>
            <w:r w:rsidRPr="00D95A9D">
              <w:t>,</w:t>
            </w:r>
            <w:r w:rsidRPr="00D95A9D">
              <w:rPr>
                <w:sz w:val="18"/>
                <w:szCs w:val="18"/>
              </w:rPr>
              <w:t xml:space="preserve"> na ktorom pracuje</w:t>
            </w:r>
          </w:p>
          <w:p w14:paraId="680E0A6D" w14:textId="77777777" w:rsidR="00A66848" w:rsidRPr="00D95A9D" w:rsidRDefault="4B1F096C" w:rsidP="4B1F096C">
            <w:pPr>
              <w:pStyle w:val="Odsekzoznamu"/>
              <w:numPr>
                <w:ilvl w:val="0"/>
                <w:numId w:val="14"/>
              </w:numPr>
              <w:rPr>
                <w:sz w:val="18"/>
                <w:szCs w:val="18"/>
              </w:rPr>
            </w:pPr>
            <w:r w:rsidRPr="00D95A9D">
              <w:rPr>
                <w:sz w:val="18"/>
                <w:szCs w:val="18"/>
              </w:rPr>
              <w:t xml:space="preserve">Identifikovaný pacient </w:t>
            </w:r>
          </w:p>
          <w:p w14:paraId="7DB2ED88" w14:textId="77777777" w:rsidR="00A66848" w:rsidRPr="00D95A9D" w:rsidRDefault="4B1F096C" w:rsidP="4B1F096C">
            <w:pPr>
              <w:pStyle w:val="Odsekzoznamu"/>
              <w:numPr>
                <w:ilvl w:val="0"/>
                <w:numId w:val="14"/>
              </w:numPr>
              <w:rPr>
                <w:sz w:val="18"/>
                <w:szCs w:val="18"/>
              </w:rPr>
            </w:pPr>
            <w:r w:rsidRPr="00D95A9D">
              <w:rPr>
                <w:sz w:val="18"/>
                <w:szCs w:val="18"/>
              </w:rPr>
              <w:t>Požiadavka na vyhľadanie doplnkových zdravotných záznamov</w:t>
            </w:r>
          </w:p>
        </w:tc>
      </w:tr>
      <w:tr w:rsidR="00A66848" w:rsidRPr="00D95A9D" w14:paraId="3B774066" w14:textId="77777777" w:rsidTr="00DB77B9">
        <w:trPr>
          <w:cantSplit/>
        </w:trPr>
        <w:tc>
          <w:tcPr>
            <w:tcW w:w="1134" w:type="dxa"/>
          </w:tcPr>
          <w:p w14:paraId="078FCAE4" w14:textId="77777777" w:rsidR="00A66848" w:rsidRPr="00D95A9D" w:rsidRDefault="4B1F096C" w:rsidP="4B1F096C">
            <w:pPr>
              <w:rPr>
                <w:sz w:val="18"/>
                <w:szCs w:val="18"/>
              </w:rPr>
            </w:pPr>
            <w:r w:rsidRPr="00D95A9D">
              <w:rPr>
                <w:sz w:val="18"/>
                <w:szCs w:val="18"/>
              </w:rPr>
              <w:t>Výstup:</w:t>
            </w:r>
          </w:p>
        </w:tc>
        <w:tc>
          <w:tcPr>
            <w:tcW w:w="7320" w:type="dxa"/>
          </w:tcPr>
          <w:p w14:paraId="32672EB2" w14:textId="77777777" w:rsidR="00A66848" w:rsidRPr="00D95A9D" w:rsidRDefault="4B1F096C" w:rsidP="4B1F096C">
            <w:pPr>
              <w:pStyle w:val="Odsekzoznamu"/>
              <w:numPr>
                <w:ilvl w:val="0"/>
                <w:numId w:val="16"/>
              </w:numPr>
              <w:rPr>
                <w:sz w:val="18"/>
                <w:szCs w:val="18"/>
              </w:rPr>
            </w:pPr>
            <w:r w:rsidRPr="00D95A9D">
              <w:rPr>
                <w:sz w:val="18"/>
                <w:szCs w:val="18"/>
              </w:rPr>
              <w:t>Vyhľadané doplnkové zdravotné údaje</w:t>
            </w:r>
          </w:p>
        </w:tc>
      </w:tr>
      <w:tr w:rsidR="00A66848" w:rsidRPr="00D95A9D" w14:paraId="67505A33" w14:textId="77777777" w:rsidTr="00DB77B9">
        <w:trPr>
          <w:cantSplit/>
          <w:trHeight w:val="259"/>
        </w:trPr>
        <w:tc>
          <w:tcPr>
            <w:tcW w:w="1134" w:type="dxa"/>
          </w:tcPr>
          <w:p w14:paraId="68EE6BCF" w14:textId="77777777" w:rsidR="00A66848" w:rsidRPr="00D95A9D" w:rsidRDefault="4B1F096C" w:rsidP="4B1F096C">
            <w:pPr>
              <w:rPr>
                <w:sz w:val="18"/>
                <w:szCs w:val="18"/>
              </w:rPr>
            </w:pPr>
            <w:r w:rsidRPr="00D95A9D">
              <w:rPr>
                <w:sz w:val="18"/>
                <w:szCs w:val="18"/>
              </w:rPr>
              <w:t>Scenáre použitia:</w:t>
            </w:r>
          </w:p>
        </w:tc>
        <w:tc>
          <w:tcPr>
            <w:tcW w:w="7320" w:type="dxa"/>
          </w:tcPr>
          <w:p w14:paraId="1DAACD7A" w14:textId="77777777" w:rsidR="00B54C00" w:rsidRPr="00D95A9D" w:rsidRDefault="00A10E40" w:rsidP="4B1F096C">
            <w:pPr>
              <w:pStyle w:val="Odsekzoznamu"/>
              <w:numPr>
                <w:ilvl w:val="0"/>
                <w:numId w:val="16"/>
              </w:numPr>
              <w:rPr>
                <w:sz w:val="18"/>
                <w:szCs w:val="18"/>
              </w:rPr>
            </w:pPr>
            <w:hyperlink w:anchor="_eV_01_39_–_Vyhľadanie" w:history="1">
              <w:r w:rsidR="4B1F096C" w:rsidRPr="00D95A9D">
                <w:rPr>
                  <w:rStyle w:val="Hypertextovprepojenie"/>
                  <w:sz w:val="18"/>
                  <w:szCs w:val="18"/>
                </w:rPr>
                <w:t>eV_01_39 – Vyhľadanie doplnkových zdravotných údajov</w:t>
              </w:r>
            </w:hyperlink>
          </w:p>
          <w:p w14:paraId="3C997CAA" w14:textId="77777777" w:rsidR="00A66848" w:rsidRPr="00D95A9D" w:rsidRDefault="00A66848" w:rsidP="00BB4856">
            <w:pPr>
              <w:ind w:left="360"/>
              <w:rPr>
                <w:sz w:val="18"/>
                <w:szCs w:val="18"/>
              </w:rPr>
            </w:pPr>
          </w:p>
        </w:tc>
      </w:tr>
      <w:tr w:rsidR="00A66848" w:rsidRPr="00D95A9D" w14:paraId="2F1312FE" w14:textId="77777777" w:rsidTr="00DB77B9">
        <w:trPr>
          <w:cantSplit/>
        </w:trPr>
        <w:tc>
          <w:tcPr>
            <w:tcW w:w="1134" w:type="dxa"/>
          </w:tcPr>
          <w:p w14:paraId="10A14B92" w14:textId="77777777" w:rsidR="00A66848" w:rsidRPr="00D95A9D" w:rsidRDefault="4B1F096C" w:rsidP="4B1F096C">
            <w:pPr>
              <w:rPr>
                <w:sz w:val="18"/>
                <w:szCs w:val="18"/>
              </w:rPr>
            </w:pPr>
            <w:r w:rsidRPr="00D95A9D">
              <w:rPr>
                <w:sz w:val="18"/>
                <w:szCs w:val="18"/>
              </w:rPr>
              <w:t>Služby:</w:t>
            </w:r>
          </w:p>
        </w:tc>
        <w:tc>
          <w:tcPr>
            <w:tcW w:w="7320" w:type="dxa"/>
          </w:tcPr>
          <w:p w14:paraId="16DCC8E1" w14:textId="77777777" w:rsidR="00A66848" w:rsidRPr="00D95A9D" w:rsidRDefault="00A10E40" w:rsidP="4B1F096C">
            <w:pPr>
              <w:pStyle w:val="Odsekzoznamu"/>
              <w:keepNext/>
              <w:numPr>
                <w:ilvl w:val="0"/>
                <w:numId w:val="16"/>
              </w:numPr>
              <w:rPr>
                <w:sz w:val="18"/>
                <w:szCs w:val="18"/>
              </w:rPr>
            </w:pPr>
            <w:hyperlink w:anchor="_DajPacientskySumar_v2" w:history="1">
              <w:r w:rsidR="4B1F096C" w:rsidRPr="00D95A9D">
                <w:rPr>
                  <w:rStyle w:val="Hypertextovprepojenie"/>
                  <w:sz w:val="18"/>
                  <w:szCs w:val="18"/>
                </w:rPr>
                <w:t>DajPacientskySumar_v2</w:t>
              </w:r>
            </w:hyperlink>
          </w:p>
        </w:tc>
      </w:tr>
    </w:tbl>
    <w:p w14:paraId="09CC570B" w14:textId="76DACAE3" w:rsidR="00A66848" w:rsidRPr="00D95A9D" w:rsidRDefault="006E0573" w:rsidP="4B1F096C">
      <w:pPr>
        <w:pStyle w:val="Popis"/>
        <w:rPr>
          <w:lang w:val="sk-SK"/>
        </w:rPr>
      </w:pPr>
      <w:bookmarkStart w:id="60" w:name="_Toc2079699"/>
      <w:r w:rsidRPr="00D95A9D">
        <w:rPr>
          <w:lang w:val="sk-SK"/>
        </w:rPr>
        <w:lastRenderedPageBreak/>
        <w:t xml:space="preserve">Tabuľka </w:t>
      </w:r>
      <w:r w:rsidR="001C6B33" w:rsidRPr="00914B07">
        <w:rPr>
          <w:lang w:val="sk-SK"/>
        </w:rPr>
        <w:fldChar w:fldCharType="begin"/>
      </w:r>
      <w:r w:rsidRPr="00D95A9D">
        <w:rPr>
          <w:lang w:val="sk-SK"/>
        </w:rPr>
        <w:instrText xml:space="preserve"> SEQ Tabuľka \* ARABIC </w:instrText>
      </w:r>
      <w:r w:rsidR="001C6B33" w:rsidRPr="00914B07">
        <w:rPr>
          <w:lang w:val="sk-SK"/>
        </w:rPr>
        <w:fldChar w:fldCharType="separate"/>
      </w:r>
      <w:r w:rsidR="004B369D">
        <w:rPr>
          <w:noProof/>
          <w:lang w:val="sk-SK"/>
        </w:rPr>
        <w:t>16</w:t>
      </w:r>
      <w:r w:rsidR="001C6B33" w:rsidRPr="00914B07">
        <w:rPr>
          <w:lang w:val="sk-SK"/>
        </w:rPr>
        <w:fldChar w:fldCharType="end"/>
      </w:r>
      <w:r w:rsidR="0023568C">
        <w:rPr>
          <w:lang w:val="sk-SK"/>
        </w:rPr>
        <w:t xml:space="preserve">: </w:t>
      </w:r>
      <w:r w:rsidRPr="00D95A9D">
        <w:rPr>
          <w:lang w:val="sk-SK"/>
        </w:rPr>
        <w:t>Vyhľadanie doplnkových zdr</w:t>
      </w:r>
      <w:r w:rsidR="002B3D8B" w:rsidRPr="00D95A9D">
        <w:rPr>
          <w:lang w:val="sk-SK"/>
        </w:rPr>
        <w:t>a</w:t>
      </w:r>
      <w:r w:rsidRPr="00D95A9D">
        <w:rPr>
          <w:lang w:val="sk-SK"/>
        </w:rPr>
        <w:t>votných údajov</w:t>
      </w:r>
      <w:bookmarkEnd w:id="60"/>
    </w:p>
    <w:p w14:paraId="7F340062" w14:textId="77777777" w:rsidR="00A66848" w:rsidRPr="00C26A9D" w:rsidRDefault="4B1F096C" w:rsidP="00C26A9D">
      <w:pPr>
        <w:rPr>
          <w:b/>
          <w:u w:val="single"/>
        </w:rPr>
      </w:pPr>
      <w:r w:rsidRPr="00C26A9D">
        <w:rPr>
          <w:b/>
          <w:u w:val="single"/>
        </w:rPr>
        <w:t>Všeobecné implementačné pravidlá:</w:t>
      </w:r>
    </w:p>
    <w:p w14:paraId="08FFA312" w14:textId="77777777" w:rsidR="00B01138" w:rsidRPr="00D95A9D" w:rsidRDefault="6DE4F7B8" w:rsidP="00B01138">
      <w:r w:rsidRPr="00D95A9D">
        <w:t xml:space="preserve">Pre úspešné vyhľadanie pacientskeho sumáru </w:t>
      </w:r>
      <w:r w:rsidR="00B01138" w:rsidRPr="00D95A9D">
        <w:t>je potrebné v XML naplniť nasledovné elementy (</w:t>
      </w:r>
      <w:r w:rsidR="00B01138" w:rsidRPr="00D95A9D">
        <w:rPr>
          <w:b/>
        </w:rPr>
        <w:t>popis pre plnenie spoločných atribútov je uvedený v dokumente x070</w:t>
      </w:r>
      <w:r w:rsidR="00B01138" w:rsidRPr="00D95A9D">
        <w:t>):</w:t>
      </w:r>
    </w:p>
    <w:p w14:paraId="521F9991" w14:textId="77777777" w:rsidR="00FB4D68" w:rsidRPr="00D95A9D" w:rsidRDefault="00FB4D68" w:rsidP="00FB4D68"/>
    <w:p w14:paraId="21533A13" w14:textId="77777777" w:rsidR="00FB4D68" w:rsidRPr="00D95A9D" w:rsidRDefault="4B1F096C" w:rsidP="00FB4D68">
      <w:pPr>
        <w:pStyle w:val="Odsekzoznamu"/>
        <w:numPr>
          <w:ilvl w:val="0"/>
          <w:numId w:val="16"/>
        </w:numPr>
        <w:jc w:val="both"/>
      </w:pPr>
      <w:r w:rsidRPr="00D95A9D">
        <w:t xml:space="preserve">Časť záznamu Body: </w:t>
      </w:r>
    </w:p>
    <w:p w14:paraId="10E7C20C" w14:textId="77777777" w:rsidR="00FB4D68" w:rsidRPr="00D95A9D" w:rsidRDefault="6DE4F7B8" w:rsidP="00FB4D68">
      <w:pPr>
        <w:pStyle w:val="Odsekzoznamu"/>
        <w:numPr>
          <w:ilvl w:val="1"/>
          <w:numId w:val="16"/>
        </w:numPr>
        <w:jc w:val="both"/>
      </w:pPr>
      <w:r w:rsidRPr="00D95A9D">
        <w:t> Data</w:t>
      </w:r>
    </w:p>
    <w:p w14:paraId="260C035A" w14:textId="77777777" w:rsidR="00FB4D68" w:rsidRPr="00D95A9D" w:rsidRDefault="6DE4F7B8" w:rsidP="00FB4D68">
      <w:pPr>
        <w:pStyle w:val="Odsekzoznamu"/>
        <w:numPr>
          <w:ilvl w:val="2"/>
          <w:numId w:val="16"/>
        </w:numPr>
        <w:jc w:val="both"/>
      </w:pPr>
      <w:r w:rsidRPr="00D95A9D">
        <w:t>IdentifikatorPacienta</w:t>
      </w:r>
    </w:p>
    <w:p w14:paraId="35E967FE" w14:textId="77777777" w:rsidR="00FB4D68" w:rsidRPr="00D95A9D" w:rsidRDefault="6DE4F7B8" w:rsidP="00FB4D68">
      <w:pPr>
        <w:pStyle w:val="Odsekzoznamu"/>
        <w:numPr>
          <w:ilvl w:val="3"/>
          <w:numId w:val="16"/>
        </w:numPr>
        <w:jc w:val="both"/>
      </w:pPr>
      <w:r w:rsidRPr="00D95A9D">
        <w:t>IdPacienta</w:t>
      </w:r>
    </w:p>
    <w:p w14:paraId="56473C03" w14:textId="77777777" w:rsidR="00FB4D68" w:rsidRPr="00D95A9D" w:rsidRDefault="6DE4F7B8" w:rsidP="00FB4D68">
      <w:pPr>
        <w:pStyle w:val="Odsekzoznamu"/>
        <w:numPr>
          <w:ilvl w:val="4"/>
          <w:numId w:val="16"/>
        </w:numPr>
        <w:jc w:val="both"/>
      </w:pPr>
      <w:r w:rsidRPr="00D95A9D">
        <w:t>šifrovaný identifikátor pacienta – ESID, ktorý je generovaný službou CC CreateESID so vstupnými parametrami:</w:t>
      </w:r>
    </w:p>
    <w:p w14:paraId="05D61689" w14:textId="77777777" w:rsidR="00DF26CF" w:rsidRPr="00D95A9D" w:rsidRDefault="00DF26CF" w:rsidP="00DF26CF">
      <w:pPr>
        <w:pStyle w:val="Odsekzoznamu"/>
        <w:numPr>
          <w:ilvl w:val="5"/>
          <w:numId w:val="16"/>
        </w:numPr>
        <w:jc w:val="both"/>
      </w:pPr>
      <w:r w:rsidRPr="00D95A9D">
        <w:t>identifikátor prijímateľa zdravotnej starostlivosti</w:t>
      </w:r>
    </w:p>
    <w:p w14:paraId="012B3846" w14:textId="77777777" w:rsidR="00FB4D68" w:rsidRPr="00D95A9D" w:rsidRDefault="00DF26CF" w:rsidP="00DF26CF">
      <w:pPr>
        <w:pStyle w:val="Odsekzoznamu"/>
        <w:numPr>
          <w:ilvl w:val="5"/>
          <w:numId w:val="16"/>
        </w:numPr>
        <w:jc w:val="both"/>
      </w:pPr>
      <w:r w:rsidRPr="00D95A9D">
        <w:t>výstup z volania metódy GetSamlTokenForHealthProfessional</w:t>
      </w:r>
    </w:p>
    <w:p w14:paraId="721A993D" w14:textId="77777777" w:rsidR="00FB4D68" w:rsidRPr="00D95A9D" w:rsidRDefault="6DE4F7B8" w:rsidP="00FB4D68">
      <w:pPr>
        <w:pStyle w:val="Odsekzoznamu"/>
        <w:numPr>
          <w:ilvl w:val="4"/>
          <w:numId w:val="16"/>
        </w:numPr>
        <w:jc w:val="both"/>
      </w:pPr>
      <w:r w:rsidRPr="00D95A9D">
        <w:t> validtime</w:t>
      </w:r>
    </w:p>
    <w:p w14:paraId="0175A1C4" w14:textId="77777777" w:rsidR="00FB4D68" w:rsidRPr="00D95A9D" w:rsidRDefault="6DE4F7B8" w:rsidP="00FB4D68">
      <w:pPr>
        <w:pStyle w:val="Odsekzoznamu"/>
        <w:numPr>
          <w:ilvl w:val="5"/>
          <w:numId w:val="16"/>
        </w:numPr>
        <w:jc w:val="both"/>
      </w:pPr>
      <w:r w:rsidRPr="00D95A9D">
        <w:t>Low – aktuálny čas</w:t>
      </w:r>
    </w:p>
    <w:p w14:paraId="18CB8ABC" w14:textId="77777777" w:rsidR="00FB4D68" w:rsidRPr="00D95A9D" w:rsidRDefault="6DE4F7B8" w:rsidP="00FB4D68">
      <w:pPr>
        <w:pStyle w:val="Odsekzoznamu"/>
        <w:numPr>
          <w:ilvl w:val="5"/>
          <w:numId w:val="16"/>
        </w:numPr>
        <w:jc w:val="both"/>
      </w:pPr>
      <w:r w:rsidRPr="00D95A9D">
        <w:t>High – konštanta 3000-12-31T00:00:00</w:t>
      </w:r>
    </w:p>
    <w:p w14:paraId="5396206B" w14:textId="77777777" w:rsidR="00FB4D68" w:rsidRPr="00D95A9D" w:rsidRDefault="6DE4F7B8" w:rsidP="00FB4D68">
      <w:pPr>
        <w:pStyle w:val="Odsekzoznamu"/>
        <w:numPr>
          <w:ilvl w:val="4"/>
          <w:numId w:val="16"/>
        </w:numPr>
        <w:jc w:val="both"/>
      </w:pPr>
      <w:r w:rsidRPr="00D95A9D">
        <w:t> root</w:t>
      </w:r>
    </w:p>
    <w:p w14:paraId="41669135" w14:textId="77777777" w:rsidR="00FB4D68" w:rsidRPr="00D95A9D" w:rsidRDefault="4B1F096C" w:rsidP="00FB4D68">
      <w:pPr>
        <w:pStyle w:val="Odsekzoznamu"/>
        <w:numPr>
          <w:ilvl w:val="5"/>
          <w:numId w:val="16"/>
        </w:numPr>
        <w:jc w:val="both"/>
      </w:pPr>
      <w:r w:rsidRPr="00D95A9D">
        <w:t> OID - 1.3.158.00165387.100.40.110</w:t>
      </w:r>
    </w:p>
    <w:p w14:paraId="16DD88CE" w14:textId="77777777" w:rsidR="00FB4D68" w:rsidRPr="00D95A9D" w:rsidRDefault="6DE4F7B8" w:rsidP="00FB4D68">
      <w:pPr>
        <w:pStyle w:val="Odsekzoznamu"/>
        <w:numPr>
          <w:ilvl w:val="2"/>
          <w:numId w:val="16"/>
        </w:numPr>
        <w:jc w:val="both"/>
      </w:pPr>
      <w:r w:rsidRPr="00D95A9D">
        <w:t>OblastZdravotneProblemyZavazneDiagnozy</w:t>
      </w:r>
    </w:p>
    <w:p w14:paraId="4BD6058D" w14:textId="77777777" w:rsidR="00FB4D68" w:rsidRPr="00D95A9D" w:rsidRDefault="6DE4F7B8" w:rsidP="00FB4D68">
      <w:pPr>
        <w:pStyle w:val="Odsekzoznamu"/>
        <w:numPr>
          <w:ilvl w:val="3"/>
          <w:numId w:val="16"/>
        </w:numPr>
        <w:jc w:val="both"/>
      </w:pPr>
      <w:r w:rsidRPr="00D95A9D">
        <w:t>Stránkovanie_Metadata</w:t>
      </w:r>
    </w:p>
    <w:p w14:paraId="6C9FCD55" w14:textId="77777777" w:rsidR="00FB4D68" w:rsidRPr="00D95A9D" w:rsidRDefault="6DE4F7B8" w:rsidP="00FB4D68">
      <w:pPr>
        <w:pStyle w:val="Odsekzoznamu"/>
        <w:numPr>
          <w:ilvl w:val="4"/>
          <w:numId w:val="16"/>
        </w:numPr>
        <w:jc w:val="both"/>
      </w:pPr>
      <w:r w:rsidRPr="00D95A9D">
        <w:t xml:space="preserve">VelkostStranky – počet záznamov, ktoré sú vyhľadávané </w:t>
      </w:r>
    </w:p>
    <w:p w14:paraId="49953149" w14:textId="77777777" w:rsidR="00FB4D68" w:rsidRPr="00D95A9D" w:rsidRDefault="4B1F096C" w:rsidP="00FB4D68">
      <w:pPr>
        <w:pStyle w:val="Odsekzoznamu"/>
        <w:numPr>
          <w:ilvl w:val="4"/>
          <w:numId w:val="16"/>
        </w:numPr>
        <w:jc w:val="both"/>
      </w:pPr>
      <w:r w:rsidRPr="00D95A9D">
        <w:t xml:space="preserve">Index – určuje poradie záznamu, od ktorého sa vráti ďalších N záznamov, pričom N je určený v atribúte veľkosť stránky  </w:t>
      </w:r>
    </w:p>
    <w:p w14:paraId="7B909DA6" w14:textId="77777777" w:rsidR="00FB4D68" w:rsidRPr="00D95A9D" w:rsidRDefault="6DE4F7B8" w:rsidP="00FB4D68">
      <w:pPr>
        <w:pStyle w:val="Odsekzoznamu"/>
        <w:numPr>
          <w:ilvl w:val="3"/>
          <w:numId w:val="16"/>
        </w:numPr>
        <w:jc w:val="both"/>
      </w:pPr>
      <w:r w:rsidRPr="00D95A9D">
        <w:t>AjZruseneZaznamy</w:t>
      </w:r>
    </w:p>
    <w:p w14:paraId="75FCEB3A" w14:textId="77777777" w:rsidR="00FB4D68" w:rsidRPr="00D95A9D" w:rsidRDefault="6DE4F7B8" w:rsidP="00FB4D68">
      <w:pPr>
        <w:pStyle w:val="Odsekzoznamu"/>
        <w:numPr>
          <w:ilvl w:val="2"/>
          <w:numId w:val="16"/>
        </w:numPr>
        <w:jc w:val="both"/>
      </w:pPr>
      <w:r w:rsidRPr="00D95A9D">
        <w:t>OblastZdravProblemZdravotnePomocky</w:t>
      </w:r>
    </w:p>
    <w:p w14:paraId="02D90F14" w14:textId="77777777" w:rsidR="00FB4D68" w:rsidRPr="00D95A9D" w:rsidRDefault="6DE4F7B8" w:rsidP="00FB4D68">
      <w:pPr>
        <w:pStyle w:val="Odsekzoznamu"/>
        <w:numPr>
          <w:ilvl w:val="3"/>
          <w:numId w:val="16"/>
        </w:numPr>
        <w:jc w:val="both"/>
      </w:pPr>
      <w:r w:rsidRPr="00D95A9D">
        <w:t>Stránkovanie_Metadata</w:t>
      </w:r>
    </w:p>
    <w:p w14:paraId="5C24213F" w14:textId="77777777" w:rsidR="00FB4D68" w:rsidRPr="00D95A9D" w:rsidRDefault="6DE4F7B8" w:rsidP="00FB4D68">
      <w:pPr>
        <w:pStyle w:val="Odsekzoznamu"/>
        <w:numPr>
          <w:ilvl w:val="4"/>
          <w:numId w:val="16"/>
        </w:numPr>
        <w:jc w:val="both"/>
      </w:pPr>
      <w:r w:rsidRPr="00D95A9D">
        <w:t xml:space="preserve">VelkostStranky – počet záznamov, ktoré sú vyhľadávané </w:t>
      </w:r>
    </w:p>
    <w:p w14:paraId="711C4374" w14:textId="77777777" w:rsidR="00FB4D68" w:rsidRPr="00D95A9D" w:rsidRDefault="4B1F096C" w:rsidP="00FB4D68">
      <w:pPr>
        <w:pStyle w:val="Odsekzoznamu"/>
        <w:numPr>
          <w:ilvl w:val="4"/>
          <w:numId w:val="16"/>
        </w:numPr>
        <w:jc w:val="both"/>
      </w:pPr>
      <w:r w:rsidRPr="00D95A9D">
        <w:t xml:space="preserve">Index – určuje poradie záznamu, od ktorého sa vráti ďalších N záznamov, pričom N je určený v atribúte veľkosť stránky  </w:t>
      </w:r>
    </w:p>
    <w:p w14:paraId="6454BA9D" w14:textId="77777777" w:rsidR="00FB4D68" w:rsidRPr="00D95A9D" w:rsidRDefault="6DE4F7B8" w:rsidP="00FB4D68">
      <w:pPr>
        <w:pStyle w:val="Odsekzoznamu"/>
        <w:numPr>
          <w:ilvl w:val="3"/>
          <w:numId w:val="16"/>
        </w:numPr>
        <w:jc w:val="both"/>
      </w:pPr>
      <w:r w:rsidRPr="00D95A9D">
        <w:t>AjZruseneZaznamy</w:t>
      </w:r>
    </w:p>
    <w:p w14:paraId="21881472" w14:textId="77777777" w:rsidR="00FB4D68" w:rsidRPr="00D95A9D" w:rsidRDefault="6DE4F7B8" w:rsidP="00FB4D68">
      <w:pPr>
        <w:pStyle w:val="Odsekzoznamu"/>
        <w:numPr>
          <w:ilvl w:val="2"/>
          <w:numId w:val="16"/>
        </w:numPr>
        <w:jc w:val="both"/>
      </w:pPr>
      <w:r w:rsidRPr="00D95A9D">
        <w:t>OblastLiekovaAnamneza</w:t>
      </w:r>
    </w:p>
    <w:p w14:paraId="7C85131B" w14:textId="77777777" w:rsidR="00FB4D68" w:rsidRPr="00D95A9D" w:rsidRDefault="6DE4F7B8" w:rsidP="00FB4D68">
      <w:pPr>
        <w:pStyle w:val="Odsekzoznamu"/>
        <w:numPr>
          <w:ilvl w:val="3"/>
          <w:numId w:val="16"/>
        </w:numPr>
        <w:jc w:val="both"/>
      </w:pPr>
      <w:r w:rsidRPr="00D95A9D">
        <w:t>Stránkovanie_Metadata</w:t>
      </w:r>
    </w:p>
    <w:p w14:paraId="183AEDC5" w14:textId="77777777" w:rsidR="00FB4D68" w:rsidRPr="00D95A9D" w:rsidRDefault="6DE4F7B8" w:rsidP="00FB4D68">
      <w:pPr>
        <w:pStyle w:val="Odsekzoznamu"/>
        <w:numPr>
          <w:ilvl w:val="4"/>
          <w:numId w:val="16"/>
        </w:numPr>
        <w:jc w:val="both"/>
      </w:pPr>
      <w:r w:rsidRPr="00D95A9D">
        <w:t xml:space="preserve">VelkostStranky – počet záznamov, ktoré sú vyhľadávané </w:t>
      </w:r>
    </w:p>
    <w:p w14:paraId="27C054E4" w14:textId="77777777" w:rsidR="00FB4D68" w:rsidRPr="00D95A9D" w:rsidRDefault="4B1F096C" w:rsidP="00FB4D68">
      <w:pPr>
        <w:pStyle w:val="Odsekzoznamu"/>
        <w:numPr>
          <w:ilvl w:val="4"/>
          <w:numId w:val="16"/>
        </w:numPr>
        <w:jc w:val="both"/>
      </w:pPr>
      <w:r w:rsidRPr="00D95A9D">
        <w:t xml:space="preserve">Index – určuje poradie záznamu, od ktorého sa vráti ďalších N záznamov, pričom N je určený v atribúte veľkosť stránky  </w:t>
      </w:r>
    </w:p>
    <w:p w14:paraId="18857CC2" w14:textId="77777777" w:rsidR="00FB4D68" w:rsidRPr="00D95A9D" w:rsidRDefault="6DE4F7B8" w:rsidP="00FB4D68">
      <w:pPr>
        <w:pStyle w:val="Odsekzoznamu"/>
        <w:numPr>
          <w:ilvl w:val="3"/>
          <w:numId w:val="16"/>
        </w:numPr>
        <w:jc w:val="both"/>
      </w:pPr>
      <w:r w:rsidRPr="00D95A9D">
        <w:t>AjZruseneZaznamy</w:t>
      </w:r>
    </w:p>
    <w:p w14:paraId="540FCE5B" w14:textId="77777777" w:rsidR="00FB4D68" w:rsidRPr="00D95A9D" w:rsidRDefault="6DE4F7B8" w:rsidP="00FB4D68">
      <w:pPr>
        <w:pStyle w:val="Odsekzoznamu"/>
        <w:numPr>
          <w:ilvl w:val="2"/>
          <w:numId w:val="16"/>
        </w:numPr>
        <w:jc w:val="both"/>
      </w:pPr>
      <w:r w:rsidRPr="00D95A9D">
        <w:t>OblastVarovaniaAlergie</w:t>
      </w:r>
    </w:p>
    <w:p w14:paraId="7D6C5584" w14:textId="77777777" w:rsidR="00FB4D68" w:rsidRPr="00D95A9D" w:rsidRDefault="6DE4F7B8" w:rsidP="00FB4D68">
      <w:pPr>
        <w:pStyle w:val="Odsekzoznamu"/>
        <w:numPr>
          <w:ilvl w:val="3"/>
          <w:numId w:val="16"/>
        </w:numPr>
        <w:jc w:val="both"/>
      </w:pPr>
      <w:r w:rsidRPr="00D95A9D">
        <w:t>Stránkovanie_Metadata</w:t>
      </w:r>
    </w:p>
    <w:p w14:paraId="4019AEB3" w14:textId="77777777" w:rsidR="00FB4D68" w:rsidRPr="00D95A9D" w:rsidRDefault="6DE4F7B8" w:rsidP="00FB4D68">
      <w:pPr>
        <w:pStyle w:val="Odsekzoznamu"/>
        <w:numPr>
          <w:ilvl w:val="4"/>
          <w:numId w:val="16"/>
        </w:numPr>
        <w:jc w:val="both"/>
      </w:pPr>
      <w:r w:rsidRPr="00D95A9D">
        <w:t xml:space="preserve">VelkostStranky – počet záznamov, ktoré sú vyhľadávané </w:t>
      </w:r>
    </w:p>
    <w:p w14:paraId="344FEBB5" w14:textId="77777777" w:rsidR="00FB4D68" w:rsidRPr="00D95A9D" w:rsidRDefault="4B1F096C" w:rsidP="00FB4D68">
      <w:pPr>
        <w:pStyle w:val="Odsekzoznamu"/>
        <w:numPr>
          <w:ilvl w:val="4"/>
          <w:numId w:val="16"/>
        </w:numPr>
        <w:jc w:val="both"/>
      </w:pPr>
      <w:r w:rsidRPr="00D95A9D">
        <w:t xml:space="preserve">Index – určuje poradie záznamu, od ktorého sa vráti ďalších N záznamov, pričom N je určený v atribúte veľkosť stránky  </w:t>
      </w:r>
    </w:p>
    <w:p w14:paraId="7912610F" w14:textId="77777777" w:rsidR="00FB4D68" w:rsidRPr="00D95A9D" w:rsidRDefault="6DE4F7B8" w:rsidP="00FB4D68">
      <w:pPr>
        <w:pStyle w:val="Odsekzoznamu"/>
        <w:numPr>
          <w:ilvl w:val="3"/>
          <w:numId w:val="16"/>
        </w:numPr>
        <w:jc w:val="both"/>
      </w:pPr>
      <w:r w:rsidRPr="00D95A9D">
        <w:t>AjZruseneZaznamy</w:t>
      </w:r>
    </w:p>
    <w:p w14:paraId="51226247" w14:textId="77777777" w:rsidR="00FB4D68" w:rsidRPr="00D95A9D" w:rsidRDefault="6DE4F7B8" w:rsidP="00FB4D68">
      <w:pPr>
        <w:pStyle w:val="Odsekzoznamu"/>
        <w:numPr>
          <w:ilvl w:val="2"/>
          <w:numId w:val="16"/>
        </w:numPr>
        <w:jc w:val="both"/>
      </w:pPr>
      <w:r w:rsidRPr="00D95A9D">
        <w:t>OblastVysledkyVysetreniKrvnyTlak</w:t>
      </w:r>
    </w:p>
    <w:p w14:paraId="2F2111F0" w14:textId="77777777" w:rsidR="00FB4D68" w:rsidRPr="00D95A9D" w:rsidRDefault="6DE4F7B8" w:rsidP="00FB4D68">
      <w:pPr>
        <w:pStyle w:val="Odsekzoznamu"/>
        <w:numPr>
          <w:ilvl w:val="3"/>
          <w:numId w:val="16"/>
        </w:numPr>
        <w:jc w:val="both"/>
      </w:pPr>
      <w:r w:rsidRPr="00D95A9D">
        <w:t>Stránkovanie_Metadata</w:t>
      </w:r>
    </w:p>
    <w:p w14:paraId="22B9FD5B" w14:textId="77777777" w:rsidR="00FB4D68" w:rsidRPr="00D95A9D" w:rsidRDefault="6DE4F7B8" w:rsidP="00FB4D68">
      <w:pPr>
        <w:pStyle w:val="Odsekzoznamu"/>
        <w:numPr>
          <w:ilvl w:val="4"/>
          <w:numId w:val="16"/>
        </w:numPr>
        <w:jc w:val="both"/>
      </w:pPr>
      <w:r w:rsidRPr="00D95A9D">
        <w:t xml:space="preserve">VelkostStranky – počet záznamov, ktoré sú vyhľadávané </w:t>
      </w:r>
    </w:p>
    <w:p w14:paraId="54394561" w14:textId="77777777" w:rsidR="00FB4D68" w:rsidRPr="00D95A9D" w:rsidRDefault="4B1F096C" w:rsidP="00FB4D68">
      <w:pPr>
        <w:pStyle w:val="Odsekzoznamu"/>
        <w:numPr>
          <w:ilvl w:val="4"/>
          <w:numId w:val="16"/>
        </w:numPr>
        <w:jc w:val="both"/>
      </w:pPr>
      <w:r w:rsidRPr="00D95A9D">
        <w:t xml:space="preserve">Index – určuje poradie záznamu, od ktorého sa vráti ďalších N záznamov, pričom N je určený v atribúte veľkosť stránky  </w:t>
      </w:r>
    </w:p>
    <w:p w14:paraId="3427725B" w14:textId="77777777" w:rsidR="00FB4D68" w:rsidRPr="00D95A9D" w:rsidRDefault="6DE4F7B8" w:rsidP="00FB4D68">
      <w:pPr>
        <w:pStyle w:val="Odsekzoznamu"/>
        <w:numPr>
          <w:ilvl w:val="3"/>
          <w:numId w:val="16"/>
        </w:numPr>
        <w:jc w:val="both"/>
      </w:pPr>
      <w:r w:rsidRPr="00D95A9D">
        <w:t>AjZruseneZaznamy</w:t>
      </w:r>
    </w:p>
    <w:p w14:paraId="685AD7E9" w14:textId="77777777" w:rsidR="00FB4D68" w:rsidRPr="00D95A9D" w:rsidRDefault="6DE4F7B8" w:rsidP="00FB4D68">
      <w:pPr>
        <w:pStyle w:val="Odsekzoznamu"/>
        <w:numPr>
          <w:ilvl w:val="2"/>
          <w:numId w:val="16"/>
        </w:numPr>
        <w:jc w:val="both"/>
      </w:pPr>
      <w:r w:rsidRPr="00D95A9D">
        <w:t xml:space="preserve">OblastVysledkyVysetreniVitalneHodnoty </w:t>
      </w:r>
    </w:p>
    <w:p w14:paraId="0019F119" w14:textId="77777777" w:rsidR="00FB4D68" w:rsidRPr="00D95A9D" w:rsidRDefault="6DE4F7B8" w:rsidP="00FB4D68">
      <w:pPr>
        <w:pStyle w:val="Odsekzoznamu"/>
        <w:numPr>
          <w:ilvl w:val="3"/>
          <w:numId w:val="16"/>
        </w:numPr>
        <w:jc w:val="both"/>
      </w:pPr>
      <w:r w:rsidRPr="00D95A9D">
        <w:t>Stránkovanie_Metadata</w:t>
      </w:r>
    </w:p>
    <w:p w14:paraId="7E42EB53" w14:textId="77777777" w:rsidR="00FB4D68" w:rsidRPr="00D95A9D" w:rsidRDefault="6DE4F7B8" w:rsidP="00FB4D68">
      <w:pPr>
        <w:pStyle w:val="Odsekzoznamu"/>
        <w:numPr>
          <w:ilvl w:val="4"/>
          <w:numId w:val="16"/>
        </w:numPr>
        <w:jc w:val="both"/>
      </w:pPr>
      <w:r w:rsidRPr="00D95A9D">
        <w:t xml:space="preserve">VelkostStranky – počet záznamov, ktoré sú vyhľadávané </w:t>
      </w:r>
    </w:p>
    <w:p w14:paraId="684AC58A" w14:textId="77777777" w:rsidR="00FB4D68" w:rsidRPr="00D95A9D" w:rsidRDefault="4B1F096C" w:rsidP="00FB4D68">
      <w:pPr>
        <w:pStyle w:val="Odsekzoznamu"/>
        <w:numPr>
          <w:ilvl w:val="4"/>
          <w:numId w:val="16"/>
        </w:numPr>
        <w:jc w:val="both"/>
      </w:pPr>
      <w:r w:rsidRPr="00D95A9D">
        <w:t xml:space="preserve">Index – určuje poradie záznamu, od ktorého sa vráti ďalších N záznamov, pričom N je určený v atribúte veľkosť stránky  </w:t>
      </w:r>
    </w:p>
    <w:p w14:paraId="17892676" w14:textId="77777777" w:rsidR="00FB4D68" w:rsidRPr="00D95A9D" w:rsidRDefault="6DE4F7B8" w:rsidP="00FB4D68">
      <w:pPr>
        <w:pStyle w:val="Odsekzoznamu"/>
        <w:numPr>
          <w:ilvl w:val="3"/>
          <w:numId w:val="16"/>
        </w:numPr>
        <w:jc w:val="both"/>
      </w:pPr>
      <w:r w:rsidRPr="00D95A9D">
        <w:t>AjZruseneZaznamy</w:t>
      </w:r>
    </w:p>
    <w:p w14:paraId="039542DB" w14:textId="77777777" w:rsidR="00FB4D68" w:rsidRPr="00D95A9D" w:rsidRDefault="6DE4F7B8" w:rsidP="00FB4D68">
      <w:pPr>
        <w:pStyle w:val="Odsekzoznamu"/>
        <w:numPr>
          <w:ilvl w:val="2"/>
          <w:numId w:val="16"/>
        </w:numPr>
        <w:jc w:val="both"/>
      </w:pPr>
      <w:r w:rsidRPr="00D95A9D">
        <w:t xml:space="preserve">OblastVysledkyVysetreniKrvnaSkupina </w:t>
      </w:r>
    </w:p>
    <w:p w14:paraId="103271B3" w14:textId="77777777" w:rsidR="00FB4D68" w:rsidRPr="00D95A9D" w:rsidRDefault="6DE4F7B8" w:rsidP="00FB4D68">
      <w:pPr>
        <w:pStyle w:val="Odsekzoznamu"/>
        <w:numPr>
          <w:ilvl w:val="3"/>
          <w:numId w:val="16"/>
        </w:numPr>
        <w:jc w:val="both"/>
      </w:pPr>
      <w:r w:rsidRPr="00D95A9D">
        <w:lastRenderedPageBreak/>
        <w:t>Stránkovanie_Metadata</w:t>
      </w:r>
    </w:p>
    <w:p w14:paraId="7A40A4F5" w14:textId="77777777" w:rsidR="00FB4D68" w:rsidRPr="00D95A9D" w:rsidRDefault="6DE4F7B8" w:rsidP="00FB4D68">
      <w:pPr>
        <w:pStyle w:val="Odsekzoznamu"/>
        <w:numPr>
          <w:ilvl w:val="4"/>
          <w:numId w:val="16"/>
        </w:numPr>
        <w:jc w:val="both"/>
      </w:pPr>
      <w:r w:rsidRPr="00D95A9D">
        <w:t xml:space="preserve">VelkostStranky – počet záznamov, ktoré sú vyhľadávané </w:t>
      </w:r>
    </w:p>
    <w:p w14:paraId="1D054F68" w14:textId="77777777" w:rsidR="00FB4D68" w:rsidRPr="00D95A9D" w:rsidRDefault="4B1F096C" w:rsidP="00FB4D68">
      <w:pPr>
        <w:pStyle w:val="Odsekzoznamu"/>
        <w:numPr>
          <w:ilvl w:val="4"/>
          <w:numId w:val="16"/>
        </w:numPr>
        <w:jc w:val="both"/>
      </w:pPr>
      <w:r w:rsidRPr="00D95A9D">
        <w:t xml:space="preserve">Index – určuje poradie záznamu, od ktorého sa vráti ďalších N záznamov, pričom N je určený v atribúte veľkosť stránky  </w:t>
      </w:r>
    </w:p>
    <w:p w14:paraId="6FC3FAC1" w14:textId="77777777" w:rsidR="00FB4D68" w:rsidRPr="00D95A9D" w:rsidRDefault="6DE4F7B8" w:rsidP="00FB4D68">
      <w:pPr>
        <w:pStyle w:val="Odsekzoznamu"/>
        <w:numPr>
          <w:ilvl w:val="3"/>
          <w:numId w:val="16"/>
        </w:numPr>
        <w:jc w:val="both"/>
      </w:pPr>
      <w:r w:rsidRPr="00D95A9D">
        <w:t>AjZruseneZaznamy</w:t>
      </w:r>
    </w:p>
    <w:p w14:paraId="4C77C43C" w14:textId="77777777" w:rsidR="00FB4D68" w:rsidRPr="00D95A9D" w:rsidRDefault="6DE4F7B8" w:rsidP="00FB4D68">
      <w:pPr>
        <w:pStyle w:val="Odsekzoznamu"/>
        <w:numPr>
          <w:ilvl w:val="2"/>
          <w:numId w:val="16"/>
        </w:numPr>
        <w:jc w:val="both"/>
      </w:pPr>
      <w:r w:rsidRPr="00D95A9D">
        <w:t>OblastSocialnaAnamnezaAbuzus</w:t>
      </w:r>
    </w:p>
    <w:p w14:paraId="29B01108" w14:textId="77777777" w:rsidR="00FB4D68" w:rsidRPr="00D95A9D" w:rsidRDefault="6DE4F7B8" w:rsidP="00FB4D68">
      <w:pPr>
        <w:pStyle w:val="Odsekzoznamu"/>
        <w:numPr>
          <w:ilvl w:val="3"/>
          <w:numId w:val="16"/>
        </w:numPr>
        <w:jc w:val="both"/>
      </w:pPr>
      <w:r w:rsidRPr="00D95A9D">
        <w:t>Stránkovanie_Metadata</w:t>
      </w:r>
    </w:p>
    <w:p w14:paraId="628A3493" w14:textId="77777777" w:rsidR="00FB4D68" w:rsidRPr="00D95A9D" w:rsidRDefault="6DE4F7B8" w:rsidP="00FB4D68">
      <w:pPr>
        <w:pStyle w:val="Odsekzoznamu"/>
        <w:numPr>
          <w:ilvl w:val="4"/>
          <w:numId w:val="16"/>
        </w:numPr>
        <w:jc w:val="both"/>
      </w:pPr>
      <w:r w:rsidRPr="00D95A9D">
        <w:t xml:space="preserve">VelkostStranky – počet záznamov, ktoré sú vyhľadávané </w:t>
      </w:r>
    </w:p>
    <w:p w14:paraId="6B0FCEFB" w14:textId="77777777" w:rsidR="00FB4D68" w:rsidRPr="00D95A9D" w:rsidRDefault="4B1F096C" w:rsidP="00FB4D68">
      <w:pPr>
        <w:pStyle w:val="Odsekzoznamu"/>
        <w:numPr>
          <w:ilvl w:val="4"/>
          <w:numId w:val="16"/>
        </w:numPr>
        <w:jc w:val="both"/>
      </w:pPr>
      <w:r w:rsidRPr="00D95A9D">
        <w:t xml:space="preserve">Index – určuje poradie záznamu, od ktorého sa vráti ďalších N záznamov, pričom N je určený v atribúte veľkosť stránky  </w:t>
      </w:r>
    </w:p>
    <w:p w14:paraId="58845C62" w14:textId="77777777" w:rsidR="00FB4D68" w:rsidRPr="00D95A9D" w:rsidRDefault="6DE4F7B8" w:rsidP="00FB4D68">
      <w:pPr>
        <w:pStyle w:val="Odsekzoznamu"/>
        <w:numPr>
          <w:ilvl w:val="3"/>
          <w:numId w:val="16"/>
        </w:numPr>
        <w:jc w:val="both"/>
      </w:pPr>
      <w:r w:rsidRPr="00D95A9D">
        <w:t>AjZruseneZaznamy</w:t>
      </w:r>
    </w:p>
    <w:p w14:paraId="68D8F656" w14:textId="77777777" w:rsidR="00FB4D68" w:rsidRPr="00D95A9D" w:rsidRDefault="6DE4F7B8" w:rsidP="00FB4D68">
      <w:pPr>
        <w:pStyle w:val="Odsekzoznamu"/>
        <w:numPr>
          <w:ilvl w:val="2"/>
          <w:numId w:val="16"/>
        </w:numPr>
        <w:jc w:val="both"/>
      </w:pPr>
      <w:r w:rsidRPr="00D95A9D">
        <w:t>OblastOsobnaAnamnezaOckovaciZaznam</w:t>
      </w:r>
    </w:p>
    <w:p w14:paraId="666F402B" w14:textId="77777777" w:rsidR="00FB4D68" w:rsidRPr="00D95A9D" w:rsidRDefault="6DE4F7B8" w:rsidP="00FB4D68">
      <w:pPr>
        <w:pStyle w:val="Odsekzoznamu"/>
        <w:numPr>
          <w:ilvl w:val="3"/>
          <w:numId w:val="16"/>
        </w:numPr>
        <w:jc w:val="both"/>
      </w:pPr>
      <w:r w:rsidRPr="00D95A9D">
        <w:t>Stránkovanie_Metadata</w:t>
      </w:r>
    </w:p>
    <w:p w14:paraId="54FDA649" w14:textId="77777777" w:rsidR="00FB4D68" w:rsidRPr="00D95A9D" w:rsidRDefault="6DE4F7B8" w:rsidP="00FB4D68">
      <w:pPr>
        <w:pStyle w:val="Odsekzoznamu"/>
        <w:numPr>
          <w:ilvl w:val="4"/>
          <w:numId w:val="16"/>
        </w:numPr>
        <w:jc w:val="both"/>
      </w:pPr>
      <w:r w:rsidRPr="00D95A9D">
        <w:t xml:space="preserve">VelkostStranky – počet záznamov, ktoré sú vyhľadávané </w:t>
      </w:r>
    </w:p>
    <w:p w14:paraId="21E1113E" w14:textId="77777777" w:rsidR="00FB4D68" w:rsidRPr="00D95A9D" w:rsidRDefault="4B1F096C" w:rsidP="00FB4D68">
      <w:pPr>
        <w:pStyle w:val="Odsekzoznamu"/>
        <w:numPr>
          <w:ilvl w:val="4"/>
          <w:numId w:val="16"/>
        </w:numPr>
        <w:jc w:val="both"/>
      </w:pPr>
      <w:r w:rsidRPr="00D95A9D">
        <w:t xml:space="preserve">Index – určuje poradie záznamu, od ktorého sa vráti ďalších N záznamov, pričom N je určený v atribúte veľkosť stránky  </w:t>
      </w:r>
    </w:p>
    <w:p w14:paraId="525F3F61" w14:textId="77777777" w:rsidR="00FB4D68" w:rsidRPr="00D95A9D" w:rsidRDefault="6DE4F7B8" w:rsidP="00FB4D68">
      <w:pPr>
        <w:pStyle w:val="Odsekzoznamu"/>
        <w:numPr>
          <w:ilvl w:val="3"/>
          <w:numId w:val="16"/>
        </w:numPr>
        <w:jc w:val="both"/>
      </w:pPr>
      <w:r w:rsidRPr="00D95A9D">
        <w:t>AjZruseneZaznamy</w:t>
      </w:r>
    </w:p>
    <w:p w14:paraId="2B0F4D7F" w14:textId="77777777" w:rsidR="00FB4D68" w:rsidRPr="00D95A9D" w:rsidRDefault="6DE4F7B8" w:rsidP="00FB4D68">
      <w:pPr>
        <w:pStyle w:val="Odsekzoznamu"/>
        <w:numPr>
          <w:ilvl w:val="2"/>
          <w:numId w:val="16"/>
        </w:numPr>
        <w:jc w:val="both"/>
      </w:pPr>
      <w:r w:rsidRPr="00D95A9D">
        <w:t xml:space="preserve">OblastOsobnaAnamnezaZdravotneObmedzenia </w:t>
      </w:r>
    </w:p>
    <w:p w14:paraId="051CD223" w14:textId="77777777" w:rsidR="00FB4D68" w:rsidRPr="00D95A9D" w:rsidRDefault="6DE4F7B8" w:rsidP="00FB4D68">
      <w:pPr>
        <w:pStyle w:val="Odsekzoznamu"/>
        <w:numPr>
          <w:ilvl w:val="3"/>
          <w:numId w:val="16"/>
        </w:numPr>
        <w:jc w:val="both"/>
      </w:pPr>
      <w:r w:rsidRPr="00D95A9D">
        <w:t>Stránkovanie_Metadata</w:t>
      </w:r>
    </w:p>
    <w:p w14:paraId="3DB649C1" w14:textId="77777777" w:rsidR="00FB4D68" w:rsidRPr="00D95A9D" w:rsidRDefault="6DE4F7B8" w:rsidP="00FB4D68">
      <w:pPr>
        <w:pStyle w:val="Odsekzoznamu"/>
        <w:numPr>
          <w:ilvl w:val="4"/>
          <w:numId w:val="16"/>
        </w:numPr>
        <w:jc w:val="both"/>
      </w:pPr>
      <w:r w:rsidRPr="00D95A9D">
        <w:t xml:space="preserve">VelkostStranky – počet záznamov, ktoré sú vyhľadávané </w:t>
      </w:r>
    </w:p>
    <w:p w14:paraId="15383E11" w14:textId="77777777" w:rsidR="00FB4D68" w:rsidRPr="00D95A9D" w:rsidRDefault="4B1F096C" w:rsidP="00FB4D68">
      <w:pPr>
        <w:pStyle w:val="Odsekzoznamu"/>
        <w:numPr>
          <w:ilvl w:val="4"/>
          <w:numId w:val="16"/>
        </w:numPr>
        <w:jc w:val="both"/>
      </w:pPr>
      <w:r w:rsidRPr="00D95A9D">
        <w:t xml:space="preserve">Index – určuje poradie záznamu, od ktorého sa vráti ďalších N záznamov, pričom N je určený v atribúte veľkosť stránky  </w:t>
      </w:r>
    </w:p>
    <w:p w14:paraId="29B1DA8F" w14:textId="77777777" w:rsidR="00FB4D68" w:rsidRPr="00D95A9D" w:rsidRDefault="6DE4F7B8" w:rsidP="00FB4D68">
      <w:pPr>
        <w:pStyle w:val="Odsekzoznamu"/>
        <w:numPr>
          <w:ilvl w:val="3"/>
          <w:numId w:val="16"/>
        </w:numPr>
        <w:jc w:val="both"/>
      </w:pPr>
      <w:r w:rsidRPr="00D95A9D">
        <w:t>AjZruseneZaznamy</w:t>
      </w:r>
    </w:p>
    <w:p w14:paraId="271A6542" w14:textId="77777777" w:rsidR="00FB4D68" w:rsidRPr="00D95A9D" w:rsidRDefault="6DE4F7B8" w:rsidP="00FB4D68">
      <w:pPr>
        <w:pStyle w:val="Odsekzoznamu"/>
        <w:numPr>
          <w:ilvl w:val="2"/>
          <w:numId w:val="16"/>
        </w:numPr>
        <w:jc w:val="both"/>
      </w:pPr>
      <w:r w:rsidRPr="00D95A9D">
        <w:t xml:space="preserve">OblastOsobnaAnamnezaChirurgickeVykony </w:t>
      </w:r>
    </w:p>
    <w:p w14:paraId="3AAB6F7E" w14:textId="77777777" w:rsidR="00FB4D68" w:rsidRPr="00D95A9D" w:rsidRDefault="6DE4F7B8" w:rsidP="00FB4D68">
      <w:pPr>
        <w:pStyle w:val="Odsekzoznamu"/>
        <w:numPr>
          <w:ilvl w:val="3"/>
          <w:numId w:val="16"/>
        </w:numPr>
        <w:jc w:val="both"/>
      </w:pPr>
      <w:r w:rsidRPr="00D95A9D">
        <w:t>Stránkovanie_Metadata</w:t>
      </w:r>
    </w:p>
    <w:p w14:paraId="5DE0F86F" w14:textId="77777777" w:rsidR="00FB4D68" w:rsidRPr="00D95A9D" w:rsidRDefault="6DE4F7B8" w:rsidP="00FB4D68">
      <w:pPr>
        <w:pStyle w:val="Odsekzoznamu"/>
        <w:numPr>
          <w:ilvl w:val="4"/>
          <w:numId w:val="16"/>
        </w:numPr>
        <w:jc w:val="both"/>
      </w:pPr>
      <w:r w:rsidRPr="00D95A9D">
        <w:t xml:space="preserve">VelkostStranky – počet záznamov, ktoré sú vyhľadávané </w:t>
      </w:r>
    </w:p>
    <w:p w14:paraId="1AA794FD" w14:textId="77777777" w:rsidR="00FB4D68" w:rsidRPr="00D95A9D" w:rsidRDefault="4B1F096C" w:rsidP="00FB4D68">
      <w:pPr>
        <w:pStyle w:val="Odsekzoznamu"/>
        <w:numPr>
          <w:ilvl w:val="4"/>
          <w:numId w:val="16"/>
        </w:numPr>
        <w:jc w:val="both"/>
      </w:pPr>
      <w:r w:rsidRPr="00D95A9D">
        <w:t xml:space="preserve">Index – určuje poradie záznamu, od ktorého sa vráti ďalších N záznamov, pričom N je určený v atribúte veľkosť stránky  </w:t>
      </w:r>
    </w:p>
    <w:p w14:paraId="2A0B7F82" w14:textId="77777777" w:rsidR="00FB4D68" w:rsidRPr="00D95A9D" w:rsidRDefault="6DE4F7B8" w:rsidP="00FB4D68">
      <w:pPr>
        <w:pStyle w:val="Odsekzoznamu"/>
        <w:numPr>
          <w:ilvl w:val="3"/>
          <w:numId w:val="16"/>
        </w:numPr>
        <w:jc w:val="both"/>
      </w:pPr>
      <w:r w:rsidRPr="00D95A9D">
        <w:t>AjZruseneZaznamy</w:t>
      </w:r>
    </w:p>
    <w:p w14:paraId="162770A7" w14:textId="77777777" w:rsidR="00FB4D68" w:rsidRPr="00D95A9D" w:rsidRDefault="6DE4F7B8" w:rsidP="00FB4D68">
      <w:pPr>
        <w:pStyle w:val="Odsekzoznamu"/>
        <w:numPr>
          <w:ilvl w:val="2"/>
          <w:numId w:val="16"/>
        </w:numPr>
        <w:jc w:val="both"/>
      </w:pPr>
      <w:r w:rsidRPr="00D95A9D">
        <w:t xml:space="preserve">OblastOsobnaAnamnezaTerapeutickeOdporucanie </w:t>
      </w:r>
    </w:p>
    <w:p w14:paraId="021962A8" w14:textId="77777777" w:rsidR="00FB4D68" w:rsidRPr="00D95A9D" w:rsidRDefault="6DE4F7B8" w:rsidP="00FB4D68">
      <w:pPr>
        <w:pStyle w:val="Odsekzoznamu"/>
        <w:numPr>
          <w:ilvl w:val="3"/>
          <w:numId w:val="16"/>
        </w:numPr>
        <w:jc w:val="both"/>
      </w:pPr>
      <w:r w:rsidRPr="00D95A9D">
        <w:t>Stránkovanie_Metadata</w:t>
      </w:r>
    </w:p>
    <w:p w14:paraId="22EA6C0C" w14:textId="77777777" w:rsidR="00FB4D68" w:rsidRPr="00D95A9D" w:rsidRDefault="6DE4F7B8" w:rsidP="00FB4D68">
      <w:pPr>
        <w:pStyle w:val="Odsekzoznamu"/>
        <w:numPr>
          <w:ilvl w:val="4"/>
          <w:numId w:val="16"/>
        </w:numPr>
        <w:jc w:val="both"/>
      </w:pPr>
      <w:r w:rsidRPr="00D95A9D">
        <w:t xml:space="preserve">VelkostStranky – počet záznamov, ktoré sú vyhľadávané </w:t>
      </w:r>
    </w:p>
    <w:p w14:paraId="163FD7DD" w14:textId="77777777" w:rsidR="00FB4D68" w:rsidRPr="00D95A9D" w:rsidRDefault="4B1F096C" w:rsidP="00FB4D68">
      <w:pPr>
        <w:pStyle w:val="Odsekzoznamu"/>
        <w:numPr>
          <w:ilvl w:val="4"/>
          <w:numId w:val="16"/>
        </w:numPr>
        <w:jc w:val="both"/>
      </w:pPr>
      <w:r w:rsidRPr="00D95A9D">
        <w:t xml:space="preserve">Index – určuje poradie záznamu, od ktorého sa vráti ďalších N záznamov, pričom N je určený v atribúte veľkosť stránky  </w:t>
      </w:r>
    </w:p>
    <w:p w14:paraId="2A48F90D" w14:textId="77777777" w:rsidR="00FB4D68" w:rsidRPr="00D95A9D" w:rsidRDefault="6DE4F7B8" w:rsidP="00FB4D68">
      <w:pPr>
        <w:pStyle w:val="Odsekzoznamu"/>
        <w:numPr>
          <w:ilvl w:val="3"/>
          <w:numId w:val="16"/>
        </w:numPr>
        <w:jc w:val="both"/>
      </w:pPr>
      <w:r w:rsidRPr="00D95A9D">
        <w:t>AjZruseneZaznamy</w:t>
      </w:r>
    </w:p>
    <w:p w14:paraId="4C87314D" w14:textId="77777777" w:rsidR="00FB4D68" w:rsidRPr="00D95A9D" w:rsidRDefault="6DE4F7B8" w:rsidP="00FB4D68">
      <w:pPr>
        <w:pStyle w:val="Odsekzoznamu"/>
        <w:numPr>
          <w:ilvl w:val="2"/>
          <w:numId w:val="16"/>
        </w:numPr>
        <w:jc w:val="both"/>
      </w:pPr>
      <w:r w:rsidRPr="00D95A9D">
        <w:t xml:space="preserve">OblastPorodnickaAnamneza </w:t>
      </w:r>
    </w:p>
    <w:p w14:paraId="797B3F0B" w14:textId="77777777" w:rsidR="00FB4D68" w:rsidRPr="00D95A9D" w:rsidRDefault="6DE4F7B8" w:rsidP="00FB4D68">
      <w:pPr>
        <w:pStyle w:val="Odsekzoznamu"/>
        <w:numPr>
          <w:ilvl w:val="3"/>
          <w:numId w:val="16"/>
        </w:numPr>
        <w:jc w:val="both"/>
      </w:pPr>
      <w:r w:rsidRPr="00D95A9D">
        <w:t>Stránkovanie_Metadata</w:t>
      </w:r>
    </w:p>
    <w:p w14:paraId="082E94AB" w14:textId="77777777" w:rsidR="00FB4D68" w:rsidRPr="00D95A9D" w:rsidRDefault="6DE4F7B8" w:rsidP="00FB4D68">
      <w:pPr>
        <w:pStyle w:val="Odsekzoznamu"/>
        <w:numPr>
          <w:ilvl w:val="4"/>
          <w:numId w:val="16"/>
        </w:numPr>
        <w:jc w:val="both"/>
      </w:pPr>
      <w:r w:rsidRPr="00D95A9D">
        <w:t xml:space="preserve">VelkostStranky – počet záznamov, ktoré sú vyhľadávané </w:t>
      </w:r>
    </w:p>
    <w:p w14:paraId="7E0A0769" w14:textId="77777777" w:rsidR="00894DE7" w:rsidRPr="00D95A9D" w:rsidRDefault="4B1F096C" w:rsidP="6DE4F7B8">
      <w:pPr>
        <w:pStyle w:val="Odsekzoznamu"/>
        <w:numPr>
          <w:ilvl w:val="4"/>
          <w:numId w:val="16"/>
        </w:numPr>
        <w:jc w:val="both"/>
      </w:pPr>
      <w:r w:rsidRPr="00D95A9D">
        <w:t>Index – určuje poradie záznamu, od ktorého sa vráti ďalších N záznamov, pričom N je určený v atribúte veľkosť stránky</w:t>
      </w:r>
    </w:p>
    <w:p w14:paraId="61CB3630" w14:textId="77777777" w:rsidR="00763ABF" w:rsidRPr="00D95A9D" w:rsidRDefault="6DE4F7B8" w:rsidP="00894DE7">
      <w:pPr>
        <w:pStyle w:val="Odsekzoznamu"/>
        <w:numPr>
          <w:ilvl w:val="3"/>
          <w:numId w:val="16"/>
        </w:numPr>
        <w:jc w:val="both"/>
      </w:pPr>
      <w:r w:rsidRPr="00D95A9D">
        <w:t>AjZruseneZaznamy</w:t>
      </w:r>
    </w:p>
    <w:p w14:paraId="4BEAB0C5" w14:textId="77777777" w:rsidR="000829D7" w:rsidRPr="00D95A9D" w:rsidRDefault="000829D7" w:rsidP="000829D7">
      <w:pPr>
        <w:pStyle w:val="Odsekzoznamu"/>
        <w:ind w:left="2880"/>
        <w:jc w:val="both"/>
      </w:pPr>
    </w:p>
    <w:p w14:paraId="058C4D89" w14:textId="77777777" w:rsidR="00BB4856" w:rsidRPr="00D95A9D" w:rsidRDefault="4B1F096C" w:rsidP="00BB4856">
      <w:pPr>
        <w:pStyle w:val="Odsekzoznamu"/>
        <w:numPr>
          <w:ilvl w:val="0"/>
          <w:numId w:val="16"/>
        </w:numPr>
        <w:jc w:val="both"/>
      </w:pPr>
      <w:r w:rsidRPr="00D95A9D">
        <w:t xml:space="preserve">Doplnkové zdravotné záznamy </w:t>
      </w:r>
      <w:r w:rsidR="008B01DD" w:rsidRPr="00D95A9D">
        <w:t>sú</w:t>
      </w:r>
      <w:r w:rsidRPr="00D95A9D">
        <w:t xml:space="preserve"> sprístupňované zdravotníckemu pracovníkovi na základe oprávnení v súlade s legislatívou: </w:t>
      </w:r>
    </w:p>
    <w:p w14:paraId="72873DAF" w14:textId="77777777" w:rsidR="00BB4856" w:rsidRPr="00D95A9D" w:rsidRDefault="6DE4F7B8" w:rsidP="00BB4856">
      <w:pPr>
        <w:pStyle w:val="Odsekzoznamu"/>
        <w:numPr>
          <w:ilvl w:val="1"/>
          <w:numId w:val="16"/>
        </w:numPr>
        <w:jc w:val="both"/>
      </w:pPr>
      <w:r w:rsidRPr="00D95A9D">
        <w:t> Všeobecný kapitujúci lekár – prístup k záznamom bez súhlasu pacienta</w:t>
      </w:r>
    </w:p>
    <w:p w14:paraId="49565643" w14:textId="77777777" w:rsidR="00A66848" w:rsidRPr="00D95A9D" w:rsidRDefault="6DE4F7B8" w:rsidP="00D35EF9">
      <w:pPr>
        <w:pStyle w:val="Odsekzoznamu"/>
        <w:numPr>
          <w:ilvl w:val="1"/>
          <w:numId w:val="16"/>
        </w:numPr>
        <w:jc w:val="both"/>
      </w:pPr>
      <w:r w:rsidRPr="00D95A9D">
        <w:t xml:space="preserve"> Ostatní zdravotnícki pracovníci (vrátane lekárov špecialistov) len na základe súhlasu pacienta prostredníctvom eID/ eDoPP </w:t>
      </w:r>
    </w:p>
    <w:p w14:paraId="10383391" w14:textId="77777777" w:rsidR="00A66848" w:rsidRPr="00914B07" w:rsidRDefault="6DE4F7B8" w:rsidP="00D95A9D">
      <w:pPr>
        <w:pStyle w:val="Nadpis4"/>
        <w:rPr>
          <w:lang w:val="sk-SK"/>
        </w:rPr>
      </w:pPr>
      <w:bookmarkStart w:id="61" w:name="_A10_–_Zaznamenanie"/>
      <w:bookmarkStart w:id="62" w:name="_Toc2079597"/>
      <w:bookmarkEnd w:id="61"/>
      <w:r w:rsidRPr="00914B07">
        <w:rPr>
          <w:lang w:val="sk-SK"/>
        </w:rPr>
        <w:t>A10 – Z</w:t>
      </w:r>
      <w:r w:rsidR="00CC7EE6" w:rsidRPr="00D95A9D">
        <w:rPr>
          <w:lang w:val="sk-SK"/>
        </w:rPr>
        <w:t>ápis</w:t>
      </w:r>
      <w:r w:rsidRPr="00914B07">
        <w:rPr>
          <w:lang w:val="sk-SK"/>
        </w:rPr>
        <w:t xml:space="preserve"> doplnkových zdravotných údajov</w:t>
      </w:r>
      <w:bookmarkEnd w:id="62"/>
    </w:p>
    <w:p w14:paraId="571EF261" w14:textId="77777777" w:rsidR="00A66848" w:rsidRPr="00C26A9D" w:rsidRDefault="4B1F096C" w:rsidP="00C26A9D">
      <w:pPr>
        <w:rPr>
          <w:b/>
          <w:u w:val="single"/>
        </w:rPr>
      </w:pPr>
      <w:r w:rsidRPr="00C26A9D">
        <w:rPr>
          <w:b/>
          <w:u w:val="single"/>
        </w:rPr>
        <w:t>Popis procesu:</w:t>
      </w:r>
    </w:p>
    <w:p w14:paraId="59454FA0" w14:textId="77777777" w:rsidR="00A66848" w:rsidRPr="00D95A9D" w:rsidRDefault="00A66848" w:rsidP="00A66848"/>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A66848" w:rsidRPr="00D95A9D" w14:paraId="205E03E3" w14:textId="77777777" w:rsidTr="5F0753E5">
        <w:trPr>
          <w:cantSplit/>
        </w:trPr>
        <w:tc>
          <w:tcPr>
            <w:tcW w:w="1134" w:type="dxa"/>
            <w:shd w:val="clear" w:color="auto" w:fill="002060"/>
          </w:tcPr>
          <w:p w14:paraId="530C858A" w14:textId="77777777" w:rsidR="00A66848" w:rsidRPr="00D95A9D" w:rsidRDefault="4B1F096C" w:rsidP="4B1F096C">
            <w:pPr>
              <w:rPr>
                <w:sz w:val="18"/>
                <w:szCs w:val="18"/>
              </w:rPr>
            </w:pPr>
            <w:r w:rsidRPr="00D95A9D">
              <w:rPr>
                <w:sz w:val="18"/>
                <w:szCs w:val="18"/>
              </w:rPr>
              <w:t>Proces</w:t>
            </w:r>
          </w:p>
        </w:tc>
        <w:tc>
          <w:tcPr>
            <w:tcW w:w="7320" w:type="dxa"/>
            <w:shd w:val="clear" w:color="auto" w:fill="002060"/>
          </w:tcPr>
          <w:p w14:paraId="226BE5DD" w14:textId="77777777" w:rsidR="00A66848" w:rsidRPr="00D95A9D" w:rsidRDefault="00A66848" w:rsidP="00824762">
            <w:pPr>
              <w:rPr>
                <w:sz w:val="18"/>
              </w:rPr>
            </w:pPr>
          </w:p>
        </w:tc>
      </w:tr>
      <w:tr w:rsidR="00A66848" w:rsidRPr="00D95A9D" w14:paraId="065D5474" w14:textId="77777777" w:rsidTr="5F0753E5">
        <w:trPr>
          <w:cantSplit/>
        </w:trPr>
        <w:tc>
          <w:tcPr>
            <w:tcW w:w="1134" w:type="dxa"/>
          </w:tcPr>
          <w:p w14:paraId="51C7E292" w14:textId="77777777" w:rsidR="00A66848" w:rsidRPr="00D95A9D" w:rsidRDefault="4B1F096C" w:rsidP="4B1F096C">
            <w:pPr>
              <w:rPr>
                <w:sz w:val="18"/>
                <w:szCs w:val="18"/>
              </w:rPr>
            </w:pPr>
            <w:r w:rsidRPr="00D95A9D">
              <w:rPr>
                <w:sz w:val="18"/>
                <w:szCs w:val="18"/>
              </w:rPr>
              <w:t xml:space="preserve">Cieľ: </w:t>
            </w:r>
          </w:p>
        </w:tc>
        <w:tc>
          <w:tcPr>
            <w:tcW w:w="7320" w:type="dxa"/>
          </w:tcPr>
          <w:p w14:paraId="7C4BE356" w14:textId="77777777" w:rsidR="00A66848" w:rsidRPr="00D95A9D" w:rsidRDefault="4B1F096C" w:rsidP="4B1F096C">
            <w:pPr>
              <w:pStyle w:val="Odsekzoznamu"/>
              <w:numPr>
                <w:ilvl w:val="0"/>
                <w:numId w:val="15"/>
              </w:numPr>
              <w:rPr>
                <w:sz w:val="18"/>
                <w:szCs w:val="18"/>
              </w:rPr>
            </w:pPr>
            <w:r w:rsidRPr="00D95A9D">
              <w:rPr>
                <w:sz w:val="18"/>
                <w:szCs w:val="18"/>
              </w:rPr>
              <w:t>Zápis doplnkových zdravotných záznamov</w:t>
            </w:r>
          </w:p>
        </w:tc>
      </w:tr>
      <w:tr w:rsidR="00A66848" w:rsidRPr="00D95A9D" w14:paraId="225F3745" w14:textId="77777777" w:rsidTr="5F0753E5">
        <w:trPr>
          <w:cantSplit/>
        </w:trPr>
        <w:tc>
          <w:tcPr>
            <w:tcW w:w="1134" w:type="dxa"/>
          </w:tcPr>
          <w:p w14:paraId="457DA382" w14:textId="77777777" w:rsidR="00A66848" w:rsidRPr="00D95A9D" w:rsidRDefault="4B1F096C" w:rsidP="4B1F096C">
            <w:pPr>
              <w:rPr>
                <w:sz w:val="18"/>
                <w:szCs w:val="18"/>
              </w:rPr>
            </w:pPr>
            <w:r w:rsidRPr="00D95A9D">
              <w:rPr>
                <w:sz w:val="18"/>
                <w:szCs w:val="18"/>
              </w:rPr>
              <w:lastRenderedPageBreak/>
              <w:t>Vstup:</w:t>
            </w:r>
          </w:p>
        </w:tc>
        <w:tc>
          <w:tcPr>
            <w:tcW w:w="7320" w:type="dxa"/>
          </w:tcPr>
          <w:p w14:paraId="7FF682FF" w14:textId="77777777" w:rsidR="00A66848" w:rsidRPr="00D95A9D" w:rsidRDefault="4B1F096C" w:rsidP="4B1F096C">
            <w:pPr>
              <w:pStyle w:val="Odsekzoznamu"/>
              <w:numPr>
                <w:ilvl w:val="0"/>
                <w:numId w:val="14"/>
              </w:numPr>
              <w:rPr>
                <w:sz w:val="18"/>
                <w:szCs w:val="18"/>
              </w:rPr>
            </w:pPr>
            <w:r w:rsidRPr="00D95A9D">
              <w:rPr>
                <w:sz w:val="18"/>
                <w:szCs w:val="18"/>
              </w:rPr>
              <w:t>Autentifikovaný zdravotnícky pracovník a odborný útvar</w:t>
            </w:r>
            <w:r w:rsidRPr="00D95A9D">
              <w:t xml:space="preserve">, </w:t>
            </w:r>
            <w:r w:rsidRPr="00D95A9D">
              <w:rPr>
                <w:sz w:val="18"/>
                <w:szCs w:val="18"/>
              </w:rPr>
              <w:t>na ktorom pracuje</w:t>
            </w:r>
          </w:p>
          <w:p w14:paraId="2F0C697F" w14:textId="77777777" w:rsidR="00A66848" w:rsidRPr="00D95A9D" w:rsidRDefault="4B1F096C" w:rsidP="4B1F096C">
            <w:pPr>
              <w:pStyle w:val="Odsekzoznamu"/>
              <w:numPr>
                <w:ilvl w:val="0"/>
                <w:numId w:val="14"/>
              </w:numPr>
              <w:rPr>
                <w:sz w:val="18"/>
                <w:szCs w:val="18"/>
              </w:rPr>
            </w:pPr>
            <w:r w:rsidRPr="00D95A9D">
              <w:rPr>
                <w:sz w:val="18"/>
                <w:szCs w:val="18"/>
              </w:rPr>
              <w:t xml:space="preserve">Identifikovaný pacient </w:t>
            </w:r>
          </w:p>
          <w:p w14:paraId="0A380688" w14:textId="77777777" w:rsidR="00A66848" w:rsidRPr="00D95A9D" w:rsidRDefault="4B1F096C" w:rsidP="4B1F096C">
            <w:pPr>
              <w:pStyle w:val="Odsekzoznamu"/>
              <w:numPr>
                <w:ilvl w:val="0"/>
                <w:numId w:val="14"/>
              </w:numPr>
              <w:rPr>
                <w:sz w:val="18"/>
                <w:szCs w:val="18"/>
              </w:rPr>
            </w:pPr>
            <w:r w:rsidRPr="00D95A9D">
              <w:rPr>
                <w:sz w:val="18"/>
                <w:szCs w:val="18"/>
              </w:rPr>
              <w:t>Požiadavka na zápis doplnkových zdravotných záznamov</w:t>
            </w:r>
          </w:p>
        </w:tc>
      </w:tr>
      <w:tr w:rsidR="00A66848" w:rsidRPr="00D95A9D" w14:paraId="275B8A96" w14:textId="77777777" w:rsidTr="5F0753E5">
        <w:trPr>
          <w:cantSplit/>
        </w:trPr>
        <w:tc>
          <w:tcPr>
            <w:tcW w:w="1134" w:type="dxa"/>
          </w:tcPr>
          <w:p w14:paraId="39D81DD2" w14:textId="77777777" w:rsidR="00A66848" w:rsidRPr="00D95A9D" w:rsidRDefault="4B1F096C" w:rsidP="4B1F096C">
            <w:pPr>
              <w:rPr>
                <w:sz w:val="18"/>
                <w:szCs w:val="18"/>
              </w:rPr>
            </w:pPr>
            <w:r w:rsidRPr="00D95A9D">
              <w:rPr>
                <w:sz w:val="18"/>
                <w:szCs w:val="18"/>
              </w:rPr>
              <w:t>Výstup:</w:t>
            </w:r>
          </w:p>
        </w:tc>
        <w:tc>
          <w:tcPr>
            <w:tcW w:w="7320" w:type="dxa"/>
          </w:tcPr>
          <w:p w14:paraId="32FCCD44" w14:textId="77777777" w:rsidR="00A66848" w:rsidRPr="00D95A9D" w:rsidRDefault="4B1F096C" w:rsidP="4B1F096C">
            <w:pPr>
              <w:pStyle w:val="Odsekzoznamu"/>
              <w:numPr>
                <w:ilvl w:val="0"/>
                <w:numId w:val="16"/>
              </w:numPr>
              <w:rPr>
                <w:sz w:val="18"/>
                <w:szCs w:val="18"/>
              </w:rPr>
            </w:pPr>
            <w:r w:rsidRPr="00D95A9D">
              <w:rPr>
                <w:sz w:val="18"/>
                <w:szCs w:val="18"/>
              </w:rPr>
              <w:t>Zaznamenané doplnkové zdravotné údaje</w:t>
            </w:r>
          </w:p>
        </w:tc>
      </w:tr>
      <w:tr w:rsidR="00A66848" w:rsidRPr="00D95A9D" w14:paraId="41E994BC" w14:textId="77777777" w:rsidTr="5F0753E5">
        <w:trPr>
          <w:cantSplit/>
          <w:trHeight w:val="259"/>
        </w:trPr>
        <w:tc>
          <w:tcPr>
            <w:tcW w:w="1134" w:type="dxa"/>
          </w:tcPr>
          <w:p w14:paraId="7DE07102" w14:textId="77777777" w:rsidR="00A66848" w:rsidRPr="00D95A9D" w:rsidRDefault="4B1F096C" w:rsidP="4B1F096C">
            <w:pPr>
              <w:rPr>
                <w:sz w:val="18"/>
                <w:szCs w:val="18"/>
              </w:rPr>
            </w:pPr>
            <w:r w:rsidRPr="00D95A9D">
              <w:rPr>
                <w:sz w:val="18"/>
                <w:szCs w:val="18"/>
              </w:rPr>
              <w:t>Scenáre použitia:</w:t>
            </w:r>
          </w:p>
        </w:tc>
        <w:tc>
          <w:tcPr>
            <w:tcW w:w="7320" w:type="dxa"/>
          </w:tcPr>
          <w:p w14:paraId="265C55BC" w14:textId="7AA3CF59" w:rsidR="00A66848" w:rsidRPr="00563FCF" w:rsidRDefault="00563FCF" w:rsidP="00563FCF">
            <w:pPr>
              <w:pStyle w:val="Odsekzoznamu"/>
              <w:numPr>
                <w:ilvl w:val="0"/>
                <w:numId w:val="16"/>
              </w:numPr>
              <w:rPr>
                <w:rStyle w:val="Hypertextovprepojenie"/>
                <w:sz w:val="18"/>
                <w:szCs w:val="18"/>
              </w:rPr>
            </w:pPr>
            <w:r>
              <w:rPr>
                <w:rStyle w:val="Hypertextovprepojenie"/>
                <w:sz w:val="18"/>
                <w:szCs w:val="18"/>
              </w:rPr>
              <w:fldChar w:fldCharType="begin"/>
            </w:r>
            <w:r>
              <w:rPr>
                <w:rStyle w:val="Hypertextovprepojenie"/>
                <w:sz w:val="18"/>
                <w:szCs w:val="18"/>
              </w:rPr>
              <w:instrText xml:space="preserve"> HYPERLINK  \l "_eV_01_41_–_Individuálne" </w:instrText>
            </w:r>
            <w:r>
              <w:rPr>
                <w:rStyle w:val="Hypertextovprepojenie"/>
                <w:sz w:val="18"/>
                <w:szCs w:val="18"/>
              </w:rPr>
              <w:fldChar w:fldCharType="separate"/>
            </w:r>
            <w:r w:rsidR="0966B5D8" w:rsidRPr="00563FCF">
              <w:rPr>
                <w:rStyle w:val="Hypertextovprepojenie"/>
                <w:sz w:val="18"/>
                <w:szCs w:val="18"/>
              </w:rPr>
              <w:t>eV_01_41 –</w:t>
            </w:r>
            <w:r w:rsidRPr="00563FCF">
              <w:rPr>
                <w:rStyle w:val="Hypertextovprepojenie"/>
                <w:sz w:val="18"/>
                <w:szCs w:val="18"/>
              </w:rPr>
              <w:t xml:space="preserve"> Individuálne zaznamenanie sociálnej anamnézy</w:t>
            </w:r>
          </w:p>
          <w:p w14:paraId="3F51D873" w14:textId="2C30683B" w:rsidR="00A66848" w:rsidRPr="00D95A9D" w:rsidRDefault="00563FCF" w:rsidP="00563FCF">
            <w:pPr>
              <w:pStyle w:val="Odsekzoznamu"/>
              <w:numPr>
                <w:ilvl w:val="0"/>
                <w:numId w:val="16"/>
              </w:numPr>
              <w:rPr>
                <w:sz w:val="18"/>
                <w:szCs w:val="18"/>
              </w:rPr>
            </w:pPr>
            <w:r>
              <w:rPr>
                <w:rStyle w:val="Hypertextovprepojenie"/>
                <w:sz w:val="18"/>
                <w:szCs w:val="18"/>
              </w:rPr>
              <w:fldChar w:fldCharType="end"/>
            </w:r>
            <w:hyperlink w:anchor="_eV_01_42_–_Individuálne" w:history="1">
              <w:r w:rsidRPr="00563FCF">
                <w:rPr>
                  <w:rStyle w:val="Hypertextovprepojenie"/>
                  <w:sz w:val="18"/>
                  <w:szCs w:val="18"/>
                </w:rPr>
                <w:t>eV_01_42 – Individuálne zaznamenanie osobnej anamnézy</w:t>
              </w:r>
            </w:hyperlink>
            <w:r>
              <w:rPr>
                <w:rStyle w:val="Hypertextovprepojenie"/>
                <w:sz w:val="18"/>
                <w:szCs w:val="18"/>
              </w:rPr>
              <w:t xml:space="preserve"> </w:t>
            </w:r>
          </w:p>
        </w:tc>
      </w:tr>
      <w:tr w:rsidR="00A66848" w:rsidRPr="00D95A9D" w14:paraId="23EAEC8B" w14:textId="77777777" w:rsidTr="5F0753E5">
        <w:trPr>
          <w:cantSplit/>
        </w:trPr>
        <w:tc>
          <w:tcPr>
            <w:tcW w:w="1134" w:type="dxa"/>
          </w:tcPr>
          <w:p w14:paraId="38FBCBC9" w14:textId="77777777" w:rsidR="00A66848" w:rsidRPr="00D95A9D" w:rsidRDefault="4B1F096C" w:rsidP="4B1F096C">
            <w:pPr>
              <w:rPr>
                <w:sz w:val="18"/>
                <w:szCs w:val="18"/>
              </w:rPr>
            </w:pPr>
            <w:r w:rsidRPr="00D95A9D">
              <w:rPr>
                <w:sz w:val="18"/>
                <w:szCs w:val="18"/>
              </w:rPr>
              <w:t>Služby:</w:t>
            </w:r>
          </w:p>
        </w:tc>
        <w:tc>
          <w:tcPr>
            <w:tcW w:w="7320" w:type="dxa"/>
          </w:tcPr>
          <w:p w14:paraId="2EC5AF8B" w14:textId="77777777" w:rsidR="00776A76" w:rsidRPr="00D95A9D" w:rsidRDefault="00A10E40" w:rsidP="4B1F096C">
            <w:pPr>
              <w:pStyle w:val="Odsekzoznamu"/>
              <w:numPr>
                <w:ilvl w:val="0"/>
                <w:numId w:val="16"/>
              </w:numPr>
              <w:rPr>
                <w:sz w:val="18"/>
                <w:szCs w:val="18"/>
              </w:rPr>
            </w:pPr>
            <w:hyperlink w:anchor="_ZapisPacientskehoSumaruSocialnaAnam" w:history="1">
              <w:r w:rsidR="4B1F096C" w:rsidRPr="00D95A9D">
                <w:rPr>
                  <w:rStyle w:val="Hypertextovprepojenie"/>
                  <w:sz w:val="18"/>
                  <w:szCs w:val="18"/>
                </w:rPr>
                <w:t>ZapisPacientskehoSumaruSocialnaAnamneza_v2</w:t>
              </w:r>
            </w:hyperlink>
          </w:p>
          <w:p w14:paraId="70EC32F2" w14:textId="77777777" w:rsidR="00A66848" w:rsidRPr="00D95A9D" w:rsidRDefault="00A10E40" w:rsidP="4B1F096C">
            <w:pPr>
              <w:pStyle w:val="Odsekzoznamu"/>
              <w:numPr>
                <w:ilvl w:val="0"/>
                <w:numId w:val="16"/>
              </w:numPr>
              <w:rPr>
                <w:sz w:val="18"/>
                <w:szCs w:val="18"/>
              </w:rPr>
            </w:pPr>
            <w:hyperlink w:anchor="_ZapisPacientskehoSumaruOsobnaAnamne" w:history="1">
              <w:r w:rsidR="4B1F096C" w:rsidRPr="00D95A9D">
                <w:rPr>
                  <w:rStyle w:val="Hypertextovprepojenie"/>
                  <w:sz w:val="18"/>
                  <w:szCs w:val="18"/>
                </w:rPr>
                <w:t>ZapisPacientskehoSumaruOsobnaAnamneza_v2</w:t>
              </w:r>
            </w:hyperlink>
          </w:p>
          <w:p w14:paraId="306B6ABF" w14:textId="72845958" w:rsidR="00A66848" w:rsidRPr="00D95A9D" w:rsidRDefault="6CB4ED36" w:rsidP="5F0753E5">
            <w:pPr>
              <w:pStyle w:val="Odsekzoznamu"/>
              <w:numPr>
                <w:ilvl w:val="0"/>
                <w:numId w:val="16"/>
              </w:numPr>
              <w:rPr>
                <w:rStyle w:val="Hypertextovprepojenie"/>
                <w:sz w:val="18"/>
                <w:szCs w:val="18"/>
              </w:rPr>
            </w:pPr>
            <w:r w:rsidRPr="5F0753E5">
              <w:rPr>
                <w:rStyle w:val="Hypertextovprepojenie"/>
                <w:sz w:val="18"/>
                <w:szCs w:val="18"/>
              </w:rPr>
              <w:t>ZapisPacientskehoSumaruVysetrenia</w:t>
            </w:r>
            <w:r w:rsidR="58505A75" w:rsidRPr="5F0753E5">
              <w:rPr>
                <w:rStyle w:val="Hypertextovprepojenie"/>
                <w:sz w:val="18"/>
                <w:szCs w:val="18"/>
              </w:rPr>
              <w:t>_v2</w:t>
            </w:r>
          </w:p>
        </w:tc>
      </w:tr>
    </w:tbl>
    <w:p w14:paraId="06814B18" w14:textId="33E05F5A" w:rsidR="00A66848" w:rsidRPr="00D95A9D" w:rsidRDefault="006E0573" w:rsidP="4B1F096C">
      <w:pPr>
        <w:pStyle w:val="Popis"/>
        <w:rPr>
          <w:lang w:val="sk-SK"/>
        </w:rPr>
      </w:pPr>
      <w:bookmarkStart w:id="63" w:name="_Toc2079700"/>
      <w:r w:rsidRPr="00D95A9D">
        <w:rPr>
          <w:lang w:val="sk-SK"/>
        </w:rPr>
        <w:t xml:space="preserve">Tabuľka </w:t>
      </w:r>
      <w:r w:rsidR="001C6B33" w:rsidRPr="00914B07">
        <w:rPr>
          <w:lang w:val="sk-SK"/>
        </w:rPr>
        <w:fldChar w:fldCharType="begin"/>
      </w:r>
      <w:r w:rsidRPr="00D95A9D">
        <w:rPr>
          <w:lang w:val="sk-SK"/>
        </w:rPr>
        <w:instrText xml:space="preserve"> SEQ Tabuľka \* ARABIC </w:instrText>
      </w:r>
      <w:r w:rsidR="001C6B33" w:rsidRPr="00914B07">
        <w:rPr>
          <w:lang w:val="sk-SK"/>
        </w:rPr>
        <w:fldChar w:fldCharType="separate"/>
      </w:r>
      <w:r w:rsidR="004B369D">
        <w:rPr>
          <w:noProof/>
          <w:lang w:val="sk-SK"/>
        </w:rPr>
        <w:t>17</w:t>
      </w:r>
      <w:r w:rsidR="001C6B33" w:rsidRPr="00914B07">
        <w:rPr>
          <w:lang w:val="sk-SK"/>
        </w:rPr>
        <w:fldChar w:fldCharType="end"/>
      </w:r>
      <w:r w:rsidR="0023568C">
        <w:rPr>
          <w:lang w:val="sk-SK"/>
        </w:rPr>
        <w:t xml:space="preserve">: </w:t>
      </w:r>
      <w:r w:rsidR="00297578" w:rsidRPr="00D95A9D">
        <w:rPr>
          <w:lang w:val="sk-SK"/>
        </w:rPr>
        <w:t>Zápis</w:t>
      </w:r>
      <w:r w:rsidRPr="00D95A9D">
        <w:rPr>
          <w:lang w:val="sk-SK"/>
        </w:rPr>
        <w:t xml:space="preserve"> doplnkových zdravotných údajov</w:t>
      </w:r>
      <w:bookmarkEnd w:id="63"/>
    </w:p>
    <w:p w14:paraId="292A8CD8" w14:textId="77777777" w:rsidR="001E0A2E" w:rsidRPr="00C26A9D" w:rsidRDefault="4B1F096C" w:rsidP="00C26A9D">
      <w:pPr>
        <w:rPr>
          <w:b/>
          <w:u w:val="single"/>
        </w:rPr>
      </w:pPr>
      <w:r w:rsidRPr="00C26A9D">
        <w:rPr>
          <w:b/>
          <w:u w:val="single"/>
        </w:rPr>
        <w:t>Všeobecné implementačné pravidlá:</w:t>
      </w:r>
    </w:p>
    <w:p w14:paraId="606A0BFD" w14:textId="77777777" w:rsidR="001E0A2E" w:rsidRPr="00D95A9D" w:rsidRDefault="001E0A2E" w:rsidP="00A66848">
      <w:pPr>
        <w:ind w:left="708"/>
        <w:rPr>
          <w:b/>
          <w:u w:val="single"/>
        </w:rPr>
      </w:pPr>
    </w:p>
    <w:p w14:paraId="5F5ADABA" w14:textId="77777777" w:rsidR="004E0A30" w:rsidRPr="00D95A9D" w:rsidRDefault="4B1F096C" w:rsidP="004E0A30">
      <w:r w:rsidRPr="00D95A9D">
        <w:t>Pre úspešné odoslanie záznamu do doplnkových zdravotných záznamov je potrebné evidovať nasledovné elementy</w:t>
      </w:r>
    </w:p>
    <w:p w14:paraId="3B85E80A" w14:textId="77777777" w:rsidR="004E0A30" w:rsidRPr="00D95A9D" w:rsidRDefault="4B1F096C" w:rsidP="004E0A30">
      <w:pPr>
        <w:pStyle w:val="Odsekzoznamu"/>
        <w:numPr>
          <w:ilvl w:val="0"/>
          <w:numId w:val="16"/>
        </w:numPr>
        <w:jc w:val="both"/>
      </w:pPr>
      <w:r w:rsidRPr="00D95A9D">
        <w:t xml:space="preserve">Časť záznamu Body: </w:t>
      </w:r>
    </w:p>
    <w:p w14:paraId="1B2392A3" w14:textId="77777777" w:rsidR="004E0A30" w:rsidRPr="00D95A9D" w:rsidRDefault="6DE4F7B8" w:rsidP="004E0A30">
      <w:pPr>
        <w:pStyle w:val="Odsekzoznamu"/>
        <w:numPr>
          <w:ilvl w:val="1"/>
          <w:numId w:val="16"/>
        </w:numPr>
        <w:jc w:val="both"/>
      </w:pPr>
      <w:r w:rsidRPr="00D95A9D">
        <w:t>Data</w:t>
      </w:r>
    </w:p>
    <w:p w14:paraId="3EBD4A3C" w14:textId="77777777" w:rsidR="004E0A30" w:rsidRPr="00D95A9D" w:rsidRDefault="6DE4F7B8" w:rsidP="004E0A30">
      <w:pPr>
        <w:pStyle w:val="Odsekzoznamu"/>
        <w:numPr>
          <w:ilvl w:val="2"/>
          <w:numId w:val="16"/>
        </w:numPr>
        <w:jc w:val="both"/>
      </w:pPr>
      <w:r w:rsidRPr="00D95A9D">
        <w:t>ZoznamIdentifikatorZaznamu</w:t>
      </w:r>
    </w:p>
    <w:p w14:paraId="7ED5C386" w14:textId="77777777" w:rsidR="004E0A30" w:rsidRPr="00D95A9D" w:rsidRDefault="6DE4F7B8" w:rsidP="004E0A30">
      <w:pPr>
        <w:pStyle w:val="Odsekzoznamu"/>
        <w:numPr>
          <w:ilvl w:val="3"/>
          <w:numId w:val="16"/>
        </w:numPr>
        <w:jc w:val="both"/>
      </w:pPr>
      <w:r w:rsidRPr="00D95A9D">
        <w:t>IdentifikatorZaznamu</w:t>
      </w:r>
    </w:p>
    <w:p w14:paraId="69BAE2D0" w14:textId="77777777" w:rsidR="004E0A30" w:rsidRPr="00D95A9D" w:rsidRDefault="6DE4F7B8" w:rsidP="004E0A30">
      <w:pPr>
        <w:pStyle w:val="Odsekzoznamu"/>
        <w:numPr>
          <w:ilvl w:val="4"/>
          <w:numId w:val="16"/>
        </w:numPr>
        <w:jc w:val="both"/>
      </w:pPr>
      <w:r w:rsidRPr="00D95A9D">
        <w:t>InternalRecordID</w:t>
      </w:r>
    </w:p>
    <w:p w14:paraId="419C3E92" w14:textId="77777777" w:rsidR="004E0A30" w:rsidRPr="00D95A9D" w:rsidRDefault="6DE4F7B8" w:rsidP="004E0A30">
      <w:pPr>
        <w:pStyle w:val="Odsekzoznamu"/>
        <w:numPr>
          <w:ilvl w:val="4"/>
          <w:numId w:val="16"/>
        </w:numPr>
        <w:ind w:left="3936"/>
      </w:pPr>
      <w:r w:rsidRPr="00D95A9D">
        <w:t>RC_ID, ktorý je povinný IS PZS vytvoriť na základe metodiky uvedenej v x070 – Detailna_specifikacia_rozhrania_Volanie_sluzieb – kapitola 5.4.4. – Identifikácia zdravotných záznamov</w:t>
      </w:r>
    </w:p>
    <w:p w14:paraId="22194E4B" w14:textId="77777777" w:rsidR="004E0A30" w:rsidRPr="00D95A9D" w:rsidRDefault="6DE4F7B8" w:rsidP="004E0A30">
      <w:pPr>
        <w:pStyle w:val="Odsekzoznamu"/>
        <w:numPr>
          <w:ilvl w:val="6"/>
          <w:numId w:val="16"/>
        </w:numPr>
        <w:ind w:left="5376"/>
      </w:pPr>
      <w:r w:rsidRPr="00D95A9D">
        <w:t>Root</w:t>
      </w:r>
    </w:p>
    <w:p w14:paraId="3FDD5243" w14:textId="77777777" w:rsidR="004E0A30" w:rsidRPr="00D95A9D" w:rsidRDefault="4B1F096C" w:rsidP="004E0A30">
      <w:pPr>
        <w:pStyle w:val="Odsekzoznamu"/>
        <w:numPr>
          <w:ilvl w:val="7"/>
          <w:numId w:val="16"/>
        </w:numPr>
      </w:pPr>
      <w:r w:rsidRPr="00D95A9D">
        <w:t>1.3.158.00165387.100.50.40.30 – Krvná skupina</w:t>
      </w:r>
    </w:p>
    <w:p w14:paraId="28A9A4F7" w14:textId="77777777" w:rsidR="004E0A30" w:rsidRPr="00D95A9D" w:rsidRDefault="4B1F096C" w:rsidP="004E0A30">
      <w:pPr>
        <w:pStyle w:val="Odsekzoznamu"/>
        <w:numPr>
          <w:ilvl w:val="7"/>
          <w:numId w:val="16"/>
        </w:numPr>
      </w:pPr>
      <w:r w:rsidRPr="00D95A9D">
        <w:t>1.3.158.00165387.100.50.40.40 – Krvný tlak</w:t>
      </w:r>
    </w:p>
    <w:p w14:paraId="0F2A5C4B" w14:textId="77777777" w:rsidR="004E0A30" w:rsidRPr="00D95A9D" w:rsidRDefault="4B1F096C" w:rsidP="004E0A30">
      <w:pPr>
        <w:pStyle w:val="Odsekzoznamu"/>
        <w:numPr>
          <w:ilvl w:val="7"/>
          <w:numId w:val="16"/>
        </w:numPr>
      </w:pPr>
      <w:r w:rsidRPr="00D95A9D">
        <w:t>1.3.158.00165387.100.50.40.90 – Vitálne hodnoty</w:t>
      </w:r>
    </w:p>
    <w:p w14:paraId="67236470" w14:textId="77777777" w:rsidR="004E0A30" w:rsidRPr="00D95A9D" w:rsidRDefault="4B1F096C" w:rsidP="004E0A30">
      <w:pPr>
        <w:pStyle w:val="Odsekzoznamu"/>
        <w:numPr>
          <w:ilvl w:val="7"/>
          <w:numId w:val="16"/>
        </w:numPr>
      </w:pPr>
      <w:r w:rsidRPr="00D95A9D">
        <w:t>1.3.158.00165387.100.50.40.10 – Sociálna anamnéza (abúzy)</w:t>
      </w:r>
    </w:p>
    <w:p w14:paraId="53D1098F" w14:textId="77777777" w:rsidR="004E0A30" w:rsidRPr="00D95A9D" w:rsidRDefault="4B1F096C" w:rsidP="004E0A30">
      <w:pPr>
        <w:pStyle w:val="Odsekzoznamu"/>
        <w:numPr>
          <w:ilvl w:val="7"/>
          <w:numId w:val="16"/>
        </w:numPr>
      </w:pPr>
      <w:r w:rsidRPr="00D95A9D">
        <w:t>1.3.158.00165387.100.50.40.90 – Zdravotné obmedzenia</w:t>
      </w:r>
    </w:p>
    <w:p w14:paraId="156889DE" w14:textId="77777777" w:rsidR="004E0A30" w:rsidRPr="00D95A9D" w:rsidRDefault="4B1F096C" w:rsidP="004E0A30">
      <w:pPr>
        <w:pStyle w:val="Odsekzoznamu"/>
        <w:numPr>
          <w:ilvl w:val="7"/>
          <w:numId w:val="16"/>
        </w:numPr>
      </w:pPr>
      <w:r w:rsidRPr="00D95A9D">
        <w:t>1.3.158.00165387.100.50.40.20 – Chirurgický výkon</w:t>
      </w:r>
    </w:p>
    <w:p w14:paraId="667DD819" w14:textId="77777777" w:rsidR="004E0A30" w:rsidRPr="00D95A9D" w:rsidRDefault="4B1F096C" w:rsidP="004E0A30">
      <w:pPr>
        <w:pStyle w:val="Odsekzoznamu"/>
        <w:numPr>
          <w:ilvl w:val="7"/>
          <w:numId w:val="16"/>
        </w:numPr>
      </w:pPr>
      <w:r w:rsidRPr="00D95A9D">
        <w:t>1.3.158.00165387.100.50.40.70 – Terapeutické odporúčanie</w:t>
      </w:r>
    </w:p>
    <w:p w14:paraId="04D817BE" w14:textId="77777777" w:rsidR="004E0A30" w:rsidRPr="00D95A9D" w:rsidRDefault="004E0A30" w:rsidP="004E0A30">
      <w:pPr>
        <w:rPr>
          <w:b/>
          <w:u w:val="single"/>
        </w:rPr>
      </w:pPr>
    </w:p>
    <w:p w14:paraId="711393A3" w14:textId="77777777" w:rsidR="004E0A30" w:rsidRPr="00D95A9D" w:rsidRDefault="004E0A30" w:rsidP="004E0A30">
      <w:pPr>
        <w:rPr>
          <w:b/>
          <w:u w:val="single"/>
        </w:rPr>
      </w:pPr>
    </w:p>
    <w:p w14:paraId="1713B639" w14:textId="77777777" w:rsidR="00A66848" w:rsidRPr="00D95A9D" w:rsidRDefault="4B1F096C" w:rsidP="00673403">
      <w:pPr>
        <w:pStyle w:val="Odsekzoznamu"/>
        <w:numPr>
          <w:ilvl w:val="0"/>
          <w:numId w:val="123"/>
        </w:numPr>
      </w:pPr>
      <w:r w:rsidRPr="00D95A9D">
        <w:t>Doplnkové zdravotné záznamy je možné zapisovať kedykoľvek počas vyšetrenia pacienta</w:t>
      </w:r>
    </w:p>
    <w:p w14:paraId="6A4272A9" w14:textId="77777777" w:rsidR="002B5785" w:rsidRPr="00BE24BD" w:rsidRDefault="6DE4F7B8" w:rsidP="00D95A9D">
      <w:pPr>
        <w:pStyle w:val="Nadpis2"/>
        <w:rPr>
          <w:lang w:val="sk-SK"/>
        </w:rPr>
      </w:pPr>
      <w:bookmarkStart w:id="64" w:name="_Toc2079598"/>
      <w:r w:rsidRPr="00BE24BD">
        <w:rPr>
          <w:lang w:val="sk-SK"/>
        </w:rPr>
        <w:t>Scenáre použitia (Procesné scenáre služieb)</w:t>
      </w:r>
      <w:bookmarkEnd w:id="64"/>
    </w:p>
    <w:p w14:paraId="1235A1F4" w14:textId="77777777" w:rsidR="00510C5E" w:rsidRPr="00D95A9D" w:rsidRDefault="4B1F096C" w:rsidP="00510C5E">
      <w:r w:rsidRPr="00D95A9D">
        <w:t xml:space="preserve">Scenáre použitia stanovujú: </w:t>
      </w:r>
    </w:p>
    <w:p w14:paraId="2E92B7FA" w14:textId="77777777" w:rsidR="00510C5E" w:rsidRPr="00D95A9D" w:rsidRDefault="4B1F096C" w:rsidP="00673403">
      <w:pPr>
        <w:pStyle w:val="Odsekzoznamu"/>
        <w:numPr>
          <w:ilvl w:val="0"/>
          <w:numId w:val="31"/>
        </w:numPr>
      </w:pPr>
      <w:r w:rsidRPr="00D95A9D">
        <w:t xml:space="preserve">Predpoklad pre overenie zhody dodávateľov IS PZS </w:t>
      </w:r>
    </w:p>
    <w:p w14:paraId="4DA8BD59" w14:textId="77777777" w:rsidR="00510C5E" w:rsidRPr="00D95A9D" w:rsidRDefault="4B1F096C" w:rsidP="00673403">
      <w:pPr>
        <w:pStyle w:val="Odsekzoznamu"/>
        <w:numPr>
          <w:ilvl w:val="0"/>
          <w:numId w:val="31"/>
        </w:numPr>
      </w:pPr>
      <w:r w:rsidRPr="00D95A9D">
        <w:t xml:space="preserve">Časť procesu PZS, ktorá súvisí s prácou v NZIS </w:t>
      </w:r>
    </w:p>
    <w:p w14:paraId="5D74DCC4" w14:textId="77777777" w:rsidR="00510C5E" w:rsidRPr="00D95A9D" w:rsidRDefault="00510C5E" w:rsidP="00510C5E"/>
    <w:p w14:paraId="67463872" w14:textId="77777777" w:rsidR="00C313E4" w:rsidRPr="00D95A9D" w:rsidRDefault="4B1F096C" w:rsidP="00C313E4">
      <w:r w:rsidRPr="00D95A9D">
        <w:t>Scenáre použitia obsahujú:</w:t>
      </w:r>
    </w:p>
    <w:p w14:paraId="0BF0672D" w14:textId="77777777" w:rsidR="00BE3F0B" w:rsidRPr="00D95A9D" w:rsidRDefault="4B1F096C" w:rsidP="00673403">
      <w:pPr>
        <w:pStyle w:val="Odsekzoznamu"/>
        <w:numPr>
          <w:ilvl w:val="1"/>
          <w:numId w:val="32"/>
        </w:numPr>
      </w:pPr>
      <w:r w:rsidRPr="00D95A9D">
        <w:t>stručný popis</w:t>
      </w:r>
    </w:p>
    <w:p w14:paraId="20B2E332" w14:textId="77777777" w:rsidR="00BE3F0B" w:rsidRPr="00D95A9D" w:rsidRDefault="4B1F096C" w:rsidP="00673403">
      <w:pPr>
        <w:pStyle w:val="Odsekzoznamu"/>
        <w:numPr>
          <w:ilvl w:val="1"/>
          <w:numId w:val="32"/>
        </w:numPr>
      </w:pPr>
      <w:r w:rsidRPr="00D95A9D">
        <w:t>vstupné podmienky</w:t>
      </w:r>
    </w:p>
    <w:p w14:paraId="09C2B156" w14:textId="77777777" w:rsidR="00BE3F0B" w:rsidRPr="00D95A9D" w:rsidRDefault="4B1F096C" w:rsidP="00673403">
      <w:pPr>
        <w:pStyle w:val="Odsekzoznamu"/>
        <w:numPr>
          <w:ilvl w:val="1"/>
          <w:numId w:val="32"/>
        </w:numPr>
      </w:pPr>
      <w:r w:rsidRPr="00D95A9D">
        <w:t>odkaz na proces</w:t>
      </w:r>
    </w:p>
    <w:p w14:paraId="0D19DE40" w14:textId="77777777" w:rsidR="00BE3F0B" w:rsidRPr="00D95A9D" w:rsidRDefault="4B1F096C" w:rsidP="00673403">
      <w:pPr>
        <w:pStyle w:val="Odsekzoznamu"/>
        <w:numPr>
          <w:ilvl w:val="1"/>
          <w:numId w:val="32"/>
        </w:numPr>
      </w:pPr>
      <w:r w:rsidRPr="00D95A9D">
        <w:lastRenderedPageBreak/>
        <w:t>používaný archetyp</w:t>
      </w:r>
    </w:p>
    <w:p w14:paraId="347004F5" w14:textId="77777777" w:rsidR="00BE3F0B" w:rsidRPr="00D95A9D" w:rsidRDefault="4B1F096C" w:rsidP="00673403">
      <w:pPr>
        <w:pStyle w:val="Odsekzoznamu"/>
        <w:numPr>
          <w:ilvl w:val="1"/>
          <w:numId w:val="32"/>
        </w:numPr>
      </w:pPr>
      <w:r w:rsidRPr="00D95A9D">
        <w:t>služba</w:t>
      </w:r>
    </w:p>
    <w:p w14:paraId="487AFE53" w14:textId="77777777" w:rsidR="00BE3F0B" w:rsidRPr="00D95A9D" w:rsidRDefault="4B1F096C" w:rsidP="00673403">
      <w:pPr>
        <w:pStyle w:val="Odsekzoznamu"/>
        <w:numPr>
          <w:ilvl w:val="1"/>
          <w:numId w:val="32"/>
        </w:numPr>
      </w:pPr>
      <w:r w:rsidRPr="00D95A9D">
        <w:t>výstupné podmienky</w:t>
      </w:r>
    </w:p>
    <w:p w14:paraId="317B8F65" w14:textId="77777777" w:rsidR="00C313E4" w:rsidRPr="00D95A9D" w:rsidRDefault="4B1F096C" w:rsidP="00673403">
      <w:pPr>
        <w:pStyle w:val="Odsekzoznamu"/>
        <w:numPr>
          <w:ilvl w:val="1"/>
          <w:numId w:val="32"/>
        </w:numPr>
      </w:pPr>
      <w:r w:rsidRPr="00D95A9D">
        <w:t>Hlavný scenár</w:t>
      </w:r>
    </w:p>
    <w:p w14:paraId="6C38D5FA" w14:textId="77777777" w:rsidR="00BC2ABB" w:rsidRPr="00D95A9D" w:rsidRDefault="4B1F096C" w:rsidP="00673403">
      <w:pPr>
        <w:pStyle w:val="Odsekzoznamu"/>
        <w:numPr>
          <w:ilvl w:val="1"/>
          <w:numId w:val="32"/>
        </w:numPr>
      </w:pPr>
      <w:r w:rsidRPr="00D95A9D">
        <w:t>Alternatívne scenáre k hlavnému scenáru, ktoré je potrebné implementovať ako alternatívy pre zdravotníckeho pracovníka</w:t>
      </w:r>
    </w:p>
    <w:p w14:paraId="5B75D22D" w14:textId="77777777" w:rsidR="00C313E4" w:rsidRPr="00D95A9D" w:rsidRDefault="6DE4F7B8" w:rsidP="00673403">
      <w:pPr>
        <w:pStyle w:val="Odsekzoznamu"/>
        <w:numPr>
          <w:ilvl w:val="1"/>
          <w:numId w:val="32"/>
        </w:numPr>
      </w:pPr>
      <w:r w:rsidRPr="00D95A9D">
        <w:t>Use cases vyplývajúcich z hlavného scenára</w:t>
      </w:r>
    </w:p>
    <w:p w14:paraId="520CFA03" w14:textId="77777777" w:rsidR="00731D80" w:rsidRPr="00D95A9D" w:rsidRDefault="00731D80" w:rsidP="00731D80"/>
    <w:p w14:paraId="56E033FC" w14:textId="77777777" w:rsidR="00601876" w:rsidRPr="00D95A9D" w:rsidRDefault="4B1F096C" w:rsidP="00300D0C">
      <w:r w:rsidRPr="00D95A9D">
        <w:t>Nižšie uvedené scenáre stanovujú minimálnu množinu údajov pre úspešné overenie zhody, ktoré je potrebné:</w:t>
      </w:r>
    </w:p>
    <w:p w14:paraId="72371DCA" w14:textId="77777777" w:rsidR="006C32F1" w:rsidRPr="00BE24BD" w:rsidRDefault="6DE4F7B8" w:rsidP="00D95A9D">
      <w:pPr>
        <w:pStyle w:val="Nadpis3"/>
        <w:rPr>
          <w:lang w:val="sk-SK"/>
        </w:rPr>
      </w:pPr>
      <w:bookmarkStart w:id="65" w:name="_eV_01_01_–_Zapísanie"/>
      <w:bookmarkStart w:id="66" w:name="_Toc2079599"/>
      <w:bookmarkEnd w:id="65"/>
      <w:r w:rsidRPr="00BE24BD">
        <w:rPr>
          <w:lang w:val="sk-SK"/>
        </w:rPr>
        <w:t>eV_01_01 – Zapísanie záznamu z odborného vyšetrenia</w:t>
      </w:r>
      <w:bookmarkEnd w:id="66"/>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01876" w:rsidRPr="00D95A9D" w14:paraId="2511776F"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77EC704"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5A5CF60" w14:textId="77777777" w:rsidR="00601876" w:rsidRPr="00D95A9D" w:rsidRDefault="4B1F096C" w:rsidP="000E2893">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záznamu z  vyšetrenia</w:t>
            </w:r>
          </w:p>
        </w:tc>
      </w:tr>
      <w:tr w:rsidR="00601876" w:rsidRPr="00D95A9D" w14:paraId="23A66380"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A1FA3D5"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1ADCF94C" w14:textId="77777777" w:rsidR="00601876"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w:t>
            </w:r>
          </w:p>
          <w:p w14:paraId="2A54A710" w14:textId="77777777" w:rsidR="00601876" w:rsidRPr="00D95A9D" w:rsidRDefault="6DE4F7B8" w:rsidP="6DE4F7B8">
            <w:pPr>
              <w:pStyle w:val="Bezriadkovania"/>
              <w:numPr>
                <w:ilvl w:val="0"/>
                <w:numId w:val="22"/>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lekára všeobecnej ZS s ktorou má osoba/poskytovateľ ZS uzatvorenú dohodu o poskytovaní ZS - všeobecný lekár pre dospelých, pre deti a dorast (ďalej všeobecný kapitujúci lekár)</w:t>
            </w:r>
          </w:p>
          <w:p w14:paraId="0C99CB1C" w14:textId="77777777" w:rsidR="00601876" w:rsidRPr="00D95A9D" w:rsidRDefault="4B1F096C" w:rsidP="4B1F096C">
            <w:pPr>
              <w:pStyle w:val="Bezriadkovania"/>
              <w:ind w:left="72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Všeobecný lekár počas neprítomnosti iného všeobecného lekára, môže ošetriť pacienta s ktorým nemá uzatvorenú dohodu o poskytovaní ZS. Počas ošetrenia je považovaný za ošetrujúceho lekára špecialistu.</w:t>
            </w:r>
          </w:p>
          <w:p w14:paraId="0311B0CA" w14:textId="77777777" w:rsidR="00601876" w:rsidRPr="00D95A9D" w:rsidRDefault="6DE4F7B8" w:rsidP="6DE4F7B8">
            <w:pPr>
              <w:pStyle w:val="Bezriadkovania"/>
              <w:numPr>
                <w:ilvl w:val="0"/>
                <w:numId w:val="22"/>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ošetrujúceho lekára špecialistu na zapísanie výsledku z ambulantného vyšetrenia. Lekár špecialista v súlade so zákonom 576/2004 Z.z., §7, ods. (1), písm. a), bod 2, 3 (gynekológ, zubný lekár, iný špecialista) a bod 4 (čiastočne pre ZZS). Špecializovaná ambulantná zdravotná starostlivosť, okrem legislatívnych výnimiek, sa realizuje na základe odporúčania všeobecného lekára.</w:t>
            </w:r>
          </w:p>
          <w:p w14:paraId="58B7F106" w14:textId="77777777" w:rsidR="00601876" w:rsidRPr="00D95A9D" w:rsidRDefault="4B1F096C" w:rsidP="4B1F096C">
            <w:pPr>
              <w:pStyle w:val="Bezriadkovania"/>
              <w:numPr>
                <w:ilvl w:val="0"/>
                <w:numId w:val="22"/>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ošetrujúceho lekára/ zdravotníckeho pracovníka, ktorý poskytuje urgentnú zdravotnú starostlivosť pacientovi formou LSPP alebo urgentného vyšetrenia v súlade s pripravovanou aktualizáciou legislatívy.</w:t>
            </w:r>
          </w:p>
        </w:tc>
      </w:tr>
      <w:tr w:rsidR="00601876" w:rsidRPr="00D95A9D" w14:paraId="67FF9CD8"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143FAB2"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7F5464B" w14:textId="77777777" w:rsidR="00601876"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7969DF6" w14:textId="77777777" w:rsidR="00601876"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7836C3BA" w14:textId="77777777" w:rsidR="00601876"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Vykonané odborné vyšetrenie pacienta</w:t>
            </w:r>
          </w:p>
        </w:tc>
      </w:tr>
      <w:tr w:rsidR="00601876" w:rsidRPr="00D95A9D" w14:paraId="0B4A8134"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431086C"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81CFE08" w14:textId="33D91BC5" w:rsidR="00601876"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1_–_Zápis" w:history="1">
              <w:r w:rsidR="4B1F096C" w:rsidRPr="00D95A9D">
                <w:rPr>
                  <w:rStyle w:val="Hypertextovprepojenie"/>
                  <w:rFonts w:asciiTheme="minorHAnsi" w:eastAsiaTheme="minorEastAsia" w:hAnsiTheme="minorHAnsi" w:cstheme="minorBidi"/>
                  <w:sz w:val="18"/>
                  <w:szCs w:val="18"/>
                  <w:lang w:val="sk-SK"/>
                </w:rPr>
                <w:t>A1: Zápis záznam</w:t>
              </w:r>
              <w:r w:rsidR="00DB77B9">
                <w:rPr>
                  <w:rStyle w:val="Hypertextovprepojenie"/>
                  <w:rFonts w:asciiTheme="minorHAnsi" w:eastAsiaTheme="minorEastAsia" w:hAnsiTheme="minorHAnsi" w:cstheme="minorBidi"/>
                  <w:sz w:val="18"/>
                  <w:szCs w:val="18"/>
                  <w:lang w:val="sk-SK"/>
                </w:rPr>
                <w:t>u</w:t>
              </w:r>
              <w:r w:rsidR="4B1F096C" w:rsidRPr="00D95A9D">
                <w:rPr>
                  <w:rStyle w:val="Hypertextovprepojenie"/>
                  <w:rFonts w:asciiTheme="minorHAnsi" w:eastAsiaTheme="minorEastAsia" w:hAnsiTheme="minorHAnsi" w:cstheme="minorBidi"/>
                  <w:sz w:val="18"/>
                  <w:szCs w:val="18"/>
                  <w:lang w:val="sk-SK"/>
                </w:rPr>
                <w:t xml:space="preserve"> z vyšetrenia a odporúčania na vyšetrenie </w:t>
              </w:r>
            </w:hyperlink>
          </w:p>
        </w:tc>
      </w:tr>
      <w:tr w:rsidR="00601876" w:rsidRPr="00D95A9D" w14:paraId="31CBB8F0"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44B6AF4"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C52DBEC" w14:textId="77777777" w:rsidR="00601876"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CEN-EN13606-ENTRY.Zaznam_o_vysetreni-Zaznam_o_odbornom_vysetreni.v5</w:t>
              </w:r>
            </w:hyperlink>
          </w:p>
        </w:tc>
      </w:tr>
      <w:tr w:rsidR="00601876" w:rsidRPr="00D95A9D" w14:paraId="3932EFA5"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F829E9C"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10BB532" w14:textId="77777777" w:rsidR="00601876"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apisZaznamOVysetreni_v5" w:history="1">
              <w:r w:rsidR="4B1F096C" w:rsidRPr="00D95A9D">
                <w:rPr>
                  <w:rStyle w:val="Hypertextovprepojenie"/>
                  <w:rFonts w:asciiTheme="minorHAnsi" w:eastAsiaTheme="minorEastAsia" w:hAnsiTheme="minorHAnsi" w:cstheme="minorBidi"/>
                  <w:sz w:val="18"/>
                  <w:szCs w:val="18"/>
                  <w:lang w:val="sk-SK"/>
                </w:rPr>
                <w:t>ZapisZaznamOVystreni_v5</w:t>
              </w:r>
            </w:hyperlink>
          </w:p>
        </w:tc>
      </w:tr>
      <w:tr w:rsidR="00601876" w:rsidRPr="00D95A9D" w14:paraId="6CB35D0E"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220546C"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D53A37A" w14:textId="77777777" w:rsidR="00601876" w:rsidRPr="00D95A9D" w:rsidRDefault="4B1F096C" w:rsidP="4B1F096C">
            <w:pPr>
              <w:pStyle w:val="Odsekzoznamu"/>
              <w:numPr>
                <w:ilvl w:val="0"/>
                <w:numId w:val="2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Uložený záznam z odborného vyšetrenia</w:t>
            </w:r>
          </w:p>
        </w:tc>
      </w:tr>
      <w:tr w:rsidR="00601876" w:rsidRPr="00D95A9D" w14:paraId="4C4FDC0C"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805C4D8"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505D5587" w14:textId="77777777" w:rsidR="00601876"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vyberie pacienta, pre ktorého záznam z vyšetrenia realizuje</w:t>
            </w:r>
          </w:p>
          <w:p w14:paraId="27A70BB0" w14:textId="77777777" w:rsidR="00601876"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4E782B24" w14:textId="77777777" w:rsidR="001C613D"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pred vyplnením záveru z vyšetrenia poskytne lekárovi možnosť výberu typu vyšetrenia na základe, ktorého bola poskytnutá zdravotná starostlivosť</w:t>
            </w:r>
          </w:p>
          <w:p w14:paraId="731BD380"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Lekár vyberá z možnosti:</w:t>
            </w:r>
          </w:p>
          <w:p w14:paraId="0D8DC406" w14:textId="3895EBFD" w:rsidR="001C613D" w:rsidRPr="00D95A9D" w:rsidRDefault="6DE4F7B8" w:rsidP="6DE4F7B8">
            <w:pPr>
              <w:pStyle w:val="Odsekzoznamu"/>
              <w:numPr>
                <w:ilvl w:val="1"/>
                <w:numId w:val="6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Štandardné vyšetrenie (VAS, urgentné stavy, dispenzarizácie) – </w:t>
            </w:r>
            <w:r w:rsidR="00A76DE9" w:rsidRPr="00D95A9D">
              <w:rPr>
                <w:rFonts w:asciiTheme="minorHAnsi" w:eastAsiaTheme="minorEastAsia" w:hAnsiTheme="minorHAnsi" w:cstheme="minorBidi"/>
                <w:sz w:val="18"/>
                <w:szCs w:val="18"/>
              </w:rPr>
              <w:t>pred vyplnená</w:t>
            </w:r>
            <w:r w:rsidRPr="00D95A9D">
              <w:rPr>
                <w:rFonts w:asciiTheme="minorHAnsi" w:eastAsiaTheme="minorEastAsia" w:hAnsiTheme="minorHAnsi" w:cstheme="minorBidi"/>
                <w:sz w:val="18"/>
                <w:szCs w:val="18"/>
              </w:rPr>
              <w:t xml:space="preserve"> možnosť</w:t>
            </w:r>
          </w:p>
          <w:p w14:paraId="12A5CAA9" w14:textId="77777777" w:rsidR="001C613D" w:rsidRPr="00D95A9D" w:rsidRDefault="4B1F096C" w:rsidP="4B1F096C">
            <w:pPr>
              <w:pStyle w:val="Odsekzoznamu"/>
              <w:numPr>
                <w:ilvl w:val="1"/>
                <w:numId w:val="6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Vyšetrenie realizované na základe „odporúčania na vyšetrenie“</w:t>
            </w:r>
          </w:p>
          <w:p w14:paraId="7D5C7CDF" w14:textId="77777777" w:rsidR="0077368C" w:rsidRPr="00D95A9D" w:rsidRDefault="4B1F096C" w:rsidP="4B1F096C">
            <w:pPr>
              <w:pStyle w:val="Odsekzoznamu"/>
              <w:numPr>
                <w:ilvl w:val="0"/>
                <w:numId w:val="62"/>
              </w:numPr>
              <w:ind w:left="720"/>
              <w:rPr>
                <w:rFonts w:asciiTheme="minorHAnsi" w:eastAsiaTheme="minorEastAsia" w:hAnsiTheme="minorHAnsi" w:cstheme="minorBidi"/>
                <w:sz w:val="18"/>
                <w:szCs w:val="18"/>
                <w:u w:val="single"/>
              </w:rPr>
            </w:pPr>
            <w:r w:rsidRPr="00D95A9D">
              <w:rPr>
                <w:rFonts w:asciiTheme="minorHAnsi" w:eastAsiaTheme="minorEastAsia" w:hAnsiTheme="minorHAnsi" w:cstheme="minorBidi"/>
                <w:sz w:val="18"/>
                <w:szCs w:val="18"/>
                <w:u w:val="single"/>
              </w:rPr>
              <w:t xml:space="preserve">Možnosť a) </w:t>
            </w:r>
          </w:p>
          <w:p w14:paraId="602F8227" w14:textId="77777777" w:rsidR="001C613D" w:rsidRPr="00D95A9D" w:rsidRDefault="4B1F096C" w:rsidP="4B1F096C">
            <w:pPr>
              <w:pStyle w:val="Odsekzoznamu"/>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Ak elektronické odporúčanie na vyšetrenie existuje na základe predchádzajúceho vyhľadania (procesný scenár: eV_01_07 – Vyhľadanie „odporúčaného vyšetrenia“ pacienta), IS PZS automaticky vyplní:</w:t>
            </w:r>
          </w:p>
          <w:p w14:paraId="19A0F7D9"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RC_ID získaného odporúčania na vyšetrenie a naplní ho do atribútu „Požiadavka na vyšetrenie“</w:t>
            </w:r>
          </w:p>
          <w:p w14:paraId="4F5105F7"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lastRenderedPageBreak/>
              <w:t>Dátum a čas vyšetrenia odoslania pacienta na vyšetrenie „Dátum a čas odoslania“</w:t>
            </w:r>
          </w:p>
          <w:p w14:paraId="725EAF2B"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Odosielajúceho lekára „Odosielajúci lekár“</w:t>
            </w:r>
          </w:p>
          <w:p w14:paraId="3572E7AD"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Diagnózu stanovenú pri odoslaní pacienta na vyšetrenie „Diagnóza pri odoslaní“ </w:t>
            </w:r>
          </w:p>
          <w:p w14:paraId="142EB6C9"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zobrazí doplnené údaje na obrazovku ošetrujúceho lekára</w:t>
            </w:r>
          </w:p>
          <w:p w14:paraId="5F26F5D0" w14:textId="77777777" w:rsidR="0077368C" w:rsidRPr="00D95A9D" w:rsidRDefault="4B1F096C" w:rsidP="4B1F096C">
            <w:pPr>
              <w:pStyle w:val="Odsekzoznamu"/>
              <w:rPr>
                <w:rFonts w:asciiTheme="minorHAnsi" w:eastAsiaTheme="minorEastAsia" w:hAnsiTheme="minorHAnsi" w:cstheme="minorBidi"/>
                <w:sz w:val="18"/>
                <w:szCs w:val="18"/>
                <w:u w:val="single"/>
              </w:rPr>
            </w:pPr>
            <w:r w:rsidRPr="00D95A9D">
              <w:rPr>
                <w:rFonts w:asciiTheme="minorHAnsi" w:eastAsiaTheme="minorEastAsia" w:hAnsiTheme="minorHAnsi" w:cstheme="minorBidi"/>
                <w:sz w:val="18"/>
                <w:szCs w:val="18"/>
                <w:u w:val="single"/>
              </w:rPr>
              <w:t xml:space="preserve">Možnosť b) </w:t>
            </w:r>
          </w:p>
          <w:p w14:paraId="74B120A0" w14:textId="77777777" w:rsidR="001C613D" w:rsidRPr="00D95A9D" w:rsidRDefault="4B1F096C" w:rsidP="4B1F096C">
            <w:pPr>
              <w:pStyle w:val="Odsekzoznamu"/>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Ak elektronické odporúčanie na vyšetrenie neexistuje, IS PZS poskytne lekárovi možnosť zadania údajov z odporúčania na vyšetrenie manuálne v rozsahu: </w:t>
            </w:r>
          </w:p>
          <w:p w14:paraId="4A3D81D3"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a čas odoslania pacienta na vyšetrenie „Dátum a čas odoslania“</w:t>
            </w:r>
          </w:p>
          <w:p w14:paraId="34AA647A"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Odosielajúceho lekára „Odosielajúci lekár“</w:t>
            </w:r>
          </w:p>
          <w:p w14:paraId="07DD7A95"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Diagnózu stanovenú pri odoslaní pacienta na vyšetrenie „Diagnóza pri odoslaní“ </w:t>
            </w:r>
          </w:p>
          <w:p w14:paraId="56B46CEF"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Ak lekár všetky záznamy z papierového odporúčania na vyšetrenie nevie vyplniť, z dôvodu, že nie sú na vytlačenom výmennom lístku alebo žiadanke vytlačené, pokračuje bez naplnenia údajov</w:t>
            </w:r>
          </w:p>
          <w:p w14:paraId="62C3FF9D" w14:textId="77777777" w:rsidR="000E388F"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Lekár zaznamená názov vyšetrenia (v prípade, že IS PZS neobsahuje názov vyšetrenia, ošetrujúci lekár názov nevypĺňa) </w:t>
            </w:r>
          </w:p>
          <w:p w14:paraId="14320E5E" w14:textId="77777777" w:rsidR="00601876"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Lekár zaznamená záver z vyšetrenia v rozsahu: </w:t>
            </w:r>
          </w:p>
          <w:p w14:paraId="5F5DE7F1"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Anamnézu pacienta ak IS PZS daným atribútom disponuje (ak nie vyplní anamnézu v rámci atribútu „Popis“)</w:t>
            </w:r>
          </w:p>
          <w:p w14:paraId="3097E071"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Popis</w:t>
            </w:r>
          </w:p>
          <w:p w14:paraId="4D8A2B5D"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 pre pacienta ak IS PZS daným atribútom disponuje (ak nie vyplní to v rámci atribútu „Popis“)</w:t>
            </w:r>
          </w:p>
          <w:p w14:paraId="48AE603B"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Urgentnosť vyšetrenia</w:t>
            </w:r>
          </w:p>
          <w:p w14:paraId="64AEA248"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Diagnostický záver prostredníctvom MKCH</w:t>
            </w:r>
          </w:p>
          <w:p w14:paraId="1A947EBF" w14:textId="156EB675"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Prípadne textové </w:t>
            </w:r>
            <w:r w:rsidR="00D95A9D" w:rsidRPr="00D95A9D">
              <w:rPr>
                <w:rFonts w:asciiTheme="minorHAnsi" w:eastAsiaTheme="minorEastAsia" w:hAnsiTheme="minorHAnsi" w:cstheme="minorBidi"/>
                <w:sz w:val="18"/>
                <w:szCs w:val="18"/>
              </w:rPr>
              <w:t>spresnenie</w:t>
            </w:r>
            <w:r w:rsidRPr="00D95A9D">
              <w:rPr>
                <w:rFonts w:asciiTheme="minorHAnsi" w:eastAsiaTheme="minorEastAsia" w:hAnsiTheme="minorHAnsi" w:cstheme="minorBidi"/>
                <w:sz w:val="18"/>
                <w:szCs w:val="18"/>
              </w:rPr>
              <w:t xml:space="preserve"> k diagnostickému záveru v časti „Upresnenie“</w:t>
            </w:r>
          </w:p>
          <w:p w14:paraId="4DCF3004"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Označenie hlavnej diagnózy v prípade viacerých diagnóz (v prípade, že IS PZS nezobrazuje lekárovi informáciu o hlavnej diagnóze, prvá diagnóza je považovaná za hlavnú diagnózu a táto informácia je automaticky vyplnená)</w:t>
            </w:r>
          </w:p>
          <w:p w14:paraId="2071DFFF" w14:textId="77777777" w:rsidR="001C613D"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že lekár stanovil záver, ktorý by mohol ohroziť úsudok a rozhodovanie pacienta zaznamená ho do časti „Interná poznámka“, ktorá bude sprístupnená lekárom po vyhľadaní záznamu z vyšetrenia</w:t>
            </w:r>
            <w:r w:rsidRPr="00D95A9D">
              <w:t>,</w:t>
            </w:r>
            <w:r w:rsidRPr="00D95A9D">
              <w:rPr>
                <w:rFonts w:asciiTheme="minorHAnsi" w:eastAsiaTheme="minorEastAsia" w:hAnsiTheme="minorHAnsi" w:cstheme="minorBidi"/>
                <w:sz w:val="18"/>
                <w:szCs w:val="18"/>
              </w:rPr>
              <w:t xml:space="preserve"> ale pacientovi nebude prístupná v rámci Elektronickej zdravotnej knižky</w:t>
            </w:r>
          </w:p>
          <w:p w14:paraId="4BAB0B9C" w14:textId="77777777" w:rsidR="00601876"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Doplní záver o vstupy do pacientskeho sumáru v prípade, že pri poskytovaní zdravotnej starostlivosti boli stanovené v rozsahu:</w:t>
            </w:r>
          </w:p>
          <w:p w14:paraId="7BE92E91" w14:textId="77777777" w:rsidR="000E6EF9"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Zaznamenanie príznaku, že diagnóza v rámci diagnostického záveru má byť prenesená do pacientskeho sumáru</w:t>
            </w:r>
          </w:p>
          <w:p w14:paraId="3BAC7B25" w14:textId="77777777" w:rsidR="000E6EF9"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Alergiu pacienta v prípade, že bola zistená počas poskytovania zdravotnej starostlivosti buď ako:</w:t>
            </w:r>
          </w:p>
          <w:p w14:paraId="62FD07B1" w14:textId="77777777" w:rsidR="000E6EF9" w:rsidRPr="00D95A9D" w:rsidRDefault="4B1F096C" w:rsidP="4B1F096C">
            <w:pPr>
              <w:pStyle w:val="Odsekzoznamu"/>
              <w:numPr>
                <w:ilvl w:val="0"/>
                <w:numId w:val="68"/>
              </w:numPr>
              <w:ind w:left="180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Alergickú reakciu na látku</w:t>
            </w:r>
          </w:p>
          <w:p w14:paraId="201CF58F" w14:textId="77777777" w:rsidR="000E6EF9" w:rsidRPr="00D95A9D" w:rsidRDefault="4B1F096C" w:rsidP="4B1F096C">
            <w:pPr>
              <w:pStyle w:val="Odsekzoznamu"/>
              <w:numPr>
                <w:ilvl w:val="0"/>
                <w:numId w:val="68"/>
              </w:numPr>
              <w:ind w:left="180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Alergickú reakciu na liečivo</w:t>
            </w:r>
          </w:p>
          <w:p w14:paraId="120523C7" w14:textId="77777777" w:rsidR="000E6EF9" w:rsidRPr="00D95A9D" w:rsidRDefault="4B1F096C" w:rsidP="4B1F096C">
            <w:pPr>
              <w:pStyle w:val="Odsekzoznamu"/>
              <w:numPr>
                <w:ilvl w:val="0"/>
                <w:numId w:val="68"/>
              </w:numPr>
              <w:ind w:left="180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že boli diagnostikované obidve, je možné vyplniť obidve naraz</w:t>
            </w:r>
          </w:p>
          <w:p w14:paraId="6A3A3EF0" w14:textId="77777777" w:rsidR="000E6EF9"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Zdravotnú pomôcku v prípade, že bola zistená / poskytnutá počas poskytovania zdravotnej starostlivosti v rozsahu:</w:t>
            </w:r>
          </w:p>
          <w:p w14:paraId="578D7F7D" w14:textId="77777777" w:rsidR="000E6EF9" w:rsidRPr="00D95A9D" w:rsidRDefault="4B1F096C" w:rsidP="4B1F096C">
            <w:pPr>
              <w:pStyle w:val="Odsekzoznamu"/>
              <w:numPr>
                <w:ilvl w:val="0"/>
                <w:numId w:val="68"/>
              </w:numPr>
              <w:ind w:left="180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Druh zdravotnej pomôcky zo zoznamu</w:t>
            </w:r>
          </w:p>
          <w:p w14:paraId="6A60B360" w14:textId="77777777" w:rsidR="000E6EF9" w:rsidRPr="00D95A9D" w:rsidRDefault="4B1F096C" w:rsidP="4B1F096C">
            <w:pPr>
              <w:pStyle w:val="Odsekzoznamu"/>
              <w:numPr>
                <w:ilvl w:val="0"/>
                <w:numId w:val="68"/>
              </w:numPr>
              <w:ind w:left="180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Popis zdravotnej pomôcky, v prípade, že nebolo možné vybrať druh zo zoznamu zdravotných pomôcok (pre odbornosti chirurgia, ortopédia a zubár je tento atribút súčasťou záveru z vyšetrenia)</w:t>
            </w:r>
          </w:p>
          <w:p w14:paraId="1ACE6955" w14:textId="77777777" w:rsidR="0077368C"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IS PZS v odbore 009 - gynekológia  a pôrodníctvo zaznamená v rámci záznamu z vyšetrenia predpokladaný termín pôrodu</w:t>
            </w:r>
            <w:r w:rsidRPr="00D95A9D">
              <w:t xml:space="preserve">. </w:t>
            </w:r>
          </w:p>
          <w:p w14:paraId="7BAB943A" w14:textId="77777777" w:rsidR="000E6EF9" w:rsidRPr="00D95A9D" w:rsidRDefault="6DE4F7B8" w:rsidP="6DE4F7B8">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Posúdi stav dispenzarizácie pacienta vyplývajúcej z diagnostického záveru pacienta</w:t>
            </w:r>
          </w:p>
          <w:p w14:paraId="006277AD" w14:textId="77777777" w:rsidR="00601876" w:rsidRPr="00D95A9D" w:rsidRDefault="6DE4F7B8" w:rsidP="6DE4F7B8">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Ak diagnóza stanovená v rámci diagnostického záveru podlieha dispenzarizácii, uvedie sa v atribúte „Dispenzarizácia“ hodnota TRUE (v prípade, že IS PZS neeviduje dispenzarizáciu v zázname z vyšetrenia pacienta, zaeviduje ju do dispenzára a nie je v rámci záznamu z vyšetrenia evidovaná) </w:t>
            </w:r>
          </w:p>
          <w:p w14:paraId="5C95CC09" w14:textId="77777777" w:rsidR="00601876"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že bola poskytnutá medikácia v rámci poskytovanej zdravotnej starostlivosti:</w:t>
            </w:r>
          </w:p>
          <w:p w14:paraId="79C16B34" w14:textId="77777777" w:rsidR="00202E56"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Lekárovi umožní zaznamenať medikáciu prostredníctvom atribútu „Popis medikácie“, v ktorom voľným textom uvedie náležitosti podaného lieku pacientovi (názov lieku, doplnok, podané množstvo, sila) </w:t>
            </w:r>
          </w:p>
          <w:p w14:paraId="0C3AB4BC" w14:textId="77777777" w:rsidR="00202E56" w:rsidRPr="00D95A9D" w:rsidRDefault="6DE4F7B8" w:rsidP="6DE4F7B8">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 prípade, že IS PZS lekára disponuje „Modulom medikácie“, kedy je možné zaznamenať medikačný záznam prostredníctvom štruktúrovaného záznamu, IS PZS poskytne lekárovi možnosť zaznamenať záznam prostredníctvom </w:t>
            </w:r>
            <w:r w:rsidRPr="00D95A9D">
              <w:rPr>
                <w:rFonts w:asciiTheme="minorHAnsi" w:eastAsiaTheme="minorEastAsia" w:hAnsiTheme="minorHAnsi" w:cstheme="minorBidi"/>
                <w:sz w:val="18"/>
                <w:szCs w:val="18"/>
              </w:rPr>
              <w:lastRenderedPageBreak/>
              <w:t xml:space="preserve">domény emedikácia (ZapisMedikacnyZaznam) a do odborného vyšetrenia uvedie len Identifikátor medikačného záznamu a „Popis medikácie“ už nenapĺňa </w:t>
            </w:r>
          </w:p>
          <w:p w14:paraId="43345A1A" w14:textId="77777777" w:rsidR="00601876"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lekár potvrdí záznam (uzavrie epizódu) </w:t>
            </w:r>
          </w:p>
          <w:p w14:paraId="4A716E10" w14:textId="77777777" w:rsidR="001D40E5"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 prípade potreby vytvorí odporúčanie na vyšetrenie (eV_01_03 – Zapísanie záznamu z odborného vyšetrenia s vytvorením odporúčania na vyšetrenie) </w:t>
            </w:r>
          </w:p>
          <w:p w14:paraId="7C9834C0" w14:textId="77777777" w:rsidR="00202E56"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vykoná kontrolu záznamu pred odoslaním do NZIS</w:t>
            </w:r>
          </w:p>
          <w:p w14:paraId="762C9AE4" w14:textId="77777777" w:rsidR="00202E56"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283F0175" w14:textId="77777777" w:rsidR="006D0D74"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na pozadí vyplní: </w:t>
            </w:r>
          </w:p>
          <w:p w14:paraId="1427BD3F" w14:textId="77777777" w:rsidR="0044021E"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a čas vyšetrenia v súlade so server časom</w:t>
            </w:r>
          </w:p>
          <w:p w14:paraId="5393E843" w14:textId="77777777" w:rsidR="006D0D74" w:rsidRPr="00D95A9D" w:rsidRDefault="6DE4F7B8" w:rsidP="6DE4F7B8">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Verziu záznamu – VER01 - Finished - The version is committed with the intention of being a final version, with no anticipated reason for revision  evidovanú </w:t>
            </w:r>
            <w:r w:rsidRPr="00D95A9D">
              <w:rPr>
                <w:rFonts w:asciiTheme="minorHAnsi" w:eastAsiaTheme="minorEastAsia" w:hAnsiTheme="minorHAnsi" w:cstheme="minorBidi"/>
                <w:color w:val="FF0000"/>
                <w:sz w:val="18"/>
                <w:szCs w:val="18"/>
              </w:rPr>
              <w:t xml:space="preserve">- </w:t>
            </w:r>
            <w:r w:rsidRPr="00D95A9D">
              <w:rPr>
                <w:sz w:val="18"/>
                <w:szCs w:val="18"/>
                <w:lang w:eastAsia="sk-SK"/>
              </w:rPr>
              <w:t>content.feeder_audit.version_status.code_value</w:t>
            </w:r>
          </w:p>
          <w:p w14:paraId="6C422C07" w14:textId="77777777" w:rsidR="006D0D74" w:rsidRPr="00D95A9D" w:rsidRDefault="4B1F096C" w:rsidP="4B1F096C">
            <w:pPr>
              <w:pStyle w:val="Odsekzoznamu"/>
              <w:numPr>
                <w:ilvl w:val="1"/>
                <w:numId w:val="62"/>
              </w:numPr>
              <w:ind w:left="144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Citlivosť záznamu - Pre všetky záznamy je potrebné automaticky nastaviť citlivosť „3“. Výnimkou sú záznamy, ktoré boli vytvorené v odbore psychiatria a klinická psychológia, kedy tieto záznamy sú automaticky zasielané s citlivosťou „5“. Lekár nevie zmeniť citlivosť, nakoľko je daná legislatívou.</w:t>
            </w:r>
          </w:p>
          <w:p w14:paraId="419FF2A4" w14:textId="77777777" w:rsidR="006D0D74" w:rsidRPr="00D95A9D" w:rsidRDefault="4B1F096C" w:rsidP="4B1F096C">
            <w:pPr>
              <w:pStyle w:val="Odsekzoznamu"/>
              <w:numPr>
                <w:ilvl w:val="0"/>
                <w:numId w:val="68"/>
              </w:numPr>
              <w:ind w:left="180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Zoznam odborných zameraní pri ktorých je potrebné označiť citlivosť „5“: </w:t>
            </w:r>
          </w:p>
          <w:p w14:paraId="302C5F36" w14:textId="77777777" w:rsidR="006D0D74" w:rsidRPr="00D95A9D" w:rsidRDefault="4B1F096C" w:rsidP="4B1F096C">
            <w:pPr>
              <w:pStyle w:val="Odsekzoznamu"/>
              <w:numPr>
                <w:ilvl w:val="1"/>
                <w:numId w:val="6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144 - Klinická psychológia</w:t>
            </w:r>
          </w:p>
          <w:p w14:paraId="314D6818" w14:textId="77777777" w:rsidR="006D0D74" w:rsidRPr="00D95A9D" w:rsidRDefault="4B1F096C" w:rsidP="4B1F096C">
            <w:pPr>
              <w:pStyle w:val="Odsekzoznamu"/>
              <w:numPr>
                <w:ilvl w:val="1"/>
                <w:numId w:val="6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005 - Psychiatria</w:t>
            </w:r>
          </w:p>
          <w:p w14:paraId="019F3385" w14:textId="77777777" w:rsidR="006D0D74" w:rsidRPr="00D95A9D" w:rsidRDefault="006D0D74" w:rsidP="4B1F096C">
            <w:pPr>
              <w:pStyle w:val="Odsekzoznamu"/>
              <w:numPr>
                <w:ilvl w:val="1"/>
                <w:numId w:val="6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074</w:t>
            </w:r>
            <w:r w:rsidRPr="00D95A9D">
              <w:rPr>
                <w:rFonts w:asciiTheme="minorHAnsi" w:hAnsiTheme="minorHAnsi" w:cstheme="minorHAnsi"/>
                <w:sz w:val="18"/>
                <w:szCs w:val="18"/>
              </w:rPr>
              <w:tab/>
            </w:r>
            <w:r w:rsidR="00CB01F9" w:rsidRPr="00D95A9D">
              <w:rPr>
                <w:rFonts w:asciiTheme="minorHAnsi" w:eastAsiaTheme="minorEastAsia" w:hAnsiTheme="minorHAnsi" w:cstheme="minorBidi"/>
                <w:sz w:val="18"/>
                <w:szCs w:val="18"/>
              </w:rPr>
              <w:t xml:space="preserve">- </w:t>
            </w:r>
            <w:r w:rsidRPr="00D95A9D">
              <w:rPr>
                <w:rFonts w:asciiTheme="minorHAnsi" w:eastAsiaTheme="minorEastAsia" w:hAnsiTheme="minorHAnsi" w:cstheme="minorBidi"/>
                <w:sz w:val="18"/>
                <w:szCs w:val="18"/>
              </w:rPr>
              <w:t>Gerontopsychiatria</w:t>
            </w:r>
          </w:p>
          <w:p w14:paraId="53881DC7" w14:textId="77777777" w:rsidR="006D0D74" w:rsidRPr="00D95A9D" w:rsidRDefault="006D0D74" w:rsidP="4B1F096C">
            <w:pPr>
              <w:pStyle w:val="Odsekzoznamu"/>
              <w:numPr>
                <w:ilvl w:val="1"/>
                <w:numId w:val="6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105</w:t>
            </w:r>
            <w:r w:rsidRPr="00D95A9D">
              <w:rPr>
                <w:rFonts w:asciiTheme="minorHAnsi" w:hAnsiTheme="minorHAnsi" w:cstheme="minorHAnsi"/>
                <w:sz w:val="18"/>
                <w:szCs w:val="18"/>
              </w:rPr>
              <w:tab/>
            </w:r>
            <w:r w:rsidR="00CB01F9" w:rsidRPr="00D95A9D">
              <w:rPr>
                <w:rFonts w:asciiTheme="minorHAnsi" w:eastAsiaTheme="minorEastAsia" w:hAnsiTheme="minorHAnsi" w:cstheme="minorBidi"/>
                <w:sz w:val="18"/>
                <w:szCs w:val="18"/>
              </w:rPr>
              <w:t xml:space="preserve"> - D</w:t>
            </w:r>
            <w:r w:rsidRPr="00D95A9D">
              <w:rPr>
                <w:rFonts w:asciiTheme="minorHAnsi" w:eastAsiaTheme="minorEastAsia" w:hAnsiTheme="minorHAnsi" w:cstheme="minorBidi"/>
                <w:sz w:val="18"/>
                <w:szCs w:val="18"/>
              </w:rPr>
              <w:t>etská psychiatria</w:t>
            </w:r>
          </w:p>
          <w:p w14:paraId="27EB386F" w14:textId="77777777" w:rsidR="006D0D74" w:rsidRPr="00D95A9D" w:rsidRDefault="6DE4F7B8" w:rsidP="6DE4F7B8">
            <w:pPr>
              <w:pStyle w:val="Odsekzoznamu"/>
              <w:numPr>
                <w:ilvl w:val="1"/>
                <w:numId w:val="6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223 - Neuropsychiatria</w:t>
            </w:r>
          </w:p>
          <w:p w14:paraId="05E0B0CD" w14:textId="77777777" w:rsidR="006D0D74" w:rsidRPr="00D95A9D" w:rsidRDefault="00CB01F9" w:rsidP="4B1F096C">
            <w:pPr>
              <w:pStyle w:val="Odsekzoznamu"/>
              <w:numPr>
                <w:ilvl w:val="1"/>
                <w:numId w:val="6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352</w:t>
            </w:r>
            <w:r w:rsidRPr="00D95A9D">
              <w:rPr>
                <w:rFonts w:asciiTheme="minorHAnsi" w:hAnsiTheme="minorHAnsi" w:cstheme="minorHAnsi"/>
                <w:sz w:val="18"/>
                <w:szCs w:val="18"/>
              </w:rPr>
              <w:tab/>
            </w:r>
            <w:r w:rsidRPr="00D95A9D">
              <w:rPr>
                <w:rFonts w:asciiTheme="minorHAnsi" w:eastAsiaTheme="minorEastAsia" w:hAnsiTheme="minorHAnsi" w:cstheme="minorBidi"/>
                <w:sz w:val="18"/>
                <w:szCs w:val="18"/>
              </w:rPr>
              <w:t>- P</w:t>
            </w:r>
            <w:r w:rsidR="006D0D74" w:rsidRPr="00D95A9D">
              <w:rPr>
                <w:rFonts w:asciiTheme="minorHAnsi" w:eastAsiaTheme="minorEastAsia" w:hAnsiTheme="minorHAnsi" w:cstheme="minorBidi"/>
                <w:sz w:val="18"/>
                <w:szCs w:val="18"/>
              </w:rPr>
              <w:t>sychiatria pre dospelých</w:t>
            </w:r>
          </w:p>
          <w:p w14:paraId="17EB5DF9" w14:textId="77777777" w:rsidR="006D0D74" w:rsidRPr="00D95A9D" w:rsidRDefault="006D0D74" w:rsidP="4B1F096C">
            <w:pPr>
              <w:pStyle w:val="Odsekzoznamu"/>
              <w:numPr>
                <w:ilvl w:val="1"/>
                <w:numId w:val="6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073</w:t>
            </w:r>
            <w:r w:rsidRPr="00D95A9D">
              <w:rPr>
                <w:rFonts w:asciiTheme="minorHAnsi" w:hAnsiTheme="minorHAnsi" w:cstheme="minorHAnsi"/>
                <w:sz w:val="18"/>
                <w:szCs w:val="18"/>
              </w:rPr>
              <w:tab/>
            </w:r>
            <w:r w:rsidR="00CB01F9" w:rsidRPr="00D95A9D">
              <w:rPr>
                <w:rFonts w:asciiTheme="minorHAnsi" w:eastAsiaTheme="minorEastAsia" w:hAnsiTheme="minorHAnsi" w:cstheme="minorBidi"/>
                <w:sz w:val="18"/>
                <w:szCs w:val="18"/>
              </w:rPr>
              <w:t xml:space="preserve">- </w:t>
            </w:r>
            <w:r w:rsidRPr="00D95A9D">
              <w:rPr>
                <w:rFonts w:asciiTheme="minorHAnsi" w:eastAsiaTheme="minorEastAsia" w:hAnsiTheme="minorHAnsi" w:cstheme="minorBidi"/>
                <w:sz w:val="18"/>
                <w:szCs w:val="18"/>
              </w:rPr>
              <w:t>Medicína drogových závislostí</w:t>
            </w:r>
          </w:p>
          <w:p w14:paraId="3B80E775" w14:textId="77777777" w:rsidR="006D0D74" w:rsidRPr="00D95A9D" w:rsidRDefault="006D0D74" w:rsidP="4B1F096C">
            <w:pPr>
              <w:pStyle w:val="Odsekzoznamu"/>
              <w:numPr>
                <w:ilvl w:val="1"/>
                <w:numId w:val="6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367</w:t>
            </w:r>
            <w:r w:rsidRPr="00D95A9D">
              <w:rPr>
                <w:rFonts w:asciiTheme="minorHAnsi" w:hAnsiTheme="minorHAnsi" w:cstheme="minorHAnsi"/>
                <w:sz w:val="18"/>
                <w:szCs w:val="18"/>
              </w:rPr>
              <w:tab/>
            </w:r>
            <w:r w:rsidR="00CB01F9" w:rsidRPr="00D95A9D">
              <w:rPr>
                <w:rFonts w:asciiTheme="minorHAnsi" w:eastAsiaTheme="minorEastAsia" w:hAnsiTheme="minorHAnsi" w:cstheme="minorBidi"/>
                <w:sz w:val="18"/>
                <w:szCs w:val="18"/>
              </w:rPr>
              <w:t xml:space="preserve">- </w:t>
            </w:r>
            <w:r w:rsidRPr="00D95A9D">
              <w:rPr>
                <w:rFonts w:asciiTheme="minorHAnsi" w:eastAsiaTheme="minorEastAsia" w:hAnsiTheme="minorHAnsi" w:cstheme="minorBidi"/>
                <w:sz w:val="18"/>
                <w:szCs w:val="18"/>
              </w:rPr>
              <w:t>Psychiatrická sexuológia</w:t>
            </w:r>
          </w:p>
          <w:p w14:paraId="5B3C50B7" w14:textId="77777777" w:rsidR="00601876"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odošle záznam o odbornom vyšetrení prostredníctvom služby ZapisZaznamOVysetreni_v5 do NZIS</w:t>
            </w:r>
          </w:p>
          <w:p w14:paraId="33F154D2" w14:textId="77777777" w:rsidR="00601876" w:rsidRPr="00D95A9D" w:rsidRDefault="4B1F096C" w:rsidP="4B1F096C">
            <w:pPr>
              <w:pStyle w:val="Odsekzoznamu"/>
              <w:numPr>
                <w:ilvl w:val="0"/>
                <w:numId w:val="62"/>
              </w:numPr>
              <w:ind w:left="7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potreby IS PZS umožní lekárovi vytlačiť záznam</w:t>
            </w:r>
          </w:p>
        </w:tc>
      </w:tr>
      <w:tr w:rsidR="00601876" w:rsidRPr="00D95A9D" w14:paraId="4513E8D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EB99772"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Alternatívny scenár</w:t>
            </w:r>
          </w:p>
        </w:tc>
        <w:tc>
          <w:tcPr>
            <w:tcW w:w="7904" w:type="dxa"/>
            <w:tcBorders>
              <w:top w:val="single" w:sz="4" w:space="0" w:color="auto"/>
              <w:left w:val="single" w:sz="4" w:space="0" w:color="auto"/>
              <w:bottom w:val="single" w:sz="4" w:space="0" w:color="auto"/>
              <w:right w:val="single" w:sz="4" w:space="0" w:color="auto"/>
            </w:tcBorders>
            <w:vAlign w:val="center"/>
          </w:tcPr>
          <w:p w14:paraId="20F3B726" w14:textId="77777777" w:rsidR="0025684E" w:rsidRPr="00D95A9D" w:rsidRDefault="4B1F096C" w:rsidP="4B1F096C">
            <w:pPr>
              <w:pStyle w:val="Odsekzoznamu"/>
              <w:numPr>
                <w:ilvl w:val="0"/>
                <w:numId w:val="2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00D95A9D">
              <w:t>,</w:t>
            </w:r>
            <w:r w:rsidRPr="00D95A9D">
              <w:rPr>
                <w:rFonts w:asciiTheme="minorHAnsi" w:eastAsiaTheme="minorEastAsia" w:hAnsiTheme="minorHAnsi" w:cstheme="minorBidi"/>
                <w:sz w:val="18"/>
                <w:szCs w:val="18"/>
              </w:rPr>
              <w:t xml:space="preserve"> aby bol záznam korektne uzavretý alebo odoslaný do NZIS</w:t>
            </w:r>
          </w:p>
          <w:p w14:paraId="40C5F243" w14:textId="77777777" w:rsidR="0025684E" w:rsidRPr="00D95A9D" w:rsidRDefault="4B1F096C" w:rsidP="4B1F096C">
            <w:pPr>
              <w:pStyle w:val="Odsekzoznamu"/>
              <w:numPr>
                <w:ilvl w:val="0"/>
                <w:numId w:val="20"/>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04EBDCCB" w14:textId="77777777" w:rsidR="0025684E" w:rsidRPr="00D95A9D" w:rsidRDefault="4B1F096C" w:rsidP="4B1F096C">
            <w:pPr>
              <w:pStyle w:val="Odsekzoznamu"/>
              <w:numPr>
                <w:ilvl w:val="1"/>
                <w:numId w:val="20"/>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6782132A" w14:textId="77777777" w:rsidR="00BE2498" w:rsidRPr="00D95A9D" w:rsidRDefault="4B1F096C" w:rsidP="4B1F096C">
            <w:pPr>
              <w:pStyle w:val="Odsekzoznamu"/>
              <w:numPr>
                <w:ilvl w:val="1"/>
                <w:numId w:val="2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E300022 – Nie je možné zapísať záznam z dôvodu, že pre daného pacienta je evidovaný dátum úmrtia a zdravotná dokumentácia je uzavretá.</w:t>
            </w:r>
          </w:p>
          <w:p w14:paraId="04260DAD" w14:textId="77777777" w:rsidR="0025684E" w:rsidRPr="00D95A9D" w:rsidRDefault="4B1F096C" w:rsidP="4B1F096C">
            <w:pPr>
              <w:pStyle w:val="Odsekzoznamu"/>
              <w:numPr>
                <w:ilvl w:val="0"/>
                <w:numId w:val="20"/>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42E74A0A" w14:textId="77777777" w:rsidR="00504F06" w:rsidRPr="00D95A9D" w:rsidRDefault="4B1F096C" w:rsidP="4B1F096C">
            <w:pPr>
              <w:pStyle w:val="Odsekzoznamu"/>
              <w:numPr>
                <w:ilvl w:val="0"/>
                <w:numId w:val="2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w:t>
            </w:r>
          </w:p>
          <w:p w14:paraId="3E103135" w14:textId="77777777" w:rsidR="00BE4AE9" w:rsidRPr="00D95A9D" w:rsidRDefault="4B1F096C" w:rsidP="4B1F096C">
            <w:pPr>
              <w:pStyle w:val="Odsekzoznamu"/>
              <w:numPr>
                <w:ilvl w:val="0"/>
                <w:numId w:val="2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Ošetrujúcemu lekárovi neumožnilo zapísať záznam z vyšetrenia nakoľko prihlásený užívateľ nie je prihlásený pod správny OÚ PZS - E100053 - Nie je možné aktualizovať záznam, nakoľko pôvodný záznam bol vytvorený v inom odbornom útvare ako ste prihlásený.</w:t>
            </w:r>
          </w:p>
          <w:p w14:paraId="0E3C945A" w14:textId="77777777" w:rsidR="00BE4AE9" w:rsidRPr="00D95A9D" w:rsidRDefault="4B1F096C" w:rsidP="4B1F096C">
            <w:pPr>
              <w:pStyle w:val="Odsekzoznamu"/>
              <w:numPr>
                <w:ilvl w:val="0"/>
                <w:numId w:val="2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27D90130" w14:textId="77777777" w:rsidR="002C2B27" w:rsidRPr="000918AA" w:rsidRDefault="6DE4F7B8" w:rsidP="00ED73E9">
      <w:pPr>
        <w:pStyle w:val="Nadpis3"/>
        <w:rPr>
          <w:lang w:val="sk-SK"/>
        </w:rPr>
      </w:pPr>
      <w:bookmarkStart w:id="67" w:name="_Zapísanie_záznamu_z_1"/>
      <w:bookmarkStart w:id="68" w:name="_Zapísanie_záznamu_z_2"/>
      <w:bookmarkStart w:id="69" w:name="_eV_01_03_–_Zapísanie"/>
      <w:bookmarkStart w:id="70" w:name="_Toc2079600"/>
      <w:bookmarkEnd w:id="67"/>
      <w:bookmarkEnd w:id="68"/>
      <w:bookmarkEnd w:id="69"/>
      <w:r w:rsidRPr="000918AA">
        <w:rPr>
          <w:lang w:val="sk-SK"/>
        </w:rPr>
        <w:t>eV_01_03 – Zapísanie záznamu z odborného vyšetrenia s vytvorením odporúčania na vyšetrenie</w:t>
      </w:r>
      <w:bookmarkEnd w:id="7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A5E37" w:rsidRPr="00D95A9D" w14:paraId="5F7D51E6"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B0F49EE"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49411D8" w14:textId="792B5DD7" w:rsidR="006A5E37" w:rsidRPr="00D95A9D" w:rsidRDefault="4B1F096C" w:rsidP="000E2893">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záznamu z  vyšetrenia s vytvorením odporúčania na vyšetrenie</w:t>
            </w:r>
          </w:p>
        </w:tc>
      </w:tr>
      <w:tr w:rsidR="006A5E37" w:rsidRPr="00D95A9D" w14:paraId="5FB51ED8"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5BBDADD"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72C84937" w14:textId="77777777" w:rsidR="006A5E37"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PZS:</w:t>
            </w:r>
          </w:p>
          <w:p w14:paraId="08ADC9A1" w14:textId="77777777" w:rsidR="006A5E37" w:rsidRPr="00D95A9D" w:rsidRDefault="6DE4F7B8" w:rsidP="6DE4F7B8">
            <w:pPr>
              <w:pStyle w:val="Bezriadkovania"/>
              <w:numPr>
                <w:ilvl w:val="0"/>
                <w:numId w:val="4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všeobecnej ZS s ktorou má osoba/poskytovateľ ZS uzatvorenú dohodu o poskytovaní ZS - všeobecný lekár pre dospelých, pre deti a dorast (ďalej všeobecný lekár), </w:t>
            </w:r>
            <w:r w:rsidRPr="00D95A9D">
              <w:rPr>
                <w:rFonts w:asciiTheme="minorHAnsi" w:eastAsiaTheme="minorEastAsia" w:hAnsiTheme="minorHAnsi" w:cstheme="minorBidi"/>
                <w:color w:val="auto"/>
                <w:sz w:val="18"/>
                <w:szCs w:val="18"/>
                <w:lang w:val="sk-SK"/>
              </w:rPr>
              <w:lastRenderedPageBreak/>
              <w:t xml:space="preserve">zastupujúci všeobecný lekár. Všeobecný lekár je definovaný v súlade so zákonom 576/2004 Z.z., §7, ods. (1), písm. a), bod 1.  </w:t>
            </w:r>
          </w:p>
          <w:p w14:paraId="0E1CE8B4" w14:textId="77777777" w:rsidR="006A5E37" w:rsidRPr="00D95A9D" w:rsidRDefault="4B1F096C" w:rsidP="4B1F096C">
            <w:pPr>
              <w:pStyle w:val="Bezriadkovania"/>
              <w:ind w:left="72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Všeobecný lekár počas neprítomnosti iného všeobecného lekára, môže ošetriť pacienta s ktorým nemá uzatvorenú dohodu o poskytovaní ZS. Počas ošetrenia je považovaný za ošetrujúceho lekára špecialistu.</w:t>
            </w:r>
          </w:p>
          <w:p w14:paraId="0617F23F" w14:textId="77777777" w:rsidR="006A5E37" w:rsidRPr="00D95A9D" w:rsidRDefault="6DE4F7B8" w:rsidP="6DE4F7B8">
            <w:pPr>
              <w:pStyle w:val="Bezriadkovania"/>
              <w:numPr>
                <w:ilvl w:val="0"/>
                <w:numId w:val="4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ošetrujúceho lekára špecialistu na zapísanie výsledku z ambulantného vyšetrenia. Lekár špecialista v súlade so zákonom 576/2004 Z.z., §7, ods. (1), písm. a), bod 2, 3 (gynekológ, zubný lekár, iný špecialista) a bod 4 (čiastočne pre ZZS). Špecializovaná ambulantná zdravotná starostlivosť, okrem legislatívnych výnimiek, sa realizuje na základe odporúčania všeobecného lekára.</w:t>
            </w:r>
          </w:p>
        </w:tc>
      </w:tr>
      <w:tr w:rsidR="006A5E37" w:rsidRPr="00D95A9D" w14:paraId="7853214E"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6D3B01"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37D7CD6" w14:textId="77777777" w:rsidR="006A5E37"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302B1807" w14:textId="77777777" w:rsidR="006A5E37"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004588CF" w14:textId="77777777" w:rsidR="006A5E37"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Vykonané vyšetrenie pacienta</w:t>
            </w:r>
          </w:p>
          <w:p w14:paraId="069E0C86" w14:textId="77777777" w:rsidR="001C613D"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odporúčanie na vyšetrenie</w:t>
            </w:r>
          </w:p>
        </w:tc>
      </w:tr>
      <w:tr w:rsidR="006A5E37" w:rsidRPr="00D95A9D" w14:paraId="73D6A1A4"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31B77E"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16591DBD" w14:textId="55925453" w:rsidR="006A5E37"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1_–_Zápis" w:history="1">
              <w:r w:rsidR="00DB77B9" w:rsidRPr="00D95A9D">
                <w:rPr>
                  <w:rStyle w:val="Hypertextovprepojenie"/>
                  <w:rFonts w:asciiTheme="minorHAnsi" w:eastAsiaTheme="minorEastAsia" w:hAnsiTheme="minorHAnsi" w:cstheme="minorBidi"/>
                  <w:sz w:val="18"/>
                  <w:szCs w:val="18"/>
                  <w:lang w:val="sk-SK"/>
                </w:rPr>
                <w:t>A1: Zápis záznam</w:t>
              </w:r>
              <w:r w:rsidR="00DB77B9">
                <w:rPr>
                  <w:rStyle w:val="Hypertextovprepojenie"/>
                  <w:rFonts w:asciiTheme="minorHAnsi" w:eastAsiaTheme="minorEastAsia" w:hAnsiTheme="minorHAnsi" w:cstheme="minorBidi"/>
                  <w:sz w:val="18"/>
                  <w:szCs w:val="18"/>
                  <w:lang w:val="sk-SK"/>
                </w:rPr>
                <w:t>u</w:t>
              </w:r>
              <w:r w:rsidR="00DB77B9" w:rsidRPr="00D95A9D">
                <w:rPr>
                  <w:rStyle w:val="Hypertextovprepojenie"/>
                  <w:rFonts w:asciiTheme="minorHAnsi" w:eastAsiaTheme="minorEastAsia" w:hAnsiTheme="minorHAnsi" w:cstheme="minorBidi"/>
                  <w:sz w:val="18"/>
                  <w:szCs w:val="18"/>
                  <w:lang w:val="sk-SK"/>
                </w:rPr>
                <w:t xml:space="preserve"> z vyšetrenia a odporúčania na vyšetrenie </w:t>
              </w:r>
            </w:hyperlink>
          </w:p>
        </w:tc>
      </w:tr>
      <w:tr w:rsidR="006A5E37" w:rsidRPr="00D95A9D" w14:paraId="176C754F"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C040372"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104F16D" w14:textId="77777777" w:rsidR="006A5E37"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CEN-EN13606-ENTRY.Zaznam_o_vysetreni-Zaznam_o_odbornom_vysetreni.v5</w:t>
              </w:r>
            </w:hyperlink>
          </w:p>
          <w:p w14:paraId="05AEA13E" w14:textId="77777777" w:rsidR="002C6D28"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CEN-EN13606-CLUSTER.Odporucanie_na_vysetrenie.v1</w:t>
              </w:r>
            </w:hyperlink>
          </w:p>
        </w:tc>
      </w:tr>
      <w:tr w:rsidR="006A5E37" w:rsidRPr="00D95A9D" w14:paraId="71BBD330"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6DD0A80"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58E8B02F" w14:textId="77777777" w:rsidR="006A5E37"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apisZaznamOVysetreni_v4" w:history="1">
              <w:r w:rsidR="4B1F096C" w:rsidRPr="00D95A9D">
                <w:rPr>
                  <w:rStyle w:val="Hypertextovprepojenie"/>
                  <w:rFonts w:asciiTheme="minorHAnsi" w:eastAsiaTheme="minorEastAsia" w:hAnsiTheme="minorHAnsi" w:cstheme="minorBidi"/>
                  <w:sz w:val="18"/>
                  <w:szCs w:val="18"/>
                  <w:lang w:val="sk-SK"/>
                </w:rPr>
                <w:t>ZapisZaznamOVysetreni_v5</w:t>
              </w:r>
            </w:hyperlink>
          </w:p>
        </w:tc>
      </w:tr>
      <w:tr w:rsidR="006A5E37" w:rsidRPr="00D95A9D" w14:paraId="656A5824"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A1C9A7"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2C1F730" w14:textId="77777777" w:rsidR="006A5E37"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Uložený záznam z odborného vyšetrenia s vytvoreným odporúčaním na vyšetrenie</w:t>
            </w:r>
          </w:p>
          <w:p w14:paraId="7634DF60" w14:textId="77777777" w:rsidR="002C6D28"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Vytvorené odporúčanie na vyšetrenie </w:t>
            </w:r>
          </w:p>
        </w:tc>
      </w:tr>
      <w:tr w:rsidR="006A5E37" w:rsidRPr="00D95A9D" w14:paraId="46B2ABCC"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BC43711"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18166C8" w14:textId="77777777" w:rsidR="002C6D28" w:rsidRPr="00D95A9D" w:rsidRDefault="4B1F096C" w:rsidP="00673403">
            <w:pPr>
              <w:pStyle w:val="Odsekzoznamu"/>
              <w:numPr>
                <w:ilvl w:val="0"/>
                <w:numId w:val="66"/>
              </w:numPr>
              <w:ind w:left="1068"/>
            </w:pPr>
            <w:r w:rsidRPr="00D95A9D">
              <w:rPr>
                <w:rFonts w:asciiTheme="minorHAnsi" w:eastAsiaTheme="minorEastAsia" w:hAnsiTheme="minorHAnsi" w:cstheme="minorBidi"/>
                <w:sz w:val="18"/>
                <w:szCs w:val="18"/>
              </w:rPr>
              <w:t>IS PZS poskytne možnosť vytvorenia odporúčania na vyšetrenia, kedy lekár vyberá možnosť vytvorenia vyšetrenia:</w:t>
            </w:r>
          </w:p>
          <w:p w14:paraId="0C50FE2C" w14:textId="77777777" w:rsidR="000F56E9" w:rsidRPr="00D95A9D" w:rsidRDefault="4B1F096C" w:rsidP="00673403">
            <w:pPr>
              <w:pStyle w:val="Odsekzoznamu"/>
              <w:numPr>
                <w:ilvl w:val="1"/>
                <w:numId w:val="66"/>
              </w:numPr>
              <w:ind w:left="1788"/>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sz w:val="18"/>
                <w:szCs w:val="18"/>
                <w:u w:val="single"/>
              </w:rPr>
              <w:t>Možnosť 1:</w:t>
            </w:r>
            <w:r w:rsidRPr="00D95A9D">
              <w:rPr>
                <w:rFonts w:asciiTheme="minorHAnsi" w:eastAsiaTheme="minorEastAsia" w:hAnsiTheme="minorHAnsi" w:cstheme="minorBidi"/>
                <w:sz w:val="18"/>
                <w:szCs w:val="18"/>
              </w:rPr>
              <w:t xml:space="preserve"> K existujúcemu záznamu z vyšetrenia pred odoslaním záznamu do NZIS (následok bod 13. eV_01_01 – Zapísanie záznamu z odborného vyšetrenia)</w:t>
            </w:r>
          </w:p>
          <w:p w14:paraId="1A3386AC" w14:textId="77777777" w:rsidR="0094053A" w:rsidRPr="00D95A9D" w:rsidRDefault="4B1F096C" w:rsidP="00673403">
            <w:pPr>
              <w:pStyle w:val="Odsekzoznamu"/>
              <w:numPr>
                <w:ilvl w:val="1"/>
                <w:numId w:val="66"/>
              </w:numPr>
              <w:ind w:left="1788"/>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sz w:val="18"/>
                <w:szCs w:val="18"/>
                <w:u w:val="single"/>
              </w:rPr>
              <w:t>Možnosť 2</w:t>
            </w:r>
            <w:r w:rsidRPr="00D95A9D">
              <w:rPr>
                <w:rFonts w:asciiTheme="minorHAnsi" w:eastAsiaTheme="minorEastAsia" w:hAnsiTheme="minorHAnsi" w:cstheme="minorBidi"/>
                <w:sz w:val="18"/>
                <w:szCs w:val="18"/>
              </w:rPr>
              <w:t xml:space="preserve">: Samostatne – len v rozsahu odporúčania na vyšetrenie bez potreby zaevidovania vyšetrenia </w:t>
            </w:r>
          </w:p>
          <w:p w14:paraId="45C24029" w14:textId="77777777" w:rsidR="0094053A" w:rsidRPr="00D95A9D" w:rsidRDefault="4B1F096C" w:rsidP="00673403">
            <w:pPr>
              <w:pStyle w:val="Odsekzoznamu"/>
              <w:numPr>
                <w:ilvl w:val="0"/>
                <w:numId w:val="66"/>
              </w:numPr>
              <w:ind w:left="1068"/>
            </w:pPr>
            <w:r w:rsidRPr="00D95A9D">
              <w:rPr>
                <w:rFonts w:asciiTheme="minorHAnsi" w:eastAsiaTheme="minorEastAsia" w:hAnsiTheme="minorHAnsi" w:cstheme="minorBidi"/>
                <w:sz w:val="18"/>
                <w:szCs w:val="18"/>
              </w:rPr>
              <w:t xml:space="preserve">Lekár vyplní povinné náležitosti odporúčania na vyšetrenie v rozsahu: </w:t>
            </w:r>
          </w:p>
          <w:p w14:paraId="48245044" w14:textId="77777777" w:rsidR="000F56E9" w:rsidRPr="00D95A9D" w:rsidRDefault="6DE4F7B8" w:rsidP="00673403">
            <w:pPr>
              <w:pStyle w:val="Odsekzoznamu"/>
              <w:numPr>
                <w:ilvl w:val="1"/>
                <w:numId w:val="66"/>
              </w:numPr>
              <w:ind w:left="1788"/>
            </w:pPr>
            <w:r w:rsidRPr="00D95A9D">
              <w:rPr>
                <w:rFonts w:asciiTheme="minorHAnsi" w:eastAsiaTheme="minorEastAsia" w:hAnsiTheme="minorHAnsi" w:cstheme="minorBidi"/>
                <w:sz w:val="18"/>
                <w:szCs w:val="18"/>
              </w:rPr>
              <w:t xml:space="preserve"> druh špecializovaného útvaru, kam je pacient zasielaný na vyšetrenie (napr. ústavná starostlivosť, ambulantná starostlivosť, SVaLZ) </w:t>
            </w:r>
          </w:p>
          <w:p w14:paraId="342825B5" w14:textId="77777777" w:rsidR="0094053A" w:rsidRPr="00D95A9D" w:rsidRDefault="4B1F096C" w:rsidP="00673403">
            <w:pPr>
              <w:pStyle w:val="Odsekzoznamu"/>
              <w:numPr>
                <w:ilvl w:val="1"/>
                <w:numId w:val="66"/>
              </w:numPr>
              <w:ind w:left="1788"/>
            </w:pPr>
            <w:r w:rsidRPr="00D95A9D">
              <w:rPr>
                <w:rFonts w:asciiTheme="minorHAnsi" w:eastAsiaTheme="minorEastAsia" w:hAnsiTheme="minorHAnsi" w:cstheme="minorBidi"/>
                <w:sz w:val="18"/>
                <w:szCs w:val="18"/>
              </w:rPr>
              <w:t xml:space="preserve"> odborné zameranie, kam je pacienta zasielaný (napr. chirurgia, ortopédia) </w:t>
            </w:r>
          </w:p>
          <w:p w14:paraId="033B64E7" w14:textId="77777777" w:rsidR="0094053A" w:rsidRPr="00D95A9D" w:rsidRDefault="4B1F096C" w:rsidP="00673403">
            <w:pPr>
              <w:pStyle w:val="Odsekzoznamu"/>
              <w:numPr>
                <w:ilvl w:val="1"/>
                <w:numId w:val="66"/>
              </w:numPr>
              <w:ind w:left="1788"/>
            </w:pPr>
            <w:r w:rsidRPr="00D95A9D">
              <w:rPr>
                <w:rFonts w:asciiTheme="minorHAnsi" w:eastAsiaTheme="minorEastAsia" w:hAnsiTheme="minorHAnsi" w:cstheme="minorBidi"/>
                <w:sz w:val="18"/>
                <w:szCs w:val="18"/>
              </w:rPr>
              <w:t xml:space="preserve"> diagnóza pacienta, s ktorou je pacient odosielaný na vyšetrenie (môže byť totožná s diagnostickým záverom v zázname z vyšetrenia, ak je vytváraný spolu so záznamom z vyšetrenia) </w:t>
            </w:r>
          </w:p>
          <w:p w14:paraId="189AA4B9" w14:textId="77777777" w:rsidR="0094053A" w:rsidRPr="00D95A9D" w:rsidRDefault="4B1F096C" w:rsidP="00673403">
            <w:pPr>
              <w:pStyle w:val="Odsekzoznamu"/>
              <w:numPr>
                <w:ilvl w:val="1"/>
                <w:numId w:val="66"/>
              </w:numPr>
              <w:ind w:left="1788"/>
            </w:pPr>
            <w:r w:rsidRPr="00D95A9D">
              <w:rPr>
                <w:rFonts w:asciiTheme="minorHAnsi" w:eastAsiaTheme="minorEastAsia" w:hAnsiTheme="minorHAnsi" w:cstheme="minorBidi"/>
                <w:sz w:val="18"/>
                <w:szCs w:val="18"/>
              </w:rPr>
              <w:t> urgentnosť odporúčania na vyšetrenia</w:t>
            </w:r>
          </w:p>
          <w:p w14:paraId="7FAE0687" w14:textId="77777777" w:rsidR="0094053A" w:rsidRPr="00D95A9D" w:rsidRDefault="4B1F096C" w:rsidP="00673403">
            <w:pPr>
              <w:pStyle w:val="Odsekzoznamu"/>
              <w:numPr>
                <w:ilvl w:val="1"/>
                <w:numId w:val="66"/>
              </w:numPr>
              <w:ind w:left="1788"/>
            </w:pPr>
            <w:r w:rsidRPr="00D95A9D">
              <w:rPr>
                <w:rFonts w:asciiTheme="minorHAnsi" w:eastAsiaTheme="minorEastAsia" w:hAnsiTheme="minorHAnsi" w:cstheme="minorBidi"/>
                <w:sz w:val="18"/>
                <w:szCs w:val="18"/>
              </w:rPr>
              <w:t xml:space="preserve"> ak je potrebné, informáciu pre pacienta (čo musí pacient splniť pred vyšetrením) </w:t>
            </w:r>
          </w:p>
          <w:p w14:paraId="523D5829" w14:textId="77777777" w:rsidR="0094053A" w:rsidRPr="00D95A9D" w:rsidRDefault="4B1F096C" w:rsidP="00673403">
            <w:pPr>
              <w:pStyle w:val="Odsekzoznamu"/>
              <w:numPr>
                <w:ilvl w:val="1"/>
                <w:numId w:val="66"/>
              </w:numPr>
              <w:ind w:left="1788"/>
            </w:pPr>
            <w:r w:rsidRPr="00D95A9D">
              <w:rPr>
                <w:rFonts w:asciiTheme="minorHAnsi" w:eastAsiaTheme="minorEastAsia" w:hAnsiTheme="minorHAnsi" w:cstheme="minorBidi"/>
                <w:sz w:val="18"/>
                <w:szCs w:val="18"/>
              </w:rPr>
              <w:t xml:space="preserve"> požadované vyšetrenie - informácia pre lekára, aké vyšetrenie je potrebné vykonať (v prípade použitia extraktu je možné doplniť používané v praxi: </w:t>
            </w:r>
            <w:r w:rsidRPr="00D95A9D">
              <w:rPr>
                <w:rFonts w:asciiTheme="minorHAnsi" w:eastAsiaTheme="minorEastAsia" w:hAnsiTheme="minorHAnsi" w:cstheme="minorBidi"/>
                <w:i/>
                <w:iCs/>
                <w:sz w:val="18"/>
                <w:szCs w:val="18"/>
              </w:rPr>
              <w:t>„prosím o odborné vyšetrenie“</w:t>
            </w:r>
            <w:r w:rsidRPr="00D95A9D">
              <w:rPr>
                <w:rFonts w:asciiTheme="minorHAnsi" w:eastAsiaTheme="minorEastAsia" w:hAnsiTheme="minorHAnsi" w:cstheme="minorBidi"/>
                <w:sz w:val="18"/>
                <w:szCs w:val="18"/>
              </w:rPr>
              <w:t xml:space="preserve">) </w:t>
            </w:r>
          </w:p>
          <w:p w14:paraId="166C051F" w14:textId="77777777" w:rsidR="0094053A" w:rsidRPr="00D95A9D" w:rsidRDefault="4B1F096C" w:rsidP="00673403">
            <w:pPr>
              <w:pStyle w:val="Odsekzoznamu"/>
              <w:numPr>
                <w:ilvl w:val="1"/>
                <w:numId w:val="66"/>
              </w:numPr>
              <w:ind w:left="1788"/>
            </w:pPr>
            <w:r w:rsidRPr="00D95A9D">
              <w:rPr>
                <w:rFonts w:asciiTheme="minorHAnsi" w:eastAsiaTheme="minorEastAsia" w:hAnsiTheme="minorHAnsi" w:cstheme="minorBidi"/>
                <w:sz w:val="18"/>
                <w:szCs w:val="18"/>
              </w:rPr>
              <w:t> ak je potrebné extrakt, do ktorého priloží ostatné dôležité záznamy pacienta, ktoré sú nevyhnutné pre vyšetrenie:</w:t>
            </w:r>
          </w:p>
          <w:p w14:paraId="490D4323" w14:textId="77777777" w:rsidR="0094053A"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Odborné vyšetrenie</w:t>
            </w:r>
          </w:p>
          <w:p w14:paraId="1CD57D7E" w14:textId="77777777" w:rsidR="0094053A"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Zobrazovacie vyšetrenie</w:t>
            </w:r>
          </w:p>
          <w:p w14:paraId="453C1434" w14:textId="77777777" w:rsidR="0094053A"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Prepúšťaciu správu </w:t>
            </w:r>
          </w:p>
          <w:p w14:paraId="2CDFE908" w14:textId="77777777" w:rsidR="0094053A"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Laboratórne vyšetrenie</w:t>
            </w:r>
          </w:p>
          <w:p w14:paraId="24FB9F17" w14:textId="77777777" w:rsidR="0094053A" w:rsidRPr="00D95A9D" w:rsidRDefault="4B1F096C" w:rsidP="00673403">
            <w:pPr>
              <w:pStyle w:val="Odsekzoznamu"/>
              <w:numPr>
                <w:ilvl w:val="0"/>
                <w:numId w:val="66"/>
              </w:numPr>
              <w:ind w:left="1068"/>
            </w:pPr>
            <w:r w:rsidRPr="00D95A9D">
              <w:rPr>
                <w:rFonts w:asciiTheme="minorHAnsi" w:eastAsiaTheme="minorEastAsia" w:hAnsiTheme="minorHAnsi" w:cstheme="minorBidi"/>
                <w:sz w:val="18"/>
                <w:szCs w:val="18"/>
              </w:rPr>
              <w:t xml:space="preserve">Ak lekár vytvára žiadanku o zobrazovacie vyšetrenie vyplní aj potrebné náležitosti žiadanky: </w:t>
            </w:r>
          </w:p>
          <w:p w14:paraId="6412FE42" w14:textId="77777777" w:rsidR="0094053A" w:rsidRPr="00D95A9D" w:rsidRDefault="4B1F096C" w:rsidP="00673403">
            <w:pPr>
              <w:pStyle w:val="Odsekzoznamu"/>
              <w:numPr>
                <w:ilvl w:val="1"/>
                <w:numId w:val="66"/>
              </w:numPr>
              <w:ind w:left="1788"/>
            </w:pPr>
            <w:r w:rsidRPr="00D95A9D">
              <w:rPr>
                <w:rFonts w:asciiTheme="minorHAnsi" w:eastAsiaTheme="minorEastAsia" w:hAnsiTheme="minorHAnsi" w:cstheme="minorBidi"/>
                <w:sz w:val="18"/>
                <w:szCs w:val="18"/>
              </w:rPr>
              <w:t xml:space="preserve"> vyšetrovaný orgán </w:t>
            </w:r>
          </w:p>
          <w:p w14:paraId="47B12010" w14:textId="77777777" w:rsidR="0094053A" w:rsidRPr="00D95A9D" w:rsidRDefault="6DE4F7B8" w:rsidP="00673403">
            <w:pPr>
              <w:pStyle w:val="Odsekzoznamu"/>
              <w:numPr>
                <w:ilvl w:val="1"/>
                <w:numId w:val="66"/>
              </w:numPr>
              <w:ind w:left="1788"/>
            </w:pPr>
            <w:r w:rsidRPr="00D95A9D">
              <w:rPr>
                <w:rFonts w:asciiTheme="minorHAnsi" w:eastAsiaTheme="minorEastAsia" w:hAnsiTheme="minorHAnsi" w:cstheme="minorBidi"/>
                <w:sz w:val="18"/>
                <w:szCs w:val="18"/>
              </w:rPr>
              <w:t> modalita vyšetrenia (napr. MR, CT, Roentgen)</w:t>
            </w:r>
          </w:p>
          <w:p w14:paraId="7127E9D7" w14:textId="77777777" w:rsidR="0094053A" w:rsidRPr="00D95A9D" w:rsidRDefault="6DE4F7B8" w:rsidP="00673403">
            <w:pPr>
              <w:pStyle w:val="Odsekzoznamu"/>
              <w:numPr>
                <w:ilvl w:val="1"/>
                <w:numId w:val="66"/>
              </w:numPr>
              <w:ind w:left="1788"/>
            </w:pPr>
            <w:r w:rsidRPr="00D95A9D">
              <w:rPr>
                <w:rFonts w:asciiTheme="minorHAnsi" w:eastAsiaTheme="minorEastAsia" w:hAnsiTheme="minorHAnsi" w:cstheme="minorBidi"/>
                <w:sz w:val="18"/>
                <w:szCs w:val="18"/>
              </w:rPr>
              <w:t> potreba sedácie</w:t>
            </w:r>
          </w:p>
          <w:p w14:paraId="2342C9C1" w14:textId="77777777" w:rsidR="0094053A" w:rsidRPr="00D95A9D" w:rsidRDefault="4B1F096C" w:rsidP="00673403">
            <w:pPr>
              <w:pStyle w:val="Odsekzoznamu"/>
              <w:numPr>
                <w:ilvl w:val="1"/>
                <w:numId w:val="66"/>
              </w:numPr>
              <w:ind w:left="1788"/>
            </w:pPr>
            <w:r w:rsidRPr="00D95A9D">
              <w:rPr>
                <w:rFonts w:asciiTheme="minorHAnsi" w:eastAsiaTheme="minorEastAsia" w:hAnsiTheme="minorHAnsi" w:cstheme="minorBidi"/>
                <w:sz w:val="18"/>
                <w:szCs w:val="18"/>
              </w:rPr>
              <w:t> implantovaná zdravotná pomôcka ak žiadanka o zobrazovacie vyšetrenie je vytváraná spoločne so záznamom o odbornom vyšetrení</w:t>
            </w:r>
          </w:p>
          <w:p w14:paraId="5442B346" w14:textId="77777777" w:rsidR="00300F3C" w:rsidRPr="00D95A9D" w:rsidRDefault="4B1F096C" w:rsidP="00673403">
            <w:pPr>
              <w:pStyle w:val="Odsekzoznamu"/>
              <w:numPr>
                <w:ilvl w:val="0"/>
                <w:numId w:val="66"/>
              </w:numPr>
              <w:ind w:left="1068"/>
            </w:pPr>
            <w:r w:rsidRPr="00D95A9D">
              <w:rPr>
                <w:rFonts w:asciiTheme="minorHAnsi" w:eastAsiaTheme="minorEastAsia" w:hAnsiTheme="minorHAnsi" w:cstheme="minorBidi"/>
                <w:sz w:val="18"/>
                <w:szCs w:val="18"/>
              </w:rPr>
              <w:t>Ošetrujúci lekár potvrdí úplnosť vytvoreného odporúčania na vyšetrenie</w:t>
            </w:r>
          </w:p>
          <w:p w14:paraId="1DE46D2F" w14:textId="77777777" w:rsidR="00300F3C" w:rsidRPr="00D95A9D" w:rsidRDefault="4B1F096C" w:rsidP="4B1F096C">
            <w:pPr>
              <w:pStyle w:val="Odsekzoznamu"/>
              <w:numPr>
                <w:ilvl w:val="0"/>
                <w:numId w:val="66"/>
              </w:numPr>
              <w:ind w:left="106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vykoná kontrolu záznamu pred odoslaním do NZIS</w:t>
            </w:r>
          </w:p>
          <w:p w14:paraId="5F3D5500" w14:textId="77777777" w:rsidR="00300F3C" w:rsidRPr="00D95A9D" w:rsidRDefault="4B1F096C" w:rsidP="4B1F096C">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4EF2D24A" w14:textId="77777777" w:rsidR="00300F3C" w:rsidRPr="00D95A9D" w:rsidRDefault="4B1F096C" w:rsidP="4B1F096C">
            <w:pPr>
              <w:pStyle w:val="Odsekzoznamu"/>
              <w:numPr>
                <w:ilvl w:val="0"/>
                <w:numId w:val="66"/>
              </w:numPr>
              <w:ind w:left="106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lastRenderedPageBreak/>
              <w:t>IS PZS pokračuje v ukončení v záznamu vo eV_01_01 Zapísanie záznamu o vyšetrenie v bode 14., v prípade, že bolo vytvorené len odporúčanie na vyšetrenie na pozadí doplní:  </w:t>
            </w:r>
          </w:p>
          <w:p w14:paraId="547A534C" w14:textId="77777777" w:rsidR="00300F3C" w:rsidRPr="00D95A9D" w:rsidRDefault="4B1F096C" w:rsidP="00673403">
            <w:pPr>
              <w:pStyle w:val="Odsekzoznamu"/>
              <w:numPr>
                <w:ilvl w:val="1"/>
                <w:numId w:val="66"/>
              </w:numPr>
              <w:ind w:left="1788"/>
            </w:pPr>
            <w:r w:rsidRPr="00D95A9D">
              <w:rPr>
                <w:rFonts w:asciiTheme="minorHAnsi" w:eastAsiaTheme="minorEastAsia" w:hAnsiTheme="minorHAnsi" w:cstheme="minorBidi"/>
                <w:sz w:val="18"/>
                <w:szCs w:val="18"/>
              </w:rPr>
              <w:t> Príznak „Len výmenný lístok“ ak je odporúčanie na vyšetrenie vytvárané samostatne</w:t>
            </w:r>
          </w:p>
          <w:p w14:paraId="73DA7275" w14:textId="77777777" w:rsidR="00981CCD" w:rsidRPr="00D95A9D" w:rsidRDefault="4B1F096C" w:rsidP="4B1F096C">
            <w:pPr>
              <w:pStyle w:val="Odsekzoznamu"/>
              <w:numPr>
                <w:ilvl w:val="0"/>
                <w:numId w:val="66"/>
              </w:numPr>
              <w:ind w:left="106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odošle záznam o odbornom vyšetrení prostredníctvom služby ZapisZaznamOVysetreni_v5 do NZIS</w:t>
            </w:r>
          </w:p>
          <w:p w14:paraId="1E65E945" w14:textId="77777777" w:rsidR="00300F3C" w:rsidRPr="00D95A9D" w:rsidRDefault="4B1F096C" w:rsidP="00673403">
            <w:pPr>
              <w:pStyle w:val="Odsekzoznamu"/>
              <w:numPr>
                <w:ilvl w:val="0"/>
                <w:numId w:val="66"/>
              </w:numPr>
              <w:ind w:left="1068"/>
            </w:pPr>
            <w:r w:rsidRPr="00D95A9D">
              <w:rPr>
                <w:rFonts w:asciiTheme="minorHAnsi" w:eastAsiaTheme="minorEastAsia" w:hAnsiTheme="minorHAnsi" w:cstheme="minorBidi"/>
                <w:sz w:val="18"/>
                <w:szCs w:val="18"/>
              </w:rPr>
              <w:t>V prípade potreby IS PZS umožní lekárovi vytlačiť odporúčanie na vyšetrenie</w:t>
            </w:r>
          </w:p>
        </w:tc>
      </w:tr>
      <w:tr w:rsidR="006A5E37" w:rsidRPr="00D95A9D" w14:paraId="074757B9"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F757FA2"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69AE517A" w14:textId="77777777" w:rsidR="00BE4AE9" w:rsidRPr="00D95A9D" w:rsidRDefault="4B1F096C" w:rsidP="4B1F096C">
            <w:pPr>
              <w:pStyle w:val="Odsekzoznamu"/>
              <w:numPr>
                <w:ilvl w:val="0"/>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00D95A9D">
              <w:t>,</w:t>
            </w:r>
            <w:r w:rsidRPr="00D95A9D">
              <w:rPr>
                <w:rFonts w:asciiTheme="minorHAnsi" w:eastAsiaTheme="minorEastAsia" w:hAnsiTheme="minorHAnsi" w:cstheme="minorBidi"/>
                <w:sz w:val="18"/>
                <w:szCs w:val="18"/>
              </w:rPr>
              <w:t xml:space="preserve"> aby bol záznam korektne uzavretý alebo odoslaný do NZIS</w:t>
            </w:r>
          </w:p>
          <w:p w14:paraId="5F78972D" w14:textId="77777777" w:rsidR="00BE4AE9" w:rsidRPr="00D95A9D" w:rsidRDefault="4B1F096C" w:rsidP="4B1F096C">
            <w:pPr>
              <w:pStyle w:val="Odsekzoznamu"/>
              <w:numPr>
                <w:ilvl w:val="0"/>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304C7BBB" w14:textId="77777777" w:rsidR="00BE4AE9" w:rsidRPr="00D95A9D" w:rsidRDefault="4B1F096C" w:rsidP="4B1F096C">
            <w:pPr>
              <w:pStyle w:val="Odsekzoznamu"/>
              <w:numPr>
                <w:ilvl w:val="1"/>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01337B5F" w14:textId="77777777" w:rsidR="00BE2498" w:rsidRPr="00D95A9D" w:rsidRDefault="4B1F096C" w:rsidP="4B1F096C">
            <w:pPr>
              <w:pStyle w:val="Odsekzoznamu"/>
              <w:numPr>
                <w:ilvl w:val="1"/>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2F109519" w14:textId="77777777" w:rsidR="00BE4AE9" w:rsidRPr="00D95A9D" w:rsidRDefault="4B1F096C" w:rsidP="4B1F096C">
            <w:pPr>
              <w:pStyle w:val="Odsekzoznamu"/>
              <w:numPr>
                <w:ilvl w:val="0"/>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2A34B2A8" w14:textId="77777777" w:rsidR="00BE4AE9" w:rsidRPr="00D95A9D" w:rsidRDefault="4B1F096C" w:rsidP="4B1F096C">
            <w:pPr>
              <w:pStyle w:val="Odsekzoznamu"/>
              <w:numPr>
                <w:ilvl w:val="0"/>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w:t>
            </w:r>
          </w:p>
          <w:p w14:paraId="42B69C74" w14:textId="77777777" w:rsidR="00BE4AE9" w:rsidRPr="00D95A9D" w:rsidRDefault="4B1F096C" w:rsidP="4B1F096C">
            <w:pPr>
              <w:pStyle w:val="Odsekzoznamu"/>
              <w:numPr>
                <w:ilvl w:val="0"/>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Ošetrujúcemu lekárovi neumožnilo zapísať záznam z vyšetrenia nakoľko prihlásený užívateľ nie je prihlásený pod správny OÚ PZS - E100053 - Nie je možné aktualizovať záznam, nakoľko pôvodný záznam bol vytvorený v inom odbornom útvare ako ste prihlásený.</w:t>
            </w:r>
          </w:p>
          <w:p w14:paraId="729CDFEC" w14:textId="77777777" w:rsidR="006A5E37" w:rsidRPr="00D95A9D" w:rsidRDefault="4B1F096C" w:rsidP="4B1F096C">
            <w:pPr>
              <w:pStyle w:val="Odsekzoznamu"/>
              <w:numPr>
                <w:ilvl w:val="0"/>
                <w:numId w:val="21"/>
              </w:numPr>
              <w:spacing w:before="120"/>
              <w:jc w:val="both"/>
              <w:rPr>
                <w:rFonts w:asciiTheme="minorHAnsi" w:eastAsiaTheme="minorEastAsia" w:hAnsiTheme="minorHAnsi" w:cstheme="minorBidi"/>
                <w:sz w:val="18"/>
                <w:szCs w:val="18"/>
                <w:u w:val="single"/>
              </w:rPr>
            </w:pPr>
            <w:r w:rsidRPr="00D95A9D">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56FD18C4" w14:textId="77777777" w:rsidR="0088602D" w:rsidRPr="000918AA" w:rsidRDefault="6DE4F7B8" w:rsidP="00ED73E9">
      <w:pPr>
        <w:pStyle w:val="Nadpis3"/>
        <w:rPr>
          <w:lang w:val="sk-SK"/>
        </w:rPr>
      </w:pPr>
      <w:bookmarkStart w:id="71" w:name="_Zapísanie_záznamu_z_3"/>
      <w:bookmarkStart w:id="72" w:name="_Zapísanie_záznamu_z_4"/>
      <w:bookmarkStart w:id="73" w:name="_eV_01_05_–_Zapísanie"/>
      <w:bookmarkStart w:id="74" w:name="_Toc2079601"/>
      <w:bookmarkEnd w:id="71"/>
      <w:bookmarkEnd w:id="72"/>
      <w:bookmarkEnd w:id="73"/>
      <w:r w:rsidRPr="000918AA">
        <w:rPr>
          <w:lang w:val="sk-SK"/>
        </w:rPr>
        <w:t>eV_01_05 – Zapísanie lekárskej prepúšťacej správy v nemocnici</w:t>
      </w:r>
      <w:bookmarkEnd w:id="7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72"/>
        <w:gridCol w:w="7904"/>
      </w:tblGrid>
      <w:tr w:rsidR="0088602D" w:rsidRPr="00D95A9D" w14:paraId="30538840" w14:textId="77777777" w:rsidTr="00B0745E">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6ABF8C2" w14:textId="77777777" w:rsidR="0088602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4E731759" w14:textId="77777777" w:rsidR="0088602D"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lekárskej prepúšťacej správy v nemocnici</w:t>
            </w:r>
          </w:p>
        </w:tc>
      </w:tr>
      <w:tr w:rsidR="0088602D" w:rsidRPr="00D95A9D" w14:paraId="512D1B8D" w14:textId="77777777" w:rsidTr="00B0745E">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F9ECDB4" w14:textId="77777777" w:rsidR="0088602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A462CAF" w14:textId="77777777" w:rsidR="0088602D" w:rsidRPr="00D95A9D" w:rsidRDefault="6DE4F7B8" w:rsidP="6DE4F7B8">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Slúži pre ošetrujúceho lekára na zapísanie výsledku z hospitalizačného vyšetrenia. Ošetrujúci lekár realizuje ošetrenie pacienta počas ústavnej ZS na základe odporúčania od iného ošetrujúceho lekára, v súlade so zákon 576/2004 Z.z., § 9, ods. (2), okrem výnimky v súvislosti s akútnym stavom pacienta. Ošetrujúci lekár ďalšie špecializované vyšetrenia pre pacienta žiada formou konzílií alebo formou žiadaniek.</w:t>
            </w:r>
          </w:p>
        </w:tc>
      </w:tr>
      <w:tr w:rsidR="0088602D" w:rsidRPr="00D95A9D" w14:paraId="502768FB" w14:textId="77777777" w:rsidTr="00B0745E">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A86D23B" w14:textId="77777777" w:rsidR="0088602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13BEB64" w14:textId="77777777" w:rsidR="0088602D"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2C21984" w14:textId="77777777" w:rsidR="0088602D"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4B59D404" w14:textId="77777777" w:rsidR="0088602D"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Pacient pred prepustením z ÚS</w:t>
            </w:r>
          </w:p>
        </w:tc>
      </w:tr>
      <w:tr w:rsidR="007F55A6" w:rsidRPr="00D95A9D" w14:paraId="1D065157" w14:textId="77777777" w:rsidTr="00B0745E">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2F3429F"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194F94A6" w14:textId="1C50186B" w:rsidR="007F55A6"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1_–_Zápis" w:history="1">
              <w:r w:rsidR="00B0745E" w:rsidRPr="00D95A9D">
                <w:rPr>
                  <w:rStyle w:val="Hypertextovprepojenie"/>
                  <w:rFonts w:asciiTheme="minorHAnsi" w:eastAsiaTheme="minorEastAsia" w:hAnsiTheme="minorHAnsi" w:cstheme="minorBidi"/>
                  <w:sz w:val="18"/>
                  <w:szCs w:val="18"/>
                  <w:lang w:val="sk-SK"/>
                </w:rPr>
                <w:t>A1: Zápis záznam</w:t>
              </w:r>
              <w:r w:rsidR="00B0745E">
                <w:rPr>
                  <w:rStyle w:val="Hypertextovprepojenie"/>
                  <w:rFonts w:asciiTheme="minorHAnsi" w:eastAsiaTheme="minorEastAsia" w:hAnsiTheme="minorHAnsi" w:cstheme="minorBidi"/>
                  <w:sz w:val="18"/>
                  <w:szCs w:val="18"/>
                  <w:lang w:val="sk-SK"/>
                </w:rPr>
                <w:t>u</w:t>
              </w:r>
              <w:r w:rsidR="00B0745E" w:rsidRPr="00D95A9D">
                <w:rPr>
                  <w:rStyle w:val="Hypertextovprepojenie"/>
                  <w:rFonts w:asciiTheme="minorHAnsi" w:eastAsiaTheme="minorEastAsia" w:hAnsiTheme="minorHAnsi" w:cstheme="minorBidi"/>
                  <w:sz w:val="18"/>
                  <w:szCs w:val="18"/>
                  <w:lang w:val="sk-SK"/>
                </w:rPr>
                <w:t xml:space="preserve"> z vyšetrenia a odporúčania na vyšetrenie </w:t>
              </w:r>
            </w:hyperlink>
          </w:p>
        </w:tc>
      </w:tr>
      <w:tr w:rsidR="007F55A6" w:rsidRPr="00D95A9D" w14:paraId="7A164111" w14:textId="77777777" w:rsidTr="00B0745E">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66B3074"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292E8E4F" w14:textId="77777777" w:rsidR="007F55A6"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CEN-EN13606-ENTRY.Zaznam_o_vysetreni-Lekárska_prepustacia_sprava.v4</w:t>
              </w:r>
            </w:hyperlink>
          </w:p>
        </w:tc>
      </w:tr>
      <w:tr w:rsidR="007F55A6" w:rsidRPr="00D95A9D" w14:paraId="4AB66D5D" w14:textId="77777777" w:rsidTr="00B0745E">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CB173F"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4479F49" w14:textId="77777777" w:rsidR="007F55A6"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apisZaznamOVysetreni_v4" w:history="1">
              <w:r w:rsidR="4B1F096C" w:rsidRPr="00D95A9D">
                <w:rPr>
                  <w:rStyle w:val="Hypertextovprepojenie"/>
                  <w:rFonts w:asciiTheme="minorHAnsi" w:eastAsiaTheme="minorEastAsia" w:hAnsiTheme="minorHAnsi" w:cstheme="minorBidi"/>
                  <w:sz w:val="18"/>
                  <w:szCs w:val="18"/>
                  <w:lang w:val="sk-SK"/>
                </w:rPr>
                <w:t>ZapisZaznamOVystreni_v5</w:t>
              </w:r>
            </w:hyperlink>
          </w:p>
        </w:tc>
      </w:tr>
      <w:tr w:rsidR="007F55A6" w:rsidRPr="00D95A9D" w14:paraId="3CB817D1" w14:textId="77777777" w:rsidTr="00B0745E">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38E6B51"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9B7D6CC" w14:textId="77777777" w:rsidR="007F55A6"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Uložený záznam prepúšťacej správy</w:t>
            </w:r>
          </w:p>
        </w:tc>
      </w:tr>
      <w:tr w:rsidR="007F55A6" w:rsidRPr="00D95A9D" w14:paraId="04358533" w14:textId="77777777" w:rsidTr="00B0745E">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D76803E"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622CA20" w14:textId="77777777" w:rsidR="000E388F"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vyberie pacienta, pre ktorého sa prepúšťacia správa realizuje</w:t>
            </w:r>
          </w:p>
          <w:p w14:paraId="3FB1145A" w14:textId="77777777" w:rsidR="0044021E"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07669BA9" w14:textId="77777777" w:rsidR="000E388F"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lastRenderedPageBreak/>
              <w:t>IS PZS pred vyplnením náležitosti prepúšťacej správy poskytne lekárovi možnosť výberu typu hospitalizácie na základe, ktorého bola poskytnutá zdravotná starostlivosť</w:t>
            </w:r>
          </w:p>
          <w:p w14:paraId="066E6981" w14:textId="77777777" w:rsidR="000E388F"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Lekár vyberá z možnosti:</w:t>
            </w:r>
          </w:p>
          <w:p w14:paraId="54D23BCD" w14:textId="2D57ACF2" w:rsidR="000E388F" w:rsidRPr="00D95A9D" w:rsidRDefault="6DE4F7B8" w:rsidP="6DE4F7B8">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Urgentná hospitalizácia – </w:t>
            </w:r>
            <w:r w:rsidR="008A760A" w:rsidRPr="00D95A9D">
              <w:rPr>
                <w:rFonts w:asciiTheme="minorHAnsi" w:eastAsiaTheme="minorEastAsia" w:hAnsiTheme="minorHAnsi" w:cstheme="minorBidi"/>
                <w:sz w:val="18"/>
                <w:szCs w:val="18"/>
              </w:rPr>
              <w:t>pred vyplnená</w:t>
            </w:r>
            <w:r w:rsidRPr="00D95A9D">
              <w:rPr>
                <w:rFonts w:asciiTheme="minorHAnsi" w:eastAsiaTheme="minorEastAsia" w:hAnsiTheme="minorHAnsi" w:cstheme="minorBidi"/>
                <w:sz w:val="18"/>
                <w:szCs w:val="18"/>
              </w:rPr>
              <w:t xml:space="preserve"> možnosť</w:t>
            </w:r>
          </w:p>
          <w:p w14:paraId="204CFB52" w14:textId="77777777" w:rsidR="000E388F"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Vyšetrenie realizované na základe „odporúčania na vyšetrenie“ – Plánovaná hospitalizácia</w:t>
            </w:r>
          </w:p>
          <w:p w14:paraId="44523615" w14:textId="77777777" w:rsidR="00BE4AE9" w:rsidRPr="00D95A9D" w:rsidRDefault="4B1F096C" w:rsidP="4B1F096C">
            <w:pPr>
              <w:pStyle w:val="Odsekzoznamu"/>
              <w:numPr>
                <w:ilvl w:val="0"/>
                <w:numId w:val="67"/>
              </w:numPr>
              <w:rPr>
                <w:rFonts w:asciiTheme="minorHAnsi" w:eastAsiaTheme="minorEastAsia" w:hAnsiTheme="minorHAnsi" w:cstheme="minorBidi"/>
                <w:sz w:val="18"/>
                <w:szCs w:val="18"/>
                <w:u w:val="single"/>
              </w:rPr>
            </w:pPr>
            <w:r w:rsidRPr="00D95A9D">
              <w:rPr>
                <w:rFonts w:asciiTheme="minorHAnsi" w:eastAsiaTheme="minorEastAsia" w:hAnsiTheme="minorHAnsi" w:cstheme="minorBidi"/>
                <w:sz w:val="18"/>
                <w:szCs w:val="18"/>
                <w:u w:val="single"/>
              </w:rPr>
              <w:t xml:space="preserve">Možnosť a) </w:t>
            </w:r>
          </w:p>
          <w:p w14:paraId="20F18D6F" w14:textId="77777777" w:rsidR="00BE4AE9" w:rsidRPr="00D95A9D" w:rsidRDefault="4B1F096C" w:rsidP="4B1F096C">
            <w:pPr>
              <w:pStyle w:val="Odsekzoznamu"/>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Ak elektronické odporúčanie na vyšetrenie existuje na základe predchádzajúceho vyhľadania (procesný scenár: eV_01_07 – Vyhľadanie „odporúčaného vyšetrenia“ pacienta), IS PZS automaticky vyplní:</w:t>
            </w:r>
          </w:p>
          <w:p w14:paraId="6DCBB1F0" w14:textId="77777777" w:rsidR="00BE4AE9"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RC_ID získaného odporúčania na vyšetrenie a naplní ho do atribútu „Požiadavka na vyšetrenie“</w:t>
            </w:r>
          </w:p>
          <w:p w14:paraId="3A76437E" w14:textId="77777777" w:rsidR="00BE4AE9"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a čas vyšetrenia odoslania pacienta na vyšetrenie „Dátum a čas odoslania“</w:t>
            </w:r>
          </w:p>
          <w:p w14:paraId="660803A0" w14:textId="77777777" w:rsidR="00BE4AE9"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Odosielajúceho lekára „Odosielajúci lekár“</w:t>
            </w:r>
          </w:p>
          <w:p w14:paraId="5C7FFC92" w14:textId="77777777" w:rsidR="00BE4AE9"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Diagnózu stanovenú pri odoslaní pacienta na vyšetrenie „Diagnóza pri odoslaní“ </w:t>
            </w:r>
          </w:p>
          <w:p w14:paraId="35095903" w14:textId="77777777" w:rsidR="00BE4AE9"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zobrazí doplnené údaje na obrazovku ošetrujúceho lekára</w:t>
            </w:r>
          </w:p>
          <w:p w14:paraId="42A8981D" w14:textId="77777777" w:rsidR="00BE4AE9" w:rsidRPr="00D95A9D" w:rsidRDefault="4B1F096C" w:rsidP="4B1F096C">
            <w:pPr>
              <w:pStyle w:val="Odsekzoznamu"/>
              <w:rPr>
                <w:rFonts w:asciiTheme="minorHAnsi" w:eastAsiaTheme="minorEastAsia" w:hAnsiTheme="minorHAnsi" w:cstheme="minorBidi"/>
                <w:sz w:val="18"/>
                <w:szCs w:val="18"/>
                <w:u w:val="single"/>
              </w:rPr>
            </w:pPr>
            <w:r w:rsidRPr="00D95A9D">
              <w:rPr>
                <w:rFonts w:asciiTheme="minorHAnsi" w:eastAsiaTheme="minorEastAsia" w:hAnsiTheme="minorHAnsi" w:cstheme="minorBidi"/>
                <w:sz w:val="18"/>
                <w:szCs w:val="18"/>
                <w:u w:val="single"/>
              </w:rPr>
              <w:t xml:space="preserve">Možnosť b) </w:t>
            </w:r>
          </w:p>
          <w:p w14:paraId="58E06A13" w14:textId="77777777" w:rsidR="00BE4AE9" w:rsidRPr="00D95A9D" w:rsidRDefault="4B1F096C" w:rsidP="4B1F096C">
            <w:pPr>
              <w:pStyle w:val="Odsekzoznamu"/>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Ak elektronické odporúčanie na vyšetrenie neexistuje, IS PZS poskytne lekárovi možnosť zadania údajov z odporúčania na vyšetrenie manuálne v rozsahu: </w:t>
            </w:r>
          </w:p>
          <w:p w14:paraId="34523711" w14:textId="77777777" w:rsidR="00BE4AE9"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a čas odoslania pacienta na vyšetrenie „Dátum a čas odoslania“</w:t>
            </w:r>
          </w:p>
          <w:p w14:paraId="51174AAF" w14:textId="77777777" w:rsidR="00BE4AE9"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Odosielajúceho lekára „Odosielajúci lekár“</w:t>
            </w:r>
          </w:p>
          <w:p w14:paraId="05990EAB" w14:textId="77777777" w:rsidR="00BE4AE9"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Diagnózu stanovenú pri odoslaní pacienta na vyšetrenie „Diagnóza pri odoslaní“ </w:t>
            </w:r>
          </w:p>
          <w:p w14:paraId="5BD46998" w14:textId="77777777" w:rsidR="00BE4AE9"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Ak lekár všetky záznamy z papierového odporúčania na vyšetrenie nevie vyplniť, z dôvodu, že nie sú na vytlačenom výmennom lístku alebo žiadanke vytlačené, pokračuje bez naplnenia údajov</w:t>
            </w:r>
          </w:p>
          <w:p w14:paraId="7EE3E440" w14:textId="77777777" w:rsidR="005A74C8"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lekár/Zdravotnícky pracovník vyplní príjmovú správu, ktorá nie je odosielaná do NZIS a ostáva v internom informačnom systéme:</w:t>
            </w:r>
          </w:p>
          <w:p w14:paraId="07B86B02" w14:textId="77777777" w:rsidR="005A74C8"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ID hospitalizačného prípadu</w:t>
            </w:r>
          </w:p>
          <w:p w14:paraId="48EDD3AA" w14:textId="77777777" w:rsidR="005A74C8"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Dátum a čas prijatia </w:t>
            </w:r>
          </w:p>
          <w:p w14:paraId="66DDF37A" w14:textId="77777777" w:rsidR="005A74C8"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Záver po prijatí</w:t>
            </w:r>
          </w:p>
          <w:p w14:paraId="6BD27D8A" w14:textId="77777777" w:rsidR="005A74C8"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Odborný zástupca</w:t>
            </w:r>
          </w:p>
          <w:p w14:paraId="0526F865" w14:textId="77777777" w:rsidR="005A74C8"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Anamnéza pacienta</w:t>
            </w:r>
          </w:p>
          <w:p w14:paraId="4313E57A" w14:textId="77777777" w:rsidR="005A74C8"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 ukončení hospitalizácie ošetrujúci lekár zaznamená názov hospitalizácie (v prípade, že IS PZS neobsahuje názov hospitalizácie názov sa nevypĺňa)</w:t>
            </w:r>
          </w:p>
          <w:p w14:paraId="6D57484B" w14:textId="77777777" w:rsidR="000E388F"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vyplní údaje do prepúšťacej správy</w:t>
            </w:r>
          </w:p>
          <w:p w14:paraId="487D5052" w14:textId="77777777" w:rsidR="005A74C8"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a čas prepustenia</w:t>
            </w:r>
          </w:p>
          <w:p w14:paraId="0A7F22FF" w14:textId="77777777" w:rsidR="005A74C8"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Anamnézu</w:t>
            </w:r>
          </w:p>
          <w:p w14:paraId="4A6E55DF" w14:textId="77777777" w:rsidR="005A74C8"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Diagnostický záver prostredníctvom MKCH</w:t>
            </w:r>
          </w:p>
          <w:p w14:paraId="05E11F90" w14:textId="77777777" w:rsidR="005A74C8"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Prípadne textové upresnenie k diagnostickému záveru v časti „Upresnenie“</w:t>
            </w:r>
          </w:p>
          <w:p w14:paraId="288478BB" w14:textId="77777777" w:rsidR="005A74C8"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Označenie hlavnej diagnózy v prípade viacerých diagnóz (ak IS PZS nezobrazuje lekárovi informáciu o hlavnej diagnóze, prvá diagnóza je považovaná za hlavnú diagnózu a táto informácie je automaticky vyplnená)</w:t>
            </w:r>
          </w:p>
          <w:p w14:paraId="7D187838" w14:textId="77777777" w:rsidR="005A74C8" w:rsidRPr="00D95A9D" w:rsidRDefault="6DE4F7B8" w:rsidP="6DE4F7B8">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Epikrízu</w:t>
            </w:r>
          </w:p>
          <w:p w14:paraId="2EC8F7D4" w14:textId="77777777" w:rsidR="005A74C8"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Objektívny nález</w:t>
            </w:r>
          </w:p>
          <w:p w14:paraId="6ED840AD" w14:textId="77777777" w:rsidR="005A74C8" w:rsidRPr="00D95A9D" w:rsidRDefault="4B1F096C" w:rsidP="4B1F096C">
            <w:pPr>
              <w:pStyle w:val="Odsekzoznamu"/>
              <w:numPr>
                <w:ilvl w:val="1"/>
                <w:numId w:val="67"/>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w:t>
            </w:r>
          </w:p>
          <w:p w14:paraId="793623AE" w14:textId="77777777" w:rsidR="005A74C8" w:rsidRPr="00D95A9D" w:rsidRDefault="4B1F096C" w:rsidP="4B1F096C">
            <w:pPr>
              <w:pStyle w:val="Odsekzoznamu"/>
              <w:numPr>
                <w:ilvl w:val="1"/>
                <w:numId w:val="67"/>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Operačné výkony</w:t>
            </w:r>
          </w:p>
          <w:p w14:paraId="2D03CDB6" w14:textId="77777777" w:rsidR="00B0000A" w:rsidRPr="00D95A9D" w:rsidRDefault="4B1F096C" w:rsidP="4B1F096C">
            <w:pPr>
              <w:pStyle w:val="Odsekzoznamu"/>
              <w:numPr>
                <w:ilvl w:val="1"/>
                <w:numId w:val="67"/>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Urgentnosť vyšetrenia</w:t>
            </w:r>
          </w:p>
          <w:p w14:paraId="05F79091" w14:textId="77777777" w:rsidR="005A74C8" w:rsidRPr="00D95A9D" w:rsidRDefault="4B1F096C" w:rsidP="4B1F096C">
            <w:pPr>
              <w:pStyle w:val="Odsekzoznamu"/>
              <w:numPr>
                <w:ilvl w:val="1"/>
                <w:numId w:val="67"/>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Terajšie ochorenie</w:t>
            </w:r>
          </w:p>
          <w:p w14:paraId="0571CF2A" w14:textId="77777777" w:rsidR="005A74C8" w:rsidRPr="00D95A9D" w:rsidRDefault="4B1F096C" w:rsidP="4B1F096C">
            <w:pPr>
              <w:pStyle w:val="Odsekzoznamu"/>
              <w:numPr>
                <w:ilvl w:val="1"/>
                <w:numId w:val="67"/>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Výsledok vykonaného vyšetrenia</w:t>
            </w:r>
          </w:p>
          <w:p w14:paraId="7A25327B" w14:textId="77777777" w:rsidR="000E388F"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 pre pacienta ak IS PZS daným atribútom disponuje (ak nie vyplní to v rámci atribútu „Popis“)</w:t>
            </w:r>
          </w:p>
          <w:p w14:paraId="000E89AE" w14:textId="77777777" w:rsidR="000E388F"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že lekár stanovil záver, ktorý by mohol ohroziť úsudok a rozhodovanie pacienta zaznamená ho do časti „Interná poznámka“, ktorá bude sprístupnená lekárom po vyhľadaní záznamu z vyšetrenia ale v pacientovi nebude prístupná v rámci Elektronickej zdravotnej knižky</w:t>
            </w:r>
          </w:p>
          <w:p w14:paraId="48C48864" w14:textId="77777777" w:rsidR="00AE11E8"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že bola poskytnutá medikácia v rámci poskytovanej zdravotnej starostlivosti:</w:t>
            </w:r>
          </w:p>
          <w:p w14:paraId="36B1364D" w14:textId="77777777" w:rsidR="00AE11E8"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lastRenderedPageBreak/>
              <w:t xml:space="preserve">Lekárovi umožní zaznamenať medikáciu prostredníctvom atribútu „Popis medikácie“ v ktorom voľným textom uvedie náležitosti podaného lieku pacientovi (názov lieku, doplnok, podané množstvo, sila) </w:t>
            </w:r>
          </w:p>
          <w:p w14:paraId="477D0482" w14:textId="77777777" w:rsidR="00AE11E8" w:rsidRPr="00D95A9D" w:rsidRDefault="6DE4F7B8" w:rsidP="6DE4F7B8">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 prípade, že IS PZS lekára disponuje „Modulom medikácie“, kedy je možné zaznamenať medikačný záznam prostredníctvom štruktúrovaného záznamu, IS PZS umožní lekárovi zaznamenať záznam prostredníctvom domény emedikácia (ZapisMedikacnyZaznam) a do odborného vyšetrenia uvedie len Identifikátor medikačného záznamu a „Popis medikácie“ už nenapĺňa </w:t>
            </w:r>
          </w:p>
          <w:p w14:paraId="2222D595" w14:textId="77777777" w:rsidR="000E388F"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Doplní prepúšťaciu správu o vstupy do pacientskeho sumáru v prípade, že pri poskytovaní zdravotnej starostlivosti boli stanovené v rozsahu:</w:t>
            </w:r>
          </w:p>
          <w:p w14:paraId="2D686D40" w14:textId="77777777" w:rsidR="000E388F"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Zaznamenanie príznaku, že diagnóza v rámci diagnostického záveru má byť prenesená do pacientskeho sumáru</w:t>
            </w:r>
          </w:p>
          <w:p w14:paraId="1A340BF7" w14:textId="77777777" w:rsidR="000E388F"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Alergiu pacienta v prípade, že bola zistená počas poskytovania zdravotnej starostlivosti buď ako:</w:t>
            </w:r>
          </w:p>
          <w:p w14:paraId="59BBC2CB" w14:textId="77777777" w:rsidR="000E388F"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Alergickú reakciu na látku</w:t>
            </w:r>
          </w:p>
          <w:p w14:paraId="132CCB34" w14:textId="77777777" w:rsidR="000E388F"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Alergickú reakciu na liečivo</w:t>
            </w:r>
          </w:p>
          <w:p w14:paraId="387C3B1F" w14:textId="77777777" w:rsidR="000E388F"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že boli diagnostikované obidve, je možné vyplniť obidve naraz</w:t>
            </w:r>
          </w:p>
          <w:p w14:paraId="10F4D4B4" w14:textId="77777777" w:rsidR="000E388F"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Zdravotnú pomôcku v prípade, že bola zistená / poskytnutá počas poskytovania zdravotnej starostlivosti v rozsahu:</w:t>
            </w:r>
          </w:p>
          <w:p w14:paraId="1B90B8F6" w14:textId="77777777" w:rsidR="000E388F"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Druh zdravotnej pomôcky zo zoznamu</w:t>
            </w:r>
          </w:p>
          <w:p w14:paraId="1A14785B" w14:textId="77777777" w:rsidR="000E388F"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Popis zdravotnej pomôcky v prípade, že nebolo možné vybrať druh zo zoznamu (pre odbornosti chirurgia, ortopédia a zubár je tento atribút súčasťou záveru z prepúšťacej správy)</w:t>
            </w:r>
          </w:p>
          <w:p w14:paraId="1E59FD5F" w14:textId="77777777" w:rsidR="000E388F"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Predpokladaný termín pôrodu, v prípade, že bol zisten</w:t>
            </w:r>
            <w:r w:rsidRPr="00D95A9D">
              <w:t>ý</w:t>
            </w:r>
            <w:r w:rsidRPr="00D95A9D">
              <w:rPr>
                <w:rFonts w:asciiTheme="minorHAnsi" w:eastAsiaTheme="minorEastAsia" w:hAnsiTheme="minorHAnsi" w:cstheme="minorBidi"/>
                <w:sz w:val="18"/>
                <w:szCs w:val="18"/>
              </w:rPr>
              <w:t xml:space="preserve"> v rámci hospitalizácie</w:t>
            </w:r>
            <w:r w:rsidRPr="00D95A9D">
              <w:t>.</w:t>
            </w:r>
          </w:p>
          <w:p w14:paraId="7D59F5D5" w14:textId="77777777" w:rsidR="00AE11E8"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Pred ukončením prepúšťacej správy ošetrujúci lekár stanoví úplnosť prepúšťacej správy: </w:t>
            </w:r>
          </w:p>
          <w:p w14:paraId="7F38E1CA" w14:textId="77777777" w:rsidR="00F50D64" w:rsidRPr="00D95A9D" w:rsidRDefault="6DE4F7B8" w:rsidP="6DE4F7B8">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sz w:val="18"/>
                <w:szCs w:val="18"/>
                <w:u w:val="single"/>
              </w:rPr>
              <w:t>Možnosť 1:</w:t>
            </w:r>
            <w:r w:rsidRPr="00D95A9D">
              <w:rPr>
                <w:rFonts w:asciiTheme="minorHAnsi" w:eastAsiaTheme="minorEastAsia" w:hAnsiTheme="minorHAnsi" w:cstheme="minorBidi"/>
                <w:sz w:val="18"/>
                <w:szCs w:val="18"/>
              </w:rPr>
              <w:t xml:space="preserve"> Ošetrujúci lekár prepúšťa pacienta s úplnou správou, ktorá nebude editovaná, IS PZS uloží po prepustení pacienta prepúšťaciu správu ako finálnu a IS PZS vyplní záznam ako VER01 v atribúte – </w:t>
            </w:r>
            <w:r w:rsidRPr="00D95A9D">
              <w:rPr>
                <w:sz w:val="18"/>
                <w:szCs w:val="18"/>
                <w:lang w:eastAsia="sk-SK"/>
              </w:rPr>
              <w:t xml:space="preserve">content.feeder_audit.version_status.code_value </w:t>
            </w:r>
          </w:p>
          <w:p w14:paraId="443AF480" w14:textId="77777777" w:rsidR="000E388F" w:rsidRPr="00D95A9D" w:rsidRDefault="6DE4F7B8" w:rsidP="6DE4F7B8">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u w:val="single"/>
              </w:rPr>
              <w:t> Možnosť 2</w:t>
            </w:r>
            <w:r w:rsidRPr="00D95A9D">
              <w:rPr>
                <w:rFonts w:asciiTheme="minorHAnsi" w:eastAsiaTheme="minorEastAsia" w:hAnsiTheme="minorHAnsi" w:cstheme="minorBidi"/>
                <w:sz w:val="18"/>
                <w:szCs w:val="18"/>
              </w:rPr>
              <w:t xml:space="preserve">: V prípade, že ošetrujúci lekár prepúšťa pacienta s vedomím, že čaká na ostatné výsledky, ktoré budú súčasťou prepúšťacej správy, označí to na konci prepúšťacej správy „Správa bude doplnená po prepustení pacienta“, kedy IS PZS uloží po prepustení pacienta prepúšťaciu správu ako VER00 </w:t>
            </w:r>
            <w:r w:rsidR="008167F0" w:rsidRPr="00D95A9D">
              <w:rPr>
                <w:rFonts w:asciiTheme="minorHAnsi" w:eastAsiaTheme="minorEastAsia" w:hAnsiTheme="minorHAnsi" w:cstheme="minorBidi"/>
                <w:sz w:val="18"/>
                <w:szCs w:val="18"/>
              </w:rPr>
              <w:t>„Správa na doplnenie“</w:t>
            </w:r>
            <w:r w:rsidRPr="00D95A9D">
              <w:rPr>
                <w:rFonts w:asciiTheme="minorHAnsi" w:eastAsiaTheme="minorEastAsia" w:hAnsiTheme="minorHAnsi" w:cstheme="minorBidi"/>
                <w:sz w:val="18"/>
                <w:szCs w:val="18"/>
              </w:rPr>
              <w:t xml:space="preserve"> v atribúte - </w:t>
            </w:r>
            <w:r w:rsidRPr="00D95A9D">
              <w:rPr>
                <w:sz w:val="18"/>
                <w:szCs w:val="18"/>
                <w:lang w:eastAsia="sk-SK"/>
              </w:rPr>
              <w:t>content.feeder_audit.version_status.code_value</w:t>
            </w:r>
          </w:p>
          <w:p w14:paraId="24C29E8E" w14:textId="77777777" w:rsidR="00A21F7D"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Lekár potvrdí prepúšťaciu správu</w:t>
            </w:r>
          </w:p>
          <w:p w14:paraId="59496F12" w14:textId="77777777" w:rsidR="006D0D74"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7136FC4C" w14:textId="77777777" w:rsidR="006D0D74"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 prípade, že lekár nesplnil požadované podmienky na odoslanie záznamu, upozorní ho, aby doplnil požadované časti </w:t>
            </w:r>
          </w:p>
          <w:p w14:paraId="6579EBFD" w14:textId="77777777" w:rsidR="00B0000A"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na pozadí vyplní: </w:t>
            </w:r>
          </w:p>
          <w:p w14:paraId="115F36D5" w14:textId="77777777" w:rsidR="00B0000A"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Citlivosť záznamu - Pre všetky záznamy je potrebné automaticky nastaviť citlivosť „3“. Výnimkou sú záznamy, ktoré boli vytvorené v odbore psychiatria a klinická psychológia, kedy tieto záznamy sú automaticky zasielané s citlivosťou „5“. Lekár nevie zmeniť citlivosť, nakoľko je daná legislatívou.</w:t>
            </w:r>
          </w:p>
          <w:p w14:paraId="0CC74EC4" w14:textId="77777777" w:rsidR="00B0000A"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Zoznam odborných zameraní pri ktorých je potrebné označiť citlivosť „5“: </w:t>
            </w:r>
          </w:p>
          <w:p w14:paraId="55257052" w14:textId="77777777" w:rsidR="00B0000A"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144 Klinická psychológia</w:t>
            </w:r>
          </w:p>
          <w:p w14:paraId="1852DFB2" w14:textId="77777777" w:rsidR="00B0000A"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005 Psychiatria</w:t>
            </w:r>
          </w:p>
          <w:p w14:paraId="3E5C6457" w14:textId="77777777" w:rsidR="00B0000A"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074 Gerontopsychiatria</w:t>
            </w:r>
          </w:p>
          <w:p w14:paraId="79822BAD" w14:textId="77777777" w:rsidR="00B0000A"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105 Detská psychiatria</w:t>
            </w:r>
          </w:p>
          <w:p w14:paraId="11D29665" w14:textId="77777777" w:rsidR="00B0000A" w:rsidRPr="00D95A9D" w:rsidRDefault="6DE4F7B8" w:rsidP="6DE4F7B8">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223 Neuropsychiatria</w:t>
            </w:r>
          </w:p>
          <w:p w14:paraId="56E04E9F" w14:textId="77777777" w:rsidR="00B0000A"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352 Psychiatria pre dospelých</w:t>
            </w:r>
          </w:p>
          <w:p w14:paraId="763510DC" w14:textId="77777777" w:rsidR="00B0000A"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073 Medicína drogových závislostí</w:t>
            </w:r>
          </w:p>
          <w:p w14:paraId="6CD4C5B9" w14:textId="77777777" w:rsidR="00B0000A"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367 Psychiatrická sexuológia</w:t>
            </w:r>
          </w:p>
          <w:p w14:paraId="39B24983" w14:textId="77777777" w:rsidR="00B0000A"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na pozadí skontroluje, či lekár, ktorý odosiela záznam je atestovaným lekárom: </w:t>
            </w:r>
          </w:p>
          <w:p w14:paraId="07BAF172" w14:textId="77777777" w:rsidR="00B0000A" w:rsidRPr="00D95A9D" w:rsidRDefault="6DE4F7B8" w:rsidP="6DE4F7B8">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sz w:val="18"/>
                <w:szCs w:val="18"/>
                <w:u w:val="single"/>
              </w:rPr>
              <w:t>Možnosť 1:</w:t>
            </w:r>
            <w:r w:rsidRPr="00D95A9D">
              <w:rPr>
                <w:rFonts w:asciiTheme="minorHAnsi" w:eastAsiaTheme="minorEastAsia" w:hAnsiTheme="minorHAnsi" w:cstheme="minorBidi"/>
                <w:sz w:val="18"/>
                <w:szCs w:val="18"/>
              </w:rPr>
              <w:t xml:space="preserve"> Neatestovaný lekár – IS PZS záznam uloží do fronty bez odoslania do NZIS. Po vložení ePZP atestovaného lekára v danom odbore je automaticky ponúknutá prepúšťacia správa na podpis a </w:t>
            </w:r>
            <w:r w:rsidRPr="00D95A9D">
              <w:rPr>
                <w:rFonts w:asciiTheme="minorHAnsi" w:eastAsiaTheme="minorEastAsia" w:hAnsiTheme="minorHAnsi" w:cstheme="minorBidi"/>
                <w:sz w:val="18"/>
                <w:szCs w:val="18"/>
              </w:rPr>
              <w:lastRenderedPageBreak/>
              <w:t>následne odoslanie záznamu prostredníctvom služby ZapisZaznamOVysetreni_v5 do NZIS</w:t>
            </w:r>
          </w:p>
          <w:p w14:paraId="29CD6780" w14:textId="77777777" w:rsidR="000E388F" w:rsidRPr="00D95A9D" w:rsidRDefault="4B1F096C" w:rsidP="4B1F096C">
            <w:pPr>
              <w:pStyle w:val="Odsekzoznamu"/>
              <w:numPr>
                <w:ilvl w:val="1"/>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sz w:val="18"/>
                <w:szCs w:val="18"/>
                <w:u w:val="single"/>
              </w:rPr>
              <w:t>Možnosť 2</w:t>
            </w:r>
            <w:r w:rsidRPr="00D95A9D">
              <w:rPr>
                <w:rFonts w:asciiTheme="minorHAnsi" w:eastAsiaTheme="minorEastAsia" w:hAnsiTheme="minorHAnsi" w:cstheme="minorBidi"/>
                <w:sz w:val="18"/>
                <w:szCs w:val="18"/>
              </w:rPr>
              <w:t>:  Atestovaný lekár – IS PZS odošle prepúšťaciu správu prostredníctvom služby ZapisZaznamOVysetreni_v5 do NZIS</w:t>
            </w:r>
          </w:p>
          <w:p w14:paraId="48085F1C" w14:textId="77777777" w:rsidR="007F55A6" w:rsidRPr="00D95A9D" w:rsidRDefault="4B1F096C" w:rsidP="4B1F096C">
            <w:pPr>
              <w:pStyle w:val="Odsekzoznamu"/>
              <w:numPr>
                <w:ilvl w:val="0"/>
                <w:numId w:val="6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potreby IS PZS umožní lekárovi vytlačiť záznam</w:t>
            </w:r>
          </w:p>
        </w:tc>
      </w:tr>
      <w:tr w:rsidR="007B5495" w:rsidRPr="00D95A9D" w14:paraId="7DEF78F8" w14:textId="77777777" w:rsidTr="00B0745E">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43A8B5" w14:textId="77777777" w:rsidR="007B549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02ABDD8E" w14:textId="77777777" w:rsidR="00E8585C" w:rsidRPr="00D95A9D" w:rsidRDefault="4B1F096C" w:rsidP="4B1F096C">
            <w:pPr>
              <w:pStyle w:val="Odsekzoznamu"/>
              <w:numPr>
                <w:ilvl w:val="0"/>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00D95A9D">
              <w:t>,</w:t>
            </w:r>
            <w:r w:rsidRPr="00D95A9D">
              <w:rPr>
                <w:rFonts w:asciiTheme="minorHAnsi" w:eastAsiaTheme="minorEastAsia" w:hAnsiTheme="minorHAnsi" w:cstheme="minorBidi"/>
                <w:sz w:val="18"/>
                <w:szCs w:val="18"/>
              </w:rPr>
              <w:t xml:space="preserve"> aby bol záznam korektne uzavretý alebo odoslaný do NZIS</w:t>
            </w:r>
          </w:p>
          <w:p w14:paraId="165F5419" w14:textId="77777777" w:rsidR="00E8585C" w:rsidRPr="00D95A9D" w:rsidRDefault="4B1F096C" w:rsidP="4B1F096C">
            <w:pPr>
              <w:pStyle w:val="Odsekzoznamu"/>
              <w:numPr>
                <w:ilvl w:val="0"/>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622A0FCF" w14:textId="77777777" w:rsidR="00E8585C" w:rsidRPr="00D95A9D" w:rsidRDefault="4B1F096C" w:rsidP="4B1F096C">
            <w:pPr>
              <w:pStyle w:val="Odsekzoznamu"/>
              <w:numPr>
                <w:ilvl w:val="1"/>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02AD690C" w14:textId="77777777" w:rsidR="00BE2498" w:rsidRPr="00D95A9D" w:rsidRDefault="4B1F096C" w:rsidP="4B1F096C">
            <w:pPr>
              <w:pStyle w:val="Odsekzoznamu"/>
              <w:numPr>
                <w:ilvl w:val="1"/>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51A3939A" w14:textId="77777777" w:rsidR="00E8585C" w:rsidRPr="00D95A9D" w:rsidRDefault="4B1F096C" w:rsidP="4B1F096C">
            <w:pPr>
              <w:pStyle w:val="Odsekzoznamu"/>
              <w:numPr>
                <w:ilvl w:val="0"/>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0B62552A" w14:textId="77777777" w:rsidR="00E8585C" w:rsidRPr="00D95A9D" w:rsidRDefault="4B1F096C" w:rsidP="4B1F096C">
            <w:pPr>
              <w:pStyle w:val="Odsekzoznamu"/>
              <w:numPr>
                <w:ilvl w:val="0"/>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w:t>
            </w:r>
          </w:p>
          <w:p w14:paraId="5669EB0C" w14:textId="77777777" w:rsidR="00E8585C" w:rsidRPr="00D95A9D" w:rsidRDefault="4B1F096C" w:rsidP="4B1F096C">
            <w:pPr>
              <w:pStyle w:val="Odsekzoznamu"/>
              <w:numPr>
                <w:ilvl w:val="0"/>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Ošetrujúcemu lekárovi neumožnilo zapísať záznam z vyšetrenia nakoľko prihlásený užívateľ nie je prihlásený pod správny OÚ PZS - E100053 - Nie je možné aktualizovať záznam, nakoľko pôvodný záznam bol vytvorený v inom odbornom útvare ako ste prihlásený.</w:t>
            </w:r>
          </w:p>
          <w:p w14:paraId="386B0D71" w14:textId="77777777" w:rsidR="007E70EA" w:rsidRPr="00D95A9D" w:rsidRDefault="4B1F096C" w:rsidP="4B1F096C">
            <w:pPr>
              <w:pStyle w:val="Odsekzoznamu"/>
              <w:numPr>
                <w:ilvl w:val="0"/>
                <w:numId w:val="21"/>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2042DFE9" w14:textId="77777777" w:rsidR="00A33C30" w:rsidRPr="001D2C3D" w:rsidRDefault="00A33C30" w:rsidP="00A33C30">
      <w:pPr>
        <w:pStyle w:val="Nadpis3"/>
        <w:rPr>
          <w:lang w:val="sk-SK"/>
        </w:rPr>
      </w:pPr>
      <w:bookmarkStart w:id="75" w:name="_Zapísanie_záznamu_zo"/>
      <w:bookmarkStart w:id="76" w:name="_eV_01_06_–_Zapísanie"/>
      <w:bookmarkStart w:id="77" w:name="_Vyhľadanie_„odporúčaného_vyšetrenia"/>
      <w:bookmarkStart w:id="78" w:name="_eV_01_07_–_Vyhľadanie"/>
      <w:bookmarkStart w:id="79" w:name="_Toc526334913"/>
      <w:bookmarkStart w:id="80" w:name="_Toc2079602"/>
      <w:bookmarkEnd w:id="75"/>
      <w:bookmarkEnd w:id="76"/>
      <w:bookmarkEnd w:id="77"/>
      <w:bookmarkEnd w:id="78"/>
      <w:r w:rsidRPr="001D2C3D">
        <w:rPr>
          <w:lang w:val="sk-SK"/>
        </w:rPr>
        <w:t>eV_01_06 – Zapísanie záznamu zo zobrazovacieho vyšetrenia</w:t>
      </w:r>
      <w:bookmarkEnd w:id="79"/>
      <w:bookmarkEnd w:id="8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A33C30" w:rsidRPr="00D95A9D" w14:paraId="490803BB" w14:textId="77777777" w:rsidTr="00AC46BB">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094C04A"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25A1BE23" w14:textId="77777777" w:rsidR="00A33C30" w:rsidRPr="00D95A9D" w:rsidRDefault="00A33C30" w:rsidP="00AC46B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záznamu zo zobrazovacieho vyšetrenia</w:t>
            </w:r>
          </w:p>
        </w:tc>
      </w:tr>
      <w:tr w:rsidR="00A33C30" w:rsidRPr="00D95A9D" w14:paraId="55869BC8" w14:textId="77777777" w:rsidTr="00AC46BB">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383ED8E"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073D4B83" w14:textId="77777777" w:rsidR="00A33C30" w:rsidRPr="00D95A9D" w:rsidRDefault="00A33C30" w:rsidP="00AC46B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lekára špecialistu, ktorý poskytuje zdravotnú starostlivosť na pracoviskách ktoré používajú zobrazovaciu techniku, resp. je to druh  OUPZS = 5 okrem laboratórne odborné zameranie OU PZS. Ošetrujúci lekár realizuje vyšetrenie pacienta na základe odporúčania od iného lekára, alebo v súlade s legislatívnymi výnimkami zákon 576/2004 Z.z., § 8, ods. (5),</w:t>
            </w:r>
          </w:p>
        </w:tc>
      </w:tr>
      <w:tr w:rsidR="00A33C30" w:rsidRPr="00D95A9D" w14:paraId="7562701A" w14:textId="77777777" w:rsidTr="00AC46BB">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133487"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3D2F5F7" w14:textId="77777777" w:rsidR="00A33C30" w:rsidRPr="00D95A9D" w:rsidRDefault="00A33C30" w:rsidP="00AC46BB">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F32ACD1" w14:textId="77777777" w:rsidR="00A33C30" w:rsidRPr="00D95A9D" w:rsidRDefault="00A33C30" w:rsidP="00AC46BB">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661CAE95" w14:textId="77777777" w:rsidR="00A33C30" w:rsidRPr="00D95A9D" w:rsidRDefault="00A33C30" w:rsidP="00AC46BB">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Vykonané vyšetrenie</w:t>
            </w:r>
          </w:p>
        </w:tc>
      </w:tr>
      <w:tr w:rsidR="00A33C30" w:rsidRPr="00D95A9D" w14:paraId="1AE5B04B" w14:textId="77777777" w:rsidTr="00AC46BB">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C739DD0"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5A7A24E1" w14:textId="091ACFBA" w:rsidR="00A33C30" w:rsidRPr="00D95A9D" w:rsidRDefault="00A10E40" w:rsidP="00AC46BB">
            <w:pPr>
              <w:pStyle w:val="Bezriadkovania"/>
              <w:numPr>
                <w:ilvl w:val="0"/>
                <w:numId w:val="20"/>
              </w:numPr>
              <w:spacing w:after="0"/>
              <w:rPr>
                <w:rFonts w:asciiTheme="minorHAnsi" w:eastAsiaTheme="minorEastAsia" w:hAnsiTheme="minorHAnsi" w:cstheme="minorBidi"/>
                <w:color w:val="auto"/>
                <w:sz w:val="18"/>
                <w:szCs w:val="18"/>
                <w:lang w:val="sk-SK"/>
              </w:rPr>
            </w:pPr>
            <w:hyperlink w:anchor="_A1_–_Zápis" w:history="1">
              <w:r w:rsidR="00A33C30" w:rsidRPr="00D95A9D">
                <w:rPr>
                  <w:rStyle w:val="Hypertextovprepojenie"/>
                  <w:rFonts w:asciiTheme="minorHAnsi" w:eastAsiaTheme="minorEastAsia" w:hAnsiTheme="minorHAnsi" w:cstheme="minorBidi"/>
                  <w:sz w:val="18"/>
                  <w:szCs w:val="18"/>
                  <w:lang w:val="sk-SK"/>
                </w:rPr>
                <w:t>A1: Zápis záznam</w:t>
              </w:r>
              <w:r w:rsidR="00A33C30">
                <w:rPr>
                  <w:rStyle w:val="Hypertextovprepojenie"/>
                  <w:rFonts w:asciiTheme="minorHAnsi" w:eastAsiaTheme="minorEastAsia" w:hAnsiTheme="minorHAnsi" w:cstheme="minorBidi"/>
                  <w:sz w:val="18"/>
                  <w:szCs w:val="18"/>
                  <w:lang w:val="sk-SK"/>
                </w:rPr>
                <w:t>u</w:t>
              </w:r>
              <w:r w:rsidR="00A33C30" w:rsidRPr="00D95A9D">
                <w:rPr>
                  <w:rStyle w:val="Hypertextovprepojenie"/>
                  <w:rFonts w:asciiTheme="minorHAnsi" w:eastAsiaTheme="minorEastAsia" w:hAnsiTheme="minorHAnsi" w:cstheme="minorBidi"/>
                  <w:sz w:val="18"/>
                  <w:szCs w:val="18"/>
                  <w:lang w:val="sk-SK"/>
                </w:rPr>
                <w:t xml:space="preserve"> z vyšetrenia a odporúčania na vyšetrenie </w:t>
              </w:r>
            </w:hyperlink>
          </w:p>
        </w:tc>
      </w:tr>
      <w:tr w:rsidR="00A33C30" w:rsidRPr="00D95A9D" w14:paraId="06A1E47D" w14:textId="77777777" w:rsidTr="00AC46BB">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A8FDF1"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622F872" w14:textId="7DBB1E45" w:rsidR="00A33C30" w:rsidRPr="00D95A9D" w:rsidRDefault="00A10E40" w:rsidP="00AC46BB">
            <w:pPr>
              <w:pStyle w:val="Bezriadkovania"/>
              <w:numPr>
                <w:ilvl w:val="0"/>
                <w:numId w:val="20"/>
              </w:numPr>
              <w:spacing w:after="0"/>
              <w:rPr>
                <w:rFonts w:asciiTheme="minorHAnsi" w:eastAsiaTheme="minorEastAsia" w:hAnsiTheme="minorHAnsi" w:cstheme="minorBidi"/>
                <w:color w:val="auto"/>
                <w:sz w:val="18"/>
                <w:szCs w:val="18"/>
                <w:lang w:val="sk-SK"/>
              </w:rPr>
            </w:pPr>
            <w:hyperlink w:anchor="CENEN13606Zaznam_o_zobrazovacom_vysetren" w:history="1">
              <w:r w:rsidR="00A33C30" w:rsidRPr="00D95A9D">
                <w:rPr>
                  <w:rStyle w:val="Hypertextovprepojenie"/>
                  <w:rFonts w:asciiTheme="minorHAnsi" w:eastAsiaTheme="minorEastAsia" w:hAnsiTheme="minorHAnsi" w:cstheme="minorBidi"/>
                  <w:sz w:val="18"/>
                  <w:szCs w:val="18"/>
                  <w:lang w:val="sk-SK"/>
                </w:rPr>
                <w:t>CEN-EN13606-ENTRY.Zaznam_o_vysetreni-Zaznam_o_zobrazovacom_vysetreni.v3</w:t>
              </w:r>
            </w:hyperlink>
          </w:p>
        </w:tc>
      </w:tr>
      <w:tr w:rsidR="00A33C30" w:rsidRPr="00D95A9D" w14:paraId="1943C9CA" w14:textId="77777777" w:rsidTr="00AC46BB">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BC7564C"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79464EA3" w14:textId="77777777" w:rsidR="00A33C30" w:rsidRPr="00D95A9D" w:rsidRDefault="00A10E40" w:rsidP="00AC46BB">
            <w:pPr>
              <w:pStyle w:val="Bezriadkovania"/>
              <w:numPr>
                <w:ilvl w:val="0"/>
                <w:numId w:val="20"/>
              </w:numPr>
              <w:spacing w:after="0"/>
              <w:rPr>
                <w:rFonts w:asciiTheme="minorHAnsi" w:eastAsiaTheme="minorEastAsia" w:hAnsiTheme="minorHAnsi" w:cstheme="minorBidi"/>
                <w:color w:val="auto"/>
                <w:sz w:val="18"/>
                <w:szCs w:val="18"/>
                <w:lang w:val="sk-SK"/>
              </w:rPr>
            </w:pPr>
            <w:hyperlink w:anchor="_ZapisZaznamOVysetreni_v4" w:history="1">
              <w:r w:rsidR="00A33C30" w:rsidRPr="00D95A9D">
                <w:rPr>
                  <w:rStyle w:val="Hypertextovprepojenie"/>
                  <w:rFonts w:asciiTheme="minorHAnsi" w:eastAsiaTheme="minorEastAsia" w:hAnsiTheme="minorHAnsi" w:cstheme="minorBidi"/>
                  <w:sz w:val="18"/>
                  <w:szCs w:val="18"/>
                  <w:lang w:val="sk-SK"/>
                </w:rPr>
                <w:t>ZapisZaznamOVysetreni_v5</w:t>
              </w:r>
            </w:hyperlink>
          </w:p>
        </w:tc>
      </w:tr>
      <w:tr w:rsidR="00A33C30" w:rsidRPr="00D95A9D" w14:paraId="72B345EC" w14:textId="77777777" w:rsidTr="00AC46BB">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8A1068D"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4852398" w14:textId="77777777" w:rsidR="00A33C30" w:rsidRPr="00D95A9D" w:rsidRDefault="00A33C30" w:rsidP="00AC46BB">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Uložený záznam zo zobrazovacieho vyšetrenia</w:t>
            </w:r>
          </w:p>
        </w:tc>
      </w:tr>
      <w:tr w:rsidR="00A33C30" w:rsidRPr="00D95A9D" w14:paraId="5482379D" w14:textId="77777777" w:rsidTr="00AC46BB">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8E686B"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C48AA1D" w14:textId="77777777" w:rsidR="00A33C30" w:rsidRPr="00D95A9D" w:rsidRDefault="00A33C30" w:rsidP="00AC46BB">
            <w:pPr>
              <w:pStyle w:val="Odsekzoznamu"/>
              <w:numPr>
                <w:ilvl w:val="0"/>
                <w:numId w:val="7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zdravotnícky pracovník vyberie pacienta, pre ktorého záznam z vyšetrenia realizuje</w:t>
            </w:r>
          </w:p>
          <w:p w14:paraId="5AB2DAD3" w14:textId="77777777" w:rsidR="00A33C30" w:rsidRPr="00D95A9D" w:rsidRDefault="00A33C30" w:rsidP="00AC46BB">
            <w:pPr>
              <w:pStyle w:val="Odsekzoznamu"/>
              <w:numPr>
                <w:ilvl w:val="0"/>
                <w:numId w:val="7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1A81A4A6" w14:textId="77777777" w:rsidR="00A33C30" w:rsidRPr="00D95A9D" w:rsidRDefault="00A33C30" w:rsidP="00AC46BB">
            <w:pPr>
              <w:pStyle w:val="Odsekzoznamu"/>
              <w:numPr>
                <w:ilvl w:val="0"/>
                <w:numId w:val="7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pred vyplnením záveru z vyšetrenia poskytne lekárovi možnosť výberu typu vyšetrenia na základe, ktorého bola poskytnutá zdravotná starostlivosť</w:t>
            </w:r>
          </w:p>
          <w:p w14:paraId="7A963F88"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Lekár vyberá z možnosti:</w:t>
            </w:r>
          </w:p>
          <w:p w14:paraId="71102C54" w14:textId="18063B86" w:rsidR="00A33C30" w:rsidRPr="00D95A9D" w:rsidRDefault="00A33C30" w:rsidP="00AC46BB">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Urgentné vyšetrenie – </w:t>
            </w:r>
            <w:r w:rsidR="008A760A" w:rsidRPr="00D95A9D">
              <w:rPr>
                <w:rFonts w:asciiTheme="minorHAnsi" w:eastAsiaTheme="minorEastAsia" w:hAnsiTheme="minorHAnsi" w:cstheme="minorBidi"/>
                <w:sz w:val="18"/>
                <w:szCs w:val="18"/>
              </w:rPr>
              <w:t>pred vyplnená</w:t>
            </w:r>
            <w:r w:rsidRPr="00D95A9D">
              <w:rPr>
                <w:rFonts w:asciiTheme="minorHAnsi" w:eastAsiaTheme="minorEastAsia" w:hAnsiTheme="minorHAnsi" w:cstheme="minorBidi"/>
                <w:sz w:val="18"/>
                <w:szCs w:val="18"/>
              </w:rPr>
              <w:t xml:space="preserve"> možnosť</w:t>
            </w:r>
          </w:p>
          <w:p w14:paraId="14819053" w14:textId="77777777" w:rsidR="00A33C30" w:rsidRPr="00D95A9D" w:rsidRDefault="00A33C30" w:rsidP="00AC46BB">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Vyšetrenie realizované na základe „odporúčania na vyšetrenie“</w:t>
            </w:r>
          </w:p>
          <w:p w14:paraId="498A72BB" w14:textId="77777777" w:rsidR="00A33C30" w:rsidRPr="00D95A9D" w:rsidRDefault="00A33C30" w:rsidP="00AC46BB">
            <w:pPr>
              <w:pStyle w:val="Odsekzoznamu"/>
              <w:numPr>
                <w:ilvl w:val="0"/>
                <w:numId w:val="72"/>
              </w:numPr>
              <w:rPr>
                <w:rFonts w:asciiTheme="minorHAnsi" w:eastAsiaTheme="minorEastAsia" w:hAnsiTheme="minorHAnsi" w:cstheme="minorBidi"/>
                <w:sz w:val="18"/>
                <w:szCs w:val="18"/>
                <w:u w:val="single"/>
              </w:rPr>
            </w:pPr>
            <w:r w:rsidRPr="00D95A9D">
              <w:rPr>
                <w:rFonts w:asciiTheme="minorHAnsi" w:eastAsiaTheme="minorEastAsia" w:hAnsiTheme="minorHAnsi" w:cstheme="minorBidi"/>
                <w:sz w:val="18"/>
                <w:szCs w:val="18"/>
                <w:u w:val="single"/>
              </w:rPr>
              <w:lastRenderedPageBreak/>
              <w:t xml:space="preserve">Možnosť a) </w:t>
            </w:r>
          </w:p>
          <w:p w14:paraId="5F603AB6" w14:textId="77777777" w:rsidR="00A33C30" w:rsidRPr="00D95A9D" w:rsidRDefault="00A33C30" w:rsidP="00AC46BB">
            <w:pPr>
              <w:pStyle w:val="Odsekzoznamu"/>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Ak elektronické odporúčanie na vyšetrenie existuje na základe predchádzajúceho vyhľadania (procesný scenár: eV_01_07 – Vyhľadanie „odporúčaného vyšetrenia“ pacienta), IS PZS automaticky vyplní:</w:t>
            </w:r>
          </w:p>
          <w:p w14:paraId="09B93C9A"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RC_ID získaného odporúčania na vyšetrenie a naplní ho do atribútu „Požiadavka na vyšetrenie“</w:t>
            </w:r>
          </w:p>
          <w:p w14:paraId="22568350"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a čas vyšetrenia odoslania pacienta na vyšetrenie „Dátum a čas odoslania“</w:t>
            </w:r>
          </w:p>
          <w:p w14:paraId="6BF863B5"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Odosielajúceho lekára „Odosielajúci lekár“</w:t>
            </w:r>
          </w:p>
          <w:p w14:paraId="33161A2E"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Diagnózu stanovenú pri odoslaní pacienta na vyšetrenie „Diagnóza pri odoslaní“ </w:t>
            </w:r>
          </w:p>
          <w:p w14:paraId="71F72143"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zobrazí doplnené údaje na obrazovku ošetrujúceho lekára</w:t>
            </w:r>
          </w:p>
          <w:p w14:paraId="30C3FD47" w14:textId="77777777" w:rsidR="00A33C30" w:rsidRPr="00D95A9D" w:rsidRDefault="00A33C30" w:rsidP="00AC46BB">
            <w:pPr>
              <w:pStyle w:val="Odsekzoznamu"/>
              <w:rPr>
                <w:rFonts w:asciiTheme="minorHAnsi" w:eastAsiaTheme="minorEastAsia" w:hAnsiTheme="minorHAnsi" w:cstheme="minorBidi"/>
                <w:sz w:val="18"/>
                <w:szCs w:val="18"/>
                <w:u w:val="single"/>
              </w:rPr>
            </w:pPr>
            <w:r w:rsidRPr="00D95A9D">
              <w:rPr>
                <w:rFonts w:asciiTheme="minorHAnsi" w:eastAsiaTheme="minorEastAsia" w:hAnsiTheme="minorHAnsi" w:cstheme="minorBidi"/>
                <w:sz w:val="18"/>
                <w:szCs w:val="18"/>
                <w:u w:val="single"/>
              </w:rPr>
              <w:t xml:space="preserve">Možnosť b) </w:t>
            </w:r>
          </w:p>
          <w:p w14:paraId="69D86309" w14:textId="77777777" w:rsidR="00A33C30" w:rsidRPr="00D95A9D" w:rsidRDefault="00A33C30" w:rsidP="00AC46BB">
            <w:pPr>
              <w:pStyle w:val="Odsekzoznamu"/>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Ak elektronické odporúčanie na vyšetrenie neexistuje, IS PZS poskytne lekárovi možnosť zadania údajov z odporúčania na vyšetrenie manuálne v rozsahu: </w:t>
            </w:r>
          </w:p>
          <w:p w14:paraId="2D5C2CBC"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a čas odoslania pacienta na vyšetrenie „Dátum a čas odoslania“</w:t>
            </w:r>
          </w:p>
          <w:p w14:paraId="442CE151"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Odosielajúceho lekára „Odosielajúci lekár“</w:t>
            </w:r>
          </w:p>
          <w:p w14:paraId="08CCC309"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Diagnózu stanovenú pri odoslaní pacienta na vyšetrenie „Diagnóza pri odoslaní“ </w:t>
            </w:r>
          </w:p>
          <w:p w14:paraId="3262E53F"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Ak lekár všetky záznamy z papierového odporúčania na vyšetrenie nevie vyplniť, z dôvodu, že nie sú na vytlačenom výmennom lístku alebo žiadanke vytlačené, pokračuje bez naplnenia údajov</w:t>
            </w:r>
          </w:p>
          <w:p w14:paraId="1701657A" w14:textId="77777777" w:rsidR="00A33C30" w:rsidRPr="00D95A9D" w:rsidRDefault="00A33C30" w:rsidP="00AC46BB">
            <w:pPr>
              <w:pStyle w:val="Odsekzoznamu"/>
              <w:numPr>
                <w:ilvl w:val="0"/>
                <w:numId w:val="7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zdravotnícky pracovník zapíše informáciu o vykonaní vyšetrenia v minimálnom rozsahu </w:t>
            </w:r>
            <w:r w:rsidRPr="00D95A9D">
              <w:rPr>
                <w:rFonts w:asciiTheme="minorHAnsi" w:eastAsiaTheme="minorEastAsia" w:hAnsiTheme="minorHAnsi" w:cstheme="minorBidi"/>
                <w:i/>
                <w:iCs/>
                <w:sz w:val="18"/>
                <w:szCs w:val="18"/>
              </w:rPr>
              <w:t>„vykonané vyšetrenie“</w:t>
            </w:r>
            <w:r w:rsidRPr="00D95A9D">
              <w:rPr>
                <w:rFonts w:asciiTheme="minorHAnsi" w:eastAsiaTheme="minorEastAsia" w:hAnsiTheme="minorHAnsi" w:cstheme="minorBidi"/>
                <w:sz w:val="18"/>
                <w:szCs w:val="18"/>
              </w:rPr>
              <w:t xml:space="preserve"> a následne rozhodne o potrebe doplnenia odborného popisu záznamu zo zobrazovacieho vyšetrenia:</w:t>
            </w:r>
          </w:p>
          <w:p w14:paraId="2B9EA6A7"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Možnosť 1: Popis k zobrazovaciemu vyšetreniu je realizované iným lekárom/ zdravotníckym pracovníkom a odošle/ uloží údaje o odporúčaní na vyšetrenie pre ošetrujúceho lekára, ktorý vykoná popis</w:t>
            </w:r>
          </w:p>
          <w:p w14:paraId="006C2A64"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Možnosť 2: Realizuje popis zobrazovacieho vyšetrenia ako ošetrujúci lekár</w:t>
            </w:r>
          </w:p>
          <w:p w14:paraId="50A2EA03" w14:textId="77777777" w:rsidR="00A33C30" w:rsidRPr="00D95A9D" w:rsidRDefault="00A33C30" w:rsidP="00AC46BB">
            <w:pPr>
              <w:pStyle w:val="Odsekzoznamu"/>
              <w:numPr>
                <w:ilvl w:val="0"/>
                <w:numId w:val="7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lekár, ktorý realizuje popis zo zobrazovacieho vyšetrenia zaznamená názov vyšetrenia (v prípade, že IS PZS neobsahuje názov vyšetrenia, názov sa nevypĺňa) </w:t>
            </w:r>
          </w:p>
          <w:p w14:paraId="14F84AF6" w14:textId="77777777" w:rsidR="00A33C30" w:rsidRPr="00D95A9D" w:rsidRDefault="00A33C30" w:rsidP="00AC46BB">
            <w:pPr>
              <w:pStyle w:val="Odsekzoznamu"/>
              <w:numPr>
                <w:ilvl w:val="0"/>
                <w:numId w:val="7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zaznamená záver zo zobrazovacieho vyšetrenia:</w:t>
            </w:r>
          </w:p>
          <w:p w14:paraId="14608474"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Modalitu zobrazovacieho vyšetrenia (MR, CT, Roentgen) </w:t>
            </w:r>
          </w:p>
          <w:p w14:paraId="55C61BBF"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a čas vyšetrenia</w:t>
            </w:r>
          </w:p>
          <w:p w14:paraId="2C2364C6"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Popis</w:t>
            </w:r>
          </w:p>
          <w:p w14:paraId="64DDD978"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Diagnostický záver bez označenia hlavnej diagnózy</w:t>
            </w:r>
          </w:p>
          <w:p w14:paraId="2DECACC2"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Urgentnosť vyšetrenia</w:t>
            </w:r>
          </w:p>
          <w:p w14:paraId="6BAC51FC"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že lekár stanovil záver, ktorý by mohol ohroziť úsudok a rozhodovanie pacienta zaznamená ho do časti „Interná poznámka“, ktorá bude sprístupnená lekárom po vyhľadaní záznamu z vyšetrenia ale pacientovi nebude prístupná v rámci Elektronickej zdravotnej knižky</w:t>
            </w:r>
          </w:p>
          <w:p w14:paraId="4CD223A3" w14:textId="77777777" w:rsidR="00A33C30" w:rsidRPr="00D95A9D" w:rsidRDefault="00A33C30" w:rsidP="00AC46BB">
            <w:pPr>
              <w:pStyle w:val="Odsekzoznamu"/>
              <w:numPr>
                <w:ilvl w:val="0"/>
                <w:numId w:val="72"/>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Potvrdí záznam (uzavrie epizódu) </w:t>
            </w:r>
          </w:p>
          <w:p w14:paraId="34ADFE0E" w14:textId="77777777" w:rsidR="00A33C30" w:rsidRPr="00D95A9D" w:rsidRDefault="00A33C30" w:rsidP="00AC46BB">
            <w:pPr>
              <w:pStyle w:val="Odsekzoznamu"/>
              <w:numPr>
                <w:ilvl w:val="0"/>
                <w:numId w:val="72"/>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vykoná kontrolu záznamu pred odoslaním do NZIS</w:t>
            </w:r>
          </w:p>
          <w:p w14:paraId="11F830C3"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79735BDD" w14:textId="77777777" w:rsidR="00A33C30" w:rsidRPr="00D95A9D" w:rsidRDefault="00A33C30" w:rsidP="00AC46BB">
            <w:pPr>
              <w:pStyle w:val="Odsekzoznamu"/>
              <w:numPr>
                <w:ilvl w:val="0"/>
                <w:numId w:val="72"/>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na pozadí vyplní: </w:t>
            </w:r>
          </w:p>
          <w:p w14:paraId="599821DF" w14:textId="77777777" w:rsidR="00A33C30" w:rsidRPr="00D95A9D" w:rsidRDefault="00A33C30" w:rsidP="00AC46BB">
            <w:pPr>
              <w:pStyle w:val="Odsekzoznamu"/>
              <w:numPr>
                <w:ilvl w:val="1"/>
                <w:numId w:val="66"/>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Verziu záznamu – VER01 - Finished - The version is committed with the intention of being a final version, with no anticipated reason for revision  evidovanú v atribúte content.feeder_audit.version_status.code_value</w:t>
            </w:r>
          </w:p>
          <w:p w14:paraId="3C585A21" w14:textId="77777777" w:rsidR="00A33C30" w:rsidRPr="00D95A9D" w:rsidRDefault="00A33C30" w:rsidP="00AC46BB">
            <w:pPr>
              <w:pStyle w:val="Odsekzoznamu"/>
              <w:numPr>
                <w:ilvl w:val="0"/>
                <w:numId w:val="72"/>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odošle záznam o zobrazovacom vyšetrení prostredníctvom služby ZapisZaznamOVysetreni_v5 do NZIS</w:t>
            </w:r>
          </w:p>
          <w:p w14:paraId="24866FF8" w14:textId="77777777" w:rsidR="00A33C30" w:rsidRPr="00D95A9D" w:rsidRDefault="00A33C30" w:rsidP="00AC46BB">
            <w:pPr>
              <w:pStyle w:val="Odsekzoznamu"/>
              <w:numPr>
                <w:ilvl w:val="0"/>
                <w:numId w:val="72"/>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potreby IS PZS umožní lekárovi vytlačiť záznam</w:t>
            </w:r>
          </w:p>
        </w:tc>
      </w:tr>
      <w:tr w:rsidR="00A33C30" w:rsidRPr="00D95A9D" w14:paraId="103B4F3B" w14:textId="77777777" w:rsidTr="00AC46BB">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29C568E"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62B15B3A" w14:textId="77777777" w:rsidR="00A33C30" w:rsidRPr="00D95A9D" w:rsidRDefault="00A33C30" w:rsidP="00AC46BB">
            <w:pPr>
              <w:pStyle w:val="Odsekzoznamu"/>
              <w:numPr>
                <w:ilvl w:val="0"/>
                <w:numId w:val="4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00D95A9D">
              <w:t>,</w:t>
            </w:r>
            <w:r w:rsidRPr="00D95A9D">
              <w:rPr>
                <w:rFonts w:asciiTheme="minorHAnsi" w:eastAsiaTheme="minorEastAsia" w:hAnsiTheme="minorHAnsi" w:cstheme="minorBidi"/>
                <w:sz w:val="18"/>
                <w:szCs w:val="18"/>
              </w:rPr>
              <w:t xml:space="preserve"> aby bol záznam korektne uzavretý alebo odoslaný do NZIS</w:t>
            </w:r>
          </w:p>
          <w:p w14:paraId="4905B183" w14:textId="77777777" w:rsidR="00A33C30" w:rsidRPr="00D95A9D" w:rsidRDefault="00A33C30" w:rsidP="00AC46BB">
            <w:pPr>
              <w:pStyle w:val="Odsekzoznamu"/>
              <w:numPr>
                <w:ilvl w:val="0"/>
                <w:numId w:val="4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7A77C893" w14:textId="77777777" w:rsidR="00A33C30" w:rsidRPr="00D95A9D" w:rsidRDefault="00A33C30" w:rsidP="00AC46BB">
            <w:pPr>
              <w:pStyle w:val="Odsekzoznamu"/>
              <w:numPr>
                <w:ilvl w:val="1"/>
                <w:numId w:val="4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6056B55F" w14:textId="77777777" w:rsidR="00A33C30" w:rsidRPr="00D95A9D" w:rsidRDefault="00A33C30" w:rsidP="00AC46BB">
            <w:pPr>
              <w:pStyle w:val="Odsekzoznamu"/>
              <w:numPr>
                <w:ilvl w:val="1"/>
                <w:numId w:val="4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E300022 – Pacient má evidovaný dátum úmrtia – nie je možné zapísať záznam na zosnulého pacienta </w:t>
            </w:r>
          </w:p>
          <w:p w14:paraId="7978F505" w14:textId="77777777" w:rsidR="00A33C30" w:rsidRPr="00D95A9D" w:rsidRDefault="00A33C30" w:rsidP="00AC46BB">
            <w:pPr>
              <w:pStyle w:val="Odsekzoznamu"/>
              <w:numPr>
                <w:ilvl w:val="0"/>
                <w:numId w:val="4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lastRenderedPageBreak/>
              <w:t xml:space="preserve">Ošetrujúcemu lekárovi neumožnilo odoslať záznam z dôvodu chyby na strane IS PZS ( chyby na strane IS PZS - E000002, E100055, E100012, E900011, E100002, E100029, E000001)  </w:t>
            </w:r>
          </w:p>
          <w:p w14:paraId="305CB628" w14:textId="77777777" w:rsidR="00A33C30" w:rsidRPr="00D95A9D" w:rsidRDefault="00A33C30" w:rsidP="00AC46BB">
            <w:pPr>
              <w:pStyle w:val="Odsekzoznamu"/>
              <w:numPr>
                <w:ilvl w:val="0"/>
                <w:numId w:val="4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w:t>
            </w:r>
          </w:p>
          <w:p w14:paraId="6FC4E163" w14:textId="77777777" w:rsidR="00A33C30" w:rsidRPr="00D95A9D" w:rsidRDefault="00A33C30" w:rsidP="00AC46BB">
            <w:pPr>
              <w:pStyle w:val="Odsekzoznamu"/>
              <w:numPr>
                <w:ilvl w:val="0"/>
                <w:numId w:val="4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Ošetrujúcemu lekárovi neumožnilo zapísať záznam z vyšetrenia nakoľko prihlásený užívateľ nie je prihlásený pod správny OÚ PZS - E100053 - Nie je možné aktualizovať záznam, nakoľko pôvodný záznam bol vytvorený v inom odbornom útvare ako ste prihlásený.</w:t>
            </w:r>
          </w:p>
          <w:p w14:paraId="6F079064" w14:textId="77777777" w:rsidR="00A33C30" w:rsidRPr="00D95A9D" w:rsidRDefault="00A33C30" w:rsidP="00AC46BB">
            <w:pPr>
              <w:pStyle w:val="Odsekzoznamu"/>
              <w:numPr>
                <w:ilvl w:val="0"/>
                <w:numId w:val="45"/>
              </w:numPr>
            </w:pPr>
            <w:r w:rsidRPr="00D95A9D">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71C235E6" w14:textId="3C197C62" w:rsidR="0005322A" w:rsidRPr="00B0745E" w:rsidRDefault="6DE4F7B8" w:rsidP="00ED73E9">
      <w:pPr>
        <w:pStyle w:val="Nadpis3"/>
        <w:rPr>
          <w:lang w:val="sk-SK"/>
        </w:rPr>
      </w:pPr>
      <w:bookmarkStart w:id="81" w:name="_Toc2079603"/>
      <w:r w:rsidRPr="00B0745E">
        <w:rPr>
          <w:lang w:val="sk-SK"/>
        </w:rPr>
        <w:lastRenderedPageBreak/>
        <w:t>eV_01_07 – Vyhľadanie „odporúča</w:t>
      </w:r>
      <w:r w:rsidR="00B0745E">
        <w:rPr>
          <w:lang w:val="sk-SK"/>
        </w:rPr>
        <w:t>n</w:t>
      </w:r>
      <w:r w:rsidRPr="00B0745E">
        <w:rPr>
          <w:lang w:val="sk-SK"/>
        </w:rPr>
        <w:t>ia na vyšetrenie“  pacienta</w:t>
      </w:r>
      <w:bookmarkEnd w:id="81"/>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1"/>
        <w:gridCol w:w="7255"/>
      </w:tblGrid>
      <w:tr w:rsidR="0005322A" w:rsidRPr="00D95A9D" w14:paraId="74D345C4" w14:textId="77777777" w:rsidTr="00B0745E">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29AB024" w14:textId="77777777" w:rsidR="0005322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255" w:type="dxa"/>
            <w:tcBorders>
              <w:top w:val="single" w:sz="4" w:space="0" w:color="auto"/>
              <w:left w:val="single" w:sz="4" w:space="0" w:color="auto"/>
              <w:bottom w:val="single" w:sz="4" w:space="0" w:color="auto"/>
              <w:right w:val="single" w:sz="4" w:space="0" w:color="auto"/>
            </w:tcBorders>
            <w:vAlign w:val="center"/>
          </w:tcPr>
          <w:p w14:paraId="43642B05" w14:textId="77777777" w:rsidR="0005322A"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„odporúčania na vyšetrenie“ pacienta</w:t>
            </w:r>
          </w:p>
        </w:tc>
      </w:tr>
      <w:tr w:rsidR="0005322A" w:rsidRPr="00D95A9D" w14:paraId="76364A3C" w14:textId="77777777" w:rsidTr="00B0745E">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8286012" w14:textId="77777777" w:rsidR="0005322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255" w:type="dxa"/>
            <w:tcBorders>
              <w:top w:val="single" w:sz="4" w:space="0" w:color="auto"/>
              <w:left w:val="single" w:sz="4" w:space="0" w:color="auto"/>
              <w:bottom w:val="single" w:sz="4" w:space="0" w:color="auto"/>
              <w:right w:val="single" w:sz="4" w:space="0" w:color="auto"/>
            </w:tcBorders>
            <w:vAlign w:val="center"/>
          </w:tcPr>
          <w:p w14:paraId="6FFA73B8" w14:textId="77777777" w:rsidR="0005322A"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popisuje situáciu, kedy pacient prichádza na vyšetrenie na základe odporúčania na vyšetrenie. Ošetrujúci lekár/ zdravotnícky pracovník pristupuje v NZIS k odporúčaniu na vyšetrenie, ktoré obsahuje všetky náležitosti požadovaného vyšetrenia</w:t>
            </w:r>
          </w:p>
        </w:tc>
      </w:tr>
      <w:tr w:rsidR="0005322A" w:rsidRPr="00D95A9D" w14:paraId="4EF94D0F" w14:textId="77777777" w:rsidTr="00B0745E">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BCACB52" w14:textId="77777777" w:rsidR="0005322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4DE6D571" w14:textId="77777777" w:rsidR="0005322A"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2B9722EC" w14:textId="77777777" w:rsidR="0005322A"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60238D87" w14:textId="77777777" w:rsidR="0005322A"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Identifikátor odporúčania na vyšetrenie</w:t>
            </w:r>
          </w:p>
        </w:tc>
      </w:tr>
      <w:tr w:rsidR="007F55A6" w:rsidRPr="00D95A9D" w14:paraId="4AE2DEC9" w14:textId="77777777" w:rsidTr="00B0745E">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4D0E0A32"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255" w:type="dxa"/>
            <w:tcBorders>
              <w:top w:val="single" w:sz="4" w:space="0" w:color="auto"/>
              <w:left w:val="single" w:sz="4" w:space="0" w:color="auto"/>
              <w:bottom w:val="single" w:sz="4" w:space="0" w:color="auto"/>
              <w:right w:val="single" w:sz="4" w:space="0" w:color="auto"/>
            </w:tcBorders>
            <w:vAlign w:val="center"/>
          </w:tcPr>
          <w:p w14:paraId="2EAA0086" w14:textId="77777777" w:rsidR="007F55A6"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2_–_Vyhľadanie" w:history="1">
              <w:r w:rsidR="4B1F096C" w:rsidRPr="00D95A9D">
                <w:rPr>
                  <w:rStyle w:val="Hypertextovprepojenie"/>
                  <w:rFonts w:asciiTheme="minorHAnsi" w:eastAsiaTheme="minorEastAsia" w:hAnsiTheme="minorHAnsi" w:cstheme="minorBidi"/>
                  <w:sz w:val="18"/>
                  <w:szCs w:val="18"/>
                  <w:lang w:val="sk-SK"/>
                </w:rPr>
                <w:t>A2: Zápis vyšetrenia na základe odporúčania na vyšetrenie</w:t>
              </w:r>
            </w:hyperlink>
          </w:p>
        </w:tc>
      </w:tr>
      <w:tr w:rsidR="007F55A6" w:rsidRPr="00D95A9D" w14:paraId="5371BF6E" w14:textId="77777777" w:rsidTr="00B0745E">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7C899125"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255" w:type="dxa"/>
            <w:tcBorders>
              <w:top w:val="single" w:sz="4" w:space="0" w:color="auto"/>
              <w:left w:val="single" w:sz="4" w:space="0" w:color="auto"/>
              <w:bottom w:val="single" w:sz="4" w:space="0" w:color="auto"/>
              <w:right w:val="single" w:sz="4" w:space="0" w:color="auto"/>
            </w:tcBorders>
            <w:vAlign w:val="center"/>
          </w:tcPr>
          <w:p w14:paraId="44922743" w14:textId="77777777" w:rsidR="001641A4" w:rsidRPr="00D95A9D" w:rsidRDefault="4B1F096C" w:rsidP="4B1F096C">
            <w:pPr>
              <w:pStyle w:val="Bezriadkovania"/>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 Používaný len EHR extrakt, ktorý je v rozsahu nasledovných archetypov: </w:t>
            </w:r>
          </w:p>
          <w:p w14:paraId="35F901B1" w14:textId="77777777" w:rsidR="007F55A6"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CEN-EN13606-ENTRY.Zaznam_o_vysetreni-Zaznam_o_odbornom_vysetreni.v5</w:t>
              </w:r>
            </w:hyperlink>
          </w:p>
          <w:p w14:paraId="2CC2C0AA" w14:textId="77777777" w:rsidR="001641A4"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CEN-EN13606-CLUSTER.Odporucanie_na_vysetrenie.v1</w:t>
              </w:r>
            </w:hyperlink>
          </w:p>
          <w:p w14:paraId="4665F9AC" w14:textId="77777777" w:rsidR="001641A4"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CEN-EN13606-ENTRY.Zaznam_o_vysetreni-Lekárska_prepustacia_sprava.v4</w:t>
              </w:r>
            </w:hyperlink>
          </w:p>
          <w:p w14:paraId="51281300" w14:textId="77777777" w:rsidR="001641A4"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obrazovacie_vyšetrenie" w:history="1">
              <w:r w:rsidR="4B1F096C" w:rsidRPr="00D95A9D">
                <w:rPr>
                  <w:rStyle w:val="Hypertextovprepojenie"/>
                  <w:rFonts w:asciiTheme="minorHAnsi" w:eastAsiaTheme="minorEastAsia" w:hAnsiTheme="minorHAnsi" w:cstheme="minorBidi"/>
                  <w:sz w:val="18"/>
                  <w:szCs w:val="18"/>
                  <w:lang w:val="sk-SK"/>
                </w:rPr>
                <w:t>CEN-EN13606-ENTRY.Zaznam_o_vysetreni-Zaznam_o_zobrazovacom_vysetreni.v3</w:t>
              </w:r>
            </w:hyperlink>
          </w:p>
          <w:p w14:paraId="096DC6D6" w14:textId="77777777" w:rsidR="001641A4" w:rsidRPr="00D95A9D" w:rsidRDefault="6DE4F7B8" w:rsidP="6DE4F7B8">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CEN-EN13606-ENTRY.Laboratorny_vysledok.v2 – súčasťou IM eLab</w:t>
            </w:r>
          </w:p>
        </w:tc>
      </w:tr>
      <w:tr w:rsidR="007F55A6" w:rsidRPr="00D95A9D" w14:paraId="3C288CBF" w14:textId="77777777" w:rsidTr="00B0745E">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4DC9C7EF"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255" w:type="dxa"/>
            <w:tcBorders>
              <w:top w:val="single" w:sz="4" w:space="0" w:color="auto"/>
              <w:left w:val="single" w:sz="4" w:space="0" w:color="auto"/>
              <w:bottom w:val="single" w:sz="4" w:space="0" w:color="auto"/>
              <w:right w:val="single" w:sz="4" w:space="0" w:color="auto"/>
            </w:tcBorders>
            <w:vAlign w:val="center"/>
          </w:tcPr>
          <w:p w14:paraId="51080805" w14:textId="56D0B10E" w:rsidR="000B637A"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VyhladajZaznamyOVystereniach_PreZia" w:history="1">
              <w:r w:rsidR="00955CA7" w:rsidRPr="00D95A9D">
                <w:rPr>
                  <w:rStyle w:val="Hypertextovprepojenie"/>
                  <w:rFonts w:asciiTheme="minorHAnsi" w:eastAsiaTheme="minorEastAsia" w:hAnsiTheme="minorHAnsi" w:cstheme="minorBidi"/>
                  <w:sz w:val="18"/>
                  <w:szCs w:val="18"/>
                  <w:lang w:val="sk-SK"/>
                </w:rPr>
                <w:t>VyhladajZaznamyOVysetreniPreZiadatela_v5</w:t>
              </w:r>
            </w:hyperlink>
          </w:p>
        </w:tc>
      </w:tr>
      <w:tr w:rsidR="007F55A6" w:rsidRPr="00D95A9D" w14:paraId="4DD961F7" w14:textId="77777777" w:rsidTr="00B0745E">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7AAC488F"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3E689999" w14:textId="77777777" w:rsidR="007F55A6"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výmenný lístok a s ním súvisiace vyšetrenia</w:t>
            </w:r>
          </w:p>
        </w:tc>
      </w:tr>
      <w:tr w:rsidR="007F55A6" w:rsidRPr="00D95A9D" w14:paraId="03175FCB" w14:textId="77777777" w:rsidTr="00B0745E">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27902357"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255" w:type="dxa"/>
            <w:tcBorders>
              <w:top w:val="single" w:sz="4" w:space="0" w:color="auto"/>
              <w:left w:val="single" w:sz="4" w:space="0" w:color="auto"/>
              <w:bottom w:val="single" w:sz="4" w:space="0" w:color="auto"/>
              <w:right w:val="single" w:sz="4" w:space="0" w:color="auto"/>
            </w:tcBorders>
            <w:vAlign w:val="center"/>
          </w:tcPr>
          <w:p w14:paraId="5FA87594" w14:textId="77777777" w:rsidR="005D54CE" w:rsidRPr="00D95A9D" w:rsidRDefault="4B1F096C" w:rsidP="4B1F096C">
            <w:pPr>
              <w:pStyle w:val="Odsekzoznamu"/>
              <w:numPr>
                <w:ilvl w:val="0"/>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lekár/ Zdravotnícky pracovník vyhľadá odporúčanie na vyšetrovanie vystavené pacientovi: </w:t>
            </w:r>
          </w:p>
          <w:p w14:paraId="5CB398B6" w14:textId="77777777" w:rsidR="00AE2977" w:rsidRPr="00D95A9D" w:rsidRDefault="6DE4F7B8" w:rsidP="6DE4F7B8">
            <w:pPr>
              <w:pStyle w:val="Odsekzoznamu"/>
              <w:numPr>
                <w:ilvl w:val="1"/>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u w:val="single"/>
              </w:rPr>
              <w:t>Možnosť 1:</w:t>
            </w:r>
            <w:r w:rsidRPr="00D95A9D">
              <w:rPr>
                <w:rFonts w:asciiTheme="minorHAnsi" w:eastAsiaTheme="minorEastAsia" w:hAnsiTheme="minorHAnsi" w:cstheme="minorBidi"/>
                <w:sz w:val="18"/>
                <w:szCs w:val="18"/>
              </w:rPr>
              <w:t xml:space="preserve"> prostredníctvom JRUZ_ID pacienta službou VyhladajZaznamyOVysetreniPreZiadatela_v5 kde do časti Odporucanie_odpoved vloží parameter: „VYMENNYLISTOK“.</w:t>
            </w:r>
          </w:p>
          <w:p w14:paraId="70F6782C" w14:textId="77777777" w:rsidR="005D54CE" w:rsidRPr="00D95A9D" w:rsidRDefault="6DE4F7B8" w:rsidP="6DE4F7B8">
            <w:pPr>
              <w:pStyle w:val="Odsekzoznamu"/>
              <w:numPr>
                <w:ilvl w:val="1"/>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sz w:val="18"/>
                <w:szCs w:val="18"/>
                <w:u w:val="single"/>
              </w:rPr>
              <w:t xml:space="preserve">Možnosť 2: </w:t>
            </w:r>
            <w:r w:rsidRPr="00D95A9D">
              <w:rPr>
                <w:rFonts w:asciiTheme="minorHAnsi" w:eastAsiaTheme="minorEastAsia" w:hAnsiTheme="minorHAnsi" w:cstheme="minorBidi"/>
                <w:sz w:val="18"/>
                <w:szCs w:val="18"/>
              </w:rPr>
              <w:t>Ak zdravotnícky pracovník disponuje aj papierovým „odporúčaním na vyšetrenie“, prostredníctvom identifikátora odporúčania na vyšetrenie (ID výmenného lístka) – posledných 6 znakov odporúčania na vyšetrenie službou VyhladajZaznamyOVysetreniPreZiadatela_v5 kde do časti Odporucanie_odpoved vloží parameter: „VYMENNYLISTOK_S_EXTRAKTOM“.</w:t>
            </w:r>
          </w:p>
          <w:p w14:paraId="3A6D2C11" w14:textId="77777777" w:rsidR="00617D53" w:rsidRPr="00D95A9D" w:rsidRDefault="4B1F096C" w:rsidP="4B1F096C">
            <w:pPr>
              <w:pStyle w:val="Odsekzoznamu"/>
              <w:numPr>
                <w:ilvl w:val="0"/>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zobrazí vyhľadané odporúčania na vyšetrenie - sú zobrazené len odporúčania, ktoré boli zaslané na danú odbornosť a sú platné.</w:t>
            </w:r>
          </w:p>
          <w:p w14:paraId="09405A3A" w14:textId="77777777" w:rsidR="00712142" w:rsidRPr="00D95A9D" w:rsidRDefault="4B1F096C" w:rsidP="4B1F096C">
            <w:pPr>
              <w:pStyle w:val="Odsekzoznamu"/>
              <w:numPr>
                <w:ilvl w:val="1"/>
                <w:numId w:val="70"/>
              </w:numPr>
              <w:rPr>
                <w:rFonts w:asciiTheme="minorHAnsi" w:eastAsiaTheme="minorEastAsia" w:hAnsiTheme="minorHAnsi" w:cstheme="minorBidi"/>
                <w:sz w:val="18"/>
                <w:szCs w:val="18"/>
                <w:u w:val="single"/>
              </w:rPr>
            </w:pPr>
            <w:r w:rsidRPr="00D95A9D">
              <w:rPr>
                <w:rFonts w:asciiTheme="minorHAnsi" w:eastAsiaTheme="minorEastAsia" w:hAnsiTheme="minorHAnsi" w:cstheme="minorBidi"/>
                <w:sz w:val="18"/>
                <w:szCs w:val="18"/>
                <w:u w:val="single"/>
              </w:rPr>
              <w:t xml:space="preserve">Možnosť 1: </w:t>
            </w:r>
            <w:r w:rsidRPr="00D95A9D">
              <w:rPr>
                <w:rFonts w:asciiTheme="minorHAnsi" w:eastAsiaTheme="minorEastAsia" w:hAnsiTheme="minorHAnsi" w:cstheme="minorBidi"/>
                <w:sz w:val="18"/>
                <w:szCs w:val="18"/>
              </w:rPr>
              <w:t>Zobrazený len 1 odporúčanie na vyšetrenie</w:t>
            </w:r>
          </w:p>
          <w:p w14:paraId="04D21294" w14:textId="77777777" w:rsidR="00712142" w:rsidRPr="00D95A9D" w:rsidRDefault="6DE4F7B8" w:rsidP="6DE4F7B8">
            <w:pPr>
              <w:pStyle w:val="Odsekzoznamu"/>
              <w:numPr>
                <w:ilvl w:val="1"/>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u w:val="single"/>
              </w:rPr>
              <w:t xml:space="preserve">Možnosť 2: </w:t>
            </w:r>
            <w:r w:rsidRPr="00D95A9D">
              <w:rPr>
                <w:rFonts w:asciiTheme="minorHAnsi" w:eastAsiaTheme="minorEastAsia" w:hAnsiTheme="minorHAnsi" w:cstheme="minorBidi"/>
                <w:sz w:val="18"/>
                <w:szCs w:val="18"/>
              </w:rPr>
              <w:t>Poskytnutých viacero odporúčaní na vyšetrenie, ošetrujúci lekár/ zdravotnícky pracovník vyberie konkrétne odporúčanie na vyšetrenie a vyhľadá potrebný detail k nemu službou VyhladajZaznamyOVysetreniPreZiadatela_v5 kde do časti Odporucanie_odpoved vloží parameter: „VYMENNYLISTOK_S_EXTRAKTOM“.</w:t>
            </w:r>
          </w:p>
          <w:p w14:paraId="0A1F7164" w14:textId="77777777" w:rsidR="007F55A6" w:rsidRPr="00D95A9D" w:rsidRDefault="4B1F096C" w:rsidP="4B1F096C">
            <w:pPr>
              <w:pStyle w:val="Odsekzoznamu"/>
              <w:numPr>
                <w:ilvl w:val="0"/>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lastRenderedPageBreak/>
              <w:t>IS PZS zobrazí vyhľadané odporúčanie na vyšetrenie v rozsahu:</w:t>
            </w:r>
          </w:p>
          <w:p w14:paraId="734DB096" w14:textId="77777777" w:rsidR="00AE2977" w:rsidRPr="00D95A9D" w:rsidRDefault="4B1F096C" w:rsidP="4B1F096C">
            <w:pPr>
              <w:pStyle w:val="Odsekzoznamu"/>
              <w:numPr>
                <w:ilvl w:val="1"/>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Diagnóza odporúčania na vyšetrenie</w:t>
            </w:r>
          </w:p>
          <w:p w14:paraId="067C7197" w14:textId="77777777" w:rsidR="00AE2977" w:rsidRPr="00D95A9D" w:rsidRDefault="4B1F096C" w:rsidP="4B1F096C">
            <w:pPr>
              <w:pStyle w:val="Odsekzoznamu"/>
              <w:numPr>
                <w:ilvl w:val="1"/>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Požadované vyšetrenie</w:t>
            </w:r>
          </w:p>
          <w:p w14:paraId="6F1E7483" w14:textId="77777777" w:rsidR="00AE2977" w:rsidRPr="00D95A9D" w:rsidRDefault="4B1F096C" w:rsidP="4B1F096C">
            <w:pPr>
              <w:pStyle w:val="Odsekzoznamu"/>
              <w:numPr>
                <w:ilvl w:val="1"/>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Informáciu pre pacienta</w:t>
            </w:r>
          </w:p>
          <w:p w14:paraId="7E68AA71" w14:textId="77777777" w:rsidR="00AE2977" w:rsidRPr="00D95A9D" w:rsidRDefault="4B1F096C" w:rsidP="4B1F096C">
            <w:pPr>
              <w:pStyle w:val="Odsekzoznamu"/>
              <w:numPr>
                <w:ilvl w:val="1"/>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odoslania pacienta na vyšetrenie</w:t>
            </w:r>
          </w:p>
          <w:p w14:paraId="105F9DC6" w14:textId="77777777" w:rsidR="00AE2977" w:rsidRPr="00D95A9D" w:rsidRDefault="4B1F096C" w:rsidP="4B1F096C">
            <w:pPr>
              <w:pStyle w:val="Odsekzoznamu"/>
              <w:numPr>
                <w:ilvl w:val="1"/>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Odosielajúci lekár</w:t>
            </w:r>
          </w:p>
          <w:p w14:paraId="3F347DFC" w14:textId="77777777" w:rsidR="00AE2977" w:rsidRPr="00D95A9D" w:rsidRDefault="4B1F096C" w:rsidP="4B1F096C">
            <w:pPr>
              <w:pStyle w:val="Odsekzoznamu"/>
              <w:numPr>
                <w:ilvl w:val="1"/>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Záznam o odporúčanom vyšetrení ak záznam o odporúčanom vyšetrení vznikol spolu so záznamom z vyšetrenia </w:t>
            </w:r>
          </w:p>
          <w:p w14:paraId="5BD20A35" w14:textId="77777777" w:rsidR="006542D1" w:rsidRPr="00D95A9D" w:rsidRDefault="4B1F096C" w:rsidP="4B1F096C">
            <w:pPr>
              <w:pStyle w:val="Odsekzoznamu"/>
              <w:numPr>
                <w:ilvl w:val="1"/>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Extrakt, ktorý obsahuje odkazy na vyšetrenia súvisiace s odporúčaním na vyšetrenie v ktorom môžu byť uvedené nasledovné typy záznamov</w:t>
            </w:r>
          </w:p>
          <w:p w14:paraId="23DE6F0B" w14:textId="77777777" w:rsidR="00AE2977"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Odborné vyšetrenie</w:t>
            </w:r>
          </w:p>
          <w:p w14:paraId="2756C008" w14:textId="77777777" w:rsidR="00AE2977"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Zobrazovacie vyšetrenie</w:t>
            </w:r>
          </w:p>
          <w:p w14:paraId="4611ADE0" w14:textId="77777777" w:rsidR="00AE2977"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Prepúšťaciu správu </w:t>
            </w:r>
          </w:p>
          <w:p w14:paraId="2F484258" w14:textId="77777777" w:rsidR="006542D1" w:rsidRPr="00D95A9D" w:rsidRDefault="4B1F096C" w:rsidP="4B1F096C">
            <w:pPr>
              <w:pStyle w:val="Odsekzoznamu"/>
              <w:numPr>
                <w:ilvl w:val="2"/>
                <w:numId w:val="69"/>
              </w:numPr>
              <w:ind w:left="2557" w:hanging="217"/>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Laboratórne vyšetrenie</w:t>
            </w:r>
          </w:p>
          <w:p w14:paraId="0225E6E4" w14:textId="77777777" w:rsidR="00FA78F7" w:rsidRPr="00D95A9D" w:rsidRDefault="4B1F096C" w:rsidP="4B1F096C">
            <w:pPr>
              <w:pStyle w:val="Odsekzoznamu"/>
              <w:numPr>
                <w:ilvl w:val="0"/>
                <w:numId w:val="7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že v extrakte sa nachádza viacej uložených záznamov a nie je ich možné zobraziť naraz, IS PZS zabezpečí stránkovanie jednotlivých záznamov</w:t>
            </w:r>
          </w:p>
        </w:tc>
      </w:tr>
      <w:tr w:rsidR="00D63ECD" w:rsidRPr="00D95A9D" w14:paraId="40362BDA" w14:textId="77777777" w:rsidTr="00B0745E">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32C2B39C" w14:textId="77777777" w:rsidR="00D63EC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 xml:space="preserve">Alternatívne scenáre: </w:t>
            </w:r>
          </w:p>
        </w:tc>
        <w:tc>
          <w:tcPr>
            <w:tcW w:w="7255" w:type="dxa"/>
            <w:tcBorders>
              <w:top w:val="single" w:sz="4" w:space="0" w:color="auto"/>
              <w:left w:val="single" w:sz="4" w:space="0" w:color="auto"/>
              <w:bottom w:val="single" w:sz="4" w:space="0" w:color="auto"/>
              <w:right w:val="single" w:sz="4" w:space="0" w:color="auto"/>
            </w:tcBorders>
            <w:vAlign w:val="center"/>
          </w:tcPr>
          <w:p w14:paraId="72712F5F" w14:textId="77777777" w:rsidR="004F0487" w:rsidRPr="00D95A9D" w:rsidRDefault="4B1F096C" w:rsidP="4B1F096C">
            <w:pPr>
              <w:pStyle w:val="Odsekzoznamu"/>
              <w:numPr>
                <w:ilvl w:val="0"/>
                <w:numId w:val="7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Zdravotnícky pracovník nevyplnil všetky povinné položky v rámci vyhľadania „odporúčania na vyšetrenie“, kedy mu informačný systém vráti informáciu, ktorú položku je potrebné vyplniť</w:t>
            </w:r>
            <w:r w:rsidRPr="00D95A9D">
              <w:t>,</w:t>
            </w:r>
            <w:r w:rsidRPr="00D95A9D">
              <w:rPr>
                <w:rFonts w:asciiTheme="minorHAnsi" w:eastAsiaTheme="minorEastAsia" w:hAnsiTheme="minorHAnsi" w:cstheme="minorBidi"/>
                <w:sz w:val="18"/>
                <w:szCs w:val="18"/>
              </w:rPr>
              <w:t xml:space="preserve"> aby bol záznam korektne uzavretý alebo odoslaný do NZIS</w:t>
            </w:r>
          </w:p>
          <w:p w14:paraId="7B33418D" w14:textId="77777777" w:rsidR="004F0487" w:rsidRPr="00D95A9D" w:rsidRDefault="4B1F096C" w:rsidP="4B1F096C">
            <w:pPr>
              <w:pStyle w:val="Odsekzoznamu"/>
              <w:numPr>
                <w:ilvl w:val="0"/>
                <w:numId w:val="7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Zdravotníckemu pracovníkovi neumožnilo vyhľadať záznam z dôvodu problému s identitou pacienta, pre ktorý je záznam zasielaný: </w:t>
            </w:r>
          </w:p>
          <w:p w14:paraId="7866A9BE" w14:textId="77777777" w:rsidR="00BE2498" w:rsidRPr="00D95A9D" w:rsidRDefault="4B1F096C" w:rsidP="4B1F096C">
            <w:pPr>
              <w:pStyle w:val="Odsekzoznamu"/>
              <w:numPr>
                <w:ilvl w:val="1"/>
                <w:numId w:val="7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158AD10B" w14:textId="77777777" w:rsidR="004F0487" w:rsidRPr="00D95A9D" w:rsidRDefault="4B1F096C" w:rsidP="4B1F096C">
            <w:pPr>
              <w:pStyle w:val="Odsekzoznamu"/>
              <w:numPr>
                <w:ilvl w:val="0"/>
                <w:numId w:val="7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Zdravotníckemu pracovníkovi neumožnilo vyhľadať záznam z dôvodu chyby na strane IS PZS ( chyby na strane IS PZS - E000002)  </w:t>
            </w:r>
          </w:p>
          <w:p w14:paraId="09823F95" w14:textId="77777777" w:rsidR="004F0487" w:rsidRPr="00D95A9D" w:rsidRDefault="4B1F096C" w:rsidP="4B1F096C">
            <w:pPr>
              <w:pStyle w:val="Odsekzoznamu"/>
              <w:numPr>
                <w:ilvl w:val="0"/>
                <w:numId w:val="7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Ošetrujúcemu lekárovi/ Zdravotníckemu pracovníkovi neumožnilo vyhľadať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w:t>
            </w:r>
          </w:p>
          <w:p w14:paraId="64CDED86" w14:textId="77777777" w:rsidR="004F0487" w:rsidRPr="00D95A9D" w:rsidRDefault="34661EDB" w:rsidP="34661EDB">
            <w:pPr>
              <w:pStyle w:val="Odsekzoznamu"/>
              <w:numPr>
                <w:ilvl w:val="0"/>
                <w:numId w:val="7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Zdravotníckemu pracovníkovi neumožnilo vyhľadať „odporúčanie na vyšetrenie“ nakoľko v súlade s platnou legislatívou nemá prístup k „odporúčaniu na vyšetrenie“ – napr. zdravotnícky asistent, pre prístup k týmto záznamom je nevyhnutný súhlas pacienta </w:t>
            </w:r>
            <w:r w:rsidRPr="00D95A9D">
              <w:rPr>
                <w:rFonts w:asciiTheme="minorHAnsi" w:eastAsiaTheme="minorEastAsia" w:hAnsiTheme="minorHAnsi" w:cstheme="minorBidi"/>
                <w:i/>
                <w:iCs/>
                <w:sz w:val="18"/>
                <w:szCs w:val="18"/>
              </w:rPr>
              <w:t>E900001 - Nemáte prístup k požadovaným záznamom pacienta. Požiadajte pacienta o prístup k údajom vložením eID do čítačky a zadania súhlasu podľa bezpečnostných nastavení pacienta (stlačením OK/ zadanie BOK)</w:t>
            </w:r>
          </w:p>
          <w:p w14:paraId="4B1E28F0" w14:textId="77777777" w:rsidR="004F0487" w:rsidRPr="00D95A9D" w:rsidRDefault="34661EDB" w:rsidP="34661EDB">
            <w:pPr>
              <w:pStyle w:val="Odsekzoznamu"/>
              <w:numPr>
                <w:ilvl w:val="0"/>
                <w:numId w:val="7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Ošetrujúcemu lekárovi/ Zdravotníckemu pracovníkovi neumožnilo vyhľadať odporúčanie na vyšetrenie nakoľko „odporúčanie na vyšetrenie“ s daným identifikátorom neeviduje prípadne je neplatné - </w:t>
            </w:r>
            <w:r w:rsidRPr="00D95A9D">
              <w:rPr>
                <w:rFonts w:asciiTheme="minorHAnsi" w:eastAsiaTheme="minorEastAsia" w:hAnsiTheme="minorHAnsi" w:cstheme="minorBidi"/>
                <w:i/>
                <w:iCs/>
                <w:sz w:val="18"/>
                <w:szCs w:val="18"/>
              </w:rPr>
              <w:t>E000001 - Skontrolujte zadaný kód výmenného lístka, ktorý ste zadali do systému ezdravia, nakoľko výmenný lístok s takýmto kódom v systéme neevidujeme. Ak kód je správny, pokračujte vo vyšetrení bez vyhľadania výmenného lístka.</w:t>
            </w:r>
          </w:p>
          <w:p w14:paraId="5F15514F" w14:textId="77777777" w:rsidR="00EF681F" w:rsidRPr="00D95A9D" w:rsidRDefault="4B1F096C" w:rsidP="4B1F096C">
            <w:pPr>
              <w:pStyle w:val="Odsekzoznamu"/>
              <w:numPr>
                <w:ilvl w:val="0"/>
                <w:numId w:val="7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Ošetrujúcemu lekárovi/ Zdravotníckemu pracovníkovi neumožnilo vyhľadať odporúčanie na vyšetrenie na základe identifikátora na „odporúčaní na vyšetrenie“ nakoľko je totožný s iným „odporúčaním na vyšetrenie“ pre toho istého pacienta a tým pádom je potrebné prepísať celých 21 znakov - </w:t>
            </w:r>
            <w:r w:rsidRPr="00D95A9D">
              <w:rPr>
                <w:rFonts w:asciiTheme="minorHAnsi" w:eastAsiaTheme="minorEastAsia" w:hAnsiTheme="minorHAnsi" w:cstheme="minorBidi"/>
                <w:i/>
                <w:iCs/>
                <w:sz w:val="18"/>
                <w:szCs w:val="18"/>
              </w:rPr>
              <w:t>E100052 – Zadaný identifikátor nie je dostatočný pre vyhľadanie výmenného lístku, prosím prepíšte celých 21 znakov</w:t>
            </w:r>
          </w:p>
          <w:p w14:paraId="4FDD2089" w14:textId="77777777" w:rsidR="004F0487" w:rsidRPr="00D95A9D" w:rsidRDefault="4B1F096C" w:rsidP="4B1F096C">
            <w:pPr>
              <w:pStyle w:val="Odsekzoznamu"/>
              <w:numPr>
                <w:ilvl w:val="0"/>
                <w:numId w:val="7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Ošetrujúcemu lekárovi neumožnilo vyhľadať :odporúčanie na vyšetrenie nakoľko nie je určené pre odbornosť pod ktorou je ošetrujúci lekár/ zdravotnícky pracovník prihlásený - </w:t>
            </w:r>
            <w:r w:rsidRPr="00D95A9D">
              <w:rPr>
                <w:rFonts w:asciiTheme="minorHAnsi" w:eastAsiaTheme="minorEastAsia" w:hAnsiTheme="minorHAnsi" w:cstheme="minorBidi"/>
                <w:i/>
                <w:iCs/>
                <w:sz w:val="18"/>
                <w:szCs w:val="18"/>
              </w:rPr>
              <w:t>E1007 - Výmenný lístok nebol určený na odborný útvar (typ ambulancie), v ktorej ste momentálne prihlásený. Skontrolujte si Vaše prihlásenie.</w:t>
            </w:r>
          </w:p>
          <w:p w14:paraId="713603A1" w14:textId="77777777" w:rsidR="008E1509" w:rsidRPr="00D95A9D" w:rsidRDefault="4B1F096C" w:rsidP="4B1F096C">
            <w:pPr>
              <w:pStyle w:val="Odsekzoznamu"/>
              <w:numPr>
                <w:ilvl w:val="0"/>
                <w:numId w:val="7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Zdravotnícky pracovník nevie vyhľadať odporúčanie na vyšetrenie z dôvodu, že záznam neexistuje, kedy je vrátený prázdny zoznam</w:t>
            </w:r>
          </w:p>
        </w:tc>
      </w:tr>
    </w:tbl>
    <w:p w14:paraId="793D277A" w14:textId="77777777" w:rsidR="00B24000" w:rsidRPr="00A33C30" w:rsidRDefault="34661EDB" w:rsidP="00D95A9D">
      <w:pPr>
        <w:pStyle w:val="Nadpis3"/>
        <w:rPr>
          <w:lang w:val="sk-SK"/>
        </w:rPr>
      </w:pPr>
      <w:bookmarkStart w:id="82" w:name="_Kontrola_na_základe"/>
      <w:bookmarkStart w:id="83" w:name="_eV_01_08_–_Kontrolné"/>
      <w:bookmarkStart w:id="84" w:name="_Toc2079604"/>
      <w:bookmarkEnd w:id="82"/>
      <w:bookmarkEnd w:id="83"/>
      <w:r w:rsidRPr="00A33C30">
        <w:rPr>
          <w:lang w:val="sk-SK"/>
        </w:rPr>
        <w:lastRenderedPageBreak/>
        <w:t>eV_01_08 – Kontrolné vyšetrenie na základe vykonaných záznamov z vyšetrení k „odporúčanému vyšetreniu“</w:t>
      </w:r>
      <w:bookmarkEnd w:id="8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B24000" w:rsidRPr="00D95A9D" w14:paraId="2FA7611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A2078FE" w14:textId="77777777" w:rsidR="00B240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0ACE83EA" w14:textId="77777777" w:rsidR="00B2400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Kontrolné vyšetrenie na základe vykonaných záznamov z vyšetrení k „odporúčanému vyšetreniu“</w:t>
            </w:r>
          </w:p>
        </w:tc>
      </w:tr>
      <w:tr w:rsidR="00B24000" w:rsidRPr="00D95A9D" w14:paraId="327A643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3450C05" w14:textId="77777777" w:rsidR="00B240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4AEAF308" w14:textId="77777777" w:rsidR="00B2400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popisuje situáciu, kedy pacient prichádza na kontrolu k lekárovi s výsledkom vyšetrení, vykonaných na základe „odporúčaného vyšetrenia“, ktoré boli lekárom vytvorené</w:t>
            </w:r>
          </w:p>
        </w:tc>
      </w:tr>
      <w:tr w:rsidR="00B24000" w:rsidRPr="00D95A9D" w14:paraId="79E08806"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63FB9C" w14:textId="77777777" w:rsidR="00B240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2B850C9" w14:textId="77777777" w:rsidR="00B2400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340002F1" w14:textId="77777777" w:rsidR="00B2400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7F7D9BCF" w14:textId="77777777" w:rsidR="00593D6F"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Záznam z vyšetrenia na základe „odporúčaného vyšetrenia“</w:t>
            </w:r>
          </w:p>
          <w:p w14:paraId="10CF4040" w14:textId="77777777" w:rsidR="00617D53"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Existujúce odporúčanie na vyšetrenie</w:t>
            </w:r>
          </w:p>
        </w:tc>
      </w:tr>
      <w:tr w:rsidR="000A422E" w:rsidRPr="00D95A9D" w14:paraId="3C89B9AD"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5CF57E6" w14:textId="77777777" w:rsidR="000A422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6E6BE6FF" w14:textId="77777777" w:rsidR="004E29D9" w:rsidRPr="00D95A9D" w:rsidRDefault="00A10E40" w:rsidP="4B1F096C">
            <w:pPr>
              <w:pStyle w:val="Bezriadkovania"/>
              <w:numPr>
                <w:ilvl w:val="0"/>
                <w:numId w:val="20"/>
              </w:numPr>
              <w:spacing w:after="0"/>
              <w:ind w:left="714" w:hanging="357"/>
              <w:rPr>
                <w:rFonts w:asciiTheme="minorHAnsi" w:eastAsiaTheme="minorEastAsia" w:hAnsiTheme="minorHAnsi" w:cstheme="minorBidi"/>
                <w:color w:val="auto"/>
                <w:sz w:val="18"/>
                <w:szCs w:val="18"/>
                <w:lang w:val="sk-SK"/>
              </w:rPr>
            </w:pPr>
            <w:hyperlink w:anchor="_A2_–_Vyhľadanie" w:history="1">
              <w:r w:rsidR="4B1F096C" w:rsidRPr="00D95A9D">
                <w:rPr>
                  <w:rStyle w:val="Hypertextovprepojenie"/>
                  <w:rFonts w:asciiTheme="minorHAnsi" w:eastAsiaTheme="minorEastAsia" w:hAnsiTheme="minorHAnsi" w:cstheme="minorBidi"/>
                  <w:sz w:val="18"/>
                  <w:szCs w:val="18"/>
                  <w:lang w:val="sk-SK"/>
                </w:rPr>
                <w:t>A2: Zápis vyšetrenia na základe výmenného lístku</w:t>
              </w:r>
            </w:hyperlink>
          </w:p>
        </w:tc>
      </w:tr>
      <w:tr w:rsidR="002E5BA8" w:rsidRPr="00D95A9D" w14:paraId="25326921"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AA4F133" w14:textId="77777777" w:rsidR="002E5BA8"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74C5F2B6" w14:textId="77777777" w:rsidR="00617D53" w:rsidRPr="00D95A9D" w:rsidRDefault="34661EDB" w:rsidP="34661EDB">
            <w:pPr>
              <w:pStyle w:val="Bezriadkovania"/>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Používaný len EHR extract, ktorý je v rozsahu nasledovných archetypov: </w:t>
            </w:r>
          </w:p>
          <w:p w14:paraId="68FD315E" w14:textId="77777777" w:rsidR="00603671"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CEN-EN13606-ENTRY.Zaznam_o_vysetreni-Zaznam_o_odbornom_vysetreni.v5</w:t>
              </w:r>
            </w:hyperlink>
          </w:p>
          <w:p w14:paraId="545BC9B9" w14:textId="77777777" w:rsidR="00603671"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CEN-EN13606-CLUSTER.Odporucanie_na_vysetrenie.v1</w:t>
              </w:r>
            </w:hyperlink>
          </w:p>
          <w:p w14:paraId="6056B198" w14:textId="77777777" w:rsidR="00603671"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CEN-EN13606-ENTRY.Zaznam_o_vysetreni-Lekárska_prepustacia_sprava.v4</w:t>
              </w:r>
            </w:hyperlink>
          </w:p>
          <w:p w14:paraId="78E809EE" w14:textId="77777777" w:rsidR="00603671"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obrazovacie_vyšetrenie" w:history="1">
              <w:r w:rsidR="4B1F096C" w:rsidRPr="00D95A9D">
                <w:rPr>
                  <w:rStyle w:val="Hypertextovprepojenie"/>
                  <w:rFonts w:asciiTheme="minorHAnsi" w:eastAsiaTheme="minorEastAsia" w:hAnsiTheme="minorHAnsi" w:cstheme="minorBidi"/>
                  <w:sz w:val="18"/>
                  <w:szCs w:val="18"/>
                  <w:lang w:val="sk-SK"/>
                </w:rPr>
                <w:t>CEN-EN13606-ENTRY.Zaznam_o_vysetreni-Zaznam_o_zobrazovacom_vysetreni.v3</w:t>
              </w:r>
            </w:hyperlink>
          </w:p>
          <w:p w14:paraId="78D1D702" w14:textId="77777777" w:rsidR="0062101E" w:rsidRPr="00D95A9D" w:rsidRDefault="34661EDB" w:rsidP="34661EDB">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CEN-EN13606-ENTRY.Laboratorny_vysledok.v2 – súčasťou IM eLab</w:t>
            </w:r>
          </w:p>
        </w:tc>
      </w:tr>
      <w:tr w:rsidR="002E5BA8" w:rsidRPr="00D95A9D" w14:paraId="6590A062"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9F7E524" w14:textId="77777777" w:rsidR="002E5BA8"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561E5ADC" w14:textId="1F255595" w:rsidR="002E5BA8"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VyhladajZaznamyOVystereniach_PreZia" w:history="1">
              <w:r w:rsidR="00955CA7" w:rsidRPr="00D95A9D">
                <w:rPr>
                  <w:rStyle w:val="Hypertextovprepojenie"/>
                  <w:rFonts w:asciiTheme="minorHAnsi" w:eastAsiaTheme="minorEastAsia" w:hAnsiTheme="minorHAnsi" w:cstheme="minorBidi"/>
                  <w:sz w:val="18"/>
                  <w:szCs w:val="18"/>
                  <w:lang w:val="sk-SK"/>
                </w:rPr>
                <w:t>VyhladajZaznamyOVysetreniPreZiadatela_v5</w:t>
              </w:r>
            </w:hyperlink>
          </w:p>
        </w:tc>
      </w:tr>
      <w:tr w:rsidR="002E5BA8" w:rsidRPr="00D95A9D" w14:paraId="6288D3F0"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65B01B" w14:textId="77777777" w:rsidR="002E5BA8"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021FA36" w14:textId="77777777" w:rsidR="0062101E"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Vyhľadaný výsledok z vyšetrení, ktoré boli vytvorené na základe odporúčania na starostlivosť </w:t>
            </w:r>
          </w:p>
        </w:tc>
      </w:tr>
      <w:tr w:rsidR="002E5BA8" w:rsidRPr="00D95A9D" w14:paraId="12D0FB58"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63794CD" w14:textId="77777777" w:rsidR="002E5BA8"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D54448F" w14:textId="77777777" w:rsidR="005A2037" w:rsidRPr="00D95A9D" w:rsidRDefault="4B1F096C" w:rsidP="4B1F096C">
            <w:pPr>
              <w:pStyle w:val="Odsekzoznamu"/>
              <w:numPr>
                <w:ilvl w:val="0"/>
                <w:numId w:val="24"/>
              </w:num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Zdravotnícky pracovník vyhľadá pacientove vystavené odporúčania na vyšetrenie a vyberie odporúčanie na vyšetrenie, ku ktorému chce poznať výsledok z vyšetrenia</w:t>
            </w:r>
          </w:p>
          <w:p w14:paraId="74D6CB62" w14:textId="65A5658D" w:rsidR="002E5BA8" w:rsidRPr="00D95A9D" w:rsidRDefault="34661EDB" w:rsidP="34661EDB">
            <w:pPr>
              <w:pStyle w:val="Odsekzoznamu"/>
              <w:numPr>
                <w:ilvl w:val="0"/>
                <w:numId w:val="24"/>
              </w:numPr>
              <w:spacing w:before="120"/>
              <w:rPr>
                <w:sz w:val="18"/>
                <w:szCs w:val="18"/>
              </w:rPr>
            </w:pPr>
            <w:r w:rsidRPr="00D95A9D">
              <w:rPr>
                <w:rFonts w:asciiTheme="minorHAnsi" w:eastAsiaTheme="minorEastAsia" w:hAnsiTheme="minorHAnsi" w:cstheme="minorBidi"/>
                <w:sz w:val="18"/>
                <w:szCs w:val="18"/>
              </w:rPr>
              <w:t xml:space="preserve">IS PZS </w:t>
            </w:r>
            <w:r w:rsidRPr="00D95A9D">
              <w:rPr>
                <w:sz w:val="18"/>
                <w:szCs w:val="18"/>
              </w:rPr>
              <w:t xml:space="preserve">vytvorí vstupnú správu pre volanie služby doplní ID odporúčania na vyšetrenie </w:t>
            </w:r>
            <w:r w:rsidRPr="00D95A9D">
              <w:rPr>
                <w:rFonts w:asciiTheme="minorHAnsi" w:eastAsiaTheme="minorEastAsia" w:hAnsiTheme="minorHAnsi" w:cstheme="minorBidi"/>
                <w:sz w:val="18"/>
                <w:szCs w:val="18"/>
              </w:rPr>
              <w:t>VyhladajZaznamyOVysetreniPreZiadatela_v5</w:t>
            </w:r>
            <w:r w:rsidRPr="00D95A9D">
              <w:rPr>
                <w:sz w:val="18"/>
                <w:szCs w:val="18"/>
              </w:rPr>
              <w:t xml:space="preserve"> s konkrétnym 21 miestnym identifikátorom odporúčania na vyšetrenie a do časti Odporucanie_odpoved vloží parameter: „VYSLEDOK“</w:t>
            </w:r>
          </w:p>
          <w:p w14:paraId="6F455999" w14:textId="77777777" w:rsidR="002E5BA8" w:rsidRPr="00D95A9D" w:rsidRDefault="4B1F096C" w:rsidP="4B1F096C">
            <w:pPr>
              <w:pStyle w:val="Odsekzoznamu"/>
              <w:numPr>
                <w:ilvl w:val="0"/>
                <w:numId w:val="24"/>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zobrazí ošetrujúcemu lekárovi výsledok vykonaného vyšetrenia v rozsahu záznamu, ktoré bolo požadované: </w:t>
            </w:r>
          </w:p>
          <w:p w14:paraId="528B2B1B" w14:textId="77777777" w:rsidR="002E5BA8" w:rsidRPr="00D95A9D" w:rsidRDefault="4B1F096C" w:rsidP="4B1F096C">
            <w:pPr>
              <w:pStyle w:val="Odsekzoznamu"/>
              <w:numPr>
                <w:ilvl w:val="1"/>
                <w:numId w:val="23"/>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Odborné vyšetrenie</w:t>
            </w:r>
          </w:p>
          <w:p w14:paraId="400193A2" w14:textId="77777777" w:rsidR="002E5BA8" w:rsidRPr="00D95A9D" w:rsidRDefault="4B1F096C" w:rsidP="4B1F096C">
            <w:pPr>
              <w:pStyle w:val="Odsekzoznamu"/>
              <w:numPr>
                <w:ilvl w:val="1"/>
                <w:numId w:val="23"/>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Prepúšťaciu správu</w:t>
            </w:r>
          </w:p>
          <w:p w14:paraId="17898C1D" w14:textId="77777777" w:rsidR="00C6235F" w:rsidRPr="00D95A9D" w:rsidRDefault="4B1F096C" w:rsidP="4B1F096C">
            <w:pPr>
              <w:pStyle w:val="Odsekzoznamu"/>
              <w:numPr>
                <w:ilvl w:val="1"/>
                <w:numId w:val="23"/>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Zobrazovacie vyšetrenie</w:t>
            </w:r>
          </w:p>
        </w:tc>
      </w:tr>
      <w:tr w:rsidR="005A2037" w:rsidRPr="00D95A9D" w14:paraId="66B2895A"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6472B65" w14:textId="77777777" w:rsidR="005A20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2358A606" w14:textId="77777777" w:rsidR="0075353A" w:rsidRPr="00D95A9D" w:rsidRDefault="4B1F096C" w:rsidP="4B1F096C">
            <w:pPr>
              <w:pStyle w:val="Odsekzoznamu"/>
              <w:numPr>
                <w:ilvl w:val="0"/>
                <w:numId w:val="4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Zdravotnícky pracovník nevyplnil všetky povinné položky v rámci vyhľadania „odporúčania na vyšetrenie“, kedy mu informačný systém vráti informáciu, ktorú položku je potrebné vyplniť</w:t>
            </w:r>
            <w:r w:rsidRPr="00D95A9D">
              <w:t>,</w:t>
            </w:r>
            <w:r w:rsidRPr="00D95A9D">
              <w:rPr>
                <w:rFonts w:asciiTheme="minorHAnsi" w:eastAsiaTheme="minorEastAsia" w:hAnsiTheme="minorHAnsi" w:cstheme="minorBidi"/>
                <w:sz w:val="18"/>
                <w:szCs w:val="18"/>
              </w:rPr>
              <w:t xml:space="preserve"> aby bol záznam korektne uzavretý alebo odoslaný do NZIS</w:t>
            </w:r>
          </w:p>
          <w:p w14:paraId="1AE5F00D" w14:textId="77777777" w:rsidR="0075353A" w:rsidRPr="00D95A9D" w:rsidRDefault="4B1F096C" w:rsidP="4B1F096C">
            <w:pPr>
              <w:pStyle w:val="Odsekzoznamu"/>
              <w:numPr>
                <w:ilvl w:val="0"/>
                <w:numId w:val="46"/>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Zdravotníckemu pracovníkovi neumožnilo vyhľadať záznam z dôvodu problému s identitou pacienta, pre ktorý je záznam zasielaný: </w:t>
            </w:r>
          </w:p>
          <w:p w14:paraId="0236DB39" w14:textId="77777777" w:rsidR="00BE2498" w:rsidRPr="00D95A9D" w:rsidRDefault="4B1F096C" w:rsidP="4B1F096C">
            <w:pPr>
              <w:pStyle w:val="Odsekzoznamu"/>
              <w:numPr>
                <w:ilvl w:val="1"/>
                <w:numId w:val="4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0D84CB8A" w14:textId="77777777" w:rsidR="0075353A" w:rsidRPr="00D95A9D" w:rsidRDefault="4B1F096C" w:rsidP="4B1F096C">
            <w:pPr>
              <w:pStyle w:val="Odsekzoznamu"/>
              <w:numPr>
                <w:ilvl w:val="0"/>
                <w:numId w:val="46"/>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Zdravotníckemu pracovníkovi neumožnilo vyhľadať záznam z dôvodu chyby na strane IS PZS ( chyby na strane IS PZS - E000002, E000006)   </w:t>
            </w:r>
          </w:p>
          <w:p w14:paraId="3A811898" w14:textId="77777777" w:rsidR="0075353A" w:rsidRPr="00D95A9D" w:rsidRDefault="4B1F096C" w:rsidP="4B1F096C">
            <w:pPr>
              <w:pStyle w:val="Odsekzoznamu"/>
              <w:numPr>
                <w:ilvl w:val="0"/>
                <w:numId w:val="4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Ošetrujúcemu lekárovi/ Zdravotníckemu pracovníkovi neumožnilo vyhľadať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w:t>
            </w:r>
          </w:p>
          <w:p w14:paraId="05995730" w14:textId="77777777" w:rsidR="008E1509" w:rsidRPr="00D95A9D" w:rsidDel="005A2037" w:rsidRDefault="4B1F096C" w:rsidP="4B1F096C">
            <w:pPr>
              <w:pStyle w:val="Odsekzoznamu"/>
              <w:numPr>
                <w:ilvl w:val="0"/>
                <w:numId w:val="46"/>
              </w:numPr>
              <w:rPr>
                <w:rFonts w:asciiTheme="minorHAnsi" w:eastAsiaTheme="minorEastAsia" w:hAnsiTheme="minorHAnsi" w:cstheme="minorBidi"/>
                <w:sz w:val="18"/>
                <w:szCs w:val="18"/>
                <w:u w:val="single"/>
              </w:rPr>
            </w:pPr>
            <w:r w:rsidRPr="00D95A9D">
              <w:rPr>
                <w:rFonts w:asciiTheme="minorHAnsi" w:eastAsiaTheme="minorEastAsia" w:hAnsiTheme="minorHAnsi" w:cstheme="minorBidi"/>
                <w:sz w:val="18"/>
                <w:szCs w:val="18"/>
              </w:rPr>
              <w:t>Ošetrujúcemu lekárovi/ Zdravotníckemu pracovníkovi neumožnilo vyhľadať Ošetrujúci lekár/ Zdravotnícky pracovník nevie vyhľadať odporúčanie na vyšetrenie z dôvodu, že záznam neexistuje, kedy je vrátený prázdny zoznam</w:t>
            </w:r>
          </w:p>
        </w:tc>
      </w:tr>
    </w:tbl>
    <w:p w14:paraId="6A4C3562" w14:textId="77777777" w:rsidR="009603C2" w:rsidRPr="00C26A9D" w:rsidRDefault="34661EDB" w:rsidP="34661EDB">
      <w:pPr>
        <w:pStyle w:val="Nadpis3"/>
        <w:rPr>
          <w:rFonts w:ascii="Times New Roman" w:eastAsia="Times New Roman" w:hAnsi="Times New Roman" w:cs="Times New Roman"/>
          <w:lang w:val="sk-SK"/>
        </w:rPr>
      </w:pPr>
      <w:bookmarkStart w:id="85" w:name="_Vyhľadanie_záznamov_z"/>
      <w:bookmarkStart w:id="86" w:name="_eV_01_09_–_Vyhľadanie"/>
      <w:bookmarkStart w:id="87" w:name="_Toc494461247"/>
      <w:bookmarkStart w:id="88" w:name="_Toc2079605"/>
      <w:bookmarkEnd w:id="85"/>
      <w:bookmarkEnd w:id="86"/>
      <w:r w:rsidRPr="00C26A9D">
        <w:rPr>
          <w:lang w:val="sk-SK"/>
        </w:rPr>
        <w:t>eV_01_09 – Vyhľadanie záznamov z vyšetrenia</w:t>
      </w:r>
      <w:bookmarkEnd w:id="87"/>
      <w:bookmarkEnd w:id="8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72"/>
        <w:gridCol w:w="7904"/>
      </w:tblGrid>
      <w:tr w:rsidR="009603C2" w:rsidRPr="00D95A9D" w14:paraId="6EEFE33A" w14:textId="77777777" w:rsidTr="6DE4F7B8">
        <w:trPr>
          <w:trHeight w:val="454"/>
        </w:trPr>
        <w:tc>
          <w:tcPr>
            <w:tcW w:w="1872" w:type="dxa"/>
            <w:shd w:val="clear" w:color="auto" w:fill="002060"/>
            <w:tcMar>
              <w:top w:w="0" w:type="dxa"/>
              <w:left w:w="108" w:type="dxa"/>
              <w:bottom w:w="0" w:type="dxa"/>
              <w:right w:w="108" w:type="dxa"/>
            </w:tcMar>
            <w:vAlign w:val="center"/>
            <w:hideMark/>
          </w:tcPr>
          <w:p w14:paraId="08A8DBD4"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Mar>
              <w:top w:w="0" w:type="dxa"/>
              <w:left w:w="108" w:type="dxa"/>
              <w:bottom w:w="0" w:type="dxa"/>
              <w:right w:w="108" w:type="dxa"/>
            </w:tcMar>
            <w:vAlign w:val="center"/>
            <w:hideMark/>
          </w:tcPr>
          <w:p w14:paraId="510604B8" w14:textId="77777777" w:rsidR="009603C2" w:rsidRPr="00D95A9D" w:rsidRDefault="4B1F096C" w:rsidP="4B1F096C">
            <w:pPr>
              <w:pStyle w:val="Bezriadkovania"/>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záznamov z vyšetrenia</w:t>
            </w:r>
          </w:p>
        </w:tc>
      </w:tr>
      <w:tr w:rsidR="009603C2" w:rsidRPr="00D95A9D" w14:paraId="3CC4FDEA" w14:textId="77777777" w:rsidTr="6DE4F7B8">
        <w:trPr>
          <w:trHeight w:val="454"/>
        </w:trPr>
        <w:tc>
          <w:tcPr>
            <w:tcW w:w="1872" w:type="dxa"/>
            <w:shd w:val="clear" w:color="auto" w:fill="002060"/>
            <w:tcMar>
              <w:top w:w="0" w:type="dxa"/>
              <w:left w:w="108" w:type="dxa"/>
              <w:bottom w:w="0" w:type="dxa"/>
              <w:right w:w="108" w:type="dxa"/>
            </w:tcMar>
            <w:vAlign w:val="center"/>
            <w:hideMark/>
          </w:tcPr>
          <w:p w14:paraId="03ED26DA"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Stručný popis</w:t>
            </w:r>
          </w:p>
        </w:tc>
        <w:tc>
          <w:tcPr>
            <w:tcW w:w="7904" w:type="dxa"/>
            <w:tcMar>
              <w:top w:w="0" w:type="dxa"/>
              <w:left w:w="108" w:type="dxa"/>
              <w:bottom w:w="0" w:type="dxa"/>
              <w:right w:w="108" w:type="dxa"/>
            </w:tcMar>
            <w:vAlign w:val="center"/>
            <w:hideMark/>
          </w:tcPr>
          <w:p w14:paraId="3BF8398F" w14:textId="77777777" w:rsidR="009603C2" w:rsidRPr="00D95A9D" w:rsidRDefault="4B1F096C" w:rsidP="4B1F096C">
            <w:pPr>
              <w:pStyle w:val="Bezriadkovania"/>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Zdravotnícky pracovník môže vyhľadať záznamy z ambulantných, zobrazovacích vyšetrení alebo z poskytnutej ústavnej hospitalizačnej, zdravotnej starostlivosti. Bez súhlasu pacienta k záznamom pristupuje lekár s uzatvorenou dohodou o poskytovaní zdravotnej starostlivosti s pacientom (okrem záznamov z oblasti psychiatrie a klinickej psychológie). Inak zdravotnícky pracovník musí mať súhlas pacienta na prístup k záznamom z vyšetrení.</w:t>
            </w:r>
          </w:p>
        </w:tc>
      </w:tr>
      <w:tr w:rsidR="009603C2" w:rsidRPr="00D95A9D" w14:paraId="19E6640E" w14:textId="77777777" w:rsidTr="6DE4F7B8">
        <w:trPr>
          <w:trHeight w:val="454"/>
        </w:trPr>
        <w:tc>
          <w:tcPr>
            <w:tcW w:w="1872" w:type="dxa"/>
            <w:shd w:val="clear" w:color="auto" w:fill="002060"/>
            <w:tcMar>
              <w:top w:w="0" w:type="dxa"/>
              <w:left w:w="108" w:type="dxa"/>
              <w:bottom w:w="0" w:type="dxa"/>
              <w:right w:w="108" w:type="dxa"/>
            </w:tcMar>
            <w:vAlign w:val="center"/>
            <w:hideMark/>
          </w:tcPr>
          <w:p w14:paraId="6C4DC11D"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Mar>
              <w:top w:w="0" w:type="dxa"/>
              <w:left w:w="108" w:type="dxa"/>
              <w:bottom w:w="0" w:type="dxa"/>
              <w:right w:w="108" w:type="dxa"/>
            </w:tcMar>
            <w:vAlign w:val="center"/>
            <w:hideMark/>
          </w:tcPr>
          <w:p w14:paraId="7DF65DD5" w14:textId="77777777" w:rsidR="009603C2" w:rsidRPr="00D95A9D" w:rsidRDefault="4B1F096C" w:rsidP="4B1F096C">
            <w:pPr>
              <w:pStyle w:val="Bezriadkovania"/>
              <w:numPr>
                <w:ilvl w:val="0"/>
                <w:numId w:val="40"/>
              </w:numPr>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F7AAE96" w14:textId="77777777" w:rsidR="009603C2" w:rsidRPr="00D95A9D" w:rsidRDefault="4B1F096C" w:rsidP="4B1F096C">
            <w:pPr>
              <w:pStyle w:val="Bezriadkovania"/>
              <w:numPr>
                <w:ilvl w:val="0"/>
                <w:numId w:val="40"/>
              </w:numPr>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50889439" w14:textId="77777777" w:rsidR="00C6235F" w:rsidRPr="00D95A9D" w:rsidRDefault="4B1F096C" w:rsidP="4B1F096C">
            <w:pPr>
              <w:pStyle w:val="Bezriadkovania"/>
              <w:numPr>
                <w:ilvl w:val="0"/>
                <w:numId w:val="40"/>
              </w:numPr>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vyšetrenia</w:t>
            </w:r>
          </w:p>
          <w:p w14:paraId="22AB1F8F" w14:textId="77777777" w:rsidR="009603C2" w:rsidRPr="00D95A9D" w:rsidRDefault="34661EDB" w:rsidP="34661EDB">
            <w:pPr>
              <w:pStyle w:val="Bezriadkovania"/>
              <w:numPr>
                <w:ilvl w:val="0"/>
                <w:numId w:val="40"/>
              </w:numPr>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Poskytnutý súhlas pacienta prostredníctvom eID/ eDoPP (ak je potrebný) </w:t>
            </w:r>
          </w:p>
        </w:tc>
      </w:tr>
      <w:tr w:rsidR="009603C2" w:rsidRPr="00D95A9D" w14:paraId="277BC8B8" w14:textId="77777777" w:rsidTr="6DE4F7B8">
        <w:trPr>
          <w:trHeight w:val="454"/>
        </w:trPr>
        <w:tc>
          <w:tcPr>
            <w:tcW w:w="1872" w:type="dxa"/>
            <w:shd w:val="clear" w:color="auto" w:fill="002060"/>
            <w:tcMar>
              <w:top w:w="0" w:type="dxa"/>
              <w:left w:w="108" w:type="dxa"/>
              <w:bottom w:w="0" w:type="dxa"/>
              <w:right w:w="108" w:type="dxa"/>
            </w:tcMar>
            <w:vAlign w:val="center"/>
            <w:hideMark/>
          </w:tcPr>
          <w:p w14:paraId="36991BEB"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Mar>
              <w:top w:w="0" w:type="dxa"/>
              <w:left w:w="108" w:type="dxa"/>
              <w:bottom w:w="0" w:type="dxa"/>
              <w:right w:w="108" w:type="dxa"/>
            </w:tcMar>
            <w:vAlign w:val="center"/>
            <w:hideMark/>
          </w:tcPr>
          <w:p w14:paraId="2AD0CE01" w14:textId="77777777" w:rsidR="009603C2" w:rsidRPr="00D95A9D" w:rsidRDefault="00A10E40" w:rsidP="4B1F096C">
            <w:pPr>
              <w:pStyle w:val="Bezriadkovania"/>
              <w:numPr>
                <w:ilvl w:val="0"/>
                <w:numId w:val="41"/>
              </w:numPr>
              <w:spacing w:after="0" w:line="276" w:lineRule="auto"/>
              <w:rPr>
                <w:rFonts w:asciiTheme="minorHAnsi" w:eastAsiaTheme="minorEastAsia" w:hAnsiTheme="minorHAnsi" w:cstheme="minorBidi"/>
                <w:color w:val="auto"/>
                <w:sz w:val="18"/>
                <w:szCs w:val="18"/>
                <w:lang w:val="sk-SK"/>
              </w:rPr>
            </w:pPr>
            <w:hyperlink w:anchor="_A3_–_Vyhľadanie" w:history="1">
              <w:r w:rsidR="4B1F096C" w:rsidRPr="00D95A9D">
                <w:rPr>
                  <w:rStyle w:val="Hypertextovprepojenie"/>
                  <w:rFonts w:asciiTheme="minorHAnsi" w:eastAsiaTheme="minorEastAsia" w:hAnsiTheme="minorHAnsi" w:cstheme="minorBidi"/>
                  <w:sz w:val="18"/>
                  <w:szCs w:val="18"/>
                  <w:lang w:val="sk-SK"/>
                </w:rPr>
                <w:t>A3:Vyhľadanie vyšetrenia na základe prehľadu vyšetrení</w:t>
              </w:r>
            </w:hyperlink>
          </w:p>
        </w:tc>
      </w:tr>
      <w:tr w:rsidR="009603C2" w:rsidRPr="00D95A9D" w14:paraId="752D3583" w14:textId="77777777" w:rsidTr="6DE4F7B8">
        <w:trPr>
          <w:trHeight w:val="454"/>
        </w:trPr>
        <w:tc>
          <w:tcPr>
            <w:tcW w:w="1872" w:type="dxa"/>
            <w:shd w:val="clear" w:color="auto" w:fill="002060"/>
            <w:tcMar>
              <w:top w:w="0" w:type="dxa"/>
              <w:left w:w="108" w:type="dxa"/>
              <w:bottom w:w="0" w:type="dxa"/>
              <w:right w:w="108" w:type="dxa"/>
            </w:tcMar>
            <w:vAlign w:val="center"/>
            <w:hideMark/>
          </w:tcPr>
          <w:p w14:paraId="52CFF1D7"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Mar>
              <w:top w:w="0" w:type="dxa"/>
              <w:left w:w="108" w:type="dxa"/>
              <w:bottom w:w="0" w:type="dxa"/>
              <w:right w:w="108" w:type="dxa"/>
            </w:tcMar>
            <w:vAlign w:val="center"/>
            <w:hideMark/>
          </w:tcPr>
          <w:p w14:paraId="0E7DAB63" w14:textId="77777777" w:rsidR="00C6235F" w:rsidRPr="00D95A9D" w:rsidRDefault="4B1F096C" w:rsidP="4B1F096C">
            <w:pPr>
              <w:pStyle w:val="Bezriadkovania"/>
              <w:spacing w:after="0"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Používaný len EHR extrakt, ktorý je v rozsahu nasledovných archetypov:</w:t>
            </w:r>
          </w:p>
          <w:p w14:paraId="0624A61F" w14:textId="77777777" w:rsidR="00603671" w:rsidRPr="00D95A9D" w:rsidRDefault="00A10E40" w:rsidP="4B1F096C">
            <w:pPr>
              <w:pStyle w:val="Bezriadkovania"/>
              <w:numPr>
                <w:ilvl w:val="0"/>
                <w:numId w:val="41"/>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CEN-EN13606-ENTRY.Zaznam_o_vysetreni-Zaznam_o_odbornom_vysetreni.v5</w:t>
              </w:r>
            </w:hyperlink>
          </w:p>
          <w:p w14:paraId="4705ACBB" w14:textId="77777777" w:rsidR="00603671" w:rsidRPr="00D95A9D" w:rsidRDefault="00A10E40" w:rsidP="4B1F096C">
            <w:pPr>
              <w:pStyle w:val="Bezriadkovania"/>
              <w:numPr>
                <w:ilvl w:val="0"/>
                <w:numId w:val="41"/>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CEN-EN13606-CLUSTER.Odporucanie_na_vysetrenie.v1</w:t>
              </w:r>
            </w:hyperlink>
          </w:p>
          <w:p w14:paraId="3FC067FC" w14:textId="77777777" w:rsidR="00603671" w:rsidRPr="00D95A9D" w:rsidRDefault="00A10E40" w:rsidP="4B1F096C">
            <w:pPr>
              <w:pStyle w:val="Bezriadkovania"/>
              <w:numPr>
                <w:ilvl w:val="0"/>
                <w:numId w:val="41"/>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CEN-EN13606-ENTRY.Zaznam_o_vysetreni-Lekárska_prepustacia_sprava.v4</w:t>
              </w:r>
            </w:hyperlink>
          </w:p>
          <w:p w14:paraId="53621785" w14:textId="77777777" w:rsidR="009603C2" w:rsidRPr="00D95A9D" w:rsidRDefault="00A10E40" w:rsidP="4B1F096C">
            <w:pPr>
              <w:pStyle w:val="Bezriadkovania"/>
              <w:numPr>
                <w:ilvl w:val="0"/>
                <w:numId w:val="41"/>
              </w:numPr>
              <w:spacing w:after="0"/>
              <w:rPr>
                <w:rFonts w:asciiTheme="minorHAnsi" w:eastAsiaTheme="minorEastAsia" w:hAnsiTheme="minorHAnsi" w:cstheme="minorBidi"/>
                <w:color w:val="auto"/>
                <w:sz w:val="18"/>
                <w:szCs w:val="18"/>
                <w:lang w:val="sk-SK"/>
              </w:rPr>
            </w:pPr>
            <w:hyperlink w:anchor="_Zobrazovacie_vyšetrenie" w:history="1">
              <w:r w:rsidR="4B1F096C" w:rsidRPr="00D95A9D">
                <w:rPr>
                  <w:rStyle w:val="Hypertextovprepojenie"/>
                  <w:rFonts w:asciiTheme="minorHAnsi" w:eastAsiaTheme="minorEastAsia" w:hAnsiTheme="minorHAnsi" w:cstheme="minorBidi"/>
                  <w:sz w:val="18"/>
                  <w:szCs w:val="18"/>
                  <w:lang w:val="sk-SK"/>
                </w:rPr>
                <w:t>CEN-EN13606-ENTRY.Zaznam_o_vysetreni-Zaznam_o_zobrazovacom_vysetreni.v3</w:t>
              </w:r>
            </w:hyperlink>
          </w:p>
        </w:tc>
      </w:tr>
      <w:tr w:rsidR="009603C2" w:rsidRPr="00D95A9D" w14:paraId="6589CCEE" w14:textId="77777777" w:rsidTr="6DE4F7B8">
        <w:trPr>
          <w:trHeight w:val="454"/>
        </w:trPr>
        <w:tc>
          <w:tcPr>
            <w:tcW w:w="1872" w:type="dxa"/>
            <w:shd w:val="clear" w:color="auto" w:fill="002060"/>
            <w:tcMar>
              <w:top w:w="0" w:type="dxa"/>
              <w:left w:w="108" w:type="dxa"/>
              <w:bottom w:w="0" w:type="dxa"/>
              <w:right w:w="108" w:type="dxa"/>
            </w:tcMar>
            <w:vAlign w:val="center"/>
            <w:hideMark/>
          </w:tcPr>
          <w:p w14:paraId="626AC784"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Mar>
              <w:top w:w="0" w:type="dxa"/>
              <w:left w:w="108" w:type="dxa"/>
              <w:bottom w:w="0" w:type="dxa"/>
              <w:right w:w="108" w:type="dxa"/>
            </w:tcMar>
            <w:vAlign w:val="center"/>
            <w:hideMark/>
          </w:tcPr>
          <w:p w14:paraId="35750692" w14:textId="38A9948D" w:rsidR="009603C2" w:rsidRPr="00D95A9D" w:rsidRDefault="00A10E40" w:rsidP="4B1F096C">
            <w:pPr>
              <w:pStyle w:val="Bezriadkovania"/>
              <w:numPr>
                <w:ilvl w:val="0"/>
                <w:numId w:val="41"/>
              </w:numPr>
              <w:spacing w:after="0" w:line="276" w:lineRule="auto"/>
              <w:rPr>
                <w:rFonts w:asciiTheme="minorHAnsi" w:eastAsiaTheme="minorEastAsia" w:hAnsiTheme="minorHAnsi" w:cstheme="minorBidi"/>
                <w:color w:val="auto"/>
                <w:sz w:val="18"/>
                <w:szCs w:val="18"/>
                <w:lang w:val="sk-SK"/>
              </w:rPr>
            </w:pPr>
            <w:hyperlink w:anchor="_VyhladajZaznamyOVystereniach_v4" w:history="1">
              <w:r w:rsidR="4B1F096C" w:rsidRPr="00D95A9D">
                <w:rPr>
                  <w:rStyle w:val="Hypertextovprepojenie"/>
                  <w:rFonts w:asciiTheme="minorHAnsi" w:eastAsiaTheme="minorEastAsia" w:hAnsiTheme="minorHAnsi" w:cstheme="minorBidi"/>
                  <w:sz w:val="18"/>
                  <w:szCs w:val="18"/>
                  <w:lang w:val="sk-SK"/>
                </w:rPr>
                <w:t>VyhladajZaznamyOVysetreniach_v5</w:t>
              </w:r>
            </w:hyperlink>
          </w:p>
        </w:tc>
      </w:tr>
      <w:tr w:rsidR="009603C2" w:rsidRPr="00D95A9D" w14:paraId="3F10B45D" w14:textId="77777777" w:rsidTr="6DE4F7B8">
        <w:trPr>
          <w:trHeight w:val="454"/>
        </w:trPr>
        <w:tc>
          <w:tcPr>
            <w:tcW w:w="1872" w:type="dxa"/>
            <w:shd w:val="clear" w:color="auto" w:fill="002060"/>
            <w:tcMar>
              <w:top w:w="0" w:type="dxa"/>
              <w:left w:w="108" w:type="dxa"/>
              <w:bottom w:w="0" w:type="dxa"/>
              <w:right w:w="108" w:type="dxa"/>
            </w:tcMar>
            <w:vAlign w:val="center"/>
            <w:hideMark/>
          </w:tcPr>
          <w:p w14:paraId="7287A1A5"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Mar>
              <w:top w:w="0" w:type="dxa"/>
              <w:left w:w="108" w:type="dxa"/>
              <w:bottom w:w="0" w:type="dxa"/>
              <w:right w:w="108" w:type="dxa"/>
            </w:tcMar>
            <w:vAlign w:val="center"/>
            <w:hideMark/>
          </w:tcPr>
          <w:p w14:paraId="58513951" w14:textId="77777777" w:rsidR="009603C2" w:rsidRPr="00D95A9D" w:rsidRDefault="4B1F096C" w:rsidP="4B1F096C">
            <w:pPr>
              <w:pStyle w:val="Bezriadkovania"/>
              <w:numPr>
                <w:ilvl w:val="0"/>
                <w:numId w:val="41"/>
              </w:numPr>
              <w:spacing w:after="0"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Vyhľadané záznamy z vyšetrení</w:t>
            </w:r>
          </w:p>
        </w:tc>
      </w:tr>
      <w:tr w:rsidR="009603C2" w:rsidRPr="00D95A9D" w14:paraId="2C0674CA" w14:textId="77777777" w:rsidTr="6DE4F7B8">
        <w:trPr>
          <w:trHeight w:val="454"/>
        </w:trPr>
        <w:tc>
          <w:tcPr>
            <w:tcW w:w="1872" w:type="dxa"/>
            <w:shd w:val="clear" w:color="auto" w:fill="002060"/>
            <w:tcMar>
              <w:top w:w="0" w:type="dxa"/>
              <w:left w:w="108" w:type="dxa"/>
              <w:bottom w:w="0" w:type="dxa"/>
              <w:right w:w="108" w:type="dxa"/>
            </w:tcMar>
            <w:vAlign w:val="center"/>
            <w:hideMark/>
          </w:tcPr>
          <w:p w14:paraId="7EE428C0"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Mar>
              <w:top w:w="0" w:type="dxa"/>
              <w:left w:w="108" w:type="dxa"/>
              <w:bottom w:w="0" w:type="dxa"/>
              <w:right w:w="108" w:type="dxa"/>
            </w:tcMar>
            <w:vAlign w:val="center"/>
            <w:hideMark/>
          </w:tcPr>
          <w:p w14:paraId="11FC4D35" w14:textId="77777777" w:rsidR="00B0286E" w:rsidRPr="00D95A9D" w:rsidRDefault="4B1F096C" w:rsidP="4B1F096C">
            <w:pPr>
              <w:pStyle w:val="Odsekzoznamu"/>
              <w:numPr>
                <w:ilvl w:val="0"/>
                <w:numId w:val="4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Zdravotnícky pracovník vyhľadá vyšetrenia pacienta prostredníctvom JRUZ_ID pacienta. V prípade, že IS PZS nedisponuje JRÚZ ID k identite pacienta získa ho prostredníctvom služby DajJRUZIdentifikator_GW_v2</w:t>
            </w:r>
          </w:p>
          <w:p w14:paraId="172A9CAF" w14:textId="77777777" w:rsidR="009603C2" w:rsidRPr="00D95A9D" w:rsidRDefault="4B1F096C" w:rsidP="4B1F096C">
            <w:pPr>
              <w:pStyle w:val="Odsekzoznamu"/>
              <w:numPr>
                <w:ilvl w:val="0"/>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môže doplniť voliteľné vyhľadávacie kritéria:</w:t>
            </w:r>
          </w:p>
          <w:p w14:paraId="58C9A26A" w14:textId="77777777" w:rsidR="000D011E" w:rsidRPr="00D95A9D" w:rsidRDefault="4B1F096C" w:rsidP="4B1F096C">
            <w:pPr>
              <w:pStyle w:val="Odsekzoznamu"/>
              <w:numPr>
                <w:ilvl w:val="1"/>
                <w:numId w:val="4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Vlastné záznamy ošetrujúceho lekára vykonané na danom OÚ PZS, kedy IS PZS na pozadí služby VyhladajZaznamyOVysetreniach_v5 vloží do atribútu „Vlastné záznamy“ hodnotu TRUE </w:t>
            </w:r>
          </w:p>
          <w:p w14:paraId="4A68A93A" w14:textId="77777777" w:rsidR="00B0286E" w:rsidRPr="00D95A9D" w:rsidRDefault="4B1F096C" w:rsidP="4B1F096C">
            <w:pPr>
              <w:pStyle w:val="Odsekzoznamu"/>
              <w:numPr>
                <w:ilvl w:val="1"/>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Konkrétny záznam zapísaný ošetrujúcim lekárom, vložením vyhľadávacieho kritéria ID záznamu do služby VyhladajZaznamyOVysetreniach_v5</w:t>
            </w:r>
          </w:p>
          <w:p w14:paraId="2C31056A" w14:textId="77777777" w:rsidR="000D011E" w:rsidRPr="00D95A9D" w:rsidRDefault="4B1F096C" w:rsidP="4B1F096C">
            <w:pPr>
              <w:pStyle w:val="Odsekzoznamu"/>
              <w:numPr>
                <w:ilvl w:val="1"/>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Psychiatrické záznamy pre všeobecného lekára, vložením citlivosti záznamu „5“ do služby VyhladajZaznamyOVysetreniach_v5</w:t>
            </w:r>
          </w:p>
          <w:p w14:paraId="6FA98A32" w14:textId="77777777" w:rsidR="000D011E" w:rsidRPr="00D95A9D" w:rsidRDefault="4B1F096C" w:rsidP="4B1F096C">
            <w:pPr>
              <w:pStyle w:val="Odsekzoznamu"/>
              <w:numPr>
                <w:ilvl w:val="1"/>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Ostatné cudzie záznamy kedy môže vyhľadanie upresniť prostredníctvom vyhľadávacích kritérií do služby VyhladajZaznamyOVysetreniach_v5: </w:t>
            </w:r>
          </w:p>
          <w:p w14:paraId="5627A66F" w14:textId="77777777" w:rsidR="000D011E" w:rsidRPr="00D95A9D" w:rsidRDefault="4B1F096C" w:rsidP="4B1F096C">
            <w:pPr>
              <w:pStyle w:val="Odsekzoznamu"/>
              <w:numPr>
                <w:ilvl w:val="2"/>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Názov vyšetrenia </w:t>
            </w:r>
          </w:p>
          <w:p w14:paraId="4A28DD58" w14:textId="77777777" w:rsidR="000D011E" w:rsidRPr="00D95A9D" w:rsidRDefault="4B1F096C" w:rsidP="4B1F096C">
            <w:pPr>
              <w:pStyle w:val="Odsekzoznamu"/>
              <w:numPr>
                <w:ilvl w:val="2"/>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Obdobie OD</w:t>
            </w:r>
          </w:p>
          <w:p w14:paraId="1CC05DD3" w14:textId="77777777" w:rsidR="000D011E" w:rsidRPr="00D95A9D" w:rsidRDefault="4B1F096C" w:rsidP="4B1F096C">
            <w:pPr>
              <w:pStyle w:val="Odsekzoznamu"/>
              <w:numPr>
                <w:ilvl w:val="2"/>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Obdobie DO</w:t>
            </w:r>
          </w:p>
          <w:p w14:paraId="1ADC2DDD" w14:textId="77777777" w:rsidR="000D011E" w:rsidRPr="00D95A9D" w:rsidRDefault="4B1F096C" w:rsidP="4B1F096C">
            <w:pPr>
              <w:pStyle w:val="Odsekzoznamu"/>
              <w:numPr>
                <w:ilvl w:val="2"/>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PZS, kde bol vytvorený záznam (JRÚZ ID PZS) </w:t>
            </w:r>
          </w:p>
          <w:p w14:paraId="0BD83255" w14:textId="77777777" w:rsidR="000D011E" w:rsidRPr="00D95A9D" w:rsidRDefault="4B1F096C" w:rsidP="4B1F096C">
            <w:pPr>
              <w:pStyle w:val="Odsekzoznamu"/>
              <w:numPr>
                <w:ilvl w:val="2"/>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odbornosť, kde bol záznam vytvorený ( JRÚZ ID z číselníka)</w:t>
            </w:r>
          </w:p>
          <w:p w14:paraId="000F9F74" w14:textId="77777777" w:rsidR="000D011E" w:rsidRPr="00D95A9D" w:rsidRDefault="4B1F096C" w:rsidP="4B1F096C">
            <w:pPr>
              <w:pStyle w:val="Odsekzoznamu"/>
              <w:numPr>
                <w:ilvl w:val="2"/>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Typ vyšetrenia (OID odborné vyšetrenie, zobrazovacie vyšetrenie, prepúšťacia správa) </w:t>
            </w:r>
          </w:p>
          <w:p w14:paraId="7264DDEF" w14:textId="77777777" w:rsidR="000D011E" w:rsidRPr="00D95A9D" w:rsidRDefault="4B1F096C" w:rsidP="4B1F096C">
            <w:pPr>
              <w:pStyle w:val="Odsekzoznamu"/>
              <w:numPr>
                <w:ilvl w:val="0"/>
                <w:numId w:val="42"/>
              </w:numPr>
              <w:spacing w:before="120" w:line="276" w:lineRule="auto"/>
              <w:rPr>
                <w:sz w:val="18"/>
                <w:szCs w:val="18"/>
              </w:rPr>
            </w:pPr>
            <w:r w:rsidRPr="00D95A9D">
              <w:rPr>
                <w:sz w:val="18"/>
                <w:szCs w:val="18"/>
              </w:rPr>
              <w:t>IS PZS na základe zadaných kritérií lekára zavolá službu VyhladajZaznamyOVysetreniach_v5:</w:t>
            </w:r>
          </w:p>
          <w:p w14:paraId="22A30DE4" w14:textId="77777777" w:rsidR="00A177A8" w:rsidRPr="00D95A9D" w:rsidRDefault="4B1F096C" w:rsidP="4B1F096C">
            <w:pPr>
              <w:pStyle w:val="Odsekzoznamu"/>
              <w:numPr>
                <w:ilvl w:val="0"/>
                <w:numId w:val="73"/>
              </w:numPr>
              <w:spacing w:before="120" w:line="276" w:lineRule="auto"/>
              <w:jc w:val="both"/>
              <w:rPr>
                <w:sz w:val="18"/>
                <w:szCs w:val="18"/>
              </w:rPr>
            </w:pPr>
            <w:r w:rsidRPr="00D95A9D">
              <w:rPr>
                <w:sz w:val="18"/>
                <w:szCs w:val="18"/>
              </w:rPr>
              <w:t> Citlivosť 3 okrem c) prístup k psychiatrickým záznamom],</w:t>
            </w:r>
          </w:p>
          <w:p w14:paraId="6458B2E0" w14:textId="77777777" w:rsidR="00A177A8" w:rsidRPr="00D95A9D" w:rsidRDefault="4B1F096C" w:rsidP="4B1F096C">
            <w:pPr>
              <w:pStyle w:val="Odsekzoznamu"/>
              <w:numPr>
                <w:ilvl w:val="0"/>
                <w:numId w:val="73"/>
              </w:numPr>
              <w:rPr>
                <w:sz w:val="18"/>
                <w:szCs w:val="18"/>
              </w:rPr>
            </w:pPr>
            <w:r w:rsidRPr="00D95A9D">
              <w:rPr>
                <w:sz w:val="18"/>
                <w:szCs w:val="18"/>
              </w:rPr>
              <w:t xml:space="preserve">Kompletnosť záznamu TRUE (v prípade, že ošetrujúci lekár nechce získať úplne záznamy ihneď, do príznaku Komplexnosť záznamu doplní FALSE a v rámci záznamov je vrátených len prvých 2000 znakov z celkového záznamu - pre textové položky, ktoré obsahujú viac ako 2000 znakov, vráti prvých 2000 znakov a text “…{####}”, kde #### je počet znakov, ktoré neboli zobrazené a následne získanie záznamov je možné prostredníctvom služby DajZaznamOVysetreni_v5)  </w:t>
            </w:r>
          </w:p>
          <w:p w14:paraId="39D32D6B" w14:textId="77777777" w:rsidR="000D011E" w:rsidRPr="00D95A9D" w:rsidRDefault="4B1F096C" w:rsidP="4B1F096C">
            <w:pPr>
              <w:pStyle w:val="Odsekzoznamu"/>
              <w:numPr>
                <w:ilvl w:val="0"/>
                <w:numId w:val="42"/>
              </w:numPr>
              <w:spacing w:before="120" w:line="276" w:lineRule="auto"/>
              <w:jc w:val="both"/>
              <w:rPr>
                <w:sz w:val="18"/>
                <w:szCs w:val="18"/>
              </w:rPr>
            </w:pPr>
            <w:r w:rsidRPr="00D95A9D">
              <w:rPr>
                <w:sz w:val="18"/>
                <w:szCs w:val="18"/>
              </w:rPr>
              <w:t xml:space="preserve">V prípade, že zobrazený záznam obsahuje informáciu o zmene tohto záznamu, je ošetrujúcemu lekárovi zobrazená informácia o zmene stavu záznamu v rozsahu: </w:t>
            </w:r>
          </w:p>
          <w:p w14:paraId="758226E1" w14:textId="77777777" w:rsidR="00A177A8" w:rsidRPr="00D95A9D" w:rsidRDefault="4B1F096C" w:rsidP="4B1F096C">
            <w:pPr>
              <w:pStyle w:val="Odsekzoznamu"/>
              <w:numPr>
                <w:ilvl w:val="1"/>
                <w:numId w:val="74"/>
              </w:numPr>
              <w:spacing w:before="120" w:line="276" w:lineRule="auto"/>
              <w:jc w:val="both"/>
              <w:rPr>
                <w:sz w:val="18"/>
                <w:szCs w:val="18"/>
              </w:rPr>
            </w:pPr>
            <w:r w:rsidRPr="00D95A9D">
              <w:rPr>
                <w:sz w:val="18"/>
                <w:szCs w:val="18"/>
              </w:rPr>
              <w:t xml:space="preserve">Pôvodný stav záznamu, ktorý je evidovaný </w:t>
            </w:r>
          </w:p>
          <w:p w14:paraId="1D1A6ABE" w14:textId="77777777" w:rsidR="00A177A8" w:rsidRPr="00D95A9D" w:rsidRDefault="4B1F096C" w:rsidP="4B1F096C">
            <w:pPr>
              <w:pStyle w:val="Odsekzoznamu"/>
              <w:numPr>
                <w:ilvl w:val="1"/>
                <w:numId w:val="74"/>
              </w:numPr>
              <w:spacing w:before="120" w:line="276" w:lineRule="auto"/>
              <w:jc w:val="both"/>
              <w:rPr>
                <w:sz w:val="18"/>
                <w:szCs w:val="18"/>
              </w:rPr>
            </w:pPr>
            <w:r w:rsidRPr="00D95A9D">
              <w:rPr>
                <w:sz w:val="18"/>
                <w:szCs w:val="18"/>
              </w:rPr>
              <w:t>Zdravotnícky pracovník, ktorý túto zmenu vykonal</w:t>
            </w:r>
          </w:p>
          <w:p w14:paraId="197DCF2C" w14:textId="77777777" w:rsidR="00A177A8" w:rsidRPr="00D95A9D" w:rsidRDefault="4B1F096C" w:rsidP="4B1F096C">
            <w:pPr>
              <w:pStyle w:val="Odsekzoznamu"/>
              <w:numPr>
                <w:ilvl w:val="1"/>
                <w:numId w:val="74"/>
              </w:numPr>
              <w:spacing w:before="120" w:line="276" w:lineRule="auto"/>
              <w:jc w:val="both"/>
              <w:rPr>
                <w:sz w:val="18"/>
                <w:szCs w:val="18"/>
              </w:rPr>
            </w:pPr>
            <w:r w:rsidRPr="00D95A9D">
              <w:rPr>
                <w:sz w:val="18"/>
                <w:szCs w:val="18"/>
              </w:rPr>
              <w:t xml:space="preserve">V prípade storna, prečo záznam bol stornovaný </w:t>
            </w:r>
          </w:p>
          <w:p w14:paraId="0A817DCA" w14:textId="77777777" w:rsidR="009603C2" w:rsidRPr="00D95A9D" w:rsidRDefault="4B1F096C" w:rsidP="4B1F096C">
            <w:pPr>
              <w:pStyle w:val="Odsekzoznamu"/>
              <w:numPr>
                <w:ilvl w:val="0"/>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vráti detailný výsledok vyšetrenia podľa typu vyšetrenia : </w:t>
            </w:r>
          </w:p>
          <w:p w14:paraId="24C367B4" w14:textId="77777777" w:rsidR="009603C2" w:rsidRPr="00D95A9D" w:rsidRDefault="4B1F096C" w:rsidP="4B1F096C">
            <w:pPr>
              <w:pStyle w:val="Odsekzoznamu"/>
              <w:numPr>
                <w:ilvl w:val="1"/>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lastRenderedPageBreak/>
              <w:t>Odborné vyšetrenie</w:t>
            </w:r>
          </w:p>
          <w:p w14:paraId="776E3C81" w14:textId="77777777" w:rsidR="00186A1A" w:rsidRPr="00D95A9D" w:rsidRDefault="4B1F096C" w:rsidP="4B1F096C">
            <w:pPr>
              <w:pStyle w:val="Odsekzoznamu"/>
              <w:numPr>
                <w:ilvl w:val="1"/>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Prepúšťacia správa</w:t>
            </w:r>
          </w:p>
          <w:p w14:paraId="5B141214" w14:textId="77777777" w:rsidR="00FA78F7" w:rsidRPr="00D95A9D" w:rsidRDefault="4B1F096C" w:rsidP="4B1F096C">
            <w:pPr>
              <w:pStyle w:val="Odsekzoznamu"/>
              <w:numPr>
                <w:ilvl w:val="1"/>
                <w:numId w:val="42"/>
              </w:numPr>
              <w:spacing w:before="120" w:line="276" w:lineRule="auto"/>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Zobrazovacie vyšetrenie</w:t>
            </w:r>
          </w:p>
        </w:tc>
      </w:tr>
      <w:tr w:rsidR="00D92B8A" w:rsidRPr="00D95A9D" w14:paraId="43B2B65D" w14:textId="77777777" w:rsidTr="6DE4F7B8">
        <w:trPr>
          <w:trHeight w:val="454"/>
        </w:trPr>
        <w:tc>
          <w:tcPr>
            <w:tcW w:w="1872" w:type="dxa"/>
            <w:shd w:val="clear" w:color="auto" w:fill="002060"/>
            <w:tcMar>
              <w:top w:w="0" w:type="dxa"/>
              <w:left w:w="108" w:type="dxa"/>
              <w:bottom w:w="0" w:type="dxa"/>
              <w:right w:w="108" w:type="dxa"/>
            </w:tcMar>
            <w:vAlign w:val="center"/>
          </w:tcPr>
          <w:p w14:paraId="0EBB35F6" w14:textId="77777777" w:rsidR="00D92B8A"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Mar>
              <w:top w:w="0" w:type="dxa"/>
              <w:left w:w="108" w:type="dxa"/>
              <w:bottom w:w="0" w:type="dxa"/>
              <w:right w:w="108" w:type="dxa"/>
            </w:tcMar>
            <w:vAlign w:val="center"/>
          </w:tcPr>
          <w:p w14:paraId="3F11EA45" w14:textId="77777777" w:rsidR="0075353A" w:rsidRPr="00D95A9D" w:rsidRDefault="4B1F096C" w:rsidP="4B1F096C">
            <w:pPr>
              <w:pStyle w:val="Odsekzoznamu"/>
              <w:numPr>
                <w:ilvl w:val="0"/>
                <w:numId w:val="7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Zdravotnícky pracovník nevyplnil všetky povinné položky v rámci vyhľadania „odporúčania na vyšetrenie“, kedy mu informačný systém vráti informáciu, ktorú položku je potrebné vyplniť</w:t>
            </w:r>
            <w:r w:rsidRPr="00D95A9D">
              <w:t>,</w:t>
            </w:r>
            <w:r w:rsidRPr="00D95A9D">
              <w:rPr>
                <w:rFonts w:asciiTheme="minorHAnsi" w:eastAsiaTheme="minorEastAsia" w:hAnsiTheme="minorHAnsi" w:cstheme="minorBidi"/>
                <w:sz w:val="18"/>
                <w:szCs w:val="18"/>
              </w:rPr>
              <w:t xml:space="preserve"> aby bol záznam korektne uzavretý alebo odoslaný do NZIS</w:t>
            </w:r>
          </w:p>
          <w:p w14:paraId="2D5532FB" w14:textId="77777777" w:rsidR="0075353A" w:rsidRPr="00D95A9D" w:rsidRDefault="4B1F096C" w:rsidP="4B1F096C">
            <w:pPr>
              <w:pStyle w:val="Odsekzoznamu"/>
              <w:numPr>
                <w:ilvl w:val="0"/>
                <w:numId w:val="7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Zdravotníckemu pracovníkovi neumožnilo vyhľadať záznam z dôvodu problému s identitou pacienta, pre ktorý je záznam zasielaný: </w:t>
            </w:r>
          </w:p>
          <w:p w14:paraId="38919FD3" w14:textId="77777777" w:rsidR="00BE2498" w:rsidRPr="00D95A9D" w:rsidRDefault="4B1F096C" w:rsidP="4B1F096C">
            <w:pPr>
              <w:pStyle w:val="Odsekzoznamu"/>
              <w:numPr>
                <w:ilvl w:val="1"/>
                <w:numId w:val="7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45AD36EC" w14:textId="77777777" w:rsidR="0075353A" w:rsidRPr="00D95A9D" w:rsidRDefault="4B1F096C" w:rsidP="4B1F096C">
            <w:pPr>
              <w:pStyle w:val="Odsekzoznamu"/>
              <w:numPr>
                <w:ilvl w:val="0"/>
                <w:numId w:val="7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Zdravotníckemu pracovníkovi neumožnilo vyhľadať záznam z dôvodu chyby na strane IS PZS ( chyby na strane IS PZS - E000002, E000006)  </w:t>
            </w:r>
          </w:p>
          <w:p w14:paraId="2120CA56" w14:textId="77777777" w:rsidR="0075353A" w:rsidRPr="00D95A9D" w:rsidRDefault="4B1F096C" w:rsidP="4B1F096C">
            <w:pPr>
              <w:pStyle w:val="Odsekzoznamu"/>
              <w:numPr>
                <w:ilvl w:val="0"/>
                <w:numId w:val="7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Ošetrujúcemu lekárovi/ Zdravotníckemu pracovníkovi neumožnilo vyhľadať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w:t>
            </w:r>
          </w:p>
          <w:p w14:paraId="01FF0D7A" w14:textId="77777777" w:rsidR="0075353A" w:rsidRPr="00D95A9D" w:rsidRDefault="34661EDB" w:rsidP="34661EDB">
            <w:pPr>
              <w:pStyle w:val="Odsekzoznamu"/>
              <w:numPr>
                <w:ilvl w:val="0"/>
                <w:numId w:val="7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Zdravotníckemu pracovníkovi neumožnilo vyhľadať záznam nakoľko v súlade s platnou legislatívou nemá prístup k týmto záznamom – napr. sestra, ošetrujúci lekár, pre prístup k týmto záznamom je nevyhnutný súhlas pacienta </w:t>
            </w:r>
            <w:r w:rsidRPr="00D95A9D">
              <w:rPr>
                <w:rFonts w:asciiTheme="minorHAnsi" w:eastAsiaTheme="minorEastAsia" w:hAnsiTheme="minorHAnsi" w:cstheme="minorBidi"/>
                <w:i/>
                <w:iCs/>
                <w:sz w:val="18"/>
                <w:szCs w:val="18"/>
              </w:rPr>
              <w:t>E900001 - Nemáte prístup k požadovaným záznamom pacienta. Požiadajte pacienta o prístup k údajom vložením eID do čítačky a zadania súhlasu podľa bezpečnostných nastavení pacienta (stlačením OK/ zadanie BOK)</w:t>
            </w:r>
          </w:p>
          <w:p w14:paraId="30B4B8B2" w14:textId="77777777" w:rsidR="009E19F4" w:rsidRPr="00D95A9D" w:rsidRDefault="34661EDB" w:rsidP="34661EDB">
            <w:pPr>
              <w:pStyle w:val="Odsekzoznamu"/>
              <w:numPr>
                <w:ilvl w:val="0"/>
                <w:numId w:val="7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Všeobecnému lekárovi neumožnilo vyhľadať záznam o vyšetrení nakoľko v súlade s platnou legislatívou nemá prístup k psychiatrickým záznamom </w:t>
            </w:r>
            <w:r w:rsidRPr="00D95A9D">
              <w:rPr>
                <w:rFonts w:asciiTheme="minorHAnsi" w:eastAsiaTheme="minorEastAsia" w:hAnsiTheme="minorHAnsi" w:cstheme="minorBidi"/>
                <w:i/>
                <w:iCs/>
                <w:sz w:val="18"/>
                <w:szCs w:val="18"/>
              </w:rPr>
              <w:t>E100035 – Nemáte prístup k požadovaným záznamom pacienta. Požiadajte pacienta o prístup k údajom vložením eID do čítačky a zadania súhlasu podľa bezpečnostných nastavení pacienta (stlačením OK/ zadanie BOK)</w:t>
            </w:r>
          </w:p>
          <w:p w14:paraId="201E4110" w14:textId="77777777" w:rsidR="00FA78F7" w:rsidRPr="00D95A9D" w:rsidDel="009B2D1D" w:rsidRDefault="4B1F096C" w:rsidP="4B1F096C">
            <w:pPr>
              <w:pStyle w:val="Odsekzoznamu"/>
              <w:numPr>
                <w:ilvl w:val="0"/>
                <w:numId w:val="75"/>
              </w:numPr>
              <w:spacing w:before="120" w:line="276" w:lineRule="auto"/>
              <w:jc w:val="both"/>
              <w:rPr>
                <w:rFonts w:asciiTheme="minorHAnsi" w:eastAsiaTheme="minorEastAsia" w:hAnsiTheme="minorHAnsi" w:cstheme="minorBidi"/>
                <w:color w:val="FF0000"/>
                <w:sz w:val="18"/>
                <w:szCs w:val="18"/>
              </w:rPr>
            </w:pPr>
            <w:r w:rsidRPr="00D95A9D">
              <w:rPr>
                <w:rFonts w:asciiTheme="minorHAnsi" w:eastAsiaTheme="minorEastAsia" w:hAnsiTheme="minorHAnsi" w:cstheme="minorBidi"/>
                <w:sz w:val="18"/>
                <w:szCs w:val="18"/>
              </w:rPr>
              <w:t>Ošetrujúci lekár/ Zdravotnícky pracovník nevie vyhľadať odporúčanie na vyšetrenie z dôvodu, že záznam neexistuje, kedy je vrátený prázdny zoznam</w:t>
            </w:r>
          </w:p>
        </w:tc>
      </w:tr>
    </w:tbl>
    <w:p w14:paraId="3A0AE66D" w14:textId="77777777" w:rsidR="00897980" w:rsidRPr="00AC46BB" w:rsidRDefault="4B1F096C" w:rsidP="00ED73E9">
      <w:pPr>
        <w:pStyle w:val="Nadpis3"/>
        <w:rPr>
          <w:lang w:val="sk-SK"/>
        </w:rPr>
      </w:pPr>
      <w:bookmarkStart w:id="89" w:name="_Vyhľadanie_záznamov_z_1"/>
      <w:bookmarkStart w:id="90" w:name="_Toc494651737"/>
      <w:bookmarkStart w:id="91" w:name="_Toc494654677"/>
      <w:bookmarkStart w:id="92" w:name="_Toc494654935"/>
      <w:bookmarkStart w:id="93" w:name="_Toc494655193"/>
      <w:bookmarkStart w:id="94" w:name="_Toc494651839"/>
      <w:bookmarkStart w:id="95" w:name="_Toc494654779"/>
      <w:bookmarkStart w:id="96" w:name="_Toc494655037"/>
      <w:bookmarkStart w:id="97" w:name="_Toc494655295"/>
      <w:bookmarkStart w:id="98" w:name="_eV_01_13_–_Zapísanie"/>
      <w:bookmarkStart w:id="99" w:name="_Toc2079606"/>
      <w:bookmarkEnd w:id="89"/>
      <w:bookmarkEnd w:id="90"/>
      <w:bookmarkEnd w:id="91"/>
      <w:bookmarkEnd w:id="92"/>
      <w:bookmarkEnd w:id="93"/>
      <w:bookmarkEnd w:id="94"/>
      <w:bookmarkEnd w:id="95"/>
      <w:bookmarkEnd w:id="96"/>
      <w:bookmarkEnd w:id="97"/>
      <w:bookmarkEnd w:id="98"/>
      <w:r w:rsidRPr="00AC46BB">
        <w:rPr>
          <w:lang w:val="sk-SK"/>
        </w:rPr>
        <w:t xml:space="preserve">eV_01_13 – </w:t>
      </w:r>
      <w:r w:rsidRPr="00D95A9D">
        <w:rPr>
          <w:lang w:val="sk-SK"/>
        </w:rPr>
        <w:t>Zapísanie lekárskej prepúšťacej správy v kúpeľoch</w:t>
      </w:r>
      <w:bookmarkEnd w:id="9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897980" w:rsidRPr="00D95A9D" w14:paraId="3173BE7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F36B8DE"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015EEB41" w14:textId="77777777" w:rsidR="0089798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lekárskej prepúšťacej správy v kúpeľoch</w:t>
            </w:r>
          </w:p>
        </w:tc>
      </w:tr>
      <w:tr w:rsidR="00897980" w:rsidRPr="00D95A9D" w14:paraId="59A2E082"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05F526C"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23E9C121" w14:textId="77777777" w:rsidR="0089798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Slúži pre ošetrujúceho lekára na zapísanie výsledku z hospitalizačného vyšetrenia v kúpeľoch. Ošetrujúci lekár realizuje ošetrenie pacienta počas pobytu v kúpeľoch na základe návrhu na liečbu, ktorá nie je súčasťou implementácie NZIS (existuje papierový návrh/ elektronický v závislosti od ZP) </w:t>
            </w:r>
          </w:p>
        </w:tc>
      </w:tr>
      <w:tr w:rsidR="00897980" w:rsidRPr="00D95A9D" w14:paraId="2BEA2EA8"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88BCD0B"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645F578" w14:textId="77777777" w:rsidR="0089798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4E6A13C" w14:textId="77777777" w:rsidR="0089798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5EC44DD1" w14:textId="77777777" w:rsidR="0089798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Pacient pred prepustením z</w:t>
            </w:r>
            <w:r w:rsidRPr="00D95A9D">
              <w:rPr>
                <w:lang w:val="sk-SK"/>
              </w:rPr>
              <w:t> </w:t>
            </w:r>
            <w:r w:rsidRPr="00D95A9D">
              <w:rPr>
                <w:rFonts w:asciiTheme="minorHAnsi" w:eastAsiaTheme="minorEastAsia" w:hAnsiTheme="minorHAnsi" w:cstheme="minorBidi"/>
                <w:color w:val="auto"/>
                <w:sz w:val="18"/>
                <w:szCs w:val="18"/>
                <w:lang w:val="sk-SK"/>
              </w:rPr>
              <w:t>PZS</w:t>
            </w:r>
          </w:p>
        </w:tc>
      </w:tr>
      <w:tr w:rsidR="00897980" w:rsidRPr="00D95A9D" w14:paraId="4F5E6E31"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20CB3CE"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4C5AB855" w14:textId="77777777" w:rsidR="00897980"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1_–_Zápis" w:history="1">
              <w:r w:rsidR="4B1F096C" w:rsidRPr="00D95A9D">
                <w:rPr>
                  <w:rStyle w:val="Hypertextovprepojenie"/>
                  <w:rFonts w:asciiTheme="minorHAnsi" w:eastAsiaTheme="minorEastAsia" w:hAnsiTheme="minorHAnsi" w:cstheme="minorBidi"/>
                  <w:sz w:val="18"/>
                  <w:szCs w:val="18"/>
                  <w:lang w:val="sk-SK"/>
                </w:rPr>
                <w:t>A1: Zápis záznam z vyšetrenia</w:t>
              </w:r>
            </w:hyperlink>
          </w:p>
        </w:tc>
      </w:tr>
      <w:tr w:rsidR="00897980" w:rsidRPr="00D95A9D" w14:paraId="7416F3EC"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4B63B6B"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E126E1C" w14:textId="77777777" w:rsidR="00897980"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CEN-EN13606-ENTRY.Zaznam_o_vysetreni-Lekárska_prepustacia_sprava.v4</w:t>
              </w:r>
            </w:hyperlink>
          </w:p>
        </w:tc>
      </w:tr>
      <w:tr w:rsidR="00897980" w:rsidRPr="00D95A9D" w14:paraId="74A67747"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F989714"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BE894F0" w14:textId="77777777" w:rsidR="00897980"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apisZaznamOVysetreni_v4" w:history="1">
              <w:r w:rsidR="4B1F096C" w:rsidRPr="00D95A9D">
                <w:rPr>
                  <w:rStyle w:val="Hypertextovprepojenie"/>
                  <w:rFonts w:asciiTheme="minorHAnsi" w:eastAsiaTheme="minorEastAsia" w:hAnsiTheme="minorHAnsi" w:cstheme="minorBidi"/>
                  <w:sz w:val="18"/>
                  <w:szCs w:val="18"/>
                  <w:lang w:val="sk-SK"/>
                </w:rPr>
                <w:t>ZapisZaznamOVysetreni_v5</w:t>
              </w:r>
            </w:hyperlink>
          </w:p>
        </w:tc>
      </w:tr>
      <w:tr w:rsidR="00897980" w:rsidRPr="00D95A9D" w14:paraId="4D4B1C1C"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13AD28F"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8AC83DA" w14:textId="77777777" w:rsidR="00897980"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Uložený záznam prepúšťacej správy</w:t>
            </w:r>
          </w:p>
        </w:tc>
      </w:tr>
      <w:tr w:rsidR="00897980" w:rsidRPr="00D95A9D" w14:paraId="1A0CD1BE"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58236D0"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F7D9ED4" w14:textId="77777777" w:rsidR="00FA78F7" w:rsidRPr="00D95A9D" w:rsidRDefault="4B1F096C" w:rsidP="4B1F096C">
            <w:pPr>
              <w:pStyle w:val="Odsekzoznamu"/>
              <w:numPr>
                <w:ilvl w:val="0"/>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vyberie pacienta, pre ktorého sa prepúšťacia správa realizuje</w:t>
            </w:r>
          </w:p>
          <w:p w14:paraId="11431FFB" w14:textId="77777777" w:rsidR="00FA78F7" w:rsidRPr="00D95A9D" w:rsidRDefault="4B1F096C" w:rsidP="4B1F096C">
            <w:pPr>
              <w:pStyle w:val="Odsekzoznamu"/>
              <w:numPr>
                <w:ilvl w:val="0"/>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skontroluje existenciu JRÚZ ID k identite pacienta , v prípade, že nedisponuje JRÚZ ID získa ho prostredníctvom služby DajJRUZIdentifikator_GW_v2</w:t>
            </w:r>
          </w:p>
          <w:p w14:paraId="572EA87D" w14:textId="77777777" w:rsidR="00FA78F7" w:rsidRPr="00D95A9D" w:rsidRDefault="4B1F096C" w:rsidP="4B1F096C">
            <w:pPr>
              <w:pStyle w:val="Odsekzoznamu"/>
              <w:numPr>
                <w:ilvl w:val="0"/>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Lekár zadá údaje z odporúčanie na kúpeľnú starostlivosť</w:t>
            </w:r>
          </w:p>
          <w:p w14:paraId="3402A81D" w14:textId="77777777" w:rsidR="00FA78F7" w:rsidRPr="00D95A9D" w:rsidRDefault="4B1F096C" w:rsidP="4B1F096C">
            <w:pPr>
              <w:pStyle w:val="Odsekzoznamu"/>
              <w:numPr>
                <w:ilvl w:val="1"/>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a čas odoslania pacienta na vyšetrenie „Dátum a čas odoslania“</w:t>
            </w:r>
          </w:p>
          <w:p w14:paraId="64F83F2B" w14:textId="77777777" w:rsidR="00FA78F7" w:rsidRPr="00D95A9D" w:rsidRDefault="4B1F096C" w:rsidP="4B1F096C">
            <w:pPr>
              <w:pStyle w:val="Odsekzoznamu"/>
              <w:numPr>
                <w:ilvl w:val="1"/>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Odosielajúceho lekára „Odosielajúci lekár“</w:t>
            </w:r>
          </w:p>
          <w:p w14:paraId="229C3E46" w14:textId="77777777" w:rsidR="00FA78F7" w:rsidRPr="00D95A9D" w:rsidRDefault="4B1F096C" w:rsidP="4B1F096C">
            <w:pPr>
              <w:pStyle w:val="Odsekzoznamu"/>
              <w:numPr>
                <w:ilvl w:val="1"/>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lastRenderedPageBreak/>
              <w:t xml:space="preserve">Diagnózu stanovenú pri odoslaní pacienta na vyšetrenie „Diagnóza pri odoslaní“ </w:t>
            </w:r>
          </w:p>
          <w:p w14:paraId="5F0DBB40" w14:textId="77777777" w:rsidR="00FA78F7" w:rsidRPr="00D95A9D" w:rsidRDefault="4B1F096C" w:rsidP="4B1F096C">
            <w:pPr>
              <w:pStyle w:val="Odsekzoznamu"/>
              <w:numPr>
                <w:ilvl w:val="1"/>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Ak lekár všetky záznamy z papierového odporúčania na vyšetrenie nevie vyplniť, z dôvodu, že nie sú na vytlačenom výmennom lístku alebo žiadanke vytlačené, pokračuje bez naplnenia údajov</w:t>
            </w:r>
          </w:p>
          <w:p w14:paraId="2CD56C74" w14:textId="77777777" w:rsidR="00FA78F7" w:rsidRPr="00D95A9D" w:rsidRDefault="4B1F096C" w:rsidP="4B1F096C">
            <w:pPr>
              <w:pStyle w:val="Odsekzoznamu"/>
              <w:numPr>
                <w:ilvl w:val="0"/>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 ukončení hospitalizácie ošetrujúci lekár zaznamená názov hospitalizácie (v prípade, že IS PZS neobsahuje názov hospitalizácie názov sa nevypĺňa):</w:t>
            </w:r>
          </w:p>
          <w:p w14:paraId="12AE6EB1" w14:textId="77777777" w:rsidR="00FA78F7" w:rsidRPr="00D95A9D" w:rsidRDefault="4B1F096C" w:rsidP="4B1F096C">
            <w:pPr>
              <w:pStyle w:val="Odsekzoznamu"/>
              <w:numPr>
                <w:ilvl w:val="0"/>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vyplní údaje do prepúšťacej správy:</w:t>
            </w:r>
          </w:p>
          <w:p w14:paraId="48D939E4" w14:textId="77777777" w:rsidR="007F282D" w:rsidRPr="00D95A9D" w:rsidRDefault="4B1F096C" w:rsidP="4B1F096C">
            <w:pPr>
              <w:pStyle w:val="Odsekzoznamu"/>
              <w:numPr>
                <w:ilvl w:val="1"/>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a čas prijatia</w:t>
            </w:r>
          </w:p>
          <w:p w14:paraId="508EC581" w14:textId="77777777" w:rsidR="007F282D" w:rsidRPr="00D95A9D" w:rsidRDefault="4B1F096C" w:rsidP="4B1F096C">
            <w:pPr>
              <w:pStyle w:val="Odsekzoznamu"/>
              <w:numPr>
                <w:ilvl w:val="1"/>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Anamnézu</w:t>
            </w:r>
          </w:p>
          <w:p w14:paraId="103BD25D" w14:textId="77777777" w:rsidR="007F282D" w:rsidRPr="00D95A9D" w:rsidRDefault="4B1F096C" w:rsidP="4B1F096C">
            <w:pPr>
              <w:pStyle w:val="Odsekzoznamu"/>
              <w:numPr>
                <w:ilvl w:val="1"/>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Odborného zástupcu </w:t>
            </w:r>
          </w:p>
          <w:p w14:paraId="6201EDDC" w14:textId="77777777" w:rsidR="007F282D" w:rsidRPr="00D95A9D" w:rsidRDefault="4B1F096C" w:rsidP="4B1F096C">
            <w:pPr>
              <w:pStyle w:val="Odsekzoznamu"/>
              <w:numPr>
                <w:ilvl w:val="1"/>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Záver po prijatí</w:t>
            </w:r>
          </w:p>
          <w:p w14:paraId="7F0EF3F9" w14:textId="77777777" w:rsidR="007F282D" w:rsidRPr="00D95A9D" w:rsidRDefault="4B1F096C" w:rsidP="4B1F096C">
            <w:pPr>
              <w:pStyle w:val="Odsekzoznamu"/>
              <w:numPr>
                <w:ilvl w:val="1"/>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a čas prepustenia</w:t>
            </w:r>
          </w:p>
          <w:p w14:paraId="7BB29C9A" w14:textId="77777777" w:rsidR="007F282D" w:rsidRPr="00D95A9D" w:rsidRDefault="4B1F096C" w:rsidP="4B1F096C">
            <w:pPr>
              <w:pStyle w:val="Odsekzoznamu"/>
              <w:numPr>
                <w:ilvl w:val="1"/>
                <w:numId w:val="76"/>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w:t>
            </w:r>
          </w:p>
          <w:p w14:paraId="0E2EB79C" w14:textId="77777777" w:rsidR="007F282D" w:rsidRPr="00D95A9D" w:rsidRDefault="4B1F096C" w:rsidP="4B1F096C">
            <w:pPr>
              <w:pStyle w:val="Odsekzoznamu"/>
              <w:numPr>
                <w:ilvl w:val="1"/>
                <w:numId w:val="76"/>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Terajšie ochorenie</w:t>
            </w:r>
          </w:p>
          <w:p w14:paraId="3146924C" w14:textId="77777777" w:rsidR="007F282D" w:rsidRPr="00D95A9D" w:rsidRDefault="4B1F096C" w:rsidP="4B1F096C">
            <w:pPr>
              <w:pStyle w:val="Odsekzoznamu"/>
              <w:numPr>
                <w:ilvl w:val="1"/>
                <w:numId w:val="76"/>
              </w:numPr>
              <w:spacing w:before="120"/>
              <w:jc w:val="both"/>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Výsledok vykonaného vyšetrenia</w:t>
            </w:r>
          </w:p>
          <w:p w14:paraId="7B67310B" w14:textId="77777777" w:rsidR="00FA78F7" w:rsidRPr="00D95A9D" w:rsidRDefault="4B1F096C" w:rsidP="4B1F096C">
            <w:pPr>
              <w:pStyle w:val="Odsekzoznamu"/>
              <w:numPr>
                <w:ilvl w:val="1"/>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že lekár stanovil záver, ktorý by mohol ohroziť úsudok a rozhodovanie pacienta zaznamená ho do časti „Interná poznámka“, ktorá bude sprístupnená lekárom po vyhľadaní záznamu z vyšetrenia ale v pacientovi nebude prístupná v rámci Elektronickej zdravotnej knižky</w:t>
            </w:r>
          </w:p>
          <w:p w14:paraId="40D15F1E" w14:textId="77777777" w:rsidR="00FA78F7" w:rsidRPr="00D95A9D" w:rsidRDefault="4B1F096C" w:rsidP="4B1F096C">
            <w:pPr>
              <w:pStyle w:val="Odsekzoznamu"/>
              <w:numPr>
                <w:ilvl w:val="0"/>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Lekár potvrdí prepúšťaciu správu</w:t>
            </w:r>
          </w:p>
          <w:p w14:paraId="3B3ADFEF" w14:textId="77777777" w:rsidR="00FA78F7" w:rsidRPr="00D95A9D" w:rsidRDefault="4B1F096C" w:rsidP="4B1F096C">
            <w:pPr>
              <w:pStyle w:val="Odsekzoznamu"/>
              <w:numPr>
                <w:ilvl w:val="0"/>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5CADAC17" w14:textId="77777777" w:rsidR="00FA78F7" w:rsidRPr="00D95A9D" w:rsidRDefault="4B1F096C" w:rsidP="4B1F096C">
            <w:pPr>
              <w:pStyle w:val="Odsekzoznamu"/>
              <w:numPr>
                <w:ilvl w:val="0"/>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na pozadí vyplní nevyhnutné atribúty a odošle záznam prostredníctvom služby ZapisZaznamOVysetreni_v5: </w:t>
            </w:r>
          </w:p>
          <w:p w14:paraId="0DAFC726" w14:textId="77777777" w:rsidR="007F282D" w:rsidRPr="00D95A9D" w:rsidRDefault="4B1F096C" w:rsidP="4B1F096C">
            <w:pPr>
              <w:pStyle w:val="Odsekzoznamu"/>
              <w:numPr>
                <w:ilvl w:val="1"/>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Citlivosť záznamu ako „3“</w:t>
            </w:r>
          </w:p>
          <w:p w14:paraId="2B77B9A6" w14:textId="77777777" w:rsidR="007F282D" w:rsidRPr="00D95A9D" w:rsidRDefault="34661EDB" w:rsidP="34661EDB">
            <w:pPr>
              <w:pStyle w:val="Odsekzoznamu"/>
              <w:numPr>
                <w:ilvl w:val="1"/>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Stav záznamu - </w:t>
            </w:r>
            <w:r w:rsidRPr="00D95A9D">
              <w:rPr>
                <w:sz w:val="18"/>
                <w:szCs w:val="18"/>
                <w:lang w:eastAsia="sk-SK"/>
              </w:rPr>
              <w:t xml:space="preserve">content.feeder_audit.version_status.code_value - </w:t>
            </w:r>
            <w:r w:rsidRPr="00D95A9D">
              <w:rPr>
                <w:rFonts w:asciiTheme="minorHAnsi" w:eastAsiaTheme="minorEastAsia" w:hAnsiTheme="minorHAnsi" w:cstheme="minorBidi"/>
                <w:sz w:val="18"/>
                <w:szCs w:val="18"/>
              </w:rPr>
              <w:t>VER01</w:t>
            </w:r>
          </w:p>
          <w:p w14:paraId="2B19DBAA" w14:textId="77777777" w:rsidR="00897980" w:rsidRPr="00D95A9D" w:rsidRDefault="4B1F096C" w:rsidP="4B1F096C">
            <w:pPr>
              <w:pStyle w:val="Odsekzoznamu"/>
              <w:numPr>
                <w:ilvl w:val="0"/>
                <w:numId w:val="7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potreby IS PZS umožní lekárovi vytlačiť záznam</w:t>
            </w:r>
          </w:p>
        </w:tc>
      </w:tr>
      <w:tr w:rsidR="00897980" w:rsidRPr="00D95A9D" w14:paraId="1DCE8DB6"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D71659"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6E815A9A" w14:textId="77777777" w:rsidR="009E19F4" w:rsidRPr="00D95A9D" w:rsidRDefault="4B1F096C" w:rsidP="4B1F096C">
            <w:pPr>
              <w:pStyle w:val="Odsekzoznamu"/>
              <w:numPr>
                <w:ilvl w:val="0"/>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00D95A9D">
              <w:t>,</w:t>
            </w:r>
            <w:r w:rsidRPr="00D95A9D">
              <w:rPr>
                <w:rFonts w:asciiTheme="minorHAnsi" w:eastAsiaTheme="minorEastAsia" w:hAnsiTheme="minorHAnsi" w:cstheme="minorBidi"/>
                <w:sz w:val="18"/>
                <w:szCs w:val="18"/>
              </w:rPr>
              <w:t xml:space="preserve"> aby bol záznam korektne uzavretý alebo odoslaný do NZIS</w:t>
            </w:r>
          </w:p>
          <w:p w14:paraId="737DB2F7" w14:textId="77777777" w:rsidR="009E19F4" w:rsidRPr="00D95A9D" w:rsidRDefault="4B1F096C" w:rsidP="4B1F096C">
            <w:pPr>
              <w:pStyle w:val="Odsekzoznamu"/>
              <w:numPr>
                <w:ilvl w:val="0"/>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384792A9" w14:textId="77777777" w:rsidR="009E19F4" w:rsidRPr="00D95A9D" w:rsidRDefault="4B1F096C" w:rsidP="4B1F096C">
            <w:pPr>
              <w:pStyle w:val="Odsekzoznamu"/>
              <w:numPr>
                <w:ilvl w:val="1"/>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2CD22AA6" w14:textId="77777777" w:rsidR="00BE2498" w:rsidRPr="00D95A9D" w:rsidRDefault="4B1F096C" w:rsidP="4B1F096C">
            <w:pPr>
              <w:pStyle w:val="Odsekzoznamu"/>
              <w:numPr>
                <w:ilvl w:val="1"/>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15BAE033" w14:textId="77777777" w:rsidR="009E19F4" w:rsidRPr="00D95A9D" w:rsidRDefault="4B1F096C" w:rsidP="4B1F096C">
            <w:pPr>
              <w:pStyle w:val="Odsekzoznamu"/>
              <w:numPr>
                <w:ilvl w:val="0"/>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3D37B95A" w14:textId="77777777" w:rsidR="00897980" w:rsidRPr="00D95A9D" w:rsidRDefault="4B1F096C" w:rsidP="4B1F096C">
            <w:pPr>
              <w:pStyle w:val="Odsekzoznamu"/>
              <w:numPr>
                <w:ilvl w:val="0"/>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w:t>
            </w:r>
          </w:p>
        </w:tc>
      </w:tr>
    </w:tbl>
    <w:p w14:paraId="181F34B2" w14:textId="77777777" w:rsidR="001E036E" w:rsidRPr="00AC46BB" w:rsidRDefault="34661EDB" w:rsidP="00ED73E9">
      <w:pPr>
        <w:pStyle w:val="Nadpis3"/>
        <w:rPr>
          <w:lang w:val="sk-SK"/>
        </w:rPr>
      </w:pPr>
      <w:bookmarkStart w:id="100" w:name="_eV_01_14_–_Zapísanie"/>
      <w:bookmarkStart w:id="101" w:name="_Toc2079607"/>
      <w:bookmarkEnd w:id="100"/>
      <w:r w:rsidRPr="00AC46BB">
        <w:rPr>
          <w:lang w:val="sk-SK"/>
        </w:rPr>
        <w:t>eV_01_14 – Zapísanie záznamu o zhodnotení zdravotného stavu osoby</w:t>
      </w:r>
      <w:bookmarkEnd w:id="101"/>
    </w:p>
    <w:p w14:paraId="00353F46" w14:textId="77777777" w:rsidR="001E036E" w:rsidRPr="00D95A9D" w:rsidRDefault="001E036E" w:rsidP="001E036E"/>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1E036E" w:rsidRPr="00D95A9D" w14:paraId="77BF617D"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5C91329"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5DF0BE3F" w14:textId="77777777" w:rsidR="001E036E"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záznamu o zhodnotení zdravotného stavu osoby</w:t>
            </w:r>
          </w:p>
        </w:tc>
      </w:tr>
      <w:tr w:rsidR="001E036E" w:rsidRPr="00D95A9D" w14:paraId="5B6DC74D"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40BEC54"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87605FD" w14:textId="77777777" w:rsidR="001E036E"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w:t>
            </w:r>
          </w:p>
          <w:p w14:paraId="42D0B2F2" w14:textId="77777777" w:rsidR="001E036E" w:rsidRPr="00D95A9D" w:rsidRDefault="34661EDB" w:rsidP="34661EDB">
            <w:pPr>
              <w:pStyle w:val="Bezriadkovania"/>
              <w:numPr>
                <w:ilvl w:val="0"/>
                <w:numId w:val="4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pre zápis záznamu po poskytnutí neodkladnej zdravotnej starostlivosti v súvislosti so zákonom 579/2004 Z.z. o záchrannej zdravotnej službe. Záznam je zapisovaný neodkladne po poskytnutí zdravotnej starostlivosti.  </w:t>
            </w:r>
          </w:p>
        </w:tc>
      </w:tr>
      <w:tr w:rsidR="001E036E" w:rsidRPr="00D95A9D" w14:paraId="34780D51"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D83C990"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3D86510" w14:textId="77777777" w:rsidR="001E036E"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7FAA0926" w14:textId="77777777" w:rsidR="001E036E"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92DFE0D" w14:textId="77777777" w:rsidR="001E036E"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Vykonaná neodkladná zdravotná starostlivosť </w:t>
            </w:r>
          </w:p>
        </w:tc>
      </w:tr>
      <w:tr w:rsidR="001E036E" w:rsidRPr="00D95A9D" w14:paraId="50D82A4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CA3B909"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FFE7B97" w14:textId="77777777" w:rsidR="001E036E"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1_–_Zápis" w:history="1">
              <w:r w:rsidR="4B1F096C" w:rsidRPr="00D95A9D">
                <w:rPr>
                  <w:rStyle w:val="Hypertextovprepojenie"/>
                  <w:rFonts w:asciiTheme="minorHAnsi" w:eastAsiaTheme="minorEastAsia" w:hAnsiTheme="minorHAnsi" w:cstheme="minorBidi"/>
                  <w:sz w:val="18"/>
                  <w:szCs w:val="18"/>
                  <w:lang w:val="sk-SK"/>
                </w:rPr>
                <w:t>A1: Zápis záznam z vyšetrenia</w:t>
              </w:r>
            </w:hyperlink>
          </w:p>
        </w:tc>
      </w:tr>
      <w:tr w:rsidR="001E036E" w:rsidRPr="00D95A9D" w14:paraId="1B119DB4"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FDB624E"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6E5702C1" w14:textId="77777777" w:rsidR="001E036E"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CEN-EN13606-ENTRY.Zaznam_o_vysetreni-Zaznam_o_odbornom_vysetreni.v5</w:t>
              </w:r>
            </w:hyperlink>
          </w:p>
        </w:tc>
      </w:tr>
      <w:tr w:rsidR="001E036E" w:rsidRPr="00D95A9D" w14:paraId="0CEFBBDE"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DDBB1F9"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40475E0C" w14:textId="77777777" w:rsidR="001E036E"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apisZaznamOVysetreni_v4" w:history="1">
              <w:r w:rsidR="4B1F096C" w:rsidRPr="00D95A9D">
                <w:rPr>
                  <w:rStyle w:val="Hypertextovprepojenie"/>
                  <w:rFonts w:asciiTheme="minorHAnsi" w:eastAsiaTheme="minorEastAsia" w:hAnsiTheme="minorHAnsi" w:cstheme="minorBidi"/>
                  <w:sz w:val="18"/>
                  <w:szCs w:val="18"/>
                  <w:lang w:val="sk-SK"/>
                </w:rPr>
                <w:t>ZapisZaznamOVystreni_v5</w:t>
              </w:r>
            </w:hyperlink>
          </w:p>
        </w:tc>
      </w:tr>
      <w:tr w:rsidR="001E036E" w:rsidRPr="00D95A9D" w14:paraId="5170C464"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406EE64"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8F45BC0" w14:textId="77777777" w:rsidR="001E036E"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Uložený záznam o zhodnotení zdravotného stavu osoby</w:t>
            </w:r>
          </w:p>
        </w:tc>
      </w:tr>
      <w:tr w:rsidR="001E036E" w:rsidRPr="00D95A9D" w14:paraId="2A58B540"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E2B230A"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7EC3A5C" w14:textId="77777777" w:rsidR="00C63D5F" w:rsidRPr="00D95A9D" w:rsidRDefault="4B1F096C" w:rsidP="4B1F096C">
            <w:pPr>
              <w:pStyle w:val="Odsekzoznamu"/>
              <w:numPr>
                <w:ilvl w:val="0"/>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záchranár vyberie pacienta, pre ktorého záznam z vyšetrenia realizuje</w:t>
            </w:r>
          </w:p>
          <w:p w14:paraId="0C879B7D" w14:textId="77777777" w:rsidR="00C63D5F" w:rsidRPr="00D95A9D" w:rsidRDefault="4B1F096C" w:rsidP="4B1F096C">
            <w:pPr>
              <w:pStyle w:val="Odsekzoznamu"/>
              <w:numPr>
                <w:ilvl w:val="0"/>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4964C980" w14:textId="77777777" w:rsidR="00C63D5F" w:rsidRPr="00D95A9D" w:rsidRDefault="4B1F096C" w:rsidP="4B1F096C">
            <w:pPr>
              <w:pStyle w:val="Odsekzoznamu"/>
              <w:numPr>
                <w:ilvl w:val="0"/>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Lekár zaznamená názov vyšetrenia (v prípade, že IS PZS neobsahuje názov vyšetrenia, ošetrujúci lekár názov nevypĺňa) </w:t>
            </w:r>
          </w:p>
          <w:p w14:paraId="3A930B18" w14:textId="77777777" w:rsidR="00C63D5F" w:rsidRPr="00D95A9D" w:rsidRDefault="4B1F096C" w:rsidP="4B1F096C">
            <w:pPr>
              <w:pStyle w:val="Odsekzoznamu"/>
              <w:numPr>
                <w:ilvl w:val="0"/>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Lekár zaznamená záver z vyšetrenia v rozsahu: </w:t>
            </w:r>
          </w:p>
          <w:p w14:paraId="361D5828" w14:textId="77777777" w:rsidR="004869CA" w:rsidRPr="00D95A9D" w:rsidRDefault="4B1F096C" w:rsidP="4B1F096C">
            <w:pPr>
              <w:pStyle w:val="Odsekzoznamu"/>
              <w:numPr>
                <w:ilvl w:val="1"/>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a čas vyšetrenia</w:t>
            </w:r>
          </w:p>
          <w:p w14:paraId="1ECBD877" w14:textId="77777777" w:rsidR="00C959AA" w:rsidRPr="00D95A9D" w:rsidRDefault="4B1F096C" w:rsidP="4B1F096C">
            <w:pPr>
              <w:pStyle w:val="Odsekzoznamu"/>
              <w:numPr>
                <w:ilvl w:val="1"/>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Záver o zhodnotení zdravotného stavu osoby</w:t>
            </w:r>
          </w:p>
          <w:p w14:paraId="0D3C1038" w14:textId="77777777" w:rsidR="00C63D5F" w:rsidRPr="00D95A9D" w:rsidRDefault="4B1F096C" w:rsidP="4B1F096C">
            <w:pPr>
              <w:pStyle w:val="Odsekzoznamu"/>
              <w:numPr>
                <w:ilvl w:val="1"/>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Anamnézu pacienta ak IS PZS daným atribútom disponuje (ak nie vyplní anamnézu v rámci atribútu „Popis“)</w:t>
            </w:r>
          </w:p>
          <w:p w14:paraId="5446F6A8" w14:textId="77777777" w:rsidR="00C63D5F" w:rsidRPr="00D95A9D" w:rsidRDefault="4B1F096C" w:rsidP="4B1F096C">
            <w:pPr>
              <w:pStyle w:val="Odsekzoznamu"/>
              <w:numPr>
                <w:ilvl w:val="1"/>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Popis v súlade s výnosom Ministerstva zdravotníctva Slovenskej republiky z 11. marca 2009 č. 10548/2009-OL, ktorým sa ustanovujú podrobnosti o záchrannej zdravotnej službe.</w:t>
            </w:r>
          </w:p>
          <w:p w14:paraId="41715B5B" w14:textId="77777777" w:rsidR="00C63D5F" w:rsidRPr="00D95A9D" w:rsidRDefault="4B1F096C" w:rsidP="4B1F096C">
            <w:pPr>
              <w:pStyle w:val="Odsekzoznamu"/>
              <w:numPr>
                <w:ilvl w:val="1"/>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 pre pacienta ak IS PZS daným atribútom disponuje (ak nie vyplní to v rámci atribútu „Popis“)</w:t>
            </w:r>
          </w:p>
          <w:p w14:paraId="34CA811C" w14:textId="77777777" w:rsidR="00C63D5F" w:rsidRPr="00D95A9D" w:rsidRDefault="4B1F096C" w:rsidP="4B1F096C">
            <w:pPr>
              <w:pStyle w:val="Odsekzoznamu"/>
              <w:numPr>
                <w:ilvl w:val="1"/>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Diagnostický záver prostredníctvom MKCH</w:t>
            </w:r>
          </w:p>
          <w:p w14:paraId="57C7DAD9" w14:textId="77777777" w:rsidR="00C63D5F" w:rsidRPr="00D95A9D" w:rsidRDefault="4B1F096C" w:rsidP="4B1F096C">
            <w:pPr>
              <w:pStyle w:val="Odsekzoznamu"/>
              <w:numPr>
                <w:ilvl w:val="1"/>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Prípadne textové upresnenie k diagnostickému záveru v časti „Upresnenie“</w:t>
            </w:r>
          </w:p>
          <w:p w14:paraId="2923A235" w14:textId="77777777" w:rsidR="00C63D5F" w:rsidRPr="00D95A9D" w:rsidRDefault="4B1F096C" w:rsidP="4B1F096C">
            <w:pPr>
              <w:pStyle w:val="Odsekzoznamu"/>
              <w:numPr>
                <w:ilvl w:val="1"/>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Označenie hlavnej diagnózy v prípade viacerých diagnóz (v prípade, že IS PZS nezobrazuje lekárovi informáciu o hlavnej diagnóze, prvá diagnóza je považovaná za hlavnú diagnózu a táto informácia je automaticky vyplnená)</w:t>
            </w:r>
          </w:p>
          <w:p w14:paraId="571289E5" w14:textId="77777777" w:rsidR="00C63D5F" w:rsidRPr="00D95A9D" w:rsidRDefault="4B1F096C" w:rsidP="4B1F096C">
            <w:pPr>
              <w:pStyle w:val="Odsekzoznamu"/>
              <w:numPr>
                <w:ilvl w:val="0"/>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že bola poskytnutá medikácia v rámci poskytovanej zdravotnej starostlivosti:</w:t>
            </w:r>
          </w:p>
          <w:p w14:paraId="7D40EA55" w14:textId="77777777" w:rsidR="00C63D5F" w:rsidRPr="00D95A9D" w:rsidRDefault="4B1F096C" w:rsidP="4B1F096C">
            <w:pPr>
              <w:pStyle w:val="Odsekzoznamu"/>
              <w:numPr>
                <w:ilvl w:val="1"/>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Lekárovi umožní zaznamenať medikáciu prostredníctvom atribútu „Popis medikácie“ v ktorom voľným textom uvedie náležitosti podaného lieku pacientovi (názov lieku, doplnok, podané množstvo, sila) </w:t>
            </w:r>
          </w:p>
          <w:p w14:paraId="3E6ABE68" w14:textId="77777777" w:rsidR="00C63D5F" w:rsidRPr="00D95A9D" w:rsidRDefault="34661EDB" w:rsidP="34661EDB">
            <w:pPr>
              <w:pStyle w:val="Odsekzoznamu"/>
              <w:numPr>
                <w:ilvl w:val="1"/>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 prípade, že IS PZS lekára disponuje „Modulom medikácie“, kedy je možné zaznamenať medikačný záznam prostredníctvom štruktúrovaného záznamu, IS PZS </w:t>
            </w:r>
            <w:r w:rsidRPr="00D95A9D">
              <w:t>umožní</w:t>
            </w:r>
            <w:r w:rsidRPr="00D95A9D">
              <w:rPr>
                <w:rFonts w:asciiTheme="minorHAnsi" w:eastAsiaTheme="minorEastAsia" w:hAnsiTheme="minorHAnsi" w:cstheme="minorBidi"/>
                <w:sz w:val="18"/>
                <w:szCs w:val="18"/>
              </w:rPr>
              <w:t xml:space="preserve"> lekárovi zaznamenať záznam prostredníctvom domény emedikácia (ZapisMedikacnyZaznam) a do odborného vyšetrenia uvedie len Identifikátor medikačného záznamu a „Popis medikácie“ už nenapĺňa </w:t>
            </w:r>
          </w:p>
          <w:p w14:paraId="20177B9E" w14:textId="77777777" w:rsidR="00C63D5F" w:rsidRPr="00D95A9D" w:rsidRDefault="4B1F096C" w:rsidP="4B1F096C">
            <w:pPr>
              <w:pStyle w:val="Odsekzoznamu"/>
              <w:numPr>
                <w:ilvl w:val="0"/>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lekár/Záchranár potvrdí záznam (uzavrie epizódu) </w:t>
            </w:r>
          </w:p>
          <w:p w14:paraId="3FEE1C16" w14:textId="77777777" w:rsidR="00C63D5F" w:rsidRPr="00D95A9D" w:rsidRDefault="4B1F096C" w:rsidP="4B1F096C">
            <w:pPr>
              <w:pStyle w:val="Odsekzoznamu"/>
              <w:numPr>
                <w:ilvl w:val="0"/>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vykoná kontrolu záznamu pred odoslaním do NZIS</w:t>
            </w:r>
          </w:p>
          <w:p w14:paraId="2CB860F8" w14:textId="77777777" w:rsidR="00C63D5F" w:rsidRPr="00D95A9D" w:rsidRDefault="4B1F096C" w:rsidP="4B1F096C">
            <w:pPr>
              <w:pStyle w:val="Odsekzoznamu"/>
              <w:numPr>
                <w:ilvl w:val="1"/>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386CCFED" w14:textId="77777777" w:rsidR="00C63D5F" w:rsidRPr="00D95A9D" w:rsidRDefault="4B1F096C" w:rsidP="4B1F096C">
            <w:pPr>
              <w:pStyle w:val="Odsekzoznamu"/>
              <w:numPr>
                <w:ilvl w:val="0"/>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na pozadí vyplní: </w:t>
            </w:r>
          </w:p>
          <w:p w14:paraId="41719C07" w14:textId="77777777" w:rsidR="00C63D5F" w:rsidRPr="00D95A9D" w:rsidRDefault="34661EDB" w:rsidP="34661EDB">
            <w:pPr>
              <w:pStyle w:val="Odsekzoznamu"/>
              <w:numPr>
                <w:ilvl w:val="1"/>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Verziu záznamu – VER01 - Finished - The version is committed with the intention of being a final version, with no anticipated reason for revision  evidovanú v atribúte </w:t>
            </w:r>
            <w:r w:rsidRPr="00D95A9D">
              <w:rPr>
                <w:sz w:val="18"/>
                <w:szCs w:val="18"/>
                <w:lang w:eastAsia="sk-SK"/>
              </w:rPr>
              <w:t>content.feeder_audit.version_status.code_value</w:t>
            </w:r>
          </w:p>
          <w:p w14:paraId="3E7B85B8" w14:textId="77777777" w:rsidR="004869CA" w:rsidRPr="00D95A9D" w:rsidRDefault="4B1F096C" w:rsidP="4B1F096C">
            <w:pPr>
              <w:pStyle w:val="Odsekzoznamu"/>
              <w:numPr>
                <w:ilvl w:val="1"/>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Citlivosť s hodnotou „3“</w:t>
            </w:r>
          </w:p>
          <w:p w14:paraId="23C5C122" w14:textId="77777777" w:rsidR="004869CA" w:rsidRPr="00D95A9D" w:rsidRDefault="4B1F096C" w:rsidP="4B1F096C">
            <w:pPr>
              <w:pStyle w:val="Odsekzoznamu"/>
              <w:numPr>
                <w:ilvl w:val="0"/>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odošle záznam o odbornom vyšetrení prostredníctvom služby ZapisZaznamOVysetreni_v5 do NZIS</w:t>
            </w:r>
          </w:p>
          <w:p w14:paraId="748EEE4B" w14:textId="77777777" w:rsidR="001E036E" w:rsidRPr="00D95A9D" w:rsidRDefault="4B1F096C" w:rsidP="4B1F096C">
            <w:pPr>
              <w:pStyle w:val="Odsekzoznamu"/>
              <w:numPr>
                <w:ilvl w:val="0"/>
                <w:numId w:val="7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potreby IS PZS umožní lekárovi vytlačiť záznam</w:t>
            </w:r>
          </w:p>
        </w:tc>
      </w:tr>
      <w:tr w:rsidR="001E036E" w:rsidRPr="00D95A9D" w14:paraId="394349B6"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2E116C"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0A5F266B" w14:textId="77777777" w:rsidR="009E19F4" w:rsidRPr="00D95A9D" w:rsidRDefault="4B1F096C" w:rsidP="4B1F096C">
            <w:pPr>
              <w:pStyle w:val="Odsekzoznamu"/>
              <w:numPr>
                <w:ilvl w:val="0"/>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00D95A9D">
              <w:t>,</w:t>
            </w:r>
            <w:r w:rsidRPr="00D95A9D">
              <w:rPr>
                <w:rFonts w:asciiTheme="minorHAnsi" w:eastAsiaTheme="minorEastAsia" w:hAnsiTheme="minorHAnsi" w:cstheme="minorBidi"/>
                <w:sz w:val="18"/>
                <w:szCs w:val="18"/>
              </w:rPr>
              <w:t xml:space="preserve"> aby bol záznam korektne uzavretý alebo odoslaný do NZIS</w:t>
            </w:r>
          </w:p>
          <w:p w14:paraId="7F51839A" w14:textId="77777777" w:rsidR="009E19F4" w:rsidRPr="00D95A9D" w:rsidRDefault="4B1F096C" w:rsidP="4B1F096C">
            <w:pPr>
              <w:pStyle w:val="Odsekzoznamu"/>
              <w:numPr>
                <w:ilvl w:val="0"/>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753295A4" w14:textId="77777777" w:rsidR="009E19F4" w:rsidRPr="00D95A9D" w:rsidRDefault="4B1F096C" w:rsidP="4B1F096C">
            <w:pPr>
              <w:pStyle w:val="Odsekzoznamu"/>
              <w:numPr>
                <w:ilvl w:val="1"/>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30A3A798" w14:textId="77777777" w:rsidR="00BE2498" w:rsidRPr="00D95A9D" w:rsidRDefault="4B1F096C" w:rsidP="4B1F096C">
            <w:pPr>
              <w:pStyle w:val="Odsekzoznamu"/>
              <w:numPr>
                <w:ilvl w:val="1"/>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1161452B" w14:textId="77777777" w:rsidR="009E19F4" w:rsidRPr="00D95A9D" w:rsidRDefault="4B1F096C" w:rsidP="4B1F096C">
            <w:pPr>
              <w:pStyle w:val="Odsekzoznamu"/>
              <w:numPr>
                <w:ilvl w:val="0"/>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5BA73905" w14:textId="77777777" w:rsidR="001E036E" w:rsidRPr="00D95A9D" w:rsidRDefault="4B1F096C" w:rsidP="4B1F096C">
            <w:pPr>
              <w:pStyle w:val="Odsekzoznamu"/>
              <w:numPr>
                <w:ilvl w:val="0"/>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lastRenderedPageBreak/>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w:t>
            </w:r>
          </w:p>
        </w:tc>
      </w:tr>
    </w:tbl>
    <w:p w14:paraId="656F9D3D" w14:textId="77777777" w:rsidR="00C959AA" w:rsidRPr="00AC46BB" w:rsidRDefault="34661EDB" w:rsidP="00ED73E9">
      <w:pPr>
        <w:pStyle w:val="Nadpis3"/>
        <w:rPr>
          <w:lang w:val="sk-SK"/>
        </w:rPr>
      </w:pPr>
      <w:bookmarkStart w:id="102" w:name="_Toc2079608"/>
      <w:r w:rsidRPr="00AC46BB">
        <w:rPr>
          <w:lang w:val="sk-SK"/>
        </w:rPr>
        <w:lastRenderedPageBreak/>
        <w:t>eV_01_29 – Storno záznamu z vyšetrenia</w:t>
      </w:r>
      <w:bookmarkEnd w:id="102"/>
    </w:p>
    <w:p w14:paraId="05F00A00" w14:textId="77777777" w:rsidR="00C959AA" w:rsidRPr="00D95A9D" w:rsidRDefault="00C959AA" w:rsidP="00B766CA"/>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C959AA" w:rsidRPr="00D95A9D" w14:paraId="4241E6B6" w14:textId="77777777" w:rsidTr="00440F30">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4BC577F"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8759781" w14:textId="77777777" w:rsidR="00C959AA"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Storno záznamu z vyšetrenia</w:t>
            </w:r>
          </w:p>
        </w:tc>
      </w:tr>
      <w:tr w:rsidR="00C959AA" w:rsidRPr="00D95A9D" w14:paraId="2431BD93" w14:textId="77777777" w:rsidTr="00440F30">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53CAC74"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3B0E443" w14:textId="77777777" w:rsidR="00C959AA"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situáciu, kedy omylom došlo k záznamu z vyšetrenia omylom a je potrebné záznam vymazať aby sa v elektronickej knižke pacienta nenachádzal mätúci / nesprávny záznam </w:t>
            </w:r>
          </w:p>
        </w:tc>
      </w:tr>
      <w:tr w:rsidR="00C959AA" w:rsidRPr="00D95A9D" w14:paraId="1CAC10DB" w14:textId="77777777" w:rsidTr="00440F30">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3428513"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9F7E71E" w14:textId="77777777" w:rsidR="00C959AA"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66A5319" w14:textId="77777777" w:rsidR="00C959AA"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7802C0D1" w14:textId="77777777" w:rsidR="00C959AA"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Nesprávne zapísaný záznam  </w:t>
            </w:r>
          </w:p>
        </w:tc>
      </w:tr>
      <w:tr w:rsidR="00C959AA" w:rsidRPr="00D95A9D" w14:paraId="7561DE93" w14:textId="77777777" w:rsidTr="00440F30">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00F7003"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3B48DD62" w14:textId="77777777" w:rsidR="00C959AA"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4_–_Storno" w:history="1">
              <w:r w:rsidR="4B1F096C" w:rsidRPr="00D95A9D">
                <w:rPr>
                  <w:rStyle w:val="Hypertextovprepojenie"/>
                  <w:rFonts w:asciiTheme="minorHAnsi" w:eastAsiaTheme="minorEastAsia" w:hAnsiTheme="minorHAnsi" w:cstheme="minorBidi"/>
                  <w:sz w:val="18"/>
                  <w:szCs w:val="18"/>
                  <w:lang w:val="sk-SK"/>
                </w:rPr>
                <w:t>A4: Storno záznamu</w:t>
              </w:r>
            </w:hyperlink>
          </w:p>
        </w:tc>
      </w:tr>
      <w:tr w:rsidR="00C959AA" w:rsidRPr="00D95A9D" w14:paraId="62EC60A7" w14:textId="77777777" w:rsidTr="00440F30">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6A4B5C6"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37DE36E2" w14:textId="77777777" w:rsidR="00C959AA"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N/A</w:t>
            </w:r>
          </w:p>
        </w:tc>
      </w:tr>
      <w:tr w:rsidR="00C959AA" w:rsidRPr="00D95A9D" w14:paraId="6132FE4D" w14:textId="77777777" w:rsidTr="00440F30">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144DDBB"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9FB1A76" w14:textId="77777777" w:rsidR="00C959AA"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StornujZaznamOVysetreni_v5" w:history="1">
              <w:r w:rsidR="4B1F096C" w:rsidRPr="00D95A9D">
                <w:rPr>
                  <w:rStyle w:val="Hypertextovprepojenie"/>
                  <w:rFonts w:asciiTheme="minorHAnsi" w:eastAsiaTheme="minorEastAsia" w:hAnsiTheme="minorHAnsi" w:cstheme="minorBidi"/>
                  <w:sz w:val="18"/>
                  <w:szCs w:val="18"/>
                  <w:lang w:val="sk-SK"/>
                </w:rPr>
                <w:t>StornujZaznamOVystreni_v5</w:t>
              </w:r>
            </w:hyperlink>
          </w:p>
        </w:tc>
      </w:tr>
      <w:tr w:rsidR="00C959AA" w:rsidRPr="00D95A9D" w14:paraId="4D8792F1" w14:textId="77777777" w:rsidTr="00440F30">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C52BD37"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D31E0BE" w14:textId="77777777" w:rsidR="00C959AA"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Stornovaný záznam o vyšetrení </w:t>
            </w:r>
          </w:p>
        </w:tc>
      </w:tr>
      <w:tr w:rsidR="00C959AA" w:rsidRPr="00D95A9D" w14:paraId="7C38873B" w14:textId="77777777" w:rsidTr="00440F30">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51D110C"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723EFF9" w14:textId="77777777" w:rsidR="00721419" w:rsidRPr="00D95A9D" w:rsidRDefault="4B1F096C" w:rsidP="4B1F096C">
            <w:pPr>
              <w:pStyle w:val="Odsekzoznamu"/>
              <w:numPr>
                <w:ilvl w:val="0"/>
                <w:numId w:val="7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Zdravotnícky pracovník vyberie záznam z vyšetrenia, ktorý je potrebný stornovať na základe vyhľadania záznamu (eV_01_09 – Vyhľadanie záznamov z vyšetrenia) </w:t>
            </w:r>
          </w:p>
          <w:p w14:paraId="28B9EB8A" w14:textId="77777777" w:rsidR="00721419" w:rsidRPr="00D95A9D" w:rsidRDefault="4B1F096C" w:rsidP="4B1F096C">
            <w:pPr>
              <w:pStyle w:val="Odsekzoznamu"/>
              <w:numPr>
                <w:ilvl w:val="0"/>
                <w:numId w:val="7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Zdravotnícky pracovník vykoná storno vykonaného vyšetrenia </w:t>
            </w:r>
          </w:p>
          <w:p w14:paraId="7F8DDCEE" w14:textId="77777777" w:rsidR="00721419" w:rsidRPr="00D95A9D" w:rsidRDefault="4B1F096C" w:rsidP="4B1F096C">
            <w:pPr>
              <w:pStyle w:val="Odsekzoznamu"/>
              <w:numPr>
                <w:ilvl w:val="0"/>
                <w:numId w:val="7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zavolá službu StornujZaznamOVysetreni_v5 v ktorom uvedie:</w:t>
            </w:r>
          </w:p>
          <w:p w14:paraId="00618176" w14:textId="77777777" w:rsidR="00721419" w:rsidRPr="00D95A9D" w:rsidRDefault="4B1F096C" w:rsidP="4B1F096C">
            <w:pPr>
              <w:pStyle w:val="Odsekzoznamu"/>
              <w:numPr>
                <w:ilvl w:val="1"/>
                <w:numId w:val="7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ID záznamu, ktorý chce stornovať</w:t>
            </w:r>
          </w:p>
          <w:p w14:paraId="37B04E08" w14:textId="77777777" w:rsidR="00721419" w:rsidRPr="00D95A9D" w:rsidRDefault="34661EDB" w:rsidP="34661EDB">
            <w:pPr>
              <w:pStyle w:val="Odsekzoznamu"/>
              <w:numPr>
                <w:ilvl w:val="1"/>
                <w:numId w:val="7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Stav záznamu – </w:t>
            </w:r>
            <w:r w:rsidRPr="00D95A9D">
              <w:rPr>
                <w:sz w:val="18"/>
                <w:szCs w:val="18"/>
                <w:lang w:eastAsia="sk-SK"/>
              </w:rPr>
              <w:t xml:space="preserve">content.feeder_audit.version_status.code_value </w:t>
            </w:r>
            <w:r w:rsidRPr="00D95A9D">
              <w:rPr>
                <w:rFonts w:asciiTheme="minorHAnsi" w:eastAsiaTheme="minorEastAsia" w:hAnsiTheme="minorHAnsi" w:cstheme="minorBidi"/>
                <w:sz w:val="18"/>
                <w:szCs w:val="18"/>
              </w:rPr>
              <w:t>= VER04</w:t>
            </w:r>
          </w:p>
          <w:p w14:paraId="01AE4B4C" w14:textId="77777777" w:rsidR="00721419" w:rsidRPr="00D95A9D" w:rsidRDefault="4B1F096C" w:rsidP="4B1F096C">
            <w:pPr>
              <w:pStyle w:val="Odsekzoznamu"/>
              <w:numPr>
                <w:ilvl w:val="1"/>
                <w:numId w:val="7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Dôvod storna</w:t>
            </w:r>
          </w:p>
          <w:p w14:paraId="168B61ED" w14:textId="77777777" w:rsidR="00C959AA" w:rsidRPr="00D95A9D" w:rsidRDefault="4B1F096C" w:rsidP="4B1F096C">
            <w:pPr>
              <w:pStyle w:val="Odsekzoznamu"/>
              <w:numPr>
                <w:ilvl w:val="0"/>
                <w:numId w:val="7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potvrdí storno záznamu</w:t>
            </w:r>
          </w:p>
        </w:tc>
      </w:tr>
      <w:tr w:rsidR="00C959AA" w:rsidRPr="00D95A9D" w14:paraId="618BEBDB" w14:textId="77777777" w:rsidTr="00440F30">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FA8D3E1"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2AD51284" w14:textId="77777777" w:rsidR="00897809" w:rsidRPr="00D95A9D" w:rsidRDefault="4B1F096C" w:rsidP="4B1F096C">
            <w:pPr>
              <w:pStyle w:val="Odsekzoznamu"/>
              <w:numPr>
                <w:ilvl w:val="0"/>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nevyplnil všetky povinné položky v rámci storna záznamu z vyšetrenia, kedy mu informačný systém vráti informáciu, ktorú položku je potrebné vyplniť aby bol záznam korektne uzavretý a stornovaný v rámci NZIS</w:t>
            </w:r>
          </w:p>
          <w:p w14:paraId="4B341922" w14:textId="77777777" w:rsidR="00897809" w:rsidRPr="00D95A9D" w:rsidRDefault="4B1F096C" w:rsidP="4B1F096C">
            <w:pPr>
              <w:pStyle w:val="Odsekzoznamu"/>
              <w:numPr>
                <w:ilvl w:val="0"/>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stornovať záznam z dôvodu problému s identitou pacienta, pre ktorý je záznam zasielaný: </w:t>
            </w:r>
          </w:p>
          <w:p w14:paraId="28B51C9F" w14:textId="77777777" w:rsidR="00897809" w:rsidRPr="00D95A9D" w:rsidRDefault="4B1F096C" w:rsidP="4B1F096C">
            <w:pPr>
              <w:pStyle w:val="Odsekzoznamu"/>
              <w:numPr>
                <w:ilvl w:val="1"/>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4717CF7C" w14:textId="77777777" w:rsidR="00BE2498" w:rsidRPr="00D95A9D" w:rsidRDefault="4B1F096C" w:rsidP="4B1F096C">
            <w:pPr>
              <w:pStyle w:val="Odsekzoznamu"/>
              <w:numPr>
                <w:ilvl w:val="1"/>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777FAC13" w14:textId="77777777" w:rsidR="00887F0C" w:rsidRPr="00D95A9D" w:rsidRDefault="4B1F096C" w:rsidP="4B1F096C">
            <w:pPr>
              <w:pStyle w:val="Odsekzoznamu"/>
              <w:numPr>
                <w:ilvl w:val="1"/>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i/>
                <w:iCs/>
                <w:sz w:val="18"/>
                <w:szCs w:val="18"/>
              </w:rPr>
              <w:t>Pacient na stornovanom zázname sa nezhoduje s pacientom uvedeným na storne „E100054 - Odkazovaný záznam neexistuje“</w:t>
            </w:r>
          </w:p>
          <w:p w14:paraId="77F9418C" w14:textId="77777777" w:rsidR="00897809" w:rsidRPr="00D95A9D" w:rsidRDefault="4B1F096C" w:rsidP="4B1F096C">
            <w:pPr>
              <w:pStyle w:val="Odsekzoznamu"/>
              <w:numPr>
                <w:ilvl w:val="0"/>
                <w:numId w:val="21"/>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IS PZS </w:t>
            </w:r>
            <w:r w:rsidRPr="00D95A9D">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00D95A9D">
              <w:rPr>
                <w:rFonts w:asciiTheme="minorHAnsi" w:eastAsiaTheme="minorEastAsia" w:hAnsiTheme="minorHAnsi" w:cstheme="minorBidi"/>
                <w:sz w:val="18"/>
                <w:szCs w:val="18"/>
              </w:rPr>
              <w:t xml:space="preserve"> ( chyby na strane IS PZS - E100055, E000002, E100011, E100012, E900011)  </w:t>
            </w:r>
          </w:p>
          <w:p w14:paraId="30548063" w14:textId="77777777" w:rsidR="0095746A" w:rsidRPr="00D95A9D" w:rsidRDefault="4B1F096C" w:rsidP="4B1F096C">
            <w:pPr>
              <w:pStyle w:val="Odsekzoznamu"/>
              <w:numPr>
                <w:ilvl w:val="0"/>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Ošetrujúcemu lekárovi nie je umožnené storno z dôvodu, že daný záznam už bol stornovaný - </w:t>
            </w:r>
            <w:r w:rsidRPr="00D95A9D">
              <w:rPr>
                <w:rFonts w:asciiTheme="minorHAnsi" w:eastAsiaTheme="minorEastAsia" w:hAnsiTheme="minorHAnsi" w:cstheme="minorBidi"/>
                <w:i/>
                <w:iCs/>
                <w:sz w:val="18"/>
                <w:szCs w:val="18"/>
              </w:rPr>
              <w:t>E100002 - Záznam nie je možné stornovať, nakoľko už bol stornovaný.</w:t>
            </w:r>
          </w:p>
          <w:p w14:paraId="34CE186D" w14:textId="77777777" w:rsidR="008106C4" w:rsidRPr="00D95A9D" w:rsidRDefault="4B1F096C" w:rsidP="4B1F096C">
            <w:pPr>
              <w:pStyle w:val="Odsekzoznamu"/>
              <w:numPr>
                <w:ilvl w:val="0"/>
                <w:numId w:val="2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lekár nemôže stornovať záznam z dôvodu, že pracovník, ktorý stornuje záznam nie je prihlásený v rámci OÚ PZS, kde pôvodný záznam bol vytvorený - </w:t>
            </w:r>
            <w:r w:rsidRPr="00D95A9D">
              <w:rPr>
                <w:rFonts w:asciiTheme="minorHAnsi" w:eastAsiaTheme="minorEastAsia" w:hAnsiTheme="minorHAnsi" w:cstheme="minorBidi"/>
                <w:i/>
                <w:iCs/>
                <w:sz w:val="18"/>
                <w:szCs w:val="18"/>
              </w:rPr>
              <w:t>E100053 - Záznam nie je možné stornovať, nakoľko bol vytvorený v inom odbornom útvare ako ste prihlásený.</w:t>
            </w:r>
          </w:p>
        </w:tc>
      </w:tr>
    </w:tbl>
    <w:p w14:paraId="4FE41DBA" w14:textId="77777777" w:rsidR="0075039D" w:rsidRPr="00AC46BB" w:rsidRDefault="34661EDB" w:rsidP="00ED73E9">
      <w:pPr>
        <w:pStyle w:val="Nadpis3"/>
        <w:rPr>
          <w:lang w:val="sk-SK"/>
        </w:rPr>
      </w:pPr>
      <w:bookmarkStart w:id="103" w:name="_eV_01_30_–_Vyhľadanie"/>
      <w:bookmarkStart w:id="104" w:name="_Toc2079609"/>
      <w:bookmarkEnd w:id="103"/>
      <w:r w:rsidRPr="00AC46BB">
        <w:rPr>
          <w:lang w:val="sk-SK"/>
        </w:rPr>
        <w:t>eV_01_30 – Vyhľadanie klinických údajov v pacientskom sumári</w:t>
      </w:r>
      <w:bookmarkEnd w:id="104"/>
    </w:p>
    <w:p w14:paraId="7D555B5B" w14:textId="77777777" w:rsidR="0075039D" w:rsidRPr="00D95A9D" w:rsidRDefault="0075039D" w:rsidP="0075039D"/>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75039D" w:rsidRPr="00D95A9D" w14:paraId="578BC30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E9EBCC0"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3ABBF3FB" w14:textId="77777777" w:rsidR="0075039D"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klinických údajov v pacientskom sumári</w:t>
            </w:r>
          </w:p>
        </w:tc>
      </w:tr>
      <w:tr w:rsidR="0075039D" w:rsidRPr="00D95A9D" w14:paraId="7C479F4D"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7C65530"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7EBEE441" w14:textId="77777777" w:rsidR="0075039D"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vyhľadanie život ovplyvňujúcich zdravotných záznamov, ktoré sú uložené v pacientskom sumári. Určené sú primárne operačnému stredisku a záchrannej zdravotnej službe ako aj všetkým ošetrujúcim lekárom ako management summary pacienta </w:t>
            </w:r>
          </w:p>
        </w:tc>
      </w:tr>
      <w:tr w:rsidR="0075039D" w:rsidRPr="00D95A9D" w14:paraId="1995A23A"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B73964"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2A21AB3D" w14:textId="77777777" w:rsidR="0075039D"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8B30AF0" w14:textId="77777777" w:rsidR="0075039D"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7B799D7" w14:textId="77777777" w:rsidR="0075039D"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Požiadavka na pacientsky sumár  </w:t>
            </w:r>
          </w:p>
        </w:tc>
      </w:tr>
      <w:tr w:rsidR="0075039D" w:rsidRPr="00D95A9D" w14:paraId="6234D18D"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7D4BBC"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0DCF3BC6" w14:textId="77777777" w:rsidR="0075039D"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5__–" w:history="1">
              <w:r w:rsidR="4B1F096C" w:rsidRPr="00D95A9D">
                <w:rPr>
                  <w:rStyle w:val="Hypertextovprepojenie"/>
                  <w:rFonts w:asciiTheme="minorHAnsi" w:eastAsiaTheme="minorEastAsia" w:hAnsiTheme="minorHAnsi" w:cstheme="minorBidi"/>
                  <w:sz w:val="18"/>
                  <w:szCs w:val="18"/>
                  <w:lang w:val="sk-SK"/>
                </w:rPr>
                <w:t>A5: Vyhľadanie údajov z pacientskeho sumáru</w:t>
              </w:r>
            </w:hyperlink>
          </w:p>
        </w:tc>
      </w:tr>
      <w:tr w:rsidR="0075039D" w:rsidRPr="00D95A9D" w14:paraId="5CCE7FD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F57F806"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CD2C3F1" w14:textId="77777777" w:rsidR="0075039D" w:rsidRPr="00D95A9D" w:rsidRDefault="34661EDB" w:rsidP="34661EDB">
            <w:pPr>
              <w:pStyle w:val="Bezriadkovania"/>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Používaný len EHR extract, ktorý je v rozsahu nasledovných archetypov:</w:t>
            </w:r>
          </w:p>
          <w:p w14:paraId="0CB3AC27" w14:textId="77777777" w:rsidR="008B6609" w:rsidRPr="00D95A9D" w:rsidRDefault="00A10E40" w:rsidP="6DE4F7B8">
            <w:pPr>
              <w:pStyle w:val="Bezriadkovania"/>
              <w:numPr>
                <w:ilvl w:val="0"/>
                <w:numId w:val="20"/>
              </w:numPr>
              <w:spacing w:after="0"/>
              <w:rPr>
                <w:rFonts w:asciiTheme="minorHAnsi" w:eastAsiaTheme="minorEastAsia" w:hAnsiTheme="minorHAnsi" w:cstheme="minorBidi"/>
                <w:sz w:val="18"/>
                <w:szCs w:val="18"/>
                <w:lang w:val="sk-SK"/>
              </w:rPr>
            </w:pPr>
            <w:hyperlink w:anchor="_Pôrodnícka_anamnéza" w:history="1">
              <w:r w:rsidR="6DE4F7B8" w:rsidRPr="00D95A9D">
                <w:rPr>
                  <w:rStyle w:val="Hypertextovprepojenie"/>
                  <w:rFonts w:asciiTheme="minorHAnsi" w:eastAsiaTheme="minorEastAsia" w:hAnsiTheme="minorHAnsi" w:cstheme="minorBidi"/>
                  <w:sz w:val="18"/>
                  <w:szCs w:val="18"/>
                  <w:lang w:val="sk-SK"/>
                </w:rPr>
                <w:t>CEN-EN13606-FOLDER.Pacientsky_sumarEDS.v1</w:t>
              </w:r>
            </w:hyperlink>
          </w:p>
          <w:p w14:paraId="63DFFF1A" w14:textId="77777777" w:rsidR="008B6609" w:rsidRPr="00D95A9D" w:rsidRDefault="6DE4F7B8" w:rsidP="6DE4F7B8">
            <w:pPr>
              <w:pStyle w:val="Bezriadkovania"/>
              <w:numPr>
                <w:ilvl w:val="0"/>
                <w:numId w:val="20"/>
              </w:numPr>
              <w:spacing w:after="0"/>
              <w:rPr>
                <w:rStyle w:val="Hypertextovprepojenie"/>
                <w:rFonts w:asciiTheme="minorHAnsi" w:eastAsiaTheme="minorEastAsia" w:hAnsiTheme="minorHAnsi" w:cstheme="minorBidi"/>
                <w:color w:val="10A3FF"/>
                <w:sz w:val="18"/>
                <w:szCs w:val="18"/>
                <w:lang w:val="sk-SK"/>
              </w:rPr>
            </w:pPr>
            <w:r w:rsidRPr="00AC46BB">
              <w:rPr>
                <w:rFonts w:ascii="Arial" w:eastAsia="Arial" w:hAnsi="Arial" w:cs="Arial"/>
                <w:sz w:val="18"/>
                <w:szCs w:val="18"/>
                <w:lang w:val="sk-SK"/>
              </w:rPr>
              <w:t>CEN-EN13606-COMPOSITION.Zaznamy_zdravotnych_problemov.v2</w:t>
            </w:r>
          </w:p>
          <w:p w14:paraId="234A655C" w14:textId="77777777" w:rsidR="008B6609" w:rsidRPr="00D95A9D" w:rsidRDefault="6DE4F7B8" w:rsidP="6DE4F7B8">
            <w:pPr>
              <w:pStyle w:val="Bezriadkovania"/>
              <w:numPr>
                <w:ilvl w:val="0"/>
                <w:numId w:val="20"/>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t>CEN-EN13606-COMPOSITION.Varovania.v2</w:t>
            </w:r>
          </w:p>
          <w:p w14:paraId="781F36E3" w14:textId="77777777" w:rsidR="008B6609" w:rsidRPr="00D95A9D" w:rsidRDefault="6DE4F7B8" w:rsidP="6DE4F7B8">
            <w:pPr>
              <w:pStyle w:val="Bezriadkovania"/>
              <w:numPr>
                <w:ilvl w:val="0"/>
                <w:numId w:val="20"/>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t>CEN-EN13606-COMPOSITION.Liekova_Anamneza.v1</w:t>
            </w:r>
          </w:p>
          <w:p w14:paraId="608992B5" w14:textId="77777777" w:rsidR="008B6609" w:rsidRPr="00D95A9D" w:rsidRDefault="6DE4F7B8" w:rsidP="6DE4F7B8">
            <w:pPr>
              <w:pStyle w:val="Bezriadkovania"/>
              <w:numPr>
                <w:ilvl w:val="0"/>
                <w:numId w:val="20"/>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t>CEN-EN13606-COMPOSITION.Porodnicke_zaznamy.v2</w:t>
            </w:r>
          </w:p>
          <w:p w14:paraId="18CE077E" w14:textId="77777777" w:rsidR="008B6609" w:rsidRPr="00D95A9D" w:rsidRDefault="6DE4F7B8" w:rsidP="6DE4F7B8">
            <w:pPr>
              <w:pStyle w:val="Bezriadkovania"/>
              <w:numPr>
                <w:ilvl w:val="0"/>
                <w:numId w:val="20"/>
              </w:numPr>
              <w:spacing w:after="0"/>
              <w:rPr>
                <w:rStyle w:val="Hypertextovprepojenie"/>
                <w:rFonts w:asciiTheme="minorHAnsi" w:eastAsiaTheme="minorEastAsia" w:hAnsiTheme="minorHAnsi" w:cstheme="minorBidi"/>
                <w:color w:val="10A3FF"/>
                <w:sz w:val="18"/>
                <w:szCs w:val="18"/>
                <w:lang w:val="sk-SK"/>
              </w:rPr>
            </w:pPr>
            <w:r w:rsidRPr="00AC46BB">
              <w:rPr>
                <w:rFonts w:ascii="Arial" w:eastAsia="Arial" w:hAnsi="Arial" w:cs="Arial"/>
                <w:sz w:val="18"/>
                <w:szCs w:val="18"/>
                <w:lang w:val="sk-SK"/>
              </w:rPr>
              <w:t>CEN-EN13606-ENTRY.Zdravotny_problem.v2</w:t>
            </w:r>
          </w:p>
          <w:p w14:paraId="3302292B" w14:textId="77777777" w:rsidR="008B6609" w:rsidRPr="00D95A9D" w:rsidRDefault="6DE4F7B8" w:rsidP="6DE4F7B8">
            <w:pPr>
              <w:pStyle w:val="Bezriadkovania"/>
              <w:numPr>
                <w:ilvl w:val="0"/>
                <w:numId w:val="20"/>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t>CEN-EN13606-ENTRY.Porodnicka_anamneza.v2</w:t>
            </w:r>
          </w:p>
          <w:p w14:paraId="74F21987" w14:textId="77777777" w:rsidR="008B6609" w:rsidRPr="00D95A9D" w:rsidRDefault="6DE4F7B8" w:rsidP="6DE4F7B8">
            <w:pPr>
              <w:pStyle w:val="Bezriadkovania"/>
              <w:numPr>
                <w:ilvl w:val="0"/>
                <w:numId w:val="20"/>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t>CEN-EN13606-ENTRY.Liekova_anamneza.v1</w:t>
            </w:r>
          </w:p>
          <w:p w14:paraId="06CA581E" w14:textId="77777777" w:rsidR="008B6609" w:rsidRPr="00D95A9D" w:rsidRDefault="6DE4F7B8" w:rsidP="6DE4F7B8">
            <w:pPr>
              <w:pStyle w:val="Bezriadkovania"/>
              <w:numPr>
                <w:ilvl w:val="0"/>
                <w:numId w:val="20"/>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t>CEN-EN13606-ENTRY.Pouzivana_zdravotnicka_pomocka.v2</w:t>
            </w:r>
          </w:p>
          <w:p w14:paraId="1BA324FB" w14:textId="77777777" w:rsidR="008B6609" w:rsidRPr="00D95A9D" w:rsidRDefault="6DE4F7B8" w:rsidP="6DE4F7B8">
            <w:pPr>
              <w:pStyle w:val="Bezriadkovania"/>
              <w:numPr>
                <w:ilvl w:val="0"/>
                <w:numId w:val="20"/>
              </w:numPr>
              <w:spacing w:after="0"/>
              <w:rPr>
                <w:rFonts w:asciiTheme="minorHAnsi" w:eastAsiaTheme="minorEastAsia" w:hAnsiTheme="minorHAnsi" w:cstheme="minorBidi"/>
                <w:color w:val="10A3FF"/>
                <w:sz w:val="18"/>
                <w:szCs w:val="18"/>
                <w:lang w:val="sk-SK"/>
              </w:rPr>
            </w:pPr>
            <w:r w:rsidRPr="00D95A9D">
              <w:rPr>
                <w:rFonts w:ascii="Arial" w:eastAsia="Arial" w:hAnsi="Arial" w:cs="Arial"/>
                <w:sz w:val="18"/>
                <w:szCs w:val="18"/>
                <w:lang w:val="sk-SK"/>
              </w:rPr>
              <w:t>CEN-EN13606-ENTRY.Neziaduca_reakcia.v2</w:t>
            </w:r>
          </w:p>
        </w:tc>
      </w:tr>
      <w:tr w:rsidR="0075039D" w:rsidRPr="00D95A9D" w14:paraId="7559F481"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90BEA1E"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592180E0" w14:textId="77777777" w:rsidR="0075039D" w:rsidRPr="00D95A9D" w:rsidRDefault="00A10E40" w:rsidP="34661EDB">
            <w:pPr>
              <w:pStyle w:val="Bezriadkovania"/>
              <w:numPr>
                <w:ilvl w:val="0"/>
                <w:numId w:val="20"/>
              </w:numPr>
              <w:spacing w:after="0"/>
              <w:rPr>
                <w:rFonts w:asciiTheme="minorHAnsi" w:eastAsiaTheme="minorEastAsia" w:hAnsiTheme="minorHAnsi" w:cstheme="minorBidi"/>
                <w:color w:val="auto"/>
                <w:sz w:val="18"/>
                <w:szCs w:val="18"/>
                <w:lang w:val="sk-SK"/>
              </w:rPr>
            </w:pPr>
            <w:hyperlink w:anchor="_DajPacientskySumarEDS" w:history="1">
              <w:r w:rsidR="34661EDB" w:rsidRPr="00D95A9D">
                <w:rPr>
                  <w:rStyle w:val="Hypertextovprepojenie"/>
                  <w:rFonts w:asciiTheme="minorHAnsi" w:eastAsiaTheme="minorEastAsia" w:hAnsiTheme="minorHAnsi" w:cstheme="minorBidi"/>
                  <w:sz w:val="18"/>
                  <w:szCs w:val="18"/>
                  <w:lang w:val="sk-SK"/>
                </w:rPr>
                <w:t>DajPacientskySumarEDS</w:t>
              </w:r>
            </w:hyperlink>
          </w:p>
        </w:tc>
      </w:tr>
      <w:tr w:rsidR="0075039D" w:rsidRPr="00D95A9D" w14:paraId="6C03648E"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705DE9E"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73A20A6" w14:textId="77777777" w:rsidR="0075039D"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Vyhľadané klinické údaje pacienta </w:t>
            </w:r>
          </w:p>
        </w:tc>
      </w:tr>
      <w:tr w:rsidR="0075039D" w:rsidRPr="00D95A9D" w14:paraId="2C4D272D"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9359D23"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8DA23CC" w14:textId="77777777" w:rsidR="008B6609" w:rsidRPr="00D95A9D" w:rsidRDefault="4B1F096C" w:rsidP="4B1F096C">
            <w:pPr>
              <w:pStyle w:val="Odsekzoznamu"/>
              <w:numPr>
                <w:ilvl w:val="0"/>
                <w:numId w:val="7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Zdravotnícky pracovník zadá požiadavku na vyhľadanie pacientskeho sumáru prostredníctvom JRUZ_ID pacienta. V prípade, že IS PZS nedisponuje JRÚZ ID k identite pacienta získa ho prostredníctvom služby DajJRUZIdentifikator_GW_v2</w:t>
            </w:r>
          </w:p>
          <w:p w14:paraId="639C5260" w14:textId="77777777" w:rsidR="0075039D" w:rsidRPr="00D95A9D" w:rsidRDefault="34661EDB" w:rsidP="34661EDB">
            <w:pPr>
              <w:pStyle w:val="Odsekzoznamu"/>
              <w:numPr>
                <w:ilvl w:val="0"/>
                <w:numId w:val="7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vyhľadá službu DajPacientskySumarEDS</w:t>
            </w:r>
            <w:r w:rsidRPr="00D95A9D">
              <w:t>,</w:t>
            </w:r>
            <w:r w:rsidRPr="00D95A9D">
              <w:rPr>
                <w:rFonts w:asciiTheme="minorHAnsi" w:eastAsiaTheme="minorEastAsia" w:hAnsiTheme="minorHAnsi" w:cstheme="minorBidi"/>
                <w:sz w:val="18"/>
                <w:szCs w:val="18"/>
              </w:rPr>
              <w:t xml:space="preserve"> v rámci ktorej sú evidované: </w:t>
            </w:r>
          </w:p>
          <w:p w14:paraId="7F112415" w14:textId="77777777" w:rsidR="00264FEE" w:rsidRPr="00D95A9D" w:rsidRDefault="4B1F096C" w:rsidP="4B1F096C">
            <w:pPr>
              <w:pStyle w:val="Odsekzoznamu"/>
              <w:numPr>
                <w:ilvl w:val="1"/>
                <w:numId w:val="7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Aktívne zdravotné záznamy</w:t>
            </w:r>
          </w:p>
          <w:p w14:paraId="4FA23975" w14:textId="77777777" w:rsidR="00264FEE" w:rsidRPr="00D95A9D" w:rsidRDefault="34661EDB" w:rsidP="34661EDB">
            <w:pPr>
              <w:pStyle w:val="Odsekzoznamu"/>
              <w:numPr>
                <w:ilvl w:val="1"/>
                <w:numId w:val="7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Zneplatnené zdravotné záznamy</w:t>
            </w:r>
          </w:p>
          <w:p w14:paraId="1D8312DA" w14:textId="77777777" w:rsidR="00264FEE" w:rsidRPr="00D95A9D" w:rsidRDefault="4B1F096C" w:rsidP="4B1F096C">
            <w:pPr>
              <w:pStyle w:val="Odsekzoznamu"/>
              <w:numPr>
                <w:ilvl w:val="1"/>
                <w:numId w:val="7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Stornované zdravotné záznamy</w:t>
            </w:r>
          </w:p>
          <w:p w14:paraId="4876E466" w14:textId="77777777" w:rsidR="008B6609" w:rsidRPr="00D95A9D" w:rsidRDefault="4B1F096C" w:rsidP="4B1F096C">
            <w:pPr>
              <w:pStyle w:val="Odsekzoznamu"/>
              <w:numPr>
                <w:ilvl w:val="0"/>
                <w:numId w:val="7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zobrazí pacientsky sumár v rozsahu:</w:t>
            </w:r>
          </w:p>
          <w:p w14:paraId="14250788" w14:textId="77777777" w:rsidR="008B6609" w:rsidRPr="00D95A9D" w:rsidRDefault="4B1F096C" w:rsidP="4B1F096C">
            <w:pPr>
              <w:pStyle w:val="Odsekzoznamu"/>
              <w:numPr>
                <w:ilvl w:val="1"/>
                <w:numId w:val="7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Zoznam zdravotných problémov:</w:t>
            </w:r>
          </w:p>
          <w:p w14:paraId="6B9EA427" w14:textId="77777777" w:rsidR="008B6609" w:rsidRPr="00D95A9D" w:rsidRDefault="4B1F096C" w:rsidP="4B1F096C">
            <w:pPr>
              <w:pStyle w:val="Odsekzoznamu"/>
              <w:numPr>
                <w:ilvl w:val="1"/>
                <w:numId w:val="69"/>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Zdravotné problémy</w:t>
            </w:r>
          </w:p>
          <w:p w14:paraId="400C4B67" w14:textId="77777777" w:rsidR="008B6609" w:rsidRPr="00D95A9D" w:rsidRDefault="4B1F096C" w:rsidP="4B1F096C">
            <w:pPr>
              <w:pStyle w:val="Odsekzoznamu"/>
              <w:numPr>
                <w:ilvl w:val="1"/>
                <w:numId w:val="69"/>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Zdravotné pomôcky</w:t>
            </w:r>
          </w:p>
          <w:p w14:paraId="32B5832A" w14:textId="77777777" w:rsidR="008B6609" w:rsidRPr="00D95A9D" w:rsidRDefault="4B1F096C" w:rsidP="4B1F096C">
            <w:pPr>
              <w:pStyle w:val="Odsekzoznamu"/>
              <w:numPr>
                <w:ilvl w:val="1"/>
                <w:numId w:val="7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Varovania</w:t>
            </w:r>
          </w:p>
          <w:p w14:paraId="7875A670" w14:textId="77777777" w:rsidR="008B6609" w:rsidRPr="00D95A9D" w:rsidRDefault="4B1F096C" w:rsidP="4B1F096C">
            <w:pPr>
              <w:pStyle w:val="Odsekzoznamu"/>
              <w:numPr>
                <w:ilvl w:val="1"/>
                <w:numId w:val="7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Lieková anamnéza</w:t>
            </w:r>
          </w:p>
          <w:p w14:paraId="547F2221" w14:textId="77777777" w:rsidR="008B6609" w:rsidRPr="00D95A9D" w:rsidRDefault="4B1F096C" w:rsidP="4B1F096C">
            <w:pPr>
              <w:pStyle w:val="Odsekzoznamu"/>
              <w:numPr>
                <w:ilvl w:val="1"/>
                <w:numId w:val="7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Predpokladaný dátum pôrodu</w:t>
            </w:r>
          </w:p>
        </w:tc>
      </w:tr>
      <w:tr w:rsidR="0075039D" w:rsidRPr="00D95A9D" w14:paraId="6BB69743"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6E4C55D"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3174365C" w14:textId="77777777" w:rsidR="00C81347"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sz w:val="18"/>
                <w:szCs w:val="18"/>
              </w:rPr>
              <w:t xml:space="preserve">Ošetrujúcemu lekárovi neumožnilo vyhľadať záznam z dôvodu problému s identitou pacienta, pre ktorý je záznam zasielaný: </w:t>
            </w:r>
          </w:p>
          <w:p w14:paraId="52563C64" w14:textId="77777777" w:rsidR="00C81347"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sz w:val="18"/>
                <w:szCs w:val="18"/>
              </w:rPr>
              <w:t xml:space="preserve"> E30000A – Záznam pre ktorého bol záznam vyhľadaný na nenachádza v NZIS (špecifická situácia v prípade, že pacientovi už nie je poberateľom zdravotného poistenia, hoci IS PZS k nemu eviduje JRÚZ ID) </w:t>
            </w:r>
          </w:p>
          <w:p w14:paraId="5157A16B" w14:textId="77777777" w:rsidR="00C81347" w:rsidRPr="00D95A9D" w:rsidRDefault="4B1F096C" w:rsidP="4B1F096C">
            <w:pPr>
              <w:pStyle w:val="Odsekzoznamu"/>
              <w:numPr>
                <w:ilvl w:val="1"/>
                <w:numId w:val="75"/>
              </w:numPr>
              <w:rPr>
                <w:sz w:val="18"/>
                <w:szCs w:val="18"/>
              </w:rPr>
            </w:pPr>
            <w:r w:rsidRPr="00D95A9D">
              <w:rPr>
                <w:sz w:val="18"/>
                <w:szCs w:val="18"/>
              </w:rPr>
              <w:t> E300022 – Nie je možné zapísať záznam z dôvodu, že pre daného pacienta je evidovaný dátum úmrtia a zdravotná dokumentácia je uzavretá.</w:t>
            </w:r>
          </w:p>
          <w:p w14:paraId="29D85E96" w14:textId="77777777" w:rsidR="00C81347"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sz w:val="18"/>
                <w:szCs w:val="18"/>
              </w:rPr>
              <w:t xml:space="preserve">Ošetrujúcemu lekárovi neumožnilo vyhľadať záznam z dôvodu chyby na strane IS PZS „Záznam nie je možné odoslať do NZIS z dôvodu chyby na strane informačného systému, prosím kontaktujte podporu a nahláste chybu“ ( chyby na strane IS PZS - E000002)  </w:t>
            </w:r>
          </w:p>
          <w:p w14:paraId="6CB17CBA" w14:textId="77777777" w:rsidR="003D4F6E" w:rsidRPr="00D95A9D" w:rsidRDefault="34661EDB" w:rsidP="34661EDB">
            <w:pPr>
              <w:pStyle w:val="Odsekzoznamu"/>
              <w:numPr>
                <w:ilvl w:val="0"/>
                <w:numId w:val="75"/>
              </w:numPr>
              <w:spacing w:before="120" w:line="276" w:lineRule="auto"/>
              <w:jc w:val="both"/>
              <w:rPr>
                <w:rFonts w:asciiTheme="minorHAnsi" w:eastAsiaTheme="minorEastAsia" w:hAnsiTheme="minorHAnsi" w:cstheme="minorBidi"/>
                <w:color w:val="FF0000"/>
                <w:sz w:val="18"/>
                <w:szCs w:val="18"/>
              </w:rPr>
            </w:pPr>
            <w:r w:rsidRPr="00D95A9D">
              <w:rPr>
                <w:sz w:val="18"/>
                <w:szCs w:val="18"/>
              </w:rPr>
              <w:t xml:space="preserve">Ošetrujúci lekár/ Zdravotnícky pracovník nedisponuje prístupom k vyhľadaným záznamom z dôvodu potreby poskytnutia súhlasu pacienta - </w:t>
            </w:r>
            <w:r w:rsidRPr="00D95A9D">
              <w:rPr>
                <w:i/>
                <w:iCs/>
                <w:sz w:val="18"/>
                <w:szCs w:val="18"/>
              </w:rPr>
              <w:t>E900001 - Nemáte prístup k požadovaným záznamom pacienta. Požiadajte pacienta o prístup k údajom vložením eID do čítačky a zadania súhlasu pacienta (stlačením OK/ zadaním BOK)</w:t>
            </w:r>
            <w:r w:rsidRPr="00D95A9D">
              <w:rPr>
                <w:sz w:val="18"/>
                <w:szCs w:val="18"/>
              </w:rPr>
              <w:t xml:space="preserve"> zabezpečí súhlas pacienta prostredníctvom služby ZapisSuhlasOsobyPrePZS, </w:t>
            </w:r>
          </w:p>
          <w:p w14:paraId="700ADC69" w14:textId="77777777" w:rsidR="007D4C45" w:rsidRPr="00D95A9D" w:rsidRDefault="34661EDB" w:rsidP="34661EDB">
            <w:pPr>
              <w:pStyle w:val="Odsekzoznamu"/>
              <w:numPr>
                <w:ilvl w:val="0"/>
                <w:numId w:val="75"/>
              </w:numPr>
              <w:spacing w:before="120" w:line="276" w:lineRule="auto"/>
              <w:jc w:val="both"/>
              <w:rPr>
                <w:rFonts w:asciiTheme="minorHAnsi" w:eastAsiaTheme="minorEastAsia" w:hAnsiTheme="minorHAnsi" w:cstheme="minorBidi"/>
                <w:color w:val="FF0000"/>
                <w:sz w:val="18"/>
                <w:szCs w:val="18"/>
              </w:rPr>
            </w:pPr>
            <w:r w:rsidRPr="00D95A9D">
              <w:rPr>
                <w:sz w:val="18"/>
                <w:szCs w:val="18"/>
              </w:rPr>
              <w:t xml:space="preserve">Pre prístup Ošetrujúceho lekára/ Zdravotníckeho pracovníka je potrebné potvrdenie prítomnosti pacienta </w:t>
            </w:r>
            <w:r w:rsidRPr="00D95A9D">
              <w:rPr>
                <w:i/>
                <w:iCs/>
                <w:sz w:val="18"/>
                <w:szCs w:val="18"/>
              </w:rPr>
              <w:t>E900002 - Pre prístup k požadovaným záznamom pacienta je potrebné potvrdenie jeho prítomnosti pacienta vložením eID do čítačky</w:t>
            </w:r>
          </w:p>
        </w:tc>
      </w:tr>
    </w:tbl>
    <w:p w14:paraId="56D5CD90" w14:textId="77777777" w:rsidR="007D4C45" w:rsidRPr="00AC46BB" w:rsidRDefault="34661EDB" w:rsidP="00ED73E9">
      <w:pPr>
        <w:pStyle w:val="Nadpis3"/>
        <w:rPr>
          <w:lang w:val="sk-SK"/>
        </w:rPr>
      </w:pPr>
      <w:bookmarkStart w:id="105" w:name="_eV_01_31_–_Vyhľadanie"/>
      <w:bookmarkStart w:id="106" w:name="_Toc2079610"/>
      <w:bookmarkEnd w:id="105"/>
      <w:r w:rsidRPr="00AC46BB">
        <w:rPr>
          <w:lang w:val="sk-SK"/>
        </w:rPr>
        <w:lastRenderedPageBreak/>
        <w:t>eV_01_31 – Vyhľadanie kontaktných údajov v pacientskom sumári</w:t>
      </w:r>
      <w:bookmarkEnd w:id="106"/>
    </w:p>
    <w:p w14:paraId="633C00A0" w14:textId="77777777" w:rsidR="007D4C45" w:rsidRPr="00D95A9D" w:rsidRDefault="007D4C45" w:rsidP="007D4C45"/>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7D4C45" w:rsidRPr="00D95A9D" w14:paraId="4D6EBC4D"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FF0E8DF"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8227852" w14:textId="77777777" w:rsidR="007D4C4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kontaktných údajov v pacientskom sumári</w:t>
            </w:r>
          </w:p>
        </w:tc>
      </w:tr>
      <w:tr w:rsidR="007D4C45" w:rsidRPr="00D95A9D" w14:paraId="2B4E7F92"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C3ABFFF"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4E4744C" w14:textId="77777777" w:rsidR="007D4C4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vyhľadanie informácii o pacientovi a jeho prípadných kontaktných údajov v rozsahu emailu, telefónu, kontaktnej osoby v prípade núdzového stavu a preferovaného zdravotníckeho pracovníka</w:t>
            </w:r>
          </w:p>
        </w:tc>
      </w:tr>
      <w:tr w:rsidR="007D4C45" w:rsidRPr="00D95A9D" w14:paraId="24490AC6"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D80D675"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2B03F36" w14:textId="77777777" w:rsidR="007D4C45"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E75EC6F" w14:textId="77777777" w:rsidR="007D4C45"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1CFC34CB" w14:textId="77777777" w:rsidR="007D4C45"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informácii o pacientovi</w:t>
            </w:r>
          </w:p>
          <w:p w14:paraId="12821AC1" w14:textId="77777777" w:rsidR="007D4C45"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Požiadavka na kontaktné údaje  </w:t>
            </w:r>
          </w:p>
        </w:tc>
      </w:tr>
      <w:tr w:rsidR="007D4C45" w:rsidRPr="00D95A9D" w14:paraId="08AD091A"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12F0B4C"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4D13362" w14:textId="77777777" w:rsidR="007D4C45"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5__–" w:history="1">
              <w:r w:rsidR="4B1F096C" w:rsidRPr="00D95A9D">
                <w:rPr>
                  <w:rStyle w:val="Hypertextovprepojenie"/>
                  <w:rFonts w:asciiTheme="minorHAnsi" w:eastAsiaTheme="minorEastAsia" w:hAnsiTheme="minorHAnsi" w:cstheme="minorBidi"/>
                  <w:sz w:val="18"/>
                  <w:szCs w:val="18"/>
                  <w:lang w:val="sk-SK"/>
                </w:rPr>
                <w:t>A5: Vyhľadanie údajov z pacientskeho sumáru</w:t>
              </w:r>
            </w:hyperlink>
          </w:p>
        </w:tc>
      </w:tr>
      <w:tr w:rsidR="007D4C45" w:rsidRPr="00D95A9D" w14:paraId="4C532203"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142DD65"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2D345950" w14:textId="77777777" w:rsidR="007D4C45" w:rsidRPr="00D95A9D" w:rsidRDefault="4B1F096C" w:rsidP="4B1F096C">
            <w:pPr>
              <w:pStyle w:val="Bezriadkovania"/>
              <w:numPr>
                <w:ilvl w:val="0"/>
                <w:numId w:val="20"/>
              </w:numPr>
              <w:spacing w:after="0"/>
              <w:rPr>
                <w:rFonts w:asciiTheme="minorHAnsi" w:eastAsiaTheme="minorEastAsia" w:hAnsiTheme="minorHAnsi" w:cstheme="minorBidi"/>
                <w:sz w:val="18"/>
                <w:szCs w:val="18"/>
                <w:lang w:val="sk-SK"/>
              </w:rPr>
            </w:pPr>
            <w:r w:rsidRPr="00D95A9D">
              <w:rPr>
                <w:rFonts w:asciiTheme="minorHAnsi" w:eastAsiaTheme="minorEastAsia" w:hAnsiTheme="minorHAnsi" w:cstheme="minorBidi"/>
                <w:color w:val="auto"/>
                <w:sz w:val="18"/>
                <w:szCs w:val="18"/>
                <w:lang w:val="sk-SK"/>
              </w:rPr>
              <w:t>N/A</w:t>
            </w:r>
          </w:p>
        </w:tc>
      </w:tr>
      <w:tr w:rsidR="007D4C45" w:rsidRPr="00D95A9D" w14:paraId="1E253459"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C4C9FAA"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295F6AE" w14:textId="77777777" w:rsidR="007D4C45"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DajPacientskySumarKontaktneUdaje_v3" w:history="1">
              <w:r w:rsidR="4B1F096C" w:rsidRPr="00D95A9D">
                <w:rPr>
                  <w:rStyle w:val="Hypertextovprepojenie"/>
                  <w:rFonts w:asciiTheme="minorHAnsi" w:eastAsiaTheme="minorEastAsia" w:hAnsiTheme="minorHAnsi" w:cstheme="minorBidi"/>
                  <w:sz w:val="18"/>
                  <w:szCs w:val="18"/>
                  <w:lang w:val="sk-SK"/>
                </w:rPr>
                <w:t>DajPacientskySumarKontaktneUdaje_v3</w:t>
              </w:r>
            </w:hyperlink>
          </w:p>
        </w:tc>
      </w:tr>
      <w:tr w:rsidR="007D4C45" w:rsidRPr="00D95A9D" w14:paraId="1FEDED6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560A95"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3E0BE36" w14:textId="77777777" w:rsidR="007D4C45"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Vyhľadané kontaktné údaje pacienta </w:t>
            </w:r>
          </w:p>
        </w:tc>
      </w:tr>
      <w:tr w:rsidR="007D4C45" w:rsidRPr="00D95A9D" w14:paraId="51807389"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5B9E682"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7CCCB63" w14:textId="77777777" w:rsidR="007D4C45" w:rsidRPr="00D95A9D" w:rsidRDefault="4B1F096C" w:rsidP="4B1F096C">
            <w:pPr>
              <w:pStyle w:val="Odsekzoznamu"/>
              <w:numPr>
                <w:ilvl w:val="0"/>
                <w:numId w:val="8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Zdravotnícky pracovník alebo IS PZS automaticky po otvorení karty pacienta zadá požiadavku na vyhľadanie pacientskeho sumáru prostredníctvom JRUZ_ID pacienta. V prípade, že IS PZS nedisponuje JRÚZ ID k identite pacienta získa ho prostredníctvom služby DajJRUZIdentifikator_GW_v2</w:t>
            </w:r>
          </w:p>
          <w:p w14:paraId="16A37DB8" w14:textId="77777777" w:rsidR="007D4C45" w:rsidRPr="00D95A9D" w:rsidRDefault="4B1F096C" w:rsidP="4B1F096C">
            <w:pPr>
              <w:pStyle w:val="Odsekzoznamu"/>
              <w:numPr>
                <w:ilvl w:val="0"/>
                <w:numId w:val="8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vyhľadá službu DajPacientskySumarKontaktneUdaje_v3</w:t>
            </w:r>
          </w:p>
          <w:p w14:paraId="191AACC6" w14:textId="77777777" w:rsidR="007D4C45" w:rsidRPr="00D95A9D" w:rsidRDefault="4B1F096C" w:rsidP="4B1F096C">
            <w:pPr>
              <w:pStyle w:val="Odsekzoznamu"/>
              <w:numPr>
                <w:ilvl w:val="0"/>
                <w:numId w:val="8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zobrazí evidované informácie o pacientovi v nasledovnom rozsahu: </w:t>
            </w:r>
          </w:p>
          <w:p w14:paraId="2F62F2DC" w14:textId="77777777" w:rsidR="007D4C45" w:rsidRPr="00D95A9D" w:rsidRDefault="4B1F096C" w:rsidP="4B1F096C">
            <w:pPr>
              <w:pStyle w:val="Odsekzoznamu"/>
              <w:numPr>
                <w:ilvl w:val="1"/>
                <w:numId w:val="8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Informácie o pacientovi:</w:t>
            </w:r>
          </w:p>
          <w:p w14:paraId="020BADFA" w14:textId="77777777" w:rsidR="007D4C45" w:rsidRPr="00D95A9D" w:rsidRDefault="4B1F096C" w:rsidP="4B1F096C">
            <w:pPr>
              <w:pStyle w:val="Odsekzoznamu"/>
              <w:numPr>
                <w:ilvl w:val="1"/>
                <w:numId w:val="69"/>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Meno priezvisko</w:t>
            </w:r>
          </w:p>
          <w:p w14:paraId="151E1150" w14:textId="77777777" w:rsidR="007D4C45" w:rsidRPr="00D95A9D" w:rsidRDefault="4B1F096C" w:rsidP="4B1F096C">
            <w:pPr>
              <w:pStyle w:val="Odsekzoznamu"/>
              <w:numPr>
                <w:ilvl w:val="1"/>
                <w:numId w:val="69"/>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Trvalá adresa</w:t>
            </w:r>
          </w:p>
          <w:p w14:paraId="3D8AD41A" w14:textId="77777777" w:rsidR="007D4C45" w:rsidRPr="00D95A9D" w:rsidRDefault="34661EDB" w:rsidP="34661EDB">
            <w:pPr>
              <w:pStyle w:val="Odsekzoznamu"/>
              <w:numPr>
                <w:ilvl w:val="1"/>
                <w:numId w:val="69"/>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Kapitujúci lekár </w:t>
            </w:r>
          </w:p>
          <w:p w14:paraId="11F7B01B" w14:textId="77777777" w:rsidR="007D4C45" w:rsidRPr="00D95A9D" w:rsidRDefault="4B1F096C" w:rsidP="4B1F096C">
            <w:pPr>
              <w:pStyle w:val="Odsekzoznamu"/>
              <w:numPr>
                <w:ilvl w:val="1"/>
                <w:numId w:val="69"/>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Informácie o zdravotnej poisťovni</w:t>
            </w:r>
          </w:p>
          <w:p w14:paraId="662BBA4C" w14:textId="77777777" w:rsidR="007D4C45" w:rsidRPr="00D95A9D" w:rsidRDefault="4B1F096C" w:rsidP="4B1F096C">
            <w:pPr>
              <w:pStyle w:val="Odsekzoznamu"/>
              <w:numPr>
                <w:ilvl w:val="1"/>
                <w:numId w:val="8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Kontaktné údaje:</w:t>
            </w:r>
          </w:p>
          <w:p w14:paraId="3696E22E" w14:textId="77777777" w:rsidR="007D4C45" w:rsidRPr="00D95A9D" w:rsidRDefault="4B1F096C" w:rsidP="4B1F096C">
            <w:pPr>
              <w:pStyle w:val="Odsekzoznamu"/>
              <w:numPr>
                <w:ilvl w:val="1"/>
                <w:numId w:val="69"/>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Kontaktná adresa (aktuálna adresa)</w:t>
            </w:r>
          </w:p>
          <w:p w14:paraId="556FE01E" w14:textId="77777777" w:rsidR="007D4C45" w:rsidRPr="00D95A9D" w:rsidRDefault="4B1F096C" w:rsidP="4B1F096C">
            <w:pPr>
              <w:pStyle w:val="Odsekzoznamu"/>
              <w:numPr>
                <w:ilvl w:val="1"/>
                <w:numId w:val="69"/>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ICE údaje</w:t>
            </w:r>
          </w:p>
          <w:p w14:paraId="3FF5BDD5" w14:textId="77777777" w:rsidR="00AB55D3" w:rsidRPr="00D95A9D" w:rsidRDefault="4B1F096C" w:rsidP="4B1F096C">
            <w:pPr>
              <w:pStyle w:val="Odsekzoznamu"/>
              <w:numPr>
                <w:ilvl w:val="1"/>
                <w:numId w:val="69"/>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Preferovaný zdravotnícky pracovník</w:t>
            </w:r>
          </w:p>
        </w:tc>
      </w:tr>
      <w:tr w:rsidR="007D4C45" w:rsidRPr="00D95A9D" w14:paraId="10D5758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7DD42D5"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0E59CD15" w14:textId="77777777" w:rsidR="00C81347" w:rsidRPr="00D95A9D" w:rsidRDefault="4B1F096C" w:rsidP="4B1F096C">
            <w:pPr>
              <w:pStyle w:val="Odsekzoznamu"/>
              <w:numPr>
                <w:ilvl w:val="0"/>
                <w:numId w:val="75"/>
              </w:numPr>
              <w:rPr>
                <w:rFonts w:asciiTheme="minorHAnsi" w:eastAsiaTheme="minorEastAsia" w:hAnsiTheme="minorHAnsi" w:cstheme="minorBidi"/>
                <w:i/>
                <w:iCs/>
                <w:sz w:val="16"/>
                <w:szCs w:val="16"/>
              </w:rPr>
            </w:pPr>
            <w:r w:rsidRPr="00D95A9D">
              <w:rPr>
                <w:sz w:val="18"/>
                <w:szCs w:val="18"/>
              </w:rPr>
              <w:t xml:space="preserve">Ošetrujúcemu lekárovi neumožnilo vyhľadať záznam z dôvodu problému s identitou pacienta, pre ktorý je záznam zasielaný: </w:t>
            </w:r>
          </w:p>
          <w:p w14:paraId="261D6118" w14:textId="77777777" w:rsidR="00C81347" w:rsidRPr="00D95A9D" w:rsidRDefault="4B1F096C" w:rsidP="4B1F096C">
            <w:pPr>
              <w:pStyle w:val="Odsekzoznamu"/>
              <w:numPr>
                <w:ilvl w:val="1"/>
                <w:numId w:val="75"/>
              </w:numPr>
              <w:rPr>
                <w:rFonts w:asciiTheme="minorHAnsi" w:eastAsiaTheme="minorEastAsia" w:hAnsiTheme="minorHAnsi" w:cstheme="minorBidi"/>
                <w:i/>
                <w:iCs/>
                <w:sz w:val="16"/>
                <w:szCs w:val="16"/>
              </w:rPr>
            </w:pPr>
            <w:r w:rsidRPr="00D95A9D">
              <w:rPr>
                <w:sz w:val="18"/>
                <w:szCs w:val="18"/>
              </w:rPr>
              <w:t> </w:t>
            </w:r>
            <w:r w:rsidRPr="00D95A9D">
              <w:rPr>
                <w:i/>
                <w:iCs/>
                <w:sz w:val="18"/>
                <w:szCs w:val="18"/>
              </w:rPr>
              <w:t>E30000A – Záznam pre ktorého bol záznam vyhľadaný na nenachádza</w:t>
            </w:r>
            <w:r w:rsidRPr="00D95A9D">
              <w:rPr>
                <w:sz w:val="18"/>
                <w:szCs w:val="18"/>
              </w:rPr>
              <w:t xml:space="preserve"> v NZIS (špecifická situácia v prípade, že pacientovi už nie je poberateľom zdravotného poistenia, hoci IS PZS k nemu eviduje JRÚZ ID) </w:t>
            </w:r>
          </w:p>
          <w:p w14:paraId="50228D9D" w14:textId="77777777" w:rsidR="00BE2498" w:rsidRPr="00D95A9D" w:rsidRDefault="4B1F096C" w:rsidP="4B1F096C">
            <w:pPr>
              <w:pStyle w:val="Odsekzoznamu"/>
              <w:numPr>
                <w:ilvl w:val="1"/>
                <w:numId w:val="75"/>
              </w:numPr>
              <w:rPr>
                <w:i/>
                <w:iCs/>
                <w:sz w:val="18"/>
                <w:szCs w:val="18"/>
              </w:rPr>
            </w:pPr>
            <w:r w:rsidRPr="00D95A9D">
              <w:rPr>
                <w:i/>
                <w:iCs/>
                <w:sz w:val="18"/>
                <w:szCs w:val="18"/>
              </w:rPr>
              <w:t>E300022 – Nie je možné zapísať záznam z dôvodu, že pre daného pacienta je evidovaný dátum úmrtia a zdravotná dokumentácia je uzavretá.</w:t>
            </w:r>
          </w:p>
          <w:p w14:paraId="589FAD34" w14:textId="77777777" w:rsidR="003D4F6E" w:rsidRPr="00D95A9D" w:rsidRDefault="4B1F096C" w:rsidP="4B1F096C">
            <w:pPr>
              <w:pStyle w:val="Odsekzoznamu"/>
              <w:numPr>
                <w:ilvl w:val="0"/>
                <w:numId w:val="75"/>
              </w:numPr>
              <w:rPr>
                <w:rFonts w:asciiTheme="minorHAnsi" w:eastAsiaTheme="minorEastAsia" w:hAnsiTheme="minorHAnsi" w:cstheme="minorBidi"/>
                <w:i/>
                <w:iCs/>
                <w:sz w:val="16"/>
                <w:szCs w:val="16"/>
              </w:rPr>
            </w:pPr>
            <w:r w:rsidRPr="00D95A9D">
              <w:rPr>
                <w:sz w:val="18"/>
                <w:szCs w:val="18"/>
              </w:rPr>
              <w:t xml:space="preserve">Ošetrujúcemu lekárovi neumožnilo vyhľadať záznam z dôvodu chyby na strane IS PZS „Záznam nie je možné odoslať do NZIS z dôvodu chyby na strane informačného systému, prosím kontaktujte podporu a nahláste chybu“ ( chyby na strane IS PZS - E000002, E000006)  </w:t>
            </w:r>
          </w:p>
          <w:p w14:paraId="00C496AF" w14:textId="77777777" w:rsidR="007D4C45" w:rsidRPr="00D95A9D" w:rsidRDefault="34661EDB" w:rsidP="34661EDB">
            <w:pPr>
              <w:pStyle w:val="Odsekzoznamu"/>
              <w:numPr>
                <w:ilvl w:val="0"/>
                <w:numId w:val="75"/>
              </w:numPr>
              <w:spacing w:before="120" w:line="276" w:lineRule="auto"/>
              <w:jc w:val="both"/>
              <w:rPr>
                <w:rFonts w:asciiTheme="minorHAnsi" w:eastAsiaTheme="minorEastAsia" w:hAnsiTheme="minorHAnsi" w:cstheme="minorBidi"/>
                <w:color w:val="FF0000"/>
                <w:sz w:val="16"/>
                <w:szCs w:val="16"/>
              </w:rPr>
            </w:pPr>
            <w:r w:rsidRPr="00D95A9D">
              <w:rPr>
                <w:sz w:val="18"/>
                <w:szCs w:val="18"/>
              </w:rPr>
              <w:t xml:space="preserve">Pre prístup Ošetrujúceho lekára/ Zdravotníckeho pracovníka je potrebné potvrdenie prítomnosti pacienta - </w:t>
            </w:r>
            <w:r w:rsidRPr="00D95A9D">
              <w:rPr>
                <w:i/>
                <w:iCs/>
                <w:sz w:val="18"/>
                <w:szCs w:val="18"/>
              </w:rPr>
              <w:t>E900002 - Pre prístup k požadovaným záznamom pacienta je potrebné potvrdenie jeho prítomnosti pacienta vložením eID do čítačky</w:t>
            </w:r>
          </w:p>
        </w:tc>
      </w:tr>
    </w:tbl>
    <w:p w14:paraId="680B114A" w14:textId="77777777" w:rsidR="00AB55D3" w:rsidRPr="009F126C" w:rsidRDefault="34661EDB" w:rsidP="00ED73E9">
      <w:pPr>
        <w:pStyle w:val="Nadpis3"/>
        <w:rPr>
          <w:lang w:val="sk-SK"/>
        </w:rPr>
      </w:pPr>
      <w:bookmarkStart w:id="107" w:name="_eV_01_32_–_Individuálne"/>
      <w:bookmarkStart w:id="108" w:name="_Toc2079611"/>
      <w:bookmarkEnd w:id="107"/>
      <w:r w:rsidRPr="009F126C">
        <w:rPr>
          <w:lang w:val="sk-SK"/>
        </w:rPr>
        <w:t>eV_01_32 – Individuálne zaznamenanie zdravotného problému do pacientskeho sumáru</w:t>
      </w:r>
      <w:bookmarkEnd w:id="10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AB55D3" w:rsidRPr="00D95A9D" w14:paraId="1BF2A520"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BA32747"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D26936E" w14:textId="77777777" w:rsidR="00AB55D3"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zdravotného problému do pacientskeho sumáru</w:t>
            </w:r>
          </w:p>
        </w:tc>
      </w:tr>
      <w:tr w:rsidR="00AB55D3" w:rsidRPr="00D95A9D" w14:paraId="2C2F1388"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6B57F03"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BD66D62" w14:textId="45DE8B28" w:rsidR="00AB55D3" w:rsidRPr="00D95A9D" w:rsidRDefault="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zaznamenanie údajov o zdravotných problémoch pacienta do pacientskeho sumáru. V zdravotných problémoch sú evidované život ovplyvňujúce </w:t>
            </w:r>
            <w:r w:rsidR="003E49A3" w:rsidRPr="00D95A9D">
              <w:rPr>
                <w:rFonts w:asciiTheme="minorHAnsi" w:eastAsiaTheme="minorEastAsia" w:hAnsiTheme="minorHAnsi" w:cstheme="minorBidi"/>
                <w:color w:val="auto"/>
                <w:sz w:val="18"/>
                <w:szCs w:val="18"/>
                <w:lang w:val="sk-SK"/>
              </w:rPr>
              <w:t>diagnózy</w:t>
            </w:r>
            <w:r w:rsidR="003E49A3">
              <w:rPr>
                <w:rFonts w:asciiTheme="minorHAnsi" w:eastAsiaTheme="minorEastAsia" w:hAnsiTheme="minorHAnsi" w:cstheme="minorBidi"/>
                <w:color w:val="auto"/>
                <w:sz w:val="18"/>
                <w:szCs w:val="18"/>
                <w:lang w:val="sk-SK"/>
              </w:rPr>
              <w:t>. Aktuálny zoznam sa nachádza v</w:t>
            </w:r>
            <w:r w:rsidR="00063D74">
              <w:rPr>
                <w:rFonts w:asciiTheme="minorHAnsi" w:eastAsiaTheme="minorEastAsia" w:hAnsiTheme="minorHAnsi" w:cstheme="minorBidi"/>
                <w:color w:val="auto"/>
                <w:sz w:val="18"/>
                <w:szCs w:val="18"/>
                <w:lang w:val="sk-SK"/>
              </w:rPr>
              <w:t> číselníku Zoznam diagnóz (</w:t>
            </w:r>
            <w:r w:rsidR="003E49A3">
              <w:rPr>
                <w:rFonts w:asciiTheme="minorHAnsi" w:eastAsiaTheme="minorEastAsia" w:hAnsiTheme="minorHAnsi" w:cstheme="minorBidi"/>
                <w:color w:val="auto"/>
                <w:sz w:val="18"/>
                <w:szCs w:val="18"/>
                <w:lang w:val="sk-SK"/>
              </w:rPr>
              <w:t>OID</w:t>
            </w:r>
            <w:r w:rsidR="003E49A3" w:rsidRPr="000301D8">
              <w:rPr>
                <w:rFonts w:asciiTheme="minorHAnsi" w:eastAsiaTheme="minorEastAsia" w:hAnsiTheme="minorHAnsi" w:cstheme="minorHAnsi"/>
                <w:color w:val="auto"/>
                <w:sz w:val="18"/>
                <w:szCs w:val="18"/>
                <w:lang w:val="sk-SK"/>
              </w:rPr>
              <w:t xml:space="preserve"> </w:t>
            </w:r>
            <w:r w:rsidR="003E49A3" w:rsidRPr="00A61854">
              <w:rPr>
                <w:rFonts w:asciiTheme="minorHAnsi" w:hAnsiTheme="minorHAnsi" w:cstheme="minorHAnsi"/>
                <w:color w:val="000000"/>
                <w:sz w:val="18"/>
                <w:szCs w:val="18"/>
              </w:rPr>
              <w:t>1.3.158.00165387.100.10.25</w:t>
            </w:r>
            <w:r w:rsidR="00063D74">
              <w:rPr>
                <w:rFonts w:asciiTheme="minorHAnsi" w:hAnsiTheme="minorHAnsi" w:cstheme="minorHAnsi"/>
                <w:color w:val="000000"/>
                <w:sz w:val="18"/>
                <w:szCs w:val="18"/>
              </w:rPr>
              <w:t>)</w:t>
            </w:r>
            <w:r w:rsidR="003E49A3">
              <w:rPr>
                <w:rFonts w:asciiTheme="minorHAnsi" w:hAnsiTheme="minorHAnsi" w:cstheme="minorHAnsi"/>
                <w:color w:val="000000"/>
                <w:sz w:val="18"/>
                <w:szCs w:val="18"/>
              </w:rPr>
              <w:t>.</w:t>
            </w:r>
            <w:r w:rsidR="00063D74">
              <w:rPr>
                <w:rFonts w:asciiTheme="minorHAnsi" w:hAnsiTheme="minorHAnsi" w:cstheme="minorHAnsi"/>
                <w:color w:val="000000"/>
                <w:sz w:val="18"/>
                <w:szCs w:val="18"/>
              </w:rPr>
              <w:t xml:space="preserve"> </w:t>
            </w:r>
          </w:p>
        </w:tc>
      </w:tr>
      <w:tr w:rsidR="00AB55D3" w:rsidRPr="00D95A9D" w14:paraId="0F6F4ED8"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50D1476"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1D6B45C" w14:textId="77777777" w:rsidR="00AB55D3"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24D1D775" w14:textId="77777777" w:rsidR="00AB55D3"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21437987" w14:textId="77777777" w:rsidR="00AB55D3"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zdravotných problémov</w:t>
            </w:r>
          </w:p>
          <w:p w14:paraId="3499E83D" w14:textId="77777777" w:rsidR="00AB55D3"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 (voliteľné)</w:t>
            </w:r>
          </w:p>
        </w:tc>
      </w:tr>
      <w:tr w:rsidR="00AB55D3" w:rsidRPr="00D95A9D" w14:paraId="49369187"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C307069"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95551F9" w14:textId="77777777" w:rsidR="00AB55D3"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7_–_Individuálny" w:history="1">
              <w:r w:rsidR="4B1F096C" w:rsidRPr="00D95A9D">
                <w:rPr>
                  <w:rStyle w:val="Hypertextovprepojenie"/>
                  <w:rFonts w:asciiTheme="minorHAnsi" w:eastAsiaTheme="minorEastAsia" w:hAnsiTheme="minorHAnsi" w:cstheme="minorBidi"/>
                  <w:sz w:val="18"/>
                  <w:szCs w:val="18"/>
                  <w:lang w:val="sk-SK"/>
                </w:rPr>
                <w:t>A7: Individuálny zápis do pacientskeho sumáru</w:t>
              </w:r>
            </w:hyperlink>
          </w:p>
        </w:tc>
      </w:tr>
      <w:tr w:rsidR="00AB55D3" w:rsidRPr="00D95A9D" w14:paraId="30217079"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79BA3D"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1EA99F7" w14:textId="77777777" w:rsidR="00AB55D3" w:rsidRPr="00D95A9D" w:rsidRDefault="00A10E40" w:rsidP="4B1F096C">
            <w:pPr>
              <w:pStyle w:val="Bezriadkovania"/>
              <w:numPr>
                <w:ilvl w:val="0"/>
                <w:numId w:val="20"/>
              </w:numPr>
              <w:spacing w:after="0"/>
              <w:rPr>
                <w:rFonts w:asciiTheme="minorHAnsi" w:eastAsiaTheme="minorEastAsia" w:hAnsiTheme="minorHAnsi" w:cstheme="minorBidi"/>
                <w:sz w:val="18"/>
                <w:szCs w:val="18"/>
                <w:lang w:val="sk-SK"/>
              </w:rPr>
            </w:pPr>
            <w:hyperlink w:anchor="_Zdravotné_problémy" w:history="1">
              <w:r w:rsidR="4B1F096C" w:rsidRPr="00D95A9D">
                <w:rPr>
                  <w:rStyle w:val="Hypertextovprepojenie"/>
                  <w:rFonts w:asciiTheme="minorHAnsi" w:eastAsiaTheme="minorEastAsia" w:hAnsiTheme="minorHAnsi" w:cstheme="minorBidi"/>
                  <w:sz w:val="18"/>
                  <w:szCs w:val="18"/>
                  <w:lang w:val="sk-SK"/>
                </w:rPr>
                <w:t>CEN-EN13606-ENTRY.Zdravotny_problem.v2</w:t>
              </w:r>
            </w:hyperlink>
          </w:p>
        </w:tc>
      </w:tr>
      <w:tr w:rsidR="00AB55D3" w:rsidRPr="00D95A9D" w14:paraId="5253C2C6"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DE4A056"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6E7B692" w14:textId="7B795026" w:rsidR="00AB55D3"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apisPacientskehoSumaruZdravotnePro" w:history="1">
              <w:r w:rsidR="000E066D">
                <w:rPr>
                  <w:rStyle w:val="Hypertextovprepojenie"/>
                  <w:rFonts w:asciiTheme="minorHAnsi" w:eastAsiaTheme="minorEastAsia" w:hAnsiTheme="minorHAnsi" w:cstheme="minorBidi"/>
                  <w:sz w:val="18"/>
                  <w:szCs w:val="18"/>
                  <w:lang w:val="sk-SK"/>
                </w:rPr>
                <w:t>ZapisPacientskehoSumaruZdravotneProblemy_v2</w:t>
              </w:r>
            </w:hyperlink>
          </w:p>
        </w:tc>
      </w:tr>
      <w:tr w:rsidR="00AB55D3" w:rsidRPr="00D95A9D" w14:paraId="73C2D453"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264078F"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282ECCB" w14:textId="77777777" w:rsidR="00AB55D3"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Zapísaný zdravotný problém do pacientskeho sumáru </w:t>
            </w:r>
          </w:p>
        </w:tc>
      </w:tr>
      <w:tr w:rsidR="00AB55D3" w:rsidRPr="00D95A9D" w14:paraId="6FCECD61"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587748"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0E4CAC4" w14:textId="77777777" w:rsidR="00AB55D3" w:rsidRPr="00D95A9D" w:rsidRDefault="4B1F096C" w:rsidP="4B1F096C">
            <w:pPr>
              <w:pStyle w:val="Odsekzoznamu"/>
              <w:numPr>
                <w:ilvl w:val="0"/>
                <w:numId w:val="8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vyberie pacienta, pre ktorého zdravotný problém zapisuje</w:t>
            </w:r>
          </w:p>
          <w:p w14:paraId="0443913B" w14:textId="77777777" w:rsidR="00AB55D3" w:rsidRPr="00D95A9D" w:rsidRDefault="4B1F096C" w:rsidP="4B1F096C">
            <w:pPr>
              <w:pStyle w:val="Odsekzoznamu"/>
              <w:numPr>
                <w:ilvl w:val="0"/>
                <w:numId w:val="8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2F27379C" w14:textId="77777777" w:rsidR="00AB55D3" w:rsidRPr="00D95A9D" w:rsidRDefault="4B1F096C" w:rsidP="4B1F096C">
            <w:pPr>
              <w:pStyle w:val="Odsekzoznamu"/>
              <w:numPr>
                <w:ilvl w:val="0"/>
                <w:numId w:val="8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lekár zapíše zdravotný problém v rozsahu: </w:t>
            </w:r>
          </w:p>
          <w:p w14:paraId="0E8D37D6" w14:textId="77777777" w:rsidR="00AB55D3" w:rsidRPr="00D95A9D" w:rsidRDefault="4B1F096C" w:rsidP="4B1F096C">
            <w:pPr>
              <w:pStyle w:val="Odsekzoznamu"/>
              <w:numPr>
                <w:ilvl w:val="1"/>
                <w:numId w:val="8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Diagnózy MKCH, ktorá bude zapísané do pacientskeho sumáru</w:t>
            </w:r>
          </w:p>
          <w:p w14:paraId="5AA3D040" w14:textId="77777777" w:rsidR="00AB55D3" w:rsidRPr="00D95A9D" w:rsidRDefault="4B1F096C" w:rsidP="4B1F096C">
            <w:pPr>
              <w:pStyle w:val="Odsekzoznamu"/>
              <w:numPr>
                <w:ilvl w:val="1"/>
                <w:numId w:val="8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A v prípade, že je potrebné uvedie:</w:t>
            </w:r>
          </w:p>
          <w:p w14:paraId="59791A57" w14:textId="77777777" w:rsidR="00AB55D3" w:rsidRPr="00D95A9D" w:rsidRDefault="34661EDB" w:rsidP="34661EDB">
            <w:pPr>
              <w:pStyle w:val="Odsekzoznamu"/>
              <w:numPr>
                <w:ilvl w:val="1"/>
                <w:numId w:val="69"/>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Záznam o biohazarde</w:t>
            </w:r>
          </w:p>
          <w:p w14:paraId="15F45573" w14:textId="77777777" w:rsidR="00AB55D3" w:rsidRPr="00D95A9D" w:rsidRDefault="4B1F096C" w:rsidP="4B1F096C">
            <w:pPr>
              <w:pStyle w:val="Odsekzoznamu"/>
              <w:numPr>
                <w:ilvl w:val="1"/>
                <w:numId w:val="69"/>
              </w:numPr>
              <w:ind w:left="1788"/>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vzniku zdravotného problému</w:t>
            </w:r>
          </w:p>
          <w:p w14:paraId="597EC816" w14:textId="77777777" w:rsidR="00B21C58" w:rsidRPr="00D95A9D" w:rsidRDefault="4B1F096C" w:rsidP="4B1F096C">
            <w:pPr>
              <w:pStyle w:val="Odsekzoznamu"/>
              <w:numPr>
                <w:ilvl w:val="0"/>
                <w:numId w:val="81"/>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potvrdí zápis do pacientskeho sumáru</w:t>
            </w:r>
          </w:p>
        </w:tc>
      </w:tr>
      <w:tr w:rsidR="00AB55D3" w:rsidRPr="00D95A9D" w14:paraId="267AE4FD"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BA9F6D3"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726EEEC4" w14:textId="77777777" w:rsidR="00581243"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24CAC79F" w14:textId="77777777" w:rsidR="00581243"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1258E054" w14:textId="77777777" w:rsidR="00FE3271"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76A2A784" w14:textId="77777777" w:rsidR="00581243"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z dôvodu chyby na strane IS PZS </w:t>
            </w:r>
            <w:r w:rsidRPr="00D95A9D">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00D95A9D">
              <w:rPr>
                <w:rFonts w:asciiTheme="minorHAnsi" w:eastAsiaTheme="minorEastAsia" w:hAnsiTheme="minorHAnsi" w:cstheme="minorBidi"/>
                <w:sz w:val="18"/>
                <w:szCs w:val="18"/>
              </w:rPr>
              <w:t xml:space="preserve"> ( chyby na strane IS PZS - E000002, E900004, E900005, E900011)  </w:t>
            </w:r>
          </w:p>
          <w:p w14:paraId="59016B36" w14:textId="77777777" w:rsidR="00AB55D3" w:rsidRPr="00D95A9D" w:rsidRDefault="4B1F096C" w:rsidP="4B1F096C">
            <w:pPr>
              <w:pStyle w:val="Odsekzoznamu"/>
              <w:numPr>
                <w:ilvl w:val="0"/>
                <w:numId w:val="75"/>
              </w:numPr>
              <w:spacing w:before="120" w:line="276" w:lineRule="auto"/>
              <w:jc w:val="both"/>
              <w:rPr>
                <w:rFonts w:asciiTheme="minorHAnsi" w:eastAsiaTheme="minorEastAsia" w:hAnsiTheme="minorHAnsi" w:cstheme="minorBidi"/>
                <w:color w:val="FF0000"/>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 +</w:t>
            </w:r>
            <w:r w:rsidRPr="00D95A9D">
              <w:rPr>
                <w:rFonts w:asciiTheme="minorHAnsi" w:eastAsiaTheme="minorEastAsia" w:hAnsiTheme="minorHAnsi" w:cstheme="minorBidi"/>
                <w:color w:val="FF0000"/>
                <w:sz w:val="18"/>
                <w:szCs w:val="18"/>
              </w:rPr>
              <w:t> </w:t>
            </w:r>
            <w:r w:rsidRPr="00D95A9D">
              <w:rPr>
                <w:rFonts w:asciiTheme="minorHAnsi" w:eastAsiaTheme="minorEastAsia" w:hAnsiTheme="minorHAnsi" w:cstheme="minorBidi"/>
                <w:i/>
                <w:iCs/>
                <w:sz w:val="18"/>
                <w:szCs w:val="18"/>
              </w:rPr>
              <w:t>E300003</w:t>
            </w:r>
          </w:p>
        </w:tc>
      </w:tr>
    </w:tbl>
    <w:p w14:paraId="53AF86BD" w14:textId="77777777" w:rsidR="00915CD9" w:rsidRPr="00A33C30" w:rsidRDefault="34661EDB" w:rsidP="00ED73E9">
      <w:pPr>
        <w:pStyle w:val="Nadpis3"/>
        <w:rPr>
          <w:lang w:val="sk-SK"/>
        </w:rPr>
      </w:pPr>
      <w:bookmarkStart w:id="109" w:name="_eV_01_33_–_Individuálne"/>
      <w:bookmarkStart w:id="110" w:name="_Toc2079612"/>
      <w:bookmarkEnd w:id="109"/>
      <w:r w:rsidRPr="00A33C30">
        <w:rPr>
          <w:lang w:val="sk-SK"/>
        </w:rPr>
        <w:t>eV_01_33 – Individuálne zaznamenanie alergickej reakcie do pacientskeho sumáru</w:t>
      </w:r>
      <w:bookmarkEnd w:id="11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915CD9" w:rsidRPr="00D95A9D" w14:paraId="4DBE1452"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FD0EFC8"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5D8B8D71" w14:textId="77777777" w:rsidR="00915CD9"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alergickej reakcie do pacientskeho sumáru</w:t>
            </w:r>
          </w:p>
        </w:tc>
      </w:tr>
      <w:tr w:rsidR="00915CD9" w:rsidRPr="00D95A9D" w14:paraId="369E76EF"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01E79B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7C2F1DFD" w14:textId="77777777" w:rsidR="00915CD9"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zaznamenanie údajov o alergickej reakcií pacienta do pacientskeho sumáru. V rámci alergénov sú zaznamenávané alergie na liečivo alebo látku</w:t>
            </w:r>
          </w:p>
        </w:tc>
      </w:tr>
      <w:tr w:rsidR="00915CD9" w:rsidRPr="00D95A9D" w14:paraId="457203FD"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458AC2"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EE92FD0" w14:textId="77777777" w:rsidR="00915CD9"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72DBF170" w14:textId="77777777" w:rsidR="00915CD9"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7ACA3C56" w14:textId="77777777" w:rsidR="00915CD9"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alergie</w:t>
            </w:r>
          </w:p>
          <w:p w14:paraId="3B79A9C0" w14:textId="77777777" w:rsidR="00915CD9"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 (voliteľné)</w:t>
            </w:r>
          </w:p>
        </w:tc>
      </w:tr>
      <w:tr w:rsidR="00915CD9" w:rsidRPr="00D95A9D" w14:paraId="070FC8EE"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0FE79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733534E" w14:textId="77777777" w:rsidR="00915CD9"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Toc513046942" w:history="1">
              <w:r w:rsidR="4B1F096C" w:rsidRPr="00D95A9D">
                <w:rPr>
                  <w:rStyle w:val="Hypertextovprepojenie"/>
                  <w:rFonts w:asciiTheme="minorHAnsi" w:eastAsiaTheme="minorEastAsia" w:hAnsiTheme="minorHAnsi" w:cstheme="minorBidi"/>
                  <w:sz w:val="18"/>
                  <w:szCs w:val="18"/>
                  <w:lang w:val="sk-SK"/>
                </w:rPr>
                <w:t>A7: Individuálny zápis do pacientskeho sumáru</w:t>
              </w:r>
            </w:hyperlink>
          </w:p>
        </w:tc>
      </w:tr>
      <w:tr w:rsidR="00915CD9" w:rsidRPr="00D95A9D" w14:paraId="757D29C1"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39C1407"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5B9018D" w14:textId="77777777" w:rsidR="00915CD9" w:rsidRPr="00D95A9D" w:rsidRDefault="00A10E40" w:rsidP="4B1F096C">
            <w:pPr>
              <w:pStyle w:val="Bezriadkovania"/>
              <w:numPr>
                <w:ilvl w:val="0"/>
                <w:numId w:val="20"/>
              </w:numPr>
              <w:spacing w:after="0"/>
              <w:rPr>
                <w:rFonts w:asciiTheme="minorHAnsi" w:eastAsiaTheme="minorEastAsia" w:hAnsiTheme="minorHAnsi" w:cstheme="minorBidi"/>
                <w:sz w:val="18"/>
                <w:szCs w:val="18"/>
                <w:lang w:val="sk-SK"/>
              </w:rPr>
            </w:pPr>
            <w:hyperlink w:anchor="_Varovania" w:history="1">
              <w:r w:rsidR="4B1F096C" w:rsidRPr="00D95A9D">
                <w:rPr>
                  <w:rStyle w:val="Hypertextovprepojenie"/>
                  <w:rFonts w:asciiTheme="minorHAnsi" w:eastAsiaTheme="minorEastAsia" w:hAnsiTheme="minorHAnsi" w:cstheme="minorBidi"/>
                  <w:sz w:val="18"/>
                  <w:szCs w:val="18"/>
                  <w:lang w:val="sk-SK"/>
                </w:rPr>
                <w:t>CEN-EN13606-ENTRY.Neziaduca_reakcia.v2</w:t>
              </w:r>
            </w:hyperlink>
          </w:p>
        </w:tc>
      </w:tr>
      <w:tr w:rsidR="00915CD9" w:rsidRPr="00D95A9D" w14:paraId="6D62D69A"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DB7BF68"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D36E101" w14:textId="34071F1E" w:rsidR="00915CD9" w:rsidRPr="00D95A9D" w:rsidRDefault="00A10E40" w:rsidP="006B1116">
            <w:pPr>
              <w:pStyle w:val="Bezriadkovania"/>
              <w:numPr>
                <w:ilvl w:val="0"/>
                <w:numId w:val="20"/>
              </w:numPr>
              <w:spacing w:after="0"/>
              <w:rPr>
                <w:rFonts w:asciiTheme="minorHAnsi" w:eastAsiaTheme="minorEastAsia" w:hAnsiTheme="minorHAnsi" w:cstheme="minorBidi"/>
                <w:color w:val="auto"/>
                <w:sz w:val="18"/>
                <w:szCs w:val="18"/>
                <w:lang w:val="sk-SK"/>
              </w:rPr>
            </w:pPr>
            <w:hyperlink w:anchor="_ZapisPacientskehoSumaruVarovania_v2" w:history="1">
              <w:r w:rsidR="000E066D" w:rsidRPr="006B1116">
                <w:rPr>
                  <w:rStyle w:val="Hypertextovprepojenie"/>
                  <w:rFonts w:asciiTheme="minorHAnsi" w:eastAsiaTheme="minorEastAsia" w:hAnsiTheme="minorHAnsi" w:cstheme="minorBidi"/>
                  <w:sz w:val="18"/>
                  <w:szCs w:val="18"/>
                  <w:lang w:val="sk-SK"/>
                </w:rPr>
                <w:t>ZapisPacientskehoSumaruVarovania_v2</w:t>
              </w:r>
            </w:hyperlink>
          </w:p>
        </w:tc>
      </w:tr>
      <w:tr w:rsidR="00915CD9" w:rsidRPr="00D95A9D" w14:paraId="39657602"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3CFB9E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31A7774" w14:textId="77777777" w:rsidR="00915CD9"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Zapísaná alergia do pacientskeho sumáru </w:t>
            </w:r>
          </w:p>
        </w:tc>
      </w:tr>
      <w:tr w:rsidR="00915CD9" w:rsidRPr="00D95A9D" w14:paraId="4B1CA466"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46CEE8A"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6207E65E" w14:textId="77777777" w:rsidR="00915CD9" w:rsidRPr="00D95A9D" w:rsidRDefault="4B1F096C" w:rsidP="4B1F096C">
            <w:pPr>
              <w:pStyle w:val="Odsekzoznamu"/>
              <w:numPr>
                <w:ilvl w:val="0"/>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vyberie pacienta, pre ktorého alergiu zapisuje</w:t>
            </w:r>
          </w:p>
          <w:p w14:paraId="641D93DD" w14:textId="77777777" w:rsidR="00915CD9" w:rsidRPr="00D95A9D" w:rsidRDefault="4B1F096C" w:rsidP="4B1F096C">
            <w:pPr>
              <w:pStyle w:val="Odsekzoznamu"/>
              <w:numPr>
                <w:ilvl w:val="0"/>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5DBE7ED1" w14:textId="77777777" w:rsidR="00915CD9" w:rsidRPr="00D95A9D" w:rsidRDefault="4B1F096C" w:rsidP="4B1F096C">
            <w:pPr>
              <w:pStyle w:val="Odsekzoznamu"/>
              <w:numPr>
                <w:ilvl w:val="0"/>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lekár zapíše alergiu v rozsahu:  </w:t>
            </w:r>
          </w:p>
          <w:p w14:paraId="70140997" w14:textId="77777777" w:rsidR="00915CD9" w:rsidRPr="00D95A9D" w:rsidRDefault="4B1F096C" w:rsidP="4B1F096C">
            <w:pPr>
              <w:pStyle w:val="Odsekzoznamu"/>
              <w:numPr>
                <w:ilvl w:val="1"/>
                <w:numId w:val="83"/>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liečivo</w:t>
            </w:r>
          </w:p>
          <w:p w14:paraId="4BC0D4C0" w14:textId="77777777" w:rsidR="00915CD9" w:rsidRPr="00D95A9D" w:rsidRDefault="4B1F096C" w:rsidP="4B1F096C">
            <w:pPr>
              <w:pStyle w:val="Odsekzoznamu"/>
              <w:numPr>
                <w:ilvl w:val="1"/>
                <w:numId w:val="83"/>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látku </w:t>
            </w:r>
          </w:p>
          <w:p w14:paraId="3FAE9CFF" w14:textId="77777777" w:rsidR="00915CD9" w:rsidRPr="00D95A9D" w:rsidRDefault="4B1F096C" w:rsidP="4B1F096C">
            <w:pPr>
              <w:pStyle w:val="Odsekzoznamu"/>
              <w:numPr>
                <w:ilvl w:val="0"/>
                <w:numId w:val="84"/>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že je potrebné uvedie:</w:t>
            </w:r>
          </w:p>
          <w:p w14:paraId="28C9B4E9" w14:textId="77777777" w:rsidR="00915CD9"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spozorovania</w:t>
            </w:r>
          </w:p>
          <w:p w14:paraId="5D2E130D" w14:textId="77777777" w:rsidR="00915CD9"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Typ reakcie</w:t>
            </w:r>
          </w:p>
          <w:p w14:paraId="4B9DD3B5" w14:textId="77777777" w:rsidR="00915CD9"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Prejav reakcie</w:t>
            </w:r>
          </w:p>
          <w:p w14:paraId="00CF9582" w14:textId="77777777" w:rsidR="00915CD9"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Poznámku</w:t>
            </w:r>
          </w:p>
          <w:p w14:paraId="36A74C08" w14:textId="77777777" w:rsidR="00B21C58" w:rsidRPr="00D95A9D" w:rsidRDefault="4B1F096C" w:rsidP="4B1F096C">
            <w:pPr>
              <w:pStyle w:val="Odsekzoznamu"/>
              <w:numPr>
                <w:ilvl w:val="0"/>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potvrdí zápis do pacientskeho sumáru</w:t>
            </w:r>
          </w:p>
        </w:tc>
      </w:tr>
      <w:tr w:rsidR="00915CD9" w:rsidRPr="00D95A9D" w14:paraId="5FB6A02A"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4DBCC07"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1F2EDC65" w14:textId="77777777" w:rsidR="00F16769"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63C9DCD7" w14:textId="77777777" w:rsidR="00F16769"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522A0F41" w14:textId="77777777" w:rsidR="00F16769"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329800B6" w14:textId="77777777" w:rsidR="00F16769"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z dôvodu chyby na strane IS PZS </w:t>
            </w:r>
            <w:r w:rsidRPr="00D95A9D">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00D95A9D">
              <w:rPr>
                <w:rFonts w:asciiTheme="minorHAnsi" w:eastAsiaTheme="minorEastAsia" w:hAnsiTheme="minorHAnsi" w:cstheme="minorBidi"/>
                <w:sz w:val="18"/>
                <w:szCs w:val="18"/>
              </w:rPr>
              <w:t xml:space="preserve"> ( chyby na strane IS PZS - E000002, E900004, E900005, E900011)  </w:t>
            </w:r>
          </w:p>
          <w:p w14:paraId="0C6026A1" w14:textId="77777777" w:rsidR="00915CD9" w:rsidRPr="00D95A9D" w:rsidRDefault="4B1F096C" w:rsidP="4B1F096C">
            <w:pPr>
              <w:pStyle w:val="Odsekzoznamu"/>
              <w:numPr>
                <w:ilvl w:val="0"/>
                <w:numId w:val="75"/>
              </w:numPr>
              <w:spacing w:before="120" w:line="276" w:lineRule="auto"/>
              <w:jc w:val="both"/>
              <w:rPr>
                <w:rFonts w:asciiTheme="minorHAnsi" w:eastAsiaTheme="minorEastAsia" w:hAnsiTheme="minorHAnsi" w:cstheme="minorBidi"/>
                <w:color w:val="FF0000"/>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 +</w:t>
            </w:r>
            <w:r w:rsidRPr="00D95A9D">
              <w:rPr>
                <w:rFonts w:asciiTheme="minorHAnsi" w:eastAsiaTheme="minorEastAsia" w:hAnsiTheme="minorHAnsi" w:cstheme="minorBidi"/>
                <w:color w:val="FF0000"/>
                <w:sz w:val="18"/>
                <w:szCs w:val="18"/>
              </w:rPr>
              <w:t> </w:t>
            </w:r>
            <w:r w:rsidRPr="00D95A9D">
              <w:rPr>
                <w:rFonts w:asciiTheme="minorHAnsi" w:eastAsiaTheme="minorEastAsia" w:hAnsiTheme="minorHAnsi" w:cstheme="minorBidi"/>
                <w:i/>
                <w:iCs/>
                <w:sz w:val="18"/>
                <w:szCs w:val="18"/>
              </w:rPr>
              <w:t>E300003</w:t>
            </w:r>
          </w:p>
        </w:tc>
      </w:tr>
    </w:tbl>
    <w:p w14:paraId="7C2B5581" w14:textId="77777777" w:rsidR="00915CD9" w:rsidRPr="00AD045A" w:rsidRDefault="34661EDB" w:rsidP="00D95A9D">
      <w:pPr>
        <w:pStyle w:val="Nadpis3"/>
        <w:rPr>
          <w:lang w:val="sk-SK"/>
        </w:rPr>
      </w:pPr>
      <w:bookmarkStart w:id="111" w:name="_eV_01_34_–_Individuálne"/>
      <w:bookmarkStart w:id="112" w:name="_Toc2079613"/>
      <w:bookmarkEnd w:id="111"/>
      <w:r w:rsidRPr="00AD045A">
        <w:rPr>
          <w:lang w:val="sk-SK"/>
        </w:rPr>
        <w:t>eV_01_34 – Individuálne zaznamenanie implantovanej zdravotnej pomôcky do pacientskeho sumáru</w:t>
      </w:r>
      <w:bookmarkEnd w:id="112"/>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915CD9" w:rsidRPr="00D95A9D" w14:paraId="02E7995E"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57C256F"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6B4D8A2" w14:textId="77777777" w:rsidR="00915CD9"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implantovanej zdravotnej pomôcky do pacientskeho sumáru</w:t>
            </w:r>
          </w:p>
        </w:tc>
      </w:tr>
      <w:tr w:rsidR="00915CD9" w:rsidRPr="00D95A9D" w14:paraId="178F67E1"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9F36ED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AEED5DD" w14:textId="77777777" w:rsidR="00915CD9"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zaznamenanie údajov o implantovanej zdravotnej pomôcky pacienta do pacientskeho sumáru. </w:t>
            </w:r>
          </w:p>
        </w:tc>
      </w:tr>
      <w:tr w:rsidR="00915CD9" w:rsidRPr="00D95A9D" w14:paraId="31E44A19"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390DCCE"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773C246" w14:textId="77777777" w:rsidR="00915CD9"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EF0BF96" w14:textId="77777777" w:rsidR="00915CD9"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04F2B443" w14:textId="77777777" w:rsidR="00915CD9"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alergie</w:t>
            </w:r>
          </w:p>
          <w:p w14:paraId="6DFA2EDA" w14:textId="77777777" w:rsidR="00915CD9"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 (voliteľné)</w:t>
            </w:r>
          </w:p>
        </w:tc>
      </w:tr>
      <w:tr w:rsidR="00915CD9" w:rsidRPr="00D95A9D" w14:paraId="49176388"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DFB5FF3"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4F9CAFF7" w14:textId="77777777" w:rsidR="00915CD9"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Toc513046942" w:history="1">
              <w:r w:rsidR="4B1F096C" w:rsidRPr="00D95A9D">
                <w:rPr>
                  <w:rStyle w:val="Hypertextovprepojenie"/>
                  <w:rFonts w:asciiTheme="minorHAnsi" w:eastAsiaTheme="minorEastAsia" w:hAnsiTheme="minorHAnsi" w:cstheme="minorBidi"/>
                  <w:sz w:val="18"/>
                  <w:szCs w:val="18"/>
                  <w:lang w:val="sk-SK"/>
                </w:rPr>
                <w:t>A7: Individuálny zápis do pacientskeho sumáru</w:t>
              </w:r>
            </w:hyperlink>
          </w:p>
        </w:tc>
      </w:tr>
      <w:tr w:rsidR="00915CD9" w:rsidRPr="00D95A9D" w14:paraId="760BFB2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1523937"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6A69C087" w14:textId="3E56A382" w:rsidR="00915CD9" w:rsidRPr="00D95A9D" w:rsidRDefault="00A10E40" w:rsidP="4B1F096C">
            <w:pPr>
              <w:pStyle w:val="Bezriadkovania"/>
              <w:numPr>
                <w:ilvl w:val="0"/>
                <w:numId w:val="20"/>
              </w:numPr>
              <w:spacing w:after="0"/>
              <w:rPr>
                <w:rFonts w:asciiTheme="minorHAnsi" w:eastAsiaTheme="minorEastAsia" w:hAnsiTheme="minorHAnsi" w:cstheme="minorBidi"/>
                <w:sz w:val="18"/>
                <w:szCs w:val="18"/>
                <w:lang w:val="sk-SK"/>
              </w:rPr>
            </w:pPr>
            <w:hyperlink w:anchor="_Implantovaná_zdravotná_pomôcka" w:history="1">
              <w:r w:rsidR="4B1F096C" w:rsidRPr="00D95A9D">
                <w:rPr>
                  <w:rStyle w:val="Hypertextovprepojenie"/>
                  <w:rFonts w:asciiTheme="minorHAnsi" w:eastAsiaTheme="minorEastAsia" w:hAnsiTheme="minorHAnsi" w:cstheme="minorBidi"/>
                  <w:sz w:val="18"/>
                  <w:szCs w:val="18"/>
                  <w:lang w:val="sk-SK"/>
                </w:rPr>
                <w:t>CEN-EN13606-ENTRY.Pouzivan</w:t>
              </w:r>
              <w:r w:rsidR="00E774DD">
                <w:rPr>
                  <w:rStyle w:val="Hypertextovprepojenie"/>
                  <w:rFonts w:asciiTheme="minorHAnsi" w:eastAsiaTheme="minorEastAsia" w:hAnsiTheme="minorHAnsi" w:cstheme="minorBidi"/>
                  <w:sz w:val="18"/>
                  <w:szCs w:val="18"/>
                  <w:lang w:val="sk-SK"/>
                </w:rPr>
                <w:t>a_zdravotna</w:t>
              </w:r>
              <w:r w:rsidR="4B1F096C" w:rsidRPr="00D95A9D">
                <w:rPr>
                  <w:rStyle w:val="Hypertextovprepojenie"/>
                  <w:rFonts w:asciiTheme="minorHAnsi" w:eastAsiaTheme="minorEastAsia" w:hAnsiTheme="minorHAnsi" w:cstheme="minorBidi"/>
                  <w:sz w:val="18"/>
                  <w:szCs w:val="18"/>
                  <w:lang w:val="sk-SK"/>
                </w:rPr>
                <w:t>_pomocka.v2</w:t>
              </w:r>
            </w:hyperlink>
          </w:p>
        </w:tc>
      </w:tr>
      <w:tr w:rsidR="00915CD9" w:rsidRPr="00D95A9D" w14:paraId="0655EB81"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4AF91B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E74EA86" w14:textId="64CF7E97" w:rsidR="00915CD9"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apisPacientskehoSumaruZdravotnePro" w:history="1">
              <w:r w:rsidR="000E066D">
                <w:rPr>
                  <w:rStyle w:val="Hypertextovprepojenie"/>
                  <w:rFonts w:asciiTheme="minorHAnsi" w:eastAsiaTheme="minorEastAsia" w:hAnsiTheme="minorHAnsi" w:cstheme="minorBidi"/>
                  <w:sz w:val="18"/>
                  <w:szCs w:val="18"/>
                  <w:lang w:val="sk-SK"/>
                </w:rPr>
                <w:t>ZapisPacientskehoSumaruZdravotneProblemy_v2</w:t>
              </w:r>
            </w:hyperlink>
          </w:p>
        </w:tc>
      </w:tr>
      <w:tr w:rsidR="00915CD9" w:rsidRPr="00D95A9D" w14:paraId="3668D89D"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93858A8"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1ADDF9F" w14:textId="77777777" w:rsidR="00915CD9"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Zapísaná implantovaná zdravotná pomôcka do pacientskeho sumáru </w:t>
            </w:r>
          </w:p>
        </w:tc>
      </w:tr>
      <w:tr w:rsidR="00915CD9" w:rsidRPr="00D95A9D" w14:paraId="1B22A00A"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F4AD0A1"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432A946" w14:textId="77777777" w:rsidR="00915CD9" w:rsidRPr="00D95A9D" w:rsidRDefault="4B1F096C" w:rsidP="4B1F096C">
            <w:pPr>
              <w:pStyle w:val="Odsekzoznamu"/>
              <w:numPr>
                <w:ilvl w:val="0"/>
                <w:numId w:val="8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vyberie pacienta, pre ktorého zdravotnú pomôcku zapisuje</w:t>
            </w:r>
          </w:p>
          <w:p w14:paraId="4694B4C7" w14:textId="77777777" w:rsidR="00915CD9" w:rsidRPr="00D95A9D" w:rsidRDefault="4B1F096C" w:rsidP="4B1F096C">
            <w:pPr>
              <w:pStyle w:val="Odsekzoznamu"/>
              <w:numPr>
                <w:ilvl w:val="0"/>
                <w:numId w:val="8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51E801AC" w14:textId="77777777" w:rsidR="00915CD9" w:rsidRPr="00D95A9D" w:rsidRDefault="4B1F096C" w:rsidP="4B1F096C">
            <w:pPr>
              <w:pStyle w:val="Odsekzoznamu"/>
              <w:numPr>
                <w:ilvl w:val="0"/>
                <w:numId w:val="8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lekár zapíše zdravotnú pomôcku v rozsahu:  </w:t>
            </w:r>
          </w:p>
          <w:p w14:paraId="4C94F2FC" w14:textId="77777777" w:rsidR="00915CD9" w:rsidRPr="00D95A9D" w:rsidRDefault="4B1F096C" w:rsidP="4B1F096C">
            <w:pPr>
              <w:pStyle w:val="Odsekzoznamu"/>
              <w:numPr>
                <w:ilvl w:val="0"/>
                <w:numId w:val="8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Druh zdravotnej pomôcky alebo</w:t>
            </w:r>
          </w:p>
          <w:p w14:paraId="093A7CAD" w14:textId="77777777" w:rsidR="00915CD9" w:rsidRPr="00D95A9D" w:rsidRDefault="4B1F096C" w:rsidP="4B1F096C">
            <w:pPr>
              <w:pStyle w:val="Odsekzoznamu"/>
              <w:numPr>
                <w:ilvl w:val="0"/>
                <w:numId w:val="8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Popis zdravotnej pomôcky</w:t>
            </w:r>
          </w:p>
          <w:p w14:paraId="23CDA522" w14:textId="77777777" w:rsidR="00915CD9" w:rsidRPr="00D95A9D" w:rsidRDefault="4B1F096C" w:rsidP="4B1F096C">
            <w:pPr>
              <w:pStyle w:val="Odsekzoznamu"/>
              <w:numPr>
                <w:ilvl w:val="0"/>
                <w:numId w:val="84"/>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 prípade, že je potrebné uvedie:</w:t>
            </w:r>
          </w:p>
          <w:p w14:paraId="2344CA3E" w14:textId="77777777" w:rsidR="00915CD9"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implantácie</w:t>
            </w:r>
          </w:p>
          <w:p w14:paraId="210F6B8A" w14:textId="77777777" w:rsidR="00915CD9"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Obchodný názov zdravotnej pomôcky</w:t>
            </w:r>
          </w:p>
          <w:p w14:paraId="679D5DC1" w14:textId="77777777" w:rsidR="00B21C58" w:rsidRPr="00D95A9D" w:rsidRDefault="4B1F096C" w:rsidP="4B1F096C">
            <w:pPr>
              <w:pStyle w:val="Odsekzoznamu"/>
              <w:numPr>
                <w:ilvl w:val="0"/>
                <w:numId w:val="8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potvrdí zápis do pacientskeho sumáru</w:t>
            </w:r>
          </w:p>
        </w:tc>
      </w:tr>
      <w:tr w:rsidR="00915CD9" w:rsidRPr="00D95A9D" w14:paraId="25D935F7"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A625AD4"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4A433D86" w14:textId="77777777" w:rsidR="00F16769"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109C149A" w14:textId="77777777" w:rsidR="00F16769"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4ECF0008" w14:textId="77777777" w:rsidR="00F16769"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76411390" w14:textId="77777777" w:rsidR="00F16769"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z dôvodu chyby na strane IS PZS </w:t>
            </w:r>
            <w:r w:rsidRPr="00D95A9D">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00D95A9D">
              <w:rPr>
                <w:rFonts w:asciiTheme="minorHAnsi" w:eastAsiaTheme="minorEastAsia" w:hAnsiTheme="minorHAnsi" w:cstheme="minorBidi"/>
                <w:sz w:val="18"/>
                <w:szCs w:val="18"/>
              </w:rPr>
              <w:t xml:space="preserve"> ( chyby na strane IS PZS - E000002, E900004, E900005, E900011)  </w:t>
            </w:r>
          </w:p>
          <w:p w14:paraId="3998614A" w14:textId="77777777" w:rsidR="00915CD9" w:rsidRPr="00D95A9D" w:rsidRDefault="4B1F096C" w:rsidP="4B1F096C">
            <w:pPr>
              <w:pStyle w:val="Odsekzoznamu"/>
              <w:numPr>
                <w:ilvl w:val="0"/>
                <w:numId w:val="75"/>
              </w:numPr>
              <w:spacing w:before="120" w:line="276" w:lineRule="auto"/>
              <w:jc w:val="both"/>
              <w:rPr>
                <w:rFonts w:asciiTheme="minorHAnsi" w:eastAsiaTheme="minorEastAsia" w:hAnsiTheme="minorHAnsi" w:cstheme="minorBidi"/>
                <w:color w:val="FF0000"/>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 +</w:t>
            </w:r>
            <w:r w:rsidRPr="00D95A9D">
              <w:rPr>
                <w:rFonts w:asciiTheme="minorHAnsi" w:eastAsiaTheme="minorEastAsia" w:hAnsiTheme="minorHAnsi" w:cstheme="minorBidi"/>
                <w:color w:val="FF0000"/>
                <w:sz w:val="18"/>
                <w:szCs w:val="18"/>
              </w:rPr>
              <w:t> </w:t>
            </w:r>
            <w:r w:rsidRPr="00D95A9D">
              <w:rPr>
                <w:rFonts w:asciiTheme="minorHAnsi" w:eastAsiaTheme="minorEastAsia" w:hAnsiTheme="minorHAnsi" w:cstheme="minorBidi"/>
                <w:i/>
                <w:iCs/>
                <w:sz w:val="18"/>
                <w:szCs w:val="18"/>
              </w:rPr>
              <w:t>E300003</w:t>
            </w:r>
          </w:p>
        </w:tc>
      </w:tr>
    </w:tbl>
    <w:p w14:paraId="18F815A8" w14:textId="77777777" w:rsidR="00544A25" w:rsidRPr="00E774DD" w:rsidRDefault="34661EDB" w:rsidP="00ED73E9">
      <w:pPr>
        <w:pStyle w:val="Nadpis3"/>
        <w:rPr>
          <w:lang w:val="sk-SK"/>
        </w:rPr>
      </w:pPr>
      <w:bookmarkStart w:id="113" w:name="_eV_01_35_–_Individuálne"/>
      <w:bookmarkStart w:id="114" w:name="_Toc2079614"/>
      <w:bookmarkEnd w:id="113"/>
      <w:r w:rsidRPr="00E774DD">
        <w:rPr>
          <w:lang w:val="sk-SK"/>
        </w:rPr>
        <w:t>eV_01_35 – Individuálne zaznamenanie predpokladaného dátumu pôrodu</w:t>
      </w:r>
      <w:bookmarkEnd w:id="11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544A25" w:rsidRPr="00D95A9D" w14:paraId="2CC49C53"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063881B"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5691E86" w14:textId="77777777" w:rsidR="00544A2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predpokladaného dátumu pôrodu</w:t>
            </w:r>
          </w:p>
        </w:tc>
      </w:tr>
      <w:tr w:rsidR="00544A25" w:rsidRPr="00D95A9D" w14:paraId="583B5B48"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DADF35C"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55DBD7D" w14:textId="77777777" w:rsidR="00544A2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zaznamenanie údajov o predpokladanom dátume pôrodu pacientky do pacientskeho sumáru. Predpokladaný dátum pôrodu je možné zaevidovať len na ženu a vždy je aktualizovaný</w:t>
            </w:r>
          </w:p>
        </w:tc>
      </w:tr>
      <w:tr w:rsidR="00544A25" w:rsidRPr="00D95A9D" w14:paraId="271ED3E5"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29CCD8"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6A465B0" w14:textId="77777777" w:rsidR="00544A25"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1BDE0E72" w14:textId="77777777" w:rsidR="00544A25"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0DCE87B" w14:textId="77777777" w:rsidR="00544A25"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predpokladaného dátumu pôrodu</w:t>
            </w:r>
          </w:p>
          <w:p w14:paraId="25CF91F3" w14:textId="77777777" w:rsidR="00544A25"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 (voliteľné)</w:t>
            </w:r>
          </w:p>
        </w:tc>
      </w:tr>
      <w:tr w:rsidR="00544A25" w:rsidRPr="00D95A9D" w14:paraId="639F321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4B3D001"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613FB211" w14:textId="77777777" w:rsidR="00544A25"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Toc513046942" w:history="1">
              <w:r w:rsidR="4B1F096C" w:rsidRPr="00D95A9D">
                <w:rPr>
                  <w:rStyle w:val="Hypertextovprepojenie"/>
                  <w:rFonts w:asciiTheme="minorHAnsi" w:eastAsiaTheme="minorEastAsia" w:hAnsiTheme="minorHAnsi" w:cstheme="minorBidi"/>
                  <w:sz w:val="18"/>
                  <w:szCs w:val="18"/>
                  <w:lang w:val="sk-SK"/>
                </w:rPr>
                <w:t>A7: Individuálny zápis do pacientskeho sumáru</w:t>
              </w:r>
            </w:hyperlink>
          </w:p>
        </w:tc>
      </w:tr>
      <w:tr w:rsidR="00544A25" w:rsidRPr="00D95A9D" w14:paraId="4CBA37F0"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D522047"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2AD4845" w14:textId="77777777" w:rsidR="00544A25" w:rsidRPr="00D95A9D" w:rsidRDefault="00A10E40" w:rsidP="4B1F096C">
            <w:pPr>
              <w:pStyle w:val="Bezriadkovania"/>
              <w:numPr>
                <w:ilvl w:val="0"/>
                <w:numId w:val="20"/>
              </w:numPr>
              <w:spacing w:after="0"/>
              <w:rPr>
                <w:rFonts w:asciiTheme="minorHAnsi" w:eastAsiaTheme="minorEastAsia" w:hAnsiTheme="minorHAnsi" w:cstheme="minorBidi"/>
                <w:sz w:val="18"/>
                <w:szCs w:val="18"/>
                <w:lang w:val="sk-SK"/>
              </w:rPr>
            </w:pPr>
            <w:hyperlink w:anchor="_Pôrodnícka_anamnéza" w:history="1">
              <w:r w:rsidR="4B1F096C" w:rsidRPr="00D95A9D">
                <w:rPr>
                  <w:rStyle w:val="Hypertextovprepojenie"/>
                  <w:rFonts w:asciiTheme="minorHAnsi" w:eastAsiaTheme="minorEastAsia" w:hAnsiTheme="minorHAnsi" w:cstheme="minorBidi"/>
                  <w:sz w:val="18"/>
                  <w:szCs w:val="18"/>
                  <w:lang w:val="sk-SK"/>
                </w:rPr>
                <w:t>CEN-EN13606-ENTRY.Porodnicka_anamneza.v2</w:t>
              </w:r>
            </w:hyperlink>
          </w:p>
        </w:tc>
      </w:tr>
      <w:tr w:rsidR="00544A25" w:rsidRPr="00D95A9D" w14:paraId="6AC6D735"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F00C6DC"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7BD9BA23" w14:textId="1B533E9A" w:rsidR="00544A25"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apisPacientskehoSumaruPorodnickaAn" w:history="1">
              <w:r w:rsidR="000E066D">
                <w:rPr>
                  <w:rStyle w:val="Hypertextovprepojenie"/>
                  <w:rFonts w:asciiTheme="minorHAnsi" w:eastAsiaTheme="minorEastAsia" w:hAnsiTheme="minorHAnsi" w:cstheme="minorBidi"/>
                  <w:sz w:val="18"/>
                  <w:szCs w:val="18"/>
                  <w:lang w:val="sk-SK"/>
                </w:rPr>
                <w:t>ZapisPacientskehoSumaruPorodnickaAnamneza_v2</w:t>
              </w:r>
            </w:hyperlink>
          </w:p>
        </w:tc>
      </w:tr>
      <w:tr w:rsidR="00544A25" w:rsidRPr="00D95A9D" w14:paraId="784B82F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93B0E41"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99EB326" w14:textId="77777777" w:rsidR="00544A25"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Zapísaný predpokladaný dátum pôrodu do pacientskeho sumáru</w:t>
            </w:r>
          </w:p>
        </w:tc>
      </w:tr>
      <w:tr w:rsidR="00544A25" w:rsidRPr="00D95A9D" w14:paraId="4A7E35E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3ECD0A5"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F0D0E5A" w14:textId="77777777" w:rsidR="00544A25" w:rsidRPr="00D95A9D" w:rsidRDefault="4B1F096C" w:rsidP="4B1F096C">
            <w:pPr>
              <w:pStyle w:val="Odsekzoznamu"/>
              <w:numPr>
                <w:ilvl w:val="0"/>
                <w:numId w:val="8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vyberie pacientku, pre ktorú dátum zaznamenáva</w:t>
            </w:r>
          </w:p>
          <w:p w14:paraId="22EC6651" w14:textId="77777777" w:rsidR="00544A25" w:rsidRPr="00D95A9D" w:rsidRDefault="4B1F096C" w:rsidP="4B1F096C">
            <w:pPr>
              <w:pStyle w:val="Odsekzoznamu"/>
              <w:numPr>
                <w:ilvl w:val="0"/>
                <w:numId w:val="8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621E002C" w14:textId="77777777" w:rsidR="00544A25" w:rsidRPr="00D95A9D" w:rsidRDefault="4B1F096C" w:rsidP="4B1F096C">
            <w:pPr>
              <w:pStyle w:val="Odsekzoznamu"/>
              <w:numPr>
                <w:ilvl w:val="0"/>
                <w:numId w:val="8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lekár zapíše predpokladaný dátum pôrodu  v rozsahu:  </w:t>
            </w:r>
          </w:p>
          <w:p w14:paraId="33F99484" w14:textId="77777777" w:rsidR="00544A25" w:rsidRPr="00D95A9D" w:rsidRDefault="4B1F096C" w:rsidP="4B1F096C">
            <w:pPr>
              <w:pStyle w:val="Odsekzoznamu"/>
              <w:numPr>
                <w:ilvl w:val="0"/>
                <w:numId w:val="8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Dátum pôrodu</w:t>
            </w:r>
          </w:p>
          <w:p w14:paraId="08C36173" w14:textId="77777777" w:rsidR="00B21C58" w:rsidRPr="00D95A9D" w:rsidRDefault="4B1F096C" w:rsidP="4B1F096C">
            <w:pPr>
              <w:pStyle w:val="Odsekzoznamu"/>
              <w:numPr>
                <w:ilvl w:val="0"/>
                <w:numId w:val="8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potvrdí zápis do pacientskeho sumáru</w:t>
            </w:r>
          </w:p>
        </w:tc>
      </w:tr>
      <w:tr w:rsidR="00544A25" w:rsidRPr="00D95A9D" w14:paraId="45243D39"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6E75A9A"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548BA4CE" w14:textId="77777777" w:rsidR="00F16769"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0C3E4B08" w14:textId="77777777" w:rsidR="00F16769"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4CD11D5D" w14:textId="77777777" w:rsidR="00F16769"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0D60601D" w14:textId="77777777" w:rsidR="00F16769"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z dôvodu chyby na strane IS PZS </w:t>
            </w:r>
            <w:r w:rsidRPr="00D95A9D">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00D95A9D">
              <w:rPr>
                <w:rFonts w:asciiTheme="minorHAnsi" w:eastAsiaTheme="minorEastAsia" w:hAnsiTheme="minorHAnsi" w:cstheme="minorBidi"/>
                <w:sz w:val="18"/>
                <w:szCs w:val="18"/>
              </w:rPr>
              <w:t xml:space="preserve"> ( chyby na strane IS PZS - E000002, E900004, E900005, E900011)  </w:t>
            </w:r>
          </w:p>
          <w:p w14:paraId="4553FE85" w14:textId="77777777" w:rsidR="0059204D" w:rsidRPr="00D95A9D" w:rsidRDefault="4B1F096C" w:rsidP="4B1F096C">
            <w:pPr>
              <w:pStyle w:val="Odsekzoznamu"/>
              <w:numPr>
                <w:ilvl w:val="0"/>
                <w:numId w:val="75"/>
              </w:numPr>
              <w:spacing w:before="120" w:line="276" w:lineRule="auto"/>
              <w:jc w:val="both"/>
              <w:rPr>
                <w:rFonts w:asciiTheme="minorHAnsi" w:eastAsiaTheme="minorEastAsia" w:hAnsiTheme="minorHAnsi" w:cstheme="minorBidi"/>
                <w:color w:val="FF0000"/>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 +</w:t>
            </w:r>
            <w:r w:rsidRPr="00D95A9D">
              <w:rPr>
                <w:rFonts w:asciiTheme="minorHAnsi" w:eastAsiaTheme="minorEastAsia" w:hAnsiTheme="minorHAnsi" w:cstheme="minorBidi"/>
                <w:color w:val="FF0000"/>
                <w:sz w:val="18"/>
                <w:szCs w:val="18"/>
              </w:rPr>
              <w:t> </w:t>
            </w:r>
            <w:r w:rsidRPr="00D95A9D">
              <w:rPr>
                <w:rFonts w:asciiTheme="minorHAnsi" w:eastAsiaTheme="minorEastAsia" w:hAnsiTheme="minorHAnsi" w:cstheme="minorBidi"/>
                <w:i/>
                <w:iCs/>
                <w:sz w:val="18"/>
                <w:szCs w:val="18"/>
              </w:rPr>
              <w:t>E300003</w:t>
            </w:r>
          </w:p>
          <w:p w14:paraId="425800D2" w14:textId="77777777" w:rsidR="00544A25" w:rsidRPr="00D95A9D" w:rsidRDefault="4B1F096C" w:rsidP="4B1F096C">
            <w:pPr>
              <w:pStyle w:val="Odsekzoznamu"/>
              <w:numPr>
                <w:ilvl w:val="0"/>
                <w:numId w:val="75"/>
              </w:numPr>
              <w:spacing w:before="120" w:line="276" w:lineRule="auto"/>
              <w:jc w:val="both"/>
              <w:rPr>
                <w:rFonts w:asciiTheme="minorHAnsi" w:eastAsiaTheme="minorEastAsia" w:hAnsiTheme="minorHAnsi" w:cstheme="minorBidi"/>
                <w:color w:val="FF0000"/>
                <w:sz w:val="18"/>
                <w:szCs w:val="18"/>
              </w:rPr>
            </w:pPr>
            <w:r w:rsidRPr="00D95A9D">
              <w:rPr>
                <w:rFonts w:asciiTheme="minorHAnsi" w:eastAsiaTheme="minorEastAsia" w:hAnsiTheme="minorHAnsi" w:cstheme="minorBidi"/>
                <w:sz w:val="18"/>
                <w:szCs w:val="18"/>
              </w:rPr>
              <w:lastRenderedPageBreak/>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1A4D91BF" w14:textId="77777777" w:rsidR="00937D0F" w:rsidRPr="00D95A9D" w:rsidRDefault="00937D0F" w:rsidP="0055732A"/>
    <w:p w14:paraId="404494F8" w14:textId="77777777" w:rsidR="00457455" w:rsidRPr="009A5B20" w:rsidRDefault="34661EDB" w:rsidP="00ED73E9">
      <w:pPr>
        <w:pStyle w:val="Nadpis3"/>
        <w:rPr>
          <w:lang w:val="sk-SK"/>
        </w:rPr>
      </w:pPr>
      <w:bookmarkStart w:id="115" w:name="_eV_01_36_–_Zrušenie"/>
      <w:bookmarkStart w:id="116" w:name="_eV_01_36_–_Storno"/>
      <w:bookmarkStart w:id="117" w:name="_eV_01_37_–_Aktualizácia"/>
      <w:bookmarkStart w:id="118" w:name="_Toc2079615"/>
      <w:bookmarkEnd w:id="115"/>
      <w:bookmarkEnd w:id="116"/>
      <w:bookmarkEnd w:id="117"/>
      <w:r w:rsidRPr="009A5B20">
        <w:rPr>
          <w:lang w:val="sk-SK"/>
        </w:rPr>
        <w:t>eV_01_37 – Aktualizácia kontaktných údajov v pacientskom sumári</w:t>
      </w:r>
      <w:bookmarkEnd w:id="11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457455" w:rsidRPr="00D95A9D" w14:paraId="4D486EE6"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213C4F0"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B76F2AB" w14:textId="77777777" w:rsidR="0045745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Aktualizácia kontaktných údajov v pacientskom sumáru</w:t>
            </w:r>
          </w:p>
        </w:tc>
      </w:tr>
      <w:tr w:rsidR="00457455" w:rsidRPr="00D95A9D" w14:paraId="223D86E7"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ED3533B"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C2CEAEE" w14:textId="77777777" w:rsidR="00457455"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na aktualizáciu editovateľných kontaktných údajov v pacientskom sumári. Kontaktné údaje môže aktualizovať pacient v rámci svojho EZKo</w:t>
            </w:r>
            <w:r w:rsidRPr="00D95A9D">
              <w:rPr>
                <w:lang w:val="sk-SK"/>
              </w:rPr>
              <w:t>;</w:t>
            </w:r>
            <w:r w:rsidRPr="00D95A9D">
              <w:rPr>
                <w:rFonts w:asciiTheme="minorHAnsi" w:eastAsiaTheme="minorEastAsia" w:hAnsiTheme="minorHAnsi" w:cstheme="minorBidi"/>
                <w:color w:val="auto"/>
                <w:sz w:val="18"/>
                <w:szCs w:val="18"/>
                <w:lang w:val="sk-SK"/>
              </w:rPr>
              <w:t xml:space="preserve"> prípadne môžu byť aktualizované akýmkoľvek zdravotníckym pracovníkom </w:t>
            </w:r>
          </w:p>
        </w:tc>
      </w:tr>
      <w:tr w:rsidR="00457455" w:rsidRPr="00D95A9D" w14:paraId="7B9D96DE"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D6D089D"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AF02775" w14:textId="77777777" w:rsidR="00457455"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7A2684B9" w14:textId="77777777" w:rsidR="00457455"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2BEA984" w14:textId="77777777" w:rsidR="00457455"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Aktualizácia kontaktných údajov</w:t>
            </w:r>
          </w:p>
          <w:p w14:paraId="5779ED9D" w14:textId="77777777" w:rsidR="00D34AA4"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Vyhľadané kontaktné údaje pacienta </w:t>
            </w:r>
          </w:p>
        </w:tc>
      </w:tr>
      <w:tr w:rsidR="00457455" w:rsidRPr="00D95A9D" w14:paraId="3777BB51"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7B1C5FF"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A05B183" w14:textId="77777777" w:rsidR="00457455"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6__–" w:history="1">
              <w:r w:rsidR="4B1F096C" w:rsidRPr="00D95A9D">
                <w:rPr>
                  <w:rStyle w:val="Hypertextovprepojenie"/>
                  <w:rFonts w:asciiTheme="minorHAnsi" w:eastAsiaTheme="minorEastAsia" w:hAnsiTheme="minorHAnsi" w:cstheme="minorBidi"/>
                  <w:sz w:val="18"/>
                  <w:szCs w:val="18"/>
                  <w:lang w:val="sk-SK"/>
                </w:rPr>
                <w:t>A6 – Zápis / aktualizácia/ storno kontaktných údajov</w:t>
              </w:r>
            </w:hyperlink>
          </w:p>
        </w:tc>
      </w:tr>
      <w:tr w:rsidR="00457455" w:rsidRPr="00D95A9D" w14:paraId="19994244"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759EC45"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FC9BE61" w14:textId="77777777" w:rsidR="00457455" w:rsidRPr="00D95A9D" w:rsidRDefault="4B1F096C" w:rsidP="4B1F096C">
            <w:pPr>
              <w:pStyle w:val="Bezriadkovania"/>
              <w:numPr>
                <w:ilvl w:val="0"/>
                <w:numId w:val="92"/>
              </w:numPr>
              <w:spacing w:after="0"/>
              <w:rPr>
                <w:rFonts w:asciiTheme="minorHAnsi" w:eastAsiaTheme="minorEastAsia" w:hAnsiTheme="minorHAnsi" w:cstheme="minorBidi"/>
                <w:sz w:val="18"/>
                <w:szCs w:val="18"/>
                <w:lang w:val="sk-SK"/>
              </w:rPr>
            </w:pPr>
            <w:r w:rsidRPr="00D95A9D">
              <w:rPr>
                <w:rFonts w:asciiTheme="minorHAnsi" w:eastAsiaTheme="minorEastAsia" w:hAnsiTheme="minorHAnsi" w:cstheme="minorBidi"/>
                <w:color w:val="auto"/>
                <w:sz w:val="18"/>
                <w:szCs w:val="18"/>
                <w:lang w:val="sk-SK"/>
              </w:rPr>
              <w:t>N/A</w:t>
            </w:r>
          </w:p>
        </w:tc>
      </w:tr>
      <w:tr w:rsidR="00457455" w:rsidRPr="00D95A9D" w14:paraId="0F559FF6"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78FF8EE"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594D8E36" w14:textId="77777777" w:rsidR="00457455"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apisPacientskehoSumaruKontaktneUda" w:history="1">
              <w:r w:rsidR="4B1F096C" w:rsidRPr="00D95A9D">
                <w:rPr>
                  <w:rStyle w:val="Hypertextovprepojenie"/>
                  <w:rFonts w:asciiTheme="minorHAnsi" w:eastAsiaTheme="minorEastAsia" w:hAnsiTheme="minorHAnsi" w:cstheme="minorBidi"/>
                  <w:sz w:val="18"/>
                  <w:szCs w:val="18"/>
                  <w:lang w:val="sk-SK"/>
                </w:rPr>
                <w:t>ZapisPacientskehoSumaruKontaktneUdaje_v3</w:t>
              </w:r>
            </w:hyperlink>
          </w:p>
        </w:tc>
      </w:tr>
      <w:tr w:rsidR="00457455" w:rsidRPr="00D95A9D" w14:paraId="4C95BB31"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E65AE2"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A398AFC" w14:textId="77777777" w:rsidR="00457455"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Zapísaný /aktualizovaný kontaktný údaj</w:t>
            </w:r>
          </w:p>
        </w:tc>
      </w:tr>
      <w:tr w:rsidR="00457455" w:rsidRPr="00D95A9D" w14:paraId="4159B85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73B11E1"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029BEBB" w14:textId="77777777" w:rsidR="00457455" w:rsidRPr="00D95A9D" w:rsidRDefault="4B1F096C" w:rsidP="4B1F096C">
            <w:pPr>
              <w:pStyle w:val="Odsekzoznamu"/>
              <w:numPr>
                <w:ilvl w:val="0"/>
                <w:numId w:val="93"/>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Zdravotnícky pracovník vyhľadá kontaktné údaje z pacientskeho sumáru (eV_01_31 – Vyhľadanie kontaktných údajov z pacientskeho sumáru) </w:t>
            </w:r>
          </w:p>
          <w:p w14:paraId="7C86C52D" w14:textId="77777777" w:rsidR="00457455" w:rsidRPr="00D95A9D" w:rsidRDefault="4B1F096C" w:rsidP="4B1F096C">
            <w:pPr>
              <w:pStyle w:val="Odsekzoznamu"/>
              <w:numPr>
                <w:ilvl w:val="0"/>
                <w:numId w:val="93"/>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Zdravotnícky pracovník označí záznam, ktorý chce:</w:t>
            </w:r>
          </w:p>
          <w:p w14:paraId="594746DB" w14:textId="77777777" w:rsidR="00457455" w:rsidRPr="00D95A9D" w:rsidRDefault="4B1F096C" w:rsidP="4B1F096C">
            <w:pPr>
              <w:pStyle w:val="Odsekzoznamu"/>
              <w:numPr>
                <w:ilvl w:val="1"/>
                <w:numId w:val="93"/>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Doplniť nový záznam </w:t>
            </w:r>
          </w:p>
          <w:p w14:paraId="1E7634F9" w14:textId="77777777" w:rsidR="00457455" w:rsidRPr="00D95A9D" w:rsidRDefault="4B1F096C" w:rsidP="4B1F096C">
            <w:pPr>
              <w:pStyle w:val="Odsekzoznamu"/>
              <w:numPr>
                <w:ilvl w:val="1"/>
                <w:numId w:val="93"/>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Aktualizovať existujúci záznam</w:t>
            </w:r>
          </w:p>
          <w:p w14:paraId="37DB0023" w14:textId="77777777" w:rsidR="00457455" w:rsidRPr="00D95A9D" w:rsidRDefault="4B1F096C" w:rsidP="4B1F096C">
            <w:pPr>
              <w:pStyle w:val="Odsekzoznamu"/>
              <w:numPr>
                <w:ilvl w:val="0"/>
                <w:numId w:val="93"/>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na základe rozhodnutia zdravotníckeho pracovníka zavolá službu ZapisPacientskehoSumaruKontaktneUdaje_v3 v rozsahu (v prípade, že ide o aktualizáciu údaju, uvedie konkrétne ID záznamu, ktoré aktualizuje: </w:t>
            </w:r>
          </w:p>
          <w:p w14:paraId="67A103B9" w14:textId="77777777" w:rsidR="00457455" w:rsidRPr="00D95A9D" w:rsidRDefault="4B1F096C" w:rsidP="4B1F096C">
            <w:pPr>
              <w:pStyle w:val="Odsekzoznamu"/>
              <w:numPr>
                <w:ilvl w:val="1"/>
                <w:numId w:val="93"/>
              </w:numPr>
              <w:rPr>
                <w:rFonts w:asciiTheme="minorHAnsi" w:eastAsiaTheme="minorEastAsia" w:hAnsiTheme="minorHAnsi" w:cstheme="minorBidi"/>
                <w:b/>
                <w:bCs/>
                <w:sz w:val="18"/>
                <w:szCs w:val="18"/>
              </w:rPr>
            </w:pPr>
            <w:r w:rsidRPr="00D95A9D">
              <w:rPr>
                <w:rFonts w:asciiTheme="minorHAnsi" w:eastAsiaTheme="minorEastAsia" w:hAnsiTheme="minorHAnsi" w:cstheme="minorBidi"/>
                <w:b/>
                <w:bCs/>
                <w:sz w:val="18"/>
                <w:szCs w:val="18"/>
              </w:rPr>
              <w:t>ICE kontaktné údaje:</w:t>
            </w:r>
          </w:p>
          <w:p w14:paraId="2718B536"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Meno</w:t>
            </w:r>
          </w:p>
          <w:p w14:paraId="79ECACC2"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Priezvisko</w:t>
            </w:r>
          </w:p>
          <w:p w14:paraId="07AC8E02"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Typ vzťahu</w:t>
            </w:r>
          </w:p>
          <w:p w14:paraId="01D09C33"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Telefón</w:t>
            </w:r>
          </w:p>
          <w:p w14:paraId="3B051038"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Email </w:t>
            </w:r>
          </w:p>
          <w:p w14:paraId="4C4BF6F5" w14:textId="77777777" w:rsidR="00457455" w:rsidRPr="00D95A9D" w:rsidRDefault="4B1F096C" w:rsidP="4B1F096C">
            <w:pPr>
              <w:pStyle w:val="Odsekzoznamu"/>
              <w:numPr>
                <w:ilvl w:val="1"/>
                <w:numId w:val="93"/>
              </w:numPr>
              <w:rPr>
                <w:rFonts w:asciiTheme="minorHAnsi" w:eastAsiaTheme="minorEastAsia" w:hAnsiTheme="minorHAnsi" w:cstheme="minorBidi"/>
                <w:b/>
                <w:bCs/>
                <w:sz w:val="18"/>
                <w:szCs w:val="18"/>
              </w:rPr>
            </w:pPr>
            <w:r w:rsidRPr="00D95A9D">
              <w:rPr>
                <w:rFonts w:asciiTheme="minorHAnsi" w:eastAsiaTheme="minorEastAsia" w:hAnsiTheme="minorHAnsi" w:cstheme="minorBidi"/>
                <w:b/>
                <w:bCs/>
                <w:sz w:val="18"/>
                <w:szCs w:val="18"/>
              </w:rPr>
              <w:t>Aktuálny kontakt</w:t>
            </w:r>
          </w:p>
          <w:p w14:paraId="194DF1D8"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Ulica</w:t>
            </w:r>
          </w:p>
          <w:p w14:paraId="5E43A0F7"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Číslo popisné</w:t>
            </w:r>
          </w:p>
          <w:p w14:paraId="63831818"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PSČ</w:t>
            </w:r>
          </w:p>
          <w:p w14:paraId="37402DEE"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Obec (element je Mesto) </w:t>
            </w:r>
          </w:p>
          <w:p w14:paraId="342EDBCD"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Štát (element je Krajina)</w:t>
            </w:r>
          </w:p>
          <w:p w14:paraId="04B3273C"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Označenie, že adresa na nachádza v zahraničí</w:t>
            </w:r>
          </w:p>
          <w:p w14:paraId="67F4E184"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Poznámka</w:t>
            </w:r>
          </w:p>
          <w:p w14:paraId="387C720D"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Telefón</w:t>
            </w:r>
          </w:p>
          <w:p w14:paraId="1930222F"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Email</w:t>
            </w:r>
          </w:p>
          <w:p w14:paraId="669C2729" w14:textId="77777777" w:rsidR="00457455" w:rsidRPr="00D95A9D" w:rsidRDefault="4B1F096C" w:rsidP="4B1F096C">
            <w:pPr>
              <w:pStyle w:val="Odsekzoznamu"/>
              <w:numPr>
                <w:ilvl w:val="1"/>
                <w:numId w:val="93"/>
              </w:numPr>
              <w:rPr>
                <w:rFonts w:asciiTheme="minorHAnsi" w:eastAsiaTheme="minorEastAsia" w:hAnsiTheme="minorHAnsi" w:cstheme="minorBidi"/>
                <w:b/>
                <w:bCs/>
                <w:sz w:val="18"/>
                <w:szCs w:val="18"/>
              </w:rPr>
            </w:pPr>
            <w:r w:rsidRPr="00D95A9D">
              <w:rPr>
                <w:rFonts w:asciiTheme="minorHAnsi" w:eastAsiaTheme="minorEastAsia" w:hAnsiTheme="minorHAnsi" w:cstheme="minorBidi"/>
                <w:b/>
                <w:bCs/>
                <w:sz w:val="18"/>
                <w:szCs w:val="18"/>
              </w:rPr>
              <w:t>Preferovaný Zdravotnícky pracovník</w:t>
            </w:r>
          </w:p>
          <w:p w14:paraId="0F9731AE"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Meno</w:t>
            </w:r>
          </w:p>
          <w:p w14:paraId="36599543"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Priezvisko</w:t>
            </w:r>
          </w:p>
          <w:p w14:paraId="25BFF5E5"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Zdravotnícka odbornosť lekára</w:t>
            </w:r>
          </w:p>
          <w:p w14:paraId="504921C4" w14:textId="77777777" w:rsidR="00457455" w:rsidRPr="00D95A9D" w:rsidRDefault="34661EDB" w:rsidP="34661EDB">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Kód ZPr</w:t>
            </w:r>
          </w:p>
          <w:p w14:paraId="20A1324C"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Telefón</w:t>
            </w:r>
          </w:p>
          <w:p w14:paraId="63135C22"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Email</w:t>
            </w:r>
          </w:p>
          <w:p w14:paraId="78C26BF9"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Ulica</w:t>
            </w:r>
          </w:p>
          <w:p w14:paraId="55B537AD"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Číslo popisné</w:t>
            </w:r>
          </w:p>
          <w:p w14:paraId="2425CA61"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lastRenderedPageBreak/>
              <w:t>Adresa: PSČ</w:t>
            </w:r>
          </w:p>
          <w:p w14:paraId="58D1BF9B"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Obec (element je Mesto)</w:t>
            </w:r>
          </w:p>
          <w:p w14:paraId="01B08B62"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Štát (element je Krajina) </w:t>
            </w:r>
          </w:p>
          <w:p w14:paraId="6CDFDB8E"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Názov PZS</w:t>
            </w:r>
          </w:p>
          <w:p w14:paraId="62F6D630"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Kód PZS</w:t>
            </w:r>
          </w:p>
          <w:p w14:paraId="3283ED18" w14:textId="77777777" w:rsidR="00457455" w:rsidRPr="00D95A9D" w:rsidRDefault="4B1F096C" w:rsidP="4B1F096C">
            <w:pPr>
              <w:pStyle w:val="Odsekzoznamu"/>
              <w:numPr>
                <w:ilvl w:val="1"/>
                <w:numId w:val="82"/>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Druh odbornej činnosti</w:t>
            </w:r>
          </w:p>
          <w:p w14:paraId="7B51B6FA" w14:textId="77777777" w:rsidR="00457455" w:rsidRDefault="4B1F096C" w:rsidP="4B1F096C">
            <w:pPr>
              <w:pStyle w:val="Odsekzoznamu"/>
              <w:numPr>
                <w:ilvl w:val="0"/>
                <w:numId w:val="93"/>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potvrdí aktualizáciu údajov</w:t>
            </w:r>
          </w:p>
          <w:p w14:paraId="0A2B7CA7" w14:textId="76B8A671" w:rsidR="002C3213" w:rsidRPr="00D95A9D" w:rsidRDefault="002C3213" w:rsidP="4B1F096C">
            <w:pPr>
              <w:pStyle w:val="Odsekzoznamu"/>
              <w:numPr>
                <w:ilvl w:val="0"/>
                <w:numId w:val="93"/>
              </w:numPr>
              <w:rPr>
                <w:rFonts w:asciiTheme="minorHAnsi" w:eastAsiaTheme="minorEastAsia" w:hAnsiTheme="minorHAnsi" w:cstheme="minorBidi"/>
                <w:sz w:val="18"/>
                <w:szCs w:val="18"/>
              </w:rPr>
            </w:pPr>
            <w:r w:rsidRPr="1BE60591">
              <w:rPr>
                <w:rFonts w:asciiTheme="minorHAnsi" w:eastAsiaTheme="minorEastAsia" w:hAnsiTheme="minorHAnsi" w:cstheme="minorBidi"/>
                <w:sz w:val="18"/>
                <w:szCs w:val="18"/>
              </w:rPr>
              <w:t>IS PZS opätovne vyhľadá kontaktné údaje z pacientskeho sumáru (eV_01_31 – Vyhľadanie kontaktných údajov v pacientskom sumári), aby získalo kompletnú platnú množinu údajov z NZIS vrátane pridelených identifikátorov pre novo zapísané záznamy.</w:t>
            </w:r>
          </w:p>
        </w:tc>
      </w:tr>
      <w:tr w:rsidR="00457455" w:rsidRPr="00D95A9D" w14:paraId="2513BF2C"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A0262E9"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3899550B" w14:textId="77777777" w:rsidR="00581243" w:rsidRPr="00D95A9D" w:rsidRDefault="4B1F096C" w:rsidP="4B1F096C">
            <w:pPr>
              <w:pStyle w:val="Odsekzoznamu"/>
              <w:numPr>
                <w:ilvl w:val="0"/>
                <w:numId w:val="75"/>
              </w:numPr>
              <w:rPr>
                <w:rFonts w:asciiTheme="minorHAnsi" w:eastAsiaTheme="minorEastAsia" w:hAnsiTheme="minorHAnsi" w:cstheme="minorBidi"/>
                <w:i/>
                <w:iCs/>
                <w:sz w:val="16"/>
                <w:szCs w:val="16"/>
              </w:rPr>
            </w:pPr>
            <w:r w:rsidRPr="00D95A9D">
              <w:rPr>
                <w:sz w:val="18"/>
                <w:szCs w:val="18"/>
              </w:rPr>
              <w:t xml:space="preserve">Zdravotníckemu pracovníkovi neumožnilo zapísať záznam do PS z dôvodu problému s identitou pacienta, pre ktorý je záznam zasielaný: </w:t>
            </w:r>
          </w:p>
          <w:p w14:paraId="6D605D03" w14:textId="77777777" w:rsidR="00581243" w:rsidRPr="00D95A9D" w:rsidRDefault="4B1F096C" w:rsidP="4B1F096C">
            <w:pPr>
              <w:pStyle w:val="Odsekzoznamu"/>
              <w:numPr>
                <w:ilvl w:val="1"/>
                <w:numId w:val="75"/>
              </w:numPr>
              <w:rPr>
                <w:rFonts w:asciiTheme="minorHAnsi" w:eastAsiaTheme="minorEastAsia" w:hAnsiTheme="minorHAnsi" w:cstheme="minorBidi"/>
                <w:i/>
                <w:iCs/>
                <w:sz w:val="16"/>
                <w:szCs w:val="16"/>
              </w:rPr>
            </w:pPr>
            <w:r w:rsidRPr="00D95A9D">
              <w:rPr>
                <w:sz w:val="18"/>
                <w:szCs w:val="18"/>
              </w:rPr>
              <w:t xml:space="preserve"> E30000A – Pacient, pre ktorého bol záznam evidovaný na nenachádza v NZIS (špecifická situácia v prípade, že pacientovi už nie je poberateľom zdravotného poistenia, hoci IS PZS k nemu eviduje JRÚZ ID) </w:t>
            </w:r>
          </w:p>
          <w:p w14:paraId="24DD2A03" w14:textId="77777777" w:rsidR="00BE2498" w:rsidRPr="00D95A9D" w:rsidRDefault="4B1F096C" w:rsidP="4B1F096C">
            <w:pPr>
              <w:pStyle w:val="Odsekzoznamu"/>
              <w:numPr>
                <w:ilvl w:val="1"/>
                <w:numId w:val="75"/>
              </w:numPr>
              <w:rPr>
                <w:sz w:val="18"/>
                <w:szCs w:val="18"/>
              </w:rPr>
            </w:pPr>
            <w:r w:rsidRPr="00D95A9D">
              <w:rPr>
                <w:sz w:val="18"/>
                <w:szCs w:val="18"/>
              </w:rPr>
              <w:t> E300022 – Nie je možné zapísať záznam z dôvodu, že pre daného pacienta je evidovaný dátum úmrtia a zdravotná dokumentácia je uzavretá.</w:t>
            </w:r>
          </w:p>
          <w:p w14:paraId="53A17A8C" w14:textId="77777777" w:rsidR="00581243" w:rsidRPr="00D95A9D" w:rsidRDefault="4B1F096C" w:rsidP="4B1F096C">
            <w:pPr>
              <w:pStyle w:val="Odsekzoznamu"/>
              <w:numPr>
                <w:ilvl w:val="0"/>
                <w:numId w:val="75"/>
              </w:numPr>
              <w:rPr>
                <w:rFonts w:asciiTheme="minorHAnsi" w:eastAsiaTheme="minorEastAsia" w:hAnsiTheme="minorHAnsi" w:cstheme="minorBidi"/>
                <w:i/>
                <w:iCs/>
                <w:sz w:val="16"/>
                <w:szCs w:val="16"/>
              </w:rPr>
            </w:pPr>
            <w:r w:rsidRPr="00D95A9D">
              <w:rPr>
                <w:sz w:val="18"/>
                <w:szCs w:val="18"/>
              </w:rPr>
              <w:t xml:space="preserve">Zdravotníckemu pracovníkovi neumožnilo zapísať záznam z dôvodu chyby na strane IS PZS „Záznam nie je možné odoslať do NZIS z dôvodu chyby na strane informačného systému, prosím kontaktujte podporu a nahláste chybu“ ( chyby na strane IS PZS - E000002)  </w:t>
            </w:r>
          </w:p>
          <w:p w14:paraId="74E7354E" w14:textId="77777777" w:rsidR="000E1D3E" w:rsidRPr="00D95A9D" w:rsidRDefault="4B1F096C" w:rsidP="4B1F096C">
            <w:pPr>
              <w:pStyle w:val="Odsekzoznamu"/>
              <w:numPr>
                <w:ilvl w:val="0"/>
                <w:numId w:val="75"/>
              </w:numPr>
              <w:rPr>
                <w:sz w:val="18"/>
                <w:szCs w:val="18"/>
              </w:rPr>
            </w:pPr>
            <w:r w:rsidRPr="00D95A9D">
              <w:rPr>
                <w:sz w:val="18"/>
                <w:szCs w:val="18"/>
              </w:rPr>
              <w:t>Zdravotníckemu pracovníkovi neumožnilo aktualizovať záznam, ktorý vytvoril občan „E300013  - Nemáte oprávnenie zmazať/aktualizovať záznam, ktorý vytvoril občan“.</w:t>
            </w:r>
          </w:p>
          <w:p w14:paraId="64F4F97B" w14:textId="77777777" w:rsidR="00457455" w:rsidRPr="00D95A9D" w:rsidRDefault="34661EDB" w:rsidP="34661EDB">
            <w:pPr>
              <w:pStyle w:val="Odsekzoznamu"/>
              <w:numPr>
                <w:ilvl w:val="0"/>
                <w:numId w:val="75"/>
              </w:numPr>
              <w:spacing w:before="120" w:line="276" w:lineRule="auto"/>
              <w:jc w:val="both"/>
              <w:rPr>
                <w:rFonts w:asciiTheme="minorHAnsi" w:eastAsiaTheme="minorEastAsia" w:hAnsiTheme="minorHAnsi" w:cstheme="minorBidi"/>
                <w:sz w:val="18"/>
                <w:szCs w:val="18"/>
              </w:rPr>
            </w:pPr>
            <w:r w:rsidRPr="00D95A9D">
              <w:rPr>
                <w:sz w:val="18"/>
                <w:szCs w:val="18"/>
              </w:rPr>
              <w:t>Zdravotníckemu pracovníkovi neumožnilo vyhľadať záznam z dôvodu chyby na strane NZIS „Záznam nebol uložený do Systému ezdravie z dôvodu neočakávanej chyby na NCZI. Pokúste o uloženie záznamu neskôr.“ (E300003)</w:t>
            </w:r>
          </w:p>
        </w:tc>
      </w:tr>
    </w:tbl>
    <w:p w14:paraId="34527B8C" w14:textId="77777777" w:rsidR="00AC6837" w:rsidRPr="00E774DD" w:rsidRDefault="00AC6837" w:rsidP="00AC6837">
      <w:pPr>
        <w:pStyle w:val="Nadpis3"/>
        <w:rPr>
          <w:lang w:val="sk-SK"/>
        </w:rPr>
      </w:pPr>
      <w:bookmarkStart w:id="119" w:name="_eV_01_38_–_Zrušenie"/>
      <w:bookmarkStart w:id="120" w:name="_eV_01_38_–_Storno"/>
      <w:bookmarkStart w:id="121" w:name="_Toc2079616"/>
      <w:bookmarkEnd w:id="119"/>
      <w:bookmarkEnd w:id="120"/>
      <w:r w:rsidRPr="00E774DD">
        <w:rPr>
          <w:lang w:val="sk-SK"/>
        </w:rPr>
        <w:t xml:space="preserve">eV_01_36 – Storno / </w:t>
      </w:r>
      <w:r w:rsidRPr="00D95A9D">
        <w:rPr>
          <w:lang w:val="sk-SK"/>
        </w:rPr>
        <w:t>zneplatnenie</w:t>
      </w:r>
      <w:r w:rsidRPr="00E774DD">
        <w:rPr>
          <w:lang w:val="sk-SK"/>
        </w:rPr>
        <w:t xml:space="preserve"> klinických záznamov z pacientskeho sumáru</w:t>
      </w:r>
      <w:bookmarkEnd w:id="121"/>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AC6837" w:rsidRPr="00D95A9D" w14:paraId="09912E19" w14:textId="77777777" w:rsidTr="00A7232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B5A716A"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37BDDB41" w14:textId="77777777" w:rsidR="00AC6837" w:rsidRPr="00D95A9D" w:rsidRDefault="00AC6837" w:rsidP="00A72321">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Storno klinických záznamov z pacientskeho sumáru</w:t>
            </w:r>
          </w:p>
        </w:tc>
      </w:tr>
      <w:tr w:rsidR="00AC6837" w:rsidRPr="00D95A9D" w14:paraId="5E11908C" w14:textId="77777777" w:rsidTr="00A7232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1A234A0"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6C992CC" w14:textId="77777777" w:rsidR="00AC6837" w:rsidRPr="00D95A9D" w:rsidRDefault="00AC6837" w:rsidP="00A72321">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na storno resp. ukončenie platnosti zaevidovaných klinických údajov do pacientskeho sumáru. </w:t>
            </w:r>
          </w:p>
        </w:tc>
      </w:tr>
      <w:tr w:rsidR="00AC6837" w:rsidRPr="00D95A9D" w14:paraId="2468338D" w14:textId="77777777" w:rsidTr="00A7232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E32F09"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09066DA" w14:textId="77777777" w:rsidR="00AC6837" w:rsidRPr="00D95A9D" w:rsidRDefault="00AC6837" w:rsidP="00A72321">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7EC69953" w14:textId="77777777" w:rsidR="00AC6837" w:rsidRPr="00D95A9D" w:rsidRDefault="00AC6837" w:rsidP="00A72321">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23F50714" w14:textId="77777777" w:rsidR="00AC6837" w:rsidRPr="00D95A9D" w:rsidRDefault="00AC6837" w:rsidP="00A72321">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storno záznamov z pacientskeho sumáru</w:t>
            </w:r>
          </w:p>
          <w:p w14:paraId="0A1D62E9" w14:textId="77777777" w:rsidR="00AC6837" w:rsidRPr="00D95A9D" w:rsidRDefault="00AC6837" w:rsidP="00A72321">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w:t>
            </w:r>
          </w:p>
        </w:tc>
      </w:tr>
      <w:tr w:rsidR="00AC6837" w:rsidRPr="00D95A9D" w14:paraId="646C6FD6" w14:textId="77777777" w:rsidTr="00A7232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C8E76D2"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107144E3" w14:textId="77777777" w:rsidR="00AC6837" w:rsidRPr="00D95A9D" w:rsidRDefault="00A10E40" w:rsidP="00A72321">
            <w:pPr>
              <w:pStyle w:val="Bezriadkovania"/>
              <w:numPr>
                <w:ilvl w:val="0"/>
                <w:numId w:val="20"/>
              </w:numPr>
              <w:spacing w:after="0"/>
              <w:rPr>
                <w:rFonts w:asciiTheme="minorHAnsi" w:eastAsiaTheme="minorEastAsia" w:hAnsiTheme="minorHAnsi" w:cstheme="minorBidi"/>
                <w:color w:val="auto"/>
                <w:sz w:val="18"/>
                <w:szCs w:val="18"/>
                <w:lang w:val="sk-SK"/>
              </w:rPr>
            </w:pPr>
            <w:hyperlink w:anchor="_A8__–" w:history="1">
              <w:r w:rsidR="00AC6837" w:rsidRPr="00D95A9D">
                <w:rPr>
                  <w:rStyle w:val="Hypertextovprepojenie"/>
                  <w:rFonts w:asciiTheme="minorHAnsi" w:eastAsiaTheme="minorEastAsia" w:hAnsiTheme="minorHAnsi" w:cstheme="minorBidi"/>
                  <w:sz w:val="18"/>
                  <w:szCs w:val="18"/>
                  <w:lang w:val="sk-SK"/>
                </w:rPr>
                <w:t>A8  – Storno a zneplatnenie záznamov z pacientskeho sumáru</w:t>
              </w:r>
            </w:hyperlink>
          </w:p>
        </w:tc>
      </w:tr>
      <w:tr w:rsidR="00AC6837" w:rsidRPr="00D95A9D" w14:paraId="6FC2E9D9" w14:textId="77777777" w:rsidTr="00A7232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F0B4780"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EC2BC69" w14:textId="77777777" w:rsidR="00AC6837" w:rsidRPr="00D95A9D" w:rsidRDefault="00AC6837" w:rsidP="00A72321">
            <w:pPr>
              <w:pStyle w:val="Bezriadkovania"/>
              <w:numPr>
                <w:ilvl w:val="0"/>
                <w:numId w:val="20"/>
              </w:numPr>
              <w:spacing w:after="0"/>
              <w:rPr>
                <w:rFonts w:asciiTheme="minorHAnsi" w:eastAsiaTheme="minorEastAsia" w:hAnsiTheme="minorHAnsi" w:cstheme="minorBidi"/>
                <w:sz w:val="18"/>
                <w:szCs w:val="18"/>
                <w:lang w:val="sk-SK"/>
              </w:rPr>
            </w:pPr>
            <w:r w:rsidRPr="00D95A9D">
              <w:rPr>
                <w:rFonts w:asciiTheme="minorHAnsi" w:eastAsiaTheme="minorEastAsia" w:hAnsiTheme="minorHAnsi" w:cstheme="minorBidi"/>
                <w:color w:val="auto"/>
                <w:sz w:val="18"/>
                <w:szCs w:val="18"/>
                <w:lang w:val="sk-SK"/>
              </w:rPr>
              <w:t>N/A</w:t>
            </w:r>
          </w:p>
        </w:tc>
      </w:tr>
      <w:tr w:rsidR="00AC6837" w:rsidRPr="00D95A9D" w14:paraId="328C4AAF" w14:textId="77777777" w:rsidTr="00A7232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39224A4"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38947654" w14:textId="77777777" w:rsidR="00AC6837" w:rsidRPr="00D95A9D" w:rsidRDefault="00A10E40" w:rsidP="00A72321">
            <w:pPr>
              <w:pStyle w:val="Bezriadkovania"/>
              <w:numPr>
                <w:ilvl w:val="0"/>
                <w:numId w:val="20"/>
              </w:numPr>
              <w:spacing w:after="0"/>
              <w:rPr>
                <w:rFonts w:asciiTheme="minorHAnsi" w:eastAsiaTheme="minorEastAsia" w:hAnsiTheme="minorHAnsi" w:cstheme="minorBidi"/>
                <w:color w:val="auto"/>
                <w:sz w:val="18"/>
                <w:szCs w:val="18"/>
                <w:lang w:val="sk-SK"/>
              </w:rPr>
            </w:pPr>
            <w:hyperlink w:anchor="_ZrusZapisZPacientskehoSumaru" w:history="1">
              <w:r w:rsidR="00AC6837" w:rsidRPr="00D95A9D">
                <w:rPr>
                  <w:rStyle w:val="Hypertextovprepojenie"/>
                  <w:rFonts w:asciiTheme="minorHAnsi" w:eastAsiaTheme="minorEastAsia" w:hAnsiTheme="minorHAnsi" w:cstheme="minorBidi"/>
                  <w:sz w:val="18"/>
                  <w:szCs w:val="18"/>
                  <w:lang w:val="sk-SK"/>
                </w:rPr>
                <w:t>ZrusZapisZPacientskehoSumaru_v2</w:t>
              </w:r>
            </w:hyperlink>
          </w:p>
        </w:tc>
      </w:tr>
      <w:tr w:rsidR="00AC6837" w:rsidRPr="00D95A9D" w14:paraId="27878172" w14:textId="77777777" w:rsidTr="00A7232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B19F111"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D41FCAE" w14:textId="77777777" w:rsidR="00AC6837" w:rsidRPr="00D95A9D" w:rsidRDefault="00AC6837" w:rsidP="00A72321">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Zapísaný predpokladaný dátum pôrodu do pacientskeho sumáru</w:t>
            </w:r>
          </w:p>
        </w:tc>
      </w:tr>
      <w:tr w:rsidR="00AC6837" w:rsidRPr="00D95A9D" w14:paraId="7C4A38DA" w14:textId="77777777" w:rsidTr="00A7232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7DAAEA"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341284D6" w14:textId="77777777" w:rsidR="00AC6837" w:rsidRPr="00D95A9D" w:rsidRDefault="00AC6837" w:rsidP="00A72321">
            <w:pPr>
              <w:pStyle w:val="Odsekzoznamu"/>
              <w:numPr>
                <w:ilvl w:val="0"/>
                <w:numId w:val="9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lekár vyhľadá záznamy z pacientskeho sumáru (eV_01_30 – Vyhľadanie klinických údajov z pacientskeho sumáru) </w:t>
            </w:r>
          </w:p>
          <w:p w14:paraId="457ED790" w14:textId="77777777" w:rsidR="00AC6837" w:rsidRPr="00D95A9D" w:rsidRDefault="00AC6837" w:rsidP="00A72321">
            <w:pPr>
              <w:pStyle w:val="Odsekzoznamu"/>
              <w:numPr>
                <w:ilvl w:val="0"/>
                <w:numId w:val="9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označí záznam, ktorý chce:</w:t>
            </w:r>
          </w:p>
          <w:p w14:paraId="2E2096A4" w14:textId="1C449F15" w:rsidR="00AC6837" w:rsidRDefault="00AC6837" w:rsidP="00A72321">
            <w:pPr>
              <w:pStyle w:val="Odsekzoznamu"/>
              <w:numPr>
                <w:ilvl w:val="1"/>
                <w:numId w:val="9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Stornovať – nakoľko záznam bol v pacientskom sumári uvedený ako chybný</w:t>
            </w:r>
          </w:p>
          <w:p w14:paraId="0F97B6EF" w14:textId="5C756649" w:rsidR="002C3213" w:rsidRPr="00D95A9D" w:rsidRDefault="002C3213" w:rsidP="002C3213">
            <w:pPr>
              <w:pStyle w:val="Odsekzoznamu"/>
              <w:ind w:left="1440"/>
              <w:rPr>
                <w:rFonts w:asciiTheme="minorHAnsi" w:eastAsiaTheme="minorEastAsia" w:hAnsiTheme="minorHAnsi" w:cstheme="minorBidi"/>
                <w:sz w:val="18"/>
                <w:szCs w:val="18"/>
              </w:rPr>
            </w:pPr>
            <w:r w:rsidRPr="2C06F000">
              <w:rPr>
                <w:rFonts w:asciiTheme="minorHAnsi" w:eastAsiaTheme="minorEastAsia" w:hAnsiTheme="minorHAnsi" w:cstheme="minorBidi"/>
                <w:sz w:val="18"/>
                <w:szCs w:val="18"/>
              </w:rPr>
              <w:t>(z</w:t>
            </w:r>
            <w:r w:rsidRPr="0018799F">
              <w:rPr>
                <w:rFonts w:asciiTheme="minorHAnsi" w:eastAsiaTheme="minorEastAsia" w:hAnsiTheme="minorHAnsi" w:cstheme="minorBidi"/>
                <w:sz w:val="18"/>
                <w:szCs w:val="18"/>
              </w:rPr>
              <w:t>áznam môže stornovať iba autor záznamu alebo všeobecný lekár osoby)</w:t>
            </w:r>
          </w:p>
          <w:p w14:paraId="333FD790" w14:textId="1C2C745D" w:rsidR="00AC6837" w:rsidRPr="00D95A9D" w:rsidRDefault="00AC6837" w:rsidP="00A72321">
            <w:pPr>
              <w:pStyle w:val="Odsekzoznamu"/>
              <w:numPr>
                <w:ilvl w:val="1"/>
                <w:numId w:val="9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Zneplatniť – nakoľko evidovaný zdravotný problém už bol ukončený a nie je dôvod na jeho evidenciu v pacientskom sumári, funkcionalita zneplatní aj všetky súvisiace záznamy </w:t>
            </w:r>
            <w:r w:rsidR="002C3213" w:rsidRPr="1EC01797">
              <w:rPr>
                <w:rFonts w:asciiTheme="minorHAnsi" w:eastAsiaTheme="minorEastAsia" w:hAnsiTheme="minorHAnsi" w:cstheme="minorBidi"/>
                <w:sz w:val="18"/>
                <w:szCs w:val="18"/>
              </w:rPr>
              <w:t>(záznam môže zneplatniť iba všeobecný lekár</w:t>
            </w:r>
            <w:r w:rsidR="00A61854">
              <w:rPr>
                <w:rFonts w:asciiTheme="minorHAnsi" w:eastAsiaTheme="minorEastAsia" w:hAnsiTheme="minorHAnsi" w:cstheme="minorBidi"/>
                <w:sz w:val="18"/>
                <w:szCs w:val="18"/>
              </w:rPr>
              <w:t>,</w:t>
            </w:r>
            <w:r w:rsidR="008519AF">
              <w:rPr>
                <w:rFonts w:asciiTheme="minorHAnsi" w:eastAsiaTheme="minorEastAsia" w:hAnsiTheme="minorHAnsi" w:cstheme="minorBidi"/>
                <w:sz w:val="18"/>
                <w:szCs w:val="18"/>
              </w:rPr>
              <w:t xml:space="preserve"> ktorý m</w:t>
            </w:r>
            <w:r w:rsidR="00A61854">
              <w:rPr>
                <w:rFonts w:asciiTheme="minorHAnsi" w:eastAsiaTheme="minorEastAsia" w:hAnsiTheme="minorHAnsi" w:cstheme="minorBidi"/>
                <w:sz w:val="18"/>
                <w:szCs w:val="18"/>
              </w:rPr>
              <w:t>á</w:t>
            </w:r>
            <w:r w:rsidR="008519AF">
              <w:rPr>
                <w:rFonts w:asciiTheme="minorHAnsi" w:eastAsiaTheme="minorEastAsia" w:hAnsiTheme="minorHAnsi" w:cstheme="minorBidi"/>
                <w:sz w:val="18"/>
                <w:szCs w:val="18"/>
              </w:rPr>
              <w:t xml:space="preserve"> uzatvorenú dohodu s pacientom/</w:t>
            </w:r>
            <w:r w:rsidR="002C3213" w:rsidRPr="1EC01797">
              <w:rPr>
                <w:rFonts w:asciiTheme="minorHAnsi" w:eastAsiaTheme="minorEastAsia" w:hAnsiTheme="minorHAnsi" w:cstheme="minorBidi"/>
                <w:sz w:val="18"/>
                <w:szCs w:val="18"/>
              </w:rPr>
              <w:t xml:space="preserve"> osob</w:t>
            </w:r>
            <w:r w:rsidR="008519AF">
              <w:rPr>
                <w:rFonts w:asciiTheme="minorHAnsi" w:eastAsiaTheme="minorEastAsia" w:hAnsiTheme="minorHAnsi" w:cstheme="minorBidi"/>
                <w:sz w:val="18"/>
                <w:szCs w:val="18"/>
              </w:rPr>
              <w:t>ou</w:t>
            </w:r>
            <w:r w:rsidR="002C3213" w:rsidRPr="1EC01797">
              <w:rPr>
                <w:rFonts w:asciiTheme="minorHAnsi" w:eastAsiaTheme="minorEastAsia" w:hAnsiTheme="minorHAnsi" w:cstheme="minorBidi"/>
                <w:sz w:val="18"/>
                <w:szCs w:val="18"/>
              </w:rPr>
              <w:t>)</w:t>
            </w:r>
          </w:p>
          <w:p w14:paraId="333D7BD1" w14:textId="77777777" w:rsidR="00AC6837" w:rsidRPr="00D95A9D" w:rsidRDefault="00AC6837" w:rsidP="00A72321">
            <w:pPr>
              <w:pStyle w:val="Odsekzoznamu"/>
              <w:numPr>
                <w:ilvl w:val="0"/>
                <w:numId w:val="9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na základe rozhodnutia lekára zavolá služba ZrusZapisZPacientskehoSumaru_v2, do ktorého uvedie stav záznamu: </w:t>
            </w:r>
          </w:p>
          <w:p w14:paraId="58C3C5DC" w14:textId="77777777" w:rsidR="00AC6837" w:rsidRPr="00D95A9D" w:rsidRDefault="00AC6837" w:rsidP="00A72321">
            <w:pPr>
              <w:pStyle w:val="Odsekzoznamu"/>
              <w:numPr>
                <w:ilvl w:val="1"/>
                <w:numId w:val="9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VER02 – </w:t>
            </w:r>
            <w:r w:rsidRPr="00D95A9D">
              <w:rPr>
                <w:sz w:val="18"/>
                <w:szCs w:val="18"/>
                <w:lang w:eastAsia="sk-SK"/>
              </w:rPr>
              <w:t xml:space="preserve">content.feeder_audit.version_status.code_value - </w:t>
            </w:r>
            <w:r w:rsidRPr="00D95A9D">
              <w:rPr>
                <w:rFonts w:asciiTheme="minorHAnsi" w:eastAsiaTheme="minorEastAsia" w:hAnsiTheme="minorHAnsi" w:cstheme="minorBidi"/>
                <w:sz w:val="18"/>
                <w:szCs w:val="18"/>
              </w:rPr>
              <w:t>Zneplatniť záznam</w:t>
            </w:r>
          </w:p>
          <w:p w14:paraId="698A66F4" w14:textId="77777777" w:rsidR="00AC6837" w:rsidRPr="00D95A9D" w:rsidRDefault="00AC6837" w:rsidP="00A72321">
            <w:pPr>
              <w:pStyle w:val="Odsekzoznamu"/>
              <w:numPr>
                <w:ilvl w:val="1"/>
                <w:numId w:val="9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lastRenderedPageBreak/>
              <w:t xml:space="preserve">VER04 – </w:t>
            </w:r>
            <w:r w:rsidRPr="00D95A9D">
              <w:rPr>
                <w:sz w:val="18"/>
                <w:szCs w:val="18"/>
                <w:lang w:eastAsia="sk-SK"/>
              </w:rPr>
              <w:t xml:space="preserve">content.feeder_audit.version_status.code_value  - </w:t>
            </w:r>
            <w:r w:rsidRPr="00D95A9D">
              <w:rPr>
                <w:rFonts w:asciiTheme="minorHAnsi" w:eastAsiaTheme="minorEastAsia" w:hAnsiTheme="minorHAnsi" w:cstheme="minorBidi"/>
                <w:sz w:val="18"/>
                <w:szCs w:val="18"/>
              </w:rPr>
              <w:t xml:space="preserve">Stornovať záznam </w:t>
            </w:r>
          </w:p>
          <w:p w14:paraId="7D9C9D44" w14:textId="77777777" w:rsidR="00AC6837" w:rsidRPr="00D95A9D" w:rsidRDefault="00AC6837" w:rsidP="00A72321">
            <w:pPr>
              <w:pStyle w:val="Odsekzoznamu"/>
              <w:numPr>
                <w:ilvl w:val="0"/>
                <w:numId w:val="9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potvrdí storno / zneplatnenie údajov</w:t>
            </w:r>
          </w:p>
        </w:tc>
      </w:tr>
      <w:tr w:rsidR="00AC6837" w:rsidRPr="00D95A9D" w14:paraId="40D99F05" w14:textId="77777777" w:rsidTr="00A7232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6740CD7"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6D1D6181" w14:textId="77777777" w:rsidR="00AC6837" w:rsidRPr="00D95A9D" w:rsidRDefault="00AC6837" w:rsidP="00A72321">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1B32840E" w14:textId="77777777" w:rsidR="00AC6837" w:rsidRPr="00D95A9D" w:rsidRDefault="00AC6837" w:rsidP="00A72321">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7C00E007" w14:textId="77777777" w:rsidR="00AC6837" w:rsidRPr="00D95A9D" w:rsidRDefault="00AC6837" w:rsidP="00A72321">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489F6FAB" w14:textId="77777777" w:rsidR="00AC6837" w:rsidRPr="00D95A9D" w:rsidRDefault="00AC6837" w:rsidP="00A72321">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z dôvodu chyby na strane IS PZS </w:t>
            </w:r>
            <w:r w:rsidRPr="00D95A9D">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00D95A9D">
              <w:rPr>
                <w:rFonts w:asciiTheme="minorHAnsi" w:eastAsiaTheme="minorEastAsia" w:hAnsiTheme="minorHAnsi" w:cstheme="minorBidi"/>
                <w:sz w:val="18"/>
                <w:szCs w:val="18"/>
              </w:rPr>
              <w:t xml:space="preserve"> ( chyby na strane IS PZS – E0000001, E000002, E900011)  </w:t>
            </w:r>
          </w:p>
          <w:p w14:paraId="278BC82B" w14:textId="77777777" w:rsidR="00AC6837" w:rsidRPr="00D95A9D" w:rsidRDefault="00AC6837" w:rsidP="00A72321">
            <w:pPr>
              <w:pStyle w:val="Odsekzoznamu"/>
              <w:numPr>
                <w:ilvl w:val="0"/>
                <w:numId w:val="75"/>
              </w:numPr>
              <w:spacing w:before="120" w:line="276" w:lineRule="auto"/>
              <w:jc w:val="both"/>
              <w:rPr>
                <w:rFonts w:asciiTheme="minorHAnsi" w:eastAsiaTheme="minorEastAsia" w:hAnsiTheme="minorHAnsi" w:cstheme="minorBidi"/>
                <w:color w:val="FF0000"/>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 +</w:t>
            </w:r>
            <w:r w:rsidRPr="00D95A9D">
              <w:rPr>
                <w:rFonts w:asciiTheme="minorHAnsi" w:eastAsiaTheme="minorEastAsia" w:hAnsiTheme="minorHAnsi" w:cstheme="minorBidi"/>
                <w:color w:val="FF0000"/>
                <w:sz w:val="18"/>
                <w:szCs w:val="18"/>
              </w:rPr>
              <w:t> </w:t>
            </w:r>
            <w:r w:rsidRPr="00D95A9D">
              <w:rPr>
                <w:rFonts w:asciiTheme="minorHAnsi" w:eastAsiaTheme="minorEastAsia" w:hAnsiTheme="minorHAnsi" w:cstheme="minorBidi"/>
                <w:i/>
                <w:iCs/>
                <w:sz w:val="18"/>
                <w:szCs w:val="18"/>
              </w:rPr>
              <w:t>E300004</w:t>
            </w:r>
          </w:p>
          <w:p w14:paraId="031231B9" w14:textId="687D9919" w:rsidR="00AC6837" w:rsidRPr="00A61854" w:rsidRDefault="00AC6837" w:rsidP="00A72321">
            <w:pPr>
              <w:pStyle w:val="Odsekzoznamu"/>
              <w:numPr>
                <w:ilvl w:val="0"/>
                <w:numId w:val="75"/>
              </w:numPr>
              <w:rPr>
                <w:rFonts w:asciiTheme="minorHAnsi" w:eastAsiaTheme="minorEastAsia" w:hAnsiTheme="minorHAnsi" w:cstheme="minorBidi"/>
                <w:i/>
                <w:iCs/>
                <w:sz w:val="18"/>
                <w:szCs w:val="18"/>
              </w:rPr>
            </w:pPr>
            <w:r w:rsidRPr="00D95A9D">
              <w:rPr>
                <w:sz w:val="18"/>
                <w:szCs w:val="18"/>
              </w:rPr>
              <w:t xml:space="preserve">Ošetrujúcemu lekárovi neumožnilo stornovať / záznam z dôvodu, že záznam vytvoril iný zdravotnícky pracovník a lekár nie je všeobecným lekárom pacienta - </w:t>
            </w:r>
            <w:r w:rsidRPr="00D95A9D">
              <w:rPr>
                <w:i/>
                <w:iCs/>
                <w:sz w:val="18"/>
                <w:szCs w:val="18"/>
              </w:rPr>
              <w:t>E300013 - Nemáte oprávnenie stornovať záznam, ktorý vytvoril iný zdravotnícky pracovník</w:t>
            </w:r>
          </w:p>
          <w:p w14:paraId="388AD351" w14:textId="1F8C5B43" w:rsidR="002C3213" w:rsidRPr="00D95A9D" w:rsidRDefault="002C3213" w:rsidP="00A72321">
            <w:pPr>
              <w:pStyle w:val="Odsekzoznamu"/>
              <w:numPr>
                <w:ilvl w:val="0"/>
                <w:numId w:val="75"/>
              </w:numPr>
              <w:rPr>
                <w:rFonts w:asciiTheme="minorHAnsi" w:eastAsiaTheme="minorEastAsia" w:hAnsiTheme="minorHAnsi" w:cstheme="minorBidi"/>
                <w:i/>
                <w:iCs/>
                <w:sz w:val="18"/>
                <w:szCs w:val="18"/>
              </w:rPr>
            </w:pPr>
            <w:r w:rsidRPr="0018799F">
              <w:rPr>
                <w:sz w:val="18"/>
                <w:szCs w:val="18"/>
              </w:rPr>
              <w:t xml:space="preserve">Ošetrujúcemu lekárovi neumožnilo zneplatniť záznam z dôvodu, že  lekár nie je všeobecným lekárom pacienta - </w:t>
            </w:r>
            <w:r w:rsidRPr="0018799F">
              <w:rPr>
                <w:i/>
                <w:iCs/>
                <w:sz w:val="18"/>
                <w:szCs w:val="18"/>
              </w:rPr>
              <w:t>E300013 - Nemáte oprávnenie stornovať záznam, ktorý vytvoril iný zdravotnícky pracovník</w:t>
            </w:r>
          </w:p>
        </w:tc>
      </w:tr>
    </w:tbl>
    <w:p w14:paraId="0199CC83" w14:textId="77777777" w:rsidR="00457455" w:rsidRPr="009A5B20" w:rsidRDefault="34661EDB" w:rsidP="00ED73E9">
      <w:pPr>
        <w:pStyle w:val="Nadpis3"/>
        <w:rPr>
          <w:lang w:val="sk-SK"/>
        </w:rPr>
      </w:pPr>
      <w:bookmarkStart w:id="122" w:name="_Toc2079617"/>
      <w:r w:rsidRPr="009A5B20">
        <w:rPr>
          <w:lang w:val="sk-SK"/>
        </w:rPr>
        <w:t xml:space="preserve">eV_01_38 – </w:t>
      </w:r>
      <w:r w:rsidR="001E7C0D" w:rsidRPr="009A5B20">
        <w:rPr>
          <w:lang w:val="sk-SK"/>
        </w:rPr>
        <w:t>Storno</w:t>
      </w:r>
      <w:r w:rsidRPr="009A5B20">
        <w:rPr>
          <w:lang w:val="sk-SK"/>
        </w:rPr>
        <w:t xml:space="preserve"> kontaktných údajov z pacientskeho sumáru</w:t>
      </w:r>
      <w:bookmarkEnd w:id="122"/>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457455" w:rsidRPr="00D95A9D" w14:paraId="6C4580B5" w14:textId="77777777" w:rsidTr="647310C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44762AF"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41A183AE" w14:textId="4F442985" w:rsidR="00457455" w:rsidRPr="00D95A9D" w:rsidRDefault="008A760A"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Storno</w:t>
            </w:r>
            <w:r w:rsidR="4B1F096C" w:rsidRPr="00D95A9D">
              <w:rPr>
                <w:rFonts w:asciiTheme="minorHAnsi" w:eastAsiaTheme="minorEastAsia" w:hAnsiTheme="minorHAnsi" w:cstheme="minorBidi"/>
                <w:color w:val="auto"/>
                <w:sz w:val="18"/>
                <w:szCs w:val="18"/>
                <w:lang w:val="sk-SK"/>
              </w:rPr>
              <w:t xml:space="preserve"> kontaktných údajov z pacientskeho sumáru</w:t>
            </w:r>
          </w:p>
        </w:tc>
      </w:tr>
      <w:tr w:rsidR="00457455" w:rsidRPr="00D95A9D" w14:paraId="1CED02A7" w14:textId="77777777" w:rsidTr="647310C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167A02E"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F78EB70" w14:textId="77777777" w:rsidR="00457455"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w:t>
            </w:r>
            <w:r w:rsidR="00091B41" w:rsidRPr="00D95A9D">
              <w:rPr>
                <w:rFonts w:asciiTheme="minorHAnsi" w:eastAsiaTheme="minorEastAsia" w:hAnsiTheme="minorHAnsi" w:cstheme="minorBidi"/>
                <w:color w:val="auto"/>
                <w:sz w:val="18"/>
                <w:szCs w:val="18"/>
                <w:lang w:val="sk-SK"/>
              </w:rPr>
              <w:t>Storno</w:t>
            </w:r>
            <w:r w:rsidRPr="00D95A9D">
              <w:rPr>
                <w:rFonts w:asciiTheme="minorHAnsi" w:eastAsiaTheme="minorEastAsia" w:hAnsiTheme="minorHAnsi" w:cstheme="minorBidi"/>
                <w:color w:val="auto"/>
                <w:sz w:val="18"/>
                <w:szCs w:val="18"/>
                <w:lang w:val="sk-SK"/>
              </w:rPr>
              <w:t xml:space="preserve"> kontaktných údajov v pacientskom sumári. Kontaktné údaje môže aktualizovať pacient v rámci svojho EZKo prípadne môžu byť aktualizované akýmkoľvek zdravotníckym pracovníkom </w:t>
            </w:r>
          </w:p>
        </w:tc>
      </w:tr>
      <w:tr w:rsidR="00457455" w:rsidRPr="00D95A9D" w14:paraId="259020BF" w14:textId="77777777" w:rsidTr="647310C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B8B87C6"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2E49F3B" w14:textId="77777777" w:rsidR="00457455"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57BD6E47" w14:textId="77777777" w:rsidR="00457455"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40A56E95" w14:textId="7E39F634" w:rsidR="00457455" w:rsidRPr="00D95A9D" w:rsidRDefault="4B1F096C" w:rsidP="647310C4">
            <w:pPr>
              <w:pStyle w:val="Bezriadkovania"/>
              <w:numPr>
                <w:ilvl w:val="0"/>
                <w:numId w:val="19"/>
              </w:numPr>
              <w:rPr>
                <w:rFonts w:asciiTheme="minorHAnsi" w:eastAsiaTheme="minorEastAsia" w:hAnsiTheme="minorHAnsi" w:cstheme="minorBidi"/>
                <w:strike/>
                <w:color w:val="auto"/>
                <w:sz w:val="18"/>
                <w:szCs w:val="18"/>
                <w:lang w:val="sk-SK"/>
              </w:rPr>
            </w:pPr>
            <w:r w:rsidRPr="647310C4">
              <w:rPr>
                <w:rFonts w:asciiTheme="minorHAnsi" w:eastAsiaTheme="minorEastAsia" w:hAnsiTheme="minorHAnsi" w:cstheme="minorBidi"/>
                <w:color w:val="auto"/>
                <w:sz w:val="18"/>
                <w:szCs w:val="18"/>
                <w:lang w:val="sk-SK"/>
              </w:rPr>
              <w:t xml:space="preserve">Vyhľadané kontaktné údaje pacienta </w:t>
            </w:r>
          </w:p>
        </w:tc>
      </w:tr>
      <w:tr w:rsidR="00457455" w:rsidRPr="00D95A9D" w14:paraId="65AE36B9" w14:textId="77777777" w:rsidTr="647310C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5451854"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66C3194B" w14:textId="77777777" w:rsidR="00457455"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6__–" w:history="1">
              <w:r w:rsidR="4B1F096C" w:rsidRPr="00D95A9D">
                <w:rPr>
                  <w:rStyle w:val="Hypertextovprepojenie"/>
                  <w:rFonts w:asciiTheme="minorHAnsi" w:eastAsiaTheme="minorEastAsia" w:hAnsiTheme="minorHAnsi" w:cstheme="minorBidi"/>
                  <w:sz w:val="18"/>
                  <w:szCs w:val="18"/>
                  <w:lang w:val="sk-SK"/>
                </w:rPr>
                <w:t>A6 – Zápis / aktualizácia/ storno kontaktných údajov</w:t>
              </w:r>
            </w:hyperlink>
          </w:p>
        </w:tc>
      </w:tr>
      <w:tr w:rsidR="00457455" w:rsidRPr="00D95A9D" w14:paraId="177BC4D3" w14:textId="77777777" w:rsidTr="647310C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776474C"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3F9A249F" w14:textId="77777777" w:rsidR="00457455" w:rsidRPr="00D95A9D" w:rsidRDefault="4B1F096C" w:rsidP="4B1F096C">
            <w:pPr>
              <w:pStyle w:val="Bezriadkovania"/>
              <w:numPr>
                <w:ilvl w:val="0"/>
                <w:numId w:val="92"/>
              </w:numPr>
              <w:spacing w:after="0"/>
              <w:rPr>
                <w:rFonts w:asciiTheme="minorHAnsi" w:eastAsiaTheme="minorEastAsia" w:hAnsiTheme="minorHAnsi" w:cstheme="minorBidi"/>
                <w:sz w:val="18"/>
                <w:szCs w:val="18"/>
                <w:lang w:val="sk-SK"/>
              </w:rPr>
            </w:pPr>
            <w:r w:rsidRPr="00D95A9D">
              <w:rPr>
                <w:rFonts w:asciiTheme="minorHAnsi" w:eastAsiaTheme="minorEastAsia" w:hAnsiTheme="minorHAnsi" w:cstheme="minorBidi"/>
                <w:color w:val="auto"/>
                <w:sz w:val="18"/>
                <w:szCs w:val="18"/>
                <w:lang w:val="sk-SK"/>
              </w:rPr>
              <w:t>N/A</w:t>
            </w:r>
          </w:p>
        </w:tc>
      </w:tr>
      <w:tr w:rsidR="00457455" w:rsidRPr="00D95A9D" w14:paraId="5297CC54" w14:textId="77777777" w:rsidTr="647310C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23A9D0F"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DA80A17" w14:textId="50CEC449" w:rsidR="00457455" w:rsidRPr="00D95A9D" w:rsidRDefault="001C6B33" w:rsidP="34661EDB">
            <w:pPr>
              <w:pStyle w:val="Bezriadkovania"/>
              <w:numPr>
                <w:ilvl w:val="0"/>
                <w:numId w:val="20"/>
              </w:numPr>
              <w:spacing w:after="0"/>
              <w:rPr>
                <w:rFonts w:asciiTheme="minorHAnsi" w:eastAsiaTheme="minorEastAsia" w:hAnsiTheme="minorHAnsi" w:cstheme="minorBidi"/>
                <w:color w:val="auto"/>
                <w:sz w:val="18"/>
                <w:szCs w:val="18"/>
                <w:lang w:val="sk-SK"/>
              </w:rPr>
            </w:pPr>
            <w:r w:rsidRPr="00E774DD">
              <w:rPr>
                <w:rFonts w:asciiTheme="minorHAnsi" w:hAnsiTheme="minorHAnsi" w:cstheme="minorHAnsi"/>
                <w:sz w:val="18"/>
                <w:szCs w:val="18"/>
                <w:lang w:val="sk-SK"/>
              </w:rPr>
              <w:t>ZrusKontaktneUdajePacientskehoSumaru_v3</w:t>
            </w:r>
          </w:p>
        </w:tc>
      </w:tr>
      <w:tr w:rsidR="00457455" w:rsidRPr="00D95A9D" w14:paraId="3C25535C" w14:textId="77777777" w:rsidTr="647310C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486974C"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A66FDD9" w14:textId="332177BF" w:rsidR="00457455" w:rsidRPr="00D95A9D" w:rsidRDefault="00E774DD" w:rsidP="4B1F096C">
            <w:pPr>
              <w:pStyle w:val="Bezriadkovania"/>
              <w:numPr>
                <w:ilvl w:val="0"/>
                <w:numId w:val="20"/>
              </w:numPr>
              <w:spacing w:after="0"/>
              <w:rPr>
                <w:rFonts w:asciiTheme="minorHAnsi" w:eastAsiaTheme="minorEastAsia" w:hAnsiTheme="minorHAnsi" w:cstheme="minorBidi"/>
                <w:color w:val="auto"/>
                <w:sz w:val="18"/>
                <w:szCs w:val="18"/>
                <w:lang w:val="sk-SK"/>
              </w:rPr>
            </w:pPr>
            <w:r>
              <w:rPr>
                <w:rFonts w:asciiTheme="minorHAnsi" w:eastAsiaTheme="minorEastAsia" w:hAnsiTheme="minorHAnsi" w:cstheme="minorBidi"/>
                <w:color w:val="auto"/>
                <w:sz w:val="18"/>
                <w:szCs w:val="18"/>
                <w:lang w:val="sk-SK"/>
              </w:rPr>
              <w:t>Sto</w:t>
            </w:r>
            <w:r w:rsidR="00091B41" w:rsidRPr="00D95A9D">
              <w:rPr>
                <w:rFonts w:asciiTheme="minorHAnsi" w:eastAsiaTheme="minorEastAsia" w:hAnsiTheme="minorHAnsi" w:cstheme="minorBidi"/>
                <w:color w:val="auto"/>
                <w:sz w:val="18"/>
                <w:szCs w:val="18"/>
                <w:lang w:val="sk-SK"/>
              </w:rPr>
              <w:t>rno</w:t>
            </w:r>
            <w:r w:rsidR="4B1F096C" w:rsidRPr="00D95A9D">
              <w:rPr>
                <w:rFonts w:asciiTheme="minorHAnsi" w:eastAsiaTheme="minorEastAsia" w:hAnsiTheme="minorHAnsi" w:cstheme="minorBidi"/>
                <w:color w:val="auto"/>
                <w:sz w:val="18"/>
                <w:szCs w:val="18"/>
                <w:lang w:val="sk-SK"/>
              </w:rPr>
              <w:t xml:space="preserve"> kontaktných údajov z pacientskeho sumáru</w:t>
            </w:r>
          </w:p>
        </w:tc>
      </w:tr>
      <w:tr w:rsidR="00457455" w:rsidRPr="00D95A9D" w14:paraId="26003058" w14:textId="77777777" w:rsidTr="647310C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EFBCEFA"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1D4055DE" w14:textId="77777777" w:rsidR="00457455" w:rsidRPr="00D95A9D" w:rsidRDefault="4B1F096C" w:rsidP="4B1F096C">
            <w:pPr>
              <w:pStyle w:val="Odsekzoznamu"/>
              <w:numPr>
                <w:ilvl w:val="0"/>
                <w:numId w:val="94"/>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Zdravotnícky pracovník vyhľadá kontaktné údaje z pacientskeho sumáru (eV_01_31 – Vyhľadanie kontaktných údajov z pacientskeho sumáru) </w:t>
            </w:r>
          </w:p>
          <w:p w14:paraId="482AE1AA" w14:textId="77777777" w:rsidR="00457455" w:rsidRPr="00D95A9D" w:rsidRDefault="4B1F096C" w:rsidP="4B1F096C">
            <w:pPr>
              <w:pStyle w:val="Odsekzoznamu"/>
              <w:numPr>
                <w:ilvl w:val="0"/>
                <w:numId w:val="94"/>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Zdravotnícky pracovník označí záznam, ktorý chce stornovať</w:t>
            </w:r>
          </w:p>
          <w:p w14:paraId="3020238E" w14:textId="77777777" w:rsidR="00457455" w:rsidRPr="00D95A9D" w:rsidRDefault="4B1F096C" w:rsidP="4B1F096C">
            <w:pPr>
              <w:pStyle w:val="Odsekzoznamu"/>
              <w:numPr>
                <w:ilvl w:val="0"/>
                <w:numId w:val="94"/>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na základe rozhodnutia zdravotníckeho pracovníka zavolá službu ZrusZapisPacientskehoSumaruKontaktneUdaje_v3 </w:t>
            </w:r>
          </w:p>
          <w:p w14:paraId="5C00CE88" w14:textId="77777777" w:rsidR="00457455" w:rsidRPr="00D95A9D" w:rsidRDefault="4B1F096C" w:rsidP="4B1F096C">
            <w:pPr>
              <w:pStyle w:val="Odsekzoznamu"/>
              <w:numPr>
                <w:ilvl w:val="0"/>
                <w:numId w:val="94"/>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potvrdí </w:t>
            </w:r>
            <w:r w:rsidR="00091B41" w:rsidRPr="00D95A9D">
              <w:rPr>
                <w:rFonts w:asciiTheme="minorHAnsi" w:eastAsiaTheme="minorEastAsia" w:hAnsiTheme="minorHAnsi" w:cstheme="minorBidi"/>
                <w:sz w:val="18"/>
                <w:szCs w:val="18"/>
              </w:rPr>
              <w:t>storno</w:t>
            </w:r>
            <w:r w:rsidRPr="00D95A9D">
              <w:rPr>
                <w:rFonts w:asciiTheme="minorHAnsi" w:eastAsiaTheme="minorEastAsia" w:hAnsiTheme="minorHAnsi" w:cstheme="minorBidi"/>
                <w:sz w:val="18"/>
                <w:szCs w:val="18"/>
              </w:rPr>
              <w:t xml:space="preserve"> kontaktných údajov</w:t>
            </w:r>
          </w:p>
        </w:tc>
      </w:tr>
      <w:tr w:rsidR="00457455" w:rsidRPr="00D95A9D" w14:paraId="01224B26" w14:textId="77777777" w:rsidTr="647310C4">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04B59E3"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15C442F7" w14:textId="77777777" w:rsidR="001C1995"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2549CDFB" w14:textId="77777777" w:rsidR="001C1995"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1B6FDE44" w14:textId="77777777" w:rsidR="001C1995"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2DAEA681" w14:textId="77777777" w:rsidR="001C1995"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z dôvodu chyby na strane IS PZS </w:t>
            </w:r>
            <w:r w:rsidRPr="00D95A9D">
              <w:rPr>
                <w:rFonts w:asciiTheme="minorHAnsi" w:eastAsiaTheme="minorEastAsia" w:hAnsiTheme="minorHAnsi" w:cstheme="minorBidi"/>
                <w:i/>
                <w:iCs/>
                <w:sz w:val="18"/>
                <w:szCs w:val="18"/>
              </w:rPr>
              <w:t xml:space="preserve">„Záznam nie je možné odoslať do NZIS z dôvodu chyby na strane informačného </w:t>
            </w:r>
            <w:r w:rsidRPr="00D95A9D">
              <w:rPr>
                <w:rFonts w:asciiTheme="minorHAnsi" w:eastAsiaTheme="minorEastAsia" w:hAnsiTheme="minorHAnsi" w:cstheme="minorBidi"/>
                <w:i/>
                <w:iCs/>
                <w:sz w:val="18"/>
                <w:szCs w:val="18"/>
              </w:rPr>
              <w:lastRenderedPageBreak/>
              <w:t>systému, prosím kontaktujte podporu a nahláste chybu“</w:t>
            </w:r>
            <w:r w:rsidRPr="00D95A9D">
              <w:rPr>
                <w:rFonts w:asciiTheme="minorHAnsi" w:eastAsiaTheme="minorEastAsia" w:hAnsiTheme="minorHAnsi" w:cstheme="minorBidi"/>
                <w:sz w:val="18"/>
                <w:szCs w:val="18"/>
              </w:rPr>
              <w:t xml:space="preserve"> ( chyby na strane IS PZS - E000002)  </w:t>
            </w:r>
          </w:p>
          <w:p w14:paraId="20366780" w14:textId="77777777" w:rsidR="00457455" w:rsidRPr="00D95A9D" w:rsidRDefault="4B1F096C" w:rsidP="4B1F096C">
            <w:pPr>
              <w:pStyle w:val="Odsekzoznamu"/>
              <w:numPr>
                <w:ilvl w:val="0"/>
                <w:numId w:val="75"/>
              </w:numPr>
              <w:spacing w:before="120" w:line="276" w:lineRule="auto"/>
              <w:jc w:val="both"/>
              <w:rPr>
                <w:rFonts w:asciiTheme="minorHAnsi" w:eastAsiaTheme="minorEastAsia" w:hAnsiTheme="minorHAnsi" w:cstheme="minorBidi"/>
                <w:color w:val="FF0000"/>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 +</w:t>
            </w:r>
            <w:r w:rsidRPr="00D95A9D">
              <w:rPr>
                <w:rFonts w:asciiTheme="minorHAnsi" w:eastAsiaTheme="minorEastAsia" w:hAnsiTheme="minorHAnsi" w:cstheme="minorBidi"/>
                <w:color w:val="FF0000"/>
                <w:sz w:val="18"/>
                <w:szCs w:val="18"/>
              </w:rPr>
              <w:t> </w:t>
            </w:r>
            <w:r w:rsidRPr="00D95A9D">
              <w:rPr>
                <w:rFonts w:asciiTheme="minorHAnsi" w:eastAsiaTheme="minorEastAsia" w:hAnsiTheme="minorHAnsi" w:cstheme="minorBidi"/>
                <w:i/>
                <w:iCs/>
                <w:sz w:val="18"/>
                <w:szCs w:val="18"/>
              </w:rPr>
              <w:t>E300004</w:t>
            </w:r>
          </w:p>
          <w:p w14:paraId="622D5BA9" w14:textId="77777777" w:rsidR="001C1995" w:rsidRPr="00D95A9D" w:rsidRDefault="4B1F096C" w:rsidP="4B1F096C">
            <w:pPr>
              <w:pStyle w:val="Odsekzoznamu"/>
              <w:numPr>
                <w:ilvl w:val="0"/>
                <w:numId w:val="75"/>
              </w:numPr>
              <w:rPr>
                <w:sz w:val="18"/>
                <w:szCs w:val="18"/>
              </w:rPr>
            </w:pPr>
            <w:r w:rsidRPr="00D95A9D">
              <w:rPr>
                <w:sz w:val="18"/>
                <w:szCs w:val="18"/>
              </w:rPr>
              <w:t>Zdravotníckemu pracovníkovi neumožnilo aktualizovať záznam, ktorý vytvoril občan „E300013  - Nemáte oprávnenie zmazať/aktualizovať záznam, ktorý vytvoril občan“.</w:t>
            </w:r>
          </w:p>
        </w:tc>
      </w:tr>
    </w:tbl>
    <w:p w14:paraId="1BA9A1BC" w14:textId="77777777" w:rsidR="00B54C00" w:rsidRPr="00E774DD" w:rsidRDefault="34661EDB" w:rsidP="00ED73E9">
      <w:pPr>
        <w:pStyle w:val="Nadpis3"/>
        <w:rPr>
          <w:lang w:val="sk-SK"/>
        </w:rPr>
      </w:pPr>
      <w:bookmarkStart w:id="123" w:name="_eV_01_39_–_Vyhľadanie"/>
      <w:bookmarkStart w:id="124" w:name="_Toc2079618"/>
      <w:bookmarkEnd w:id="123"/>
      <w:r w:rsidRPr="00E774DD">
        <w:rPr>
          <w:lang w:val="sk-SK"/>
        </w:rPr>
        <w:lastRenderedPageBreak/>
        <w:t>eV_01_39 – Vyhľadanie doplnkových zdravotných údajov</w:t>
      </w:r>
      <w:bookmarkEnd w:id="124"/>
    </w:p>
    <w:p w14:paraId="55AE743A" w14:textId="77777777" w:rsidR="00B54C00" w:rsidRPr="00D95A9D" w:rsidRDefault="00B54C00" w:rsidP="00B54C00"/>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B54C00" w:rsidRPr="00D95A9D" w14:paraId="21C9B916"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0ADACA0"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41C4464C" w14:textId="77777777" w:rsidR="00B54C0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doplnkových zdravotných údajov</w:t>
            </w:r>
          </w:p>
        </w:tc>
      </w:tr>
      <w:tr w:rsidR="00B54C00" w:rsidRPr="00D95A9D" w14:paraId="191971C1"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2CE54E9"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09C5944" w14:textId="77777777" w:rsidR="00B54C0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vyhľadanie doplnkových zdravotných údajov </w:t>
            </w:r>
          </w:p>
        </w:tc>
      </w:tr>
      <w:tr w:rsidR="00B54C00" w:rsidRPr="00D95A9D" w14:paraId="32B9C5FF"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02DA9BF"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2D5B370" w14:textId="77777777" w:rsidR="00B54C0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0B51D298" w14:textId="77777777" w:rsidR="00B54C0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5D08B94E" w14:textId="77777777" w:rsidR="00B54C0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Požiadavka  na doplnkové zdravotné údaje  </w:t>
            </w:r>
          </w:p>
        </w:tc>
      </w:tr>
      <w:tr w:rsidR="00B54C00" w:rsidRPr="00D95A9D" w14:paraId="4B60A1EE"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BED8741"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026A8443" w14:textId="77777777" w:rsidR="00B54C00"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9__–" w:history="1">
              <w:r w:rsidR="4B1F096C" w:rsidRPr="00D95A9D">
                <w:rPr>
                  <w:rStyle w:val="Hypertextovprepojenie"/>
                  <w:rFonts w:asciiTheme="minorHAnsi" w:eastAsiaTheme="minorEastAsia" w:hAnsiTheme="minorHAnsi" w:cstheme="minorBidi"/>
                  <w:sz w:val="18"/>
                  <w:szCs w:val="18"/>
                  <w:lang w:val="sk-SK"/>
                </w:rPr>
                <w:t>A9: Vyhľadanie doplnkových zdravotných údajov</w:t>
              </w:r>
            </w:hyperlink>
          </w:p>
        </w:tc>
      </w:tr>
      <w:tr w:rsidR="00B54C00" w:rsidRPr="00D95A9D" w14:paraId="0DAF3389"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5310C04"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5A6DD27" w14:textId="77777777" w:rsidR="00B54C00" w:rsidRPr="00D95A9D" w:rsidRDefault="34661EDB" w:rsidP="34661EDB">
            <w:pPr>
              <w:pStyle w:val="Bezriadkovania"/>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Používaný len EHR extract, ktorý je v rozsahu nasledovných archetypov:</w:t>
            </w:r>
          </w:p>
          <w:p w14:paraId="7D7F09FD" w14:textId="77777777" w:rsidR="00B54C00" w:rsidRPr="00D95A9D" w:rsidRDefault="00A10E40" w:rsidP="4B1F096C">
            <w:pPr>
              <w:pStyle w:val="Bezriadkovania"/>
              <w:numPr>
                <w:ilvl w:val="0"/>
                <w:numId w:val="20"/>
              </w:numPr>
              <w:spacing w:after="0"/>
              <w:rPr>
                <w:rFonts w:asciiTheme="minorHAnsi" w:eastAsiaTheme="minorEastAsia" w:hAnsiTheme="minorHAnsi" w:cstheme="minorBidi"/>
                <w:sz w:val="18"/>
                <w:szCs w:val="18"/>
                <w:lang w:val="sk-SK"/>
              </w:rPr>
            </w:pPr>
            <w:hyperlink w:anchor="_Pôrodnícka_anamnéza" w:history="1">
              <w:r w:rsidR="4B1F096C" w:rsidRPr="00D95A9D">
                <w:rPr>
                  <w:rStyle w:val="Hypertextovprepojenie"/>
                  <w:rFonts w:asciiTheme="minorHAnsi" w:eastAsiaTheme="minorEastAsia" w:hAnsiTheme="minorHAnsi" w:cstheme="minorBidi"/>
                  <w:sz w:val="18"/>
                  <w:szCs w:val="18"/>
                  <w:lang w:val="sk-SK"/>
                </w:rPr>
                <w:t>CEN-EN13606-FOLDER.Pacientsky_sumar.v2</w:t>
              </w:r>
            </w:hyperlink>
          </w:p>
        </w:tc>
      </w:tr>
      <w:tr w:rsidR="00B54C00" w:rsidRPr="00D95A9D" w14:paraId="47721EE9"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558D5BB"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C0C1AF0" w14:textId="77777777" w:rsidR="00B54C00"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DajPacientskySumar_v2" w:history="1">
              <w:r w:rsidR="4B1F096C" w:rsidRPr="00D95A9D">
                <w:rPr>
                  <w:rStyle w:val="Hypertextovprepojenie"/>
                  <w:rFonts w:asciiTheme="minorHAnsi" w:eastAsiaTheme="minorEastAsia" w:hAnsiTheme="minorHAnsi" w:cstheme="minorBidi"/>
                  <w:sz w:val="18"/>
                  <w:szCs w:val="18"/>
                  <w:lang w:val="sk-SK"/>
                </w:rPr>
                <w:t>DajPacientskySumar_v2</w:t>
              </w:r>
            </w:hyperlink>
          </w:p>
        </w:tc>
      </w:tr>
      <w:tr w:rsidR="00B54C00" w:rsidRPr="00D95A9D" w14:paraId="5CDC0101"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018B38E"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EACF912" w14:textId="77777777" w:rsidR="00B54C00"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Vyhľadané doplnkové zdravotné údaje</w:t>
            </w:r>
          </w:p>
        </w:tc>
      </w:tr>
      <w:tr w:rsidR="00B54C00" w:rsidRPr="00D95A9D" w14:paraId="1EED411A"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F1F6631"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2A0560A" w14:textId="77777777" w:rsidR="00B54C00" w:rsidRPr="00D95A9D" w:rsidRDefault="4B1F096C" w:rsidP="4B1F096C">
            <w:pPr>
              <w:pStyle w:val="Odsekzoznamu"/>
              <w:numPr>
                <w:ilvl w:val="0"/>
                <w:numId w:val="9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Zdravotnícky pracovník zadá požiadavku na vyhľadanie doplnkových zdravotných údajov prostredníctvom JRUZ_ID pacienta. V prípade, že IS PZS nedisponuje JRÚZ ID k identite pacienta získa ho prostredníctvom služby DajJRUZIdentifikator_GW_v2</w:t>
            </w:r>
          </w:p>
          <w:p w14:paraId="0C11C1BC" w14:textId="77777777" w:rsidR="00B54C00" w:rsidRPr="00D95A9D" w:rsidRDefault="4B1F096C" w:rsidP="4B1F096C">
            <w:pPr>
              <w:pStyle w:val="Odsekzoznamu"/>
              <w:numPr>
                <w:ilvl w:val="0"/>
                <w:numId w:val="9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vyhľadá službu DajPacientskySumar_v2, v rámci ktorej uvedie, ktorú časť doplnkových zdravotných záznamov vyhľadáva:</w:t>
            </w:r>
          </w:p>
          <w:p w14:paraId="204205C4" w14:textId="77777777" w:rsidR="00EB493F" w:rsidRPr="00D95A9D" w:rsidRDefault="4B1F096C" w:rsidP="4B1F096C">
            <w:pPr>
              <w:pStyle w:val="Odsekzoznamu"/>
              <w:numPr>
                <w:ilvl w:val="1"/>
                <w:numId w:val="9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Výsledky vyšetrení</w:t>
            </w:r>
          </w:p>
          <w:p w14:paraId="1FE3FA16" w14:textId="77777777" w:rsidR="00EB493F" w:rsidRPr="00D95A9D" w:rsidRDefault="4B1F096C" w:rsidP="4B1F096C">
            <w:pPr>
              <w:pStyle w:val="Odsekzoznamu"/>
              <w:numPr>
                <w:ilvl w:val="1"/>
                <w:numId w:val="9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Sociálna anamnéza</w:t>
            </w:r>
          </w:p>
          <w:p w14:paraId="07FDD538" w14:textId="77777777" w:rsidR="00EB493F" w:rsidRPr="00D95A9D" w:rsidRDefault="4B1F096C" w:rsidP="4B1F096C">
            <w:pPr>
              <w:pStyle w:val="Odsekzoznamu"/>
              <w:numPr>
                <w:ilvl w:val="1"/>
                <w:numId w:val="9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Osobná anamnéza </w:t>
            </w:r>
          </w:p>
          <w:p w14:paraId="2FE973CD" w14:textId="77777777" w:rsidR="00B54C00" w:rsidRPr="00D95A9D" w:rsidRDefault="4B1F096C" w:rsidP="4B1F096C">
            <w:pPr>
              <w:pStyle w:val="Odsekzoznamu"/>
              <w:numPr>
                <w:ilvl w:val="0"/>
                <w:numId w:val="9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zobrazí v závislosti od vyhľadaných doplnkových zdravotných záznamov detail záznamov:</w:t>
            </w:r>
          </w:p>
          <w:p w14:paraId="2A0C4AA1" w14:textId="77777777" w:rsidR="00EB493F" w:rsidRPr="00D95A9D" w:rsidRDefault="4B1F096C" w:rsidP="4B1F096C">
            <w:pPr>
              <w:pStyle w:val="Odsekzoznamu"/>
              <w:numPr>
                <w:ilvl w:val="1"/>
                <w:numId w:val="9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Výsledky vyšetrení:</w:t>
            </w:r>
          </w:p>
          <w:p w14:paraId="3497BD15" w14:textId="77777777" w:rsidR="00EB493F"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Krvná skupina</w:t>
            </w:r>
          </w:p>
          <w:p w14:paraId="3C3DAA1E" w14:textId="77777777" w:rsidR="00EB493F"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Krvný tlak</w:t>
            </w:r>
          </w:p>
          <w:p w14:paraId="24B4126C" w14:textId="7CDBA204" w:rsidR="00EB493F" w:rsidRPr="00D95A9D" w:rsidRDefault="34661EDB" w:rsidP="34661EDB">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Vitálne a </w:t>
            </w:r>
            <w:r w:rsidR="008A760A" w:rsidRPr="00D95A9D">
              <w:rPr>
                <w:rFonts w:asciiTheme="minorHAnsi" w:eastAsiaTheme="minorEastAsia" w:hAnsiTheme="minorHAnsi" w:cstheme="minorBidi"/>
                <w:sz w:val="18"/>
                <w:szCs w:val="18"/>
              </w:rPr>
              <w:t>antropometrické</w:t>
            </w:r>
            <w:r w:rsidRPr="00D95A9D">
              <w:rPr>
                <w:rFonts w:asciiTheme="minorHAnsi" w:eastAsiaTheme="minorEastAsia" w:hAnsiTheme="minorHAnsi" w:cstheme="minorBidi"/>
                <w:sz w:val="18"/>
                <w:szCs w:val="18"/>
              </w:rPr>
              <w:t xml:space="preserve"> záznamy</w:t>
            </w:r>
          </w:p>
          <w:p w14:paraId="2B3384B0" w14:textId="77777777" w:rsidR="00EB493F" w:rsidRPr="00D95A9D" w:rsidRDefault="4B1F096C" w:rsidP="4B1F096C">
            <w:pPr>
              <w:pStyle w:val="Odsekzoznamu"/>
              <w:numPr>
                <w:ilvl w:val="0"/>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Sociálna anamnéza</w:t>
            </w:r>
          </w:p>
          <w:p w14:paraId="72762A67" w14:textId="77777777" w:rsidR="00EB493F"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Abúzy</w:t>
            </w:r>
          </w:p>
          <w:p w14:paraId="3A45A2C9" w14:textId="77777777" w:rsidR="00EB493F" w:rsidRPr="00D95A9D" w:rsidRDefault="4B1F096C" w:rsidP="4B1F096C">
            <w:pPr>
              <w:pStyle w:val="Odsekzoznamu"/>
              <w:numPr>
                <w:ilvl w:val="0"/>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Osobná anamnéza</w:t>
            </w:r>
          </w:p>
          <w:p w14:paraId="1C82CC1E" w14:textId="77777777" w:rsidR="00EB493F"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Chirurgické výkony</w:t>
            </w:r>
          </w:p>
          <w:p w14:paraId="60DD5F3B" w14:textId="77777777" w:rsidR="00EB493F"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Terapeutické odporúčania</w:t>
            </w:r>
          </w:p>
          <w:p w14:paraId="279B4D73" w14:textId="77777777" w:rsidR="00EB493F"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Očkovacie záznamy</w:t>
            </w:r>
          </w:p>
          <w:p w14:paraId="0BF707A7" w14:textId="77777777" w:rsidR="00EB493F"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Zdravotné obmedzenia </w:t>
            </w:r>
          </w:p>
        </w:tc>
      </w:tr>
      <w:tr w:rsidR="00B54C00" w:rsidRPr="00D95A9D" w14:paraId="74DEFFC2"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EE7351A"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56ECD1D4" w14:textId="77777777" w:rsidR="00B606A3" w:rsidRPr="00D95A9D" w:rsidRDefault="4B1F096C" w:rsidP="4B1F096C">
            <w:pPr>
              <w:pStyle w:val="Odsekzoznamu"/>
              <w:numPr>
                <w:ilvl w:val="0"/>
                <w:numId w:val="75"/>
              </w:numPr>
              <w:rPr>
                <w:rFonts w:asciiTheme="minorHAnsi" w:eastAsiaTheme="minorEastAsia" w:hAnsiTheme="minorHAnsi" w:cstheme="minorBidi"/>
                <w:i/>
                <w:iCs/>
                <w:sz w:val="16"/>
                <w:szCs w:val="16"/>
              </w:rPr>
            </w:pPr>
            <w:r w:rsidRPr="00D95A9D">
              <w:rPr>
                <w:sz w:val="18"/>
                <w:szCs w:val="18"/>
              </w:rPr>
              <w:t xml:space="preserve">Ošetrujúcemu lekárovi neumožnilo vyhľadať záznam z dôvodu problému s identitou pacienta, pre ktorý je záznam zasielaný: </w:t>
            </w:r>
          </w:p>
          <w:p w14:paraId="563A925F" w14:textId="77777777" w:rsidR="00B606A3" w:rsidRPr="00D95A9D" w:rsidRDefault="4B1F096C" w:rsidP="4B1F096C">
            <w:pPr>
              <w:pStyle w:val="Odsekzoznamu"/>
              <w:numPr>
                <w:ilvl w:val="1"/>
                <w:numId w:val="75"/>
              </w:numPr>
              <w:rPr>
                <w:rFonts w:asciiTheme="minorHAnsi" w:eastAsiaTheme="minorEastAsia" w:hAnsiTheme="minorHAnsi" w:cstheme="minorBidi"/>
                <w:i/>
                <w:iCs/>
                <w:sz w:val="16"/>
                <w:szCs w:val="16"/>
              </w:rPr>
            </w:pPr>
            <w:r w:rsidRPr="00D95A9D">
              <w:rPr>
                <w:sz w:val="18"/>
                <w:szCs w:val="18"/>
              </w:rPr>
              <w:t xml:space="preserve"> E30000A – Záznam pre ktorého bol záznam vyhľadaný na nenachádza v NZIS (špecifická situácia v prípade, že pacientovi už nie je poberateľom zdravotného poistenia, hoci IS PZS k nemu eviduje JRÚZ ID) </w:t>
            </w:r>
          </w:p>
          <w:p w14:paraId="200E36FB" w14:textId="77777777" w:rsidR="00BE2498" w:rsidRPr="00D95A9D" w:rsidRDefault="4B1F096C" w:rsidP="4B1F096C">
            <w:pPr>
              <w:pStyle w:val="Odsekzoznamu"/>
              <w:numPr>
                <w:ilvl w:val="1"/>
                <w:numId w:val="75"/>
              </w:numPr>
              <w:rPr>
                <w:sz w:val="18"/>
                <w:szCs w:val="18"/>
              </w:rPr>
            </w:pPr>
            <w:r w:rsidRPr="00D95A9D">
              <w:rPr>
                <w:sz w:val="18"/>
                <w:szCs w:val="18"/>
              </w:rPr>
              <w:t>E300022 – Nie je možné zapísať záznam z dôvodu, že pre daného pacienta je evidovaný dátum úmrtia a zdravotná dokumentácia je uzavretá.</w:t>
            </w:r>
          </w:p>
          <w:p w14:paraId="5C60074F" w14:textId="77777777" w:rsidR="00B606A3" w:rsidRPr="00D95A9D" w:rsidRDefault="4B1F096C" w:rsidP="4B1F096C">
            <w:pPr>
              <w:pStyle w:val="Odsekzoznamu"/>
              <w:numPr>
                <w:ilvl w:val="0"/>
                <w:numId w:val="75"/>
              </w:numPr>
              <w:rPr>
                <w:rFonts w:asciiTheme="minorHAnsi" w:eastAsiaTheme="minorEastAsia" w:hAnsiTheme="minorHAnsi" w:cstheme="minorBidi"/>
                <w:i/>
                <w:iCs/>
                <w:sz w:val="16"/>
                <w:szCs w:val="16"/>
              </w:rPr>
            </w:pPr>
            <w:r w:rsidRPr="00D95A9D">
              <w:rPr>
                <w:sz w:val="18"/>
                <w:szCs w:val="18"/>
              </w:rPr>
              <w:t xml:space="preserve">Ošetrujúcemu lekárovi neumožnilo vyhľadať záznam z dôvodu chyby na strane IS PZS „Záznam nie je možné odoslať do NZIS z dôvodu chyby na strane informačného systému, prosím kontaktujte podporu a nahláste chybu“ ( chyby na strane IS PZS - E000002, E000006)  </w:t>
            </w:r>
          </w:p>
          <w:p w14:paraId="6B055084" w14:textId="77777777" w:rsidR="004327AB" w:rsidRPr="00D95A9D" w:rsidRDefault="34661EDB" w:rsidP="34661EDB">
            <w:pPr>
              <w:pStyle w:val="Odsekzoznamu"/>
              <w:numPr>
                <w:ilvl w:val="0"/>
                <w:numId w:val="75"/>
              </w:numPr>
              <w:spacing w:before="120" w:line="276" w:lineRule="auto"/>
              <w:jc w:val="both"/>
              <w:rPr>
                <w:rFonts w:asciiTheme="minorHAnsi" w:eastAsiaTheme="minorEastAsia" w:hAnsiTheme="minorHAnsi" w:cstheme="minorBidi"/>
                <w:color w:val="FF0000"/>
                <w:sz w:val="16"/>
                <w:szCs w:val="16"/>
              </w:rPr>
            </w:pPr>
            <w:r w:rsidRPr="00D95A9D">
              <w:rPr>
                <w:sz w:val="18"/>
                <w:szCs w:val="18"/>
              </w:rPr>
              <w:lastRenderedPageBreak/>
              <w:t xml:space="preserve">Ošetrujúci lekár/ Zdravotnícky pracovník nedisponuje prístupom k vyhľadaným záznamom z dôvodu potreby poskytnutia súhlasu pacienta </w:t>
            </w:r>
            <w:r w:rsidRPr="00D95A9D">
              <w:rPr>
                <w:i/>
                <w:iCs/>
                <w:sz w:val="18"/>
                <w:szCs w:val="18"/>
              </w:rPr>
              <w:t>- E900001 - Nemáte prístup k požadovaným záznamom pacienta. Požiadajte pacienta o prístup k údajom vložením eID do čítačky a zadania súhlasu pacienta (stlačením OK/ zadaním BOK)</w:t>
            </w:r>
            <w:r w:rsidRPr="00D95A9D">
              <w:rPr>
                <w:sz w:val="18"/>
                <w:szCs w:val="18"/>
              </w:rPr>
              <w:t xml:space="preserve"> zabezpečí súhlas pacienta prostredníctvom služby ZapisSuhlasOsobyPrePZS, </w:t>
            </w:r>
          </w:p>
          <w:p w14:paraId="45EECA98" w14:textId="77777777" w:rsidR="00B54C00" w:rsidRPr="00D95A9D" w:rsidRDefault="34661EDB" w:rsidP="34661EDB">
            <w:pPr>
              <w:pStyle w:val="Odsekzoznamu"/>
              <w:numPr>
                <w:ilvl w:val="0"/>
                <w:numId w:val="75"/>
              </w:numPr>
              <w:spacing w:before="120" w:line="276" w:lineRule="auto"/>
              <w:jc w:val="both"/>
              <w:rPr>
                <w:rFonts w:asciiTheme="minorHAnsi" w:eastAsiaTheme="minorEastAsia" w:hAnsiTheme="minorHAnsi" w:cstheme="minorBidi"/>
                <w:color w:val="FF0000"/>
                <w:sz w:val="18"/>
                <w:szCs w:val="18"/>
              </w:rPr>
            </w:pPr>
            <w:r w:rsidRPr="00D95A9D">
              <w:rPr>
                <w:sz w:val="18"/>
                <w:szCs w:val="18"/>
              </w:rPr>
              <w:t xml:space="preserve">Pre prístup Ošetrujúceho lekára/ Zdravotníckeho pracovníka je potrebné potvrdenie prítomnosti pacienta - </w:t>
            </w:r>
            <w:r w:rsidRPr="00D95A9D">
              <w:rPr>
                <w:i/>
                <w:iCs/>
                <w:sz w:val="18"/>
                <w:szCs w:val="18"/>
              </w:rPr>
              <w:t>E900002 - Pre prístup k požadovaným záznamom pacienta je potrebné potvrdenie jeho prítomnosti pacienta vložením eID do čítačky</w:t>
            </w:r>
          </w:p>
        </w:tc>
      </w:tr>
    </w:tbl>
    <w:p w14:paraId="2A06ADD0" w14:textId="77777777" w:rsidR="00EB493F" w:rsidRPr="00E774DD" w:rsidRDefault="34661EDB" w:rsidP="00ED73E9">
      <w:pPr>
        <w:pStyle w:val="Nadpis3"/>
        <w:rPr>
          <w:lang w:val="sk-SK"/>
        </w:rPr>
      </w:pPr>
      <w:bookmarkStart w:id="125" w:name="_eV_01_40_–_Individuálne"/>
      <w:bookmarkStart w:id="126" w:name="_Toc2079619"/>
      <w:bookmarkEnd w:id="125"/>
      <w:r w:rsidRPr="00E774DD">
        <w:rPr>
          <w:lang w:val="sk-SK"/>
        </w:rPr>
        <w:lastRenderedPageBreak/>
        <w:t>eV_01_40 – Individuálne zaznamenanie výsledkov z vyšetrení</w:t>
      </w:r>
      <w:bookmarkEnd w:id="126"/>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EB493F" w:rsidRPr="00D95A9D" w14:paraId="4EE8A67D"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D46D39C"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130F9B8" w14:textId="77777777" w:rsidR="00EB493F"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výsledkov z vyšetrení v rámci doplnkových zdravotných záznamov</w:t>
            </w:r>
          </w:p>
        </w:tc>
      </w:tr>
      <w:tr w:rsidR="00EB493F" w:rsidRPr="00D95A9D" w14:paraId="5C7FA80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E47EE6A"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892381E" w14:textId="7D9FCAD1" w:rsidR="00EB493F"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zaznamenanie výsledkov z vyšetrení pacienta do doplnkových zdravotných údajov. Vo výsledkov z vyšetrení je evidovaná krvná skupina, krvný tlak, vitálne a </w:t>
            </w:r>
            <w:r w:rsidR="008A760A" w:rsidRPr="00D95A9D">
              <w:rPr>
                <w:rFonts w:asciiTheme="minorHAnsi" w:eastAsiaTheme="minorEastAsia" w:hAnsiTheme="minorHAnsi" w:cstheme="minorBidi"/>
                <w:color w:val="auto"/>
                <w:sz w:val="18"/>
                <w:szCs w:val="18"/>
                <w:lang w:val="sk-SK"/>
              </w:rPr>
              <w:t>antropometrické</w:t>
            </w:r>
            <w:r w:rsidRPr="00D95A9D">
              <w:rPr>
                <w:rFonts w:asciiTheme="minorHAnsi" w:eastAsiaTheme="minorEastAsia" w:hAnsiTheme="minorHAnsi" w:cstheme="minorBidi"/>
                <w:color w:val="auto"/>
                <w:sz w:val="18"/>
                <w:szCs w:val="18"/>
                <w:lang w:val="sk-SK"/>
              </w:rPr>
              <w:t xml:space="preserve"> údaje</w:t>
            </w:r>
          </w:p>
        </w:tc>
      </w:tr>
      <w:tr w:rsidR="00EB493F" w:rsidRPr="00D95A9D" w14:paraId="147D0EE8"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5EA356"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1ACDEF3" w14:textId="77777777" w:rsidR="00EB493F"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FF1FFC5" w14:textId="77777777" w:rsidR="00EB493F"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1EE0D32" w14:textId="77777777" w:rsidR="00EB493F"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doplnkových zdravotných údajov</w:t>
            </w:r>
          </w:p>
        </w:tc>
      </w:tr>
      <w:tr w:rsidR="00EB493F" w:rsidRPr="00D95A9D" w14:paraId="256192F2"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B1A8A9"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66A00EB8" w14:textId="77777777" w:rsidR="00EB493F"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A10_–_Zaznamenanie" w:history="1">
              <w:r w:rsidR="4B1F096C" w:rsidRPr="00D95A9D">
                <w:rPr>
                  <w:rStyle w:val="Hypertextovprepojenie"/>
                  <w:rFonts w:asciiTheme="minorHAnsi" w:eastAsiaTheme="minorEastAsia" w:hAnsiTheme="minorHAnsi" w:cstheme="minorBidi"/>
                  <w:sz w:val="18"/>
                  <w:szCs w:val="18"/>
                  <w:lang w:val="sk-SK"/>
                </w:rPr>
                <w:t xml:space="preserve">A10:  </w:t>
              </w:r>
              <w:r w:rsidR="00E27C51" w:rsidRPr="00D95A9D">
                <w:rPr>
                  <w:rStyle w:val="Hypertextovprepojenie"/>
                  <w:rFonts w:asciiTheme="minorHAnsi" w:eastAsiaTheme="minorEastAsia" w:hAnsiTheme="minorHAnsi" w:cstheme="minorBidi"/>
                  <w:sz w:val="18"/>
                  <w:szCs w:val="18"/>
                  <w:lang w:val="sk-SK"/>
                </w:rPr>
                <w:t xml:space="preserve">Zápis </w:t>
              </w:r>
              <w:r w:rsidR="4B1F096C" w:rsidRPr="00D95A9D">
                <w:rPr>
                  <w:rStyle w:val="Hypertextovprepojenie"/>
                  <w:rFonts w:asciiTheme="minorHAnsi" w:eastAsiaTheme="minorEastAsia" w:hAnsiTheme="minorHAnsi" w:cstheme="minorBidi"/>
                  <w:sz w:val="18"/>
                  <w:szCs w:val="18"/>
                  <w:lang w:val="sk-SK"/>
                </w:rPr>
                <w:t>doplnkových zdravotných údajov</w:t>
              </w:r>
            </w:hyperlink>
          </w:p>
        </w:tc>
      </w:tr>
      <w:tr w:rsidR="00EB493F" w:rsidRPr="00D95A9D" w14:paraId="751A7D04"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B4F092F"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2201D8E" w14:textId="77777777" w:rsidR="00EB493F" w:rsidRPr="00D95A9D" w:rsidRDefault="00A10E40" w:rsidP="4B1F096C">
            <w:pPr>
              <w:pStyle w:val="Bezriadkovania"/>
              <w:numPr>
                <w:ilvl w:val="0"/>
                <w:numId w:val="20"/>
              </w:numPr>
              <w:spacing w:after="0"/>
              <w:rPr>
                <w:rFonts w:asciiTheme="minorHAnsi" w:eastAsiaTheme="minorEastAsia" w:hAnsiTheme="minorHAnsi" w:cstheme="minorBidi"/>
                <w:sz w:val="18"/>
                <w:szCs w:val="18"/>
                <w:lang w:val="sk-SK"/>
              </w:rPr>
            </w:pPr>
            <w:hyperlink w:anchor="_Výsledky_vyšetrení" w:history="1">
              <w:r w:rsidR="4B1F096C" w:rsidRPr="00D95A9D">
                <w:rPr>
                  <w:rStyle w:val="Hypertextovprepojenie"/>
                  <w:rFonts w:asciiTheme="minorHAnsi" w:eastAsiaTheme="minorEastAsia" w:hAnsiTheme="minorHAnsi" w:cstheme="minorBidi"/>
                  <w:sz w:val="18"/>
                  <w:szCs w:val="18"/>
                  <w:lang w:val="sk-SK"/>
                </w:rPr>
                <w:t>CEN-EN13606-COMPOSITION.Vysledky_vysetreni.v2</w:t>
              </w:r>
            </w:hyperlink>
          </w:p>
        </w:tc>
      </w:tr>
      <w:tr w:rsidR="00EB493F" w:rsidRPr="00D95A9D" w14:paraId="3A08DCDA"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3AF7A5"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353B2BB7" w14:textId="4DC1AFE5" w:rsidR="00EB493F" w:rsidRPr="00D95A9D" w:rsidRDefault="00A10E40" w:rsidP="00B10D5C">
            <w:pPr>
              <w:pStyle w:val="Bezriadkovania"/>
              <w:numPr>
                <w:ilvl w:val="0"/>
                <w:numId w:val="20"/>
              </w:numPr>
              <w:spacing w:after="0"/>
              <w:rPr>
                <w:rFonts w:asciiTheme="minorHAnsi" w:eastAsiaTheme="minorEastAsia" w:hAnsiTheme="minorHAnsi" w:cstheme="minorBidi"/>
                <w:color w:val="auto"/>
                <w:sz w:val="18"/>
                <w:szCs w:val="18"/>
                <w:lang w:val="sk-SK"/>
              </w:rPr>
            </w:pPr>
            <w:hyperlink w:anchor="_ZapisPacientskehoSumaruVysetrenia_v" w:history="1">
              <w:r w:rsidR="4B1F096C" w:rsidRPr="00A96AA2">
                <w:rPr>
                  <w:rStyle w:val="Hypertextovprepojenie"/>
                  <w:rFonts w:asciiTheme="minorHAnsi" w:eastAsiaTheme="minorEastAsia" w:hAnsiTheme="minorHAnsi" w:cstheme="minorBidi"/>
                  <w:color w:val="64C29D" w:themeColor="accent2"/>
                  <w:sz w:val="18"/>
                  <w:szCs w:val="18"/>
                  <w:lang w:val="sk-SK"/>
                </w:rPr>
                <w:t>Zapis</w:t>
              </w:r>
              <w:r w:rsidR="00AA49E9" w:rsidRPr="00B10D5C">
                <w:rPr>
                  <w:rStyle w:val="Hypertextovprepojenie"/>
                  <w:rFonts w:asciiTheme="minorHAnsi" w:eastAsiaTheme="minorEastAsia" w:hAnsiTheme="minorHAnsi" w:cstheme="minorBidi"/>
                  <w:color w:val="64C29D" w:themeColor="accent2"/>
                  <w:sz w:val="18"/>
                  <w:szCs w:val="18"/>
                  <w:lang w:val="sk-SK"/>
                </w:rPr>
                <w:t>PacientskehoSumaruVy</w:t>
              </w:r>
              <w:r w:rsidR="00B10D5C" w:rsidRPr="00B10D5C">
                <w:rPr>
                  <w:rStyle w:val="Hypertextovprepojenie"/>
                  <w:rFonts w:asciiTheme="minorHAnsi" w:eastAsiaTheme="minorEastAsia" w:hAnsiTheme="minorHAnsi" w:cstheme="minorBidi"/>
                  <w:color w:val="64C29D" w:themeColor="accent2"/>
                  <w:sz w:val="18"/>
                  <w:szCs w:val="18"/>
                  <w:lang w:val="sk-SK"/>
                </w:rPr>
                <w:t>setrenia</w:t>
              </w:r>
              <w:r w:rsidR="4B1F096C" w:rsidRPr="00A96AA2">
                <w:rPr>
                  <w:rStyle w:val="Hypertextovprepojenie"/>
                  <w:rFonts w:asciiTheme="minorHAnsi" w:eastAsiaTheme="minorEastAsia" w:hAnsiTheme="minorHAnsi" w:cstheme="minorBidi"/>
                  <w:color w:val="64C29D" w:themeColor="accent2"/>
                  <w:sz w:val="18"/>
                  <w:szCs w:val="18"/>
                  <w:lang w:val="sk-SK"/>
                </w:rPr>
                <w:t>_</w:t>
              </w:r>
              <w:r w:rsidR="000E066D" w:rsidRPr="00A96AA2">
                <w:rPr>
                  <w:rStyle w:val="Hypertextovprepojenie"/>
                  <w:rFonts w:asciiTheme="minorHAnsi" w:eastAsiaTheme="minorEastAsia" w:hAnsiTheme="minorHAnsi" w:cstheme="minorBidi"/>
                  <w:color w:val="64C29D" w:themeColor="accent2"/>
                  <w:sz w:val="18"/>
                  <w:szCs w:val="18"/>
                  <w:lang w:val="sk-SK"/>
                </w:rPr>
                <w:t>v</w:t>
              </w:r>
              <w:r w:rsidR="4B1F096C" w:rsidRPr="00A96AA2">
                <w:rPr>
                  <w:rStyle w:val="Hypertextovprepojenie"/>
                  <w:rFonts w:asciiTheme="minorHAnsi" w:eastAsiaTheme="minorEastAsia" w:hAnsiTheme="minorHAnsi" w:cstheme="minorBidi"/>
                  <w:color w:val="64C29D" w:themeColor="accent2"/>
                  <w:sz w:val="18"/>
                  <w:szCs w:val="18"/>
                  <w:lang w:val="sk-SK"/>
                </w:rPr>
                <w:t>2</w:t>
              </w:r>
            </w:hyperlink>
          </w:p>
        </w:tc>
      </w:tr>
      <w:tr w:rsidR="00EB493F" w:rsidRPr="00D95A9D" w14:paraId="51685F4A"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10D7B14"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D37669C" w14:textId="77777777" w:rsidR="00EB493F"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Zapísané výsledky z vyšetrení v doplnkových zdravotných záznamoch</w:t>
            </w:r>
          </w:p>
        </w:tc>
      </w:tr>
      <w:tr w:rsidR="00EB493F" w:rsidRPr="00D95A9D" w14:paraId="47A8E62F"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C1C7F90"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5C567D72" w14:textId="77777777" w:rsidR="00EB493F" w:rsidRPr="00D95A9D" w:rsidRDefault="4B1F096C" w:rsidP="4B1F096C">
            <w:pPr>
              <w:pStyle w:val="Odsekzoznamu"/>
              <w:numPr>
                <w:ilvl w:val="0"/>
                <w:numId w:val="9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vyberie pacienta, pre ktorého výsledok z vyšetrenia zapisuje</w:t>
            </w:r>
          </w:p>
          <w:p w14:paraId="7D1758D9" w14:textId="77777777" w:rsidR="00EB493F" w:rsidRPr="00D95A9D" w:rsidRDefault="4B1F096C" w:rsidP="4B1F096C">
            <w:pPr>
              <w:pStyle w:val="Odsekzoznamu"/>
              <w:numPr>
                <w:ilvl w:val="0"/>
                <w:numId w:val="9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03B88641" w14:textId="77777777" w:rsidR="00EB493F" w:rsidRPr="00D95A9D" w:rsidRDefault="4B1F096C" w:rsidP="4B1F096C">
            <w:pPr>
              <w:pStyle w:val="Odsekzoznamu"/>
              <w:numPr>
                <w:ilvl w:val="0"/>
                <w:numId w:val="9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lekár zapíše výsledok z vyšetrení v závislosti od vybranej množiny evidovaných údajov v rozsahu: </w:t>
            </w:r>
          </w:p>
          <w:p w14:paraId="5903242F" w14:textId="77777777" w:rsidR="005B5670" w:rsidRPr="00D95A9D" w:rsidRDefault="4B1F096C" w:rsidP="4B1F096C">
            <w:pPr>
              <w:pStyle w:val="Odsekzoznamu"/>
              <w:numPr>
                <w:ilvl w:val="1"/>
                <w:numId w:val="9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Krvná skupina</w:t>
            </w:r>
          </w:p>
          <w:p w14:paraId="688FFE3B"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vyšetrenia</w:t>
            </w:r>
          </w:p>
          <w:p w14:paraId="7719117F"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Názov krvnej skupiny</w:t>
            </w:r>
          </w:p>
          <w:p w14:paraId="17C11CD7"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Poznámka</w:t>
            </w:r>
          </w:p>
          <w:p w14:paraId="667C2691" w14:textId="77777777" w:rsidR="005B5670" w:rsidRPr="00D95A9D" w:rsidRDefault="4B1F096C" w:rsidP="4B1F096C">
            <w:pPr>
              <w:pStyle w:val="Odsekzoznamu"/>
              <w:numPr>
                <w:ilvl w:val="1"/>
                <w:numId w:val="97"/>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Krvný tlak</w:t>
            </w:r>
          </w:p>
          <w:p w14:paraId="43E066F0"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merania</w:t>
            </w:r>
          </w:p>
          <w:p w14:paraId="12D9CBFF"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Okolnosti merania</w:t>
            </w:r>
          </w:p>
          <w:p w14:paraId="4873C210"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Metóda merania</w:t>
            </w:r>
          </w:p>
          <w:p w14:paraId="1BE8C425"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Miesto merania</w:t>
            </w:r>
          </w:p>
          <w:p w14:paraId="4BB97B3C" w14:textId="5DE3D3D6" w:rsidR="005B5670" w:rsidRPr="00D95A9D" w:rsidRDefault="008A760A" w:rsidP="34661EDB">
            <w:pPr>
              <w:pStyle w:val="Odsekzoznamu"/>
              <w:numPr>
                <w:ilvl w:val="1"/>
                <w:numId w:val="85"/>
              </w:numPr>
              <w:rPr>
                <w:rFonts w:asciiTheme="minorHAnsi" w:eastAsiaTheme="minorEastAsia" w:hAnsiTheme="minorHAnsi" w:cstheme="minorBidi"/>
                <w:sz w:val="18"/>
                <w:szCs w:val="18"/>
              </w:rPr>
            </w:pPr>
            <w:r>
              <w:rPr>
                <w:rFonts w:asciiTheme="minorHAnsi" w:eastAsiaTheme="minorEastAsia" w:hAnsiTheme="minorHAnsi" w:cstheme="minorBidi"/>
                <w:sz w:val="18"/>
                <w:szCs w:val="18"/>
              </w:rPr>
              <w:t>Systolický</w:t>
            </w:r>
            <w:r w:rsidR="34661EDB" w:rsidRPr="00D95A9D">
              <w:rPr>
                <w:rFonts w:asciiTheme="minorHAnsi" w:eastAsiaTheme="minorEastAsia" w:hAnsiTheme="minorHAnsi" w:cstheme="minorBidi"/>
                <w:sz w:val="18"/>
                <w:szCs w:val="18"/>
              </w:rPr>
              <w:t xml:space="preserve"> tlak</w:t>
            </w:r>
          </w:p>
          <w:p w14:paraId="25B984B1"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Stredný arteriálny tlak</w:t>
            </w:r>
          </w:p>
          <w:p w14:paraId="5924303F"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Diastolický tlak</w:t>
            </w:r>
          </w:p>
          <w:p w14:paraId="5C5BD8B2"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Pulz</w:t>
            </w:r>
          </w:p>
          <w:p w14:paraId="4A950F83"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Poznámka</w:t>
            </w:r>
          </w:p>
          <w:p w14:paraId="5380EF2D" w14:textId="7EF81909" w:rsidR="005B5670" w:rsidRPr="00D95A9D" w:rsidRDefault="34661EDB" w:rsidP="34661EDB">
            <w:pPr>
              <w:pStyle w:val="Odsekzoznamu"/>
              <w:numPr>
                <w:ilvl w:val="1"/>
                <w:numId w:val="9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Vitálne a </w:t>
            </w:r>
            <w:r w:rsidR="008A760A" w:rsidRPr="00D95A9D">
              <w:rPr>
                <w:rFonts w:asciiTheme="minorHAnsi" w:eastAsiaTheme="minorEastAsia" w:hAnsiTheme="minorHAnsi" w:cstheme="minorBidi"/>
                <w:sz w:val="18"/>
                <w:szCs w:val="18"/>
              </w:rPr>
              <w:t>antropometrické</w:t>
            </w:r>
            <w:r w:rsidRPr="00D95A9D">
              <w:rPr>
                <w:rFonts w:asciiTheme="minorHAnsi" w:eastAsiaTheme="minorEastAsia" w:hAnsiTheme="minorHAnsi" w:cstheme="minorBidi"/>
                <w:sz w:val="18"/>
                <w:szCs w:val="18"/>
              </w:rPr>
              <w:t xml:space="preserve"> záznamy</w:t>
            </w:r>
          </w:p>
          <w:p w14:paraId="14648258"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Dátum merania</w:t>
            </w:r>
          </w:p>
          <w:p w14:paraId="6EE91A25"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Výška </w:t>
            </w:r>
          </w:p>
          <w:p w14:paraId="7F9CF5C6"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Váha</w:t>
            </w:r>
          </w:p>
          <w:p w14:paraId="438DA258" w14:textId="77777777" w:rsidR="005B567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Poznámka</w:t>
            </w:r>
          </w:p>
          <w:p w14:paraId="2B99D5B9" w14:textId="77777777" w:rsidR="00EB493F" w:rsidRPr="00D95A9D" w:rsidRDefault="4B1F096C" w:rsidP="4B1F096C">
            <w:pPr>
              <w:pStyle w:val="Odsekzoznamu"/>
              <w:numPr>
                <w:ilvl w:val="0"/>
                <w:numId w:val="96"/>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potvrdí zápis do výsledkov vyšetrení</w:t>
            </w:r>
          </w:p>
        </w:tc>
      </w:tr>
      <w:tr w:rsidR="00EB493F" w:rsidRPr="00D95A9D" w14:paraId="1519FF90"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59379F5"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75BA8085" w14:textId="77777777" w:rsidR="008A295E"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0EE16A53" w14:textId="77777777" w:rsidR="008A295E"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78B8BD4D" w14:textId="77777777" w:rsidR="008A295E"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lastRenderedPageBreak/>
              <w:t> </w:t>
            </w:r>
            <w:r w:rsidRPr="00D95A9D">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62433A4B" w14:textId="77777777" w:rsidR="008A295E"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z dôvodu chyby na strane IS PZS </w:t>
            </w:r>
            <w:r w:rsidRPr="00D95A9D">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00D95A9D">
              <w:rPr>
                <w:rFonts w:asciiTheme="minorHAnsi" w:eastAsiaTheme="minorEastAsia" w:hAnsiTheme="minorHAnsi" w:cstheme="minorBidi"/>
                <w:sz w:val="18"/>
                <w:szCs w:val="18"/>
              </w:rPr>
              <w:t xml:space="preserve"> ( chyby na strane IS PZS - E000002, E900004, E900005, E900011)  </w:t>
            </w:r>
          </w:p>
          <w:p w14:paraId="48202AE2" w14:textId="77777777" w:rsidR="00EB493F" w:rsidRPr="00D95A9D" w:rsidRDefault="4B1F096C" w:rsidP="4B1F096C">
            <w:pPr>
              <w:pStyle w:val="Odsekzoznamu"/>
              <w:numPr>
                <w:ilvl w:val="0"/>
                <w:numId w:val="75"/>
              </w:numPr>
              <w:spacing w:before="120" w:line="276" w:lineRule="auto"/>
              <w:jc w:val="both"/>
              <w:rPr>
                <w:rFonts w:asciiTheme="minorHAnsi" w:eastAsiaTheme="minorEastAsia" w:hAnsiTheme="minorHAnsi" w:cstheme="minorBidi"/>
                <w:color w:val="FF0000"/>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 +</w:t>
            </w:r>
            <w:r w:rsidRPr="00D95A9D">
              <w:rPr>
                <w:rFonts w:asciiTheme="minorHAnsi" w:eastAsiaTheme="minorEastAsia" w:hAnsiTheme="minorHAnsi" w:cstheme="minorBidi"/>
                <w:color w:val="FF0000"/>
                <w:sz w:val="18"/>
                <w:szCs w:val="18"/>
              </w:rPr>
              <w:t> </w:t>
            </w:r>
            <w:r w:rsidRPr="00D95A9D">
              <w:rPr>
                <w:rFonts w:asciiTheme="minorHAnsi" w:eastAsiaTheme="minorEastAsia" w:hAnsiTheme="minorHAnsi" w:cstheme="minorBidi"/>
                <w:i/>
                <w:iCs/>
                <w:sz w:val="18"/>
                <w:szCs w:val="18"/>
              </w:rPr>
              <w:t>E300003</w:t>
            </w:r>
          </w:p>
        </w:tc>
      </w:tr>
    </w:tbl>
    <w:p w14:paraId="1330BDE6" w14:textId="77777777" w:rsidR="005B5670" w:rsidRPr="00E774DD" w:rsidRDefault="34661EDB" w:rsidP="00D95A9D">
      <w:pPr>
        <w:pStyle w:val="Nadpis3"/>
        <w:rPr>
          <w:lang w:val="sk-SK"/>
        </w:rPr>
      </w:pPr>
      <w:bookmarkStart w:id="127" w:name="_eV_01_41_–_Individuálne"/>
      <w:bookmarkStart w:id="128" w:name="_Toc2079620"/>
      <w:bookmarkEnd w:id="127"/>
      <w:r w:rsidRPr="00E774DD">
        <w:rPr>
          <w:lang w:val="sk-SK"/>
        </w:rPr>
        <w:lastRenderedPageBreak/>
        <w:t>eV_01_41 – Individuálne zaznamenanie sociálnej anamnézy</w:t>
      </w:r>
      <w:bookmarkEnd w:id="12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5B5670" w:rsidRPr="00D95A9D" w14:paraId="42B8EF1A"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FF1E484"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DD86C21" w14:textId="77777777" w:rsidR="005B567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sociálne anamnézy v rámci doplnkových zdravotných záznamov</w:t>
            </w:r>
          </w:p>
        </w:tc>
      </w:tr>
      <w:tr w:rsidR="005B5670" w:rsidRPr="00D95A9D" w14:paraId="55449FD4"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BB98C5D"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284AB669" w14:textId="77777777" w:rsidR="005B567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zaznamenanie sociálnej anamnézy pacienta. V sociálnej anamnéze sú evidované abúzy pacienta. </w:t>
            </w:r>
          </w:p>
        </w:tc>
      </w:tr>
      <w:tr w:rsidR="005B5670" w:rsidRPr="00D95A9D" w14:paraId="7FF75777"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4B45F02"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6ADA525" w14:textId="77777777" w:rsidR="005B567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5EA558FA" w14:textId="77777777" w:rsidR="005B567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0853552D" w14:textId="77777777" w:rsidR="005B567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doplnkových zdravotných údajov</w:t>
            </w:r>
          </w:p>
        </w:tc>
      </w:tr>
      <w:tr w:rsidR="005B5670" w:rsidRPr="00D95A9D" w14:paraId="031B1E4C"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EE3724E"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06A500C4" w14:textId="3EA896A8" w:rsidR="005B5670" w:rsidRPr="00D95A9D" w:rsidRDefault="00A10E40" w:rsidP="00E774DD">
            <w:pPr>
              <w:pStyle w:val="Bezriadkovania"/>
              <w:numPr>
                <w:ilvl w:val="0"/>
                <w:numId w:val="20"/>
              </w:numPr>
              <w:spacing w:after="0"/>
              <w:rPr>
                <w:rFonts w:asciiTheme="minorHAnsi" w:eastAsiaTheme="minorEastAsia" w:hAnsiTheme="minorHAnsi" w:cstheme="minorBidi"/>
                <w:color w:val="auto"/>
                <w:sz w:val="18"/>
                <w:szCs w:val="18"/>
                <w:lang w:val="sk-SK"/>
              </w:rPr>
            </w:pPr>
            <w:hyperlink w:anchor="_A10_–_Zaznamenanie" w:history="1">
              <w:r w:rsidR="4B1F096C" w:rsidRPr="00D95A9D">
                <w:rPr>
                  <w:rStyle w:val="Hypertextovprepojenie"/>
                  <w:rFonts w:asciiTheme="minorHAnsi" w:eastAsiaTheme="minorEastAsia" w:hAnsiTheme="minorHAnsi" w:cstheme="minorBidi"/>
                  <w:sz w:val="18"/>
                  <w:szCs w:val="18"/>
                  <w:lang w:val="sk-SK"/>
                </w:rPr>
                <w:t>A10: Za</w:t>
              </w:r>
              <w:r w:rsidR="00E774DD">
                <w:rPr>
                  <w:rStyle w:val="Hypertextovprepojenie"/>
                  <w:rFonts w:asciiTheme="minorHAnsi" w:eastAsiaTheme="minorEastAsia" w:hAnsiTheme="minorHAnsi" w:cstheme="minorBidi"/>
                  <w:sz w:val="18"/>
                  <w:szCs w:val="18"/>
                  <w:lang w:val="sk-SK"/>
                </w:rPr>
                <w:t xml:space="preserve">pis </w:t>
              </w:r>
              <w:r w:rsidR="4B1F096C" w:rsidRPr="00D95A9D">
                <w:rPr>
                  <w:rStyle w:val="Hypertextovprepojenie"/>
                  <w:rFonts w:asciiTheme="minorHAnsi" w:eastAsiaTheme="minorEastAsia" w:hAnsiTheme="minorHAnsi" w:cstheme="minorBidi"/>
                  <w:sz w:val="18"/>
                  <w:szCs w:val="18"/>
                  <w:lang w:val="sk-SK"/>
                </w:rPr>
                <w:t>doplnkových zdravotných údajov</w:t>
              </w:r>
            </w:hyperlink>
          </w:p>
        </w:tc>
      </w:tr>
      <w:tr w:rsidR="005B5670" w:rsidRPr="00D95A9D" w14:paraId="18EB2F6F"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65FAD6"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D54CA8B" w14:textId="77777777" w:rsidR="005B5670" w:rsidRPr="00D95A9D" w:rsidRDefault="00A10E40" w:rsidP="4B1F096C">
            <w:pPr>
              <w:pStyle w:val="Bezriadkovania"/>
              <w:numPr>
                <w:ilvl w:val="0"/>
                <w:numId w:val="20"/>
              </w:numPr>
              <w:spacing w:after="0"/>
              <w:rPr>
                <w:rFonts w:asciiTheme="minorHAnsi" w:eastAsiaTheme="minorEastAsia" w:hAnsiTheme="minorHAnsi" w:cstheme="minorBidi"/>
                <w:sz w:val="18"/>
                <w:szCs w:val="18"/>
                <w:lang w:val="sk-SK"/>
              </w:rPr>
            </w:pPr>
            <w:hyperlink w:anchor="_Sociálna_anamnéza" w:history="1">
              <w:r w:rsidR="4B1F096C" w:rsidRPr="00D95A9D">
                <w:rPr>
                  <w:rStyle w:val="Hypertextovprepojenie"/>
                  <w:rFonts w:asciiTheme="minorHAnsi" w:eastAsiaTheme="minorEastAsia" w:hAnsiTheme="minorHAnsi" w:cstheme="minorBidi"/>
                  <w:sz w:val="18"/>
                  <w:szCs w:val="18"/>
                  <w:lang w:val="sk-SK"/>
                </w:rPr>
                <w:t>CEN-EN13606-COMPOSITION.Socialna_anamneza_abuzy.v2</w:t>
              </w:r>
            </w:hyperlink>
          </w:p>
        </w:tc>
      </w:tr>
      <w:tr w:rsidR="005B5670" w:rsidRPr="00D95A9D" w14:paraId="4F1FC16D"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1876F3F"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3C38707" w14:textId="72A9A81D" w:rsidR="005B5670" w:rsidRPr="00D95A9D" w:rsidRDefault="00A10E40" w:rsidP="4B1F096C">
            <w:pPr>
              <w:pStyle w:val="Bezriadkovania"/>
              <w:numPr>
                <w:ilvl w:val="0"/>
                <w:numId w:val="20"/>
              </w:numPr>
              <w:spacing w:after="0"/>
              <w:rPr>
                <w:rFonts w:asciiTheme="minorHAnsi" w:eastAsiaTheme="minorEastAsia" w:hAnsiTheme="minorHAnsi" w:cstheme="minorHAnsi"/>
                <w:color w:val="auto"/>
                <w:sz w:val="18"/>
                <w:szCs w:val="18"/>
                <w:lang w:val="sk-SK"/>
              </w:rPr>
            </w:pPr>
            <w:hyperlink w:anchor="_ZapisPacientskehoSumaruSocialnaAnam" w:history="1">
              <w:r w:rsidR="006B1116">
                <w:rPr>
                  <w:rStyle w:val="Hypertextovprepojenie"/>
                  <w:rFonts w:asciiTheme="minorHAnsi" w:eastAsiaTheme="minorEastAsia" w:hAnsiTheme="minorHAnsi" w:cstheme="minorHAnsi"/>
                  <w:sz w:val="18"/>
                  <w:szCs w:val="18"/>
                  <w:lang w:val="sk-SK"/>
                </w:rPr>
                <w:t>ZapisPacientskehoSumaruSocialnaAnamneza_v2</w:t>
              </w:r>
            </w:hyperlink>
          </w:p>
        </w:tc>
      </w:tr>
      <w:tr w:rsidR="005B5670" w:rsidRPr="00D95A9D" w14:paraId="235F00BF"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04C610C"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D33B2CB" w14:textId="77777777" w:rsidR="005B5670"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Zapísaná sociálna anamnéza v doplnkových zdravotných záznamoch</w:t>
            </w:r>
          </w:p>
        </w:tc>
      </w:tr>
      <w:tr w:rsidR="005B5670" w:rsidRPr="00D95A9D" w14:paraId="1074CCF5"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EAC618D"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627209D" w14:textId="77777777" w:rsidR="005B5670" w:rsidRPr="00D95A9D" w:rsidRDefault="4B1F096C" w:rsidP="4B1F096C">
            <w:pPr>
              <w:pStyle w:val="Odsekzoznamu"/>
              <w:numPr>
                <w:ilvl w:val="0"/>
                <w:numId w:val="9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vyberie pacienta, pre ktorého sociálnu anamnézu zapisuje</w:t>
            </w:r>
          </w:p>
          <w:p w14:paraId="261AD7F7" w14:textId="77777777" w:rsidR="005B5670" w:rsidRPr="00D95A9D" w:rsidRDefault="4B1F096C" w:rsidP="4B1F096C">
            <w:pPr>
              <w:pStyle w:val="Odsekzoznamu"/>
              <w:numPr>
                <w:ilvl w:val="0"/>
                <w:numId w:val="9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6EDBE9A8" w14:textId="77777777" w:rsidR="005B5670" w:rsidRPr="00D95A9D" w:rsidRDefault="4B1F096C" w:rsidP="4B1F096C">
            <w:pPr>
              <w:pStyle w:val="Odsekzoznamu"/>
              <w:numPr>
                <w:ilvl w:val="0"/>
                <w:numId w:val="9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lekár zapíše sociálnu anamnézu v rozsahu: </w:t>
            </w:r>
          </w:p>
          <w:p w14:paraId="059FC473" w14:textId="77777777" w:rsidR="005B5670" w:rsidRPr="00D95A9D" w:rsidRDefault="4B1F096C" w:rsidP="4B1F096C">
            <w:pPr>
              <w:pStyle w:val="Odsekzoznamu"/>
              <w:numPr>
                <w:ilvl w:val="0"/>
                <w:numId w:val="9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Abúzy</w:t>
            </w:r>
          </w:p>
          <w:p w14:paraId="5D403157" w14:textId="77777777" w:rsidR="005B5670" w:rsidRPr="00D95A9D" w:rsidRDefault="34661EDB" w:rsidP="34661EDB">
            <w:pPr>
              <w:pStyle w:val="Odsekzoznamu"/>
              <w:numPr>
                <w:ilvl w:val="1"/>
                <w:numId w:val="9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Typ ábuz</w:t>
            </w:r>
          </w:p>
          <w:p w14:paraId="02B1ADFA" w14:textId="77777777" w:rsidR="00C918D0" w:rsidRPr="00D95A9D" w:rsidRDefault="4B1F096C" w:rsidP="4B1F096C">
            <w:pPr>
              <w:pStyle w:val="Odsekzoznamu"/>
              <w:numPr>
                <w:ilvl w:val="1"/>
                <w:numId w:val="9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Počet</w:t>
            </w:r>
          </w:p>
          <w:p w14:paraId="756BFB5A" w14:textId="77777777" w:rsidR="00C918D0" w:rsidRPr="00D95A9D" w:rsidRDefault="4B1F096C" w:rsidP="4B1F096C">
            <w:pPr>
              <w:pStyle w:val="Odsekzoznamu"/>
              <w:numPr>
                <w:ilvl w:val="1"/>
                <w:numId w:val="9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Obdobie OD</w:t>
            </w:r>
          </w:p>
          <w:p w14:paraId="4A9699FE" w14:textId="77777777" w:rsidR="00C918D0" w:rsidRPr="00D95A9D" w:rsidRDefault="4B1F096C" w:rsidP="4B1F096C">
            <w:pPr>
              <w:pStyle w:val="Odsekzoznamu"/>
              <w:numPr>
                <w:ilvl w:val="1"/>
                <w:numId w:val="9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Obdobie DO</w:t>
            </w:r>
          </w:p>
          <w:p w14:paraId="0E9E7E37" w14:textId="77777777" w:rsidR="00C918D0" w:rsidRPr="00D95A9D" w:rsidRDefault="4B1F096C" w:rsidP="4B1F096C">
            <w:pPr>
              <w:pStyle w:val="Odsekzoznamu"/>
              <w:numPr>
                <w:ilvl w:val="1"/>
                <w:numId w:val="99"/>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Poznámka</w:t>
            </w:r>
          </w:p>
          <w:p w14:paraId="715CCEC2" w14:textId="77777777" w:rsidR="005B5670" w:rsidRPr="00D95A9D" w:rsidRDefault="4B1F096C" w:rsidP="4B1F096C">
            <w:pPr>
              <w:pStyle w:val="Odsekzoznamu"/>
              <w:numPr>
                <w:ilvl w:val="0"/>
                <w:numId w:val="9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potvrdí zápis sociálnej anamnézy</w:t>
            </w:r>
          </w:p>
        </w:tc>
      </w:tr>
      <w:tr w:rsidR="005B5670" w:rsidRPr="00D95A9D" w14:paraId="7AC1C848"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BE79CCE"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2F7787D1" w14:textId="77777777" w:rsidR="008A295E"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17A235DE" w14:textId="77777777" w:rsidR="008A295E"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44F9506D" w14:textId="77777777" w:rsidR="008A295E"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2B8F4A14" w14:textId="77777777" w:rsidR="008A295E"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z dôvodu chyby na strane IS PZS </w:t>
            </w:r>
            <w:r w:rsidRPr="00D95A9D">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00D95A9D">
              <w:rPr>
                <w:rFonts w:asciiTheme="minorHAnsi" w:eastAsiaTheme="minorEastAsia" w:hAnsiTheme="minorHAnsi" w:cstheme="minorBidi"/>
                <w:sz w:val="18"/>
                <w:szCs w:val="18"/>
              </w:rPr>
              <w:t xml:space="preserve"> ( chyby na strane IS PZS - E000002, E900004, E900005, E900011)  </w:t>
            </w:r>
          </w:p>
          <w:p w14:paraId="3319AAFF" w14:textId="77777777" w:rsidR="005B5670" w:rsidRPr="00D95A9D" w:rsidRDefault="4B1F096C" w:rsidP="4B1F096C">
            <w:pPr>
              <w:pStyle w:val="Odsekzoznamu"/>
              <w:numPr>
                <w:ilvl w:val="0"/>
                <w:numId w:val="75"/>
              </w:numPr>
              <w:spacing w:before="120" w:line="276" w:lineRule="auto"/>
              <w:jc w:val="both"/>
              <w:rPr>
                <w:rFonts w:asciiTheme="minorHAnsi" w:eastAsiaTheme="minorEastAsia" w:hAnsiTheme="minorHAnsi" w:cstheme="minorBidi"/>
                <w:color w:val="FF0000"/>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 +</w:t>
            </w:r>
            <w:r w:rsidRPr="00D95A9D">
              <w:rPr>
                <w:rFonts w:asciiTheme="minorHAnsi" w:eastAsiaTheme="minorEastAsia" w:hAnsiTheme="minorHAnsi" w:cstheme="minorBidi"/>
                <w:color w:val="FF0000"/>
                <w:sz w:val="18"/>
                <w:szCs w:val="18"/>
              </w:rPr>
              <w:t> </w:t>
            </w:r>
            <w:r w:rsidRPr="00D95A9D">
              <w:rPr>
                <w:rFonts w:asciiTheme="minorHAnsi" w:eastAsiaTheme="minorEastAsia" w:hAnsiTheme="minorHAnsi" w:cstheme="minorBidi"/>
                <w:i/>
                <w:iCs/>
                <w:sz w:val="18"/>
                <w:szCs w:val="18"/>
              </w:rPr>
              <w:t>E300003</w:t>
            </w:r>
          </w:p>
        </w:tc>
      </w:tr>
    </w:tbl>
    <w:p w14:paraId="772D7594" w14:textId="77777777" w:rsidR="00C918D0" w:rsidRPr="00E774DD" w:rsidRDefault="34661EDB" w:rsidP="00ED73E9">
      <w:pPr>
        <w:pStyle w:val="Nadpis3"/>
        <w:rPr>
          <w:lang w:val="sk-SK"/>
        </w:rPr>
      </w:pPr>
      <w:bookmarkStart w:id="129" w:name="_eV_01_42_–_Individuálne"/>
      <w:bookmarkStart w:id="130" w:name="_Toc2079621"/>
      <w:bookmarkEnd w:id="129"/>
      <w:r w:rsidRPr="00E774DD">
        <w:rPr>
          <w:lang w:val="sk-SK"/>
        </w:rPr>
        <w:lastRenderedPageBreak/>
        <w:t>eV_01_42 – Individuálne zaznamenanie osobnej anamnézy</w:t>
      </w:r>
      <w:bookmarkEnd w:id="13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C918D0" w:rsidRPr="00D95A9D" w14:paraId="279D83C5"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6049FAF"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1A6ECC3A" w14:textId="77777777" w:rsidR="00C918D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osobnej anamnézy v rámci doplnkových zdravotných záznamov</w:t>
            </w:r>
          </w:p>
        </w:tc>
      </w:tr>
      <w:tr w:rsidR="00C918D0" w:rsidRPr="00D95A9D" w14:paraId="39E3970E"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0D4E6F8"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2ADA018" w14:textId="77777777" w:rsidR="00C918D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zaznamenanie osobnej anamnézy pacienta. V osobnej anamnéze sú evidované očkovania, invalidita pacienta, terapeutické odporúčania</w:t>
            </w:r>
          </w:p>
        </w:tc>
      </w:tr>
      <w:tr w:rsidR="00C918D0" w:rsidRPr="00D95A9D" w14:paraId="671BBFAB"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B26C1DC"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8E80397" w14:textId="77777777" w:rsidR="00C918D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07DE9CA3" w14:textId="77777777" w:rsidR="00C918D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022BD875" w14:textId="77777777" w:rsidR="00C918D0" w:rsidRPr="00D95A9D" w:rsidRDefault="4B1F096C" w:rsidP="4B1F096C">
            <w:pPr>
              <w:pStyle w:val="Bezriadkovania"/>
              <w:numPr>
                <w:ilvl w:val="0"/>
                <w:numId w:val="19"/>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doplnkových zdravotných údajov</w:t>
            </w:r>
          </w:p>
        </w:tc>
      </w:tr>
      <w:tr w:rsidR="00C918D0" w:rsidRPr="00D95A9D" w14:paraId="20282F6F"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E94E1AF"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0A2C9E6" w14:textId="60E22B16" w:rsidR="00C918D0" w:rsidRPr="00D95A9D" w:rsidRDefault="00A10E40" w:rsidP="00E774DD">
            <w:pPr>
              <w:pStyle w:val="Bezriadkovania"/>
              <w:numPr>
                <w:ilvl w:val="0"/>
                <w:numId w:val="20"/>
              </w:numPr>
              <w:spacing w:after="0"/>
              <w:rPr>
                <w:rFonts w:asciiTheme="minorHAnsi" w:eastAsiaTheme="minorEastAsia" w:hAnsiTheme="minorHAnsi" w:cstheme="minorBidi"/>
                <w:color w:val="auto"/>
                <w:sz w:val="18"/>
                <w:szCs w:val="18"/>
                <w:lang w:val="sk-SK"/>
              </w:rPr>
            </w:pPr>
            <w:hyperlink w:anchor="_A10_–_Zaznamenanie" w:history="1">
              <w:r w:rsidR="00E774DD">
                <w:rPr>
                  <w:rStyle w:val="Hypertextovprepojenie"/>
                  <w:rFonts w:asciiTheme="minorHAnsi" w:eastAsiaTheme="minorEastAsia" w:hAnsiTheme="minorHAnsi" w:cstheme="minorBidi"/>
                  <w:sz w:val="18"/>
                  <w:szCs w:val="18"/>
                  <w:lang w:val="sk-SK"/>
                </w:rPr>
                <w:t xml:space="preserve">A10: Zápis </w:t>
              </w:r>
              <w:r w:rsidR="4B1F096C" w:rsidRPr="00D95A9D">
                <w:rPr>
                  <w:rStyle w:val="Hypertextovprepojenie"/>
                  <w:rFonts w:asciiTheme="minorHAnsi" w:eastAsiaTheme="minorEastAsia" w:hAnsiTheme="minorHAnsi" w:cstheme="minorBidi"/>
                  <w:sz w:val="18"/>
                  <w:szCs w:val="18"/>
                  <w:lang w:val="sk-SK"/>
                </w:rPr>
                <w:t>doplnkových zdravotných údajov</w:t>
              </w:r>
            </w:hyperlink>
          </w:p>
        </w:tc>
      </w:tr>
      <w:tr w:rsidR="00C918D0" w:rsidRPr="00D95A9D" w14:paraId="38B1EA23"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0B0759D"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4C9CDC08" w14:textId="77777777" w:rsidR="00C918D0" w:rsidRPr="00D95A9D" w:rsidRDefault="00A10E40" w:rsidP="4B1F096C">
            <w:pPr>
              <w:pStyle w:val="Bezriadkovania"/>
              <w:numPr>
                <w:ilvl w:val="0"/>
                <w:numId w:val="20"/>
              </w:numPr>
              <w:spacing w:after="0"/>
              <w:rPr>
                <w:rFonts w:asciiTheme="minorHAnsi" w:eastAsiaTheme="minorEastAsia" w:hAnsiTheme="minorHAnsi" w:cstheme="minorBidi"/>
                <w:sz w:val="18"/>
                <w:szCs w:val="18"/>
                <w:lang w:val="sk-SK"/>
              </w:rPr>
            </w:pPr>
            <w:hyperlink w:anchor="_Osobná_anamnéza" w:history="1">
              <w:r w:rsidR="4B1F096C" w:rsidRPr="00D95A9D">
                <w:rPr>
                  <w:rStyle w:val="Hypertextovprepojenie"/>
                  <w:rFonts w:asciiTheme="minorHAnsi" w:eastAsiaTheme="minorEastAsia" w:hAnsiTheme="minorHAnsi" w:cstheme="minorBidi"/>
                  <w:sz w:val="18"/>
                  <w:szCs w:val="18"/>
                  <w:lang w:val="sk-SK"/>
                </w:rPr>
                <w:t>CEN-EN13606-COMPOSITION.Osobna_anamneza.v2</w:t>
              </w:r>
            </w:hyperlink>
          </w:p>
        </w:tc>
      </w:tr>
      <w:tr w:rsidR="00C918D0" w:rsidRPr="00D95A9D" w14:paraId="724837CA"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700248"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014352A" w14:textId="1BF9A8D7" w:rsidR="00C918D0"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apisPacientskehoSumaruOsobnaAnamne" w:history="1">
              <w:r w:rsidR="006B1116">
                <w:rPr>
                  <w:rStyle w:val="Hypertextovprepojenie"/>
                  <w:rFonts w:asciiTheme="minorHAnsi" w:eastAsiaTheme="minorEastAsia" w:hAnsiTheme="minorHAnsi" w:cstheme="minorBidi"/>
                  <w:sz w:val="18"/>
                  <w:szCs w:val="18"/>
                  <w:lang w:val="sk-SK"/>
                </w:rPr>
                <w:t>ZapisPacientskehoSumaruOsobnaAnamneza_v2</w:t>
              </w:r>
            </w:hyperlink>
          </w:p>
        </w:tc>
      </w:tr>
      <w:tr w:rsidR="00C918D0" w:rsidRPr="00D95A9D" w14:paraId="7DBC24C6"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7912EAD"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7B88B12" w14:textId="77777777" w:rsidR="00C918D0" w:rsidRPr="00D95A9D" w:rsidRDefault="4B1F096C" w:rsidP="4B1F096C">
            <w:pPr>
              <w:pStyle w:val="Bezriadkovania"/>
              <w:numPr>
                <w:ilvl w:val="0"/>
                <w:numId w:val="20"/>
              </w:numPr>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Zapísaná osobná anamnéza v doplnkových zdravotných záznamoch</w:t>
            </w:r>
          </w:p>
        </w:tc>
      </w:tr>
      <w:tr w:rsidR="00C918D0" w:rsidRPr="00D95A9D" w14:paraId="238A3829"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5DBCE38"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C8311C9" w14:textId="77777777" w:rsidR="00C918D0" w:rsidRPr="00D95A9D" w:rsidRDefault="4B1F096C" w:rsidP="4B1F096C">
            <w:pPr>
              <w:pStyle w:val="Odsekzoznamu"/>
              <w:numPr>
                <w:ilvl w:val="0"/>
                <w:numId w:val="10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Ošetrujúci lekár vyberie pacienta, pre ktorého osobnú anamnézu zapisuje</w:t>
            </w:r>
          </w:p>
          <w:p w14:paraId="5B4E24E2" w14:textId="77777777" w:rsidR="00C918D0" w:rsidRPr="00D95A9D" w:rsidRDefault="4B1F096C" w:rsidP="4B1F096C">
            <w:pPr>
              <w:pStyle w:val="Odsekzoznamu"/>
              <w:numPr>
                <w:ilvl w:val="0"/>
                <w:numId w:val="10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5FE9DC46" w14:textId="77777777" w:rsidR="00C918D0" w:rsidRPr="00D95A9D" w:rsidRDefault="4B1F096C" w:rsidP="4B1F096C">
            <w:pPr>
              <w:pStyle w:val="Odsekzoznamu"/>
              <w:numPr>
                <w:ilvl w:val="0"/>
                <w:numId w:val="10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Ošetrujúci lekár zapíše osobnú anamnézu v závislosti od údajov zapisované do doplnkových zdravotných záznamov v rozsahu: </w:t>
            </w:r>
          </w:p>
          <w:p w14:paraId="29B45208" w14:textId="77777777" w:rsidR="00C918D0" w:rsidRPr="00D95A9D" w:rsidRDefault="4B1F096C" w:rsidP="4B1F096C">
            <w:pPr>
              <w:pStyle w:val="Odsekzoznamu"/>
              <w:numPr>
                <w:ilvl w:val="1"/>
                <w:numId w:val="10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Chirurgické výkony</w:t>
            </w:r>
          </w:p>
          <w:p w14:paraId="05BBC644" w14:textId="77777777" w:rsidR="00C918D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Približný dátum výkonu</w:t>
            </w:r>
          </w:p>
          <w:p w14:paraId="0FB1CB83" w14:textId="77777777" w:rsidR="00C918D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Typ</w:t>
            </w:r>
          </w:p>
          <w:p w14:paraId="32D92BE5" w14:textId="77777777" w:rsidR="00C918D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Poznámka</w:t>
            </w:r>
          </w:p>
          <w:p w14:paraId="5075B8B9" w14:textId="77777777" w:rsidR="00C918D0" w:rsidRPr="00D95A9D" w:rsidRDefault="4B1F096C" w:rsidP="4B1F096C">
            <w:pPr>
              <w:pStyle w:val="Odsekzoznamu"/>
              <w:numPr>
                <w:ilvl w:val="1"/>
                <w:numId w:val="10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Terapeutické odporúčania</w:t>
            </w:r>
          </w:p>
          <w:p w14:paraId="4F3C6474" w14:textId="77777777" w:rsidR="00C918D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Popis</w:t>
            </w:r>
          </w:p>
          <w:p w14:paraId="5AE68869" w14:textId="77777777" w:rsidR="00C918D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Poznámka</w:t>
            </w:r>
          </w:p>
          <w:p w14:paraId="590C0EEB" w14:textId="77777777" w:rsidR="00C918D0" w:rsidRPr="00D95A9D" w:rsidRDefault="4B1F096C" w:rsidP="4B1F096C">
            <w:pPr>
              <w:numPr>
                <w:ilvl w:val="1"/>
                <w:numId w:val="10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Zdravotné obmedzenia</w:t>
            </w:r>
          </w:p>
          <w:p w14:paraId="3EA520FE" w14:textId="77777777" w:rsidR="00C918D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Stupeň invalidity </w:t>
            </w:r>
          </w:p>
          <w:p w14:paraId="5FEF7F05" w14:textId="77777777" w:rsidR="00C918D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Približný dátum vzniku</w:t>
            </w:r>
          </w:p>
          <w:p w14:paraId="01E8DF5A" w14:textId="77777777" w:rsidR="00C918D0" w:rsidRPr="00D95A9D" w:rsidRDefault="4B1F096C" w:rsidP="4B1F096C">
            <w:pPr>
              <w:pStyle w:val="Odsekzoznamu"/>
              <w:numPr>
                <w:ilvl w:val="1"/>
                <w:numId w:val="85"/>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Popis obmedzenia </w:t>
            </w:r>
          </w:p>
          <w:p w14:paraId="5DCD2ED3" w14:textId="77777777" w:rsidR="00C918D0" w:rsidRPr="00D95A9D" w:rsidRDefault="4B1F096C" w:rsidP="4B1F096C">
            <w:pPr>
              <w:pStyle w:val="Odsekzoznamu"/>
              <w:numPr>
                <w:ilvl w:val="0"/>
                <w:numId w:val="100"/>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IS PZS potvrdí zápis osobnej anamnézy</w:t>
            </w:r>
          </w:p>
        </w:tc>
      </w:tr>
      <w:tr w:rsidR="00C918D0" w:rsidRPr="00D95A9D" w14:paraId="4267723E" w14:textId="77777777" w:rsidTr="6DE4F7B8">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8994FC5"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7C95E7FE" w14:textId="77777777" w:rsidR="008A295E"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1DF1FAA7" w14:textId="77777777" w:rsidR="008A295E"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6729AA6A" w14:textId="77777777" w:rsidR="008A295E" w:rsidRPr="00D95A9D" w:rsidRDefault="4B1F096C" w:rsidP="4B1F096C">
            <w:pPr>
              <w:pStyle w:val="Odsekzoznamu"/>
              <w:numPr>
                <w:ilvl w:val="1"/>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w:t>
            </w:r>
            <w:r w:rsidRPr="00D95A9D">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447B84DE" w14:textId="77777777" w:rsidR="008A295E"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zapísať záznam z dôvodu chyby na strane IS PZS </w:t>
            </w:r>
            <w:r w:rsidRPr="00D95A9D">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00D95A9D">
              <w:rPr>
                <w:rFonts w:asciiTheme="minorHAnsi" w:eastAsiaTheme="minorEastAsia" w:hAnsiTheme="minorHAnsi" w:cstheme="minorBidi"/>
                <w:sz w:val="18"/>
                <w:szCs w:val="18"/>
              </w:rPr>
              <w:t xml:space="preserve"> ( chyby na strane IS PZS - E000002, E900004, E900005, E900011)  </w:t>
            </w:r>
          </w:p>
          <w:p w14:paraId="51A502C0" w14:textId="77777777" w:rsidR="00C918D0" w:rsidRPr="00D95A9D" w:rsidRDefault="4B1F096C" w:rsidP="4B1F096C">
            <w:pPr>
              <w:pStyle w:val="Odsekzoznamu"/>
              <w:numPr>
                <w:ilvl w:val="0"/>
                <w:numId w:val="75"/>
              </w:numPr>
              <w:rPr>
                <w:rFonts w:asciiTheme="minorHAnsi" w:eastAsiaTheme="minorEastAsia" w:hAnsiTheme="minorHAnsi" w:cstheme="minorBidi"/>
                <w:i/>
                <w:iCs/>
                <w:sz w:val="18"/>
                <w:szCs w:val="18"/>
              </w:rPr>
            </w:pPr>
            <w:r w:rsidRPr="00D95A9D">
              <w:rPr>
                <w:rFonts w:asciiTheme="minorHAnsi" w:eastAsiaTheme="minorEastAsia" w:hAnsiTheme="minorHAnsi" w:cstheme="minorBidi"/>
                <w:sz w:val="18"/>
                <w:szCs w:val="18"/>
              </w:rPr>
              <w:t xml:space="preserve">Ošetrujúcemu lekárovi neumožnilo odoslať záznam z dôvodu chyby na strane NZIS </w:t>
            </w:r>
            <w:r w:rsidRPr="00D95A9D">
              <w:rPr>
                <w:rFonts w:asciiTheme="minorHAnsi" w:eastAsiaTheme="minorEastAsia" w:hAnsiTheme="minorHAnsi" w:cstheme="minorBidi"/>
                <w:i/>
                <w:iCs/>
                <w:sz w:val="18"/>
                <w:szCs w:val="18"/>
              </w:rPr>
              <w:t>„Záznam nebolo možné do NZIS odoslať, nezabudnite vytlačiť záznam z vyšetrenia pacientovi“</w:t>
            </w:r>
            <w:r w:rsidRPr="00D95A9D">
              <w:rPr>
                <w:rFonts w:asciiTheme="minorHAnsi" w:eastAsiaTheme="minorEastAsia" w:hAnsiTheme="minorHAnsi" w:cstheme="minorBidi"/>
                <w:sz w:val="18"/>
                <w:szCs w:val="18"/>
              </w:rPr>
              <w:t> (chyby na strane NZIS - rozsah špecifikovaný v x070 – Volanie služieb +</w:t>
            </w:r>
            <w:r w:rsidRPr="00D95A9D">
              <w:rPr>
                <w:rFonts w:asciiTheme="minorHAnsi" w:eastAsiaTheme="minorEastAsia" w:hAnsiTheme="minorHAnsi" w:cstheme="minorBidi"/>
                <w:color w:val="FF0000"/>
                <w:sz w:val="18"/>
                <w:szCs w:val="18"/>
              </w:rPr>
              <w:t> </w:t>
            </w:r>
            <w:r w:rsidRPr="00D95A9D">
              <w:rPr>
                <w:rFonts w:asciiTheme="minorHAnsi" w:eastAsiaTheme="minorEastAsia" w:hAnsiTheme="minorHAnsi" w:cstheme="minorBidi"/>
                <w:i/>
                <w:iCs/>
                <w:sz w:val="18"/>
                <w:szCs w:val="18"/>
              </w:rPr>
              <w:t>E300003</w:t>
            </w:r>
          </w:p>
        </w:tc>
      </w:tr>
    </w:tbl>
    <w:p w14:paraId="15967CFB" w14:textId="77777777" w:rsidR="005B5670" w:rsidRPr="00D95A9D" w:rsidRDefault="005B5670" w:rsidP="00457455"/>
    <w:p w14:paraId="49457576" w14:textId="77777777" w:rsidR="00585A0F" w:rsidRPr="00D95A9D" w:rsidRDefault="4B1F096C" w:rsidP="00D95A9D">
      <w:pPr>
        <w:pStyle w:val="Nadpis1"/>
        <w:rPr>
          <w:lang w:val="sk-SK"/>
        </w:rPr>
      </w:pPr>
      <w:bookmarkStart w:id="131" w:name="_Toc2079622"/>
      <w:r w:rsidRPr="00D95A9D">
        <w:rPr>
          <w:lang w:val="sk-SK"/>
        </w:rPr>
        <w:t>Popis služieb</w:t>
      </w:r>
      <w:bookmarkEnd w:id="131"/>
    </w:p>
    <w:p w14:paraId="08B80643" w14:textId="77777777" w:rsidR="00F50D64" w:rsidRPr="00D95A9D" w:rsidRDefault="4B1F096C" w:rsidP="00D95A9D">
      <w:pPr>
        <w:outlineLvl w:val="0"/>
        <w:rPr>
          <w:b/>
          <w:bCs/>
        </w:rPr>
      </w:pPr>
      <w:bookmarkStart w:id="132" w:name="_Toc2079623"/>
      <w:r w:rsidRPr="00D95A9D">
        <w:rPr>
          <w:b/>
          <w:bCs/>
        </w:rPr>
        <w:t>Stavy verzií záznamov</w:t>
      </w:r>
      <w:bookmarkEnd w:id="132"/>
    </w:p>
    <w:p w14:paraId="16D4FC61" w14:textId="77777777" w:rsidR="008A295E" w:rsidRPr="00D95A9D" w:rsidRDefault="008A295E" w:rsidP="008A295E">
      <w:pPr>
        <w:rPr>
          <w:b/>
        </w:rPr>
      </w:pPr>
    </w:p>
    <w:tbl>
      <w:tblPr>
        <w:tblStyle w:val="Mriekatabuky"/>
        <w:tblW w:w="0" w:type="auto"/>
        <w:tblLook w:val="04A0" w:firstRow="1" w:lastRow="0" w:firstColumn="1" w:lastColumn="0" w:noHBand="0" w:noVBand="1"/>
      </w:tblPr>
      <w:tblGrid>
        <w:gridCol w:w="2830"/>
        <w:gridCol w:w="6186"/>
      </w:tblGrid>
      <w:tr w:rsidR="006E215B" w:rsidRPr="00D95A9D" w14:paraId="22B55B7F" w14:textId="77777777" w:rsidTr="00F8662E">
        <w:trPr>
          <w:cantSplit/>
          <w:trHeight w:val="249"/>
          <w:tblHeader/>
        </w:trPr>
        <w:tc>
          <w:tcPr>
            <w:tcW w:w="2830" w:type="dxa"/>
            <w:shd w:val="clear" w:color="auto" w:fill="002060"/>
          </w:tcPr>
          <w:p w14:paraId="03E2C605" w14:textId="77777777" w:rsidR="006E215B" w:rsidRPr="00D95A9D" w:rsidRDefault="6DE4F7B8" w:rsidP="4B1F096C">
            <w:pPr>
              <w:rPr>
                <w:color w:val="FFFFFF" w:themeColor="background2"/>
                <w:sz w:val="18"/>
                <w:szCs w:val="18"/>
              </w:rPr>
            </w:pPr>
            <w:r w:rsidRPr="00D95A9D">
              <w:rPr>
                <w:color w:val="FFFFFF" w:themeColor="background2"/>
                <w:sz w:val="18"/>
                <w:szCs w:val="18"/>
              </w:rPr>
              <w:lastRenderedPageBreak/>
              <w:t>Verzia záznamu</w:t>
            </w:r>
          </w:p>
        </w:tc>
        <w:tc>
          <w:tcPr>
            <w:tcW w:w="6186" w:type="dxa"/>
            <w:shd w:val="clear" w:color="auto" w:fill="002060"/>
          </w:tcPr>
          <w:p w14:paraId="2DD36ACF" w14:textId="77777777" w:rsidR="006E215B" w:rsidRPr="00D95A9D" w:rsidRDefault="6DE4F7B8" w:rsidP="4B1F096C">
            <w:pPr>
              <w:rPr>
                <w:color w:val="FFFFFF" w:themeColor="background2"/>
                <w:sz w:val="18"/>
                <w:szCs w:val="18"/>
              </w:rPr>
            </w:pPr>
            <w:r w:rsidRPr="00D95A9D">
              <w:rPr>
                <w:color w:val="FFFFFF" w:themeColor="background2"/>
                <w:sz w:val="18"/>
                <w:szCs w:val="18"/>
              </w:rPr>
              <w:t>Upresnenie</w:t>
            </w:r>
          </w:p>
        </w:tc>
      </w:tr>
      <w:tr w:rsidR="006E215B" w:rsidRPr="00D95A9D" w14:paraId="43C6CC30" w14:textId="77777777" w:rsidTr="00F8662E">
        <w:trPr>
          <w:cantSplit/>
        </w:trPr>
        <w:tc>
          <w:tcPr>
            <w:tcW w:w="2830" w:type="dxa"/>
          </w:tcPr>
          <w:p w14:paraId="2283D7E0" w14:textId="77777777" w:rsidR="006E215B" w:rsidRPr="00D95A9D" w:rsidRDefault="4B1F096C" w:rsidP="4B1F096C">
            <w:pPr>
              <w:rPr>
                <w:sz w:val="18"/>
                <w:szCs w:val="18"/>
              </w:rPr>
            </w:pPr>
            <w:r w:rsidRPr="00D95A9D">
              <w:rPr>
                <w:sz w:val="18"/>
                <w:szCs w:val="18"/>
              </w:rPr>
              <w:t>VER00</w:t>
            </w:r>
          </w:p>
        </w:tc>
        <w:tc>
          <w:tcPr>
            <w:tcW w:w="6186" w:type="dxa"/>
          </w:tcPr>
          <w:p w14:paraId="36FD83D1" w14:textId="77777777" w:rsidR="007B31C6" w:rsidRPr="00D95A9D" w:rsidRDefault="4B1F096C" w:rsidP="4B1F096C">
            <w:pPr>
              <w:pStyle w:val="Odsekzoznamu"/>
              <w:numPr>
                <w:ilvl w:val="0"/>
                <w:numId w:val="125"/>
              </w:numPr>
              <w:rPr>
                <w:sz w:val="18"/>
                <w:szCs w:val="18"/>
              </w:rPr>
            </w:pPr>
            <w:r w:rsidRPr="00D95A9D">
              <w:rPr>
                <w:sz w:val="18"/>
                <w:szCs w:val="18"/>
              </w:rPr>
              <w:t>Využívaná len pre účely záznamu o vyšetrenie</w:t>
            </w:r>
          </w:p>
          <w:p w14:paraId="36B6C1CB" w14:textId="77777777" w:rsidR="007B31C6" w:rsidRPr="00D95A9D" w:rsidRDefault="4B1F096C" w:rsidP="4B1F096C">
            <w:pPr>
              <w:pStyle w:val="Odsekzoznamu"/>
              <w:numPr>
                <w:ilvl w:val="0"/>
                <w:numId w:val="125"/>
              </w:numPr>
              <w:rPr>
                <w:sz w:val="18"/>
                <w:szCs w:val="18"/>
              </w:rPr>
            </w:pPr>
            <w:r w:rsidRPr="00D95A9D">
              <w:rPr>
                <w:sz w:val="18"/>
                <w:szCs w:val="18"/>
              </w:rPr>
              <w:t xml:space="preserve">Klinický neuzavretý záznam (primárne prepúšťacia správa)  – čaká na výsledok laboratórneho alebo zobrazovacieho vyšetrenia, ktoré nemá k dispozícií a pacient opúšťa ústavnú starostlivosť, kedy mu je odovzdávaný záznam z vyšetrenia </w:t>
            </w:r>
          </w:p>
          <w:p w14:paraId="1C354C8F" w14:textId="7C677234" w:rsidR="006E215B" w:rsidRPr="00D95A9D" w:rsidRDefault="4B1F096C" w:rsidP="00D95A9D">
            <w:pPr>
              <w:pStyle w:val="Odsekzoznamu"/>
              <w:numPr>
                <w:ilvl w:val="0"/>
                <w:numId w:val="125"/>
              </w:numPr>
              <w:rPr>
                <w:sz w:val="18"/>
                <w:szCs w:val="18"/>
              </w:rPr>
            </w:pPr>
            <w:r w:rsidRPr="00D95A9D">
              <w:rPr>
                <w:sz w:val="18"/>
                <w:szCs w:val="18"/>
              </w:rPr>
              <w:t xml:space="preserve">Zdravotníckemu pracovník nie je sprístupnený stav verzie, informácia o VER00 je zdravotníckemu pracovníkovi zobrazovaná na základe príznaku: </w:t>
            </w:r>
            <w:r w:rsidRPr="00D95A9D">
              <w:rPr>
                <w:rFonts w:asciiTheme="minorHAnsi" w:eastAsiaTheme="minorEastAsia" w:hAnsiTheme="minorHAnsi" w:cstheme="minorBidi"/>
                <w:sz w:val="18"/>
                <w:szCs w:val="18"/>
              </w:rPr>
              <w:t>„Správa bude doplnená po prepustení pacienta“</w:t>
            </w:r>
          </w:p>
        </w:tc>
      </w:tr>
      <w:tr w:rsidR="006E215B" w:rsidRPr="00D95A9D" w14:paraId="333CDB7C" w14:textId="77777777" w:rsidTr="00F8662E">
        <w:trPr>
          <w:cantSplit/>
        </w:trPr>
        <w:tc>
          <w:tcPr>
            <w:tcW w:w="2830" w:type="dxa"/>
          </w:tcPr>
          <w:p w14:paraId="3C9416CB" w14:textId="77777777" w:rsidR="006E215B" w:rsidRPr="00D95A9D" w:rsidRDefault="4B1F096C" w:rsidP="4B1F096C">
            <w:pPr>
              <w:rPr>
                <w:sz w:val="18"/>
                <w:szCs w:val="18"/>
              </w:rPr>
            </w:pPr>
            <w:r w:rsidRPr="00D95A9D">
              <w:rPr>
                <w:sz w:val="18"/>
                <w:szCs w:val="18"/>
              </w:rPr>
              <w:t>VER01</w:t>
            </w:r>
          </w:p>
        </w:tc>
        <w:tc>
          <w:tcPr>
            <w:tcW w:w="6186" w:type="dxa"/>
          </w:tcPr>
          <w:p w14:paraId="183B3CEB" w14:textId="77777777" w:rsidR="006E215B" w:rsidRPr="00D95A9D" w:rsidRDefault="4B1F096C" w:rsidP="4B1F096C">
            <w:pPr>
              <w:pStyle w:val="Odsekzoznamu"/>
              <w:numPr>
                <w:ilvl w:val="0"/>
                <w:numId w:val="126"/>
              </w:numPr>
              <w:rPr>
                <w:sz w:val="18"/>
                <w:szCs w:val="18"/>
              </w:rPr>
            </w:pPr>
            <w:r w:rsidRPr="00D95A9D">
              <w:rPr>
                <w:sz w:val="18"/>
                <w:szCs w:val="18"/>
              </w:rPr>
              <w:t>Využívané len pre účely záznamu o vyšetrení</w:t>
            </w:r>
          </w:p>
          <w:p w14:paraId="339CCEAD" w14:textId="77777777" w:rsidR="007B31C6" w:rsidRPr="00D95A9D" w:rsidRDefault="4B1F096C" w:rsidP="4B1F096C">
            <w:pPr>
              <w:pStyle w:val="Odsekzoznamu"/>
              <w:numPr>
                <w:ilvl w:val="0"/>
                <w:numId w:val="126"/>
              </w:numPr>
              <w:rPr>
                <w:sz w:val="18"/>
                <w:szCs w:val="18"/>
              </w:rPr>
            </w:pPr>
            <w:r w:rsidRPr="00D95A9D">
              <w:rPr>
                <w:sz w:val="18"/>
                <w:szCs w:val="18"/>
              </w:rPr>
              <w:t>Klinicky uzatvorený záznam bez potreby ďalšieho doplnenia</w:t>
            </w:r>
          </w:p>
          <w:p w14:paraId="21B18B61" w14:textId="77777777" w:rsidR="007B31C6" w:rsidRPr="00D95A9D" w:rsidRDefault="4B1F096C" w:rsidP="4B1F096C">
            <w:pPr>
              <w:pStyle w:val="Odsekzoznamu"/>
              <w:numPr>
                <w:ilvl w:val="0"/>
                <w:numId w:val="126"/>
              </w:numPr>
              <w:rPr>
                <w:sz w:val="18"/>
                <w:szCs w:val="18"/>
              </w:rPr>
            </w:pPr>
            <w:r w:rsidRPr="00D95A9D">
              <w:rPr>
                <w:sz w:val="18"/>
                <w:szCs w:val="18"/>
              </w:rPr>
              <w:t xml:space="preserve">Zdravotníckemu pracovníkovi nie je sprístupnený stav verzie na obrazovku (slúži ako technický atribút) </w:t>
            </w:r>
          </w:p>
        </w:tc>
      </w:tr>
      <w:tr w:rsidR="006E215B" w:rsidRPr="00D95A9D" w14:paraId="5D30F1C1" w14:textId="77777777" w:rsidTr="00F8662E">
        <w:trPr>
          <w:cantSplit/>
        </w:trPr>
        <w:tc>
          <w:tcPr>
            <w:tcW w:w="2830" w:type="dxa"/>
          </w:tcPr>
          <w:p w14:paraId="40BCF652" w14:textId="77777777" w:rsidR="006E215B" w:rsidRPr="00D95A9D" w:rsidRDefault="4B1F096C" w:rsidP="4B1F096C">
            <w:pPr>
              <w:rPr>
                <w:sz w:val="18"/>
                <w:szCs w:val="18"/>
              </w:rPr>
            </w:pPr>
            <w:r w:rsidRPr="00D95A9D">
              <w:rPr>
                <w:sz w:val="18"/>
                <w:szCs w:val="18"/>
              </w:rPr>
              <w:t>VER02</w:t>
            </w:r>
          </w:p>
        </w:tc>
        <w:tc>
          <w:tcPr>
            <w:tcW w:w="6186" w:type="dxa"/>
          </w:tcPr>
          <w:p w14:paraId="2C426C33" w14:textId="77777777" w:rsidR="006E215B" w:rsidRPr="00D95A9D" w:rsidRDefault="4B1F096C" w:rsidP="4B1F096C">
            <w:pPr>
              <w:pStyle w:val="Odsekzoznamu"/>
              <w:numPr>
                <w:ilvl w:val="0"/>
                <w:numId w:val="127"/>
              </w:numPr>
              <w:rPr>
                <w:sz w:val="18"/>
                <w:szCs w:val="18"/>
              </w:rPr>
            </w:pPr>
            <w:r w:rsidRPr="00D95A9D">
              <w:rPr>
                <w:sz w:val="18"/>
                <w:szCs w:val="18"/>
              </w:rPr>
              <w:t xml:space="preserve">Využívaná len pre účely pacientskeho sumáru </w:t>
            </w:r>
          </w:p>
          <w:p w14:paraId="0B3DB427" w14:textId="77777777" w:rsidR="007B31C6" w:rsidRPr="00D95A9D" w:rsidRDefault="4B1F096C" w:rsidP="4B1F096C">
            <w:pPr>
              <w:pStyle w:val="Odsekzoznamu"/>
              <w:numPr>
                <w:ilvl w:val="0"/>
                <w:numId w:val="127"/>
              </w:numPr>
              <w:rPr>
                <w:sz w:val="18"/>
                <w:szCs w:val="18"/>
              </w:rPr>
            </w:pPr>
            <w:r w:rsidRPr="00D95A9D">
              <w:rPr>
                <w:sz w:val="18"/>
                <w:szCs w:val="18"/>
              </w:rPr>
              <w:t>Záznam v pacientskom sumári, ktorý bol správne zapísaný avšak aktuálne už stratil platnosť (napr. choroba zanikla, zdravotná pomôcka je už vybraná)</w:t>
            </w:r>
          </w:p>
          <w:p w14:paraId="5934E48E" w14:textId="77777777" w:rsidR="007B31C6" w:rsidRPr="00D95A9D" w:rsidRDefault="4B1F096C" w:rsidP="4B1F096C">
            <w:pPr>
              <w:pStyle w:val="Odsekzoznamu"/>
              <w:numPr>
                <w:ilvl w:val="0"/>
                <w:numId w:val="127"/>
              </w:numPr>
              <w:rPr>
                <w:sz w:val="18"/>
                <w:szCs w:val="18"/>
              </w:rPr>
            </w:pPr>
            <w:r w:rsidRPr="00D95A9D">
              <w:rPr>
                <w:sz w:val="18"/>
                <w:szCs w:val="18"/>
              </w:rPr>
              <w:t xml:space="preserve">Záznamy sú zdravotníckemu pracovníkovi sprístupňované na vyžiadanie </w:t>
            </w:r>
          </w:p>
        </w:tc>
      </w:tr>
      <w:tr w:rsidR="006E215B" w:rsidRPr="00D95A9D" w14:paraId="396E6880" w14:textId="77777777" w:rsidTr="00F8662E">
        <w:trPr>
          <w:cantSplit/>
        </w:trPr>
        <w:tc>
          <w:tcPr>
            <w:tcW w:w="2830" w:type="dxa"/>
          </w:tcPr>
          <w:p w14:paraId="39B74E9B" w14:textId="77777777" w:rsidR="006E215B" w:rsidRPr="00D95A9D" w:rsidRDefault="4B1F096C" w:rsidP="4B1F096C">
            <w:pPr>
              <w:rPr>
                <w:sz w:val="18"/>
                <w:szCs w:val="18"/>
              </w:rPr>
            </w:pPr>
            <w:r w:rsidRPr="00D95A9D">
              <w:rPr>
                <w:sz w:val="18"/>
                <w:szCs w:val="18"/>
              </w:rPr>
              <w:t>VER04</w:t>
            </w:r>
          </w:p>
        </w:tc>
        <w:tc>
          <w:tcPr>
            <w:tcW w:w="6186" w:type="dxa"/>
          </w:tcPr>
          <w:p w14:paraId="484F73D0" w14:textId="77777777" w:rsidR="007B31C6" w:rsidRPr="00D95A9D" w:rsidRDefault="4B1F096C" w:rsidP="4B1F096C">
            <w:pPr>
              <w:pStyle w:val="Odsekzoznamu"/>
              <w:numPr>
                <w:ilvl w:val="0"/>
                <w:numId w:val="127"/>
              </w:numPr>
              <w:rPr>
                <w:sz w:val="18"/>
                <w:szCs w:val="18"/>
              </w:rPr>
            </w:pPr>
            <w:r w:rsidRPr="00D95A9D">
              <w:rPr>
                <w:sz w:val="18"/>
                <w:szCs w:val="18"/>
              </w:rPr>
              <w:t xml:space="preserve">Využívaná pre účely záznamu o vyšetrení a pacientskeho sumáru </w:t>
            </w:r>
          </w:p>
          <w:p w14:paraId="2B1AD4CC" w14:textId="77777777" w:rsidR="007B31C6" w:rsidRPr="00D95A9D" w:rsidRDefault="4B1F096C" w:rsidP="4B1F096C">
            <w:pPr>
              <w:pStyle w:val="Odsekzoznamu"/>
              <w:numPr>
                <w:ilvl w:val="0"/>
                <w:numId w:val="127"/>
              </w:numPr>
              <w:rPr>
                <w:sz w:val="18"/>
                <w:szCs w:val="18"/>
              </w:rPr>
            </w:pPr>
            <w:r w:rsidRPr="00D95A9D">
              <w:rPr>
                <w:sz w:val="18"/>
                <w:szCs w:val="18"/>
              </w:rPr>
              <w:t xml:space="preserve">Záznam bol chybne zapísaný z dôvodu administratívnej chyby zdravotníckeho pracovníka </w:t>
            </w:r>
          </w:p>
          <w:p w14:paraId="3F624E9B" w14:textId="77777777" w:rsidR="006E215B" w:rsidRPr="00D95A9D" w:rsidRDefault="4B1F096C" w:rsidP="4B1F096C">
            <w:pPr>
              <w:pStyle w:val="Odsekzoznamu"/>
              <w:numPr>
                <w:ilvl w:val="0"/>
                <w:numId w:val="127"/>
              </w:numPr>
              <w:rPr>
                <w:sz w:val="18"/>
                <w:szCs w:val="18"/>
              </w:rPr>
            </w:pPr>
            <w:r w:rsidRPr="00D95A9D">
              <w:rPr>
                <w:sz w:val="18"/>
                <w:szCs w:val="18"/>
              </w:rPr>
              <w:t>Záznamy sú zdravotníckemu pracovníkovi sprístupňované na vyžiadanie (pre prípadne auditné/ kontrolné účely) – napr. revízny lekár</w:t>
            </w:r>
          </w:p>
        </w:tc>
      </w:tr>
    </w:tbl>
    <w:p w14:paraId="5BABC852" w14:textId="77777777" w:rsidR="00585A0F" w:rsidRPr="000918AA" w:rsidRDefault="4B1F096C" w:rsidP="00ED73E9">
      <w:pPr>
        <w:pStyle w:val="Nadpis2"/>
        <w:rPr>
          <w:lang w:val="sk-SK"/>
        </w:rPr>
      </w:pPr>
      <w:bookmarkStart w:id="133" w:name="_ZapisZaznamOVysetreni_v4"/>
      <w:bookmarkStart w:id="134" w:name="_ZapisZaznamOVysetreni_v3"/>
      <w:bookmarkStart w:id="135" w:name="_ZapisZaznamOVysetreni_v5"/>
      <w:bookmarkStart w:id="136" w:name="_Toc2079624"/>
      <w:bookmarkEnd w:id="133"/>
      <w:bookmarkEnd w:id="134"/>
      <w:bookmarkEnd w:id="135"/>
      <w:r w:rsidRPr="000918AA">
        <w:rPr>
          <w:lang w:val="sk-SK"/>
        </w:rPr>
        <w:t>ZapisZaznamOVysetreni_v5</w:t>
      </w:r>
      <w:bookmarkStart w:id="137" w:name="_Toc497466019"/>
      <w:bookmarkEnd w:id="136"/>
      <w:bookmarkEnd w:id="137"/>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585A0F" w:rsidRPr="00D95A9D" w14:paraId="461BBF9A"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830D91D" w14:textId="77777777" w:rsidR="00585A0F"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50619E2" w14:textId="77777777" w:rsidR="00585A0F" w:rsidRPr="00D95A9D" w:rsidRDefault="4B1F096C" w:rsidP="4B1F096C">
            <w:pPr>
              <w:rPr>
                <w:sz w:val="18"/>
                <w:szCs w:val="18"/>
              </w:rPr>
            </w:pPr>
            <w:r w:rsidRPr="00D95A9D">
              <w:rPr>
                <w:sz w:val="18"/>
                <w:szCs w:val="18"/>
              </w:rPr>
              <w:t xml:space="preserve"> ZapisZaznamOVysetreni_v5</w:t>
            </w:r>
          </w:p>
        </w:tc>
      </w:tr>
      <w:tr w:rsidR="00585A0F" w:rsidRPr="00D95A9D" w14:paraId="5867C037"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192623E" w14:textId="77777777" w:rsidR="00585A0F"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57CFC28F" w14:textId="77777777" w:rsidR="00585A0F" w:rsidRPr="00D95A9D" w:rsidRDefault="001C6B33" w:rsidP="4B1F096C">
            <w:pPr>
              <w:rPr>
                <w:sz w:val="18"/>
                <w:szCs w:val="18"/>
              </w:rPr>
            </w:pPr>
            <w:r w:rsidRPr="0059754F">
              <w:fldChar w:fldCharType="begin" w:fldLock="1"/>
            </w:r>
            <w:r w:rsidR="00585A0F" w:rsidRPr="00D95A9D">
              <w:rPr>
                <w:sz w:val="18"/>
                <w:szCs w:val="18"/>
              </w:rPr>
              <w:instrText>MERGEFIELD Element.valueOf(x070-Urcenie)</w:instrText>
            </w:r>
            <w:r w:rsidRPr="0059754F">
              <w:rPr>
                <w:sz w:val="18"/>
                <w:szCs w:val="18"/>
              </w:rPr>
              <w:fldChar w:fldCharType="separate"/>
            </w:r>
            <w:r w:rsidR="00585A0F" w:rsidRPr="00D95A9D">
              <w:rPr>
                <w:sz w:val="18"/>
                <w:szCs w:val="18"/>
              </w:rPr>
              <w:t>IS PZS</w:t>
            </w:r>
            <w:r w:rsidRPr="0059754F">
              <w:fldChar w:fldCharType="end"/>
            </w:r>
          </w:p>
        </w:tc>
      </w:tr>
      <w:tr w:rsidR="00585A0F" w:rsidRPr="00D95A9D" w14:paraId="0BD5404A"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F45D6C6" w14:textId="77777777" w:rsidR="00585A0F"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54D26C5" w14:textId="77777777" w:rsidR="00585A0F" w:rsidRPr="00D95A9D" w:rsidRDefault="001C6B33" w:rsidP="4B1F096C">
            <w:pPr>
              <w:rPr>
                <w:sz w:val="18"/>
                <w:szCs w:val="18"/>
              </w:rPr>
            </w:pPr>
            <w:r w:rsidRPr="0059754F">
              <w:fldChar w:fldCharType="begin" w:fldLock="1"/>
            </w:r>
            <w:r w:rsidR="00585A0F" w:rsidRPr="00D95A9D">
              <w:rPr>
                <w:sz w:val="18"/>
                <w:szCs w:val="18"/>
              </w:rPr>
              <w:instrText>MERGEFIELD Element.valueOf(x070-Charakteristika)</w:instrText>
            </w:r>
            <w:r w:rsidRPr="0059754F">
              <w:rPr>
                <w:sz w:val="18"/>
                <w:szCs w:val="18"/>
              </w:rPr>
              <w:fldChar w:fldCharType="separate"/>
            </w:r>
            <w:r w:rsidR="00585A0F" w:rsidRPr="00D95A9D">
              <w:rPr>
                <w:sz w:val="18"/>
                <w:szCs w:val="18"/>
              </w:rPr>
              <w:t>Služba zapíše záznam o vyšetrení</w:t>
            </w:r>
            <w:r w:rsidRPr="0059754F">
              <w:fldChar w:fldCharType="end"/>
            </w:r>
          </w:p>
        </w:tc>
      </w:tr>
      <w:tr w:rsidR="00585A0F" w:rsidRPr="00D95A9D" w14:paraId="28A751BB"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F101FDE" w14:textId="77777777" w:rsidR="00585A0F"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78A337F9" w14:textId="77777777" w:rsidR="00585A0F" w:rsidRPr="00D95A9D" w:rsidRDefault="001C6B33" w:rsidP="4B1F096C">
            <w:pPr>
              <w:rPr>
                <w:sz w:val="18"/>
                <w:szCs w:val="18"/>
              </w:rPr>
            </w:pPr>
            <w:r w:rsidRPr="0059754F">
              <w:fldChar w:fldCharType="begin" w:fldLock="1"/>
            </w:r>
            <w:r w:rsidR="00585A0F" w:rsidRPr="00D95A9D">
              <w:rPr>
                <w:sz w:val="18"/>
                <w:szCs w:val="18"/>
              </w:rPr>
              <w:instrText>MERGEFIELD Element.valueOf(x070-SposobVolania)</w:instrText>
            </w:r>
            <w:r w:rsidRPr="0059754F">
              <w:rPr>
                <w:sz w:val="18"/>
                <w:szCs w:val="18"/>
              </w:rPr>
              <w:fldChar w:fldCharType="separate"/>
            </w:r>
            <w:r w:rsidR="00585A0F" w:rsidRPr="00D95A9D">
              <w:rPr>
                <w:sz w:val="18"/>
                <w:szCs w:val="18"/>
              </w:rPr>
              <w:t>Synchrónny</w:t>
            </w:r>
            <w:r w:rsidRPr="0059754F">
              <w:fldChar w:fldCharType="end"/>
            </w:r>
          </w:p>
        </w:tc>
      </w:tr>
      <w:tr w:rsidR="00585A0F" w:rsidRPr="00D95A9D" w14:paraId="24271452"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5F73998" w14:textId="77777777" w:rsidR="00585A0F"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68693AB5" w14:textId="77777777" w:rsidR="00585A0F"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Slúži poskytovateľovi ZS na zaznamenanie záznamu z vyšetrenia pacienta.</w:t>
            </w:r>
          </w:p>
          <w:p w14:paraId="27FE1E54" w14:textId="77777777" w:rsidR="00585A0F"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Služba umožňuje zapísať:</w:t>
            </w:r>
          </w:p>
          <w:p w14:paraId="5ADE378F" w14:textId="77777777" w:rsidR="00585A0F" w:rsidRPr="00D95A9D" w:rsidRDefault="4B1F096C" w:rsidP="4B1F096C">
            <w:pPr>
              <w:pStyle w:val="Odsekzoznamu"/>
              <w:numPr>
                <w:ilvl w:val="0"/>
                <w:numId w:val="27"/>
              </w:numPr>
              <w:autoSpaceDE w:val="0"/>
              <w:autoSpaceDN w:val="0"/>
              <w:adjustRightInd w:val="0"/>
              <w:spacing w:after="1"/>
              <w:rPr>
                <w:rFonts w:eastAsia="Arial" w:cs="Arial"/>
                <w:sz w:val="18"/>
                <w:szCs w:val="18"/>
                <w:lang w:eastAsia="sk-SK"/>
              </w:rPr>
            </w:pPr>
            <w:r w:rsidRPr="00D95A9D">
              <w:rPr>
                <w:sz w:val="18"/>
                <w:szCs w:val="18"/>
                <w:lang w:eastAsia="sk-SK"/>
              </w:rPr>
              <w:t>Záznam o odbornom vyšetrení pacienta</w:t>
            </w:r>
          </w:p>
          <w:p w14:paraId="1A0647E3" w14:textId="77777777" w:rsidR="00585A0F" w:rsidRPr="00D95A9D" w:rsidRDefault="4B1F096C" w:rsidP="4B1F096C">
            <w:pPr>
              <w:pStyle w:val="Odsekzoznamu"/>
              <w:numPr>
                <w:ilvl w:val="0"/>
                <w:numId w:val="27"/>
              </w:numPr>
              <w:autoSpaceDE w:val="0"/>
              <w:autoSpaceDN w:val="0"/>
              <w:adjustRightInd w:val="0"/>
              <w:spacing w:after="1"/>
              <w:rPr>
                <w:rFonts w:eastAsia="Arial" w:cs="Arial"/>
                <w:sz w:val="18"/>
                <w:szCs w:val="18"/>
                <w:lang w:eastAsia="sk-SK"/>
              </w:rPr>
            </w:pPr>
            <w:r w:rsidRPr="00D95A9D">
              <w:rPr>
                <w:sz w:val="18"/>
                <w:szCs w:val="18"/>
                <w:lang w:eastAsia="sk-SK"/>
              </w:rPr>
              <w:t>Záznam o zobrazovacom vyšetrení pacienta</w:t>
            </w:r>
          </w:p>
          <w:p w14:paraId="7E008842" w14:textId="77777777" w:rsidR="00585A0F" w:rsidRPr="00D95A9D" w:rsidRDefault="4B1F096C" w:rsidP="4B1F096C">
            <w:pPr>
              <w:pStyle w:val="Odsekzoznamu"/>
              <w:numPr>
                <w:ilvl w:val="0"/>
                <w:numId w:val="27"/>
              </w:numPr>
              <w:autoSpaceDE w:val="0"/>
              <w:autoSpaceDN w:val="0"/>
              <w:adjustRightInd w:val="0"/>
              <w:spacing w:after="1"/>
              <w:rPr>
                <w:rFonts w:eastAsia="Arial" w:cs="Arial"/>
                <w:sz w:val="18"/>
                <w:szCs w:val="18"/>
                <w:lang w:eastAsia="sk-SK"/>
              </w:rPr>
            </w:pPr>
            <w:r w:rsidRPr="00D95A9D">
              <w:rPr>
                <w:sz w:val="18"/>
                <w:szCs w:val="18"/>
                <w:lang w:eastAsia="sk-SK"/>
              </w:rPr>
              <w:t>Lekársku prepúšťaciu správu</w:t>
            </w:r>
          </w:p>
          <w:p w14:paraId="7578400A" w14:textId="77777777" w:rsidR="00585A0F" w:rsidRPr="00D95A9D" w:rsidRDefault="4B1F096C" w:rsidP="4B1F096C">
            <w:pPr>
              <w:pStyle w:val="Odsekzoznamu"/>
              <w:numPr>
                <w:ilvl w:val="0"/>
                <w:numId w:val="27"/>
              </w:numPr>
              <w:autoSpaceDE w:val="0"/>
              <w:autoSpaceDN w:val="0"/>
              <w:adjustRightInd w:val="0"/>
              <w:spacing w:after="1"/>
              <w:rPr>
                <w:rFonts w:eastAsia="Arial" w:cs="Arial"/>
                <w:sz w:val="18"/>
                <w:szCs w:val="18"/>
                <w:lang w:eastAsia="sk-SK"/>
              </w:rPr>
            </w:pPr>
            <w:r w:rsidRPr="00D95A9D">
              <w:rPr>
                <w:sz w:val="18"/>
                <w:szCs w:val="18"/>
                <w:lang w:eastAsia="sk-SK"/>
              </w:rPr>
              <w:t>“Odporúčané vyšetrenie“ ako súčasť záznamu o odbornom vyšetrení</w:t>
            </w:r>
          </w:p>
          <w:p w14:paraId="213DA769" w14:textId="77777777" w:rsidR="00585A0F" w:rsidRPr="00D95A9D" w:rsidRDefault="00585A0F" w:rsidP="00A322CA">
            <w:pPr>
              <w:autoSpaceDE w:val="0"/>
              <w:autoSpaceDN w:val="0"/>
              <w:adjustRightInd w:val="0"/>
              <w:spacing w:after="1"/>
              <w:rPr>
                <w:rFonts w:cs="Arial"/>
                <w:sz w:val="18"/>
                <w:szCs w:val="18"/>
                <w:lang w:eastAsia="sk-SK"/>
              </w:rPr>
            </w:pPr>
          </w:p>
          <w:p w14:paraId="554C30A6" w14:textId="77777777" w:rsidR="00585A0F" w:rsidRPr="00D95A9D" w:rsidRDefault="4B1F096C" w:rsidP="4B1F096C">
            <w:pPr>
              <w:autoSpaceDE w:val="0"/>
              <w:autoSpaceDN w:val="0"/>
              <w:adjustRightInd w:val="0"/>
              <w:spacing w:after="1"/>
              <w:rPr>
                <w:rFonts w:eastAsia="Arial" w:cs="Arial"/>
                <w:sz w:val="18"/>
                <w:szCs w:val="18"/>
                <w:lang w:eastAsia="sk-SK"/>
              </w:rPr>
            </w:pPr>
            <w:r w:rsidRPr="00D95A9D">
              <w:rPr>
                <w:sz w:val="18"/>
                <w:szCs w:val="18"/>
                <w:lang w:eastAsia="sk-SK"/>
              </w:rPr>
              <w:t>Výsledkom je:</w:t>
            </w:r>
          </w:p>
          <w:p w14:paraId="66F33169" w14:textId="77777777" w:rsidR="00585A0F" w:rsidRPr="00D95A9D" w:rsidRDefault="4B1F096C" w:rsidP="4B1F096C">
            <w:pPr>
              <w:pStyle w:val="Odsekzoznamu"/>
              <w:numPr>
                <w:ilvl w:val="0"/>
                <w:numId w:val="30"/>
              </w:numPr>
              <w:autoSpaceDE w:val="0"/>
              <w:autoSpaceDN w:val="0"/>
              <w:adjustRightInd w:val="0"/>
              <w:spacing w:after="1"/>
              <w:rPr>
                <w:rFonts w:eastAsia="Arial" w:cs="Arial"/>
                <w:sz w:val="18"/>
                <w:szCs w:val="18"/>
                <w:lang w:eastAsia="sk-SK"/>
              </w:rPr>
            </w:pPr>
            <w:r w:rsidRPr="00D95A9D">
              <w:rPr>
                <w:sz w:val="18"/>
                <w:szCs w:val="18"/>
                <w:lang w:eastAsia="sk-SK"/>
              </w:rPr>
              <w:t>Jednoznačný identifikátor vytvoreného záznamu, podľa ktorého si je možné tento záznam spätne vyžiadať.</w:t>
            </w:r>
          </w:p>
          <w:p w14:paraId="1ABB7292" w14:textId="77777777" w:rsidR="00585A0F" w:rsidRPr="00D95A9D" w:rsidRDefault="00585A0F" w:rsidP="00585A0F">
            <w:pPr>
              <w:pStyle w:val="Odsekzoznamu"/>
              <w:autoSpaceDE w:val="0"/>
              <w:autoSpaceDN w:val="0"/>
              <w:adjustRightInd w:val="0"/>
              <w:spacing w:after="1"/>
              <w:rPr>
                <w:rFonts w:cs="Arial"/>
                <w:sz w:val="18"/>
                <w:szCs w:val="18"/>
                <w:lang w:eastAsia="sk-SK"/>
              </w:rPr>
            </w:pPr>
          </w:p>
        </w:tc>
      </w:tr>
      <w:tr w:rsidR="00585A0F" w:rsidRPr="00D95A9D" w14:paraId="35979016"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A4359FF" w14:textId="77777777" w:rsidR="00585A0F" w:rsidRPr="00D95A9D" w:rsidRDefault="4B1F096C" w:rsidP="4B1F096C">
            <w:pPr>
              <w:rPr>
                <w:sz w:val="18"/>
                <w:szCs w:val="18"/>
              </w:rPr>
            </w:pPr>
            <w:r w:rsidRPr="00D95A9D">
              <w:rPr>
                <w:sz w:val="18"/>
                <w:szCs w:val="18"/>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475252F2" w14:textId="77777777" w:rsidR="002E5438" w:rsidRPr="00D95A9D" w:rsidRDefault="00A10E40" w:rsidP="002E5438">
            <w:pPr>
              <w:pStyle w:val="Bezriadkovania"/>
              <w:numPr>
                <w:ilvl w:val="0"/>
                <w:numId w:val="20"/>
              </w:numPr>
              <w:spacing w:after="0"/>
              <w:rPr>
                <w:rFonts w:asciiTheme="minorHAnsi" w:eastAsiaTheme="minorEastAsia" w:hAnsiTheme="minorHAnsi" w:cstheme="minorBidi"/>
                <w:color w:val="auto"/>
                <w:sz w:val="18"/>
                <w:szCs w:val="18"/>
                <w:lang w:val="sk-SK"/>
              </w:rPr>
            </w:pPr>
            <w:hyperlink w:anchor="_Záznam_z_odborného" w:history="1">
              <w:r w:rsidR="002E5438" w:rsidRPr="00D95A9D">
                <w:rPr>
                  <w:rStyle w:val="Hypertextovprepojenie"/>
                  <w:rFonts w:asciiTheme="minorHAnsi" w:eastAsiaTheme="minorEastAsia" w:hAnsiTheme="minorHAnsi" w:cstheme="minorBidi"/>
                  <w:sz w:val="18"/>
                  <w:szCs w:val="18"/>
                  <w:lang w:val="sk-SK"/>
                </w:rPr>
                <w:t>CEN-EN13606-ENTRY.Zaznam_o_vysetreni-Zaznam_o_odbornom_vysetreni.v5</w:t>
              </w:r>
            </w:hyperlink>
          </w:p>
          <w:p w14:paraId="38527F2F" w14:textId="77777777" w:rsidR="003C5950"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CEN-EN13606-CLUSTER.Odporucanie_na_vysetrenie.v1</w:t>
              </w:r>
            </w:hyperlink>
          </w:p>
          <w:p w14:paraId="4FE604D7" w14:textId="77777777" w:rsidR="003C5950"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CEN-EN13606-ENTRY.Zaznam_o_vysetreni-Lekárska_prepustacia_sprava.v4</w:t>
              </w:r>
            </w:hyperlink>
          </w:p>
          <w:p w14:paraId="465492FB" w14:textId="77777777" w:rsidR="00585A0F"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obrazovacie_vyšetrenie" w:history="1">
              <w:r w:rsidR="4B1F096C" w:rsidRPr="00D95A9D">
                <w:rPr>
                  <w:rStyle w:val="Hypertextovprepojenie"/>
                  <w:rFonts w:asciiTheme="minorHAnsi" w:eastAsiaTheme="minorEastAsia" w:hAnsiTheme="minorHAnsi" w:cstheme="minorBidi"/>
                  <w:sz w:val="18"/>
                  <w:szCs w:val="18"/>
                  <w:lang w:val="sk-SK"/>
                </w:rPr>
                <w:t>CEN-EN13606-ENTRY.Zaznam_o_vysetreni-Zaznam_o_zobrazovacom_vysetreni.v3</w:t>
              </w:r>
            </w:hyperlink>
          </w:p>
        </w:tc>
      </w:tr>
      <w:tr w:rsidR="00585A0F" w:rsidRPr="00D95A9D" w14:paraId="75CC6978"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27F5ADC" w14:textId="77777777" w:rsidR="00585A0F" w:rsidRPr="00D95A9D" w:rsidRDefault="4B1F096C" w:rsidP="4B1F096C">
            <w:pPr>
              <w:rPr>
                <w:sz w:val="18"/>
                <w:szCs w:val="18"/>
              </w:rPr>
            </w:pPr>
            <w:r w:rsidRPr="00D95A9D">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3ACD6C9C" w14:textId="77777777" w:rsidR="00585A0F" w:rsidRPr="00D95A9D" w:rsidRDefault="34661EDB" w:rsidP="34661EDB">
            <w:pPr>
              <w:numPr>
                <w:ilvl w:val="0"/>
                <w:numId w:val="26"/>
              </w:numPr>
              <w:autoSpaceDE w:val="0"/>
              <w:autoSpaceDN w:val="0"/>
              <w:adjustRightInd w:val="0"/>
              <w:spacing w:after="1"/>
              <w:rPr>
                <w:rFonts w:eastAsia="Arial" w:cs="Arial"/>
                <w:sz w:val="18"/>
                <w:szCs w:val="18"/>
                <w:lang w:eastAsia="sk-SK"/>
              </w:rPr>
            </w:pPr>
            <w:r w:rsidRPr="00D95A9D">
              <w:rPr>
                <w:color w:val="000000"/>
                <w:sz w:val="18"/>
                <w:szCs w:val="18"/>
              </w:rPr>
              <w:t>Vysetrenia_Request_Response.xsd/IdZaznamuVysetrenia</w:t>
            </w:r>
          </w:p>
        </w:tc>
      </w:tr>
      <w:tr w:rsidR="00585A0F" w:rsidRPr="00D95A9D" w14:paraId="68460367"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DF727C4" w14:textId="77777777" w:rsidR="00585A0F" w:rsidRPr="00D95A9D" w:rsidRDefault="4B1F096C" w:rsidP="4B1F096C">
            <w:pPr>
              <w:rPr>
                <w:sz w:val="18"/>
                <w:szCs w:val="18"/>
              </w:rPr>
            </w:pPr>
            <w:r w:rsidRPr="00D95A9D">
              <w:rPr>
                <w:sz w:val="18"/>
                <w:szCs w:val="18"/>
              </w:rPr>
              <w:lastRenderedPageBreak/>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4DBD57C1" w14:textId="77777777" w:rsidR="00585A0F" w:rsidRPr="00D95A9D" w:rsidRDefault="4B1F096C" w:rsidP="4B1F096C">
            <w:pPr>
              <w:numPr>
                <w:ilvl w:val="0"/>
                <w:numId w:val="26"/>
              </w:numPr>
              <w:autoSpaceDE w:val="0"/>
              <w:autoSpaceDN w:val="0"/>
              <w:adjustRightInd w:val="0"/>
              <w:spacing w:after="1"/>
              <w:rPr>
                <w:rFonts w:eastAsia="Arial" w:cs="Arial"/>
                <w:sz w:val="18"/>
                <w:szCs w:val="18"/>
                <w:lang w:eastAsia="sk-SK"/>
              </w:rPr>
            </w:pPr>
            <w:r w:rsidRPr="00D95A9D">
              <w:rPr>
                <w:sz w:val="18"/>
                <w:szCs w:val="18"/>
                <w:lang w:eastAsia="sk-SK"/>
              </w:rPr>
              <w:t>Záznam môže zapísať len identifikovaný a autorizovaný lekár v roli konkrétneho PZS.</w:t>
            </w:r>
          </w:p>
          <w:p w14:paraId="73DC60E0" w14:textId="77777777" w:rsidR="00585A0F" w:rsidRPr="00D95A9D" w:rsidRDefault="4B1F096C" w:rsidP="4B1F096C">
            <w:pPr>
              <w:numPr>
                <w:ilvl w:val="0"/>
                <w:numId w:val="26"/>
              </w:numPr>
              <w:autoSpaceDE w:val="0"/>
              <w:autoSpaceDN w:val="0"/>
              <w:adjustRightInd w:val="0"/>
              <w:spacing w:after="1"/>
              <w:rPr>
                <w:rFonts w:eastAsia="Arial" w:cs="Arial"/>
                <w:sz w:val="18"/>
                <w:szCs w:val="18"/>
                <w:lang w:eastAsia="sk-SK"/>
              </w:rPr>
            </w:pPr>
            <w:r w:rsidRPr="00D95A9D">
              <w:rPr>
                <w:sz w:val="18"/>
                <w:szCs w:val="18"/>
                <w:lang w:eastAsia="sk-SK"/>
              </w:rPr>
              <w:t xml:space="preserve">Záznam je možné zapísať len pre pacienta, ktorý je súčasťou NZIS </w:t>
            </w:r>
          </w:p>
          <w:p w14:paraId="687D6271" w14:textId="77777777" w:rsidR="00824762" w:rsidRPr="00D95A9D" w:rsidRDefault="34661EDB" w:rsidP="34661EDB">
            <w:pPr>
              <w:pStyle w:val="Odsekzoznamu"/>
              <w:numPr>
                <w:ilvl w:val="0"/>
                <w:numId w:val="26"/>
              </w:numPr>
              <w:rPr>
                <w:sz w:val="18"/>
                <w:szCs w:val="18"/>
              </w:rPr>
            </w:pPr>
            <w:r w:rsidRPr="00D95A9D">
              <w:rPr>
                <w:sz w:val="18"/>
                <w:szCs w:val="18"/>
              </w:rPr>
              <w:t>V prípade, že je v rámci odborného vyšetrenia zaznamenaný výmenný lístok, prebehne validácia vyplnenia atibútov v štruktúre "OdporucaneVysetrenia";</w:t>
            </w:r>
          </w:p>
          <w:p w14:paraId="2D3666A3" w14:textId="77777777" w:rsidR="00E57F4B" w:rsidRPr="00D95A9D" w:rsidRDefault="34661EDB" w:rsidP="34661EDB">
            <w:pPr>
              <w:pStyle w:val="Odsekzoznamu"/>
              <w:numPr>
                <w:ilvl w:val="0"/>
                <w:numId w:val="26"/>
              </w:numPr>
              <w:rPr>
                <w:sz w:val="18"/>
                <w:szCs w:val="18"/>
              </w:rPr>
            </w:pPr>
            <w:r w:rsidRPr="00D95A9D">
              <w:rPr>
                <w:sz w:val="18"/>
                <w:szCs w:val="18"/>
              </w:rPr>
              <w:t>V prípade, že je vyplnený atribút "PoziadavkaNaVysetrenie" prebehne kontrola existencie záznamu a tiež kontrola či je daný záznam evidovaný na príslušného pacienta; Následne bude odosielajúci lekár automaticky notifikovaný a do záznamu, ktorého externý ID VL je definovaný v atribúte "PoziadavkaNaVysetrenie" bude automaticky do atribútu "Vysledok" doplnené rc_id zapísaného záznamu.</w:t>
            </w:r>
          </w:p>
          <w:p w14:paraId="1B0C5009" w14:textId="77777777" w:rsidR="00E57F4B" w:rsidRPr="00D95A9D" w:rsidRDefault="4B1F096C" w:rsidP="4B1F096C">
            <w:pPr>
              <w:pStyle w:val="Odsekzoznamu"/>
              <w:numPr>
                <w:ilvl w:val="0"/>
                <w:numId w:val="26"/>
              </w:numPr>
              <w:rPr>
                <w:sz w:val="18"/>
                <w:szCs w:val="18"/>
              </w:rPr>
            </w:pPr>
            <w:r w:rsidRPr="00D95A9D">
              <w:rPr>
                <w:sz w:val="18"/>
                <w:szCs w:val="18"/>
              </w:rPr>
              <w:t>Po zapísaní výsledku vyšetrenia na základe odporúčania na vyšetrenie, služba umožňuje prepojenie jednotlivých záznamov (odporúčanie na vyšetrenie, výsledok vyšetrenia). Správa z odborného vyšetrenia obsahuje odkaz na správu s odporúčaným vyšetrením, na základe ktorej bolo vyšetrenie vykonané a do správy, ktorá obsahuje odporúčanie na vyšetrenie systém automaticky dopĺňa identifikátor výsledku vyšetrenia, ak bolo vyšetrenie zaznamenané. Zavolaním tejto služby a prepojením na správu, ktorá obsahovala odporúčanie na vyšetrenie je odosielajúci lekár automaticky notifikovaný o tom, že vyšetrenie na základe "jeho" výmenného lístka bolo uskutočnené.</w:t>
            </w:r>
          </w:p>
          <w:p w14:paraId="4267346C" w14:textId="77777777" w:rsidR="00824762" w:rsidRPr="00D95A9D" w:rsidRDefault="4B1F096C" w:rsidP="4B1F096C">
            <w:pPr>
              <w:pStyle w:val="Odsekzoznamu"/>
              <w:numPr>
                <w:ilvl w:val="0"/>
                <w:numId w:val="26"/>
              </w:numPr>
              <w:rPr>
                <w:sz w:val="18"/>
                <w:szCs w:val="18"/>
              </w:rPr>
            </w:pPr>
            <w:r w:rsidRPr="00D95A9D">
              <w:rPr>
                <w:sz w:val="18"/>
                <w:szCs w:val="18"/>
              </w:rPr>
              <w:t>V prípade nastavenia atribútu "Len výmenný lístok" musia byť naplnené len povinné údaje (dátum vyšetrenia, urgentnosť vyšetrenia) a údaje v časti "Odporúčané vyšetrenie"</w:t>
            </w:r>
          </w:p>
          <w:p w14:paraId="0C52F432" w14:textId="77777777" w:rsidR="00824762" w:rsidRPr="00D95A9D" w:rsidRDefault="4B1F096C" w:rsidP="4B1F096C">
            <w:pPr>
              <w:pStyle w:val="Odsekzoznamu"/>
              <w:numPr>
                <w:ilvl w:val="0"/>
                <w:numId w:val="26"/>
              </w:numPr>
              <w:rPr>
                <w:sz w:val="18"/>
                <w:szCs w:val="18"/>
              </w:rPr>
            </w:pPr>
            <w:r w:rsidRPr="00D95A9D">
              <w:rPr>
                <w:sz w:val="18"/>
                <w:szCs w:val="18"/>
              </w:rPr>
              <w:t>Záznam je možné zapísať len v stave VER00 alebo VER01</w:t>
            </w:r>
          </w:p>
          <w:p w14:paraId="656ED749" w14:textId="77777777" w:rsidR="000B3F02" w:rsidRPr="00D95A9D" w:rsidRDefault="34661EDB" w:rsidP="34661EDB">
            <w:pPr>
              <w:pStyle w:val="Odsekzoznamu"/>
              <w:numPr>
                <w:ilvl w:val="0"/>
                <w:numId w:val="26"/>
              </w:numPr>
              <w:rPr>
                <w:sz w:val="18"/>
                <w:szCs w:val="18"/>
              </w:rPr>
            </w:pPr>
            <w:r w:rsidRPr="00D95A9D">
              <w:rPr>
                <w:sz w:val="18"/>
                <w:szCs w:val="18"/>
              </w:rPr>
              <w:t>V prípade referencie dvoch záznamov je potrebné naplniť link na predchádzajúci údaj v položke (PREVIOUS_VERSION a VERSION_SET_ID - musia byť zhodné). Referencovaný záznam musí existovať, nesmie byť stornovaný a musí patriť zhodnému prijímateľovi ZS</w:t>
            </w:r>
          </w:p>
        </w:tc>
      </w:tr>
      <w:tr w:rsidR="00585A0F" w:rsidRPr="00D95A9D" w14:paraId="2F5E141C"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0FD783B" w14:textId="77777777" w:rsidR="00585A0F"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76FA6C43" w14:textId="77777777" w:rsidR="008A295E" w:rsidRPr="00D95A9D" w:rsidRDefault="34661EDB" w:rsidP="34661EDB">
            <w:pPr>
              <w:pStyle w:val="Odsekzoznamu"/>
              <w:numPr>
                <w:ilvl w:val="0"/>
                <w:numId w:val="124"/>
              </w:numPr>
              <w:autoSpaceDE w:val="0"/>
              <w:autoSpaceDN w:val="0"/>
              <w:adjustRightInd w:val="0"/>
              <w:spacing w:after="1"/>
              <w:rPr>
                <w:rFonts w:eastAsia="Arial" w:cs="Arial"/>
                <w:sz w:val="18"/>
                <w:szCs w:val="18"/>
                <w:lang w:eastAsia="sk-SK"/>
              </w:rPr>
            </w:pPr>
            <w:r w:rsidRPr="00D95A9D">
              <w:rPr>
                <w:sz w:val="18"/>
                <w:szCs w:val="18"/>
                <w:lang w:eastAsia="sk-SK"/>
              </w:rPr>
              <w:t>E000001 - Skontrolujte zadaný kód výmenného lístka, ktorý ste zadali do systému ezdravia, nakoľko výmenný lístok s takýmto kódom v systéme neevidujeme. Ak kód je správny, pokračujte vo vyšetrení bez previazania na výmenný lístok</w:t>
            </w:r>
          </w:p>
          <w:p w14:paraId="001837B6" w14:textId="77777777" w:rsidR="008A295E" w:rsidRPr="00D95A9D" w:rsidRDefault="34661EDB" w:rsidP="34661EDB">
            <w:pPr>
              <w:pStyle w:val="Odsekzoznamu"/>
              <w:numPr>
                <w:ilvl w:val="0"/>
                <w:numId w:val="124"/>
              </w:numPr>
              <w:autoSpaceDE w:val="0"/>
              <w:autoSpaceDN w:val="0"/>
              <w:adjustRightInd w:val="0"/>
              <w:spacing w:after="1"/>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Do dodania aktualizácie je potrebné všetky záznamy vytlačiť.</w:t>
            </w:r>
          </w:p>
          <w:p w14:paraId="3C1DEDDA" w14:textId="77777777" w:rsidR="008A295E" w:rsidRPr="00D95A9D" w:rsidRDefault="4B1F096C" w:rsidP="4B1F096C">
            <w:pPr>
              <w:pStyle w:val="Odsekzoznamu"/>
              <w:numPr>
                <w:ilvl w:val="0"/>
                <w:numId w:val="124"/>
              </w:numPr>
              <w:autoSpaceDE w:val="0"/>
              <w:autoSpaceDN w:val="0"/>
              <w:adjustRightInd w:val="0"/>
              <w:spacing w:after="1"/>
              <w:rPr>
                <w:rFonts w:eastAsia="Arial" w:cs="Arial"/>
                <w:sz w:val="18"/>
                <w:szCs w:val="18"/>
                <w:lang w:eastAsia="sk-SK"/>
              </w:rPr>
            </w:pPr>
            <w:r w:rsidRPr="00D95A9D">
              <w:rPr>
                <w:sz w:val="18"/>
                <w:szCs w:val="18"/>
                <w:lang w:eastAsia="sk-SK"/>
              </w:rPr>
              <w:t xml:space="preserve">E100002 -Záznam nie je možné opätovne aktualizovať, z dôvodu, že záznam už bol aktualizovaný alebo stornovaný. Kontaktujte dodávateľa IS PZS pre odstránenie chyby. </w:t>
            </w:r>
          </w:p>
          <w:p w14:paraId="633A8888" w14:textId="77777777" w:rsidR="008A295E" w:rsidRPr="00D95A9D" w:rsidRDefault="34661EDB" w:rsidP="34661EDB">
            <w:pPr>
              <w:pStyle w:val="Odsekzoznamu"/>
              <w:numPr>
                <w:ilvl w:val="0"/>
                <w:numId w:val="124"/>
              </w:numPr>
              <w:autoSpaceDE w:val="0"/>
              <w:autoSpaceDN w:val="0"/>
              <w:adjustRightInd w:val="0"/>
              <w:spacing w:after="1"/>
              <w:rPr>
                <w:rFonts w:eastAsia="Arial" w:cs="Arial"/>
                <w:sz w:val="18"/>
                <w:szCs w:val="18"/>
                <w:lang w:eastAsia="sk-SK"/>
              </w:rPr>
            </w:pPr>
            <w:r w:rsidRPr="00D95A9D">
              <w:rPr>
                <w:sz w:val="18"/>
                <w:szCs w:val="18"/>
                <w:lang w:eastAsia="sk-SK"/>
              </w:rPr>
              <w:t>E100011 - Záznam nebol uložený do Systému ezdravie. Kontaktujte dodávateľa informačného systému pre odstránenie chyby. Do dodania aktualizácie je potrebné všetky záznamy vytlačiť.</w:t>
            </w:r>
          </w:p>
          <w:p w14:paraId="5794A3B2" w14:textId="77777777" w:rsidR="008A295E" w:rsidRPr="00D95A9D" w:rsidRDefault="34661EDB" w:rsidP="34661EDB">
            <w:pPr>
              <w:pStyle w:val="Odsekzoznamu"/>
              <w:numPr>
                <w:ilvl w:val="0"/>
                <w:numId w:val="124"/>
              </w:numPr>
              <w:autoSpaceDE w:val="0"/>
              <w:autoSpaceDN w:val="0"/>
              <w:adjustRightInd w:val="0"/>
              <w:spacing w:after="1"/>
              <w:rPr>
                <w:rFonts w:eastAsia="Arial" w:cs="Arial"/>
                <w:sz w:val="18"/>
                <w:szCs w:val="18"/>
                <w:lang w:eastAsia="sk-SK"/>
              </w:rPr>
            </w:pPr>
            <w:r w:rsidRPr="00D95A9D">
              <w:rPr>
                <w:sz w:val="18"/>
                <w:szCs w:val="18"/>
                <w:lang w:eastAsia="sk-SK"/>
              </w:rPr>
              <w:t>E100012 - Záznam nebol uložený do Systému ezdravie. Kontaktujte dodávateľa informačného systému pre odstránenie chyby. Do dodania aktualizácie je potrebné všetky záznamy vytlačiť.</w:t>
            </w:r>
          </w:p>
          <w:p w14:paraId="7C58B8C7" w14:textId="77777777" w:rsidR="008A295E" w:rsidRPr="00D95A9D" w:rsidRDefault="4B1F096C" w:rsidP="4B1F096C">
            <w:pPr>
              <w:pStyle w:val="Odsekzoznamu"/>
              <w:numPr>
                <w:ilvl w:val="0"/>
                <w:numId w:val="124"/>
              </w:numPr>
              <w:autoSpaceDE w:val="0"/>
              <w:autoSpaceDN w:val="0"/>
              <w:adjustRightInd w:val="0"/>
              <w:spacing w:after="1"/>
              <w:rPr>
                <w:rFonts w:eastAsia="Arial" w:cs="Arial"/>
                <w:sz w:val="18"/>
                <w:szCs w:val="18"/>
                <w:lang w:eastAsia="sk-SK"/>
              </w:rPr>
            </w:pPr>
            <w:r w:rsidRPr="00D95A9D">
              <w:rPr>
                <w:sz w:val="18"/>
                <w:szCs w:val="18"/>
                <w:lang w:eastAsia="sk-SK"/>
              </w:rPr>
              <w:t xml:space="preserve">E100029 - Skontrolujte identitu pacienta, na ktorého vytvárate záznam nakoľko nie je totožné s odporúčaním na vyšetrenie, ktoré ste vyhľadali. Kontaktujte dodávateľa IS PZS pre odstránenie chyby. </w:t>
            </w:r>
          </w:p>
          <w:p w14:paraId="72B5B7AE" w14:textId="77777777" w:rsidR="008A295E" w:rsidRPr="00D95A9D" w:rsidRDefault="4B1F096C" w:rsidP="4B1F096C">
            <w:pPr>
              <w:pStyle w:val="Odsekzoznamu"/>
              <w:numPr>
                <w:ilvl w:val="0"/>
                <w:numId w:val="124"/>
              </w:numPr>
              <w:autoSpaceDE w:val="0"/>
              <w:autoSpaceDN w:val="0"/>
              <w:adjustRightInd w:val="0"/>
              <w:spacing w:after="1"/>
              <w:rPr>
                <w:rFonts w:eastAsia="Arial" w:cs="Arial"/>
                <w:sz w:val="18"/>
                <w:szCs w:val="18"/>
                <w:lang w:eastAsia="sk-SK"/>
              </w:rPr>
            </w:pPr>
            <w:r w:rsidRPr="00D95A9D">
              <w:rPr>
                <w:sz w:val="18"/>
                <w:szCs w:val="18"/>
                <w:lang w:eastAsia="sk-SK"/>
              </w:rPr>
              <w:t>E100053 - Nie je možné aktualizovať záznam, nakoľko pôvodný záznam bol vytvorený v inom odbornom útvare ako ste prihlásený.</w:t>
            </w:r>
          </w:p>
          <w:p w14:paraId="4054851F" w14:textId="77777777" w:rsidR="008A295E" w:rsidRPr="00D95A9D" w:rsidRDefault="34661EDB" w:rsidP="34661EDB">
            <w:pPr>
              <w:pStyle w:val="Odsekzoznamu"/>
              <w:numPr>
                <w:ilvl w:val="0"/>
                <w:numId w:val="124"/>
              </w:numPr>
              <w:autoSpaceDE w:val="0"/>
              <w:autoSpaceDN w:val="0"/>
              <w:adjustRightInd w:val="0"/>
              <w:spacing w:after="1"/>
              <w:rPr>
                <w:rFonts w:eastAsia="Arial" w:cs="Arial"/>
                <w:sz w:val="18"/>
                <w:szCs w:val="18"/>
                <w:lang w:eastAsia="sk-SK"/>
              </w:rPr>
            </w:pPr>
            <w:r w:rsidRPr="00D95A9D">
              <w:rPr>
                <w:sz w:val="18"/>
                <w:szCs w:val="18"/>
                <w:lang w:eastAsia="sk-SK"/>
              </w:rPr>
              <w:t>E100055 - Záznam nebol uložený do Systému ezdravie. Kontaktujte dodávateľa informačného systému pre odstránenie chyby. Do dodania aktualizácie je potrebné všetky záznamy vytlačiť.</w:t>
            </w:r>
          </w:p>
          <w:p w14:paraId="0583DA4B" w14:textId="77777777" w:rsidR="008A295E" w:rsidRPr="00D95A9D" w:rsidRDefault="4B1F096C" w:rsidP="4B1F096C">
            <w:pPr>
              <w:pStyle w:val="Odsekzoznamu"/>
              <w:numPr>
                <w:ilvl w:val="0"/>
                <w:numId w:val="124"/>
              </w:numPr>
              <w:autoSpaceDE w:val="0"/>
              <w:autoSpaceDN w:val="0"/>
              <w:adjustRightInd w:val="0"/>
              <w:spacing w:after="1"/>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2E5A3588" w14:textId="77777777" w:rsidR="008A295E" w:rsidRPr="00D95A9D" w:rsidRDefault="4B1F096C" w:rsidP="4B1F096C">
            <w:pPr>
              <w:pStyle w:val="Odsekzoznamu"/>
              <w:numPr>
                <w:ilvl w:val="0"/>
                <w:numId w:val="124"/>
              </w:numPr>
              <w:autoSpaceDE w:val="0"/>
              <w:autoSpaceDN w:val="0"/>
              <w:adjustRightInd w:val="0"/>
              <w:spacing w:after="1"/>
              <w:rPr>
                <w:rFonts w:eastAsia="Arial" w:cs="Arial"/>
                <w:sz w:val="18"/>
                <w:szCs w:val="18"/>
                <w:lang w:eastAsia="sk-SK"/>
              </w:rPr>
            </w:pPr>
            <w:r w:rsidRPr="00D95A9D">
              <w:rPr>
                <w:sz w:val="18"/>
                <w:szCs w:val="18"/>
                <w:lang w:eastAsia="sk-SK"/>
              </w:rPr>
              <w:t>E300032 - Predpokladaný dátum pôrodu nie je možné zapísať na pohlavie "muž". Skontrolujte totožnosť pacienta pre ktorého je záznam vytváraný.</w:t>
            </w:r>
          </w:p>
          <w:p w14:paraId="55C4646B" w14:textId="77777777" w:rsidR="008A295E" w:rsidRPr="00D95A9D" w:rsidRDefault="34661EDB" w:rsidP="34661EDB">
            <w:pPr>
              <w:pStyle w:val="Odsekzoznamu"/>
              <w:numPr>
                <w:ilvl w:val="0"/>
                <w:numId w:val="124"/>
              </w:numPr>
              <w:autoSpaceDE w:val="0"/>
              <w:autoSpaceDN w:val="0"/>
              <w:adjustRightInd w:val="0"/>
              <w:spacing w:after="1"/>
              <w:rPr>
                <w:rFonts w:eastAsia="Arial" w:cs="Arial"/>
                <w:sz w:val="18"/>
                <w:szCs w:val="18"/>
                <w:lang w:eastAsia="sk-SK"/>
              </w:rPr>
            </w:pPr>
            <w:r w:rsidRPr="00D95A9D">
              <w:rPr>
                <w:sz w:val="18"/>
                <w:szCs w:val="18"/>
                <w:lang w:eastAsia="sk-SK"/>
              </w:rPr>
              <w:t>E900001 - Nemáte prístup k požadovaným záznamom pacienta. Požiadajte pacienta o prístup k údajom vložením eID do čítačky a zadania súhlasu podľa bezpečnostných nastavení pacienta (stlačením OK/ zadanie BOK)</w:t>
            </w:r>
          </w:p>
          <w:p w14:paraId="6A4D37AF" w14:textId="77777777" w:rsidR="00DA438F" w:rsidRPr="00D95A9D" w:rsidRDefault="34661EDB" w:rsidP="34661EDB">
            <w:pPr>
              <w:pStyle w:val="Odsekzoznamu"/>
              <w:numPr>
                <w:ilvl w:val="0"/>
                <w:numId w:val="124"/>
              </w:numPr>
              <w:autoSpaceDE w:val="0"/>
              <w:autoSpaceDN w:val="0"/>
              <w:adjustRightInd w:val="0"/>
              <w:spacing w:after="1"/>
              <w:rPr>
                <w:rFonts w:eastAsia="Arial" w:cs="Arial"/>
                <w:sz w:val="18"/>
                <w:szCs w:val="18"/>
                <w:lang w:eastAsia="sk-SK"/>
              </w:rPr>
            </w:pPr>
            <w:r w:rsidRPr="00D95A9D">
              <w:rPr>
                <w:sz w:val="18"/>
                <w:szCs w:val="18"/>
                <w:lang w:eastAsia="sk-SK"/>
              </w:rPr>
              <w:t>E900011 - Záznam nebol uložený do Systému ezdravie. Kontaktujte dodávateľa informačného systému pre odstránenie chyby. Do dodania aktualizácie je potrebné všetky záznamy vytlačiť.</w:t>
            </w:r>
          </w:p>
        </w:tc>
      </w:tr>
      <w:tr w:rsidR="00585A0F" w:rsidRPr="00D95A9D" w14:paraId="124C2315"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736405A" w14:textId="77777777" w:rsidR="00585A0F" w:rsidRPr="00D95A9D" w:rsidRDefault="4B1F096C" w:rsidP="4B1F096C">
            <w:pPr>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074F8FCB" w14:textId="77777777" w:rsidR="00585A0F" w:rsidRPr="00D95A9D" w:rsidRDefault="00937D0F" w:rsidP="00673403">
            <w:pPr>
              <w:pStyle w:val="Odsekzoznamu"/>
              <w:numPr>
                <w:ilvl w:val="0"/>
                <w:numId w:val="36"/>
              </w:numPr>
              <w:rPr>
                <w:sz w:val="18"/>
                <w:szCs w:val="18"/>
              </w:rPr>
            </w:pPr>
            <w:r w:rsidRPr="00D95A9D">
              <w:rPr>
                <w:sz w:val="18"/>
                <w:szCs w:val="18"/>
              </w:rPr>
              <w:t>VV</w:t>
            </w:r>
            <w:r w:rsidR="00E62D2C" w:rsidRPr="00D95A9D">
              <w:rPr>
                <w:sz w:val="18"/>
                <w:szCs w:val="18"/>
              </w:rPr>
              <w:t>P</w:t>
            </w:r>
            <w:r w:rsidR="001C6B33" w:rsidRPr="002E5438">
              <w:fldChar w:fldCharType="begin" w:fldLock="1"/>
            </w:r>
            <w:r w:rsidR="00585A0F" w:rsidRPr="00D95A9D">
              <w:rPr>
                <w:sz w:val="18"/>
                <w:szCs w:val="18"/>
              </w:rPr>
              <w:instrText>MERGEFIELD Element.valueOf(x070-KodStrankyEZKO)</w:instrText>
            </w:r>
            <w:r w:rsidR="001C6B33" w:rsidRPr="002E5438">
              <w:rPr>
                <w:sz w:val="18"/>
                <w:szCs w:val="18"/>
              </w:rPr>
              <w:fldChar w:fldCharType="end"/>
            </w:r>
          </w:p>
        </w:tc>
      </w:tr>
    </w:tbl>
    <w:p w14:paraId="0DEAA949" w14:textId="77777777" w:rsidR="00F36A1B" w:rsidRPr="002E5438" w:rsidRDefault="4B1F096C" w:rsidP="00ED73E9">
      <w:pPr>
        <w:pStyle w:val="Nadpis2"/>
        <w:rPr>
          <w:lang w:val="sk-SK"/>
        </w:rPr>
      </w:pPr>
      <w:bookmarkStart w:id="138" w:name="_VyhladajZaznamyOVystereniach_v4"/>
      <w:bookmarkStart w:id="139" w:name="_VyhladajZaznamyOVystereniach_v3"/>
      <w:bookmarkStart w:id="140" w:name="_VyhladajZaznamyOVystereniach_v5"/>
      <w:bookmarkStart w:id="141" w:name="_Toc2079625"/>
      <w:bookmarkEnd w:id="138"/>
      <w:bookmarkEnd w:id="139"/>
      <w:bookmarkEnd w:id="140"/>
      <w:r w:rsidRPr="002E5438">
        <w:rPr>
          <w:lang w:val="sk-SK"/>
        </w:rPr>
        <w:t>VyhladajZaznamyOVystereniach_v5</w:t>
      </w:r>
      <w:bookmarkEnd w:id="141"/>
    </w:p>
    <w:p w14:paraId="7E6D0206" w14:textId="77777777" w:rsidR="00585A0F" w:rsidRPr="00D95A9D" w:rsidRDefault="00585A0F" w:rsidP="00585A0F">
      <w:bookmarkStart w:id="142" w:name="_Toc497466021"/>
      <w:bookmarkEnd w:id="142"/>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585A0F" w:rsidRPr="00D95A9D" w14:paraId="28CC5D99"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6F39C56" w14:textId="77777777" w:rsidR="00585A0F"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AC16855" w14:textId="77777777" w:rsidR="00585A0F" w:rsidRPr="00D95A9D" w:rsidRDefault="4B1F096C" w:rsidP="4B1F096C">
            <w:pPr>
              <w:rPr>
                <w:sz w:val="18"/>
                <w:szCs w:val="18"/>
              </w:rPr>
            </w:pPr>
            <w:r w:rsidRPr="00D95A9D">
              <w:rPr>
                <w:sz w:val="18"/>
                <w:szCs w:val="18"/>
              </w:rPr>
              <w:t xml:space="preserve"> VyhladajZaznamyOVysetreniach_v5</w:t>
            </w:r>
          </w:p>
        </w:tc>
      </w:tr>
      <w:tr w:rsidR="00585A0F" w:rsidRPr="00D95A9D" w14:paraId="4C5A2227"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32F6C75" w14:textId="77777777" w:rsidR="00585A0F"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0D608EFC" w14:textId="77777777" w:rsidR="00585A0F" w:rsidRPr="00D95A9D" w:rsidRDefault="001C6B33" w:rsidP="4B1F096C">
            <w:pPr>
              <w:rPr>
                <w:sz w:val="18"/>
                <w:szCs w:val="18"/>
              </w:rPr>
            </w:pPr>
            <w:r w:rsidRPr="0059754F">
              <w:fldChar w:fldCharType="begin" w:fldLock="1"/>
            </w:r>
            <w:r w:rsidR="00585A0F" w:rsidRPr="00D95A9D">
              <w:rPr>
                <w:sz w:val="18"/>
                <w:szCs w:val="18"/>
              </w:rPr>
              <w:instrText>MERGEFIELD Element.valueOf(x070-Urcenie)</w:instrText>
            </w:r>
            <w:r w:rsidRPr="0059754F">
              <w:rPr>
                <w:sz w:val="18"/>
                <w:szCs w:val="18"/>
              </w:rPr>
              <w:fldChar w:fldCharType="separate"/>
            </w:r>
            <w:r w:rsidR="00585A0F" w:rsidRPr="00D95A9D">
              <w:rPr>
                <w:sz w:val="18"/>
                <w:szCs w:val="18"/>
              </w:rPr>
              <w:t>IS PZS</w:t>
            </w:r>
            <w:r w:rsidRPr="0059754F">
              <w:fldChar w:fldCharType="end"/>
            </w:r>
          </w:p>
        </w:tc>
      </w:tr>
      <w:tr w:rsidR="00585A0F" w:rsidRPr="00D95A9D" w14:paraId="541E85E6"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8DD0C62" w14:textId="77777777" w:rsidR="00585A0F"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1330D9C1" w14:textId="77777777" w:rsidR="00585A0F" w:rsidRPr="00D95A9D" w:rsidRDefault="4B1F096C" w:rsidP="4B1F096C">
            <w:pPr>
              <w:rPr>
                <w:sz w:val="18"/>
                <w:szCs w:val="18"/>
              </w:rPr>
            </w:pPr>
            <w:r w:rsidRPr="00D95A9D">
              <w:rPr>
                <w:sz w:val="18"/>
                <w:szCs w:val="18"/>
              </w:rPr>
              <w:t>Služba vyhľadá záznamy o vyšetrení</w:t>
            </w:r>
          </w:p>
        </w:tc>
      </w:tr>
      <w:tr w:rsidR="00585A0F" w:rsidRPr="00D95A9D" w14:paraId="6C2CD963"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20398A7" w14:textId="77777777" w:rsidR="00585A0F"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F041F2D" w14:textId="77777777" w:rsidR="00585A0F" w:rsidRPr="00D95A9D" w:rsidRDefault="001C6B33" w:rsidP="4B1F096C">
            <w:pPr>
              <w:rPr>
                <w:sz w:val="18"/>
                <w:szCs w:val="18"/>
              </w:rPr>
            </w:pPr>
            <w:r w:rsidRPr="0059754F">
              <w:fldChar w:fldCharType="begin" w:fldLock="1"/>
            </w:r>
            <w:r w:rsidR="00585A0F" w:rsidRPr="00D95A9D">
              <w:rPr>
                <w:sz w:val="18"/>
                <w:szCs w:val="18"/>
              </w:rPr>
              <w:instrText>MERGEFIELD Element.valueOf(x070-SposobVolania)</w:instrText>
            </w:r>
            <w:r w:rsidRPr="0059754F">
              <w:rPr>
                <w:sz w:val="18"/>
                <w:szCs w:val="18"/>
              </w:rPr>
              <w:fldChar w:fldCharType="separate"/>
            </w:r>
            <w:r w:rsidR="00585A0F" w:rsidRPr="00D95A9D">
              <w:rPr>
                <w:sz w:val="18"/>
                <w:szCs w:val="18"/>
              </w:rPr>
              <w:t>Synchrónny</w:t>
            </w:r>
            <w:r w:rsidRPr="0059754F">
              <w:fldChar w:fldCharType="end"/>
            </w:r>
          </w:p>
        </w:tc>
      </w:tr>
      <w:tr w:rsidR="00585A0F" w:rsidRPr="00D95A9D" w14:paraId="5D563EF0"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F9C9537" w14:textId="77777777" w:rsidR="00585A0F"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5152857" w14:textId="77777777" w:rsidR="00824762" w:rsidRPr="00D95A9D" w:rsidRDefault="34661EDB" w:rsidP="34661EDB">
            <w:pPr>
              <w:autoSpaceDE w:val="0"/>
              <w:autoSpaceDN w:val="0"/>
              <w:adjustRightInd w:val="0"/>
              <w:rPr>
                <w:rFonts w:eastAsia="Arial" w:cs="Arial"/>
                <w:sz w:val="18"/>
                <w:szCs w:val="18"/>
                <w:lang w:eastAsia="sk-SK"/>
              </w:rPr>
            </w:pPr>
            <w:r w:rsidRPr="00D95A9D">
              <w:rPr>
                <w:sz w:val="18"/>
                <w:szCs w:val="18"/>
                <w:lang w:eastAsia="sk-SK"/>
              </w:rPr>
              <w:t>Služba vyhľadá záznamy o vyšetrení na základe vyhľadávajúcich kritérií. Prístup záznamom o vyšetrení je daný poskytnutým súhlasom a autorizačnou rolou ZPr</w:t>
            </w:r>
          </w:p>
          <w:p w14:paraId="17B93E6A" w14:textId="77777777" w:rsidR="00E40616" w:rsidRPr="00D95A9D" w:rsidRDefault="4B1F096C" w:rsidP="4B1F096C">
            <w:pPr>
              <w:ind w:left="360"/>
              <w:rPr>
                <w:rFonts w:eastAsia="Arial" w:cs="Arial"/>
                <w:sz w:val="18"/>
                <w:szCs w:val="18"/>
                <w:u w:val="single"/>
                <w:lang w:eastAsia="sk-SK"/>
              </w:rPr>
            </w:pPr>
            <w:r w:rsidRPr="00D95A9D">
              <w:rPr>
                <w:sz w:val="18"/>
                <w:szCs w:val="18"/>
                <w:u w:val="single"/>
                <w:lang w:eastAsia="sk-SK"/>
              </w:rPr>
              <w:t>Vstup:</w:t>
            </w:r>
          </w:p>
          <w:p w14:paraId="389C33D0" w14:textId="77777777" w:rsidR="00824762" w:rsidRPr="00D95A9D" w:rsidRDefault="4B1F096C" w:rsidP="4B1F096C">
            <w:pPr>
              <w:rPr>
                <w:rFonts w:eastAsia="Arial" w:cs="Arial"/>
                <w:sz w:val="18"/>
                <w:szCs w:val="18"/>
                <w:lang w:eastAsia="sk-SK"/>
              </w:rPr>
            </w:pPr>
            <w:r w:rsidRPr="00D95A9D">
              <w:rPr>
                <w:sz w:val="18"/>
                <w:szCs w:val="18"/>
                <w:lang w:eastAsia="sk-SK"/>
              </w:rPr>
              <w:t>Povinné parametre pre vyhľadanie sú:</w:t>
            </w:r>
          </w:p>
          <w:p w14:paraId="5B7C7B17" w14:textId="77777777" w:rsidR="00824762" w:rsidRPr="00D95A9D" w:rsidRDefault="4B1F096C" w:rsidP="4B1F096C">
            <w:pPr>
              <w:pStyle w:val="Odsekzoznamu"/>
              <w:numPr>
                <w:ilvl w:val="0"/>
                <w:numId w:val="26"/>
              </w:numPr>
              <w:rPr>
                <w:sz w:val="18"/>
                <w:szCs w:val="18"/>
              </w:rPr>
            </w:pPr>
            <w:r w:rsidRPr="00D95A9D">
              <w:rPr>
                <w:sz w:val="18"/>
                <w:szCs w:val="18"/>
              </w:rPr>
              <w:t>identifikátor pacienta</w:t>
            </w:r>
          </w:p>
          <w:p w14:paraId="518B1AF7" w14:textId="77777777" w:rsidR="00824762" w:rsidRPr="00D95A9D" w:rsidRDefault="4B1F096C" w:rsidP="4B1F096C">
            <w:pPr>
              <w:autoSpaceDE w:val="0"/>
              <w:autoSpaceDN w:val="0"/>
              <w:adjustRightInd w:val="0"/>
              <w:rPr>
                <w:rFonts w:eastAsia="Arial" w:cs="Arial"/>
                <w:sz w:val="18"/>
                <w:szCs w:val="18"/>
                <w:lang w:eastAsia="sk-SK"/>
              </w:rPr>
            </w:pPr>
            <w:r w:rsidRPr="00D95A9D">
              <w:rPr>
                <w:sz w:val="18"/>
                <w:szCs w:val="18"/>
                <w:lang w:eastAsia="sk-SK"/>
              </w:rPr>
              <w:t>Voliteľné vyhľadávacie kritéria:</w:t>
            </w:r>
          </w:p>
          <w:p w14:paraId="60964800" w14:textId="77777777" w:rsidR="00824762" w:rsidRPr="00D95A9D" w:rsidRDefault="4B1F096C" w:rsidP="4B1F096C">
            <w:pPr>
              <w:pStyle w:val="Odsekzoznamu"/>
              <w:numPr>
                <w:ilvl w:val="0"/>
                <w:numId w:val="26"/>
              </w:numPr>
              <w:rPr>
                <w:sz w:val="18"/>
                <w:szCs w:val="18"/>
              </w:rPr>
            </w:pPr>
            <w:r w:rsidRPr="00D95A9D">
              <w:rPr>
                <w:sz w:val="18"/>
                <w:szCs w:val="18"/>
              </w:rPr>
              <w:t>Identifikátor záznamu z vyšetrenia</w:t>
            </w:r>
          </w:p>
          <w:p w14:paraId="005512C7" w14:textId="77777777" w:rsidR="00824762" w:rsidRPr="00D95A9D" w:rsidRDefault="4B1F096C" w:rsidP="4B1F096C">
            <w:pPr>
              <w:pStyle w:val="Odsekzoznamu"/>
              <w:numPr>
                <w:ilvl w:val="0"/>
                <w:numId w:val="26"/>
              </w:numPr>
              <w:rPr>
                <w:sz w:val="18"/>
                <w:szCs w:val="18"/>
              </w:rPr>
            </w:pPr>
            <w:r w:rsidRPr="00D95A9D">
              <w:rPr>
                <w:sz w:val="18"/>
                <w:szCs w:val="18"/>
              </w:rPr>
              <w:t>Dátum vykonania vyšetrenia (od - do)</w:t>
            </w:r>
          </w:p>
          <w:p w14:paraId="5ABE098C" w14:textId="77777777" w:rsidR="00824762" w:rsidRPr="00D95A9D" w:rsidRDefault="4B1F096C" w:rsidP="4B1F096C">
            <w:pPr>
              <w:pStyle w:val="Odsekzoznamu"/>
              <w:numPr>
                <w:ilvl w:val="0"/>
                <w:numId w:val="26"/>
              </w:numPr>
              <w:rPr>
                <w:sz w:val="18"/>
                <w:szCs w:val="18"/>
              </w:rPr>
            </w:pPr>
            <w:r w:rsidRPr="00D95A9D">
              <w:rPr>
                <w:sz w:val="18"/>
                <w:szCs w:val="18"/>
              </w:rPr>
              <w:t>Typ hľadaného vyšetrenia (odborné, zobrazovacie, prepúšťacia správa)</w:t>
            </w:r>
          </w:p>
          <w:p w14:paraId="478134F9" w14:textId="77777777" w:rsidR="00824762" w:rsidRPr="00D95A9D" w:rsidRDefault="4B1F096C" w:rsidP="4B1F096C">
            <w:pPr>
              <w:pStyle w:val="Odsekzoznamu"/>
              <w:numPr>
                <w:ilvl w:val="0"/>
                <w:numId w:val="26"/>
              </w:numPr>
              <w:rPr>
                <w:sz w:val="18"/>
                <w:szCs w:val="18"/>
              </w:rPr>
            </w:pPr>
            <w:r w:rsidRPr="00D95A9D">
              <w:rPr>
                <w:sz w:val="18"/>
                <w:szCs w:val="18"/>
              </w:rPr>
              <w:t>Odborné zameranie OÚ PZS v ktorom bolo vyšetrenie realizované</w:t>
            </w:r>
          </w:p>
          <w:p w14:paraId="42DA1903" w14:textId="77777777" w:rsidR="00824762" w:rsidRPr="00D95A9D" w:rsidRDefault="4B1F096C" w:rsidP="4B1F096C">
            <w:pPr>
              <w:pStyle w:val="Odsekzoznamu"/>
              <w:numPr>
                <w:ilvl w:val="0"/>
                <w:numId w:val="26"/>
              </w:numPr>
              <w:rPr>
                <w:sz w:val="18"/>
                <w:szCs w:val="18"/>
              </w:rPr>
            </w:pPr>
            <w:r w:rsidRPr="00D95A9D">
              <w:rPr>
                <w:sz w:val="18"/>
                <w:szCs w:val="18"/>
              </w:rPr>
              <w:t>Identifikátor odborného útvaru PZS v ktorom bolo vyšetrenie zaznamenané</w:t>
            </w:r>
          </w:p>
          <w:p w14:paraId="43FE58CA" w14:textId="77777777" w:rsidR="00824762" w:rsidRPr="00D95A9D" w:rsidRDefault="4B1F096C" w:rsidP="4B1F096C">
            <w:pPr>
              <w:pStyle w:val="Odsekzoznamu"/>
              <w:numPr>
                <w:ilvl w:val="0"/>
                <w:numId w:val="26"/>
              </w:numPr>
              <w:rPr>
                <w:sz w:val="18"/>
                <w:szCs w:val="18"/>
              </w:rPr>
            </w:pPr>
            <w:r w:rsidRPr="00D95A9D">
              <w:rPr>
                <w:sz w:val="18"/>
                <w:szCs w:val="18"/>
              </w:rPr>
              <w:t>Identifikátor PZS v ktorom bolo vyšetrenie zaznamenané</w:t>
            </w:r>
          </w:p>
          <w:p w14:paraId="0FA108EA" w14:textId="77777777" w:rsidR="00824762" w:rsidRPr="00D95A9D" w:rsidRDefault="4B1F096C" w:rsidP="4B1F096C">
            <w:pPr>
              <w:pStyle w:val="Odsekzoznamu"/>
              <w:numPr>
                <w:ilvl w:val="0"/>
                <w:numId w:val="26"/>
              </w:numPr>
              <w:rPr>
                <w:sz w:val="18"/>
                <w:szCs w:val="18"/>
              </w:rPr>
            </w:pPr>
            <w:r w:rsidRPr="00D95A9D">
              <w:rPr>
                <w:sz w:val="18"/>
                <w:szCs w:val="18"/>
              </w:rPr>
              <w:t>Odbornosť - špecializácia odosielajúceho alebo ošetrujúceho lekára</w:t>
            </w:r>
          </w:p>
          <w:p w14:paraId="2FDFB015" w14:textId="77777777" w:rsidR="00E40616" w:rsidRPr="00D95A9D" w:rsidRDefault="4B1F096C" w:rsidP="4B1F096C">
            <w:pPr>
              <w:pStyle w:val="Odsekzoznamu"/>
              <w:numPr>
                <w:ilvl w:val="0"/>
                <w:numId w:val="26"/>
              </w:numPr>
              <w:rPr>
                <w:sz w:val="18"/>
                <w:szCs w:val="18"/>
              </w:rPr>
            </w:pPr>
            <w:r w:rsidRPr="00D95A9D">
              <w:rPr>
                <w:sz w:val="18"/>
                <w:szCs w:val="18"/>
              </w:rPr>
              <w:t>Názov vyšetrenia</w:t>
            </w:r>
          </w:p>
          <w:p w14:paraId="3372DC83" w14:textId="77777777" w:rsidR="00E40616" w:rsidRPr="00D95A9D" w:rsidRDefault="4B1F096C" w:rsidP="4B1F096C">
            <w:pPr>
              <w:pStyle w:val="Odsekzoznamu"/>
              <w:numPr>
                <w:ilvl w:val="0"/>
                <w:numId w:val="26"/>
              </w:numPr>
              <w:rPr>
                <w:sz w:val="18"/>
                <w:szCs w:val="18"/>
              </w:rPr>
            </w:pPr>
            <w:r w:rsidRPr="00D95A9D">
              <w:rPr>
                <w:sz w:val="18"/>
                <w:szCs w:val="18"/>
              </w:rPr>
              <w:t xml:space="preserve">Citlivosť - maximálna požadovaná citlivosť záznamov </w:t>
            </w:r>
          </w:p>
          <w:p w14:paraId="588260FC" w14:textId="77777777" w:rsidR="00E40616" w:rsidRPr="00D95A9D" w:rsidRDefault="4B1F096C" w:rsidP="4B1F096C">
            <w:pPr>
              <w:pStyle w:val="Odsekzoznamu"/>
              <w:numPr>
                <w:ilvl w:val="0"/>
                <w:numId w:val="26"/>
              </w:numPr>
              <w:rPr>
                <w:sz w:val="18"/>
                <w:szCs w:val="18"/>
              </w:rPr>
            </w:pPr>
            <w:r w:rsidRPr="00D95A9D">
              <w:rPr>
                <w:sz w:val="18"/>
                <w:szCs w:val="18"/>
              </w:rPr>
              <w:t>Vlastné záznamy - požiadavka na vyhľadanie vlastných záznamov</w:t>
            </w:r>
          </w:p>
          <w:p w14:paraId="1CCF83C2" w14:textId="77777777" w:rsidR="00E40616" w:rsidRPr="00D95A9D" w:rsidRDefault="4B1F096C" w:rsidP="4B1F096C">
            <w:pPr>
              <w:pStyle w:val="Odsekzoznamu"/>
              <w:numPr>
                <w:ilvl w:val="0"/>
                <w:numId w:val="26"/>
              </w:numPr>
              <w:rPr>
                <w:sz w:val="18"/>
                <w:szCs w:val="18"/>
              </w:rPr>
            </w:pPr>
            <w:r w:rsidRPr="00D95A9D">
              <w:rPr>
                <w:sz w:val="18"/>
                <w:szCs w:val="18"/>
              </w:rPr>
              <w:t>Kompletný záznam - Príznak, či je požadovaný kompletný záznam bez orezania textu (Default = FALSE)</w:t>
            </w:r>
          </w:p>
          <w:p w14:paraId="5FFE65A4" w14:textId="77777777" w:rsidR="00E40616" w:rsidRPr="00D95A9D" w:rsidRDefault="00E40616" w:rsidP="00E40616">
            <w:pPr>
              <w:rPr>
                <w:rFonts w:cs="Arial"/>
                <w:sz w:val="18"/>
                <w:szCs w:val="18"/>
                <w:u w:val="single"/>
                <w:lang w:eastAsia="sk-SK"/>
              </w:rPr>
            </w:pPr>
          </w:p>
          <w:p w14:paraId="3D8E3F50" w14:textId="77777777" w:rsidR="000D6B05"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151FA7C6" w14:textId="77777777" w:rsidR="00E40616" w:rsidRPr="00D95A9D" w:rsidRDefault="4B1F096C" w:rsidP="4B1F096C">
            <w:pPr>
              <w:ind w:left="360"/>
              <w:rPr>
                <w:sz w:val="18"/>
                <w:szCs w:val="18"/>
              </w:rPr>
            </w:pPr>
            <w:r w:rsidRPr="00D95A9D">
              <w:rPr>
                <w:sz w:val="18"/>
                <w:szCs w:val="18"/>
              </w:rPr>
              <w:t>Služba vráti zoznam vyhovujúci kritériám vo formáte ADL:</w:t>
            </w:r>
          </w:p>
          <w:p w14:paraId="7A7403E2" w14:textId="77777777" w:rsidR="00593D6F" w:rsidRPr="00D95A9D" w:rsidRDefault="4B1F096C" w:rsidP="4B1F096C">
            <w:pPr>
              <w:pStyle w:val="Odsekzoznamu"/>
              <w:numPr>
                <w:ilvl w:val="0"/>
                <w:numId w:val="26"/>
              </w:numPr>
              <w:rPr>
                <w:sz w:val="18"/>
                <w:szCs w:val="18"/>
              </w:rPr>
            </w:pPr>
            <w:r w:rsidRPr="00D95A9D">
              <w:rPr>
                <w:sz w:val="18"/>
                <w:szCs w:val="18"/>
              </w:rPr>
              <w:t>Odborné vyšetrenie</w:t>
            </w:r>
          </w:p>
          <w:p w14:paraId="4FC5F4B4" w14:textId="77777777" w:rsidR="00593D6F" w:rsidRPr="00D95A9D" w:rsidRDefault="4B1F096C" w:rsidP="4B1F096C">
            <w:pPr>
              <w:pStyle w:val="Odsekzoznamu"/>
              <w:numPr>
                <w:ilvl w:val="0"/>
                <w:numId w:val="26"/>
              </w:numPr>
              <w:rPr>
                <w:sz w:val="18"/>
                <w:szCs w:val="18"/>
              </w:rPr>
            </w:pPr>
            <w:r w:rsidRPr="00D95A9D">
              <w:rPr>
                <w:sz w:val="18"/>
                <w:szCs w:val="18"/>
              </w:rPr>
              <w:t>Prepúšťaciu správu</w:t>
            </w:r>
          </w:p>
          <w:p w14:paraId="7849841D" w14:textId="77777777" w:rsidR="009C092A" w:rsidRPr="00D95A9D" w:rsidRDefault="4B1F096C" w:rsidP="4B1F096C">
            <w:pPr>
              <w:pStyle w:val="Odsekzoznamu"/>
              <w:numPr>
                <w:ilvl w:val="0"/>
                <w:numId w:val="26"/>
              </w:numPr>
              <w:rPr>
                <w:sz w:val="18"/>
                <w:szCs w:val="18"/>
              </w:rPr>
            </w:pPr>
            <w:r w:rsidRPr="00D95A9D">
              <w:rPr>
                <w:sz w:val="18"/>
                <w:szCs w:val="18"/>
              </w:rPr>
              <w:t>Zobrazovacie vyšetrenie</w:t>
            </w:r>
          </w:p>
          <w:p w14:paraId="375E4DDD" w14:textId="77777777" w:rsidR="00E40616" w:rsidRPr="00D95A9D" w:rsidRDefault="00E40616" w:rsidP="00E40616">
            <w:pPr>
              <w:pStyle w:val="Odsekzoznamu"/>
              <w:rPr>
                <w:sz w:val="18"/>
                <w:szCs w:val="18"/>
              </w:rPr>
            </w:pPr>
          </w:p>
          <w:p w14:paraId="37DDDE8B" w14:textId="77777777" w:rsidR="009C092A" w:rsidRPr="00D95A9D" w:rsidRDefault="4B1F096C" w:rsidP="4B1F096C">
            <w:pPr>
              <w:ind w:left="360"/>
              <w:rPr>
                <w:rFonts w:eastAsia="Arial" w:cs="Arial"/>
                <w:sz w:val="18"/>
                <w:szCs w:val="18"/>
                <w:u w:val="single"/>
                <w:lang w:eastAsia="sk-SK"/>
              </w:rPr>
            </w:pPr>
            <w:r w:rsidRPr="00D95A9D">
              <w:rPr>
                <w:sz w:val="18"/>
                <w:szCs w:val="18"/>
                <w:u w:val="single"/>
                <w:lang w:eastAsia="sk-SK"/>
              </w:rPr>
              <w:t>Triedenie:</w:t>
            </w:r>
          </w:p>
          <w:p w14:paraId="55AF4A5E" w14:textId="77777777" w:rsidR="00E40616" w:rsidRPr="00D95A9D" w:rsidRDefault="34661EDB" w:rsidP="34661EDB">
            <w:pPr>
              <w:pStyle w:val="Odsekzoznamu"/>
              <w:numPr>
                <w:ilvl w:val="0"/>
                <w:numId w:val="26"/>
              </w:numPr>
              <w:rPr>
                <w:sz w:val="18"/>
                <w:szCs w:val="18"/>
              </w:rPr>
            </w:pPr>
            <w:r w:rsidRPr="00D95A9D">
              <w:rPr>
                <w:sz w:val="18"/>
                <w:szCs w:val="18"/>
              </w:rPr>
              <w:t xml:space="preserve">Záznamy o vyšetrení sú zoradené podľa dátumu vytvorenia </w:t>
            </w:r>
            <w:r w:rsidR="00496D74" w:rsidRPr="00D95A9D">
              <w:rPr>
                <w:sz w:val="18"/>
                <w:szCs w:val="18"/>
              </w:rPr>
              <w:t>XML správy</w:t>
            </w:r>
            <w:r w:rsidRPr="00D95A9D">
              <w:rPr>
                <w:sz w:val="18"/>
                <w:szCs w:val="18"/>
              </w:rPr>
              <w:t xml:space="preserve"> (time_created), najnovšie ako prvé</w:t>
            </w:r>
          </w:p>
          <w:p w14:paraId="40C4EA1D" w14:textId="77777777" w:rsidR="000D6B05" w:rsidRPr="00D95A9D" w:rsidRDefault="4B1F096C" w:rsidP="4B1F096C">
            <w:pPr>
              <w:pStyle w:val="Odsekzoznamu"/>
              <w:numPr>
                <w:ilvl w:val="0"/>
                <w:numId w:val="26"/>
              </w:numPr>
              <w:rPr>
                <w:rFonts w:asciiTheme="minorHAnsi" w:eastAsiaTheme="minorEastAsia" w:hAnsiTheme="minorHAnsi" w:cstheme="minorBidi"/>
                <w:sz w:val="18"/>
                <w:szCs w:val="18"/>
              </w:rPr>
            </w:pPr>
            <w:r w:rsidRPr="00D95A9D">
              <w:rPr>
                <w:sz w:val="18"/>
                <w:szCs w:val="18"/>
              </w:rPr>
              <w:t>V prípade lekárskej prepúšťacej správy sú Operačné výkony zoradené abecedne podľa popisu a Medikácie podľa identifikátora medikácie.</w:t>
            </w:r>
          </w:p>
        </w:tc>
      </w:tr>
      <w:tr w:rsidR="00585A0F" w:rsidRPr="00D95A9D" w14:paraId="7DEF6E10"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0B96650" w14:textId="77777777" w:rsidR="00585A0F" w:rsidRPr="00D95A9D" w:rsidRDefault="4B1F096C" w:rsidP="4B1F096C">
            <w:pPr>
              <w:rPr>
                <w:sz w:val="18"/>
                <w:szCs w:val="18"/>
              </w:rPr>
            </w:pPr>
            <w:r w:rsidRPr="00D95A9D">
              <w:rPr>
                <w:sz w:val="18"/>
                <w:szCs w:val="18"/>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7396DED4" w14:textId="77777777" w:rsidR="00585A0F" w:rsidRPr="00D95A9D" w:rsidRDefault="4B1F096C" w:rsidP="4B1F096C">
            <w:pPr>
              <w:pStyle w:val="Odsekzoznamu"/>
              <w:numPr>
                <w:ilvl w:val="0"/>
                <w:numId w:val="28"/>
              </w:numPr>
              <w:autoSpaceDE w:val="0"/>
              <w:autoSpaceDN w:val="0"/>
              <w:adjustRightInd w:val="0"/>
              <w:spacing w:after="1"/>
              <w:rPr>
                <w:rFonts w:eastAsia="Arial" w:cs="Arial"/>
                <w:sz w:val="18"/>
                <w:szCs w:val="18"/>
                <w:lang w:eastAsia="sk-SK"/>
              </w:rPr>
            </w:pPr>
            <w:r w:rsidRPr="00D95A9D">
              <w:rPr>
                <w:sz w:val="18"/>
                <w:szCs w:val="18"/>
              </w:rPr>
              <w:t>Vysetrenia_Request_Response.xsd/ZaznamOVysetreniCriteria_v5</w:t>
            </w:r>
          </w:p>
        </w:tc>
      </w:tr>
      <w:tr w:rsidR="00585A0F" w:rsidRPr="00D95A9D" w14:paraId="6785A102"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55E502D" w14:textId="77777777" w:rsidR="00585A0F" w:rsidRPr="00D95A9D" w:rsidRDefault="4B1F096C" w:rsidP="4B1F096C">
            <w:pPr>
              <w:rPr>
                <w:sz w:val="18"/>
                <w:szCs w:val="18"/>
              </w:rPr>
            </w:pPr>
            <w:r w:rsidRPr="00D95A9D">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6E36ABA2" w14:textId="77777777" w:rsidR="003C5950"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CEN-EN13606-ENTRY.Zaznam_o_vysetreni-Zaznam_o_odbornom_vysetreni.v5</w:t>
              </w:r>
            </w:hyperlink>
          </w:p>
          <w:p w14:paraId="42634529" w14:textId="77777777" w:rsidR="003C5950"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CEN-EN13606-CLUSTER.Odporucanie_na_vysetrenie.v1</w:t>
              </w:r>
            </w:hyperlink>
          </w:p>
          <w:p w14:paraId="75611187" w14:textId="77777777" w:rsidR="003C5950"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CEN-EN13606-ENTRY.Zaznam_o_vysetreni-Lekárska_prepustacia_sprava.v4</w:t>
              </w:r>
            </w:hyperlink>
          </w:p>
          <w:p w14:paraId="27EA6DDE" w14:textId="77777777" w:rsidR="00585A0F" w:rsidRPr="00D95A9D" w:rsidRDefault="00A10E40" w:rsidP="4B1F096C">
            <w:pPr>
              <w:pStyle w:val="Bezriadkovania"/>
              <w:numPr>
                <w:ilvl w:val="0"/>
                <w:numId w:val="20"/>
              </w:numPr>
              <w:spacing w:after="0"/>
              <w:rPr>
                <w:rFonts w:asciiTheme="minorHAnsi" w:eastAsiaTheme="minorEastAsia" w:hAnsiTheme="minorHAnsi" w:cstheme="minorBidi"/>
                <w:color w:val="auto"/>
                <w:sz w:val="18"/>
                <w:szCs w:val="18"/>
                <w:lang w:val="sk-SK"/>
              </w:rPr>
            </w:pPr>
            <w:hyperlink w:anchor="_Zobrazovacie_vyšetrenie" w:history="1">
              <w:r w:rsidR="4B1F096C" w:rsidRPr="00D95A9D">
                <w:rPr>
                  <w:rStyle w:val="Hypertextovprepojenie"/>
                  <w:rFonts w:asciiTheme="minorHAnsi" w:eastAsiaTheme="minorEastAsia" w:hAnsiTheme="minorHAnsi" w:cstheme="minorBidi"/>
                  <w:sz w:val="18"/>
                  <w:szCs w:val="18"/>
                  <w:lang w:val="sk-SK"/>
                </w:rPr>
                <w:t>CEN-EN13606-ENTRY.Zaznam_o_vysetreni-Zaznam_o_zobrazovacom_vysetreni.v3</w:t>
              </w:r>
            </w:hyperlink>
          </w:p>
        </w:tc>
      </w:tr>
      <w:tr w:rsidR="00585A0F" w:rsidRPr="00D95A9D" w14:paraId="2DB014EB" w14:textId="77777777" w:rsidTr="00F8662E">
        <w:trPr>
          <w:trHeight w:val="634"/>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C7EAEE2" w14:textId="77777777" w:rsidR="00585A0F"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7307CFD1" w14:textId="77777777" w:rsidR="000B3F02"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Záznam môže vyhľadať len identifikovaný a autorizovaný lekár v roli konkrétneho PZS.</w:t>
            </w:r>
          </w:p>
          <w:p w14:paraId="0DBC7C37" w14:textId="77777777" w:rsidR="000B3F02"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 xml:space="preserve">Záznam je možné vyhľadať len pre pacienta, ktorý je súčasťou NZIS </w:t>
            </w:r>
          </w:p>
          <w:p w14:paraId="12F6040E" w14:textId="77777777" w:rsidR="00E40616" w:rsidRPr="00D95A9D" w:rsidRDefault="34661EDB" w:rsidP="34661EDB">
            <w:pPr>
              <w:pStyle w:val="Odsekzoznamu"/>
              <w:numPr>
                <w:ilvl w:val="0"/>
                <w:numId w:val="25"/>
              </w:numPr>
              <w:autoSpaceDE w:val="0"/>
              <w:autoSpaceDN w:val="0"/>
              <w:adjustRightInd w:val="0"/>
              <w:spacing w:after="1"/>
              <w:rPr>
                <w:sz w:val="18"/>
                <w:szCs w:val="18"/>
              </w:rPr>
            </w:pPr>
            <w:r w:rsidRPr="00D95A9D">
              <w:rPr>
                <w:sz w:val="18"/>
                <w:szCs w:val="18"/>
                <w:lang w:eastAsia="sk-SK"/>
              </w:rPr>
              <w:t>Zdravotnícky pracovník musí disponovať súhlasom pacienta v prípade, že sa nejedná o všeobecného kapitujúceho lekára</w:t>
            </w:r>
          </w:p>
          <w:p w14:paraId="030637CD" w14:textId="77777777" w:rsidR="000B3F02" w:rsidRPr="00D95A9D" w:rsidRDefault="34661EDB" w:rsidP="34661EDB">
            <w:pPr>
              <w:pStyle w:val="Odsekzoznamu"/>
              <w:numPr>
                <w:ilvl w:val="0"/>
                <w:numId w:val="25"/>
              </w:numPr>
              <w:rPr>
                <w:sz w:val="18"/>
                <w:szCs w:val="18"/>
              </w:rPr>
            </w:pPr>
            <w:r w:rsidRPr="00D95A9D">
              <w:rPr>
                <w:sz w:val="18"/>
                <w:szCs w:val="18"/>
                <w:lang w:eastAsia="sk-SK"/>
              </w:rPr>
              <w:t>Všeobecnému kapitujúcemu lekárovi sú sprístupnené len záznamy s citlivosťou 3, pre ostatné záznamy (citlivosť 5) musí disponovať súhlasom</w:t>
            </w:r>
          </w:p>
          <w:p w14:paraId="2097551E" w14:textId="77777777" w:rsidR="000B3F02" w:rsidRPr="00D95A9D" w:rsidRDefault="4B1F096C" w:rsidP="4B1F096C">
            <w:pPr>
              <w:pStyle w:val="Odsekzoznamu"/>
              <w:numPr>
                <w:ilvl w:val="0"/>
                <w:numId w:val="25"/>
              </w:numPr>
              <w:rPr>
                <w:sz w:val="18"/>
                <w:szCs w:val="18"/>
              </w:rPr>
            </w:pPr>
            <w:r w:rsidRPr="00D95A9D">
              <w:rPr>
                <w:sz w:val="18"/>
                <w:szCs w:val="18"/>
                <w:lang w:eastAsia="sk-SK"/>
              </w:rPr>
              <w:lastRenderedPageBreak/>
              <w:t>Vyhľadanie vlastných záznamov je možné v prípade, že autor záznamu pracuje u PZS na ktorom zaznamenal záznam</w:t>
            </w:r>
          </w:p>
          <w:p w14:paraId="68A928BB" w14:textId="77777777" w:rsidR="008E58F8" w:rsidRPr="00D95A9D" w:rsidRDefault="34661EDB" w:rsidP="34661EDB">
            <w:pPr>
              <w:pStyle w:val="Odsekzoznamu"/>
              <w:numPr>
                <w:ilvl w:val="0"/>
                <w:numId w:val="25"/>
              </w:numPr>
              <w:rPr>
                <w:sz w:val="18"/>
                <w:szCs w:val="18"/>
              </w:rPr>
            </w:pPr>
            <w:r w:rsidRPr="00D95A9D">
              <w:rPr>
                <w:sz w:val="18"/>
                <w:szCs w:val="18"/>
                <w:lang w:eastAsia="sk-SK"/>
              </w:rPr>
              <w:t>Vyhľadanie záznamov pre ostatných zdravotníckych pracovníkov (vrátane špecialistov) je možné len na základe súhlasu pacienta prostredníctvom služby ZapisSuhlasOsobyPrePZS</w:t>
            </w:r>
          </w:p>
          <w:p w14:paraId="3C8C6DB1" w14:textId="77777777" w:rsidR="00E40616" w:rsidRPr="00D95A9D" w:rsidRDefault="34661EDB" w:rsidP="34661EDB">
            <w:pPr>
              <w:pStyle w:val="Odsekzoznamu"/>
              <w:numPr>
                <w:ilvl w:val="0"/>
                <w:numId w:val="25"/>
              </w:numPr>
              <w:rPr>
                <w:sz w:val="18"/>
                <w:szCs w:val="18"/>
              </w:rPr>
            </w:pPr>
            <w:r w:rsidRPr="00D95A9D">
              <w:rPr>
                <w:sz w:val="18"/>
                <w:szCs w:val="18"/>
              </w:rPr>
              <w:t>Pre textové položky, ktoré obsahujú viac ako 2000 znakov, vráti prvých 2000 znakov a úvodný text "{#### }", kde #### je celkový počet znakov, ktoré neboli zobrazené (V prípade nastavenia KompletnyZaznam =TRUE je vrátený celý záznam bez obmedzení)</w:t>
            </w:r>
          </w:p>
          <w:p w14:paraId="7258FE62" w14:textId="77777777" w:rsidR="004806AC" w:rsidRPr="00D95A9D" w:rsidRDefault="34661EDB" w:rsidP="34661EDB">
            <w:pPr>
              <w:pStyle w:val="Odsekzoznamu"/>
              <w:numPr>
                <w:ilvl w:val="0"/>
                <w:numId w:val="25"/>
              </w:numPr>
              <w:autoSpaceDE w:val="0"/>
              <w:autoSpaceDN w:val="0"/>
              <w:adjustRightInd w:val="0"/>
              <w:spacing w:after="1"/>
              <w:rPr>
                <w:sz w:val="18"/>
                <w:szCs w:val="18"/>
              </w:rPr>
            </w:pPr>
            <w:r w:rsidRPr="00D95A9D">
              <w:rPr>
                <w:sz w:val="18"/>
                <w:szCs w:val="18"/>
              </w:rPr>
              <w:t>Pre referencované medikačné záznamy prostredníctvom „ID medikačného záznamu“ je v popise medikácie vrátený transformovaný popisný text medikácie</w:t>
            </w:r>
          </w:p>
          <w:p w14:paraId="5B23E2B2" w14:textId="77777777" w:rsidR="000B3F02" w:rsidRPr="00D95A9D" w:rsidRDefault="34661EDB" w:rsidP="34661EDB">
            <w:pPr>
              <w:pStyle w:val="Odsekzoznamu"/>
              <w:numPr>
                <w:ilvl w:val="0"/>
                <w:numId w:val="25"/>
              </w:numPr>
              <w:autoSpaceDE w:val="0"/>
              <w:autoSpaceDN w:val="0"/>
              <w:adjustRightInd w:val="0"/>
              <w:spacing w:after="1"/>
              <w:rPr>
                <w:sz w:val="18"/>
                <w:szCs w:val="18"/>
              </w:rPr>
            </w:pPr>
            <w:r w:rsidRPr="00D95A9D">
              <w:rPr>
                <w:sz w:val="18"/>
                <w:szCs w:val="18"/>
              </w:rPr>
              <w:t xml:space="preserve">V prípade, že sa jedná o stornovaný záznam, má nastavený atribút committal.version_status.code_value = "VER04" a vyplnené údaje o storne. </w:t>
            </w:r>
            <w:r w:rsidRPr="00D95A9D">
              <w:rPr>
                <w:color w:val="FF0000"/>
                <w:sz w:val="27"/>
                <w:szCs w:val="27"/>
              </w:rPr>
              <w:t> </w:t>
            </w:r>
            <w:r w:rsidRPr="00D95A9D">
              <w:rPr>
                <w:sz w:val="18"/>
                <w:szCs w:val="18"/>
              </w:rPr>
              <w:t>Záznam o storne (ten, ktorým bolo storno vykonané) nie je poskytovaný na výstup.</w:t>
            </w:r>
          </w:p>
          <w:p w14:paraId="0ABCB27D" w14:textId="77777777" w:rsidR="0966B5D8" w:rsidRPr="00D95A9D" w:rsidRDefault="4B1F096C" w:rsidP="4B1F096C">
            <w:pPr>
              <w:pStyle w:val="Odsekzoznamu"/>
              <w:numPr>
                <w:ilvl w:val="0"/>
                <w:numId w:val="25"/>
              </w:numPr>
              <w:spacing w:after="1"/>
              <w:rPr>
                <w:sz w:val="18"/>
                <w:szCs w:val="18"/>
              </w:rPr>
            </w:pPr>
            <w:r w:rsidRPr="00D95A9D">
              <w:rPr>
                <w:sz w:val="18"/>
                <w:szCs w:val="18"/>
              </w:rPr>
              <w:t>Záznam v stave VER00 nie je vrátený na výstup, ak k nemu existuje finálny nestornovaný záznam v stave VER01</w:t>
            </w:r>
          </w:p>
          <w:p w14:paraId="04182780" w14:textId="77777777" w:rsidR="007E55E4" w:rsidRPr="00D95A9D" w:rsidRDefault="4B1F096C" w:rsidP="4B1F096C">
            <w:pPr>
              <w:pStyle w:val="Odsekzoznamu"/>
              <w:numPr>
                <w:ilvl w:val="0"/>
                <w:numId w:val="25"/>
              </w:numPr>
              <w:autoSpaceDE w:val="0"/>
              <w:autoSpaceDN w:val="0"/>
              <w:adjustRightInd w:val="0"/>
              <w:spacing w:after="1"/>
              <w:rPr>
                <w:sz w:val="18"/>
                <w:szCs w:val="18"/>
              </w:rPr>
            </w:pPr>
            <w:r w:rsidRPr="00D95A9D">
              <w:rPr>
                <w:sz w:val="18"/>
                <w:szCs w:val="18"/>
              </w:rPr>
              <w:t>V prípade, že služba nevráti všetky vyhľadané záznamy je potrebné vyhľadať záznam pomocou stránkovania</w:t>
            </w:r>
          </w:p>
        </w:tc>
      </w:tr>
      <w:tr w:rsidR="00585A0F" w:rsidRPr="00D95A9D" w14:paraId="08DFFDC4"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71F56C8" w14:textId="77777777" w:rsidR="00585A0F" w:rsidRPr="00D95A9D" w:rsidRDefault="4B1F096C" w:rsidP="4B1F096C">
            <w:pPr>
              <w:rPr>
                <w:sz w:val="18"/>
                <w:szCs w:val="18"/>
              </w:rPr>
            </w:pPr>
            <w:r w:rsidRPr="00D95A9D">
              <w:rPr>
                <w:sz w:val="18"/>
                <w:szCs w:val="18"/>
              </w:rPr>
              <w:lastRenderedPageBreak/>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68512792" w14:textId="77777777" w:rsidR="001E1D0C" w:rsidRPr="00D95A9D" w:rsidRDefault="34661EDB" w:rsidP="34661EDB">
            <w:pPr>
              <w:pStyle w:val="Odsekzoznamu"/>
              <w:numPr>
                <w:ilvl w:val="0"/>
                <w:numId w:val="136"/>
              </w:numPr>
              <w:autoSpaceDE w:val="0"/>
              <w:autoSpaceDN w:val="0"/>
              <w:adjustRightInd w:val="0"/>
              <w:spacing w:after="1"/>
              <w:rPr>
                <w:rFonts w:eastAsia="Arial" w:cs="Arial"/>
                <w:sz w:val="18"/>
                <w:szCs w:val="18"/>
                <w:lang w:eastAsia="sk-SK"/>
              </w:rPr>
            </w:pPr>
            <w:r w:rsidRPr="00D95A9D">
              <w:rPr>
                <w:sz w:val="18"/>
                <w:szCs w:val="18"/>
                <w:lang w:eastAsia="sk-SK"/>
              </w:rPr>
              <w:t>E000002 - Záznam nebolo možné vyhľadať v Systéme ezdravie. Kontaktujte dodávateľa informačného systému pre odstránenie chyby. Do odstránenia problému pokračujte bez vyhľadávania prostredníctvom ezdravie.</w:t>
            </w:r>
          </w:p>
          <w:p w14:paraId="0C6801FB" w14:textId="77777777" w:rsidR="001E1D0C" w:rsidRPr="00D95A9D" w:rsidRDefault="34661EDB" w:rsidP="34661EDB">
            <w:pPr>
              <w:pStyle w:val="Odsekzoznamu"/>
              <w:numPr>
                <w:ilvl w:val="0"/>
                <w:numId w:val="136"/>
              </w:numPr>
              <w:autoSpaceDE w:val="0"/>
              <w:autoSpaceDN w:val="0"/>
              <w:adjustRightInd w:val="0"/>
              <w:spacing w:after="1"/>
              <w:rPr>
                <w:rFonts w:eastAsia="Arial" w:cs="Arial"/>
                <w:sz w:val="18"/>
                <w:szCs w:val="18"/>
                <w:lang w:eastAsia="sk-SK"/>
              </w:rPr>
            </w:pPr>
            <w:r w:rsidRPr="00D95A9D">
              <w:rPr>
                <w:sz w:val="18"/>
                <w:szCs w:val="18"/>
                <w:lang w:eastAsia="sk-SK"/>
              </w:rPr>
              <w:t>E000006 - Záznam nebolo možné vyhľadať v Systéme ezdravie. Kontaktujte dodávateľa informačného systému pre odstránenie chyby.</w:t>
            </w:r>
          </w:p>
          <w:p w14:paraId="0D20A9EB" w14:textId="77777777" w:rsidR="001E1D0C" w:rsidRPr="00D95A9D" w:rsidRDefault="34661EDB" w:rsidP="34661EDB">
            <w:pPr>
              <w:pStyle w:val="Odsekzoznamu"/>
              <w:numPr>
                <w:ilvl w:val="0"/>
                <w:numId w:val="136"/>
              </w:numPr>
              <w:autoSpaceDE w:val="0"/>
              <w:autoSpaceDN w:val="0"/>
              <w:adjustRightInd w:val="0"/>
              <w:spacing w:after="1"/>
              <w:rPr>
                <w:rFonts w:eastAsia="Arial" w:cs="Arial"/>
                <w:sz w:val="18"/>
                <w:szCs w:val="18"/>
                <w:lang w:eastAsia="sk-SK"/>
              </w:rPr>
            </w:pPr>
            <w:r w:rsidRPr="00D95A9D">
              <w:rPr>
                <w:sz w:val="18"/>
                <w:szCs w:val="18"/>
                <w:lang w:eastAsia="sk-SK"/>
              </w:rPr>
              <w:t>E100035 – Nemáte prístup k požadovaným záznamom pacienta. Požiadajte pacienta o prístup k údajom vložením eID do čítačky a zadania súhlasu podľa bezpečnostných nastavení pacienta (stlačením OK/ zadanie BOK)</w:t>
            </w:r>
          </w:p>
          <w:p w14:paraId="39234489" w14:textId="77777777" w:rsidR="001E1D0C" w:rsidRPr="00D95A9D" w:rsidRDefault="4B1F096C" w:rsidP="4B1F096C">
            <w:pPr>
              <w:pStyle w:val="Odsekzoznamu"/>
              <w:numPr>
                <w:ilvl w:val="0"/>
                <w:numId w:val="136"/>
              </w:numPr>
              <w:autoSpaceDE w:val="0"/>
              <w:autoSpaceDN w:val="0"/>
              <w:adjustRightInd w:val="0"/>
              <w:spacing w:after="1"/>
              <w:rPr>
                <w:rFonts w:eastAsia="Arial" w:cs="Arial"/>
                <w:sz w:val="18"/>
                <w:szCs w:val="18"/>
                <w:lang w:eastAsia="sk-SK"/>
              </w:rPr>
            </w:pPr>
            <w:r w:rsidRPr="00D95A9D">
              <w:rPr>
                <w:sz w:val="18"/>
                <w:szCs w:val="18"/>
                <w:lang w:eastAsia="sk-SK"/>
              </w:rPr>
              <w:t>E300022 - Nie je možné poskytnúť požadované údaje z dôvodu, že pre daného pacienta je evidovaný dátum úmrtia a zdravotná dokumentácia je uzavretá</w:t>
            </w:r>
          </w:p>
          <w:p w14:paraId="1908FD09" w14:textId="77777777" w:rsidR="00773F11" w:rsidRPr="00D95A9D" w:rsidRDefault="34661EDB" w:rsidP="34661EDB">
            <w:pPr>
              <w:pStyle w:val="Odsekzoznamu"/>
              <w:numPr>
                <w:ilvl w:val="0"/>
                <w:numId w:val="136"/>
              </w:numPr>
              <w:autoSpaceDE w:val="0"/>
              <w:autoSpaceDN w:val="0"/>
              <w:adjustRightInd w:val="0"/>
              <w:spacing w:after="1"/>
              <w:rPr>
                <w:rFonts w:eastAsia="Arial" w:cs="Arial"/>
                <w:sz w:val="18"/>
                <w:szCs w:val="18"/>
                <w:lang w:eastAsia="sk-SK"/>
              </w:rPr>
            </w:pPr>
            <w:r w:rsidRPr="00D95A9D">
              <w:rPr>
                <w:sz w:val="18"/>
                <w:szCs w:val="18"/>
                <w:lang w:eastAsia="sk-SK"/>
              </w:rPr>
              <w:t>E900001 - Nemáte prístup k požadovaným záznamom pacienta. Požiadajte pacienta o prístup k údajom vložením eID do čítačky a zadania súhlasu podľa bezpečnostných nastavení pacienta (stlačením OK/ zadanie BOK)</w:t>
            </w:r>
          </w:p>
        </w:tc>
      </w:tr>
      <w:tr w:rsidR="00585A0F" w:rsidRPr="00D95A9D" w14:paraId="5BDCC606"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4170439" w14:textId="77777777" w:rsidR="00585A0F"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5209C524" w14:textId="77777777" w:rsidR="00585A0F" w:rsidRPr="00D95A9D" w:rsidRDefault="00937D0F" w:rsidP="00673403">
            <w:pPr>
              <w:pStyle w:val="Odsekzoznamu"/>
              <w:numPr>
                <w:ilvl w:val="0"/>
                <w:numId w:val="37"/>
              </w:numPr>
              <w:rPr>
                <w:sz w:val="18"/>
                <w:szCs w:val="18"/>
              </w:rPr>
            </w:pPr>
            <w:r w:rsidRPr="00D95A9D">
              <w:rPr>
                <w:sz w:val="18"/>
                <w:szCs w:val="18"/>
              </w:rPr>
              <w:t>VV</w:t>
            </w:r>
            <w:r w:rsidR="00E62D2C" w:rsidRPr="00D95A9D">
              <w:rPr>
                <w:sz w:val="18"/>
                <w:szCs w:val="18"/>
              </w:rPr>
              <w:t>P</w:t>
            </w:r>
            <w:r w:rsidR="001C6B33" w:rsidRPr="002E5438">
              <w:fldChar w:fldCharType="begin" w:fldLock="1"/>
            </w:r>
            <w:r w:rsidR="00585A0F" w:rsidRPr="00D95A9D">
              <w:rPr>
                <w:sz w:val="18"/>
                <w:szCs w:val="18"/>
              </w:rPr>
              <w:instrText>MERGEFIELD Element.valueOf(x070-KodStrankyEZKO)</w:instrText>
            </w:r>
            <w:r w:rsidR="001C6B33" w:rsidRPr="002E5438">
              <w:rPr>
                <w:sz w:val="18"/>
                <w:szCs w:val="18"/>
              </w:rPr>
              <w:fldChar w:fldCharType="end"/>
            </w:r>
          </w:p>
        </w:tc>
      </w:tr>
    </w:tbl>
    <w:p w14:paraId="3FA5CD1D" w14:textId="77777777" w:rsidR="00F26D10" w:rsidRPr="002E5438" w:rsidRDefault="4B1F096C" w:rsidP="00ED73E9">
      <w:pPr>
        <w:pStyle w:val="Nadpis2"/>
        <w:rPr>
          <w:lang w:val="sk-SK"/>
        </w:rPr>
      </w:pPr>
      <w:bookmarkStart w:id="143" w:name="_DajZaznamOVysetreni_v4"/>
      <w:bookmarkStart w:id="144" w:name="_DajZaznamOVysetreni_v3"/>
      <w:bookmarkStart w:id="145" w:name="_DajZaznamOVysetreni_v5"/>
      <w:bookmarkStart w:id="146" w:name="_Toc2079626"/>
      <w:bookmarkEnd w:id="143"/>
      <w:bookmarkEnd w:id="144"/>
      <w:bookmarkEnd w:id="145"/>
      <w:r w:rsidRPr="002E5438">
        <w:rPr>
          <w:lang w:val="sk-SK"/>
        </w:rPr>
        <w:t>DajZaznamOVysetreni_v5</w:t>
      </w:r>
      <w:bookmarkEnd w:id="146"/>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26D10" w:rsidRPr="00D95A9D" w14:paraId="07328DDA"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6BAB1D1" w14:textId="77777777" w:rsidR="00F26D1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344886D" w14:textId="77777777" w:rsidR="00F26D10" w:rsidRPr="00D95A9D" w:rsidRDefault="4B1F096C" w:rsidP="4B1F096C">
            <w:pPr>
              <w:rPr>
                <w:sz w:val="18"/>
                <w:szCs w:val="18"/>
              </w:rPr>
            </w:pPr>
            <w:r w:rsidRPr="00D95A9D">
              <w:rPr>
                <w:sz w:val="18"/>
                <w:szCs w:val="18"/>
              </w:rPr>
              <w:t xml:space="preserve"> DajZaznamOVysetreni_v5</w:t>
            </w:r>
          </w:p>
        </w:tc>
      </w:tr>
      <w:tr w:rsidR="00F26D10" w:rsidRPr="00D95A9D" w14:paraId="6BA196D5"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97885EA" w14:textId="77777777" w:rsidR="00F26D1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5FB631CE" w14:textId="77777777" w:rsidR="00F26D10" w:rsidRPr="00D95A9D" w:rsidRDefault="001C6B33" w:rsidP="4B1F096C">
            <w:pPr>
              <w:rPr>
                <w:sz w:val="18"/>
                <w:szCs w:val="18"/>
              </w:rPr>
            </w:pPr>
            <w:r w:rsidRPr="0059754F">
              <w:fldChar w:fldCharType="begin" w:fldLock="1"/>
            </w:r>
            <w:r w:rsidR="00F26D10" w:rsidRPr="00D95A9D">
              <w:rPr>
                <w:sz w:val="18"/>
                <w:szCs w:val="18"/>
              </w:rPr>
              <w:instrText>MERGEFIELD Element.valueOf(x070-Urcenie)</w:instrText>
            </w:r>
            <w:r w:rsidRPr="0059754F">
              <w:rPr>
                <w:sz w:val="18"/>
                <w:szCs w:val="18"/>
              </w:rPr>
              <w:fldChar w:fldCharType="separate"/>
            </w:r>
            <w:r w:rsidR="00F26D10" w:rsidRPr="00D95A9D">
              <w:rPr>
                <w:sz w:val="18"/>
                <w:szCs w:val="18"/>
              </w:rPr>
              <w:t>IS PZS</w:t>
            </w:r>
            <w:r w:rsidRPr="0059754F">
              <w:fldChar w:fldCharType="end"/>
            </w:r>
          </w:p>
        </w:tc>
      </w:tr>
      <w:tr w:rsidR="00F26D10" w:rsidRPr="00D95A9D" w14:paraId="5DA19E48"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12451E8" w14:textId="77777777" w:rsidR="00F26D1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966F3BE" w14:textId="77777777" w:rsidR="00F26D10" w:rsidRPr="00D95A9D" w:rsidRDefault="4B1F096C" w:rsidP="4B1F096C">
            <w:pPr>
              <w:rPr>
                <w:sz w:val="18"/>
                <w:szCs w:val="18"/>
              </w:rPr>
            </w:pPr>
            <w:r w:rsidRPr="00D95A9D">
              <w:rPr>
                <w:sz w:val="18"/>
                <w:szCs w:val="18"/>
              </w:rPr>
              <w:t>Služba vráti detail záznamu o vyšetrení v štruktúre podľa typu záznamu o vyšetrení na základe ID záznamu o vyšetrení</w:t>
            </w:r>
          </w:p>
        </w:tc>
      </w:tr>
      <w:tr w:rsidR="00F26D10" w:rsidRPr="00D95A9D" w14:paraId="5A4760E1"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C421D54" w14:textId="77777777" w:rsidR="00F26D1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F6BEBF2" w14:textId="77777777" w:rsidR="00F26D10" w:rsidRPr="00D95A9D" w:rsidRDefault="001C6B33" w:rsidP="4B1F096C">
            <w:pPr>
              <w:rPr>
                <w:sz w:val="18"/>
                <w:szCs w:val="18"/>
              </w:rPr>
            </w:pPr>
            <w:r w:rsidRPr="0059754F">
              <w:fldChar w:fldCharType="begin" w:fldLock="1"/>
            </w:r>
            <w:r w:rsidR="00F26D10" w:rsidRPr="00D95A9D">
              <w:rPr>
                <w:sz w:val="18"/>
                <w:szCs w:val="18"/>
              </w:rPr>
              <w:instrText>MERGEFIELD Element.valueOf(x070-SposobVolania)</w:instrText>
            </w:r>
            <w:r w:rsidRPr="0059754F">
              <w:rPr>
                <w:sz w:val="18"/>
                <w:szCs w:val="18"/>
              </w:rPr>
              <w:fldChar w:fldCharType="separate"/>
            </w:r>
            <w:r w:rsidR="00F26D10" w:rsidRPr="00D95A9D">
              <w:rPr>
                <w:sz w:val="18"/>
                <w:szCs w:val="18"/>
              </w:rPr>
              <w:t>Synchrónny, Asynchrónny</w:t>
            </w:r>
            <w:r w:rsidRPr="0059754F">
              <w:fldChar w:fldCharType="end"/>
            </w:r>
          </w:p>
        </w:tc>
      </w:tr>
      <w:tr w:rsidR="00F26D10" w:rsidRPr="00D95A9D" w14:paraId="3A1F88C2"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F5C79E4" w14:textId="77777777" w:rsidR="00F26D1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19BD1E16" w14:textId="77777777" w:rsidR="00CF3399" w:rsidRPr="00D95A9D" w:rsidRDefault="4B1F096C" w:rsidP="4B1F096C">
            <w:pPr>
              <w:autoSpaceDE w:val="0"/>
              <w:autoSpaceDN w:val="0"/>
              <w:adjustRightInd w:val="0"/>
              <w:spacing w:after="100" w:afterAutospacing="1"/>
              <w:rPr>
                <w:rFonts w:eastAsia="Arial" w:cs="Arial"/>
                <w:sz w:val="18"/>
                <w:szCs w:val="18"/>
                <w:lang w:eastAsia="sk-SK"/>
              </w:rPr>
            </w:pPr>
            <w:r w:rsidRPr="00D95A9D">
              <w:rPr>
                <w:sz w:val="18"/>
                <w:szCs w:val="18"/>
                <w:lang w:eastAsia="sk-SK"/>
              </w:rPr>
              <w:t>Služba vráti detail záznamu o vyšetrení pacienta:</w:t>
            </w:r>
          </w:p>
          <w:p w14:paraId="0737E805" w14:textId="77777777" w:rsidR="00F26D10" w:rsidRPr="00D95A9D" w:rsidRDefault="4B1F096C" w:rsidP="4B1F096C">
            <w:pPr>
              <w:ind w:left="360"/>
              <w:rPr>
                <w:rFonts w:eastAsia="Arial" w:cs="Arial"/>
                <w:sz w:val="18"/>
                <w:szCs w:val="18"/>
                <w:u w:val="single"/>
                <w:lang w:eastAsia="sk-SK"/>
              </w:rPr>
            </w:pPr>
            <w:r w:rsidRPr="00D95A9D">
              <w:rPr>
                <w:sz w:val="18"/>
                <w:szCs w:val="18"/>
                <w:u w:val="single"/>
                <w:lang w:eastAsia="sk-SK"/>
              </w:rPr>
              <w:t xml:space="preserve">Vstup: </w:t>
            </w:r>
          </w:p>
          <w:p w14:paraId="06CCB9DF" w14:textId="77777777" w:rsidR="00F26D10" w:rsidRPr="00D95A9D" w:rsidRDefault="4B1F096C" w:rsidP="4B1F096C">
            <w:pPr>
              <w:pStyle w:val="Odsekzoznamu"/>
              <w:numPr>
                <w:ilvl w:val="0"/>
                <w:numId w:val="29"/>
              </w:numPr>
              <w:autoSpaceDE w:val="0"/>
              <w:autoSpaceDN w:val="0"/>
              <w:adjustRightInd w:val="0"/>
              <w:spacing w:after="100" w:afterAutospacing="1"/>
              <w:rPr>
                <w:rFonts w:eastAsia="Arial" w:cs="Arial"/>
                <w:sz w:val="18"/>
                <w:szCs w:val="18"/>
                <w:lang w:eastAsia="sk-SK"/>
              </w:rPr>
            </w:pPr>
            <w:r w:rsidRPr="00D95A9D">
              <w:rPr>
                <w:sz w:val="18"/>
                <w:szCs w:val="18"/>
                <w:lang w:eastAsia="sk-SK"/>
              </w:rPr>
              <w:t>Identifikátora záznamu o vyšetrení</w:t>
            </w:r>
          </w:p>
          <w:p w14:paraId="7703605F" w14:textId="77777777" w:rsidR="00F26D10" w:rsidRPr="00D95A9D" w:rsidRDefault="4B1F096C" w:rsidP="4B1F096C">
            <w:pPr>
              <w:pStyle w:val="Odsekzoznamu"/>
              <w:numPr>
                <w:ilvl w:val="0"/>
                <w:numId w:val="29"/>
              </w:numPr>
              <w:autoSpaceDE w:val="0"/>
              <w:autoSpaceDN w:val="0"/>
              <w:adjustRightInd w:val="0"/>
              <w:spacing w:after="100" w:afterAutospacing="1"/>
              <w:rPr>
                <w:rFonts w:eastAsia="Arial" w:cs="Arial"/>
                <w:sz w:val="18"/>
                <w:szCs w:val="18"/>
                <w:lang w:eastAsia="sk-SK"/>
              </w:rPr>
            </w:pPr>
            <w:r w:rsidRPr="00D95A9D">
              <w:rPr>
                <w:sz w:val="18"/>
                <w:szCs w:val="18"/>
                <w:lang w:eastAsia="sk-SK"/>
              </w:rPr>
              <w:t>Identifikátora pacienta</w:t>
            </w:r>
          </w:p>
          <w:p w14:paraId="57951DD6" w14:textId="77777777" w:rsidR="00CF3399"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0EA6885E" w14:textId="77777777" w:rsidR="00CF3399" w:rsidRPr="00D95A9D" w:rsidRDefault="4B1F096C" w:rsidP="4B1F096C">
            <w:pPr>
              <w:ind w:left="360"/>
              <w:rPr>
                <w:sz w:val="18"/>
                <w:szCs w:val="18"/>
              </w:rPr>
            </w:pPr>
            <w:r w:rsidRPr="00D95A9D">
              <w:rPr>
                <w:sz w:val="18"/>
                <w:szCs w:val="18"/>
              </w:rPr>
              <w:t>Služba vráti zoznam vyhovujúci kritériám vo formáte ADL:</w:t>
            </w:r>
          </w:p>
          <w:p w14:paraId="25CA27A9" w14:textId="77777777" w:rsidR="00CF3399" w:rsidRPr="00D95A9D" w:rsidRDefault="4B1F096C" w:rsidP="4B1F096C">
            <w:pPr>
              <w:pStyle w:val="Odsekzoznamu"/>
              <w:numPr>
                <w:ilvl w:val="0"/>
                <w:numId w:val="29"/>
              </w:numPr>
              <w:rPr>
                <w:sz w:val="18"/>
                <w:szCs w:val="18"/>
              </w:rPr>
            </w:pPr>
            <w:r w:rsidRPr="00D95A9D">
              <w:rPr>
                <w:sz w:val="18"/>
                <w:szCs w:val="18"/>
              </w:rPr>
              <w:t>Odborné vyšetrenie</w:t>
            </w:r>
          </w:p>
          <w:p w14:paraId="576049FF" w14:textId="77777777" w:rsidR="00CF3399" w:rsidRPr="00D95A9D" w:rsidRDefault="4B1F096C" w:rsidP="4B1F096C">
            <w:pPr>
              <w:pStyle w:val="Odsekzoznamu"/>
              <w:numPr>
                <w:ilvl w:val="0"/>
                <w:numId w:val="29"/>
              </w:numPr>
              <w:rPr>
                <w:sz w:val="18"/>
                <w:szCs w:val="18"/>
              </w:rPr>
            </w:pPr>
            <w:r w:rsidRPr="00D95A9D">
              <w:rPr>
                <w:sz w:val="18"/>
                <w:szCs w:val="18"/>
              </w:rPr>
              <w:t>Prepúšťaciu správu</w:t>
            </w:r>
          </w:p>
          <w:p w14:paraId="2403A00B" w14:textId="77777777" w:rsidR="00F26D10" w:rsidRPr="00D95A9D" w:rsidRDefault="4B1F096C" w:rsidP="4B1F096C">
            <w:pPr>
              <w:pStyle w:val="Odsekzoznamu"/>
              <w:numPr>
                <w:ilvl w:val="0"/>
                <w:numId w:val="29"/>
              </w:numPr>
              <w:rPr>
                <w:sz w:val="18"/>
                <w:szCs w:val="18"/>
              </w:rPr>
            </w:pPr>
            <w:r w:rsidRPr="00D95A9D">
              <w:rPr>
                <w:sz w:val="18"/>
                <w:szCs w:val="18"/>
              </w:rPr>
              <w:t>Zobrazovacie vyšetrenie</w:t>
            </w:r>
          </w:p>
        </w:tc>
      </w:tr>
      <w:tr w:rsidR="00F26D10" w:rsidRPr="00D95A9D" w14:paraId="7B3C0C53"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6CE4E3F" w14:textId="77777777" w:rsidR="00F26D10" w:rsidRPr="00D95A9D" w:rsidRDefault="4B1F096C" w:rsidP="4B1F096C">
            <w:pPr>
              <w:rPr>
                <w:sz w:val="18"/>
                <w:szCs w:val="18"/>
              </w:rPr>
            </w:pPr>
            <w:r w:rsidRPr="00D95A9D">
              <w:rPr>
                <w:sz w:val="18"/>
                <w:szCs w:val="18"/>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139CA393" w14:textId="77777777" w:rsidR="00F26D10" w:rsidRPr="00D95A9D" w:rsidRDefault="34661EDB" w:rsidP="34661EDB">
            <w:pPr>
              <w:pStyle w:val="Odsekzoznamu"/>
              <w:numPr>
                <w:ilvl w:val="0"/>
                <w:numId w:val="28"/>
              </w:numPr>
              <w:autoSpaceDE w:val="0"/>
              <w:autoSpaceDN w:val="0"/>
              <w:adjustRightInd w:val="0"/>
              <w:spacing w:after="1"/>
              <w:rPr>
                <w:rFonts w:eastAsia="Arial" w:cs="Arial"/>
                <w:sz w:val="18"/>
                <w:szCs w:val="18"/>
                <w:lang w:eastAsia="sk-SK"/>
              </w:rPr>
            </w:pPr>
            <w:r w:rsidRPr="00D95A9D">
              <w:rPr>
                <w:sz w:val="18"/>
                <w:szCs w:val="18"/>
              </w:rPr>
              <w:t>Vysetrenia_Request_Response.xsd/IdentifikatorZaznamuVysetrenia</w:t>
            </w:r>
          </w:p>
        </w:tc>
      </w:tr>
      <w:tr w:rsidR="00F26D10" w:rsidRPr="00D95A9D" w14:paraId="1D57451D"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9B1C8C2" w14:textId="77777777" w:rsidR="00F26D10" w:rsidRPr="00D95A9D" w:rsidRDefault="4B1F096C" w:rsidP="4B1F096C">
            <w:pPr>
              <w:rPr>
                <w:sz w:val="18"/>
                <w:szCs w:val="18"/>
              </w:rPr>
            </w:pPr>
            <w:r w:rsidRPr="00D95A9D">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446F9703" w14:textId="77777777" w:rsidR="003C5950" w:rsidRPr="00D95A9D" w:rsidRDefault="00A10E40" w:rsidP="4B1F096C">
            <w:pPr>
              <w:pStyle w:val="Bezriadkovania"/>
              <w:numPr>
                <w:ilvl w:val="0"/>
                <w:numId w:val="101"/>
              </w:numPr>
              <w:spacing w:after="0"/>
              <w:ind w:left="720" w:hanging="36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CEN-EN13606-ENTRY.Zaznam_o_vysetreni-Zaznam_o_odbornom_vysetreni.v5</w:t>
              </w:r>
            </w:hyperlink>
          </w:p>
          <w:p w14:paraId="08013472" w14:textId="77777777" w:rsidR="003C5950" w:rsidRPr="00D95A9D" w:rsidRDefault="00A10E40" w:rsidP="4B1F096C">
            <w:pPr>
              <w:pStyle w:val="Bezriadkovania"/>
              <w:numPr>
                <w:ilvl w:val="0"/>
                <w:numId w:val="101"/>
              </w:numPr>
              <w:spacing w:after="0"/>
              <w:ind w:left="720" w:hanging="36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CEN-EN13606-CLUSTER.Odporucanie_na_vysetrenie.v1</w:t>
              </w:r>
            </w:hyperlink>
          </w:p>
          <w:p w14:paraId="3145B189" w14:textId="77777777" w:rsidR="003C5950" w:rsidRPr="00D95A9D" w:rsidRDefault="00A10E40" w:rsidP="4B1F096C">
            <w:pPr>
              <w:pStyle w:val="Bezriadkovania"/>
              <w:numPr>
                <w:ilvl w:val="0"/>
                <w:numId w:val="101"/>
              </w:numPr>
              <w:spacing w:after="0"/>
              <w:ind w:left="720" w:hanging="36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CEN-EN13606-ENTRY.Zaznam_o_vysetreni-Lekárska_prepustacia_sprava.v4</w:t>
              </w:r>
            </w:hyperlink>
          </w:p>
          <w:p w14:paraId="59B8B07B" w14:textId="77777777" w:rsidR="00F26D10" w:rsidRPr="00D95A9D" w:rsidRDefault="00A10E40" w:rsidP="4B1F096C">
            <w:pPr>
              <w:pStyle w:val="Bezriadkovania"/>
              <w:numPr>
                <w:ilvl w:val="0"/>
                <w:numId w:val="101"/>
              </w:numPr>
              <w:spacing w:after="0"/>
              <w:ind w:left="720" w:hanging="360"/>
              <w:rPr>
                <w:rFonts w:asciiTheme="minorHAnsi" w:eastAsiaTheme="minorEastAsia" w:hAnsiTheme="minorHAnsi" w:cstheme="minorBidi"/>
                <w:color w:val="auto"/>
                <w:sz w:val="18"/>
                <w:szCs w:val="18"/>
                <w:lang w:val="sk-SK"/>
              </w:rPr>
            </w:pPr>
            <w:hyperlink w:anchor="_Zobrazovacie_vyšetrenie" w:history="1">
              <w:r w:rsidR="4B1F096C" w:rsidRPr="00D95A9D">
                <w:rPr>
                  <w:rStyle w:val="Hypertextovprepojenie"/>
                  <w:rFonts w:asciiTheme="minorHAnsi" w:eastAsiaTheme="minorEastAsia" w:hAnsiTheme="minorHAnsi" w:cstheme="minorBidi"/>
                  <w:sz w:val="18"/>
                  <w:szCs w:val="18"/>
                  <w:lang w:val="sk-SK"/>
                </w:rPr>
                <w:t>CEN-EN13606-ENTRY.Zaznam_o_vysetreni-Zaznam_o_zobrazovacom_vysetreni.v3</w:t>
              </w:r>
            </w:hyperlink>
          </w:p>
        </w:tc>
      </w:tr>
      <w:tr w:rsidR="00F26D10" w:rsidRPr="00D95A9D" w14:paraId="08CD9958"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80328A0" w14:textId="77777777" w:rsidR="00F26D10" w:rsidRPr="00D95A9D" w:rsidRDefault="4B1F096C" w:rsidP="4B1F096C">
            <w:pPr>
              <w:rPr>
                <w:sz w:val="18"/>
                <w:szCs w:val="18"/>
              </w:rPr>
            </w:pPr>
            <w:r w:rsidRPr="00D95A9D">
              <w:rPr>
                <w:sz w:val="18"/>
                <w:szCs w:val="18"/>
              </w:rPr>
              <w:lastRenderedPageBreak/>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6C3A59B7" w14:textId="77777777" w:rsidR="00CF3399" w:rsidRPr="00D95A9D" w:rsidRDefault="4B1F096C" w:rsidP="4B1F096C">
            <w:pPr>
              <w:numPr>
                <w:ilvl w:val="0"/>
                <w:numId w:val="26"/>
              </w:numPr>
              <w:autoSpaceDE w:val="0"/>
              <w:autoSpaceDN w:val="0"/>
              <w:adjustRightInd w:val="0"/>
              <w:spacing w:after="1"/>
              <w:rPr>
                <w:rFonts w:eastAsia="Arial" w:cs="Arial"/>
                <w:sz w:val="18"/>
                <w:szCs w:val="18"/>
                <w:lang w:eastAsia="sk-SK"/>
              </w:rPr>
            </w:pPr>
            <w:r w:rsidRPr="00D95A9D">
              <w:rPr>
                <w:sz w:val="18"/>
                <w:szCs w:val="18"/>
                <w:lang w:eastAsia="sk-SK"/>
              </w:rPr>
              <w:t>Záznam môže vyhľadať len identifikovaný a autorizovaný lekár v roli konkrétneho PZS.</w:t>
            </w:r>
          </w:p>
          <w:p w14:paraId="1590A849" w14:textId="77777777" w:rsidR="00CF3399" w:rsidRPr="00D95A9D" w:rsidRDefault="4B1F096C" w:rsidP="4B1F096C">
            <w:pPr>
              <w:numPr>
                <w:ilvl w:val="0"/>
                <w:numId w:val="26"/>
              </w:numPr>
              <w:autoSpaceDE w:val="0"/>
              <w:autoSpaceDN w:val="0"/>
              <w:adjustRightInd w:val="0"/>
              <w:spacing w:after="1"/>
              <w:rPr>
                <w:rFonts w:eastAsia="Arial" w:cs="Arial"/>
                <w:sz w:val="18"/>
                <w:szCs w:val="18"/>
                <w:lang w:eastAsia="sk-SK"/>
              </w:rPr>
            </w:pPr>
            <w:r w:rsidRPr="00D95A9D">
              <w:rPr>
                <w:sz w:val="18"/>
                <w:szCs w:val="18"/>
                <w:lang w:eastAsia="sk-SK"/>
              </w:rPr>
              <w:t xml:space="preserve">Záznam je možné vyhľadať len pre pacienta, ktorý je súčasťou NZIS </w:t>
            </w:r>
          </w:p>
          <w:p w14:paraId="6994B416" w14:textId="59794F5A" w:rsidR="00F26D10" w:rsidRPr="00D95A9D" w:rsidRDefault="34661EDB" w:rsidP="00AE3079">
            <w:pPr>
              <w:numPr>
                <w:ilvl w:val="0"/>
                <w:numId w:val="26"/>
              </w:numPr>
              <w:autoSpaceDE w:val="0"/>
              <w:autoSpaceDN w:val="0"/>
              <w:adjustRightInd w:val="0"/>
              <w:spacing w:after="1"/>
              <w:rPr>
                <w:rFonts w:eastAsia="Arial" w:cs="Arial"/>
                <w:sz w:val="18"/>
                <w:szCs w:val="18"/>
                <w:lang w:eastAsia="sk-SK"/>
              </w:rPr>
            </w:pPr>
            <w:r w:rsidRPr="00D95A9D">
              <w:rPr>
                <w:sz w:val="18"/>
                <w:szCs w:val="18"/>
                <w:lang w:eastAsia="sk-SK"/>
              </w:rPr>
              <w:t xml:space="preserve">Detail vyšetrenia je možné vyhľadať len s </w:t>
            </w:r>
            <w:r w:rsidR="008A760A" w:rsidRPr="00D95A9D">
              <w:rPr>
                <w:sz w:val="18"/>
                <w:szCs w:val="18"/>
                <w:lang w:eastAsia="sk-SK"/>
              </w:rPr>
              <w:t>prerekvizitou</w:t>
            </w:r>
            <w:r w:rsidRPr="00D95A9D">
              <w:rPr>
                <w:sz w:val="18"/>
                <w:szCs w:val="18"/>
                <w:lang w:eastAsia="sk-SK"/>
              </w:rPr>
              <w:t xml:space="preserve"> služba VyhladajZaznamyOVysetreniach_v5, služba sa nepoužíva v iných procesných scenárov </w:t>
            </w:r>
          </w:p>
        </w:tc>
      </w:tr>
      <w:tr w:rsidR="00F26D10" w:rsidRPr="00D95A9D" w14:paraId="3984E9D5"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2808748" w14:textId="77777777" w:rsidR="00F26D1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27D2A57B" w14:textId="77777777" w:rsidR="001E1D0C" w:rsidRPr="00D95A9D" w:rsidRDefault="4B1F096C" w:rsidP="4B1F096C">
            <w:pPr>
              <w:pStyle w:val="Odsekzoznamu"/>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E000001 - Zadanej požiadavke nevyhovuje žiaden záznam pacienta.</w:t>
            </w:r>
          </w:p>
          <w:p w14:paraId="57232EBB" w14:textId="77777777" w:rsidR="001E1D0C" w:rsidRPr="00D95A9D" w:rsidRDefault="4B1F096C" w:rsidP="4B1F096C">
            <w:pPr>
              <w:pStyle w:val="Odsekzoznamu"/>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E000002 - Požadovaný záznam nie je možné vyhľadať, pre odstránenie chyby kontaktujte svojho dodávateľa IS PZS, prípadne skontrolujte zadané vstupy pre vyhľadanie.</w:t>
            </w:r>
          </w:p>
          <w:p w14:paraId="7BC4ADF9" w14:textId="77777777" w:rsidR="001E1D0C" w:rsidRPr="00D95A9D" w:rsidRDefault="4B1F096C" w:rsidP="4B1F096C">
            <w:pPr>
              <w:pStyle w:val="Odsekzoznamu"/>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E300022 - Nie je možné poskytnúť požadované údaje z dôvodu, že pre daného pacienta je evidovaný dátum úmrtia a zdravotná dokumentácia je uzavretá.</w:t>
            </w:r>
          </w:p>
          <w:p w14:paraId="435314D4" w14:textId="77777777" w:rsidR="001E1D0C" w:rsidRPr="00D95A9D" w:rsidRDefault="34661EDB" w:rsidP="34661EDB">
            <w:pPr>
              <w:pStyle w:val="Odsekzoznamu"/>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E900001 - Nemáte prístup k požadovaným záznamom pacienta. Požiadajte pacienta o prístup k údajom vložením eID do čítačky a zadania súhlasu podľa bezpečnostných nastavení pacienta (stlačením OK/ zadanie BOK)</w:t>
            </w:r>
          </w:p>
          <w:p w14:paraId="6552EE18" w14:textId="77777777" w:rsidR="00D433A8" w:rsidRPr="00D95A9D" w:rsidRDefault="34661EDB" w:rsidP="34661EDB">
            <w:pPr>
              <w:pStyle w:val="Odsekzoznamu"/>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E900002 - Pre prístup k požadovaným záznamom pacienta je potrebné potvrdenie jeho prítomnosti pacienta vložením eID do čítačky.</w:t>
            </w:r>
          </w:p>
        </w:tc>
      </w:tr>
      <w:tr w:rsidR="00F26D10" w:rsidRPr="00D95A9D" w14:paraId="6563D1D7"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B0B656C" w14:textId="77777777" w:rsidR="00F26D10"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3F3EC04B" w14:textId="77777777" w:rsidR="00F26D10" w:rsidRPr="00D95A9D" w:rsidRDefault="00937D0F" w:rsidP="00673403">
            <w:pPr>
              <w:pStyle w:val="Odsekzoznamu"/>
              <w:numPr>
                <w:ilvl w:val="0"/>
                <w:numId w:val="38"/>
              </w:numPr>
              <w:rPr>
                <w:sz w:val="18"/>
                <w:szCs w:val="18"/>
              </w:rPr>
            </w:pPr>
            <w:r w:rsidRPr="00D95A9D">
              <w:rPr>
                <w:sz w:val="18"/>
                <w:szCs w:val="18"/>
              </w:rPr>
              <w:t>VV</w:t>
            </w:r>
            <w:r w:rsidR="00E62D2C" w:rsidRPr="00D95A9D">
              <w:rPr>
                <w:sz w:val="18"/>
                <w:szCs w:val="18"/>
              </w:rPr>
              <w:t>P</w:t>
            </w:r>
            <w:r w:rsidR="001C6B33" w:rsidRPr="002E5438">
              <w:fldChar w:fldCharType="begin" w:fldLock="1"/>
            </w:r>
            <w:r w:rsidR="00F26D10" w:rsidRPr="00D95A9D">
              <w:rPr>
                <w:sz w:val="18"/>
                <w:szCs w:val="18"/>
              </w:rPr>
              <w:instrText>MERGEFIELD Element.valueOf(x070-KodStrankyEZKO)</w:instrText>
            </w:r>
            <w:r w:rsidR="001C6B33" w:rsidRPr="002E5438">
              <w:rPr>
                <w:sz w:val="18"/>
                <w:szCs w:val="18"/>
              </w:rPr>
              <w:fldChar w:fldCharType="end"/>
            </w:r>
          </w:p>
        </w:tc>
      </w:tr>
    </w:tbl>
    <w:p w14:paraId="417601B8" w14:textId="77777777" w:rsidR="00585A0F" w:rsidRPr="00A33C30" w:rsidRDefault="4B1F096C" w:rsidP="00ED73E9">
      <w:pPr>
        <w:pStyle w:val="Nadpis2"/>
        <w:rPr>
          <w:lang w:val="sk-SK"/>
        </w:rPr>
      </w:pPr>
      <w:bookmarkStart w:id="147" w:name="_VyhladajZaznamyOVystereniach_PreZia"/>
      <w:bookmarkStart w:id="148" w:name="_VyhladajZaznamyOVysetreniachPreZiad"/>
      <w:bookmarkStart w:id="149" w:name="_VyhladajZaznamyOVysetreniPreZiadate"/>
      <w:bookmarkStart w:id="150" w:name="_Toc2079627"/>
      <w:bookmarkEnd w:id="147"/>
      <w:bookmarkEnd w:id="148"/>
      <w:bookmarkEnd w:id="149"/>
      <w:r w:rsidRPr="00A33C30">
        <w:rPr>
          <w:lang w:val="sk-SK"/>
        </w:rPr>
        <w:t>VyhladajZaznamyOVysetreniPreZiadatela_v5</w:t>
      </w:r>
      <w:bookmarkEnd w:id="150"/>
    </w:p>
    <w:tbl>
      <w:tblPr>
        <w:tblW w:w="9495" w:type="dxa"/>
        <w:jc w:val="center"/>
        <w:tblLayout w:type="fixed"/>
        <w:tblCellMar>
          <w:left w:w="60" w:type="dxa"/>
          <w:right w:w="60" w:type="dxa"/>
        </w:tblCellMar>
        <w:tblLook w:val="0000" w:firstRow="0" w:lastRow="0" w:firstColumn="0" w:lastColumn="0" w:noHBand="0" w:noVBand="0"/>
      </w:tblPr>
      <w:tblGrid>
        <w:gridCol w:w="2160"/>
        <w:gridCol w:w="7335"/>
      </w:tblGrid>
      <w:tr w:rsidR="00585A0F" w:rsidRPr="00D95A9D" w14:paraId="4025DDD4"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72CB6CC" w14:textId="77777777" w:rsidR="00585A0F" w:rsidRPr="00D95A9D" w:rsidRDefault="4B1F096C" w:rsidP="4B1F096C">
            <w:pPr>
              <w:rPr>
                <w:sz w:val="18"/>
                <w:szCs w:val="18"/>
              </w:rPr>
            </w:pPr>
            <w:r w:rsidRPr="00D95A9D">
              <w:rPr>
                <w:sz w:val="18"/>
                <w:szCs w:val="18"/>
              </w:rPr>
              <w:t>Názov služby</w:t>
            </w:r>
          </w:p>
        </w:tc>
        <w:tc>
          <w:tcPr>
            <w:tcW w:w="7335" w:type="dxa"/>
            <w:tcBorders>
              <w:top w:val="single" w:sz="2" w:space="0" w:color="auto"/>
              <w:left w:val="single" w:sz="2" w:space="0" w:color="auto"/>
              <w:bottom w:val="single" w:sz="2" w:space="0" w:color="auto"/>
              <w:right w:val="single" w:sz="2" w:space="0" w:color="auto"/>
            </w:tcBorders>
            <w:vAlign w:val="center"/>
          </w:tcPr>
          <w:p w14:paraId="396DB0D6" w14:textId="77777777" w:rsidR="00585A0F" w:rsidRPr="00D95A9D" w:rsidRDefault="4B1F096C" w:rsidP="4B1F096C">
            <w:pPr>
              <w:rPr>
                <w:sz w:val="18"/>
                <w:szCs w:val="18"/>
              </w:rPr>
            </w:pPr>
            <w:r w:rsidRPr="00D95A9D">
              <w:rPr>
                <w:sz w:val="18"/>
                <w:szCs w:val="18"/>
              </w:rPr>
              <w:t>VyhladajZaznamyOVysetreniPreZiadatela_v5</w:t>
            </w:r>
          </w:p>
        </w:tc>
      </w:tr>
      <w:tr w:rsidR="00585A0F" w:rsidRPr="00D95A9D" w14:paraId="05375399"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7BBF0ED" w14:textId="77777777" w:rsidR="00585A0F" w:rsidRPr="00D95A9D" w:rsidRDefault="4B1F096C" w:rsidP="4B1F096C">
            <w:pPr>
              <w:rPr>
                <w:sz w:val="18"/>
                <w:szCs w:val="18"/>
              </w:rPr>
            </w:pPr>
            <w:r w:rsidRPr="00D95A9D">
              <w:rPr>
                <w:sz w:val="18"/>
                <w:szCs w:val="18"/>
              </w:rPr>
              <w:t>Určenie</w:t>
            </w:r>
          </w:p>
        </w:tc>
        <w:tc>
          <w:tcPr>
            <w:tcW w:w="7335" w:type="dxa"/>
            <w:tcBorders>
              <w:top w:val="single" w:sz="2" w:space="0" w:color="auto"/>
              <w:left w:val="single" w:sz="2" w:space="0" w:color="auto"/>
              <w:bottom w:val="single" w:sz="2" w:space="0" w:color="auto"/>
              <w:right w:val="single" w:sz="2" w:space="0" w:color="auto"/>
            </w:tcBorders>
            <w:vAlign w:val="center"/>
          </w:tcPr>
          <w:p w14:paraId="50165E95" w14:textId="77777777" w:rsidR="00585A0F" w:rsidRPr="00D95A9D" w:rsidRDefault="001C6B33" w:rsidP="4B1F096C">
            <w:pPr>
              <w:rPr>
                <w:sz w:val="18"/>
                <w:szCs w:val="18"/>
              </w:rPr>
            </w:pPr>
            <w:r w:rsidRPr="0059754F">
              <w:fldChar w:fldCharType="begin" w:fldLock="1"/>
            </w:r>
            <w:r w:rsidR="00585A0F" w:rsidRPr="00D95A9D">
              <w:rPr>
                <w:sz w:val="18"/>
                <w:szCs w:val="18"/>
              </w:rPr>
              <w:instrText>MERGEFIELD Element.valueOf(x070-Urcenie)</w:instrText>
            </w:r>
            <w:r w:rsidRPr="0059754F">
              <w:rPr>
                <w:sz w:val="18"/>
                <w:szCs w:val="18"/>
              </w:rPr>
              <w:fldChar w:fldCharType="separate"/>
            </w:r>
            <w:r w:rsidR="00585A0F" w:rsidRPr="00D95A9D">
              <w:rPr>
                <w:sz w:val="18"/>
                <w:szCs w:val="18"/>
              </w:rPr>
              <w:t>IS PZS</w:t>
            </w:r>
            <w:r w:rsidRPr="0059754F">
              <w:fldChar w:fldCharType="end"/>
            </w:r>
          </w:p>
        </w:tc>
      </w:tr>
      <w:tr w:rsidR="00585A0F" w:rsidRPr="00D95A9D" w14:paraId="6EC60E6D"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68EC36A" w14:textId="77777777" w:rsidR="00585A0F" w:rsidRPr="00D95A9D" w:rsidRDefault="4B1F096C" w:rsidP="4B1F096C">
            <w:pPr>
              <w:rPr>
                <w:sz w:val="18"/>
                <w:szCs w:val="18"/>
              </w:rPr>
            </w:pPr>
            <w:r w:rsidRPr="00D95A9D">
              <w:rPr>
                <w:sz w:val="18"/>
                <w:szCs w:val="18"/>
              </w:rPr>
              <w:t>Charakteristika</w:t>
            </w:r>
          </w:p>
        </w:tc>
        <w:tc>
          <w:tcPr>
            <w:tcW w:w="7335" w:type="dxa"/>
            <w:tcBorders>
              <w:top w:val="single" w:sz="2" w:space="0" w:color="auto"/>
              <w:left w:val="single" w:sz="2" w:space="0" w:color="auto"/>
              <w:bottom w:val="single" w:sz="2" w:space="0" w:color="auto"/>
              <w:right w:val="single" w:sz="2" w:space="0" w:color="auto"/>
            </w:tcBorders>
            <w:vAlign w:val="center"/>
          </w:tcPr>
          <w:p w14:paraId="1DEB8124" w14:textId="77777777" w:rsidR="00585A0F" w:rsidRPr="00D95A9D" w:rsidRDefault="4B1F096C" w:rsidP="4B1F096C">
            <w:pPr>
              <w:rPr>
                <w:sz w:val="18"/>
                <w:szCs w:val="18"/>
              </w:rPr>
            </w:pPr>
            <w:r w:rsidRPr="00D95A9D">
              <w:rPr>
                <w:sz w:val="18"/>
                <w:szCs w:val="18"/>
              </w:rPr>
              <w:t>Služba vráti odporúčané vyšetrenie alebo odpoveď na odporúčané vyšetrenie bez potreby súhlasu pacienta</w:t>
            </w:r>
          </w:p>
        </w:tc>
      </w:tr>
      <w:tr w:rsidR="00585A0F" w:rsidRPr="00D95A9D" w14:paraId="7AE9BA6E"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F246F52" w14:textId="77777777" w:rsidR="00585A0F" w:rsidRPr="00D95A9D" w:rsidRDefault="4B1F096C" w:rsidP="4B1F096C">
            <w:pPr>
              <w:rPr>
                <w:sz w:val="18"/>
                <w:szCs w:val="18"/>
              </w:rPr>
            </w:pPr>
            <w:r w:rsidRPr="00D95A9D">
              <w:rPr>
                <w:sz w:val="18"/>
                <w:szCs w:val="18"/>
              </w:rPr>
              <w:t>Spôsob volania</w:t>
            </w:r>
          </w:p>
        </w:tc>
        <w:tc>
          <w:tcPr>
            <w:tcW w:w="7335" w:type="dxa"/>
            <w:tcBorders>
              <w:top w:val="single" w:sz="2" w:space="0" w:color="auto"/>
              <w:left w:val="single" w:sz="2" w:space="0" w:color="auto"/>
              <w:bottom w:val="single" w:sz="2" w:space="0" w:color="auto"/>
              <w:right w:val="single" w:sz="2" w:space="0" w:color="auto"/>
            </w:tcBorders>
            <w:vAlign w:val="center"/>
          </w:tcPr>
          <w:p w14:paraId="73CF8337" w14:textId="77777777" w:rsidR="00585A0F" w:rsidRPr="00D95A9D" w:rsidRDefault="4B1F096C" w:rsidP="4B1F096C">
            <w:pPr>
              <w:rPr>
                <w:sz w:val="18"/>
                <w:szCs w:val="18"/>
              </w:rPr>
            </w:pPr>
            <w:r w:rsidRPr="00D95A9D">
              <w:rPr>
                <w:sz w:val="18"/>
                <w:szCs w:val="18"/>
              </w:rPr>
              <w:t>Synchrónny</w:t>
            </w:r>
          </w:p>
        </w:tc>
      </w:tr>
      <w:tr w:rsidR="00585A0F" w:rsidRPr="00D95A9D" w14:paraId="347C5F63"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3A20C10" w14:textId="77777777" w:rsidR="00585A0F" w:rsidRPr="00D95A9D" w:rsidRDefault="4B1F096C" w:rsidP="4B1F096C">
            <w:pPr>
              <w:rPr>
                <w:sz w:val="18"/>
                <w:szCs w:val="18"/>
              </w:rPr>
            </w:pPr>
            <w:r w:rsidRPr="00D95A9D">
              <w:rPr>
                <w:sz w:val="18"/>
                <w:szCs w:val="18"/>
              </w:rPr>
              <w:t>Popis</w:t>
            </w:r>
          </w:p>
        </w:tc>
        <w:tc>
          <w:tcPr>
            <w:tcW w:w="7335" w:type="dxa"/>
            <w:tcBorders>
              <w:top w:val="single" w:sz="2" w:space="0" w:color="auto"/>
              <w:left w:val="single" w:sz="2" w:space="0" w:color="auto"/>
              <w:bottom w:val="single" w:sz="2" w:space="0" w:color="auto"/>
              <w:right w:val="single" w:sz="2" w:space="0" w:color="auto"/>
            </w:tcBorders>
            <w:vAlign w:val="center"/>
          </w:tcPr>
          <w:p w14:paraId="2AB5B6A1" w14:textId="77777777" w:rsidR="00CF3399"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Služba vráti odporúčanie na vyšetrenie alebo záznam o vyšetrení ako výsledok k odporúčaniu na vyšetrenie:</w:t>
            </w:r>
          </w:p>
          <w:p w14:paraId="182BF8DC" w14:textId="77777777" w:rsidR="00CF3399" w:rsidRPr="00D95A9D" w:rsidRDefault="4B1F096C" w:rsidP="4B1F096C">
            <w:pPr>
              <w:ind w:left="360"/>
              <w:rPr>
                <w:rFonts w:eastAsia="Arial" w:cs="Arial"/>
                <w:sz w:val="18"/>
                <w:szCs w:val="18"/>
                <w:u w:val="single"/>
                <w:lang w:eastAsia="sk-SK"/>
              </w:rPr>
            </w:pPr>
            <w:r w:rsidRPr="00D95A9D">
              <w:rPr>
                <w:sz w:val="18"/>
                <w:szCs w:val="18"/>
                <w:u w:val="single"/>
                <w:lang w:eastAsia="sk-SK"/>
              </w:rPr>
              <w:t xml:space="preserve">Vstup: </w:t>
            </w:r>
          </w:p>
          <w:p w14:paraId="69F6D681" w14:textId="77777777" w:rsidR="00CF3399" w:rsidRPr="00D95A9D" w:rsidRDefault="4B1F096C" w:rsidP="4B1F096C">
            <w:pPr>
              <w:pStyle w:val="Odsekzoznamu"/>
              <w:numPr>
                <w:ilvl w:val="0"/>
                <w:numId w:val="29"/>
              </w:numPr>
              <w:autoSpaceDE w:val="0"/>
              <w:autoSpaceDN w:val="0"/>
              <w:adjustRightInd w:val="0"/>
              <w:spacing w:after="100" w:afterAutospacing="1"/>
              <w:rPr>
                <w:rFonts w:eastAsia="Arial" w:cs="Arial"/>
                <w:sz w:val="18"/>
                <w:szCs w:val="18"/>
                <w:lang w:eastAsia="sk-SK"/>
              </w:rPr>
            </w:pPr>
            <w:r w:rsidRPr="00D95A9D">
              <w:rPr>
                <w:sz w:val="18"/>
                <w:szCs w:val="18"/>
                <w:lang w:eastAsia="sk-SK"/>
              </w:rPr>
              <w:t>Identifikátora pacienta (povinný)</w:t>
            </w:r>
          </w:p>
          <w:p w14:paraId="3D8FF0C0" w14:textId="77777777" w:rsidR="00CF3399" w:rsidRPr="00D95A9D" w:rsidRDefault="4B1F096C" w:rsidP="4B1F096C">
            <w:pPr>
              <w:pStyle w:val="Odsekzoznamu"/>
              <w:numPr>
                <w:ilvl w:val="0"/>
                <w:numId w:val="29"/>
              </w:numPr>
              <w:autoSpaceDE w:val="0"/>
              <w:autoSpaceDN w:val="0"/>
              <w:adjustRightInd w:val="0"/>
              <w:spacing w:after="100" w:afterAutospacing="1"/>
              <w:rPr>
                <w:rFonts w:eastAsia="Arial" w:cs="Arial"/>
                <w:sz w:val="18"/>
                <w:szCs w:val="18"/>
                <w:lang w:eastAsia="sk-SK"/>
              </w:rPr>
            </w:pPr>
            <w:r w:rsidRPr="00D95A9D">
              <w:rPr>
                <w:sz w:val="18"/>
                <w:szCs w:val="18"/>
                <w:lang w:eastAsia="sk-SK"/>
              </w:rPr>
              <w:t>Plný identifikátor odporúčanie na vyšetrenie (nepovinný) alebo</w:t>
            </w:r>
          </w:p>
          <w:p w14:paraId="5613C014" w14:textId="77777777" w:rsidR="00CF3399" w:rsidRPr="00D95A9D" w:rsidRDefault="4B1F096C" w:rsidP="4B1F096C">
            <w:pPr>
              <w:pStyle w:val="Odsekzoznamu"/>
              <w:numPr>
                <w:ilvl w:val="0"/>
                <w:numId w:val="29"/>
              </w:numPr>
              <w:autoSpaceDE w:val="0"/>
              <w:autoSpaceDN w:val="0"/>
              <w:adjustRightInd w:val="0"/>
              <w:spacing w:after="100" w:afterAutospacing="1"/>
              <w:rPr>
                <w:rFonts w:eastAsia="Arial" w:cs="Arial"/>
                <w:sz w:val="18"/>
                <w:szCs w:val="18"/>
                <w:lang w:eastAsia="sk-SK"/>
              </w:rPr>
            </w:pPr>
            <w:r w:rsidRPr="00D95A9D">
              <w:rPr>
                <w:sz w:val="18"/>
                <w:szCs w:val="18"/>
                <w:lang w:eastAsia="sk-SK"/>
              </w:rPr>
              <w:t xml:space="preserve">Časť identifikátora odporúčania na vyšetrenie , minimálne však posledných 6 znakov identifikátora (nepovinný) </w:t>
            </w:r>
          </w:p>
          <w:p w14:paraId="4EBCA04C" w14:textId="77777777" w:rsidR="007E55E4" w:rsidRPr="00D95A9D" w:rsidRDefault="34661EDB" w:rsidP="34661EDB">
            <w:pPr>
              <w:pStyle w:val="Odsekzoznamu"/>
              <w:numPr>
                <w:ilvl w:val="0"/>
                <w:numId w:val="29"/>
              </w:numPr>
              <w:autoSpaceDE w:val="0"/>
              <w:autoSpaceDN w:val="0"/>
              <w:adjustRightInd w:val="0"/>
              <w:spacing w:beforeAutospacing="1" w:afterAutospacing="1"/>
              <w:rPr>
                <w:rFonts w:eastAsia="Arial" w:cs="Arial"/>
                <w:sz w:val="18"/>
                <w:szCs w:val="18"/>
                <w:lang w:eastAsia="sk-SK"/>
              </w:rPr>
            </w:pPr>
            <w:r w:rsidRPr="00D95A9D">
              <w:rPr>
                <w:sz w:val="18"/>
                <w:szCs w:val="18"/>
                <w:lang w:eastAsia="sk-SK"/>
              </w:rPr>
              <w:t>Odporucanie_Odpoved,</w:t>
            </w:r>
          </w:p>
          <w:p w14:paraId="355E6611" w14:textId="77777777" w:rsidR="007E55E4" w:rsidRPr="00D95A9D" w:rsidRDefault="4B1F096C" w:rsidP="4B1F096C">
            <w:pPr>
              <w:pStyle w:val="Odsekzoznamu"/>
              <w:numPr>
                <w:ilvl w:val="1"/>
                <w:numId w:val="29"/>
              </w:numPr>
              <w:autoSpaceDE w:val="0"/>
              <w:autoSpaceDN w:val="0"/>
              <w:adjustRightInd w:val="0"/>
              <w:spacing w:beforeAutospacing="1" w:afterAutospacing="1"/>
              <w:rPr>
                <w:rFonts w:eastAsia="Arial" w:cs="Arial"/>
                <w:sz w:val="18"/>
                <w:szCs w:val="18"/>
                <w:lang w:eastAsia="sk-SK"/>
              </w:rPr>
            </w:pPr>
            <w:r w:rsidRPr="00D95A9D">
              <w:rPr>
                <w:sz w:val="18"/>
                <w:szCs w:val="18"/>
                <w:lang w:eastAsia="sk-SK"/>
              </w:rPr>
              <w:t>VYMENNYLISTOK_VYSLEDOK</w:t>
            </w:r>
          </w:p>
          <w:p w14:paraId="017E6795" w14:textId="77777777" w:rsidR="007E55E4" w:rsidRPr="00D95A9D" w:rsidRDefault="4B1F096C" w:rsidP="4B1F096C">
            <w:pPr>
              <w:pStyle w:val="Odsekzoznamu"/>
              <w:numPr>
                <w:ilvl w:val="1"/>
                <w:numId w:val="29"/>
              </w:numPr>
              <w:autoSpaceDE w:val="0"/>
              <w:autoSpaceDN w:val="0"/>
              <w:adjustRightInd w:val="0"/>
              <w:spacing w:beforeAutospacing="1" w:afterAutospacing="1"/>
              <w:rPr>
                <w:rFonts w:eastAsia="Arial" w:cs="Arial"/>
                <w:sz w:val="18"/>
                <w:szCs w:val="18"/>
                <w:lang w:eastAsia="sk-SK"/>
              </w:rPr>
            </w:pPr>
            <w:r w:rsidRPr="00D95A9D">
              <w:rPr>
                <w:sz w:val="18"/>
                <w:szCs w:val="18"/>
                <w:lang w:eastAsia="sk-SK"/>
              </w:rPr>
              <w:t>VYMENNYLISTOK</w:t>
            </w:r>
          </w:p>
          <w:p w14:paraId="69586497" w14:textId="77777777" w:rsidR="007E55E4" w:rsidRPr="00D95A9D" w:rsidRDefault="4B1F096C" w:rsidP="4B1F096C">
            <w:pPr>
              <w:pStyle w:val="Odsekzoznamu"/>
              <w:numPr>
                <w:ilvl w:val="1"/>
                <w:numId w:val="29"/>
              </w:numPr>
              <w:autoSpaceDE w:val="0"/>
              <w:autoSpaceDN w:val="0"/>
              <w:adjustRightInd w:val="0"/>
              <w:spacing w:beforeAutospacing="1" w:afterAutospacing="1"/>
              <w:rPr>
                <w:rFonts w:eastAsia="Arial" w:cs="Arial"/>
                <w:sz w:val="18"/>
                <w:szCs w:val="18"/>
                <w:lang w:eastAsia="sk-SK"/>
              </w:rPr>
            </w:pPr>
            <w:r w:rsidRPr="00D95A9D">
              <w:rPr>
                <w:sz w:val="18"/>
                <w:szCs w:val="18"/>
                <w:lang w:eastAsia="sk-SK"/>
              </w:rPr>
              <w:t>VYSLEDOK</w:t>
            </w:r>
          </w:p>
          <w:p w14:paraId="7F17EE29" w14:textId="77777777" w:rsidR="007E55E4" w:rsidRPr="00D95A9D" w:rsidRDefault="4B1F096C" w:rsidP="4B1F096C">
            <w:pPr>
              <w:pStyle w:val="Odsekzoznamu"/>
              <w:numPr>
                <w:ilvl w:val="1"/>
                <w:numId w:val="29"/>
              </w:numPr>
              <w:autoSpaceDE w:val="0"/>
              <w:autoSpaceDN w:val="0"/>
              <w:adjustRightInd w:val="0"/>
              <w:spacing w:beforeAutospacing="1" w:afterAutospacing="1"/>
              <w:rPr>
                <w:rFonts w:eastAsia="Arial" w:cs="Arial"/>
                <w:sz w:val="18"/>
                <w:szCs w:val="18"/>
                <w:lang w:eastAsia="sk-SK"/>
              </w:rPr>
            </w:pPr>
            <w:r w:rsidRPr="00D95A9D">
              <w:rPr>
                <w:sz w:val="18"/>
                <w:szCs w:val="18"/>
                <w:lang w:eastAsia="sk-SK"/>
              </w:rPr>
              <w:t>VYMENNYLISTOK_S_EXTRAKTOM</w:t>
            </w:r>
          </w:p>
          <w:p w14:paraId="5418A97B" w14:textId="77777777" w:rsidR="00CF3399"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512AC6FF" w14:textId="77777777" w:rsidR="00CF3399" w:rsidRPr="00D95A9D" w:rsidRDefault="4B1F096C" w:rsidP="4B1F096C">
            <w:pPr>
              <w:ind w:left="360"/>
              <w:rPr>
                <w:sz w:val="18"/>
                <w:szCs w:val="18"/>
              </w:rPr>
            </w:pPr>
            <w:r w:rsidRPr="00D95A9D">
              <w:rPr>
                <w:sz w:val="18"/>
                <w:szCs w:val="18"/>
              </w:rPr>
              <w:t>Služba vráti:</w:t>
            </w:r>
          </w:p>
          <w:p w14:paraId="71211361" w14:textId="77777777" w:rsidR="007E55E4" w:rsidRPr="00D95A9D" w:rsidRDefault="4B1F096C" w:rsidP="4B1F096C">
            <w:pPr>
              <w:pStyle w:val="Odsekzoznamu"/>
              <w:numPr>
                <w:ilvl w:val="0"/>
                <w:numId w:val="29"/>
              </w:numPr>
              <w:autoSpaceDE w:val="0"/>
              <w:autoSpaceDN w:val="0"/>
              <w:adjustRightInd w:val="0"/>
              <w:spacing w:after="100" w:afterAutospacing="1"/>
              <w:rPr>
                <w:sz w:val="18"/>
                <w:szCs w:val="18"/>
              </w:rPr>
            </w:pPr>
            <w:r w:rsidRPr="00D95A9D">
              <w:rPr>
                <w:sz w:val="18"/>
                <w:szCs w:val="18"/>
              </w:rPr>
              <w:t xml:space="preserve">Odporúčanie na vyšetrenie alebo </w:t>
            </w:r>
          </w:p>
          <w:p w14:paraId="1CF15BEA" w14:textId="77777777" w:rsidR="00FD2B72" w:rsidRPr="00D95A9D" w:rsidRDefault="4B1F096C" w:rsidP="4B1F096C">
            <w:pPr>
              <w:pStyle w:val="Odsekzoznamu"/>
              <w:numPr>
                <w:ilvl w:val="0"/>
                <w:numId w:val="29"/>
              </w:numPr>
              <w:autoSpaceDE w:val="0"/>
              <w:autoSpaceDN w:val="0"/>
              <w:adjustRightInd w:val="0"/>
              <w:spacing w:after="100" w:afterAutospacing="1"/>
              <w:rPr>
                <w:sz w:val="18"/>
                <w:szCs w:val="18"/>
              </w:rPr>
            </w:pPr>
            <w:r w:rsidRPr="00D95A9D">
              <w:rPr>
                <w:sz w:val="18"/>
                <w:szCs w:val="18"/>
              </w:rPr>
              <w:t>Výsledok k odporúčaniu na vyšetrenie vyhovujúci kritériám</w:t>
            </w:r>
          </w:p>
          <w:p w14:paraId="725FD43B" w14:textId="77777777" w:rsidR="007E55E4" w:rsidRPr="00D95A9D" w:rsidRDefault="4B1F096C" w:rsidP="4B1F096C">
            <w:pPr>
              <w:autoSpaceDE w:val="0"/>
              <w:autoSpaceDN w:val="0"/>
              <w:adjustRightInd w:val="0"/>
              <w:spacing w:after="100" w:afterAutospacing="1"/>
              <w:ind w:left="475" w:hanging="142"/>
              <w:rPr>
                <w:sz w:val="18"/>
                <w:szCs w:val="18"/>
              </w:rPr>
            </w:pPr>
            <w:r w:rsidRPr="00D95A9D">
              <w:rPr>
                <w:sz w:val="18"/>
                <w:szCs w:val="18"/>
              </w:rPr>
              <w:t xml:space="preserve"> Záznamy sú poskytnuté vo formáte ADL:</w:t>
            </w:r>
          </w:p>
          <w:p w14:paraId="615DCC6C" w14:textId="77777777" w:rsidR="007E55E4" w:rsidRPr="00D95A9D" w:rsidRDefault="4B1F096C" w:rsidP="4B1F096C">
            <w:pPr>
              <w:pStyle w:val="Odsekzoznamu"/>
              <w:numPr>
                <w:ilvl w:val="1"/>
                <w:numId w:val="102"/>
              </w:numPr>
              <w:autoSpaceDE w:val="0"/>
              <w:autoSpaceDN w:val="0"/>
              <w:adjustRightInd w:val="0"/>
              <w:spacing w:after="100" w:afterAutospacing="1"/>
              <w:rPr>
                <w:sz w:val="18"/>
                <w:szCs w:val="18"/>
              </w:rPr>
            </w:pPr>
            <w:r w:rsidRPr="00D95A9D">
              <w:rPr>
                <w:sz w:val="18"/>
                <w:szCs w:val="18"/>
              </w:rPr>
              <w:t>Odborné vyšetrenie</w:t>
            </w:r>
          </w:p>
          <w:p w14:paraId="66784823" w14:textId="77777777" w:rsidR="007E55E4" w:rsidRPr="00D95A9D" w:rsidRDefault="4B1F096C" w:rsidP="4B1F096C">
            <w:pPr>
              <w:pStyle w:val="Odsekzoznamu"/>
              <w:numPr>
                <w:ilvl w:val="1"/>
                <w:numId w:val="102"/>
              </w:numPr>
              <w:autoSpaceDE w:val="0"/>
              <w:autoSpaceDN w:val="0"/>
              <w:adjustRightInd w:val="0"/>
              <w:spacing w:after="100" w:afterAutospacing="1"/>
              <w:rPr>
                <w:sz w:val="18"/>
                <w:szCs w:val="18"/>
              </w:rPr>
            </w:pPr>
            <w:r w:rsidRPr="00D95A9D">
              <w:rPr>
                <w:sz w:val="18"/>
                <w:szCs w:val="18"/>
              </w:rPr>
              <w:t>Prepúšťaciu správu</w:t>
            </w:r>
          </w:p>
          <w:p w14:paraId="2F745F0D" w14:textId="77777777" w:rsidR="00585A0F" w:rsidRPr="00D95A9D" w:rsidRDefault="4B1F096C" w:rsidP="4B1F096C">
            <w:pPr>
              <w:pStyle w:val="Odsekzoznamu"/>
              <w:numPr>
                <w:ilvl w:val="1"/>
                <w:numId w:val="102"/>
              </w:numPr>
              <w:autoSpaceDE w:val="0"/>
              <w:autoSpaceDN w:val="0"/>
              <w:adjustRightInd w:val="0"/>
              <w:spacing w:after="100" w:afterAutospacing="1"/>
              <w:rPr>
                <w:sz w:val="18"/>
                <w:szCs w:val="18"/>
              </w:rPr>
            </w:pPr>
            <w:r w:rsidRPr="00D95A9D">
              <w:rPr>
                <w:sz w:val="18"/>
                <w:szCs w:val="18"/>
              </w:rPr>
              <w:t>Zobrazovacie vyšetrenie</w:t>
            </w:r>
          </w:p>
          <w:p w14:paraId="1E6F44A0" w14:textId="77777777" w:rsidR="007E55E4" w:rsidRPr="00D95A9D" w:rsidRDefault="4B1F096C" w:rsidP="4B1F096C">
            <w:pPr>
              <w:pStyle w:val="Odsekzoznamu"/>
              <w:numPr>
                <w:ilvl w:val="1"/>
                <w:numId w:val="102"/>
              </w:numPr>
              <w:autoSpaceDE w:val="0"/>
              <w:autoSpaceDN w:val="0"/>
              <w:adjustRightInd w:val="0"/>
              <w:spacing w:after="100" w:afterAutospacing="1"/>
              <w:rPr>
                <w:sz w:val="18"/>
                <w:szCs w:val="18"/>
              </w:rPr>
            </w:pPr>
            <w:r w:rsidRPr="00D95A9D">
              <w:rPr>
                <w:sz w:val="18"/>
                <w:szCs w:val="18"/>
              </w:rPr>
              <w:lastRenderedPageBreak/>
              <w:t xml:space="preserve">Laboratórny výsledok (pre </w:t>
            </w:r>
            <w:r w:rsidRPr="00D95A9D">
              <w:rPr>
                <w:sz w:val="18"/>
                <w:szCs w:val="18"/>
                <w:lang w:eastAsia="sk-SK"/>
              </w:rPr>
              <w:t>VYMENNYLISTOK_S_EXTRAKTOM)</w:t>
            </w:r>
          </w:p>
          <w:p w14:paraId="2DA86BDE" w14:textId="77777777" w:rsidR="005F2252" w:rsidRPr="00D95A9D" w:rsidRDefault="4B1F096C" w:rsidP="4B1F096C">
            <w:pPr>
              <w:ind w:left="360"/>
              <w:rPr>
                <w:rFonts w:eastAsia="Arial" w:cs="Arial"/>
                <w:sz w:val="18"/>
                <w:szCs w:val="18"/>
                <w:u w:val="single"/>
                <w:lang w:eastAsia="sk-SK"/>
              </w:rPr>
            </w:pPr>
            <w:r w:rsidRPr="00D95A9D">
              <w:rPr>
                <w:sz w:val="18"/>
                <w:szCs w:val="18"/>
                <w:u w:val="single"/>
                <w:lang w:eastAsia="sk-SK"/>
              </w:rPr>
              <w:t>Triedenie:</w:t>
            </w:r>
          </w:p>
          <w:p w14:paraId="313EF0E7" w14:textId="77777777" w:rsidR="005F2252" w:rsidRPr="00D95A9D" w:rsidRDefault="34661EDB" w:rsidP="34661EDB">
            <w:pPr>
              <w:pStyle w:val="Odsekzoznamu"/>
              <w:numPr>
                <w:ilvl w:val="0"/>
                <w:numId w:val="26"/>
              </w:numPr>
              <w:rPr>
                <w:sz w:val="18"/>
                <w:szCs w:val="18"/>
              </w:rPr>
            </w:pPr>
            <w:r w:rsidRPr="00D95A9D">
              <w:rPr>
                <w:sz w:val="18"/>
                <w:szCs w:val="18"/>
              </w:rPr>
              <w:t xml:space="preserve">Odporúčania na vyšetrenie sú zoradené podľa dátumu vytvorenia </w:t>
            </w:r>
            <w:r w:rsidR="00496D74" w:rsidRPr="00D95A9D">
              <w:rPr>
                <w:sz w:val="18"/>
                <w:szCs w:val="18"/>
              </w:rPr>
              <w:t>XML správy</w:t>
            </w:r>
            <w:r w:rsidRPr="00D95A9D">
              <w:rPr>
                <w:sz w:val="18"/>
                <w:szCs w:val="18"/>
              </w:rPr>
              <w:t xml:space="preserve"> (time_created), najnovšie ako prvé</w:t>
            </w:r>
          </w:p>
          <w:p w14:paraId="56AC8BCF" w14:textId="77777777" w:rsidR="005F2252" w:rsidRPr="00D95A9D" w:rsidRDefault="005F2252" w:rsidP="005F2252">
            <w:pPr>
              <w:autoSpaceDE w:val="0"/>
              <w:autoSpaceDN w:val="0"/>
              <w:adjustRightInd w:val="0"/>
              <w:spacing w:after="100" w:afterAutospacing="1"/>
              <w:ind w:left="1080"/>
              <w:rPr>
                <w:sz w:val="18"/>
                <w:szCs w:val="18"/>
              </w:rPr>
            </w:pPr>
          </w:p>
        </w:tc>
      </w:tr>
      <w:tr w:rsidR="00585A0F" w:rsidRPr="00D95A9D" w14:paraId="3BAE8572"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26434FB" w14:textId="77777777" w:rsidR="00585A0F" w:rsidRPr="00D95A9D" w:rsidRDefault="4B1F096C" w:rsidP="4B1F096C">
            <w:pPr>
              <w:rPr>
                <w:sz w:val="18"/>
                <w:szCs w:val="18"/>
              </w:rPr>
            </w:pPr>
            <w:r w:rsidRPr="00D95A9D">
              <w:rPr>
                <w:sz w:val="18"/>
                <w:szCs w:val="18"/>
              </w:rPr>
              <w:lastRenderedPageBreak/>
              <w:t>Vstup:</w:t>
            </w:r>
          </w:p>
        </w:tc>
        <w:tc>
          <w:tcPr>
            <w:tcW w:w="7335" w:type="dxa"/>
            <w:tcBorders>
              <w:top w:val="single" w:sz="2" w:space="0" w:color="auto"/>
              <w:left w:val="single" w:sz="2" w:space="0" w:color="auto"/>
              <w:bottom w:val="single" w:sz="2" w:space="0" w:color="auto"/>
              <w:right w:val="single" w:sz="2" w:space="0" w:color="auto"/>
            </w:tcBorders>
            <w:vAlign w:val="center"/>
          </w:tcPr>
          <w:p w14:paraId="795136C1" w14:textId="35674EBE" w:rsidR="00585A0F" w:rsidRPr="00D95A9D" w:rsidRDefault="001C6B33" w:rsidP="4B1F096C">
            <w:pPr>
              <w:pStyle w:val="Odsekzoznamu"/>
              <w:numPr>
                <w:ilvl w:val="0"/>
                <w:numId w:val="28"/>
              </w:numPr>
              <w:autoSpaceDE w:val="0"/>
              <w:autoSpaceDN w:val="0"/>
              <w:adjustRightInd w:val="0"/>
              <w:spacing w:after="1"/>
              <w:rPr>
                <w:rFonts w:eastAsia="Arial" w:cs="Arial"/>
                <w:sz w:val="18"/>
                <w:szCs w:val="18"/>
                <w:lang w:eastAsia="sk-SK"/>
              </w:rPr>
            </w:pPr>
            <w:r w:rsidRPr="0060785F">
              <w:fldChar w:fldCharType="begin" w:fldLock="1"/>
            </w:r>
            <w:r w:rsidR="009E6CDC" w:rsidRPr="00D95A9D">
              <w:rPr>
                <w:sz w:val="18"/>
                <w:szCs w:val="18"/>
              </w:rPr>
              <w:instrText>MERGEFIELD Element.valueOf(x070-Request)</w:instrText>
            </w:r>
            <w:r w:rsidRPr="0060785F">
              <w:rPr>
                <w:sz w:val="18"/>
                <w:szCs w:val="18"/>
              </w:rPr>
              <w:fldChar w:fldCharType="separate"/>
            </w:r>
            <w:r w:rsidR="009E6CDC" w:rsidRPr="00D95A9D">
              <w:rPr>
                <w:sz w:val="18"/>
                <w:szCs w:val="18"/>
              </w:rPr>
              <w:t>Vysetrenia_Request_Response.xsd/ VyhladajZaznamyOVysetreniPreZiadatela</w:t>
            </w:r>
            <w:r w:rsidR="00734F32" w:rsidRPr="00D95A9D">
              <w:rPr>
                <w:sz w:val="18"/>
                <w:szCs w:val="18"/>
              </w:rPr>
              <w:t>_v5</w:t>
            </w:r>
            <w:r w:rsidR="009E6CDC" w:rsidRPr="00D95A9D">
              <w:rPr>
                <w:sz w:val="18"/>
                <w:szCs w:val="18"/>
              </w:rPr>
              <w:t>_Request</w:t>
            </w:r>
            <w:r w:rsidRPr="0060785F">
              <w:fldChar w:fldCharType="end"/>
            </w:r>
          </w:p>
        </w:tc>
      </w:tr>
      <w:tr w:rsidR="00585A0F" w:rsidRPr="00D95A9D" w14:paraId="08DD1602"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1423FA8" w14:textId="77777777" w:rsidR="00585A0F" w:rsidRPr="00D95A9D" w:rsidRDefault="4B1F096C" w:rsidP="4B1F096C">
            <w:pPr>
              <w:rPr>
                <w:sz w:val="18"/>
                <w:szCs w:val="18"/>
              </w:rPr>
            </w:pPr>
            <w:r w:rsidRPr="00D95A9D">
              <w:rPr>
                <w:sz w:val="18"/>
                <w:szCs w:val="18"/>
              </w:rPr>
              <w:t>Výstup:</w:t>
            </w:r>
          </w:p>
        </w:tc>
        <w:tc>
          <w:tcPr>
            <w:tcW w:w="7335" w:type="dxa"/>
            <w:tcBorders>
              <w:top w:val="single" w:sz="2" w:space="0" w:color="auto"/>
              <w:left w:val="single" w:sz="2" w:space="0" w:color="auto"/>
              <w:bottom w:val="single" w:sz="2" w:space="0" w:color="auto"/>
              <w:right w:val="single" w:sz="2" w:space="0" w:color="auto"/>
            </w:tcBorders>
            <w:vAlign w:val="center"/>
          </w:tcPr>
          <w:p w14:paraId="5590D052" w14:textId="77777777" w:rsidR="003C5950" w:rsidRPr="00D95A9D" w:rsidRDefault="00A10E40" w:rsidP="4B1F096C">
            <w:pPr>
              <w:pStyle w:val="Bezriadkovania"/>
              <w:numPr>
                <w:ilvl w:val="0"/>
                <w:numId w:val="35"/>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CEN-EN13606-ENTRY.Zaznam_o_vysetreni-Zaznam_o_odbornom_vysetreni.v5</w:t>
              </w:r>
            </w:hyperlink>
          </w:p>
          <w:p w14:paraId="2F94ADC9" w14:textId="77777777" w:rsidR="003C5950" w:rsidRPr="00D95A9D" w:rsidRDefault="00A10E40" w:rsidP="4B1F096C">
            <w:pPr>
              <w:pStyle w:val="Bezriadkovania"/>
              <w:numPr>
                <w:ilvl w:val="0"/>
                <w:numId w:val="35"/>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CEN-EN13606-CLUSTER.Odporucanie_na_vysetrenie.v1</w:t>
              </w:r>
            </w:hyperlink>
          </w:p>
          <w:p w14:paraId="75DBC33F" w14:textId="77777777" w:rsidR="003C5950" w:rsidRPr="00D95A9D" w:rsidRDefault="00A10E40" w:rsidP="4B1F096C">
            <w:pPr>
              <w:pStyle w:val="Bezriadkovania"/>
              <w:numPr>
                <w:ilvl w:val="0"/>
                <w:numId w:val="35"/>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CEN-EN13606-ENTRY.Zaznam_o_vysetreni-Lekárska_prepustacia_sprava.v4</w:t>
              </w:r>
            </w:hyperlink>
          </w:p>
          <w:p w14:paraId="0ADE2FD1" w14:textId="77777777" w:rsidR="00585A0F" w:rsidRPr="00D95A9D" w:rsidRDefault="00A10E40" w:rsidP="4B1F096C">
            <w:pPr>
              <w:pStyle w:val="Bezriadkovania"/>
              <w:numPr>
                <w:ilvl w:val="0"/>
                <w:numId w:val="35"/>
              </w:numPr>
              <w:spacing w:after="0"/>
              <w:rPr>
                <w:rFonts w:asciiTheme="minorHAnsi" w:eastAsiaTheme="minorEastAsia" w:hAnsiTheme="minorHAnsi" w:cstheme="minorBidi"/>
                <w:color w:val="auto"/>
                <w:sz w:val="18"/>
                <w:szCs w:val="18"/>
                <w:lang w:val="sk-SK"/>
              </w:rPr>
            </w:pPr>
            <w:hyperlink w:anchor="_Zobrazovacie_vyšetrenie" w:history="1">
              <w:r w:rsidR="4B1F096C" w:rsidRPr="00D95A9D">
                <w:rPr>
                  <w:rStyle w:val="Hypertextovprepojenie"/>
                  <w:rFonts w:asciiTheme="minorHAnsi" w:eastAsiaTheme="minorEastAsia" w:hAnsiTheme="minorHAnsi" w:cstheme="minorBidi"/>
                  <w:sz w:val="18"/>
                  <w:szCs w:val="18"/>
                  <w:lang w:val="sk-SK"/>
                </w:rPr>
                <w:t>CEN-EN13606-ENTRY.Zaznam_o_vysetreni-Zaznam_o_zobrazovacom_vysetreni.v3</w:t>
              </w:r>
            </w:hyperlink>
          </w:p>
        </w:tc>
      </w:tr>
      <w:tr w:rsidR="00585A0F" w:rsidRPr="00D95A9D" w14:paraId="3605F208"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4A1FD3B" w14:textId="77777777" w:rsidR="00585A0F" w:rsidRPr="00D95A9D" w:rsidRDefault="4B1F096C" w:rsidP="4B1F096C">
            <w:pPr>
              <w:rPr>
                <w:sz w:val="18"/>
                <w:szCs w:val="18"/>
              </w:rPr>
            </w:pPr>
            <w:r w:rsidRPr="00D95A9D">
              <w:rPr>
                <w:sz w:val="18"/>
                <w:szCs w:val="18"/>
              </w:rPr>
              <w:t>Podmienky:</w:t>
            </w:r>
          </w:p>
        </w:tc>
        <w:tc>
          <w:tcPr>
            <w:tcW w:w="7335" w:type="dxa"/>
            <w:tcBorders>
              <w:top w:val="single" w:sz="2" w:space="0" w:color="auto"/>
              <w:left w:val="single" w:sz="2" w:space="0" w:color="auto"/>
              <w:bottom w:val="single" w:sz="2" w:space="0" w:color="auto"/>
              <w:right w:val="single" w:sz="2" w:space="0" w:color="auto"/>
            </w:tcBorders>
            <w:vAlign w:val="center"/>
          </w:tcPr>
          <w:p w14:paraId="757C843E" w14:textId="77777777" w:rsidR="007E55E4" w:rsidRPr="00D95A9D" w:rsidRDefault="4B1F096C" w:rsidP="4B1F096C">
            <w:pPr>
              <w:numPr>
                <w:ilvl w:val="0"/>
                <w:numId w:val="25"/>
              </w:numPr>
              <w:autoSpaceDE w:val="0"/>
              <w:autoSpaceDN w:val="0"/>
              <w:adjustRightInd w:val="0"/>
              <w:ind w:hanging="357"/>
              <w:rPr>
                <w:rFonts w:eastAsia="Arial" w:cs="Arial"/>
                <w:sz w:val="18"/>
                <w:szCs w:val="18"/>
                <w:lang w:eastAsia="sk-SK"/>
              </w:rPr>
            </w:pPr>
            <w:r w:rsidRPr="00D95A9D">
              <w:rPr>
                <w:sz w:val="18"/>
                <w:szCs w:val="18"/>
                <w:lang w:eastAsia="sk-SK"/>
              </w:rPr>
              <w:t>Záznam môže vyhľadať len identifikovaný a autorizovaný lekár v roli konkrétneho PZS.</w:t>
            </w:r>
          </w:p>
          <w:p w14:paraId="44EA2720" w14:textId="77777777" w:rsidR="007E55E4" w:rsidRPr="00D95A9D" w:rsidRDefault="4B1F096C" w:rsidP="4B1F096C">
            <w:pPr>
              <w:numPr>
                <w:ilvl w:val="0"/>
                <w:numId w:val="25"/>
              </w:numPr>
              <w:autoSpaceDE w:val="0"/>
              <w:autoSpaceDN w:val="0"/>
              <w:adjustRightInd w:val="0"/>
              <w:ind w:hanging="357"/>
              <w:rPr>
                <w:rFonts w:eastAsia="Arial" w:cs="Arial"/>
                <w:sz w:val="18"/>
                <w:szCs w:val="18"/>
                <w:lang w:eastAsia="sk-SK"/>
              </w:rPr>
            </w:pPr>
            <w:r w:rsidRPr="00D95A9D">
              <w:rPr>
                <w:sz w:val="18"/>
                <w:szCs w:val="18"/>
                <w:lang w:eastAsia="sk-SK"/>
              </w:rPr>
              <w:t xml:space="preserve">Záznam je možné vyhľadať len pre pacienta, ktorý je súčasťou NZIS </w:t>
            </w:r>
          </w:p>
          <w:p w14:paraId="65EBBFFA" w14:textId="77777777" w:rsidR="005F2252" w:rsidRPr="00D95A9D" w:rsidRDefault="4B1F096C" w:rsidP="4B1F096C">
            <w:pPr>
              <w:numPr>
                <w:ilvl w:val="0"/>
                <w:numId w:val="25"/>
              </w:numPr>
              <w:autoSpaceDE w:val="0"/>
              <w:autoSpaceDN w:val="0"/>
              <w:adjustRightInd w:val="0"/>
              <w:ind w:hanging="357"/>
              <w:rPr>
                <w:rFonts w:eastAsia="Arial" w:cs="Arial"/>
                <w:sz w:val="18"/>
                <w:szCs w:val="18"/>
                <w:lang w:eastAsia="sk-SK"/>
              </w:rPr>
            </w:pPr>
            <w:r w:rsidRPr="00D95A9D">
              <w:rPr>
                <w:sz w:val="18"/>
                <w:szCs w:val="18"/>
                <w:lang w:eastAsia="sk-SK"/>
              </w:rPr>
              <w:t>Pri vyhľadaní odporúčania na vyšetrenie je kontrolovaná totožnosť odbornosti a druhu odborného útvaru zaznamená na odporúčaní na vyšetrenie odosielajúcim lekárom</w:t>
            </w:r>
          </w:p>
          <w:p w14:paraId="2030D35B" w14:textId="77777777" w:rsidR="005F2252" w:rsidRPr="00D95A9D" w:rsidRDefault="4B1F096C" w:rsidP="4B1F096C">
            <w:pPr>
              <w:numPr>
                <w:ilvl w:val="0"/>
                <w:numId w:val="25"/>
              </w:numPr>
              <w:autoSpaceDE w:val="0"/>
              <w:autoSpaceDN w:val="0"/>
              <w:adjustRightInd w:val="0"/>
              <w:ind w:hanging="357"/>
              <w:rPr>
                <w:rFonts w:eastAsia="Arial" w:cs="Arial"/>
                <w:sz w:val="18"/>
                <w:szCs w:val="18"/>
                <w:lang w:eastAsia="sk-SK"/>
              </w:rPr>
            </w:pPr>
            <w:r w:rsidRPr="00D95A9D">
              <w:rPr>
                <w:sz w:val="18"/>
                <w:szCs w:val="18"/>
                <w:lang w:eastAsia="sk-SK"/>
              </w:rPr>
              <w:t>V prípade, že je súčasťou záznamu z vyšetrenia aj výmenný lístok pre inú odbornosť, na výstupe sú poskytnuté len základné informácie o tomto výmennom lístku - bez upresnenia požiadavky na vyšetrenie.</w:t>
            </w:r>
          </w:p>
          <w:p w14:paraId="0C29155D" w14:textId="77777777" w:rsidR="00EA506C" w:rsidRPr="00D95A9D" w:rsidRDefault="34661EDB" w:rsidP="34661EDB">
            <w:pPr>
              <w:pStyle w:val="Odsekzoznamu"/>
              <w:numPr>
                <w:ilvl w:val="0"/>
                <w:numId w:val="25"/>
              </w:numPr>
              <w:autoSpaceDE w:val="0"/>
              <w:autoSpaceDN w:val="0"/>
              <w:adjustRightInd w:val="0"/>
              <w:ind w:hanging="357"/>
              <w:contextualSpacing w:val="0"/>
              <w:rPr>
                <w:sz w:val="18"/>
                <w:szCs w:val="18"/>
              </w:rPr>
            </w:pPr>
            <w:r w:rsidRPr="00D95A9D">
              <w:rPr>
                <w:sz w:val="18"/>
                <w:szCs w:val="18"/>
              </w:rPr>
              <w:t>Ak identifikátor odporúčania na vyšetrenie nie je vyplnený, sú na výstup vráten</w:t>
            </w:r>
            <w:r w:rsidRPr="00D95A9D">
              <w:t>é</w:t>
            </w:r>
            <w:r w:rsidRPr="00D95A9D">
              <w:rPr>
                <w:sz w:val="18"/>
                <w:szCs w:val="18"/>
              </w:rPr>
              <w:t xml:space="preserve"> posledn</w:t>
            </w:r>
            <w:r w:rsidRPr="00D95A9D">
              <w:t>é</w:t>
            </w:r>
            <w:r w:rsidRPr="00D95A9D">
              <w:rPr>
                <w:sz w:val="18"/>
                <w:szCs w:val="18"/>
              </w:rPr>
              <w:t xml:space="preserve"> zapísané odporúčanie na vyšetrenie pre daného pacienta na odbornosť a druh útvaru lekára, ktorý odporúčanie na vyšetrenie vyhľadáva. V tomto prípade je na vstupe povinné nastavenie atribútu Odporucanie_odpoved = VYMENNYLISTOK. Pozn: V prípade, že na vstupe nebol zadaný identifikátor výmenného lístku, musí platiť, že k výmennému lístku ešte nebol zapísaný výsledok a výmenný lístok nebol stornovaný.</w:t>
            </w:r>
          </w:p>
          <w:p w14:paraId="1F255951" w14:textId="77777777" w:rsidR="00CF3399" w:rsidRPr="00D95A9D" w:rsidRDefault="4B1F096C" w:rsidP="4B1F096C">
            <w:pPr>
              <w:pStyle w:val="Odsekzoznamu"/>
              <w:numPr>
                <w:ilvl w:val="0"/>
                <w:numId w:val="25"/>
              </w:numPr>
              <w:autoSpaceDE w:val="0"/>
              <w:autoSpaceDN w:val="0"/>
              <w:adjustRightInd w:val="0"/>
              <w:ind w:hanging="357"/>
              <w:contextualSpacing w:val="0"/>
              <w:rPr>
                <w:sz w:val="18"/>
                <w:szCs w:val="18"/>
              </w:rPr>
            </w:pPr>
            <w:r w:rsidRPr="00D95A9D">
              <w:rPr>
                <w:sz w:val="18"/>
                <w:szCs w:val="18"/>
              </w:rPr>
              <w:t>VYMENNYLISTOK_S_EXTRAKTOM – vráti okrem výmenného lístku aj zdravotné záznamy, ktoré boli k odporúčaniu pripojené ako extrakt. Voľbu je možné použiť len ak je zadané aj ID odporúčania na vyšetrenie</w:t>
            </w:r>
          </w:p>
          <w:p w14:paraId="76E04BAB" w14:textId="77777777" w:rsidR="005F2252" w:rsidRPr="002D0AD4" w:rsidRDefault="4B1F096C" w:rsidP="4B1F096C">
            <w:pPr>
              <w:pStyle w:val="Odsekzoznamu"/>
              <w:numPr>
                <w:ilvl w:val="0"/>
                <w:numId w:val="25"/>
              </w:numPr>
              <w:autoSpaceDE w:val="0"/>
              <w:autoSpaceDN w:val="0"/>
              <w:adjustRightInd w:val="0"/>
              <w:contextualSpacing w:val="0"/>
              <w:rPr>
                <w:sz w:val="18"/>
                <w:szCs w:val="18"/>
              </w:rPr>
            </w:pPr>
            <w:r w:rsidRPr="002D0AD4">
              <w:rPr>
                <w:sz w:val="18"/>
                <w:szCs w:val="18"/>
              </w:rPr>
              <w:t>VYSLEDOK k odporúčanému vyšetreniu je možné vyhľadať len ak je známe ID odporúčania na vyšetrenie</w:t>
            </w:r>
            <w:r w:rsidRPr="00A96AA2">
              <w:rPr>
                <w:sz w:val="18"/>
                <w:szCs w:val="18"/>
              </w:rPr>
              <w:t xml:space="preserve">. V tomto prípade záznam v stave VER00 nie je vrátený na výstup, ak k nemu existuje nestornovaný finálny záznam v stave VER01 </w:t>
            </w:r>
          </w:p>
          <w:p w14:paraId="15C3D7C2" w14:textId="77777777" w:rsidR="003157E7" w:rsidRPr="00D95A9D" w:rsidRDefault="4B1F096C" w:rsidP="4B1F096C">
            <w:pPr>
              <w:pStyle w:val="Odsekzoznamu"/>
              <w:numPr>
                <w:ilvl w:val="0"/>
                <w:numId w:val="25"/>
              </w:numPr>
              <w:autoSpaceDE w:val="0"/>
              <w:autoSpaceDN w:val="0"/>
              <w:adjustRightInd w:val="0"/>
              <w:ind w:hanging="357"/>
              <w:contextualSpacing w:val="0"/>
              <w:rPr>
                <w:sz w:val="18"/>
                <w:szCs w:val="18"/>
              </w:rPr>
            </w:pPr>
            <w:r w:rsidRPr="00D95A9D">
              <w:rPr>
                <w:sz w:val="18"/>
                <w:szCs w:val="18"/>
              </w:rPr>
              <w:t>V prípade, že služba nevráti všetky vyhľadané záznamy je potrebné vyhľadať záznam pomocou stránkovania</w:t>
            </w:r>
          </w:p>
          <w:p w14:paraId="1538F20A" w14:textId="77777777" w:rsidR="003157E7" w:rsidRPr="00D95A9D" w:rsidRDefault="4B1F096C" w:rsidP="4B1F096C">
            <w:pPr>
              <w:pStyle w:val="Odsekzoznamu"/>
              <w:numPr>
                <w:ilvl w:val="0"/>
                <w:numId w:val="25"/>
              </w:numPr>
              <w:autoSpaceDE w:val="0"/>
              <w:autoSpaceDN w:val="0"/>
              <w:adjustRightInd w:val="0"/>
              <w:contextualSpacing w:val="0"/>
              <w:rPr>
                <w:sz w:val="18"/>
                <w:szCs w:val="18"/>
              </w:rPr>
            </w:pPr>
            <w:r w:rsidRPr="00D95A9D">
              <w:rPr>
                <w:sz w:val="18"/>
                <w:szCs w:val="18"/>
              </w:rPr>
              <w:t>V prípade, že prihlásený používateľ požaduje zobrazenie výmenného lístku na základe identifikátora alebo jeho časti, musí platiť jedna z nasledujúcich podmienok:</w:t>
            </w:r>
          </w:p>
          <w:p w14:paraId="44AA24D4" w14:textId="77777777" w:rsidR="003157E7" w:rsidRPr="00D95A9D" w:rsidRDefault="4B1F096C" w:rsidP="4B1F096C">
            <w:pPr>
              <w:pStyle w:val="Odsekzoznamu"/>
              <w:numPr>
                <w:ilvl w:val="1"/>
                <w:numId w:val="25"/>
              </w:numPr>
              <w:autoSpaceDE w:val="0"/>
              <w:autoSpaceDN w:val="0"/>
              <w:adjustRightInd w:val="0"/>
              <w:contextualSpacing w:val="0"/>
              <w:rPr>
                <w:sz w:val="18"/>
                <w:szCs w:val="18"/>
              </w:rPr>
            </w:pPr>
            <w:r w:rsidRPr="00D95A9D">
              <w:rPr>
                <w:sz w:val="18"/>
                <w:szCs w:val="18"/>
              </w:rPr>
              <w:t>používateľ je autorom VL,</w:t>
            </w:r>
          </w:p>
          <w:p w14:paraId="4E539F86" w14:textId="77777777" w:rsidR="001E1D0C" w:rsidRPr="00D95A9D" w:rsidRDefault="4B1F096C" w:rsidP="4B1F096C">
            <w:pPr>
              <w:pStyle w:val="Odsekzoznamu"/>
              <w:numPr>
                <w:ilvl w:val="1"/>
                <w:numId w:val="25"/>
              </w:numPr>
              <w:autoSpaceDE w:val="0"/>
              <w:autoSpaceDN w:val="0"/>
              <w:adjustRightInd w:val="0"/>
              <w:contextualSpacing w:val="0"/>
              <w:rPr>
                <w:sz w:val="18"/>
                <w:szCs w:val="18"/>
              </w:rPr>
            </w:pPr>
            <w:r w:rsidRPr="00D95A9D">
              <w:rPr>
                <w:sz w:val="18"/>
                <w:szCs w:val="18"/>
              </w:rPr>
              <w:t>útvar žiadateľa sa zhoduje s údajmi na výmennom lístku (druh útvaru a odborné zameranie) a VL je platný.</w:t>
            </w:r>
          </w:p>
          <w:p w14:paraId="791BAE98" w14:textId="77777777" w:rsidR="003157E7" w:rsidRPr="00D95A9D" w:rsidRDefault="4B1F096C" w:rsidP="4B1F096C">
            <w:pPr>
              <w:pStyle w:val="Odsekzoznamu"/>
              <w:numPr>
                <w:ilvl w:val="1"/>
                <w:numId w:val="25"/>
              </w:numPr>
              <w:autoSpaceDE w:val="0"/>
              <w:autoSpaceDN w:val="0"/>
              <w:adjustRightInd w:val="0"/>
              <w:contextualSpacing w:val="0"/>
              <w:rPr>
                <w:sz w:val="18"/>
                <w:szCs w:val="18"/>
              </w:rPr>
            </w:pPr>
            <w:r w:rsidRPr="00D95A9D">
              <w:rPr>
                <w:sz w:val="18"/>
                <w:szCs w:val="18"/>
              </w:rPr>
              <w:t>V prípade, že neplatí ani jedna podmienka používateľ nemá oprávnenie na prístup k údajom.</w:t>
            </w:r>
          </w:p>
        </w:tc>
      </w:tr>
      <w:tr w:rsidR="00585A0F" w:rsidRPr="00D95A9D" w14:paraId="488F83BA"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D22FDA4" w14:textId="77777777" w:rsidR="00585A0F" w:rsidRPr="00D95A9D" w:rsidRDefault="4B1F096C" w:rsidP="4B1F096C">
            <w:pPr>
              <w:rPr>
                <w:sz w:val="18"/>
                <w:szCs w:val="18"/>
              </w:rPr>
            </w:pPr>
            <w:r w:rsidRPr="00D95A9D">
              <w:rPr>
                <w:sz w:val="18"/>
                <w:szCs w:val="18"/>
              </w:rPr>
              <w:t>Výnimka</w:t>
            </w:r>
          </w:p>
        </w:tc>
        <w:tc>
          <w:tcPr>
            <w:tcW w:w="7335" w:type="dxa"/>
            <w:tcBorders>
              <w:top w:val="single" w:sz="2" w:space="0" w:color="auto"/>
              <w:left w:val="single" w:sz="2" w:space="0" w:color="auto"/>
              <w:bottom w:val="single" w:sz="2" w:space="0" w:color="auto"/>
              <w:right w:val="single" w:sz="2" w:space="0" w:color="auto"/>
            </w:tcBorders>
            <w:vAlign w:val="center"/>
          </w:tcPr>
          <w:p w14:paraId="62694329" w14:textId="77777777" w:rsidR="001E1D0C" w:rsidRPr="00D95A9D" w:rsidRDefault="34661EDB" w:rsidP="34661EDB">
            <w:pPr>
              <w:pStyle w:val="Odsekzoznamu"/>
              <w:numPr>
                <w:ilvl w:val="0"/>
                <w:numId w:val="25"/>
              </w:numPr>
              <w:autoSpaceDE w:val="0"/>
              <w:autoSpaceDN w:val="0"/>
              <w:adjustRightInd w:val="0"/>
              <w:spacing w:after="1"/>
              <w:rPr>
                <w:sz w:val="18"/>
                <w:szCs w:val="18"/>
              </w:rPr>
            </w:pPr>
            <w:r w:rsidRPr="00D95A9D">
              <w:rPr>
                <w:sz w:val="18"/>
                <w:szCs w:val="18"/>
              </w:rPr>
              <w:t>E000001 - Skontrolujte zadaný kód výmenného lístka, ktorý ste zadali do systému ezdravia, nakoľko výmenný lístok s takýmto kódom v systéme neevidujeme. Ak kód je správny, pokračujte vo vyšetrení bez vyhľadania výmenného lístka.</w:t>
            </w:r>
          </w:p>
          <w:p w14:paraId="7B4259C7" w14:textId="77777777" w:rsidR="001E1D0C" w:rsidRPr="00D95A9D" w:rsidRDefault="4B1F096C" w:rsidP="4B1F096C">
            <w:pPr>
              <w:pStyle w:val="Odsekzoznamu"/>
              <w:numPr>
                <w:ilvl w:val="0"/>
                <w:numId w:val="25"/>
              </w:numPr>
              <w:autoSpaceDE w:val="0"/>
              <w:autoSpaceDN w:val="0"/>
              <w:adjustRightInd w:val="0"/>
              <w:spacing w:after="1"/>
              <w:rPr>
                <w:sz w:val="18"/>
                <w:szCs w:val="18"/>
              </w:rPr>
            </w:pPr>
            <w:r w:rsidRPr="00D95A9D">
              <w:rPr>
                <w:sz w:val="18"/>
                <w:szCs w:val="18"/>
              </w:rPr>
              <w:t>E000002 - Požadovaný záznam nie je možné vyhľadať, pre odstránenie chyby kontaktujte svojho dodávateľa IS PZS, prípadne skontrolujte zadané vstupy pre vyhľadanie</w:t>
            </w:r>
          </w:p>
          <w:p w14:paraId="3B7B17FC" w14:textId="77777777" w:rsidR="001E1D0C" w:rsidRPr="00D95A9D" w:rsidRDefault="34661EDB" w:rsidP="34661EDB">
            <w:pPr>
              <w:pStyle w:val="Odsekzoznamu"/>
              <w:numPr>
                <w:ilvl w:val="0"/>
                <w:numId w:val="25"/>
              </w:numPr>
              <w:autoSpaceDE w:val="0"/>
              <w:autoSpaceDN w:val="0"/>
              <w:adjustRightInd w:val="0"/>
              <w:spacing w:after="1"/>
              <w:rPr>
                <w:sz w:val="18"/>
                <w:szCs w:val="18"/>
              </w:rPr>
            </w:pPr>
            <w:r w:rsidRPr="00D95A9D">
              <w:rPr>
                <w:sz w:val="18"/>
                <w:szCs w:val="18"/>
              </w:rPr>
              <w:t>E000006 - Záznam nebolo možné vyhľadať v Systéme ezdravie. Kontaktujte dodávateľa informačného systému pre odstránenie chyby.</w:t>
            </w:r>
          </w:p>
          <w:p w14:paraId="7C53FF93" w14:textId="77777777" w:rsidR="001E1D0C" w:rsidRPr="00D95A9D" w:rsidRDefault="4B1F096C" w:rsidP="4B1F096C">
            <w:pPr>
              <w:pStyle w:val="Odsekzoznamu"/>
              <w:numPr>
                <w:ilvl w:val="0"/>
                <w:numId w:val="25"/>
              </w:numPr>
              <w:autoSpaceDE w:val="0"/>
              <w:autoSpaceDN w:val="0"/>
              <w:adjustRightInd w:val="0"/>
              <w:spacing w:after="1"/>
              <w:rPr>
                <w:sz w:val="18"/>
                <w:szCs w:val="18"/>
              </w:rPr>
            </w:pPr>
            <w:r w:rsidRPr="00D95A9D">
              <w:rPr>
                <w:sz w:val="18"/>
                <w:szCs w:val="18"/>
              </w:rPr>
              <w:t>E100052 – Zadaný identifikátor nie je dostatočný pre vyhľadanie výmenného lístku, prosím prepíšte celých 21 znakov</w:t>
            </w:r>
          </w:p>
          <w:p w14:paraId="3D80B339" w14:textId="77777777" w:rsidR="001E1D0C" w:rsidRPr="00D95A9D" w:rsidRDefault="4B1F096C" w:rsidP="4B1F096C">
            <w:pPr>
              <w:pStyle w:val="Odsekzoznamu"/>
              <w:numPr>
                <w:ilvl w:val="0"/>
                <w:numId w:val="25"/>
              </w:numPr>
              <w:autoSpaceDE w:val="0"/>
              <w:autoSpaceDN w:val="0"/>
              <w:adjustRightInd w:val="0"/>
              <w:spacing w:after="1"/>
              <w:rPr>
                <w:sz w:val="18"/>
                <w:szCs w:val="18"/>
              </w:rPr>
            </w:pPr>
            <w:r w:rsidRPr="00D95A9D">
              <w:rPr>
                <w:sz w:val="18"/>
                <w:szCs w:val="18"/>
              </w:rPr>
              <w:lastRenderedPageBreak/>
              <w:t>E1007 - Výmenný lístok nebol určený na odborný útvar (typ ambulancie), v ktorej ste momentálne prihlásený. Skontrolujte si Vaše prihlásenie.</w:t>
            </w:r>
          </w:p>
          <w:p w14:paraId="0D685F43" w14:textId="77777777" w:rsidR="001E1D0C" w:rsidRPr="00D95A9D" w:rsidRDefault="4B1F096C" w:rsidP="4B1F096C">
            <w:pPr>
              <w:pStyle w:val="Odsekzoznamu"/>
              <w:numPr>
                <w:ilvl w:val="0"/>
                <w:numId w:val="25"/>
              </w:numPr>
              <w:autoSpaceDE w:val="0"/>
              <w:autoSpaceDN w:val="0"/>
              <w:adjustRightInd w:val="0"/>
              <w:spacing w:after="1"/>
              <w:rPr>
                <w:sz w:val="18"/>
                <w:szCs w:val="18"/>
              </w:rPr>
            </w:pPr>
            <w:r w:rsidRPr="00D95A9D">
              <w:rPr>
                <w:sz w:val="18"/>
                <w:szCs w:val="18"/>
              </w:rPr>
              <w:t>E300022 - Nie je možné poskytnúť požadované údaje z dôvodu, že pre daného pacienta je evidovaný dátum úmrtia a zdravotná dokumentácia je uzavretá.</w:t>
            </w:r>
          </w:p>
          <w:p w14:paraId="781B40BD" w14:textId="77777777" w:rsidR="00EA506C" w:rsidRPr="00D95A9D" w:rsidRDefault="34661EDB" w:rsidP="34661EDB">
            <w:pPr>
              <w:pStyle w:val="Odsekzoznamu"/>
              <w:numPr>
                <w:ilvl w:val="0"/>
                <w:numId w:val="25"/>
              </w:numPr>
              <w:autoSpaceDE w:val="0"/>
              <w:autoSpaceDN w:val="0"/>
              <w:adjustRightInd w:val="0"/>
              <w:spacing w:after="1"/>
              <w:rPr>
                <w:rFonts w:eastAsia="Arial" w:cs="Arial"/>
                <w:sz w:val="18"/>
                <w:szCs w:val="18"/>
                <w:lang w:eastAsia="sk-SK"/>
              </w:rPr>
            </w:pPr>
            <w:r w:rsidRPr="00D95A9D">
              <w:rPr>
                <w:sz w:val="18"/>
                <w:szCs w:val="18"/>
              </w:rPr>
              <w:t>E900001 - Nemáte prístup k požadovaným záznamom pacienta. Požiadajte pacienta o prístup k údajom vložením eID do čítačky a zadania súhlasu podľa bezpečnostných nastavení pacienta (stlačením OK/ zadanie BOK)</w:t>
            </w:r>
          </w:p>
        </w:tc>
      </w:tr>
      <w:tr w:rsidR="00585A0F" w:rsidRPr="00D95A9D" w14:paraId="27EDE2DA"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4BD5428" w14:textId="77777777" w:rsidR="00585A0F" w:rsidRPr="00D95A9D" w:rsidRDefault="4B1F096C" w:rsidP="4B1F096C">
            <w:pPr>
              <w:rPr>
                <w:sz w:val="18"/>
                <w:szCs w:val="18"/>
              </w:rPr>
            </w:pPr>
            <w:r w:rsidRPr="00D95A9D">
              <w:rPr>
                <w:sz w:val="18"/>
                <w:szCs w:val="18"/>
              </w:rPr>
              <w:lastRenderedPageBreak/>
              <w:t>Kód stránky EZKO</w:t>
            </w:r>
          </w:p>
        </w:tc>
        <w:tc>
          <w:tcPr>
            <w:tcW w:w="7335" w:type="dxa"/>
            <w:tcBorders>
              <w:top w:val="single" w:sz="2" w:space="0" w:color="auto"/>
              <w:left w:val="single" w:sz="2" w:space="0" w:color="auto"/>
              <w:bottom w:val="single" w:sz="2" w:space="0" w:color="auto"/>
              <w:right w:val="single" w:sz="2" w:space="0" w:color="auto"/>
            </w:tcBorders>
            <w:vAlign w:val="center"/>
          </w:tcPr>
          <w:p w14:paraId="2E52575A" w14:textId="77777777" w:rsidR="00585A0F" w:rsidRPr="00D95A9D" w:rsidRDefault="00937D0F" w:rsidP="00673403">
            <w:pPr>
              <w:pStyle w:val="Odsekzoznamu"/>
              <w:numPr>
                <w:ilvl w:val="0"/>
                <w:numId w:val="39"/>
              </w:numPr>
              <w:rPr>
                <w:sz w:val="18"/>
                <w:szCs w:val="18"/>
              </w:rPr>
            </w:pPr>
            <w:r w:rsidRPr="00D95A9D">
              <w:rPr>
                <w:sz w:val="18"/>
                <w:szCs w:val="18"/>
              </w:rPr>
              <w:t>VV</w:t>
            </w:r>
            <w:r w:rsidR="00E62D2C" w:rsidRPr="00D95A9D">
              <w:rPr>
                <w:sz w:val="18"/>
                <w:szCs w:val="18"/>
              </w:rPr>
              <w:t>P</w:t>
            </w:r>
            <w:r w:rsidR="001C6B33" w:rsidRPr="002E5438">
              <w:fldChar w:fldCharType="begin" w:fldLock="1"/>
            </w:r>
            <w:r w:rsidR="00585A0F" w:rsidRPr="00D95A9D">
              <w:rPr>
                <w:sz w:val="18"/>
                <w:szCs w:val="18"/>
              </w:rPr>
              <w:instrText>MERGEFIELD Element.valueOf(x070-KodStrankyEZKO)</w:instrText>
            </w:r>
            <w:r w:rsidR="001C6B33" w:rsidRPr="002E5438">
              <w:rPr>
                <w:sz w:val="18"/>
                <w:szCs w:val="18"/>
              </w:rPr>
              <w:fldChar w:fldCharType="end"/>
            </w:r>
          </w:p>
        </w:tc>
      </w:tr>
    </w:tbl>
    <w:p w14:paraId="6C247FC9" w14:textId="77777777" w:rsidR="005F2252" w:rsidRPr="002E5438" w:rsidRDefault="4B1F096C" w:rsidP="00ED73E9">
      <w:pPr>
        <w:pStyle w:val="Nadpis2"/>
        <w:rPr>
          <w:lang w:val="sk-SK"/>
        </w:rPr>
      </w:pPr>
      <w:bookmarkStart w:id="151" w:name="_StornujZaznamOVysetreni_v5"/>
      <w:bookmarkStart w:id="152" w:name="_Toc2079628"/>
      <w:bookmarkEnd w:id="151"/>
      <w:r w:rsidRPr="002E5438">
        <w:rPr>
          <w:lang w:val="sk-SK"/>
        </w:rPr>
        <w:t>StornujZaznamOVysetreni_v5</w:t>
      </w:r>
      <w:bookmarkEnd w:id="152"/>
    </w:p>
    <w:tbl>
      <w:tblPr>
        <w:tblW w:w="9495" w:type="dxa"/>
        <w:jc w:val="center"/>
        <w:tblLayout w:type="fixed"/>
        <w:tblCellMar>
          <w:left w:w="60" w:type="dxa"/>
          <w:right w:w="60" w:type="dxa"/>
        </w:tblCellMar>
        <w:tblLook w:val="0000" w:firstRow="0" w:lastRow="0" w:firstColumn="0" w:lastColumn="0" w:noHBand="0" w:noVBand="0"/>
      </w:tblPr>
      <w:tblGrid>
        <w:gridCol w:w="2160"/>
        <w:gridCol w:w="7335"/>
      </w:tblGrid>
      <w:tr w:rsidR="005F2252" w:rsidRPr="00D95A9D" w14:paraId="30429A18"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F4743DF" w14:textId="77777777" w:rsidR="005F2252" w:rsidRPr="00D95A9D" w:rsidRDefault="4B1F096C" w:rsidP="4B1F096C">
            <w:pPr>
              <w:rPr>
                <w:sz w:val="18"/>
                <w:szCs w:val="18"/>
              </w:rPr>
            </w:pPr>
            <w:r w:rsidRPr="00D95A9D">
              <w:rPr>
                <w:sz w:val="18"/>
                <w:szCs w:val="18"/>
              </w:rPr>
              <w:t>Názov služby</w:t>
            </w:r>
          </w:p>
        </w:tc>
        <w:tc>
          <w:tcPr>
            <w:tcW w:w="7335" w:type="dxa"/>
            <w:tcBorders>
              <w:top w:val="single" w:sz="2" w:space="0" w:color="auto"/>
              <w:left w:val="single" w:sz="2" w:space="0" w:color="auto"/>
              <w:bottom w:val="single" w:sz="2" w:space="0" w:color="auto"/>
              <w:right w:val="single" w:sz="2" w:space="0" w:color="auto"/>
            </w:tcBorders>
            <w:vAlign w:val="center"/>
          </w:tcPr>
          <w:p w14:paraId="7C03939B" w14:textId="77777777" w:rsidR="005F2252" w:rsidRPr="00D95A9D" w:rsidRDefault="4B1F096C" w:rsidP="4B1F096C">
            <w:pPr>
              <w:rPr>
                <w:sz w:val="18"/>
                <w:szCs w:val="18"/>
              </w:rPr>
            </w:pPr>
            <w:r w:rsidRPr="00D95A9D">
              <w:rPr>
                <w:sz w:val="18"/>
                <w:szCs w:val="18"/>
              </w:rPr>
              <w:t>StornujZaznamOVysetreni_v5</w:t>
            </w:r>
          </w:p>
        </w:tc>
      </w:tr>
      <w:tr w:rsidR="005F2252" w:rsidRPr="00D95A9D" w14:paraId="521EB716"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61E5D12" w14:textId="77777777" w:rsidR="005F2252" w:rsidRPr="00D95A9D" w:rsidRDefault="4B1F096C" w:rsidP="4B1F096C">
            <w:pPr>
              <w:rPr>
                <w:sz w:val="18"/>
                <w:szCs w:val="18"/>
              </w:rPr>
            </w:pPr>
            <w:r w:rsidRPr="00D95A9D">
              <w:rPr>
                <w:sz w:val="18"/>
                <w:szCs w:val="18"/>
              </w:rPr>
              <w:t>Určenie</w:t>
            </w:r>
          </w:p>
        </w:tc>
        <w:tc>
          <w:tcPr>
            <w:tcW w:w="7335" w:type="dxa"/>
            <w:tcBorders>
              <w:top w:val="single" w:sz="2" w:space="0" w:color="auto"/>
              <w:left w:val="single" w:sz="2" w:space="0" w:color="auto"/>
              <w:bottom w:val="single" w:sz="2" w:space="0" w:color="auto"/>
              <w:right w:val="single" w:sz="2" w:space="0" w:color="auto"/>
            </w:tcBorders>
            <w:vAlign w:val="center"/>
          </w:tcPr>
          <w:p w14:paraId="55E5208D" w14:textId="77777777" w:rsidR="005F2252" w:rsidRPr="00D95A9D" w:rsidRDefault="001C6B33" w:rsidP="4B1F096C">
            <w:pPr>
              <w:rPr>
                <w:sz w:val="18"/>
                <w:szCs w:val="18"/>
              </w:rPr>
            </w:pPr>
            <w:r w:rsidRPr="0059754F">
              <w:fldChar w:fldCharType="begin" w:fldLock="1"/>
            </w:r>
            <w:r w:rsidR="005F2252" w:rsidRPr="00D95A9D">
              <w:rPr>
                <w:sz w:val="18"/>
                <w:szCs w:val="18"/>
              </w:rPr>
              <w:instrText>MERGEFIELD Element.valueOf(x070-Urcenie)</w:instrText>
            </w:r>
            <w:r w:rsidRPr="0059754F">
              <w:rPr>
                <w:sz w:val="18"/>
                <w:szCs w:val="18"/>
              </w:rPr>
              <w:fldChar w:fldCharType="separate"/>
            </w:r>
            <w:r w:rsidR="005F2252" w:rsidRPr="00D95A9D">
              <w:rPr>
                <w:sz w:val="18"/>
                <w:szCs w:val="18"/>
              </w:rPr>
              <w:t>IS PZS</w:t>
            </w:r>
            <w:r w:rsidRPr="0059754F">
              <w:fldChar w:fldCharType="end"/>
            </w:r>
          </w:p>
        </w:tc>
      </w:tr>
      <w:tr w:rsidR="005F2252" w:rsidRPr="00D95A9D" w14:paraId="3997EED3"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F62961D" w14:textId="77777777" w:rsidR="005F2252" w:rsidRPr="00D95A9D" w:rsidRDefault="4B1F096C" w:rsidP="4B1F096C">
            <w:pPr>
              <w:rPr>
                <w:sz w:val="18"/>
                <w:szCs w:val="18"/>
              </w:rPr>
            </w:pPr>
            <w:r w:rsidRPr="00D95A9D">
              <w:rPr>
                <w:sz w:val="18"/>
                <w:szCs w:val="18"/>
              </w:rPr>
              <w:t>Charakteristika</w:t>
            </w:r>
          </w:p>
        </w:tc>
        <w:tc>
          <w:tcPr>
            <w:tcW w:w="7335" w:type="dxa"/>
            <w:tcBorders>
              <w:top w:val="single" w:sz="2" w:space="0" w:color="auto"/>
              <w:left w:val="single" w:sz="2" w:space="0" w:color="auto"/>
              <w:bottom w:val="single" w:sz="2" w:space="0" w:color="auto"/>
              <w:right w:val="single" w:sz="2" w:space="0" w:color="auto"/>
            </w:tcBorders>
            <w:vAlign w:val="center"/>
          </w:tcPr>
          <w:p w14:paraId="0425CF8C" w14:textId="77777777" w:rsidR="005F2252" w:rsidRPr="00D95A9D" w:rsidRDefault="4B1F096C" w:rsidP="4B1F096C">
            <w:pPr>
              <w:rPr>
                <w:sz w:val="18"/>
                <w:szCs w:val="18"/>
              </w:rPr>
            </w:pPr>
            <w:r w:rsidRPr="00D95A9D">
              <w:rPr>
                <w:sz w:val="18"/>
                <w:szCs w:val="18"/>
              </w:rPr>
              <w:t>Služba umožní storno záznamu v prípade chyby</w:t>
            </w:r>
          </w:p>
        </w:tc>
      </w:tr>
      <w:tr w:rsidR="005F2252" w:rsidRPr="00D95A9D" w14:paraId="31BA36C7"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4B1DAA3" w14:textId="77777777" w:rsidR="005F2252" w:rsidRPr="00D95A9D" w:rsidRDefault="4B1F096C" w:rsidP="4B1F096C">
            <w:pPr>
              <w:rPr>
                <w:sz w:val="18"/>
                <w:szCs w:val="18"/>
              </w:rPr>
            </w:pPr>
            <w:r w:rsidRPr="00D95A9D">
              <w:rPr>
                <w:sz w:val="18"/>
                <w:szCs w:val="18"/>
              </w:rPr>
              <w:t>Spôsob volania</w:t>
            </w:r>
          </w:p>
        </w:tc>
        <w:tc>
          <w:tcPr>
            <w:tcW w:w="7335" w:type="dxa"/>
            <w:tcBorders>
              <w:top w:val="single" w:sz="2" w:space="0" w:color="auto"/>
              <w:left w:val="single" w:sz="2" w:space="0" w:color="auto"/>
              <w:bottom w:val="single" w:sz="2" w:space="0" w:color="auto"/>
              <w:right w:val="single" w:sz="2" w:space="0" w:color="auto"/>
            </w:tcBorders>
            <w:vAlign w:val="center"/>
          </w:tcPr>
          <w:p w14:paraId="061D6BB8" w14:textId="77777777" w:rsidR="005F2252" w:rsidRPr="00D95A9D" w:rsidRDefault="4B1F096C" w:rsidP="4B1F096C">
            <w:pPr>
              <w:rPr>
                <w:sz w:val="18"/>
                <w:szCs w:val="18"/>
              </w:rPr>
            </w:pPr>
            <w:r w:rsidRPr="00D95A9D">
              <w:rPr>
                <w:sz w:val="18"/>
                <w:szCs w:val="18"/>
              </w:rPr>
              <w:t>Synchrónny</w:t>
            </w:r>
          </w:p>
        </w:tc>
      </w:tr>
      <w:tr w:rsidR="005F2252" w:rsidRPr="00D95A9D" w14:paraId="6A317B70"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FD44E54" w14:textId="77777777" w:rsidR="005F2252" w:rsidRPr="00D95A9D" w:rsidRDefault="4B1F096C" w:rsidP="4B1F096C">
            <w:pPr>
              <w:rPr>
                <w:sz w:val="18"/>
                <w:szCs w:val="18"/>
              </w:rPr>
            </w:pPr>
            <w:r w:rsidRPr="00D95A9D">
              <w:rPr>
                <w:sz w:val="18"/>
                <w:szCs w:val="18"/>
              </w:rPr>
              <w:t>Popis</w:t>
            </w:r>
          </w:p>
        </w:tc>
        <w:tc>
          <w:tcPr>
            <w:tcW w:w="7335" w:type="dxa"/>
            <w:tcBorders>
              <w:top w:val="single" w:sz="2" w:space="0" w:color="auto"/>
              <w:left w:val="single" w:sz="2" w:space="0" w:color="auto"/>
              <w:bottom w:val="single" w:sz="2" w:space="0" w:color="auto"/>
              <w:right w:val="single" w:sz="2" w:space="0" w:color="auto"/>
            </w:tcBorders>
            <w:vAlign w:val="center"/>
          </w:tcPr>
          <w:p w14:paraId="1ECDC4C9" w14:textId="77777777" w:rsidR="005F2252"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 xml:space="preserve">Služba umožňuje vykonanie storna záznamu z vyšetrenia. </w:t>
            </w:r>
          </w:p>
          <w:p w14:paraId="57030572" w14:textId="77777777" w:rsidR="005F2252" w:rsidRPr="00D95A9D" w:rsidRDefault="4B1F096C" w:rsidP="4B1F096C">
            <w:pPr>
              <w:ind w:left="360"/>
              <w:rPr>
                <w:rFonts w:eastAsia="Arial" w:cs="Arial"/>
                <w:sz w:val="18"/>
                <w:szCs w:val="18"/>
                <w:u w:val="single"/>
                <w:lang w:eastAsia="sk-SK"/>
              </w:rPr>
            </w:pPr>
            <w:r w:rsidRPr="00D95A9D">
              <w:rPr>
                <w:sz w:val="18"/>
                <w:szCs w:val="18"/>
                <w:u w:val="single"/>
                <w:lang w:eastAsia="sk-SK"/>
              </w:rPr>
              <w:t>Vstup</w:t>
            </w:r>
          </w:p>
          <w:p w14:paraId="29F4C99F" w14:textId="77777777" w:rsidR="00DA35FA" w:rsidRPr="00D95A9D" w:rsidRDefault="4B1F096C" w:rsidP="4B1F096C">
            <w:pPr>
              <w:pStyle w:val="Odsekzoznamu"/>
              <w:numPr>
                <w:ilvl w:val="0"/>
                <w:numId w:val="103"/>
              </w:numPr>
              <w:rPr>
                <w:rFonts w:eastAsia="Arial" w:cs="Arial"/>
                <w:sz w:val="18"/>
                <w:szCs w:val="18"/>
                <w:lang w:eastAsia="sk-SK"/>
              </w:rPr>
            </w:pPr>
            <w:r w:rsidRPr="00D95A9D">
              <w:rPr>
                <w:sz w:val="18"/>
                <w:szCs w:val="18"/>
                <w:lang w:eastAsia="sk-SK"/>
              </w:rPr>
              <w:t>ID záznamu o vyšetrení, ktorý má vyť stornovaný</w:t>
            </w:r>
          </w:p>
          <w:p w14:paraId="2EE79F1F" w14:textId="77777777" w:rsidR="00DA35FA" w:rsidRPr="00D95A9D" w:rsidRDefault="4B1F096C" w:rsidP="4B1F096C">
            <w:pPr>
              <w:pStyle w:val="Odsekzoznamu"/>
              <w:numPr>
                <w:ilvl w:val="0"/>
                <w:numId w:val="103"/>
              </w:numPr>
              <w:rPr>
                <w:rFonts w:eastAsia="Arial" w:cs="Arial"/>
                <w:sz w:val="18"/>
                <w:szCs w:val="18"/>
                <w:lang w:eastAsia="sk-SK"/>
              </w:rPr>
            </w:pPr>
            <w:r w:rsidRPr="00D95A9D">
              <w:rPr>
                <w:sz w:val="18"/>
                <w:szCs w:val="18"/>
                <w:lang w:eastAsia="sk-SK"/>
              </w:rPr>
              <w:t xml:space="preserve">Identifikátor pacienta </w:t>
            </w:r>
          </w:p>
          <w:p w14:paraId="06D0313F" w14:textId="77777777" w:rsidR="005F2252" w:rsidRPr="00D95A9D" w:rsidRDefault="34661EDB" w:rsidP="34661EDB">
            <w:pPr>
              <w:pStyle w:val="Odsekzoznamu"/>
              <w:numPr>
                <w:ilvl w:val="0"/>
                <w:numId w:val="103"/>
              </w:numPr>
              <w:rPr>
                <w:rFonts w:eastAsia="Arial" w:cs="Arial"/>
                <w:sz w:val="18"/>
                <w:szCs w:val="18"/>
                <w:lang w:eastAsia="sk-SK"/>
              </w:rPr>
            </w:pPr>
            <w:r w:rsidRPr="00D95A9D">
              <w:rPr>
                <w:sz w:val="18"/>
                <w:szCs w:val="18"/>
                <w:lang w:eastAsia="sk-SK"/>
              </w:rPr>
              <w:t>content.feeder_audit.version_status.code_value = "VER04"</w:t>
            </w:r>
          </w:p>
          <w:p w14:paraId="7BFDEE36" w14:textId="77777777" w:rsidR="005F2252" w:rsidRPr="00D95A9D" w:rsidRDefault="34661EDB" w:rsidP="34661EDB">
            <w:pPr>
              <w:pStyle w:val="Odsekzoznamu"/>
              <w:numPr>
                <w:ilvl w:val="0"/>
                <w:numId w:val="103"/>
              </w:numPr>
              <w:rPr>
                <w:rFonts w:eastAsia="Arial" w:cs="Arial"/>
                <w:sz w:val="18"/>
                <w:szCs w:val="18"/>
                <w:lang w:eastAsia="sk-SK"/>
              </w:rPr>
            </w:pPr>
            <w:r w:rsidRPr="00D95A9D">
              <w:rPr>
                <w:sz w:val="18"/>
                <w:szCs w:val="18"/>
                <w:lang w:eastAsia="sk-SK"/>
              </w:rPr>
              <w:t>content.feeder_audit.previous_version = identifikátor stornovaného záznamu</w:t>
            </w:r>
          </w:p>
          <w:p w14:paraId="57A893E3" w14:textId="77777777" w:rsidR="005F2252" w:rsidRPr="00D95A9D" w:rsidRDefault="34661EDB" w:rsidP="34661EDB">
            <w:pPr>
              <w:pStyle w:val="Odsekzoznamu"/>
              <w:numPr>
                <w:ilvl w:val="0"/>
                <w:numId w:val="103"/>
              </w:numPr>
              <w:rPr>
                <w:rFonts w:eastAsia="Arial" w:cs="Arial"/>
                <w:sz w:val="18"/>
                <w:szCs w:val="18"/>
                <w:lang w:eastAsia="sk-SK"/>
              </w:rPr>
            </w:pPr>
            <w:r w:rsidRPr="00D95A9D">
              <w:rPr>
                <w:sz w:val="18"/>
                <w:szCs w:val="18"/>
                <w:lang w:eastAsia="sk-SK"/>
              </w:rPr>
              <w:t>content.feeder_audit.version_set_id = identifikátor stornovaného záznamu</w:t>
            </w:r>
          </w:p>
          <w:p w14:paraId="793E587B" w14:textId="77777777" w:rsidR="005F2252" w:rsidRPr="00D95A9D" w:rsidRDefault="34661EDB" w:rsidP="34661EDB">
            <w:pPr>
              <w:pStyle w:val="Odsekzoznamu"/>
              <w:numPr>
                <w:ilvl w:val="0"/>
                <w:numId w:val="103"/>
              </w:numPr>
              <w:rPr>
                <w:rFonts w:eastAsia="Arial" w:cs="Arial"/>
                <w:sz w:val="18"/>
                <w:szCs w:val="18"/>
                <w:lang w:eastAsia="sk-SK"/>
              </w:rPr>
            </w:pPr>
            <w:r w:rsidRPr="00D95A9D">
              <w:rPr>
                <w:sz w:val="18"/>
                <w:szCs w:val="18"/>
                <w:lang w:eastAsia="sk-SK"/>
              </w:rPr>
              <w:t xml:space="preserve">content.name.originalText = dôvod storna </w:t>
            </w:r>
          </w:p>
          <w:p w14:paraId="67D571E6" w14:textId="77777777" w:rsidR="00DA35FA" w:rsidRPr="00D95A9D" w:rsidRDefault="34661EDB" w:rsidP="34661EDB">
            <w:pPr>
              <w:pStyle w:val="Odsekzoznamu"/>
              <w:numPr>
                <w:ilvl w:val="0"/>
                <w:numId w:val="103"/>
              </w:numPr>
              <w:rPr>
                <w:rFonts w:eastAsia="Arial" w:cs="Arial"/>
                <w:sz w:val="18"/>
                <w:szCs w:val="18"/>
                <w:lang w:eastAsia="sk-SK"/>
              </w:rPr>
            </w:pPr>
            <w:r w:rsidRPr="00D95A9D">
              <w:rPr>
                <w:sz w:val="18"/>
                <w:szCs w:val="18"/>
                <w:lang w:eastAsia="sk-SK"/>
              </w:rPr>
              <w:t>content.items – nevyplnené</w:t>
            </w:r>
          </w:p>
          <w:p w14:paraId="027F7148" w14:textId="77777777" w:rsidR="005F2252" w:rsidRPr="00D95A9D" w:rsidRDefault="005F2252" w:rsidP="005F2252">
            <w:pPr>
              <w:rPr>
                <w:i/>
                <w:color w:val="000000"/>
                <w:u w:val="single"/>
              </w:rPr>
            </w:pPr>
          </w:p>
          <w:p w14:paraId="6E2979C5" w14:textId="77777777" w:rsidR="00DA35FA"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483177A0" w14:textId="77777777" w:rsidR="005F2252"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potvrdenie operácie príp. dôvod neúspechu</w:t>
            </w:r>
          </w:p>
          <w:p w14:paraId="2CC705AD" w14:textId="77777777" w:rsidR="005F2252" w:rsidRPr="00D95A9D" w:rsidRDefault="005F2252" w:rsidP="005F2252">
            <w:pPr>
              <w:rPr>
                <w:rFonts w:ascii="Times New Roman" w:hAnsi="Times New Roman"/>
                <w:color w:val="000000"/>
                <w:sz w:val="22"/>
              </w:rPr>
            </w:pPr>
          </w:p>
        </w:tc>
      </w:tr>
      <w:tr w:rsidR="005F2252" w:rsidRPr="00D95A9D" w14:paraId="22CADE34"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7595D5E" w14:textId="77777777" w:rsidR="005F2252" w:rsidRPr="00D95A9D" w:rsidRDefault="4B1F096C" w:rsidP="4B1F096C">
            <w:pPr>
              <w:rPr>
                <w:sz w:val="18"/>
                <w:szCs w:val="18"/>
              </w:rPr>
            </w:pPr>
            <w:r w:rsidRPr="00D95A9D">
              <w:rPr>
                <w:sz w:val="18"/>
                <w:szCs w:val="18"/>
              </w:rPr>
              <w:t>Vstup:</w:t>
            </w:r>
          </w:p>
        </w:tc>
        <w:tc>
          <w:tcPr>
            <w:tcW w:w="7335" w:type="dxa"/>
            <w:tcBorders>
              <w:top w:val="single" w:sz="2" w:space="0" w:color="auto"/>
              <w:left w:val="single" w:sz="2" w:space="0" w:color="auto"/>
              <w:bottom w:val="single" w:sz="2" w:space="0" w:color="auto"/>
              <w:right w:val="single" w:sz="2" w:space="0" w:color="auto"/>
            </w:tcBorders>
            <w:vAlign w:val="center"/>
          </w:tcPr>
          <w:p w14:paraId="0A5FA549" w14:textId="77777777" w:rsidR="003C5950" w:rsidRPr="00D95A9D" w:rsidRDefault="00A10E40" w:rsidP="4B1F096C">
            <w:pPr>
              <w:pStyle w:val="Bezriadkovania"/>
              <w:numPr>
                <w:ilvl w:val="0"/>
                <w:numId w:val="28"/>
              </w:numPr>
              <w:spacing w:after="0"/>
              <w:rPr>
                <w:rFonts w:asciiTheme="minorHAnsi" w:eastAsiaTheme="minorEastAsia" w:hAnsiTheme="minorHAnsi" w:cstheme="minorBidi"/>
                <w:color w:val="auto"/>
                <w:sz w:val="18"/>
                <w:szCs w:val="18"/>
                <w:lang w:val="sk-SK"/>
              </w:rPr>
            </w:pPr>
            <w:hyperlink w:anchor="_Záznam_z_odborného" w:history="1">
              <w:r w:rsidR="4B1F096C" w:rsidRPr="00D95A9D">
                <w:rPr>
                  <w:rStyle w:val="Hypertextovprepojenie"/>
                  <w:rFonts w:asciiTheme="minorHAnsi" w:eastAsiaTheme="minorEastAsia" w:hAnsiTheme="minorHAnsi" w:cstheme="minorBidi"/>
                  <w:sz w:val="18"/>
                  <w:szCs w:val="18"/>
                  <w:lang w:val="sk-SK"/>
                </w:rPr>
                <w:t>CEN-EN13606-ENTRY.Zaznam_o_vysetreni-Zaznam_o_odbornom_vysetreni.v5</w:t>
              </w:r>
            </w:hyperlink>
          </w:p>
          <w:p w14:paraId="12549599" w14:textId="77777777" w:rsidR="003C5950" w:rsidRPr="00D95A9D" w:rsidRDefault="00A10E40" w:rsidP="4B1F096C">
            <w:pPr>
              <w:pStyle w:val="Bezriadkovania"/>
              <w:numPr>
                <w:ilvl w:val="0"/>
                <w:numId w:val="28"/>
              </w:numPr>
              <w:spacing w:after="0"/>
              <w:rPr>
                <w:rFonts w:asciiTheme="minorHAnsi" w:eastAsiaTheme="minorEastAsia" w:hAnsiTheme="minorHAnsi" w:cstheme="minorBidi"/>
                <w:color w:val="auto"/>
                <w:sz w:val="18"/>
                <w:szCs w:val="18"/>
                <w:lang w:val="sk-SK"/>
              </w:rPr>
            </w:pPr>
            <w:hyperlink w:anchor="_Odporúčanie_na_vyšetrenie" w:history="1">
              <w:r w:rsidR="4B1F096C" w:rsidRPr="00D95A9D">
                <w:rPr>
                  <w:rStyle w:val="Hypertextovprepojenie"/>
                  <w:rFonts w:asciiTheme="minorHAnsi" w:eastAsiaTheme="minorEastAsia" w:hAnsiTheme="minorHAnsi" w:cstheme="minorBidi"/>
                  <w:sz w:val="18"/>
                  <w:szCs w:val="18"/>
                  <w:lang w:val="sk-SK"/>
                </w:rPr>
                <w:t>CEN-EN13606-CLUSTER.Odporucanie_na_vysetrenie.v1</w:t>
              </w:r>
            </w:hyperlink>
          </w:p>
          <w:p w14:paraId="51FBCB46" w14:textId="77777777" w:rsidR="003C5950" w:rsidRPr="00D95A9D" w:rsidRDefault="00A10E40" w:rsidP="4B1F096C">
            <w:pPr>
              <w:pStyle w:val="Bezriadkovania"/>
              <w:numPr>
                <w:ilvl w:val="0"/>
                <w:numId w:val="28"/>
              </w:numPr>
              <w:spacing w:after="0"/>
              <w:rPr>
                <w:rFonts w:asciiTheme="minorHAnsi" w:eastAsiaTheme="minorEastAsia" w:hAnsiTheme="minorHAnsi" w:cstheme="minorBidi"/>
                <w:color w:val="auto"/>
                <w:sz w:val="18"/>
                <w:szCs w:val="18"/>
                <w:lang w:val="sk-SK"/>
              </w:rPr>
            </w:pPr>
            <w:hyperlink w:anchor="_Prepúšťacia_správa" w:history="1">
              <w:r w:rsidR="4B1F096C" w:rsidRPr="00D95A9D">
                <w:rPr>
                  <w:rStyle w:val="Hypertextovprepojenie"/>
                  <w:rFonts w:asciiTheme="minorHAnsi" w:eastAsiaTheme="minorEastAsia" w:hAnsiTheme="minorHAnsi" w:cstheme="minorBidi"/>
                  <w:sz w:val="18"/>
                  <w:szCs w:val="18"/>
                  <w:lang w:val="sk-SK"/>
                </w:rPr>
                <w:t>CEN-EN13606-ENTRY.Zaznam_o_vysetreni-Lekárska_prepustacia_sprava.v4</w:t>
              </w:r>
            </w:hyperlink>
          </w:p>
          <w:p w14:paraId="43B21B37" w14:textId="77777777" w:rsidR="005F2252" w:rsidRPr="00D95A9D" w:rsidRDefault="00A10E40" w:rsidP="4B1F096C">
            <w:pPr>
              <w:pStyle w:val="Bezriadkovania"/>
              <w:numPr>
                <w:ilvl w:val="0"/>
                <w:numId w:val="28"/>
              </w:numPr>
              <w:spacing w:after="0"/>
              <w:rPr>
                <w:rFonts w:asciiTheme="minorHAnsi" w:eastAsiaTheme="minorEastAsia" w:hAnsiTheme="minorHAnsi" w:cstheme="minorBidi"/>
                <w:color w:val="auto"/>
                <w:sz w:val="18"/>
                <w:szCs w:val="18"/>
                <w:lang w:val="sk-SK"/>
              </w:rPr>
            </w:pPr>
            <w:hyperlink w:anchor="_Zobrazovacie_vyšetrenie" w:history="1">
              <w:r w:rsidR="4B1F096C" w:rsidRPr="00D95A9D">
                <w:rPr>
                  <w:rStyle w:val="Hypertextovprepojenie"/>
                  <w:rFonts w:asciiTheme="minorHAnsi" w:eastAsiaTheme="minorEastAsia" w:hAnsiTheme="minorHAnsi" w:cstheme="minorBidi"/>
                  <w:sz w:val="18"/>
                  <w:szCs w:val="18"/>
                  <w:lang w:val="sk-SK"/>
                </w:rPr>
                <w:t>CEN-EN13606-ENTRY.Zaznam_o_vysetreni-Zaznam_o_zobrazovacom_vysetreni.v3</w:t>
              </w:r>
            </w:hyperlink>
          </w:p>
        </w:tc>
      </w:tr>
      <w:tr w:rsidR="005F2252" w:rsidRPr="00D95A9D" w14:paraId="2445C663"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BBB46D5" w14:textId="77777777" w:rsidR="005F2252" w:rsidRPr="00D95A9D" w:rsidRDefault="4B1F096C" w:rsidP="4B1F096C">
            <w:pPr>
              <w:rPr>
                <w:sz w:val="18"/>
                <w:szCs w:val="18"/>
              </w:rPr>
            </w:pPr>
            <w:r w:rsidRPr="00D95A9D">
              <w:rPr>
                <w:sz w:val="18"/>
                <w:szCs w:val="18"/>
              </w:rPr>
              <w:t>Výstup:</w:t>
            </w:r>
          </w:p>
        </w:tc>
        <w:tc>
          <w:tcPr>
            <w:tcW w:w="7335" w:type="dxa"/>
            <w:tcBorders>
              <w:top w:val="single" w:sz="2" w:space="0" w:color="auto"/>
              <w:left w:val="single" w:sz="2" w:space="0" w:color="auto"/>
              <w:bottom w:val="single" w:sz="2" w:space="0" w:color="auto"/>
              <w:right w:val="single" w:sz="2" w:space="0" w:color="auto"/>
            </w:tcBorders>
            <w:vAlign w:val="center"/>
          </w:tcPr>
          <w:p w14:paraId="3A994055" w14:textId="77777777" w:rsidR="005F2252" w:rsidRPr="00D95A9D" w:rsidRDefault="34661EDB" w:rsidP="34661EDB">
            <w:pPr>
              <w:pStyle w:val="Odsekzoznamu"/>
              <w:numPr>
                <w:ilvl w:val="0"/>
                <w:numId w:val="28"/>
              </w:numPr>
              <w:autoSpaceDE w:val="0"/>
              <w:autoSpaceDN w:val="0"/>
              <w:adjustRightInd w:val="0"/>
              <w:spacing w:after="1"/>
              <w:rPr>
                <w:rFonts w:asciiTheme="minorHAnsi" w:eastAsiaTheme="minorEastAsia" w:hAnsiTheme="minorHAnsi" w:cstheme="minorBidi"/>
                <w:sz w:val="18"/>
                <w:szCs w:val="18"/>
              </w:rPr>
            </w:pPr>
            <w:r w:rsidRPr="00D95A9D">
              <w:rPr>
                <w:sz w:val="18"/>
                <w:szCs w:val="18"/>
              </w:rPr>
              <w:t>Vysetrenia_Request_Response.xsd/IdZaznamuVysetrenia</w:t>
            </w:r>
          </w:p>
        </w:tc>
      </w:tr>
      <w:tr w:rsidR="005F2252" w:rsidRPr="00D95A9D" w14:paraId="79B07974"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3D87EB6" w14:textId="77777777" w:rsidR="005F2252" w:rsidRPr="00D95A9D" w:rsidRDefault="4B1F096C" w:rsidP="4B1F096C">
            <w:pPr>
              <w:rPr>
                <w:sz w:val="18"/>
                <w:szCs w:val="18"/>
              </w:rPr>
            </w:pPr>
            <w:r w:rsidRPr="00D95A9D">
              <w:rPr>
                <w:sz w:val="18"/>
                <w:szCs w:val="18"/>
              </w:rPr>
              <w:t>Podmienky:</w:t>
            </w:r>
          </w:p>
        </w:tc>
        <w:tc>
          <w:tcPr>
            <w:tcW w:w="7335" w:type="dxa"/>
            <w:tcBorders>
              <w:top w:val="single" w:sz="2" w:space="0" w:color="auto"/>
              <w:left w:val="single" w:sz="2" w:space="0" w:color="auto"/>
              <w:bottom w:val="single" w:sz="2" w:space="0" w:color="auto"/>
              <w:right w:val="single" w:sz="2" w:space="0" w:color="auto"/>
            </w:tcBorders>
            <w:vAlign w:val="center"/>
          </w:tcPr>
          <w:p w14:paraId="4381CF2E" w14:textId="77777777" w:rsidR="005F2252" w:rsidRPr="00A96AA2" w:rsidRDefault="4B1F096C" w:rsidP="4B1F096C">
            <w:pPr>
              <w:numPr>
                <w:ilvl w:val="0"/>
                <w:numId w:val="25"/>
              </w:numPr>
              <w:autoSpaceDE w:val="0"/>
              <w:autoSpaceDN w:val="0"/>
              <w:adjustRightInd w:val="0"/>
              <w:spacing w:after="1"/>
              <w:rPr>
                <w:rFonts w:eastAsia="Arial" w:cs="Arial"/>
                <w:sz w:val="18"/>
                <w:szCs w:val="18"/>
                <w:lang w:eastAsia="sk-SK"/>
              </w:rPr>
            </w:pPr>
            <w:r w:rsidRPr="00A96AA2">
              <w:rPr>
                <w:sz w:val="18"/>
                <w:szCs w:val="18"/>
                <w:lang w:eastAsia="sk-SK"/>
              </w:rPr>
              <w:t>Záznam môže stornovať len identifikovaný a autorizovaný lekár v roli konkrétneho PZS.</w:t>
            </w:r>
          </w:p>
          <w:p w14:paraId="65F5E0FD" w14:textId="77777777" w:rsidR="005F2252" w:rsidRPr="00A96AA2" w:rsidRDefault="4B1F096C" w:rsidP="4B1F096C">
            <w:pPr>
              <w:numPr>
                <w:ilvl w:val="0"/>
                <w:numId w:val="25"/>
              </w:numPr>
              <w:autoSpaceDE w:val="0"/>
              <w:autoSpaceDN w:val="0"/>
              <w:adjustRightInd w:val="0"/>
              <w:spacing w:after="1"/>
              <w:rPr>
                <w:rFonts w:eastAsia="Arial" w:cs="Arial"/>
                <w:sz w:val="18"/>
                <w:szCs w:val="18"/>
                <w:lang w:eastAsia="sk-SK"/>
              </w:rPr>
            </w:pPr>
            <w:r w:rsidRPr="00A96AA2">
              <w:rPr>
                <w:sz w:val="18"/>
                <w:szCs w:val="18"/>
                <w:lang w:eastAsia="sk-SK"/>
              </w:rPr>
              <w:t xml:space="preserve">Záznam je možné vyhľadať len pre pacienta, ktorý je súčasťou NZIS </w:t>
            </w:r>
          </w:p>
          <w:p w14:paraId="24C53C7A" w14:textId="77777777" w:rsidR="005F2252" w:rsidRPr="00A96AA2" w:rsidRDefault="4B1F096C" w:rsidP="4B1F096C">
            <w:pPr>
              <w:numPr>
                <w:ilvl w:val="0"/>
                <w:numId w:val="25"/>
              </w:numPr>
              <w:autoSpaceDE w:val="0"/>
              <w:autoSpaceDN w:val="0"/>
              <w:adjustRightInd w:val="0"/>
              <w:spacing w:after="1"/>
              <w:rPr>
                <w:rFonts w:eastAsia="Arial" w:cs="Arial"/>
                <w:sz w:val="18"/>
                <w:szCs w:val="18"/>
                <w:lang w:eastAsia="sk-SK"/>
              </w:rPr>
            </w:pPr>
            <w:r w:rsidRPr="00A96AA2">
              <w:rPr>
                <w:sz w:val="18"/>
                <w:szCs w:val="18"/>
                <w:lang w:eastAsia="sk-SK"/>
              </w:rPr>
              <w:t>Stornovaný záznam má v AUDIT_ INFO uvedenú verziu – VER04 a identifikátor záznamu, ktorý je stornovaný (PREVIOUS_VERSION) zhodný s identifikátorom prvého záznamu kolekcie (VERSION_SET_ID)</w:t>
            </w:r>
          </w:p>
          <w:p w14:paraId="3DADE3BF" w14:textId="77777777" w:rsidR="00E57F4B" w:rsidRPr="00A96AA2" w:rsidRDefault="4B1F096C" w:rsidP="4B1F096C">
            <w:pPr>
              <w:numPr>
                <w:ilvl w:val="0"/>
                <w:numId w:val="25"/>
              </w:numPr>
              <w:autoSpaceDE w:val="0"/>
              <w:autoSpaceDN w:val="0"/>
              <w:adjustRightInd w:val="0"/>
              <w:spacing w:after="1"/>
              <w:rPr>
                <w:rFonts w:eastAsia="Arial" w:cs="Arial"/>
                <w:sz w:val="18"/>
                <w:szCs w:val="18"/>
                <w:lang w:eastAsia="sk-SK"/>
              </w:rPr>
            </w:pPr>
            <w:r w:rsidRPr="00A96AA2">
              <w:rPr>
                <w:sz w:val="18"/>
                <w:szCs w:val="18"/>
                <w:lang w:eastAsia="sk-SK"/>
              </w:rPr>
              <w:t>Pôvodný záznam musí existovať vo verzii VER00 alebo VER01</w:t>
            </w:r>
          </w:p>
          <w:p w14:paraId="5306DE8B" w14:textId="77777777" w:rsidR="003440CD" w:rsidRPr="00A96AA2" w:rsidRDefault="4B1F096C" w:rsidP="4B1F096C">
            <w:pPr>
              <w:numPr>
                <w:ilvl w:val="0"/>
                <w:numId w:val="25"/>
              </w:numPr>
              <w:autoSpaceDE w:val="0"/>
              <w:autoSpaceDN w:val="0"/>
              <w:adjustRightInd w:val="0"/>
              <w:spacing w:after="1"/>
              <w:rPr>
                <w:rFonts w:eastAsia="Arial" w:cs="Arial"/>
                <w:sz w:val="18"/>
                <w:szCs w:val="18"/>
                <w:lang w:eastAsia="sk-SK"/>
              </w:rPr>
            </w:pPr>
            <w:r w:rsidRPr="00A96AA2">
              <w:rPr>
                <w:sz w:val="18"/>
                <w:szCs w:val="18"/>
                <w:lang w:eastAsia="sk-SK"/>
              </w:rPr>
              <w:t>Identifikátor stornovaného záznamu ma zhodné OID ako záznam storna (výnimkou je storno výmenného lístku, ktoré je vykonávané záznamom z odborného vyšetrenia)</w:t>
            </w:r>
          </w:p>
          <w:p w14:paraId="49945143" w14:textId="77777777" w:rsidR="005F2252" w:rsidRPr="00A96AA2" w:rsidRDefault="34661EDB" w:rsidP="34661EDB">
            <w:pPr>
              <w:numPr>
                <w:ilvl w:val="0"/>
                <w:numId w:val="25"/>
              </w:numPr>
              <w:autoSpaceDE w:val="0"/>
              <w:autoSpaceDN w:val="0"/>
              <w:adjustRightInd w:val="0"/>
              <w:spacing w:after="1"/>
              <w:rPr>
                <w:rFonts w:eastAsia="Arial" w:cs="Arial"/>
                <w:sz w:val="18"/>
                <w:szCs w:val="18"/>
                <w:lang w:eastAsia="sk-SK"/>
              </w:rPr>
            </w:pPr>
            <w:r w:rsidRPr="00A96AA2">
              <w:rPr>
                <w:sz w:val="18"/>
                <w:szCs w:val="18"/>
                <w:lang w:eastAsia="sk-SK"/>
              </w:rPr>
              <w:t>Autor pôvodného záznamu (committer) a autor storna musí patriť pod zhodného OÚ PZS</w:t>
            </w:r>
          </w:p>
          <w:p w14:paraId="59FE5E37" w14:textId="77777777" w:rsidR="005F2252" w:rsidRPr="00A96AA2" w:rsidRDefault="34661EDB" w:rsidP="34661EDB">
            <w:pPr>
              <w:numPr>
                <w:ilvl w:val="0"/>
                <w:numId w:val="25"/>
              </w:numPr>
              <w:autoSpaceDE w:val="0"/>
              <w:autoSpaceDN w:val="0"/>
              <w:adjustRightInd w:val="0"/>
              <w:spacing w:after="1"/>
              <w:rPr>
                <w:rFonts w:eastAsia="Arial" w:cs="Arial"/>
                <w:sz w:val="18"/>
                <w:szCs w:val="18"/>
                <w:lang w:eastAsia="sk-SK"/>
              </w:rPr>
            </w:pPr>
            <w:r w:rsidRPr="00A96AA2">
              <w:rPr>
                <w:sz w:val="18"/>
                <w:szCs w:val="18"/>
                <w:lang w:eastAsia="sk-SK"/>
              </w:rPr>
              <w:t>Obsah (content) záznamu sa nevypĺňa</w:t>
            </w:r>
          </w:p>
          <w:p w14:paraId="0E714CE2" w14:textId="77777777" w:rsidR="41AC5E7D" w:rsidRPr="00A96AA2" w:rsidRDefault="34661EDB" w:rsidP="34661EDB">
            <w:pPr>
              <w:pStyle w:val="Odsekzoznamu"/>
              <w:numPr>
                <w:ilvl w:val="0"/>
                <w:numId w:val="25"/>
              </w:numPr>
              <w:spacing w:after="1"/>
              <w:rPr>
                <w:color w:val="001422"/>
                <w:sz w:val="18"/>
                <w:szCs w:val="18"/>
                <w:lang w:eastAsia="sk-SK"/>
              </w:rPr>
            </w:pPr>
            <w:r w:rsidRPr="00A96AA2">
              <w:rPr>
                <w:sz w:val="18"/>
                <w:szCs w:val="18"/>
              </w:rPr>
              <w:t>Dôvod storna (content.name.originalText) musí byť vyplnený</w:t>
            </w:r>
          </w:p>
          <w:p w14:paraId="2B9F38F8" w14:textId="77777777" w:rsidR="005F2252" w:rsidRPr="00A96AA2" w:rsidRDefault="4B1F096C" w:rsidP="4B1F096C">
            <w:pPr>
              <w:numPr>
                <w:ilvl w:val="0"/>
                <w:numId w:val="25"/>
              </w:numPr>
              <w:autoSpaceDE w:val="0"/>
              <w:autoSpaceDN w:val="0"/>
              <w:adjustRightInd w:val="0"/>
              <w:spacing w:after="1"/>
              <w:rPr>
                <w:rFonts w:eastAsia="Arial" w:cs="Arial"/>
                <w:sz w:val="18"/>
                <w:szCs w:val="18"/>
                <w:lang w:eastAsia="sk-SK"/>
              </w:rPr>
            </w:pPr>
            <w:r w:rsidRPr="00A96AA2">
              <w:rPr>
                <w:sz w:val="18"/>
                <w:szCs w:val="18"/>
                <w:lang w:eastAsia="sk-SK"/>
              </w:rPr>
              <w:t>Záznam, ktorý je potrebné stornovať nesmie byť už stornovaný</w:t>
            </w:r>
          </w:p>
          <w:p w14:paraId="165944C8" w14:textId="77777777" w:rsidR="005F2252"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Pôvodný záznam aj záznam o storne majú zhodného prijímateľa ZS (subject_of_care)</w:t>
            </w:r>
          </w:p>
        </w:tc>
      </w:tr>
      <w:tr w:rsidR="005F2252" w:rsidRPr="00D95A9D" w14:paraId="1BA799D1"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2305E51" w14:textId="77777777" w:rsidR="005F2252" w:rsidRPr="00D95A9D" w:rsidRDefault="4B1F096C" w:rsidP="4B1F096C">
            <w:pPr>
              <w:rPr>
                <w:sz w:val="18"/>
                <w:szCs w:val="18"/>
              </w:rPr>
            </w:pPr>
            <w:r w:rsidRPr="00D95A9D">
              <w:rPr>
                <w:sz w:val="18"/>
                <w:szCs w:val="18"/>
              </w:rPr>
              <w:lastRenderedPageBreak/>
              <w:t>Výnimka</w:t>
            </w:r>
          </w:p>
        </w:tc>
        <w:tc>
          <w:tcPr>
            <w:tcW w:w="7335" w:type="dxa"/>
            <w:tcBorders>
              <w:top w:val="single" w:sz="2" w:space="0" w:color="auto"/>
              <w:left w:val="single" w:sz="2" w:space="0" w:color="auto"/>
              <w:bottom w:val="single" w:sz="2" w:space="0" w:color="auto"/>
              <w:right w:val="single" w:sz="2" w:space="0" w:color="auto"/>
            </w:tcBorders>
            <w:vAlign w:val="center"/>
          </w:tcPr>
          <w:p w14:paraId="149EF09E" w14:textId="77777777" w:rsidR="001E1D0C" w:rsidRPr="00D95A9D" w:rsidRDefault="34661EDB" w:rsidP="34661EDB">
            <w:pPr>
              <w:pStyle w:val="Odsekzoznamu"/>
              <w:numPr>
                <w:ilvl w:val="0"/>
                <w:numId w:val="25"/>
              </w:numPr>
              <w:autoSpaceDE w:val="0"/>
              <w:autoSpaceDN w:val="0"/>
              <w:adjustRightInd w:val="0"/>
              <w:spacing w:after="1"/>
              <w:rPr>
                <w:sz w:val="18"/>
                <w:szCs w:val="18"/>
              </w:rPr>
            </w:pPr>
            <w:r w:rsidRPr="00D95A9D">
              <w:rPr>
                <w:sz w:val="18"/>
                <w:szCs w:val="18"/>
              </w:rPr>
              <w:t>E000002 - Záznam nebolo možné stornovať v Systéme ezdravie. Kontaktujte dodávateľa informačného systému pre odstránenie chyby. Záznam je potrebné vytlačiť a zaevidovať úpravu (storno) záznamu</w:t>
            </w:r>
          </w:p>
          <w:p w14:paraId="308190CE" w14:textId="77777777" w:rsidR="001E1D0C" w:rsidRPr="00D95A9D" w:rsidRDefault="4B1F096C" w:rsidP="4B1F096C">
            <w:pPr>
              <w:pStyle w:val="Odsekzoznamu"/>
              <w:numPr>
                <w:ilvl w:val="0"/>
                <w:numId w:val="25"/>
              </w:numPr>
              <w:autoSpaceDE w:val="0"/>
              <w:autoSpaceDN w:val="0"/>
              <w:adjustRightInd w:val="0"/>
              <w:spacing w:after="1"/>
              <w:rPr>
                <w:sz w:val="18"/>
                <w:szCs w:val="18"/>
              </w:rPr>
            </w:pPr>
            <w:r w:rsidRPr="00D95A9D">
              <w:rPr>
                <w:sz w:val="18"/>
                <w:szCs w:val="18"/>
              </w:rPr>
              <w:t>E100002 - Záznam nie je možné stornovať, nakoľko už bol stornovaný.</w:t>
            </w:r>
          </w:p>
          <w:p w14:paraId="759CEA2D" w14:textId="77777777" w:rsidR="001E1D0C" w:rsidRPr="00D95A9D" w:rsidRDefault="34661EDB" w:rsidP="34661EDB">
            <w:pPr>
              <w:pStyle w:val="Odsekzoznamu"/>
              <w:numPr>
                <w:ilvl w:val="0"/>
                <w:numId w:val="25"/>
              </w:numPr>
              <w:autoSpaceDE w:val="0"/>
              <w:autoSpaceDN w:val="0"/>
              <w:adjustRightInd w:val="0"/>
              <w:spacing w:after="1"/>
              <w:rPr>
                <w:sz w:val="18"/>
                <w:szCs w:val="18"/>
              </w:rPr>
            </w:pPr>
            <w:r w:rsidRPr="00D95A9D">
              <w:rPr>
                <w:sz w:val="18"/>
                <w:szCs w:val="18"/>
              </w:rPr>
              <w:t>E100011 - Záznam nebolo možné stornovať v Systéme ezdravie. Kontaktujte dodávateľa informačného systému pre odstránenie chyby. Záznam je potrebné vytlačiť a zaevidovať úpravu (storno) záznamu</w:t>
            </w:r>
          </w:p>
          <w:p w14:paraId="1FD0BB28" w14:textId="77777777" w:rsidR="001E1D0C" w:rsidRPr="00D95A9D" w:rsidRDefault="34661EDB" w:rsidP="34661EDB">
            <w:pPr>
              <w:pStyle w:val="Odsekzoznamu"/>
              <w:numPr>
                <w:ilvl w:val="0"/>
                <w:numId w:val="25"/>
              </w:numPr>
              <w:autoSpaceDE w:val="0"/>
              <w:autoSpaceDN w:val="0"/>
              <w:adjustRightInd w:val="0"/>
              <w:spacing w:after="1"/>
              <w:rPr>
                <w:sz w:val="18"/>
                <w:szCs w:val="18"/>
              </w:rPr>
            </w:pPr>
            <w:r w:rsidRPr="00D95A9D">
              <w:rPr>
                <w:sz w:val="18"/>
                <w:szCs w:val="18"/>
              </w:rPr>
              <w:t>E100012 - Záznam nebolo možné stornovať v Systéme ezdravie. Kontaktujte dodávateľa informačného systému pre odstránenie chyby. Záznam je potrebné vytlačiť a zaevidovať úpravu (storno) záznamu</w:t>
            </w:r>
          </w:p>
          <w:p w14:paraId="25A8BC48" w14:textId="77777777" w:rsidR="001E1D0C" w:rsidRPr="00D95A9D" w:rsidRDefault="4B1F096C" w:rsidP="4B1F096C">
            <w:pPr>
              <w:pStyle w:val="Odsekzoznamu"/>
              <w:numPr>
                <w:ilvl w:val="0"/>
                <w:numId w:val="25"/>
              </w:numPr>
              <w:autoSpaceDE w:val="0"/>
              <w:autoSpaceDN w:val="0"/>
              <w:adjustRightInd w:val="0"/>
              <w:spacing w:after="1"/>
              <w:rPr>
                <w:sz w:val="18"/>
                <w:szCs w:val="18"/>
              </w:rPr>
            </w:pPr>
            <w:r w:rsidRPr="00D95A9D">
              <w:rPr>
                <w:sz w:val="18"/>
                <w:szCs w:val="18"/>
              </w:rPr>
              <w:t>E100053 - Záznam nie je možné stornovať, nakoľko bol vytvorený v inom odbornom útvare ako ste prihlásený.</w:t>
            </w:r>
          </w:p>
          <w:p w14:paraId="554BEC53" w14:textId="77777777" w:rsidR="001E1D0C" w:rsidRPr="00D95A9D" w:rsidRDefault="4B1F096C" w:rsidP="4B1F096C">
            <w:pPr>
              <w:pStyle w:val="Odsekzoznamu"/>
              <w:numPr>
                <w:ilvl w:val="0"/>
                <w:numId w:val="25"/>
              </w:numPr>
              <w:autoSpaceDE w:val="0"/>
              <w:autoSpaceDN w:val="0"/>
              <w:adjustRightInd w:val="0"/>
              <w:spacing w:after="1"/>
              <w:rPr>
                <w:sz w:val="18"/>
                <w:szCs w:val="18"/>
              </w:rPr>
            </w:pPr>
            <w:r w:rsidRPr="00D95A9D">
              <w:rPr>
                <w:sz w:val="18"/>
                <w:szCs w:val="18"/>
              </w:rPr>
              <w:t>E100054 - Záznam nie je možné stornovať, nakoľko je evidovaný na iného pacienta</w:t>
            </w:r>
          </w:p>
          <w:p w14:paraId="5CB601A5" w14:textId="77777777" w:rsidR="001E1D0C" w:rsidRPr="00D95A9D" w:rsidRDefault="34661EDB" w:rsidP="34661EDB">
            <w:pPr>
              <w:pStyle w:val="Odsekzoznamu"/>
              <w:numPr>
                <w:ilvl w:val="0"/>
                <w:numId w:val="25"/>
              </w:numPr>
              <w:autoSpaceDE w:val="0"/>
              <w:autoSpaceDN w:val="0"/>
              <w:adjustRightInd w:val="0"/>
              <w:spacing w:after="1"/>
              <w:rPr>
                <w:sz w:val="18"/>
                <w:szCs w:val="18"/>
              </w:rPr>
            </w:pPr>
            <w:r w:rsidRPr="00D95A9D">
              <w:rPr>
                <w:sz w:val="18"/>
                <w:szCs w:val="18"/>
              </w:rPr>
              <w:t>E100055 -  Záznam nebolo možné stornovať v Systéme ezdravie. Kontaktujte dodávateľa informačného systému pre odstránenie chyby. Záznam je potrebné vytlačiť a zaevidovať úpravu (storno) záznamu</w:t>
            </w:r>
          </w:p>
          <w:p w14:paraId="4D69FA72" w14:textId="77777777" w:rsidR="001E1D0C" w:rsidRPr="00D95A9D" w:rsidRDefault="4B1F096C" w:rsidP="4B1F096C">
            <w:pPr>
              <w:pStyle w:val="Odsekzoznamu"/>
              <w:numPr>
                <w:ilvl w:val="0"/>
                <w:numId w:val="25"/>
              </w:numPr>
              <w:autoSpaceDE w:val="0"/>
              <w:autoSpaceDN w:val="0"/>
              <w:adjustRightInd w:val="0"/>
              <w:spacing w:after="1"/>
              <w:rPr>
                <w:sz w:val="18"/>
                <w:szCs w:val="18"/>
              </w:rPr>
            </w:pPr>
            <w:r w:rsidRPr="00D95A9D">
              <w:rPr>
                <w:sz w:val="18"/>
                <w:szCs w:val="18"/>
              </w:rPr>
              <w:t>E300022 - Nie je možné stornovať záznam z dôvodu, že pre daného pacienta je evidovaný dátum úmrtia a zdravotná dokumentácia je uzavretá.</w:t>
            </w:r>
          </w:p>
          <w:p w14:paraId="75B9C9A4" w14:textId="77777777" w:rsidR="001E1D0C" w:rsidRPr="00D95A9D" w:rsidRDefault="34661EDB" w:rsidP="34661EDB">
            <w:pPr>
              <w:pStyle w:val="Odsekzoznamu"/>
              <w:numPr>
                <w:ilvl w:val="0"/>
                <w:numId w:val="25"/>
              </w:numPr>
              <w:autoSpaceDE w:val="0"/>
              <w:autoSpaceDN w:val="0"/>
              <w:adjustRightInd w:val="0"/>
              <w:spacing w:after="1"/>
              <w:rPr>
                <w:sz w:val="18"/>
                <w:szCs w:val="18"/>
              </w:rPr>
            </w:pPr>
            <w:r w:rsidRPr="00D95A9D">
              <w:rPr>
                <w:sz w:val="18"/>
                <w:szCs w:val="18"/>
              </w:rPr>
              <w:t>E900001 - Nemáte prístup k požadovaným záznamom pacienta. Požiadajte pacienta o prístup k údajom vložením eID do čítačky a zadania súhlasu podľa bezpečnostných nastavení pacienta (stlačením OK/ zadanie BOK)</w:t>
            </w:r>
          </w:p>
          <w:p w14:paraId="73799DCC" w14:textId="77777777" w:rsidR="00D433A8" w:rsidRPr="00D95A9D" w:rsidRDefault="34661EDB" w:rsidP="34661EDB">
            <w:pPr>
              <w:pStyle w:val="Odsekzoznamu"/>
              <w:numPr>
                <w:ilvl w:val="0"/>
                <w:numId w:val="25"/>
              </w:numPr>
              <w:autoSpaceDE w:val="0"/>
              <w:autoSpaceDN w:val="0"/>
              <w:adjustRightInd w:val="0"/>
              <w:spacing w:after="1"/>
              <w:rPr>
                <w:rFonts w:eastAsia="Arial" w:cs="Arial"/>
                <w:sz w:val="18"/>
                <w:szCs w:val="18"/>
                <w:lang w:eastAsia="sk-SK"/>
              </w:rPr>
            </w:pPr>
            <w:r w:rsidRPr="00D95A9D">
              <w:rPr>
                <w:sz w:val="18"/>
                <w:szCs w:val="18"/>
              </w:rPr>
              <w:t>E900011 - Záznam nebolo možné stornovať v Systéme ezdravie. Kontaktujte dodávateľa informačného systému pre odstránenie chyby. Záznam je potrebné vytlačiť a zaevidovať úpravu (storno) záznamu</w:t>
            </w:r>
          </w:p>
        </w:tc>
      </w:tr>
      <w:tr w:rsidR="005F2252" w:rsidRPr="00D95A9D" w14:paraId="4109EA00"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7C4A066" w14:textId="77777777" w:rsidR="005F2252" w:rsidRPr="00D95A9D" w:rsidRDefault="4B1F096C" w:rsidP="4B1F096C">
            <w:pPr>
              <w:rPr>
                <w:sz w:val="18"/>
                <w:szCs w:val="18"/>
              </w:rPr>
            </w:pPr>
            <w:r w:rsidRPr="00D95A9D">
              <w:rPr>
                <w:sz w:val="18"/>
                <w:szCs w:val="18"/>
              </w:rPr>
              <w:t>Kód stránky EZKO</w:t>
            </w:r>
          </w:p>
        </w:tc>
        <w:tc>
          <w:tcPr>
            <w:tcW w:w="7335" w:type="dxa"/>
            <w:tcBorders>
              <w:top w:val="single" w:sz="2" w:space="0" w:color="auto"/>
              <w:left w:val="single" w:sz="2" w:space="0" w:color="auto"/>
              <w:bottom w:val="single" w:sz="2" w:space="0" w:color="auto"/>
              <w:right w:val="single" w:sz="2" w:space="0" w:color="auto"/>
            </w:tcBorders>
            <w:vAlign w:val="center"/>
          </w:tcPr>
          <w:p w14:paraId="1D4A28BF" w14:textId="77777777" w:rsidR="005F2252" w:rsidRPr="00D95A9D" w:rsidRDefault="005F2252" w:rsidP="00673403">
            <w:pPr>
              <w:pStyle w:val="Odsekzoznamu"/>
              <w:numPr>
                <w:ilvl w:val="0"/>
                <w:numId w:val="39"/>
              </w:numPr>
              <w:rPr>
                <w:sz w:val="18"/>
                <w:szCs w:val="18"/>
              </w:rPr>
            </w:pPr>
            <w:r w:rsidRPr="00D95A9D">
              <w:rPr>
                <w:sz w:val="18"/>
                <w:szCs w:val="18"/>
              </w:rPr>
              <w:t>VVP</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3462C7D6" w14:textId="77777777" w:rsidR="006D10FA" w:rsidRPr="00AC46BB" w:rsidRDefault="34661EDB" w:rsidP="00ED73E9">
      <w:pPr>
        <w:pStyle w:val="Nadpis2"/>
        <w:rPr>
          <w:lang w:val="sk-SK"/>
        </w:rPr>
      </w:pPr>
      <w:bookmarkStart w:id="153" w:name="_DajPacientskySumarEDS"/>
      <w:bookmarkStart w:id="154" w:name="_Toc2079629"/>
      <w:bookmarkEnd w:id="153"/>
      <w:r w:rsidRPr="00AC46BB">
        <w:rPr>
          <w:lang w:val="sk-SK"/>
        </w:rPr>
        <w:t>DajPacientskySumarEDS</w:t>
      </w:r>
      <w:bookmarkEnd w:id="154"/>
    </w:p>
    <w:tbl>
      <w:tblPr>
        <w:tblW w:w="9495" w:type="dxa"/>
        <w:jc w:val="center"/>
        <w:tblLayout w:type="fixed"/>
        <w:tblCellMar>
          <w:left w:w="60" w:type="dxa"/>
          <w:right w:w="60" w:type="dxa"/>
        </w:tblCellMar>
        <w:tblLook w:val="0000" w:firstRow="0" w:lastRow="0" w:firstColumn="0" w:lastColumn="0" w:noHBand="0" w:noVBand="0"/>
      </w:tblPr>
      <w:tblGrid>
        <w:gridCol w:w="2160"/>
        <w:gridCol w:w="7335"/>
      </w:tblGrid>
      <w:tr w:rsidR="006D10FA" w:rsidRPr="00D95A9D" w14:paraId="6D78D8A9" w14:textId="77777777" w:rsidTr="6DE4F7B8">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C991B4F" w14:textId="77777777" w:rsidR="006D10FA" w:rsidRPr="00D95A9D" w:rsidRDefault="4B1F096C" w:rsidP="4B1F096C">
            <w:pPr>
              <w:rPr>
                <w:sz w:val="18"/>
                <w:szCs w:val="18"/>
              </w:rPr>
            </w:pPr>
            <w:r w:rsidRPr="00D95A9D">
              <w:rPr>
                <w:sz w:val="18"/>
                <w:szCs w:val="18"/>
              </w:rPr>
              <w:t>Názov služby</w:t>
            </w:r>
          </w:p>
        </w:tc>
        <w:tc>
          <w:tcPr>
            <w:tcW w:w="7335" w:type="dxa"/>
            <w:tcBorders>
              <w:top w:val="single" w:sz="2" w:space="0" w:color="auto"/>
              <w:left w:val="single" w:sz="2" w:space="0" w:color="auto"/>
              <w:bottom w:val="single" w:sz="2" w:space="0" w:color="auto"/>
              <w:right w:val="single" w:sz="2" w:space="0" w:color="auto"/>
            </w:tcBorders>
            <w:vAlign w:val="center"/>
          </w:tcPr>
          <w:p w14:paraId="28B972E1" w14:textId="77777777" w:rsidR="006D10FA" w:rsidRPr="00D95A9D" w:rsidRDefault="34661EDB" w:rsidP="34661EDB">
            <w:pPr>
              <w:rPr>
                <w:sz w:val="18"/>
                <w:szCs w:val="18"/>
              </w:rPr>
            </w:pPr>
            <w:r w:rsidRPr="00D95A9D">
              <w:rPr>
                <w:sz w:val="18"/>
                <w:szCs w:val="18"/>
              </w:rPr>
              <w:t>DajPacientskySumarEDS</w:t>
            </w:r>
          </w:p>
        </w:tc>
      </w:tr>
      <w:tr w:rsidR="006D10FA" w:rsidRPr="00D95A9D" w14:paraId="4827C700" w14:textId="77777777" w:rsidTr="6DE4F7B8">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01CAAB4" w14:textId="77777777" w:rsidR="006D10FA" w:rsidRPr="00D95A9D" w:rsidRDefault="4B1F096C" w:rsidP="4B1F096C">
            <w:pPr>
              <w:rPr>
                <w:sz w:val="18"/>
                <w:szCs w:val="18"/>
              </w:rPr>
            </w:pPr>
            <w:r w:rsidRPr="00D95A9D">
              <w:rPr>
                <w:sz w:val="18"/>
                <w:szCs w:val="18"/>
              </w:rPr>
              <w:t>Určenie</w:t>
            </w:r>
          </w:p>
        </w:tc>
        <w:tc>
          <w:tcPr>
            <w:tcW w:w="7335" w:type="dxa"/>
            <w:tcBorders>
              <w:top w:val="single" w:sz="2" w:space="0" w:color="auto"/>
              <w:left w:val="single" w:sz="2" w:space="0" w:color="auto"/>
              <w:bottom w:val="single" w:sz="2" w:space="0" w:color="auto"/>
              <w:right w:val="single" w:sz="2" w:space="0" w:color="auto"/>
            </w:tcBorders>
            <w:vAlign w:val="center"/>
          </w:tcPr>
          <w:p w14:paraId="76CD9706" w14:textId="77777777" w:rsidR="006D10FA" w:rsidRPr="00D95A9D" w:rsidRDefault="001C6B33" w:rsidP="4B1F096C">
            <w:pPr>
              <w:rPr>
                <w:sz w:val="18"/>
                <w:szCs w:val="18"/>
              </w:rPr>
            </w:pPr>
            <w:r w:rsidRPr="0059754F">
              <w:fldChar w:fldCharType="begin" w:fldLock="1"/>
            </w:r>
            <w:r w:rsidR="006D10FA" w:rsidRPr="00D95A9D">
              <w:rPr>
                <w:sz w:val="18"/>
                <w:szCs w:val="18"/>
              </w:rPr>
              <w:instrText>MERGEFIELD Element.valueOf(x070-Urcenie)</w:instrText>
            </w:r>
            <w:r w:rsidRPr="0059754F">
              <w:rPr>
                <w:sz w:val="18"/>
                <w:szCs w:val="18"/>
              </w:rPr>
              <w:fldChar w:fldCharType="separate"/>
            </w:r>
            <w:r w:rsidR="006D10FA" w:rsidRPr="00D95A9D">
              <w:rPr>
                <w:sz w:val="18"/>
                <w:szCs w:val="18"/>
              </w:rPr>
              <w:t>IS PZS</w:t>
            </w:r>
            <w:r w:rsidRPr="0059754F">
              <w:fldChar w:fldCharType="end"/>
            </w:r>
          </w:p>
        </w:tc>
      </w:tr>
      <w:tr w:rsidR="006D10FA" w:rsidRPr="00D95A9D" w14:paraId="0C8F56CA" w14:textId="77777777" w:rsidTr="6DE4F7B8">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90A34B9" w14:textId="77777777" w:rsidR="006D10FA" w:rsidRPr="00D95A9D" w:rsidRDefault="4B1F096C" w:rsidP="4B1F096C">
            <w:pPr>
              <w:rPr>
                <w:sz w:val="18"/>
                <w:szCs w:val="18"/>
              </w:rPr>
            </w:pPr>
            <w:r w:rsidRPr="00D95A9D">
              <w:rPr>
                <w:sz w:val="18"/>
                <w:szCs w:val="18"/>
              </w:rPr>
              <w:t>Charakteristika</w:t>
            </w:r>
          </w:p>
        </w:tc>
        <w:tc>
          <w:tcPr>
            <w:tcW w:w="7335" w:type="dxa"/>
            <w:tcBorders>
              <w:top w:val="single" w:sz="2" w:space="0" w:color="auto"/>
              <w:left w:val="single" w:sz="2" w:space="0" w:color="auto"/>
              <w:bottom w:val="single" w:sz="2" w:space="0" w:color="auto"/>
              <w:right w:val="single" w:sz="2" w:space="0" w:color="auto"/>
            </w:tcBorders>
            <w:vAlign w:val="center"/>
          </w:tcPr>
          <w:p w14:paraId="5795825C" w14:textId="77777777" w:rsidR="006D10FA"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Zdravotnícky pracovník pristupuje k záznamom PS. Pacientsky sumár umožňuje prístup k zhrnutiu zdravotného stavu pacienta. Slúži primárne pre orientáciu záchranára, v ktorom sú uložené emergency dáta. </w:t>
            </w:r>
          </w:p>
          <w:p w14:paraId="1DB6E581" w14:textId="77777777" w:rsidR="006D10FA" w:rsidRPr="00D95A9D" w:rsidRDefault="4B1F096C" w:rsidP="4B1F096C">
            <w:pPr>
              <w:rPr>
                <w:sz w:val="18"/>
                <w:szCs w:val="18"/>
              </w:rPr>
            </w:pPr>
            <w:r w:rsidRPr="00D95A9D">
              <w:rPr>
                <w:rFonts w:asciiTheme="minorHAnsi" w:eastAsiaTheme="minorEastAsia" w:hAnsiTheme="minorHAnsi" w:cstheme="minorBidi"/>
                <w:sz w:val="18"/>
                <w:szCs w:val="18"/>
              </w:rPr>
              <w:t>Obsah zoznamu môže byť aj prázdny. Je to predovšetkým v etape implementácie potrebných služieb u používateľov IS PZS.</w:t>
            </w:r>
          </w:p>
        </w:tc>
      </w:tr>
      <w:tr w:rsidR="006D10FA" w:rsidRPr="00D95A9D" w14:paraId="60A17222" w14:textId="77777777" w:rsidTr="6DE4F7B8">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2013D73" w14:textId="77777777" w:rsidR="006D10FA" w:rsidRPr="00D95A9D" w:rsidRDefault="4B1F096C" w:rsidP="4B1F096C">
            <w:pPr>
              <w:rPr>
                <w:sz w:val="18"/>
                <w:szCs w:val="18"/>
              </w:rPr>
            </w:pPr>
            <w:r w:rsidRPr="00D95A9D">
              <w:rPr>
                <w:sz w:val="18"/>
                <w:szCs w:val="18"/>
              </w:rPr>
              <w:t>Spôsob volania</w:t>
            </w:r>
          </w:p>
        </w:tc>
        <w:tc>
          <w:tcPr>
            <w:tcW w:w="7335" w:type="dxa"/>
            <w:tcBorders>
              <w:top w:val="single" w:sz="2" w:space="0" w:color="auto"/>
              <w:left w:val="single" w:sz="2" w:space="0" w:color="auto"/>
              <w:bottom w:val="single" w:sz="2" w:space="0" w:color="auto"/>
              <w:right w:val="single" w:sz="2" w:space="0" w:color="auto"/>
            </w:tcBorders>
            <w:vAlign w:val="center"/>
          </w:tcPr>
          <w:p w14:paraId="349F5C37" w14:textId="77777777" w:rsidR="006D10FA" w:rsidRPr="00D95A9D" w:rsidRDefault="4B1F096C" w:rsidP="4B1F096C">
            <w:pPr>
              <w:rPr>
                <w:sz w:val="18"/>
                <w:szCs w:val="18"/>
              </w:rPr>
            </w:pPr>
            <w:r w:rsidRPr="00D95A9D">
              <w:rPr>
                <w:sz w:val="18"/>
                <w:szCs w:val="18"/>
              </w:rPr>
              <w:t>Synchrónny, Asynchrónny</w:t>
            </w:r>
          </w:p>
        </w:tc>
      </w:tr>
      <w:tr w:rsidR="006D10FA" w:rsidRPr="00D95A9D" w14:paraId="49198114" w14:textId="77777777" w:rsidTr="6DE4F7B8">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CA47F7C" w14:textId="77777777" w:rsidR="006D10FA" w:rsidRPr="00D95A9D" w:rsidRDefault="4B1F096C" w:rsidP="4B1F096C">
            <w:pPr>
              <w:rPr>
                <w:sz w:val="18"/>
                <w:szCs w:val="18"/>
              </w:rPr>
            </w:pPr>
            <w:r w:rsidRPr="00D95A9D">
              <w:rPr>
                <w:sz w:val="18"/>
                <w:szCs w:val="18"/>
              </w:rPr>
              <w:t>Popis</w:t>
            </w:r>
          </w:p>
        </w:tc>
        <w:tc>
          <w:tcPr>
            <w:tcW w:w="7335" w:type="dxa"/>
            <w:tcBorders>
              <w:top w:val="single" w:sz="2" w:space="0" w:color="auto"/>
              <w:left w:val="single" w:sz="2" w:space="0" w:color="auto"/>
              <w:bottom w:val="single" w:sz="2" w:space="0" w:color="auto"/>
              <w:right w:val="single" w:sz="2" w:space="0" w:color="auto"/>
            </w:tcBorders>
            <w:vAlign w:val="center"/>
          </w:tcPr>
          <w:p w14:paraId="3DBB7890" w14:textId="77777777" w:rsidR="006D10FA"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Služba umožňuje vyhľadanie pacientskeho sumáru</w:t>
            </w:r>
          </w:p>
          <w:p w14:paraId="5C0CEED9" w14:textId="77777777"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Vstup</w:t>
            </w:r>
          </w:p>
          <w:p w14:paraId="7733E00F" w14:textId="77777777" w:rsidR="006D10FA" w:rsidRPr="00D95A9D" w:rsidRDefault="6DE4F7B8" w:rsidP="4B1F096C">
            <w:pPr>
              <w:pStyle w:val="Odsekzoznamu"/>
              <w:numPr>
                <w:ilvl w:val="0"/>
                <w:numId w:val="103"/>
              </w:numPr>
              <w:rPr>
                <w:rFonts w:eastAsia="Arial" w:cs="Arial"/>
                <w:sz w:val="18"/>
                <w:szCs w:val="18"/>
                <w:lang w:eastAsia="sk-SK"/>
              </w:rPr>
            </w:pPr>
            <w:r w:rsidRPr="00D95A9D">
              <w:rPr>
                <w:sz w:val="18"/>
                <w:szCs w:val="18"/>
                <w:lang w:eastAsia="sk-SK"/>
              </w:rPr>
              <w:t>ID pacienta</w:t>
            </w:r>
          </w:p>
          <w:p w14:paraId="1C278880" w14:textId="77777777" w:rsidR="6DE4F7B8" w:rsidRPr="00D95A9D" w:rsidRDefault="6DE4F7B8" w:rsidP="6DE4F7B8">
            <w:pPr>
              <w:pStyle w:val="Odsekzoznamu"/>
              <w:numPr>
                <w:ilvl w:val="0"/>
                <w:numId w:val="103"/>
              </w:numPr>
              <w:rPr>
                <w:rFonts w:asciiTheme="minorHAnsi" w:eastAsiaTheme="minorEastAsia" w:hAnsiTheme="minorHAnsi" w:cstheme="minorBidi"/>
                <w:lang w:eastAsia="sk-SK"/>
              </w:rPr>
            </w:pPr>
            <w:r w:rsidRPr="00D95A9D">
              <w:t>AjZruseneZaznamy</w:t>
            </w:r>
          </w:p>
          <w:p w14:paraId="33AC6374" w14:textId="77777777" w:rsidR="006D10FA" w:rsidRPr="00D95A9D" w:rsidRDefault="006D10FA" w:rsidP="00542564">
            <w:pPr>
              <w:rPr>
                <w:i/>
                <w:color w:val="000000"/>
                <w:u w:val="single"/>
              </w:rPr>
            </w:pPr>
          </w:p>
          <w:p w14:paraId="77702185" w14:textId="77777777"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23C2D6FE" w14:textId="77777777" w:rsidR="006D10FA"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 xml:space="preserve">Varovania </w:t>
            </w:r>
          </w:p>
          <w:p w14:paraId="04BE8281" w14:textId="77777777" w:rsidR="006D10FA" w:rsidRPr="00D95A9D" w:rsidRDefault="6DE4F7B8"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Zoznam zdravotných problémov</w:t>
            </w:r>
          </w:p>
          <w:p w14:paraId="1BA13322" w14:textId="77777777" w:rsidR="6DE4F7B8" w:rsidRPr="00D95A9D" w:rsidRDefault="6DE4F7B8" w:rsidP="6DE4F7B8">
            <w:pPr>
              <w:pStyle w:val="Odsekzoznamu"/>
              <w:numPr>
                <w:ilvl w:val="0"/>
                <w:numId w:val="25"/>
              </w:numPr>
              <w:spacing w:after="1"/>
              <w:rPr>
                <w:rFonts w:asciiTheme="minorHAnsi" w:eastAsiaTheme="minorEastAsia" w:hAnsiTheme="minorHAnsi" w:cstheme="minorBidi"/>
                <w:sz w:val="18"/>
                <w:szCs w:val="18"/>
                <w:lang w:eastAsia="sk-SK"/>
              </w:rPr>
            </w:pPr>
            <w:r w:rsidRPr="00D95A9D">
              <w:rPr>
                <w:rFonts w:eastAsia="Arial" w:cs="Arial"/>
                <w:sz w:val="18"/>
                <w:szCs w:val="18"/>
              </w:rPr>
              <w:t>Používaná zdr. pomôcka/implantát</w:t>
            </w:r>
          </w:p>
          <w:p w14:paraId="12334F89" w14:textId="77777777" w:rsidR="006D10FA"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Lieková anamnéza</w:t>
            </w:r>
          </w:p>
          <w:p w14:paraId="557EE660" w14:textId="77777777" w:rsidR="006D10FA" w:rsidRPr="00D95A9D" w:rsidRDefault="4B1F096C" w:rsidP="4B1F096C">
            <w:pPr>
              <w:numPr>
                <w:ilvl w:val="0"/>
                <w:numId w:val="25"/>
              </w:numPr>
              <w:rPr>
                <w:rFonts w:ascii="Times New Roman" w:hAnsi="Times New Roman"/>
                <w:color w:val="000000"/>
                <w:sz w:val="22"/>
                <w:szCs w:val="22"/>
              </w:rPr>
            </w:pPr>
            <w:r w:rsidRPr="00D95A9D">
              <w:rPr>
                <w:sz w:val="18"/>
                <w:szCs w:val="18"/>
                <w:lang w:eastAsia="sk-SK"/>
              </w:rPr>
              <w:t>Pôrodnícka anamnéza</w:t>
            </w:r>
          </w:p>
          <w:p w14:paraId="0058E624" w14:textId="77777777" w:rsidR="006D10FA" w:rsidRPr="00D95A9D" w:rsidRDefault="006D10FA" w:rsidP="006D10FA">
            <w:pPr>
              <w:ind w:left="360"/>
              <w:rPr>
                <w:rFonts w:cs="Arial"/>
                <w:sz w:val="18"/>
                <w:szCs w:val="18"/>
                <w:lang w:eastAsia="sk-SK"/>
              </w:rPr>
            </w:pPr>
          </w:p>
          <w:p w14:paraId="6D81B0D1" w14:textId="77777777"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Triedenie</w:t>
            </w:r>
          </w:p>
          <w:p w14:paraId="2369358B" w14:textId="77777777" w:rsidR="00B05516" w:rsidRPr="00D95A9D" w:rsidRDefault="34661EDB" w:rsidP="34661EDB">
            <w:pPr>
              <w:pStyle w:val="Odsekzoznamu"/>
              <w:numPr>
                <w:ilvl w:val="0"/>
                <w:numId w:val="104"/>
              </w:numPr>
              <w:autoSpaceDE w:val="0"/>
              <w:autoSpaceDN w:val="0"/>
              <w:adjustRightInd w:val="0"/>
              <w:spacing w:after="1"/>
              <w:rPr>
                <w:rFonts w:eastAsia="Arial" w:cs="Arial"/>
                <w:sz w:val="18"/>
                <w:szCs w:val="18"/>
                <w:lang w:eastAsia="sk-SK"/>
              </w:rPr>
            </w:pPr>
            <w:r w:rsidRPr="00D95A9D">
              <w:rPr>
                <w:sz w:val="18"/>
                <w:szCs w:val="18"/>
                <w:lang w:eastAsia="sk-SK"/>
              </w:rPr>
              <w:t>Záznamy sú vo výstupe začleňované do jednotlivých oblastí pacientskeho sumáru, zoradenie záznamov je podľa dátumu "datumZaznamenania"  záznamu, najnovšie ako prvé.</w:t>
            </w:r>
          </w:p>
          <w:p w14:paraId="1637E1DA" w14:textId="77777777" w:rsidR="006D10FA" w:rsidRPr="00D95A9D" w:rsidRDefault="4B1F096C" w:rsidP="4B1F096C">
            <w:pPr>
              <w:pStyle w:val="Odsekzoznamu"/>
              <w:numPr>
                <w:ilvl w:val="0"/>
                <w:numId w:val="104"/>
              </w:numPr>
              <w:autoSpaceDE w:val="0"/>
              <w:autoSpaceDN w:val="0"/>
              <w:adjustRightInd w:val="0"/>
              <w:spacing w:after="1"/>
              <w:rPr>
                <w:rFonts w:eastAsia="Arial" w:cs="Arial"/>
                <w:sz w:val="18"/>
                <w:szCs w:val="18"/>
                <w:lang w:eastAsia="sk-SK"/>
              </w:rPr>
            </w:pPr>
            <w:r w:rsidRPr="00D95A9D">
              <w:rPr>
                <w:sz w:val="18"/>
                <w:szCs w:val="18"/>
                <w:lang w:eastAsia="sk-SK"/>
              </w:rPr>
              <w:t>Zoradenie jednotlivých oblastí je dané poradím ich najnovších záznamov.</w:t>
            </w:r>
          </w:p>
          <w:p w14:paraId="78E01F31" w14:textId="77777777" w:rsidR="004F76A2" w:rsidRPr="00D95A9D" w:rsidRDefault="34661EDB" w:rsidP="34661EDB">
            <w:pPr>
              <w:pStyle w:val="Odsekzoznamu"/>
              <w:numPr>
                <w:ilvl w:val="0"/>
                <w:numId w:val="104"/>
              </w:numPr>
              <w:autoSpaceDE w:val="0"/>
              <w:autoSpaceDN w:val="0"/>
              <w:adjustRightInd w:val="0"/>
              <w:spacing w:after="1"/>
              <w:rPr>
                <w:rFonts w:eastAsia="Arial" w:cs="Arial"/>
                <w:sz w:val="18"/>
                <w:szCs w:val="18"/>
                <w:lang w:eastAsia="sk-SK"/>
              </w:rPr>
            </w:pPr>
            <w:r w:rsidRPr="00D95A9D">
              <w:rPr>
                <w:sz w:val="18"/>
                <w:szCs w:val="18"/>
                <w:lang w:eastAsia="sk-SK"/>
              </w:rPr>
              <w:lastRenderedPageBreak/>
              <w:t>V prípade zobrazenia aj zrušených záznamov sú tieto záznamy radené v poradí (platné, zneplatnené, stornované)</w:t>
            </w:r>
          </w:p>
        </w:tc>
      </w:tr>
      <w:tr w:rsidR="006D10FA" w:rsidRPr="00D95A9D" w14:paraId="0BBB0E5B" w14:textId="77777777" w:rsidTr="6DE4F7B8">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279B3DB" w14:textId="77777777" w:rsidR="006D10FA" w:rsidRPr="00D95A9D" w:rsidRDefault="4B1F096C" w:rsidP="4B1F096C">
            <w:pPr>
              <w:rPr>
                <w:sz w:val="18"/>
                <w:szCs w:val="18"/>
              </w:rPr>
            </w:pPr>
            <w:r w:rsidRPr="00D95A9D">
              <w:rPr>
                <w:sz w:val="18"/>
                <w:szCs w:val="18"/>
              </w:rPr>
              <w:lastRenderedPageBreak/>
              <w:t>Vstup:</w:t>
            </w:r>
          </w:p>
        </w:tc>
        <w:tc>
          <w:tcPr>
            <w:tcW w:w="7335" w:type="dxa"/>
            <w:tcBorders>
              <w:top w:val="single" w:sz="2" w:space="0" w:color="auto"/>
              <w:left w:val="single" w:sz="2" w:space="0" w:color="auto"/>
              <w:bottom w:val="single" w:sz="2" w:space="0" w:color="auto"/>
              <w:right w:val="single" w:sz="2" w:space="0" w:color="auto"/>
            </w:tcBorders>
            <w:vAlign w:val="center"/>
          </w:tcPr>
          <w:p w14:paraId="41F5BF5C" w14:textId="77777777" w:rsidR="006D10FA" w:rsidRPr="00D95A9D" w:rsidRDefault="4B1F096C" w:rsidP="4B1F096C">
            <w:pPr>
              <w:pStyle w:val="Bezriadkovania"/>
              <w:numPr>
                <w:ilvl w:val="0"/>
                <w:numId w:val="103"/>
              </w:numPr>
              <w:spacing w:after="0"/>
              <w:rPr>
                <w:rFonts w:ascii="Arial" w:eastAsia="Arial" w:hAnsi="Arial" w:cs="Arial"/>
                <w:sz w:val="18"/>
                <w:szCs w:val="18"/>
                <w:lang w:val="sk-SK" w:eastAsia="sk-SK"/>
              </w:rPr>
            </w:pPr>
            <w:r w:rsidRPr="00D95A9D">
              <w:rPr>
                <w:rFonts w:ascii="Arial" w:eastAsia="Arial" w:hAnsi="Arial" w:cs="Arial"/>
                <w:color w:val="auto"/>
                <w:sz w:val="18"/>
                <w:szCs w:val="18"/>
                <w:lang w:val="sk-SK" w:eastAsia="sk-SK"/>
              </w:rPr>
              <w:t>DajPacientskySumar_EDS_Request.XSD</w:t>
            </w:r>
          </w:p>
        </w:tc>
      </w:tr>
      <w:tr w:rsidR="006D10FA" w:rsidRPr="00D95A9D" w14:paraId="5F2388CE" w14:textId="77777777" w:rsidTr="6DE4F7B8">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2227C0C" w14:textId="77777777" w:rsidR="006D10FA" w:rsidRPr="00D95A9D" w:rsidRDefault="4B1F096C" w:rsidP="4B1F096C">
            <w:pPr>
              <w:rPr>
                <w:sz w:val="18"/>
                <w:szCs w:val="18"/>
              </w:rPr>
            </w:pPr>
            <w:r w:rsidRPr="00D95A9D">
              <w:rPr>
                <w:sz w:val="18"/>
                <w:szCs w:val="18"/>
              </w:rPr>
              <w:t>Výstup:</w:t>
            </w:r>
          </w:p>
        </w:tc>
        <w:tc>
          <w:tcPr>
            <w:tcW w:w="7335" w:type="dxa"/>
            <w:tcBorders>
              <w:top w:val="single" w:sz="2" w:space="0" w:color="auto"/>
              <w:left w:val="single" w:sz="2" w:space="0" w:color="auto"/>
              <w:bottom w:val="single" w:sz="2" w:space="0" w:color="auto"/>
              <w:right w:val="single" w:sz="2" w:space="0" w:color="auto"/>
            </w:tcBorders>
            <w:vAlign w:val="center"/>
          </w:tcPr>
          <w:p w14:paraId="1FFD9AAC" w14:textId="77777777" w:rsidR="006D10FA" w:rsidRPr="00D95A9D" w:rsidRDefault="00A10E40" w:rsidP="00673403">
            <w:pPr>
              <w:pStyle w:val="Odsekzoznamu"/>
              <w:numPr>
                <w:ilvl w:val="0"/>
                <w:numId w:val="28"/>
              </w:numPr>
              <w:autoSpaceDE w:val="0"/>
              <w:autoSpaceDN w:val="0"/>
              <w:adjustRightInd w:val="0"/>
              <w:spacing w:after="1"/>
              <w:rPr>
                <w:rFonts w:asciiTheme="minorHAnsi" w:hAnsiTheme="minorHAnsi" w:cstheme="minorBidi"/>
                <w:sz w:val="18"/>
                <w:szCs w:val="18"/>
              </w:rPr>
            </w:pPr>
            <w:hyperlink w:anchor="_Pôrodnícka_anamnéza" w:history="1">
              <w:r w:rsidR="003C5950" w:rsidRPr="00D95A9D">
                <w:rPr>
                  <w:rStyle w:val="Hypertextovprepojenie"/>
                  <w:rFonts w:asciiTheme="minorHAnsi" w:eastAsiaTheme="minorEastAsia" w:hAnsiTheme="minorHAnsi" w:cstheme="minorBidi"/>
                  <w:sz w:val="18"/>
                  <w:szCs w:val="18"/>
                </w:rPr>
                <w:t>CEN-EN13606-FOLDER.Pacientsky_sumar_EDS.v1.adl</w:t>
              </w:r>
            </w:hyperlink>
            <w:r w:rsidR="001C6B33" w:rsidRPr="00AC46BB">
              <w:fldChar w:fldCharType="begin" w:fldLock="1"/>
            </w:r>
            <w:r w:rsidR="006D10FA" w:rsidRPr="00D95A9D">
              <w:rPr>
                <w:rFonts w:cs="Arial"/>
                <w:sz w:val="18"/>
                <w:szCs w:val="18"/>
                <w:lang w:eastAsia="sk-SK"/>
              </w:rPr>
              <w:instrText>MERGEFIELD Element.valueOf(x070-Response)</w:instrText>
            </w:r>
            <w:r w:rsidR="001C6B33" w:rsidRPr="00AC46BB">
              <w:rPr>
                <w:rFonts w:cs="Arial"/>
                <w:sz w:val="18"/>
                <w:szCs w:val="18"/>
                <w:lang w:eastAsia="sk-SK"/>
              </w:rPr>
              <w:fldChar w:fldCharType="end"/>
            </w:r>
          </w:p>
        </w:tc>
      </w:tr>
      <w:tr w:rsidR="006D10FA" w:rsidRPr="00D95A9D" w14:paraId="66FDB0B7" w14:textId="77777777" w:rsidTr="6DE4F7B8">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1443C3F" w14:textId="77777777" w:rsidR="006D10FA" w:rsidRPr="00D95A9D" w:rsidRDefault="4B1F096C" w:rsidP="4B1F096C">
            <w:pPr>
              <w:rPr>
                <w:sz w:val="18"/>
                <w:szCs w:val="18"/>
              </w:rPr>
            </w:pPr>
            <w:r w:rsidRPr="00D95A9D">
              <w:rPr>
                <w:sz w:val="18"/>
                <w:szCs w:val="18"/>
              </w:rPr>
              <w:t>Podmienky:</w:t>
            </w:r>
          </w:p>
        </w:tc>
        <w:tc>
          <w:tcPr>
            <w:tcW w:w="7335" w:type="dxa"/>
            <w:tcBorders>
              <w:top w:val="single" w:sz="2" w:space="0" w:color="auto"/>
              <w:left w:val="single" w:sz="2" w:space="0" w:color="auto"/>
              <w:bottom w:val="single" w:sz="2" w:space="0" w:color="auto"/>
              <w:right w:val="single" w:sz="2" w:space="0" w:color="auto"/>
            </w:tcBorders>
            <w:vAlign w:val="center"/>
          </w:tcPr>
          <w:p w14:paraId="61C82EED" w14:textId="77777777" w:rsidR="006D10FA"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 xml:space="preserve">Záznam je možné vyhľadať len pre pacienta, ktorý je súčasťou NZIS </w:t>
            </w:r>
          </w:p>
          <w:p w14:paraId="57BD259E" w14:textId="77777777" w:rsidR="006D10FA"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Pacientsky sumár je možné volať bez súhlasu pacienta pre role všeobecný lekár osoby, záchranár, ošetrujúci lekár, zdravotná sestra.</w:t>
            </w:r>
          </w:p>
          <w:p w14:paraId="0E591157" w14:textId="77777777" w:rsidR="008E58F8" w:rsidRPr="00D95A9D" w:rsidRDefault="0966B5D8" w:rsidP="34661EDB">
            <w:pPr>
              <w:numPr>
                <w:ilvl w:val="0"/>
                <w:numId w:val="25"/>
              </w:numPr>
              <w:autoSpaceDE w:val="0"/>
              <w:autoSpaceDN w:val="0"/>
              <w:adjustRightInd w:val="0"/>
              <w:spacing w:after="1"/>
              <w:rPr>
                <w:rFonts w:eastAsia="Arial" w:cs="Arial"/>
                <w:sz w:val="18"/>
                <w:szCs w:val="18"/>
                <w:lang w:eastAsia="sk-SK"/>
              </w:rPr>
            </w:pPr>
            <w:r w:rsidRPr="00D95A9D">
              <w:rPr>
                <w:sz w:val="18"/>
                <w:szCs w:val="18"/>
              </w:rPr>
              <w:t xml:space="preserve">Pacientsky sumár </w:t>
            </w:r>
            <w:r w:rsidR="00356E89" w:rsidRPr="00D95A9D">
              <w:rPr>
                <w:sz w:val="18"/>
                <w:szCs w:val="18"/>
              </w:rPr>
              <w:t xml:space="preserve">môže volať rola </w:t>
            </w:r>
            <w:r w:rsidR="00416202" w:rsidRPr="00D95A9D">
              <w:rPr>
                <w:sz w:val="18"/>
                <w:szCs w:val="18"/>
              </w:rPr>
              <w:t xml:space="preserve">Iný zdravotnícky pracovník </w:t>
            </w:r>
            <w:r w:rsidRPr="00D95A9D">
              <w:rPr>
                <w:sz w:val="18"/>
                <w:szCs w:val="18"/>
              </w:rPr>
              <w:t>len spolu s potvrdením prítomnosti</w:t>
            </w:r>
            <w:r w:rsidR="00416202" w:rsidRPr="00D95A9D">
              <w:rPr>
                <w:sz w:val="18"/>
                <w:szCs w:val="18"/>
              </w:rPr>
              <w:t xml:space="preserve"> pacienta</w:t>
            </w:r>
            <w:r w:rsidR="00416202" w:rsidRPr="00D95A9D">
              <w:rPr>
                <w:rStyle w:val="Odkaznapoznmkupodiarou"/>
                <w:sz w:val="18"/>
                <w:szCs w:val="18"/>
              </w:rPr>
              <w:footnoteReference w:id="2"/>
            </w:r>
            <w:r w:rsidR="00416202" w:rsidRPr="00D95A9D">
              <w:rPr>
                <w:sz w:val="18"/>
                <w:szCs w:val="18"/>
              </w:rPr>
              <w:t xml:space="preserve"> alebo zadaním súhlasu na prístup k zdravotným údajom pacienta s použitím služby ZapisSuhlasuOsobyPrePZS</w:t>
            </w:r>
            <w:r w:rsidR="00416202" w:rsidRPr="00D95A9D">
              <w:rPr>
                <w:rStyle w:val="Odkaznapoznmkupodiarou"/>
                <w:sz w:val="18"/>
                <w:szCs w:val="18"/>
              </w:rPr>
              <w:footnoteReference w:id="3"/>
            </w:r>
            <w:r w:rsidR="00416202" w:rsidRPr="00D95A9D">
              <w:rPr>
                <w:sz w:val="18"/>
                <w:szCs w:val="18"/>
              </w:rPr>
              <w:t xml:space="preserve">. </w:t>
            </w:r>
          </w:p>
          <w:p w14:paraId="09FB0283" w14:textId="77777777" w:rsidR="00B05516" w:rsidRPr="00D95A9D" w:rsidRDefault="4B1F096C" w:rsidP="4B1F096C">
            <w:pPr>
              <w:pStyle w:val="Odsekzoznamu"/>
              <w:numPr>
                <w:ilvl w:val="0"/>
                <w:numId w:val="25"/>
              </w:numPr>
              <w:rPr>
                <w:rFonts w:eastAsia="Arial" w:cs="Arial"/>
                <w:sz w:val="18"/>
                <w:szCs w:val="18"/>
                <w:lang w:eastAsia="sk-SK"/>
              </w:rPr>
            </w:pPr>
            <w:r w:rsidRPr="00D95A9D">
              <w:rPr>
                <w:sz w:val="18"/>
                <w:szCs w:val="18"/>
                <w:lang w:eastAsia="sk-SK"/>
              </w:rPr>
              <w:t>Pôrodnícka anamnéza je poskytovaná len pre pohlavie žena a vždy len jeden najaktuálnejší záznam</w:t>
            </w:r>
          </w:p>
          <w:p w14:paraId="7D9C0F23" w14:textId="77777777" w:rsidR="00B920FC"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Stornované a zneplatnené záznamy z pacientskeho sumáru je možné vyhľadať prostredníctvom príznaku „</w:t>
            </w:r>
            <w:r w:rsidRPr="00D95A9D">
              <w:rPr>
                <w:sz w:val="18"/>
                <w:szCs w:val="18"/>
              </w:rPr>
              <w:t>AjZruseneZaznamy</w:t>
            </w:r>
            <w:r w:rsidRPr="00D95A9D">
              <w:rPr>
                <w:rFonts w:eastAsia="Arial" w:cs="Arial"/>
                <w:sz w:val="18"/>
                <w:szCs w:val="18"/>
                <w:lang w:eastAsia="sk-SK"/>
              </w:rPr>
              <w:t>“</w:t>
            </w:r>
          </w:p>
        </w:tc>
      </w:tr>
      <w:tr w:rsidR="006D10FA" w:rsidRPr="00D95A9D" w14:paraId="6AD3F629" w14:textId="77777777" w:rsidTr="6DE4F7B8">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D715830" w14:textId="77777777" w:rsidR="006D10FA" w:rsidRPr="00D95A9D" w:rsidRDefault="4B1F096C" w:rsidP="4B1F096C">
            <w:pPr>
              <w:rPr>
                <w:sz w:val="18"/>
                <w:szCs w:val="18"/>
              </w:rPr>
            </w:pPr>
            <w:r w:rsidRPr="00D95A9D">
              <w:rPr>
                <w:sz w:val="18"/>
                <w:szCs w:val="18"/>
              </w:rPr>
              <w:t>Výnimka</w:t>
            </w:r>
          </w:p>
        </w:tc>
        <w:tc>
          <w:tcPr>
            <w:tcW w:w="7335" w:type="dxa"/>
            <w:tcBorders>
              <w:top w:val="single" w:sz="2" w:space="0" w:color="auto"/>
              <w:left w:val="single" w:sz="2" w:space="0" w:color="auto"/>
              <w:bottom w:val="single" w:sz="2" w:space="0" w:color="auto"/>
              <w:right w:val="single" w:sz="2" w:space="0" w:color="auto"/>
            </w:tcBorders>
            <w:vAlign w:val="center"/>
          </w:tcPr>
          <w:p w14:paraId="7050FF01" w14:textId="77777777" w:rsidR="001E1D0C" w:rsidRPr="00D95A9D" w:rsidRDefault="4B1F096C" w:rsidP="4B1F096C">
            <w:pPr>
              <w:pStyle w:val="Odsekzoznamu"/>
              <w:numPr>
                <w:ilvl w:val="0"/>
                <w:numId w:val="132"/>
              </w:numPr>
              <w:rPr>
                <w:sz w:val="18"/>
                <w:szCs w:val="18"/>
              </w:rPr>
            </w:pPr>
            <w:r w:rsidRPr="00D95A9D">
              <w:rPr>
                <w:sz w:val="18"/>
                <w:szCs w:val="18"/>
              </w:rPr>
              <w:t>E000002 - Požadovaný záznam nie je možné vyhľadať, pre odstránenie chyby kontaktujte svojho dodávateľa IS PZS, prípadne skontrolujte zadané vstupy pre vyhľadanie.</w:t>
            </w:r>
          </w:p>
          <w:p w14:paraId="6E53B3D5" w14:textId="77777777" w:rsidR="001E1D0C" w:rsidRPr="00D95A9D" w:rsidRDefault="4B1F096C" w:rsidP="4B1F096C">
            <w:pPr>
              <w:pStyle w:val="Odsekzoznamu"/>
              <w:numPr>
                <w:ilvl w:val="0"/>
                <w:numId w:val="132"/>
              </w:numPr>
              <w:rPr>
                <w:sz w:val="18"/>
                <w:szCs w:val="18"/>
              </w:rPr>
            </w:pPr>
            <w:r w:rsidRPr="00D95A9D">
              <w:rPr>
                <w:sz w:val="18"/>
                <w:szCs w:val="18"/>
              </w:rPr>
              <w:t>E30000A - Nie je možné vyhľadať záznamy pacienta, pacient už nie je poistencom SR.</w:t>
            </w:r>
          </w:p>
          <w:p w14:paraId="1C26F6EE" w14:textId="77777777" w:rsidR="001E1D0C" w:rsidRPr="00D95A9D" w:rsidRDefault="4B1F096C" w:rsidP="4B1F096C">
            <w:pPr>
              <w:pStyle w:val="Odsekzoznamu"/>
              <w:numPr>
                <w:ilvl w:val="0"/>
                <w:numId w:val="132"/>
              </w:numPr>
              <w:rPr>
                <w:sz w:val="18"/>
                <w:szCs w:val="18"/>
              </w:rPr>
            </w:pPr>
            <w:r w:rsidRPr="00D95A9D">
              <w:rPr>
                <w:sz w:val="18"/>
                <w:szCs w:val="18"/>
              </w:rPr>
              <w:t>E300022 - Nie je možné poskytnúť požadované údaje z dôvodu, že pre daného pacienta je evidovaný dátum úmrtia a zdravotná dokumentácia je uzavretá.</w:t>
            </w:r>
          </w:p>
          <w:p w14:paraId="1DDBC861" w14:textId="77777777" w:rsidR="001E1D0C" w:rsidRPr="00D95A9D" w:rsidRDefault="34661EDB" w:rsidP="34661EDB">
            <w:pPr>
              <w:pStyle w:val="Odsekzoznamu"/>
              <w:numPr>
                <w:ilvl w:val="0"/>
                <w:numId w:val="132"/>
              </w:numPr>
              <w:rPr>
                <w:sz w:val="18"/>
                <w:szCs w:val="18"/>
              </w:rPr>
            </w:pPr>
            <w:r w:rsidRPr="00D95A9D">
              <w:rPr>
                <w:sz w:val="18"/>
                <w:szCs w:val="18"/>
              </w:rPr>
              <w:t>E900001 - Nemáte prístup k požadovaným záznamom pacienta. Požiadajte pacienta o prístup k údajom vložením eID do čítačky a zadania súhlasu podľa bezpečnostných nastavení pacienta (stlačením OK/ zadanie BOK)</w:t>
            </w:r>
          </w:p>
          <w:p w14:paraId="13A2E265" w14:textId="77777777" w:rsidR="00FD23E4" w:rsidRPr="00D95A9D" w:rsidRDefault="34661EDB" w:rsidP="34661EDB">
            <w:pPr>
              <w:pStyle w:val="Odsekzoznamu"/>
              <w:numPr>
                <w:ilvl w:val="0"/>
                <w:numId w:val="132"/>
              </w:numPr>
              <w:rPr>
                <w:sz w:val="18"/>
                <w:szCs w:val="18"/>
              </w:rPr>
            </w:pPr>
            <w:r w:rsidRPr="00D95A9D">
              <w:rPr>
                <w:sz w:val="18"/>
                <w:szCs w:val="18"/>
              </w:rPr>
              <w:t>E900002 - Pre prístup k požadovaným záznamom pacienta je potrebné potvrdenie jeho prítomnosti pacienta vložením eID do čítačky.</w:t>
            </w:r>
          </w:p>
        </w:tc>
      </w:tr>
      <w:tr w:rsidR="006D10FA" w:rsidRPr="00D95A9D" w14:paraId="7F425466" w14:textId="77777777" w:rsidTr="6DE4F7B8">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09768F2" w14:textId="77777777" w:rsidR="006D10FA" w:rsidRPr="00D95A9D" w:rsidRDefault="4B1F096C" w:rsidP="4B1F096C">
            <w:pPr>
              <w:rPr>
                <w:sz w:val="18"/>
                <w:szCs w:val="18"/>
              </w:rPr>
            </w:pPr>
            <w:r w:rsidRPr="00D95A9D">
              <w:rPr>
                <w:sz w:val="18"/>
                <w:szCs w:val="18"/>
              </w:rPr>
              <w:t>Kód stránky EZKO</w:t>
            </w:r>
          </w:p>
        </w:tc>
        <w:tc>
          <w:tcPr>
            <w:tcW w:w="7335" w:type="dxa"/>
            <w:tcBorders>
              <w:top w:val="single" w:sz="2" w:space="0" w:color="auto"/>
              <w:left w:val="single" w:sz="2" w:space="0" w:color="auto"/>
              <w:bottom w:val="single" w:sz="2" w:space="0" w:color="auto"/>
              <w:right w:val="single" w:sz="2" w:space="0" w:color="auto"/>
            </w:tcBorders>
            <w:vAlign w:val="center"/>
          </w:tcPr>
          <w:p w14:paraId="2BA1F50A" w14:textId="77777777" w:rsidR="006D10FA" w:rsidRPr="00D95A9D" w:rsidRDefault="006D10FA" w:rsidP="00673403">
            <w:pPr>
              <w:pStyle w:val="Odsekzoznamu"/>
              <w:numPr>
                <w:ilvl w:val="0"/>
                <w:numId w:val="39"/>
              </w:numPr>
              <w:rPr>
                <w:sz w:val="18"/>
                <w:szCs w:val="18"/>
              </w:rPr>
            </w:pPr>
            <w:r w:rsidRPr="00D95A9D">
              <w:rPr>
                <w:sz w:val="18"/>
                <w:szCs w:val="18"/>
              </w:rPr>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2EACD01B" w14:textId="77777777" w:rsidR="006D10FA" w:rsidRPr="002E5438" w:rsidRDefault="4B1F096C" w:rsidP="00ED73E9">
      <w:pPr>
        <w:pStyle w:val="Nadpis2"/>
        <w:rPr>
          <w:lang w:val="sk-SK"/>
        </w:rPr>
      </w:pPr>
      <w:bookmarkStart w:id="155" w:name="_DajPacientskySumarKontaktneUdaje_v3"/>
      <w:bookmarkStart w:id="156" w:name="_Toc2079630"/>
      <w:bookmarkEnd w:id="155"/>
      <w:r w:rsidRPr="002E5438">
        <w:rPr>
          <w:lang w:val="sk-SK"/>
        </w:rPr>
        <w:t>DajPacientskySumarKontaktneUdaje_v3</w:t>
      </w:r>
      <w:bookmarkEnd w:id="156"/>
    </w:p>
    <w:tbl>
      <w:tblPr>
        <w:tblW w:w="0" w:type="dxa"/>
        <w:jc w:val="center"/>
        <w:tblLayout w:type="fixed"/>
        <w:tblCellMar>
          <w:left w:w="60" w:type="dxa"/>
          <w:right w:w="60" w:type="dxa"/>
        </w:tblCellMar>
        <w:tblLook w:val="04A0" w:firstRow="1" w:lastRow="0" w:firstColumn="1" w:lastColumn="0" w:noHBand="0" w:noVBand="1"/>
      </w:tblPr>
      <w:tblGrid>
        <w:gridCol w:w="2160"/>
        <w:gridCol w:w="7200"/>
      </w:tblGrid>
      <w:tr w:rsidR="006D10FA" w:rsidRPr="00D95A9D" w14:paraId="70E91F7B"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36B869CF" w14:textId="77777777" w:rsidR="006D10FA" w:rsidRPr="00D95A9D" w:rsidRDefault="4B1F096C" w:rsidP="4B1F096C">
            <w:pPr>
              <w:spacing w:line="276" w:lineRule="auto"/>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BC00769" w14:textId="77777777" w:rsidR="006D10FA" w:rsidRPr="00D95A9D" w:rsidRDefault="006D10FA">
            <w:pPr>
              <w:spacing w:line="276" w:lineRule="auto"/>
              <w:rPr>
                <w:sz w:val="18"/>
                <w:szCs w:val="18"/>
              </w:rPr>
            </w:pPr>
            <w:r w:rsidRPr="00D95A9D">
              <w:rPr>
                <w:sz w:val="18"/>
                <w:szCs w:val="18"/>
              </w:rPr>
              <w:t>DajPacientskySumarKontaktneUdaje_v3</w:t>
            </w:r>
            <w:r w:rsidR="001C6B33" w:rsidRPr="002E5438">
              <w:fldChar w:fldCharType="begin" w:fldLock="1"/>
            </w:r>
            <w:r w:rsidRPr="00D95A9D">
              <w:rPr>
                <w:sz w:val="18"/>
                <w:szCs w:val="18"/>
              </w:rPr>
              <w:instrText>MERGEFIELD Element.Name</w:instrText>
            </w:r>
            <w:r w:rsidR="001C6B33" w:rsidRPr="002E5438">
              <w:rPr>
                <w:sz w:val="18"/>
                <w:szCs w:val="18"/>
              </w:rPr>
              <w:fldChar w:fldCharType="end"/>
            </w:r>
          </w:p>
        </w:tc>
      </w:tr>
      <w:tr w:rsidR="006D10FA" w:rsidRPr="00D95A9D" w14:paraId="6A433C35"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3A69B7CE" w14:textId="77777777" w:rsidR="006D10FA" w:rsidRPr="00D95A9D" w:rsidRDefault="4B1F096C" w:rsidP="4B1F096C">
            <w:pPr>
              <w:spacing w:line="276" w:lineRule="auto"/>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hideMark/>
          </w:tcPr>
          <w:p w14:paraId="04BD3913" w14:textId="77777777" w:rsidR="006D10FA" w:rsidRPr="00D95A9D" w:rsidRDefault="001C6B33" w:rsidP="4B1F096C">
            <w:pPr>
              <w:spacing w:line="276" w:lineRule="auto"/>
              <w:rPr>
                <w:sz w:val="18"/>
                <w:szCs w:val="18"/>
              </w:rPr>
            </w:pPr>
            <w:r w:rsidRPr="0059754F">
              <w:fldChar w:fldCharType="begin" w:fldLock="1"/>
            </w:r>
            <w:r w:rsidR="006D10FA" w:rsidRPr="00D95A9D">
              <w:rPr>
                <w:sz w:val="18"/>
                <w:szCs w:val="18"/>
              </w:rPr>
              <w:instrText>MERGEFIELD Element.valueOf(x070-Urcenie)</w:instrText>
            </w:r>
            <w:r w:rsidRPr="0059754F">
              <w:rPr>
                <w:sz w:val="18"/>
                <w:szCs w:val="18"/>
              </w:rPr>
              <w:fldChar w:fldCharType="separate"/>
            </w:r>
            <w:r w:rsidR="006D10FA" w:rsidRPr="00D95A9D">
              <w:rPr>
                <w:sz w:val="18"/>
                <w:szCs w:val="18"/>
              </w:rPr>
              <w:t>IS PZS</w:t>
            </w:r>
            <w:r w:rsidRPr="0059754F">
              <w:fldChar w:fldCharType="end"/>
            </w:r>
          </w:p>
        </w:tc>
      </w:tr>
      <w:tr w:rsidR="006D10FA" w:rsidRPr="00D95A9D" w14:paraId="7FF2AC80"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3069A0D6" w14:textId="77777777" w:rsidR="006D10FA" w:rsidRPr="00D95A9D" w:rsidRDefault="4B1F096C" w:rsidP="4B1F096C">
            <w:pPr>
              <w:spacing w:line="276" w:lineRule="auto"/>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F4BF494" w14:textId="1665D430" w:rsidR="006D10FA" w:rsidRPr="00D95A9D" w:rsidRDefault="34661EDB" w:rsidP="34661EDB">
            <w:pPr>
              <w:spacing w:line="276" w:lineRule="auto"/>
              <w:rPr>
                <w:sz w:val="18"/>
                <w:szCs w:val="18"/>
              </w:rPr>
            </w:pPr>
            <w:r w:rsidRPr="00D95A9D">
              <w:rPr>
                <w:sz w:val="18"/>
                <w:szCs w:val="18"/>
              </w:rPr>
              <w:t xml:space="preserve">Služba umožňuje prístup ku kontaktným údajom pacienta v rozsahu evidovaných v NZIS prípadne zapísaných pacientom alebo zdravotníckym pracovníkom prostredníctvom </w:t>
            </w:r>
            <w:r w:rsidR="008A760A" w:rsidRPr="00D95A9D">
              <w:rPr>
                <w:sz w:val="18"/>
                <w:szCs w:val="18"/>
              </w:rPr>
              <w:t>zápisovej</w:t>
            </w:r>
            <w:r w:rsidRPr="00D95A9D">
              <w:rPr>
                <w:sz w:val="18"/>
                <w:szCs w:val="18"/>
              </w:rPr>
              <w:t xml:space="preserve"> služby</w:t>
            </w:r>
          </w:p>
        </w:tc>
      </w:tr>
      <w:tr w:rsidR="006D10FA" w:rsidRPr="00D95A9D" w14:paraId="48562FCD"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1BD0A96E" w14:textId="77777777" w:rsidR="006D10FA" w:rsidRPr="00D95A9D" w:rsidRDefault="4B1F096C" w:rsidP="4B1F096C">
            <w:pPr>
              <w:spacing w:line="276" w:lineRule="auto"/>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2F00AF6A" w14:textId="77777777" w:rsidR="006D10FA" w:rsidRPr="00D95A9D" w:rsidRDefault="4B1F096C" w:rsidP="4B1F096C">
            <w:pPr>
              <w:spacing w:line="276" w:lineRule="auto"/>
              <w:rPr>
                <w:sz w:val="18"/>
                <w:szCs w:val="18"/>
              </w:rPr>
            </w:pPr>
            <w:r w:rsidRPr="00D95A9D">
              <w:rPr>
                <w:sz w:val="18"/>
                <w:szCs w:val="18"/>
              </w:rPr>
              <w:t>Synchrónny, Asynchrónny</w:t>
            </w:r>
          </w:p>
        </w:tc>
      </w:tr>
      <w:tr w:rsidR="006D10FA" w:rsidRPr="00D95A9D" w14:paraId="5D7595EA"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2D74B174" w14:textId="77777777" w:rsidR="006D10FA" w:rsidRPr="00D95A9D" w:rsidRDefault="4B1F096C" w:rsidP="4B1F096C">
            <w:pPr>
              <w:spacing w:line="276" w:lineRule="auto"/>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hideMark/>
          </w:tcPr>
          <w:p w14:paraId="70C86AC8" w14:textId="77777777" w:rsidR="006D10FA" w:rsidRPr="00D95A9D" w:rsidRDefault="4B1F096C" w:rsidP="4B1F096C">
            <w:pPr>
              <w:autoSpaceDE w:val="0"/>
              <w:autoSpaceDN w:val="0"/>
              <w:adjustRightInd w:val="0"/>
              <w:spacing w:before="100" w:beforeAutospacing="1" w:after="100" w:afterAutospacing="1" w:line="276" w:lineRule="auto"/>
              <w:rPr>
                <w:rFonts w:eastAsia="Arial" w:cs="Arial"/>
                <w:sz w:val="18"/>
                <w:szCs w:val="18"/>
                <w:lang w:eastAsia="sk-SK"/>
              </w:rPr>
            </w:pPr>
            <w:r w:rsidRPr="00D95A9D">
              <w:rPr>
                <w:sz w:val="18"/>
                <w:szCs w:val="18"/>
                <w:lang w:eastAsia="sk-SK"/>
              </w:rPr>
              <w:t xml:space="preserve">Služba umožní prístup ku kontaktným údajom pacienta </w:t>
            </w:r>
          </w:p>
          <w:p w14:paraId="53B56AF9" w14:textId="77777777"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Vstup:</w:t>
            </w:r>
          </w:p>
          <w:p w14:paraId="71D5B715" w14:textId="77777777" w:rsidR="006D10FA" w:rsidRPr="00D95A9D" w:rsidRDefault="4B1F096C" w:rsidP="4B1F096C">
            <w:pPr>
              <w:pStyle w:val="Odsekzoznamu"/>
              <w:numPr>
                <w:ilvl w:val="0"/>
                <w:numId w:val="105"/>
              </w:numPr>
              <w:autoSpaceDE w:val="0"/>
              <w:autoSpaceDN w:val="0"/>
              <w:adjustRightInd w:val="0"/>
              <w:rPr>
                <w:rFonts w:eastAsia="Arial" w:cs="Arial"/>
                <w:sz w:val="18"/>
                <w:szCs w:val="18"/>
                <w:lang w:eastAsia="sk-SK"/>
              </w:rPr>
            </w:pPr>
            <w:r w:rsidRPr="00D95A9D">
              <w:rPr>
                <w:sz w:val="18"/>
                <w:szCs w:val="18"/>
                <w:lang w:eastAsia="sk-SK"/>
              </w:rPr>
              <w:t>Identifikátor pacienta</w:t>
            </w:r>
          </w:p>
          <w:p w14:paraId="2EDD9EA9" w14:textId="77777777"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 xml:space="preserve">Výstup: </w:t>
            </w:r>
          </w:p>
          <w:p w14:paraId="071C80F4" w14:textId="77777777" w:rsidR="006D10FA" w:rsidRPr="00D95A9D" w:rsidRDefault="4B1F096C" w:rsidP="4B1F096C">
            <w:pPr>
              <w:pStyle w:val="Odsekzoznamu"/>
              <w:numPr>
                <w:ilvl w:val="0"/>
                <w:numId w:val="106"/>
              </w:numPr>
              <w:autoSpaceDE w:val="0"/>
              <w:autoSpaceDN w:val="0"/>
              <w:adjustRightInd w:val="0"/>
              <w:rPr>
                <w:rFonts w:eastAsia="Arial" w:cs="Arial"/>
                <w:sz w:val="18"/>
                <w:szCs w:val="18"/>
                <w:lang w:eastAsia="sk-SK"/>
              </w:rPr>
            </w:pPr>
            <w:r w:rsidRPr="00D95A9D">
              <w:rPr>
                <w:sz w:val="18"/>
                <w:szCs w:val="18"/>
                <w:lang w:eastAsia="sk-SK"/>
              </w:rPr>
              <w:t>informácie o pacientovi (automaticky získavané z NZIS)</w:t>
            </w:r>
          </w:p>
          <w:p w14:paraId="6B8BD606" w14:textId="77777777" w:rsidR="00336149" w:rsidRPr="00D95A9D" w:rsidRDefault="4B1F096C" w:rsidP="4B1F096C">
            <w:pPr>
              <w:pStyle w:val="Odsekzoznamu"/>
              <w:numPr>
                <w:ilvl w:val="1"/>
                <w:numId w:val="106"/>
              </w:numPr>
              <w:autoSpaceDE w:val="0"/>
              <w:autoSpaceDN w:val="0"/>
              <w:adjustRightInd w:val="0"/>
              <w:rPr>
                <w:rFonts w:eastAsia="Arial" w:cs="Arial"/>
                <w:sz w:val="18"/>
                <w:szCs w:val="18"/>
                <w:lang w:eastAsia="sk-SK"/>
              </w:rPr>
            </w:pPr>
            <w:r w:rsidRPr="00D95A9D">
              <w:rPr>
                <w:sz w:val="18"/>
                <w:szCs w:val="18"/>
                <w:lang w:eastAsia="sk-SK"/>
              </w:rPr>
              <w:t xml:space="preserve">trvalá adresa </w:t>
            </w:r>
          </w:p>
          <w:p w14:paraId="6E9E85A9" w14:textId="77777777" w:rsidR="00E8504E" w:rsidRPr="00D95A9D" w:rsidRDefault="4B1F096C" w:rsidP="4B1F096C">
            <w:pPr>
              <w:pStyle w:val="Odsekzoznamu"/>
              <w:numPr>
                <w:ilvl w:val="1"/>
                <w:numId w:val="106"/>
              </w:numPr>
              <w:autoSpaceDE w:val="0"/>
              <w:autoSpaceDN w:val="0"/>
              <w:adjustRightInd w:val="0"/>
              <w:rPr>
                <w:rFonts w:eastAsia="Arial" w:cs="Arial"/>
                <w:sz w:val="18"/>
                <w:szCs w:val="18"/>
                <w:lang w:eastAsia="sk-SK"/>
              </w:rPr>
            </w:pPr>
            <w:r w:rsidRPr="00D95A9D">
              <w:rPr>
                <w:sz w:val="18"/>
                <w:szCs w:val="18"/>
                <w:lang w:eastAsia="sk-SK"/>
              </w:rPr>
              <w:t>informácii o zdravotnej poisťovni pacienta</w:t>
            </w:r>
          </w:p>
          <w:p w14:paraId="527A8A5F" w14:textId="77777777" w:rsidR="00336149" w:rsidRPr="00D95A9D" w:rsidRDefault="4B1F096C" w:rsidP="4B1F096C">
            <w:pPr>
              <w:pStyle w:val="Odsekzoznamu"/>
              <w:numPr>
                <w:ilvl w:val="0"/>
                <w:numId w:val="106"/>
              </w:numPr>
              <w:autoSpaceDE w:val="0"/>
              <w:autoSpaceDN w:val="0"/>
              <w:adjustRightInd w:val="0"/>
              <w:rPr>
                <w:rFonts w:eastAsia="Arial" w:cs="Arial"/>
                <w:sz w:val="18"/>
                <w:szCs w:val="18"/>
                <w:lang w:eastAsia="sk-SK"/>
              </w:rPr>
            </w:pPr>
            <w:r w:rsidRPr="00D95A9D">
              <w:rPr>
                <w:sz w:val="18"/>
                <w:szCs w:val="18"/>
                <w:lang w:eastAsia="sk-SK"/>
              </w:rPr>
              <w:t xml:space="preserve">kontaktné údaje pacienta (kontaktná adresa, email, tel. ) </w:t>
            </w:r>
          </w:p>
          <w:p w14:paraId="421B4098" w14:textId="77777777" w:rsidR="006D10FA" w:rsidRPr="00D95A9D" w:rsidRDefault="4B1F096C" w:rsidP="4B1F096C">
            <w:pPr>
              <w:pStyle w:val="Odsekzoznamu"/>
              <w:numPr>
                <w:ilvl w:val="0"/>
                <w:numId w:val="106"/>
              </w:numPr>
              <w:autoSpaceDE w:val="0"/>
              <w:autoSpaceDN w:val="0"/>
              <w:adjustRightInd w:val="0"/>
              <w:rPr>
                <w:rFonts w:eastAsia="Arial" w:cs="Arial"/>
                <w:sz w:val="18"/>
                <w:szCs w:val="18"/>
                <w:lang w:eastAsia="sk-SK"/>
              </w:rPr>
            </w:pPr>
            <w:r w:rsidRPr="00D95A9D">
              <w:rPr>
                <w:sz w:val="18"/>
                <w:szCs w:val="18"/>
                <w:lang w:eastAsia="sk-SK"/>
              </w:rPr>
              <w:t>údaje o kontaktnej osobe,</w:t>
            </w:r>
          </w:p>
          <w:p w14:paraId="2A89D825" w14:textId="77777777" w:rsidR="00E8504E" w:rsidRPr="00D95A9D" w:rsidRDefault="34661EDB" w:rsidP="34661EDB">
            <w:pPr>
              <w:pStyle w:val="Odsekzoznamu"/>
              <w:numPr>
                <w:ilvl w:val="0"/>
                <w:numId w:val="106"/>
              </w:numPr>
              <w:autoSpaceDE w:val="0"/>
              <w:autoSpaceDN w:val="0"/>
              <w:adjustRightInd w:val="0"/>
              <w:rPr>
                <w:rFonts w:eastAsia="Arial" w:cs="Arial"/>
                <w:sz w:val="18"/>
                <w:szCs w:val="18"/>
                <w:lang w:eastAsia="sk-SK"/>
              </w:rPr>
            </w:pPr>
            <w:r w:rsidRPr="00D95A9D">
              <w:rPr>
                <w:sz w:val="18"/>
                <w:szCs w:val="18"/>
                <w:lang w:eastAsia="sk-SK"/>
              </w:rPr>
              <w:lastRenderedPageBreak/>
              <w:t>Kapitujúci lekár</w:t>
            </w:r>
          </w:p>
          <w:p w14:paraId="0535BD84" w14:textId="77777777" w:rsidR="006D10FA" w:rsidRPr="00D95A9D" w:rsidRDefault="4B1F096C" w:rsidP="4B1F096C">
            <w:pPr>
              <w:pStyle w:val="Odsekzoznamu"/>
              <w:numPr>
                <w:ilvl w:val="0"/>
                <w:numId w:val="106"/>
              </w:numPr>
              <w:autoSpaceDE w:val="0"/>
              <w:autoSpaceDN w:val="0"/>
              <w:adjustRightInd w:val="0"/>
              <w:rPr>
                <w:rFonts w:eastAsia="Arial" w:cs="Arial"/>
                <w:sz w:val="18"/>
                <w:szCs w:val="18"/>
                <w:lang w:eastAsia="sk-SK"/>
              </w:rPr>
            </w:pPr>
            <w:r w:rsidRPr="00D95A9D">
              <w:rPr>
                <w:sz w:val="18"/>
                <w:szCs w:val="18"/>
                <w:lang w:eastAsia="sk-SK"/>
              </w:rPr>
              <w:t>údaje preferovaného zdravotníckeho pracovníka</w:t>
            </w:r>
          </w:p>
          <w:p w14:paraId="79B41BA9" w14:textId="77777777" w:rsidR="00542564" w:rsidRPr="00D95A9D" w:rsidRDefault="00542564" w:rsidP="00542564">
            <w:pPr>
              <w:pStyle w:val="Odsekzoznamu"/>
              <w:autoSpaceDE w:val="0"/>
              <w:autoSpaceDN w:val="0"/>
              <w:adjustRightInd w:val="0"/>
              <w:rPr>
                <w:rFonts w:cs="Arial"/>
                <w:sz w:val="18"/>
                <w:szCs w:val="18"/>
                <w:lang w:eastAsia="sk-SK"/>
              </w:rPr>
            </w:pPr>
          </w:p>
          <w:p w14:paraId="0D9610C4" w14:textId="77777777" w:rsidR="00DD1D04" w:rsidRPr="00D95A9D" w:rsidRDefault="00DD1D04" w:rsidP="34661EDB">
            <w:pPr>
              <w:rPr>
                <w:rFonts w:asciiTheme="minorHAnsi" w:eastAsiaTheme="minorEastAsia" w:hAnsiTheme="minorHAnsi" w:cstheme="minorBidi"/>
                <w:sz w:val="18"/>
                <w:szCs w:val="18"/>
              </w:rPr>
            </w:pPr>
            <w:r w:rsidRPr="00D95A9D">
              <w:rPr>
                <w:sz w:val="18"/>
                <w:szCs w:val="18"/>
              </w:rPr>
              <w:t>Odpoveď zo služby je XSD typu KontaktneUdajePacientskehoSumaraVystup_v3</w:t>
            </w:r>
            <w:r w:rsidRPr="00D95A9D">
              <w:rPr>
                <w:rStyle w:val="Odkaznapoznmkupodiarou"/>
                <w:rFonts w:asciiTheme="majorEastAsia" w:eastAsiaTheme="majorEastAsia" w:hAnsiTheme="majorEastAsia" w:cstheme="majorEastAsia"/>
                <w:sz w:val="18"/>
                <w:szCs w:val="18"/>
              </w:rPr>
              <w:footnoteReference w:id="4"/>
            </w:r>
            <w:r w:rsidRPr="00D95A9D">
              <w:rPr>
                <w:sz w:val="18"/>
                <w:szCs w:val="18"/>
              </w:rPr>
              <w:t xml:space="preserve"> a obsahuje šifrované údaje v elementoch Data a JRUZData-&gt;EncryptedBase64Data. Hodnoty týchto elementov sú šifrované binárne údaje base64 zakódované do textového reťazca. Pre ich dešifrovanie a následné spracovanie je nutné vykonať nasledovný postup:</w:t>
            </w:r>
          </w:p>
          <w:p w14:paraId="510DF81C" w14:textId="77777777" w:rsidR="00DD1D04" w:rsidRPr="00D95A9D" w:rsidRDefault="4B1F096C" w:rsidP="4B1F096C">
            <w:pPr>
              <w:pStyle w:val="Odsekzoznamu"/>
              <w:numPr>
                <w:ilvl w:val="0"/>
                <w:numId w:val="130"/>
              </w:numPr>
              <w:spacing w:after="160" w:line="256" w:lineRule="auto"/>
              <w:rPr>
                <w:sz w:val="18"/>
                <w:szCs w:val="18"/>
              </w:rPr>
            </w:pPr>
            <w:r w:rsidRPr="00D95A9D">
              <w:rPr>
                <w:sz w:val="18"/>
                <w:szCs w:val="18"/>
              </w:rPr>
              <w:t>Dekódovať cez base64 binárne údaje do byte[]</w:t>
            </w:r>
          </w:p>
          <w:p w14:paraId="1FF419E6" w14:textId="77777777" w:rsidR="00DD1D04" w:rsidRPr="00D95A9D" w:rsidRDefault="34661EDB" w:rsidP="34661EDB">
            <w:pPr>
              <w:pStyle w:val="Odsekzoznamu"/>
              <w:numPr>
                <w:ilvl w:val="0"/>
                <w:numId w:val="130"/>
              </w:numPr>
              <w:spacing w:after="160" w:line="256" w:lineRule="auto"/>
              <w:rPr>
                <w:sz w:val="18"/>
                <w:szCs w:val="18"/>
              </w:rPr>
            </w:pPr>
            <w:r w:rsidRPr="00D95A9D">
              <w:rPr>
                <w:sz w:val="18"/>
                <w:szCs w:val="18"/>
              </w:rPr>
              <w:t>Zavolať metódu EhealthCryptoController.</w:t>
            </w:r>
            <w:r w:rsidRPr="00D95A9D">
              <w:rPr>
                <w:b/>
                <w:bCs/>
                <w:sz w:val="18"/>
                <w:szCs w:val="18"/>
              </w:rPr>
              <w:t>DecryptDataForHealthProfessional</w:t>
            </w:r>
            <w:r w:rsidRPr="00D95A9D">
              <w:rPr>
                <w:sz w:val="18"/>
                <w:szCs w:val="18"/>
              </w:rPr>
              <w:t xml:space="preserve"> a na vstupe jej odovzdať dekódované pole bajtov</w:t>
            </w:r>
          </w:p>
          <w:p w14:paraId="72924A38" w14:textId="77777777" w:rsidR="00DD1D04" w:rsidRPr="00D95A9D" w:rsidRDefault="34661EDB" w:rsidP="34661EDB">
            <w:pPr>
              <w:pStyle w:val="Odsekzoznamu"/>
              <w:numPr>
                <w:ilvl w:val="0"/>
                <w:numId w:val="130"/>
              </w:numPr>
              <w:spacing w:after="160" w:line="256" w:lineRule="auto"/>
              <w:rPr>
                <w:sz w:val="18"/>
                <w:szCs w:val="18"/>
              </w:rPr>
            </w:pPr>
            <w:r w:rsidRPr="00D95A9D">
              <w:rPr>
                <w:sz w:val="18"/>
                <w:szCs w:val="18"/>
              </w:rPr>
              <w:t>Na výstupe metódy je hodnota typu byte[], ktorú je potrebné dekódovať cez UTF8 a následne tak získať textový reťazec so serializovaným XML fragmentom</w:t>
            </w:r>
          </w:p>
          <w:p w14:paraId="713632FD" w14:textId="77777777" w:rsidR="00DD1D04" w:rsidRPr="00D95A9D" w:rsidRDefault="00DD1D04" w:rsidP="34661EDB">
            <w:pPr>
              <w:pStyle w:val="Odsekzoznamu"/>
              <w:numPr>
                <w:ilvl w:val="0"/>
                <w:numId w:val="130"/>
              </w:numPr>
              <w:spacing w:after="160" w:line="256" w:lineRule="auto"/>
              <w:rPr>
                <w:sz w:val="18"/>
                <w:szCs w:val="18"/>
              </w:rPr>
            </w:pPr>
            <w:r w:rsidRPr="00D95A9D">
              <w:rPr>
                <w:sz w:val="18"/>
                <w:szCs w:val="18"/>
              </w:rPr>
              <w:t xml:space="preserve">XML obsahuje element XSD typu </w:t>
            </w:r>
            <w:r w:rsidRPr="00D95A9D">
              <w:rPr>
                <w:b/>
                <w:bCs/>
                <w:sz w:val="18"/>
                <w:szCs w:val="18"/>
              </w:rPr>
              <w:t>SDSEnvelope</w:t>
            </w:r>
            <w:r w:rsidRPr="00D95A9D">
              <w:rPr>
                <w:rStyle w:val="Odkaznapoznmkupodiarou"/>
                <w:rFonts w:asciiTheme="majorEastAsia" w:eastAsiaTheme="majorEastAsia" w:hAnsiTheme="majorEastAsia" w:cstheme="majorEastAsia"/>
                <w:sz w:val="18"/>
                <w:szCs w:val="18"/>
              </w:rPr>
              <w:footnoteReference w:id="5"/>
            </w:r>
            <w:r w:rsidRPr="00D95A9D">
              <w:rPr>
                <w:sz w:val="18"/>
                <w:szCs w:val="18"/>
              </w:rPr>
              <w:t>, ktorý sa využíva na prenos šifrovaných údajov v NZIS</w:t>
            </w:r>
          </w:p>
          <w:p w14:paraId="474EFC6F" w14:textId="77777777" w:rsidR="00DD1D04" w:rsidRPr="00D95A9D" w:rsidRDefault="34661EDB" w:rsidP="34661EDB">
            <w:pPr>
              <w:pStyle w:val="Odsekzoznamu"/>
              <w:numPr>
                <w:ilvl w:val="0"/>
                <w:numId w:val="130"/>
              </w:numPr>
              <w:spacing w:after="160" w:line="256" w:lineRule="auto"/>
              <w:rPr>
                <w:sz w:val="18"/>
                <w:szCs w:val="18"/>
              </w:rPr>
            </w:pPr>
            <w:r w:rsidRPr="00D95A9D">
              <w:rPr>
                <w:sz w:val="18"/>
                <w:szCs w:val="18"/>
              </w:rPr>
              <w:t>SDSEnvelope obsahuje v elemente Data osobné údaje v cieľovom dátovom type</w:t>
            </w:r>
          </w:p>
          <w:p w14:paraId="3C371726" w14:textId="77777777" w:rsidR="00DD1D04" w:rsidRPr="00D95A9D" w:rsidRDefault="00DD1D04" w:rsidP="34661EDB">
            <w:pPr>
              <w:pStyle w:val="Odsekzoznamu"/>
              <w:numPr>
                <w:ilvl w:val="1"/>
                <w:numId w:val="130"/>
              </w:numPr>
              <w:spacing w:after="160" w:line="256" w:lineRule="auto"/>
              <w:rPr>
                <w:sz w:val="18"/>
                <w:szCs w:val="18"/>
              </w:rPr>
            </w:pPr>
            <w:r w:rsidRPr="00D95A9D">
              <w:rPr>
                <w:sz w:val="18"/>
                <w:szCs w:val="18"/>
              </w:rPr>
              <w:t xml:space="preserve">JRUZ údaje sú XSD typu </w:t>
            </w:r>
            <w:r w:rsidRPr="00D95A9D">
              <w:rPr>
                <w:b/>
                <w:bCs/>
                <w:sz w:val="18"/>
                <w:szCs w:val="18"/>
              </w:rPr>
              <w:t>DajPrZS_Response</w:t>
            </w:r>
            <w:r w:rsidRPr="00D95A9D">
              <w:rPr>
                <w:rStyle w:val="Odkaznapoznmkupodiarou"/>
                <w:rFonts w:asciiTheme="majorEastAsia" w:eastAsiaTheme="majorEastAsia" w:hAnsiTheme="majorEastAsia" w:cstheme="majorEastAsia"/>
                <w:sz w:val="18"/>
                <w:szCs w:val="18"/>
              </w:rPr>
              <w:footnoteReference w:id="6"/>
            </w:r>
          </w:p>
          <w:p w14:paraId="287FEB11" w14:textId="77777777" w:rsidR="00DD1D04" w:rsidRPr="00D95A9D" w:rsidRDefault="00DD1D04" w:rsidP="34661EDB">
            <w:pPr>
              <w:pStyle w:val="Odsekzoznamu"/>
              <w:numPr>
                <w:ilvl w:val="1"/>
                <w:numId w:val="130"/>
              </w:numPr>
              <w:spacing w:after="160" w:line="256" w:lineRule="auto"/>
              <w:rPr>
                <w:sz w:val="18"/>
                <w:szCs w:val="18"/>
              </w:rPr>
            </w:pPr>
            <w:r w:rsidRPr="00D95A9D">
              <w:rPr>
                <w:sz w:val="18"/>
                <w:szCs w:val="18"/>
              </w:rPr>
              <w:t xml:space="preserve">Kontaktné údaje PS o občanovi sú XSD typu </w:t>
            </w:r>
            <w:r w:rsidRPr="00D95A9D">
              <w:rPr>
                <w:b/>
                <w:bCs/>
                <w:sz w:val="18"/>
                <w:szCs w:val="18"/>
              </w:rPr>
              <w:t>PacientskySumarKontaktneUdajeDataPlain</w:t>
            </w:r>
            <w:r w:rsidRPr="00D95A9D">
              <w:rPr>
                <w:rStyle w:val="Odkaznapoznmkupodiarou"/>
                <w:rFonts w:asciiTheme="majorEastAsia" w:eastAsiaTheme="majorEastAsia" w:hAnsiTheme="majorEastAsia" w:cstheme="majorEastAsia"/>
                <w:sz w:val="18"/>
                <w:szCs w:val="18"/>
              </w:rPr>
              <w:footnoteReference w:id="7"/>
            </w:r>
          </w:p>
          <w:p w14:paraId="4E69B1FC" w14:textId="77777777" w:rsidR="00DD1D04" w:rsidRPr="00D95A9D" w:rsidRDefault="4B1F096C" w:rsidP="4B1F096C">
            <w:pPr>
              <w:rPr>
                <w:sz w:val="18"/>
                <w:szCs w:val="18"/>
              </w:rPr>
            </w:pPr>
            <w:r w:rsidRPr="00D95A9D">
              <w:rPr>
                <w:sz w:val="18"/>
                <w:szCs w:val="18"/>
              </w:rPr>
              <w:t>Príklad:</w:t>
            </w:r>
          </w:p>
          <w:p w14:paraId="47DDDCF9" w14:textId="77777777" w:rsidR="00DD1D04" w:rsidRPr="00D95A9D" w:rsidRDefault="34661EDB" w:rsidP="34661EDB">
            <w:pPr>
              <w:pStyle w:val="Odsekzoznamu"/>
              <w:numPr>
                <w:ilvl w:val="0"/>
                <w:numId w:val="131"/>
              </w:numPr>
              <w:spacing w:after="160" w:line="256" w:lineRule="auto"/>
              <w:rPr>
                <w:sz w:val="18"/>
                <w:szCs w:val="18"/>
              </w:rPr>
            </w:pPr>
            <w:r w:rsidRPr="00D95A9D">
              <w:rPr>
                <w:sz w:val="18"/>
                <w:szCs w:val="18"/>
              </w:rPr>
              <w:t>Príklad výstupu služby Prilohy_*\Priklady\EZKO\DajPacientskySumarKontaktneUdaje_v3_Response.xml</w:t>
            </w:r>
          </w:p>
          <w:p w14:paraId="257320CA" w14:textId="77777777" w:rsidR="00DD1D04" w:rsidRPr="00D95A9D" w:rsidRDefault="34661EDB" w:rsidP="34661EDB">
            <w:pPr>
              <w:pStyle w:val="Odsekzoznamu"/>
              <w:numPr>
                <w:ilvl w:val="0"/>
                <w:numId w:val="131"/>
              </w:numPr>
              <w:spacing w:after="160" w:line="256" w:lineRule="auto"/>
              <w:rPr>
                <w:sz w:val="18"/>
                <w:szCs w:val="18"/>
              </w:rPr>
            </w:pPr>
            <w:r w:rsidRPr="00D95A9D">
              <w:rPr>
                <w:sz w:val="18"/>
                <w:szCs w:val="18"/>
              </w:rPr>
              <w:t>Element Data obsahuje base64 reťazec (kódované binárne šifrované údaje)</w:t>
            </w:r>
          </w:p>
          <w:p w14:paraId="4CBDA12D" w14:textId="77777777" w:rsidR="00DD1D04" w:rsidRPr="00D95A9D" w:rsidRDefault="34661EDB" w:rsidP="34661EDB">
            <w:pPr>
              <w:pStyle w:val="Odsekzoznamu"/>
              <w:numPr>
                <w:ilvl w:val="0"/>
                <w:numId w:val="131"/>
              </w:numPr>
              <w:spacing w:after="160" w:line="256" w:lineRule="auto"/>
              <w:rPr>
                <w:sz w:val="18"/>
                <w:szCs w:val="18"/>
              </w:rPr>
            </w:pPr>
            <w:r w:rsidRPr="00D95A9D">
              <w:rPr>
                <w:sz w:val="18"/>
                <w:szCs w:val="18"/>
              </w:rPr>
              <w:t>Príklad obsahu po dešifrovaní hodnoty v elemente Data po dekódovaní cez UTF8 Prilohy_*\Priklady\EZKO\DajPacientskySumarKontaktneUdaje_v3_Data.xml</w:t>
            </w:r>
          </w:p>
          <w:p w14:paraId="21DD133E" w14:textId="77777777" w:rsidR="00DD1D04" w:rsidRPr="00D95A9D" w:rsidRDefault="34661EDB" w:rsidP="34661EDB">
            <w:pPr>
              <w:pStyle w:val="Odsekzoznamu"/>
              <w:numPr>
                <w:ilvl w:val="0"/>
                <w:numId w:val="131"/>
              </w:numPr>
              <w:spacing w:after="160" w:line="256" w:lineRule="auto"/>
              <w:rPr>
                <w:sz w:val="18"/>
                <w:szCs w:val="18"/>
              </w:rPr>
            </w:pPr>
            <w:r w:rsidRPr="00D95A9D">
              <w:rPr>
                <w:sz w:val="18"/>
                <w:szCs w:val="18"/>
              </w:rPr>
              <w:t>Element JRUZData-&gt;EncryptedBase64Data obsahuje base64 reťazec (kódované binárne šifrované údaje z JRUZ)</w:t>
            </w:r>
          </w:p>
          <w:p w14:paraId="3937E779" w14:textId="77777777" w:rsidR="00DD1D04" w:rsidRPr="00D95A9D" w:rsidRDefault="4B1F096C" w:rsidP="4B1F096C">
            <w:pPr>
              <w:pStyle w:val="Odsekzoznamu"/>
              <w:numPr>
                <w:ilvl w:val="0"/>
                <w:numId w:val="131"/>
              </w:numPr>
              <w:spacing w:after="160" w:line="256" w:lineRule="auto"/>
              <w:rPr>
                <w:sz w:val="18"/>
                <w:szCs w:val="18"/>
              </w:rPr>
            </w:pPr>
            <w:r w:rsidRPr="00D95A9D">
              <w:rPr>
                <w:sz w:val="18"/>
                <w:szCs w:val="18"/>
              </w:rPr>
              <w:t>Príklad obsahu po dešifrovaní hodnoty v elemente EncryptedBase64Data po dekódovaní cez UTF8</w:t>
            </w:r>
          </w:p>
          <w:p w14:paraId="30B7DE68" w14:textId="77777777" w:rsidR="00DD1D04" w:rsidRPr="00D95A9D" w:rsidRDefault="00DD1D04" w:rsidP="00542564">
            <w:pPr>
              <w:pStyle w:val="Odsekzoznamu"/>
              <w:autoSpaceDE w:val="0"/>
              <w:autoSpaceDN w:val="0"/>
              <w:adjustRightInd w:val="0"/>
              <w:rPr>
                <w:rFonts w:cs="Arial"/>
                <w:sz w:val="18"/>
                <w:szCs w:val="18"/>
                <w:lang w:eastAsia="sk-SK"/>
              </w:rPr>
            </w:pPr>
          </w:p>
          <w:p w14:paraId="18DC0045" w14:textId="77777777" w:rsidR="00542564" w:rsidRPr="00D95A9D" w:rsidRDefault="4B1F096C" w:rsidP="4B1F096C">
            <w:pPr>
              <w:ind w:left="360"/>
              <w:rPr>
                <w:rFonts w:eastAsia="Arial" w:cs="Arial"/>
                <w:sz w:val="18"/>
                <w:szCs w:val="18"/>
                <w:u w:val="single"/>
                <w:lang w:eastAsia="sk-SK"/>
              </w:rPr>
            </w:pPr>
            <w:r w:rsidRPr="00D95A9D">
              <w:rPr>
                <w:sz w:val="18"/>
                <w:szCs w:val="18"/>
                <w:u w:val="single"/>
                <w:lang w:eastAsia="sk-SK"/>
              </w:rPr>
              <w:t>Triedenie</w:t>
            </w:r>
          </w:p>
          <w:p w14:paraId="4B030B4B" w14:textId="77777777" w:rsidR="006D10FA" w:rsidRPr="00D95A9D" w:rsidRDefault="4B1F096C" w:rsidP="4B1F096C">
            <w:pPr>
              <w:pStyle w:val="Odsekzoznamu"/>
              <w:numPr>
                <w:ilvl w:val="0"/>
                <w:numId w:val="106"/>
              </w:numPr>
              <w:autoSpaceDE w:val="0"/>
              <w:autoSpaceDN w:val="0"/>
              <w:adjustRightInd w:val="0"/>
              <w:rPr>
                <w:rFonts w:eastAsia="Arial" w:cs="Arial"/>
                <w:sz w:val="18"/>
                <w:szCs w:val="18"/>
                <w:lang w:eastAsia="sk-SK"/>
              </w:rPr>
            </w:pPr>
            <w:r w:rsidRPr="00D95A9D">
              <w:rPr>
                <w:sz w:val="18"/>
                <w:szCs w:val="18"/>
                <w:lang w:eastAsia="sk-SK"/>
              </w:rPr>
              <w:t>Záznamy kontaktných osôb sú zotriedené podľa dátumu zaznamenania (najnovší záznam je prvý)</w:t>
            </w:r>
          </w:p>
          <w:p w14:paraId="4ED506E0" w14:textId="77777777" w:rsidR="00336149" w:rsidRPr="00D95A9D" w:rsidRDefault="34661EDB" w:rsidP="34661EDB">
            <w:pPr>
              <w:pStyle w:val="Odsekzoznamu"/>
              <w:numPr>
                <w:ilvl w:val="0"/>
                <w:numId w:val="106"/>
              </w:numPr>
              <w:autoSpaceDE w:val="0"/>
              <w:autoSpaceDN w:val="0"/>
              <w:adjustRightInd w:val="0"/>
              <w:rPr>
                <w:rFonts w:eastAsia="Arial" w:cs="Arial"/>
                <w:sz w:val="18"/>
                <w:szCs w:val="18"/>
                <w:lang w:eastAsia="sk-SK"/>
              </w:rPr>
            </w:pPr>
            <w:r w:rsidRPr="00D95A9D">
              <w:rPr>
                <w:sz w:val="18"/>
                <w:szCs w:val="18"/>
                <w:lang w:eastAsia="sk-SK"/>
              </w:rPr>
              <w:t>Záznamy zo zoznamu údaje preferovaného zdravotníckeho pracovníka sú zotriedené podľa zdroja. Záznam o všeobecnom kapitovanom lekárovi je poskytovaný ako prvý.</w:t>
            </w:r>
          </w:p>
        </w:tc>
      </w:tr>
      <w:tr w:rsidR="006D10FA" w:rsidRPr="00D95A9D" w14:paraId="546368C1"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3052A59" w14:textId="77777777" w:rsidR="006D10FA" w:rsidRPr="00D95A9D" w:rsidRDefault="4B1F096C" w:rsidP="4B1F096C">
            <w:pPr>
              <w:spacing w:line="276" w:lineRule="auto"/>
              <w:rPr>
                <w:sz w:val="18"/>
                <w:szCs w:val="18"/>
              </w:rPr>
            </w:pPr>
            <w:r w:rsidRPr="00D95A9D">
              <w:rPr>
                <w:sz w:val="18"/>
                <w:szCs w:val="18"/>
              </w:rPr>
              <w:lastRenderedPageBreak/>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783640DD" w14:textId="77777777" w:rsidR="006D10FA" w:rsidRPr="00D95A9D" w:rsidRDefault="001C6B33" w:rsidP="4B1F096C">
            <w:pPr>
              <w:pStyle w:val="Odsekzoznamu"/>
              <w:numPr>
                <w:ilvl w:val="0"/>
                <w:numId w:val="107"/>
              </w:numPr>
              <w:autoSpaceDE w:val="0"/>
              <w:autoSpaceDN w:val="0"/>
              <w:adjustRightInd w:val="0"/>
              <w:spacing w:after="1" w:line="276" w:lineRule="auto"/>
              <w:rPr>
                <w:rFonts w:eastAsia="Arial" w:cs="Arial"/>
                <w:sz w:val="18"/>
                <w:szCs w:val="18"/>
                <w:lang w:eastAsia="sk-SK"/>
              </w:rPr>
            </w:pPr>
            <w:r w:rsidRPr="0059754F">
              <w:fldChar w:fldCharType="begin" w:fldLock="1"/>
            </w:r>
            <w:r w:rsidR="006D10FA" w:rsidRPr="00D95A9D">
              <w:rPr>
                <w:rFonts w:cs="Arial"/>
                <w:sz w:val="18"/>
                <w:szCs w:val="18"/>
                <w:lang w:eastAsia="sk-SK"/>
              </w:rPr>
              <w:instrText>MERGEFIELD Element.valueOf(x070-Request)</w:instrText>
            </w:r>
            <w:r w:rsidRPr="0059754F">
              <w:rPr>
                <w:rFonts w:cs="Arial"/>
                <w:sz w:val="18"/>
                <w:szCs w:val="18"/>
                <w:lang w:eastAsia="sk-SK"/>
              </w:rPr>
              <w:fldChar w:fldCharType="separate"/>
            </w:r>
            <w:r w:rsidR="006D10FA" w:rsidRPr="00D95A9D">
              <w:rPr>
                <w:sz w:val="18"/>
                <w:szCs w:val="18"/>
                <w:lang w:eastAsia="sk-SK"/>
              </w:rPr>
              <w:t>DajPacientskySumarKontaktneUdaje</w:t>
            </w:r>
            <w:r w:rsidR="00DD1D04" w:rsidRPr="00D95A9D">
              <w:rPr>
                <w:sz w:val="18"/>
                <w:szCs w:val="18"/>
                <w:lang w:eastAsia="sk-SK"/>
              </w:rPr>
              <w:t>_v3</w:t>
            </w:r>
            <w:r w:rsidR="006D10FA" w:rsidRPr="00D95A9D">
              <w:rPr>
                <w:sz w:val="18"/>
                <w:szCs w:val="18"/>
                <w:lang w:eastAsia="sk-SK"/>
              </w:rPr>
              <w:t>_Request.xsd</w:t>
            </w:r>
            <w:r w:rsidRPr="0059754F">
              <w:fldChar w:fldCharType="end"/>
            </w:r>
          </w:p>
        </w:tc>
      </w:tr>
      <w:tr w:rsidR="006D10FA" w:rsidRPr="00D95A9D" w14:paraId="4A7C7DD4"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4B69872" w14:textId="77777777" w:rsidR="006D10FA" w:rsidRPr="00D95A9D" w:rsidRDefault="4B1F096C" w:rsidP="4B1F096C">
            <w:pPr>
              <w:spacing w:line="276" w:lineRule="auto"/>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C030934" w14:textId="77777777" w:rsidR="006D10FA" w:rsidRPr="00D95A9D" w:rsidRDefault="4B1F096C" w:rsidP="4B1F096C">
            <w:pPr>
              <w:numPr>
                <w:ilvl w:val="0"/>
                <w:numId w:val="108"/>
              </w:numPr>
              <w:autoSpaceDE w:val="0"/>
              <w:autoSpaceDN w:val="0"/>
              <w:adjustRightInd w:val="0"/>
              <w:spacing w:after="1" w:line="276" w:lineRule="auto"/>
              <w:rPr>
                <w:rFonts w:eastAsia="Arial" w:cs="Arial"/>
                <w:sz w:val="18"/>
                <w:szCs w:val="18"/>
                <w:lang w:eastAsia="sk-SK"/>
              </w:rPr>
            </w:pPr>
            <w:r w:rsidRPr="00D95A9D">
              <w:rPr>
                <w:sz w:val="18"/>
                <w:szCs w:val="18"/>
                <w:lang w:eastAsia="sk-SK"/>
              </w:rPr>
              <w:t>DajPacientskySumarKontaktneUdaje_v3_Response.xsd</w:t>
            </w:r>
          </w:p>
          <w:p w14:paraId="4B850E25" w14:textId="77777777" w:rsidR="00DD1D04" w:rsidRPr="00D95A9D" w:rsidRDefault="4B1F096C" w:rsidP="4B1F096C">
            <w:pPr>
              <w:numPr>
                <w:ilvl w:val="0"/>
                <w:numId w:val="108"/>
              </w:numPr>
              <w:autoSpaceDE w:val="0"/>
              <w:autoSpaceDN w:val="0"/>
              <w:adjustRightInd w:val="0"/>
              <w:spacing w:after="1" w:line="276" w:lineRule="auto"/>
              <w:rPr>
                <w:rFonts w:eastAsia="Arial" w:cs="Arial"/>
                <w:sz w:val="18"/>
                <w:szCs w:val="18"/>
                <w:lang w:eastAsia="sk-SK"/>
              </w:rPr>
            </w:pPr>
            <w:r w:rsidRPr="00D95A9D">
              <w:rPr>
                <w:sz w:val="18"/>
                <w:szCs w:val="18"/>
                <w:lang w:eastAsia="sk-SK"/>
              </w:rPr>
              <w:t>DajPacientskySumarKontaktneUdaje_v3_Data.xsd</w:t>
            </w:r>
          </w:p>
        </w:tc>
      </w:tr>
      <w:tr w:rsidR="006D10FA" w:rsidRPr="00D95A9D" w14:paraId="33EB8707"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24F4066F" w14:textId="77777777" w:rsidR="006D10FA" w:rsidRPr="00D95A9D" w:rsidRDefault="4B1F096C" w:rsidP="4B1F096C">
            <w:pPr>
              <w:spacing w:line="276" w:lineRule="auto"/>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40A790B0" w14:textId="77777777" w:rsidR="00542564" w:rsidRPr="00D95A9D" w:rsidRDefault="4B1F096C" w:rsidP="4B1F096C">
            <w:pPr>
              <w:numPr>
                <w:ilvl w:val="0"/>
                <w:numId w:val="108"/>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zdravotnícky pracovník</w:t>
            </w:r>
          </w:p>
          <w:p w14:paraId="77668AE6" w14:textId="77777777" w:rsidR="00903F4B" w:rsidRPr="00D95A9D" w:rsidRDefault="4B1F096C" w:rsidP="4B1F096C">
            <w:pPr>
              <w:numPr>
                <w:ilvl w:val="0"/>
                <w:numId w:val="108"/>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možné vyhľadať len pre pacienta, ktorý je súčasťou NZIS </w:t>
            </w:r>
          </w:p>
        </w:tc>
      </w:tr>
      <w:tr w:rsidR="006D10FA" w:rsidRPr="00D95A9D" w14:paraId="4E095D7B"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DA7D98D" w14:textId="77777777" w:rsidR="006D10FA" w:rsidRPr="00D95A9D" w:rsidRDefault="4B1F096C" w:rsidP="4B1F096C">
            <w:pPr>
              <w:spacing w:line="276" w:lineRule="auto"/>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B51F766" w14:textId="77777777" w:rsidR="001E1D0C" w:rsidRPr="00D95A9D" w:rsidRDefault="4B1F096C" w:rsidP="4B1F096C">
            <w:pPr>
              <w:pStyle w:val="Odsekzoznamu"/>
              <w:numPr>
                <w:ilvl w:val="0"/>
                <w:numId w:val="104"/>
              </w:numPr>
              <w:spacing w:line="276" w:lineRule="auto"/>
              <w:rPr>
                <w:sz w:val="18"/>
                <w:szCs w:val="18"/>
              </w:rPr>
            </w:pPr>
            <w:r w:rsidRPr="00D95A9D">
              <w:rPr>
                <w:sz w:val="18"/>
                <w:szCs w:val="18"/>
              </w:rPr>
              <w:t>E000002 - Požadovaný záznam nie je možné vyhľadať, pre odstránenie chyby kontaktujte svojho dodávateľa IS PZS, prípadne skontrolujte zadané vstupy pre vyhľadanie.</w:t>
            </w:r>
          </w:p>
          <w:p w14:paraId="728CE396" w14:textId="77777777" w:rsidR="001E1D0C" w:rsidRPr="00D95A9D" w:rsidRDefault="4B1F096C" w:rsidP="4B1F096C">
            <w:pPr>
              <w:pStyle w:val="Odsekzoznamu"/>
              <w:numPr>
                <w:ilvl w:val="0"/>
                <w:numId w:val="104"/>
              </w:numPr>
              <w:spacing w:line="276" w:lineRule="auto"/>
              <w:rPr>
                <w:sz w:val="18"/>
                <w:szCs w:val="18"/>
              </w:rPr>
            </w:pPr>
            <w:r w:rsidRPr="00D95A9D">
              <w:rPr>
                <w:sz w:val="18"/>
                <w:szCs w:val="18"/>
              </w:rPr>
              <w:lastRenderedPageBreak/>
              <w:t>E000006 - Stránkovanie mimo rozsah.  "Zadajte doplňujúce požiadavky na vyhľadanie požadovaných údajov. Vami zadané požiadavky na stránkovanie sú mimo povolených hodnôt (počet záznamov na stránku musí byť väčší alebo rovný 1)."</w:t>
            </w:r>
          </w:p>
          <w:p w14:paraId="2203E209" w14:textId="77777777" w:rsidR="001E1D0C" w:rsidRPr="00D95A9D" w:rsidRDefault="4B1F096C" w:rsidP="4B1F096C">
            <w:pPr>
              <w:pStyle w:val="Odsekzoznamu"/>
              <w:numPr>
                <w:ilvl w:val="0"/>
                <w:numId w:val="104"/>
              </w:numPr>
              <w:spacing w:line="276" w:lineRule="auto"/>
              <w:rPr>
                <w:sz w:val="18"/>
                <w:szCs w:val="18"/>
              </w:rPr>
            </w:pPr>
            <w:r w:rsidRPr="00D95A9D">
              <w:rPr>
                <w:sz w:val="18"/>
                <w:szCs w:val="18"/>
              </w:rPr>
              <w:t>E30000A - Nie je možné vyhľadať záznamy pacienta, pacient už nie je poistencom SR.</w:t>
            </w:r>
          </w:p>
          <w:p w14:paraId="0A034685" w14:textId="77777777" w:rsidR="001E1D0C" w:rsidRPr="00D95A9D" w:rsidRDefault="4B1F096C" w:rsidP="4B1F096C">
            <w:pPr>
              <w:pStyle w:val="Odsekzoznamu"/>
              <w:numPr>
                <w:ilvl w:val="0"/>
                <w:numId w:val="104"/>
              </w:numPr>
              <w:spacing w:line="276" w:lineRule="auto"/>
              <w:rPr>
                <w:sz w:val="18"/>
                <w:szCs w:val="18"/>
              </w:rPr>
            </w:pPr>
            <w:r w:rsidRPr="00D95A9D">
              <w:rPr>
                <w:sz w:val="18"/>
                <w:szCs w:val="18"/>
              </w:rPr>
              <w:t>E300022 - Nie je možné zapísať záznam z dôvodu, že pre daného pacienta je evidovaný dátum úmrtia a zdravotná dokumentácia je uzavretá.</w:t>
            </w:r>
          </w:p>
          <w:p w14:paraId="3AB5083A" w14:textId="77777777" w:rsidR="00903F4B" w:rsidRPr="00D95A9D" w:rsidRDefault="34661EDB" w:rsidP="34661EDB">
            <w:pPr>
              <w:pStyle w:val="Odsekzoznamu"/>
              <w:numPr>
                <w:ilvl w:val="0"/>
                <w:numId w:val="104"/>
              </w:numPr>
              <w:autoSpaceDE w:val="0"/>
              <w:autoSpaceDN w:val="0"/>
              <w:adjustRightInd w:val="0"/>
              <w:spacing w:after="1" w:line="276" w:lineRule="auto"/>
              <w:rPr>
                <w:rFonts w:eastAsia="Arial" w:cs="Arial"/>
                <w:sz w:val="18"/>
                <w:szCs w:val="18"/>
                <w:lang w:eastAsia="sk-SK"/>
              </w:rPr>
            </w:pPr>
            <w:r w:rsidRPr="00D95A9D">
              <w:rPr>
                <w:sz w:val="18"/>
                <w:szCs w:val="18"/>
              </w:rPr>
              <w:t>E900002 - Pre prístup k požadovaným záznamom pacienta je potrebné potvrdenie jeho prítomnosti pacienta vložením eID do čítačky.</w:t>
            </w:r>
          </w:p>
        </w:tc>
      </w:tr>
      <w:tr w:rsidR="006D10FA" w:rsidRPr="00D95A9D" w14:paraId="30EBE829"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8540B4D" w14:textId="77777777" w:rsidR="006D10FA" w:rsidRPr="00D95A9D" w:rsidRDefault="4B1F096C" w:rsidP="4B1F096C">
            <w:pPr>
              <w:spacing w:line="276" w:lineRule="auto"/>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hideMark/>
          </w:tcPr>
          <w:p w14:paraId="2B427E16" w14:textId="77777777" w:rsidR="006D10FA" w:rsidRPr="00D95A9D" w:rsidRDefault="006D10FA">
            <w:pPr>
              <w:spacing w:line="276" w:lineRule="auto"/>
              <w:rPr>
                <w:sz w:val="18"/>
                <w:szCs w:val="18"/>
              </w:rPr>
            </w:pPr>
            <w:r w:rsidRPr="00D95A9D">
              <w:t>OAU</w:t>
            </w:r>
            <w:r w:rsidR="001C6B33" w:rsidRPr="0060785F">
              <w:fldChar w:fldCharType="begin" w:fldLock="1"/>
            </w:r>
            <w:r w:rsidRPr="00D95A9D">
              <w:rPr>
                <w:sz w:val="18"/>
                <w:szCs w:val="18"/>
              </w:rPr>
              <w:instrText>MERGEFIELD Element.valueOf(x070-KodStrankyEZKO)</w:instrText>
            </w:r>
            <w:r w:rsidR="001C6B33" w:rsidRPr="0060785F">
              <w:rPr>
                <w:sz w:val="18"/>
                <w:szCs w:val="18"/>
              </w:rPr>
              <w:fldChar w:fldCharType="end"/>
            </w:r>
          </w:p>
        </w:tc>
      </w:tr>
    </w:tbl>
    <w:p w14:paraId="65364263" w14:textId="77777777" w:rsidR="00542564" w:rsidRPr="0060785F" w:rsidRDefault="4B1F096C" w:rsidP="00ED73E9">
      <w:pPr>
        <w:pStyle w:val="Nadpis2"/>
        <w:rPr>
          <w:lang w:val="sk-SK"/>
        </w:rPr>
      </w:pPr>
      <w:bookmarkStart w:id="157" w:name="_ZapisPacientskehoSumaruKontaktneUda"/>
      <w:bookmarkStart w:id="158" w:name="_Toc2079631"/>
      <w:bookmarkEnd w:id="157"/>
      <w:r w:rsidRPr="0060785F">
        <w:rPr>
          <w:lang w:val="sk-SK"/>
        </w:rPr>
        <w:t>ZapisPacientskehoSumaruKontaktneUdaje_v3</w:t>
      </w:r>
      <w:bookmarkEnd w:id="158"/>
    </w:p>
    <w:tbl>
      <w:tblPr>
        <w:tblW w:w="0" w:type="dxa"/>
        <w:jc w:val="center"/>
        <w:tblLayout w:type="fixed"/>
        <w:tblCellMar>
          <w:left w:w="60" w:type="dxa"/>
          <w:right w:w="60" w:type="dxa"/>
        </w:tblCellMar>
        <w:tblLook w:val="04A0" w:firstRow="1" w:lastRow="0" w:firstColumn="1" w:lastColumn="0" w:noHBand="0" w:noVBand="1"/>
      </w:tblPr>
      <w:tblGrid>
        <w:gridCol w:w="2160"/>
        <w:gridCol w:w="7200"/>
      </w:tblGrid>
      <w:tr w:rsidR="00542564" w:rsidRPr="00D95A9D" w14:paraId="15295197"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D9DB378" w14:textId="77777777" w:rsidR="00542564" w:rsidRPr="00D95A9D" w:rsidRDefault="4B1F096C" w:rsidP="4B1F096C">
            <w:pPr>
              <w:spacing w:line="276" w:lineRule="auto"/>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5FAE4D3" w14:textId="77777777" w:rsidR="00542564" w:rsidRPr="00D95A9D" w:rsidRDefault="00542564">
            <w:pPr>
              <w:spacing w:line="276" w:lineRule="auto"/>
              <w:rPr>
                <w:sz w:val="18"/>
                <w:szCs w:val="18"/>
              </w:rPr>
            </w:pPr>
            <w:r w:rsidRPr="00D95A9D">
              <w:rPr>
                <w:sz w:val="18"/>
                <w:szCs w:val="18"/>
              </w:rPr>
              <w:t>ZapisPacientskehoSumaruKontaktneUdaje_v3</w:t>
            </w:r>
            <w:r w:rsidR="001C6B33" w:rsidRPr="002E5438">
              <w:fldChar w:fldCharType="begin" w:fldLock="1"/>
            </w:r>
            <w:r w:rsidRPr="00D95A9D">
              <w:rPr>
                <w:sz w:val="18"/>
                <w:szCs w:val="18"/>
              </w:rPr>
              <w:instrText>MERGEFIELD Element.Name</w:instrText>
            </w:r>
            <w:r w:rsidR="001C6B33" w:rsidRPr="002E5438">
              <w:rPr>
                <w:sz w:val="18"/>
                <w:szCs w:val="18"/>
              </w:rPr>
              <w:fldChar w:fldCharType="end"/>
            </w:r>
          </w:p>
        </w:tc>
      </w:tr>
      <w:tr w:rsidR="00542564" w:rsidRPr="00D95A9D" w14:paraId="57DD77EC"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D2BC6A6" w14:textId="77777777" w:rsidR="00542564" w:rsidRPr="00D95A9D" w:rsidRDefault="4B1F096C" w:rsidP="4B1F096C">
            <w:pPr>
              <w:spacing w:line="276" w:lineRule="auto"/>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hideMark/>
          </w:tcPr>
          <w:p w14:paraId="4370C25E" w14:textId="77777777" w:rsidR="00542564" w:rsidRPr="00D95A9D" w:rsidRDefault="001C6B33" w:rsidP="4B1F096C">
            <w:pPr>
              <w:spacing w:line="276" w:lineRule="auto"/>
              <w:rPr>
                <w:sz w:val="18"/>
                <w:szCs w:val="18"/>
              </w:rPr>
            </w:pPr>
            <w:r w:rsidRPr="0059754F">
              <w:fldChar w:fldCharType="begin" w:fldLock="1"/>
            </w:r>
            <w:r w:rsidR="00542564" w:rsidRPr="00D95A9D">
              <w:rPr>
                <w:sz w:val="18"/>
                <w:szCs w:val="18"/>
              </w:rPr>
              <w:instrText>MERGEFIELD Element.valueOf(x070-Urcenie)</w:instrText>
            </w:r>
            <w:r w:rsidRPr="0059754F">
              <w:rPr>
                <w:sz w:val="18"/>
                <w:szCs w:val="18"/>
              </w:rPr>
              <w:fldChar w:fldCharType="separate"/>
            </w:r>
            <w:r w:rsidR="00542564" w:rsidRPr="00D95A9D">
              <w:rPr>
                <w:sz w:val="18"/>
                <w:szCs w:val="18"/>
              </w:rPr>
              <w:t>IS PZS</w:t>
            </w:r>
            <w:r w:rsidRPr="0059754F">
              <w:fldChar w:fldCharType="end"/>
            </w:r>
          </w:p>
        </w:tc>
      </w:tr>
      <w:tr w:rsidR="00542564" w:rsidRPr="00D95A9D" w14:paraId="1CA16277"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64E8886" w14:textId="77777777" w:rsidR="00542564" w:rsidRPr="00D95A9D" w:rsidRDefault="4B1F096C" w:rsidP="4B1F096C">
            <w:pPr>
              <w:spacing w:line="276" w:lineRule="auto"/>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DD87D2E" w14:textId="77777777" w:rsidR="00542564" w:rsidRPr="00D95A9D" w:rsidRDefault="4B1F096C" w:rsidP="4B1F096C">
            <w:pPr>
              <w:spacing w:line="276" w:lineRule="auto"/>
              <w:rPr>
                <w:sz w:val="18"/>
                <w:szCs w:val="18"/>
              </w:rPr>
            </w:pPr>
            <w:r w:rsidRPr="00D95A9D">
              <w:rPr>
                <w:sz w:val="18"/>
                <w:szCs w:val="18"/>
              </w:rPr>
              <w:t>Zápis doplnkových kontaktných údajov pacienta:</w:t>
            </w:r>
          </w:p>
          <w:p w14:paraId="25473B42" w14:textId="77777777" w:rsidR="00542564" w:rsidRPr="00D95A9D" w:rsidRDefault="4B1F096C" w:rsidP="4B1F096C">
            <w:pPr>
              <w:pStyle w:val="Odsekzoznamu"/>
              <w:numPr>
                <w:ilvl w:val="0"/>
                <w:numId w:val="109"/>
              </w:numPr>
              <w:spacing w:line="276" w:lineRule="auto"/>
              <w:rPr>
                <w:sz w:val="18"/>
                <w:szCs w:val="18"/>
              </w:rPr>
            </w:pPr>
            <w:r w:rsidRPr="00D95A9D">
              <w:rPr>
                <w:sz w:val="18"/>
                <w:szCs w:val="18"/>
              </w:rPr>
              <w:t>Aktuálna adresa</w:t>
            </w:r>
          </w:p>
          <w:p w14:paraId="38B91C08" w14:textId="77777777" w:rsidR="00542564" w:rsidRPr="00D95A9D" w:rsidRDefault="4B1F096C" w:rsidP="4B1F096C">
            <w:pPr>
              <w:pStyle w:val="Odsekzoznamu"/>
              <w:numPr>
                <w:ilvl w:val="0"/>
                <w:numId w:val="109"/>
              </w:numPr>
              <w:spacing w:line="276" w:lineRule="auto"/>
              <w:rPr>
                <w:sz w:val="18"/>
                <w:szCs w:val="18"/>
              </w:rPr>
            </w:pPr>
            <w:r w:rsidRPr="00D95A9D">
              <w:rPr>
                <w:sz w:val="18"/>
                <w:szCs w:val="18"/>
              </w:rPr>
              <w:t>ICE údaje</w:t>
            </w:r>
          </w:p>
          <w:p w14:paraId="30753C91" w14:textId="77777777" w:rsidR="00542564" w:rsidRPr="00D95A9D" w:rsidRDefault="4B1F096C" w:rsidP="4B1F096C">
            <w:pPr>
              <w:pStyle w:val="Odsekzoznamu"/>
              <w:numPr>
                <w:ilvl w:val="0"/>
                <w:numId w:val="109"/>
              </w:numPr>
              <w:spacing w:line="276" w:lineRule="auto"/>
              <w:rPr>
                <w:sz w:val="18"/>
                <w:szCs w:val="18"/>
              </w:rPr>
            </w:pPr>
            <w:r w:rsidRPr="00D95A9D">
              <w:rPr>
                <w:sz w:val="18"/>
                <w:szCs w:val="18"/>
              </w:rPr>
              <w:t>Preferovaný zdravotnícky pracovník</w:t>
            </w:r>
          </w:p>
        </w:tc>
      </w:tr>
      <w:tr w:rsidR="00542564" w:rsidRPr="00D95A9D" w14:paraId="0B476387"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764B3642" w14:textId="77777777" w:rsidR="00542564" w:rsidRPr="00D95A9D" w:rsidRDefault="4B1F096C" w:rsidP="4B1F096C">
            <w:pPr>
              <w:spacing w:line="276" w:lineRule="auto"/>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3E6D89AC" w14:textId="77777777" w:rsidR="00542564" w:rsidRPr="00D95A9D" w:rsidRDefault="4B1F096C" w:rsidP="4B1F096C">
            <w:pPr>
              <w:spacing w:line="276" w:lineRule="auto"/>
              <w:rPr>
                <w:sz w:val="18"/>
                <w:szCs w:val="18"/>
              </w:rPr>
            </w:pPr>
            <w:r w:rsidRPr="00D95A9D">
              <w:rPr>
                <w:sz w:val="18"/>
                <w:szCs w:val="18"/>
              </w:rPr>
              <w:t>Synchrónny, Asynchrónny</w:t>
            </w:r>
          </w:p>
        </w:tc>
      </w:tr>
      <w:tr w:rsidR="00542564" w:rsidRPr="00D95A9D" w14:paraId="0CD49143"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4CC1F5ED" w14:textId="77777777" w:rsidR="00542564" w:rsidRPr="00D95A9D" w:rsidRDefault="4B1F096C" w:rsidP="4B1F096C">
            <w:pPr>
              <w:spacing w:line="276" w:lineRule="auto"/>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hideMark/>
          </w:tcPr>
          <w:p w14:paraId="480474AA" w14:textId="77777777" w:rsidR="00542564" w:rsidRPr="00D95A9D" w:rsidRDefault="4B1F096C" w:rsidP="4B1F096C">
            <w:pPr>
              <w:autoSpaceDE w:val="0"/>
              <w:autoSpaceDN w:val="0"/>
              <w:adjustRightInd w:val="0"/>
              <w:spacing w:before="100" w:beforeAutospacing="1" w:after="100" w:afterAutospacing="1" w:line="276" w:lineRule="auto"/>
              <w:rPr>
                <w:rFonts w:eastAsia="Arial" w:cs="Arial"/>
                <w:sz w:val="18"/>
                <w:szCs w:val="18"/>
                <w:lang w:eastAsia="sk-SK"/>
              </w:rPr>
            </w:pPr>
            <w:r w:rsidRPr="00D95A9D">
              <w:rPr>
                <w:sz w:val="18"/>
                <w:szCs w:val="18"/>
                <w:lang w:eastAsia="sk-SK"/>
              </w:rPr>
              <w:t>Služba umožní aktualizáciu kontaktných údajov pacienta.</w:t>
            </w:r>
          </w:p>
          <w:p w14:paraId="6DFC895A" w14:textId="77777777" w:rsidR="00903F4B" w:rsidRPr="00D95A9D" w:rsidRDefault="4B1F096C" w:rsidP="4B1F096C">
            <w:pPr>
              <w:rPr>
                <w:color w:val="000000"/>
                <w:sz w:val="18"/>
                <w:szCs w:val="18"/>
              </w:rPr>
            </w:pPr>
            <w:r w:rsidRPr="00D95A9D">
              <w:rPr>
                <w:color w:val="000000"/>
                <w:sz w:val="18"/>
                <w:szCs w:val="18"/>
              </w:rPr>
              <w:t>Služba umožňuje zápis a aktualizáciu viacerých údajov jedným volaním.</w:t>
            </w:r>
          </w:p>
          <w:p w14:paraId="0C2E3B9B" w14:textId="77777777" w:rsidR="00903F4B" w:rsidRPr="00D95A9D" w:rsidRDefault="00903F4B" w:rsidP="00903F4B">
            <w:pPr>
              <w:rPr>
                <w:color w:val="000000"/>
                <w:sz w:val="18"/>
                <w:szCs w:val="18"/>
              </w:rPr>
            </w:pPr>
          </w:p>
          <w:p w14:paraId="64B1712A" w14:textId="77777777" w:rsidR="00903F4B" w:rsidRPr="00D95A9D" w:rsidRDefault="4B1F096C" w:rsidP="4B1F096C">
            <w:pPr>
              <w:rPr>
                <w:color w:val="000000"/>
                <w:sz w:val="18"/>
                <w:szCs w:val="18"/>
              </w:rPr>
            </w:pPr>
            <w:r w:rsidRPr="00D95A9D">
              <w:rPr>
                <w:b/>
                <w:bCs/>
                <w:color w:val="000000"/>
                <w:sz w:val="18"/>
                <w:szCs w:val="18"/>
              </w:rPr>
              <w:t>Vstup:</w:t>
            </w:r>
          </w:p>
          <w:p w14:paraId="064F3985" w14:textId="77777777" w:rsidR="00DD1D04" w:rsidRPr="00D95A9D" w:rsidRDefault="4B1F096C" w:rsidP="4B1F096C">
            <w:pPr>
              <w:widowControl w:val="0"/>
              <w:numPr>
                <w:ilvl w:val="0"/>
                <w:numId w:val="122"/>
              </w:numPr>
              <w:autoSpaceDE w:val="0"/>
              <w:autoSpaceDN w:val="0"/>
              <w:adjustRightInd w:val="0"/>
              <w:ind w:left="360" w:hanging="360"/>
              <w:rPr>
                <w:color w:val="000000"/>
                <w:sz w:val="18"/>
                <w:szCs w:val="18"/>
              </w:rPr>
            </w:pPr>
            <w:r w:rsidRPr="00D95A9D">
              <w:rPr>
                <w:color w:val="000000"/>
                <w:sz w:val="18"/>
                <w:szCs w:val="18"/>
              </w:rPr>
              <w:t>šifrovaný identifikátor pacienta</w:t>
            </w:r>
          </w:p>
          <w:p w14:paraId="285E4DF4" w14:textId="77777777" w:rsidR="00903F4B" w:rsidRPr="00D95A9D" w:rsidRDefault="4B1F096C" w:rsidP="4B1F096C">
            <w:pPr>
              <w:widowControl w:val="0"/>
              <w:numPr>
                <w:ilvl w:val="0"/>
                <w:numId w:val="122"/>
              </w:numPr>
              <w:autoSpaceDE w:val="0"/>
              <w:autoSpaceDN w:val="0"/>
              <w:adjustRightInd w:val="0"/>
              <w:ind w:left="360" w:hanging="360"/>
              <w:rPr>
                <w:color w:val="000000"/>
                <w:sz w:val="18"/>
                <w:szCs w:val="18"/>
              </w:rPr>
            </w:pPr>
            <w:r w:rsidRPr="00D95A9D">
              <w:rPr>
                <w:color w:val="000000"/>
                <w:sz w:val="18"/>
                <w:szCs w:val="18"/>
              </w:rPr>
              <w:t>aktuálny kontakt - kontaktná adresa, telefón a e-mail,</w:t>
            </w:r>
          </w:p>
          <w:p w14:paraId="44E14AAE" w14:textId="77777777" w:rsidR="00903F4B" w:rsidRPr="00D95A9D" w:rsidRDefault="4B1F096C" w:rsidP="4B1F096C">
            <w:pPr>
              <w:widowControl w:val="0"/>
              <w:numPr>
                <w:ilvl w:val="0"/>
                <w:numId w:val="122"/>
              </w:numPr>
              <w:autoSpaceDE w:val="0"/>
              <w:autoSpaceDN w:val="0"/>
              <w:adjustRightInd w:val="0"/>
              <w:ind w:left="360" w:hanging="360"/>
              <w:rPr>
                <w:color w:val="000000"/>
                <w:sz w:val="18"/>
                <w:szCs w:val="18"/>
              </w:rPr>
            </w:pPr>
            <w:r w:rsidRPr="00D95A9D">
              <w:rPr>
                <w:color w:val="000000"/>
                <w:sz w:val="18"/>
                <w:szCs w:val="18"/>
              </w:rPr>
              <w:t>údaje o kontaktných osobách,</w:t>
            </w:r>
          </w:p>
          <w:p w14:paraId="11FAC22A" w14:textId="77777777" w:rsidR="00903F4B" w:rsidRPr="00D95A9D" w:rsidRDefault="4B1F096C" w:rsidP="4B1F096C">
            <w:pPr>
              <w:widowControl w:val="0"/>
              <w:numPr>
                <w:ilvl w:val="0"/>
                <w:numId w:val="122"/>
              </w:numPr>
              <w:autoSpaceDE w:val="0"/>
              <w:autoSpaceDN w:val="0"/>
              <w:adjustRightInd w:val="0"/>
              <w:ind w:left="360" w:hanging="360"/>
              <w:rPr>
                <w:color w:val="000000"/>
                <w:sz w:val="18"/>
                <w:szCs w:val="18"/>
              </w:rPr>
            </w:pPr>
            <w:r w:rsidRPr="00D95A9D">
              <w:rPr>
                <w:color w:val="000000"/>
                <w:sz w:val="18"/>
                <w:szCs w:val="18"/>
              </w:rPr>
              <w:t>údaje o preferovanom zdravotníckom pracovníkovi</w:t>
            </w:r>
          </w:p>
          <w:p w14:paraId="5BF78DA3" w14:textId="77777777" w:rsidR="00903F4B" w:rsidRPr="00D95A9D" w:rsidRDefault="00903F4B" w:rsidP="00903F4B">
            <w:pPr>
              <w:rPr>
                <w:color w:val="000000"/>
                <w:sz w:val="18"/>
                <w:szCs w:val="18"/>
              </w:rPr>
            </w:pPr>
          </w:p>
          <w:p w14:paraId="430191E3" w14:textId="77777777" w:rsidR="00DD1D04" w:rsidRPr="00D95A9D" w:rsidRDefault="4B1F096C" w:rsidP="4B1F096C">
            <w:pPr>
              <w:rPr>
                <w:rFonts w:asciiTheme="minorHAnsi" w:eastAsiaTheme="minorEastAsia" w:hAnsiTheme="minorHAnsi" w:cstheme="minorBidi"/>
                <w:sz w:val="18"/>
                <w:szCs w:val="18"/>
              </w:rPr>
            </w:pPr>
            <w:r w:rsidRPr="00D95A9D">
              <w:rPr>
                <w:sz w:val="18"/>
                <w:szCs w:val="18"/>
              </w:rPr>
              <w:t>Požiadavka na službu môže obsahovať informácie o pacientovi (aktuálny kontakt) a informácie o kontaktných osobách pacienta (ICE údaje). Tieto údaje je potrebné do NZIS zasielať šifrované vykonaním nasledovného postupu:</w:t>
            </w:r>
          </w:p>
          <w:p w14:paraId="2E468BFB" w14:textId="77777777" w:rsidR="00DD1D04" w:rsidRPr="00D95A9D" w:rsidRDefault="00DD1D04" w:rsidP="34661EDB">
            <w:pPr>
              <w:pStyle w:val="Odsekzoznamu"/>
              <w:numPr>
                <w:ilvl w:val="0"/>
                <w:numId w:val="128"/>
              </w:numPr>
              <w:spacing w:after="160" w:line="256" w:lineRule="auto"/>
              <w:rPr>
                <w:sz w:val="18"/>
                <w:szCs w:val="18"/>
              </w:rPr>
            </w:pPr>
            <w:r w:rsidRPr="00D95A9D">
              <w:rPr>
                <w:sz w:val="18"/>
                <w:szCs w:val="18"/>
              </w:rPr>
              <w:t xml:space="preserve">Pripraviť si údaje v XSD type </w:t>
            </w:r>
            <w:r w:rsidRPr="00D95A9D">
              <w:rPr>
                <w:b/>
                <w:bCs/>
                <w:sz w:val="18"/>
                <w:szCs w:val="18"/>
              </w:rPr>
              <w:t>PacientskySumarKontaktneUdajeZapisPlain</w:t>
            </w:r>
            <w:r w:rsidRPr="00D95A9D">
              <w:rPr>
                <w:rStyle w:val="Odkaznapoznmkupodiarou"/>
                <w:rFonts w:asciiTheme="majorEastAsia" w:eastAsiaTheme="majorEastAsia" w:hAnsiTheme="majorEastAsia" w:cstheme="majorEastAsia"/>
                <w:sz w:val="18"/>
                <w:szCs w:val="18"/>
              </w:rPr>
              <w:footnoteReference w:id="8"/>
            </w:r>
          </w:p>
          <w:p w14:paraId="6374DFD8" w14:textId="77777777" w:rsidR="00DD1D04" w:rsidRPr="00D95A9D" w:rsidRDefault="00DD1D04" w:rsidP="34661EDB">
            <w:pPr>
              <w:pStyle w:val="Odsekzoznamu"/>
              <w:numPr>
                <w:ilvl w:val="0"/>
                <w:numId w:val="128"/>
              </w:numPr>
              <w:spacing w:after="160" w:line="256" w:lineRule="auto"/>
              <w:rPr>
                <w:sz w:val="18"/>
                <w:szCs w:val="18"/>
              </w:rPr>
            </w:pPr>
            <w:r w:rsidRPr="00D95A9D">
              <w:rPr>
                <w:sz w:val="18"/>
                <w:szCs w:val="18"/>
              </w:rPr>
              <w:t xml:space="preserve">Vložiť ich do elementu Data XSD typu </w:t>
            </w:r>
            <w:r w:rsidRPr="00D95A9D">
              <w:rPr>
                <w:b/>
                <w:bCs/>
                <w:sz w:val="18"/>
                <w:szCs w:val="18"/>
              </w:rPr>
              <w:t>SDSEnvelope</w:t>
            </w:r>
            <w:r w:rsidRPr="00D95A9D">
              <w:rPr>
                <w:rStyle w:val="Odkaznapoznmkupodiarou"/>
                <w:rFonts w:asciiTheme="majorEastAsia" w:eastAsiaTheme="majorEastAsia" w:hAnsiTheme="majorEastAsia" w:cstheme="majorEastAsia"/>
                <w:sz w:val="18"/>
                <w:szCs w:val="18"/>
              </w:rPr>
              <w:footnoteReference w:id="9"/>
            </w:r>
            <w:r w:rsidRPr="00D95A9D">
              <w:rPr>
                <w:sz w:val="18"/>
                <w:szCs w:val="18"/>
              </w:rPr>
              <w:t>, ktorý sa využíva na prenos šifrovaných údajov v NZIS</w:t>
            </w:r>
          </w:p>
          <w:p w14:paraId="15BC3C23" w14:textId="77777777" w:rsidR="00DD1D04" w:rsidRPr="00D95A9D" w:rsidRDefault="34661EDB" w:rsidP="34661EDB">
            <w:pPr>
              <w:pStyle w:val="Odsekzoznamu"/>
              <w:numPr>
                <w:ilvl w:val="0"/>
                <w:numId w:val="128"/>
              </w:numPr>
              <w:spacing w:after="160" w:line="256" w:lineRule="auto"/>
              <w:rPr>
                <w:sz w:val="18"/>
                <w:szCs w:val="18"/>
              </w:rPr>
            </w:pPr>
            <w:r w:rsidRPr="00D95A9D">
              <w:rPr>
                <w:sz w:val="18"/>
                <w:szCs w:val="18"/>
              </w:rPr>
              <w:t>Zaserializovať XML element SDSEnvelope ako textový reťazec (v UTF8 kódovaní) a prekódovať ho na byte[]</w:t>
            </w:r>
          </w:p>
          <w:p w14:paraId="715BB5F2" w14:textId="77777777" w:rsidR="00DD1D04" w:rsidRPr="00D95A9D" w:rsidRDefault="34661EDB" w:rsidP="34661EDB">
            <w:pPr>
              <w:pStyle w:val="Odsekzoznamu"/>
              <w:numPr>
                <w:ilvl w:val="0"/>
                <w:numId w:val="128"/>
              </w:numPr>
              <w:spacing w:after="160" w:line="256" w:lineRule="auto"/>
              <w:rPr>
                <w:sz w:val="18"/>
                <w:szCs w:val="18"/>
              </w:rPr>
            </w:pPr>
            <w:r w:rsidRPr="00D95A9D">
              <w:rPr>
                <w:sz w:val="18"/>
                <w:szCs w:val="18"/>
              </w:rPr>
              <w:t>Zavolať metódu EhealthCryptoController.</w:t>
            </w:r>
            <w:r w:rsidRPr="00D95A9D">
              <w:rPr>
                <w:b/>
                <w:bCs/>
                <w:sz w:val="18"/>
                <w:szCs w:val="18"/>
              </w:rPr>
              <w:t>EncryptForNzis</w:t>
            </w:r>
            <w:r w:rsidRPr="00D95A9D">
              <w:rPr>
                <w:sz w:val="18"/>
                <w:szCs w:val="18"/>
              </w:rPr>
              <w:t xml:space="preserve"> a na vstupe jej odovzdať pripravené pole bajtov</w:t>
            </w:r>
          </w:p>
          <w:p w14:paraId="665FFDB2" w14:textId="77777777" w:rsidR="00DD1D04" w:rsidRPr="00D95A9D" w:rsidRDefault="4B1F096C" w:rsidP="4B1F096C">
            <w:pPr>
              <w:pStyle w:val="Odsekzoznamu"/>
              <w:numPr>
                <w:ilvl w:val="0"/>
                <w:numId w:val="128"/>
              </w:numPr>
              <w:spacing w:after="160" w:line="256" w:lineRule="auto"/>
              <w:rPr>
                <w:sz w:val="18"/>
                <w:szCs w:val="18"/>
              </w:rPr>
            </w:pPr>
            <w:r w:rsidRPr="00D95A9D">
              <w:rPr>
                <w:sz w:val="18"/>
                <w:szCs w:val="18"/>
              </w:rPr>
              <w:t>Na výstupe metódy je hodnota typu byte[], ktorá obsahuje šifrované osobné údaje</w:t>
            </w:r>
          </w:p>
          <w:p w14:paraId="0B948E61" w14:textId="77777777" w:rsidR="00DD1D04" w:rsidRPr="00D95A9D" w:rsidRDefault="00DD1D04" w:rsidP="4B1F096C">
            <w:pPr>
              <w:pStyle w:val="Odsekzoznamu"/>
              <w:numPr>
                <w:ilvl w:val="0"/>
                <w:numId w:val="128"/>
              </w:numPr>
              <w:spacing w:after="160" w:line="256" w:lineRule="auto"/>
              <w:rPr>
                <w:sz w:val="18"/>
                <w:szCs w:val="18"/>
              </w:rPr>
            </w:pPr>
            <w:r w:rsidRPr="00D95A9D">
              <w:rPr>
                <w:sz w:val="18"/>
                <w:szCs w:val="18"/>
              </w:rPr>
              <w:t>Pripraviť si vstup pre službu cez XSD typ KontaktneUdajePacientskehoSumaraVstup_v3</w:t>
            </w:r>
            <w:r w:rsidRPr="00D95A9D">
              <w:rPr>
                <w:rStyle w:val="Odkaznapoznmkupodiarou"/>
                <w:rFonts w:asciiTheme="majorEastAsia" w:eastAsiaTheme="majorEastAsia" w:hAnsiTheme="majorEastAsia" w:cstheme="majorEastAsia"/>
                <w:sz w:val="18"/>
                <w:szCs w:val="18"/>
              </w:rPr>
              <w:footnoteReference w:id="10"/>
            </w:r>
          </w:p>
          <w:p w14:paraId="5D26C440" w14:textId="77777777" w:rsidR="00DD1D04" w:rsidRPr="00D95A9D" w:rsidRDefault="34661EDB" w:rsidP="34661EDB">
            <w:pPr>
              <w:pStyle w:val="Odsekzoznamu"/>
              <w:numPr>
                <w:ilvl w:val="0"/>
                <w:numId w:val="128"/>
              </w:numPr>
              <w:spacing w:after="160" w:line="256" w:lineRule="auto"/>
              <w:rPr>
                <w:sz w:val="18"/>
                <w:szCs w:val="18"/>
              </w:rPr>
            </w:pPr>
            <w:r w:rsidRPr="00D95A9D">
              <w:rPr>
                <w:sz w:val="18"/>
                <w:szCs w:val="18"/>
              </w:rPr>
              <w:t>Šifrované osobné údaje zakódovať cez base64 a naplniť do elementu Data</w:t>
            </w:r>
          </w:p>
          <w:p w14:paraId="3343C11D" w14:textId="77777777" w:rsidR="00DD1D04" w:rsidRPr="00D95A9D" w:rsidRDefault="4B1F096C" w:rsidP="4B1F096C">
            <w:pPr>
              <w:rPr>
                <w:sz w:val="18"/>
                <w:szCs w:val="18"/>
              </w:rPr>
            </w:pPr>
            <w:r w:rsidRPr="00D95A9D">
              <w:rPr>
                <w:sz w:val="18"/>
                <w:szCs w:val="18"/>
              </w:rPr>
              <w:lastRenderedPageBreak/>
              <w:t>Príklad:</w:t>
            </w:r>
          </w:p>
          <w:p w14:paraId="495444A9" w14:textId="77777777" w:rsidR="00DD1D04" w:rsidRPr="00D95A9D" w:rsidRDefault="34661EDB" w:rsidP="34661EDB">
            <w:pPr>
              <w:pStyle w:val="Odsekzoznamu"/>
              <w:numPr>
                <w:ilvl w:val="0"/>
                <w:numId w:val="129"/>
              </w:numPr>
              <w:spacing w:after="160" w:line="256" w:lineRule="auto"/>
              <w:rPr>
                <w:sz w:val="18"/>
                <w:szCs w:val="18"/>
              </w:rPr>
            </w:pPr>
            <w:r w:rsidRPr="00D95A9D">
              <w:rPr>
                <w:sz w:val="18"/>
                <w:szCs w:val="18"/>
              </w:rPr>
              <w:t>Príklad vstupu obsahujúceho osobné údaje občanov (informácie o pacientovi + kontaktné osoby) zabalené v SDSEnvelope (vstup pre šifrovanie) Prilohy_*\Priklady\EZKO\ZapisPacientskehoSumaruKontaktneUdaje_v3_Data.xml</w:t>
            </w:r>
          </w:p>
          <w:p w14:paraId="40DADA0A" w14:textId="77777777" w:rsidR="00DD1D04" w:rsidRPr="00D95A9D" w:rsidRDefault="34661EDB" w:rsidP="34661EDB">
            <w:pPr>
              <w:pStyle w:val="Odsekzoznamu"/>
              <w:numPr>
                <w:ilvl w:val="0"/>
                <w:numId w:val="129"/>
              </w:numPr>
              <w:spacing w:after="160" w:line="256" w:lineRule="auto"/>
              <w:rPr>
                <w:sz w:val="18"/>
                <w:szCs w:val="18"/>
              </w:rPr>
            </w:pPr>
            <w:r w:rsidRPr="00D95A9D">
              <w:rPr>
                <w:sz w:val="18"/>
                <w:szCs w:val="18"/>
              </w:rPr>
              <w:t>Príklad požiadavky na službu po naplnení elementu Data Prilohy_*\Priklady\EZKO\ZapisPacientskehoSumaruKontaktneUdaje_v3_Request.xml</w:t>
            </w:r>
          </w:p>
          <w:p w14:paraId="26EB98E3" w14:textId="77777777" w:rsidR="00542564" w:rsidRPr="00D95A9D" w:rsidRDefault="4B1F096C" w:rsidP="4B1F096C">
            <w:pPr>
              <w:autoSpaceDE w:val="0"/>
              <w:autoSpaceDN w:val="0"/>
              <w:adjustRightInd w:val="0"/>
              <w:rPr>
                <w:rFonts w:eastAsia="Arial" w:cs="Arial"/>
                <w:b/>
                <w:bCs/>
                <w:sz w:val="18"/>
                <w:szCs w:val="18"/>
                <w:lang w:eastAsia="sk-SK"/>
              </w:rPr>
            </w:pPr>
            <w:r w:rsidRPr="00D95A9D">
              <w:rPr>
                <w:b/>
                <w:bCs/>
                <w:sz w:val="18"/>
                <w:szCs w:val="18"/>
                <w:lang w:eastAsia="sk-SK"/>
              </w:rPr>
              <w:t>Výstup:</w:t>
            </w:r>
          </w:p>
          <w:p w14:paraId="3754FB7B" w14:textId="40FEE139" w:rsidR="00542564" w:rsidRPr="00A96AA2" w:rsidRDefault="4B1F096C" w:rsidP="4B1F096C">
            <w:pPr>
              <w:pStyle w:val="Odsekzoznamu"/>
              <w:numPr>
                <w:ilvl w:val="0"/>
                <w:numId w:val="110"/>
              </w:numPr>
              <w:autoSpaceDE w:val="0"/>
              <w:autoSpaceDN w:val="0"/>
              <w:adjustRightInd w:val="0"/>
              <w:rPr>
                <w:rFonts w:eastAsia="Arial" w:cs="Arial"/>
                <w:sz w:val="18"/>
                <w:szCs w:val="18"/>
                <w:lang w:eastAsia="sk-SK"/>
              </w:rPr>
            </w:pPr>
            <w:r w:rsidRPr="00D95A9D">
              <w:rPr>
                <w:sz w:val="18"/>
                <w:szCs w:val="18"/>
                <w:lang w:eastAsia="sk-SK"/>
              </w:rPr>
              <w:t>Potvrdenie vykonania zápisu</w:t>
            </w:r>
          </w:p>
          <w:p w14:paraId="5AE52AE6" w14:textId="77777777" w:rsidR="00D7212B" w:rsidRDefault="00D7212B" w:rsidP="00D7212B">
            <w:pPr>
              <w:rPr>
                <w:rFonts w:eastAsia="Arial"/>
                <w:sz w:val="18"/>
                <w:szCs w:val="18"/>
                <w:lang w:eastAsia="sk-SK"/>
              </w:rPr>
            </w:pPr>
            <w:r w:rsidRPr="00702993">
              <w:rPr>
                <w:rFonts w:eastAsia="Arial"/>
                <w:sz w:val="18"/>
                <w:szCs w:val="18"/>
                <w:lang w:eastAsia="sk-SK"/>
              </w:rPr>
              <w:t xml:space="preserve">Poznámka: </w:t>
            </w:r>
          </w:p>
          <w:p w14:paraId="0D130D8B" w14:textId="24ABAA19" w:rsidR="00D7212B" w:rsidRPr="00D95A9D" w:rsidRDefault="00D7212B" w:rsidP="00D7212B">
            <w:pPr>
              <w:pStyle w:val="Odsekzoznamu"/>
              <w:numPr>
                <w:ilvl w:val="0"/>
                <w:numId w:val="110"/>
              </w:numPr>
              <w:autoSpaceDE w:val="0"/>
              <w:autoSpaceDN w:val="0"/>
              <w:adjustRightInd w:val="0"/>
              <w:rPr>
                <w:rFonts w:eastAsia="Arial" w:cs="Arial"/>
                <w:sz w:val="18"/>
                <w:szCs w:val="18"/>
                <w:lang w:eastAsia="sk-SK"/>
              </w:rPr>
            </w:pPr>
            <w:r>
              <w:rPr>
                <w:rFonts w:eastAsia="Arial"/>
                <w:sz w:val="18"/>
                <w:szCs w:val="18"/>
                <w:lang w:eastAsia="sk-SK"/>
              </w:rPr>
              <w:t>Z dôvodu, že na výstupe nie sú identifikátory novo vytvorených záznamov je po každom zápise (minimálne v prípade vytvárania nových záznamov) vhodné opätovne volať čítaciu službu DajPacientskySumarKontaktneUdaje_v3 a opätovne si načítať platnú množinu evidovaných kontaktných údajov PrZS.</w:t>
            </w:r>
          </w:p>
          <w:p w14:paraId="52406E4E" w14:textId="77777777" w:rsidR="00030860" w:rsidRPr="00D95A9D" w:rsidRDefault="00030860" w:rsidP="00030860">
            <w:pPr>
              <w:pStyle w:val="Odsekzoznamu"/>
              <w:autoSpaceDE w:val="0"/>
              <w:autoSpaceDN w:val="0"/>
              <w:adjustRightInd w:val="0"/>
              <w:rPr>
                <w:rFonts w:cs="Arial"/>
                <w:sz w:val="18"/>
                <w:szCs w:val="18"/>
                <w:lang w:eastAsia="sk-SK"/>
              </w:rPr>
            </w:pPr>
          </w:p>
        </w:tc>
      </w:tr>
      <w:tr w:rsidR="00542564" w:rsidRPr="00D95A9D" w14:paraId="54C2DE91"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1D57288" w14:textId="77777777" w:rsidR="00542564" w:rsidRPr="00D95A9D" w:rsidRDefault="4B1F096C" w:rsidP="4B1F096C">
            <w:pPr>
              <w:spacing w:line="276" w:lineRule="auto"/>
              <w:rPr>
                <w:sz w:val="18"/>
                <w:szCs w:val="18"/>
              </w:rPr>
            </w:pPr>
            <w:r w:rsidRPr="00D95A9D">
              <w:rPr>
                <w:sz w:val="18"/>
                <w:szCs w:val="18"/>
              </w:rPr>
              <w:lastRenderedPageBreak/>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0497B848" w14:textId="77777777" w:rsidR="00542564" w:rsidRPr="00D95A9D" w:rsidRDefault="4B1F096C" w:rsidP="4B1F096C">
            <w:pPr>
              <w:pStyle w:val="Odsekzoznamu"/>
              <w:numPr>
                <w:ilvl w:val="0"/>
                <w:numId w:val="110"/>
              </w:numPr>
              <w:autoSpaceDE w:val="0"/>
              <w:autoSpaceDN w:val="0"/>
              <w:adjustRightInd w:val="0"/>
              <w:spacing w:after="1" w:line="276" w:lineRule="auto"/>
              <w:rPr>
                <w:rFonts w:eastAsia="Arial" w:cs="Arial"/>
                <w:sz w:val="18"/>
                <w:szCs w:val="18"/>
                <w:lang w:eastAsia="sk-SK"/>
              </w:rPr>
            </w:pPr>
            <w:r w:rsidRPr="00D95A9D">
              <w:rPr>
                <w:sz w:val="18"/>
                <w:szCs w:val="18"/>
                <w:lang w:eastAsia="sk-SK"/>
              </w:rPr>
              <w:t>ZapisPacientskehoSumaruKontaktneUdaje_v3_Request.xsd</w:t>
            </w:r>
          </w:p>
          <w:p w14:paraId="4B8552B6" w14:textId="77777777" w:rsidR="00542564" w:rsidRPr="00D95A9D" w:rsidRDefault="4B1F096C" w:rsidP="4B1F096C">
            <w:pPr>
              <w:pStyle w:val="Odsekzoznamu"/>
              <w:numPr>
                <w:ilvl w:val="0"/>
                <w:numId w:val="110"/>
              </w:numPr>
              <w:autoSpaceDE w:val="0"/>
              <w:autoSpaceDN w:val="0"/>
              <w:adjustRightInd w:val="0"/>
              <w:spacing w:after="1" w:line="276" w:lineRule="auto"/>
              <w:rPr>
                <w:rFonts w:eastAsia="Arial" w:cs="Arial"/>
                <w:sz w:val="18"/>
                <w:szCs w:val="18"/>
                <w:lang w:eastAsia="sk-SK"/>
              </w:rPr>
            </w:pPr>
            <w:r w:rsidRPr="00D95A9D">
              <w:rPr>
                <w:sz w:val="18"/>
                <w:szCs w:val="18"/>
                <w:lang w:eastAsia="sk-SK"/>
              </w:rPr>
              <w:t>ZapisPacientskehoSumaruKontaktneUdaje_v3_Data.xsd</w:t>
            </w:r>
          </w:p>
        </w:tc>
      </w:tr>
      <w:tr w:rsidR="00542564" w:rsidRPr="00D95A9D" w14:paraId="20629691"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2E14155" w14:textId="77777777" w:rsidR="00542564" w:rsidRPr="00D95A9D" w:rsidRDefault="4B1F096C" w:rsidP="4B1F096C">
            <w:pPr>
              <w:spacing w:line="276" w:lineRule="auto"/>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26943FDC" w14:textId="77777777" w:rsidR="00542564" w:rsidRPr="00D95A9D" w:rsidRDefault="4B1F096C" w:rsidP="4B1F096C">
            <w:pPr>
              <w:numPr>
                <w:ilvl w:val="0"/>
                <w:numId w:val="108"/>
              </w:numPr>
              <w:autoSpaceDE w:val="0"/>
              <w:autoSpaceDN w:val="0"/>
              <w:adjustRightInd w:val="0"/>
              <w:spacing w:after="1" w:line="276" w:lineRule="auto"/>
              <w:rPr>
                <w:rFonts w:eastAsia="Arial" w:cs="Arial"/>
                <w:sz w:val="18"/>
                <w:szCs w:val="18"/>
                <w:lang w:eastAsia="sk-SK"/>
              </w:rPr>
            </w:pPr>
            <w:r w:rsidRPr="00D95A9D">
              <w:rPr>
                <w:sz w:val="18"/>
                <w:szCs w:val="18"/>
                <w:lang w:eastAsia="sk-SK"/>
              </w:rPr>
              <w:t>ZapisPacientskehoSumaruKontaktneUdaje_v3_Response.xsd</w:t>
            </w:r>
          </w:p>
        </w:tc>
      </w:tr>
      <w:tr w:rsidR="00542564" w:rsidRPr="00D95A9D" w14:paraId="3DC2FA73"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13702A2" w14:textId="77777777" w:rsidR="00542564" w:rsidRPr="00D95A9D" w:rsidRDefault="4B1F096C" w:rsidP="4B1F096C">
            <w:pPr>
              <w:spacing w:line="276" w:lineRule="auto"/>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366CBF0B" w14:textId="77777777" w:rsidR="00030860" w:rsidRPr="00D95A9D" w:rsidRDefault="4B1F096C" w:rsidP="4B1F096C">
            <w:pPr>
              <w:numPr>
                <w:ilvl w:val="0"/>
                <w:numId w:val="104"/>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04E9D9B3" w14:textId="77777777" w:rsidR="00542564" w:rsidRPr="00D95A9D" w:rsidRDefault="4B1F096C" w:rsidP="4B1F096C">
            <w:pPr>
              <w:pStyle w:val="Odsekzoznamu"/>
              <w:numPr>
                <w:ilvl w:val="0"/>
                <w:numId w:val="104"/>
              </w:numPr>
              <w:autoSpaceDE w:val="0"/>
              <w:autoSpaceDN w:val="0"/>
              <w:adjustRightInd w:val="0"/>
              <w:spacing w:after="1" w:line="276" w:lineRule="auto"/>
              <w:rPr>
                <w:sz w:val="18"/>
                <w:szCs w:val="18"/>
              </w:rPr>
            </w:pPr>
            <w:r w:rsidRPr="00D95A9D">
              <w:rPr>
                <w:sz w:val="18"/>
                <w:szCs w:val="18"/>
                <w:lang w:eastAsia="sk-SK"/>
              </w:rPr>
              <w:t>Službu je použiť len pre pacienta, ktorý je súčasťou NZIS</w:t>
            </w:r>
          </w:p>
          <w:p w14:paraId="1A5158A9" w14:textId="77777777" w:rsidR="00903F4B" w:rsidRPr="00D95A9D" w:rsidRDefault="34661EDB" w:rsidP="34661EDB">
            <w:pPr>
              <w:pStyle w:val="Odsekzoznamu"/>
              <w:numPr>
                <w:ilvl w:val="0"/>
                <w:numId w:val="104"/>
              </w:numPr>
              <w:autoSpaceDE w:val="0"/>
              <w:autoSpaceDN w:val="0"/>
              <w:adjustRightInd w:val="0"/>
              <w:spacing w:after="1" w:line="276" w:lineRule="auto"/>
              <w:rPr>
                <w:sz w:val="18"/>
                <w:szCs w:val="18"/>
              </w:rPr>
            </w:pPr>
            <w:r w:rsidRPr="00D95A9D">
              <w:rPr>
                <w:sz w:val="18"/>
                <w:szCs w:val="18"/>
              </w:rPr>
              <w:t>ZPr nemôže aktualizovať záznamy o núdzovom kontakte a preferovanom ZPr, ak tieto záznamy vytvoril PrZS.</w:t>
            </w:r>
          </w:p>
        </w:tc>
      </w:tr>
      <w:tr w:rsidR="00542564" w:rsidRPr="00D95A9D" w14:paraId="7EBABAF8"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7C0EEA4F" w14:textId="77777777" w:rsidR="00542564" w:rsidRPr="00D95A9D" w:rsidRDefault="4B1F096C" w:rsidP="4B1F096C">
            <w:pPr>
              <w:spacing w:line="276" w:lineRule="auto"/>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33FE56A" w14:textId="77777777" w:rsidR="00DB0E89" w:rsidRPr="00D95A9D" w:rsidRDefault="34661EDB" w:rsidP="34661EDB">
            <w:pPr>
              <w:pStyle w:val="Odsekzoznamu"/>
              <w:numPr>
                <w:ilvl w:val="0"/>
                <w:numId w:val="104"/>
              </w:numPr>
              <w:autoSpaceDE w:val="0"/>
              <w:autoSpaceDN w:val="0"/>
              <w:adjustRightInd w:val="0"/>
              <w:spacing w:after="1"/>
              <w:rPr>
                <w:sz w:val="18"/>
                <w:szCs w:val="18"/>
              </w:rPr>
            </w:pPr>
            <w:r w:rsidRPr="00D95A9D">
              <w:rPr>
                <w:sz w:val="18"/>
                <w:szCs w:val="18"/>
              </w:rPr>
              <w:t>E000002 - Záznam nebol uložený do Systému ezdravie. Kontaktujte dodávateľa informačného systému pre odstránenie chyby.  Po odstránení chyby opätovne vykonajte zápis do pacientskeho sumáru</w:t>
            </w:r>
          </w:p>
          <w:p w14:paraId="2550F225" w14:textId="77777777" w:rsidR="00DB0E89" w:rsidRPr="00D95A9D" w:rsidRDefault="34661EDB" w:rsidP="34661EDB">
            <w:pPr>
              <w:pStyle w:val="Odsekzoznamu"/>
              <w:numPr>
                <w:ilvl w:val="0"/>
                <w:numId w:val="104"/>
              </w:numPr>
              <w:autoSpaceDE w:val="0"/>
              <w:autoSpaceDN w:val="0"/>
              <w:adjustRightInd w:val="0"/>
              <w:spacing w:after="1"/>
              <w:rPr>
                <w:sz w:val="18"/>
                <w:szCs w:val="18"/>
              </w:rPr>
            </w:pPr>
            <w:r w:rsidRPr="00D95A9D">
              <w:rPr>
                <w:sz w:val="18"/>
                <w:szCs w:val="18"/>
              </w:rPr>
              <w:t>E300003 - Záznam nebol uložený do Systému ezdravie z dôvodu neočakávanej chyby na NCZI. Pokúste o uloženie záznamu neskôr</w:t>
            </w:r>
          </w:p>
          <w:p w14:paraId="2D6638BA" w14:textId="77777777" w:rsidR="00DB0E89" w:rsidRPr="00D95A9D" w:rsidRDefault="4B1F096C" w:rsidP="4B1F096C">
            <w:pPr>
              <w:pStyle w:val="Odsekzoznamu"/>
              <w:numPr>
                <w:ilvl w:val="0"/>
                <w:numId w:val="104"/>
              </w:numPr>
              <w:autoSpaceDE w:val="0"/>
              <w:autoSpaceDN w:val="0"/>
              <w:adjustRightInd w:val="0"/>
              <w:spacing w:after="1"/>
              <w:rPr>
                <w:sz w:val="18"/>
                <w:szCs w:val="18"/>
              </w:rPr>
            </w:pPr>
            <w:r w:rsidRPr="00D95A9D">
              <w:rPr>
                <w:sz w:val="18"/>
                <w:szCs w:val="18"/>
              </w:rPr>
              <w:t>E30000A - Nie je možné vyhľadať záznamy pacienta, pacient už nie je poistencom SR.</w:t>
            </w:r>
          </w:p>
          <w:p w14:paraId="459B15C1" w14:textId="77777777" w:rsidR="00DB0E89" w:rsidRPr="00D95A9D" w:rsidRDefault="4B1F096C" w:rsidP="4B1F096C">
            <w:pPr>
              <w:pStyle w:val="Odsekzoznamu"/>
              <w:numPr>
                <w:ilvl w:val="0"/>
                <w:numId w:val="104"/>
              </w:numPr>
              <w:autoSpaceDE w:val="0"/>
              <w:autoSpaceDN w:val="0"/>
              <w:adjustRightInd w:val="0"/>
              <w:spacing w:after="1"/>
              <w:rPr>
                <w:sz w:val="18"/>
                <w:szCs w:val="18"/>
              </w:rPr>
            </w:pPr>
            <w:r w:rsidRPr="00D95A9D">
              <w:rPr>
                <w:sz w:val="18"/>
                <w:szCs w:val="18"/>
              </w:rPr>
              <w:t>E300013 - Nemáte oprávnenie zmazať/aktualizovať záznam, ktorý vytvoril občan.</w:t>
            </w:r>
          </w:p>
          <w:p w14:paraId="699E7350" w14:textId="77777777" w:rsidR="00EE0307" w:rsidRPr="00D95A9D" w:rsidRDefault="4B1F096C" w:rsidP="4B1F096C">
            <w:pPr>
              <w:pStyle w:val="Odsekzoznamu"/>
              <w:numPr>
                <w:ilvl w:val="0"/>
                <w:numId w:val="104"/>
              </w:numPr>
              <w:autoSpaceDE w:val="0"/>
              <w:autoSpaceDN w:val="0"/>
              <w:adjustRightInd w:val="0"/>
              <w:spacing w:after="1" w:line="276" w:lineRule="auto"/>
              <w:rPr>
                <w:rFonts w:eastAsia="Arial" w:cs="Arial"/>
                <w:sz w:val="18"/>
                <w:szCs w:val="18"/>
                <w:lang w:eastAsia="sk-SK"/>
              </w:rPr>
            </w:pPr>
            <w:r w:rsidRPr="00D95A9D">
              <w:rPr>
                <w:sz w:val="18"/>
                <w:szCs w:val="18"/>
              </w:rPr>
              <w:t>E300022 - Nie je možné zapísať záznam z dôvodu, že pre daného pacienta je evidovaný dátum úmrtia a zdravotná dokumentácia je uzavretá.</w:t>
            </w:r>
          </w:p>
        </w:tc>
      </w:tr>
      <w:tr w:rsidR="00542564" w:rsidRPr="00D95A9D" w14:paraId="14431788"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CA3C669" w14:textId="77777777" w:rsidR="00542564" w:rsidRPr="00D95A9D" w:rsidRDefault="4B1F096C" w:rsidP="4B1F096C">
            <w:pPr>
              <w:spacing w:line="276" w:lineRule="auto"/>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hideMark/>
          </w:tcPr>
          <w:p w14:paraId="11FF8FFA" w14:textId="77777777" w:rsidR="00542564" w:rsidRPr="00D95A9D" w:rsidRDefault="00542564">
            <w:pPr>
              <w:spacing w:line="276" w:lineRule="auto"/>
              <w:rPr>
                <w:sz w:val="18"/>
                <w:szCs w:val="18"/>
              </w:rPr>
            </w:pPr>
            <w:r w:rsidRPr="00D95A9D">
              <w:rPr>
                <w:sz w:val="18"/>
                <w:szCs w:val="18"/>
              </w:rPr>
              <w:t>OAU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6CEA683D" w14:textId="77777777" w:rsidR="00030860" w:rsidRPr="002E5438" w:rsidRDefault="4B1F096C" w:rsidP="00ED73E9">
      <w:pPr>
        <w:pStyle w:val="Nadpis2"/>
        <w:rPr>
          <w:lang w:val="sk-SK"/>
        </w:rPr>
      </w:pPr>
      <w:bookmarkStart w:id="159" w:name="_ZapisPacientskehoSumaruVarovania_v2"/>
      <w:bookmarkStart w:id="160" w:name="_Toc2079632"/>
      <w:bookmarkEnd w:id="159"/>
      <w:r w:rsidRPr="002E5438">
        <w:rPr>
          <w:lang w:val="sk-SK"/>
        </w:rPr>
        <w:t>ZapisPacientskehoSumaruVarovania_v2</w:t>
      </w:r>
      <w:bookmarkEnd w:id="160"/>
    </w:p>
    <w:tbl>
      <w:tblPr>
        <w:tblW w:w="0" w:type="dxa"/>
        <w:jc w:val="center"/>
        <w:tblLayout w:type="fixed"/>
        <w:tblCellMar>
          <w:left w:w="60" w:type="dxa"/>
          <w:right w:w="60" w:type="dxa"/>
        </w:tblCellMar>
        <w:tblLook w:val="04A0" w:firstRow="1" w:lastRow="0" w:firstColumn="1" w:lastColumn="0" w:noHBand="0" w:noVBand="1"/>
      </w:tblPr>
      <w:tblGrid>
        <w:gridCol w:w="2160"/>
        <w:gridCol w:w="7200"/>
      </w:tblGrid>
      <w:tr w:rsidR="00030860" w:rsidRPr="00D95A9D" w14:paraId="1D080669"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77ADCFF6" w14:textId="77777777" w:rsidR="00030860" w:rsidRPr="00D95A9D" w:rsidRDefault="4B1F096C" w:rsidP="4B1F096C">
            <w:pPr>
              <w:spacing w:line="276" w:lineRule="auto"/>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2100E78" w14:textId="77777777" w:rsidR="00030860" w:rsidRPr="00D95A9D" w:rsidRDefault="00030860">
            <w:pPr>
              <w:spacing w:line="276" w:lineRule="auto"/>
              <w:rPr>
                <w:sz w:val="18"/>
                <w:szCs w:val="18"/>
              </w:rPr>
            </w:pPr>
            <w:r w:rsidRPr="00D95A9D">
              <w:rPr>
                <w:sz w:val="18"/>
                <w:szCs w:val="18"/>
              </w:rPr>
              <w:t xml:space="preserve">ZapisPacientskehoSumaruVarovania_v2 </w:t>
            </w:r>
            <w:r w:rsidR="001C6B33" w:rsidRPr="002E5438">
              <w:fldChar w:fldCharType="begin" w:fldLock="1"/>
            </w:r>
            <w:r w:rsidRPr="00D95A9D">
              <w:rPr>
                <w:sz w:val="18"/>
                <w:szCs w:val="18"/>
              </w:rPr>
              <w:instrText>MERGEFIELD Element.Name</w:instrText>
            </w:r>
            <w:r w:rsidR="001C6B33" w:rsidRPr="002E5438">
              <w:rPr>
                <w:sz w:val="18"/>
                <w:szCs w:val="18"/>
              </w:rPr>
              <w:fldChar w:fldCharType="end"/>
            </w:r>
          </w:p>
        </w:tc>
      </w:tr>
      <w:tr w:rsidR="00030860" w:rsidRPr="00D95A9D" w14:paraId="7B1155C3"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7EAA470" w14:textId="77777777" w:rsidR="00030860" w:rsidRPr="00D95A9D" w:rsidRDefault="4B1F096C" w:rsidP="4B1F096C">
            <w:pPr>
              <w:spacing w:line="276" w:lineRule="auto"/>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FB342AA" w14:textId="77777777" w:rsidR="00030860" w:rsidRPr="00D95A9D" w:rsidRDefault="001C6B33" w:rsidP="4B1F096C">
            <w:pPr>
              <w:spacing w:line="276" w:lineRule="auto"/>
              <w:rPr>
                <w:sz w:val="18"/>
                <w:szCs w:val="18"/>
              </w:rPr>
            </w:pPr>
            <w:r w:rsidRPr="0059754F">
              <w:fldChar w:fldCharType="begin" w:fldLock="1"/>
            </w:r>
            <w:r w:rsidR="00030860" w:rsidRPr="00D95A9D">
              <w:rPr>
                <w:sz w:val="18"/>
                <w:szCs w:val="18"/>
              </w:rPr>
              <w:instrText>MERGEFIELD Element.valueOf(x070-Urcenie)</w:instrText>
            </w:r>
            <w:r w:rsidRPr="0059754F">
              <w:rPr>
                <w:sz w:val="18"/>
                <w:szCs w:val="18"/>
              </w:rPr>
              <w:fldChar w:fldCharType="separate"/>
            </w:r>
            <w:r w:rsidR="00030860" w:rsidRPr="00D95A9D">
              <w:rPr>
                <w:sz w:val="18"/>
                <w:szCs w:val="18"/>
              </w:rPr>
              <w:t>IS PZS</w:t>
            </w:r>
            <w:r w:rsidRPr="0059754F">
              <w:fldChar w:fldCharType="end"/>
            </w:r>
          </w:p>
        </w:tc>
      </w:tr>
      <w:tr w:rsidR="00030860" w:rsidRPr="00D95A9D" w14:paraId="280F54B9"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3140A28" w14:textId="77777777" w:rsidR="00030860" w:rsidRPr="00D95A9D" w:rsidRDefault="4B1F096C" w:rsidP="4B1F096C">
            <w:pPr>
              <w:spacing w:line="276" w:lineRule="auto"/>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12D6852A" w14:textId="77777777" w:rsidR="00030860" w:rsidRPr="00D95A9D" w:rsidRDefault="4B1F096C" w:rsidP="4B1F096C">
            <w:pPr>
              <w:spacing w:line="276" w:lineRule="auto"/>
              <w:rPr>
                <w:sz w:val="18"/>
                <w:szCs w:val="18"/>
              </w:rPr>
            </w:pPr>
            <w:r w:rsidRPr="00D95A9D">
              <w:rPr>
                <w:sz w:val="18"/>
                <w:szCs w:val="18"/>
              </w:rPr>
              <w:t>Zápis údajov do pacientskeho sumáru:</w:t>
            </w:r>
          </w:p>
          <w:p w14:paraId="4ABF4D8F" w14:textId="77777777" w:rsidR="00030860" w:rsidRPr="00D95A9D" w:rsidRDefault="4B1F096C" w:rsidP="4B1F096C">
            <w:pPr>
              <w:pStyle w:val="Odsekzoznamu"/>
              <w:numPr>
                <w:ilvl w:val="0"/>
                <w:numId w:val="111"/>
              </w:numPr>
              <w:spacing w:line="276" w:lineRule="auto"/>
              <w:rPr>
                <w:sz w:val="18"/>
                <w:szCs w:val="18"/>
              </w:rPr>
            </w:pPr>
            <w:r w:rsidRPr="00D95A9D">
              <w:rPr>
                <w:sz w:val="18"/>
                <w:szCs w:val="18"/>
              </w:rPr>
              <w:t>Alergická reakcia</w:t>
            </w:r>
          </w:p>
        </w:tc>
      </w:tr>
      <w:tr w:rsidR="00030860" w:rsidRPr="00D95A9D" w14:paraId="54E0A58E"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F31F4A7" w14:textId="77777777" w:rsidR="00030860" w:rsidRPr="00D95A9D" w:rsidRDefault="4B1F096C" w:rsidP="4B1F096C">
            <w:pPr>
              <w:spacing w:line="276" w:lineRule="auto"/>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A839464" w14:textId="77777777" w:rsidR="00030860" w:rsidRPr="00D95A9D" w:rsidRDefault="4B1F096C" w:rsidP="4B1F096C">
            <w:pPr>
              <w:spacing w:line="276" w:lineRule="auto"/>
              <w:rPr>
                <w:sz w:val="18"/>
                <w:szCs w:val="18"/>
              </w:rPr>
            </w:pPr>
            <w:r w:rsidRPr="00D95A9D">
              <w:rPr>
                <w:sz w:val="18"/>
                <w:szCs w:val="18"/>
              </w:rPr>
              <w:t>Synchrónny, Asynchrónny</w:t>
            </w:r>
          </w:p>
        </w:tc>
      </w:tr>
      <w:tr w:rsidR="00030860" w:rsidRPr="00D95A9D" w14:paraId="54EC6F2B"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493C21A3" w14:textId="77777777" w:rsidR="00030860" w:rsidRPr="00D95A9D" w:rsidRDefault="4B1F096C" w:rsidP="4B1F096C">
            <w:pPr>
              <w:spacing w:line="276" w:lineRule="auto"/>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22E33705" w14:textId="77777777" w:rsidR="00030860" w:rsidRPr="00D95A9D" w:rsidRDefault="4B1F096C" w:rsidP="4B1F096C">
            <w:pPr>
              <w:spacing w:line="276" w:lineRule="auto"/>
              <w:rPr>
                <w:rFonts w:eastAsia="Arial" w:cs="Arial"/>
                <w:sz w:val="18"/>
                <w:szCs w:val="18"/>
                <w:lang w:eastAsia="sk-SK"/>
              </w:rPr>
            </w:pPr>
            <w:r w:rsidRPr="00D95A9D">
              <w:rPr>
                <w:sz w:val="18"/>
                <w:szCs w:val="18"/>
                <w:lang w:eastAsia="sk-SK"/>
              </w:rPr>
              <w:t>Služba umožní zápis alergie priamo do pacientskeho sumáru.</w:t>
            </w:r>
          </w:p>
          <w:p w14:paraId="01C27544" w14:textId="77777777" w:rsidR="00F163C0" w:rsidRPr="00D95A9D" w:rsidRDefault="00F163C0">
            <w:pPr>
              <w:spacing w:line="276" w:lineRule="auto"/>
              <w:rPr>
                <w:rFonts w:cs="Arial"/>
                <w:sz w:val="18"/>
                <w:szCs w:val="18"/>
                <w:lang w:eastAsia="sk-SK"/>
              </w:rPr>
            </w:pPr>
          </w:p>
          <w:p w14:paraId="1C1958E5" w14:textId="77777777" w:rsidR="00030860" w:rsidRPr="00D95A9D" w:rsidRDefault="4B1F096C" w:rsidP="4B1F096C">
            <w:pPr>
              <w:spacing w:line="276" w:lineRule="auto"/>
              <w:rPr>
                <w:rFonts w:eastAsia="Arial" w:cs="Arial"/>
                <w:sz w:val="18"/>
                <w:szCs w:val="18"/>
                <w:u w:val="single"/>
                <w:lang w:eastAsia="sk-SK"/>
              </w:rPr>
            </w:pPr>
            <w:r w:rsidRPr="00D95A9D">
              <w:rPr>
                <w:sz w:val="18"/>
                <w:szCs w:val="18"/>
                <w:u w:val="single"/>
                <w:lang w:eastAsia="sk-SK"/>
              </w:rPr>
              <w:t>Vstup:</w:t>
            </w:r>
          </w:p>
          <w:p w14:paraId="1373FC99" w14:textId="77777777" w:rsidR="00030860" w:rsidRPr="00D95A9D" w:rsidRDefault="4B1F096C" w:rsidP="4B1F096C">
            <w:pPr>
              <w:pStyle w:val="Odsekzoznamu"/>
              <w:numPr>
                <w:ilvl w:val="0"/>
                <w:numId w:val="111"/>
              </w:numPr>
              <w:spacing w:line="276" w:lineRule="auto"/>
              <w:rPr>
                <w:sz w:val="18"/>
                <w:szCs w:val="18"/>
              </w:rPr>
            </w:pPr>
            <w:r w:rsidRPr="00D95A9D">
              <w:rPr>
                <w:sz w:val="18"/>
                <w:szCs w:val="18"/>
              </w:rPr>
              <w:t>Záznam o alergii s príslušným ADL:</w:t>
            </w:r>
          </w:p>
          <w:p w14:paraId="63AE34EC" w14:textId="77777777" w:rsidR="00030860" w:rsidRPr="00D95A9D" w:rsidRDefault="4B1F096C" w:rsidP="4B1F096C">
            <w:pPr>
              <w:spacing w:line="276" w:lineRule="auto"/>
              <w:rPr>
                <w:rFonts w:eastAsia="Arial" w:cs="Arial"/>
                <w:sz w:val="18"/>
                <w:szCs w:val="18"/>
                <w:u w:val="single"/>
                <w:lang w:eastAsia="sk-SK"/>
              </w:rPr>
            </w:pPr>
            <w:r w:rsidRPr="00D95A9D">
              <w:rPr>
                <w:sz w:val="18"/>
                <w:szCs w:val="18"/>
                <w:u w:val="single"/>
                <w:lang w:eastAsia="sk-SK"/>
              </w:rPr>
              <w:t>Výstup:</w:t>
            </w:r>
          </w:p>
          <w:p w14:paraId="2D313C8B" w14:textId="77777777" w:rsidR="00030860" w:rsidRPr="00D95A9D" w:rsidRDefault="4B1F096C" w:rsidP="4B1F096C">
            <w:pPr>
              <w:pStyle w:val="Odsekzoznamu"/>
              <w:numPr>
                <w:ilvl w:val="0"/>
                <w:numId w:val="111"/>
              </w:numPr>
              <w:spacing w:line="276" w:lineRule="auto"/>
              <w:rPr>
                <w:rFonts w:eastAsia="Arial" w:cs="Arial"/>
                <w:sz w:val="18"/>
                <w:szCs w:val="18"/>
                <w:lang w:eastAsia="sk-SK"/>
              </w:rPr>
            </w:pPr>
            <w:r w:rsidRPr="00D95A9D">
              <w:rPr>
                <w:sz w:val="18"/>
                <w:szCs w:val="18"/>
              </w:rPr>
              <w:lastRenderedPageBreak/>
              <w:t>ID záznamu</w:t>
            </w:r>
          </w:p>
        </w:tc>
      </w:tr>
      <w:tr w:rsidR="00030860" w:rsidRPr="00D95A9D" w14:paraId="2FD62112"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D71BA30" w14:textId="77777777" w:rsidR="00030860" w:rsidRPr="00D95A9D" w:rsidRDefault="4B1F096C" w:rsidP="4B1F096C">
            <w:pPr>
              <w:spacing w:line="276" w:lineRule="auto"/>
              <w:rPr>
                <w:sz w:val="18"/>
                <w:szCs w:val="18"/>
              </w:rPr>
            </w:pPr>
            <w:r w:rsidRPr="00D95A9D">
              <w:rPr>
                <w:sz w:val="18"/>
                <w:szCs w:val="18"/>
              </w:rPr>
              <w:lastRenderedPageBreak/>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5F0076B0" w14:textId="77777777" w:rsidR="00F163C0" w:rsidRPr="00D95A9D" w:rsidRDefault="00A10E40" w:rsidP="4B1F096C">
            <w:pPr>
              <w:pStyle w:val="Odsekzoznamu"/>
              <w:numPr>
                <w:ilvl w:val="0"/>
                <w:numId w:val="121"/>
              </w:numPr>
              <w:contextualSpacing w:val="0"/>
              <w:rPr>
                <w:rFonts w:eastAsia="Arial" w:cs="Arial"/>
                <w:sz w:val="18"/>
                <w:szCs w:val="18"/>
                <w:lang w:eastAsia="sk-SK"/>
              </w:rPr>
            </w:pPr>
            <w:hyperlink w:anchor="_Varovania" w:history="1">
              <w:r w:rsidR="4B1F096C" w:rsidRPr="00D95A9D">
                <w:rPr>
                  <w:rStyle w:val="Hypertextovprepojenie"/>
                  <w:rFonts w:asciiTheme="minorHAnsi" w:eastAsiaTheme="minorEastAsia" w:hAnsiTheme="minorHAnsi" w:cstheme="minorBidi"/>
                  <w:sz w:val="18"/>
                  <w:szCs w:val="18"/>
                </w:rPr>
                <w:t>CEN</w:t>
              </w:r>
              <w:r w:rsidR="4B1F096C" w:rsidRPr="00D95A9D">
                <w:rPr>
                  <w:rStyle w:val="Hypertextovprepojenie"/>
                  <w:sz w:val="18"/>
                  <w:szCs w:val="18"/>
                  <w:lang w:eastAsia="sk-SK"/>
                </w:rPr>
                <w:t>-EN13606-COMPOSITION.Varovania.v2</w:t>
              </w:r>
            </w:hyperlink>
          </w:p>
        </w:tc>
      </w:tr>
      <w:tr w:rsidR="00030860" w:rsidRPr="00D95A9D" w14:paraId="0DEB03A2"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44BF6EEE" w14:textId="77777777" w:rsidR="00030860" w:rsidRPr="00D95A9D" w:rsidRDefault="4B1F096C" w:rsidP="4B1F096C">
            <w:pPr>
              <w:spacing w:line="276" w:lineRule="auto"/>
              <w:rPr>
                <w:sz w:val="18"/>
                <w:szCs w:val="18"/>
              </w:rPr>
            </w:pPr>
            <w:r w:rsidRPr="00D95A9D">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7F0F6D8F" w14:textId="77777777" w:rsidR="00030860" w:rsidRPr="00D95A9D" w:rsidRDefault="4B1F096C" w:rsidP="4B1F096C">
            <w:pPr>
              <w:numPr>
                <w:ilvl w:val="0"/>
                <w:numId w:val="108"/>
              </w:numPr>
              <w:rPr>
                <w:rFonts w:eastAsia="Arial" w:cs="Arial"/>
                <w:sz w:val="18"/>
                <w:szCs w:val="18"/>
                <w:lang w:eastAsia="sk-SK"/>
              </w:rPr>
            </w:pPr>
            <w:r w:rsidRPr="00D95A9D">
              <w:rPr>
                <w:sz w:val="18"/>
                <w:szCs w:val="18"/>
                <w:lang w:eastAsia="sk-SK"/>
              </w:rPr>
              <w:t>ZapisPacientskehoSumaruVarovania_Response.xsd</w:t>
            </w:r>
          </w:p>
        </w:tc>
      </w:tr>
      <w:tr w:rsidR="00030860" w:rsidRPr="00D95A9D" w14:paraId="75EE4C31"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BF71AEC" w14:textId="77777777" w:rsidR="00030860" w:rsidRPr="00D95A9D" w:rsidRDefault="4B1F096C" w:rsidP="4B1F096C">
            <w:pPr>
              <w:spacing w:line="276" w:lineRule="auto"/>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21D084A3" w14:textId="77777777" w:rsidR="00F163C0" w:rsidRPr="00D95A9D" w:rsidRDefault="4B1F096C" w:rsidP="4B1F096C">
            <w:pPr>
              <w:numPr>
                <w:ilvl w:val="0"/>
                <w:numId w:val="104"/>
              </w:numPr>
              <w:rPr>
                <w:rFonts w:eastAsia="Arial" w:cs="Arial"/>
                <w:sz w:val="18"/>
                <w:szCs w:val="18"/>
                <w:lang w:eastAsia="sk-SK"/>
              </w:rPr>
            </w:pPr>
            <w:r w:rsidRPr="00D95A9D">
              <w:rPr>
                <w:sz w:val="18"/>
                <w:szCs w:val="18"/>
                <w:lang w:eastAsia="sk-SK"/>
              </w:rPr>
              <w:t>Službu môže volať len identifikovaný a autorizovaný lekár v roli konkrétneho PZS.</w:t>
            </w:r>
          </w:p>
          <w:p w14:paraId="577D1DD5" w14:textId="77777777" w:rsidR="00030860" w:rsidRPr="00D95A9D" w:rsidRDefault="4B1F096C" w:rsidP="4B1F096C">
            <w:pPr>
              <w:numPr>
                <w:ilvl w:val="0"/>
                <w:numId w:val="104"/>
              </w:numPr>
              <w:rPr>
                <w:rFonts w:eastAsia="Arial" w:cs="Arial"/>
                <w:sz w:val="18"/>
                <w:szCs w:val="18"/>
                <w:lang w:eastAsia="sk-SK"/>
              </w:rPr>
            </w:pPr>
            <w:r w:rsidRPr="00D95A9D">
              <w:rPr>
                <w:sz w:val="18"/>
                <w:szCs w:val="18"/>
                <w:lang w:eastAsia="sk-SK"/>
              </w:rPr>
              <w:t xml:space="preserve">Službu je použiť len pre pacienta, ktorý je súčasťou NZIS </w:t>
            </w:r>
          </w:p>
        </w:tc>
      </w:tr>
      <w:tr w:rsidR="00030860" w:rsidRPr="00D95A9D" w14:paraId="4334E21C"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1EDEF82" w14:textId="77777777" w:rsidR="00030860" w:rsidRPr="00D95A9D" w:rsidRDefault="4B1F096C" w:rsidP="4B1F096C">
            <w:pPr>
              <w:spacing w:line="276" w:lineRule="auto"/>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300A23DF" w14:textId="77777777" w:rsidR="00DB0E89" w:rsidRPr="00D95A9D" w:rsidRDefault="34661EDB" w:rsidP="34661EDB">
            <w:pPr>
              <w:pStyle w:val="Odsekzoznamu"/>
              <w:numPr>
                <w:ilvl w:val="0"/>
                <w:numId w:val="133"/>
              </w:numPr>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100EED18" w14:textId="77777777" w:rsidR="00DB0E89" w:rsidRPr="00D95A9D" w:rsidRDefault="34661EDB" w:rsidP="34661EDB">
            <w:pPr>
              <w:pStyle w:val="Odsekzoznamu"/>
              <w:numPr>
                <w:ilvl w:val="0"/>
                <w:numId w:val="133"/>
              </w:numPr>
              <w:rPr>
                <w:rFonts w:eastAsia="Arial" w:cs="Arial"/>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27AA6559" w14:textId="77777777" w:rsidR="00DB0E89" w:rsidRPr="00D95A9D" w:rsidRDefault="4B1F096C" w:rsidP="4B1F096C">
            <w:pPr>
              <w:pStyle w:val="Odsekzoznamu"/>
              <w:numPr>
                <w:ilvl w:val="0"/>
                <w:numId w:val="133"/>
              </w:numPr>
              <w:rPr>
                <w:rFonts w:eastAsia="Arial" w:cs="Arial"/>
                <w:sz w:val="18"/>
                <w:szCs w:val="18"/>
                <w:lang w:eastAsia="sk-SK"/>
              </w:rPr>
            </w:pPr>
            <w:r w:rsidRPr="00D95A9D">
              <w:rPr>
                <w:sz w:val="18"/>
                <w:szCs w:val="18"/>
                <w:lang w:eastAsia="sk-SK"/>
              </w:rPr>
              <w:t>E30000A - Nie je možné vyhľadať záznamy pacienta, pacient už nie je poistencom SR.</w:t>
            </w:r>
          </w:p>
          <w:p w14:paraId="4EFEC094" w14:textId="77777777" w:rsidR="00DB0E89" w:rsidRPr="00D95A9D" w:rsidRDefault="4B1F096C" w:rsidP="4B1F096C">
            <w:pPr>
              <w:pStyle w:val="Odsekzoznamu"/>
              <w:numPr>
                <w:ilvl w:val="0"/>
                <w:numId w:val="133"/>
              </w:numPr>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1E2EBEEA" w14:textId="77777777" w:rsidR="00DB0E89" w:rsidRPr="00D95A9D" w:rsidRDefault="34661EDB" w:rsidP="34661EDB">
            <w:pPr>
              <w:pStyle w:val="Odsekzoznamu"/>
              <w:numPr>
                <w:ilvl w:val="0"/>
                <w:numId w:val="133"/>
              </w:numPr>
              <w:rPr>
                <w:rFonts w:eastAsia="Arial" w:cs="Arial"/>
                <w:sz w:val="18"/>
                <w:szCs w:val="18"/>
                <w:lang w:eastAsia="sk-SK"/>
              </w:rPr>
            </w:pPr>
            <w:r w:rsidRPr="00D95A9D">
              <w:rPr>
                <w:sz w:val="18"/>
                <w:szCs w:val="18"/>
                <w:lang w:eastAsia="sk-SK"/>
              </w:rPr>
              <w:t>E900004 - Záznam nebol uložený do Systému ezdravie. Kontaktujte dodávateľa informačného systému pre odstránenie chyby.  Po odstránení chyby opätovne vykonajte zápis do pacientskeho sumáru</w:t>
            </w:r>
          </w:p>
          <w:p w14:paraId="025EE5FC" w14:textId="77777777" w:rsidR="00DB0E89" w:rsidRPr="00D95A9D" w:rsidRDefault="34661EDB" w:rsidP="34661EDB">
            <w:pPr>
              <w:pStyle w:val="Odsekzoznamu"/>
              <w:numPr>
                <w:ilvl w:val="0"/>
                <w:numId w:val="133"/>
              </w:numPr>
              <w:rPr>
                <w:rFonts w:eastAsia="Arial" w:cs="Arial"/>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0DA9B942" w14:textId="77777777" w:rsidR="00EE0307" w:rsidRPr="00D95A9D" w:rsidRDefault="34661EDB" w:rsidP="34661EDB">
            <w:pPr>
              <w:pStyle w:val="Odsekzoznamu"/>
              <w:numPr>
                <w:ilvl w:val="0"/>
                <w:numId w:val="133"/>
              </w:numPr>
              <w:contextualSpacing w:val="0"/>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030860" w:rsidRPr="00D95A9D" w14:paraId="512360E6"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ED32170" w14:textId="77777777" w:rsidR="00030860" w:rsidRPr="00D95A9D" w:rsidRDefault="4B1F096C" w:rsidP="4B1F096C">
            <w:pPr>
              <w:spacing w:line="276" w:lineRule="auto"/>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4B6BAA6" w14:textId="77777777" w:rsidR="00030860" w:rsidRPr="00D95A9D" w:rsidRDefault="00030860">
            <w:pPr>
              <w:spacing w:line="276" w:lineRule="auto"/>
              <w:rPr>
                <w:sz w:val="18"/>
                <w:szCs w:val="18"/>
              </w:rPr>
            </w:pPr>
            <w:r w:rsidRPr="00D95A9D">
              <w:t>PSU</w:t>
            </w:r>
            <w:r w:rsidR="001C6B33" w:rsidRPr="0060785F">
              <w:fldChar w:fldCharType="begin" w:fldLock="1"/>
            </w:r>
            <w:r w:rsidRPr="00D95A9D">
              <w:rPr>
                <w:sz w:val="18"/>
                <w:szCs w:val="18"/>
              </w:rPr>
              <w:instrText>MERGEFIELD Element.valueOf(x070-KodStrankyEZKO)</w:instrText>
            </w:r>
            <w:r w:rsidR="001C6B33" w:rsidRPr="0060785F">
              <w:rPr>
                <w:sz w:val="18"/>
                <w:szCs w:val="18"/>
              </w:rPr>
              <w:fldChar w:fldCharType="end"/>
            </w:r>
          </w:p>
        </w:tc>
      </w:tr>
    </w:tbl>
    <w:p w14:paraId="5549354A" w14:textId="77777777" w:rsidR="00F163C0" w:rsidRPr="007A3EF4" w:rsidRDefault="4B1F096C" w:rsidP="00ED73E9">
      <w:pPr>
        <w:pStyle w:val="Nadpis2"/>
        <w:rPr>
          <w:lang w:val="sk-SK"/>
        </w:rPr>
      </w:pPr>
      <w:bookmarkStart w:id="161" w:name="_ZapisPacientskehoSumaruZdravotnePro"/>
      <w:bookmarkStart w:id="162" w:name="_Toc2079633"/>
      <w:bookmarkEnd w:id="161"/>
      <w:r w:rsidRPr="007A3EF4">
        <w:rPr>
          <w:lang w:val="sk-SK"/>
        </w:rPr>
        <w:t>ZapisPacientskehoSumaruZdravotneProblemy_v2</w:t>
      </w:r>
      <w:bookmarkEnd w:id="162"/>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4CF16531"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48E3AA3"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0F6C687E" w14:textId="77777777" w:rsidR="00F163C0" w:rsidRPr="00D95A9D" w:rsidRDefault="00F163C0" w:rsidP="00621029">
            <w:pPr>
              <w:rPr>
                <w:sz w:val="18"/>
                <w:szCs w:val="18"/>
              </w:rPr>
            </w:pPr>
            <w:r w:rsidRPr="00D95A9D">
              <w:rPr>
                <w:sz w:val="18"/>
                <w:szCs w:val="18"/>
              </w:rPr>
              <w:t xml:space="preserve">ZapisPacientskehoSumaruZdravotneProblemy_v2 </w:t>
            </w:r>
            <w:r w:rsidR="001C6B33" w:rsidRPr="007A3EF4">
              <w:fldChar w:fldCharType="begin" w:fldLock="1"/>
            </w:r>
            <w:r w:rsidRPr="00D95A9D">
              <w:rPr>
                <w:sz w:val="18"/>
                <w:szCs w:val="18"/>
              </w:rPr>
              <w:instrText>MERGEFIELD Element.Name</w:instrText>
            </w:r>
            <w:r w:rsidR="001C6B33" w:rsidRPr="007A3EF4">
              <w:rPr>
                <w:sz w:val="18"/>
                <w:szCs w:val="18"/>
              </w:rPr>
              <w:fldChar w:fldCharType="end"/>
            </w:r>
          </w:p>
        </w:tc>
      </w:tr>
      <w:tr w:rsidR="00F163C0" w:rsidRPr="00D95A9D" w14:paraId="21174358"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3C3E436"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6D16DC88"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47801EDA"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47F5D37"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7527BD13" w14:textId="77777777" w:rsidR="00F163C0" w:rsidRPr="00D95A9D" w:rsidRDefault="4B1F096C" w:rsidP="4B1F096C">
            <w:pPr>
              <w:rPr>
                <w:sz w:val="18"/>
                <w:szCs w:val="18"/>
              </w:rPr>
            </w:pPr>
            <w:r w:rsidRPr="00D95A9D">
              <w:rPr>
                <w:sz w:val="18"/>
                <w:szCs w:val="18"/>
              </w:rPr>
              <w:t>Zápis údajov do pacientskeho sumáru:</w:t>
            </w:r>
          </w:p>
          <w:p w14:paraId="108D87A7" w14:textId="77777777" w:rsidR="00F163C0" w:rsidRPr="00D95A9D" w:rsidRDefault="4B1F096C" w:rsidP="4B1F096C">
            <w:pPr>
              <w:pStyle w:val="Odsekzoznamu"/>
              <w:numPr>
                <w:ilvl w:val="0"/>
                <w:numId w:val="112"/>
              </w:numPr>
              <w:contextualSpacing w:val="0"/>
              <w:rPr>
                <w:sz w:val="18"/>
                <w:szCs w:val="18"/>
              </w:rPr>
            </w:pPr>
            <w:r w:rsidRPr="00D95A9D">
              <w:rPr>
                <w:sz w:val="18"/>
                <w:szCs w:val="18"/>
              </w:rPr>
              <w:t>Život ovplyvňujúca diagnóza</w:t>
            </w:r>
          </w:p>
          <w:p w14:paraId="2099CDFD" w14:textId="77777777" w:rsidR="00F163C0" w:rsidRPr="00D95A9D" w:rsidRDefault="4B1F096C" w:rsidP="4B1F096C">
            <w:pPr>
              <w:pStyle w:val="Odsekzoznamu"/>
              <w:numPr>
                <w:ilvl w:val="0"/>
                <w:numId w:val="112"/>
              </w:numPr>
              <w:contextualSpacing w:val="0"/>
              <w:rPr>
                <w:sz w:val="18"/>
                <w:szCs w:val="18"/>
              </w:rPr>
            </w:pPr>
            <w:r w:rsidRPr="00D95A9D">
              <w:rPr>
                <w:sz w:val="18"/>
                <w:szCs w:val="18"/>
              </w:rPr>
              <w:t>Implantovaná zdravotná pomôcka</w:t>
            </w:r>
          </w:p>
        </w:tc>
      </w:tr>
      <w:tr w:rsidR="00F163C0" w:rsidRPr="00D95A9D" w14:paraId="59736A72"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92C7707"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59DEF53F" w14:textId="77777777" w:rsidR="00F163C0" w:rsidRPr="00D95A9D" w:rsidRDefault="4B1F096C" w:rsidP="4B1F096C">
            <w:pPr>
              <w:rPr>
                <w:sz w:val="18"/>
                <w:szCs w:val="18"/>
              </w:rPr>
            </w:pPr>
            <w:r w:rsidRPr="00D95A9D">
              <w:rPr>
                <w:sz w:val="18"/>
                <w:szCs w:val="18"/>
              </w:rPr>
              <w:t>Synchrónny, Asynchrónny</w:t>
            </w:r>
          </w:p>
        </w:tc>
      </w:tr>
      <w:tr w:rsidR="00F163C0" w:rsidRPr="00D95A9D" w14:paraId="4D3A02C1"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BC77B38"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6ECEEB15" w14:textId="77777777" w:rsidR="00F163C0" w:rsidRPr="00D95A9D" w:rsidRDefault="4B1F096C" w:rsidP="4B1F096C">
            <w:pPr>
              <w:rPr>
                <w:rFonts w:eastAsia="Arial" w:cs="Arial"/>
                <w:sz w:val="18"/>
                <w:szCs w:val="18"/>
                <w:lang w:eastAsia="sk-SK"/>
              </w:rPr>
            </w:pPr>
            <w:r w:rsidRPr="00D95A9D">
              <w:rPr>
                <w:sz w:val="18"/>
                <w:szCs w:val="18"/>
                <w:lang w:eastAsia="sk-SK"/>
              </w:rPr>
              <w:t>Služba umožní zápis život ovplyvňujúcej diagnózy alebo implantovanú zdravotnú pomôcku priamo do pacientskeho sumáru.</w:t>
            </w:r>
          </w:p>
          <w:p w14:paraId="131D795F" w14:textId="77777777" w:rsidR="00F163C0" w:rsidRPr="00D95A9D" w:rsidRDefault="00F163C0" w:rsidP="00621029">
            <w:pPr>
              <w:rPr>
                <w:rFonts w:cs="Arial"/>
                <w:sz w:val="18"/>
                <w:szCs w:val="18"/>
                <w:lang w:eastAsia="sk-SK"/>
              </w:rPr>
            </w:pPr>
          </w:p>
          <w:p w14:paraId="6CC5E4FC"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7EEE8F94" w14:textId="77777777" w:rsidR="00F163C0" w:rsidRPr="00D95A9D" w:rsidRDefault="4B1F096C" w:rsidP="4B1F096C">
            <w:pPr>
              <w:pStyle w:val="Odsekzoznamu"/>
              <w:numPr>
                <w:ilvl w:val="0"/>
                <w:numId w:val="114"/>
              </w:numPr>
              <w:spacing w:line="276" w:lineRule="auto"/>
              <w:rPr>
                <w:sz w:val="18"/>
                <w:szCs w:val="18"/>
              </w:rPr>
            </w:pPr>
            <w:r w:rsidRPr="00D95A9D">
              <w:rPr>
                <w:sz w:val="18"/>
                <w:szCs w:val="18"/>
              </w:rPr>
              <w:t>Záznam o zozname zdravotných problémov s príslušným ADL:</w:t>
            </w:r>
          </w:p>
          <w:p w14:paraId="210720AC" w14:textId="77777777" w:rsidR="00F163C0" w:rsidRPr="00D95A9D" w:rsidRDefault="4B1F096C" w:rsidP="4B1F096C">
            <w:pPr>
              <w:pStyle w:val="Odsekzoznamu"/>
              <w:numPr>
                <w:ilvl w:val="1"/>
                <w:numId w:val="114"/>
              </w:numPr>
              <w:spacing w:line="276" w:lineRule="auto"/>
              <w:rPr>
                <w:sz w:val="18"/>
                <w:szCs w:val="18"/>
              </w:rPr>
            </w:pPr>
            <w:r w:rsidRPr="00D95A9D">
              <w:rPr>
                <w:sz w:val="18"/>
                <w:szCs w:val="18"/>
              </w:rPr>
              <w:t> Implantovaná zdravotná pomôcka</w:t>
            </w:r>
          </w:p>
          <w:p w14:paraId="297D1C5C" w14:textId="77777777" w:rsidR="00F163C0" w:rsidRPr="00D95A9D" w:rsidRDefault="4B1F096C" w:rsidP="4B1F096C">
            <w:pPr>
              <w:pStyle w:val="Odsekzoznamu"/>
              <w:numPr>
                <w:ilvl w:val="1"/>
                <w:numId w:val="114"/>
              </w:numPr>
              <w:spacing w:line="276" w:lineRule="auto"/>
              <w:rPr>
                <w:sz w:val="18"/>
                <w:szCs w:val="18"/>
              </w:rPr>
            </w:pPr>
            <w:r w:rsidRPr="00D95A9D">
              <w:rPr>
                <w:sz w:val="18"/>
                <w:szCs w:val="18"/>
              </w:rPr>
              <w:t> Zdravotný problém</w:t>
            </w:r>
          </w:p>
          <w:p w14:paraId="3FB5BFE7" w14:textId="77777777" w:rsidR="00F163C0" w:rsidRPr="00D95A9D" w:rsidRDefault="00F163C0" w:rsidP="00F163C0">
            <w:pPr>
              <w:pStyle w:val="Odsekzoznamu"/>
              <w:spacing w:line="276" w:lineRule="auto"/>
              <w:rPr>
                <w:sz w:val="18"/>
                <w:szCs w:val="18"/>
              </w:rPr>
            </w:pPr>
          </w:p>
          <w:p w14:paraId="3A8FC986"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3932F3E5" w14:textId="77777777" w:rsidR="00F163C0" w:rsidRPr="00D95A9D" w:rsidRDefault="4B1F096C" w:rsidP="4B1F096C">
            <w:pPr>
              <w:pStyle w:val="Odsekzoznamu"/>
              <w:numPr>
                <w:ilvl w:val="0"/>
                <w:numId w:val="114"/>
              </w:numPr>
              <w:rPr>
                <w:rFonts w:eastAsia="Arial" w:cs="Arial"/>
                <w:sz w:val="18"/>
                <w:szCs w:val="18"/>
                <w:lang w:eastAsia="sk-SK"/>
              </w:rPr>
            </w:pPr>
            <w:r w:rsidRPr="00D95A9D">
              <w:rPr>
                <w:sz w:val="18"/>
                <w:szCs w:val="18"/>
              </w:rPr>
              <w:t>ID záznamu</w:t>
            </w:r>
          </w:p>
          <w:p w14:paraId="72C36657" w14:textId="77777777" w:rsidR="00F163C0" w:rsidRPr="00D95A9D" w:rsidRDefault="00F163C0" w:rsidP="00621029">
            <w:pPr>
              <w:pStyle w:val="Odsekzoznamu"/>
              <w:rPr>
                <w:rFonts w:cs="Arial"/>
                <w:sz w:val="18"/>
                <w:szCs w:val="18"/>
                <w:lang w:eastAsia="sk-SK"/>
              </w:rPr>
            </w:pPr>
          </w:p>
        </w:tc>
      </w:tr>
      <w:tr w:rsidR="00F163C0" w:rsidRPr="00D95A9D" w14:paraId="585441AB"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588765D"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1F3195DE" w14:textId="77777777" w:rsidR="00F163C0" w:rsidRPr="00D95A9D" w:rsidRDefault="00A10E40" w:rsidP="4B1F096C">
            <w:pPr>
              <w:pStyle w:val="Odsekzoznamu"/>
              <w:numPr>
                <w:ilvl w:val="0"/>
                <w:numId w:val="28"/>
              </w:numPr>
              <w:rPr>
                <w:rFonts w:eastAsia="Arial" w:cs="Arial"/>
                <w:sz w:val="18"/>
                <w:szCs w:val="18"/>
                <w:lang w:eastAsia="sk-SK"/>
              </w:rPr>
            </w:pPr>
            <w:hyperlink w:anchor="_Zdravotné_problémy_1" w:history="1">
              <w:r w:rsidR="4B1F096C" w:rsidRPr="00D95A9D">
                <w:rPr>
                  <w:rStyle w:val="Hypertextovprepojenie"/>
                  <w:sz w:val="18"/>
                  <w:szCs w:val="18"/>
                  <w:lang w:eastAsia="sk-SK"/>
                </w:rPr>
                <w:t>CEN-EN13606-COMPOSITION.Zaznamy_zdravotnych_problemov.v2</w:t>
              </w:r>
            </w:hyperlink>
          </w:p>
          <w:p w14:paraId="4C4F3572" w14:textId="77777777" w:rsidR="00F163C0" w:rsidRPr="00D95A9D" w:rsidRDefault="00A10E40" w:rsidP="4B1F096C">
            <w:pPr>
              <w:pStyle w:val="Odsekzoznamu"/>
              <w:numPr>
                <w:ilvl w:val="1"/>
                <w:numId w:val="100"/>
              </w:numPr>
              <w:rPr>
                <w:rFonts w:asciiTheme="minorHAnsi" w:eastAsiaTheme="minorEastAsia" w:hAnsiTheme="minorHAnsi" w:cstheme="minorBidi"/>
                <w:sz w:val="18"/>
                <w:szCs w:val="18"/>
              </w:rPr>
            </w:pPr>
            <w:hyperlink w:anchor="_Zdravotné_problémy" w:history="1">
              <w:r w:rsidR="4B1F096C" w:rsidRPr="00D95A9D">
                <w:rPr>
                  <w:rStyle w:val="Hypertextovprepojenie"/>
                  <w:rFonts w:asciiTheme="minorHAnsi" w:eastAsiaTheme="minorEastAsia" w:hAnsiTheme="minorHAnsi" w:cstheme="minorBidi"/>
                  <w:sz w:val="18"/>
                  <w:szCs w:val="18"/>
                </w:rPr>
                <w:t>CEN-EN13606-ENTRY.Zdravotny_problem.v2</w:t>
              </w:r>
            </w:hyperlink>
          </w:p>
          <w:p w14:paraId="15C2416A" w14:textId="77777777" w:rsidR="00F163C0" w:rsidRPr="00D95A9D" w:rsidRDefault="00A10E40" w:rsidP="4B1F096C">
            <w:pPr>
              <w:pStyle w:val="Odsekzoznamu"/>
              <w:numPr>
                <w:ilvl w:val="1"/>
                <w:numId w:val="100"/>
              </w:numPr>
              <w:rPr>
                <w:rFonts w:asciiTheme="minorHAnsi" w:eastAsiaTheme="minorEastAsia" w:hAnsiTheme="minorHAnsi" w:cstheme="minorBidi"/>
                <w:sz w:val="18"/>
                <w:szCs w:val="18"/>
              </w:rPr>
            </w:pPr>
            <w:hyperlink w:anchor="_Implantovaná_zdravotná_pomôcka" w:history="1">
              <w:r w:rsidR="4B1F096C" w:rsidRPr="00D95A9D">
                <w:rPr>
                  <w:rStyle w:val="Hypertextovprepojenie"/>
                  <w:rFonts w:asciiTheme="minorHAnsi" w:eastAsiaTheme="minorEastAsia" w:hAnsiTheme="minorHAnsi" w:cstheme="minorBidi"/>
                  <w:sz w:val="18"/>
                  <w:szCs w:val="18"/>
                </w:rPr>
                <w:t>CEN-EN13606-ENTRY.Pouzivana_zdravotnicka_pomocka.v2</w:t>
              </w:r>
            </w:hyperlink>
          </w:p>
        </w:tc>
      </w:tr>
      <w:tr w:rsidR="00F163C0" w:rsidRPr="00D95A9D" w14:paraId="33C88244"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36825DF"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3D81B34E" w14:textId="77777777" w:rsidR="00F163C0" w:rsidRPr="00D95A9D" w:rsidRDefault="34661EDB" w:rsidP="34661EDB">
            <w:pPr>
              <w:pStyle w:val="Odsekzoznamu"/>
              <w:numPr>
                <w:ilvl w:val="0"/>
                <w:numId w:val="25"/>
              </w:numPr>
              <w:rPr>
                <w:rFonts w:eastAsia="Arial" w:cs="Arial"/>
                <w:sz w:val="18"/>
                <w:szCs w:val="18"/>
                <w:lang w:eastAsia="sk-SK"/>
              </w:rPr>
            </w:pPr>
            <w:r w:rsidRPr="00D95A9D">
              <w:rPr>
                <w:sz w:val="18"/>
                <w:szCs w:val="18"/>
                <w:lang w:eastAsia="sk-SK"/>
              </w:rPr>
              <w:t>ZapisPacientskehoSumaruZdravotneProblemy_Response</w:t>
            </w:r>
          </w:p>
        </w:tc>
      </w:tr>
      <w:tr w:rsidR="00F163C0" w:rsidRPr="00D95A9D" w14:paraId="66948501"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E3A36C2" w14:textId="77777777" w:rsidR="00F163C0" w:rsidRPr="00D95A9D" w:rsidRDefault="4B1F096C" w:rsidP="4B1F096C">
            <w:pPr>
              <w:rPr>
                <w:sz w:val="18"/>
                <w:szCs w:val="18"/>
              </w:rPr>
            </w:pPr>
            <w:r w:rsidRPr="00D95A9D">
              <w:rPr>
                <w:sz w:val="18"/>
                <w:szCs w:val="18"/>
              </w:rPr>
              <w:lastRenderedPageBreak/>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0A5371F8" w14:textId="77777777" w:rsidR="00F163C0"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3E47E121" w14:textId="77777777" w:rsidR="00F163C0"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tc>
      </w:tr>
      <w:tr w:rsidR="00F163C0" w:rsidRPr="00D95A9D" w14:paraId="053547F3"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ABF6548" w14:textId="77777777" w:rsidR="00F163C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4B9D66E7" w14:textId="77777777" w:rsidR="00DB0E89" w:rsidRPr="00D95A9D" w:rsidRDefault="34661EDB" w:rsidP="34661EDB">
            <w:pPr>
              <w:pStyle w:val="Odsekzoznamu"/>
              <w:numPr>
                <w:ilvl w:val="0"/>
                <w:numId w:val="134"/>
              </w:numPr>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70818D66" w14:textId="77777777" w:rsidR="00DB0E89" w:rsidRPr="00D95A9D" w:rsidRDefault="34661EDB" w:rsidP="34661EDB">
            <w:pPr>
              <w:pStyle w:val="Odsekzoznamu"/>
              <w:numPr>
                <w:ilvl w:val="0"/>
                <w:numId w:val="134"/>
              </w:numPr>
              <w:rPr>
                <w:rFonts w:eastAsia="Arial" w:cs="Arial"/>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351A67F5" w14:textId="77777777" w:rsidR="00DB0E89" w:rsidRPr="00D95A9D" w:rsidRDefault="4B1F096C" w:rsidP="4B1F096C">
            <w:pPr>
              <w:pStyle w:val="Odsekzoznamu"/>
              <w:numPr>
                <w:ilvl w:val="0"/>
                <w:numId w:val="134"/>
              </w:numPr>
              <w:rPr>
                <w:rFonts w:eastAsia="Arial" w:cs="Arial"/>
                <w:sz w:val="18"/>
                <w:szCs w:val="18"/>
                <w:lang w:eastAsia="sk-SK"/>
              </w:rPr>
            </w:pPr>
            <w:r w:rsidRPr="00D95A9D">
              <w:rPr>
                <w:sz w:val="18"/>
                <w:szCs w:val="18"/>
                <w:lang w:eastAsia="sk-SK"/>
              </w:rPr>
              <w:t>E30000A - Nie je možné vyhľadať záznamy pacienta, pacient už nie je poistencom SR.</w:t>
            </w:r>
          </w:p>
          <w:p w14:paraId="5112FD0B" w14:textId="77777777" w:rsidR="00DB0E89" w:rsidRPr="00D95A9D" w:rsidRDefault="4B1F096C" w:rsidP="4B1F096C">
            <w:pPr>
              <w:pStyle w:val="Odsekzoznamu"/>
              <w:numPr>
                <w:ilvl w:val="0"/>
                <w:numId w:val="134"/>
              </w:numPr>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60825D12" w14:textId="77777777" w:rsidR="00DB0E89" w:rsidRPr="00D95A9D" w:rsidRDefault="34661EDB" w:rsidP="34661EDB">
            <w:pPr>
              <w:pStyle w:val="Odsekzoznamu"/>
              <w:numPr>
                <w:ilvl w:val="0"/>
                <w:numId w:val="134"/>
              </w:numPr>
              <w:rPr>
                <w:rFonts w:eastAsia="Arial" w:cs="Arial"/>
                <w:sz w:val="18"/>
                <w:szCs w:val="18"/>
                <w:lang w:eastAsia="sk-SK"/>
              </w:rPr>
            </w:pPr>
            <w:r w:rsidRPr="00D95A9D">
              <w:rPr>
                <w:sz w:val="18"/>
                <w:szCs w:val="18"/>
                <w:lang w:eastAsia="sk-SK"/>
              </w:rPr>
              <w:t>E900004 - Záznam nebol uložený do Systému ezdravie. Kontaktujte dodávateľa informačného systému pre odstránenie chyby.  Po odstránení chyby opätovne vykonajte zápis do pacientskeho sumáru</w:t>
            </w:r>
          </w:p>
          <w:p w14:paraId="04395FB9" w14:textId="77777777" w:rsidR="00DB0E89" w:rsidRPr="00D95A9D" w:rsidRDefault="34661EDB" w:rsidP="34661EDB">
            <w:pPr>
              <w:pStyle w:val="Odsekzoznamu"/>
              <w:numPr>
                <w:ilvl w:val="0"/>
                <w:numId w:val="134"/>
              </w:numPr>
              <w:rPr>
                <w:rFonts w:eastAsia="Arial" w:cs="Arial"/>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2819EA11" w14:textId="77777777" w:rsidR="00EE0307" w:rsidRPr="00D95A9D" w:rsidRDefault="34661EDB" w:rsidP="34661EDB">
            <w:pPr>
              <w:pStyle w:val="Odsekzoznamu"/>
              <w:numPr>
                <w:ilvl w:val="0"/>
                <w:numId w:val="134"/>
              </w:numPr>
              <w:spacing w:after="0"/>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F163C0" w:rsidRPr="00D95A9D" w14:paraId="11314CE6"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815EA79" w14:textId="77777777" w:rsidR="00F163C0"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2BD122D0" w14:textId="77777777" w:rsidR="00F163C0" w:rsidRPr="00D95A9D" w:rsidRDefault="00F163C0" w:rsidP="00621029">
            <w:pPr>
              <w:rPr>
                <w:sz w:val="18"/>
                <w:szCs w:val="18"/>
              </w:rPr>
            </w:pPr>
            <w:r w:rsidRPr="00D95A9D">
              <w:rPr>
                <w:sz w:val="18"/>
                <w:szCs w:val="18"/>
              </w:rPr>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2B5FC409" w14:textId="77777777" w:rsidR="00F163C0" w:rsidRPr="002E5438" w:rsidRDefault="4B1F096C" w:rsidP="00ED73E9">
      <w:pPr>
        <w:pStyle w:val="Nadpis2"/>
        <w:rPr>
          <w:lang w:val="sk-SK"/>
        </w:rPr>
      </w:pPr>
      <w:bookmarkStart w:id="163" w:name="_ZapisPacientskehoSumaruPorodnickaAn"/>
      <w:bookmarkStart w:id="164" w:name="_Toc2079634"/>
      <w:bookmarkEnd w:id="163"/>
      <w:r w:rsidRPr="002E5438">
        <w:rPr>
          <w:lang w:val="sk-SK"/>
        </w:rPr>
        <w:t>ZapisPacientskehoSumaruPorodnickaAnamneza_v2</w:t>
      </w:r>
      <w:bookmarkEnd w:id="164"/>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6A35D6A5"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3F054C1"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05F02E88" w14:textId="21F5147B" w:rsidR="00F163C0" w:rsidRPr="00D95A9D" w:rsidRDefault="00A10E40" w:rsidP="00621029">
            <w:pPr>
              <w:rPr>
                <w:sz w:val="18"/>
                <w:szCs w:val="18"/>
              </w:rPr>
            </w:pPr>
            <w:hyperlink w:anchor="_ZapisPacientskehoSumaruPorodnickaAn" w:history="1">
              <w:r w:rsidR="00147C62" w:rsidRPr="002E5438">
                <w:rPr>
                  <w:rStyle w:val="Hypertextovprepojenie"/>
                  <w:sz w:val="18"/>
                  <w:szCs w:val="18"/>
                </w:rPr>
                <w:t>ZapisPacientskehoSumaruPorodnickaAnamneza</w:t>
              </w:r>
            </w:hyperlink>
            <w:r w:rsidR="00147C62" w:rsidRPr="00D95A9D">
              <w:rPr>
                <w:sz w:val="18"/>
                <w:szCs w:val="18"/>
              </w:rPr>
              <w:t>_v2</w:t>
            </w:r>
            <w:r w:rsidR="001C6B33" w:rsidRPr="002E5438">
              <w:fldChar w:fldCharType="begin" w:fldLock="1"/>
            </w:r>
            <w:r w:rsidR="00F163C0" w:rsidRPr="00D95A9D">
              <w:rPr>
                <w:sz w:val="18"/>
                <w:szCs w:val="18"/>
              </w:rPr>
              <w:instrText>MERGEFIELD Element.Name</w:instrText>
            </w:r>
            <w:r w:rsidR="001C6B33" w:rsidRPr="002E5438">
              <w:rPr>
                <w:sz w:val="18"/>
                <w:szCs w:val="18"/>
              </w:rPr>
              <w:fldChar w:fldCharType="end"/>
            </w:r>
          </w:p>
        </w:tc>
      </w:tr>
      <w:tr w:rsidR="00F163C0" w:rsidRPr="00D95A9D" w14:paraId="45CDF1D9"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E785D78"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5AA6A327"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55929CDF"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8C3F424"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079C88A" w14:textId="77777777" w:rsidR="00F163C0" w:rsidRPr="00D95A9D" w:rsidRDefault="4B1F096C" w:rsidP="4B1F096C">
            <w:pPr>
              <w:rPr>
                <w:sz w:val="18"/>
                <w:szCs w:val="18"/>
              </w:rPr>
            </w:pPr>
            <w:r w:rsidRPr="00D95A9D">
              <w:rPr>
                <w:sz w:val="18"/>
                <w:szCs w:val="18"/>
              </w:rPr>
              <w:t>Zápis údajov do pacientskeho sumáru:</w:t>
            </w:r>
          </w:p>
          <w:p w14:paraId="3B0F5091" w14:textId="77777777" w:rsidR="00F163C0" w:rsidRPr="00D95A9D" w:rsidRDefault="4B1F096C" w:rsidP="4B1F096C">
            <w:pPr>
              <w:pStyle w:val="Odsekzoznamu"/>
              <w:numPr>
                <w:ilvl w:val="0"/>
                <w:numId w:val="115"/>
              </w:numPr>
              <w:rPr>
                <w:sz w:val="18"/>
                <w:szCs w:val="18"/>
              </w:rPr>
            </w:pPr>
            <w:r w:rsidRPr="00D95A9D">
              <w:rPr>
                <w:sz w:val="18"/>
                <w:szCs w:val="18"/>
              </w:rPr>
              <w:t>Pôrodnícka anamnéza</w:t>
            </w:r>
          </w:p>
        </w:tc>
      </w:tr>
      <w:tr w:rsidR="00F163C0" w:rsidRPr="00D95A9D" w14:paraId="0AF59D93"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498FAD0"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BDAFBAB" w14:textId="77777777" w:rsidR="00F163C0" w:rsidRPr="00D95A9D" w:rsidRDefault="4B1F096C" w:rsidP="4B1F096C">
            <w:pPr>
              <w:rPr>
                <w:sz w:val="18"/>
                <w:szCs w:val="18"/>
              </w:rPr>
            </w:pPr>
            <w:r w:rsidRPr="00D95A9D">
              <w:rPr>
                <w:sz w:val="18"/>
                <w:szCs w:val="18"/>
              </w:rPr>
              <w:t>Synchrónny, Asynchrónny</w:t>
            </w:r>
          </w:p>
        </w:tc>
      </w:tr>
      <w:tr w:rsidR="00F163C0" w:rsidRPr="00D95A9D" w14:paraId="5AF47C87"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BAACAB3"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22EF4A5" w14:textId="5B89E876" w:rsidR="00F163C0" w:rsidRPr="00D95A9D" w:rsidRDefault="4B1F096C" w:rsidP="4B1F096C">
            <w:pPr>
              <w:rPr>
                <w:rFonts w:eastAsia="Arial" w:cs="Arial"/>
                <w:sz w:val="18"/>
                <w:szCs w:val="18"/>
                <w:lang w:eastAsia="sk-SK"/>
              </w:rPr>
            </w:pPr>
            <w:r w:rsidRPr="00D95A9D">
              <w:rPr>
                <w:sz w:val="18"/>
                <w:szCs w:val="18"/>
                <w:lang w:eastAsia="sk-SK"/>
              </w:rPr>
              <w:t>Služba umožní zápis pôrodníckej anamnézy priamo do pacientskeho sumáru.</w:t>
            </w:r>
            <w:r w:rsidR="008A760A">
              <w:rPr>
                <w:sz w:val="18"/>
                <w:szCs w:val="18"/>
                <w:lang w:eastAsia="sk-SK"/>
              </w:rPr>
              <w:t xml:space="preserve"> </w:t>
            </w:r>
            <w:r w:rsidRPr="00D95A9D">
              <w:rPr>
                <w:sz w:val="18"/>
                <w:szCs w:val="18"/>
                <w:lang w:eastAsia="sk-SK"/>
              </w:rPr>
              <w:t>Zápis zabezpečí aktualizáciu  pôvodnej anamnézy</w:t>
            </w:r>
          </w:p>
          <w:p w14:paraId="4E6C1995" w14:textId="77777777" w:rsidR="00F163C0" w:rsidRPr="00D95A9D" w:rsidRDefault="00F163C0" w:rsidP="00621029">
            <w:pPr>
              <w:rPr>
                <w:rFonts w:cs="Arial"/>
                <w:sz w:val="18"/>
                <w:szCs w:val="18"/>
                <w:lang w:eastAsia="sk-SK"/>
              </w:rPr>
            </w:pPr>
          </w:p>
          <w:p w14:paraId="241E5973"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3B5A4EF8" w14:textId="77777777" w:rsidR="00F163C0" w:rsidRPr="00D95A9D" w:rsidRDefault="4B1F096C" w:rsidP="4B1F096C">
            <w:pPr>
              <w:pStyle w:val="Odsekzoznamu"/>
              <w:numPr>
                <w:ilvl w:val="0"/>
                <w:numId w:val="114"/>
              </w:numPr>
              <w:rPr>
                <w:rFonts w:eastAsia="Arial" w:cs="Arial"/>
                <w:sz w:val="18"/>
                <w:szCs w:val="18"/>
                <w:lang w:eastAsia="sk-SK"/>
              </w:rPr>
            </w:pPr>
            <w:r w:rsidRPr="00D95A9D">
              <w:rPr>
                <w:sz w:val="18"/>
                <w:szCs w:val="18"/>
                <w:lang w:eastAsia="sk-SK"/>
              </w:rPr>
              <w:t>Údaje o pôrodníckej anamnéze – predpokladaný dátum pôrodu</w:t>
            </w:r>
          </w:p>
          <w:p w14:paraId="129450CB"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5EEC4746" w14:textId="77777777" w:rsidR="00F163C0" w:rsidRPr="00D95A9D" w:rsidRDefault="4B1F096C" w:rsidP="4B1F096C">
            <w:pPr>
              <w:pStyle w:val="Odsekzoznamu"/>
              <w:numPr>
                <w:ilvl w:val="0"/>
                <w:numId w:val="113"/>
              </w:numPr>
              <w:rPr>
                <w:rFonts w:eastAsia="Arial" w:cs="Arial"/>
                <w:sz w:val="18"/>
                <w:szCs w:val="18"/>
                <w:lang w:eastAsia="sk-SK"/>
              </w:rPr>
            </w:pPr>
            <w:r w:rsidRPr="00D95A9D">
              <w:rPr>
                <w:sz w:val="18"/>
                <w:szCs w:val="18"/>
              </w:rPr>
              <w:t>ID záznamu</w:t>
            </w:r>
          </w:p>
          <w:p w14:paraId="297725DE" w14:textId="77777777" w:rsidR="00F163C0" w:rsidRPr="00D95A9D" w:rsidRDefault="00F163C0" w:rsidP="00621029">
            <w:pPr>
              <w:pStyle w:val="Odsekzoznamu"/>
              <w:rPr>
                <w:rFonts w:cs="Arial"/>
                <w:sz w:val="18"/>
                <w:szCs w:val="18"/>
                <w:lang w:eastAsia="sk-SK"/>
              </w:rPr>
            </w:pPr>
          </w:p>
        </w:tc>
      </w:tr>
      <w:tr w:rsidR="00F163C0" w:rsidRPr="00D95A9D" w14:paraId="0AA96DBF"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05A40CC"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5174D8AE" w14:textId="77777777" w:rsidR="00F163C0" w:rsidRPr="00D95A9D" w:rsidRDefault="00A10E40" w:rsidP="4B1F096C">
            <w:pPr>
              <w:pStyle w:val="Odsekzoznamu"/>
              <w:numPr>
                <w:ilvl w:val="0"/>
                <w:numId w:val="28"/>
              </w:numPr>
              <w:autoSpaceDE w:val="0"/>
              <w:autoSpaceDN w:val="0"/>
              <w:adjustRightInd w:val="0"/>
              <w:spacing w:after="1"/>
              <w:rPr>
                <w:rFonts w:eastAsia="Arial" w:cs="Arial"/>
                <w:sz w:val="18"/>
                <w:szCs w:val="18"/>
                <w:lang w:eastAsia="sk-SK"/>
              </w:rPr>
            </w:pPr>
            <w:hyperlink w:anchor="_Pôrodnícka_anamnéza" w:history="1">
              <w:r w:rsidR="4B1F096C" w:rsidRPr="00D95A9D">
                <w:rPr>
                  <w:rStyle w:val="Hypertextovprepojenie"/>
                  <w:sz w:val="18"/>
                  <w:szCs w:val="18"/>
                  <w:lang w:eastAsia="sk-SK"/>
                </w:rPr>
                <w:t>CEN-EN13606-COMPOSITION.Porodnicke_zaznamy.v1</w:t>
              </w:r>
            </w:hyperlink>
          </w:p>
        </w:tc>
      </w:tr>
      <w:tr w:rsidR="00F163C0" w:rsidRPr="00D95A9D" w14:paraId="46B9B460"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0E3E665"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620A7865" w14:textId="77777777" w:rsidR="00F163C0" w:rsidRPr="00D95A9D" w:rsidRDefault="4B1F096C" w:rsidP="4B1F096C">
            <w:pPr>
              <w:numPr>
                <w:ilvl w:val="0"/>
                <w:numId w:val="26"/>
              </w:numPr>
              <w:autoSpaceDE w:val="0"/>
              <w:autoSpaceDN w:val="0"/>
              <w:adjustRightInd w:val="0"/>
              <w:spacing w:after="1"/>
              <w:rPr>
                <w:rFonts w:eastAsia="Arial" w:cs="Arial"/>
                <w:sz w:val="18"/>
                <w:szCs w:val="18"/>
                <w:lang w:eastAsia="sk-SK"/>
              </w:rPr>
            </w:pPr>
            <w:r w:rsidRPr="00D95A9D">
              <w:rPr>
                <w:sz w:val="18"/>
                <w:szCs w:val="18"/>
                <w:lang w:eastAsia="sk-SK"/>
              </w:rPr>
              <w:t>ZapisPacientskehoSumaruPorodnickaAnamneza_Response.xsd</w:t>
            </w:r>
          </w:p>
        </w:tc>
      </w:tr>
      <w:tr w:rsidR="00F163C0" w:rsidRPr="00D95A9D" w14:paraId="069822FA"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D49A01D" w14:textId="77777777" w:rsidR="00F163C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6C905F2F"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79A0886E"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p w14:paraId="1E9ED5A1" w14:textId="77777777" w:rsidR="00F163C0" w:rsidRPr="00D95A9D" w:rsidRDefault="4B1F096C" w:rsidP="00673403">
            <w:pPr>
              <w:numPr>
                <w:ilvl w:val="0"/>
                <w:numId w:val="25"/>
              </w:numPr>
              <w:autoSpaceDE w:val="0"/>
              <w:autoSpaceDN w:val="0"/>
              <w:adjustRightInd w:val="0"/>
              <w:spacing w:after="1"/>
            </w:pPr>
            <w:r w:rsidRPr="00D95A9D">
              <w:rPr>
                <w:sz w:val="18"/>
                <w:szCs w:val="18"/>
                <w:lang w:eastAsia="sk-SK"/>
              </w:rPr>
              <w:t>Pôrodnícku anamnézu je možné zapísať iba pre pacientku</w:t>
            </w:r>
          </w:p>
          <w:p w14:paraId="4E764A18" w14:textId="77777777" w:rsidR="00621029" w:rsidRPr="00D95A9D" w:rsidRDefault="4B1F096C" w:rsidP="00673403">
            <w:pPr>
              <w:numPr>
                <w:ilvl w:val="0"/>
                <w:numId w:val="25"/>
              </w:numPr>
              <w:autoSpaceDE w:val="0"/>
              <w:autoSpaceDN w:val="0"/>
              <w:adjustRightInd w:val="0"/>
              <w:spacing w:after="1"/>
            </w:pPr>
            <w:r w:rsidRPr="00D95A9D">
              <w:rPr>
                <w:sz w:val="18"/>
                <w:szCs w:val="18"/>
                <w:lang w:eastAsia="sk-SK"/>
              </w:rPr>
              <w:t>Predpokladaný dátum pôrodu existuje len raz a novým zápisom je pôvodný dátum automaticky prepísaný</w:t>
            </w:r>
          </w:p>
          <w:p w14:paraId="2B0554EF" w14:textId="77777777" w:rsidR="00621029" w:rsidRPr="00D95A9D" w:rsidRDefault="4B1F096C" w:rsidP="00673403">
            <w:pPr>
              <w:numPr>
                <w:ilvl w:val="0"/>
                <w:numId w:val="25"/>
              </w:numPr>
              <w:autoSpaceDE w:val="0"/>
              <w:autoSpaceDN w:val="0"/>
              <w:adjustRightInd w:val="0"/>
              <w:spacing w:after="1"/>
            </w:pPr>
            <w:r w:rsidRPr="00D95A9D">
              <w:rPr>
                <w:sz w:val="18"/>
                <w:szCs w:val="18"/>
                <w:lang w:eastAsia="sk-SK"/>
              </w:rPr>
              <w:t>Zapísaním predpokladaného dátumu pôrodu je vždy pôvodný záznam aktualizovaný</w:t>
            </w:r>
          </w:p>
        </w:tc>
      </w:tr>
      <w:tr w:rsidR="00F163C0" w:rsidRPr="00D95A9D" w14:paraId="604BDFE2"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82959B" w14:textId="77777777" w:rsidR="00F163C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4DB22B68" w14:textId="77777777" w:rsidR="006F4424" w:rsidRPr="00D95A9D" w:rsidRDefault="34661EDB" w:rsidP="34661EDB">
            <w:pPr>
              <w:numPr>
                <w:ilvl w:val="0"/>
                <w:numId w:val="25"/>
              </w:numPr>
              <w:autoSpaceDE w:val="0"/>
              <w:autoSpaceDN w:val="0"/>
              <w:adjustRightInd w:val="0"/>
              <w:spacing w:after="1"/>
              <w:rPr>
                <w:sz w:val="18"/>
                <w:szCs w:val="18"/>
              </w:rPr>
            </w:pPr>
            <w:r w:rsidRPr="00D95A9D">
              <w:rPr>
                <w:sz w:val="18"/>
                <w:szCs w:val="18"/>
              </w:rPr>
              <w:t>E000002 - Záznam nebol uložený do Systému ezdravie. Kontaktujte dodávateľa informačného systému pre odstránenie chyby.  Po odstránení chyby opätovne vykonajte zápis do pacientskeho sumáru</w:t>
            </w:r>
          </w:p>
          <w:p w14:paraId="4738154A" w14:textId="77777777" w:rsidR="006F4424" w:rsidRPr="00D95A9D" w:rsidRDefault="34661EDB" w:rsidP="34661EDB">
            <w:pPr>
              <w:numPr>
                <w:ilvl w:val="0"/>
                <w:numId w:val="25"/>
              </w:numPr>
              <w:autoSpaceDE w:val="0"/>
              <w:autoSpaceDN w:val="0"/>
              <w:adjustRightInd w:val="0"/>
              <w:spacing w:after="1"/>
              <w:rPr>
                <w:sz w:val="18"/>
                <w:szCs w:val="18"/>
              </w:rPr>
            </w:pPr>
            <w:r w:rsidRPr="00D95A9D">
              <w:rPr>
                <w:sz w:val="18"/>
                <w:szCs w:val="18"/>
              </w:rPr>
              <w:lastRenderedPageBreak/>
              <w:t>E300003 - Záznam nebol uložený do Systému ezdravie z dôvodu neočakávanej chyby na NCZI. Pokúste o uloženie záznamu neskôr</w:t>
            </w:r>
          </w:p>
          <w:p w14:paraId="4D958FEC" w14:textId="77777777" w:rsidR="006F4424" w:rsidRPr="00D95A9D" w:rsidRDefault="4B1F096C" w:rsidP="4B1F096C">
            <w:pPr>
              <w:numPr>
                <w:ilvl w:val="0"/>
                <w:numId w:val="25"/>
              </w:numPr>
              <w:autoSpaceDE w:val="0"/>
              <w:autoSpaceDN w:val="0"/>
              <w:adjustRightInd w:val="0"/>
              <w:spacing w:after="1"/>
              <w:rPr>
                <w:sz w:val="18"/>
                <w:szCs w:val="18"/>
              </w:rPr>
            </w:pPr>
            <w:r w:rsidRPr="00D95A9D">
              <w:rPr>
                <w:sz w:val="18"/>
                <w:szCs w:val="18"/>
              </w:rPr>
              <w:t>E30000A - Nie je možné vyhľadať záznamy pacienta, pacient už nie je poistencom SR.</w:t>
            </w:r>
          </w:p>
          <w:p w14:paraId="7DBF3AFB" w14:textId="77777777" w:rsidR="006F4424" w:rsidRPr="00D95A9D" w:rsidRDefault="4B1F096C" w:rsidP="4B1F096C">
            <w:pPr>
              <w:numPr>
                <w:ilvl w:val="0"/>
                <w:numId w:val="25"/>
              </w:numPr>
              <w:autoSpaceDE w:val="0"/>
              <w:autoSpaceDN w:val="0"/>
              <w:adjustRightInd w:val="0"/>
              <w:spacing w:after="1"/>
              <w:rPr>
                <w:sz w:val="18"/>
                <w:szCs w:val="18"/>
              </w:rPr>
            </w:pPr>
            <w:r w:rsidRPr="00D95A9D">
              <w:rPr>
                <w:sz w:val="18"/>
                <w:szCs w:val="18"/>
              </w:rPr>
              <w:t>E300022 - Nie je možné zapísať záznam z dôvodu, že pre daného pacienta je evidovaný dátum úmrtia a zdravotná dokumentácia je uzavretá.</w:t>
            </w:r>
          </w:p>
          <w:p w14:paraId="2C469EC1" w14:textId="77777777" w:rsidR="006F4424" w:rsidRPr="00D95A9D" w:rsidRDefault="4B1F096C" w:rsidP="4B1F096C">
            <w:pPr>
              <w:numPr>
                <w:ilvl w:val="0"/>
                <w:numId w:val="25"/>
              </w:numPr>
              <w:autoSpaceDE w:val="0"/>
              <w:autoSpaceDN w:val="0"/>
              <w:adjustRightInd w:val="0"/>
              <w:spacing w:after="1"/>
              <w:rPr>
                <w:sz w:val="18"/>
                <w:szCs w:val="18"/>
              </w:rPr>
            </w:pPr>
            <w:r w:rsidRPr="00D95A9D">
              <w:rPr>
                <w:sz w:val="18"/>
                <w:szCs w:val="18"/>
              </w:rPr>
              <w:t>E300032 - Predpokladaný dátum pôrodu nie je možné zapísať na pohlavie "muž". Skontrolujte totožnosť pacienta pre ktorého je záznam vytváraný.</w:t>
            </w:r>
          </w:p>
          <w:p w14:paraId="2C45176C" w14:textId="77777777" w:rsidR="006F4424" w:rsidRPr="00D95A9D" w:rsidRDefault="34661EDB" w:rsidP="34661EDB">
            <w:pPr>
              <w:numPr>
                <w:ilvl w:val="0"/>
                <w:numId w:val="25"/>
              </w:numPr>
              <w:autoSpaceDE w:val="0"/>
              <w:autoSpaceDN w:val="0"/>
              <w:adjustRightInd w:val="0"/>
              <w:spacing w:after="1"/>
              <w:rPr>
                <w:sz w:val="18"/>
                <w:szCs w:val="18"/>
              </w:rPr>
            </w:pPr>
            <w:r w:rsidRPr="00D95A9D">
              <w:rPr>
                <w:sz w:val="18"/>
                <w:szCs w:val="18"/>
              </w:rPr>
              <w:t>E900004 - Záznam nebol uložený do Systému ezdravie. Kontaktujte dodávateľa informačného systému pre odstránenie chyby.  Po odstránení chyby opätovne vykonajte zápis do pacientskeho sumáru</w:t>
            </w:r>
          </w:p>
          <w:p w14:paraId="71A064BF" w14:textId="77777777" w:rsidR="006F4424" w:rsidRPr="00D95A9D" w:rsidRDefault="34661EDB" w:rsidP="34661EDB">
            <w:pPr>
              <w:numPr>
                <w:ilvl w:val="0"/>
                <w:numId w:val="25"/>
              </w:numPr>
              <w:autoSpaceDE w:val="0"/>
              <w:autoSpaceDN w:val="0"/>
              <w:adjustRightInd w:val="0"/>
              <w:spacing w:after="1"/>
              <w:rPr>
                <w:sz w:val="18"/>
                <w:szCs w:val="18"/>
              </w:rPr>
            </w:pPr>
            <w:r w:rsidRPr="00D95A9D">
              <w:rPr>
                <w:sz w:val="18"/>
                <w:szCs w:val="18"/>
              </w:rPr>
              <w:t>E900005 - Záznam nebol uložený do Systému ezdravie. Kontaktujte dodávateľa informačného systému pre odstránenie chyby.  Po odstránení chyby opätovne vykonajte zápis do pacientskeho sumáru</w:t>
            </w:r>
          </w:p>
          <w:p w14:paraId="3145DD69" w14:textId="77777777" w:rsidR="00FD23E4" w:rsidRPr="00D95A9D" w:rsidRDefault="34661EDB" w:rsidP="34661EDB">
            <w:pPr>
              <w:numPr>
                <w:ilvl w:val="0"/>
                <w:numId w:val="25"/>
              </w:numPr>
              <w:rPr>
                <w:lang w:eastAsia="sk-SK"/>
              </w:rPr>
            </w:pPr>
            <w:r w:rsidRPr="00D95A9D">
              <w:rPr>
                <w:sz w:val="18"/>
                <w:szCs w:val="18"/>
              </w:rPr>
              <w:t>E900011 - Záznam nebol uložený do Systému ezdravie. Kontaktujte dodávateľa informačného systému pre odstránenie chyby.  Po odstránení chyby opätovne vykonajte zápis do pacientskeho sumáru</w:t>
            </w:r>
          </w:p>
        </w:tc>
      </w:tr>
      <w:tr w:rsidR="00F163C0" w:rsidRPr="00D95A9D" w14:paraId="3F2538F5"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9D8B9AA" w14:textId="77777777" w:rsidR="00F163C0" w:rsidRPr="00D95A9D" w:rsidRDefault="4B1F096C" w:rsidP="4B1F096C">
            <w:pPr>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6A57A36B" w14:textId="77777777" w:rsidR="00F163C0" w:rsidRPr="00D95A9D" w:rsidRDefault="00F163C0" w:rsidP="00621029">
            <w:pPr>
              <w:rPr>
                <w:sz w:val="18"/>
                <w:szCs w:val="18"/>
              </w:rPr>
            </w:pPr>
            <w:r w:rsidRPr="00D95A9D">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1206D6DD" w14:textId="77777777" w:rsidR="00B920FC" w:rsidRPr="002E5438" w:rsidRDefault="4B1F096C" w:rsidP="00ED73E9">
      <w:pPr>
        <w:pStyle w:val="Nadpis2"/>
        <w:rPr>
          <w:lang w:val="sk-SK"/>
        </w:rPr>
      </w:pPr>
      <w:bookmarkStart w:id="165" w:name="_DajPacientskySumar_v2"/>
      <w:bookmarkStart w:id="166" w:name="_Toc2079635"/>
      <w:bookmarkEnd w:id="165"/>
      <w:r w:rsidRPr="002E5438">
        <w:rPr>
          <w:lang w:val="sk-SK"/>
        </w:rPr>
        <w:t>DajPacientskySumar_v2</w:t>
      </w:r>
      <w:bookmarkEnd w:id="166"/>
    </w:p>
    <w:tbl>
      <w:tblPr>
        <w:tblW w:w="9495" w:type="dxa"/>
        <w:jc w:val="center"/>
        <w:tblLayout w:type="fixed"/>
        <w:tblCellMar>
          <w:left w:w="60" w:type="dxa"/>
          <w:right w:w="60" w:type="dxa"/>
        </w:tblCellMar>
        <w:tblLook w:val="0000" w:firstRow="0" w:lastRow="0" w:firstColumn="0" w:lastColumn="0" w:noHBand="0" w:noVBand="0"/>
      </w:tblPr>
      <w:tblGrid>
        <w:gridCol w:w="2160"/>
        <w:gridCol w:w="7335"/>
      </w:tblGrid>
      <w:tr w:rsidR="00B920FC" w:rsidRPr="00D95A9D" w14:paraId="08B55729"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B6D972E" w14:textId="77777777" w:rsidR="00B920FC" w:rsidRPr="00D95A9D" w:rsidRDefault="4B1F096C" w:rsidP="4B1F096C">
            <w:pPr>
              <w:rPr>
                <w:sz w:val="18"/>
                <w:szCs w:val="18"/>
              </w:rPr>
            </w:pPr>
            <w:r w:rsidRPr="00D95A9D">
              <w:rPr>
                <w:sz w:val="18"/>
                <w:szCs w:val="18"/>
              </w:rPr>
              <w:t>Názov služby</w:t>
            </w:r>
          </w:p>
        </w:tc>
        <w:tc>
          <w:tcPr>
            <w:tcW w:w="7335" w:type="dxa"/>
            <w:tcBorders>
              <w:top w:val="single" w:sz="2" w:space="0" w:color="auto"/>
              <w:left w:val="single" w:sz="2" w:space="0" w:color="auto"/>
              <w:bottom w:val="single" w:sz="2" w:space="0" w:color="auto"/>
              <w:right w:val="single" w:sz="2" w:space="0" w:color="auto"/>
            </w:tcBorders>
            <w:vAlign w:val="center"/>
          </w:tcPr>
          <w:p w14:paraId="264D90B6" w14:textId="77777777" w:rsidR="00B920FC" w:rsidRPr="00D95A9D" w:rsidRDefault="4B1F096C" w:rsidP="4B1F096C">
            <w:pPr>
              <w:rPr>
                <w:sz w:val="18"/>
                <w:szCs w:val="18"/>
              </w:rPr>
            </w:pPr>
            <w:r w:rsidRPr="00D95A9D">
              <w:rPr>
                <w:sz w:val="18"/>
                <w:szCs w:val="18"/>
              </w:rPr>
              <w:t>DajPacientskySumar_v2</w:t>
            </w:r>
          </w:p>
        </w:tc>
      </w:tr>
      <w:tr w:rsidR="00B920FC" w:rsidRPr="00D95A9D" w14:paraId="40732045"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FDD667C" w14:textId="77777777" w:rsidR="00B920FC" w:rsidRPr="00D95A9D" w:rsidRDefault="4B1F096C" w:rsidP="4B1F096C">
            <w:pPr>
              <w:rPr>
                <w:sz w:val="18"/>
                <w:szCs w:val="18"/>
              </w:rPr>
            </w:pPr>
            <w:r w:rsidRPr="00D95A9D">
              <w:rPr>
                <w:sz w:val="18"/>
                <w:szCs w:val="18"/>
              </w:rPr>
              <w:t>Určenie</w:t>
            </w:r>
          </w:p>
        </w:tc>
        <w:tc>
          <w:tcPr>
            <w:tcW w:w="7335" w:type="dxa"/>
            <w:tcBorders>
              <w:top w:val="single" w:sz="2" w:space="0" w:color="auto"/>
              <w:left w:val="single" w:sz="2" w:space="0" w:color="auto"/>
              <w:bottom w:val="single" w:sz="2" w:space="0" w:color="auto"/>
              <w:right w:val="single" w:sz="2" w:space="0" w:color="auto"/>
            </w:tcBorders>
            <w:vAlign w:val="center"/>
          </w:tcPr>
          <w:p w14:paraId="5BB16B6D" w14:textId="77777777" w:rsidR="00B920FC" w:rsidRPr="00D95A9D" w:rsidRDefault="001C6B33" w:rsidP="4B1F096C">
            <w:pPr>
              <w:rPr>
                <w:sz w:val="18"/>
                <w:szCs w:val="18"/>
              </w:rPr>
            </w:pPr>
            <w:r w:rsidRPr="0059754F">
              <w:fldChar w:fldCharType="begin" w:fldLock="1"/>
            </w:r>
            <w:r w:rsidR="00B920FC" w:rsidRPr="00D95A9D">
              <w:rPr>
                <w:sz w:val="18"/>
                <w:szCs w:val="18"/>
              </w:rPr>
              <w:instrText>MERGEFIELD Element.valueOf(x070-Urcenie)</w:instrText>
            </w:r>
            <w:r w:rsidRPr="0059754F">
              <w:rPr>
                <w:sz w:val="18"/>
                <w:szCs w:val="18"/>
              </w:rPr>
              <w:fldChar w:fldCharType="separate"/>
            </w:r>
            <w:r w:rsidR="00B920FC" w:rsidRPr="00D95A9D">
              <w:rPr>
                <w:sz w:val="18"/>
                <w:szCs w:val="18"/>
              </w:rPr>
              <w:t>IS PZS</w:t>
            </w:r>
            <w:r w:rsidRPr="0059754F">
              <w:fldChar w:fldCharType="end"/>
            </w:r>
          </w:p>
        </w:tc>
      </w:tr>
      <w:tr w:rsidR="00B920FC" w:rsidRPr="00D95A9D" w14:paraId="32F6940C"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BA9D195" w14:textId="77777777" w:rsidR="00B920FC" w:rsidRPr="00D95A9D" w:rsidRDefault="4B1F096C" w:rsidP="4B1F096C">
            <w:pPr>
              <w:rPr>
                <w:sz w:val="18"/>
                <w:szCs w:val="18"/>
              </w:rPr>
            </w:pPr>
            <w:r w:rsidRPr="00D95A9D">
              <w:rPr>
                <w:sz w:val="18"/>
                <w:szCs w:val="18"/>
              </w:rPr>
              <w:t>Charakteristika</w:t>
            </w:r>
          </w:p>
        </w:tc>
        <w:tc>
          <w:tcPr>
            <w:tcW w:w="7335" w:type="dxa"/>
            <w:tcBorders>
              <w:top w:val="single" w:sz="2" w:space="0" w:color="auto"/>
              <w:left w:val="single" w:sz="2" w:space="0" w:color="auto"/>
              <w:bottom w:val="single" w:sz="2" w:space="0" w:color="auto"/>
              <w:right w:val="single" w:sz="2" w:space="0" w:color="auto"/>
            </w:tcBorders>
            <w:vAlign w:val="center"/>
          </w:tcPr>
          <w:p w14:paraId="5CDA04CA" w14:textId="77777777" w:rsidR="00B920FC" w:rsidRPr="00D95A9D" w:rsidRDefault="34661EDB" w:rsidP="34661EDB">
            <w:pPr>
              <w:pStyle w:val="Bezriadkovania"/>
              <w:rPr>
                <w:sz w:val="18"/>
                <w:szCs w:val="18"/>
                <w:lang w:val="sk-SK"/>
              </w:rPr>
            </w:pPr>
            <w:r w:rsidRPr="00D95A9D">
              <w:rPr>
                <w:rFonts w:asciiTheme="minorHAnsi" w:eastAsiaTheme="minorEastAsia" w:hAnsiTheme="minorHAnsi" w:cstheme="minorBidi"/>
                <w:color w:val="auto"/>
                <w:sz w:val="18"/>
                <w:szCs w:val="18"/>
                <w:lang w:val="sk-SK"/>
              </w:rPr>
              <w:t>Zdravotnícky pracovník pristupuje k pacientskemu sumáru a doplnkovým  zdravotným údajom pacienta. Pre vyhľadanie záznamov je nevyhnutný súhlas pacienta, okrem všeobecného kapitujúceho lekára.</w:t>
            </w:r>
          </w:p>
        </w:tc>
      </w:tr>
      <w:tr w:rsidR="00B920FC" w:rsidRPr="00D95A9D" w14:paraId="204515F2"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89A61F5" w14:textId="77777777" w:rsidR="00B920FC" w:rsidRPr="00D95A9D" w:rsidRDefault="4B1F096C" w:rsidP="4B1F096C">
            <w:pPr>
              <w:rPr>
                <w:sz w:val="18"/>
                <w:szCs w:val="18"/>
              </w:rPr>
            </w:pPr>
            <w:r w:rsidRPr="00D95A9D">
              <w:rPr>
                <w:sz w:val="18"/>
                <w:szCs w:val="18"/>
              </w:rPr>
              <w:t>Spôsob volania</w:t>
            </w:r>
          </w:p>
        </w:tc>
        <w:tc>
          <w:tcPr>
            <w:tcW w:w="7335" w:type="dxa"/>
            <w:tcBorders>
              <w:top w:val="single" w:sz="2" w:space="0" w:color="auto"/>
              <w:left w:val="single" w:sz="2" w:space="0" w:color="auto"/>
              <w:bottom w:val="single" w:sz="2" w:space="0" w:color="auto"/>
              <w:right w:val="single" w:sz="2" w:space="0" w:color="auto"/>
            </w:tcBorders>
            <w:vAlign w:val="center"/>
          </w:tcPr>
          <w:p w14:paraId="15ACC66E" w14:textId="77777777" w:rsidR="00B920FC" w:rsidRPr="00D95A9D" w:rsidRDefault="4B1F096C" w:rsidP="4B1F096C">
            <w:pPr>
              <w:rPr>
                <w:sz w:val="18"/>
                <w:szCs w:val="18"/>
              </w:rPr>
            </w:pPr>
            <w:r w:rsidRPr="00D95A9D">
              <w:rPr>
                <w:sz w:val="18"/>
                <w:szCs w:val="18"/>
              </w:rPr>
              <w:t>Synchrónny, Asynchrónny</w:t>
            </w:r>
          </w:p>
        </w:tc>
      </w:tr>
      <w:tr w:rsidR="00B920FC" w:rsidRPr="00D95A9D" w14:paraId="49A6D0F3"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67B04B" w14:textId="77777777" w:rsidR="00B920FC" w:rsidRPr="00D95A9D" w:rsidRDefault="4B1F096C" w:rsidP="4B1F096C">
            <w:pPr>
              <w:rPr>
                <w:sz w:val="18"/>
                <w:szCs w:val="18"/>
              </w:rPr>
            </w:pPr>
            <w:r w:rsidRPr="00D95A9D">
              <w:rPr>
                <w:sz w:val="18"/>
                <w:szCs w:val="18"/>
              </w:rPr>
              <w:t>Popis</w:t>
            </w:r>
          </w:p>
        </w:tc>
        <w:tc>
          <w:tcPr>
            <w:tcW w:w="7335" w:type="dxa"/>
            <w:tcBorders>
              <w:top w:val="single" w:sz="2" w:space="0" w:color="auto"/>
              <w:left w:val="single" w:sz="2" w:space="0" w:color="auto"/>
              <w:bottom w:val="single" w:sz="2" w:space="0" w:color="auto"/>
              <w:right w:val="single" w:sz="2" w:space="0" w:color="auto"/>
            </w:tcBorders>
            <w:vAlign w:val="center"/>
          </w:tcPr>
          <w:p w14:paraId="45E2FCBF" w14:textId="77777777" w:rsidR="00B920FC"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Služba umožňuje vyhľadanie pacientskeho sumáru</w:t>
            </w:r>
          </w:p>
          <w:p w14:paraId="3006FA83" w14:textId="77777777" w:rsidR="00B920FC" w:rsidRPr="00D95A9D" w:rsidRDefault="4B1F096C" w:rsidP="4B1F096C">
            <w:pPr>
              <w:ind w:left="360"/>
              <w:rPr>
                <w:rFonts w:eastAsia="Arial" w:cs="Arial"/>
                <w:sz w:val="18"/>
                <w:szCs w:val="18"/>
                <w:u w:val="single"/>
                <w:lang w:eastAsia="sk-SK"/>
              </w:rPr>
            </w:pPr>
            <w:r w:rsidRPr="00D95A9D">
              <w:rPr>
                <w:sz w:val="18"/>
                <w:szCs w:val="18"/>
                <w:u w:val="single"/>
                <w:lang w:eastAsia="sk-SK"/>
              </w:rPr>
              <w:t>Vstup</w:t>
            </w:r>
          </w:p>
          <w:p w14:paraId="16C5463D" w14:textId="77777777" w:rsidR="00B920FC" w:rsidRPr="00D95A9D" w:rsidRDefault="4B1F096C" w:rsidP="4B1F096C">
            <w:pPr>
              <w:pStyle w:val="Odsekzoznamu"/>
              <w:numPr>
                <w:ilvl w:val="0"/>
                <w:numId w:val="103"/>
              </w:numPr>
              <w:rPr>
                <w:rFonts w:eastAsia="Arial" w:cs="Arial"/>
                <w:sz w:val="18"/>
                <w:szCs w:val="18"/>
                <w:lang w:eastAsia="sk-SK"/>
              </w:rPr>
            </w:pPr>
            <w:r w:rsidRPr="00D95A9D">
              <w:rPr>
                <w:sz w:val="18"/>
                <w:szCs w:val="18"/>
                <w:lang w:eastAsia="sk-SK"/>
              </w:rPr>
              <w:t>ID pacienta</w:t>
            </w:r>
          </w:p>
          <w:p w14:paraId="2924530D" w14:textId="4900B342" w:rsidR="00134767" w:rsidRPr="00D95A9D" w:rsidRDefault="008A760A" w:rsidP="34661EDB">
            <w:pPr>
              <w:pStyle w:val="Odsekzoznamu"/>
              <w:numPr>
                <w:ilvl w:val="0"/>
                <w:numId w:val="103"/>
              </w:numPr>
              <w:rPr>
                <w:rFonts w:eastAsia="Arial" w:cs="Arial"/>
                <w:sz w:val="18"/>
                <w:szCs w:val="18"/>
                <w:lang w:eastAsia="sk-SK"/>
              </w:rPr>
            </w:pPr>
            <w:r w:rsidRPr="00D95A9D">
              <w:rPr>
                <w:sz w:val="18"/>
                <w:szCs w:val="18"/>
                <w:lang w:eastAsia="sk-SK"/>
              </w:rPr>
              <w:t>Oblasť</w:t>
            </w:r>
            <w:r w:rsidR="34661EDB" w:rsidRPr="00D95A9D">
              <w:rPr>
                <w:sz w:val="18"/>
                <w:szCs w:val="18"/>
                <w:lang w:eastAsia="sk-SK"/>
              </w:rPr>
              <w:t xml:space="preserve"> (AjZruseneZaznamy)</w:t>
            </w:r>
          </w:p>
          <w:p w14:paraId="7192D8BC" w14:textId="77777777" w:rsidR="00B920FC" w:rsidRPr="00D95A9D" w:rsidRDefault="00B920FC" w:rsidP="0018048B">
            <w:pPr>
              <w:rPr>
                <w:i/>
                <w:color w:val="000000"/>
                <w:u w:val="single"/>
              </w:rPr>
            </w:pPr>
          </w:p>
          <w:p w14:paraId="29919B49" w14:textId="77777777" w:rsidR="00B920FC"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51FF0414" w14:textId="77777777" w:rsidR="00B920FC"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 xml:space="preserve">Varovania </w:t>
            </w:r>
          </w:p>
          <w:p w14:paraId="3F4C54D3" w14:textId="77777777" w:rsidR="00B920FC"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Zoznam zdravotných problémov</w:t>
            </w:r>
          </w:p>
          <w:p w14:paraId="6E5EE928" w14:textId="77777777" w:rsidR="00B920FC"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Lieková anamnéza</w:t>
            </w:r>
          </w:p>
          <w:p w14:paraId="4A23A0D0" w14:textId="77777777" w:rsidR="00B920FC" w:rsidRPr="00D95A9D" w:rsidRDefault="4B1F096C" w:rsidP="4B1F096C">
            <w:pPr>
              <w:numPr>
                <w:ilvl w:val="0"/>
                <w:numId w:val="25"/>
              </w:numPr>
              <w:rPr>
                <w:rFonts w:ascii="Times New Roman" w:hAnsi="Times New Roman"/>
                <w:color w:val="000000"/>
                <w:sz w:val="22"/>
                <w:szCs w:val="22"/>
              </w:rPr>
            </w:pPr>
            <w:r w:rsidRPr="00D95A9D">
              <w:rPr>
                <w:sz w:val="18"/>
                <w:szCs w:val="18"/>
                <w:lang w:eastAsia="sk-SK"/>
              </w:rPr>
              <w:t>Pôrodnícka anamnéza</w:t>
            </w:r>
          </w:p>
          <w:p w14:paraId="53DD1A03" w14:textId="77777777" w:rsidR="00B920FC" w:rsidRPr="00D95A9D" w:rsidRDefault="4B1F096C" w:rsidP="4B1F096C">
            <w:pPr>
              <w:numPr>
                <w:ilvl w:val="0"/>
                <w:numId w:val="25"/>
              </w:numPr>
              <w:rPr>
                <w:rFonts w:ascii="Times New Roman" w:hAnsi="Times New Roman"/>
                <w:color w:val="000000"/>
                <w:sz w:val="22"/>
                <w:szCs w:val="22"/>
              </w:rPr>
            </w:pPr>
            <w:r w:rsidRPr="00D95A9D">
              <w:rPr>
                <w:sz w:val="18"/>
                <w:szCs w:val="18"/>
                <w:lang w:eastAsia="sk-SK"/>
              </w:rPr>
              <w:t>Osobná anamnéza</w:t>
            </w:r>
          </w:p>
          <w:p w14:paraId="643BC5BF" w14:textId="77777777" w:rsidR="00B920FC" w:rsidRPr="00D95A9D" w:rsidRDefault="4B1F096C" w:rsidP="4B1F096C">
            <w:pPr>
              <w:numPr>
                <w:ilvl w:val="0"/>
                <w:numId w:val="25"/>
              </w:numPr>
              <w:rPr>
                <w:rFonts w:ascii="Times New Roman" w:hAnsi="Times New Roman"/>
                <w:color w:val="000000"/>
                <w:sz w:val="22"/>
                <w:szCs w:val="22"/>
              </w:rPr>
            </w:pPr>
            <w:r w:rsidRPr="00D95A9D">
              <w:rPr>
                <w:sz w:val="18"/>
                <w:szCs w:val="18"/>
                <w:lang w:eastAsia="sk-SK"/>
              </w:rPr>
              <w:t>Sociálna anamnéza</w:t>
            </w:r>
          </w:p>
          <w:p w14:paraId="641E165D" w14:textId="77777777" w:rsidR="00B920FC" w:rsidRPr="00D95A9D" w:rsidRDefault="4B1F096C" w:rsidP="4B1F096C">
            <w:pPr>
              <w:numPr>
                <w:ilvl w:val="0"/>
                <w:numId w:val="25"/>
              </w:numPr>
              <w:rPr>
                <w:rFonts w:ascii="Times New Roman" w:hAnsi="Times New Roman"/>
                <w:color w:val="000000"/>
                <w:sz w:val="22"/>
                <w:szCs w:val="22"/>
              </w:rPr>
            </w:pPr>
            <w:r w:rsidRPr="00D95A9D">
              <w:rPr>
                <w:sz w:val="18"/>
                <w:szCs w:val="18"/>
                <w:lang w:eastAsia="sk-SK"/>
              </w:rPr>
              <w:t xml:space="preserve">Výsledky vyšetrení </w:t>
            </w:r>
          </w:p>
          <w:p w14:paraId="714CCFCA" w14:textId="77777777" w:rsidR="00B920FC" w:rsidRPr="00D95A9D" w:rsidRDefault="00B920FC" w:rsidP="0018048B">
            <w:pPr>
              <w:ind w:left="360"/>
              <w:rPr>
                <w:rFonts w:cs="Arial"/>
                <w:sz w:val="18"/>
                <w:szCs w:val="18"/>
                <w:lang w:eastAsia="sk-SK"/>
              </w:rPr>
            </w:pPr>
          </w:p>
          <w:p w14:paraId="2ACC68B4" w14:textId="77777777" w:rsidR="00B920FC" w:rsidRPr="00D95A9D" w:rsidRDefault="4B1F096C" w:rsidP="4B1F096C">
            <w:pPr>
              <w:ind w:left="360"/>
              <w:rPr>
                <w:rFonts w:eastAsia="Arial" w:cs="Arial"/>
                <w:sz w:val="18"/>
                <w:szCs w:val="18"/>
                <w:u w:val="single"/>
                <w:lang w:eastAsia="sk-SK"/>
              </w:rPr>
            </w:pPr>
            <w:r w:rsidRPr="00D95A9D">
              <w:rPr>
                <w:sz w:val="18"/>
                <w:szCs w:val="18"/>
                <w:u w:val="single"/>
                <w:lang w:eastAsia="sk-SK"/>
              </w:rPr>
              <w:t>Triedenie</w:t>
            </w:r>
          </w:p>
          <w:p w14:paraId="7ED97FA7" w14:textId="77777777" w:rsidR="00B920FC" w:rsidRPr="00D95A9D" w:rsidRDefault="34661EDB" w:rsidP="34661EDB">
            <w:pPr>
              <w:pStyle w:val="Odsekzoznamu"/>
              <w:numPr>
                <w:ilvl w:val="0"/>
                <w:numId w:val="104"/>
              </w:numPr>
              <w:autoSpaceDE w:val="0"/>
              <w:autoSpaceDN w:val="0"/>
              <w:adjustRightInd w:val="0"/>
              <w:spacing w:after="1"/>
              <w:rPr>
                <w:rFonts w:eastAsia="Arial" w:cs="Arial"/>
                <w:sz w:val="18"/>
                <w:szCs w:val="18"/>
                <w:lang w:eastAsia="sk-SK"/>
              </w:rPr>
            </w:pPr>
            <w:r w:rsidRPr="00D95A9D">
              <w:rPr>
                <w:sz w:val="18"/>
                <w:szCs w:val="18"/>
                <w:lang w:eastAsia="sk-SK"/>
              </w:rPr>
              <w:t>Záznamy sú vo výstupe začleňované do jednotlivých oblastí pacientskeho sumáru, zoradenie záznamov je podľa dátumu "datumZaznamenania"  záznamu, najnovšie ako prvé.</w:t>
            </w:r>
          </w:p>
          <w:p w14:paraId="790327B2" w14:textId="77777777" w:rsidR="00B920FC" w:rsidRPr="00D95A9D" w:rsidRDefault="4B1F096C" w:rsidP="4B1F096C">
            <w:pPr>
              <w:pStyle w:val="Odsekzoznamu"/>
              <w:numPr>
                <w:ilvl w:val="0"/>
                <w:numId w:val="104"/>
              </w:numPr>
              <w:autoSpaceDE w:val="0"/>
              <w:autoSpaceDN w:val="0"/>
              <w:adjustRightInd w:val="0"/>
              <w:spacing w:after="1"/>
              <w:rPr>
                <w:rFonts w:eastAsia="Arial" w:cs="Arial"/>
                <w:sz w:val="18"/>
                <w:szCs w:val="18"/>
                <w:lang w:eastAsia="sk-SK"/>
              </w:rPr>
            </w:pPr>
            <w:r w:rsidRPr="00D95A9D">
              <w:rPr>
                <w:sz w:val="18"/>
                <w:szCs w:val="18"/>
                <w:lang w:eastAsia="sk-SK"/>
              </w:rPr>
              <w:t>Zoradenie jednotlivých oblastí je dané poradím ich najnovších záznamov.</w:t>
            </w:r>
          </w:p>
          <w:p w14:paraId="0916C596" w14:textId="77777777" w:rsidR="004F76A2" w:rsidRPr="00D95A9D" w:rsidRDefault="34661EDB" w:rsidP="34661EDB">
            <w:pPr>
              <w:pStyle w:val="Odsekzoznamu"/>
              <w:numPr>
                <w:ilvl w:val="0"/>
                <w:numId w:val="104"/>
              </w:numPr>
              <w:autoSpaceDE w:val="0"/>
              <w:autoSpaceDN w:val="0"/>
              <w:adjustRightInd w:val="0"/>
              <w:spacing w:after="1"/>
              <w:rPr>
                <w:rFonts w:eastAsia="Arial" w:cs="Arial"/>
                <w:sz w:val="18"/>
                <w:szCs w:val="18"/>
                <w:lang w:eastAsia="sk-SK"/>
              </w:rPr>
            </w:pPr>
            <w:r w:rsidRPr="00D95A9D">
              <w:rPr>
                <w:sz w:val="18"/>
                <w:szCs w:val="18"/>
                <w:lang w:eastAsia="sk-SK"/>
              </w:rPr>
              <w:t>V prípade zobrazenia aj zrušených záznamov sú tieto záznamy radené v poradí (platné, zneplatnené, stornované)</w:t>
            </w:r>
          </w:p>
        </w:tc>
      </w:tr>
      <w:tr w:rsidR="00B920FC" w:rsidRPr="00D95A9D" w14:paraId="2993E71C"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FAAE2BB" w14:textId="77777777" w:rsidR="00B920FC" w:rsidRPr="00D95A9D" w:rsidRDefault="4B1F096C" w:rsidP="4B1F096C">
            <w:pPr>
              <w:rPr>
                <w:sz w:val="18"/>
                <w:szCs w:val="18"/>
              </w:rPr>
            </w:pPr>
            <w:r w:rsidRPr="00D95A9D">
              <w:rPr>
                <w:sz w:val="18"/>
                <w:szCs w:val="18"/>
              </w:rPr>
              <w:t>Vstup:</w:t>
            </w:r>
          </w:p>
        </w:tc>
        <w:tc>
          <w:tcPr>
            <w:tcW w:w="7335" w:type="dxa"/>
            <w:tcBorders>
              <w:top w:val="single" w:sz="2" w:space="0" w:color="auto"/>
              <w:left w:val="single" w:sz="2" w:space="0" w:color="auto"/>
              <w:bottom w:val="single" w:sz="2" w:space="0" w:color="auto"/>
              <w:right w:val="single" w:sz="2" w:space="0" w:color="auto"/>
            </w:tcBorders>
            <w:vAlign w:val="center"/>
          </w:tcPr>
          <w:p w14:paraId="79C8DB59" w14:textId="77777777" w:rsidR="00B920FC" w:rsidRPr="00D95A9D" w:rsidRDefault="4B1F096C" w:rsidP="4B1F096C">
            <w:pPr>
              <w:pStyle w:val="Bezriadkovania"/>
              <w:numPr>
                <w:ilvl w:val="0"/>
                <w:numId w:val="103"/>
              </w:numPr>
              <w:spacing w:after="0"/>
              <w:rPr>
                <w:rFonts w:ascii="Arial" w:eastAsia="Arial" w:hAnsi="Arial" w:cs="Arial"/>
                <w:sz w:val="18"/>
                <w:szCs w:val="18"/>
                <w:lang w:val="sk-SK" w:eastAsia="sk-SK"/>
              </w:rPr>
            </w:pPr>
            <w:r w:rsidRPr="00D95A9D">
              <w:rPr>
                <w:rFonts w:ascii="Arial" w:eastAsia="Arial" w:hAnsi="Arial" w:cs="Arial"/>
                <w:color w:val="auto"/>
                <w:sz w:val="18"/>
                <w:szCs w:val="18"/>
                <w:lang w:val="sk-SK" w:eastAsia="sk-SK"/>
              </w:rPr>
              <w:t>DajPacientskySumar_Request.XSD</w:t>
            </w:r>
          </w:p>
        </w:tc>
      </w:tr>
      <w:tr w:rsidR="00B920FC" w:rsidRPr="00D95A9D" w14:paraId="1291538A"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A15E7BA" w14:textId="77777777" w:rsidR="00B920FC" w:rsidRPr="00D95A9D" w:rsidRDefault="4B1F096C" w:rsidP="4B1F096C">
            <w:pPr>
              <w:rPr>
                <w:sz w:val="18"/>
                <w:szCs w:val="18"/>
              </w:rPr>
            </w:pPr>
            <w:r w:rsidRPr="00D95A9D">
              <w:rPr>
                <w:sz w:val="18"/>
                <w:szCs w:val="18"/>
              </w:rPr>
              <w:t>Výstup:</w:t>
            </w:r>
          </w:p>
        </w:tc>
        <w:tc>
          <w:tcPr>
            <w:tcW w:w="7335" w:type="dxa"/>
            <w:tcBorders>
              <w:top w:val="single" w:sz="2" w:space="0" w:color="auto"/>
              <w:left w:val="single" w:sz="2" w:space="0" w:color="auto"/>
              <w:bottom w:val="single" w:sz="2" w:space="0" w:color="auto"/>
              <w:right w:val="single" w:sz="2" w:space="0" w:color="auto"/>
            </w:tcBorders>
            <w:vAlign w:val="center"/>
          </w:tcPr>
          <w:p w14:paraId="25679A25" w14:textId="77777777" w:rsidR="00B920FC" w:rsidRPr="00D95A9D" w:rsidRDefault="00A10E40" w:rsidP="4B1F096C">
            <w:pPr>
              <w:pStyle w:val="Odsekzoznamu"/>
              <w:numPr>
                <w:ilvl w:val="0"/>
                <w:numId w:val="28"/>
              </w:numPr>
              <w:autoSpaceDE w:val="0"/>
              <w:autoSpaceDN w:val="0"/>
              <w:adjustRightInd w:val="0"/>
              <w:spacing w:after="1"/>
              <w:rPr>
                <w:rFonts w:asciiTheme="minorHAnsi" w:eastAsiaTheme="minorEastAsia" w:hAnsiTheme="minorHAnsi" w:cstheme="minorBidi"/>
                <w:sz w:val="18"/>
                <w:szCs w:val="18"/>
              </w:rPr>
            </w:pPr>
            <w:hyperlink w:anchor="_Pôrodnícka_anamnéza" w:history="1">
              <w:r w:rsidR="4B1F096C" w:rsidRPr="00D95A9D">
                <w:rPr>
                  <w:rStyle w:val="Hypertextovprepojenie"/>
                  <w:rFonts w:asciiTheme="minorHAnsi" w:eastAsiaTheme="minorEastAsia" w:hAnsiTheme="minorHAnsi" w:cstheme="minorBidi"/>
                  <w:sz w:val="18"/>
                  <w:szCs w:val="18"/>
                </w:rPr>
                <w:t>CEN-EN13606-FOLDER.Pacientsky_sumar.v2.adl</w:t>
              </w:r>
            </w:hyperlink>
          </w:p>
        </w:tc>
      </w:tr>
      <w:tr w:rsidR="00B920FC" w:rsidRPr="00D95A9D" w14:paraId="43278337"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C3E7D4B" w14:textId="77777777" w:rsidR="00B920FC" w:rsidRPr="00D95A9D" w:rsidRDefault="4B1F096C" w:rsidP="4B1F096C">
            <w:pPr>
              <w:rPr>
                <w:sz w:val="18"/>
                <w:szCs w:val="18"/>
              </w:rPr>
            </w:pPr>
            <w:r w:rsidRPr="00D95A9D">
              <w:rPr>
                <w:sz w:val="18"/>
                <w:szCs w:val="18"/>
              </w:rPr>
              <w:lastRenderedPageBreak/>
              <w:t>Podmienky:</w:t>
            </w:r>
          </w:p>
        </w:tc>
        <w:tc>
          <w:tcPr>
            <w:tcW w:w="7335" w:type="dxa"/>
            <w:tcBorders>
              <w:top w:val="single" w:sz="2" w:space="0" w:color="auto"/>
              <w:left w:val="single" w:sz="2" w:space="0" w:color="auto"/>
              <w:bottom w:val="single" w:sz="2" w:space="0" w:color="auto"/>
              <w:right w:val="single" w:sz="2" w:space="0" w:color="auto"/>
            </w:tcBorders>
            <w:vAlign w:val="center"/>
          </w:tcPr>
          <w:p w14:paraId="34598DDF" w14:textId="77777777" w:rsidR="00B920FC"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 xml:space="preserve">Záznam je možné vyhľadať len pre pacienta, ktorý je súčasťou NZIS </w:t>
            </w:r>
          </w:p>
          <w:p w14:paraId="6AA485F1" w14:textId="77777777" w:rsidR="008E58F8" w:rsidRPr="00D95A9D" w:rsidRDefault="34661EDB" w:rsidP="34661EDB">
            <w:pPr>
              <w:pStyle w:val="Odsekzoznamu"/>
              <w:numPr>
                <w:ilvl w:val="0"/>
                <w:numId w:val="25"/>
              </w:numPr>
              <w:rPr>
                <w:sz w:val="18"/>
                <w:szCs w:val="18"/>
              </w:rPr>
            </w:pPr>
            <w:r w:rsidRPr="00D95A9D">
              <w:rPr>
                <w:sz w:val="18"/>
                <w:szCs w:val="18"/>
                <w:lang w:eastAsia="sk-SK"/>
              </w:rPr>
              <w:t>Vyhľadanie záznamov pre ostatných zdravotníckych pracovníkov (vrátane špecialistov) má prístup len na základe súhlasu pacienta prostredníctvom služby ZapisSuhlasOsobyPrePZS</w:t>
            </w:r>
          </w:p>
          <w:p w14:paraId="44B357E6" w14:textId="77777777" w:rsidR="00B920FC"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Stornované a zneplatnené záznamy z pacientskeho sumáru je možné vyhľadať prostredníctvom príznaku „AjZruseneZaznamy“</w:t>
            </w:r>
          </w:p>
          <w:p w14:paraId="2F3FFB3B" w14:textId="77777777" w:rsidR="00B920FC"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rPr>
              <w:t>V prípade, že služba nevráti všetky vyhľadané záznamy je potrebné vyhľadať záznam pomocou stránkovania po oblastiach.</w:t>
            </w:r>
          </w:p>
          <w:p w14:paraId="4495D6C2" w14:textId="77777777" w:rsidR="00B920FC" w:rsidRPr="00D95A9D" w:rsidRDefault="4B1F096C" w:rsidP="4B1F096C">
            <w:pPr>
              <w:pStyle w:val="Odsekzoznamu"/>
              <w:numPr>
                <w:ilvl w:val="0"/>
                <w:numId w:val="25"/>
              </w:numPr>
              <w:rPr>
                <w:rFonts w:eastAsia="Arial" w:cs="Arial"/>
                <w:sz w:val="18"/>
                <w:szCs w:val="18"/>
                <w:lang w:eastAsia="sk-SK"/>
              </w:rPr>
            </w:pPr>
            <w:r w:rsidRPr="00D95A9D">
              <w:rPr>
                <w:sz w:val="18"/>
                <w:szCs w:val="18"/>
                <w:lang w:eastAsia="sk-SK"/>
              </w:rPr>
              <w:t>Pôrodnícka anamnéza je poskytovaná len pre pohlavie žena a vždy len jeden kumulovaný záznam</w:t>
            </w:r>
          </w:p>
          <w:p w14:paraId="435C9F87" w14:textId="77777777" w:rsidR="00134767" w:rsidRPr="00D95A9D" w:rsidRDefault="4B1F096C" w:rsidP="4B1F096C">
            <w:pPr>
              <w:pStyle w:val="Odsekzoznamu"/>
              <w:numPr>
                <w:ilvl w:val="0"/>
                <w:numId w:val="25"/>
              </w:numPr>
              <w:rPr>
                <w:rFonts w:eastAsia="Arial" w:cs="Arial"/>
                <w:sz w:val="18"/>
                <w:szCs w:val="18"/>
                <w:lang w:eastAsia="sk-SK"/>
              </w:rPr>
            </w:pPr>
            <w:r w:rsidRPr="00D95A9D">
              <w:rPr>
                <w:sz w:val="18"/>
                <w:szCs w:val="18"/>
                <w:lang w:eastAsia="sk-SK"/>
              </w:rPr>
              <w:t>Život ovplyvňujúca diagnóza s rovnakým kódom diagnózy je poskytovaná ako jeden kumulovaný záznam</w:t>
            </w:r>
          </w:p>
          <w:p w14:paraId="5360C9B8" w14:textId="77777777" w:rsidR="008E58F8" w:rsidRPr="00D95A9D" w:rsidRDefault="4B1F096C" w:rsidP="4B1F096C">
            <w:pPr>
              <w:pStyle w:val="Odsekzoznamu"/>
              <w:numPr>
                <w:ilvl w:val="0"/>
                <w:numId w:val="25"/>
              </w:numPr>
              <w:rPr>
                <w:rFonts w:eastAsia="Arial" w:cs="Arial"/>
                <w:sz w:val="18"/>
                <w:szCs w:val="18"/>
                <w:lang w:eastAsia="sk-SK"/>
              </w:rPr>
            </w:pPr>
            <w:r w:rsidRPr="00D95A9D">
              <w:rPr>
                <w:sz w:val="18"/>
                <w:szCs w:val="18"/>
                <w:lang w:eastAsia="sk-SK"/>
              </w:rPr>
              <w:t>Služba neposkytuje osobné, administratívne a kontaktné údaje pacienta.</w:t>
            </w:r>
          </w:p>
        </w:tc>
      </w:tr>
      <w:tr w:rsidR="00B920FC" w:rsidRPr="00D95A9D" w14:paraId="6D85F82C"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DE1B9FB" w14:textId="77777777" w:rsidR="00B920FC" w:rsidRPr="00D95A9D" w:rsidRDefault="4B1F096C" w:rsidP="4B1F096C">
            <w:pPr>
              <w:rPr>
                <w:sz w:val="18"/>
                <w:szCs w:val="18"/>
              </w:rPr>
            </w:pPr>
            <w:r w:rsidRPr="00D95A9D">
              <w:rPr>
                <w:sz w:val="18"/>
                <w:szCs w:val="18"/>
              </w:rPr>
              <w:t>Výnimka</w:t>
            </w:r>
          </w:p>
        </w:tc>
        <w:tc>
          <w:tcPr>
            <w:tcW w:w="7335" w:type="dxa"/>
            <w:tcBorders>
              <w:top w:val="single" w:sz="2" w:space="0" w:color="auto"/>
              <w:left w:val="single" w:sz="2" w:space="0" w:color="auto"/>
              <w:bottom w:val="single" w:sz="2" w:space="0" w:color="auto"/>
              <w:right w:val="single" w:sz="2" w:space="0" w:color="auto"/>
            </w:tcBorders>
            <w:vAlign w:val="center"/>
          </w:tcPr>
          <w:p w14:paraId="37A8CCB1" w14:textId="77777777" w:rsidR="006F4424" w:rsidRPr="00D95A9D" w:rsidRDefault="4B1F096C" w:rsidP="4B1F096C">
            <w:pPr>
              <w:pStyle w:val="Odsekzoznamu"/>
              <w:numPr>
                <w:ilvl w:val="0"/>
                <w:numId w:val="135"/>
              </w:numPr>
              <w:rPr>
                <w:rFonts w:eastAsia="Arial" w:cs="Arial"/>
                <w:sz w:val="18"/>
                <w:szCs w:val="18"/>
                <w:lang w:eastAsia="sk-SK"/>
              </w:rPr>
            </w:pPr>
            <w:r w:rsidRPr="00D95A9D">
              <w:rPr>
                <w:sz w:val="18"/>
                <w:szCs w:val="18"/>
                <w:lang w:eastAsia="sk-SK"/>
              </w:rPr>
              <w:t>E000002 - Požadovaný záznam nie je možné vyhľadať, pre odstránenie chyby kontaktujte svojho dodávateľa IS PZS, prípadne skontrolujte zadané vstupy pre vyhľadanie.</w:t>
            </w:r>
          </w:p>
          <w:p w14:paraId="61C17B77" w14:textId="77777777" w:rsidR="006F4424" w:rsidRPr="00D95A9D" w:rsidRDefault="34661EDB" w:rsidP="34661EDB">
            <w:pPr>
              <w:pStyle w:val="Odsekzoznamu"/>
              <w:numPr>
                <w:ilvl w:val="0"/>
                <w:numId w:val="135"/>
              </w:numPr>
              <w:rPr>
                <w:rFonts w:eastAsia="Arial" w:cs="Arial"/>
                <w:sz w:val="18"/>
                <w:szCs w:val="18"/>
                <w:lang w:eastAsia="sk-SK"/>
              </w:rPr>
            </w:pPr>
            <w:r w:rsidRPr="00D95A9D">
              <w:rPr>
                <w:sz w:val="18"/>
                <w:szCs w:val="18"/>
                <w:lang w:eastAsia="sk-SK"/>
              </w:rPr>
              <w:t>E000006 - Záznam nebolo možné vyhľadať v Systéme ezdravie. Kontaktujte dodávateľa informačného systému pre odstránenie chyby.</w:t>
            </w:r>
          </w:p>
          <w:p w14:paraId="56AA63EA" w14:textId="77777777" w:rsidR="006F4424" w:rsidRPr="00D95A9D" w:rsidRDefault="4B1F096C" w:rsidP="4B1F096C">
            <w:pPr>
              <w:pStyle w:val="Odsekzoznamu"/>
              <w:numPr>
                <w:ilvl w:val="0"/>
                <w:numId w:val="135"/>
              </w:numPr>
              <w:rPr>
                <w:rFonts w:eastAsia="Arial" w:cs="Arial"/>
                <w:sz w:val="18"/>
                <w:szCs w:val="18"/>
                <w:lang w:eastAsia="sk-SK"/>
              </w:rPr>
            </w:pPr>
            <w:r w:rsidRPr="00D95A9D">
              <w:rPr>
                <w:sz w:val="18"/>
                <w:szCs w:val="18"/>
                <w:lang w:eastAsia="sk-SK"/>
              </w:rPr>
              <w:t>E30000A - Nie je možné vyhľadať záznamy pacienta, pacient už nie je poistencom SR.</w:t>
            </w:r>
          </w:p>
          <w:p w14:paraId="61C7E01F" w14:textId="77777777" w:rsidR="006F4424" w:rsidRPr="00D95A9D" w:rsidRDefault="4B1F096C" w:rsidP="4B1F096C">
            <w:pPr>
              <w:pStyle w:val="Odsekzoznamu"/>
              <w:numPr>
                <w:ilvl w:val="0"/>
                <w:numId w:val="135"/>
              </w:numPr>
              <w:rPr>
                <w:rFonts w:eastAsia="Arial" w:cs="Arial"/>
                <w:sz w:val="18"/>
                <w:szCs w:val="18"/>
                <w:lang w:eastAsia="sk-SK"/>
              </w:rPr>
            </w:pPr>
            <w:r w:rsidRPr="00D95A9D">
              <w:rPr>
                <w:sz w:val="18"/>
                <w:szCs w:val="18"/>
                <w:lang w:eastAsia="sk-SK"/>
              </w:rPr>
              <w:t>E300022 - Nie je možné poskytnúť požadované údaje z dôvodu, že pre daného pacienta je evidovaný dátum úmrtia a zdravotná dokumentácia je uzavretá.</w:t>
            </w:r>
          </w:p>
          <w:p w14:paraId="4BEDF67A" w14:textId="77777777" w:rsidR="006F4424" w:rsidRPr="00D95A9D" w:rsidRDefault="34661EDB" w:rsidP="34661EDB">
            <w:pPr>
              <w:pStyle w:val="Odsekzoznamu"/>
              <w:numPr>
                <w:ilvl w:val="0"/>
                <w:numId w:val="135"/>
              </w:numPr>
              <w:rPr>
                <w:rFonts w:eastAsia="Arial" w:cs="Arial"/>
                <w:sz w:val="18"/>
                <w:szCs w:val="18"/>
                <w:lang w:eastAsia="sk-SK"/>
              </w:rPr>
            </w:pPr>
            <w:r w:rsidRPr="00D95A9D">
              <w:rPr>
                <w:sz w:val="18"/>
                <w:szCs w:val="18"/>
                <w:lang w:eastAsia="sk-SK"/>
              </w:rPr>
              <w:t>E900001 - Nemáte prístup k požadovaným záznamom pacienta. Požiadajte pacienta o prístup k údajom vložením eID do čítačky a zadania súhlasu podľa bezpečnostných nastavení pacienta (stlačením OK/ zadanie BOK)</w:t>
            </w:r>
          </w:p>
          <w:p w14:paraId="031591C6" w14:textId="77777777" w:rsidR="00FD23E4" w:rsidRPr="00D95A9D" w:rsidRDefault="34661EDB" w:rsidP="34661EDB">
            <w:pPr>
              <w:pStyle w:val="Odsekzoznamu"/>
              <w:numPr>
                <w:ilvl w:val="0"/>
                <w:numId w:val="135"/>
              </w:numPr>
              <w:spacing w:after="0"/>
              <w:rPr>
                <w:lang w:eastAsia="sk-SK"/>
              </w:rPr>
            </w:pPr>
            <w:r w:rsidRPr="00D95A9D">
              <w:rPr>
                <w:sz w:val="18"/>
                <w:szCs w:val="18"/>
                <w:lang w:eastAsia="sk-SK"/>
              </w:rPr>
              <w:t>E900002 - Pre prístup k požadovaným záznamom pacienta je potrebné potvrdenie jeho prítomnosti pacienta vložením eID do čítačky.</w:t>
            </w:r>
          </w:p>
        </w:tc>
      </w:tr>
      <w:tr w:rsidR="00B920FC" w:rsidRPr="00D95A9D" w14:paraId="562D7B0D"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78EA660" w14:textId="77777777" w:rsidR="00B920FC" w:rsidRPr="00D95A9D" w:rsidRDefault="4B1F096C" w:rsidP="4B1F096C">
            <w:pPr>
              <w:rPr>
                <w:sz w:val="18"/>
                <w:szCs w:val="18"/>
              </w:rPr>
            </w:pPr>
            <w:r w:rsidRPr="00D95A9D">
              <w:rPr>
                <w:sz w:val="18"/>
                <w:szCs w:val="18"/>
              </w:rPr>
              <w:t>Kód stránky EZKO</w:t>
            </w:r>
          </w:p>
        </w:tc>
        <w:tc>
          <w:tcPr>
            <w:tcW w:w="7335" w:type="dxa"/>
            <w:tcBorders>
              <w:top w:val="single" w:sz="2" w:space="0" w:color="auto"/>
              <w:left w:val="single" w:sz="2" w:space="0" w:color="auto"/>
              <w:bottom w:val="single" w:sz="2" w:space="0" w:color="auto"/>
              <w:right w:val="single" w:sz="2" w:space="0" w:color="auto"/>
            </w:tcBorders>
            <w:vAlign w:val="center"/>
          </w:tcPr>
          <w:p w14:paraId="46917B21" w14:textId="77777777" w:rsidR="00B920FC" w:rsidRPr="00D95A9D" w:rsidRDefault="00B920FC" w:rsidP="00673403">
            <w:pPr>
              <w:pStyle w:val="Odsekzoznamu"/>
              <w:numPr>
                <w:ilvl w:val="0"/>
                <w:numId w:val="39"/>
              </w:numPr>
              <w:rPr>
                <w:sz w:val="18"/>
                <w:szCs w:val="18"/>
              </w:rPr>
            </w:pPr>
            <w:r w:rsidRPr="00D95A9D">
              <w:rPr>
                <w:sz w:val="18"/>
                <w:szCs w:val="18"/>
              </w:rPr>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29D6884D" w14:textId="77777777" w:rsidR="00F163C0" w:rsidRPr="002E5438" w:rsidRDefault="4B1F096C" w:rsidP="00ED73E9">
      <w:pPr>
        <w:pStyle w:val="Nadpis2"/>
        <w:rPr>
          <w:lang w:val="sk-SK"/>
        </w:rPr>
      </w:pPr>
      <w:bookmarkStart w:id="167" w:name="_ZapisPacientskehoSumaruOsobnaAnamne"/>
      <w:bookmarkStart w:id="168" w:name="_Toc2079636"/>
      <w:bookmarkEnd w:id="167"/>
      <w:r w:rsidRPr="002E5438">
        <w:rPr>
          <w:lang w:val="sk-SK"/>
        </w:rPr>
        <w:t>ZapisPacientskehoSumaruOsobnaAnamneza_v2</w:t>
      </w:r>
      <w:bookmarkEnd w:id="168"/>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004367E3"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637BF00"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3A73259" w14:textId="77777777" w:rsidR="00F163C0" w:rsidRPr="00B249BA" w:rsidRDefault="00F163C0" w:rsidP="00621029">
            <w:pPr>
              <w:rPr>
                <w:sz w:val="18"/>
                <w:szCs w:val="18"/>
              </w:rPr>
            </w:pPr>
            <w:r w:rsidRPr="00B249BA">
              <w:rPr>
                <w:sz w:val="18"/>
                <w:szCs w:val="18"/>
              </w:rPr>
              <w:t>ZapisPacientskehoSumaru</w:t>
            </w:r>
            <w:r w:rsidRPr="00A96AA2">
              <w:rPr>
                <w:sz w:val="18"/>
                <w:szCs w:val="18"/>
              </w:rPr>
              <w:t>OsobnaAnamneza</w:t>
            </w:r>
            <w:r w:rsidRPr="00B249BA">
              <w:rPr>
                <w:sz w:val="18"/>
                <w:szCs w:val="18"/>
              </w:rPr>
              <w:t xml:space="preserve">_v2 </w:t>
            </w:r>
            <w:r w:rsidR="001C6B33" w:rsidRPr="000301D8">
              <w:rPr>
                <w:sz w:val="18"/>
                <w:szCs w:val="18"/>
              </w:rPr>
              <w:fldChar w:fldCharType="begin" w:fldLock="1"/>
            </w:r>
            <w:r w:rsidRPr="00B249BA">
              <w:rPr>
                <w:sz w:val="18"/>
                <w:szCs w:val="18"/>
              </w:rPr>
              <w:instrText>MERGEFIELD Element.Name</w:instrText>
            </w:r>
            <w:r w:rsidR="001C6B33" w:rsidRPr="000301D8">
              <w:rPr>
                <w:sz w:val="18"/>
                <w:szCs w:val="18"/>
              </w:rPr>
              <w:fldChar w:fldCharType="end"/>
            </w:r>
          </w:p>
        </w:tc>
      </w:tr>
      <w:tr w:rsidR="00F163C0" w:rsidRPr="00D95A9D" w14:paraId="33C1C1F4"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4F523FE"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3B72876A"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0B1EC4F8"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B3A7C51"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7DBFFE9F" w14:textId="77777777" w:rsidR="00F163C0" w:rsidRPr="00D95A9D" w:rsidRDefault="4B1F096C" w:rsidP="4B1F096C">
            <w:pPr>
              <w:rPr>
                <w:sz w:val="18"/>
                <w:szCs w:val="18"/>
              </w:rPr>
            </w:pPr>
            <w:r w:rsidRPr="00D95A9D">
              <w:rPr>
                <w:sz w:val="18"/>
                <w:szCs w:val="18"/>
              </w:rPr>
              <w:t xml:space="preserve">Zápis údajov </w:t>
            </w:r>
            <w:r w:rsidRPr="00D95A9D">
              <w:rPr>
                <w:sz w:val="18"/>
                <w:szCs w:val="18"/>
                <w:lang w:eastAsia="sk-SK"/>
              </w:rPr>
              <w:t>do doplnkových zdravotných údajov</w:t>
            </w:r>
            <w:r w:rsidRPr="00D95A9D">
              <w:rPr>
                <w:sz w:val="18"/>
                <w:szCs w:val="18"/>
              </w:rPr>
              <w:t>:</w:t>
            </w:r>
          </w:p>
          <w:p w14:paraId="499819BD" w14:textId="77777777" w:rsidR="00F163C0" w:rsidRPr="00D95A9D" w:rsidRDefault="4B1F096C" w:rsidP="4B1F096C">
            <w:pPr>
              <w:pStyle w:val="Odsekzoznamu"/>
              <w:numPr>
                <w:ilvl w:val="0"/>
                <w:numId w:val="116"/>
              </w:numPr>
              <w:rPr>
                <w:sz w:val="18"/>
                <w:szCs w:val="18"/>
              </w:rPr>
            </w:pPr>
            <w:r w:rsidRPr="00D95A9D">
              <w:rPr>
                <w:sz w:val="18"/>
                <w:szCs w:val="18"/>
              </w:rPr>
              <w:t>Chirurgický výkon</w:t>
            </w:r>
          </w:p>
          <w:p w14:paraId="6B204ACA" w14:textId="77777777" w:rsidR="00F163C0" w:rsidRPr="00D95A9D" w:rsidRDefault="4B1F096C" w:rsidP="4B1F096C">
            <w:pPr>
              <w:pStyle w:val="Odsekzoznamu"/>
              <w:numPr>
                <w:ilvl w:val="0"/>
                <w:numId w:val="116"/>
              </w:numPr>
              <w:rPr>
                <w:sz w:val="18"/>
                <w:szCs w:val="18"/>
              </w:rPr>
            </w:pPr>
            <w:r w:rsidRPr="00D95A9D">
              <w:rPr>
                <w:sz w:val="18"/>
                <w:szCs w:val="18"/>
              </w:rPr>
              <w:t>Zdravotné obmedzenia</w:t>
            </w:r>
          </w:p>
          <w:p w14:paraId="50E20D22" w14:textId="77777777" w:rsidR="00621029" w:rsidRPr="00D95A9D" w:rsidRDefault="4B1F096C" w:rsidP="4B1F096C">
            <w:pPr>
              <w:pStyle w:val="Odsekzoznamu"/>
              <w:numPr>
                <w:ilvl w:val="0"/>
                <w:numId w:val="116"/>
              </w:numPr>
              <w:rPr>
                <w:sz w:val="18"/>
                <w:szCs w:val="18"/>
              </w:rPr>
            </w:pPr>
            <w:r w:rsidRPr="00D95A9D">
              <w:rPr>
                <w:sz w:val="18"/>
                <w:szCs w:val="18"/>
              </w:rPr>
              <w:t>Terapeutické odporúčania</w:t>
            </w:r>
          </w:p>
        </w:tc>
      </w:tr>
      <w:tr w:rsidR="00F163C0" w:rsidRPr="00D95A9D" w14:paraId="5773A14F"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6771BFC"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12796DBD" w14:textId="77777777" w:rsidR="00F163C0" w:rsidRPr="00D95A9D" w:rsidRDefault="4B1F096C" w:rsidP="4B1F096C">
            <w:pPr>
              <w:rPr>
                <w:sz w:val="18"/>
                <w:szCs w:val="18"/>
              </w:rPr>
            </w:pPr>
            <w:r w:rsidRPr="00D95A9D">
              <w:rPr>
                <w:sz w:val="18"/>
                <w:szCs w:val="18"/>
              </w:rPr>
              <w:t>Synchrónny, Asynchrónny</w:t>
            </w:r>
          </w:p>
        </w:tc>
      </w:tr>
      <w:tr w:rsidR="00F163C0" w:rsidRPr="00D95A9D" w14:paraId="744F7EC6"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A002FA4"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4430552F" w14:textId="77777777" w:rsidR="00F163C0" w:rsidRPr="00D95A9D" w:rsidRDefault="4B1F096C" w:rsidP="4B1F096C">
            <w:pPr>
              <w:rPr>
                <w:rFonts w:eastAsia="Arial" w:cs="Arial"/>
                <w:sz w:val="18"/>
                <w:szCs w:val="18"/>
                <w:lang w:eastAsia="sk-SK"/>
              </w:rPr>
            </w:pPr>
            <w:r w:rsidRPr="00D95A9D">
              <w:rPr>
                <w:sz w:val="18"/>
                <w:szCs w:val="18"/>
                <w:lang w:eastAsia="sk-SK"/>
              </w:rPr>
              <w:t>Služba umožní zápis osobnej anamnézy do doplnkových zdravotných údajov:</w:t>
            </w:r>
          </w:p>
          <w:p w14:paraId="0D40C52B" w14:textId="77777777" w:rsidR="00F163C0" w:rsidRPr="00D95A9D" w:rsidRDefault="00F163C0" w:rsidP="00621029">
            <w:pPr>
              <w:rPr>
                <w:rFonts w:cs="Arial"/>
                <w:sz w:val="18"/>
                <w:szCs w:val="18"/>
                <w:lang w:eastAsia="sk-SK"/>
              </w:rPr>
            </w:pPr>
          </w:p>
          <w:p w14:paraId="08D8B4FA"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7CA390B1" w14:textId="77777777" w:rsidR="00F163C0" w:rsidRPr="00D95A9D" w:rsidRDefault="4B1F096C" w:rsidP="4B1F096C">
            <w:pPr>
              <w:pStyle w:val="Odsekzoznamu"/>
              <w:numPr>
                <w:ilvl w:val="0"/>
                <w:numId w:val="114"/>
              </w:numPr>
              <w:rPr>
                <w:rFonts w:eastAsia="Arial" w:cs="Arial"/>
                <w:sz w:val="18"/>
                <w:szCs w:val="18"/>
                <w:lang w:eastAsia="sk-SK"/>
              </w:rPr>
            </w:pPr>
            <w:r w:rsidRPr="00D95A9D">
              <w:rPr>
                <w:sz w:val="18"/>
                <w:szCs w:val="18"/>
                <w:lang w:eastAsia="sk-SK"/>
              </w:rPr>
              <w:t>Údaje o chirurgickom výkone</w:t>
            </w:r>
          </w:p>
          <w:p w14:paraId="29F2C725" w14:textId="77777777" w:rsidR="00F163C0" w:rsidRPr="00D95A9D" w:rsidRDefault="4B1F096C" w:rsidP="4B1F096C">
            <w:pPr>
              <w:pStyle w:val="Odsekzoznamu"/>
              <w:numPr>
                <w:ilvl w:val="0"/>
                <w:numId w:val="114"/>
              </w:numPr>
              <w:rPr>
                <w:rFonts w:eastAsia="Arial" w:cs="Arial"/>
                <w:sz w:val="18"/>
                <w:szCs w:val="18"/>
                <w:lang w:eastAsia="sk-SK"/>
              </w:rPr>
            </w:pPr>
            <w:r w:rsidRPr="00D95A9D">
              <w:rPr>
                <w:sz w:val="18"/>
                <w:szCs w:val="18"/>
                <w:lang w:eastAsia="sk-SK"/>
              </w:rPr>
              <w:t>Údaje o zdravotných obmedzeniach</w:t>
            </w:r>
          </w:p>
          <w:p w14:paraId="61CE9F32" w14:textId="77777777" w:rsidR="00F163C0" w:rsidRPr="00D95A9D" w:rsidRDefault="4B1F096C" w:rsidP="4B1F096C">
            <w:pPr>
              <w:pStyle w:val="Odsekzoznamu"/>
              <w:numPr>
                <w:ilvl w:val="0"/>
                <w:numId w:val="114"/>
              </w:numPr>
              <w:rPr>
                <w:rFonts w:eastAsia="Arial" w:cs="Arial"/>
                <w:sz w:val="18"/>
                <w:szCs w:val="18"/>
                <w:lang w:eastAsia="sk-SK"/>
              </w:rPr>
            </w:pPr>
            <w:r w:rsidRPr="00D95A9D">
              <w:rPr>
                <w:sz w:val="18"/>
                <w:szCs w:val="18"/>
                <w:lang w:eastAsia="sk-SK"/>
              </w:rPr>
              <w:t>Údaje o terapeutických odporúčaniach</w:t>
            </w:r>
          </w:p>
          <w:p w14:paraId="4EBE2950"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7043CE55" w14:textId="77777777" w:rsidR="00F163C0" w:rsidRPr="00D95A9D" w:rsidRDefault="4B1F096C" w:rsidP="4B1F096C">
            <w:pPr>
              <w:pStyle w:val="Odsekzoznamu"/>
              <w:numPr>
                <w:ilvl w:val="0"/>
                <w:numId w:val="113"/>
              </w:numPr>
              <w:rPr>
                <w:rFonts w:eastAsia="Arial" w:cs="Arial"/>
                <w:sz w:val="18"/>
                <w:szCs w:val="18"/>
                <w:lang w:eastAsia="sk-SK"/>
              </w:rPr>
            </w:pPr>
            <w:r w:rsidRPr="00D95A9D">
              <w:rPr>
                <w:sz w:val="18"/>
                <w:szCs w:val="18"/>
              </w:rPr>
              <w:t>ID záznamu</w:t>
            </w:r>
          </w:p>
        </w:tc>
      </w:tr>
      <w:tr w:rsidR="00F163C0" w:rsidRPr="00D95A9D" w14:paraId="10AEC2AE"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8BF615A"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51067111" w14:textId="77777777" w:rsidR="00F163C0" w:rsidRPr="00D95A9D" w:rsidRDefault="00A10E40" w:rsidP="4B1F096C">
            <w:pPr>
              <w:pStyle w:val="Odsekzoznamu"/>
              <w:numPr>
                <w:ilvl w:val="0"/>
                <w:numId w:val="28"/>
              </w:numPr>
              <w:autoSpaceDE w:val="0"/>
              <w:autoSpaceDN w:val="0"/>
              <w:adjustRightInd w:val="0"/>
              <w:spacing w:after="1"/>
              <w:rPr>
                <w:rFonts w:eastAsia="Arial" w:cs="Arial"/>
                <w:sz w:val="18"/>
                <w:szCs w:val="18"/>
                <w:lang w:eastAsia="sk-SK"/>
              </w:rPr>
            </w:pPr>
            <w:hyperlink w:anchor="_Osobná_anamnéza" w:history="1">
              <w:r w:rsidR="4B1F096C" w:rsidRPr="00D95A9D">
                <w:rPr>
                  <w:rStyle w:val="Hypertextovprepojenie"/>
                  <w:sz w:val="18"/>
                  <w:szCs w:val="18"/>
                  <w:lang w:eastAsia="sk-SK"/>
                </w:rPr>
                <w:t>CEN-EN13606-COMPOSITION.Osobna_anamneza.v2</w:t>
              </w:r>
            </w:hyperlink>
          </w:p>
          <w:p w14:paraId="7F2C7BEE" w14:textId="77777777" w:rsidR="00F163C0" w:rsidRPr="00D95A9D" w:rsidRDefault="00A10E40" w:rsidP="4B1F096C">
            <w:pPr>
              <w:pStyle w:val="Odsekzoznamu"/>
              <w:numPr>
                <w:ilvl w:val="1"/>
                <w:numId w:val="100"/>
              </w:numPr>
              <w:rPr>
                <w:rFonts w:asciiTheme="minorHAnsi" w:eastAsiaTheme="minorEastAsia" w:hAnsiTheme="minorHAnsi" w:cstheme="minorBidi"/>
                <w:sz w:val="18"/>
                <w:szCs w:val="18"/>
              </w:rPr>
            </w:pPr>
            <w:hyperlink w:anchor="_Chirurgické_výkony" w:history="1">
              <w:r w:rsidR="4B1F096C" w:rsidRPr="00D95A9D">
                <w:rPr>
                  <w:rStyle w:val="Hypertextovprepojenie"/>
                  <w:rFonts w:asciiTheme="minorHAnsi" w:eastAsiaTheme="minorEastAsia" w:hAnsiTheme="minorHAnsi" w:cstheme="minorBidi"/>
                  <w:sz w:val="18"/>
                  <w:szCs w:val="18"/>
                </w:rPr>
                <w:t>CEN-EN13606-ENTRY.Chirurgicky_vykon.v2</w:t>
              </w:r>
            </w:hyperlink>
          </w:p>
          <w:p w14:paraId="689B42BC" w14:textId="77777777" w:rsidR="00F163C0" w:rsidRPr="00D95A9D" w:rsidRDefault="00A10E40" w:rsidP="4B1F096C">
            <w:pPr>
              <w:pStyle w:val="Odsekzoznamu"/>
              <w:numPr>
                <w:ilvl w:val="1"/>
                <w:numId w:val="100"/>
              </w:numPr>
              <w:rPr>
                <w:rFonts w:asciiTheme="minorHAnsi" w:eastAsiaTheme="minorEastAsia" w:hAnsiTheme="minorHAnsi" w:cstheme="minorBidi"/>
                <w:sz w:val="18"/>
                <w:szCs w:val="18"/>
              </w:rPr>
            </w:pPr>
            <w:hyperlink w:anchor="_Zdravotné_obmedzenia" w:history="1">
              <w:r w:rsidR="4B1F096C" w:rsidRPr="00D95A9D">
                <w:rPr>
                  <w:rStyle w:val="Hypertextovprepojenie"/>
                  <w:rFonts w:asciiTheme="minorHAnsi" w:eastAsiaTheme="minorEastAsia" w:hAnsiTheme="minorHAnsi" w:cstheme="minorBidi"/>
                  <w:sz w:val="18"/>
                  <w:szCs w:val="18"/>
                </w:rPr>
                <w:t>CEN-EN13606-ENTRY.Zdravotne_obmedzenie.v2</w:t>
              </w:r>
            </w:hyperlink>
          </w:p>
          <w:p w14:paraId="275C0815" w14:textId="77777777" w:rsidR="00F163C0" w:rsidRPr="00D95A9D" w:rsidRDefault="00A10E40" w:rsidP="4B1F096C">
            <w:pPr>
              <w:pStyle w:val="Odsekzoznamu"/>
              <w:numPr>
                <w:ilvl w:val="1"/>
                <w:numId w:val="100"/>
              </w:numPr>
              <w:rPr>
                <w:rFonts w:eastAsia="Arial" w:cs="Arial"/>
                <w:sz w:val="18"/>
                <w:szCs w:val="18"/>
                <w:lang w:eastAsia="sk-SK"/>
              </w:rPr>
            </w:pPr>
            <w:hyperlink w:anchor="_Terapeutické_odporúčania" w:history="1">
              <w:r w:rsidR="4B1F096C" w:rsidRPr="00D95A9D">
                <w:rPr>
                  <w:rStyle w:val="Hypertextovprepojenie"/>
                  <w:rFonts w:asciiTheme="minorHAnsi" w:eastAsiaTheme="minorEastAsia" w:hAnsiTheme="minorHAnsi" w:cstheme="minorBidi"/>
                  <w:sz w:val="18"/>
                  <w:szCs w:val="18"/>
                </w:rPr>
                <w:t>CEN-EN13606-ENTRY.Terapeuticke_odporucanie.v2</w:t>
              </w:r>
            </w:hyperlink>
          </w:p>
        </w:tc>
      </w:tr>
      <w:tr w:rsidR="00F163C0" w:rsidRPr="00D95A9D" w14:paraId="62F7AD62"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B6F57C4"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1986C9C8" w14:textId="77777777" w:rsidR="00F163C0" w:rsidRPr="00D95A9D" w:rsidRDefault="4B1F096C" w:rsidP="4B1F096C">
            <w:pPr>
              <w:numPr>
                <w:ilvl w:val="0"/>
                <w:numId w:val="26"/>
              </w:numPr>
              <w:autoSpaceDE w:val="0"/>
              <w:autoSpaceDN w:val="0"/>
              <w:adjustRightInd w:val="0"/>
              <w:spacing w:after="1"/>
              <w:rPr>
                <w:rFonts w:eastAsia="Arial" w:cs="Arial"/>
                <w:sz w:val="18"/>
                <w:szCs w:val="18"/>
                <w:lang w:eastAsia="sk-SK"/>
              </w:rPr>
            </w:pPr>
            <w:r w:rsidRPr="00D95A9D">
              <w:rPr>
                <w:sz w:val="18"/>
                <w:szCs w:val="18"/>
                <w:lang w:eastAsia="sk-SK"/>
              </w:rPr>
              <w:t>ZapisPacientskehoSumaruOsobnaAnamneza_Response.xsd</w:t>
            </w:r>
          </w:p>
        </w:tc>
      </w:tr>
      <w:tr w:rsidR="00F163C0" w:rsidRPr="00D95A9D" w14:paraId="2EA68902"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2C37D7D" w14:textId="77777777" w:rsidR="00F163C0" w:rsidRPr="00D95A9D" w:rsidRDefault="4B1F096C" w:rsidP="4B1F096C">
            <w:pPr>
              <w:rPr>
                <w:sz w:val="18"/>
                <w:szCs w:val="18"/>
              </w:rPr>
            </w:pPr>
            <w:r w:rsidRPr="00D95A9D">
              <w:rPr>
                <w:sz w:val="18"/>
                <w:szCs w:val="18"/>
              </w:rPr>
              <w:lastRenderedPageBreak/>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30B20C0A"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39849720" w14:textId="77777777" w:rsidR="00F163C0" w:rsidRPr="00D95A9D" w:rsidRDefault="4B1F096C" w:rsidP="00673403">
            <w:pPr>
              <w:numPr>
                <w:ilvl w:val="0"/>
                <w:numId w:val="25"/>
              </w:numPr>
              <w:autoSpaceDE w:val="0"/>
              <w:autoSpaceDN w:val="0"/>
              <w:adjustRightInd w:val="0"/>
              <w:spacing w:after="1"/>
            </w:pPr>
            <w:r w:rsidRPr="00D95A9D">
              <w:rPr>
                <w:sz w:val="18"/>
                <w:szCs w:val="18"/>
                <w:lang w:eastAsia="sk-SK"/>
              </w:rPr>
              <w:t xml:space="preserve">Službu je použiť len pre pacienta, ktorý je súčasťou NZIS </w:t>
            </w:r>
          </w:p>
        </w:tc>
      </w:tr>
      <w:tr w:rsidR="00F163C0" w:rsidRPr="00D95A9D" w14:paraId="57649358"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5E2D829" w14:textId="77777777" w:rsidR="00F163C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2A8B6CD8" w14:textId="77777777" w:rsidR="006F4424" w:rsidRPr="00D95A9D" w:rsidRDefault="34661EDB" w:rsidP="34661EDB">
            <w:pPr>
              <w:pStyle w:val="Odsekzoznamu"/>
              <w:numPr>
                <w:ilvl w:val="0"/>
                <w:numId w:val="26"/>
              </w:numPr>
              <w:spacing w:after="0"/>
              <w:rPr>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41DB6D0A" w14:textId="77777777" w:rsidR="006F4424" w:rsidRPr="00D95A9D" w:rsidRDefault="34661EDB" w:rsidP="34661EDB">
            <w:pPr>
              <w:pStyle w:val="Odsekzoznamu"/>
              <w:numPr>
                <w:ilvl w:val="0"/>
                <w:numId w:val="26"/>
              </w:numPr>
              <w:spacing w:after="0"/>
              <w:rPr>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19F2F8EB" w14:textId="77777777" w:rsidR="006F4424" w:rsidRPr="00D95A9D" w:rsidRDefault="4B1F096C" w:rsidP="4B1F096C">
            <w:pPr>
              <w:pStyle w:val="Odsekzoznamu"/>
              <w:numPr>
                <w:ilvl w:val="0"/>
                <w:numId w:val="26"/>
              </w:numPr>
              <w:spacing w:after="0"/>
              <w:rPr>
                <w:sz w:val="18"/>
                <w:szCs w:val="18"/>
                <w:lang w:eastAsia="sk-SK"/>
              </w:rPr>
            </w:pPr>
            <w:r w:rsidRPr="00D95A9D">
              <w:rPr>
                <w:sz w:val="18"/>
                <w:szCs w:val="18"/>
                <w:lang w:eastAsia="sk-SK"/>
              </w:rPr>
              <w:t>E30000A - Nie je možné vyhľadať záznamy pacienta, pacient už nie je poistencom SR.</w:t>
            </w:r>
          </w:p>
          <w:p w14:paraId="19441282" w14:textId="77777777" w:rsidR="006F4424" w:rsidRPr="00D95A9D" w:rsidRDefault="4B1F096C" w:rsidP="4B1F096C">
            <w:pPr>
              <w:pStyle w:val="Odsekzoznamu"/>
              <w:numPr>
                <w:ilvl w:val="0"/>
                <w:numId w:val="26"/>
              </w:numPr>
              <w:spacing w:after="0"/>
              <w:rPr>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6386D579" w14:textId="77777777" w:rsidR="006F4424" w:rsidRPr="00D95A9D" w:rsidRDefault="34661EDB" w:rsidP="34661EDB">
            <w:pPr>
              <w:pStyle w:val="Odsekzoznamu"/>
              <w:numPr>
                <w:ilvl w:val="0"/>
                <w:numId w:val="26"/>
              </w:numPr>
              <w:spacing w:after="0"/>
              <w:rPr>
                <w:sz w:val="18"/>
                <w:szCs w:val="18"/>
                <w:lang w:eastAsia="sk-SK"/>
              </w:rPr>
            </w:pPr>
            <w:r w:rsidRPr="00D95A9D">
              <w:rPr>
                <w:sz w:val="18"/>
                <w:szCs w:val="18"/>
                <w:lang w:eastAsia="sk-SK"/>
              </w:rPr>
              <w:t>E900002 - Pre prístup k požadovaným záznamom pacienta je potrebné potvrdenie jeho prítomnosti pacienta vložením eID do čítačky.</w:t>
            </w:r>
          </w:p>
          <w:p w14:paraId="46B87167" w14:textId="77777777" w:rsidR="006F4424" w:rsidRPr="00D95A9D" w:rsidRDefault="34661EDB" w:rsidP="34661EDB">
            <w:pPr>
              <w:pStyle w:val="Odsekzoznamu"/>
              <w:numPr>
                <w:ilvl w:val="0"/>
                <w:numId w:val="26"/>
              </w:numPr>
              <w:spacing w:after="0"/>
              <w:rPr>
                <w:sz w:val="18"/>
                <w:szCs w:val="18"/>
                <w:lang w:eastAsia="sk-SK"/>
              </w:rPr>
            </w:pPr>
            <w:r w:rsidRPr="00D95A9D">
              <w:rPr>
                <w:sz w:val="18"/>
                <w:szCs w:val="18"/>
                <w:lang w:eastAsia="sk-SK"/>
              </w:rPr>
              <w:t>E900004 - Záznam nebol uložený do Systému ezdravie. Kontaktujte dodávateľa informačného systému pre odstránenie chyby.  Po odstránení chyby opätovne vykonajte zápis do pacientskeho sumáru</w:t>
            </w:r>
          </w:p>
          <w:p w14:paraId="2CE34C38" w14:textId="77777777" w:rsidR="006F4424" w:rsidRPr="00D95A9D" w:rsidRDefault="34661EDB" w:rsidP="34661EDB">
            <w:pPr>
              <w:pStyle w:val="Odsekzoznamu"/>
              <w:numPr>
                <w:ilvl w:val="0"/>
                <w:numId w:val="26"/>
              </w:numPr>
              <w:spacing w:after="0"/>
              <w:rPr>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26EFC4FB" w14:textId="77777777" w:rsidR="00FD23E4" w:rsidRPr="00D95A9D" w:rsidRDefault="34661EDB" w:rsidP="34661EDB">
            <w:pPr>
              <w:pStyle w:val="Odsekzoznamu"/>
              <w:numPr>
                <w:ilvl w:val="0"/>
                <w:numId w:val="26"/>
              </w:numPr>
              <w:spacing w:after="0"/>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F163C0" w:rsidRPr="00D95A9D" w14:paraId="5C8042A4"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8757FB8" w14:textId="77777777" w:rsidR="00F163C0"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5EB18D22" w14:textId="77777777" w:rsidR="00F163C0" w:rsidRPr="00D95A9D" w:rsidRDefault="00F163C0" w:rsidP="00621029">
            <w:pPr>
              <w:rPr>
                <w:sz w:val="18"/>
                <w:szCs w:val="18"/>
              </w:rPr>
            </w:pPr>
            <w:r w:rsidRPr="00D95A9D">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3F897FFE" w14:textId="77777777" w:rsidR="00F163C0" w:rsidRPr="007A3EF4" w:rsidRDefault="4B1F096C" w:rsidP="00ED73E9">
      <w:pPr>
        <w:pStyle w:val="Nadpis2"/>
        <w:rPr>
          <w:lang w:val="sk-SK"/>
        </w:rPr>
      </w:pPr>
      <w:bookmarkStart w:id="169" w:name="_ZapisPacientskehoSumaruSocialnaAnam"/>
      <w:bookmarkStart w:id="170" w:name="_Toc2079637"/>
      <w:bookmarkEnd w:id="169"/>
      <w:r w:rsidRPr="007A3EF4">
        <w:rPr>
          <w:lang w:val="sk-SK"/>
        </w:rPr>
        <w:t>ZapisPacientskehoSumaruSocialnaAnamneza_v2</w:t>
      </w:r>
      <w:bookmarkEnd w:id="170"/>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679F9B32"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9001B20"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41D6B06" w14:textId="77777777" w:rsidR="00F163C0" w:rsidRPr="00D95A9D" w:rsidRDefault="00F163C0" w:rsidP="00621029">
            <w:pPr>
              <w:rPr>
                <w:sz w:val="18"/>
                <w:szCs w:val="18"/>
              </w:rPr>
            </w:pPr>
            <w:r w:rsidRPr="00D95A9D">
              <w:rPr>
                <w:sz w:val="18"/>
                <w:szCs w:val="18"/>
              </w:rPr>
              <w:t>ZapisPacientskehoSumaruSocialnaAnamneza</w:t>
            </w:r>
            <w:r w:rsidR="00023C78" w:rsidRPr="00D95A9D">
              <w:rPr>
                <w:sz w:val="18"/>
                <w:szCs w:val="18"/>
              </w:rPr>
              <w:t>_v2</w:t>
            </w:r>
            <w:r w:rsidR="001C6B33" w:rsidRPr="007A3EF4">
              <w:fldChar w:fldCharType="begin" w:fldLock="1"/>
            </w:r>
            <w:r w:rsidRPr="00D95A9D">
              <w:rPr>
                <w:sz w:val="18"/>
                <w:szCs w:val="18"/>
              </w:rPr>
              <w:instrText>MERGEFIELD Element.Name</w:instrText>
            </w:r>
            <w:r w:rsidR="001C6B33" w:rsidRPr="007A3EF4">
              <w:rPr>
                <w:sz w:val="18"/>
                <w:szCs w:val="18"/>
              </w:rPr>
              <w:fldChar w:fldCharType="end"/>
            </w:r>
          </w:p>
        </w:tc>
      </w:tr>
      <w:tr w:rsidR="00F163C0" w:rsidRPr="00D95A9D" w14:paraId="35724482"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111BB15"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50430060"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04BFDF5A"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BBAFCB3"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4F7D5830" w14:textId="77777777" w:rsidR="00F163C0" w:rsidRPr="00D95A9D" w:rsidRDefault="4B1F096C" w:rsidP="4B1F096C">
            <w:pPr>
              <w:rPr>
                <w:sz w:val="18"/>
                <w:szCs w:val="18"/>
              </w:rPr>
            </w:pPr>
            <w:r w:rsidRPr="00D95A9D">
              <w:rPr>
                <w:sz w:val="18"/>
                <w:szCs w:val="18"/>
              </w:rPr>
              <w:t xml:space="preserve">Zápis údajov </w:t>
            </w:r>
            <w:r w:rsidRPr="00D95A9D">
              <w:rPr>
                <w:sz w:val="18"/>
                <w:szCs w:val="18"/>
                <w:lang w:eastAsia="sk-SK"/>
              </w:rPr>
              <w:t>do doplnkových zdravotných údajov</w:t>
            </w:r>
            <w:r w:rsidRPr="00D95A9D">
              <w:rPr>
                <w:sz w:val="18"/>
                <w:szCs w:val="18"/>
              </w:rPr>
              <w:t>:</w:t>
            </w:r>
          </w:p>
          <w:p w14:paraId="16ACF857" w14:textId="77777777" w:rsidR="00F163C0" w:rsidRPr="00D95A9D" w:rsidRDefault="4B1F096C" w:rsidP="4B1F096C">
            <w:pPr>
              <w:pStyle w:val="Odsekzoznamu"/>
              <w:numPr>
                <w:ilvl w:val="0"/>
                <w:numId w:val="117"/>
              </w:numPr>
              <w:rPr>
                <w:sz w:val="18"/>
                <w:szCs w:val="18"/>
              </w:rPr>
            </w:pPr>
            <w:r w:rsidRPr="00D95A9D">
              <w:rPr>
                <w:sz w:val="18"/>
                <w:szCs w:val="18"/>
              </w:rPr>
              <w:t>Abúzy</w:t>
            </w:r>
          </w:p>
        </w:tc>
      </w:tr>
      <w:tr w:rsidR="00F163C0" w:rsidRPr="00D95A9D" w14:paraId="2C8AB8CA"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FE82695"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181D0663" w14:textId="77777777" w:rsidR="00F163C0" w:rsidRPr="00D95A9D" w:rsidRDefault="4B1F096C" w:rsidP="4B1F096C">
            <w:pPr>
              <w:rPr>
                <w:sz w:val="18"/>
                <w:szCs w:val="18"/>
              </w:rPr>
            </w:pPr>
            <w:r w:rsidRPr="00D95A9D">
              <w:rPr>
                <w:sz w:val="18"/>
                <w:szCs w:val="18"/>
              </w:rPr>
              <w:t>Synchrónny, Asynchrónny</w:t>
            </w:r>
          </w:p>
        </w:tc>
      </w:tr>
      <w:tr w:rsidR="00F163C0" w:rsidRPr="00D95A9D" w14:paraId="2E455BD8"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0DFF965"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B6F73A2" w14:textId="77777777" w:rsidR="00F163C0" w:rsidRPr="00D95A9D" w:rsidRDefault="4B1F096C" w:rsidP="4B1F096C">
            <w:pPr>
              <w:rPr>
                <w:rFonts w:eastAsia="Arial" w:cs="Arial"/>
                <w:sz w:val="18"/>
                <w:szCs w:val="18"/>
                <w:lang w:eastAsia="sk-SK"/>
              </w:rPr>
            </w:pPr>
            <w:r w:rsidRPr="00D95A9D">
              <w:rPr>
                <w:sz w:val="18"/>
                <w:szCs w:val="18"/>
                <w:lang w:eastAsia="sk-SK"/>
              </w:rPr>
              <w:t>Služba umožní zápis sociálnej anamnézy do doplnkových zdravotných údajov.</w:t>
            </w:r>
          </w:p>
          <w:p w14:paraId="4DB3BC75" w14:textId="77777777" w:rsidR="00F163C0" w:rsidRPr="00D95A9D" w:rsidRDefault="00F163C0" w:rsidP="00621029">
            <w:pPr>
              <w:rPr>
                <w:rFonts w:cs="Arial"/>
                <w:sz w:val="18"/>
                <w:szCs w:val="18"/>
                <w:lang w:eastAsia="sk-SK"/>
              </w:rPr>
            </w:pPr>
          </w:p>
          <w:p w14:paraId="0351AD99"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6F7D78EE" w14:textId="77777777" w:rsidR="00F163C0" w:rsidRPr="00D95A9D" w:rsidRDefault="4B1F096C" w:rsidP="4B1F096C">
            <w:pPr>
              <w:pStyle w:val="Odsekzoznamu"/>
              <w:numPr>
                <w:ilvl w:val="0"/>
                <w:numId w:val="117"/>
              </w:numPr>
              <w:rPr>
                <w:rFonts w:eastAsia="Arial" w:cs="Arial"/>
                <w:sz w:val="18"/>
                <w:szCs w:val="18"/>
                <w:lang w:eastAsia="sk-SK"/>
              </w:rPr>
            </w:pPr>
            <w:r w:rsidRPr="00D95A9D">
              <w:rPr>
                <w:sz w:val="18"/>
                <w:szCs w:val="18"/>
                <w:lang w:eastAsia="sk-SK"/>
              </w:rPr>
              <w:t>údaje o abúzoch životosprávy</w:t>
            </w:r>
          </w:p>
          <w:p w14:paraId="3B954510"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6887584B" w14:textId="77777777" w:rsidR="00F163C0" w:rsidRPr="00D95A9D" w:rsidRDefault="4B1F096C" w:rsidP="4B1F096C">
            <w:pPr>
              <w:pStyle w:val="Odsekzoznamu"/>
              <w:numPr>
                <w:ilvl w:val="0"/>
                <w:numId w:val="117"/>
              </w:numPr>
              <w:rPr>
                <w:rFonts w:eastAsia="Arial" w:cs="Arial"/>
                <w:sz w:val="18"/>
                <w:szCs w:val="18"/>
                <w:lang w:eastAsia="sk-SK"/>
              </w:rPr>
            </w:pPr>
            <w:r w:rsidRPr="00D95A9D">
              <w:rPr>
                <w:sz w:val="18"/>
                <w:szCs w:val="18"/>
              </w:rPr>
              <w:t>ID záznamu</w:t>
            </w:r>
          </w:p>
          <w:p w14:paraId="2B531B26" w14:textId="77777777" w:rsidR="00621029" w:rsidRPr="00D95A9D" w:rsidRDefault="00621029" w:rsidP="00621029">
            <w:pPr>
              <w:pStyle w:val="Odsekzoznamu"/>
              <w:rPr>
                <w:rFonts w:cs="Arial"/>
                <w:sz w:val="18"/>
                <w:szCs w:val="18"/>
                <w:lang w:eastAsia="sk-SK"/>
              </w:rPr>
            </w:pPr>
          </w:p>
        </w:tc>
      </w:tr>
      <w:tr w:rsidR="00F163C0" w:rsidRPr="00D95A9D" w14:paraId="131CEC12"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5E13B8C"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1CB627AD" w14:textId="77777777" w:rsidR="00F163C0" w:rsidRPr="00D95A9D" w:rsidRDefault="00A10E40" w:rsidP="4B1F096C">
            <w:pPr>
              <w:pStyle w:val="Odsekzoznamu"/>
              <w:numPr>
                <w:ilvl w:val="0"/>
                <w:numId w:val="28"/>
              </w:numPr>
              <w:autoSpaceDE w:val="0"/>
              <w:autoSpaceDN w:val="0"/>
              <w:adjustRightInd w:val="0"/>
              <w:spacing w:after="1"/>
              <w:rPr>
                <w:rFonts w:eastAsia="Arial" w:cs="Arial"/>
                <w:sz w:val="18"/>
                <w:szCs w:val="18"/>
                <w:lang w:eastAsia="sk-SK"/>
              </w:rPr>
            </w:pPr>
            <w:hyperlink w:anchor="_Sociálna_anamnéza" w:history="1">
              <w:r w:rsidR="4B1F096C" w:rsidRPr="00D95A9D">
                <w:rPr>
                  <w:rStyle w:val="Hypertextovprepojenie"/>
                  <w:sz w:val="18"/>
                  <w:szCs w:val="18"/>
                  <w:lang w:eastAsia="sk-SK"/>
                </w:rPr>
                <w:t>CEN-EN13606-COMPOSITION.Socialna_anamneza</w:t>
              </w:r>
              <w:r w:rsidR="4B1F096C" w:rsidRPr="006937D7">
                <w:rPr>
                  <w:rStyle w:val="Hypertextovprepojenie"/>
                  <w:color w:val="FF0000"/>
                  <w:sz w:val="18"/>
                  <w:szCs w:val="18"/>
                  <w:lang w:eastAsia="sk-SK"/>
                </w:rPr>
                <w:t>_abuzy</w:t>
              </w:r>
              <w:r w:rsidR="4B1F096C" w:rsidRPr="00D95A9D">
                <w:rPr>
                  <w:rStyle w:val="Hypertextovprepojenie"/>
                  <w:sz w:val="18"/>
                  <w:szCs w:val="18"/>
                  <w:lang w:eastAsia="sk-SK"/>
                </w:rPr>
                <w:t>.v2</w:t>
              </w:r>
            </w:hyperlink>
          </w:p>
        </w:tc>
      </w:tr>
      <w:tr w:rsidR="00F163C0" w:rsidRPr="00D95A9D" w14:paraId="4F43F4D4"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799284F"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29AC3A43" w14:textId="77777777" w:rsidR="00F163C0" w:rsidRPr="00D95A9D" w:rsidRDefault="4B1F096C" w:rsidP="4B1F096C">
            <w:pPr>
              <w:numPr>
                <w:ilvl w:val="0"/>
                <w:numId w:val="26"/>
              </w:numPr>
              <w:autoSpaceDE w:val="0"/>
              <w:autoSpaceDN w:val="0"/>
              <w:adjustRightInd w:val="0"/>
              <w:spacing w:after="1"/>
              <w:rPr>
                <w:rFonts w:eastAsia="Arial" w:cs="Arial"/>
                <w:sz w:val="18"/>
                <w:szCs w:val="18"/>
                <w:lang w:eastAsia="sk-SK"/>
              </w:rPr>
            </w:pPr>
            <w:r w:rsidRPr="00D95A9D">
              <w:rPr>
                <w:sz w:val="18"/>
                <w:szCs w:val="18"/>
                <w:lang w:eastAsia="sk-SK"/>
              </w:rPr>
              <w:t>ZapisPacientskehoSumaruSocialnaAnamneza_Response.xsd</w:t>
            </w:r>
          </w:p>
        </w:tc>
      </w:tr>
      <w:tr w:rsidR="00F163C0" w:rsidRPr="00D95A9D" w14:paraId="6450877B"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D1456B5" w14:textId="77777777" w:rsidR="00F163C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104F5AF6"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4F6156EC" w14:textId="77777777" w:rsidR="00F163C0"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tc>
      </w:tr>
      <w:tr w:rsidR="00F163C0" w:rsidRPr="00D95A9D" w14:paraId="2EB7C8FE"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06A5B2B" w14:textId="77777777" w:rsidR="00F163C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0B38402A" w14:textId="77777777" w:rsidR="006F4424" w:rsidRPr="00D95A9D" w:rsidRDefault="34661EDB" w:rsidP="34661EDB">
            <w:pPr>
              <w:pStyle w:val="Odsekzoznamu"/>
              <w:numPr>
                <w:ilvl w:val="0"/>
                <w:numId w:val="26"/>
              </w:numPr>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08023FF0" w14:textId="77777777" w:rsidR="006F4424" w:rsidRPr="00D95A9D" w:rsidRDefault="34661EDB" w:rsidP="34661EDB">
            <w:pPr>
              <w:pStyle w:val="Odsekzoznamu"/>
              <w:numPr>
                <w:ilvl w:val="0"/>
                <w:numId w:val="26"/>
              </w:numPr>
              <w:rPr>
                <w:rFonts w:eastAsia="Arial" w:cs="Arial"/>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595B8D66" w14:textId="77777777" w:rsidR="006F4424" w:rsidRPr="00D95A9D" w:rsidRDefault="4B1F096C" w:rsidP="4B1F096C">
            <w:pPr>
              <w:pStyle w:val="Odsekzoznamu"/>
              <w:numPr>
                <w:ilvl w:val="0"/>
                <w:numId w:val="26"/>
              </w:numPr>
              <w:rPr>
                <w:rFonts w:eastAsia="Arial" w:cs="Arial"/>
                <w:sz w:val="18"/>
                <w:szCs w:val="18"/>
                <w:lang w:eastAsia="sk-SK"/>
              </w:rPr>
            </w:pPr>
            <w:r w:rsidRPr="00D95A9D">
              <w:rPr>
                <w:sz w:val="18"/>
                <w:szCs w:val="18"/>
                <w:lang w:eastAsia="sk-SK"/>
              </w:rPr>
              <w:t>E30000A - Nie je možné vyhľadať záznamy pacienta, pacient už nie je poistencom SR.</w:t>
            </w:r>
          </w:p>
          <w:p w14:paraId="284C74E2" w14:textId="77777777" w:rsidR="006F4424" w:rsidRPr="00D95A9D" w:rsidRDefault="4B1F096C" w:rsidP="4B1F096C">
            <w:pPr>
              <w:pStyle w:val="Odsekzoznamu"/>
              <w:numPr>
                <w:ilvl w:val="0"/>
                <w:numId w:val="26"/>
              </w:numPr>
              <w:rPr>
                <w:rFonts w:eastAsia="Arial" w:cs="Arial"/>
                <w:sz w:val="18"/>
                <w:szCs w:val="18"/>
                <w:lang w:eastAsia="sk-SK"/>
              </w:rPr>
            </w:pPr>
            <w:r w:rsidRPr="00D95A9D">
              <w:rPr>
                <w:sz w:val="18"/>
                <w:szCs w:val="18"/>
                <w:lang w:eastAsia="sk-SK"/>
              </w:rPr>
              <w:lastRenderedPageBreak/>
              <w:t>E300022 - Nie je možné zapísať záznam z dôvodu, že pre daného pacienta je evidovaný dátum úmrtia a zdravotná dokumentácia je uzavretá.</w:t>
            </w:r>
          </w:p>
          <w:p w14:paraId="182CD6C6" w14:textId="77777777" w:rsidR="006F4424" w:rsidRPr="00D95A9D" w:rsidRDefault="34661EDB" w:rsidP="34661EDB">
            <w:pPr>
              <w:pStyle w:val="Odsekzoznamu"/>
              <w:numPr>
                <w:ilvl w:val="0"/>
                <w:numId w:val="26"/>
              </w:numPr>
              <w:rPr>
                <w:rFonts w:eastAsia="Arial" w:cs="Arial"/>
                <w:sz w:val="18"/>
                <w:szCs w:val="18"/>
                <w:lang w:eastAsia="sk-SK"/>
              </w:rPr>
            </w:pPr>
            <w:r w:rsidRPr="00D95A9D">
              <w:rPr>
                <w:sz w:val="18"/>
                <w:szCs w:val="18"/>
                <w:lang w:eastAsia="sk-SK"/>
              </w:rPr>
              <w:t>E900002 - Pre prístup k požadovaným záznamom pacienta je potrebné potvrdenie jeho prítomnosti pacienta vložením eID do čítačky.</w:t>
            </w:r>
          </w:p>
          <w:p w14:paraId="0B382726" w14:textId="77777777" w:rsidR="006F4424" w:rsidRPr="00D95A9D" w:rsidRDefault="34661EDB" w:rsidP="34661EDB">
            <w:pPr>
              <w:pStyle w:val="Odsekzoznamu"/>
              <w:numPr>
                <w:ilvl w:val="0"/>
                <w:numId w:val="26"/>
              </w:numPr>
              <w:rPr>
                <w:rFonts w:eastAsia="Arial" w:cs="Arial"/>
                <w:sz w:val="18"/>
                <w:szCs w:val="18"/>
                <w:lang w:eastAsia="sk-SK"/>
              </w:rPr>
            </w:pPr>
            <w:r w:rsidRPr="00D95A9D">
              <w:rPr>
                <w:sz w:val="18"/>
                <w:szCs w:val="18"/>
                <w:lang w:eastAsia="sk-SK"/>
              </w:rPr>
              <w:t>E900004 - Záznam nebol uložený do Systému ezdravie. Kontaktujte dodávateľa informačného systému pre odstránenie chyby.  Po odstránení chyby opätovne vykonajte zápis do pacientskeho sumáru</w:t>
            </w:r>
          </w:p>
          <w:p w14:paraId="04429FA5" w14:textId="77777777" w:rsidR="006F4424" w:rsidRPr="00D95A9D" w:rsidRDefault="34661EDB" w:rsidP="34661EDB">
            <w:pPr>
              <w:pStyle w:val="Odsekzoznamu"/>
              <w:numPr>
                <w:ilvl w:val="0"/>
                <w:numId w:val="26"/>
              </w:numPr>
              <w:rPr>
                <w:rFonts w:eastAsia="Arial" w:cs="Arial"/>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0AF33152" w14:textId="77777777" w:rsidR="00FD23E4" w:rsidRPr="00D95A9D" w:rsidRDefault="34661EDB" w:rsidP="34661EDB">
            <w:pPr>
              <w:pStyle w:val="Odsekzoznamu"/>
              <w:numPr>
                <w:ilvl w:val="0"/>
                <w:numId w:val="26"/>
              </w:numPr>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F163C0" w:rsidRPr="00D95A9D" w14:paraId="03C3FB7C"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BA68692" w14:textId="77777777" w:rsidR="00F163C0" w:rsidRPr="00D95A9D" w:rsidRDefault="4B1F096C" w:rsidP="4B1F096C">
            <w:pPr>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1E858820" w14:textId="77777777" w:rsidR="00F163C0" w:rsidRPr="00D95A9D" w:rsidRDefault="00F163C0" w:rsidP="00621029">
            <w:pPr>
              <w:rPr>
                <w:sz w:val="18"/>
                <w:szCs w:val="18"/>
              </w:rPr>
            </w:pPr>
            <w:r w:rsidRPr="00D95A9D">
              <w:rPr>
                <w:sz w:val="18"/>
                <w:szCs w:val="18"/>
              </w:rPr>
              <w:t>PSU</w:t>
            </w:r>
            <w:r w:rsidR="001C6B33" w:rsidRPr="000918AA">
              <w:fldChar w:fldCharType="begin" w:fldLock="1"/>
            </w:r>
            <w:r w:rsidRPr="00D95A9D">
              <w:rPr>
                <w:sz w:val="18"/>
                <w:szCs w:val="18"/>
              </w:rPr>
              <w:instrText>MERGEFIELD Element.valueOf(x070-KodStrankyEZKO)</w:instrText>
            </w:r>
            <w:r w:rsidR="001C6B33" w:rsidRPr="000918AA">
              <w:rPr>
                <w:sz w:val="18"/>
                <w:szCs w:val="18"/>
              </w:rPr>
              <w:fldChar w:fldCharType="end"/>
            </w:r>
          </w:p>
        </w:tc>
      </w:tr>
    </w:tbl>
    <w:p w14:paraId="10937EF2" w14:textId="77777777" w:rsidR="00F163C0" w:rsidRPr="00D95A9D" w:rsidRDefault="00F163C0" w:rsidP="00F163C0"/>
    <w:p w14:paraId="0579B48D" w14:textId="66F6774A" w:rsidR="00F163C0" w:rsidRPr="00563FCF" w:rsidRDefault="00B10D5C" w:rsidP="00D95A9D">
      <w:pPr>
        <w:pStyle w:val="Nadpis2"/>
        <w:rPr>
          <w:lang w:val="sk-SK"/>
        </w:rPr>
      </w:pPr>
      <w:bookmarkStart w:id="171" w:name="_ZapisPacientskehoSumaruVysetrenia_v"/>
      <w:bookmarkStart w:id="172" w:name="_ZapisPacientskehoSumaruVysetrenia"/>
      <w:bookmarkStart w:id="173" w:name="_Toc2079638"/>
      <w:bookmarkEnd w:id="171"/>
      <w:bookmarkEnd w:id="172"/>
      <w:r>
        <w:rPr>
          <w:lang w:val="sk-SK"/>
        </w:rPr>
        <w:t>ZapisPacientskehoSumaruVyse</w:t>
      </w:r>
      <w:r w:rsidR="4B1F096C" w:rsidRPr="00563FCF">
        <w:rPr>
          <w:lang w:val="sk-SK"/>
        </w:rPr>
        <w:t>treni</w:t>
      </w:r>
      <w:r>
        <w:rPr>
          <w:lang w:val="sk-SK"/>
        </w:rPr>
        <w:t>a</w:t>
      </w:r>
      <w:r w:rsidR="00AA49E9">
        <w:rPr>
          <w:lang w:val="sk-SK"/>
        </w:rPr>
        <w:t>_v2</w:t>
      </w:r>
      <w:bookmarkEnd w:id="173"/>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51C316A0"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9104643"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7064454A" w14:textId="014732D4" w:rsidR="00F163C0" w:rsidRPr="00D95A9D" w:rsidRDefault="00147C62" w:rsidP="00621029">
            <w:pPr>
              <w:rPr>
                <w:sz w:val="18"/>
                <w:szCs w:val="18"/>
              </w:rPr>
            </w:pPr>
            <w:r w:rsidRPr="00D95A9D">
              <w:rPr>
                <w:sz w:val="18"/>
                <w:szCs w:val="18"/>
              </w:rPr>
              <w:t>ZapisPacientskehoSumaruVysetrenia</w:t>
            </w:r>
            <w:r w:rsidR="0039575F">
              <w:rPr>
                <w:sz w:val="18"/>
                <w:szCs w:val="18"/>
              </w:rPr>
              <w:t>_v2</w:t>
            </w:r>
            <w:r w:rsidR="001C6B33" w:rsidRPr="000918AA">
              <w:fldChar w:fldCharType="begin" w:fldLock="1"/>
            </w:r>
            <w:r w:rsidR="00F163C0" w:rsidRPr="00D95A9D">
              <w:rPr>
                <w:sz w:val="18"/>
                <w:szCs w:val="18"/>
              </w:rPr>
              <w:instrText>MERGEFIELD Element.Name</w:instrText>
            </w:r>
            <w:r w:rsidR="001C6B33" w:rsidRPr="000918AA">
              <w:rPr>
                <w:sz w:val="18"/>
                <w:szCs w:val="18"/>
              </w:rPr>
              <w:fldChar w:fldCharType="end"/>
            </w:r>
          </w:p>
        </w:tc>
      </w:tr>
      <w:tr w:rsidR="00F163C0" w:rsidRPr="00D95A9D" w14:paraId="54880891"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447E3F2"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1500A35E"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3A4E4280"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1BD7E18"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D9B02E8" w14:textId="77777777" w:rsidR="00F163C0" w:rsidRPr="00D95A9D" w:rsidRDefault="4B1F096C" w:rsidP="4B1F096C">
            <w:pPr>
              <w:rPr>
                <w:sz w:val="18"/>
                <w:szCs w:val="18"/>
              </w:rPr>
            </w:pPr>
            <w:r w:rsidRPr="00D95A9D">
              <w:rPr>
                <w:sz w:val="18"/>
                <w:szCs w:val="18"/>
              </w:rPr>
              <w:t xml:space="preserve">Zápis údajov </w:t>
            </w:r>
            <w:r w:rsidRPr="00D95A9D">
              <w:rPr>
                <w:sz w:val="18"/>
                <w:szCs w:val="18"/>
                <w:lang w:eastAsia="sk-SK"/>
              </w:rPr>
              <w:t>do doplnkových zdravotných údajov:</w:t>
            </w:r>
          </w:p>
          <w:p w14:paraId="1ECB7439" w14:textId="77777777" w:rsidR="00F163C0" w:rsidRPr="00D95A9D" w:rsidRDefault="4B1F096C" w:rsidP="4B1F096C">
            <w:pPr>
              <w:pStyle w:val="Odsekzoznamu"/>
              <w:numPr>
                <w:ilvl w:val="0"/>
                <w:numId w:val="118"/>
              </w:numPr>
              <w:rPr>
                <w:sz w:val="18"/>
                <w:szCs w:val="18"/>
              </w:rPr>
            </w:pPr>
            <w:r w:rsidRPr="00D95A9D">
              <w:rPr>
                <w:sz w:val="18"/>
                <w:szCs w:val="18"/>
              </w:rPr>
              <w:t>Krvná skupina</w:t>
            </w:r>
          </w:p>
          <w:p w14:paraId="7E367570" w14:textId="77777777" w:rsidR="00F163C0" w:rsidRPr="00D95A9D" w:rsidRDefault="4B1F096C" w:rsidP="4B1F096C">
            <w:pPr>
              <w:pStyle w:val="Odsekzoznamu"/>
              <w:numPr>
                <w:ilvl w:val="0"/>
                <w:numId w:val="118"/>
              </w:numPr>
              <w:rPr>
                <w:sz w:val="18"/>
                <w:szCs w:val="18"/>
              </w:rPr>
            </w:pPr>
            <w:r w:rsidRPr="00D95A9D">
              <w:rPr>
                <w:sz w:val="18"/>
                <w:szCs w:val="18"/>
              </w:rPr>
              <w:t>Krvný tlak</w:t>
            </w:r>
          </w:p>
          <w:p w14:paraId="0A443583" w14:textId="77777777" w:rsidR="00F163C0" w:rsidRPr="00D95A9D" w:rsidRDefault="34661EDB" w:rsidP="34661EDB">
            <w:pPr>
              <w:pStyle w:val="Odsekzoznamu"/>
              <w:numPr>
                <w:ilvl w:val="0"/>
                <w:numId w:val="118"/>
              </w:numPr>
              <w:rPr>
                <w:sz w:val="18"/>
                <w:szCs w:val="18"/>
              </w:rPr>
            </w:pPr>
            <w:r w:rsidRPr="00D95A9D">
              <w:rPr>
                <w:sz w:val="18"/>
                <w:szCs w:val="18"/>
              </w:rPr>
              <w:t>Vitálne a antropometrické údaje</w:t>
            </w:r>
          </w:p>
          <w:p w14:paraId="75C5A4C0" w14:textId="77777777" w:rsidR="00F163C0" w:rsidRPr="00D95A9D" w:rsidRDefault="00F163C0" w:rsidP="00621029">
            <w:pPr>
              <w:rPr>
                <w:sz w:val="18"/>
                <w:szCs w:val="18"/>
              </w:rPr>
            </w:pPr>
          </w:p>
        </w:tc>
      </w:tr>
      <w:tr w:rsidR="00F163C0" w:rsidRPr="00D95A9D" w14:paraId="185661AF"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759FFF0"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2BC996B" w14:textId="77777777" w:rsidR="00F163C0" w:rsidRPr="00D95A9D" w:rsidRDefault="4B1F096C" w:rsidP="4B1F096C">
            <w:pPr>
              <w:rPr>
                <w:sz w:val="18"/>
                <w:szCs w:val="18"/>
              </w:rPr>
            </w:pPr>
            <w:r w:rsidRPr="00D95A9D">
              <w:rPr>
                <w:sz w:val="18"/>
                <w:szCs w:val="18"/>
              </w:rPr>
              <w:t>Synchrónny</w:t>
            </w:r>
          </w:p>
        </w:tc>
      </w:tr>
      <w:tr w:rsidR="00F163C0" w:rsidRPr="00D95A9D" w14:paraId="6D6A52FD"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4EE38D0"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20663ED" w14:textId="77777777" w:rsidR="00F163C0" w:rsidRPr="00D95A9D" w:rsidRDefault="4B1F096C" w:rsidP="4B1F096C">
            <w:pPr>
              <w:rPr>
                <w:rFonts w:eastAsia="Arial" w:cs="Arial"/>
                <w:sz w:val="18"/>
                <w:szCs w:val="18"/>
                <w:lang w:eastAsia="sk-SK"/>
              </w:rPr>
            </w:pPr>
            <w:r w:rsidRPr="00D95A9D">
              <w:rPr>
                <w:sz w:val="18"/>
                <w:szCs w:val="18"/>
                <w:lang w:eastAsia="sk-SK"/>
              </w:rPr>
              <w:t>Služba umožní zápis údajov z vyšetrenia priamo do doplnkových zdravotných údajov.</w:t>
            </w:r>
          </w:p>
          <w:p w14:paraId="4A341ED7" w14:textId="77777777" w:rsidR="00F163C0" w:rsidRPr="00D95A9D" w:rsidRDefault="00F163C0" w:rsidP="00621029">
            <w:pPr>
              <w:rPr>
                <w:rFonts w:cs="Arial"/>
                <w:sz w:val="18"/>
                <w:szCs w:val="18"/>
                <w:lang w:eastAsia="sk-SK"/>
              </w:rPr>
            </w:pPr>
          </w:p>
          <w:p w14:paraId="4C8FEA3C"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4819DF41" w14:textId="77777777" w:rsidR="00F163C0" w:rsidRPr="00D95A9D" w:rsidRDefault="4B1F096C" w:rsidP="4B1F096C">
            <w:pPr>
              <w:pStyle w:val="Odsekzoznamu"/>
              <w:numPr>
                <w:ilvl w:val="0"/>
                <w:numId w:val="117"/>
              </w:numPr>
              <w:rPr>
                <w:rFonts w:eastAsia="Arial" w:cs="Arial"/>
                <w:sz w:val="18"/>
                <w:szCs w:val="18"/>
                <w:lang w:eastAsia="sk-SK"/>
              </w:rPr>
            </w:pPr>
            <w:r w:rsidRPr="00D95A9D">
              <w:rPr>
                <w:sz w:val="18"/>
                <w:szCs w:val="18"/>
                <w:lang w:eastAsia="sk-SK"/>
              </w:rPr>
              <w:t>Údaje o abúzoch životosprávy</w:t>
            </w:r>
          </w:p>
          <w:p w14:paraId="2396AA30"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660BCAA7" w14:textId="77777777" w:rsidR="00F163C0" w:rsidRPr="00D95A9D" w:rsidRDefault="4B1F096C" w:rsidP="4B1F096C">
            <w:pPr>
              <w:pStyle w:val="Odsekzoznamu"/>
              <w:numPr>
                <w:ilvl w:val="0"/>
                <w:numId w:val="117"/>
              </w:numPr>
              <w:rPr>
                <w:rFonts w:eastAsia="Arial" w:cs="Arial"/>
                <w:sz w:val="18"/>
                <w:szCs w:val="18"/>
                <w:lang w:eastAsia="sk-SK"/>
              </w:rPr>
            </w:pPr>
            <w:r w:rsidRPr="00D95A9D">
              <w:rPr>
                <w:sz w:val="18"/>
                <w:szCs w:val="18"/>
              </w:rPr>
              <w:t>ID záznamu</w:t>
            </w:r>
          </w:p>
        </w:tc>
      </w:tr>
      <w:tr w:rsidR="00F163C0" w:rsidRPr="00D95A9D" w14:paraId="29DDF7A9"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2FEAA73"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1EDDBF0B" w14:textId="77777777" w:rsidR="00F163C0" w:rsidRPr="00D95A9D" w:rsidRDefault="00A10E40" w:rsidP="4B1F096C">
            <w:pPr>
              <w:pStyle w:val="Odsekzoznamu"/>
              <w:numPr>
                <w:ilvl w:val="0"/>
                <w:numId w:val="28"/>
              </w:numPr>
              <w:autoSpaceDE w:val="0"/>
              <w:autoSpaceDN w:val="0"/>
              <w:adjustRightInd w:val="0"/>
              <w:spacing w:after="1"/>
              <w:rPr>
                <w:rFonts w:eastAsia="Arial" w:cs="Arial"/>
                <w:sz w:val="18"/>
                <w:szCs w:val="18"/>
                <w:lang w:eastAsia="sk-SK"/>
              </w:rPr>
            </w:pPr>
            <w:hyperlink w:anchor="_Výsledky_vyšetrení" w:history="1">
              <w:r w:rsidR="4B1F096C" w:rsidRPr="00D95A9D">
                <w:rPr>
                  <w:rStyle w:val="Hypertextovprepojenie"/>
                  <w:sz w:val="18"/>
                  <w:szCs w:val="18"/>
                  <w:lang w:eastAsia="sk-SK"/>
                </w:rPr>
                <w:t>CEN-EN13606-COMPOSITION.Vysledky_vysetreni.v2</w:t>
              </w:r>
            </w:hyperlink>
          </w:p>
          <w:p w14:paraId="3BF6C47D" w14:textId="77777777" w:rsidR="00F163C0" w:rsidRPr="00D95A9D" w:rsidRDefault="00A10E40" w:rsidP="4B1F096C">
            <w:pPr>
              <w:pStyle w:val="Odsekzoznamu"/>
              <w:numPr>
                <w:ilvl w:val="1"/>
                <w:numId w:val="100"/>
              </w:numPr>
              <w:rPr>
                <w:rFonts w:asciiTheme="minorHAnsi" w:eastAsiaTheme="minorEastAsia" w:hAnsiTheme="minorHAnsi" w:cstheme="minorBidi"/>
                <w:sz w:val="18"/>
                <w:szCs w:val="18"/>
              </w:rPr>
            </w:pPr>
            <w:hyperlink w:anchor="_Krvná_skupina" w:history="1">
              <w:r w:rsidR="4B1F096C" w:rsidRPr="00D95A9D">
                <w:rPr>
                  <w:rStyle w:val="Hypertextovprepojenie"/>
                  <w:rFonts w:asciiTheme="minorHAnsi" w:eastAsiaTheme="minorEastAsia" w:hAnsiTheme="minorHAnsi" w:cstheme="minorBidi"/>
                  <w:sz w:val="18"/>
                  <w:szCs w:val="18"/>
                </w:rPr>
                <w:t>CEN-EN13606-ENTRY.Krvna_skupina.v2</w:t>
              </w:r>
            </w:hyperlink>
          </w:p>
          <w:p w14:paraId="04DCD1CC" w14:textId="77777777" w:rsidR="00F163C0" w:rsidRPr="00D95A9D" w:rsidRDefault="00A10E40" w:rsidP="4B1F096C">
            <w:pPr>
              <w:pStyle w:val="Odsekzoznamu"/>
              <w:numPr>
                <w:ilvl w:val="1"/>
                <w:numId w:val="100"/>
              </w:numPr>
              <w:rPr>
                <w:rFonts w:asciiTheme="minorHAnsi" w:eastAsiaTheme="minorEastAsia" w:hAnsiTheme="minorHAnsi" w:cstheme="minorBidi"/>
                <w:sz w:val="18"/>
                <w:szCs w:val="18"/>
              </w:rPr>
            </w:pPr>
            <w:hyperlink w:anchor="_Krvný_tlak" w:history="1">
              <w:r w:rsidR="4B1F096C" w:rsidRPr="00D95A9D">
                <w:rPr>
                  <w:rStyle w:val="Hypertextovprepojenie"/>
                  <w:rFonts w:asciiTheme="minorHAnsi" w:eastAsiaTheme="minorEastAsia" w:hAnsiTheme="minorHAnsi" w:cstheme="minorBidi"/>
                  <w:sz w:val="18"/>
                  <w:szCs w:val="18"/>
                </w:rPr>
                <w:t>CEN-EN13606-ENTRY.Krvny_tlak.v2</w:t>
              </w:r>
            </w:hyperlink>
          </w:p>
          <w:p w14:paraId="26691F2E" w14:textId="77777777" w:rsidR="00F163C0" w:rsidRPr="00D95A9D" w:rsidRDefault="00A10E40" w:rsidP="4B1F096C">
            <w:pPr>
              <w:pStyle w:val="Odsekzoznamu"/>
              <w:numPr>
                <w:ilvl w:val="1"/>
                <w:numId w:val="100"/>
              </w:numPr>
              <w:rPr>
                <w:rFonts w:eastAsia="Arial" w:cs="Arial"/>
                <w:sz w:val="18"/>
                <w:szCs w:val="18"/>
                <w:lang w:eastAsia="sk-SK"/>
              </w:rPr>
            </w:pPr>
            <w:hyperlink w:anchor="_Vitálne_a_antropometrické" w:history="1">
              <w:r w:rsidR="4B1F096C" w:rsidRPr="00D95A9D">
                <w:rPr>
                  <w:rStyle w:val="Hypertextovprepojenie"/>
                  <w:rFonts w:asciiTheme="minorHAnsi" w:eastAsiaTheme="minorEastAsia" w:hAnsiTheme="minorHAnsi" w:cstheme="minorBidi"/>
                  <w:sz w:val="18"/>
                  <w:szCs w:val="18"/>
                </w:rPr>
                <w:t>CEN-EN13606-ENTRY.Vitalne_a_antropometricke_hodnoty.v2</w:t>
              </w:r>
            </w:hyperlink>
          </w:p>
        </w:tc>
      </w:tr>
      <w:tr w:rsidR="00F163C0" w:rsidRPr="00D95A9D" w14:paraId="48971097"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372E0F7"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292D4404" w14:textId="77777777" w:rsidR="00F163C0" w:rsidRPr="00D95A9D" w:rsidRDefault="4B1F096C" w:rsidP="4B1F096C">
            <w:pPr>
              <w:numPr>
                <w:ilvl w:val="0"/>
                <w:numId w:val="26"/>
              </w:numPr>
              <w:autoSpaceDE w:val="0"/>
              <w:autoSpaceDN w:val="0"/>
              <w:adjustRightInd w:val="0"/>
              <w:spacing w:after="1"/>
              <w:rPr>
                <w:rFonts w:eastAsia="Arial" w:cs="Arial"/>
                <w:sz w:val="18"/>
                <w:szCs w:val="18"/>
                <w:lang w:eastAsia="sk-SK"/>
              </w:rPr>
            </w:pPr>
            <w:r w:rsidRPr="00D95A9D">
              <w:rPr>
                <w:sz w:val="18"/>
                <w:szCs w:val="18"/>
                <w:lang w:eastAsia="sk-SK"/>
              </w:rPr>
              <w:t>ZapisPacientskehoSumaruVysetrenia_Response.xsd</w:t>
            </w:r>
          </w:p>
        </w:tc>
      </w:tr>
      <w:tr w:rsidR="00621029" w:rsidRPr="00D95A9D" w14:paraId="730BA71F"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664411A" w14:textId="77777777" w:rsidR="00621029"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2F2270E4"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5751AAA0"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tc>
      </w:tr>
      <w:tr w:rsidR="00621029" w:rsidRPr="00D95A9D" w14:paraId="50B0C659"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11738CA" w14:textId="77777777" w:rsidR="00621029"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12EA5FD9" w14:textId="77777777" w:rsidR="006F4424"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446BBFBB" w14:textId="77777777" w:rsidR="006F4424"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74A72FBD" w14:textId="77777777" w:rsidR="006F4424"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E30000A - Nie je možné vyhľadať záznamy pacienta, pacient už nie je poistencom SR.</w:t>
            </w:r>
          </w:p>
          <w:p w14:paraId="4CDF5873" w14:textId="77777777" w:rsidR="006F4424"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2F51181C" w14:textId="77777777" w:rsidR="006F4424"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E900002 - Pre prístup k požadovaným záznamom pacienta je potrebné potvrdenie jeho prítomnosti pacienta vložením eID do čítačky.</w:t>
            </w:r>
          </w:p>
          <w:p w14:paraId="5516A5F7" w14:textId="77777777" w:rsidR="006F4424"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lastRenderedPageBreak/>
              <w:t>E900004 - Záznam nebol uložený do Systému ezdravie. Kontaktujte dodávateľa informačného systému pre odstránenie chyby.  Po odstránení chyby opätovne vykonajte zápis do pacientskeho sumáru</w:t>
            </w:r>
          </w:p>
          <w:p w14:paraId="60E9CC9F" w14:textId="77777777" w:rsidR="006F4424"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045BCC14" w14:textId="77777777" w:rsidR="00FD23E4" w:rsidRPr="00D95A9D" w:rsidRDefault="34661EDB" w:rsidP="34661EDB">
            <w:pPr>
              <w:numPr>
                <w:ilvl w:val="0"/>
                <w:numId w:val="25"/>
              </w:numPr>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F163C0" w:rsidRPr="00D95A9D" w14:paraId="685C9E99"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8B62F2E" w14:textId="77777777" w:rsidR="00F163C0" w:rsidRPr="00D95A9D" w:rsidRDefault="4B1F096C" w:rsidP="4B1F096C">
            <w:pPr>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703CD24C" w14:textId="77777777" w:rsidR="00F163C0" w:rsidRPr="00D95A9D" w:rsidRDefault="00F163C0" w:rsidP="00621029">
            <w:pPr>
              <w:rPr>
                <w:sz w:val="18"/>
                <w:szCs w:val="18"/>
              </w:rPr>
            </w:pPr>
            <w:r w:rsidRPr="00D95A9D">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443D507D" w14:textId="77777777" w:rsidR="00F163C0" w:rsidRPr="002E5438" w:rsidRDefault="34661EDB" w:rsidP="00ED73E9">
      <w:pPr>
        <w:pStyle w:val="Nadpis2"/>
        <w:rPr>
          <w:lang w:val="sk-SK"/>
        </w:rPr>
      </w:pPr>
      <w:bookmarkStart w:id="174" w:name="_ZrusZapisZPacientskehoSumaru"/>
      <w:bookmarkStart w:id="175" w:name="_Toc2079639"/>
      <w:bookmarkEnd w:id="174"/>
      <w:r w:rsidRPr="002E5438">
        <w:rPr>
          <w:lang w:val="sk-SK"/>
        </w:rPr>
        <w:t>ZrusZapisZPacientskehoSumaru</w:t>
      </w:r>
      <w:r w:rsidR="00147C62" w:rsidRPr="002E5438">
        <w:rPr>
          <w:lang w:val="sk-SK"/>
        </w:rPr>
        <w:t>_v2</w:t>
      </w:r>
      <w:bookmarkEnd w:id="175"/>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7E621DAD"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F459D61"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2CB38781" w14:textId="5B17A620" w:rsidR="00F163C0" w:rsidRPr="00D95A9D" w:rsidRDefault="00147C62">
            <w:pPr>
              <w:rPr>
                <w:sz w:val="18"/>
                <w:szCs w:val="18"/>
              </w:rPr>
            </w:pPr>
            <w:r w:rsidRPr="00D95A9D">
              <w:rPr>
                <w:sz w:val="18"/>
                <w:szCs w:val="18"/>
              </w:rPr>
              <w:t>ZrusZapisZPacientskehoSumaru_v2</w:t>
            </w:r>
            <w:r w:rsidR="001C6B33" w:rsidRPr="002E5438">
              <w:fldChar w:fldCharType="begin" w:fldLock="1"/>
            </w:r>
            <w:r w:rsidR="00F163C0" w:rsidRPr="00D95A9D">
              <w:rPr>
                <w:sz w:val="18"/>
                <w:szCs w:val="18"/>
              </w:rPr>
              <w:instrText>MERGEFIELD Element.Name</w:instrText>
            </w:r>
            <w:r w:rsidR="001C6B33" w:rsidRPr="002E5438">
              <w:rPr>
                <w:sz w:val="18"/>
                <w:szCs w:val="18"/>
              </w:rPr>
              <w:fldChar w:fldCharType="end"/>
            </w:r>
          </w:p>
        </w:tc>
      </w:tr>
      <w:tr w:rsidR="00F163C0" w:rsidRPr="00D95A9D" w14:paraId="390BD048"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19706F"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0BFB0C19"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0CE6D3EF"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4232A6"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C80310E" w14:textId="4A5FA78B" w:rsidR="00F163C0" w:rsidRPr="00D95A9D" w:rsidRDefault="34661EDB" w:rsidP="00621029">
            <w:pPr>
              <w:rPr>
                <w:sz w:val="18"/>
                <w:szCs w:val="18"/>
              </w:rPr>
            </w:pPr>
            <w:r w:rsidRPr="00D95A9D">
              <w:rPr>
                <w:sz w:val="18"/>
                <w:szCs w:val="18"/>
              </w:rPr>
              <w:t>Storno/zneplatnenie údajov v pacientskom sumári alebo doplnkových zdravotných záznamov</w:t>
            </w:r>
          </w:p>
        </w:tc>
      </w:tr>
      <w:tr w:rsidR="00F163C0" w:rsidRPr="00D95A9D" w14:paraId="761B9D25"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E5D3665"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8FC6782" w14:textId="77777777" w:rsidR="00F163C0" w:rsidRPr="00D95A9D" w:rsidRDefault="4B1F096C" w:rsidP="4B1F096C">
            <w:pPr>
              <w:rPr>
                <w:sz w:val="18"/>
                <w:szCs w:val="18"/>
              </w:rPr>
            </w:pPr>
            <w:r w:rsidRPr="00D95A9D">
              <w:rPr>
                <w:sz w:val="18"/>
                <w:szCs w:val="18"/>
              </w:rPr>
              <w:t>Synchrónny</w:t>
            </w:r>
          </w:p>
        </w:tc>
      </w:tr>
      <w:tr w:rsidR="00F163C0" w:rsidRPr="00D95A9D" w14:paraId="701820D9"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C689A1E"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73ED262B" w14:textId="3AE9B6F4" w:rsidR="00F163C0" w:rsidRPr="00D95A9D" w:rsidRDefault="4B1F096C" w:rsidP="4B1F096C">
            <w:pPr>
              <w:rPr>
                <w:sz w:val="18"/>
                <w:szCs w:val="18"/>
              </w:rPr>
            </w:pPr>
            <w:r w:rsidRPr="00D95A9D">
              <w:rPr>
                <w:sz w:val="18"/>
                <w:szCs w:val="18"/>
                <w:lang w:eastAsia="sk-SK"/>
              </w:rPr>
              <w:t xml:space="preserve">Služba umožní </w:t>
            </w:r>
            <w:r w:rsidR="00A14CCD" w:rsidRPr="00D95A9D">
              <w:rPr>
                <w:sz w:val="18"/>
                <w:szCs w:val="18"/>
                <w:lang w:eastAsia="sk-SK"/>
              </w:rPr>
              <w:t>storno / zneplatnenie</w:t>
            </w:r>
            <w:r w:rsidR="008A760A">
              <w:rPr>
                <w:sz w:val="18"/>
                <w:szCs w:val="18"/>
                <w:lang w:eastAsia="sk-SK"/>
              </w:rPr>
              <w:t xml:space="preserve"> </w:t>
            </w:r>
            <w:r w:rsidRPr="00D95A9D">
              <w:rPr>
                <w:sz w:val="18"/>
                <w:szCs w:val="18"/>
              </w:rPr>
              <w:t>údajov v pacientskom sumári alebo doplnkových zdravotných záznamov</w:t>
            </w:r>
            <w:r w:rsidRPr="00D95A9D">
              <w:rPr>
                <w:sz w:val="18"/>
                <w:szCs w:val="18"/>
                <w:lang w:eastAsia="sk-SK"/>
              </w:rPr>
              <w:t xml:space="preserve">, ktorý je neaktuálny alebo bol zaznamenaný chybne. </w:t>
            </w:r>
          </w:p>
          <w:p w14:paraId="6BDE4571" w14:textId="77777777" w:rsidR="00621029" w:rsidRPr="00D95A9D" w:rsidRDefault="00621029" w:rsidP="00621029">
            <w:pPr>
              <w:autoSpaceDE w:val="0"/>
              <w:autoSpaceDN w:val="0"/>
              <w:adjustRightInd w:val="0"/>
              <w:rPr>
                <w:rFonts w:cs="Arial"/>
                <w:sz w:val="18"/>
                <w:szCs w:val="18"/>
                <w:u w:val="single"/>
                <w:lang w:eastAsia="sk-SK"/>
              </w:rPr>
            </w:pPr>
          </w:p>
          <w:p w14:paraId="491AE9C6" w14:textId="77777777" w:rsidR="00F163C0" w:rsidRPr="00D95A9D" w:rsidRDefault="4B1F096C" w:rsidP="4B1F096C">
            <w:pPr>
              <w:autoSpaceDE w:val="0"/>
              <w:autoSpaceDN w:val="0"/>
              <w:adjustRightInd w:val="0"/>
              <w:rPr>
                <w:rFonts w:eastAsia="Arial" w:cs="Arial"/>
                <w:sz w:val="18"/>
                <w:szCs w:val="18"/>
                <w:lang w:eastAsia="sk-SK"/>
              </w:rPr>
            </w:pPr>
            <w:r w:rsidRPr="00D95A9D">
              <w:rPr>
                <w:sz w:val="18"/>
                <w:szCs w:val="18"/>
                <w:u w:val="single"/>
                <w:lang w:eastAsia="sk-SK"/>
              </w:rPr>
              <w:t>Vstup</w:t>
            </w:r>
            <w:r w:rsidRPr="00D95A9D">
              <w:rPr>
                <w:rFonts w:eastAsia="Arial" w:cs="Arial"/>
                <w:sz w:val="18"/>
                <w:szCs w:val="18"/>
                <w:lang w:eastAsia="sk-SK"/>
              </w:rPr>
              <w:t>:</w:t>
            </w:r>
          </w:p>
          <w:p w14:paraId="28873629" w14:textId="77777777" w:rsidR="00927950" w:rsidRPr="00D95A9D" w:rsidRDefault="4B1F096C" w:rsidP="4B1F096C">
            <w:pPr>
              <w:pStyle w:val="Odsekzoznamu"/>
              <w:numPr>
                <w:ilvl w:val="0"/>
                <w:numId w:val="119"/>
              </w:numPr>
              <w:rPr>
                <w:rFonts w:eastAsia="Arial" w:cs="Arial"/>
                <w:sz w:val="18"/>
                <w:szCs w:val="18"/>
                <w:lang w:eastAsia="sk-SK"/>
              </w:rPr>
            </w:pPr>
            <w:r w:rsidRPr="00D95A9D">
              <w:rPr>
                <w:sz w:val="18"/>
                <w:szCs w:val="18"/>
                <w:lang w:eastAsia="sk-SK"/>
              </w:rPr>
              <w:t xml:space="preserve">Identifikátor pacienta </w:t>
            </w:r>
          </w:p>
          <w:p w14:paraId="66358594" w14:textId="0026124C" w:rsidR="00621029" w:rsidRPr="00D95A9D" w:rsidRDefault="4B1F096C" w:rsidP="4B1F096C">
            <w:pPr>
              <w:pStyle w:val="Odsekzoznamu"/>
              <w:numPr>
                <w:ilvl w:val="0"/>
                <w:numId w:val="119"/>
              </w:numPr>
              <w:rPr>
                <w:rFonts w:eastAsia="Arial" w:cs="Arial"/>
                <w:sz w:val="18"/>
                <w:szCs w:val="18"/>
                <w:lang w:eastAsia="sk-SK"/>
              </w:rPr>
            </w:pPr>
            <w:r w:rsidRPr="00D95A9D">
              <w:rPr>
                <w:sz w:val="18"/>
                <w:szCs w:val="18"/>
                <w:lang w:eastAsia="sk-SK"/>
              </w:rPr>
              <w:t>ID záznamu o vyšetrení, ktor</w:t>
            </w:r>
            <w:r w:rsidR="00AE3079">
              <w:rPr>
                <w:sz w:val="18"/>
                <w:szCs w:val="18"/>
                <w:lang w:eastAsia="sk-SK"/>
              </w:rPr>
              <w:t>ý</w:t>
            </w:r>
            <w:r w:rsidRPr="00D95A9D">
              <w:rPr>
                <w:sz w:val="18"/>
                <w:szCs w:val="18"/>
                <w:lang w:eastAsia="sk-SK"/>
              </w:rPr>
              <w:t xml:space="preserve"> má </w:t>
            </w:r>
            <w:r w:rsidR="00A96AA2">
              <w:rPr>
                <w:sz w:val="18"/>
                <w:szCs w:val="18"/>
                <w:lang w:eastAsia="sk-SK"/>
              </w:rPr>
              <w:t>b</w:t>
            </w:r>
            <w:r w:rsidRPr="00D95A9D">
              <w:rPr>
                <w:sz w:val="18"/>
                <w:szCs w:val="18"/>
                <w:lang w:eastAsia="sk-SK"/>
              </w:rPr>
              <w:t>yť stornovaný</w:t>
            </w:r>
          </w:p>
          <w:p w14:paraId="2E5271EF" w14:textId="77777777" w:rsidR="00621029" w:rsidRPr="00D95A9D" w:rsidRDefault="34661EDB" w:rsidP="34661EDB">
            <w:pPr>
              <w:pStyle w:val="Odsekzoznamu"/>
              <w:numPr>
                <w:ilvl w:val="1"/>
                <w:numId w:val="119"/>
              </w:numPr>
              <w:rPr>
                <w:rFonts w:eastAsia="Arial" w:cs="Arial"/>
                <w:sz w:val="18"/>
                <w:szCs w:val="18"/>
                <w:lang w:eastAsia="sk-SK"/>
              </w:rPr>
            </w:pPr>
            <w:r w:rsidRPr="00D95A9D">
              <w:rPr>
                <w:sz w:val="18"/>
                <w:szCs w:val="18"/>
                <w:lang w:eastAsia="sk-SK"/>
              </w:rPr>
              <w:t>content.feeder_audit.version_status.code_value = "VER04" alebo VER02</w:t>
            </w:r>
          </w:p>
          <w:p w14:paraId="2BE99845" w14:textId="77777777" w:rsidR="00621029" w:rsidRPr="00D95A9D" w:rsidRDefault="34661EDB" w:rsidP="34661EDB">
            <w:pPr>
              <w:pStyle w:val="Odsekzoznamu"/>
              <w:numPr>
                <w:ilvl w:val="1"/>
                <w:numId w:val="119"/>
              </w:numPr>
              <w:rPr>
                <w:rFonts w:eastAsia="Arial" w:cs="Arial"/>
                <w:sz w:val="18"/>
                <w:szCs w:val="18"/>
                <w:lang w:eastAsia="sk-SK"/>
              </w:rPr>
            </w:pPr>
            <w:r w:rsidRPr="00D95A9D">
              <w:rPr>
                <w:sz w:val="18"/>
                <w:szCs w:val="18"/>
                <w:lang w:eastAsia="sk-SK"/>
              </w:rPr>
              <w:t>content.feeder_audit.previous_version = identifikátor stornovaného záznamu</w:t>
            </w:r>
          </w:p>
          <w:p w14:paraId="3B835C9E" w14:textId="77777777" w:rsidR="00621029" w:rsidRPr="00D95A9D" w:rsidRDefault="34661EDB" w:rsidP="34661EDB">
            <w:pPr>
              <w:pStyle w:val="Odsekzoznamu"/>
              <w:numPr>
                <w:ilvl w:val="1"/>
                <w:numId w:val="119"/>
              </w:numPr>
              <w:rPr>
                <w:rFonts w:eastAsia="Arial" w:cs="Arial"/>
                <w:sz w:val="18"/>
                <w:szCs w:val="18"/>
                <w:lang w:eastAsia="sk-SK"/>
              </w:rPr>
            </w:pPr>
            <w:r w:rsidRPr="00D95A9D">
              <w:rPr>
                <w:sz w:val="18"/>
                <w:szCs w:val="18"/>
                <w:lang w:eastAsia="sk-SK"/>
              </w:rPr>
              <w:t>content.feeder_audit.version_set_id = identifikátor stornovaného záznamu</w:t>
            </w:r>
          </w:p>
          <w:p w14:paraId="3984F32A" w14:textId="77777777" w:rsidR="00621029" w:rsidRPr="00D95A9D" w:rsidRDefault="34661EDB" w:rsidP="34661EDB">
            <w:pPr>
              <w:pStyle w:val="Odsekzoznamu"/>
              <w:numPr>
                <w:ilvl w:val="1"/>
                <w:numId w:val="119"/>
              </w:numPr>
              <w:rPr>
                <w:rFonts w:eastAsia="Arial" w:cs="Arial"/>
                <w:sz w:val="18"/>
                <w:szCs w:val="18"/>
                <w:lang w:eastAsia="sk-SK"/>
              </w:rPr>
            </w:pPr>
            <w:r w:rsidRPr="00D95A9D">
              <w:rPr>
                <w:sz w:val="18"/>
                <w:szCs w:val="18"/>
                <w:lang w:eastAsia="sk-SK"/>
              </w:rPr>
              <w:t xml:space="preserve">content.name.originalText = dôvod storna </w:t>
            </w:r>
          </w:p>
          <w:p w14:paraId="3C715CF6" w14:textId="77777777" w:rsidR="00621029" w:rsidRPr="00D95A9D" w:rsidRDefault="34661EDB" w:rsidP="34661EDB">
            <w:pPr>
              <w:pStyle w:val="Odsekzoznamu"/>
              <w:numPr>
                <w:ilvl w:val="1"/>
                <w:numId w:val="119"/>
              </w:numPr>
              <w:autoSpaceDE w:val="0"/>
              <w:autoSpaceDN w:val="0"/>
              <w:adjustRightInd w:val="0"/>
              <w:rPr>
                <w:rFonts w:eastAsia="Arial" w:cs="Arial"/>
                <w:sz w:val="18"/>
                <w:szCs w:val="18"/>
                <w:lang w:eastAsia="sk-SK"/>
              </w:rPr>
            </w:pPr>
            <w:r w:rsidRPr="00D95A9D">
              <w:rPr>
                <w:sz w:val="18"/>
                <w:szCs w:val="18"/>
                <w:lang w:eastAsia="sk-SK"/>
              </w:rPr>
              <w:t>content.items – nevyplnené</w:t>
            </w:r>
          </w:p>
          <w:p w14:paraId="640826E0" w14:textId="77777777" w:rsidR="00621029" w:rsidRPr="00D95A9D" w:rsidRDefault="00621029" w:rsidP="00621029">
            <w:pPr>
              <w:pStyle w:val="Odsekzoznamu"/>
              <w:autoSpaceDE w:val="0"/>
              <w:autoSpaceDN w:val="0"/>
              <w:adjustRightInd w:val="0"/>
              <w:rPr>
                <w:rFonts w:cs="Arial"/>
                <w:sz w:val="18"/>
                <w:szCs w:val="18"/>
                <w:lang w:eastAsia="sk-SK"/>
              </w:rPr>
            </w:pPr>
          </w:p>
          <w:p w14:paraId="27C85397" w14:textId="77777777" w:rsidR="00F163C0" w:rsidRPr="00D95A9D" w:rsidRDefault="4B1F096C" w:rsidP="4B1F096C">
            <w:pPr>
              <w:autoSpaceDE w:val="0"/>
              <w:autoSpaceDN w:val="0"/>
              <w:adjustRightInd w:val="0"/>
              <w:rPr>
                <w:rFonts w:ascii="Arial," w:eastAsia="Arial," w:hAnsi="Arial," w:cs="Arial,"/>
                <w:sz w:val="18"/>
                <w:szCs w:val="18"/>
              </w:rPr>
            </w:pPr>
            <w:r w:rsidRPr="00D95A9D">
              <w:rPr>
                <w:sz w:val="18"/>
                <w:szCs w:val="18"/>
              </w:rPr>
              <w:t>Význam hodnôt je:</w:t>
            </w:r>
          </w:p>
          <w:p w14:paraId="4B3B9721" w14:textId="77777777" w:rsidR="00F163C0" w:rsidRPr="00D95A9D" w:rsidRDefault="34661EDB" w:rsidP="34661EDB">
            <w:pPr>
              <w:numPr>
                <w:ilvl w:val="0"/>
                <w:numId w:val="119"/>
              </w:numPr>
              <w:autoSpaceDE w:val="0"/>
              <w:autoSpaceDN w:val="0"/>
              <w:adjustRightInd w:val="0"/>
              <w:rPr>
                <w:rFonts w:ascii="Arial," w:eastAsia="Arial," w:hAnsi="Arial," w:cs="Arial,"/>
                <w:sz w:val="18"/>
                <w:szCs w:val="18"/>
              </w:rPr>
            </w:pPr>
            <w:r w:rsidRPr="00D95A9D">
              <w:rPr>
                <w:sz w:val="18"/>
                <w:szCs w:val="18"/>
              </w:rPr>
              <w:t xml:space="preserve">"VER04" – Deleted - pre Storno záznamu – chybne zapísané </w:t>
            </w:r>
          </w:p>
          <w:p w14:paraId="4821AD92" w14:textId="69BADC32" w:rsidR="00F163C0" w:rsidRPr="00D95A9D" w:rsidRDefault="34661EDB" w:rsidP="34661EDB">
            <w:pPr>
              <w:pStyle w:val="Odsekzoznamu"/>
              <w:numPr>
                <w:ilvl w:val="0"/>
                <w:numId w:val="119"/>
              </w:numPr>
              <w:autoSpaceDE w:val="0"/>
              <w:autoSpaceDN w:val="0"/>
              <w:adjustRightInd w:val="0"/>
              <w:rPr>
                <w:rFonts w:eastAsia="Arial" w:cs="Arial"/>
                <w:sz w:val="18"/>
                <w:szCs w:val="18"/>
                <w:lang w:eastAsia="sk-SK"/>
              </w:rPr>
            </w:pPr>
            <w:r w:rsidRPr="00D95A9D">
              <w:rPr>
                <w:sz w:val="18"/>
                <w:szCs w:val="18"/>
              </w:rPr>
              <w:t>"VER02" – Update - pre Zneplatnenie záznamu – potrebné odstrániť, lebo zdravotný problém už nie je aktuálny a túto informáciu je potrebné odstrániť z </w:t>
            </w:r>
            <w:r w:rsidR="008A760A" w:rsidRPr="00D95A9D">
              <w:rPr>
                <w:sz w:val="18"/>
                <w:szCs w:val="18"/>
              </w:rPr>
              <w:t>pacientskeho</w:t>
            </w:r>
            <w:r w:rsidRPr="00D95A9D">
              <w:rPr>
                <w:sz w:val="18"/>
                <w:szCs w:val="18"/>
              </w:rPr>
              <w:t xml:space="preserve"> sumáru </w:t>
            </w:r>
          </w:p>
          <w:p w14:paraId="4F0C990C" w14:textId="77777777" w:rsidR="00621029" w:rsidRPr="00D95A9D" w:rsidRDefault="00621029" w:rsidP="00621029">
            <w:pPr>
              <w:pStyle w:val="Odsekzoznamu"/>
              <w:autoSpaceDE w:val="0"/>
              <w:autoSpaceDN w:val="0"/>
              <w:adjustRightInd w:val="0"/>
              <w:rPr>
                <w:rFonts w:cs="Arial"/>
                <w:sz w:val="18"/>
                <w:szCs w:val="18"/>
                <w:lang w:eastAsia="sk-SK"/>
              </w:rPr>
            </w:pPr>
          </w:p>
          <w:p w14:paraId="3158477D" w14:textId="77777777" w:rsidR="00F163C0" w:rsidRPr="00D95A9D" w:rsidRDefault="4B1F096C" w:rsidP="4B1F096C">
            <w:pPr>
              <w:autoSpaceDE w:val="0"/>
              <w:autoSpaceDN w:val="0"/>
              <w:adjustRightInd w:val="0"/>
              <w:rPr>
                <w:rFonts w:eastAsia="Arial" w:cs="Arial"/>
                <w:sz w:val="18"/>
                <w:szCs w:val="18"/>
                <w:u w:val="single"/>
                <w:lang w:eastAsia="sk-SK"/>
              </w:rPr>
            </w:pPr>
            <w:r w:rsidRPr="00D95A9D">
              <w:rPr>
                <w:sz w:val="18"/>
                <w:szCs w:val="18"/>
                <w:u w:val="single"/>
                <w:lang w:eastAsia="sk-SK"/>
              </w:rPr>
              <w:t>Výstup</w:t>
            </w:r>
          </w:p>
          <w:p w14:paraId="07129CDB" w14:textId="1EBD694F" w:rsidR="001A3118" w:rsidRPr="00D95A9D" w:rsidRDefault="4B1F096C" w:rsidP="009037D9">
            <w:pPr>
              <w:numPr>
                <w:ilvl w:val="0"/>
                <w:numId w:val="119"/>
              </w:numPr>
              <w:autoSpaceDE w:val="0"/>
              <w:autoSpaceDN w:val="0"/>
              <w:adjustRightInd w:val="0"/>
              <w:rPr>
                <w:rFonts w:cs="Arial"/>
                <w:sz w:val="18"/>
                <w:szCs w:val="18"/>
                <w:lang w:eastAsia="sk-SK"/>
              </w:rPr>
            </w:pPr>
            <w:r w:rsidRPr="009037D9">
              <w:rPr>
                <w:sz w:val="18"/>
                <w:szCs w:val="18"/>
                <w:lang w:eastAsia="sk-SK"/>
              </w:rPr>
              <w:t>potvrdenie operácie príp. dôvod neúspechu</w:t>
            </w:r>
          </w:p>
        </w:tc>
      </w:tr>
      <w:tr w:rsidR="00F163C0" w:rsidRPr="00D95A9D" w14:paraId="7B024CB7"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8B113E0"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6C5459B4" w14:textId="77777777" w:rsidR="00621029" w:rsidRPr="00D95A9D" w:rsidRDefault="4B1F096C" w:rsidP="4B1F096C">
            <w:pPr>
              <w:pStyle w:val="Odsekzoznamu"/>
              <w:numPr>
                <w:ilvl w:val="0"/>
                <w:numId w:val="120"/>
              </w:numPr>
              <w:rPr>
                <w:rFonts w:eastAsia="Arial" w:cs="Arial"/>
                <w:sz w:val="18"/>
                <w:szCs w:val="18"/>
                <w:lang w:eastAsia="sk-SK"/>
              </w:rPr>
            </w:pPr>
            <w:r w:rsidRPr="00D95A9D">
              <w:rPr>
                <w:rFonts w:asciiTheme="minorHAnsi" w:eastAsiaTheme="minorEastAsia" w:hAnsiTheme="minorHAnsi" w:cstheme="minorBidi"/>
                <w:sz w:val="18"/>
                <w:szCs w:val="18"/>
              </w:rPr>
              <w:t>N/A</w:t>
            </w:r>
          </w:p>
        </w:tc>
      </w:tr>
      <w:tr w:rsidR="00F163C0" w:rsidRPr="00D95A9D" w14:paraId="7C036326"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2461247"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7537E2C4" w14:textId="77777777" w:rsidR="00F163C0" w:rsidRPr="00D95A9D" w:rsidRDefault="4B1F096C" w:rsidP="4B1F096C">
            <w:pPr>
              <w:numPr>
                <w:ilvl w:val="0"/>
                <w:numId w:val="26"/>
              </w:numPr>
              <w:autoSpaceDE w:val="0"/>
              <w:autoSpaceDN w:val="0"/>
              <w:adjustRightInd w:val="0"/>
              <w:spacing w:after="1"/>
              <w:rPr>
                <w:rFonts w:eastAsia="Arial" w:cs="Arial"/>
                <w:sz w:val="18"/>
                <w:szCs w:val="18"/>
                <w:lang w:eastAsia="sk-SK"/>
              </w:rPr>
            </w:pPr>
            <w:r w:rsidRPr="00D95A9D">
              <w:rPr>
                <w:sz w:val="18"/>
                <w:szCs w:val="18"/>
                <w:lang w:eastAsia="sk-SK"/>
              </w:rPr>
              <w:t>ZrusZapisZPacientskehoSumaru_Response.xsd</w:t>
            </w:r>
          </w:p>
        </w:tc>
      </w:tr>
      <w:tr w:rsidR="00F163C0" w:rsidRPr="00D95A9D" w14:paraId="281A1B61"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8FFA304" w14:textId="77777777" w:rsidR="00F163C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721D8DD1"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72D6820F"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p w14:paraId="2A487276"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Stornovaný záznam má v AUDIT_ INFO uvedenú verziu – VER04 a identifikátor záznamu, ktorý je stornovaný (PREVIOUS_VERSION) zhodný s identifikátorom prvého záznamu kolekcie (VERSION_SET_ID)</w:t>
            </w:r>
          </w:p>
          <w:p w14:paraId="385BD9D5" w14:textId="77777777" w:rsidR="00927950"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lastRenderedPageBreak/>
              <w:t>Zneplatnený záznam má v AUDIT_ INFO uvedenú verziu – VER02 a identifikátor záznamu, ktorý je zneplatený (PREVIOUS_VERSION) zhodný s identifikátorom prvého záznamu kolekcie (VERSION_SET_ID)</w:t>
            </w:r>
          </w:p>
          <w:p w14:paraId="36C0865D"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Pôvodný záznam musí existovať vo verzii VER01</w:t>
            </w:r>
          </w:p>
          <w:p w14:paraId="12EF6A4A"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Pôvodný záznam ma zhodné OID (jedná sa o zhodný typ záznamu)</w:t>
            </w:r>
          </w:p>
          <w:p w14:paraId="05CD5DD2" w14:textId="6E358DF8" w:rsidR="00621029" w:rsidRPr="00A96AA2"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 xml:space="preserve">Službu </w:t>
            </w:r>
            <w:r w:rsidR="00D7212B">
              <w:rPr>
                <w:sz w:val="18"/>
                <w:szCs w:val="18"/>
                <w:lang w:eastAsia="sk-SK"/>
              </w:rPr>
              <w:t xml:space="preserve">na storno </w:t>
            </w:r>
            <w:r w:rsidRPr="00D95A9D">
              <w:rPr>
                <w:sz w:val="18"/>
                <w:szCs w:val="18"/>
                <w:lang w:eastAsia="sk-SK"/>
              </w:rPr>
              <w:t>môže použiť iba autor pôvodného záznamu (committer) alebo kapitujúci lekár</w:t>
            </w:r>
          </w:p>
          <w:p w14:paraId="17946698" w14:textId="55DD570A" w:rsidR="00D7212B" w:rsidRPr="00D95A9D" w:rsidRDefault="00D7212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Službu na zneplatnenie môže použiť iba kapitujúci leká</w:t>
            </w:r>
            <w:r>
              <w:rPr>
                <w:sz w:val="18"/>
                <w:szCs w:val="18"/>
                <w:lang w:eastAsia="sk-SK"/>
              </w:rPr>
              <w:t>r</w:t>
            </w:r>
          </w:p>
          <w:p w14:paraId="3294F8F6" w14:textId="77777777" w:rsidR="00621029"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Obsah (content) záznamu nie je potrebné vyplniť</w:t>
            </w:r>
          </w:p>
          <w:p w14:paraId="181FCDA3"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Záznam, ktorý je potrebné stornovať nesmie byť už stornovaný</w:t>
            </w:r>
          </w:p>
          <w:p w14:paraId="172098A5" w14:textId="77777777" w:rsidR="00F163C0"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Pôvodný záznam aj záznam o storne majú zhodného prijímateľa ZS (subject_of_care)</w:t>
            </w:r>
          </w:p>
          <w:p w14:paraId="588CAEC8" w14:textId="77777777" w:rsidR="00927950"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Zrušenie môže byť buď stornom alebo zneplatnenie záznamu podľa požadovanej akcie v položke &lt;version_status&gt;.</w:t>
            </w:r>
          </w:p>
        </w:tc>
      </w:tr>
      <w:tr w:rsidR="00F163C0" w:rsidRPr="00D95A9D" w14:paraId="07F22A7F"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C992139" w14:textId="77777777" w:rsidR="00F163C0" w:rsidRPr="00D95A9D" w:rsidRDefault="4B1F096C" w:rsidP="4B1F096C">
            <w:pPr>
              <w:rPr>
                <w:sz w:val="18"/>
                <w:szCs w:val="18"/>
              </w:rPr>
            </w:pPr>
            <w:r w:rsidRPr="00D95A9D">
              <w:rPr>
                <w:sz w:val="18"/>
                <w:szCs w:val="18"/>
              </w:rPr>
              <w:lastRenderedPageBreak/>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699C3809" w14:textId="77777777" w:rsidR="006F4424"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E000001 - Záznam nebol zrušený v Systému ezdravie. Kontaktujte dodávateľa informačného systému pre odstránenie chyby.  Po odstránení chyby opätovne vykonajte požadované storno/zneplatnenie záznamu.</w:t>
            </w:r>
          </w:p>
          <w:p w14:paraId="291E912E" w14:textId="77777777" w:rsidR="006F4424"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E000002 - Záznam nebol zrušený v Systému ezdravie. Kontaktujte dodávateľa informačného systému pre odstránenie chyby.  Po odstránení chyby opätovne vykonajte požadované storno/zneplatnenie záznamu.</w:t>
            </w:r>
          </w:p>
          <w:p w14:paraId="14B4585F" w14:textId="77777777" w:rsidR="006F4424"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E300004 - Záznam nebol uložený do Systému ezdravie z dôvodu neočakávanej chyby na NCZI. Pokúste o uloženie záznamu neskôr</w:t>
            </w:r>
          </w:p>
          <w:p w14:paraId="65AEF300" w14:textId="77777777" w:rsidR="006F4424"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E30000A - Nie je možné vyhľadať záznamy pacienta, pacient už nie je poistencom SR.</w:t>
            </w:r>
          </w:p>
          <w:p w14:paraId="03AD3393" w14:textId="77777777" w:rsidR="006F4424"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E300013 - Nemáte oprávnenie stornovať záznam, ktorý vytvoril iný zdravotnícky pracovník.</w:t>
            </w:r>
          </w:p>
          <w:p w14:paraId="26A04973" w14:textId="77777777" w:rsidR="006F4424"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6E2E7959" w14:textId="77777777" w:rsidR="00FD23E4" w:rsidRPr="00D95A9D" w:rsidRDefault="34661EDB" w:rsidP="34661EDB">
            <w:pPr>
              <w:numPr>
                <w:ilvl w:val="0"/>
                <w:numId w:val="25"/>
              </w:numPr>
              <w:autoSpaceDE w:val="0"/>
              <w:autoSpaceDN w:val="0"/>
              <w:adjustRightInd w:val="0"/>
              <w:spacing w:after="1"/>
              <w:rPr>
                <w:lang w:eastAsia="sk-SK"/>
              </w:rPr>
            </w:pPr>
            <w:r w:rsidRPr="00D95A9D">
              <w:rPr>
                <w:sz w:val="18"/>
                <w:szCs w:val="18"/>
                <w:lang w:eastAsia="sk-SK"/>
              </w:rPr>
              <w:t>E900011 - Záznam nebol zrušený v Systému ezdravie. Kontaktujte dodávateľa informačného systému pre odstránenie chyby.  Po odstránení chyby opätovne vykonajte požadované storno/zneplatnenie záznamu.</w:t>
            </w:r>
          </w:p>
        </w:tc>
      </w:tr>
      <w:tr w:rsidR="00F163C0" w:rsidRPr="00D95A9D" w14:paraId="24ED67CA"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054F19F" w14:textId="77777777" w:rsidR="00F163C0"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05C65667" w14:textId="77777777" w:rsidR="00F163C0" w:rsidRPr="00D95A9D" w:rsidRDefault="00F163C0" w:rsidP="00621029">
            <w:pPr>
              <w:rPr>
                <w:sz w:val="18"/>
                <w:szCs w:val="18"/>
              </w:rPr>
            </w:pPr>
            <w:r w:rsidRPr="00D95A9D">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42B376F7" w14:textId="77777777" w:rsidR="00147C62" w:rsidRPr="002E5438" w:rsidRDefault="00147C62" w:rsidP="00147C62">
      <w:pPr>
        <w:pStyle w:val="Nadpis2"/>
        <w:rPr>
          <w:lang w:val="sk-SK"/>
        </w:rPr>
      </w:pPr>
      <w:bookmarkStart w:id="176" w:name="_ZrusPacientskySumarKontaktneUdaje"/>
      <w:bookmarkStart w:id="177" w:name="_Toc525739877"/>
      <w:bookmarkStart w:id="178" w:name="_Ref526753919"/>
      <w:bookmarkStart w:id="179" w:name="_Ref526754189"/>
      <w:bookmarkStart w:id="180" w:name="_Toc2079640"/>
      <w:bookmarkEnd w:id="176"/>
      <w:r w:rsidRPr="002E5438">
        <w:rPr>
          <w:lang w:val="sk-SK"/>
        </w:rPr>
        <w:t>ZrusKontaktneUdajePacientskehoSumaru_v3</w:t>
      </w:r>
      <w:bookmarkEnd w:id="177"/>
      <w:bookmarkEnd w:id="178"/>
      <w:bookmarkEnd w:id="179"/>
      <w:bookmarkEnd w:id="180"/>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621029" w:rsidRPr="00D95A9D" w14:paraId="3109F29B" w14:textId="77777777" w:rsidTr="34661EDB">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9E7BF9D" w14:textId="77777777" w:rsidR="00621029"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AAEDABA" w14:textId="7F05C93D" w:rsidR="00621029" w:rsidRPr="00D95A9D" w:rsidRDefault="00147C62" w:rsidP="00DD1D04">
            <w:pPr>
              <w:rPr>
                <w:sz w:val="18"/>
                <w:szCs w:val="18"/>
              </w:rPr>
            </w:pPr>
            <w:r w:rsidRPr="00D95A9D">
              <w:rPr>
                <w:sz w:val="18"/>
                <w:szCs w:val="18"/>
              </w:rPr>
              <w:t>ZrusKontaktneUdajePacientskehoSumaru_v3</w:t>
            </w:r>
            <w:r w:rsidR="001C6B33" w:rsidRPr="002E5438">
              <w:fldChar w:fldCharType="begin" w:fldLock="1"/>
            </w:r>
            <w:r w:rsidR="00621029" w:rsidRPr="00D95A9D">
              <w:rPr>
                <w:sz w:val="18"/>
                <w:szCs w:val="18"/>
              </w:rPr>
              <w:instrText>MERGEFIELD Element.Name</w:instrText>
            </w:r>
            <w:r w:rsidR="001C6B33" w:rsidRPr="002E5438">
              <w:rPr>
                <w:sz w:val="18"/>
                <w:szCs w:val="18"/>
              </w:rPr>
              <w:fldChar w:fldCharType="end"/>
            </w:r>
          </w:p>
        </w:tc>
      </w:tr>
      <w:tr w:rsidR="00621029" w:rsidRPr="00D95A9D" w14:paraId="3B71F01E"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5ACE066" w14:textId="77777777" w:rsidR="00621029"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34299CD2" w14:textId="77777777" w:rsidR="00621029" w:rsidRPr="00D95A9D" w:rsidRDefault="001C6B33" w:rsidP="4B1F096C">
            <w:pPr>
              <w:rPr>
                <w:sz w:val="18"/>
                <w:szCs w:val="18"/>
              </w:rPr>
            </w:pPr>
            <w:r w:rsidRPr="0059754F">
              <w:fldChar w:fldCharType="begin" w:fldLock="1"/>
            </w:r>
            <w:r w:rsidR="00621029" w:rsidRPr="00D95A9D">
              <w:rPr>
                <w:sz w:val="18"/>
                <w:szCs w:val="18"/>
              </w:rPr>
              <w:instrText>MERGEFIELD Element.valueOf(x070-Urcenie)</w:instrText>
            </w:r>
            <w:r w:rsidRPr="0059754F">
              <w:rPr>
                <w:sz w:val="18"/>
                <w:szCs w:val="18"/>
              </w:rPr>
              <w:fldChar w:fldCharType="separate"/>
            </w:r>
            <w:r w:rsidR="00621029" w:rsidRPr="00D95A9D">
              <w:rPr>
                <w:sz w:val="18"/>
                <w:szCs w:val="18"/>
              </w:rPr>
              <w:t>IS PZS</w:t>
            </w:r>
            <w:r w:rsidRPr="0059754F">
              <w:fldChar w:fldCharType="end"/>
            </w:r>
          </w:p>
        </w:tc>
      </w:tr>
      <w:tr w:rsidR="00621029" w:rsidRPr="00D95A9D" w14:paraId="26656454" w14:textId="77777777" w:rsidTr="34661EDB">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D1581D9" w14:textId="77777777" w:rsidR="00621029"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D23183B" w14:textId="77777777" w:rsidR="00621029" w:rsidRPr="00D95A9D" w:rsidRDefault="4B1F096C" w:rsidP="4B1F096C">
            <w:pPr>
              <w:rPr>
                <w:sz w:val="18"/>
                <w:szCs w:val="18"/>
              </w:rPr>
            </w:pPr>
            <w:r w:rsidRPr="00D95A9D">
              <w:rPr>
                <w:sz w:val="18"/>
                <w:szCs w:val="18"/>
              </w:rPr>
              <w:t>Služba umožňuje storno kontaktných údajov v pacientskom sumári</w:t>
            </w:r>
          </w:p>
        </w:tc>
      </w:tr>
      <w:tr w:rsidR="00621029" w:rsidRPr="00D95A9D" w14:paraId="036C4C97"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AC6BCA4" w14:textId="77777777" w:rsidR="00621029"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553F960D" w14:textId="77777777" w:rsidR="00621029" w:rsidRPr="00D95A9D" w:rsidRDefault="4B1F096C" w:rsidP="4B1F096C">
            <w:pPr>
              <w:rPr>
                <w:sz w:val="18"/>
                <w:szCs w:val="18"/>
              </w:rPr>
            </w:pPr>
            <w:r w:rsidRPr="00D95A9D">
              <w:rPr>
                <w:sz w:val="18"/>
                <w:szCs w:val="18"/>
              </w:rPr>
              <w:t>Synchrónny</w:t>
            </w:r>
          </w:p>
        </w:tc>
      </w:tr>
      <w:tr w:rsidR="00621029" w:rsidRPr="00D95A9D" w14:paraId="1EA5ADB3"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CC2E47D" w14:textId="77777777" w:rsidR="00621029"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BC492FD" w14:textId="77777777" w:rsidR="00621029" w:rsidRPr="00D95A9D" w:rsidRDefault="4B1F096C" w:rsidP="4B1F096C">
            <w:pPr>
              <w:rPr>
                <w:sz w:val="18"/>
                <w:szCs w:val="18"/>
              </w:rPr>
            </w:pPr>
            <w:r w:rsidRPr="00D95A9D">
              <w:rPr>
                <w:sz w:val="18"/>
                <w:szCs w:val="18"/>
                <w:lang w:eastAsia="sk-SK"/>
              </w:rPr>
              <w:t xml:space="preserve">Služba umožní stornovanie kontaktných </w:t>
            </w:r>
            <w:r w:rsidRPr="00D95A9D">
              <w:rPr>
                <w:sz w:val="18"/>
                <w:szCs w:val="18"/>
              </w:rPr>
              <w:t>údajov v pacientskom sumári</w:t>
            </w:r>
            <w:r w:rsidRPr="00D95A9D">
              <w:rPr>
                <w:sz w:val="18"/>
                <w:szCs w:val="18"/>
                <w:lang w:eastAsia="sk-SK"/>
              </w:rPr>
              <w:t xml:space="preserve">, ktoré boli zaznamenané chybne. </w:t>
            </w:r>
          </w:p>
          <w:p w14:paraId="0F47A5E4" w14:textId="77777777" w:rsidR="00621029" w:rsidRPr="00D95A9D" w:rsidRDefault="00621029" w:rsidP="00621029">
            <w:pPr>
              <w:autoSpaceDE w:val="0"/>
              <w:autoSpaceDN w:val="0"/>
              <w:adjustRightInd w:val="0"/>
              <w:rPr>
                <w:rFonts w:cs="Arial"/>
                <w:sz w:val="18"/>
                <w:szCs w:val="18"/>
                <w:u w:val="single"/>
                <w:lang w:eastAsia="sk-SK"/>
              </w:rPr>
            </w:pPr>
          </w:p>
          <w:p w14:paraId="4AB3D539" w14:textId="77777777" w:rsidR="00621029" w:rsidRPr="00D95A9D" w:rsidRDefault="4B1F096C" w:rsidP="4B1F096C">
            <w:pPr>
              <w:autoSpaceDE w:val="0"/>
              <w:autoSpaceDN w:val="0"/>
              <w:adjustRightInd w:val="0"/>
              <w:rPr>
                <w:rFonts w:eastAsia="Arial" w:cs="Arial"/>
                <w:sz w:val="18"/>
                <w:szCs w:val="18"/>
                <w:lang w:eastAsia="sk-SK"/>
              </w:rPr>
            </w:pPr>
            <w:r w:rsidRPr="00D95A9D">
              <w:rPr>
                <w:sz w:val="18"/>
                <w:szCs w:val="18"/>
                <w:u w:val="single"/>
                <w:lang w:eastAsia="sk-SK"/>
              </w:rPr>
              <w:t>Vstup</w:t>
            </w:r>
            <w:r w:rsidRPr="00D95A9D">
              <w:rPr>
                <w:rFonts w:eastAsia="Arial" w:cs="Arial"/>
                <w:sz w:val="18"/>
                <w:szCs w:val="18"/>
                <w:lang w:eastAsia="sk-SK"/>
              </w:rPr>
              <w:t>:</w:t>
            </w:r>
          </w:p>
          <w:p w14:paraId="7007CACA" w14:textId="77777777" w:rsidR="00DD1D04" w:rsidRPr="00D95A9D" w:rsidRDefault="34661EDB" w:rsidP="34661EDB">
            <w:pPr>
              <w:pStyle w:val="Odsekzoznamu"/>
              <w:numPr>
                <w:ilvl w:val="0"/>
                <w:numId w:val="119"/>
              </w:numPr>
              <w:rPr>
                <w:rFonts w:eastAsia="Arial" w:cs="Arial"/>
                <w:sz w:val="18"/>
                <w:szCs w:val="18"/>
                <w:lang w:eastAsia="sk-SK"/>
              </w:rPr>
            </w:pPr>
            <w:r w:rsidRPr="00D95A9D">
              <w:rPr>
                <w:sz w:val="18"/>
                <w:szCs w:val="18"/>
                <w:lang w:eastAsia="sk-SK"/>
              </w:rPr>
              <w:t>IdPacienta - Šifrovaný identifikátor pacienta</w:t>
            </w:r>
          </w:p>
          <w:p w14:paraId="75FB947A" w14:textId="77777777" w:rsidR="00DD1D04" w:rsidRPr="00D95A9D" w:rsidRDefault="34661EDB" w:rsidP="34661EDB">
            <w:pPr>
              <w:pStyle w:val="Odsekzoznamu"/>
              <w:numPr>
                <w:ilvl w:val="0"/>
                <w:numId w:val="119"/>
              </w:numPr>
              <w:rPr>
                <w:rFonts w:eastAsia="Arial" w:cs="Arial"/>
                <w:sz w:val="18"/>
                <w:szCs w:val="18"/>
                <w:lang w:eastAsia="sk-SK"/>
              </w:rPr>
            </w:pPr>
            <w:r w:rsidRPr="00D95A9D">
              <w:rPr>
                <w:sz w:val="18"/>
                <w:szCs w:val="18"/>
                <w:lang w:eastAsia="sk-SK"/>
              </w:rPr>
              <w:t xml:space="preserve">IdZaznamu – Identifikátor (1..N) kontaktného údaju v NZIS, ktorý sa má </w:t>
            </w:r>
            <w:r w:rsidR="00A14CCD" w:rsidRPr="00D95A9D">
              <w:rPr>
                <w:sz w:val="18"/>
                <w:szCs w:val="18"/>
                <w:lang w:eastAsia="sk-SK"/>
              </w:rPr>
              <w:t>stornovať</w:t>
            </w:r>
          </w:p>
          <w:p w14:paraId="4F7BF824" w14:textId="77777777" w:rsidR="00621029" w:rsidRPr="00D95A9D" w:rsidRDefault="4B1F096C" w:rsidP="4B1F096C">
            <w:pPr>
              <w:autoSpaceDE w:val="0"/>
              <w:autoSpaceDN w:val="0"/>
              <w:adjustRightInd w:val="0"/>
              <w:rPr>
                <w:rFonts w:eastAsia="Arial" w:cs="Arial"/>
                <w:sz w:val="18"/>
                <w:szCs w:val="18"/>
                <w:u w:val="single"/>
                <w:lang w:eastAsia="sk-SK"/>
              </w:rPr>
            </w:pPr>
            <w:r w:rsidRPr="00D95A9D">
              <w:rPr>
                <w:sz w:val="18"/>
                <w:szCs w:val="18"/>
                <w:u w:val="single"/>
                <w:lang w:eastAsia="sk-SK"/>
              </w:rPr>
              <w:t>Výstup</w:t>
            </w:r>
          </w:p>
          <w:p w14:paraId="61EB659A" w14:textId="77777777" w:rsidR="00621029" w:rsidRPr="00D95A9D" w:rsidRDefault="4B1F096C" w:rsidP="4B1F096C">
            <w:pPr>
              <w:numPr>
                <w:ilvl w:val="0"/>
                <w:numId w:val="119"/>
              </w:numPr>
              <w:autoSpaceDE w:val="0"/>
              <w:autoSpaceDN w:val="0"/>
              <w:adjustRightInd w:val="0"/>
              <w:rPr>
                <w:rFonts w:eastAsia="Arial" w:cs="Arial"/>
                <w:sz w:val="18"/>
                <w:szCs w:val="18"/>
                <w:lang w:eastAsia="sk-SK"/>
              </w:rPr>
            </w:pPr>
            <w:r w:rsidRPr="00D95A9D">
              <w:rPr>
                <w:sz w:val="18"/>
                <w:szCs w:val="18"/>
                <w:lang w:eastAsia="sk-SK"/>
              </w:rPr>
              <w:t xml:space="preserve">potvrdenie vykonania operácie </w:t>
            </w:r>
          </w:p>
        </w:tc>
      </w:tr>
      <w:tr w:rsidR="00621029" w:rsidRPr="00D95A9D" w14:paraId="2F73B5E1"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5055CF4" w14:textId="77777777" w:rsidR="00621029"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49CBEDEF" w14:textId="33792604" w:rsidR="00621029" w:rsidRPr="00D95A9D" w:rsidRDefault="00147C62" w:rsidP="4B1F096C">
            <w:pPr>
              <w:pStyle w:val="Odsekzoznamu"/>
              <w:numPr>
                <w:ilvl w:val="0"/>
                <w:numId w:val="120"/>
              </w:numPr>
              <w:autoSpaceDE w:val="0"/>
              <w:autoSpaceDN w:val="0"/>
              <w:adjustRightInd w:val="0"/>
              <w:spacing w:after="1" w:line="276" w:lineRule="auto"/>
              <w:rPr>
                <w:rFonts w:eastAsia="Arial" w:cs="Arial"/>
                <w:sz w:val="18"/>
                <w:szCs w:val="18"/>
                <w:lang w:eastAsia="sk-SK"/>
              </w:rPr>
            </w:pPr>
            <w:r w:rsidRPr="00D95A9D">
              <w:rPr>
                <w:sz w:val="18"/>
                <w:szCs w:val="18"/>
                <w:lang w:eastAsia="sk-SK"/>
              </w:rPr>
              <w:t>ZrusKontaktneUdajePacientskehoSumaru_v3_Request.xsd</w:t>
            </w:r>
          </w:p>
        </w:tc>
      </w:tr>
      <w:tr w:rsidR="00621029" w:rsidRPr="00D95A9D" w14:paraId="1291389D"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5153A3B" w14:textId="77777777" w:rsidR="00621029"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1A679379" w14:textId="49B43754" w:rsidR="00621029" w:rsidRPr="00D95A9D" w:rsidRDefault="00147C62" w:rsidP="4B1F096C">
            <w:pPr>
              <w:numPr>
                <w:ilvl w:val="0"/>
                <w:numId w:val="26"/>
              </w:numPr>
              <w:autoSpaceDE w:val="0"/>
              <w:autoSpaceDN w:val="0"/>
              <w:adjustRightInd w:val="0"/>
              <w:spacing w:after="1"/>
              <w:rPr>
                <w:rFonts w:eastAsia="Arial" w:cs="Arial"/>
                <w:sz w:val="18"/>
                <w:szCs w:val="18"/>
                <w:lang w:eastAsia="sk-SK"/>
              </w:rPr>
            </w:pPr>
            <w:r w:rsidRPr="00D95A9D">
              <w:rPr>
                <w:sz w:val="18"/>
                <w:szCs w:val="18"/>
                <w:lang w:eastAsia="sk-SK"/>
              </w:rPr>
              <w:t>ZrusKontaktneUdajePacientskehoSumaru_v3_Response.xsd</w:t>
            </w:r>
          </w:p>
        </w:tc>
      </w:tr>
      <w:tr w:rsidR="00621029" w:rsidRPr="00D95A9D" w14:paraId="3FEB4119"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835A697" w14:textId="77777777" w:rsidR="00621029" w:rsidRPr="00D95A9D" w:rsidRDefault="4B1F096C" w:rsidP="4B1F096C">
            <w:pPr>
              <w:rPr>
                <w:sz w:val="18"/>
                <w:szCs w:val="18"/>
              </w:rPr>
            </w:pPr>
            <w:r w:rsidRPr="00D95A9D">
              <w:rPr>
                <w:sz w:val="18"/>
                <w:szCs w:val="18"/>
              </w:rPr>
              <w:lastRenderedPageBreak/>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6D44DA9A"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zdravotnícky pracovník v roli konkrétneho PZS.</w:t>
            </w:r>
          </w:p>
          <w:p w14:paraId="0583276E"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p w14:paraId="138C6694" w14:textId="77777777" w:rsidR="00B920FC"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Pôvodný záznam aj záznam o storne majú zhodného pacienta</w:t>
            </w:r>
          </w:p>
          <w:p w14:paraId="0C47F769" w14:textId="77777777" w:rsidR="00621029"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Záznam, ktorý je potrebné stornovať nesmie byť už stornovaný</w:t>
            </w:r>
          </w:p>
        </w:tc>
      </w:tr>
      <w:tr w:rsidR="00621029" w:rsidRPr="00D95A9D" w14:paraId="67406274"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F2D40A3" w14:textId="77777777" w:rsidR="00621029"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46157DEA" w14:textId="77777777" w:rsidR="006F4424"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E000002 - Záznam nebol zrušený v Systému ezdravie. Kontaktujte dodávateľa informačného systému pre odstránenie chyby.  Po odstránení chyby opätovne vykonajte požadované storno/zneplatnenie záznamu.</w:t>
            </w:r>
          </w:p>
          <w:p w14:paraId="418C4589" w14:textId="77777777" w:rsidR="006F4424" w:rsidRPr="00D95A9D" w:rsidRDefault="34661EDB" w:rsidP="34661EDB">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E300004 - Záznam nebol zrušený v Systému ezdravie. Kontaktujte dodávateľa informačného systému pre odstránenie chyby.  Po odstránení chyby opätovne vykonajte požadované storno/zneplatnenie záznamu.</w:t>
            </w:r>
          </w:p>
          <w:p w14:paraId="3D547635" w14:textId="77777777" w:rsidR="006F4424"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E30000A - Nie je možné vyhľadať záznamy pacienta, pacient už nie je poistencom SR.</w:t>
            </w:r>
          </w:p>
          <w:p w14:paraId="6C479622" w14:textId="77777777" w:rsidR="006F4424" w:rsidRPr="00D95A9D" w:rsidRDefault="4B1F096C" w:rsidP="4B1F096C">
            <w:pPr>
              <w:numPr>
                <w:ilvl w:val="0"/>
                <w:numId w:val="25"/>
              </w:numPr>
              <w:autoSpaceDE w:val="0"/>
              <w:autoSpaceDN w:val="0"/>
              <w:adjustRightInd w:val="0"/>
              <w:spacing w:after="1"/>
              <w:rPr>
                <w:rFonts w:eastAsia="Arial" w:cs="Arial"/>
                <w:sz w:val="18"/>
                <w:szCs w:val="18"/>
                <w:lang w:eastAsia="sk-SK"/>
              </w:rPr>
            </w:pPr>
            <w:r w:rsidRPr="00D95A9D">
              <w:rPr>
                <w:sz w:val="18"/>
                <w:szCs w:val="18"/>
                <w:lang w:eastAsia="sk-SK"/>
              </w:rPr>
              <w:t>E300013 - Nemáte oprávnenie zmazať/aktualizovať záznam, ktorý vytvoril občan.</w:t>
            </w:r>
          </w:p>
          <w:p w14:paraId="1157901D" w14:textId="77777777" w:rsidR="00FD23E4" w:rsidRPr="00D95A9D" w:rsidRDefault="4B1F096C" w:rsidP="4B1F096C">
            <w:pPr>
              <w:numPr>
                <w:ilvl w:val="0"/>
                <w:numId w:val="25"/>
              </w:numPr>
              <w:rPr>
                <w:lang w:eastAsia="sk-SK"/>
              </w:rPr>
            </w:pPr>
            <w:r w:rsidRPr="00D95A9D">
              <w:rPr>
                <w:sz w:val="18"/>
                <w:szCs w:val="18"/>
                <w:lang w:eastAsia="sk-SK"/>
              </w:rPr>
              <w:t>E300022 - Nie je možné zapísať záznam z dôvodu, že pre daného pacienta je evidovaný dátum úmrtia a zdravotná dokumentácia je uzavretá.</w:t>
            </w:r>
          </w:p>
        </w:tc>
      </w:tr>
      <w:tr w:rsidR="00621029" w:rsidRPr="00D95A9D" w14:paraId="386D5119" w14:textId="77777777" w:rsidTr="34661EDB">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C0DE5A4" w14:textId="77777777" w:rsidR="00621029"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2C2F94D4" w14:textId="77777777" w:rsidR="00621029" w:rsidRPr="00D95A9D" w:rsidRDefault="10BBE82C" w:rsidP="00621029">
            <w:pPr>
              <w:rPr>
                <w:sz w:val="18"/>
                <w:szCs w:val="18"/>
              </w:rPr>
            </w:pPr>
            <w:r w:rsidRPr="00D95A9D">
              <w:t>OAU</w:t>
            </w:r>
            <w:r w:rsidR="001C6B33" w:rsidRPr="002E5438">
              <w:fldChar w:fldCharType="begin" w:fldLock="1"/>
            </w:r>
            <w:r w:rsidR="00621029" w:rsidRPr="00D95A9D">
              <w:rPr>
                <w:sz w:val="18"/>
                <w:szCs w:val="18"/>
              </w:rPr>
              <w:instrText>MERGEFIELD Element.valueOf(x070-KodStrankyEZKO)</w:instrText>
            </w:r>
            <w:r w:rsidR="001C6B33" w:rsidRPr="002E5438">
              <w:rPr>
                <w:sz w:val="18"/>
                <w:szCs w:val="18"/>
              </w:rPr>
              <w:fldChar w:fldCharType="end"/>
            </w:r>
          </w:p>
        </w:tc>
      </w:tr>
    </w:tbl>
    <w:p w14:paraId="54CCFBE1" w14:textId="77777777" w:rsidR="00585A0F" w:rsidRPr="00D95A9D" w:rsidRDefault="4B1F096C" w:rsidP="4B1F096C">
      <w:pPr>
        <w:pStyle w:val="Nadpis1"/>
        <w:rPr>
          <w:lang w:val="sk-SK"/>
        </w:rPr>
      </w:pPr>
      <w:bookmarkStart w:id="181" w:name="_Toc2079641"/>
      <w:r w:rsidRPr="00D95A9D">
        <w:rPr>
          <w:lang w:val="sk-SK"/>
        </w:rPr>
        <w:t>Archetypy</w:t>
      </w:r>
      <w:bookmarkEnd w:id="181"/>
    </w:p>
    <w:p w14:paraId="56E7D1BC" w14:textId="77777777" w:rsidR="00D83E9B" w:rsidRPr="00D95A9D" w:rsidRDefault="4B1F096C" w:rsidP="00F9095C">
      <w:r w:rsidRPr="00D95A9D">
        <w:t>Nižšie uvedená tabuľka sumarizuje počet znakov, ktoré je možné použiť pre zápis záznamu z vyšetrenia:</w:t>
      </w:r>
    </w:p>
    <w:p w14:paraId="166601D3" w14:textId="77777777" w:rsidR="00D83E9B" w:rsidRPr="00D95A9D" w:rsidRDefault="00D83E9B" w:rsidP="00D83E9B">
      <w:pPr>
        <w:jc w:val="both"/>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1516"/>
        <w:gridCol w:w="1592"/>
        <w:gridCol w:w="1685"/>
        <w:gridCol w:w="1440"/>
      </w:tblGrid>
      <w:tr w:rsidR="00C44B26" w:rsidRPr="00D95A9D" w14:paraId="77E57603" w14:textId="77777777" w:rsidTr="003D37A4">
        <w:trPr>
          <w:cantSplit/>
          <w:trHeight w:val="621"/>
          <w:tblHeader/>
        </w:trPr>
        <w:tc>
          <w:tcPr>
            <w:tcW w:w="3123" w:type="dxa"/>
            <w:shd w:val="clear" w:color="auto" w:fill="002060"/>
            <w:noWrap/>
            <w:tcMar>
              <w:top w:w="0" w:type="dxa"/>
              <w:left w:w="70" w:type="dxa"/>
              <w:bottom w:w="0" w:type="dxa"/>
              <w:right w:w="70" w:type="dxa"/>
            </w:tcMar>
            <w:vAlign w:val="center"/>
            <w:hideMark/>
          </w:tcPr>
          <w:p w14:paraId="6260BE09"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Služba: </w:t>
            </w:r>
          </w:p>
          <w:p w14:paraId="34675CED" w14:textId="77777777" w:rsidR="00C44B26" w:rsidRPr="00D95A9D" w:rsidRDefault="34661EDB"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ZapisZaznamOVysetreni</w:t>
            </w:r>
          </w:p>
        </w:tc>
        <w:tc>
          <w:tcPr>
            <w:tcW w:w="1516" w:type="dxa"/>
            <w:shd w:val="clear" w:color="auto" w:fill="002060"/>
            <w:tcMar>
              <w:top w:w="0" w:type="dxa"/>
              <w:left w:w="70" w:type="dxa"/>
              <w:bottom w:w="0" w:type="dxa"/>
              <w:right w:w="70" w:type="dxa"/>
            </w:tcMar>
            <w:vAlign w:val="center"/>
            <w:hideMark/>
          </w:tcPr>
          <w:p w14:paraId="7C64BB06"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záznam o odbornom vyšetrení</w:t>
            </w:r>
          </w:p>
        </w:tc>
        <w:tc>
          <w:tcPr>
            <w:tcW w:w="1592" w:type="dxa"/>
            <w:shd w:val="clear" w:color="auto" w:fill="002060"/>
            <w:tcMar>
              <w:top w:w="0" w:type="dxa"/>
              <w:left w:w="70" w:type="dxa"/>
              <w:bottom w:w="0" w:type="dxa"/>
              <w:right w:w="70" w:type="dxa"/>
            </w:tcMar>
            <w:vAlign w:val="center"/>
            <w:hideMark/>
          </w:tcPr>
          <w:p w14:paraId="3F67C798"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záznam o zobrazovacom vyšetrení</w:t>
            </w:r>
          </w:p>
        </w:tc>
        <w:tc>
          <w:tcPr>
            <w:tcW w:w="1685" w:type="dxa"/>
            <w:shd w:val="clear" w:color="auto" w:fill="002060"/>
            <w:tcMar>
              <w:top w:w="0" w:type="dxa"/>
              <w:left w:w="70" w:type="dxa"/>
              <w:bottom w:w="0" w:type="dxa"/>
              <w:right w:w="70" w:type="dxa"/>
            </w:tcMar>
            <w:vAlign w:val="center"/>
            <w:hideMark/>
          </w:tcPr>
          <w:p w14:paraId="0B60FA26"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lekárska prepúšťacia </w:t>
            </w:r>
          </w:p>
          <w:p w14:paraId="226934CF"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správa</w:t>
            </w:r>
          </w:p>
        </w:tc>
        <w:tc>
          <w:tcPr>
            <w:tcW w:w="1440" w:type="dxa"/>
            <w:shd w:val="clear" w:color="auto" w:fill="002060"/>
            <w:vAlign w:val="center"/>
          </w:tcPr>
          <w:p w14:paraId="391BBB19"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 na vyšetrenie</w:t>
            </w:r>
          </w:p>
        </w:tc>
      </w:tr>
      <w:tr w:rsidR="00C44B26" w:rsidRPr="00D95A9D" w14:paraId="08176B89" w14:textId="77777777" w:rsidTr="008F5668">
        <w:trPr>
          <w:cantSplit/>
          <w:trHeight w:val="123"/>
        </w:trPr>
        <w:tc>
          <w:tcPr>
            <w:tcW w:w="3123" w:type="dxa"/>
            <w:shd w:val="clear" w:color="auto" w:fill="D9D9D9" w:themeFill="background2" w:themeFillShade="D9"/>
            <w:noWrap/>
            <w:tcMar>
              <w:top w:w="0" w:type="dxa"/>
              <w:left w:w="70" w:type="dxa"/>
              <w:bottom w:w="0" w:type="dxa"/>
              <w:right w:w="70" w:type="dxa"/>
            </w:tcMar>
            <w:vAlign w:val="center"/>
            <w:hideMark/>
          </w:tcPr>
          <w:p w14:paraId="38ED3951"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Anamnéza</w:t>
            </w:r>
          </w:p>
        </w:tc>
        <w:tc>
          <w:tcPr>
            <w:tcW w:w="1516" w:type="dxa"/>
            <w:tcMar>
              <w:top w:w="0" w:type="dxa"/>
              <w:left w:w="70" w:type="dxa"/>
              <w:bottom w:w="0" w:type="dxa"/>
              <w:right w:w="70" w:type="dxa"/>
            </w:tcMar>
            <w:vAlign w:val="center"/>
            <w:hideMark/>
          </w:tcPr>
          <w:p w14:paraId="7FBCA560"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6 000</w:t>
            </w:r>
          </w:p>
        </w:tc>
        <w:tc>
          <w:tcPr>
            <w:tcW w:w="1592" w:type="dxa"/>
            <w:tcMar>
              <w:top w:w="0" w:type="dxa"/>
              <w:left w:w="70" w:type="dxa"/>
              <w:bottom w:w="0" w:type="dxa"/>
              <w:right w:w="70" w:type="dxa"/>
            </w:tcMar>
            <w:vAlign w:val="center"/>
            <w:hideMark/>
          </w:tcPr>
          <w:p w14:paraId="032142A0"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shd w:val="clear" w:color="auto" w:fill="FFFFFF" w:themeFill="background2"/>
            <w:tcMar>
              <w:top w:w="0" w:type="dxa"/>
              <w:left w:w="70" w:type="dxa"/>
              <w:bottom w:w="0" w:type="dxa"/>
              <w:right w:w="70" w:type="dxa"/>
            </w:tcMar>
            <w:vAlign w:val="center"/>
            <w:hideMark/>
          </w:tcPr>
          <w:p w14:paraId="2E059339"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20 000</w:t>
            </w:r>
          </w:p>
        </w:tc>
        <w:tc>
          <w:tcPr>
            <w:tcW w:w="1440" w:type="dxa"/>
            <w:shd w:val="clear" w:color="auto" w:fill="FFFFFF" w:themeFill="background2"/>
          </w:tcPr>
          <w:p w14:paraId="26EDB3CC"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46BB62AF" w14:textId="77777777" w:rsidTr="008F5668">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058512C2"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Terajšie ochorenia</w:t>
            </w:r>
          </w:p>
        </w:tc>
        <w:tc>
          <w:tcPr>
            <w:tcW w:w="1516" w:type="dxa"/>
            <w:tcMar>
              <w:top w:w="0" w:type="dxa"/>
              <w:left w:w="70" w:type="dxa"/>
              <w:bottom w:w="0" w:type="dxa"/>
              <w:right w:w="70" w:type="dxa"/>
            </w:tcMar>
            <w:vAlign w:val="center"/>
            <w:hideMark/>
          </w:tcPr>
          <w:p w14:paraId="5D2D417D"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tcMar>
              <w:top w:w="0" w:type="dxa"/>
              <w:left w:w="70" w:type="dxa"/>
              <w:bottom w:w="0" w:type="dxa"/>
              <w:right w:w="70" w:type="dxa"/>
            </w:tcMar>
            <w:vAlign w:val="center"/>
            <w:hideMark/>
          </w:tcPr>
          <w:p w14:paraId="2C364E46"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tcMar>
              <w:top w:w="0" w:type="dxa"/>
              <w:left w:w="70" w:type="dxa"/>
              <w:bottom w:w="0" w:type="dxa"/>
              <w:right w:w="70" w:type="dxa"/>
            </w:tcMar>
            <w:vAlign w:val="center"/>
            <w:hideMark/>
          </w:tcPr>
          <w:p w14:paraId="3A65A28E"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7 000</w:t>
            </w:r>
          </w:p>
        </w:tc>
        <w:tc>
          <w:tcPr>
            <w:tcW w:w="1440" w:type="dxa"/>
          </w:tcPr>
          <w:p w14:paraId="6819F43B"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E4D5778" w14:textId="77777777" w:rsidTr="008F5668">
        <w:trPr>
          <w:cantSplit/>
          <w:trHeight w:val="60"/>
        </w:trPr>
        <w:tc>
          <w:tcPr>
            <w:tcW w:w="3123" w:type="dxa"/>
            <w:shd w:val="clear" w:color="auto" w:fill="D9D9D9" w:themeFill="background2" w:themeFillShade="D9"/>
            <w:noWrap/>
            <w:tcMar>
              <w:top w:w="0" w:type="dxa"/>
              <w:left w:w="70" w:type="dxa"/>
              <w:bottom w:w="0" w:type="dxa"/>
              <w:right w:w="70" w:type="dxa"/>
            </w:tcMar>
            <w:vAlign w:val="center"/>
            <w:hideMark/>
          </w:tcPr>
          <w:p w14:paraId="1DC5B8F4"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Objektívny nález</w:t>
            </w:r>
          </w:p>
        </w:tc>
        <w:tc>
          <w:tcPr>
            <w:tcW w:w="1516" w:type="dxa"/>
            <w:tcMar>
              <w:top w:w="0" w:type="dxa"/>
              <w:left w:w="70" w:type="dxa"/>
              <w:bottom w:w="0" w:type="dxa"/>
              <w:right w:w="70" w:type="dxa"/>
            </w:tcMar>
            <w:vAlign w:val="center"/>
            <w:hideMark/>
          </w:tcPr>
          <w:p w14:paraId="45553943"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tcMar>
              <w:top w:w="0" w:type="dxa"/>
              <w:left w:w="70" w:type="dxa"/>
              <w:bottom w:w="0" w:type="dxa"/>
              <w:right w:w="70" w:type="dxa"/>
            </w:tcMar>
            <w:vAlign w:val="center"/>
            <w:hideMark/>
          </w:tcPr>
          <w:p w14:paraId="7182AA43"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tcMar>
              <w:top w:w="0" w:type="dxa"/>
              <w:left w:w="70" w:type="dxa"/>
              <w:bottom w:w="0" w:type="dxa"/>
              <w:right w:w="70" w:type="dxa"/>
            </w:tcMar>
            <w:vAlign w:val="center"/>
            <w:hideMark/>
          </w:tcPr>
          <w:p w14:paraId="3CCAADE6"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7 000</w:t>
            </w:r>
          </w:p>
        </w:tc>
        <w:tc>
          <w:tcPr>
            <w:tcW w:w="1440" w:type="dxa"/>
          </w:tcPr>
          <w:p w14:paraId="467E1736"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7D2BDBE" w14:textId="77777777" w:rsidTr="008F5668">
        <w:trPr>
          <w:cantSplit/>
          <w:trHeight w:val="105"/>
        </w:trPr>
        <w:tc>
          <w:tcPr>
            <w:tcW w:w="3123" w:type="dxa"/>
            <w:shd w:val="clear" w:color="auto" w:fill="D9D9D9" w:themeFill="background2" w:themeFillShade="D9"/>
            <w:noWrap/>
            <w:tcMar>
              <w:top w:w="0" w:type="dxa"/>
              <w:left w:w="70" w:type="dxa"/>
              <w:bottom w:w="0" w:type="dxa"/>
              <w:right w:w="70" w:type="dxa"/>
            </w:tcMar>
            <w:vAlign w:val="center"/>
            <w:hideMark/>
          </w:tcPr>
          <w:p w14:paraId="2821832B"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Záver pri prijatí</w:t>
            </w:r>
          </w:p>
        </w:tc>
        <w:tc>
          <w:tcPr>
            <w:tcW w:w="1516" w:type="dxa"/>
            <w:tcMar>
              <w:top w:w="0" w:type="dxa"/>
              <w:left w:w="70" w:type="dxa"/>
              <w:bottom w:w="0" w:type="dxa"/>
              <w:right w:w="70" w:type="dxa"/>
            </w:tcMar>
            <w:vAlign w:val="center"/>
            <w:hideMark/>
          </w:tcPr>
          <w:p w14:paraId="28B1C3BE"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noWrap/>
            <w:tcMar>
              <w:top w:w="0" w:type="dxa"/>
              <w:left w:w="70" w:type="dxa"/>
              <w:bottom w:w="0" w:type="dxa"/>
              <w:right w:w="70" w:type="dxa"/>
            </w:tcMar>
            <w:vAlign w:val="center"/>
            <w:hideMark/>
          </w:tcPr>
          <w:p w14:paraId="46AF0F90"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44F4E25A"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7 000</w:t>
            </w:r>
          </w:p>
        </w:tc>
        <w:tc>
          <w:tcPr>
            <w:tcW w:w="1440" w:type="dxa"/>
          </w:tcPr>
          <w:p w14:paraId="019C64C6"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58365AB" w14:textId="77777777" w:rsidTr="008F5668">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1AC61C9C" w14:textId="77777777" w:rsidR="00C44B26" w:rsidRPr="00D95A9D" w:rsidRDefault="34661EDB"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Epikríza</w:t>
            </w:r>
          </w:p>
        </w:tc>
        <w:tc>
          <w:tcPr>
            <w:tcW w:w="1516" w:type="dxa"/>
            <w:tcMar>
              <w:top w:w="0" w:type="dxa"/>
              <w:left w:w="70" w:type="dxa"/>
              <w:bottom w:w="0" w:type="dxa"/>
              <w:right w:w="70" w:type="dxa"/>
            </w:tcMar>
            <w:vAlign w:val="center"/>
            <w:hideMark/>
          </w:tcPr>
          <w:p w14:paraId="3D4451E8"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noWrap/>
            <w:tcMar>
              <w:top w:w="0" w:type="dxa"/>
              <w:left w:w="70" w:type="dxa"/>
              <w:bottom w:w="0" w:type="dxa"/>
              <w:right w:w="70" w:type="dxa"/>
            </w:tcMar>
            <w:vAlign w:val="center"/>
            <w:hideMark/>
          </w:tcPr>
          <w:p w14:paraId="010704D5"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055100CD"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10 000</w:t>
            </w:r>
          </w:p>
        </w:tc>
        <w:tc>
          <w:tcPr>
            <w:tcW w:w="1440" w:type="dxa"/>
          </w:tcPr>
          <w:p w14:paraId="0F986C67"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1059E8CF" w14:textId="77777777" w:rsidTr="008F5668">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7CE03F2B"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w:t>
            </w:r>
          </w:p>
        </w:tc>
        <w:tc>
          <w:tcPr>
            <w:tcW w:w="1516" w:type="dxa"/>
            <w:tcMar>
              <w:top w:w="0" w:type="dxa"/>
              <w:left w:w="70" w:type="dxa"/>
              <w:bottom w:w="0" w:type="dxa"/>
              <w:right w:w="70" w:type="dxa"/>
            </w:tcMar>
            <w:vAlign w:val="center"/>
            <w:hideMark/>
          </w:tcPr>
          <w:p w14:paraId="41E4562C"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2 000</w:t>
            </w:r>
          </w:p>
        </w:tc>
        <w:tc>
          <w:tcPr>
            <w:tcW w:w="1592" w:type="dxa"/>
            <w:noWrap/>
            <w:tcMar>
              <w:top w:w="0" w:type="dxa"/>
              <w:left w:w="70" w:type="dxa"/>
              <w:bottom w:w="0" w:type="dxa"/>
              <w:right w:w="70" w:type="dxa"/>
            </w:tcMar>
            <w:vAlign w:val="center"/>
            <w:hideMark/>
          </w:tcPr>
          <w:p w14:paraId="6FCAB212"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4E1E3F72"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3 000</w:t>
            </w:r>
          </w:p>
        </w:tc>
        <w:tc>
          <w:tcPr>
            <w:tcW w:w="1440" w:type="dxa"/>
          </w:tcPr>
          <w:p w14:paraId="7974C942"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485AF2C7" w14:textId="77777777" w:rsidTr="008F5668">
        <w:trPr>
          <w:cantSplit/>
          <w:trHeight w:val="40"/>
        </w:trPr>
        <w:tc>
          <w:tcPr>
            <w:tcW w:w="3123" w:type="dxa"/>
            <w:shd w:val="clear" w:color="auto" w:fill="D9D9D9" w:themeFill="background2" w:themeFillShade="D9"/>
            <w:tcMar>
              <w:top w:w="0" w:type="dxa"/>
              <w:left w:w="70" w:type="dxa"/>
              <w:bottom w:w="0" w:type="dxa"/>
              <w:right w:w="70" w:type="dxa"/>
            </w:tcMar>
            <w:vAlign w:val="center"/>
            <w:hideMark/>
          </w:tcPr>
          <w:p w14:paraId="6444FC2D"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Operačné výkony</w:t>
            </w:r>
          </w:p>
        </w:tc>
        <w:tc>
          <w:tcPr>
            <w:tcW w:w="1516" w:type="dxa"/>
            <w:tcMar>
              <w:top w:w="0" w:type="dxa"/>
              <w:left w:w="70" w:type="dxa"/>
              <w:bottom w:w="0" w:type="dxa"/>
              <w:right w:w="70" w:type="dxa"/>
            </w:tcMar>
            <w:vAlign w:val="center"/>
            <w:hideMark/>
          </w:tcPr>
          <w:p w14:paraId="458B4647"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noWrap/>
            <w:tcMar>
              <w:top w:w="0" w:type="dxa"/>
              <w:left w:w="70" w:type="dxa"/>
              <w:bottom w:w="0" w:type="dxa"/>
              <w:right w:w="70" w:type="dxa"/>
            </w:tcMar>
            <w:vAlign w:val="center"/>
            <w:hideMark/>
          </w:tcPr>
          <w:p w14:paraId="0B13FC45"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18C19AD1"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8 000</w:t>
            </w:r>
          </w:p>
        </w:tc>
        <w:tc>
          <w:tcPr>
            <w:tcW w:w="1440" w:type="dxa"/>
          </w:tcPr>
          <w:p w14:paraId="565CFCCC"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ED1E451" w14:textId="77777777" w:rsidTr="008F5668">
        <w:trPr>
          <w:cantSplit/>
          <w:trHeight w:val="40"/>
        </w:trPr>
        <w:tc>
          <w:tcPr>
            <w:tcW w:w="3123" w:type="dxa"/>
            <w:shd w:val="clear" w:color="auto" w:fill="D9D9D9" w:themeFill="background2" w:themeFillShade="D9"/>
            <w:tcMar>
              <w:top w:w="0" w:type="dxa"/>
              <w:left w:w="70" w:type="dxa"/>
              <w:bottom w:w="0" w:type="dxa"/>
              <w:right w:w="70" w:type="dxa"/>
            </w:tcMar>
            <w:vAlign w:val="center"/>
          </w:tcPr>
          <w:p w14:paraId="64209FDF"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Názov vyšetrenia</w:t>
            </w:r>
          </w:p>
        </w:tc>
        <w:tc>
          <w:tcPr>
            <w:tcW w:w="1516" w:type="dxa"/>
            <w:tcMar>
              <w:top w:w="0" w:type="dxa"/>
              <w:left w:w="70" w:type="dxa"/>
              <w:bottom w:w="0" w:type="dxa"/>
              <w:right w:w="70" w:type="dxa"/>
            </w:tcMar>
            <w:vAlign w:val="center"/>
          </w:tcPr>
          <w:p w14:paraId="52A21736"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592" w:type="dxa"/>
            <w:noWrap/>
            <w:tcMar>
              <w:top w:w="0" w:type="dxa"/>
              <w:left w:w="70" w:type="dxa"/>
              <w:bottom w:w="0" w:type="dxa"/>
              <w:right w:w="70" w:type="dxa"/>
            </w:tcMar>
            <w:vAlign w:val="center"/>
          </w:tcPr>
          <w:p w14:paraId="2F614D5B"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685" w:type="dxa"/>
            <w:noWrap/>
            <w:tcMar>
              <w:top w:w="0" w:type="dxa"/>
              <w:left w:w="70" w:type="dxa"/>
              <w:bottom w:w="0" w:type="dxa"/>
              <w:right w:w="70" w:type="dxa"/>
            </w:tcMar>
            <w:vAlign w:val="center"/>
          </w:tcPr>
          <w:p w14:paraId="42E174A0"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440" w:type="dxa"/>
          </w:tcPr>
          <w:p w14:paraId="5E43EC6C"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78BB8EE0" w14:textId="77777777" w:rsidTr="008F5668">
        <w:trPr>
          <w:cantSplit/>
          <w:trHeight w:val="40"/>
        </w:trPr>
        <w:tc>
          <w:tcPr>
            <w:tcW w:w="3123" w:type="dxa"/>
            <w:shd w:val="clear" w:color="auto" w:fill="D9D9D9" w:themeFill="background2" w:themeFillShade="D9"/>
            <w:tcMar>
              <w:top w:w="0" w:type="dxa"/>
              <w:left w:w="70" w:type="dxa"/>
              <w:bottom w:w="0" w:type="dxa"/>
              <w:right w:w="70" w:type="dxa"/>
            </w:tcMar>
            <w:vAlign w:val="center"/>
          </w:tcPr>
          <w:p w14:paraId="0530E5A6"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Interná poznámka</w:t>
            </w:r>
          </w:p>
        </w:tc>
        <w:tc>
          <w:tcPr>
            <w:tcW w:w="1516" w:type="dxa"/>
            <w:tcMar>
              <w:top w:w="0" w:type="dxa"/>
              <w:left w:w="70" w:type="dxa"/>
              <w:bottom w:w="0" w:type="dxa"/>
              <w:right w:w="70" w:type="dxa"/>
            </w:tcMar>
            <w:vAlign w:val="center"/>
          </w:tcPr>
          <w:p w14:paraId="3FE6CC46"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6 000</w:t>
            </w:r>
          </w:p>
        </w:tc>
        <w:tc>
          <w:tcPr>
            <w:tcW w:w="1592" w:type="dxa"/>
            <w:noWrap/>
            <w:tcMar>
              <w:top w:w="0" w:type="dxa"/>
              <w:left w:w="70" w:type="dxa"/>
              <w:bottom w:w="0" w:type="dxa"/>
              <w:right w:w="70" w:type="dxa"/>
            </w:tcMar>
            <w:vAlign w:val="center"/>
          </w:tcPr>
          <w:p w14:paraId="14377166"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6 000</w:t>
            </w:r>
          </w:p>
        </w:tc>
        <w:tc>
          <w:tcPr>
            <w:tcW w:w="1685" w:type="dxa"/>
            <w:noWrap/>
            <w:tcMar>
              <w:top w:w="0" w:type="dxa"/>
              <w:left w:w="70" w:type="dxa"/>
              <w:bottom w:w="0" w:type="dxa"/>
              <w:right w:w="70" w:type="dxa"/>
            </w:tcMar>
            <w:vAlign w:val="center"/>
          </w:tcPr>
          <w:p w14:paraId="2E0612F9"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6000</w:t>
            </w:r>
          </w:p>
        </w:tc>
        <w:tc>
          <w:tcPr>
            <w:tcW w:w="1440" w:type="dxa"/>
          </w:tcPr>
          <w:p w14:paraId="3A12A7C9"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4B244C38" w14:textId="77777777" w:rsidTr="008F5668">
        <w:trPr>
          <w:cantSplit/>
          <w:trHeight w:val="40"/>
        </w:trPr>
        <w:tc>
          <w:tcPr>
            <w:tcW w:w="3123" w:type="dxa"/>
            <w:shd w:val="clear" w:color="auto" w:fill="D9D9D9" w:themeFill="background2" w:themeFillShade="D9"/>
            <w:tcMar>
              <w:top w:w="0" w:type="dxa"/>
              <w:left w:w="70" w:type="dxa"/>
              <w:bottom w:w="0" w:type="dxa"/>
              <w:right w:w="70" w:type="dxa"/>
            </w:tcMar>
            <w:vAlign w:val="center"/>
          </w:tcPr>
          <w:p w14:paraId="4E6524CE"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Popis zdravotníckej pomôcky</w:t>
            </w:r>
          </w:p>
        </w:tc>
        <w:tc>
          <w:tcPr>
            <w:tcW w:w="1516" w:type="dxa"/>
            <w:tcMar>
              <w:top w:w="0" w:type="dxa"/>
              <w:left w:w="70" w:type="dxa"/>
              <w:bottom w:w="0" w:type="dxa"/>
              <w:right w:w="70" w:type="dxa"/>
            </w:tcMar>
            <w:vAlign w:val="center"/>
          </w:tcPr>
          <w:p w14:paraId="1941CF60"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592" w:type="dxa"/>
            <w:noWrap/>
            <w:tcMar>
              <w:top w:w="0" w:type="dxa"/>
              <w:left w:w="70" w:type="dxa"/>
              <w:bottom w:w="0" w:type="dxa"/>
              <w:right w:w="70" w:type="dxa"/>
            </w:tcMar>
            <w:vAlign w:val="center"/>
          </w:tcPr>
          <w:p w14:paraId="0CBD55DE"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tcPr>
          <w:p w14:paraId="5693DDC5"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440" w:type="dxa"/>
          </w:tcPr>
          <w:p w14:paraId="01AFAA48"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55BB3F4C" w14:textId="77777777" w:rsidTr="008F5668">
        <w:trPr>
          <w:cantSplit/>
          <w:trHeight w:val="40"/>
        </w:trPr>
        <w:tc>
          <w:tcPr>
            <w:tcW w:w="3123" w:type="dxa"/>
            <w:shd w:val="clear" w:color="auto" w:fill="D9D9D9" w:themeFill="background2" w:themeFillShade="D9"/>
            <w:tcMar>
              <w:top w:w="0" w:type="dxa"/>
              <w:left w:w="70" w:type="dxa"/>
              <w:bottom w:w="0" w:type="dxa"/>
              <w:right w:w="70" w:type="dxa"/>
            </w:tcMar>
            <w:vAlign w:val="center"/>
          </w:tcPr>
          <w:p w14:paraId="4A8CE5CC"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Identifikátor hospitalizačného prípadu</w:t>
            </w:r>
          </w:p>
        </w:tc>
        <w:tc>
          <w:tcPr>
            <w:tcW w:w="1516" w:type="dxa"/>
            <w:tcMar>
              <w:top w:w="0" w:type="dxa"/>
              <w:left w:w="70" w:type="dxa"/>
              <w:bottom w:w="0" w:type="dxa"/>
              <w:right w:w="70" w:type="dxa"/>
            </w:tcMar>
            <w:vAlign w:val="center"/>
          </w:tcPr>
          <w:p w14:paraId="1A58B1B5"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noWrap/>
            <w:tcMar>
              <w:top w:w="0" w:type="dxa"/>
              <w:left w:w="70" w:type="dxa"/>
              <w:bottom w:w="0" w:type="dxa"/>
              <w:right w:w="70" w:type="dxa"/>
            </w:tcMar>
            <w:vAlign w:val="center"/>
          </w:tcPr>
          <w:p w14:paraId="57A62420"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tcPr>
          <w:p w14:paraId="1BC4C262"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440" w:type="dxa"/>
          </w:tcPr>
          <w:p w14:paraId="6661EC83"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17CDA235" w14:textId="77777777" w:rsidTr="008F5668">
        <w:trPr>
          <w:cantSplit/>
          <w:trHeight w:val="40"/>
        </w:trPr>
        <w:tc>
          <w:tcPr>
            <w:tcW w:w="3123" w:type="dxa"/>
            <w:shd w:val="clear" w:color="auto" w:fill="D9D9D9" w:themeFill="background2" w:themeFillShade="D9"/>
            <w:tcMar>
              <w:top w:w="0" w:type="dxa"/>
              <w:left w:w="70" w:type="dxa"/>
              <w:bottom w:w="0" w:type="dxa"/>
              <w:right w:w="70" w:type="dxa"/>
            </w:tcMar>
            <w:vAlign w:val="center"/>
          </w:tcPr>
          <w:p w14:paraId="0B781B0F"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Modalita zobrazovacieho vyšetrenia</w:t>
            </w:r>
          </w:p>
        </w:tc>
        <w:tc>
          <w:tcPr>
            <w:tcW w:w="1516" w:type="dxa"/>
            <w:tcMar>
              <w:top w:w="0" w:type="dxa"/>
              <w:left w:w="70" w:type="dxa"/>
              <w:bottom w:w="0" w:type="dxa"/>
              <w:right w:w="70" w:type="dxa"/>
            </w:tcMar>
            <w:vAlign w:val="center"/>
          </w:tcPr>
          <w:p w14:paraId="19B2B6C3"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noWrap/>
            <w:tcMar>
              <w:top w:w="0" w:type="dxa"/>
              <w:left w:w="70" w:type="dxa"/>
              <w:bottom w:w="0" w:type="dxa"/>
              <w:right w:w="70" w:type="dxa"/>
            </w:tcMar>
            <w:vAlign w:val="center"/>
          </w:tcPr>
          <w:p w14:paraId="781A2609"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685" w:type="dxa"/>
            <w:noWrap/>
            <w:tcMar>
              <w:top w:w="0" w:type="dxa"/>
              <w:left w:w="70" w:type="dxa"/>
              <w:bottom w:w="0" w:type="dxa"/>
              <w:right w:w="70" w:type="dxa"/>
            </w:tcMar>
            <w:vAlign w:val="center"/>
          </w:tcPr>
          <w:p w14:paraId="1E322740"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c>
          <w:tcPr>
            <w:tcW w:w="1440" w:type="dxa"/>
          </w:tcPr>
          <w:p w14:paraId="05187F05"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r>
      <w:tr w:rsidR="00C44B26" w:rsidRPr="00D95A9D" w14:paraId="53DDFE21" w14:textId="77777777" w:rsidTr="008F5668">
        <w:trPr>
          <w:cantSplit/>
          <w:trHeight w:val="40"/>
        </w:trPr>
        <w:tc>
          <w:tcPr>
            <w:tcW w:w="3123" w:type="dxa"/>
            <w:shd w:val="clear" w:color="auto" w:fill="D9D9D9" w:themeFill="background2" w:themeFillShade="D9"/>
            <w:tcMar>
              <w:top w:w="0" w:type="dxa"/>
              <w:left w:w="70" w:type="dxa"/>
              <w:bottom w:w="0" w:type="dxa"/>
              <w:right w:w="70" w:type="dxa"/>
            </w:tcMar>
            <w:vAlign w:val="center"/>
            <w:hideMark/>
          </w:tcPr>
          <w:p w14:paraId="46D4985B"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Výsledok vykonaného vyšetrenia / Popis (popisný text) </w:t>
            </w:r>
          </w:p>
        </w:tc>
        <w:tc>
          <w:tcPr>
            <w:tcW w:w="1516" w:type="dxa"/>
            <w:tcMar>
              <w:top w:w="0" w:type="dxa"/>
              <w:left w:w="70" w:type="dxa"/>
              <w:bottom w:w="0" w:type="dxa"/>
              <w:right w:w="70" w:type="dxa"/>
            </w:tcMar>
            <w:vAlign w:val="center"/>
            <w:hideMark/>
          </w:tcPr>
          <w:p w14:paraId="64E5B160" w14:textId="77777777" w:rsidR="00C44B26" w:rsidRPr="00D95A9D" w:rsidRDefault="4B1F096C"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85 000/ 1 000 000 HTML</w:t>
            </w:r>
          </w:p>
        </w:tc>
        <w:tc>
          <w:tcPr>
            <w:tcW w:w="1592" w:type="dxa"/>
            <w:noWrap/>
            <w:tcMar>
              <w:top w:w="0" w:type="dxa"/>
              <w:left w:w="70" w:type="dxa"/>
              <w:bottom w:w="0" w:type="dxa"/>
              <w:right w:w="70" w:type="dxa"/>
            </w:tcMar>
            <w:vAlign w:val="center"/>
            <w:hideMark/>
          </w:tcPr>
          <w:p w14:paraId="5AD2934E" w14:textId="77777777" w:rsidR="00C44B26" w:rsidRPr="00D95A9D" w:rsidRDefault="4B1F096C"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85 000/ 1 000 000 HTML</w:t>
            </w:r>
          </w:p>
        </w:tc>
        <w:tc>
          <w:tcPr>
            <w:tcW w:w="1685" w:type="dxa"/>
            <w:noWrap/>
            <w:tcMar>
              <w:top w:w="0" w:type="dxa"/>
              <w:left w:w="70" w:type="dxa"/>
              <w:bottom w:w="0" w:type="dxa"/>
              <w:right w:w="70" w:type="dxa"/>
            </w:tcMar>
            <w:vAlign w:val="center"/>
            <w:hideMark/>
          </w:tcPr>
          <w:p w14:paraId="5B69F299" w14:textId="77777777" w:rsidR="00C44B26" w:rsidRPr="00D95A9D" w:rsidRDefault="4B1F096C"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85 000/ 1 000 000 HTML</w:t>
            </w:r>
          </w:p>
        </w:tc>
        <w:tc>
          <w:tcPr>
            <w:tcW w:w="1440" w:type="dxa"/>
          </w:tcPr>
          <w:p w14:paraId="0A8CBA91"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9B377F5" w14:textId="77777777" w:rsidTr="008F5668">
        <w:trPr>
          <w:cantSplit/>
          <w:trHeight w:val="40"/>
        </w:trPr>
        <w:tc>
          <w:tcPr>
            <w:tcW w:w="3123" w:type="dxa"/>
            <w:shd w:val="clear" w:color="auto" w:fill="D9D9D9" w:themeFill="background2" w:themeFillShade="D9"/>
            <w:noWrap/>
            <w:tcMar>
              <w:top w:w="0" w:type="dxa"/>
              <w:left w:w="70" w:type="dxa"/>
              <w:bottom w:w="0" w:type="dxa"/>
              <w:right w:w="70" w:type="dxa"/>
            </w:tcMar>
            <w:vAlign w:val="center"/>
          </w:tcPr>
          <w:p w14:paraId="066B0D56"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Vyšetrovaný orgán</w:t>
            </w:r>
          </w:p>
        </w:tc>
        <w:tc>
          <w:tcPr>
            <w:tcW w:w="1516" w:type="dxa"/>
            <w:noWrap/>
            <w:tcMar>
              <w:top w:w="0" w:type="dxa"/>
              <w:left w:w="70" w:type="dxa"/>
              <w:bottom w:w="0" w:type="dxa"/>
              <w:right w:w="70" w:type="dxa"/>
            </w:tcMar>
            <w:vAlign w:val="center"/>
          </w:tcPr>
          <w:p w14:paraId="53EB4B72" w14:textId="77777777" w:rsidR="00C44B26" w:rsidRPr="00D95A9D" w:rsidDel="00C44B26"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c>
          <w:tcPr>
            <w:tcW w:w="1592" w:type="dxa"/>
            <w:noWrap/>
            <w:tcMar>
              <w:top w:w="0" w:type="dxa"/>
              <w:left w:w="70" w:type="dxa"/>
              <w:bottom w:w="0" w:type="dxa"/>
              <w:right w:w="70" w:type="dxa"/>
            </w:tcMar>
            <w:vAlign w:val="center"/>
          </w:tcPr>
          <w:p w14:paraId="04BA3EE4"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tcPr>
          <w:p w14:paraId="780B6892"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440" w:type="dxa"/>
            <w:vAlign w:val="center"/>
          </w:tcPr>
          <w:p w14:paraId="68B7AEA2"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r>
      <w:tr w:rsidR="00C44B26" w:rsidRPr="00D95A9D" w14:paraId="42BB73FB" w14:textId="77777777" w:rsidTr="008F5668">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250DDC8E"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Informácia pre pacienta</w:t>
            </w:r>
          </w:p>
        </w:tc>
        <w:tc>
          <w:tcPr>
            <w:tcW w:w="1516" w:type="dxa"/>
            <w:noWrap/>
            <w:tcMar>
              <w:top w:w="0" w:type="dxa"/>
              <w:left w:w="70" w:type="dxa"/>
              <w:bottom w:w="0" w:type="dxa"/>
              <w:right w:w="70" w:type="dxa"/>
            </w:tcMar>
            <w:vAlign w:val="center"/>
          </w:tcPr>
          <w:p w14:paraId="1FD2F24E"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c>
          <w:tcPr>
            <w:tcW w:w="1592" w:type="dxa"/>
            <w:noWrap/>
            <w:tcMar>
              <w:top w:w="0" w:type="dxa"/>
              <w:left w:w="70" w:type="dxa"/>
              <w:bottom w:w="0" w:type="dxa"/>
              <w:right w:w="70" w:type="dxa"/>
            </w:tcMar>
            <w:vAlign w:val="center"/>
            <w:hideMark/>
          </w:tcPr>
          <w:p w14:paraId="7AA64F15"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5934D409"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440" w:type="dxa"/>
            <w:vAlign w:val="center"/>
          </w:tcPr>
          <w:p w14:paraId="5AB73D67"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2 000</w:t>
            </w:r>
          </w:p>
        </w:tc>
      </w:tr>
      <w:tr w:rsidR="00C44B26" w:rsidRPr="00D95A9D" w14:paraId="001E143F" w14:textId="77777777" w:rsidTr="008F5668">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2C5D3CAD"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Požadované vyšetrenie</w:t>
            </w:r>
          </w:p>
        </w:tc>
        <w:tc>
          <w:tcPr>
            <w:tcW w:w="1516" w:type="dxa"/>
            <w:noWrap/>
            <w:tcMar>
              <w:top w:w="0" w:type="dxa"/>
              <w:left w:w="70" w:type="dxa"/>
              <w:bottom w:w="0" w:type="dxa"/>
              <w:right w:w="70" w:type="dxa"/>
            </w:tcMar>
            <w:vAlign w:val="center"/>
          </w:tcPr>
          <w:p w14:paraId="0FED802F"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c>
          <w:tcPr>
            <w:tcW w:w="1592" w:type="dxa"/>
            <w:noWrap/>
            <w:tcMar>
              <w:top w:w="0" w:type="dxa"/>
              <w:left w:w="70" w:type="dxa"/>
              <w:bottom w:w="0" w:type="dxa"/>
              <w:right w:w="70" w:type="dxa"/>
            </w:tcMar>
            <w:vAlign w:val="center"/>
            <w:hideMark/>
          </w:tcPr>
          <w:p w14:paraId="255B3B8E"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38087E11"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440" w:type="dxa"/>
            <w:vAlign w:val="center"/>
          </w:tcPr>
          <w:p w14:paraId="38D936F5"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6 000</w:t>
            </w:r>
          </w:p>
        </w:tc>
      </w:tr>
      <w:tr w:rsidR="00C44B26" w:rsidRPr="00D95A9D" w14:paraId="64C93554" w14:textId="77777777" w:rsidTr="008F5668">
        <w:trPr>
          <w:cantSplit/>
          <w:trHeight w:val="40"/>
        </w:trPr>
        <w:tc>
          <w:tcPr>
            <w:tcW w:w="3123" w:type="dxa"/>
            <w:shd w:val="clear" w:color="auto" w:fill="D9D9D9" w:themeFill="background2" w:themeFillShade="D9"/>
            <w:noWrap/>
            <w:tcMar>
              <w:top w:w="0" w:type="dxa"/>
              <w:left w:w="70" w:type="dxa"/>
              <w:bottom w:w="0" w:type="dxa"/>
              <w:right w:w="70" w:type="dxa"/>
            </w:tcMar>
            <w:vAlign w:val="center"/>
          </w:tcPr>
          <w:p w14:paraId="1CFB740E"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Popis medikácie</w:t>
            </w:r>
          </w:p>
        </w:tc>
        <w:tc>
          <w:tcPr>
            <w:tcW w:w="1516" w:type="dxa"/>
            <w:noWrap/>
            <w:tcMar>
              <w:top w:w="0" w:type="dxa"/>
              <w:left w:w="70" w:type="dxa"/>
              <w:bottom w:w="0" w:type="dxa"/>
              <w:right w:w="70" w:type="dxa"/>
            </w:tcMar>
            <w:vAlign w:val="center"/>
          </w:tcPr>
          <w:p w14:paraId="759FF548"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5000</w:t>
            </w:r>
          </w:p>
        </w:tc>
        <w:tc>
          <w:tcPr>
            <w:tcW w:w="1592" w:type="dxa"/>
            <w:noWrap/>
            <w:tcMar>
              <w:top w:w="0" w:type="dxa"/>
              <w:left w:w="70" w:type="dxa"/>
              <w:bottom w:w="0" w:type="dxa"/>
              <w:right w:w="70" w:type="dxa"/>
            </w:tcMar>
            <w:vAlign w:val="center"/>
          </w:tcPr>
          <w:p w14:paraId="1491BC3A"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tcPr>
          <w:p w14:paraId="35EEB44B"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5 000</w:t>
            </w:r>
          </w:p>
        </w:tc>
        <w:tc>
          <w:tcPr>
            <w:tcW w:w="1440" w:type="dxa"/>
          </w:tcPr>
          <w:p w14:paraId="21877611"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bl>
    <w:p w14:paraId="160FB87A" w14:textId="77777777" w:rsidR="00D83E9B" w:rsidRPr="00D95A9D" w:rsidRDefault="00D83E9B" w:rsidP="0056356F"/>
    <w:p w14:paraId="7424D571" w14:textId="77777777" w:rsidR="00825E84" w:rsidRPr="00D95A9D" w:rsidRDefault="34661EDB" w:rsidP="006F4424">
      <w:pPr>
        <w:jc w:val="both"/>
      </w:pPr>
      <w:r w:rsidRPr="00D95A9D">
        <w:lastRenderedPageBreak/>
        <w:t>Poradie elementov a celá štruktúra je exaktne definované v .adl schéme. Nižšie uvedené tabuľky slúžia na doplnenie významu jednotlivých textových elementov. Neurčujú poradie elementov.</w:t>
      </w:r>
    </w:p>
    <w:p w14:paraId="441D47F0" w14:textId="77777777" w:rsidR="00585A0F" w:rsidRPr="00C26A9D" w:rsidRDefault="34661EDB" w:rsidP="00D95A9D">
      <w:pPr>
        <w:pStyle w:val="Nadpis2"/>
        <w:rPr>
          <w:lang w:val="sk-SK"/>
        </w:rPr>
      </w:pPr>
      <w:bookmarkStart w:id="182" w:name="_Záznam_z_odborného"/>
      <w:bookmarkStart w:id="183" w:name="_Toc2079642"/>
      <w:bookmarkEnd w:id="182"/>
      <w:r w:rsidRPr="00C26A9D">
        <w:rPr>
          <w:lang w:val="sk-SK"/>
        </w:rPr>
        <w:t>Záznam z odborného vyšetrenia</w:t>
      </w:r>
      <w:bookmarkEnd w:id="183"/>
    </w:p>
    <w:p w14:paraId="325D8DA4" w14:textId="77777777" w:rsidR="00585A0F" w:rsidRPr="00D95A9D" w:rsidRDefault="4B1F096C" w:rsidP="00585A0F">
      <w:r w:rsidRPr="00D95A9D">
        <w:t xml:space="preserve">Štruktúra záznamu je pre všetky 3 typy záznamu (VAS, ŠAS, LSPP) z vyšetrenia totožná v nasledovnom rozsahu:  </w:t>
      </w:r>
    </w:p>
    <w:p w14:paraId="4A0FA30C" w14:textId="77777777" w:rsidR="008128CA" w:rsidRPr="00D95A9D" w:rsidRDefault="008128CA" w:rsidP="00585A0F"/>
    <w:p w14:paraId="54EECE5D" w14:textId="77777777" w:rsidR="00585A0F" w:rsidRPr="00D95A9D" w:rsidRDefault="4B1F096C" w:rsidP="00C26A9D">
      <w:r w:rsidRPr="00D95A9D">
        <w:t xml:space="preserve">CEN-EN13606-ENTRY.Zaznam_o_vysetreni-Zaznam_o_odbornom_vysetreni.v5. </w:t>
      </w:r>
    </w:p>
    <w:p w14:paraId="686F98CE" w14:textId="77777777" w:rsidR="00585A0F" w:rsidRPr="00D95A9D" w:rsidRDefault="00585A0F" w:rsidP="00585A0F"/>
    <w:p w14:paraId="1C45FA91" w14:textId="77777777" w:rsidR="00585A0F" w:rsidRPr="00D95A9D" w:rsidRDefault="4B1F096C" w:rsidP="00585A0F">
      <w:pPr>
        <w:jc w:val="both"/>
      </w:pPr>
      <w:r w:rsidRPr="00D95A9D">
        <w:t>Rozdiel tvorí len iné použitie jednotlivých atribútov podľa typu záznamu alebo typu zdravotnej starostlivosti.</w:t>
      </w:r>
    </w:p>
    <w:tbl>
      <w:tblPr>
        <w:tblW w:w="9356" w:type="dxa"/>
        <w:tblLayout w:type="fixed"/>
        <w:tblLook w:val="04A0" w:firstRow="1" w:lastRow="0" w:firstColumn="1" w:lastColumn="0" w:noHBand="0" w:noVBand="1"/>
      </w:tblPr>
      <w:tblGrid>
        <w:gridCol w:w="2183"/>
        <w:gridCol w:w="7173"/>
      </w:tblGrid>
      <w:tr w:rsidR="00EC626E" w:rsidRPr="00D95A9D" w14:paraId="358271BF" w14:textId="77777777" w:rsidTr="003C2924">
        <w:trPr>
          <w:trHeight w:val="193"/>
          <w:tblHeader/>
        </w:trPr>
        <w:tc>
          <w:tcPr>
            <w:tcW w:w="2183" w:type="dxa"/>
            <w:tcBorders>
              <w:bottom w:val="single" w:sz="4" w:space="0" w:color="auto"/>
            </w:tcBorders>
            <w:shd w:val="clear" w:color="auto" w:fill="002060"/>
            <w:vAlign w:val="center"/>
          </w:tcPr>
          <w:p w14:paraId="43AA5D73" w14:textId="77777777" w:rsidR="00EC626E" w:rsidRPr="00D95A9D" w:rsidRDefault="6DE4F7B8" w:rsidP="003C2924">
            <w:pPr>
              <w:rPr>
                <w:color w:val="FFFFFF" w:themeColor="background2"/>
                <w:sz w:val="18"/>
                <w:szCs w:val="18"/>
              </w:rPr>
            </w:pPr>
            <w:r w:rsidRPr="00D95A9D">
              <w:rPr>
                <w:sz w:val="18"/>
                <w:szCs w:val="18"/>
              </w:rPr>
              <w:t>ADL - Element/Ontology/text:</w:t>
            </w:r>
          </w:p>
        </w:tc>
        <w:tc>
          <w:tcPr>
            <w:tcW w:w="7173" w:type="dxa"/>
            <w:tcBorders>
              <w:bottom w:val="single" w:sz="4" w:space="0" w:color="auto"/>
            </w:tcBorders>
            <w:shd w:val="clear" w:color="auto" w:fill="002060"/>
            <w:vAlign w:val="center"/>
          </w:tcPr>
          <w:p w14:paraId="79CFD745" w14:textId="77777777" w:rsidR="00EC626E" w:rsidRPr="00D95A9D" w:rsidRDefault="6DE4F7B8" w:rsidP="003C2924">
            <w:pPr>
              <w:rPr>
                <w:color w:val="FFFFFF" w:themeColor="background2"/>
                <w:sz w:val="18"/>
                <w:szCs w:val="18"/>
              </w:rPr>
            </w:pPr>
            <w:r w:rsidRPr="00D95A9D">
              <w:rPr>
                <w:color w:val="FFFFFF" w:themeColor="background2"/>
                <w:sz w:val="18"/>
                <w:szCs w:val="18"/>
              </w:rPr>
              <w:t>Popis:</w:t>
            </w:r>
          </w:p>
        </w:tc>
      </w:tr>
      <w:tr w:rsidR="00DB7DCD" w:rsidRPr="00D95A9D" w14:paraId="5EAFFFE7" w14:textId="77777777" w:rsidTr="003C2924">
        <w:trPr>
          <w:trHeight w:val="458"/>
        </w:trPr>
        <w:tc>
          <w:tcPr>
            <w:tcW w:w="2183" w:type="dxa"/>
            <w:tcBorders>
              <w:top w:val="single" w:sz="4" w:space="0" w:color="auto"/>
              <w:left w:val="single" w:sz="4" w:space="0" w:color="auto"/>
              <w:bottom w:val="single" w:sz="4" w:space="0" w:color="auto"/>
              <w:right w:val="single" w:sz="4" w:space="0" w:color="auto"/>
            </w:tcBorders>
            <w:vAlign w:val="center"/>
          </w:tcPr>
          <w:p w14:paraId="685273A4" w14:textId="77777777" w:rsidR="00DB7DCD" w:rsidRPr="00D95A9D" w:rsidRDefault="4B1F096C" w:rsidP="4B1F096C">
            <w:pPr>
              <w:rPr>
                <w:sz w:val="18"/>
                <w:szCs w:val="18"/>
              </w:rPr>
            </w:pPr>
            <w:r w:rsidRPr="00D95A9D">
              <w:rPr>
                <w:sz w:val="18"/>
                <w:szCs w:val="18"/>
              </w:rPr>
              <w:t>Dátum a čas odoslania</w:t>
            </w:r>
            <w:r w:rsidR="10BBE82C" w:rsidRPr="00D95A9D">
              <w:br/>
            </w:r>
            <w:r w:rsidRPr="00D95A9D">
              <w:rPr>
                <w:sz w:val="18"/>
                <w:szCs w:val="18"/>
              </w:rPr>
              <w:t>(OV.1)</w:t>
            </w:r>
          </w:p>
        </w:tc>
        <w:tc>
          <w:tcPr>
            <w:tcW w:w="7173" w:type="dxa"/>
            <w:tcBorders>
              <w:top w:val="single" w:sz="4" w:space="0" w:color="auto"/>
              <w:left w:val="single" w:sz="4" w:space="0" w:color="auto"/>
              <w:bottom w:val="single" w:sz="4" w:space="0" w:color="auto"/>
              <w:right w:val="single" w:sz="4" w:space="0" w:color="auto"/>
            </w:tcBorders>
            <w:vAlign w:val="center"/>
          </w:tcPr>
          <w:p w14:paraId="3E2B50D1" w14:textId="77777777" w:rsidR="00D16B30" w:rsidRPr="00D95A9D" w:rsidRDefault="00D16B30" w:rsidP="00D16B30">
            <w:pPr>
              <w:rPr>
                <w:sz w:val="18"/>
                <w:szCs w:val="18"/>
              </w:rPr>
            </w:pPr>
            <w:r w:rsidRPr="00D95A9D">
              <w:rPr>
                <w:sz w:val="18"/>
                <w:szCs w:val="18"/>
              </w:rPr>
              <w:t>Dátum a čas, kedy bol pacient odoslaný na vyšetrenie.</w:t>
            </w:r>
          </w:p>
          <w:p w14:paraId="1EC82D88" w14:textId="77777777" w:rsidR="00D16B30" w:rsidRPr="00D95A9D" w:rsidRDefault="00D16B30" w:rsidP="00D16B30">
            <w:pPr>
              <w:rPr>
                <w:sz w:val="18"/>
                <w:szCs w:val="18"/>
              </w:rPr>
            </w:pPr>
            <w:r w:rsidRPr="00D95A9D">
              <w:rPr>
                <w:sz w:val="18"/>
                <w:szCs w:val="18"/>
              </w:rPr>
              <w:t>Informácie o odoslaní vyplní ošetrujúci lekár v prípade, že bol pacient k nemu odoslaný na základe papierového výmenného lístka. Údaje lekár prepíše z údajov uvedených na VL. V prípade vyšetrenia na základe elektronického VL naplní len identifikátor VL, na základe ktorého bolo vyšetrenie vykonané. Údaje o odoslaní v tomto prípade nemusí vypĺňať</w:t>
            </w:r>
          </w:p>
          <w:p w14:paraId="00877873" w14:textId="77777777" w:rsidR="00D16B30" w:rsidRPr="00D95A9D" w:rsidRDefault="00D16B30" w:rsidP="4B1F096C">
            <w:pPr>
              <w:rPr>
                <w:sz w:val="18"/>
                <w:szCs w:val="18"/>
              </w:rPr>
            </w:pPr>
            <w:r w:rsidRPr="00D95A9D">
              <w:rPr>
                <w:sz w:val="18"/>
                <w:szCs w:val="18"/>
              </w:rPr>
              <w:t>(ALTERNATIVA – IS PZS ich naplní z údajov o VL.)</w:t>
            </w:r>
          </w:p>
          <w:p w14:paraId="68249689" w14:textId="77777777" w:rsidR="00DB7DCD" w:rsidRPr="00D95A9D" w:rsidRDefault="4B1F096C" w:rsidP="4B1F096C">
            <w:pPr>
              <w:rPr>
                <w:sz w:val="18"/>
                <w:szCs w:val="18"/>
              </w:rPr>
            </w:pPr>
            <w:r w:rsidRPr="00D95A9D">
              <w:rPr>
                <w:sz w:val="18"/>
                <w:szCs w:val="18"/>
              </w:rPr>
              <w:t>Nadväzuje na časť „Odporúčané vyšetrenie“, ktoré nahrádza papierový výmenný lístok</w:t>
            </w:r>
            <w:r w:rsidR="00D16B30" w:rsidRPr="00D95A9D">
              <w:rPr>
                <w:sz w:val="18"/>
                <w:szCs w:val="18"/>
              </w:rPr>
              <w:t>.</w:t>
            </w:r>
          </w:p>
        </w:tc>
      </w:tr>
      <w:tr w:rsidR="00DB7DCD" w:rsidRPr="00D95A9D" w14:paraId="615341A2" w14:textId="77777777" w:rsidTr="003C2924">
        <w:trPr>
          <w:trHeight w:val="1473"/>
        </w:trPr>
        <w:tc>
          <w:tcPr>
            <w:tcW w:w="2183" w:type="dxa"/>
            <w:tcBorders>
              <w:top w:val="single" w:sz="4" w:space="0" w:color="auto"/>
              <w:left w:val="single" w:sz="4" w:space="0" w:color="auto"/>
              <w:bottom w:val="single" w:sz="4" w:space="0" w:color="auto"/>
              <w:right w:val="single" w:sz="4" w:space="0" w:color="auto"/>
            </w:tcBorders>
            <w:vAlign w:val="center"/>
          </w:tcPr>
          <w:p w14:paraId="20F92912" w14:textId="77777777" w:rsidR="00DB7DCD" w:rsidRPr="00D95A9D" w:rsidRDefault="4B1F096C" w:rsidP="4B1F096C">
            <w:pPr>
              <w:rPr>
                <w:sz w:val="18"/>
                <w:szCs w:val="18"/>
              </w:rPr>
            </w:pPr>
            <w:r w:rsidRPr="00D95A9D">
              <w:rPr>
                <w:sz w:val="18"/>
                <w:szCs w:val="18"/>
              </w:rPr>
              <w:t>Dátum a čas vyšetrenia</w:t>
            </w:r>
            <w:r w:rsidR="10BBE82C" w:rsidRPr="00D95A9D">
              <w:br/>
            </w:r>
            <w:r w:rsidRPr="00D95A9D">
              <w:rPr>
                <w:sz w:val="18"/>
                <w:szCs w:val="18"/>
              </w:rPr>
              <w:t>(OV.2)</w:t>
            </w:r>
          </w:p>
        </w:tc>
        <w:tc>
          <w:tcPr>
            <w:tcW w:w="7173" w:type="dxa"/>
            <w:tcBorders>
              <w:top w:val="single" w:sz="4" w:space="0" w:color="auto"/>
              <w:left w:val="single" w:sz="4" w:space="0" w:color="auto"/>
              <w:bottom w:val="single" w:sz="4" w:space="0" w:color="auto"/>
              <w:right w:val="single" w:sz="4" w:space="0" w:color="auto"/>
            </w:tcBorders>
            <w:vAlign w:val="center"/>
          </w:tcPr>
          <w:p w14:paraId="11A95D73" w14:textId="17C27111" w:rsidR="00D16B30" w:rsidRPr="00D95A9D" w:rsidRDefault="00D16B30" w:rsidP="4B1F096C">
            <w:pPr>
              <w:rPr>
                <w:sz w:val="18"/>
                <w:szCs w:val="18"/>
              </w:rPr>
            </w:pPr>
            <w:r w:rsidRPr="00D95A9D">
              <w:rPr>
                <w:sz w:val="18"/>
                <w:szCs w:val="18"/>
              </w:rPr>
              <w:t xml:space="preserve">Dátum a čas ukončenia vyšetrenia. V prípade, že vyšetrenie je realizované ON TIME je </w:t>
            </w:r>
            <w:r w:rsidR="008A760A" w:rsidRPr="00D95A9D">
              <w:rPr>
                <w:sz w:val="18"/>
                <w:szCs w:val="18"/>
              </w:rPr>
              <w:t>napĺňané</w:t>
            </w:r>
            <w:r w:rsidRPr="00D95A9D">
              <w:rPr>
                <w:sz w:val="18"/>
                <w:szCs w:val="18"/>
              </w:rPr>
              <w:t xml:space="preserve"> automaticky IS PZS na základe systémového dátumu a času.</w:t>
            </w:r>
          </w:p>
          <w:p w14:paraId="2972CA50" w14:textId="77777777" w:rsidR="00DB7DCD" w:rsidRPr="00D95A9D" w:rsidRDefault="00DB7DCD" w:rsidP="00DB7DCD">
            <w:pPr>
              <w:rPr>
                <w:sz w:val="18"/>
                <w:szCs w:val="18"/>
              </w:rPr>
            </w:pPr>
          </w:p>
          <w:p w14:paraId="33C8281E" w14:textId="77777777" w:rsidR="00DB7DCD" w:rsidRPr="00D95A9D" w:rsidRDefault="4B1F096C" w:rsidP="4B1F096C">
            <w:pPr>
              <w:rPr>
                <w:sz w:val="18"/>
                <w:szCs w:val="18"/>
              </w:rPr>
            </w:pPr>
            <w:r w:rsidRPr="00D95A9D">
              <w:rPr>
                <w:sz w:val="18"/>
                <w:szCs w:val="18"/>
                <w:u w:val="single"/>
              </w:rPr>
              <w:t>Odporúčanie</w:t>
            </w:r>
            <w:r w:rsidRPr="00D95A9D">
              <w:rPr>
                <w:sz w:val="18"/>
                <w:szCs w:val="18"/>
              </w:rPr>
              <w:t xml:space="preserve">: </w:t>
            </w:r>
          </w:p>
          <w:p w14:paraId="20B7E490" w14:textId="77777777" w:rsidR="00DB7DCD" w:rsidRPr="00D95A9D" w:rsidRDefault="4B1F096C" w:rsidP="4B1F096C">
            <w:pPr>
              <w:rPr>
                <w:sz w:val="18"/>
                <w:szCs w:val="18"/>
              </w:rPr>
            </w:pPr>
            <w:r w:rsidRPr="00D95A9D">
              <w:rPr>
                <w:sz w:val="18"/>
                <w:szCs w:val="18"/>
              </w:rPr>
              <w:t xml:space="preserve">Dátum a čas vyšetrenie je možné doplniť 2 spôsobmi: </w:t>
            </w:r>
          </w:p>
          <w:p w14:paraId="49C81DBC" w14:textId="77777777" w:rsidR="00DB7DCD" w:rsidRPr="00D95A9D" w:rsidRDefault="4B1F096C" w:rsidP="4B1F096C">
            <w:pPr>
              <w:pStyle w:val="Odsekzoznamu"/>
              <w:numPr>
                <w:ilvl w:val="0"/>
                <w:numId w:val="3"/>
              </w:numPr>
              <w:rPr>
                <w:sz w:val="18"/>
                <w:szCs w:val="18"/>
              </w:rPr>
            </w:pPr>
            <w:r w:rsidRPr="00D95A9D">
              <w:rPr>
                <w:sz w:val="18"/>
                <w:szCs w:val="18"/>
              </w:rPr>
              <w:t xml:space="preserve">Ošetrujúci lekár doplní dátum a čas ošetrenia </w:t>
            </w:r>
          </w:p>
          <w:p w14:paraId="1D29A2B2" w14:textId="77777777" w:rsidR="00DB7DCD" w:rsidRPr="00D95A9D" w:rsidRDefault="4B1F096C" w:rsidP="4B1F096C">
            <w:pPr>
              <w:pStyle w:val="Odsekzoznamu"/>
              <w:numPr>
                <w:ilvl w:val="0"/>
                <w:numId w:val="3"/>
              </w:numPr>
              <w:rPr>
                <w:sz w:val="18"/>
                <w:szCs w:val="18"/>
              </w:rPr>
            </w:pPr>
            <w:r w:rsidRPr="00D95A9D">
              <w:rPr>
                <w:sz w:val="18"/>
                <w:szCs w:val="18"/>
              </w:rPr>
              <w:t>Je generovaný automaticky v momente odoslania správy do NZIS prostredníctvom systémového dátumu a času IS PZS (v prípade, že vyšetrenie pacienta je realizované v čase zápisu)</w:t>
            </w:r>
          </w:p>
        </w:tc>
      </w:tr>
      <w:tr w:rsidR="00DB7DCD" w:rsidRPr="00D95A9D" w14:paraId="45000535" w14:textId="77777777" w:rsidTr="003C2924">
        <w:trPr>
          <w:trHeight w:val="723"/>
        </w:trPr>
        <w:tc>
          <w:tcPr>
            <w:tcW w:w="2183" w:type="dxa"/>
            <w:tcBorders>
              <w:top w:val="single" w:sz="4" w:space="0" w:color="auto"/>
              <w:left w:val="single" w:sz="4" w:space="0" w:color="auto"/>
              <w:bottom w:val="single" w:sz="4" w:space="0" w:color="auto"/>
              <w:right w:val="single" w:sz="4" w:space="0" w:color="auto"/>
            </w:tcBorders>
            <w:vAlign w:val="center"/>
          </w:tcPr>
          <w:p w14:paraId="5209BBD1" w14:textId="77777777" w:rsidR="00DB7DCD" w:rsidRPr="00D95A9D" w:rsidRDefault="4B1F096C" w:rsidP="4B1F096C">
            <w:pPr>
              <w:rPr>
                <w:sz w:val="18"/>
                <w:szCs w:val="18"/>
              </w:rPr>
            </w:pPr>
            <w:r w:rsidRPr="00D95A9D">
              <w:rPr>
                <w:sz w:val="18"/>
                <w:szCs w:val="18"/>
              </w:rPr>
              <w:t>Len výmenný lístok</w:t>
            </w:r>
          </w:p>
          <w:p w14:paraId="5A772434" w14:textId="77777777" w:rsidR="000B389F" w:rsidRPr="00D95A9D" w:rsidRDefault="4B1F096C" w:rsidP="4B1F096C">
            <w:pPr>
              <w:rPr>
                <w:sz w:val="18"/>
                <w:szCs w:val="18"/>
              </w:rPr>
            </w:pPr>
            <w:r w:rsidRPr="00D95A9D">
              <w:rPr>
                <w:sz w:val="18"/>
                <w:szCs w:val="18"/>
              </w:rPr>
              <w:t>(OV.3)</w:t>
            </w:r>
          </w:p>
        </w:tc>
        <w:tc>
          <w:tcPr>
            <w:tcW w:w="7173" w:type="dxa"/>
            <w:tcBorders>
              <w:top w:val="single" w:sz="4" w:space="0" w:color="auto"/>
              <w:left w:val="single" w:sz="4" w:space="0" w:color="auto"/>
              <w:bottom w:val="single" w:sz="4" w:space="0" w:color="auto"/>
              <w:right w:val="single" w:sz="4" w:space="0" w:color="auto"/>
            </w:tcBorders>
            <w:vAlign w:val="center"/>
          </w:tcPr>
          <w:p w14:paraId="27B4D295" w14:textId="77777777" w:rsidR="00D16B30" w:rsidRPr="00D95A9D" w:rsidRDefault="00D16B30" w:rsidP="4B1F096C">
            <w:pPr>
              <w:rPr>
                <w:sz w:val="18"/>
                <w:szCs w:val="18"/>
              </w:rPr>
            </w:pPr>
            <w:r w:rsidRPr="00D95A9D">
              <w:rPr>
                <w:sz w:val="18"/>
                <w:szCs w:val="18"/>
              </w:rPr>
              <w:t>Príznak, že záznam z vyšetrenia bol vytvorený len pre potrebu zaevidovania výmenného lístka. V tomto prípade sú všetky nepovinné atribúty mimo časti 'Odporúčanie na vyšetrenie' nenaplnené.</w:t>
            </w:r>
          </w:p>
          <w:p w14:paraId="5EFF62FD" w14:textId="77777777" w:rsidR="00D16B30" w:rsidRPr="00D95A9D" w:rsidRDefault="00D16B30" w:rsidP="4B1F096C">
            <w:pPr>
              <w:rPr>
                <w:sz w:val="18"/>
                <w:szCs w:val="18"/>
              </w:rPr>
            </w:pPr>
          </w:p>
          <w:p w14:paraId="06855AFB" w14:textId="77777777" w:rsidR="00DB7DCD" w:rsidRPr="00D95A9D" w:rsidRDefault="4B1F096C" w:rsidP="4B1F096C">
            <w:pPr>
              <w:rPr>
                <w:sz w:val="18"/>
                <w:szCs w:val="18"/>
              </w:rPr>
            </w:pPr>
            <w:r w:rsidRPr="00D95A9D">
              <w:rPr>
                <w:sz w:val="18"/>
                <w:szCs w:val="18"/>
              </w:rPr>
              <w:t xml:space="preserve">Využíva sa len v situácii, kedy odporúčanie na vyšetrenie vzniká bez vytvorenia odborného vyšetrenia. V prípade, že je tento príznak naplnený, v štruktúre sa kontroluje len existencia dátumu vyšetrenia a urgentnosti vyšetrenia a štruktúra odporúčanie na vyšetrenie </w:t>
            </w:r>
          </w:p>
        </w:tc>
      </w:tr>
      <w:tr w:rsidR="00DB7DCD" w:rsidRPr="00D95A9D" w14:paraId="1391EE6A" w14:textId="77777777" w:rsidTr="003C2924">
        <w:trPr>
          <w:trHeight w:val="1237"/>
        </w:trPr>
        <w:tc>
          <w:tcPr>
            <w:tcW w:w="2183" w:type="dxa"/>
            <w:tcBorders>
              <w:top w:val="single" w:sz="4" w:space="0" w:color="auto"/>
              <w:left w:val="single" w:sz="4" w:space="0" w:color="auto"/>
              <w:bottom w:val="single" w:sz="4" w:space="0" w:color="auto"/>
              <w:right w:val="single" w:sz="4" w:space="0" w:color="auto"/>
            </w:tcBorders>
            <w:vAlign w:val="center"/>
          </w:tcPr>
          <w:p w14:paraId="2CD49AAC" w14:textId="77777777" w:rsidR="00DB7DCD" w:rsidRPr="00D95A9D" w:rsidRDefault="4B1F096C" w:rsidP="4B1F096C">
            <w:pPr>
              <w:rPr>
                <w:sz w:val="18"/>
                <w:szCs w:val="18"/>
              </w:rPr>
            </w:pPr>
            <w:r w:rsidRPr="00D95A9D">
              <w:rPr>
                <w:sz w:val="18"/>
                <w:szCs w:val="18"/>
              </w:rPr>
              <w:t>Popis</w:t>
            </w:r>
          </w:p>
          <w:p w14:paraId="733E78D8" w14:textId="77777777" w:rsidR="00DB7DCD" w:rsidRPr="00D95A9D" w:rsidRDefault="4B1F096C" w:rsidP="4B1F096C">
            <w:pPr>
              <w:rPr>
                <w:sz w:val="18"/>
                <w:szCs w:val="18"/>
              </w:rPr>
            </w:pPr>
            <w:r w:rsidRPr="00D95A9D">
              <w:rPr>
                <w:sz w:val="18"/>
                <w:szCs w:val="18"/>
              </w:rPr>
              <w:t>(OV.4)</w:t>
            </w:r>
          </w:p>
        </w:tc>
        <w:tc>
          <w:tcPr>
            <w:tcW w:w="7173" w:type="dxa"/>
            <w:tcBorders>
              <w:top w:val="single" w:sz="4" w:space="0" w:color="auto"/>
              <w:left w:val="single" w:sz="4" w:space="0" w:color="auto"/>
              <w:bottom w:val="single" w:sz="4" w:space="0" w:color="auto"/>
              <w:right w:val="single" w:sz="4" w:space="0" w:color="auto"/>
            </w:tcBorders>
            <w:vAlign w:val="center"/>
          </w:tcPr>
          <w:p w14:paraId="3EAEF7CC" w14:textId="77777777" w:rsidR="00F82122" w:rsidRPr="00D95A9D" w:rsidRDefault="00F82122" w:rsidP="00F82122">
            <w:pPr>
              <w:rPr>
                <w:sz w:val="18"/>
                <w:szCs w:val="18"/>
              </w:rPr>
            </w:pPr>
            <w:r w:rsidRPr="00D95A9D">
              <w:rPr>
                <w:sz w:val="18"/>
                <w:szCs w:val="18"/>
              </w:rPr>
              <w:t>Textový popis obsahuje štruktúru pre možnosť záznamu ako:</w:t>
            </w:r>
          </w:p>
          <w:p w14:paraId="5965145D" w14:textId="77777777" w:rsidR="00F82122" w:rsidRPr="00D95A9D" w:rsidRDefault="00F82122" w:rsidP="00F82122">
            <w:pPr>
              <w:rPr>
                <w:sz w:val="18"/>
                <w:szCs w:val="18"/>
              </w:rPr>
            </w:pPr>
            <w:r w:rsidRPr="00D95A9D">
              <w:rPr>
                <w:sz w:val="18"/>
                <w:szCs w:val="18"/>
              </w:rPr>
              <w:t xml:space="preserve">- simplne text </w:t>
            </w:r>
          </w:p>
          <w:p w14:paraId="15CB2A06" w14:textId="77777777" w:rsidR="00F82122" w:rsidRPr="00D95A9D" w:rsidRDefault="00F82122" w:rsidP="00F82122">
            <w:pPr>
              <w:rPr>
                <w:sz w:val="18"/>
                <w:szCs w:val="18"/>
              </w:rPr>
            </w:pPr>
            <w:r w:rsidRPr="00D95A9D">
              <w:rPr>
                <w:sz w:val="18"/>
                <w:szCs w:val="18"/>
              </w:rPr>
              <w:t>- HTML text</w:t>
            </w:r>
          </w:p>
          <w:p w14:paraId="2E17F3C9" w14:textId="77777777" w:rsidR="00F82122" w:rsidRPr="00D95A9D" w:rsidRDefault="00F82122" w:rsidP="00F82122">
            <w:pPr>
              <w:rPr>
                <w:sz w:val="18"/>
                <w:szCs w:val="18"/>
              </w:rPr>
            </w:pPr>
          </w:p>
          <w:p w14:paraId="67F0240F" w14:textId="77777777" w:rsidR="00C20D2C" w:rsidRPr="00D95A9D" w:rsidRDefault="4B1F096C" w:rsidP="4B1F096C">
            <w:pPr>
              <w:rPr>
                <w:sz w:val="18"/>
                <w:szCs w:val="18"/>
              </w:rPr>
            </w:pPr>
            <w:r w:rsidRPr="00D95A9D">
              <w:rPr>
                <w:sz w:val="18"/>
                <w:szCs w:val="18"/>
              </w:rPr>
              <w:t>Umožňuje zapísať záver z</w:t>
            </w:r>
            <w:r w:rsidR="00D16B30" w:rsidRPr="00D95A9D">
              <w:rPr>
                <w:sz w:val="18"/>
                <w:szCs w:val="18"/>
              </w:rPr>
              <w:t> </w:t>
            </w:r>
            <w:r w:rsidRPr="00D95A9D">
              <w:rPr>
                <w:sz w:val="18"/>
                <w:szCs w:val="18"/>
              </w:rPr>
              <w:t>vyšetrenia</w:t>
            </w:r>
          </w:p>
          <w:p w14:paraId="02A43C94" w14:textId="77777777" w:rsidR="00C20D2C" w:rsidRPr="00D95A9D" w:rsidRDefault="00C20D2C" w:rsidP="00DB7DCD">
            <w:pPr>
              <w:rPr>
                <w:sz w:val="18"/>
                <w:szCs w:val="18"/>
              </w:rPr>
            </w:pPr>
          </w:p>
          <w:p w14:paraId="71B4A72B" w14:textId="77777777" w:rsidR="00DB7DCD" w:rsidRPr="00D95A9D" w:rsidRDefault="4B1F096C" w:rsidP="4B1F096C">
            <w:pPr>
              <w:rPr>
                <w:sz w:val="18"/>
                <w:szCs w:val="18"/>
              </w:rPr>
            </w:pPr>
            <w:r w:rsidRPr="00D95A9D">
              <w:rPr>
                <w:sz w:val="18"/>
                <w:szCs w:val="18"/>
              </w:rPr>
              <w:t>Zložený atribút:</w:t>
            </w:r>
          </w:p>
          <w:p w14:paraId="3A7E1FAC" w14:textId="77777777" w:rsidR="00DB7DCD" w:rsidRPr="00D95A9D" w:rsidRDefault="00A10E40" w:rsidP="00DB7DCD">
            <w:hyperlink w:anchor="_Textový_popis_1" w:history="1">
              <w:r w:rsidR="4B1F096C" w:rsidRPr="00D95A9D">
                <w:rPr>
                  <w:rStyle w:val="Hypertextovprepojenie"/>
                  <w:sz w:val="18"/>
                  <w:szCs w:val="18"/>
                </w:rPr>
                <w:t>CEN-EN13606-CLUSTER.Textovy_popis.v1</w:t>
              </w:r>
            </w:hyperlink>
          </w:p>
        </w:tc>
      </w:tr>
      <w:tr w:rsidR="00DB7DCD" w:rsidRPr="00D95A9D" w14:paraId="03E3C25D" w14:textId="77777777" w:rsidTr="003C2924">
        <w:trPr>
          <w:trHeight w:val="1237"/>
        </w:trPr>
        <w:tc>
          <w:tcPr>
            <w:tcW w:w="2183" w:type="dxa"/>
            <w:tcBorders>
              <w:top w:val="single" w:sz="4" w:space="0" w:color="auto"/>
              <w:left w:val="single" w:sz="4" w:space="0" w:color="auto"/>
              <w:bottom w:val="single" w:sz="4" w:space="0" w:color="auto"/>
              <w:right w:val="single" w:sz="4" w:space="0" w:color="auto"/>
            </w:tcBorders>
            <w:vAlign w:val="center"/>
          </w:tcPr>
          <w:p w14:paraId="607425AF" w14:textId="77777777" w:rsidR="00DB7DCD" w:rsidRPr="00D95A9D" w:rsidRDefault="4B1F096C" w:rsidP="4B1F096C">
            <w:pPr>
              <w:rPr>
                <w:sz w:val="18"/>
                <w:szCs w:val="18"/>
              </w:rPr>
            </w:pPr>
            <w:r w:rsidRPr="00D95A9D">
              <w:rPr>
                <w:sz w:val="18"/>
                <w:szCs w:val="18"/>
              </w:rPr>
              <w:t>Anamnéza</w:t>
            </w:r>
          </w:p>
          <w:p w14:paraId="62D687DC" w14:textId="77777777" w:rsidR="00DB7DCD" w:rsidRPr="00D95A9D" w:rsidRDefault="4B1F096C" w:rsidP="4B1F096C">
            <w:pPr>
              <w:rPr>
                <w:sz w:val="18"/>
                <w:szCs w:val="18"/>
              </w:rPr>
            </w:pPr>
            <w:r w:rsidRPr="00D95A9D">
              <w:rPr>
                <w:sz w:val="18"/>
                <w:szCs w:val="18"/>
              </w:rPr>
              <w:t>(OV.5)</w:t>
            </w:r>
          </w:p>
        </w:tc>
        <w:tc>
          <w:tcPr>
            <w:tcW w:w="7173" w:type="dxa"/>
            <w:tcBorders>
              <w:top w:val="single" w:sz="4" w:space="0" w:color="auto"/>
              <w:left w:val="single" w:sz="4" w:space="0" w:color="auto"/>
              <w:bottom w:val="single" w:sz="4" w:space="0" w:color="auto"/>
              <w:right w:val="single" w:sz="4" w:space="0" w:color="auto"/>
            </w:tcBorders>
            <w:vAlign w:val="center"/>
          </w:tcPr>
          <w:p w14:paraId="5B26E23B" w14:textId="77777777" w:rsidR="00F82122" w:rsidRPr="00D95A9D" w:rsidRDefault="00F82122" w:rsidP="4B1F096C">
            <w:pPr>
              <w:rPr>
                <w:sz w:val="18"/>
                <w:szCs w:val="18"/>
              </w:rPr>
            </w:pPr>
            <w:r w:rsidRPr="00D95A9D">
              <w:rPr>
                <w:sz w:val="18"/>
                <w:szCs w:val="18"/>
              </w:rPr>
              <w:t>Údaje o zdravotnom stave pacienta a jeho pokrvných príbuzných pred súčasnou chorobou.</w:t>
            </w:r>
          </w:p>
          <w:p w14:paraId="7DC1CD11" w14:textId="77777777" w:rsidR="00DB7DCD" w:rsidRPr="00D95A9D" w:rsidRDefault="4B1F096C" w:rsidP="4B1F096C">
            <w:pPr>
              <w:rPr>
                <w:sz w:val="18"/>
                <w:szCs w:val="18"/>
                <w:u w:val="single"/>
              </w:rPr>
            </w:pPr>
            <w:r w:rsidRPr="00D95A9D">
              <w:rPr>
                <w:sz w:val="18"/>
                <w:szCs w:val="18"/>
                <w:u w:val="single"/>
              </w:rPr>
              <w:t xml:space="preserve">Odporúčanie: </w:t>
            </w:r>
          </w:p>
          <w:p w14:paraId="0EE50B00" w14:textId="77777777" w:rsidR="00DB7DCD" w:rsidRPr="00D95A9D" w:rsidRDefault="4B1F096C" w:rsidP="4B1F096C">
            <w:pPr>
              <w:pStyle w:val="Odsekzoznamu"/>
              <w:numPr>
                <w:ilvl w:val="0"/>
                <w:numId w:val="3"/>
              </w:numPr>
              <w:rPr>
                <w:sz w:val="18"/>
                <w:szCs w:val="18"/>
              </w:rPr>
            </w:pPr>
            <w:r w:rsidRPr="00D95A9D">
              <w:rPr>
                <w:sz w:val="18"/>
                <w:szCs w:val="18"/>
              </w:rPr>
              <w:t xml:space="preserve">Zapisuje ošetrujúci lekár ak je anamnéza v IS PZS evidovaná ako samostatné pole (atribút) </w:t>
            </w:r>
          </w:p>
        </w:tc>
      </w:tr>
      <w:tr w:rsidR="00DB7DCD" w:rsidRPr="00D95A9D" w14:paraId="175188CC" w14:textId="77777777" w:rsidTr="003C2924">
        <w:trPr>
          <w:trHeight w:val="1232"/>
        </w:trPr>
        <w:tc>
          <w:tcPr>
            <w:tcW w:w="2183" w:type="dxa"/>
            <w:tcBorders>
              <w:top w:val="single" w:sz="4" w:space="0" w:color="auto"/>
              <w:left w:val="single" w:sz="4" w:space="0" w:color="auto"/>
              <w:bottom w:val="single" w:sz="4" w:space="0" w:color="auto"/>
              <w:right w:val="single" w:sz="4" w:space="0" w:color="auto"/>
            </w:tcBorders>
            <w:vAlign w:val="center"/>
          </w:tcPr>
          <w:p w14:paraId="53A42893" w14:textId="77777777" w:rsidR="00DB7DCD" w:rsidRPr="00D95A9D" w:rsidRDefault="34661EDB" w:rsidP="34661EDB">
            <w:pPr>
              <w:rPr>
                <w:sz w:val="18"/>
                <w:szCs w:val="18"/>
              </w:rPr>
            </w:pPr>
            <w:r w:rsidRPr="00D95A9D">
              <w:rPr>
                <w:sz w:val="18"/>
                <w:szCs w:val="18"/>
              </w:rPr>
              <w:lastRenderedPageBreak/>
              <w:t>Dispenzarizácia</w:t>
            </w:r>
          </w:p>
          <w:p w14:paraId="5BB5717B" w14:textId="77777777" w:rsidR="00DB7DCD" w:rsidRPr="00D95A9D" w:rsidRDefault="4B1F096C" w:rsidP="4B1F096C">
            <w:pPr>
              <w:rPr>
                <w:sz w:val="18"/>
                <w:szCs w:val="18"/>
              </w:rPr>
            </w:pPr>
            <w:r w:rsidRPr="00D95A9D">
              <w:rPr>
                <w:sz w:val="18"/>
                <w:szCs w:val="18"/>
              </w:rPr>
              <w:t>(OV.6)</w:t>
            </w:r>
          </w:p>
        </w:tc>
        <w:tc>
          <w:tcPr>
            <w:tcW w:w="7173" w:type="dxa"/>
            <w:tcBorders>
              <w:top w:val="single" w:sz="4" w:space="0" w:color="auto"/>
              <w:left w:val="single" w:sz="4" w:space="0" w:color="auto"/>
              <w:bottom w:val="single" w:sz="4" w:space="0" w:color="auto"/>
              <w:right w:val="single" w:sz="4" w:space="0" w:color="auto"/>
            </w:tcBorders>
            <w:vAlign w:val="center"/>
          </w:tcPr>
          <w:p w14:paraId="5ACF72F8" w14:textId="77777777" w:rsidR="00595684" w:rsidRPr="00D95A9D" w:rsidRDefault="00595684" w:rsidP="34661EDB">
            <w:pPr>
              <w:rPr>
                <w:sz w:val="18"/>
                <w:szCs w:val="18"/>
              </w:rPr>
            </w:pPr>
            <w:r w:rsidRPr="00D95A9D">
              <w:rPr>
                <w:sz w:val="18"/>
                <w:szCs w:val="18"/>
              </w:rPr>
              <w:t>Príznak, či sa jedná o dispenzarizovaného pacienta. V prípade, že IS PZS eviduje dispenzár samostatne, tento atribút používaný nie je.</w:t>
            </w:r>
          </w:p>
          <w:p w14:paraId="637A7486" w14:textId="77777777" w:rsidR="00DB7DCD" w:rsidRPr="00D95A9D" w:rsidRDefault="00DB7DCD" w:rsidP="00DB7DCD">
            <w:pPr>
              <w:rPr>
                <w:sz w:val="18"/>
                <w:szCs w:val="18"/>
              </w:rPr>
            </w:pPr>
          </w:p>
          <w:p w14:paraId="6BD5301D" w14:textId="77777777" w:rsidR="00DB7DCD" w:rsidRPr="00D95A9D" w:rsidRDefault="4B1F096C" w:rsidP="4B1F096C">
            <w:pPr>
              <w:rPr>
                <w:sz w:val="18"/>
                <w:szCs w:val="18"/>
                <w:u w:val="single"/>
              </w:rPr>
            </w:pPr>
            <w:r w:rsidRPr="00D95A9D">
              <w:rPr>
                <w:sz w:val="18"/>
                <w:szCs w:val="18"/>
                <w:u w:val="single"/>
              </w:rPr>
              <w:t>Odporúčanie:</w:t>
            </w:r>
          </w:p>
          <w:p w14:paraId="6CA3B6E7" w14:textId="77777777" w:rsidR="00DB7DCD" w:rsidRPr="00D95A9D" w:rsidRDefault="34661EDB" w:rsidP="34661EDB">
            <w:pPr>
              <w:pStyle w:val="Odsekzoznamu"/>
              <w:numPr>
                <w:ilvl w:val="0"/>
                <w:numId w:val="3"/>
              </w:numPr>
              <w:rPr>
                <w:sz w:val="18"/>
                <w:szCs w:val="18"/>
                <w:u w:val="single"/>
              </w:rPr>
            </w:pPr>
            <w:r w:rsidRPr="00D95A9D">
              <w:rPr>
                <w:sz w:val="18"/>
                <w:szCs w:val="18"/>
              </w:rPr>
              <w:t xml:space="preserve">Atribút je poskytovaný PZS,  ktorý poskytuje zdravotnú starostlivosť skupine dispezarizovaných pacientov </w:t>
            </w:r>
          </w:p>
          <w:p w14:paraId="5FACAB2F" w14:textId="77777777" w:rsidR="00DB7DCD" w:rsidRPr="00D95A9D" w:rsidRDefault="34661EDB" w:rsidP="34661EDB">
            <w:pPr>
              <w:pStyle w:val="Odsekzoznamu"/>
              <w:numPr>
                <w:ilvl w:val="1"/>
                <w:numId w:val="3"/>
              </w:numPr>
              <w:rPr>
                <w:sz w:val="18"/>
                <w:szCs w:val="18"/>
                <w:u w:val="single"/>
              </w:rPr>
            </w:pPr>
            <w:r w:rsidRPr="00D95A9D">
              <w:rPr>
                <w:sz w:val="18"/>
                <w:szCs w:val="18"/>
              </w:rPr>
              <w:t>Ak lekár nepracuje so skupinou pacientov, ktorí podliehajú dispenzarizácii atribút nie je používaný</w:t>
            </w:r>
          </w:p>
          <w:p w14:paraId="7E30203C" w14:textId="77777777" w:rsidR="00DB7DCD" w:rsidRPr="00D95A9D" w:rsidRDefault="34661EDB" w:rsidP="34661EDB">
            <w:pPr>
              <w:pStyle w:val="Odsekzoznamu"/>
              <w:numPr>
                <w:ilvl w:val="1"/>
                <w:numId w:val="3"/>
              </w:numPr>
              <w:rPr>
                <w:sz w:val="18"/>
                <w:szCs w:val="18"/>
                <w:u w:val="single"/>
              </w:rPr>
            </w:pPr>
            <w:r w:rsidRPr="00D95A9D">
              <w:rPr>
                <w:sz w:val="18"/>
                <w:szCs w:val="18"/>
              </w:rPr>
              <w:t>Ak lekár pracuje so skupinou pacientov, ktorí podliehajú dispenzarizácii je atribút vždy povinný zobraziť v rámci UI, prípadne je evidovaný v rámci dispenzáru</w:t>
            </w:r>
          </w:p>
        </w:tc>
      </w:tr>
      <w:tr w:rsidR="00DB7DCD" w:rsidRPr="00D95A9D" w14:paraId="7912DA09" w14:textId="77777777" w:rsidTr="003C2924">
        <w:trPr>
          <w:trHeight w:val="1013"/>
        </w:trPr>
        <w:tc>
          <w:tcPr>
            <w:tcW w:w="2183" w:type="dxa"/>
            <w:tcBorders>
              <w:top w:val="single" w:sz="4" w:space="0" w:color="auto"/>
              <w:left w:val="single" w:sz="4" w:space="0" w:color="auto"/>
              <w:bottom w:val="single" w:sz="4" w:space="0" w:color="auto"/>
              <w:right w:val="single" w:sz="4" w:space="0" w:color="auto"/>
            </w:tcBorders>
            <w:vAlign w:val="center"/>
          </w:tcPr>
          <w:p w14:paraId="2DF9BC46" w14:textId="77777777" w:rsidR="00DB7DCD" w:rsidRPr="00D95A9D" w:rsidRDefault="4B1F096C" w:rsidP="4B1F096C">
            <w:pPr>
              <w:rPr>
                <w:sz w:val="18"/>
                <w:szCs w:val="18"/>
              </w:rPr>
            </w:pPr>
            <w:r w:rsidRPr="00D95A9D">
              <w:rPr>
                <w:sz w:val="18"/>
                <w:szCs w:val="18"/>
              </w:rPr>
              <w:t>Odporúčanie</w:t>
            </w:r>
          </w:p>
          <w:p w14:paraId="60B88BD1" w14:textId="77777777" w:rsidR="00DB7DCD" w:rsidRPr="00D95A9D" w:rsidRDefault="4B1F096C" w:rsidP="4B1F096C">
            <w:pPr>
              <w:rPr>
                <w:sz w:val="18"/>
                <w:szCs w:val="18"/>
              </w:rPr>
            </w:pPr>
            <w:r w:rsidRPr="00D95A9D">
              <w:rPr>
                <w:sz w:val="18"/>
                <w:szCs w:val="18"/>
              </w:rPr>
              <w:t>(OV.7)</w:t>
            </w:r>
          </w:p>
        </w:tc>
        <w:tc>
          <w:tcPr>
            <w:tcW w:w="7173" w:type="dxa"/>
            <w:tcBorders>
              <w:top w:val="single" w:sz="4" w:space="0" w:color="auto"/>
              <w:left w:val="single" w:sz="4" w:space="0" w:color="auto"/>
              <w:bottom w:val="single" w:sz="4" w:space="0" w:color="auto"/>
              <w:right w:val="single" w:sz="4" w:space="0" w:color="auto"/>
            </w:tcBorders>
            <w:vAlign w:val="center"/>
          </w:tcPr>
          <w:p w14:paraId="22D8A838" w14:textId="77777777" w:rsidR="00DB7DCD" w:rsidRPr="00D95A9D" w:rsidRDefault="00595684" w:rsidP="00DB7DCD">
            <w:pPr>
              <w:rPr>
                <w:sz w:val="18"/>
                <w:szCs w:val="18"/>
              </w:rPr>
            </w:pPr>
            <w:r w:rsidRPr="00D95A9D">
              <w:rPr>
                <w:sz w:val="18"/>
                <w:szCs w:val="18"/>
              </w:rPr>
              <w:t xml:space="preserve">Odporúčanie ďalšieho postupu, resp. odporúčanie ďalšej liečby pacienta. </w:t>
            </w:r>
          </w:p>
          <w:p w14:paraId="6CBA3745" w14:textId="77777777" w:rsidR="00595684" w:rsidRPr="00D95A9D" w:rsidRDefault="00595684" w:rsidP="00DB7DCD">
            <w:pPr>
              <w:rPr>
                <w:sz w:val="18"/>
                <w:szCs w:val="18"/>
              </w:rPr>
            </w:pPr>
          </w:p>
          <w:p w14:paraId="3EE7447B" w14:textId="77777777" w:rsidR="00DB7DCD" w:rsidRPr="00D95A9D" w:rsidRDefault="4B1F096C" w:rsidP="4B1F096C">
            <w:pPr>
              <w:rPr>
                <w:sz w:val="18"/>
                <w:szCs w:val="18"/>
                <w:u w:val="single"/>
              </w:rPr>
            </w:pPr>
            <w:r w:rsidRPr="00D95A9D">
              <w:rPr>
                <w:sz w:val="18"/>
                <w:szCs w:val="18"/>
                <w:u w:val="single"/>
              </w:rPr>
              <w:t xml:space="preserve">Odporúčanie: </w:t>
            </w:r>
          </w:p>
          <w:p w14:paraId="493B0A9C" w14:textId="77777777" w:rsidR="00DB7DCD" w:rsidRPr="00D95A9D" w:rsidRDefault="4B1F096C" w:rsidP="4B1F096C">
            <w:pPr>
              <w:pStyle w:val="Odsekzoznamu"/>
              <w:numPr>
                <w:ilvl w:val="0"/>
                <w:numId w:val="3"/>
              </w:numPr>
              <w:rPr>
                <w:sz w:val="18"/>
                <w:szCs w:val="18"/>
              </w:rPr>
            </w:pPr>
            <w:r w:rsidRPr="00D95A9D">
              <w:rPr>
                <w:sz w:val="18"/>
                <w:szCs w:val="18"/>
              </w:rPr>
              <w:t xml:space="preserve">Zapisuje ošetrujúci lekár, ak je odporúčanie v IS PZS evidované ako samostatné pole (atribút) </w:t>
            </w:r>
          </w:p>
        </w:tc>
      </w:tr>
      <w:tr w:rsidR="00DB7DCD" w:rsidRPr="00D95A9D" w14:paraId="09C3E46C" w14:textId="77777777" w:rsidTr="003C2924">
        <w:trPr>
          <w:trHeight w:val="3502"/>
        </w:trPr>
        <w:tc>
          <w:tcPr>
            <w:tcW w:w="2183" w:type="dxa"/>
            <w:tcBorders>
              <w:top w:val="single" w:sz="4" w:space="0" w:color="auto"/>
              <w:left w:val="single" w:sz="4" w:space="0" w:color="auto"/>
              <w:bottom w:val="single" w:sz="4" w:space="0" w:color="auto"/>
              <w:right w:val="single" w:sz="4" w:space="0" w:color="auto"/>
            </w:tcBorders>
            <w:vAlign w:val="center"/>
          </w:tcPr>
          <w:p w14:paraId="63438387" w14:textId="77777777" w:rsidR="00DB7DCD" w:rsidRPr="00D95A9D" w:rsidRDefault="4B1F096C" w:rsidP="4B1F096C">
            <w:pPr>
              <w:rPr>
                <w:sz w:val="18"/>
                <w:szCs w:val="18"/>
              </w:rPr>
            </w:pPr>
            <w:r w:rsidRPr="00D95A9D">
              <w:rPr>
                <w:sz w:val="18"/>
                <w:szCs w:val="18"/>
              </w:rPr>
              <w:t>Urgentnosť vyšetrenia</w:t>
            </w:r>
            <w:r w:rsidR="10BBE82C" w:rsidRPr="00D95A9D">
              <w:br/>
            </w:r>
            <w:r w:rsidRPr="00D95A9D">
              <w:rPr>
                <w:sz w:val="18"/>
                <w:szCs w:val="18"/>
              </w:rPr>
              <w:t>(OV.8)</w:t>
            </w:r>
          </w:p>
        </w:tc>
        <w:tc>
          <w:tcPr>
            <w:tcW w:w="7173" w:type="dxa"/>
            <w:tcBorders>
              <w:top w:val="single" w:sz="4" w:space="0" w:color="auto"/>
              <w:left w:val="single" w:sz="4" w:space="0" w:color="auto"/>
              <w:bottom w:val="single" w:sz="4" w:space="0" w:color="auto"/>
              <w:right w:val="single" w:sz="4" w:space="0" w:color="auto"/>
            </w:tcBorders>
            <w:vAlign w:val="center"/>
          </w:tcPr>
          <w:p w14:paraId="3019C06A" w14:textId="77777777" w:rsidR="00DB7DCD" w:rsidRPr="00D95A9D" w:rsidRDefault="00595684" w:rsidP="00DB7DCD">
            <w:pPr>
              <w:rPr>
                <w:sz w:val="18"/>
                <w:szCs w:val="18"/>
              </w:rPr>
            </w:pPr>
            <w:r w:rsidRPr="00D95A9D">
              <w:rPr>
                <w:sz w:val="18"/>
                <w:szCs w:val="18"/>
              </w:rPr>
              <w:t xml:space="preserve">Urgentnosť vyšetrenia. Odkaz na číselník, obsahujúci stupne urgentnosti resp. naliehavosti vyšetrenia. </w:t>
            </w:r>
          </w:p>
          <w:p w14:paraId="66F76B56" w14:textId="77777777" w:rsidR="00595684" w:rsidRPr="00D95A9D" w:rsidRDefault="00595684" w:rsidP="00DB7DCD">
            <w:pPr>
              <w:rPr>
                <w:sz w:val="18"/>
                <w:szCs w:val="18"/>
              </w:rPr>
            </w:pPr>
          </w:p>
          <w:p w14:paraId="3CDDB15D" w14:textId="77777777" w:rsidR="00DB7DCD" w:rsidRPr="00D95A9D" w:rsidRDefault="4B1F096C" w:rsidP="4B1F096C">
            <w:pPr>
              <w:rPr>
                <w:sz w:val="18"/>
                <w:szCs w:val="18"/>
                <w:u w:val="single"/>
              </w:rPr>
            </w:pPr>
            <w:r w:rsidRPr="00D95A9D">
              <w:rPr>
                <w:sz w:val="18"/>
                <w:szCs w:val="18"/>
                <w:u w:val="single"/>
              </w:rPr>
              <w:t xml:space="preserve">Odporúčanie: </w:t>
            </w:r>
          </w:p>
          <w:p w14:paraId="1FE9FE93" w14:textId="77777777" w:rsidR="00DB7DCD" w:rsidRPr="00D95A9D" w:rsidRDefault="4B1F096C" w:rsidP="4B1F096C">
            <w:pPr>
              <w:pStyle w:val="Odsekzoznamu"/>
              <w:numPr>
                <w:ilvl w:val="0"/>
                <w:numId w:val="3"/>
              </w:numPr>
              <w:rPr>
                <w:sz w:val="18"/>
                <w:szCs w:val="18"/>
              </w:rPr>
            </w:pPr>
            <w:r w:rsidRPr="00D95A9D">
              <w:rPr>
                <w:sz w:val="18"/>
                <w:szCs w:val="18"/>
              </w:rPr>
              <w:t>Urgentnosť vypĺňa ošetrujúci lekár</w:t>
            </w:r>
          </w:p>
          <w:p w14:paraId="6ED8134F" w14:textId="77777777" w:rsidR="00DB7DCD" w:rsidRPr="00D95A9D" w:rsidRDefault="4B1F096C" w:rsidP="4B1F096C">
            <w:pPr>
              <w:pStyle w:val="Odsekzoznamu"/>
              <w:numPr>
                <w:ilvl w:val="0"/>
                <w:numId w:val="3"/>
              </w:numPr>
              <w:rPr>
                <w:sz w:val="18"/>
                <w:szCs w:val="18"/>
              </w:rPr>
            </w:pPr>
            <w:r w:rsidRPr="00D95A9D">
              <w:rPr>
                <w:sz w:val="18"/>
                <w:szCs w:val="18"/>
              </w:rPr>
              <w:t>Nakoľko hodnota je daná číselníkom je možné automaticky generovať hodnotu  v závislosti od vybraných situácii</w:t>
            </w:r>
          </w:p>
          <w:p w14:paraId="7269A998" w14:textId="77777777" w:rsidR="00DB7DCD" w:rsidRPr="00D95A9D" w:rsidRDefault="4B1F096C" w:rsidP="4B1F096C">
            <w:pPr>
              <w:pStyle w:val="Odsekzoznamu"/>
              <w:numPr>
                <w:ilvl w:val="0"/>
                <w:numId w:val="3"/>
              </w:numPr>
              <w:rPr>
                <w:sz w:val="18"/>
                <w:szCs w:val="18"/>
              </w:rPr>
            </w:pPr>
            <w:r w:rsidRPr="00D95A9D">
              <w:rPr>
                <w:sz w:val="18"/>
                <w:szCs w:val="18"/>
              </w:rPr>
              <w:t>Na základe urgentnosti VL, ku ktorému je vytváraná odpoveď</w:t>
            </w:r>
          </w:p>
          <w:p w14:paraId="5A9C1BA3" w14:textId="77777777" w:rsidR="00DB7DCD" w:rsidRPr="00D95A9D" w:rsidRDefault="4B1F096C" w:rsidP="4B1F096C">
            <w:pPr>
              <w:pStyle w:val="Odsekzoznamu"/>
              <w:numPr>
                <w:ilvl w:val="0"/>
                <w:numId w:val="3"/>
              </w:numPr>
              <w:rPr>
                <w:sz w:val="18"/>
                <w:szCs w:val="18"/>
              </w:rPr>
            </w:pPr>
            <w:r w:rsidRPr="00D95A9D">
              <w:rPr>
                <w:sz w:val="18"/>
                <w:szCs w:val="18"/>
              </w:rPr>
              <w:t xml:space="preserve">Hodnota „urgentné“ je default zobrazovaná pri type správy z vyšetrenia „Záznam o urgentnej zdravotnej starostlivosti“ </w:t>
            </w:r>
          </w:p>
          <w:p w14:paraId="31DD19F4" w14:textId="77777777" w:rsidR="00DB7DCD" w:rsidRPr="00D95A9D" w:rsidRDefault="4B1F096C" w:rsidP="4B1F096C">
            <w:pPr>
              <w:pStyle w:val="Odsekzoznamu"/>
              <w:rPr>
                <w:sz w:val="18"/>
                <w:szCs w:val="18"/>
              </w:rPr>
            </w:pPr>
            <w:r w:rsidRPr="00D95A9D">
              <w:rPr>
                <w:sz w:val="18"/>
                <w:szCs w:val="18"/>
              </w:rPr>
              <w:t xml:space="preserve">(týmto atribútom je možné odlíšiť, či v momente poskytnutia urgentnej zdravotnej starostlivosti išlo o nevyhnutné = urgentné vyšetrenie alebo bežné vyšetrenie, ktoré bolo možné riešiť návštevou VAS alebo ŠAS) </w:t>
            </w:r>
          </w:p>
          <w:p w14:paraId="0A396209" w14:textId="77777777" w:rsidR="00DB7DCD" w:rsidRPr="00D95A9D" w:rsidRDefault="00DB7DCD" w:rsidP="00DB7DCD">
            <w:pPr>
              <w:pStyle w:val="Odsekzoznamu"/>
              <w:rPr>
                <w:sz w:val="18"/>
                <w:szCs w:val="18"/>
              </w:rPr>
            </w:pPr>
          </w:p>
          <w:p w14:paraId="5672B62E" w14:textId="77777777" w:rsidR="00DB7DCD" w:rsidRPr="00D95A9D" w:rsidRDefault="4B1F096C" w:rsidP="4B1F096C">
            <w:pPr>
              <w:rPr>
                <w:sz w:val="18"/>
                <w:szCs w:val="18"/>
              </w:rPr>
            </w:pPr>
            <w:r w:rsidRPr="00D95A9D">
              <w:rPr>
                <w:sz w:val="18"/>
                <w:szCs w:val="18"/>
              </w:rPr>
              <w:t xml:space="preserve">OID: </w:t>
            </w:r>
            <w:r w:rsidRPr="00D95A9D">
              <w:rPr>
                <w:rFonts w:ascii="Trebuchet MS" w:eastAsia="Trebuchet MS" w:hAnsi="Trebuchet MS" w:cs="Trebuchet MS"/>
                <w:color w:val="000000"/>
                <w:sz w:val="18"/>
                <w:szCs w:val="18"/>
              </w:rPr>
              <w:t xml:space="preserve">1.3.158.00165387.100.10.123 </w:t>
            </w:r>
          </w:p>
        </w:tc>
      </w:tr>
      <w:tr w:rsidR="00DB7DCD" w:rsidRPr="00D95A9D" w14:paraId="2F106E8F" w14:textId="77777777" w:rsidTr="003C2924">
        <w:trPr>
          <w:trHeight w:val="830"/>
        </w:trPr>
        <w:tc>
          <w:tcPr>
            <w:tcW w:w="2183" w:type="dxa"/>
            <w:tcBorders>
              <w:top w:val="single" w:sz="4" w:space="0" w:color="auto"/>
              <w:left w:val="single" w:sz="4" w:space="0" w:color="auto"/>
              <w:bottom w:val="single" w:sz="4" w:space="0" w:color="auto"/>
              <w:right w:val="single" w:sz="4" w:space="0" w:color="auto"/>
            </w:tcBorders>
            <w:vAlign w:val="center"/>
          </w:tcPr>
          <w:p w14:paraId="3B1EB151" w14:textId="77777777" w:rsidR="00DB7DCD" w:rsidRPr="00D95A9D" w:rsidRDefault="4B1F096C" w:rsidP="4B1F096C">
            <w:pPr>
              <w:rPr>
                <w:sz w:val="18"/>
                <w:szCs w:val="18"/>
              </w:rPr>
            </w:pPr>
            <w:r w:rsidRPr="00D95A9D">
              <w:rPr>
                <w:sz w:val="18"/>
                <w:szCs w:val="18"/>
              </w:rPr>
              <w:t xml:space="preserve">Diagnostický záver </w:t>
            </w:r>
          </w:p>
          <w:p w14:paraId="23853F1A" w14:textId="77777777" w:rsidR="00DB7DCD" w:rsidRPr="00D95A9D" w:rsidRDefault="4B1F096C" w:rsidP="4B1F096C">
            <w:pPr>
              <w:rPr>
                <w:sz w:val="18"/>
                <w:szCs w:val="18"/>
              </w:rPr>
            </w:pPr>
            <w:r w:rsidRPr="00D95A9D">
              <w:rPr>
                <w:sz w:val="18"/>
                <w:szCs w:val="18"/>
              </w:rPr>
              <w:t>(OV.9)</w:t>
            </w:r>
          </w:p>
        </w:tc>
        <w:tc>
          <w:tcPr>
            <w:tcW w:w="7173" w:type="dxa"/>
            <w:tcBorders>
              <w:top w:val="single" w:sz="4" w:space="0" w:color="auto"/>
              <w:left w:val="single" w:sz="4" w:space="0" w:color="auto"/>
              <w:bottom w:val="single" w:sz="4" w:space="0" w:color="auto"/>
              <w:right w:val="single" w:sz="4" w:space="0" w:color="auto"/>
            </w:tcBorders>
            <w:vAlign w:val="center"/>
          </w:tcPr>
          <w:p w14:paraId="49D297A5" w14:textId="77777777" w:rsidR="00DB7DCD" w:rsidRPr="00D95A9D" w:rsidRDefault="00595684" w:rsidP="4B1F096C">
            <w:pPr>
              <w:rPr>
                <w:sz w:val="18"/>
                <w:szCs w:val="18"/>
              </w:rPr>
            </w:pPr>
            <w:r w:rsidRPr="00D95A9D">
              <w:rPr>
                <w:sz w:val="18"/>
                <w:szCs w:val="18"/>
              </w:rPr>
              <w:t>Informácie ohľadom diagnóz, ktoré má pacient pri ukončení vyšetrení. Diagnózu je možné definovať výberom diagnózy z číselníka (MKCH10) s doplnením slovného popisu diagnózy. Tiež je možné definovať hlavnú aj život ovplyvňujúcu diagnózu. Hlavná diagnóza môže byť vždy maximálne jedna.</w:t>
            </w:r>
          </w:p>
        </w:tc>
      </w:tr>
      <w:tr w:rsidR="00DB7DCD" w:rsidRPr="00D95A9D" w14:paraId="126EB1E0" w14:textId="77777777" w:rsidTr="003C2924">
        <w:trPr>
          <w:trHeight w:val="626"/>
        </w:trPr>
        <w:tc>
          <w:tcPr>
            <w:tcW w:w="2183" w:type="dxa"/>
            <w:tcBorders>
              <w:top w:val="single" w:sz="4" w:space="0" w:color="auto"/>
              <w:left w:val="single" w:sz="4" w:space="0" w:color="auto"/>
              <w:bottom w:val="single" w:sz="4" w:space="0" w:color="auto"/>
              <w:right w:val="single" w:sz="4" w:space="0" w:color="auto"/>
            </w:tcBorders>
            <w:vAlign w:val="center"/>
          </w:tcPr>
          <w:p w14:paraId="246E20B8" w14:textId="77777777" w:rsidR="00DB7DCD" w:rsidRPr="00D95A9D" w:rsidRDefault="4B1F096C" w:rsidP="4B1F096C">
            <w:pPr>
              <w:rPr>
                <w:sz w:val="18"/>
                <w:szCs w:val="18"/>
              </w:rPr>
            </w:pPr>
            <w:r w:rsidRPr="00D95A9D">
              <w:rPr>
                <w:sz w:val="18"/>
                <w:szCs w:val="18"/>
              </w:rPr>
              <w:t>Diagnóza</w:t>
            </w:r>
            <w:r w:rsidR="10BBE82C" w:rsidRPr="00D95A9D">
              <w:br/>
            </w:r>
            <w:r w:rsidRPr="00D95A9D">
              <w:rPr>
                <w:sz w:val="18"/>
                <w:szCs w:val="18"/>
              </w:rPr>
              <w:t>(OV.9.1)</w:t>
            </w:r>
          </w:p>
        </w:tc>
        <w:tc>
          <w:tcPr>
            <w:tcW w:w="7173" w:type="dxa"/>
            <w:tcBorders>
              <w:top w:val="single" w:sz="4" w:space="0" w:color="auto"/>
              <w:left w:val="single" w:sz="4" w:space="0" w:color="auto"/>
              <w:bottom w:val="single" w:sz="4" w:space="0" w:color="auto"/>
              <w:right w:val="single" w:sz="4" w:space="0" w:color="auto"/>
            </w:tcBorders>
            <w:vAlign w:val="center"/>
          </w:tcPr>
          <w:p w14:paraId="2FE9F23C" w14:textId="4AC49624" w:rsidR="00595684" w:rsidRPr="00D95A9D" w:rsidRDefault="00595684" w:rsidP="00595684">
            <w:pPr>
              <w:rPr>
                <w:rStyle w:val="Hypertextovprepojenie"/>
                <w:color w:val="auto"/>
                <w:sz w:val="18"/>
                <w:szCs w:val="18"/>
                <w:u w:val="none"/>
              </w:rPr>
            </w:pPr>
            <w:r w:rsidRPr="00D95A9D">
              <w:rPr>
                <w:rStyle w:val="Hypertextovprepojenie"/>
                <w:color w:val="auto"/>
                <w:sz w:val="18"/>
                <w:szCs w:val="18"/>
                <w:u w:val="none"/>
              </w:rPr>
              <w:t xml:space="preserve">Diagnóza pacienta, </w:t>
            </w:r>
            <w:r w:rsidR="00D7212B">
              <w:rPr>
                <w:rStyle w:val="Hypertextovprepojenie"/>
                <w:color w:val="auto"/>
                <w:sz w:val="18"/>
                <w:szCs w:val="18"/>
                <w:u w:val="none"/>
              </w:rPr>
              <w:t>podľa</w:t>
            </w:r>
            <w:r w:rsidR="00D7212B" w:rsidRPr="00595684">
              <w:rPr>
                <w:rStyle w:val="Hypertextovprepojenie"/>
                <w:color w:val="auto"/>
                <w:sz w:val="18"/>
                <w:szCs w:val="18"/>
                <w:u w:val="none"/>
              </w:rPr>
              <w:t xml:space="preserve"> číselníka MKCH10</w:t>
            </w:r>
            <w:r w:rsidR="00D7212B">
              <w:rPr>
                <w:rStyle w:val="Hypertextovprepojenie"/>
                <w:color w:val="auto"/>
                <w:sz w:val="18"/>
                <w:szCs w:val="18"/>
                <w:u w:val="none"/>
              </w:rPr>
              <w:t>. Diagnózu je možné doplniť upresnením vo forme</w:t>
            </w:r>
            <w:r w:rsidR="00D7212B" w:rsidRPr="00595684">
              <w:rPr>
                <w:rStyle w:val="Hypertextovprepojenie"/>
                <w:color w:val="auto"/>
                <w:sz w:val="18"/>
                <w:szCs w:val="18"/>
                <w:u w:val="none"/>
              </w:rPr>
              <w:t xml:space="preserve"> voľn</w:t>
            </w:r>
            <w:r w:rsidR="00D7212B">
              <w:rPr>
                <w:rStyle w:val="Hypertextovprepojenie"/>
                <w:color w:val="auto"/>
                <w:sz w:val="18"/>
                <w:szCs w:val="18"/>
                <w:u w:val="none"/>
              </w:rPr>
              <w:t>ého</w:t>
            </w:r>
            <w:r w:rsidR="00D7212B" w:rsidRPr="00595684">
              <w:rPr>
                <w:rStyle w:val="Hypertextovprepojenie"/>
                <w:color w:val="auto"/>
                <w:sz w:val="18"/>
                <w:szCs w:val="18"/>
                <w:u w:val="none"/>
              </w:rPr>
              <w:t xml:space="preserve"> text</w:t>
            </w:r>
            <w:r w:rsidR="00D7212B">
              <w:rPr>
                <w:rStyle w:val="Hypertextovprepojenie"/>
                <w:color w:val="auto"/>
                <w:sz w:val="18"/>
                <w:szCs w:val="18"/>
                <w:u w:val="none"/>
              </w:rPr>
              <w:t>u</w:t>
            </w:r>
            <w:r w:rsidR="00D7212B" w:rsidRPr="00595684">
              <w:rPr>
                <w:rStyle w:val="Hypertextovprepojenie"/>
                <w:color w:val="auto"/>
                <w:sz w:val="18"/>
                <w:szCs w:val="18"/>
                <w:u w:val="none"/>
              </w:rPr>
              <w:t xml:space="preserve">. </w:t>
            </w:r>
            <w:r w:rsidRPr="00D95A9D">
              <w:rPr>
                <w:rStyle w:val="Hypertextovprepojenie"/>
                <w:color w:val="auto"/>
                <w:sz w:val="18"/>
                <w:szCs w:val="18"/>
                <w:u w:val="none"/>
              </w:rPr>
              <w:t xml:space="preserve">Využíva sa vo viacerých archetypoch. Ako diagnóza po prijatí pacienta do ústavnej starostlivosti, diagnóza na základe, ktorej bol liek predpísaný lekárom, diagnóza pre odporúčania na vyšetrenie alebo žiadanku.  </w:t>
            </w:r>
          </w:p>
          <w:p w14:paraId="3CFEB4E6" w14:textId="77777777" w:rsidR="00DB7DCD" w:rsidRPr="00D95A9D" w:rsidRDefault="00A10E40" w:rsidP="4B1F096C">
            <w:pPr>
              <w:rPr>
                <w:sz w:val="18"/>
                <w:szCs w:val="18"/>
              </w:rPr>
            </w:pPr>
            <w:hyperlink w:anchor="Diagnosticky_zaver" w:history="1">
              <w:r w:rsidR="4B1F096C" w:rsidRPr="00D95A9D">
                <w:rPr>
                  <w:rStyle w:val="Hypertextovprepojenie"/>
                  <w:sz w:val="18"/>
                  <w:szCs w:val="18"/>
                </w:rPr>
                <w:t>CEN-EN13606-CLUSTER.Diagnoza.v1</w:t>
              </w:r>
            </w:hyperlink>
          </w:p>
        </w:tc>
      </w:tr>
      <w:tr w:rsidR="00812E6A" w:rsidRPr="00D95A9D" w14:paraId="5349F50B" w14:textId="77777777" w:rsidTr="003C2924">
        <w:trPr>
          <w:trHeight w:val="626"/>
        </w:trPr>
        <w:tc>
          <w:tcPr>
            <w:tcW w:w="2183" w:type="dxa"/>
            <w:tcBorders>
              <w:top w:val="single" w:sz="4" w:space="0" w:color="auto"/>
              <w:left w:val="single" w:sz="4" w:space="0" w:color="auto"/>
              <w:bottom w:val="single" w:sz="4" w:space="0" w:color="auto"/>
              <w:right w:val="single" w:sz="4" w:space="0" w:color="auto"/>
            </w:tcBorders>
          </w:tcPr>
          <w:p w14:paraId="3BAA9B71" w14:textId="77777777" w:rsidR="00812E6A" w:rsidRPr="00D95A9D" w:rsidRDefault="4B1F096C" w:rsidP="4B1F096C">
            <w:pPr>
              <w:rPr>
                <w:sz w:val="18"/>
                <w:szCs w:val="18"/>
              </w:rPr>
            </w:pPr>
            <w:r w:rsidRPr="00D95A9D">
              <w:rPr>
                <w:sz w:val="18"/>
                <w:szCs w:val="18"/>
              </w:rPr>
              <w:t>Hlavná diagnóza</w:t>
            </w:r>
            <w:r w:rsidR="10BBE82C" w:rsidRPr="00D95A9D">
              <w:br/>
            </w:r>
            <w:r w:rsidRPr="00D95A9D">
              <w:rPr>
                <w:sz w:val="18"/>
                <w:szCs w:val="18"/>
              </w:rPr>
              <w:t>(OV.9.2)</w:t>
            </w:r>
          </w:p>
        </w:tc>
        <w:tc>
          <w:tcPr>
            <w:tcW w:w="7173" w:type="dxa"/>
            <w:tcBorders>
              <w:top w:val="single" w:sz="4" w:space="0" w:color="auto"/>
              <w:left w:val="single" w:sz="4" w:space="0" w:color="auto"/>
              <w:bottom w:val="single" w:sz="4" w:space="0" w:color="auto"/>
              <w:right w:val="single" w:sz="4" w:space="0" w:color="auto"/>
            </w:tcBorders>
          </w:tcPr>
          <w:p w14:paraId="1B1A1951" w14:textId="77777777" w:rsidR="00812E6A" w:rsidRPr="00D95A9D" w:rsidRDefault="00E53F10" w:rsidP="4B1F096C">
            <w:pPr>
              <w:rPr>
                <w:sz w:val="18"/>
                <w:szCs w:val="18"/>
              </w:rPr>
            </w:pPr>
            <w:r w:rsidRPr="00D95A9D">
              <w:rPr>
                <w:sz w:val="18"/>
                <w:szCs w:val="18"/>
              </w:rPr>
              <w:t>Príznak, že daná diagnóza je hlavná.</w:t>
            </w:r>
          </w:p>
        </w:tc>
      </w:tr>
      <w:tr w:rsidR="00812E6A" w:rsidRPr="00D95A9D" w14:paraId="53341E78" w14:textId="77777777" w:rsidTr="003C2924">
        <w:trPr>
          <w:trHeight w:val="523"/>
        </w:trPr>
        <w:tc>
          <w:tcPr>
            <w:tcW w:w="2183" w:type="dxa"/>
            <w:tcBorders>
              <w:top w:val="single" w:sz="4" w:space="0" w:color="auto"/>
              <w:left w:val="single" w:sz="4" w:space="0" w:color="auto"/>
              <w:bottom w:val="single" w:sz="4" w:space="0" w:color="auto"/>
              <w:right w:val="single" w:sz="4" w:space="0" w:color="auto"/>
            </w:tcBorders>
            <w:vAlign w:val="center"/>
          </w:tcPr>
          <w:p w14:paraId="574A7ED0" w14:textId="77777777" w:rsidR="00812E6A" w:rsidRPr="00D95A9D" w:rsidRDefault="4B1F096C" w:rsidP="4B1F096C">
            <w:pPr>
              <w:rPr>
                <w:sz w:val="18"/>
                <w:szCs w:val="18"/>
              </w:rPr>
            </w:pPr>
            <w:r w:rsidRPr="00D95A9D">
              <w:rPr>
                <w:sz w:val="18"/>
                <w:szCs w:val="18"/>
              </w:rPr>
              <w:t>Život ovplyvňujúca diagnóza</w:t>
            </w:r>
          </w:p>
          <w:p w14:paraId="5FEFC6E7" w14:textId="77777777" w:rsidR="00812E6A" w:rsidRPr="00D95A9D" w:rsidRDefault="4B1F096C" w:rsidP="4B1F096C">
            <w:pPr>
              <w:rPr>
                <w:sz w:val="18"/>
                <w:szCs w:val="18"/>
              </w:rPr>
            </w:pPr>
            <w:r w:rsidRPr="00D95A9D">
              <w:rPr>
                <w:sz w:val="18"/>
                <w:szCs w:val="18"/>
              </w:rPr>
              <w:t>(OV.9.3)</w:t>
            </w:r>
          </w:p>
        </w:tc>
        <w:tc>
          <w:tcPr>
            <w:tcW w:w="7173" w:type="dxa"/>
            <w:tcBorders>
              <w:top w:val="single" w:sz="4" w:space="0" w:color="auto"/>
              <w:left w:val="single" w:sz="4" w:space="0" w:color="auto"/>
              <w:bottom w:val="single" w:sz="4" w:space="0" w:color="auto"/>
              <w:right w:val="single" w:sz="4" w:space="0" w:color="auto"/>
            </w:tcBorders>
            <w:vAlign w:val="center"/>
          </w:tcPr>
          <w:p w14:paraId="0CAE87DA" w14:textId="77777777" w:rsidR="00E53F10" w:rsidRPr="00D95A9D" w:rsidRDefault="00E53F10" w:rsidP="4B1F096C">
            <w:pPr>
              <w:rPr>
                <w:sz w:val="18"/>
                <w:szCs w:val="18"/>
              </w:rPr>
            </w:pPr>
            <w:r w:rsidRPr="00D95A9D">
              <w:rPr>
                <w:sz w:val="18"/>
                <w:szCs w:val="18"/>
              </w:rPr>
              <w:t>Príznak život ovplyvňujúcej diagnózy.</w:t>
            </w:r>
          </w:p>
          <w:p w14:paraId="1E9E7A4F" w14:textId="77777777" w:rsidR="00812E6A" w:rsidRPr="00D95A9D" w:rsidRDefault="00812E6A" w:rsidP="00812E6A">
            <w:pPr>
              <w:rPr>
                <w:sz w:val="18"/>
                <w:szCs w:val="18"/>
              </w:rPr>
            </w:pPr>
          </w:p>
          <w:p w14:paraId="40C6E072" w14:textId="77777777" w:rsidR="00812E6A" w:rsidRPr="00D95A9D" w:rsidRDefault="4B1F096C" w:rsidP="4B1F096C">
            <w:pPr>
              <w:rPr>
                <w:sz w:val="18"/>
                <w:szCs w:val="18"/>
                <w:u w:val="single"/>
              </w:rPr>
            </w:pPr>
            <w:r w:rsidRPr="00D95A9D">
              <w:rPr>
                <w:sz w:val="18"/>
                <w:szCs w:val="18"/>
                <w:u w:val="single"/>
              </w:rPr>
              <w:t>Odporúčanie:</w:t>
            </w:r>
          </w:p>
          <w:p w14:paraId="289D54A6" w14:textId="77777777" w:rsidR="00812E6A" w:rsidRPr="00D95A9D" w:rsidRDefault="4B1F096C" w:rsidP="4B1F096C">
            <w:pPr>
              <w:pStyle w:val="Odsekzoznamu"/>
              <w:numPr>
                <w:ilvl w:val="0"/>
                <w:numId w:val="3"/>
              </w:numPr>
              <w:rPr>
                <w:sz w:val="18"/>
                <w:szCs w:val="18"/>
              </w:rPr>
            </w:pPr>
            <w:r w:rsidRPr="00D95A9D">
              <w:rPr>
                <w:sz w:val="18"/>
                <w:szCs w:val="18"/>
              </w:rPr>
              <w:t>Diagnózy sú automaticky validované na pozadí lekára bez potreby zaškrtávania lekárom</w:t>
            </w:r>
          </w:p>
          <w:p w14:paraId="36C538F9" w14:textId="72C0B2B9" w:rsidR="00E53F10" w:rsidRPr="00D95A9D" w:rsidRDefault="00E53F10" w:rsidP="4B1F096C">
            <w:pPr>
              <w:pStyle w:val="Odsekzoznamu"/>
              <w:numPr>
                <w:ilvl w:val="0"/>
                <w:numId w:val="3"/>
              </w:numPr>
              <w:rPr>
                <w:sz w:val="18"/>
                <w:szCs w:val="18"/>
              </w:rPr>
            </w:pPr>
            <w:r w:rsidRPr="00D95A9D">
              <w:rPr>
                <w:sz w:val="18"/>
                <w:szCs w:val="18"/>
              </w:rPr>
              <w:t xml:space="preserve">Diagnózy, ktoré sú takto automaticky označené </w:t>
            </w:r>
            <w:r w:rsidR="00D7212B">
              <w:rPr>
                <w:sz w:val="18"/>
                <w:szCs w:val="18"/>
              </w:rPr>
              <w:t>(podľa príznaku z číselníka diagnóz)</w:t>
            </w:r>
            <w:r w:rsidRPr="00D95A9D">
              <w:rPr>
                <w:sz w:val="18"/>
                <w:szCs w:val="18"/>
              </w:rPr>
              <w:t>, už nie je možné odznačiť</w:t>
            </w:r>
          </w:p>
          <w:p w14:paraId="47278C09" w14:textId="77777777" w:rsidR="00E53F10" w:rsidRPr="00D95A9D" w:rsidRDefault="00E53F10" w:rsidP="4B1F096C">
            <w:pPr>
              <w:pStyle w:val="Odsekzoznamu"/>
              <w:numPr>
                <w:ilvl w:val="0"/>
                <w:numId w:val="3"/>
              </w:numPr>
              <w:rPr>
                <w:sz w:val="18"/>
                <w:szCs w:val="18"/>
              </w:rPr>
            </w:pPr>
            <w:r w:rsidRPr="00D95A9D">
              <w:rPr>
                <w:sz w:val="18"/>
                <w:szCs w:val="18"/>
              </w:rPr>
              <w:t>Lekár môže týmto príznakom podľa uváženia označiť aj ďalšie diagnózy</w:t>
            </w:r>
          </w:p>
        </w:tc>
      </w:tr>
      <w:tr w:rsidR="00812E6A" w:rsidRPr="00D95A9D" w14:paraId="636C8816" w14:textId="77777777" w:rsidTr="003C2924">
        <w:trPr>
          <w:trHeight w:val="1186"/>
        </w:trPr>
        <w:tc>
          <w:tcPr>
            <w:tcW w:w="2183" w:type="dxa"/>
            <w:tcBorders>
              <w:top w:val="single" w:sz="4" w:space="0" w:color="auto"/>
              <w:left w:val="single" w:sz="4" w:space="0" w:color="auto"/>
              <w:bottom w:val="single" w:sz="4" w:space="0" w:color="auto"/>
              <w:right w:val="single" w:sz="4" w:space="0" w:color="auto"/>
            </w:tcBorders>
            <w:vAlign w:val="center"/>
          </w:tcPr>
          <w:p w14:paraId="1181BC56" w14:textId="77777777" w:rsidR="00812E6A" w:rsidRPr="00D95A9D" w:rsidRDefault="4B1F096C" w:rsidP="4B1F096C">
            <w:pPr>
              <w:rPr>
                <w:sz w:val="18"/>
                <w:szCs w:val="18"/>
              </w:rPr>
            </w:pPr>
            <w:r w:rsidRPr="00D95A9D">
              <w:rPr>
                <w:sz w:val="18"/>
                <w:szCs w:val="18"/>
              </w:rPr>
              <w:lastRenderedPageBreak/>
              <w:t>Odosielajúci lekár</w:t>
            </w:r>
            <w:r w:rsidR="10BBE82C" w:rsidRPr="00D95A9D">
              <w:br/>
            </w:r>
            <w:r w:rsidRPr="00D95A9D">
              <w:rPr>
                <w:sz w:val="18"/>
                <w:szCs w:val="18"/>
              </w:rPr>
              <w:t>(OV.10)</w:t>
            </w:r>
          </w:p>
        </w:tc>
        <w:tc>
          <w:tcPr>
            <w:tcW w:w="7173" w:type="dxa"/>
            <w:tcBorders>
              <w:top w:val="single" w:sz="4" w:space="0" w:color="auto"/>
              <w:left w:val="single" w:sz="4" w:space="0" w:color="auto"/>
              <w:bottom w:val="single" w:sz="4" w:space="0" w:color="auto"/>
              <w:right w:val="single" w:sz="4" w:space="0" w:color="auto"/>
            </w:tcBorders>
            <w:vAlign w:val="center"/>
          </w:tcPr>
          <w:p w14:paraId="3922E172" w14:textId="77777777" w:rsidR="00AA67EC" w:rsidRPr="00D95A9D" w:rsidRDefault="00AA67EC" w:rsidP="00AA67EC">
            <w:pPr>
              <w:rPr>
                <w:sz w:val="18"/>
                <w:szCs w:val="18"/>
              </w:rPr>
            </w:pPr>
            <w:r w:rsidRPr="00D95A9D">
              <w:rPr>
                <w:sz w:val="18"/>
                <w:szCs w:val="18"/>
              </w:rPr>
              <w:t xml:space="preserve">Lekár, ktorý pacienta na vyšetrenie odoslal. Odkaz na archetyp Zdravotnicky_pracovnik_odborneho_utvaru. </w:t>
            </w:r>
          </w:p>
          <w:p w14:paraId="0A2FA0B8" w14:textId="37273415" w:rsidR="00AA67EC" w:rsidRPr="00D95A9D" w:rsidRDefault="00AA67EC" w:rsidP="00AA67EC">
            <w:pPr>
              <w:rPr>
                <w:sz w:val="18"/>
                <w:szCs w:val="18"/>
              </w:rPr>
            </w:pPr>
            <w:r w:rsidRPr="00D95A9D">
              <w:rPr>
                <w:sz w:val="18"/>
                <w:szCs w:val="18"/>
              </w:rPr>
              <w:t xml:space="preserve">Informácie o odoslaní vyplní ošetrujúci lekár v prípade, že bol pacient k nemu odoslaný na základe papierového výmenného lístka. Údaje lekár prepíše z údajov uvedených na VL. V prípade vyšetrenia na základe elektronického VL naplní len identifikátor VL, na základe ktorého bolo vyšetrenie vykonané. Údaje o odoslaní v tomto prípade nemusí </w:t>
            </w:r>
            <w:r w:rsidR="008A760A" w:rsidRPr="00D95A9D">
              <w:rPr>
                <w:sz w:val="18"/>
                <w:szCs w:val="18"/>
              </w:rPr>
              <w:t>vypĺňať</w:t>
            </w:r>
            <w:r w:rsidRPr="00D95A9D">
              <w:rPr>
                <w:sz w:val="18"/>
                <w:szCs w:val="18"/>
              </w:rPr>
              <w:t xml:space="preserve"> </w:t>
            </w:r>
          </w:p>
          <w:p w14:paraId="60355F33" w14:textId="77777777" w:rsidR="00812E6A" w:rsidRPr="00D95A9D" w:rsidRDefault="00AA67EC" w:rsidP="00AA67EC">
            <w:pPr>
              <w:rPr>
                <w:sz w:val="18"/>
                <w:szCs w:val="18"/>
              </w:rPr>
            </w:pPr>
            <w:r w:rsidRPr="00D95A9D">
              <w:rPr>
                <w:sz w:val="18"/>
                <w:szCs w:val="18"/>
              </w:rPr>
              <w:t>(ALTERNATIVA – IS PZS ich naplní z údajov o VL.)</w:t>
            </w:r>
          </w:p>
          <w:p w14:paraId="7A9215BE" w14:textId="77777777" w:rsidR="00812E6A" w:rsidRPr="00D95A9D" w:rsidRDefault="00812E6A" w:rsidP="00812E6A">
            <w:pPr>
              <w:rPr>
                <w:sz w:val="18"/>
                <w:szCs w:val="18"/>
              </w:rPr>
            </w:pPr>
          </w:p>
          <w:p w14:paraId="515921A5" w14:textId="77777777" w:rsidR="00812E6A" w:rsidRPr="00D95A9D" w:rsidRDefault="00A10E40" w:rsidP="4B1F096C">
            <w:pPr>
              <w:rPr>
                <w:sz w:val="18"/>
                <w:szCs w:val="18"/>
              </w:rPr>
            </w:pPr>
            <w:hyperlink w:anchor="_Zdravotnícky_pracovník" w:history="1">
              <w:r w:rsidR="4B1F096C" w:rsidRPr="00D95A9D">
                <w:rPr>
                  <w:rStyle w:val="Hypertextovprepojenie"/>
                  <w:sz w:val="18"/>
                  <w:szCs w:val="18"/>
                </w:rPr>
                <w:t>CEN-EN13606-CLUSTER.Zdravotnicky_pracovnik_odborneho_utvaru.v1</w:t>
              </w:r>
            </w:hyperlink>
          </w:p>
        </w:tc>
      </w:tr>
      <w:tr w:rsidR="00812E6A" w:rsidRPr="00D95A9D" w14:paraId="04CAA405" w14:textId="77777777" w:rsidTr="003C2924">
        <w:trPr>
          <w:trHeight w:val="1459"/>
        </w:trPr>
        <w:tc>
          <w:tcPr>
            <w:tcW w:w="2183" w:type="dxa"/>
            <w:tcBorders>
              <w:top w:val="single" w:sz="4" w:space="0" w:color="auto"/>
              <w:left w:val="single" w:sz="4" w:space="0" w:color="auto"/>
              <w:bottom w:val="single" w:sz="4" w:space="0" w:color="auto"/>
              <w:right w:val="single" w:sz="4" w:space="0" w:color="auto"/>
            </w:tcBorders>
            <w:vAlign w:val="center"/>
          </w:tcPr>
          <w:p w14:paraId="55ADA954" w14:textId="77777777" w:rsidR="00812E6A" w:rsidRPr="00D95A9D" w:rsidRDefault="4B1F096C" w:rsidP="4B1F096C">
            <w:pPr>
              <w:rPr>
                <w:sz w:val="18"/>
                <w:szCs w:val="18"/>
              </w:rPr>
            </w:pPr>
            <w:r w:rsidRPr="00D95A9D">
              <w:rPr>
                <w:sz w:val="18"/>
                <w:szCs w:val="18"/>
              </w:rPr>
              <w:t>Diagnóza pri odoslaní</w:t>
            </w:r>
            <w:r w:rsidR="10BBE82C" w:rsidRPr="00D95A9D">
              <w:br/>
            </w:r>
            <w:r w:rsidRPr="00D95A9D">
              <w:rPr>
                <w:sz w:val="18"/>
                <w:szCs w:val="18"/>
              </w:rPr>
              <w:t>(OV.11)</w:t>
            </w:r>
          </w:p>
        </w:tc>
        <w:tc>
          <w:tcPr>
            <w:tcW w:w="7173" w:type="dxa"/>
            <w:tcBorders>
              <w:top w:val="single" w:sz="4" w:space="0" w:color="auto"/>
              <w:left w:val="single" w:sz="4" w:space="0" w:color="auto"/>
              <w:bottom w:val="single" w:sz="4" w:space="0" w:color="auto"/>
              <w:right w:val="single" w:sz="4" w:space="0" w:color="auto"/>
            </w:tcBorders>
            <w:vAlign w:val="center"/>
          </w:tcPr>
          <w:p w14:paraId="0245E698" w14:textId="77777777" w:rsidR="002146F2" w:rsidRPr="00D95A9D" w:rsidRDefault="002146F2" w:rsidP="4B1F096C">
            <w:pPr>
              <w:rPr>
                <w:sz w:val="18"/>
                <w:szCs w:val="18"/>
              </w:rPr>
            </w:pPr>
            <w:r w:rsidRPr="00D95A9D">
              <w:rPr>
                <w:sz w:val="18"/>
                <w:szCs w:val="18"/>
              </w:rPr>
              <w:t>Odkaz na diagnózy, ktoré boli zistené pri odosielaní pacienta, resp. kvôli ktorým bol pacient prijatý. Informácie o odoslaní vyplní ošetrujúci lekár v prípade, že pacienta prijal na základe papierového výmenného lístka. Údaje lekár prepíše z údajov uvedených na VL. V prípade vyšetrenia na základe elektronického VL údaje o odoslaní naplní IS PZS z údajov na VL.</w:t>
            </w:r>
          </w:p>
          <w:p w14:paraId="4EABF7FC" w14:textId="77777777" w:rsidR="00812E6A" w:rsidRPr="00D95A9D" w:rsidRDefault="00812E6A" w:rsidP="002146F2">
            <w:pPr>
              <w:rPr>
                <w:sz w:val="18"/>
                <w:szCs w:val="18"/>
              </w:rPr>
            </w:pPr>
          </w:p>
          <w:p w14:paraId="3655632E" w14:textId="77777777" w:rsidR="00812E6A" w:rsidRPr="00D95A9D" w:rsidRDefault="00A10E40" w:rsidP="4B1F096C">
            <w:pPr>
              <w:rPr>
                <w:sz w:val="18"/>
                <w:szCs w:val="18"/>
              </w:rPr>
            </w:pPr>
            <w:hyperlink w:anchor="Diagnosticky_zaver" w:history="1">
              <w:r w:rsidR="4B1F096C" w:rsidRPr="00D95A9D">
                <w:rPr>
                  <w:rStyle w:val="Hypertextovprepojenie"/>
                  <w:sz w:val="18"/>
                  <w:szCs w:val="18"/>
                </w:rPr>
                <w:t>CEN-EN13606-CLUSTER.Diagnoza.v1</w:t>
              </w:r>
            </w:hyperlink>
          </w:p>
        </w:tc>
      </w:tr>
      <w:tr w:rsidR="00812E6A" w:rsidRPr="00D95A9D" w14:paraId="1DFCD653" w14:textId="77777777" w:rsidTr="003C2924">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6D031228" w14:textId="77777777" w:rsidR="00812E6A" w:rsidRPr="00D95A9D" w:rsidRDefault="4B1F096C" w:rsidP="4B1F096C">
            <w:pPr>
              <w:rPr>
                <w:sz w:val="18"/>
                <w:szCs w:val="18"/>
              </w:rPr>
            </w:pPr>
            <w:r w:rsidRPr="00D95A9D">
              <w:rPr>
                <w:sz w:val="18"/>
                <w:szCs w:val="18"/>
              </w:rPr>
              <w:t>Požiadavka na vyšetrenie</w:t>
            </w:r>
            <w:r w:rsidR="10BBE82C" w:rsidRPr="00D95A9D">
              <w:br/>
            </w:r>
            <w:r w:rsidRPr="00D95A9D">
              <w:rPr>
                <w:sz w:val="18"/>
                <w:szCs w:val="18"/>
              </w:rPr>
              <w:t>(OV.12)</w:t>
            </w:r>
          </w:p>
        </w:tc>
        <w:tc>
          <w:tcPr>
            <w:tcW w:w="7173" w:type="dxa"/>
            <w:tcBorders>
              <w:top w:val="single" w:sz="4" w:space="0" w:color="auto"/>
              <w:left w:val="single" w:sz="4" w:space="0" w:color="auto"/>
              <w:bottom w:val="single" w:sz="4" w:space="0" w:color="auto"/>
              <w:right w:val="single" w:sz="4" w:space="0" w:color="auto"/>
            </w:tcBorders>
            <w:vAlign w:val="center"/>
          </w:tcPr>
          <w:p w14:paraId="29DC672B" w14:textId="77777777" w:rsidR="003D1B02" w:rsidRPr="00D95A9D" w:rsidRDefault="003D1B02" w:rsidP="4B1F096C">
            <w:pPr>
              <w:rPr>
                <w:sz w:val="18"/>
                <w:szCs w:val="18"/>
              </w:rPr>
            </w:pPr>
            <w:r w:rsidRPr="00D95A9D">
              <w:rPr>
                <w:sz w:val="18"/>
                <w:szCs w:val="18"/>
              </w:rPr>
              <w:t>Odkaz (link) na „Odporúčané vyšetrenie“ (id. výmenného lístka), ktorým je vyšetrenie požadované. Vyplnením tohto atribútu môže autor výmenného lístka pristúpiť k výsledku zdravotného záznamu.</w:t>
            </w:r>
          </w:p>
          <w:p w14:paraId="076E9FFC" w14:textId="77777777" w:rsidR="003D1B02" w:rsidRPr="00D95A9D" w:rsidRDefault="003D1B02" w:rsidP="4B1F096C">
            <w:pPr>
              <w:rPr>
                <w:sz w:val="18"/>
                <w:szCs w:val="18"/>
              </w:rPr>
            </w:pPr>
          </w:p>
          <w:p w14:paraId="39FC4556" w14:textId="77777777" w:rsidR="00812E6A" w:rsidRPr="00D95A9D" w:rsidRDefault="4B1F096C" w:rsidP="4B1F096C">
            <w:pPr>
              <w:rPr>
                <w:sz w:val="18"/>
                <w:szCs w:val="18"/>
              </w:rPr>
            </w:pPr>
            <w:r w:rsidRPr="00D95A9D">
              <w:rPr>
                <w:sz w:val="18"/>
                <w:szCs w:val="18"/>
              </w:rPr>
              <w:t>Atribút umožňuje prelinkovanie  „Odporúčané vyšetrenie“ na záznam z vyšetrenia. Vložením RC_ID odporúčania na vyšetrenie je automaticky naplnený aj atribút „Výsledok“ a lekár má prístup k výsledku vyšetrenia, ktoré bolo vytvorené na základe odporúčania na vyšetrenie</w:t>
            </w:r>
          </w:p>
        </w:tc>
      </w:tr>
      <w:tr w:rsidR="00812E6A" w:rsidRPr="00D95A9D" w14:paraId="6D04494C" w14:textId="77777777" w:rsidTr="003C2924">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07B6FF14" w14:textId="77777777" w:rsidR="00812E6A" w:rsidRPr="00D95A9D" w:rsidRDefault="4B1F096C" w:rsidP="4B1F096C">
            <w:pPr>
              <w:rPr>
                <w:sz w:val="18"/>
                <w:szCs w:val="18"/>
              </w:rPr>
            </w:pPr>
            <w:r w:rsidRPr="00D95A9D">
              <w:rPr>
                <w:sz w:val="18"/>
                <w:szCs w:val="18"/>
              </w:rPr>
              <w:t>Názov vyšetrenia</w:t>
            </w:r>
          </w:p>
          <w:p w14:paraId="12645C57" w14:textId="77777777" w:rsidR="00812E6A" w:rsidRPr="00D95A9D" w:rsidRDefault="4B1F096C" w:rsidP="4B1F096C">
            <w:pPr>
              <w:rPr>
                <w:sz w:val="18"/>
                <w:szCs w:val="18"/>
              </w:rPr>
            </w:pPr>
            <w:r w:rsidRPr="00D95A9D">
              <w:rPr>
                <w:sz w:val="18"/>
                <w:szCs w:val="18"/>
              </w:rPr>
              <w:t>(OV.13)</w:t>
            </w:r>
          </w:p>
        </w:tc>
        <w:tc>
          <w:tcPr>
            <w:tcW w:w="7173" w:type="dxa"/>
            <w:tcBorders>
              <w:top w:val="single" w:sz="4" w:space="0" w:color="auto"/>
              <w:left w:val="single" w:sz="4" w:space="0" w:color="auto"/>
              <w:bottom w:val="single" w:sz="4" w:space="0" w:color="auto"/>
              <w:right w:val="single" w:sz="4" w:space="0" w:color="auto"/>
            </w:tcBorders>
            <w:vAlign w:val="center"/>
          </w:tcPr>
          <w:p w14:paraId="2F372051" w14:textId="77777777" w:rsidR="003D1B02" w:rsidRPr="00D95A9D" w:rsidRDefault="003D1B02" w:rsidP="4B1F096C">
            <w:pPr>
              <w:rPr>
                <w:sz w:val="18"/>
                <w:szCs w:val="18"/>
              </w:rPr>
            </w:pPr>
            <w:r w:rsidRPr="00D95A9D">
              <w:rPr>
                <w:sz w:val="18"/>
                <w:szCs w:val="18"/>
              </w:rPr>
              <w:t>Názov vyšetrenia prostredníctvom, ktorého bude možné vyšetrenie neskôr vyhľadať.</w:t>
            </w:r>
          </w:p>
          <w:p w14:paraId="70DF8B6E" w14:textId="77777777" w:rsidR="003D1B02" w:rsidRPr="00D95A9D" w:rsidRDefault="003D1B02" w:rsidP="4B1F096C">
            <w:pPr>
              <w:rPr>
                <w:sz w:val="18"/>
                <w:szCs w:val="18"/>
              </w:rPr>
            </w:pPr>
          </w:p>
          <w:p w14:paraId="4AF4EA27" w14:textId="77777777" w:rsidR="00812E6A" w:rsidRPr="00D95A9D" w:rsidRDefault="4B1F096C" w:rsidP="4B1F096C">
            <w:pPr>
              <w:rPr>
                <w:sz w:val="18"/>
                <w:szCs w:val="18"/>
              </w:rPr>
            </w:pPr>
            <w:r w:rsidRPr="00D95A9D">
              <w:rPr>
                <w:sz w:val="18"/>
                <w:szCs w:val="18"/>
              </w:rPr>
              <w:t>Názov vyšetrenia slúži na evidenciu kľúčových slov, v prípade, že názov vyšetrenia bol vytvorený pri zápise, je možné ho vyhľadať podľa tohto názvu. Názov vyšetrenia nie je povinný pre zápisové služby. Každý IS PZS však musí vedieť prečítať názov vyšetrenia v rámci vyhľadávacích kritérií pri vyhľadaní ako aj pri zobrazení detailu vyšetrenia</w:t>
            </w:r>
          </w:p>
          <w:p w14:paraId="30C7C94A" w14:textId="77777777" w:rsidR="00812E6A" w:rsidRPr="00D95A9D" w:rsidRDefault="00812E6A" w:rsidP="00812E6A">
            <w:pPr>
              <w:rPr>
                <w:sz w:val="18"/>
                <w:szCs w:val="18"/>
              </w:rPr>
            </w:pPr>
          </w:p>
          <w:p w14:paraId="7B81DDAB" w14:textId="77777777" w:rsidR="00812E6A" w:rsidRPr="00D95A9D" w:rsidRDefault="4B1F096C" w:rsidP="4B1F096C">
            <w:pPr>
              <w:rPr>
                <w:sz w:val="18"/>
                <w:szCs w:val="18"/>
                <w:u w:val="single"/>
              </w:rPr>
            </w:pPr>
            <w:r w:rsidRPr="00D95A9D">
              <w:rPr>
                <w:sz w:val="18"/>
                <w:szCs w:val="18"/>
                <w:u w:val="single"/>
              </w:rPr>
              <w:t xml:space="preserve">Odporúčanie: </w:t>
            </w:r>
          </w:p>
          <w:p w14:paraId="4021D565" w14:textId="77777777" w:rsidR="00812E6A" w:rsidRPr="00D95A9D" w:rsidRDefault="4B1F096C" w:rsidP="4B1F096C">
            <w:pPr>
              <w:pStyle w:val="Odsekzoznamu"/>
              <w:numPr>
                <w:ilvl w:val="0"/>
                <w:numId w:val="4"/>
              </w:numPr>
              <w:rPr>
                <w:sz w:val="18"/>
                <w:szCs w:val="18"/>
              </w:rPr>
            </w:pPr>
            <w:r w:rsidRPr="00D95A9D">
              <w:rPr>
                <w:sz w:val="18"/>
                <w:szCs w:val="18"/>
              </w:rPr>
              <w:t>V rámci názvu môže byť evidované záznamy, ktoré nemajú vlastné OID archetypu, napr. preventívna prehliadka, záznam o zhodnotení zdravotného stavu</w:t>
            </w:r>
          </w:p>
        </w:tc>
      </w:tr>
      <w:tr w:rsidR="00812E6A" w:rsidRPr="00D95A9D" w14:paraId="19E33D1A" w14:textId="77777777" w:rsidTr="003C2924">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587CDEFF" w14:textId="77777777" w:rsidR="00812E6A" w:rsidRPr="00D95A9D" w:rsidRDefault="4B1F096C" w:rsidP="4B1F096C">
            <w:pPr>
              <w:rPr>
                <w:sz w:val="18"/>
                <w:szCs w:val="18"/>
              </w:rPr>
            </w:pPr>
            <w:r w:rsidRPr="00D95A9D">
              <w:rPr>
                <w:sz w:val="18"/>
                <w:szCs w:val="18"/>
              </w:rPr>
              <w:t>Interná poznámka</w:t>
            </w:r>
          </w:p>
          <w:p w14:paraId="4983B62D" w14:textId="77777777" w:rsidR="00812E6A" w:rsidRPr="00D95A9D" w:rsidRDefault="4B1F096C" w:rsidP="4B1F096C">
            <w:pPr>
              <w:rPr>
                <w:sz w:val="18"/>
                <w:szCs w:val="18"/>
              </w:rPr>
            </w:pPr>
            <w:r w:rsidRPr="00D95A9D">
              <w:rPr>
                <w:sz w:val="18"/>
                <w:szCs w:val="18"/>
              </w:rPr>
              <w:t>(OV.14)</w:t>
            </w:r>
          </w:p>
        </w:tc>
        <w:tc>
          <w:tcPr>
            <w:tcW w:w="7173" w:type="dxa"/>
            <w:tcBorders>
              <w:top w:val="single" w:sz="4" w:space="0" w:color="auto"/>
              <w:left w:val="single" w:sz="4" w:space="0" w:color="auto"/>
              <w:bottom w:val="single" w:sz="4" w:space="0" w:color="auto"/>
              <w:right w:val="single" w:sz="4" w:space="0" w:color="auto"/>
            </w:tcBorders>
            <w:vAlign w:val="center"/>
          </w:tcPr>
          <w:p w14:paraId="5CF0B882" w14:textId="77777777" w:rsidR="00812E6A" w:rsidRPr="00D95A9D" w:rsidRDefault="003D1B02" w:rsidP="34661EDB">
            <w:pPr>
              <w:rPr>
                <w:sz w:val="18"/>
                <w:szCs w:val="18"/>
              </w:rPr>
            </w:pPr>
            <w:r w:rsidRPr="00D95A9D">
              <w:rPr>
                <w:sz w:val="18"/>
                <w:szCs w:val="18"/>
              </w:rPr>
              <w:t>Časť zdravotnej dokumentácie, do ktorej lekár môže uviesť popis, ktorý bude zdieľaný medzi zdravotníckymi pracovníkmi ale nebude prístupný pacientovi ani po prihlásení sa do elektronickej zdravotnej knižky.</w:t>
            </w:r>
          </w:p>
        </w:tc>
      </w:tr>
      <w:tr w:rsidR="00812E6A" w:rsidRPr="00D95A9D" w14:paraId="21CF17B9" w14:textId="77777777" w:rsidTr="003C2924">
        <w:trPr>
          <w:trHeight w:val="768"/>
        </w:trPr>
        <w:tc>
          <w:tcPr>
            <w:tcW w:w="2183" w:type="dxa"/>
            <w:tcBorders>
              <w:top w:val="single" w:sz="4" w:space="0" w:color="auto"/>
              <w:left w:val="single" w:sz="4" w:space="0" w:color="auto"/>
              <w:bottom w:val="single" w:sz="4" w:space="0" w:color="auto"/>
              <w:right w:val="single" w:sz="4" w:space="0" w:color="auto"/>
            </w:tcBorders>
            <w:vAlign w:val="center"/>
          </w:tcPr>
          <w:p w14:paraId="3DABDB2C" w14:textId="77777777" w:rsidR="00812E6A" w:rsidRPr="00D95A9D" w:rsidRDefault="4B1F096C" w:rsidP="4B1F096C">
            <w:pPr>
              <w:rPr>
                <w:sz w:val="18"/>
                <w:szCs w:val="18"/>
              </w:rPr>
            </w:pPr>
            <w:r w:rsidRPr="00D95A9D">
              <w:rPr>
                <w:sz w:val="18"/>
                <w:szCs w:val="18"/>
              </w:rPr>
              <w:t>Medikácia</w:t>
            </w:r>
          </w:p>
          <w:p w14:paraId="050400D4" w14:textId="77777777" w:rsidR="00812E6A" w:rsidRPr="00D95A9D" w:rsidRDefault="4B1F096C" w:rsidP="4B1F096C">
            <w:pPr>
              <w:rPr>
                <w:sz w:val="18"/>
                <w:szCs w:val="18"/>
              </w:rPr>
            </w:pPr>
            <w:r w:rsidRPr="00D95A9D">
              <w:rPr>
                <w:sz w:val="18"/>
                <w:szCs w:val="18"/>
              </w:rPr>
              <w:t>(OV.15)</w:t>
            </w:r>
          </w:p>
        </w:tc>
        <w:tc>
          <w:tcPr>
            <w:tcW w:w="7173" w:type="dxa"/>
            <w:tcBorders>
              <w:top w:val="single" w:sz="4" w:space="0" w:color="auto"/>
              <w:left w:val="single" w:sz="4" w:space="0" w:color="auto"/>
              <w:bottom w:val="single" w:sz="4" w:space="0" w:color="auto"/>
              <w:right w:val="single" w:sz="4" w:space="0" w:color="auto"/>
            </w:tcBorders>
            <w:vAlign w:val="center"/>
          </w:tcPr>
          <w:p w14:paraId="05A07054" w14:textId="77777777" w:rsidR="003D1B02" w:rsidRPr="00D95A9D" w:rsidRDefault="003D1B02" w:rsidP="003D1B02">
            <w:pPr>
              <w:rPr>
                <w:sz w:val="18"/>
                <w:szCs w:val="18"/>
              </w:rPr>
            </w:pPr>
            <w:r w:rsidRPr="00D95A9D">
              <w:rPr>
                <w:sz w:val="18"/>
                <w:szCs w:val="18"/>
              </w:rPr>
              <w:t>Zdravotnícky pracovník, s možnosťou zápisu medikačného záznamu zapíše podané lieky volaním služby ZapisMedikacnyZaznam a uvedie identifikátory medikačných záznamov v „Medikačný záznam“.</w:t>
            </w:r>
          </w:p>
          <w:p w14:paraId="7701F98A" w14:textId="77777777" w:rsidR="00812E6A" w:rsidRPr="00D95A9D" w:rsidRDefault="003D1B02" w:rsidP="34661EDB">
            <w:pPr>
              <w:rPr>
                <w:sz w:val="18"/>
                <w:szCs w:val="18"/>
              </w:rPr>
            </w:pPr>
            <w:r w:rsidRPr="00D95A9D">
              <w:rPr>
                <w:sz w:val="18"/>
                <w:szCs w:val="18"/>
              </w:rPr>
              <w:t>Alternatívou je, že zdravotnícky pracovník, zapíše informáciu o podaných liekoch len popisným spôsobom v časti „Popis Medikácie“.</w:t>
            </w:r>
          </w:p>
        </w:tc>
      </w:tr>
      <w:tr w:rsidR="00812E6A" w:rsidRPr="00D95A9D" w14:paraId="34055BB7" w14:textId="77777777" w:rsidTr="003C2924">
        <w:trPr>
          <w:trHeight w:val="411"/>
        </w:trPr>
        <w:tc>
          <w:tcPr>
            <w:tcW w:w="2183" w:type="dxa"/>
            <w:tcBorders>
              <w:top w:val="single" w:sz="4" w:space="0" w:color="auto"/>
              <w:left w:val="single" w:sz="4" w:space="0" w:color="auto"/>
              <w:bottom w:val="single" w:sz="4" w:space="0" w:color="auto"/>
              <w:right w:val="single" w:sz="4" w:space="0" w:color="auto"/>
            </w:tcBorders>
            <w:vAlign w:val="center"/>
          </w:tcPr>
          <w:p w14:paraId="20CDDFF6" w14:textId="77777777" w:rsidR="00812E6A" w:rsidRPr="00D95A9D" w:rsidRDefault="34661EDB" w:rsidP="34661EDB">
            <w:pPr>
              <w:rPr>
                <w:sz w:val="18"/>
                <w:szCs w:val="18"/>
              </w:rPr>
            </w:pPr>
            <w:r w:rsidRPr="00D95A9D">
              <w:rPr>
                <w:sz w:val="18"/>
                <w:szCs w:val="18"/>
              </w:rPr>
              <w:t>Medikačný záznam</w:t>
            </w:r>
          </w:p>
          <w:p w14:paraId="1515AC59" w14:textId="77777777" w:rsidR="00812E6A" w:rsidRPr="00D95A9D" w:rsidRDefault="4B1F096C" w:rsidP="4B1F096C">
            <w:pPr>
              <w:rPr>
                <w:sz w:val="18"/>
                <w:szCs w:val="18"/>
              </w:rPr>
            </w:pPr>
            <w:r w:rsidRPr="00D95A9D">
              <w:rPr>
                <w:sz w:val="18"/>
                <w:szCs w:val="18"/>
              </w:rPr>
              <w:t>(OV.15.1)</w:t>
            </w:r>
          </w:p>
        </w:tc>
        <w:tc>
          <w:tcPr>
            <w:tcW w:w="7173" w:type="dxa"/>
            <w:tcBorders>
              <w:top w:val="single" w:sz="4" w:space="0" w:color="auto"/>
              <w:left w:val="single" w:sz="4" w:space="0" w:color="auto"/>
              <w:bottom w:val="single" w:sz="4" w:space="0" w:color="auto"/>
              <w:right w:val="single" w:sz="4" w:space="0" w:color="auto"/>
            </w:tcBorders>
            <w:vAlign w:val="center"/>
          </w:tcPr>
          <w:p w14:paraId="7B818CD9" w14:textId="5B59D52A" w:rsidR="00812E6A" w:rsidRPr="00D95A9D" w:rsidRDefault="00D05151" w:rsidP="34661EDB">
            <w:pPr>
              <w:rPr>
                <w:sz w:val="18"/>
                <w:szCs w:val="18"/>
              </w:rPr>
            </w:pPr>
            <w:r w:rsidRPr="00D95A9D">
              <w:rPr>
                <w:sz w:val="18"/>
                <w:szCs w:val="18"/>
              </w:rPr>
              <w:t xml:space="preserve">Identifikátor medikačného záznamu, ktorý vznikol na základe zápisu medikačného záznamu prostredníctvom </w:t>
            </w:r>
            <w:r w:rsidR="008A760A" w:rsidRPr="00D95A9D">
              <w:rPr>
                <w:sz w:val="18"/>
                <w:szCs w:val="18"/>
              </w:rPr>
              <w:t>služby</w:t>
            </w:r>
            <w:r w:rsidRPr="00D95A9D">
              <w:rPr>
                <w:sz w:val="18"/>
                <w:szCs w:val="18"/>
              </w:rPr>
              <w:t xml:space="preserve"> ZapisMedikacnyZaznam. Tento </w:t>
            </w:r>
            <w:r w:rsidR="008A760A" w:rsidRPr="00D95A9D">
              <w:rPr>
                <w:sz w:val="18"/>
                <w:szCs w:val="18"/>
              </w:rPr>
              <w:t>identifikátor</w:t>
            </w:r>
            <w:r w:rsidRPr="00D95A9D">
              <w:rPr>
                <w:sz w:val="18"/>
                <w:szCs w:val="18"/>
              </w:rPr>
              <w:t xml:space="preserve"> nie je povinný. V prípade, že lekár zapisuje len popisnú medikáciu zaznamená ju do popisu medikácie.</w:t>
            </w:r>
          </w:p>
        </w:tc>
      </w:tr>
      <w:tr w:rsidR="00812E6A" w:rsidRPr="00D95A9D" w14:paraId="225AD7FB" w14:textId="77777777" w:rsidTr="003C2924">
        <w:trPr>
          <w:trHeight w:val="378"/>
        </w:trPr>
        <w:tc>
          <w:tcPr>
            <w:tcW w:w="2183" w:type="dxa"/>
            <w:tcBorders>
              <w:top w:val="single" w:sz="4" w:space="0" w:color="auto"/>
              <w:left w:val="single" w:sz="4" w:space="0" w:color="auto"/>
              <w:bottom w:val="single" w:sz="4" w:space="0" w:color="auto"/>
              <w:right w:val="single" w:sz="4" w:space="0" w:color="auto"/>
            </w:tcBorders>
            <w:vAlign w:val="center"/>
          </w:tcPr>
          <w:p w14:paraId="4C9C5120" w14:textId="77777777" w:rsidR="00812E6A" w:rsidRPr="00D95A9D" w:rsidRDefault="4B1F096C" w:rsidP="4B1F096C">
            <w:pPr>
              <w:rPr>
                <w:sz w:val="18"/>
                <w:szCs w:val="18"/>
              </w:rPr>
            </w:pPr>
            <w:r w:rsidRPr="00D95A9D">
              <w:rPr>
                <w:sz w:val="18"/>
                <w:szCs w:val="18"/>
              </w:rPr>
              <w:t>Popis medikácie</w:t>
            </w:r>
          </w:p>
          <w:p w14:paraId="23E103B5" w14:textId="77777777" w:rsidR="00812E6A" w:rsidRPr="00D95A9D" w:rsidRDefault="4B1F096C" w:rsidP="4B1F096C">
            <w:pPr>
              <w:rPr>
                <w:sz w:val="18"/>
                <w:szCs w:val="18"/>
              </w:rPr>
            </w:pPr>
            <w:r w:rsidRPr="00D95A9D">
              <w:rPr>
                <w:sz w:val="18"/>
                <w:szCs w:val="18"/>
              </w:rPr>
              <w:t>(OV.15.2)</w:t>
            </w:r>
          </w:p>
        </w:tc>
        <w:tc>
          <w:tcPr>
            <w:tcW w:w="7173" w:type="dxa"/>
            <w:tcBorders>
              <w:top w:val="single" w:sz="4" w:space="0" w:color="auto"/>
              <w:left w:val="single" w:sz="4" w:space="0" w:color="auto"/>
              <w:bottom w:val="single" w:sz="4" w:space="0" w:color="auto"/>
              <w:right w:val="single" w:sz="4" w:space="0" w:color="auto"/>
            </w:tcBorders>
            <w:vAlign w:val="center"/>
          </w:tcPr>
          <w:p w14:paraId="0A57EA62" w14:textId="77777777" w:rsidR="00D05151" w:rsidRPr="00D95A9D" w:rsidRDefault="00D05151" w:rsidP="00D05151">
            <w:pPr>
              <w:rPr>
                <w:sz w:val="18"/>
                <w:szCs w:val="18"/>
              </w:rPr>
            </w:pPr>
            <w:r w:rsidRPr="00D95A9D">
              <w:rPr>
                <w:sz w:val="18"/>
                <w:szCs w:val="18"/>
              </w:rPr>
              <w:t xml:space="preserve">Slovný popis medikácie pacienta. </w:t>
            </w:r>
          </w:p>
          <w:p w14:paraId="69C76AD8" w14:textId="77777777" w:rsidR="00812E6A" w:rsidRPr="00D95A9D" w:rsidRDefault="00D05151" w:rsidP="00D05151">
            <w:pPr>
              <w:rPr>
                <w:sz w:val="18"/>
                <w:szCs w:val="18"/>
              </w:rPr>
            </w:pPr>
            <w:r w:rsidRPr="00D95A9D">
              <w:rPr>
                <w:sz w:val="18"/>
                <w:szCs w:val="18"/>
              </w:rPr>
              <w:t>Obsahuje podané lieky(liečivo), množstvo, cestu podania  a môže obsahovať aj ťažkosti spojené s medikáciou.</w:t>
            </w:r>
          </w:p>
        </w:tc>
      </w:tr>
      <w:tr w:rsidR="00812E6A" w:rsidRPr="00D95A9D" w14:paraId="7B0DF317" w14:textId="77777777" w:rsidTr="003C2924">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121C8729" w14:textId="77777777" w:rsidR="00812E6A" w:rsidRPr="00D95A9D" w:rsidRDefault="4B1F096C" w:rsidP="4B1F096C">
            <w:pPr>
              <w:rPr>
                <w:sz w:val="18"/>
                <w:szCs w:val="18"/>
              </w:rPr>
            </w:pPr>
            <w:r w:rsidRPr="00D95A9D">
              <w:rPr>
                <w:sz w:val="18"/>
                <w:szCs w:val="18"/>
              </w:rPr>
              <w:lastRenderedPageBreak/>
              <w:t>Odporúčanie na vyšetrenie</w:t>
            </w:r>
            <w:r w:rsidR="10BBE82C" w:rsidRPr="00D95A9D">
              <w:br/>
            </w:r>
            <w:r w:rsidRPr="00D95A9D">
              <w:rPr>
                <w:sz w:val="18"/>
                <w:szCs w:val="18"/>
              </w:rPr>
              <w:t>(OV.16)</w:t>
            </w:r>
          </w:p>
        </w:tc>
        <w:tc>
          <w:tcPr>
            <w:tcW w:w="7173" w:type="dxa"/>
            <w:tcBorders>
              <w:top w:val="single" w:sz="4" w:space="0" w:color="auto"/>
              <w:left w:val="single" w:sz="4" w:space="0" w:color="auto"/>
              <w:bottom w:val="single" w:sz="4" w:space="0" w:color="auto"/>
              <w:right w:val="single" w:sz="4" w:space="0" w:color="auto"/>
            </w:tcBorders>
            <w:vAlign w:val="center"/>
          </w:tcPr>
          <w:p w14:paraId="6B79F49A" w14:textId="6CF72F90" w:rsidR="00D05151" w:rsidRPr="00D95A9D" w:rsidRDefault="00D05151" w:rsidP="4B1F096C">
            <w:pPr>
              <w:rPr>
                <w:sz w:val="18"/>
                <w:szCs w:val="18"/>
              </w:rPr>
            </w:pPr>
            <w:r w:rsidRPr="00D95A9D">
              <w:rPr>
                <w:sz w:val="18"/>
                <w:szCs w:val="18"/>
              </w:rPr>
              <w:t xml:space="preserve">Objekt Odporúčanie na vyšetrenie obsahuje </w:t>
            </w:r>
            <w:r w:rsidR="008A760A" w:rsidRPr="00D95A9D">
              <w:rPr>
                <w:sz w:val="18"/>
                <w:szCs w:val="18"/>
              </w:rPr>
              <w:t>štruktúru</w:t>
            </w:r>
            <w:r w:rsidRPr="00D95A9D">
              <w:rPr>
                <w:sz w:val="18"/>
                <w:szCs w:val="18"/>
              </w:rPr>
              <w:t xml:space="preserve"> údajov potrebnú pre evidenciu výmenného lístka alebo žiadanky. Vyplnenie údajov je nepovinné a vypĺňa sa len v prípade, ak je na základe výsledku vyšetrenia požadované ďalšie odborné / zobrazovacie vyšetrenie, alebo hospitalizácia.</w:t>
            </w:r>
          </w:p>
          <w:p w14:paraId="40A9A770" w14:textId="77777777" w:rsidR="00812E6A" w:rsidRPr="00D95A9D" w:rsidRDefault="00812E6A" w:rsidP="00812E6A">
            <w:pPr>
              <w:rPr>
                <w:sz w:val="18"/>
                <w:szCs w:val="18"/>
              </w:rPr>
            </w:pPr>
          </w:p>
          <w:p w14:paraId="47895851" w14:textId="77777777" w:rsidR="00812E6A" w:rsidRPr="00D95A9D" w:rsidRDefault="4B1F096C" w:rsidP="4B1F096C">
            <w:pPr>
              <w:rPr>
                <w:sz w:val="18"/>
                <w:szCs w:val="18"/>
              </w:rPr>
            </w:pPr>
            <w:r w:rsidRPr="00D95A9D">
              <w:rPr>
                <w:sz w:val="18"/>
                <w:szCs w:val="18"/>
              </w:rPr>
              <w:t xml:space="preserve">Zložený atribút: </w:t>
            </w:r>
            <w:r w:rsidRPr="00D95A9D">
              <w:rPr>
                <w:rStyle w:val="Hypertextovprepojenie"/>
                <w:sz w:val="18"/>
                <w:szCs w:val="18"/>
              </w:rPr>
              <w:t>CEN-EN13606-CLUSTER-Odporucanie_na_vysetrenie.v1</w:t>
            </w:r>
          </w:p>
        </w:tc>
      </w:tr>
      <w:tr w:rsidR="00812E6A" w:rsidRPr="00D95A9D" w14:paraId="39124EC7" w14:textId="77777777" w:rsidTr="003C2924">
        <w:trPr>
          <w:trHeight w:val="649"/>
        </w:trPr>
        <w:tc>
          <w:tcPr>
            <w:tcW w:w="2183" w:type="dxa"/>
            <w:tcBorders>
              <w:top w:val="single" w:sz="4" w:space="0" w:color="auto"/>
              <w:left w:val="single" w:sz="4" w:space="0" w:color="auto"/>
              <w:bottom w:val="single" w:sz="4" w:space="0" w:color="auto"/>
              <w:right w:val="single" w:sz="4" w:space="0" w:color="auto"/>
            </w:tcBorders>
          </w:tcPr>
          <w:p w14:paraId="6133A720" w14:textId="77777777" w:rsidR="00812E6A" w:rsidRPr="00D95A9D" w:rsidRDefault="4B1F096C" w:rsidP="4B1F096C">
            <w:pPr>
              <w:rPr>
                <w:sz w:val="18"/>
                <w:szCs w:val="18"/>
              </w:rPr>
            </w:pPr>
            <w:r w:rsidRPr="00D95A9D">
              <w:rPr>
                <w:sz w:val="18"/>
                <w:szCs w:val="18"/>
              </w:rPr>
              <w:t>Predpokladaný dátum pôrodu</w:t>
            </w:r>
          </w:p>
          <w:p w14:paraId="159F5483" w14:textId="77777777" w:rsidR="00812E6A" w:rsidRPr="00D95A9D" w:rsidRDefault="4B1F096C" w:rsidP="4B1F096C">
            <w:pPr>
              <w:rPr>
                <w:sz w:val="18"/>
                <w:szCs w:val="18"/>
              </w:rPr>
            </w:pPr>
            <w:r w:rsidRPr="00D95A9D">
              <w:rPr>
                <w:sz w:val="18"/>
                <w:szCs w:val="18"/>
              </w:rPr>
              <w:t>(OV.17)</w:t>
            </w:r>
          </w:p>
        </w:tc>
        <w:tc>
          <w:tcPr>
            <w:tcW w:w="7173" w:type="dxa"/>
            <w:tcBorders>
              <w:top w:val="single" w:sz="4" w:space="0" w:color="auto"/>
              <w:left w:val="single" w:sz="4" w:space="0" w:color="auto"/>
              <w:bottom w:val="single" w:sz="4" w:space="0" w:color="auto"/>
              <w:right w:val="single" w:sz="4" w:space="0" w:color="auto"/>
            </w:tcBorders>
          </w:tcPr>
          <w:p w14:paraId="1C79EFEC" w14:textId="35B72165" w:rsidR="00D05151" w:rsidRPr="00D95A9D" w:rsidRDefault="008A760A" w:rsidP="4B1F096C">
            <w:pPr>
              <w:rPr>
                <w:sz w:val="18"/>
                <w:szCs w:val="18"/>
              </w:rPr>
            </w:pPr>
            <w:r w:rsidRPr="00D95A9D">
              <w:rPr>
                <w:sz w:val="18"/>
                <w:szCs w:val="18"/>
              </w:rPr>
              <w:t>Predpokladaný</w:t>
            </w:r>
            <w:r w:rsidR="00D05151" w:rsidRPr="00D95A9D">
              <w:rPr>
                <w:sz w:val="18"/>
                <w:szCs w:val="18"/>
              </w:rPr>
              <w:t xml:space="preserve"> dátum pôrodu pacientky.</w:t>
            </w:r>
          </w:p>
          <w:p w14:paraId="0CF5EB68" w14:textId="77777777" w:rsidR="00D05151" w:rsidRPr="00D95A9D" w:rsidRDefault="00D05151" w:rsidP="4B1F096C">
            <w:pPr>
              <w:rPr>
                <w:sz w:val="18"/>
                <w:szCs w:val="18"/>
              </w:rPr>
            </w:pPr>
          </w:p>
          <w:p w14:paraId="5154B0DF" w14:textId="77777777" w:rsidR="00812E6A" w:rsidRPr="00D95A9D" w:rsidRDefault="4B1F096C" w:rsidP="4B1F096C">
            <w:pPr>
              <w:rPr>
                <w:sz w:val="18"/>
                <w:szCs w:val="18"/>
              </w:rPr>
            </w:pPr>
            <w:r w:rsidRPr="00D95A9D">
              <w:rPr>
                <w:sz w:val="18"/>
                <w:szCs w:val="18"/>
              </w:rPr>
              <w:t>Predpokladaný dátum pôrodu sa využíva len pre odbornosti 009 - gynekológia a pôrodníctvo, kedy lekár v prípade, že identifikoval tehotenstvo po dohode s pacientkou zaeviduje predpokladaný dátum pôrodu.</w:t>
            </w:r>
          </w:p>
        </w:tc>
      </w:tr>
      <w:tr w:rsidR="00812E6A" w:rsidRPr="00D95A9D" w14:paraId="79184058" w14:textId="77777777" w:rsidTr="003C2924">
        <w:trPr>
          <w:trHeight w:val="382"/>
        </w:trPr>
        <w:tc>
          <w:tcPr>
            <w:tcW w:w="2183" w:type="dxa"/>
            <w:tcBorders>
              <w:top w:val="single" w:sz="4" w:space="0" w:color="auto"/>
              <w:left w:val="single" w:sz="4" w:space="0" w:color="auto"/>
              <w:bottom w:val="single" w:sz="4" w:space="0" w:color="auto"/>
              <w:right w:val="single" w:sz="4" w:space="0" w:color="auto"/>
            </w:tcBorders>
          </w:tcPr>
          <w:p w14:paraId="0E64F420" w14:textId="77777777" w:rsidR="00812E6A" w:rsidRPr="00D95A9D" w:rsidRDefault="4B1F096C" w:rsidP="4B1F096C">
            <w:pPr>
              <w:rPr>
                <w:sz w:val="18"/>
                <w:szCs w:val="18"/>
              </w:rPr>
            </w:pPr>
            <w:r w:rsidRPr="00D95A9D">
              <w:rPr>
                <w:sz w:val="18"/>
                <w:szCs w:val="18"/>
              </w:rPr>
              <w:t>Alergén</w:t>
            </w:r>
          </w:p>
          <w:p w14:paraId="51F61C35" w14:textId="77777777" w:rsidR="00812E6A" w:rsidRPr="00D95A9D" w:rsidRDefault="4B1F096C" w:rsidP="4B1F096C">
            <w:pPr>
              <w:rPr>
                <w:sz w:val="18"/>
                <w:szCs w:val="18"/>
              </w:rPr>
            </w:pPr>
            <w:r w:rsidRPr="00D95A9D">
              <w:rPr>
                <w:sz w:val="18"/>
                <w:szCs w:val="18"/>
              </w:rPr>
              <w:t>(OV.18)</w:t>
            </w:r>
          </w:p>
        </w:tc>
        <w:tc>
          <w:tcPr>
            <w:tcW w:w="7173" w:type="dxa"/>
            <w:tcBorders>
              <w:top w:val="single" w:sz="4" w:space="0" w:color="auto"/>
              <w:left w:val="single" w:sz="4" w:space="0" w:color="auto"/>
              <w:bottom w:val="single" w:sz="4" w:space="0" w:color="auto"/>
              <w:right w:val="single" w:sz="4" w:space="0" w:color="auto"/>
            </w:tcBorders>
          </w:tcPr>
          <w:p w14:paraId="69A4FA03" w14:textId="16D77640" w:rsidR="00812E6A" w:rsidRPr="00D95A9D" w:rsidRDefault="00D05151" w:rsidP="4B1F096C">
            <w:pPr>
              <w:rPr>
                <w:sz w:val="18"/>
                <w:szCs w:val="18"/>
              </w:rPr>
            </w:pPr>
            <w:r w:rsidRPr="00D95A9D">
              <w:rPr>
                <w:sz w:val="18"/>
                <w:szCs w:val="18"/>
              </w:rPr>
              <w:t xml:space="preserve">Určenie </w:t>
            </w:r>
            <w:r w:rsidR="008A760A" w:rsidRPr="00D95A9D">
              <w:rPr>
                <w:sz w:val="18"/>
                <w:szCs w:val="18"/>
              </w:rPr>
              <w:t>alergénu</w:t>
            </w:r>
            <w:r w:rsidRPr="00D95A9D">
              <w:rPr>
                <w:sz w:val="18"/>
                <w:szCs w:val="18"/>
              </w:rPr>
              <w:t xml:space="preserve"> zodpovedného za alergickú reakciu. Ak ide o alergiu na látky, je využívaný číselník typov alergénov, ak ide o alergiu na lieky, je využívaný číselník ATC skupín.</w:t>
            </w:r>
          </w:p>
        </w:tc>
      </w:tr>
      <w:tr w:rsidR="00812E6A" w:rsidRPr="00D95A9D" w14:paraId="030BD687" w14:textId="77777777" w:rsidTr="003C2924">
        <w:trPr>
          <w:trHeight w:val="922"/>
        </w:trPr>
        <w:tc>
          <w:tcPr>
            <w:tcW w:w="2183" w:type="dxa"/>
            <w:tcBorders>
              <w:top w:val="single" w:sz="4" w:space="0" w:color="auto"/>
              <w:left w:val="single" w:sz="4" w:space="0" w:color="auto"/>
              <w:bottom w:val="single" w:sz="4" w:space="0" w:color="auto"/>
              <w:right w:val="single" w:sz="4" w:space="0" w:color="auto"/>
            </w:tcBorders>
          </w:tcPr>
          <w:p w14:paraId="32696874" w14:textId="77777777" w:rsidR="009C1A59" w:rsidRPr="00D95A9D" w:rsidRDefault="009C1A59" w:rsidP="00812E6A">
            <w:pPr>
              <w:rPr>
                <w:sz w:val="18"/>
                <w:szCs w:val="18"/>
              </w:rPr>
            </w:pPr>
          </w:p>
          <w:p w14:paraId="10D906FB" w14:textId="77777777" w:rsidR="00812E6A" w:rsidRPr="00D95A9D" w:rsidRDefault="4B1F096C" w:rsidP="4B1F096C">
            <w:pPr>
              <w:rPr>
                <w:sz w:val="18"/>
                <w:szCs w:val="18"/>
              </w:rPr>
            </w:pPr>
            <w:r w:rsidRPr="00D95A9D">
              <w:rPr>
                <w:sz w:val="18"/>
                <w:szCs w:val="18"/>
              </w:rPr>
              <w:t>Látka</w:t>
            </w:r>
          </w:p>
          <w:p w14:paraId="70ED80AE" w14:textId="77777777" w:rsidR="00812E6A" w:rsidRPr="00D95A9D" w:rsidRDefault="4B1F096C" w:rsidP="4B1F096C">
            <w:pPr>
              <w:rPr>
                <w:sz w:val="18"/>
                <w:szCs w:val="18"/>
              </w:rPr>
            </w:pPr>
            <w:r w:rsidRPr="00D95A9D">
              <w:rPr>
                <w:sz w:val="18"/>
                <w:szCs w:val="18"/>
              </w:rPr>
              <w:t>(OV.18.1)</w:t>
            </w:r>
          </w:p>
        </w:tc>
        <w:tc>
          <w:tcPr>
            <w:tcW w:w="7173" w:type="dxa"/>
            <w:tcBorders>
              <w:top w:val="single" w:sz="4" w:space="0" w:color="auto"/>
              <w:left w:val="single" w:sz="4" w:space="0" w:color="auto"/>
              <w:bottom w:val="single" w:sz="4" w:space="0" w:color="auto"/>
              <w:right w:val="single" w:sz="4" w:space="0" w:color="auto"/>
            </w:tcBorders>
          </w:tcPr>
          <w:p w14:paraId="626E8793" w14:textId="77777777" w:rsidR="00D0521E" w:rsidRPr="00D95A9D" w:rsidRDefault="00D05151" w:rsidP="4B1F096C">
            <w:pPr>
              <w:rPr>
                <w:sz w:val="18"/>
                <w:szCs w:val="18"/>
              </w:rPr>
            </w:pPr>
            <w:r w:rsidRPr="00D95A9D">
              <w:rPr>
                <w:sz w:val="18"/>
                <w:szCs w:val="18"/>
              </w:rPr>
              <w:t>Popis alergénu - látky ak je zodpovedná za alergickú reakciu. Využívaný je číselník  typov alergénov 1.3.158.00165387.100.10.158</w:t>
            </w:r>
          </w:p>
          <w:p w14:paraId="4553EFB0" w14:textId="77777777" w:rsidR="00D05151" w:rsidRPr="00D95A9D" w:rsidRDefault="00D05151" w:rsidP="4B1F096C">
            <w:pPr>
              <w:rPr>
                <w:sz w:val="18"/>
                <w:szCs w:val="18"/>
              </w:rPr>
            </w:pPr>
          </w:p>
          <w:p w14:paraId="401F123F" w14:textId="77777777" w:rsidR="00812E6A" w:rsidRPr="00D95A9D" w:rsidRDefault="4B1F096C" w:rsidP="4B1F096C">
            <w:pPr>
              <w:rPr>
                <w:sz w:val="18"/>
                <w:szCs w:val="18"/>
              </w:rPr>
            </w:pPr>
            <w:r w:rsidRPr="00D95A9D">
              <w:rPr>
                <w:sz w:val="18"/>
                <w:szCs w:val="18"/>
              </w:rPr>
              <w:t xml:space="preserve">Obsahuje možnosť zaevidovať alergiu na látku, ktoré boli zistené po poskytnutí / predpisu lieku. Alergia na látku môže byť zaevidovaná akýmkoľvek ošetrujúcim lekárom, v prípade, že tento údaj bol zaznamenaný. </w:t>
            </w:r>
          </w:p>
        </w:tc>
      </w:tr>
      <w:tr w:rsidR="00812E6A" w:rsidRPr="00D95A9D" w14:paraId="665A79B3" w14:textId="77777777" w:rsidTr="003C2924">
        <w:trPr>
          <w:trHeight w:val="866"/>
        </w:trPr>
        <w:tc>
          <w:tcPr>
            <w:tcW w:w="2183" w:type="dxa"/>
            <w:tcBorders>
              <w:top w:val="single" w:sz="4" w:space="0" w:color="auto"/>
              <w:left w:val="single" w:sz="4" w:space="0" w:color="auto"/>
              <w:bottom w:val="single" w:sz="4" w:space="0" w:color="auto"/>
              <w:right w:val="single" w:sz="4" w:space="0" w:color="auto"/>
            </w:tcBorders>
          </w:tcPr>
          <w:p w14:paraId="7831B223" w14:textId="77777777" w:rsidR="00812E6A" w:rsidRPr="00D95A9D" w:rsidRDefault="4B1F096C" w:rsidP="4B1F096C">
            <w:pPr>
              <w:rPr>
                <w:sz w:val="18"/>
                <w:szCs w:val="18"/>
              </w:rPr>
            </w:pPr>
            <w:r w:rsidRPr="00D95A9D">
              <w:rPr>
                <w:sz w:val="18"/>
                <w:szCs w:val="18"/>
              </w:rPr>
              <w:t>Liečivo</w:t>
            </w:r>
          </w:p>
          <w:p w14:paraId="258BD24B" w14:textId="77777777" w:rsidR="00812E6A" w:rsidRPr="00D95A9D" w:rsidRDefault="4B1F096C" w:rsidP="4B1F096C">
            <w:pPr>
              <w:rPr>
                <w:sz w:val="18"/>
                <w:szCs w:val="18"/>
              </w:rPr>
            </w:pPr>
            <w:r w:rsidRPr="00D95A9D">
              <w:rPr>
                <w:sz w:val="18"/>
                <w:szCs w:val="18"/>
              </w:rPr>
              <w:t>(OV.18.2)</w:t>
            </w:r>
          </w:p>
        </w:tc>
        <w:tc>
          <w:tcPr>
            <w:tcW w:w="7173" w:type="dxa"/>
            <w:tcBorders>
              <w:top w:val="single" w:sz="4" w:space="0" w:color="auto"/>
              <w:left w:val="single" w:sz="4" w:space="0" w:color="auto"/>
              <w:bottom w:val="single" w:sz="4" w:space="0" w:color="auto"/>
              <w:right w:val="single" w:sz="4" w:space="0" w:color="auto"/>
            </w:tcBorders>
          </w:tcPr>
          <w:p w14:paraId="000F4F1B" w14:textId="77777777" w:rsidR="00812E6A" w:rsidRPr="00D95A9D" w:rsidRDefault="00D05151" w:rsidP="4B1F096C">
            <w:pPr>
              <w:rPr>
                <w:sz w:val="18"/>
                <w:szCs w:val="18"/>
              </w:rPr>
            </w:pPr>
            <w:r w:rsidRPr="00D95A9D">
              <w:rPr>
                <w:sz w:val="18"/>
                <w:szCs w:val="18"/>
              </w:rPr>
              <w:t>Popis alergénu - liečiva ak je zodpovedné za alergickú reakciu. Využívaný je číselník ATC skupín 1.3.158.00165387.100.10.83</w:t>
            </w:r>
          </w:p>
        </w:tc>
      </w:tr>
      <w:tr w:rsidR="00812E6A" w:rsidRPr="00D95A9D" w14:paraId="25922CDA" w14:textId="77777777" w:rsidTr="003C2924">
        <w:trPr>
          <w:trHeight w:val="854"/>
        </w:trPr>
        <w:tc>
          <w:tcPr>
            <w:tcW w:w="2183" w:type="dxa"/>
            <w:tcBorders>
              <w:top w:val="single" w:sz="4" w:space="0" w:color="auto"/>
              <w:left w:val="single" w:sz="4" w:space="0" w:color="auto"/>
              <w:bottom w:val="single" w:sz="4" w:space="0" w:color="auto"/>
              <w:right w:val="single" w:sz="4" w:space="0" w:color="auto"/>
            </w:tcBorders>
          </w:tcPr>
          <w:p w14:paraId="37FBBF64" w14:textId="77777777" w:rsidR="00812E6A" w:rsidRPr="00D95A9D" w:rsidRDefault="4B1F096C" w:rsidP="4B1F096C">
            <w:pPr>
              <w:rPr>
                <w:sz w:val="18"/>
                <w:szCs w:val="18"/>
              </w:rPr>
            </w:pPr>
            <w:r w:rsidRPr="00D95A9D">
              <w:rPr>
                <w:sz w:val="18"/>
                <w:szCs w:val="18"/>
              </w:rPr>
              <w:t>Implantovaná zdravotná pomôcka</w:t>
            </w:r>
          </w:p>
          <w:p w14:paraId="4FEA2E01" w14:textId="77777777" w:rsidR="00812E6A" w:rsidRPr="00D95A9D" w:rsidRDefault="4B1F096C" w:rsidP="4B1F096C">
            <w:pPr>
              <w:rPr>
                <w:sz w:val="18"/>
                <w:szCs w:val="18"/>
              </w:rPr>
            </w:pPr>
            <w:r w:rsidRPr="00D95A9D">
              <w:rPr>
                <w:sz w:val="18"/>
                <w:szCs w:val="18"/>
              </w:rPr>
              <w:t>(OV.19)</w:t>
            </w:r>
          </w:p>
        </w:tc>
        <w:tc>
          <w:tcPr>
            <w:tcW w:w="7173" w:type="dxa"/>
            <w:tcBorders>
              <w:top w:val="single" w:sz="4" w:space="0" w:color="auto"/>
              <w:left w:val="single" w:sz="4" w:space="0" w:color="auto"/>
              <w:bottom w:val="single" w:sz="4" w:space="0" w:color="auto"/>
              <w:right w:val="single" w:sz="4" w:space="0" w:color="auto"/>
            </w:tcBorders>
          </w:tcPr>
          <w:p w14:paraId="65F3AB8F" w14:textId="77777777" w:rsidR="00D05151" w:rsidRPr="00D95A9D" w:rsidRDefault="00D05151" w:rsidP="4B1F096C">
            <w:pPr>
              <w:rPr>
                <w:sz w:val="18"/>
                <w:szCs w:val="18"/>
              </w:rPr>
            </w:pPr>
            <w:r w:rsidRPr="00D95A9D">
              <w:rPr>
                <w:sz w:val="18"/>
                <w:szCs w:val="18"/>
              </w:rPr>
              <w:t>Zdravotnícka pomôcka alebo implantát zavedený pacientovi.</w:t>
            </w:r>
          </w:p>
          <w:p w14:paraId="50098CED" w14:textId="77777777" w:rsidR="00D05151" w:rsidRPr="00D95A9D" w:rsidRDefault="00D05151" w:rsidP="4B1F096C">
            <w:pPr>
              <w:rPr>
                <w:sz w:val="18"/>
                <w:szCs w:val="18"/>
              </w:rPr>
            </w:pPr>
          </w:p>
          <w:p w14:paraId="1970433B" w14:textId="77777777" w:rsidR="00EC2D2A" w:rsidRPr="00D95A9D" w:rsidRDefault="4B1F096C" w:rsidP="4B1F096C">
            <w:pPr>
              <w:rPr>
                <w:sz w:val="18"/>
                <w:szCs w:val="18"/>
              </w:rPr>
            </w:pPr>
            <w:r w:rsidRPr="00D95A9D">
              <w:rPr>
                <w:sz w:val="18"/>
                <w:szCs w:val="18"/>
              </w:rPr>
              <w:t xml:space="preserve">Obsahuje možnosť zaevidovania implantovanej pomôcky, ktorá bola pacientovi implantovaná počas poskytovania zdravotnej starostlivosti. Atribúty sú poskytované pre zaevidovanie primárne odboru </w:t>
            </w:r>
          </w:p>
          <w:p w14:paraId="02CFEDD4" w14:textId="77777777" w:rsidR="00EC2D2A" w:rsidRPr="00D95A9D" w:rsidRDefault="4B1F096C" w:rsidP="4B1F096C">
            <w:pPr>
              <w:rPr>
                <w:sz w:val="18"/>
                <w:szCs w:val="18"/>
              </w:rPr>
            </w:pPr>
            <w:r w:rsidRPr="00D95A9D">
              <w:rPr>
                <w:sz w:val="18"/>
                <w:szCs w:val="18"/>
              </w:rPr>
              <w:t>010 - chirurgia</w:t>
            </w:r>
          </w:p>
          <w:p w14:paraId="7DE384C0" w14:textId="77777777" w:rsidR="00EC2D2A" w:rsidRPr="00D95A9D" w:rsidRDefault="4B1F096C" w:rsidP="4B1F096C">
            <w:pPr>
              <w:rPr>
                <w:sz w:val="18"/>
                <w:szCs w:val="18"/>
              </w:rPr>
            </w:pPr>
            <w:r w:rsidRPr="00D95A9D">
              <w:rPr>
                <w:sz w:val="18"/>
                <w:szCs w:val="18"/>
              </w:rPr>
              <w:t>011 - ortopédia</w:t>
            </w:r>
          </w:p>
          <w:p w14:paraId="1C68B66F" w14:textId="77777777" w:rsidR="00EC2D2A" w:rsidRPr="00D95A9D" w:rsidRDefault="4B1F096C" w:rsidP="4B1F096C">
            <w:pPr>
              <w:rPr>
                <w:sz w:val="18"/>
                <w:szCs w:val="18"/>
              </w:rPr>
            </w:pPr>
            <w:r w:rsidRPr="00D95A9D">
              <w:rPr>
                <w:sz w:val="18"/>
                <w:szCs w:val="18"/>
              </w:rPr>
              <w:t>013 - úrazová chirurgia</w:t>
            </w:r>
          </w:p>
          <w:p w14:paraId="782B9477" w14:textId="77777777" w:rsidR="00EC2D2A" w:rsidRPr="00D95A9D" w:rsidRDefault="4B1F096C" w:rsidP="4B1F096C">
            <w:pPr>
              <w:rPr>
                <w:sz w:val="18"/>
                <w:szCs w:val="18"/>
              </w:rPr>
            </w:pPr>
            <w:r w:rsidRPr="00D95A9D">
              <w:rPr>
                <w:sz w:val="18"/>
                <w:szCs w:val="18"/>
              </w:rPr>
              <w:t>038 - plastická chirurgia</w:t>
            </w:r>
          </w:p>
          <w:p w14:paraId="3AEB98C2" w14:textId="77777777" w:rsidR="00EC2D2A" w:rsidRPr="00D95A9D" w:rsidRDefault="4B1F096C" w:rsidP="4B1F096C">
            <w:pPr>
              <w:rPr>
                <w:sz w:val="18"/>
                <w:szCs w:val="18"/>
              </w:rPr>
            </w:pPr>
            <w:r w:rsidRPr="00D95A9D">
              <w:rPr>
                <w:sz w:val="18"/>
                <w:szCs w:val="18"/>
              </w:rPr>
              <w:t>039 - ortopedická protetika</w:t>
            </w:r>
          </w:p>
          <w:p w14:paraId="7B502A4E" w14:textId="77777777" w:rsidR="00EC2D2A" w:rsidRPr="00D95A9D" w:rsidRDefault="4B1F096C" w:rsidP="4B1F096C">
            <w:pPr>
              <w:rPr>
                <w:sz w:val="18"/>
                <w:szCs w:val="18"/>
              </w:rPr>
            </w:pPr>
            <w:r w:rsidRPr="00D95A9D">
              <w:rPr>
                <w:sz w:val="18"/>
                <w:szCs w:val="18"/>
              </w:rPr>
              <w:t>049 - kardiológia</w:t>
            </w:r>
          </w:p>
          <w:p w14:paraId="4D73FEC0" w14:textId="77777777" w:rsidR="00EC2D2A" w:rsidRPr="00D95A9D" w:rsidRDefault="4B1F096C" w:rsidP="4B1F096C">
            <w:pPr>
              <w:rPr>
                <w:sz w:val="18"/>
                <w:szCs w:val="18"/>
              </w:rPr>
            </w:pPr>
            <w:r w:rsidRPr="00D95A9D">
              <w:rPr>
                <w:sz w:val="18"/>
                <w:szCs w:val="18"/>
              </w:rPr>
              <w:t>053 - čeľustná ortopédia</w:t>
            </w:r>
          </w:p>
          <w:p w14:paraId="7600F4DF" w14:textId="77777777" w:rsidR="00EC2D2A" w:rsidRPr="00D95A9D" w:rsidRDefault="34661EDB" w:rsidP="34661EDB">
            <w:pPr>
              <w:rPr>
                <w:sz w:val="18"/>
                <w:szCs w:val="18"/>
              </w:rPr>
            </w:pPr>
            <w:r w:rsidRPr="00D95A9D">
              <w:rPr>
                <w:sz w:val="18"/>
                <w:szCs w:val="18"/>
              </w:rPr>
              <w:t>054 - parodontológia</w:t>
            </w:r>
          </w:p>
          <w:p w14:paraId="1DBF0926" w14:textId="77777777" w:rsidR="00EC2D2A" w:rsidRPr="00D95A9D" w:rsidRDefault="4B1F096C" w:rsidP="4B1F096C">
            <w:pPr>
              <w:rPr>
                <w:sz w:val="18"/>
                <w:szCs w:val="18"/>
              </w:rPr>
            </w:pPr>
            <w:r w:rsidRPr="00D95A9D">
              <w:rPr>
                <w:sz w:val="18"/>
                <w:szCs w:val="18"/>
              </w:rPr>
              <w:t>055 - stomatologická protetika</w:t>
            </w:r>
          </w:p>
          <w:p w14:paraId="44CEAD47" w14:textId="77777777" w:rsidR="00EC2D2A" w:rsidRPr="00D95A9D" w:rsidRDefault="4B1F096C" w:rsidP="4B1F096C">
            <w:pPr>
              <w:rPr>
                <w:sz w:val="18"/>
                <w:szCs w:val="18"/>
              </w:rPr>
            </w:pPr>
            <w:r w:rsidRPr="00D95A9D">
              <w:rPr>
                <w:sz w:val="18"/>
                <w:szCs w:val="18"/>
              </w:rPr>
              <w:t>068 - cievna chirurgia</w:t>
            </w:r>
          </w:p>
          <w:p w14:paraId="47DA58A8" w14:textId="77777777" w:rsidR="00EC2D2A" w:rsidRPr="00D95A9D" w:rsidRDefault="34661EDB" w:rsidP="34661EDB">
            <w:pPr>
              <w:rPr>
                <w:sz w:val="18"/>
                <w:szCs w:val="18"/>
              </w:rPr>
            </w:pPr>
            <w:r w:rsidRPr="00D95A9D">
              <w:rPr>
                <w:sz w:val="18"/>
                <w:szCs w:val="18"/>
              </w:rPr>
              <w:t>069 - kardiochirurgia</w:t>
            </w:r>
          </w:p>
          <w:p w14:paraId="1E87F309" w14:textId="77777777" w:rsidR="00EC2D2A" w:rsidRPr="00D95A9D" w:rsidRDefault="34661EDB" w:rsidP="34661EDB">
            <w:pPr>
              <w:rPr>
                <w:sz w:val="18"/>
                <w:szCs w:val="18"/>
              </w:rPr>
            </w:pPr>
            <w:r w:rsidRPr="00D95A9D">
              <w:rPr>
                <w:sz w:val="18"/>
                <w:szCs w:val="18"/>
              </w:rPr>
              <w:t>070 - maxilofaciálna chirurgia</w:t>
            </w:r>
          </w:p>
          <w:p w14:paraId="6083571E" w14:textId="77777777" w:rsidR="00EC2D2A" w:rsidRPr="00D95A9D" w:rsidRDefault="4B1F096C" w:rsidP="4B1F096C">
            <w:pPr>
              <w:rPr>
                <w:sz w:val="18"/>
                <w:szCs w:val="18"/>
              </w:rPr>
            </w:pPr>
            <w:r w:rsidRPr="00D95A9D">
              <w:rPr>
                <w:sz w:val="18"/>
                <w:szCs w:val="18"/>
              </w:rPr>
              <w:t>106 - hrudníková chirurgia</w:t>
            </w:r>
          </w:p>
          <w:p w14:paraId="29B1F23E" w14:textId="77777777" w:rsidR="00EC2D2A" w:rsidRPr="00D95A9D" w:rsidRDefault="4B1F096C" w:rsidP="4B1F096C">
            <w:pPr>
              <w:rPr>
                <w:sz w:val="18"/>
                <w:szCs w:val="18"/>
              </w:rPr>
            </w:pPr>
            <w:r w:rsidRPr="00D95A9D">
              <w:rPr>
                <w:sz w:val="18"/>
                <w:szCs w:val="18"/>
              </w:rPr>
              <w:t>107 - detská chirurgia</w:t>
            </w:r>
          </w:p>
          <w:p w14:paraId="2AA6EDEC" w14:textId="77777777" w:rsidR="00EC2D2A" w:rsidRPr="00D95A9D" w:rsidRDefault="4B1F096C" w:rsidP="4B1F096C">
            <w:pPr>
              <w:rPr>
                <w:sz w:val="18"/>
                <w:szCs w:val="18"/>
              </w:rPr>
            </w:pPr>
            <w:r w:rsidRPr="00D95A9D">
              <w:rPr>
                <w:sz w:val="18"/>
                <w:szCs w:val="18"/>
              </w:rPr>
              <w:t>170 - zubná technika</w:t>
            </w:r>
          </w:p>
          <w:p w14:paraId="61022F74" w14:textId="77777777" w:rsidR="00EC2D2A" w:rsidRPr="00D95A9D" w:rsidRDefault="4B1F096C" w:rsidP="4B1F096C">
            <w:pPr>
              <w:rPr>
                <w:sz w:val="18"/>
                <w:szCs w:val="18"/>
              </w:rPr>
            </w:pPr>
            <w:r w:rsidRPr="00D95A9D">
              <w:rPr>
                <w:sz w:val="18"/>
                <w:szCs w:val="18"/>
              </w:rPr>
              <w:t>206 - chirurgia ruky</w:t>
            </w:r>
          </w:p>
          <w:p w14:paraId="2BE3623D" w14:textId="77777777" w:rsidR="00EC2D2A" w:rsidRPr="00D95A9D" w:rsidRDefault="4B1F096C" w:rsidP="4B1F096C">
            <w:pPr>
              <w:rPr>
                <w:sz w:val="18"/>
                <w:szCs w:val="18"/>
              </w:rPr>
            </w:pPr>
            <w:r w:rsidRPr="00D95A9D">
              <w:rPr>
                <w:sz w:val="18"/>
                <w:szCs w:val="18"/>
              </w:rPr>
              <w:t>207 - transplantačné</w:t>
            </w:r>
          </w:p>
          <w:p w14:paraId="4D3C839E" w14:textId="77777777" w:rsidR="00812E6A" w:rsidRPr="00D95A9D" w:rsidRDefault="4B1F096C" w:rsidP="4B1F096C">
            <w:pPr>
              <w:rPr>
                <w:sz w:val="18"/>
                <w:szCs w:val="18"/>
              </w:rPr>
            </w:pPr>
            <w:r w:rsidRPr="00D95A9D">
              <w:rPr>
                <w:sz w:val="18"/>
                <w:szCs w:val="18"/>
              </w:rPr>
              <w:t>522 - chirurgia prsníka</w:t>
            </w:r>
          </w:p>
        </w:tc>
      </w:tr>
      <w:tr w:rsidR="00812E6A" w:rsidRPr="00D95A9D" w14:paraId="050F9256" w14:textId="77777777" w:rsidTr="003C2924">
        <w:trPr>
          <w:trHeight w:val="570"/>
        </w:trPr>
        <w:tc>
          <w:tcPr>
            <w:tcW w:w="2183" w:type="dxa"/>
            <w:tcBorders>
              <w:top w:val="single" w:sz="4" w:space="0" w:color="auto"/>
              <w:left w:val="single" w:sz="4" w:space="0" w:color="auto"/>
              <w:bottom w:val="single" w:sz="4" w:space="0" w:color="auto"/>
              <w:right w:val="single" w:sz="4" w:space="0" w:color="auto"/>
            </w:tcBorders>
          </w:tcPr>
          <w:p w14:paraId="73CF629C" w14:textId="77777777" w:rsidR="00812E6A" w:rsidRPr="00D95A9D" w:rsidRDefault="4B1F096C" w:rsidP="4B1F096C">
            <w:pPr>
              <w:rPr>
                <w:sz w:val="18"/>
                <w:szCs w:val="18"/>
              </w:rPr>
            </w:pPr>
            <w:r w:rsidRPr="00D95A9D">
              <w:rPr>
                <w:sz w:val="18"/>
                <w:szCs w:val="18"/>
              </w:rPr>
              <w:t>Popis zdravotníckej pomôcky (OV.19.1)</w:t>
            </w:r>
          </w:p>
        </w:tc>
        <w:tc>
          <w:tcPr>
            <w:tcW w:w="7173" w:type="dxa"/>
            <w:tcBorders>
              <w:top w:val="single" w:sz="4" w:space="0" w:color="auto"/>
              <w:left w:val="single" w:sz="4" w:space="0" w:color="auto"/>
              <w:bottom w:val="single" w:sz="4" w:space="0" w:color="auto"/>
              <w:right w:val="single" w:sz="4" w:space="0" w:color="auto"/>
            </w:tcBorders>
          </w:tcPr>
          <w:p w14:paraId="7606FC72" w14:textId="77777777" w:rsidR="00812E6A" w:rsidRPr="00D95A9D" w:rsidRDefault="00B66B88" w:rsidP="4B1F096C">
            <w:pPr>
              <w:rPr>
                <w:sz w:val="18"/>
                <w:szCs w:val="18"/>
              </w:rPr>
            </w:pPr>
            <w:r w:rsidRPr="00D95A9D">
              <w:rPr>
                <w:sz w:val="18"/>
                <w:szCs w:val="18"/>
              </w:rPr>
              <w:t>Popis zdravotnej pomôcky v prípade, že nebol dohľadaný druh ZP v číselníku.</w:t>
            </w:r>
          </w:p>
        </w:tc>
      </w:tr>
      <w:tr w:rsidR="00812E6A" w:rsidRPr="00D95A9D" w14:paraId="540C22BB" w14:textId="77777777" w:rsidTr="003C2924">
        <w:trPr>
          <w:trHeight w:val="758"/>
        </w:trPr>
        <w:tc>
          <w:tcPr>
            <w:tcW w:w="2183" w:type="dxa"/>
            <w:tcBorders>
              <w:top w:val="single" w:sz="4" w:space="0" w:color="auto"/>
              <w:left w:val="single" w:sz="4" w:space="0" w:color="auto"/>
              <w:bottom w:val="single" w:sz="4" w:space="0" w:color="auto"/>
              <w:right w:val="single" w:sz="4" w:space="0" w:color="auto"/>
            </w:tcBorders>
          </w:tcPr>
          <w:p w14:paraId="416D9687" w14:textId="77777777" w:rsidR="009C1A59" w:rsidRPr="00D95A9D" w:rsidRDefault="4B1F096C" w:rsidP="4B1F096C">
            <w:pPr>
              <w:rPr>
                <w:sz w:val="18"/>
                <w:szCs w:val="18"/>
              </w:rPr>
            </w:pPr>
            <w:r w:rsidRPr="00D95A9D">
              <w:rPr>
                <w:sz w:val="18"/>
                <w:szCs w:val="18"/>
              </w:rPr>
              <w:lastRenderedPageBreak/>
              <w:t>Druh</w:t>
            </w:r>
          </w:p>
          <w:p w14:paraId="2434961B" w14:textId="77777777" w:rsidR="00EC2D2A" w:rsidRPr="00D95A9D" w:rsidRDefault="4B1F096C" w:rsidP="4B1F096C">
            <w:pPr>
              <w:rPr>
                <w:sz w:val="18"/>
                <w:szCs w:val="18"/>
              </w:rPr>
            </w:pPr>
            <w:r w:rsidRPr="00D95A9D">
              <w:rPr>
                <w:sz w:val="18"/>
                <w:szCs w:val="18"/>
              </w:rPr>
              <w:t>(OV.19.2)</w:t>
            </w:r>
          </w:p>
          <w:p w14:paraId="106F5437" w14:textId="77777777" w:rsidR="00EC2D2A" w:rsidRPr="00D95A9D" w:rsidRDefault="00EC2D2A" w:rsidP="00812E6A">
            <w:pPr>
              <w:rPr>
                <w:sz w:val="18"/>
                <w:szCs w:val="18"/>
              </w:rPr>
            </w:pPr>
          </w:p>
        </w:tc>
        <w:tc>
          <w:tcPr>
            <w:tcW w:w="7173" w:type="dxa"/>
            <w:tcBorders>
              <w:top w:val="single" w:sz="4" w:space="0" w:color="auto"/>
              <w:left w:val="single" w:sz="4" w:space="0" w:color="auto"/>
              <w:bottom w:val="single" w:sz="4" w:space="0" w:color="auto"/>
              <w:right w:val="single" w:sz="4" w:space="0" w:color="auto"/>
            </w:tcBorders>
          </w:tcPr>
          <w:p w14:paraId="19FE839F" w14:textId="77777777" w:rsidR="00996E18" w:rsidRPr="00D95A9D" w:rsidRDefault="00D96CF7" w:rsidP="4B1F096C">
            <w:pPr>
              <w:rPr>
                <w:sz w:val="18"/>
                <w:szCs w:val="18"/>
              </w:rPr>
            </w:pPr>
            <w:r w:rsidRPr="00D95A9D">
              <w:rPr>
                <w:sz w:val="18"/>
                <w:szCs w:val="18"/>
              </w:rPr>
              <w:t>Druhu zdravotníckej pomôcky alebo implantátu zavedeného pacientovi. Využíva sa číselník druhov zdravotníckych pomôcok a implantátov 1.3.158.00165387.100.10.126</w:t>
            </w:r>
          </w:p>
        </w:tc>
      </w:tr>
      <w:tr w:rsidR="00812E6A" w:rsidRPr="00D95A9D" w14:paraId="037CD7C3" w14:textId="77777777" w:rsidTr="003C2924">
        <w:trPr>
          <w:trHeight w:val="381"/>
        </w:trPr>
        <w:tc>
          <w:tcPr>
            <w:tcW w:w="2183" w:type="dxa"/>
            <w:tcBorders>
              <w:top w:val="single" w:sz="4" w:space="0" w:color="auto"/>
              <w:left w:val="single" w:sz="4" w:space="0" w:color="auto"/>
              <w:bottom w:val="single" w:sz="4" w:space="0" w:color="auto"/>
              <w:right w:val="single" w:sz="4" w:space="0" w:color="auto"/>
            </w:tcBorders>
          </w:tcPr>
          <w:p w14:paraId="709D5412" w14:textId="77777777" w:rsidR="00812E6A" w:rsidRPr="00D95A9D" w:rsidRDefault="4B1F096C" w:rsidP="4B1F096C">
            <w:pPr>
              <w:rPr>
                <w:sz w:val="18"/>
                <w:szCs w:val="18"/>
              </w:rPr>
            </w:pPr>
            <w:r w:rsidRPr="00D95A9D">
              <w:rPr>
                <w:sz w:val="18"/>
                <w:szCs w:val="18"/>
              </w:rPr>
              <w:t>Zmena stavu záznamu</w:t>
            </w:r>
          </w:p>
          <w:p w14:paraId="5EAF2535" w14:textId="77777777" w:rsidR="00812E6A" w:rsidRPr="00D95A9D" w:rsidRDefault="4B1F096C" w:rsidP="4B1F096C">
            <w:pPr>
              <w:rPr>
                <w:sz w:val="18"/>
                <w:szCs w:val="18"/>
              </w:rPr>
            </w:pPr>
            <w:r w:rsidRPr="00D95A9D">
              <w:rPr>
                <w:sz w:val="18"/>
                <w:szCs w:val="18"/>
              </w:rPr>
              <w:t>(OV.20)</w:t>
            </w:r>
          </w:p>
        </w:tc>
        <w:tc>
          <w:tcPr>
            <w:tcW w:w="7173" w:type="dxa"/>
            <w:tcBorders>
              <w:top w:val="single" w:sz="4" w:space="0" w:color="auto"/>
              <w:left w:val="single" w:sz="4" w:space="0" w:color="auto"/>
              <w:bottom w:val="single" w:sz="4" w:space="0" w:color="auto"/>
              <w:right w:val="single" w:sz="4" w:space="0" w:color="auto"/>
            </w:tcBorders>
          </w:tcPr>
          <w:p w14:paraId="00334709" w14:textId="77777777" w:rsidR="000309D7" w:rsidRPr="00D95A9D" w:rsidRDefault="00D96CF7" w:rsidP="4B1F096C">
            <w:pPr>
              <w:rPr>
                <w:sz w:val="18"/>
                <w:szCs w:val="18"/>
              </w:rPr>
            </w:pPr>
            <w:r w:rsidRPr="00D95A9D">
              <w:rPr>
                <w:sz w:val="18"/>
                <w:szCs w:val="18"/>
              </w:rPr>
              <w:t>Definuje štruktúru auditných informácií o zmene stavu záznamu. Slúži len pre čítacie služby v prípade, že daný záznam bol editovaný lekárom (potvrdil klinický záver/ zneplatnil záznam/ vykonal storno záznamu)</w:t>
            </w:r>
          </w:p>
          <w:p w14:paraId="4A38E382" w14:textId="77777777" w:rsidR="00812E6A"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812E6A" w:rsidRPr="00D95A9D" w14:paraId="1C5DCA93" w14:textId="77777777" w:rsidTr="003C2924">
        <w:trPr>
          <w:trHeight w:val="110"/>
        </w:trPr>
        <w:tc>
          <w:tcPr>
            <w:tcW w:w="2183" w:type="dxa"/>
            <w:tcBorders>
              <w:top w:val="single" w:sz="4" w:space="0" w:color="auto"/>
              <w:left w:val="single" w:sz="4" w:space="0" w:color="auto"/>
              <w:bottom w:val="single" w:sz="4" w:space="0" w:color="auto"/>
              <w:right w:val="single" w:sz="4" w:space="0" w:color="auto"/>
            </w:tcBorders>
            <w:vAlign w:val="center"/>
          </w:tcPr>
          <w:p w14:paraId="676DF40F" w14:textId="77777777" w:rsidR="00812E6A" w:rsidRPr="00D95A9D" w:rsidRDefault="4B1F096C" w:rsidP="4B1F096C">
            <w:pPr>
              <w:rPr>
                <w:sz w:val="18"/>
                <w:szCs w:val="18"/>
              </w:rPr>
            </w:pPr>
            <w:r w:rsidRPr="00D95A9D">
              <w:rPr>
                <w:sz w:val="18"/>
                <w:szCs w:val="18"/>
              </w:rPr>
              <w:t>RC_ID</w:t>
            </w:r>
            <w:r w:rsidR="10BBE82C" w:rsidRPr="00D95A9D">
              <w:br/>
            </w:r>
            <w:r w:rsidRPr="00D95A9D">
              <w:rPr>
                <w:sz w:val="18"/>
                <w:szCs w:val="18"/>
              </w:rPr>
              <w:t>(OV.21)</w:t>
            </w:r>
          </w:p>
        </w:tc>
        <w:tc>
          <w:tcPr>
            <w:tcW w:w="7173" w:type="dxa"/>
            <w:tcBorders>
              <w:top w:val="single" w:sz="4" w:space="0" w:color="auto"/>
              <w:left w:val="single" w:sz="4" w:space="0" w:color="auto"/>
              <w:bottom w:val="single" w:sz="4" w:space="0" w:color="auto"/>
              <w:right w:val="single" w:sz="4" w:space="0" w:color="auto"/>
            </w:tcBorders>
            <w:vAlign w:val="center"/>
          </w:tcPr>
          <w:p w14:paraId="0038C157" w14:textId="77777777" w:rsidR="00812E6A" w:rsidRPr="00D95A9D" w:rsidRDefault="4B1F096C" w:rsidP="4B1F096C">
            <w:pPr>
              <w:rPr>
                <w:sz w:val="18"/>
                <w:szCs w:val="18"/>
              </w:rPr>
            </w:pPr>
            <w:r w:rsidRPr="00D95A9D">
              <w:rPr>
                <w:sz w:val="18"/>
                <w:szCs w:val="18"/>
              </w:rPr>
              <w:t>Obsahuje informácie o identifikátore záznamu, ktorý je vytvorený</w:t>
            </w:r>
          </w:p>
        </w:tc>
      </w:tr>
      <w:tr w:rsidR="00812E6A" w:rsidRPr="00D95A9D" w14:paraId="0A3853BF" w14:textId="77777777" w:rsidTr="003C2924">
        <w:trPr>
          <w:trHeight w:val="51"/>
        </w:trPr>
        <w:tc>
          <w:tcPr>
            <w:tcW w:w="2183" w:type="dxa"/>
            <w:tcBorders>
              <w:top w:val="single" w:sz="4" w:space="0" w:color="auto"/>
              <w:left w:val="single" w:sz="4" w:space="0" w:color="auto"/>
              <w:bottom w:val="single" w:sz="4" w:space="0" w:color="auto"/>
              <w:right w:val="single" w:sz="4" w:space="0" w:color="auto"/>
            </w:tcBorders>
          </w:tcPr>
          <w:p w14:paraId="55312412" w14:textId="77777777" w:rsidR="00812E6A" w:rsidRPr="00D95A9D" w:rsidRDefault="4B1F096C" w:rsidP="4B1F096C">
            <w:pPr>
              <w:rPr>
                <w:sz w:val="18"/>
                <w:szCs w:val="18"/>
              </w:rPr>
            </w:pPr>
            <w:r w:rsidRPr="00D95A9D">
              <w:rPr>
                <w:sz w:val="18"/>
                <w:szCs w:val="18"/>
              </w:rPr>
              <w:t>II</w:t>
            </w:r>
          </w:p>
          <w:p w14:paraId="5941B761" w14:textId="77777777" w:rsidR="00812E6A" w:rsidRPr="00D95A9D" w:rsidRDefault="4B1F096C" w:rsidP="4B1F096C">
            <w:pPr>
              <w:rPr>
                <w:sz w:val="18"/>
                <w:szCs w:val="18"/>
              </w:rPr>
            </w:pPr>
            <w:r w:rsidRPr="00D95A9D">
              <w:rPr>
                <w:sz w:val="18"/>
                <w:szCs w:val="18"/>
              </w:rPr>
              <w:t>(OV.21.1)</w:t>
            </w:r>
          </w:p>
        </w:tc>
        <w:tc>
          <w:tcPr>
            <w:tcW w:w="7173" w:type="dxa"/>
            <w:tcBorders>
              <w:top w:val="single" w:sz="4" w:space="0" w:color="auto"/>
              <w:left w:val="single" w:sz="4" w:space="0" w:color="auto"/>
              <w:bottom w:val="single" w:sz="4" w:space="0" w:color="auto"/>
              <w:right w:val="single" w:sz="4" w:space="0" w:color="auto"/>
            </w:tcBorders>
          </w:tcPr>
          <w:p w14:paraId="4924F335" w14:textId="77777777" w:rsidR="00812E6A" w:rsidRPr="00D95A9D" w:rsidRDefault="4B1F096C" w:rsidP="4B1F096C">
            <w:pPr>
              <w:rPr>
                <w:sz w:val="18"/>
                <w:szCs w:val="18"/>
              </w:rPr>
            </w:pPr>
            <w:r w:rsidRPr="00D95A9D">
              <w:rPr>
                <w:sz w:val="18"/>
                <w:szCs w:val="18"/>
              </w:rPr>
              <w:t xml:space="preserve">Identifikátor záznamu je generovaný podľa popisu v X070 a generuje ho ISPZS </w:t>
            </w:r>
          </w:p>
          <w:p w14:paraId="29931278" w14:textId="77777777" w:rsidR="00812E6A" w:rsidRPr="00D95A9D" w:rsidRDefault="00812E6A" w:rsidP="00812E6A">
            <w:pPr>
              <w:rPr>
                <w:sz w:val="18"/>
                <w:szCs w:val="18"/>
              </w:rPr>
            </w:pPr>
          </w:p>
        </w:tc>
      </w:tr>
      <w:tr w:rsidR="00812E6A" w:rsidRPr="00D95A9D" w14:paraId="2A1CA3C2" w14:textId="77777777" w:rsidTr="003C2924">
        <w:trPr>
          <w:trHeight w:val="556"/>
        </w:trPr>
        <w:tc>
          <w:tcPr>
            <w:tcW w:w="2183" w:type="dxa"/>
            <w:tcBorders>
              <w:top w:val="single" w:sz="4" w:space="0" w:color="auto"/>
              <w:left w:val="single" w:sz="4" w:space="0" w:color="auto"/>
              <w:bottom w:val="single" w:sz="4" w:space="0" w:color="auto"/>
              <w:right w:val="single" w:sz="4" w:space="0" w:color="auto"/>
            </w:tcBorders>
          </w:tcPr>
          <w:p w14:paraId="2DF18B2C" w14:textId="77777777" w:rsidR="00812E6A" w:rsidRPr="00D95A9D" w:rsidRDefault="4B1F096C" w:rsidP="4B1F096C">
            <w:pPr>
              <w:rPr>
                <w:sz w:val="18"/>
                <w:szCs w:val="18"/>
              </w:rPr>
            </w:pPr>
            <w:r w:rsidRPr="00D95A9D">
              <w:rPr>
                <w:sz w:val="18"/>
                <w:szCs w:val="18"/>
              </w:rPr>
              <w:t>OID</w:t>
            </w:r>
          </w:p>
          <w:p w14:paraId="2674E716" w14:textId="77777777" w:rsidR="00812E6A" w:rsidRPr="00D95A9D" w:rsidRDefault="4B1F096C" w:rsidP="4B1F096C">
            <w:pPr>
              <w:rPr>
                <w:sz w:val="18"/>
                <w:szCs w:val="18"/>
              </w:rPr>
            </w:pPr>
            <w:r w:rsidRPr="00D95A9D">
              <w:rPr>
                <w:sz w:val="18"/>
                <w:szCs w:val="18"/>
              </w:rPr>
              <w:t>(OV.21.2)</w:t>
            </w:r>
          </w:p>
        </w:tc>
        <w:tc>
          <w:tcPr>
            <w:tcW w:w="7173" w:type="dxa"/>
            <w:tcBorders>
              <w:top w:val="single" w:sz="4" w:space="0" w:color="auto"/>
              <w:left w:val="single" w:sz="4" w:space="0" w:color="auto"/>
              <w:bottom w:val="single" w:sz="4" w:space="0" w:color="auto"/>
              <w:right w:val="single" w:sz="4" w:space="0" w:color="auto"/>
            </w:tcBorders>
          </w:tcPr>
          <w:p w14:paraId="6DD1F122" w14:textId="77777777" w:rsidR="00812E6A" w:rsidRPr="00D95A9D" w:rsidRDefault="4B1F096C" w:rsidP="4B1F096C">
            <w:pPr>
              <w:rPr>
                <w:sz w:val="18"/>
                <w:szCs w:val="18"/>
              </w:rPr>
            </w:pPr>
            <w:r w:rsidRPr="00D95A9D">
              <w:rPr>
                <w:sz w:val="18"/>
                <w:szCs w:val="18"/>
              </w:rPr>
              <w:t>Obsahuje informáciu o type záznamu (archetypu), ktorý je v rámci záznamu používaný OID: 1.3.158.00165387.100.60.90</w:t>
            </w:r>
          </w:p>
        </w:tc>
      </w:tr>
    </w:tbl>
    <w:p w14:paraId="27C30D70" w14:textId="77777777" w:rsidR="00585A0F" w:rsidRPr="0050720E" w:rsidRDefault="34661EDB" w:rsidP="00ED73E9">
      <w:pPr>
        <w:pStyle w:val="Nadpis2"/>
        <w:rPr>
          <w:lang w:val="sk-SK"/>
        </w:rPr>
      </w:pPr>
      <w:bookmarkStart w:id="184" w:name="_Prepúšťacia_správa"/>
      <w:bookmarkStart w:id="185" w:name="_Toc2079643"/>
      <w:bookmarkEnd w:id="184"/>
      <w:r w:rsidRPr="0050720E">
        <w:rPr>
          <w:lang w:val="sk-SK"/>
        </w:rPr>
        <w:t>Prepúšťacia správa</w:t>
      </w:r>
      <w:bookmarkEnd w:id="185"/>
    </w:p>
    <w:p w14:paraId="00E751DD" w14:textId="77777777" w:rsidR="00585A0F" w:rsidRPr="00D95A9D" w:rsidRDefault="4B1F096C" w:rsidP="00585A0F">
      <w:pPr>
        <w:jc w:val="both"/>
      </w:pPr>
      <w:r w:rsidRPr="00D95A9D">
        <w:t>Štruktúra záznamu je totožná v nasledovnom rozsahu:</w:t>
      </w:r>
    </w:p>
    <w:p w14:paraId="453C4C66" w14:textId="77777777" w:rsidR="008128CA" w:rsidRPr="00D95A9D" w:rsidRDefault="008128CA" w:rsidP="00585A0F">
      <w:pPr>
        <w:jc w:val="both"/>
      </w:pPr>
    </w:p>
    <w:p w14:paraId="354BB8FA" w14:textId="77777777" w:rsidR="00DE0A52" w:rsidRPr="00D95A9D" w:rsidRDefault="4B1F096C" w:rsidP="00C26A9D">
      <w:bookmarkStart w:id="186" w:name="CENEN13606Lekarska_prepustacia_sprava"/>
      <w:r w:rsidRPr="00D95A9D">
        <w:t>CEN-EN13606-ENTRY.Zaznam_o_vysetreni-Lekarska_prepustacia_sprava.v4</w:t>
      </w:r>
    </w:p>
    <w:bookmarkEnd w:id="186"/>
    <w:p w14:paraId="35041E8C" w14:textId="77777777" w:rsidR="00585A0F" w:rsidRPr="00D95A9D" w:rsidRDefault="00585A0F" w:rsidP="00C26A9D"/>
    <w:tbl>
      <w:tblPr>
        <w:tblW w:w="17102" w:type="dxa"/>
        <w:tblLayout w:type="fixed"/>
        <w:tblLook w:val="04A0" w:firstRow="1" w:lastRow="0" w:firstColumn="1" w:lastColumn="0" w:noHBand="0" w:noVBand="1"/>
      </w:tblPr>
      <w:tblGrid>
        <w:gridCol w:w="1832"/>
        <w:gridCol w:w="7635"/>
        <w:gridCol w:w="7635"/>
      </w:tblGrid>
      <w:tr w:rsidR="00EC626E" w:rsidRPr="00D95A9D" w14:paraId="5112C3AD" w14:textId="77777777" w:rsidTr="003C2924">
        <w:trPr>
          <w:gridAfter w:val="1"/>
          <w:wAfter w:w="7635" w:type="dxa"/>
          <w:trHeight w:val="175"/>
          <w:tblHeader/>
        </w:trPr>
        <w:tc>
          <w:tcPr>
            <w:tcW w:w="1832" w:type="dxa"/>
            <w:tcBorders>
              <w:bottom w:val="single" w:sz="4" w:space="0" w:color="auto"/>
            </w:tcBorders>
            <w:shd w:val="clear" w:color="auto" w:fill="002060"/>
            <w:vAlign w:val="center"/>
          </w:tcPr>
          <w:p w14:paraId="7A149E86" w14:textId="77777777" w:rsidR="00EC626E" w:rsidRPr="00D95A9D" w:rsidRDefault="6DE4F7B8" w:rsidP="003C2924">
            <w:pPr>
              <w:rPr>
                <w:color w:val="FFFFFF" w:themeColor="background2"/>
                <w:sz w:val="18"/>
                <w:szCs w:val="18"/>
              </w:rPr>
            </w:pPr>
            <w:r w:rsidRPr="00D95A9D">
              <w:rPr>
                <w:sz w:val="18"/>
                <w:szCs w:val="18"/>
              </w:rPr>
              <w:t>ADL - Element/Ontology/text:</w:t>
            </w:r>
          </w:p>
        </w:tc>
        <w:tc>
          <w:tcPr>
            <w:tcW w:w="7635" w:type="dxa"/>
            <w:tcBorders>
              <w:bottom w:val="single" w:sz="4" w:space="0" w:color="auto"/>
            </w:tcBorders>
            <w:shd w:val="clear" w:color="auto" w:fill="002060"/>
            <w:vAlign w:val="center"/>
          </w:tcPr>
          <w:p w14:paraId="04126754" w14:textId="77777777" w:rsidR="00EC626E" w:rsidRPr="00D95A9D" w:rsidRDefault="6DE4F7B8" w:rsidP="003C2924">
            <w:pPr>
              <w:rPr>
                <w:color w:val="FFFFFF" w:themeColor="background2"/>
                <w:sz w:val="18"/>
                <w:szCs w:val="18"/>
              </w:rPr>
            </w:pPr>
            <w:r w:rsidRPr="00D95A9D">
              <w:rPr>
                <w:color w:val="FFFFFF" w:themeColor="background2"/>
                <w:sz w:val="18"/>
                <w:szCs w:val="18"/>
              </w:rPr>
              <w:t>Popis:</w:t>
            </w:r>
          </w:p>
        </w:tc>
      </w:tr>
      <w:tr w:rsidR="00B951D3" w:rsidRPr="00D95A9D" w14:paraId="59512863" w14:textId="77777777" w:rsidTr="6DE4F7B8">
        <w:trPr>
          <w:gridAfter w:val="1"/>
          <w:wAfter w:w="7635" w:type="dxa"/>
          <w:trHeight w:val="756"/>
        </w:trPr>
        <w:tc>
          <w:tcPr>
            <w:tcW w:w="1832" w:type="dxa"/>
            <w:tcBorders>
              <w:top w:val="single" w:sz="4" w:space="0" w:color="auto"/>
              <w:left w:val="single" w:sz="4" w:space="0" w:color="auto"/>
              <w:bottom w:val="single" w:sz="4" w:space="0" w:color="auto"/>
              <w:right w:val="single" w:sz="4" w:space="0" w:color="auto"/>
            </w:tcBorders>
            <w:vAlign w:val="center"/>
          </w:tcPr>
          <w:p w14:paraId="57E9AC99" w14:textId="77777777" w:rsidR="00B951D3" w:rsidRPr="00D95A9D" w:rsidRDefault="4B1F096C" w:rsidP="4B1F096C">
            <w:pPr>
              <w:rPr>
                <w:sz w:val="18"/>
                <w:szCs w:val="18"/>
              </w:rPr>
            </w:pPr>
            <w:r w:rsidRPr="00D95A9D">
              <w:rPr>
                <w:sz w:val="18"/>
                <w:szCs w:val="18"/>
              </w:rPr>
              <w:t>Dátum a čas odoslania</w:t>
            </w:r>
            <w:r w:rsidR="10BBE82C" w:rsidRPr="00D95A9D">
              <w:br/>
            </w:r>
            <w:r w:rsidRPr="00D95A9D">
              <w:rPr>
                <w:sz w:val="18"/>
                <w:szCs w:val="18"/>
              </w:rPr>
              <w:t>(LPS.1)</w:t>
            </w:r>
          </w:p>
        </w:tc>
        <w:tc>
          <w:tcPr>
            <w:tcW w:w="7635" w:type="dxa"/>
            <w:tcBorders>
              <w:top w:val="single" w:sz="4" w:space="0" w:color="auto"/>
              <w:left w:val="single" w:sz="4" w:space="0" w:color="auto"/>
              <w:bottom w:val="single" w:sz="4" w:space="0" w:color="auto"/>
              <w:right w:val="single" w:sz="4" w:space="0" w:color="auto"/>
            </w:tcBorders>
            <w:vAlign w:val="center"/>
          </w:tcPr>
          <w:p w14:paraId="3A8F40E0" w14:textId="77777777" w:rsidR="00D96CF7" w:rsidRPr="00D95A9D" w:rsidRDefault="00D96CF7" w:rsidP="00D96CF7">
            <w:pPr>
              <w:rPr>
                <w:sz w:val="18"/>
                <w:szCs w:val="18"/>
              </w:rPr>
            </w:pPr>
            <w:r w:rsidRPr="00D95A9D">
              <w:rPr>
                <w:sz w:val="18"/>
                <w:szCs w:val="18"/>
              </w:rPr>
              <w:t>Dátum a čas, kedy bol pacient odoslaný na vyšetrenie.</w:t>
            </w:r>
          </w:p>
          <w:p w14:paraId="24B89C4E" w14:textId="68A9EF63" w:rsidR="00B951D3" w:rsidRPr="00D95A9D" w:rsidRDefault="00D96CF7" w:rsidP="00D96CF7">
            <w:pPr>
              <w:rPr>
                <w:sz w:val="18"/>
                <w:szCs w:val="18"/>
              </w:rPr>
            </w:pPr>
            <w:r w:rsidRPr="00D95A9D">
              <w:rPr>
                <w:sz w:val="18"/>
                <w:szCs w:val="18"/>
              </w:rPr>
              <w:t xml:space="preserve">Informácie o odoslaní vyplní nemocnica/ kúpele v prípade, že bol pacient do ústavnej ZS odoslaný na základe odporúčania na </w:t>
            </w:r>
            <w:r w:rsidR="008A760A" w:rsidRPr="00D95A9D">
              <w:rPr>
                <w:sz w:val="18"/>
                <w:szCs w:val="18"/>
              </w:rPr>
              <w:t>ústavnú</w:t>
            </w:r>
            <w:r w:rsidRPr="00D95A9D">
              <w:rPr>
                <w:sz w:val="18"/>
                <w:szCs w:val="18"/>
              </w:rPr>
              <w:t xml:space="preserve"> ZS iba prostredníctvom papierového výmenného lístka a neexistuje elektronický výmenný lístok. Údaje lekár prepíše z papierových podkladov do IS. V prípade vyšetrenia na základe elektronického výmenného lístka naplní len identifikátor odporúčania na ZS, na základe ktorého bol pacient hospitalizovaný. Údaje o odoslaní v tomto prípade nevypĺňa (ALTERNATIVA – IS PZS ich naplní z </w:t>
            </w:r>
            <w:r w:rsidR="008A760A" w:rsidRPr="00D95A9D">
              <w:rPr>
                <w:sz w:val="18"/>
                <w:szCs w:val="18"/>
              </w:rPr>
              <w:t>údajov</w:t>
            </w:r>
            <w:r w:rsidRPr="00D95A9D">
              <w:rPr>
                <w:sz w:val="18"/>
                <w:szCs w:val="18"/>
              </w:rPr>
              <w:t xml:space="preserve"> na odporúčaní).</w:t>
            </w:r>
          </w:p>
        </w:tc>
      </w:tr>
      <w:tr w:rsidR="00B951D3" w:rsidRPr="00D95A9D" w14:paraId="08F2D88B" w14:textId="77777777" w:rsidTr="6DE4F7B8">
        <w:trPr>
          <w:gridAfter w:val="1"/>
          <w:wAfter w:w="7635" w:type="dxa"/>
          <w:trHeight w:val="756"/>
        </w:trPr>
        <w:tc>
          <w:tcPr>
            <w:tcW w:w="1832" w:type="dxa"/>
            <w:tcBorders>
              <w:top w:val="single" w:sz="4" w:space="0" w:color="auto"/>
              <w:left w:val="single" w:sz="4" w:space="0" w:color="auto"/>
              <w:bottom w:val="single" w:sz="4" w:space="0" w:color="auto"/>
              <w:right w:val="single" w:sz="4" w:space="0" w:color="auto"/>
            </w:tcBorders>
          </w:tcPr>
          <w:p w14:paraId="198745D1" w14:textId="77777777" w:rsidR="00B951D3" w:rsidRPr="00D95A9D" w:rsidRDefault="4B1F096C" w:rsidP="4B1F096C">
            <w:pPr>
              <w:rPr>
                <w:sz w:val="18"/>
                <w:szCs w:val="18"/>
              </w:rPr>
            </w:pPr>
            <w:r w:rsidRPr="00D95A9D">
              <w:rPr>
                <w:sz w:val="18"/>
                <w:szCs w:val="18"/>
              </w:rPr>
              <w:t>Anamnéza</w:t>
            </w:r>
          </w:p>
          <w:p w14:paraId="758E3352" w14:textId="77777777" w:rsidR="00B951D3" w:rsidRPr="00D95A9D" w:rsidRDefault="4B1F096C" w:rsidP="4B1F096C">
            <w:pPr>
              <w:rPr>
                <w:sz w:val="18"/>
                <w:szCs w:val="18"/>
              </w:rPr>
            </w:pPr>
            <w:r w:rsidRPr="00D95A9D">
              <w:rPr>
                <w:sz w:val="18"/>
                <w:szCs w:val="18"/>
              </w:rPr>
              <w:t>(LPS.2)</w:t>
            </w:r>
          </w:p>
        </w:tc>
        <w:tc>
          <w:tcPr>
            <w:tcW w:w="7635" w:type="dxa"/>
            <w:tcBorders>
              <w:top w:val="single" w:sz="4" w:space="0" w:color="auto"/>
              <w:left w:val="single" w:sz="4" w:space="0" w:color="auto"/>
              <w:bottom w:val="single" w:sz="4" w:space="0" w:color="auto"/>
              <w:right w:val="single" w:sz="4" w:space="0" w:color="auto"/>
            </w:tcBorders>
          </w:tcPr>
          <w:p w14:paraId="6B53CD2B" w14:textId="77777777" w:rsidR="00B951D3" w:rsidRPr="00D95A9D" w:rsidRDefault="00D96CF7" w:rsidP="4B1F096C">
            <w:pPr>
              <w:rPr>
                <w:sz w:val="18"/>
                <w:szCs w:val="18"/>
              </w:rPr>
            </w:pPr>
            <w:r w:rsidRPr="00D95A9D">
              <w:rPr>
                <w:sz w:val="18"/>
                <w:szCs w:val="18"/>
              </w:rPr>
              <w:t>Údaje o zdravotnom stave pacienta a jeho pokrvných príbuzných pred prijatím pacienta do ústavnej starostlivosti.</w:t>
            </w:r>
          </w:p>
        </w:tc>
      </w:tr>
      <w:tr w:rsidR="00B951D3" w:rsidRPr="00D95A9D" w14:paraId="03D3A224" w14:textId="77777777" w:rsidTr="6DE4F7B8">
        <w:trPr>
          <w:gridAfter w:val="1"/>
          <w:wAfter w:w="7635" w:type="dxa"/>
          <w:trHeight w:val="591"/>
        </w:trPr>
        <w:tc>
          <w:tcPr>
            <w:tcW w:w="1832" w:type="dxa"/>
            <w:tcBorders>
              <w:top w:val="single" w:sz="4" w:space="0" w:color="auto"/>
              <w:left w:val="single" w:sz="4" w:space="0" w:color="auto"/>
              <w:bottom w:val="single" w:sz="4" w:space="0" w:color="auto"/>
              <w:right w:val="single" w:sz="4" w:space="0" w:color="auto"/>
            </w:tcBorders>
          </w:tcPr>
          <w:p w14:paraId="676A11F4" w14:textId="77777777" w:rsidR="00B951D3" w:rsidRPr="00D95A9D" w:rsidRDefault="4B1F096C" w:rsidP="4B1F096C">
            <w:pPr>
              <w:rPr>
                <w:sz w:val="18"/>
                <w:szCs w:val="18"/>
              </w:rPr>
            </w:pPr>
            <w:r w:rsidRPr="00D95A9D">
              <w:rPr>
                <w:sz w:val="18"/>
                <w:szCs w:val="18"/>
              </w:rPr>
              <w:t>Dátum a čas prepustenia</w:t>
            </w:r>
            <w:r w:rsidR="10BBE82C" w:rsidRPr="00D95A9D">
              <w:br/>
            </w:r>
            <w:r w:rsidRPr="00D95A9D">
              <w:rPr>
                <w:sz w:val="18"/>
                <w:szCs w:val="18"/>
              </w:rPr>
              <w:t>(LPS.3)</w:t>
            </w:r>
          </w:p>
        </w:tc>
        <w:tc>
          <w:tcPr>
            <w:tcW w:w="7635" w:type="dxa"/>
            <w:tcBorders>
              <w:top w:val="single" w:sz="4" w:space="0" w:color="auto"/>
              <w:left w:val="single" w:sz="4" w:space="0" w:color="auto"/>
              <w:bottom w:val="single" w:sz="4" w:space="0" w:color="auto"/>
              <w:right w:val="single" w:sz="4" w:space="0" w:color="auto"/>
            </w:tcBorders>
          </w:tcPr>
          <w:p w14:paraId="6B3FA617" w14:textId="77777777" w:rsidR="00B951D3" w:rsidRPr="00D95A9D" w:rsidRDefault="00D96CF7" w:rsidP="4B1F096C">
            <w:pPr>
              <w:rPr>
                <w:sz w:val="18"/>
                <w:szCs w:val="18"/>
              </w:rPr>
            </w:pPr>
            <w:r w:rsidRPr="00D95A9D">
              <w:rPr>
                <w:sz w:val="18"/>
                <w:szCs w:val="18"/>
              </w:rPr>
              <w:t>Dátum a čas kedy bol pacient prepustený z ústavnej starostlivosti (nemocnica/ kúpele).</w:t>
            </w:r>
          </w:p>
        </w:tc>
      </w:tr>
      <w:tr w:rsidR="0004019A" w:rsidRPr="00D95A9D" w14:paraId="74DBEDF5" w14:textId="77777777" w:rsidTr="6DE4F7B8">
        <w:trPr>
          <w:gridAfter w:val="1"/>
          <w:wAfter w:w="7635" w:type="dxa"/>
          <w:trHeight w:val="515"/>
        </w:trPr>
        <w:tc>
          <w:tcPr>
            <w:tcW w:w="1832" w:type="dxa"/>
            <w:tcBorders>
              <w:top w:val="single" w:sz="4" w:space="0" w:color="auto"/>
              <w:left w:val="single" w:sz="4" w:space="0" w:color="auto"/>
              <w:bottom w:val="single" w:sz="4" w:space="0" w:color="auto"/>
              <w:right w:val="single" w:sz="4" w:space="0" w:color="auto"/>
            </w:tcBorders>
          </w:tcPr>
          <w:p w14:paraId="68FFF433" w14:textId="77777777" w:rsidR="0004019A" w:rsidRPr="00D95A9D" w:rsidRDefault="4B1F096C" w:rsidP="4B1F096C">
            <w:pPr>
              <w:rPr>
                <w:sz w:val="18"/>
                <w:szCs w:val="18"/>
              </w:rPr>
            </w:pPr>
            <w:r w:rsidRPr="00D95A9D">
              <w:rPr>
                <w:sz w:val="18"/>
                <w:szCs w:val="18"/>
              </w:rPr>
              <w:t>Dátum a čas prijatia</w:t>
            </w:r>
            <w:r w:rsidR="10BBE82C" w:rsidRPr="00D95A9D">
              <w:br/>
            </w:r>
            <w:r w:rsidRPr="00D95A9D">
              <w:rPr>
                <w:sz w:val="18"/>
                <w:szCs w:val="18"/>
              </w:rPr>
              <w:t>(LPS.4)</w:t>
            </w:r>
          </w:p>
        </w:tc>
        <w:tc>
          <w:tcPr>
            <w:tcW w:w="7635" w:type="dxa"/>
            <w:tcBorders>
              <w:top w:val="single" w:sz="4" w:space="0" w:color="auto"/>
              <w:left w:val="single" w:sz="4" w:space="0" w:color="auto"/>
              <w:bottom w:val="single" w:sz="4" w:space="0" w:color="auto"/>
              <w:right w:val="single" w:sz="4" w:space="0" w:color="auto"/>
            </w:tcBorders>
          </w:tcPr>
          <w:p w14:paraId="3E48406A" w14:textId="049DE44E" w:rsidR="0004019A" w:rsidRPr="00D95A9D" w:rsidRDefault="00D96CF7" w:rsidP="4B1F096C">
            <w:pPr>
              <w:rPr>
                <w:sz w:val="18"/>
                <w:szCs w:val="18"/>
              </w:rPr>
            </w:pPr>
            <w:r w:rsidRPr="00D95A9D">
              <w:rPr>
                <w:sz w:val="18"/>
                <w:szCs w:val="18"/>
              </w:rPr>
              <w:t xml:space="preserve">Dátum a čas, kedy bol pacient prijatý do ústavnej </w:t>
            </w:r>
            <w:r w:rsidR="008A760A" w:rsidRPr="00D95A9D">
              <w:rPr>
                <w:sz w:val="18"/>
                <w:szCs w:val="18"/>
              </w:rPr>
              <w:t>starostlivosti</w:t>
            </w:r>
            <w:r w:rsidRPr="00D95A9D">
              <w:rPr>
                <w:sz w:val="18"/>
                <w:szCs w:val="18"/>
              </w:rPr>
              <w:t>. V prípade prekladu pacienta v rámci jedného zariadenia je uvedený dátum prvotného prijatia do zariadenia.</w:t>
            </w:r>
          </w:p>
        </w:tc>
      </w:tr>
      <w:tr w:rsidR="0004019A" w:rsidRPr="00D95A9D" w14:paraId="2BC34A26" w14:textId="77777777" w:rsidTr="6DE4F7B8">
        <w:trPr>
          <w:gridAfter w:val="1"/>
          <w:wAfter w:w="7635" w:type="dxa"/>
          <w:trHeight w:val="564"/>
        </w:trPr>
        <w:tc>
          <w:tcPr>
            <w:tcW w:w="1832" w:type="dxa"/>
            <w:tcBorders>
              <w:top w:val="single" w:sz="4" w:space="0" w:color="auto"/>
              <w:left w:val="single" w:sz="4" w:space="0" w:color="auto"/>
              <w:bottom w:val="single" w:sz="4" w:space="0" w:color="auto"/>
              <w:right w:val="single" w:sz="4" w:space="0" w:color="auto"/>
            </w:tcBorders>
          </w:tcPr>
          <w:p w14:paraId="3444CCD6" w14:textId="77777777" w:rsidR="0004019A" w:rsidRPr="00D95A9D" w:rsidRDefault="34661EDB" w:rsidP="34661EDB">
            <w:pPr>
              <w:rPr>
                <w:sz w:val="18"/>
                <w:szCs w:val="18"/>
              </w:rPr>
            </w:pPr>
            <w:r w:rsidRPr="00D95A9D">
              <w:rPr>
                <w:sz w:val="18"/>
                <w:szCs w:val="18"/>
              </w:rPr>
              <w:t>Epikríza</w:t>
            </w:r>
            <w:r w:rsidR="10BBE82C" w:rsidRPr="00D95A9D">
              <w:br/>
            </w:r>
            <w:r w:rsidRPr="00D95A9D">
              <w:rPr>
                <w:sz w:val="18"/>
                <w:szCs w:val="18"/>
              </w:rPr>
              <w:t>(LPS.5)</w:t>
            </w:r>
          </w:p>
        </w:tc>
        <w:tc>
          <w:tcPr>
            <w:tcW w:w="7635" w:type="dxa"/>
            <w:tcBorders>
              <w:top w:val="single" w:sz="4" w:space="0" w:color="auto"/>
              <w:left w:val="single" w:sz="4" w:space="0" w:color="auto"/>
              <w:bottom w:val="single" w:sz="4" w:space="0" w:color="auto"/>
              <w:right w:val="single" w:sz="4" w:space="0" w:color="auto"/>
            </w:tcBorders>
          </w:tcPr>
          <w:p w14:paraId="4E72F8E5" w14:textId="77777777" w:rsidR="0004019A" w:rsidRPr="00D95A9D" w:rsidRDefault="00D96CF7" w:rsidP="4B1F096C">
            <w:pPr>
              <w:rPr>
                <w:sz w:val="18"/>
                <w:szCs w:val="18"/>
              </w:rPr>
            </w:pPr>
            <w:r w:rsidRPr="00D95A9D">
              <w:rPr>
                <w:color w:val="000000"/>
                <w:sz w:val="18"/>
                <w:szCs w:val="18"/>
                <w:lang w:eastAsia="sk-SK"/>
              </w:rPr>
              <w:t>Písomné zhodnotenie priebehu hospitalizácie počnúc dôvodmi prijatia cez všetky liečebné procedúry až po konečný záver a odporúčanie liečby a ďalšieho postupu.  Môže obsahovať aj stanovisko k predchorobiu.</w:t>
            </w:r>
          </w:p>
        </w:tc>
      </w:tr>
      <w:tr w:rsidR="0004019A" w:rsidRPr="00D95A9D" w14:paraId="5CC1A0F5" w14:textId="77777777" w:rsidTr="6DE4F7B8">
        <w:trPr>
          <w:gridAfter w:val="1"/>
          <w:wAfter w:w="7635" w:type="dxa"/>
          <w:trHeight w:val="1674"/>
        </w:trPr>
        <w:tc>
          <w:tcPr>
            <w:tcW w:w="1832" w:type="dxa"/>
            <w:tcBorders>
              <w:top w:val="single" w:sz="4" w:space="0" w:color="auto"/>
              <w:left w:val="single" w:sz="4" w:space="0" w:color="auto"/>
              <w:bottom w:val="single" w:sz="4" w:space="0" w:color="auto"/>
              <w:right w:val="single" w:sz="4" w:space="0" w:color="auto"/>
            </w:tcBorders>
          </w:tcPr>
          <w:p w14:paraId="7E006F4A" w14:textId="77777777" w:rsidR="0004019A" w:rsidRPr="00D95A9D" w:rsidRDefault="4B1F096C" w:rsidP="4B1F096C">
            <w:pPr>
              <w:rPr>
                <w:sz w:val="18"/>
                <w:szCs w:val="18"/>
              </w:rPr>
            </w:pPr>
            <w:r w:rsidRPr="00D95A9D">
              <w:rPr>
                <w:sz w:val="18"/>
                <w:szCs w:val="18"/>
              </w:rPr>
              <w:t>Objektívny nález</w:t>
            </w:r>
            <w:r w:rsidR="10BBE82C" w:rsidRPr="00D95A9D">
              <w:br/>
            </w:r>
            <w:r w:rsidRPr="00D95A9D">
              <w:rPr>
                <w:sz w:val="18"/>
                <w:szCs w:val="18"/>
              </w:rPr>
              <w:t>(LPS.6)</w:t>
            </w:r>
          </w:p>
        </w:tc>
        <w:tc>
          <w:tcPr>
            <w:tcW w:w="7635" w:type="dxa"/>
            <w:tcBorders>
              <w:top w:val="single" w:sz="4" w:space="0" w:color="auto"/>
              <w:left w:val="single" w:sz="4" w:space="0" w:color="auto"/>
              <w:bottom w:val="single" w:sz="4" w:space="0" w:color="auto"/>
              <w:right w:val="single" w:sz="4" w:space="0" w:color="auto"/>
            </w:tcBorders>
          </w:tcPr>
          <w:p w14:paraId="71BA61C4" w14:textId="77777777" w:rsidR="00D96CF7" w:rsidRPr="00D95A9D" w:rsidRDefault="00D96CF7" w:rsidP="00D96CF7">
            <w:pPr>
              <w:rPr>
                <w:sz w:val="18"/>
                <w:szCs w:val="18"/>
              </w:rPr>
            </w:pPr>
            <w:r w:rsidRPr="00D95A9D">
              <w:rPr>
                <w:sz w:val="18"/>
                <w:szCs w:val="18"/>
              </w:rPr>
              <w:t>Objektívny nález zistený počas vyšetrenia pacienta. Popisuje klinický pohľad lekára na pacienta s minimálnym využitím technologického vybavenia.</w:t>
            </w:r>
          </w:p>
          <w:p w14:paraId="16458E06" w14:textId="77777777" w:rsidR="00D96CF7" w:rsidRPr="00D95A9D" w:rsidRDefault="00D96CF7" w:rsidP="00D96CF7">
            <w:pPr>
              <w:rPr>
                <w:sz w:val="18"/>
                <w:szCs w:val="18"/>
              </w:rPr>
            </w:pPr>
            <w:r w:rsidRPr="00D95A9D">
              <w:rPr>
                <w:sz w:val="18"/>
                <w:szCs w:val="18"/>
              </w:rPr>
              <w:t>Popis je štruktúrovaný podľa miestnych zvyklostí.</w:t>
            </w:r>
          </w:p>
          <w:p w14:paraId="05662C5D" w14:textId="77777777" w:rsidR="0004019A" w:rsidRPr="00D95A9D" w:rsidRDefault="0004019A" w:rsidP="00D96CF7">
            <w:pPr>
              <w:rPr>
                <w:sz w:val="18"/>
                <w:szCs w:val="18"/>
              </w:rPr>
            </w:pPr>
          </w:p>
          <w:p w14:paraId="3BC09765" w14:textId="77777777" w:rsidR="0004019A" w:rsidRPr="00D95A9D" w:rsidRDefault="4B1F096C" w:rsidP="4B1F096C">
            <w:pPr>
              <w:rPr>
                <w:sz w:val="18"/>
                <w:szCs w:val="18"/>
                <w:u w:val="single"/>
              </w:rPr>
            </w:pPr>
            <w:r w:rsidRPr="00D95A9D">
              <w:rPr>
                <w:sz w:val="18"/>
                <w:szCs w:val="18"/>
                <w:u w:val="single"/>
              </w:rPr>
              <w:t xml:space="preserve">Odporúčanie: </w:t>
            </w:r>
          </w:p>
          <w:p w14:paraId="667CCC97" w14:textId="77777777" w:rsidR="0004019A" w:rsidRPr="00D95A9D" w:rsidRDefault="4B1F096C" w:rsidP="4B1F096C">
            <w:pPr>
              <w:rPr>
                <w:sz w:val="18"/>
                <w:szCs w:val="18"/>
              </w:rPr>
            </w:pPr>
            <w:r w:rsidRPr="00D95A9D">
              <w:rPr>
                <w:color w:val="000000"/>
                <w:sz w:val="18"/>
                <w:szCs w:val="18"/>
                <w:lang w:eastAsia="sk-SK"/>
              </w:rPr>
              <w:t>Ak existuje terajšie ochorenia, potom je odporúčané zadať aj  objektívny nález a výsledok vykonaného vyšetrenia.</w:t>
            </w:r>
          </w:p>
        </w:tc>
      </w:tr>
      <w:tr w:rsidR="0004019A" w:rsidRPr="00D95A9D" w14:paraId="343D28DB" w14:textId="77777777" w:rsidTr="6DE4F7B8">
        <w:trPr>
          <w:gridAfter w:val="1"/>
          <w:wAfter w:w="7635" w:type="dxa"/>
          <w:trHeight w:val="426"/>
        </w:trPr>
        <w:tc>
          <w:tcPr>
            <w:tcW w:w="1832" w:type="dxa"/>
            <w:tcBorders>
              <w:top w:val="single" w:sz="4" w:space="0" w:color="auto"/>
              <w:left w:val="single" w:sz="4" w:space="0" w:color="auto"/>
              <w:bottom w:val="single" w:sz="4" w:space="0" w:color="auto"/>
              <w:right w:val="single" w:sz="4" w:space="0" w:color="auto"/>
            </w:tcBorders>
          </w:tcPr>
          <w:p w14:paraId="0B48CA9F" w14:textId="77777777" w:rsidR="0004019A" w:rsidRPr="00D95A9D" w:rsidRDefault="4B1F096C" w:rsidP="4B1F096C">
            <w:pPr>
              <w:rPr>
                <w:sz w:val="18"/>
                <w:szCs w:val="18"/>
              </w:rPr>
            </w:pPr>
            <w:r w:rsidRPr="00D95A9D">
              <w:rPr>
                <w:sz w:val="18"/>
                <w:szCs w:val="18"/>
              </w:rPr>
              <w:lastRenderedPageBreak/>
              <w:t>Odporúčanie</w:t>
            </w:r>
            <w:r w:rsidR="10BBE82C" w:rsidRPr="00D95A9D">
              <w:br/>
            </w:r>
            <w:r w:rsidRPr="00D95A9D">
              <w:rPr>
                <w:sz w:val="18"/>
                <w:szCs w:val="18"/>
              </w:rPr>
              <w:t>(LPS.7)</w:t>
            </w:r>
          </w:p>
        </w:tc>
        <w:tc>
          <w:tcPr>
            <w:tcW w:w="7635" w:type="dxa"/>
            <w:tcBorders>
              <w:top w:val="single" w:sz="4" w:space="0" w:color="auto"/>
              <w:left w:val="single" w:sz="4" w:space="0" w:color="auto"/>
              <w:bottom w:val="single" w:sz="4" w:space="0" w:color="auto"/>
              <w:right w:val="single" w:sz="4" w:space="0" w:color="auto"/>
            </w:tcBorders>
          </w:tcPr>
          <w:p w14:paraId="0291F3A8" w14:textId="77777777" w:rsidR="0004019A" w:rsidRPr="00D95A9D" w:rsidRDefault="00D96CF7" w:rsidP="4B1F096C">
            <w:pPr>
              <w:rPr>
                <w:sz w:val="18"/>
                <w:szCs w:val="18"/>
              </w:rPr>
            </w:pPr>
            <w:r w:rsidRPr="00D95A9D">
              <w:rPr>
                <w:sz w:val="18"/>
                <w:szCs w:val="18"/>
              </w:rPr>
              <w:t>Odporúčanie ďalšieho postupu, resp. odporúčanie ďalšej liečby pacientovi.</w:t>
            </w:r>
          </w:p>
        </w:tc>
      </w:tr>
      <w:tr w:rsidR="0004019A" w:rsidRPr="00D95A9D" w14:paraId="2EC74D14" w14:textId="77777777" w:rsidTr="6DE4F7B8">
        <w:trPr>
          <w:gridAfter w:val="1"/>
          <w:wAfter w:w="7635" w:type="dxa"/>
          <w:trHeight w:val="1553"/>
        </w:trPr>
        <w:tc>
          <w:tcPr>
            <w:tcW w:w="1832" w:type="dxa"/>
            <w:tcBorders>
              <w:top w:val="single" w:sz="4" w:space="0" w:color="auto"/>
              <w:left w:val="single" w:sz="4" w:space="0" w:color="auto"/>
              <w:bottom w:val="single" w:sz="4" w:space="0" w:color="auto"/>
              <w:right w:val="single" w:sz="4" w:space="0" w:color="auto"/>
            </w:tcBorders>
          </w:tcPr>
          <w:p w14:paraId="29553593" w14:textId="77777777" w:rsidR="0004019A" w:rsidRPr="00D95A9D" w:rsidRDefault="4B1F096C" w:rsidP="4B1F096C">
            <w:pPr>
              <w:rPr>
                <w:sz w:val="18"/>
                <w:szCs w:val="18"/>
              </w:rPr>
            </w:pPr>
            <w:r w:rsidRPr="00D95A9D">
              <w:rPr>
                <w:sz w:val="18"/>
                <w:szCs w:val="18"/>
              </w:rPr>
              <w:t>Terajšie ochorenie</w:t>
            </w:r>
            <w:r w:rsidR="10BBE82C" w:rsidRPr="00D95A9D">
              <w:br/>
            </w:r>
            <w:r w:rsidRPr="00D95A9D">
              <w:rPr>
                <w:sz w:val="18"/>
                <w:szCs w:val="18"/>
              </w:rPr>
              <w:t>(LPS.8)</w:t>
            </w:r>
          </w:p>
        </w:tc>
        <w:tc>
          <w:tcPr>
            <w:tcW w:w="7635" w:type="dxa"/>
            <w:tcBorders>
              <w:top w:val="single" w:sz="4" w:space="0" w:color="auto"/>
              <w:left w:val="single" w:sz="4" w:space="0" w:color="auto"/>
              <w:bottom w:val="single" w:sz="4" w:space="0" w:color="auto"/>
              <w:right w:val="single" w:sz="4" w:space="0" w:color="auto"/>
            </w:tcBorders>
          </w:tcPr>
          <w:p w14:paraId="44F514FB" w14:textId="77777777" w:rsidR="00D96CF7" w:rsidRPr="00D95A9D" w:rsidRDefault="00D96CF7" w:rsidP="00D96CF7">
            <w:pPr>
              <w:rPr>
                <w:sz w:val="18"/>
                <w:szCs w:val="18"/>
              </w:rPr>
            </w:pPr>
            <w:r w:rsidRPr="00D95A9D">
              <w:rPr>
                <w:sz w:val="18"/>
                <w:szCs w:val="18"/>
              </w:rPr>
              <w:t xml:space="preserve">Subjektívne údaje pacienta alebo objektívne údaje jeho okolia o vzniku príznakoch a priebehu terajšieho ochorenia zapísané voľným textom. Môže obsahovať aj stručný popis predchorobia vo vzťahu k terajšiemu ochoreniu. </w:t>
            </w:r>
          </w:p>
          <w:p w14:paraId="0932AD17" w14:textId="77777777" w:rsidR="00D96CF7" w:rsidRPr="00D95A9D" w:rsidRDefault="00D96CF7" w:rsidP="00D96CF7">
            <w:pPr>
              <w:rPr>
                <w:sz w:val="18"/>
                <w:szCs w:val="18"/>
              </w:rPr>
            </w:pPr>
          </w:p>
          <w:p w14:paraId="7826FEE7" w14:textId="77777777" w:rsidR="0004019A" w:rsidRPr="00D95A9D" w:rsidRDefault="4B1F096C" w:rsidP="4B1F096C">
            <w:pPr>
              <w:rPr>
                <w:sz w:val="18"/>
                <w:szCs w:val="18"/>
                <w:u w:val="single"/>
              </w:rPr>
            </w:pPr>
            <w:r w:rsidRPr="00D95A9D">
              <w:rPr>
                <w:sz w:val="18"/>
                <w:szCs w:val="18"/>
                <w:u w:val="single"/>
              </w:rPr>
              <w:t xml:space="preserve">Odporúčanie: </w:t>
            </w:r>
          </w:p>
          <w:p w14:paraId="0B0DE2ED" w14:textId="77777777" w:rsidR="0004019A" w:rsidRPr="00D95A9D" w:rsidRDefault="4B1F096C" w:rsidP="4B1F096C">
            <w:pPr>
              <w:rPr>
                <w:sz w:val="18"/>
                <w:szCs w:val="18"/>
              </w:rPr>
            </w:pPr>
            <w:r w:rsidRPr="00D95A9D">
              <w:rPr>
                <w:color w:val="000000"/>
                <w:sz w:val="18"/>
                <w:szCs w:val="18"/>
                <w:lang w:eastAsia="sk-SK"/>
              </w:rPr>
              <w:t>Ak existuje terajšie ochorenia ,potom je odporúčané zadať aj  objektívny nález a výsledok vykonaného vyšetrenia</w:t>
            </w:r>
          </w:p>
        </w:tc>
      </w:tr>
      <w:tr w:rsidR="0004019A" w:rsidRPr="00D95A9D" w14:paraId="60ED8500" w14:textId="77777777" w:rsidTr="6DE4F7B8">
        <w:trPr>
          <w:gridAfter w:val="1"/>
          <w:wAfter w:w="7635" w:type="dxa"/>
          <w:trHeight w:val="2397"/>
        </w:trPr>
        <w:tc>
          <w:tcPr>
            <w:tcW w:w="1832" w:type="dxa"/>
            <w:tcBorders>
              <w:top w:val="single" w:sz="4" w:space="0" w:color="auto"/>
              <w:left w:val="single" w:sz="4" w:space="0" w:color="auto"/>
              <w:bottom w:val="single" w:sz="4" w:space="0" w:color="auto"/>
              <w:right w:val="single" w:sz="4" w:space="0" w:color="auto"/>
            </w:tcBorders>
          </w:tcPr>
          <w:p w14:paraId="2EE4CDD6" w14:textId="77777777" w:rsidR="0004019A" w:rsidRPr="00D95A9D" w:rsidRDefault="4B1F096C" w:rsidP="4B1F096C">
            <w:pPr>
              <w:rPr>
                <w:sz w:val="18"/>
                <w:szCs w:val="18"/>
              </w:rPr>
            </w:pPr>
            <w:r w:rsidRPr="00D95A9D">
              <w:rPr>
                <w:sz w:val="18"/>
                <w:szCs w:val="18"/>
              </w:rPr>
              <w:t>Výsledok vykonaného vyšetrenia</w:t>
            </w:r>
            <w:r w:rsidR="10BBE82C" w:rsidRPr="00D95A9D">
              <w:br/>
            </w:r>
            <w:r w:rsidRPr="00D95A9D">
              <w:rPr>
                <w:sz w:val="18"/>
                <w:szCs w:val="18"/>
              </w:rPr>
              <w:t>(LPS.9)</w:t>
            </w:r>
          </w:p>
        </w:tc>
        <w:tc>
          <w:tcPr>
            <w:tcW w:w="7635" w:type="dxa"/>
            <w:tcBorders>
              <w:top w:val="single" w:sz="4" w:space="0" w:color="auto"/>
              <w:left w:val="single" w:sz="4" w:space="0" w:color="auto"/>
              <w:bottom w:val="single" w:sz="4" w:space="0" w:color="auto"/>
              <w:right w:val="single" w:sz="4" w:space="0" w:color="auto"/>
            </w:tcBorders>
          </w:tcPr>
          <w:p w14:paraId="1AB94EDB" w14:textId="77777777" w:rsidR="00930B88" w:rsidRPr="00D95A9D" w:rsidRDefault="00930B88" w:rsidP="00930B88">
            <w:pPr>
              <w:rPr>
                <w:sz w:val="18"/>
                <w:szCs w:val="18"/>
              </w:rPr>
            </w:pPr>
            <w:r w:rsidRPr="00D95A9D">
              <w:rPr>
                <w:sz w:val="18"/>
                <w:szCs w:val="18"/>
              </w:rPr>
              <w:t>Voľným textom popísaný objektívny nález ako aj zhodnotenie laboratórnych výsledkov, zobrazovacích a konziliárnych vyšetrení v čase zápisu LPS dostupných voľným popisným textom vo formáte Text alebo HTML.</w:t>
            </w:r>
          </w:p>
          <w:p w14:paraId="5212DF4E" w14:textId="77777777" w:rsidR="0004019A" w:rsidRPr="00D95A9D" w:rsidRDefault="0004019A" w:rsidP="0004019A">
            <w:pPr>
              <w:rPr>
                <w:sz w:val="18"/>
                <w:szCs w:val="18"/>
              </w:rPr>
            </w:pPr>
          </w:p>
          <w:p w14:paraId="390D9292" w14:textId="77777777" w:rsidR="0004019A" w:rsidRPr="00D95A9D" w:rsidRDefault="4B1F096C" w:rsidP="4B1F096C">
            <w:pPr>
              <w:rPr>
                <w:sz w:val="18"/>
                <w:szCs w:val="18"/>
                <w:u w:val="single"/>
              </w:rPr>
            </w:pPr>
            <w:r w:rsidRPr="00D95A9D">
              <w:rPr>
                <w:sz w:val="18"/>
                <w:szCs w:val="18"/>
                <w:u w:val="single"/>
              </w:rPr>
              <w:t xml:space="preserve">Odporúčanie: </w:t>
            </w:r>
          </w:p>
          <w:p w14:paraId="58BCBFB5" w14:textId="77777777" w:rsidR="0004019A" w:rsidRPr="00D95A9D" w:rsidRDefault="4B1F096C" w:rsidP="4B1F096C">
            <w:pPr>
              <w:rPr>
                <w:rFonts w:eastAsia="Arial" w:cs="Arial"/>
                <w:color w:val="000000"/>
                <w:sz w:val="18"/>
                <w:szCs w:val="18"/>
                <w:lang w:eastAsia="sk-SK"/>
              </w:rPr>
            </w:pPr>
            <w:r w:rsidRPr="00D95A9D">
              <w:rPr>
                <w:color w:val="000000"/>
                <w:sz w:val="18"/>
                <w:szCs w:val="18"/>
                <w:lang w:eastAsia="sk-SK"/>
              </w:rPr>
              <w:t>Ak existuje terajšie ochorenia ,potom je povinné zadať aj  objektívny nález a výsledok vykonaného vyšetrenia</w:t>
            </w:r>
          </w:p>
          <w:p w14:paraId="5C136655" w14:textId="77777777" w:rsidR="0004019A" w:rsidRPr="00D95A9D" w:rsidRDefault="0004019A" w:rsidP="0004019A">
            <w:pPr>
              <w:rPr>
                <w:rFonts w:cs="Arial"/>
                <w:color w:val="000000"/>
                <w:sz w:val="18"/>
                <w:szCs w:val="18"/>
                <w:lang w:eastAsia="sk-SK"/>
              </w:rPr>
            </w:pPr>
          </w:p>
          <w:p w14:paraId="6F49B413" w14:textId="77777777" w:rsidR="0004019A" w:rsidRPr="00D95A9D" w:rsidRDefault="4B1F096C" w:rsidP="4B1F096C">
            <w:pPr>
              <w:rPr>
                <w:sz w:val="18"/>
                <w:szCs w:val="18"/>
              </w:rPr>
            </w:pPr>
            <w:r w:rsidRPr="00D95A9D">
              <w:rPr>
                <w:sz w:val="18"/>
                <w:szCs w:val="18"/>
              </w:rPr>
              <w:t>Zložený atribút</w:t>
            </w:r>
          </w:p>
          <w:p w14:paraId="798E3E00" w14:textId="77777777" w:rsidR="0004019A" w:rsidRPr="00D95A9D" w:rsidRDefault="00A10E40" w:rsidP="4B1F096C">
            <w:pPr>
              <w:rPr>
                <w:sz w:val="18"/>
                <w:szCs w:val="18"/>
              </w:rPr>
            </w:pPr>
            <w:hyperlink w:anchor="_Textový_popis_1" w:history="1">
              <w:r w:rsidR="4B1F096C" w:rsidRPr="00D95A9D">
                <w:rPr>
                  <w:rStyle w:val="Hypertextovprepojenie"/>
                  <w:sz w:val="18"/>
                  <w:szCs w:val="18"/>
                </w:rPr>
                <w:t>CEN-EN13606-CLUSTER.Textovy_popis.v1</w:t>
              </w:r>
            </w:hyperlink>
          </w:p>
        </w:tc>
      </w:tr>
      <w:tr w:rsidR="0004019A" w:rsidRPr="00D95A9D" w14:paraId="1206E144" w14:textId="77777777" w:rsidTr="6DE4F7B8">
        <w:trPr>
          <w:gridAfter w:val="1"/>
          <w:wAfter w:w="7635" w:type="dxa"/>
          <w:trHeight w:val="487"/>
        </w:trPr>
        <w:tc>
          <w:tcPr>
            <w:tcW w:w="1832" w:type="dxa"/>
            <w:tcBorders>
              <w:top w:val="single" w:sz="4" w:space="0" w:color="auto"/>
              <w:left w:val="single" w:sz="4" w:space="0" w:color="auto"/>
              <w:bottom w:val="single" w:sz="4" w:space="0" w:color="auto"/>
              <w:right w:val="single" w:sz="4" w:space="0" w:color="auto"/>
            </w:tcBorders>
          </w:tcPr>
          <w:p w14:paraId="13144CB6" w14:textId="77777777" w:rsidR="0004019A" w:rsidRPr="00D95A9D" w:rsidRDefault="4B1F096C" w:rsidP="4B1F096C">
            <w:pPr>
              <w:rPr>
                <w:sz w:val="18"/>
                <w:szCs w:val="18"/>
              </w:rPr>
            </w:pPr>
            <w:r w:rsidRPr="00D95A9D">
              <w:rPr>
                <w:sz w:val="18"/>
                <w:szCs w:val="18"/>
              </w:rPr>
              <w:t>Záver pri prijatí</w:t>
            </w:r>
            <w:r w:rsidR="10BBE82C" w:rsidRPr="00D95A9D">
              <w:br/>
            </w:r>
            <w:r w:rsidRPr="00D95A9D">
              <w:rPr>
                <w:sz w:val="18"/>
                <w:szCs w:val="18"/>
              </w:rPr>
              <w:t>(LPS.10)</w:t>
            </w:r>
          </w:p>
        </w:tc>
        <w:tc>
          <w:tcPr>
            <w:tcW w:w="7635" w:type="dxa"/>
            <w:tcBorders>
              <w:top w:val="single" w:sz="4" w:space="0" w:color="auto"/>
              <w:left w:val="single" w:sz="4" w:space="0" w:color="auto"/>
              <w:bottom w:val="single" w:sz="4" w:space="0" w:color="auto"/>
              <w:right w:val="single" w:sz="4" w:space="0" w:color="auto"/>
            </w:tcBorders>
          </w:tcPr>
          <w:p w14:paraId="0CCF9153" w14:textId="77777777" w:rsidR="0004019A" w:rsidRPr="00D95A9D" w:rsidRDefault="00930B88" w:rsidP="4B1F096C">
            <w:pPr>
              <w:rPr>
                <w:sz w:val="18"/>
                <w:szCs w:val="18"/>
              </w:rPr>
            </w:pPr>
            <w:r w:rsidRPr="00D95A9D">
              <w:rPr>
                <w:sz w:val="18"/>
                <w:szCs w:val="18"/>
              </w:rPr>
              <w:t xml:space="preserve">Slovný popis diagnostického záveru pri prijatí pacienta. Stručné zhodnotenie zdravotného stavu pacienta a je doplňujúca k diagnóze pri odoslaní (po prijatí). Atribút je povinný vyplniť ošetrujúci lekár. </w:t>
            </w:r>
          </w:p>
        </w:tc>
      </w:tr>
      <w:tr w:rsidR="0004019A" w:rsidRPr="00D95A9D" w14:paraId="602DA3C2" w14:textId="77777777" w:rsidTr="6DE4F7B8">
        <w:trPr>
          <w:gridAfter w:val="1"/>
          <w:wAfter w:w="7635" w:type="dxa"/>
          <w:trHeight w:val="739"/>
        </w:trPr>
        <w:tc>
          <w:tcPr>
            <w:tcW w:w="1832" w:type="dxa"/>
            <w:tcBorders>
              <w:top w:val="single" w:sz="4" w:space="0" w:color="auto"/>
              <w:left w:val="single" w:sz="4" w:space="0" w:color="auto"/>
              <w:bottom w:val="single" w:sz="4" w:space="0" w:color="auto"/>
              <w:right w:val="single" w:sz="4" w:space="0" w:color="auto"/>
            </w:tcBorders>
          </w:tcPr>
          <w:p w14:paraId="2CFCA574" w14:textId="77777777" w:rsidR="0004019A" w:rsidRPr="00D95A9D" w:rsidRDefault="4B1F096C" w:rsidP="4B1F096C">
            <w:pPr>
              <w:rPr>
                <w:sz w:val="18"/>
                <w:szCs w:val="18"/>
              </w:rPr>
            </w:pPr>
            <w:r w:rsidRPr="00D95A9D">
              <w:rPr>
                <w:sz w:val="18"/>
                <w:szCs w:val="18"/>
              </w:rPr>
              <w:t>Operačné výkony</w:t>
            </w:r>
            <w:r w:rsidR="10BBE82C" w:rsidRPr="00D95A9D">
              <w:br/>
            </w:r>
            <w:r w:rsidRPr="00D95A9D">
              <w:rPr>
                <w:sz w:val="18"/>
                <w:szCs w:val="18"/>
              </w:rPr>
              <w:t>(LPS.11)</w:t>
            </w:r>
          </w:p>
        </w:tc>
        <w:tc>
          <w:tcPr>
            <w:tcW w:w="7635" w:type="dxa"/>
            <w:tcBorders>
              <w:top w:val="single" w:sz="4" w:space="0" w:color="auto"/>
              <w:left w:val="single" w:sz="4" w:space="0" w:color="auto"/>
              <w:bottom w:val="single" w:sz="4" w:space="0" w:color="auto"/>
              <w:right w:val="single" w:sz="4" w:space="0" w:color="auto"/>
            </w:tcBorders>
          </w:tcPr>
          <w:p w14:paraId="73640C02" w14:textId="77777777" w:rsidR="0004019A" w:rsidRPr="00D95A9D" w:rsidRDefault="00930B88" w:rsidP="4B1F096C">
            <w:pPr>
              <w:rPr>
                <w:sz w:val="18"/>
                <w:szCs w:val="18"/>
              </w:rPr>
            </w:pPr>
            <w:r w:rsidRPr="00D95A9D">
              <w:rPr>
                <w:sz w:val="18"/>
                <w:szCs w:val="18"/>
              </w:rPr>
              <w:t>Operačné výkony, ktoré boli vykonané počas hospitalizácie. Sú tvorené popisom. Nejedná sa o záznam v operačnej knihe, jedná sa len o stručný popis najdôležitejších operácií počas hospitalizácie.</w:t>
            </w:r>
          </w:p>
        </w:tc>
      </w:tr>
      <w:tr w:rsidR="00812E6A" w:rsidRPr="00D95A9D" w14:paraId="4030AE0A" w14:textId="77777777" w:rsidTr="6DE4F7B8">
        <w:trPr>
          <w:gridAfter w:val="1"/>
          <w:wAfter w:w="7635" w:type="dxa"/>
          <w:trHeight w:val="555"/>
        </w:trPr>
        <w:tc>
          <w:tcPr>
            <w:tcW w:w="1832" w:type="dxa"/>
            <w:tcBorders>
              <w:top w:val="single" w:sz="4" w:space="0" w:color="auto"/>
              <w:left w:val="single" w:sz="4" w:space="0" w:color="auto"/>
              <w:bottom w:val="single" w:sz="4" w:space="0" w:color="auto"/>
              <w:right w:val="single" w:sz="4" w:space="0" w:color="auto"/>
            </w:tcBorders>
          </w:tcPr>
          <w:p w14:paraId="51F02D35" w14:textId="77777777" w:rsidR="00812E6A" w:rsidRPr="00D95A9D" w:rsidRDefault="4B1F096C" w:rsidP="4B1F096C">
            <w:pPr>
              <w:rPr>
                <w:sz w:val="18"/>
                <w:szCs w:val="18"/>
              </w:rPr>
            </w:pPr>
            <w:r w:rsidRPr="00D95A9D">
              <w:rPr>
                <w:sz w:val="18"/>
                <w:szCs w:val="18"/>
              </w:rPr>
              <w:t>Popis</w:t>
            </w:r>
            <w:r w:rsidR="10BBE82C" w:rsidRPr="00D95A9D">
              <w:br/>
            </w:r>
            <w:r w:rsidRPr="00D95A9D">
              <w:rPr>
                <w:sz w:val="18"/>
                <w:szCs w:val="18"/>
              </w:rPr>
              <w:t>(LPS.11.1)</w:t>
            </w:r>
          </w:p>
        </w:tc>
        <w:tc>
          <w:tcPr>
            <w:tcW w:w="7635" w:type="dxa"/>
            <w:tcBorders>
              <w:top w:val="single" w:sz="4" w:space="0" w:color="auto"/>
              <w:left w:val="single" w:sz="4" w:space="0" w:color="auto"/>
              <w:bottom w:val="single" w:sz="4" w:space="0" w:color="auto"/>
              <w:right w:val="single" w:sz="4" w:space="0" w:color="auto"/>
            </w:tcBorders>
          </w:tcPr>
          <w:p w14:paraId="06031B08" w14:textId="77777777" w:rsidR="00812E6A" w:rsidRPr="00D95A9D" w:rsidRDefault="4B1F096C" w:rsidP="4B1F096C">
            <w:pPr>
              <w:rPr>
                <w:sz w:val="18"/>
                <w:szCs w:val="18"/>
              </w:rPr>
            </w:pPr>
            <w:r w:rsidRPr="00D95A9D">
              <w:rPr>
                <w:sz w:val="18"/>
                <w:szCs w:val="18"/>
              </w:rPr>
              <w:t>Popis operačného zákroku</w:t>
            </w:r>
          </w:p>
        </w:tc>
      </w:tr>
      <w:tr w:rsidR="00812E6A" w:rsidRPr="00D95A9D" w14:paraId="24C05F8C" w14:textId="77777777" w:rsidTr="6DE4F7B8">
        <w:trPr>
          <w:gridAfter w:val="1"/>
          <w:wAfter w:w="7635" w:type="dxa"/>
          <w:trHeight w:val="1063"/>
        </w:trPr>
        <w:tc>
          <w:tcPr>
            <w:tcW w:w="1832" w:type="dxa"/>
            <w:tcBorders>
              <w:top w:val="single" w:sz="4" w:space="0" w:color="auto"/>
              <w:left w:val="single" w:sz="4" w:space="0" w:color="auto"/>
              <w:bottom w:val="single" w:sz="4" w:space="0" w:color="auto"/>
              <w:right w:val="single" w:sz="4" w:space="0" w:color="auto"/>
            </w:tcBorders>
            <w:vAlign w:val="center"/>
          </w:tcPr>
          <w:p w14:paraId="26918EF3" w14:textId="77777777" w:rsidR="00812E6A" w:rsidRPr="00D95A9D" w:rsidRDefault="4B1F096C" w:rsidP="4B1F096C">
            <w:pPr>
              <w:rPr>
                <w:sz w:val="18"/>
                <w:szCs w:val="18"/>
              </w:rPr>
            </w:pPr>
            <w:r w:rsidRPr="00D95A9D">
              <w:rPr>
                <w:sz w:val="18"/>
                <w:szCs w:val="18"/>
              </w:rPr>
              <w:t xml:space="preserve">Diagnostický záver </w:t>
            </w:r>
          </w:p>
          <w:p w14:paraId="3925C789" w14:textId="77777777" w:rsidR="00812E6A" w:rsidRPr="00D95A9D" w:rsidRDefault="4B1F096C" w:rsidP="4B1F096C">
            <w:pPr>
              <w:rPr>
                <w:sz w:val="18"/>
                <w:szCs w:val="18"/>
              </w:rPr>
            </w:pPr>
            <w:r w:rsidRPr="00D95A9D">
              <w:rPr>
                <w:sz w:val="18"/>
                <w:szCs w:val="18"/>
              </w:rPr>
              <w:t>(LPS.12)</w:t>
            </w:r>
          </w:p>
        </w:tc>
        <w:tc>
          <w:tcPr>
            <w:tcW w:w="7635" w:type="dxa"/>
            <w:tcBorders>
              <w:top w:val="single" w:sz="4" w:space="0" w:color="auto"/>
              <w:left w:val="single" w:sz="4" w:space="0" w:color="auto"/>
              <w:bottom w:val="single" w:sz="4" w:space="0" w:color="auto"/>
              <w:right w:val="single" w:sz="4" w:space="0" w:color="auto"/>
            </w:tcBorders>
            <w:vAlign w:val="center"/>
          </w:tcPr>
          <w:p w14:paraId="7964A2A4" w14:textId="77777777" w:rsidR="00812E6A" w:rsidRPr="00D95A9D" w:rsidRDefault="00930B88" w:rsidP="4B1F096C">
            <w:pPr>
              <w:rPr>
                <w:sz w:val="18"/>
                <w:szCs w:val="18"/>
              </w:rPr>
            </w:pPr>
            <w:r w:rsidRPr="00D95A9D">
              <w:rPr>
                <w:sz w:val="18"/>
                <w:szCs w:val="18"/>
              </w:rPr>
              <w:t>Informácie ohľadom diagnóz, ktoré má pacient pri ukončení hospitalizácie (diagnóza pri prepustení). Diagnózu je možné definovať výberom diagnózy z číselníka (MKCH10) s doplnením slovného popisu diagnózy. Tiež je možné definovať hlavnú aj život ovplyvňujúcu diagnózu. Hlavná diagnóza môže byť vždy maximálne jedna.</w:t>
            </w:r>
          </w:p>
        </w:tc>
      </w:tr>
      <w:tr w:rsidR="00812E6A" w:rsidRPr="00D95A9D" w14:paraId="3B2E83E0" w14:textId="77777777" w:rsidTr="6DE4F7B8">
        <w:trPr>
          <w:gridAfter w:val="1"/>
          <w:wAfter w:w="7635" w:type="dxa"/>
          <w:trHeight w:val="495"/>
        </w:trPr>
        <w:tc>
          <w:tcPr>
            <w:tcW w:w="1832" w:type="dxa"/>
            <w:tcBorders>
              <w:top w:val="single" w:sz="4" w:space="0" w:color="auto"/>
              <w:left w:val="single" w:sz="4" w:space="0" w:color="auto"/>
              <w:bottom w:val="single" w:sz="4" w:space="0" w:color="auto"/>
              <w:right w:val="single" w:sz="4" w:space="0" w:color="auto"/>
            </w:tcBorders>
            <w:vAlign w:val="center"/>
          </w:tcPr>
          <w:p w14:paraId="031E3BFB" w14:textId="77777777" w:rsidR="00812E6A" w:rsidRPr="00D95A9D" w:rsidRDefault="4B1F096C" w:rsidP="4B1F096C">
            <w:pPr>
              <w:rPr>
                <w:sz w:val="18"/>
                <w:szCs w:val="18"/>
              </w:rPr>
            </w:pPr>
            <w:r w:rsidRPr="00D95A9D">
              <w:rPr>
                <w:sz w:val="18"/>
                <w:szCs w:val="18"/>
              </w:rPr>
              <w:t>Diagnóza</w:t>
            </w:r>
            <w:r w:rsidR="10BBE82C" w:rsidRPr="00D95A9D">
              <w:br/>
            </w:r>
            <w:r w:rsidRPr="00D95A9D">
              <w:rPr>
                <w:sz w:val="18"/>
                <w:szCs w:val="18"/>
              </w:rPr>
              <w:t>(LPS.12.1)</w:t>
            </w:r>
          </w:p>
        </w:tc>
        <w:tc>
          <w:tcPr>
            <w:tcW w:w="7635" w:type="dxa"/>
            <w:tcBorders>
              <w:top w:val="single" w:sz="4" w:space="0" w:color="auto"/>
              <w:left w:val="single" w:sz="4" w:space="0" w:color="auto"/>
              <w:bottom w:val="single" w:sz="4" w:space="0" w:color="auto"/>
              <w:right w:val="single" w:sz="4" w:space="0" w:color="auto"/>
            </w:tcBorders>
            <w:vAlign w:val="center"/>
          </w:tcPr>
          <w:p w14:paraId="39EFAF8D" w14:textId="77777777" w:rsidR="00812E6A" w:rsidRPr="00D95A9D" w:rsidRDefault="00A10E40" w:rsidP="4B1F096C">
            <w:pPr>
              <w:rPr>
                <w:sz w:val="18"/>
                <w:szCs w:val="18"/>
              </w:rPr>
            </w:pPr>
            <w:hyperlink w:anchor="Diagnosticky_zaver" w:history="1">
              <w:r w:rsidR="4B1F096C" w:rsidRPr="00D95A9D">
                <w:rPr>
                  <w:rStyle w:val="Hypertextovprepojenie"/>
                  <w:sz w:val="18"/>
                  <w:szCs w:val="18"/>
                </w:rPr>
                <w:t>CEN-EN13606-CLUSTER.Diagnoza.v1</w:t>
              </w:r>
            </w:hyperlink>
          </w:p>
        </w:tc>
      </w:tr>
      <w:tr w:rsidR="00812E6A" w:rsidRPr="00D95A9D" w14:paraId="5A6EE2F0" w14:textId="77777777" w:rsidTr="6DE4F7B8">
        <w:trPr>
          <w:gridAfter w:val="1"/>
          <w:wAfter w:w="7635" w:type="dxa"/>
          <w:trHeight w:val="1204"/>
        </w:trPr>
        <w:tc>
          <w:tcPr>
            <w:tcW w:w="1832" w:type="dxa"/>
            <w:tcBorders>
              <w:top w:val="single" w:sz="4" w:space="0" w:color="auto"/>
              <w:left w:val="single" w:sz="4" w:space="0" w:color="auto"/>
              <w:bottom w:val="single" w:sz="4" w:space="0" w:color="auto"/>
              <w:right w:val="single" w:sz="4" w:space="0" w:color="auto"/>
            </w:tcBorders>
            <w:vAlign w:val="center"/>
          </w:tcPr>
          <w:p w14:paraId="0285F614" w14:textId="77777777" w:rsidR="00812E6A" w:rsidRPr="00D95A9D" w:rsidRDefault="4B1F096C" w:rsidP="4B1F096C">
            <w:pPr>
              <w:rPr>
                <w:sz w:val="18"/>
                <w:szCs w:val="18"/>
              </w:rPr>
            </w:pPr>
            <w:r w:rsidRPr="00D95A9D">
              <w:rPr>
                <w:sz w:val="18"/>
                <w:szCs w:val="18"/>
              </w:rPr>
              <w:t>Život ovplyvňujúca diagnóza</w:t>
            </w:r>
          </w:p>
          <w:p w14:paraId="683E1E9A" w14:textId="77777777" w:rsidR="00812E6A" w:rsidRPr="00D95A9D" w:rsidRDefault="4B1F096C" w:rsidP="4B1F096C">
            <w:pPr>
              <w:rPr>
                <w:sz w:val="18"/>
                <w:szCs w:val="18"/>
              </w:rPr>
            </w:pPr>
            <w:r w:rsidRPr="00D95A9D">
              <w:rPr>
                <w:sz w:val="18"/>
                <w:szCs w:val="18"/>
              </w:rPr>
              <w:t>(LPS.12.2)</w:t>
            </w:r>
          </w:p>
        </w:tc>
        <w:tc>
          <w:tcPr>
            <w:tcW w:w="7635" w:type="dxa"/>
            <w:tcBorders>
              <w:top w:val="single" w:sz="4" w:space="0" w:color="auto"/>
              <w:left w:val="single" w:sz="4" w:space="0" w:color="auto"/>
              <w:bottom w:val="single" w:sz="4" w:space="0" w:color="auto"/>
              <w:right w:val="single" w:sz="4" w:space="0" w:color="auto"/>
            </w:tcBorders>
            <w:vAlign w:val="center"/>
          </w:tcPr>
          <w:p w14:paraId="3228E2C6" w14:textId="77777777" w:rsidR="00A14052" w:rsidRPr="00D95A9D" w:rsidRDefault="00A14052" w:rsidP="00A14052">
            <w:pPr>
              <w:rPr>
                <w:sz w:val="18"/>
                <w:szCs w:val="18"/>
              </w:rPr>
            </w:pPr>
            <w:r w:rsidRPr="00D95A9D">
              <w:rPr>
                <w:sz w:val="18"/>
                <w:szCs w:val="18"/>
              </w:rPr>
              <w:t>Príznak život ovplyvňujúcej diagnózy.</w:t>
            </w:r>
          </w:p>
          <w:p w14:paraId="659094D4" w14:textId="77777777" w:rsidR="00A14052" w:rsidRPr="00D95A9D" w:rsidRDefault="00A14052" w:rsidP="00A14052">
            <w:pPr>
              <w:rPr>
                <w:sz w:val="18"/>
                <w:szCs w:val="18"/>
              </w:rPr>
            </w:pPr>
          </w:p>
          <w:p w14:paraId="76AA6D1E" w14:textId="77777777" w:rsidR="00A14052" w:rsidRPr="00D95A9D" w:rsidRDefault="00A14052" w:rsidP="00A14052">
            <w:pPr>
              <w:rPr>
                <w:sz w:val="18"/>
                <w:szCs w:val="18"/>
                <w:u w:val="single"/>
              </w:rPr>
            </w:pPr>
            <w:r w:rsidRPr="00D95A9D">
              <w:rPr>
                <w:sz w:val="18"/>
                <w:szCs w:val="18"/>
                <w:u w:val="single"/>
              </w:rPr>
              <w:t>Odporúčanie:</w:t>
            </w:r>
          </w:p>
          <w:p w14:paraId="03290B84" w14:textId="77777777" w:rsidR="00A14052" w:rsidRPr="00D95A9D" w:rsidRDefault="00A14052" w:rsidP="00A14052">
            <w:pPr>
              <w:pStyle w:val="Odsekzoznamu"/>
              <w:numPr>
                <w:ilvl w:val="0"/>
                <w:numId w:val="3"/>
              </w:numPr>
              <w:rPr>
                <w:sz w:val="18"/>
                <w:szCs w:val="18"/>
              </w:rPr>
            </w:pPr>
            <w:r w:rsidRPr="00D95A9D">
              <w:rPr>
                <w:sz w:val="18"/>
                <w:szCs w:val="18"/>
              </w:rPr>
              <w:t>Diagnózy sú automaticky validované na pozadí lekára bez potreby zaškrtávania lekárom</w:t>
            </w:r>
          </w:p>
          <w:p w14:paraId="58AB84EB" w14:textId="659566A1" w:rsidR="00A14052" w:rsidRPr="00D95A9D" w:rsidRDefault="00A14052" w:rsidP="00A14052">
            <w:pPr>
              <w:pStyle w:val="Odsekzoznamu"/>
              <w:numPr>
                <w:ilvl w:val="0"/>
                <w:numId w:val="3"/>
              </w:numPr>
              <w:rPr>
                <w:sz w:val="18"/>
                <w:szCs w:val="18"/>
              </w:rPr>
            </w:pPr>
            <w:r w:rsidRPr="00D95A9D">
              <w:rPr>
                <w:sz w:val="18"/>
                <w:szCs w:val="18"/>
              </w:rPr>
              <w:t>Diagnózy, ktoré sú takto automaticky označené</w:t>
            </w:r>
            <w:r w:rsidR="001D3BAA">
              <w:rPr>
                <w:sz w:val="18"/>
                <w:szCs w:val="18"/>
              </w:rPr>
              <w:t xml:space="preserve"> (podľa príznaku z číselníka diagnóz)</w:t>
            </w:r>
            <w:r w:rsidRPr="00D95A9D">
              <w:rPr>
                <w:sz w:val="18"/>
                <w:szCs w:val="18"/>
              </w:rPr>
              <w:t>, už nie je možné odznačiť</w:t>
            </w:r>
          </w:p>
          <w:p w14:paraId="47170D88" w14:textId="77777777" w:rsidR="00812E6A" w:rsidRPr="00D95A9D" w:rsidRDefault="00A14052" w:rsidP="00A14052">
            <w:pPr>
              <w:pStyle w:val="Odsekzoznamu"/>
              <w:numPr>
                <w:ilvl w:val="0"/>
                <w:numId w:val="3"/>
              </w:numPr>
              <w:rPr>
                <w:sz w:val="18"/>
                <w:szCs w:val="18"/>
              </w:rPr>
            </w:pPr>
            <w:r w:rsidRPr="00D95A9D">
              <w:rPr>
                <w:sz w:val="18"/>
                <w:szCs w:val="18"/>
              </w:rPr>
              <w:t>Lekár môže týmto príznakom podľa uváženia označiť aj ďalšie diagnózy</w:t>
            </w:r>
          </w:p>
        </w:tc>
      </w:tr>
      <w:tr w:rsidR="00812E6A" w:rsidRPr="00D95A9D" w14:paraId="1339DA25" w14:textId="77777777" w:rsidTr="6DE4F7B8">
        <w:trPr>
          <w:gridAfter w:val="1"/>
          <w:wAfter w:w="7635" w:type="dxa"/>
          <w:trHeight w:val="317"/>
        </w:trPr>
        <w:tc>
          <w:tcPr>
            <w:tcW w:w="1832" w:type="dxa"/>
            <w:tcBorders>
              <w:top w:val="single" w:sz="4" w:space="0" w:color="auto"/>
              <w:left w:val="single" w:sz="4" w:space="0" w:color="auto"/>
              <w:bottom w:val="single" w:sz="4" w:space="0" w:color="auto"/>
              <w:right w:val="single" w:sz="4" w:space="0" w:color="auto"/>
            </w:tcBorders>
          </w:tcPr>
          <w:p w14:paraId="6B04E46E" w14:textId="77777777" w:rsidR="00812E6A" w:rsidRPr="00D95A9D" w:rsidRDefault="4B1F096C" w:rsidP="4B1F096C">
            <w:pPr>
              <w:rPr>
                <w:sz w:val="18"/>
                <w:szCs w:val="18"/>
              </w:rPr>
            </w:pPr>
            <w:r w:rsidRPr="00D95A9D">
              <w:rPr>
                <w:sz w:val="18"/>
                <w:szCs w:val="18"/>
              </w:rPr>
              <w:t>Hlavná diagnóza</w:t>
            </w:r>
            <w:r w:rsidR="10BBE82C" w:rsidRPr="00D95A9D">
              <w:br/>
            </w:r>
            <w:r w:rsidRPr="00D95A9D">
              <w:rPr>
                <w:sz w:val="18"/>
                <w:szCs w:val="18"/>
              </w:rPr>
              <w:t>(LPS.12.3)</w:t>
            </w:r>
          </w:p>
        </w:tc>
        <w:tc>
          <w:tcPr>
            <w:tcW w:w="7635" w:type="dxa"/>
            <w:tcBorders>
              <w:top w:val="single" w:sz="4" w:space="0" w:color="auto"/>
              <w:left w:val="single" w:sz="4" w:space="0" w:color="auto"/>
              <w:bottom w:val="single" w:sz="4" w:space="0" w:color="auto"/>
              <w:right w:val="single" w:sz="4" w:space="0" w:color="auto"/>
            </w:tcBorders>
          </w:tcPr>
          <w:p w14:paraId="35BC4899" w14:textId="77777777" w:rsidR="00812E6A" w:rsidRPr="00D95A9D" w:rsidRDefault="005D606C" w:rsidP="4B1F096C">
            <w:pPr>
              <w:rPr>
                <w:sz w:val="18"/>
                <w:szCs w:val="18"/>
              </w:rPr>
            </w:pPr>
            <w:r w:rsidRPr="00D95A9D">
              <w:rPr>
                <w:sz w:val="18"/>
                <w:szCs w:val="18"/>
              </w:rPr>
              <w:t>Príznak, že daná diagnóza je hlavná.</w:t>
            </w:r>
          </w:p>
        </w:tc>
      </w:tr>
      <w:tr w:rsidR="00812E6A" w:rsidRPr="00D95A9D" w14:paraId="0B064D14" w14:textId="77777777" w:rsidTr="6DE4F7B8">
        <w:trPr>
          <w:gridAfter w:val="1"/>
          <w:wAfter w:w="7635" w:type="dxa"/>
          <w:trHeight w:val="742"/>
        </w:trPr>
        <w:tc>
          <w:tcPr>
            <w:tcW w:w="1832" w:type="dxa"/>
            <w:tcBorders>
              <w:top w:val="single" w:sz="4" w:space="0" w:color="auto"/>
              <w:left w:val="single" w:sz="4" w:space="0" w:color="auto"/>
              <w:bottom w:val="single" w:sz="4" w:space="0" w:color="auto"/>
              <w:right w:val="single" w:sz="4" w:space="0" w:color="auto"/>
            </w:tcBorders>
          </w:tcPr>
          <w:p w14:paraId="2D7278A3" w14:textId="77777777" w:rsidR="00812E6A" w:rsidRPr="00D95A9D" w:rsidRDefault="4B1F096C" w:rsidP="4B1F096C">
            <w:pPr>
              <w:rPr>
                <w:sz w:val="18"/>
                <w:szCs w:val="18"/>
              </w:rPr>
            </w:pPr>
            <w:r w:rsidRPr="00D95A9D">
              <w:rPr>
                <w:sz w:val="18"/>
                <w:szCs w:val="18"/>
              </w:rPr>
              <w:t>Odosielajúci lekár</w:t>
            </w:r>
            <w:r w:rsidR="10BBE82C" w:rsidRPr="00D95A9D">
              <w:br/>
            </w:r>
            <w:r w:rsidRPr="00D95A9D">
              <w:rPr>
                <w:sz w:val="18"/>
                <w:szCs w:val="18"/>
              </w:rPr>
              <w:t>(LPS.13)</w:t>
            </w:r>
          </w:p>
        </w:tc>
        <w:tc>
          <w:tcPr>
            <w:tcW w:w="7635" w:type="dxa"/>
            <w:tcBorders>
              <w:top w:val="single" w:sz="4" w:space="0" w:color="auto"/>
              <w:left w:val="single" w:sz="4" w:space="0" w:color="auto"/>
              <w:bottom w:val="single" w:sz="4" w:space="0" w:color="auto"/>
              <w:right w:val="single" w:sz="4" w:space="0" w:color="auto"/>
            </w:tcBorders>
          </w:tcPr>
          <w:p w14:paraId="1B8ACBBA" w14:textId="24DE45FE" w:rsidR="00812E6A" w:rsidRPr="00D95A9D" w:rsidRDefault="005D606C" w:rsidP="4B1F096C">
            <w:pPr>
              <w:rPr>
                <w:sz w:val="18"/>
                <w:szCs w:val="18"/>
              </w:rPr>
            </w:pPr>
            <w:r w:rsidRPr="00D95A9D">
              <w:rPr>
                <w:sz w:val="18"/>
                <w:szCs w:val="18"/>
              </w:rPr>
              <w:t xml:space="preserve">Lekár, ktorý pacienta na vyšetrenie odoslal. Archetyp Zdravotnicky_pracovnik_odborneho_utvaru. Informácie o odoslaní vyplní nemocnica v prípade, že bol pacient do ústavnej ZS odoslaný na základe papierového odporúčania na </w:t>
            </w:r>
            <w:r w:rsidR="008A760A" w:rsidRPr="00D95A9D">
              <w:rPr>
                <w:sz w:val="18"/>
                <w:szCs w:val="18"/>
              </w:rPr>
              <w:t>ústavnú</w:t>
            </w:r>
            <w:r w:rsidRPr="00D95A9D">
              <w:rPr>
                <w:sz w:val="18"/>
                <w:szCs w:val="18"/>
              </w:rPr>
              <w:t xml:space="preserve"> ZS a toto odporúčanie neexistuje ako elektronické odporúčanie. Údaje lekár prepíše z papierových podkladov do IS. V prípade vyšetrenia na základe elektronického odporúčania naplní len identifikátor odporúčania na ZS, na základe ktorého bol pacient hospitalizovaný. </w:t>
            </w:r>
            <w:r w:rsidRPr="00D95A9D">
              <w:rPr>
                <w:sz w:val="18"/>
                <w:szCs w:val="18"/>
              </w:rPr>
              <w:lastRenderedPageBreak/>
              <w:t xml:space="preserve">Údaje o odoslaní v tomto prípade nevypĺňa (ALTERNATIVA – IS PZS ich naplní z </w:t>
            </w:r>
            <w:r w:rsidR="00B36C93" w:rsidRPr="00D95A9D">
              <w:rPr>
                <w:sz w:val="18"/>
                <w:szCs w:val="18"/>
              </w:rPr>
              <w:t>údajov</w:t>
            </w:r>
            <w:r w:rsidRPr="00D95A9D">
              <w:rPr>
                <w:sz w:val="18"/>
                <w:szCs w:val="18"/>
              </w:rPr>
              <w:t xml:space="preserve"> na odporúčaní).</w:t>
            </w:r>
          </w:p>
          <w:p w14:paraId="36B64F20" w14:textId="77777777" w:rsidR="00812E6A" w:rsidRPr="00D95A9D" w:rsidRDefault="00A10E40" w:rsidP="4B1F096C">
            <w:pPr>
              <w:rPr>
                <w:sz w:val="18"/>
                <w:szCs w:val="18"/>
              </w:rPr>
            </w:pPr>
            <w:hyperlink w:anchor="_Zdravotnícky_pracovník" w:history="1">
              <w:r w:rsidR="4B1F096C" w:rsidRPr="00D95A9D">
                <w:rPr>
                  <w:rStyle w:val="Hypertextovprepojenie"/>
                  <w:sz w:val="18"/>
                  <w:szCs w:val="18"/>
                </w:rPr>
                <w:t>CEN-EN13606-CLUSTER.Zdravotnicky_pracovnik_odborneho_utvaru.v1</w:t>
              </w:r>
            </w:hyperlink>
          </w:p>
        </w:tc>
      </w:tr>
      <w:tr w:rsidR="00812E6A" w:rsidRPr="00D95A9D" w14:paraId="6FF37BDA" w14:textId="77777777" w:rsidTr="6DE4F7B8">
        <w:trPr>
          <w:gridAfter w:val="1"/>
          <w:wAfter w:w="7635" w:type="dxa"/>
          <w:trHeight w:val="1296"/>
        </w:trPr>
        <w:tc>
          <w:tcPr>
            <w:tcW w:w="1832" w:type="dxa"/>
            <w:tcBorders>
              <w:top w:val="single" w:sz="4" w:space="0" w:color="auto"/>
              <w:left w:val="single" w:sz="4" w:space="0" w:color="auto"/>
              <w:bottom w:val="single" w:sz="4" w:space="0" w:color="auto"/>
              <w:right w:val="single" w:sz="4" w:space="0" w:color="auto"/>
            </w:tcBorders>
          </w:tcPr>
          <w:p w14:paraId="0BC7B290" w14:textId="77777777" w:rsidR="00812E6A" w:rsidRPr="00D95A9D" w:rsidRDefault="4B1F096C" w:rsidP="4B1F096C">
            <w:pPr>
              <w:rPr>
                <w:sz w:val="18"/>
                <w:szCs w:val="18"/>
              </w:rPr>
            </w:pPr>
            <w:r w:rsidRPr="00D95A9D">
              <w:rPr>
                <w:sz w:val="18"/>
                <w:szCs w:val="18"/>
              </w:rPr>
              <w:lastRenderedPageBreak/>
              <w:t>Odborný zástupca</w:t>
            </w:r>
            <w:r w:rsidR="10BBE82C" w:rsidRPr="00D95A9D">
              <w:br/>
            </w:r>
            <w:r w:rsidRPr="00D95A9D">
              <w:rPr>
                <w:sz w:val="18"/>
                <w:szCs w:val="18"/>
              </w:rPr>
              <w:t>(LPS.14)</w:t>
            </w:r>
          </w:p>
        </w:tc>
        <w:tc>
          <w:tcPr>
            <w:tcW w:w="7635" w:type="dxa"/>
            <w:tcBorders>
              <w:top w:val="single" w:sz="4" w:space="0" w:color="auto"/>
              <w:left w:val="single" w:sz="4" w:space="0" w:color="auto"/>
              <w:bottom w:val="single" w:sz="4" w:space="0" w:color="auto"/>
              <w:right w:val="single" w:sz="4" w:space="0" w:color="auto"/>
            </w:tcBorders>
          </w:tcPr>
          <w:p w14:paraId="0719FDEE" w14:textId="77777777" w:rsidR="00812E6A" w:rsidRPr="00D95A9D" w:rsidRDefault="0065362E" w:rsidP="4B1F096C">
            <w:pPr>
              <w:rPr>
                <w:sz w:val="18"/>
                <w:szCs w:val="18"/>
              </w:rPr>
            </w:pPr>
            <w:r w:rsidRPr="00D95A9D">
              <w:rPr>
                <w:sz w:val="18"/>
                <w:szCs w:val="18"/>
              </w:rPr>
              <w:t>Fyzická osoba, ktorá osobne zodpovedá za odborné poskytnutie zdravotnej starostlivosti. Archetyp Zdravotnicky_pracovnik_odborneho_utvaru.</w:t>
            </w:r>
          </w:p>
          <w:p w14:paraId="0B2F4F1B" w14:textId="77777777" w:rsidR="00812E6A" w:rsidRPr="00D95A9D" w:rsidRDefault="00A10E40" w:rsidP="4B1F096C">
            <w:pPr>
              <w:rPr>
                <w:sz w:val="18"/>
                <w:szCs w:val="18"/>
              </w:rPr>
            </w:pPr>
            <w:hyperlink w:anchor="_Zdravotnícky_pracovník" w:history="1">
              <w:r w:rsidR="4B1F096C" w:rsidRPr="00D95A9D">
                <w:rPr>
                  <w:rStyle w:val="Hypertextovprepojenie"/>
                  <w:sz w:val="18"/>
                  <w:szCs w:val="18"/>
                </w:rPr>
                <w:t>CEN-EN13606-CLUSTER.Zdravotnicky_pracovnik_odborneho_utvaru.v1</w:t>
              </w:r>
            </w:hyperlink>
          </w:p>
          <w:p w14:paraId="30FA88C4" w14:textId="77777777" w:rsidR="00812E6A" w:rsidRPr="00D95A9D" w:rsidRDefault="00812E6A" w:rsidP="00812E6A">
            <w:pPr>
              <w:rPr>
                <w:sz w:val="18"/>
                <w:szCs w:val="18"/>
              </w:rPr>
            </w:pPr>
          </w:p>
          <w:p w14:paraId="165D8565" w14:textId="77777777" w:rsidR="00812E6A" w:rsidRPr="00D95A9D" w:rsidRDefault="4B1F096C" w:rsidP="4B1F096C">
            <w:pPr>
              <w:rPr>
                <w:sz w:val="18"/>
                <w:szCs w:val="18"/>
                <w:u w:val="single"/>
              </w:rPr>
            </w:pPr>
            <w:r w:rsidRPr="00D95A9D">
              <w:rPr>
                <w:sz w:val="18"/>
                <w:szCs w:val="18"/>
                <w:u w:val="single"/>
              </w:rPr>
              <w:t xml:space="preserve">Odporúčanie: </w:t>
            </w:r>
          </w:p>
          <w:p w14:paraId="1CD34464" w14:textId="77777777" w:rsidR="00812E6A" w:rsidRPr="00D95A9D" w:rsidRDefault="4B1F096C" w:rsidP="4B1F096C">
            <w:pPr>
              <w:rPr>
                <w:sz w:val="18"/>
                <w:szCs w:val="18"/>
              </w:rPr>
            </w:pPr>
            <w:r w:rsidRPr="00D95A9D">
              <w:rPr>
                <w:sz w:val="18"/>
                <w:szCs w:val="18"/>
              </w:rPr>
              <w:t>Je možné doplniť automaticky primára/ zástupcu primára ako konštantu pre všetky prepúšťacie správy na danom oddelení</w:t>
            </w:r>
          </w:p>
        </w:tc>
      </w:tr>
      <w:tr w:rsidR="00812E6A" w:rsidRPr="00D95A9D" w14:paraId="1CCB41C7" w14:textId="77777777" w:rsidTr="6DE4F7B8">
        <w:trPr>
          <w:gridAfter w:val="1"/>
          <w:wAfter w:w="7635" w:type="dxa"/>
          <w:trHeight w:val="417"/>
        </w:trPr>
        <w:tc>
          <w:tcPr>
            <w:tcW w:w="1832" w:type="dxa"/>
            <w:tcBorders>
              <w:top w:val="single" w:sz="4" w:space="0" w:color="auto"/>
              <w:left w:val="single" w:sz="4" w:space="0" w:color="auto"/>
              <w:bottom w:val="single" w:sz="4" w:space="0" w:color="auto"/>
              <w:right w:val="single" w:sz="4" w:space="0" w:color="auto"/>
            </w:tcBorders>
            <w:vAlign w:val="center"/>
          </w:tcPr>
          <w:p w14:paraId="6AE35DFE" w14:textId="77777777" w:rsidR="00812E6A" w:rsidRPr="00D95A9D" w:rsidRDefault="4B1F096C" w:rsidP="4B1F096C">
            <w:pPr>
              <w:rPr>
                <w:sz w:val="18"/>
                <w:szCs w:val="18"/>
              </w:rPr>
            </w:pPr>
            <w:r w:rsidRPr="00D95A9D">
              <w:rPr>
                <w:sz w:val="18"/>
                <w:szCs w:val="18"/>
              </w:rPr>
              <w:t>Medikácia</w:t>
            </w:r>
          </w:p>
          <w:p w14:paraId="2F99C698" w14:textId="77777777" w:rsidR="00812E6A" w:rsidRPr="00D95A9D" w:rsidRDefault="4B1F096C" w:rsidP="4B1F096C">
            <w:pPr>
              <w:rPr>
                <w:sz w:val="18"/>
                <w:szCs w:val="18"/>
              </w:rPr>
            </w:pPr>
            <w:r w:rsidRPr="00D95A9D">
              <w:rPr>
                <w:sz w:val="18"/>
                <w:szCs w:val="18"/>
              </w:rPr>
              <w:t>(LPS.15)</w:t>
            </w:r>
          </w:p>
        </w:tc>
        <w:tc>
          <w:tcPr>
            <w:tcW w:w="7635" w:type="dxa"/>
            <w:tcBorders>
              <w:top w:val="single" w:sz="4" w:space="0" w:color="auto"/>
              <w:left w:val="single" w:sz="4" w:space="0" w:color="auto"/>
              <w:bottom w:val="single" w:sz="4" w:space="0" w:color="auto"/>
              <w:right w:val="single" w:sz="4" w:space="0" w:color="auto"/>
            </w:tcBorders>
            <w:vAlign w:val="center"/>
          </w:tcPr>
          <w:p w14:paraId="39648FA8" w14:textId="77777777" w:rsidR="0065362E" w:rsidRPr="00D95A9D" w:rsidRDefault="0065362E" w:rsidP="0065362E">
            <w:pPr>
              <w:rPr>
                <w:sz w:val="18"/>
                <w:szCs w:val="18"/>
              </w:rPr>
            </w:pPr>
            <w:r w:rsidRPr="00D95A9D">
              <w:rPr>
                <w:sz w:val="18"/>
                <w:szCs w:val="18"/>
              </w:rPr>
              <w:t>Zdravotnícky pracovník, s možnosťou zápisu medikačného záznamu zapíše podané lieky volaním služby ZapisMedikacnyZaznam a uvedie identifikátory medikačných záznamov v „Medikačný záznam“.</w:t>
            </w:r>
          </w:p>
          <w:p w14:paraId="61E80316" w14:textId="77777777" w:rsidR="00812E6A" w:rsidRPr="00D95A9D" w:rsidRDefault="0065362E" w:rsidP="0065362E">
            <w:pPr>
              <w:rPr>
                <w:sz w:val="18"/>
                <w:szCs w:val="18"/>
              </w:rPr>
            </w:pPr>
            <w:r w:rsidRPr="00D95A9D">
              <w:rPr>
                <w:sz w:val="18"/>
                <w:szCs w:val="18"/>
              </w:rPr>
              <w:t>Alternatívou je, že zdravotnícky pracovník, zapíše informáciu o podaných liekoch ako popisom v časti „Popis Medikácie“.</w:t>
            </w:r>
          </w:p>
        </w:tc>
      </w:tr>
      <w:tr w:rsidR="00812E6A" w:rsidRPr="00D95A9D" w14:paraId="1A523219" w14:textId="77777777" w:rsidTr="6DE4F7B8">
        <w:trPr>
          <w:gridAfter w:val="1"/>
          <w:wAfter w:w="7635" w:type="dxa"/>
          <w:trHeight w:val="384"/>
        </w:trPr>
        <w:tc>
          <w:tcPr>
            <w:tcW w:w="1832" w:type="dxa"/>
            <w:tcBorders>
              <w:top w:val="single" w:sz="4" w:space="0" w:color="auto"/>
              <w:left w:val="single" w:sz="4" w:space="0" w:color="auto"/>
              <w:bottom w:val="single" w:sz="4" w:space="0" w:color="auto"/>
              <w:right w:val="single" w:sz="4" w:space="0" w:color="auto"/>
            </w:tcBorders>
            <w:vAlign w:val="center"/>
          </w:tcPr>
          <w:p w14:paraId="3CA74084" w14:textId="77777777" w:rsidR="00812E6A" w:rsidRPr="00D95A9D" w:rsidRDefault="34661EDB" w:rsidP="34661EDB">
            <w:pPr>
              <w:rPr>
                <w:sz w:val="18"/>
                <w:szCs w:val="18"/>
              </w:rPr>
            </w:pPr>
            <w:r w:rsidRPr="00D95A9D">
              <w:rPr>
                <w:sz w:val="18"/>
                <w:szCs w:val="18"/>
              </w:rPr>
              <w:t>Medikačný záznam</w:t>
            </w:r>
          </w:p>
          <w:p w14:paraId="7762DDE5" w14:textId="77777777" w:rsidR="00812E6A" w:rsidRPr="00D95A9D" w:rsidRDefault="4B1F096C" w:rsidP="4B1F096C">
            <w:pPr>
              <w:rPr>
                <w:sz w:val="18"/>
                <w:szCs w:val="18"/>
              </w:rPr>
            </w:pPr>
            <w:r w:rsidRPr="00D95A9D">
              <w:rPr>
                <w:sz w:val="18"/>
                <w:szCs w:val="18"/>
              </w:rPr>
              <w:t>(LPS.15.1)</w:t>
            </w:r>
          </w:p>
        </w:tc>
        <w:tc>
          <w:tcPr>
            <w:tcW w:w="7635" w:type="dxa"/>
            <w:tcBorders>
              <w:top w:val="single" w:sz="4" w:space="0" w:color="auto"/>
              <w:left w:val="single" w:sz="4" w:space="0" w:color="auto"/>
              <w:bottom w:val="single" w:sz="4" w:space="0" w:color="auto"/>
              <w:right w:val="single" w:sz="4" w:space="0" w:color="auto"/>
            </w:tcBorders>
            <w:vAlign w:val="center"/>
          </w:tcPr>
          <w:p w14:paraId="26E78125" w14:textId="11CFDACD" w:rsidR="00812E6A" w:rsidRPr="00D95A9D" w:rsidRDefault="0065362E" w:rsidP="34661EDB">
            <w:pPr>
              <w:rPr>
                <w:sz w:val="18"/>
                <w:szCs w:val="18"/>
              </w:rPr>
            </w:pPr>
            <w:r w:rsidRPr="00D95A9D">
              <w:rPr>
                <w:sz w:val="18"/>
                <w:szCs w:val="18"/>
              </w:rPr>
              <w:t xml:space="preserve">Identifikátor medikačného záznamu, ktorý vznikol na základe zápisu medikačného záznamu prostredníctvom </w:t>
            </w:r>
            <w:r w:rsidR="00B36C93" w:rsidRPr="00D95A9D">
              <w:rPr>
                <w:sz w:val="18"/>
                <w:szCs w:val="18"/>
              </w:rPr>
              <w:t>služby</w:t>
            </w:r>
            <w:r w:rsidRPr="00D95A9D">
              <w:rPr>
                <w:sz w:val="18"/>
                <w:szCs w:val="18"/>
              </w:rPr>
              <w:t xml:space="preserve"> ZapisMedikacnyZaznam. Tento </w:t>
            </w:r>
            <w:r w:rsidR="00B36C93" w:rsidRPr="00D95A9D">
              <w:rPr>
                <w:sz w:val="18"/>
                <w:szCs w:val="18"/>
              </w:rPr>
              <w:t>identifikátor</w:t>
            </w:r>
            <w:r w:rsidRPr="00D95A9D">
              <w:rPr>
                <w:sz w:val="18"/>
                <w:szCs w:val="18"/>
              </w:rPr>
              <w:t xml:space="preserve"> nie je povinný. V prípade, že lekár zapisuje len popisnú medikáciu zaznamená ju do popisu medikácie.</w:t>
            </w:r>
          </w:p>
        </w:tc>
      </w:tr>
      <w:tr w:rsidR="00812E6A" w:rsidRPr="00D95A9D" w14:paraId="62D7BDDE" w14:textId="77777777" w:rsidTr="6DE4F7B8">
        <w:trPr>
          <w:gridAfter w:val="1"/>
          <w:wAfter w:w="7635" w:type="dxa"/>
          <w:trHeight w:val="837"/>
        </w:trPr>
        <w:tc>
          <w:tcPr>
            <w:tcW w:w="1832" w:type="dxa"/>
            <w:tcBorders>
              <w:top w:val="single" w:sz="4" w:space="0" w:color="auto"/>
              <w:left w:val="single" w:sz="4" w:space="0" w:color="auto"/>
              <w:bottom w:val="single" w:sz="4" w:space="0" w:color="auto"/>
              <w:right w:val="single" w:sz="4" w:space="0" w:color="auto"/>
            </w:tcBorders>
            <w:vAlign w:val="center"/>
          </w:tcPr>
          <w:p w14:paraId="5E58B1C3" w14:textId="77777777" w:rsidR="00812E6A" w:rsidRPr="00D95A9D" w:rsidRDefault="4B1F096C" w:rsidP="4B1F096C">
            <w:pPr>
              <w:rPr>
                <w:sz w:val="18"/>
                <w:szCs w:val="18"/>
              </w:rPr>
            </w:pPr>
            <w:r w:rsidRPr="00D95A9D">
              <w:rPr>
                <w:sz w:val="18"/>
                <w:szCs w:val="18"/>
              </w:rPr>
              <w:t>Popis medikácie</w:t>
            </w:r>
          </w:p>
          <w:p w14:paraId="0BA86706" w14:textId="77777777" w:rsidR="00812E6A" w:rsidRPr="00D95A9D" w:rsidRDefault="4B1F096C" w:rsidP="4B1F096C">
            <w:pPr>
              <w:rPr>
                <w:sz w:val="18"/>
                <w:szCs w:val="18"/>
              </w:rPr>
            </w:pPr>
            <w:r w:rsidRPr="00D95A9D">
              <w:rPr>
                <w:sz w:val="18"/>
                <w:szCs w:val="18"/>
              </w:rPr>
              <w:t>(LPS.15.2)</w:t>
            </w:r>
          </w:p>
        </w:tc>
        <w:tc>
          <w:tcPr>
            <w:tcW w:w="7635" w:type="dxa"/>
            <w:tcBorders>
              <w:top w:val="single" w:sz="4" w:space="0" w:color="auto"/>
              <w:left w:val="single" w:sz="4" w:space="0" w:color="auto"/>
              <w:bottom w:val="single" w:sz="4" w:space="0" w:color="auto"/>
              <w:right w:val="single" w:sz="4" w:space="0" w:color="auto"/>
            </w:tcBorders>
            <w:vAlign w:val="center"/>
          </w:tcPr>
          <w:p w14:paraId="56851B35" w14:textId="77777777" w:rsidR="0065362E" w:rsidRPr="00D95A9D" w:rsidRDefault="0065362E" w:rsidP="0065362E">
            <w:pPr>
              <w:rPr>
                <w:sz w:val="18"/>
                <w:szCs w:val="18"/>
              </w:rPr>
            </w:pPr>
            <w:r w:rsidRPr="00D95A9D">
              <w:rPr>
                <w:sz w:val="18"/>
                <w:szCs w:val="18"/>
              </w:rPr>
              <w:t xml:space="preserve">Slovný popis medikácie pacienta. </w:t>
            </w:r>
          </w:p>
          <w:p w14:paraId="4B71ABC7" w14:textId="77777777" w:rsidR="00812E6A" w:rsidRPr="00D95A9D" w:rsidRDefault="0065362E" w:rsidP="0065362E">
            <w:pPr>
              <w:rPr>
                <w:sz w:val="18"/>
                <w:szCs w:val="18"/>
              </w:rPr>
            </w:pPr>
            <w:r w:rsidRPr="00D95A9D">
              <w:rPr>
                <w:sz w:val="18"/>
                <w:szCs w:val="18"/>
              </w:rPr>
              <w:t>Obsahuje podané lieky(liečivo), množstvo, cestu podania  a môže obsahovať aj ťažkosti spojené s medikáciou.</w:t>
            </w:r>
            <w:r w:rsidR="34661EDB" w:rsidRPr="00D95A9D">
              <w:rPr>
                <w:sz w:val="18"/>
                <w:szCs w:val="18"/>
              </w:rPr>
              <w:t>.</w:t>
            </w:r>
          </w:p>
        </w:tc>
      </w:tr>
      <w:tr w:rsidR="00FC0E88" w:rsidRPr="00D95A9D" w14:paraId="0CA657B3" w14:textId="77777777" w:rsidTr="6DE4F7B8">
        <w:trPr>
          <w:gridAfter w:val="1"/>
          <w:wAfter w:w="7635" w:type="dxa"/>
          <w:trHeight w:val="1296"/>
        </w:trPr>
        <w:tc>
          <w:tcPr>
            <w:tcW w:w="1832" w:type="dxa"/>
            <w:tcBorders>
              <w:top w:val="single" w:sz="4" w:space="0" w:color="auto"/>
              <w:left w:val="single" w:sz="4" w:space="0" w:color="auto"/>
              <w:bottom w:val="single" w:sz="4" w:space="0" w:color="auto"/>
              <w:right w:val="single" w:sz="4" w:space="0" w:color="auto"/>
            </w:tcBorders>
          </w:tcPr>
          <w:p w14:paraId="099BDFEB" w14:textId="77777777" w:rsidR="00FC0E88" w:rsidRPr="00D95A9D" w:rsidRDefault="4B1F096C" w:rsidP="4B1F096C">
            <w:pPr>
              <w:rPr>
                <w:sz w:val="18"/>
                <w:szCs w:val="18"/>
              </w:rPr>
            </w:pPr>
            <w:r w:rsidRPr="00D95A9D">
              <w:rPr>
                <w:sz w:val="18"/>
                <w:szCs w:val="18"/>
              </w:rPr>
              <w:t>Urgentnosť</w:t>
            </w:r>
            <w:r w:rsidR="10BBE82C" w:rsidRPr="00D95A9D">
              <w:br/>
            </w:r>
            <w:r w:rsidRPr="00D95A9D">
              <w:rPr>
                <w:sz w:val="18"/>
                <w:szCs w:val="18"/>
              </w:rPr>
              <w:t>(LPS.16)</w:t>
            </w:r>
          </w:p>
        </w:tc>
        <w:tc>
          <w:tcPr>
            <w:tcW w:w="7635" w:type="dxa"/>
            <w:tcBorders>
              <w:top w:val="single" w:sz="4" w:space="0" w:color="auto"/>
              <w:left w:val="single" w:sz="4" w:space="0" w:color="auto"/>
              <w:bottom w:val="single" w:sz="4" w:space="0" w:color="auto"/>
              <w:right w:val="single" w:sz="4" w:space="0" w:color="auto"/>
            </w:tcBorders>
          </w:tcPr>
          <w:p w14:paraId="3BE9EDEC" w14:textId="77777777" w:rsidR="0065362E" w:rsidRPr="00D95A9D" w:rsidRDefault="0065362E" w:rsidP="0065362E">
            <w:pPr>
              <w:rPr>
                <w:sz w:val="18"/>
                <w:szCs w:val="18"/>
              </w:rPr>
            </w:pPr>
            <w:r w:rsidRPr="00D95A9D">
              <w:rPr>
                <w:sz w:val="18"/>
                <w:szCs w:val="18"/>
              </w:rPr>
              <w:t xml:space="preserve">Urgentnosť vyšetrenia. </w:t>
            </w:r>
          </w:p>
          <w:p w14:paraId="18594F61" w14:textId="77777777" w:rsidR="0065362E" w:rsidRPr="00D95A9D" w:rsidRDefault="0065362E" w:rsidP="0065362E">
            <w:pPr>
              <w:rPr>
                <w:sz w:val="18"/>
                <w:szCs w:val="18"/>
              </w:rPr>
            </w:pPr>
            <w:r w:rsidRPr="00D95A9D">
              <w:rPr>
                <w:sz w:val="18"/>
                <w:szCs w:val="18"/>
              </w:rPr>
              <w:t>Odkaz na číselník, obsahujúci stupne urgentnosti resp. naliehavosti vyšetrenia. Stanovuje urgentnosť hospitalizácie, ktorá závisí od spôsobu hospitalizácie pacienta. Pre plánovanú hospitalizáciu je možné automaticky generovať hodnotu „bežné“</w:t>
            </w:r>
          </w:p>
          <w:p w14:paraId="3546EB25" w14:textId="77777777" w:rsidR="00FC0E88" w:rsidRPr="00D95A9D" w:rsidRDefault="0065362E" w:rsidP="0065362E">
            <w:pPr>
              <w:rPr>
                <w:sz w:val="18"/>
                <w:szCs w:val="18"/>
              </w:rPr>
            </w:pPr>
            <w:r w:rsidRPr="00D95A9D">
              <w:rPr>
                <w:sz w:val="18"/>
                <w:szCs w:val="18"/>
              </w:rPr>
              <w:t>Hodnota „urgentné“ odporúčame generovať iba pri type správy keď došlo k príjmu na základe urgentného príjmu</w:t>
            </w:r>
          </w:p>
          <w:p w14:paraId="7CB7B90A" w14:textId="77777777" w:rsidR="00FC0E88" w:rsidRPr="00D95A9D" w:rsidRDefault="00FC0E88" w:rsidP="00FC0E88">
            <w:pPr>
              <w:rPr>
                <w:sz w:val="18"/>
                <w:szCs w:val="18"/>
              </w:rPr>
            </w:pPr>
          </w:p>
          <w:p w14:paraId="2F42A33A" w14:textId="77777777" w:rsidR="00FC0E88" w:rsidRPr="00D95A9D" w:rsidRDefault="4B1F096C" w:rsidP="4B1F096C">
            <w:pPr>
              <w:rPr>
                <w:sz w:val="18"/>
                <w:szCs w:val="18"/>
                <w:u w:val="single"/>
              </w:rPr>
            </w:pPr>
            <w:r w:rsidRPr="00D95A9D">
              <w:rPr>
                <w:sz w:val="18"/>
                <w:szCs w:val="18"/>
                <w:u w:val="single"/>
              </w:rPr>
              <w:t xml:space="preserve">Odporúčanie: </w:t>
            </w:r>
          </w:p>
          <w:p w14:paraId="2A7CC5CF" w14:textId="77777777" w:rsidR="00FC0E88" w:rsidRPr="00D95A9D" w:rsidRDefault="4B1F096C" w:rsidP="4B1F096C">
            <w:pPr>
              <w:pStyle w:val="Odsekzoznamu"/>
              <w:numPr>
                <w:ilvl w:val="0"/>
                <w:numId w:val="3"/>
              </w:numPr>
              <w:rPr>
                <w:sz w:val="18"/>
                <w:szCs w:val="18"/>
              </w:rPr>
            </w:pPr>
            <w:r w:rsidRPr="00D95A9D">
              <w:rPr>
                <w:sz w:val="18"/>
                <w:szCs w:val="18"/>
              </w:rPr>
              <w:t>Nakoľko hodnota je daná číselníkom je možné automaticky generovať hodnotu „bežné“ pre plánovanú hospitalizáciu</w:t>
            </w:r>
          </w:p>
          <w:p w14:paraId="0FBD5298" w14:textId="77777777" w:rsidR="00FC0E88" w:rsidRPr="00D95A9D" w:rsidRDefault="4B1F096C" w:rsidP="4B1F096C">
            <w:pPr>
              <w:pStyle w:val="Odsekzoznamu"/>
              <w:numPr>
                <w:ilvl w:val="0"/>
                <w:numId w:val="3"/>
              </w:numPr>
              <w:rPr>
                <w:sz w:val="18"/>
                <w:szCs w:val="18"/>
              </w:rPr>
            </w:pPr>
            <w:r w:rsidRPr="00D95A9D">
              <w:rPr>
                <w:sz w:val="18"/>
                <w:szCs w:val="18"/>
              </w:rPr>
              <w:t>Hodnota „urgentné“ odporúčame generovať iba pri type správy keď došlo k príjmu na základe urgentného príjmu</w:t>
            </w:r>
          </w:p>
          <w:p w14:paraId="6D165421" w14:textId="77777777" w:rsidR="00FC0E88" w:rsidRPr="00D95A9D" w:rsidRDefault="4B1F096C" w:rsidP="4B1F096C">
            <w:pPr>
              <w:rPr>
                <w:sz w:val="18"/>
                <w:szCs w:val="18"/>
              </w:rPr>
            </w:pPr>
            <w:r w:rsidRPr="00D95A9D">
              <w:rPr>
                <w:sz w:val="18"/>
                <w:szCs w:val="18"/>
              </w:rPr>
              <w:t xml:space="preserve">OID: </w:t>
            </w:r>
            <w:r w:rsidRPr="00D95A9D">
              <w:rPr>
                <w:rFonts w:ascii="Trebuchet MS" w:eastAsia="Trebuchet MS" w:hAnsi="Trebuchet MS" w:cs="Trebuchet MS"/>
                <w:color w:val="000000"/>
                <w:sz w:val="18"/>
                <w:szCs w:val="18"/>
              </w:rPr>
              <w:t xml:space="preserve">1.3.158.00165387.100.10.123 </w:t>
            </w:r>
          </w:p>
        </w:tc>
      </w:tr>
      <w:tr w:rsidR="00FC0E88" w:rsidRPr="00D95A9D" w14:paraId="7DFFDD50" w14:textId="77777777" w:rsidTr="6DE4F7B8">
        <w:trPr>
          <w:gridAfter w:val="1"/>
          <w:wAfter w:w="7635" w:type="dxa"/>
          <w:trHeight w:val="1296"/>
        </w:trPr>
        <w:tc>
          <w:tcPr>
            <w:tcW w:w="1832" w:type="dxa"/>
            <w:tcBorders>
              <w:top w:val="single" w:sz="4" w:space="0" w:color="auto"/>
              <w:left w:val="single" w:sz="4" w:space="0" w:color="auto"/>
              <w:bottom w:val="single" w:sz="4" w:space="0" w:color="auto"/>
              <w:right w:val="single" w:sz="4" w:space="0" w:color="auto"/>
            </w:tcBorders>
            <w:vAlign w:val="center"/>
          </w:tcPr>
          <w:p w14:paraId="647F1C1B" w14:textId="77777777" w:rsidR="00FC0E88" w:rsidRPr="00D95A9D" w:rsidRDefault="4B1F096C" w:rsidP="4B1F096C">
            <w:pPr>
              <w:rPr>
                <w:sz w:val="18"/>
                <w:szCs w:val="18"/>
              </w:rPr>
            </w:pPr>
            <w:r w:rsidRPr="00D95A9D">
              <w:rPr>
                <w:sz w:val="18"/>
                <w:szCs w:val="18"/>
              </w:rPr>
              <w:t>Diagnóza pri odoslaní</w:t>
            </w:r>
            <w:r w:rsidR="10BBE82C" w:rsidRPr="00D95A9D">
              <w:br/>
            </w:r>
            <w:r w:rsidRPr="00D95A9D">
              <w:rPr>
                <w:sz w:val="18"/>
                <w:szCs w:val="18"/>
              </w:rPr>
              <w:t>(LPS.17)</w:t>
            </w:r>
          </w:p>
        </w:tc>
        <w:tc>
          <w:tcPr>
            <w:tcW w:w="7635" w:type="dxa"/>
            <w:tcBorders>
              <w:top w:val="single" w:sz="4" w:space="0" w:color="auto"/>
              <w:left w:val="single" w:sz="4" w:space="0" w:color="auto"/>
              <w:bottom w:val="single" w:sz="4" w:space="0" w:color="auto"/>
              <w:right w:val="single" w:sz="4" w:space="0" w:color="auto"/>
            </w:tcBorders>
            <w:vAlign w:val="center"/>
          </w:tcPr>
          <w:p w14:paraId="7B662CD8" w14:textId="02AF7CEF" w:rsidR="0065362E" w:rsidRPr="00D95A9D" w:rsidRDefault="0065362E" w:rsidP="4B1F096C">
            <w:pPr>
              <w:rPr>
                <w:sz w:val="18"/>
                <w:szCs w:val="18"/>
              </w:rPr>
            </w:pPr>
            <w:r w:rsidRPr="00D95A9D">
              <w:rPr>
                <w:sz w:val="18"/>
                <w:szCs w:val="18"/>
              </w:rPr>
              <w:t xml:space="preserve">Odkaz na diagnózy, ktoré boli zistené pri odosielaní pacienta, resp. kvôli ktorým bol pacient prijatý. Informácie o odoslaní vyplní nemocnica v prípade, že bol pacient do ústavnej ZS prijatý na základe odporúčania na </w:t>
            </w:r>
            <w:r w:rsidR="00B36C93" w:rsidRPr="00D95A9D">
              <w:rPr>
                <w:sz w:val="18"/>
                <w:szCs w:val="18"/>
              </w:rPr>
              <w:t>ústavnú</w:t>
            </w:r>
            <w:r w:rsidRPr="00D95A9D">
              <w:rPr>
                <w:sz w:val="18"/>
                <w:szCs w:val="18"/>
              </w:rPr>
              <w:t xml:space="preserve"> ZS v papierovej forme a toto odporúčanie neexistuje ako elektronický výmenný lístok. Údaje lekár prepíše z údajov uvedených na odporúčaní. V prípade vyšetrenia na základe elektronického odporúčania údaje o odoslaní naplní IS PZS z údajov na odporúčaní.</w:t>
            </w:r>
          </w:p>
          <w:p w14:paraId="19D35009" w14:textId="77777777" w:rsidR="0065362E" w:rsidRPr="00D95A9D" w:rsidRDefault="0065362E" w:rsidP="4B1F096C">
            <w:pPr>
              <w:rPr>
                <w:sz w:val="18"/>
                <w:szCs w:val="18"/>
              </w:rPr>
            </w:pPr>
          </w:p>
          <w:p w14:paraId="5AB21C98" w14:textId="77777777" w:rsidR="00FC0E88" w:rsidRPr="00D95A9D" w:rsidRDefault="00A10E40" w:rsidP="4B1F096C">
            <w:pPr>
              <w:rPr>
                <w:sz w:val="18"/>
                <w:szCs w:val="18"/>
              </w:rPr>
            </w:pPr>
            <w:hyperlink w:anchor="Diagnosticky_zaver" w:history="1">
              <w:r w:rsidR="4B1F096C" w:rsidRPr="00D95A9D">
                <w:rPr>
                  <w:rStyle w:val="Hypertextovprepojenie"/>
                  <w:sz w:val="18"/>
                  <w:szCs w:val="18"/>
                </w:rPr>
                <w:t>CEN-EN13606-CLUSTER.Diagnoza.v1</w:t>
              </w:r>
            </w:hyperlink>
          </w:p>
        </w:tc>
      </w:tr>
      <w:tr w:rsidR="00FC0E88" w:rsidRPr="00D95A9D" w14:paraId="276FD0C4" w14:textId="77777777" w:rsidTr="6DE4F7B8">
        <w:trPr>
          <w:gridAfter w:val="1"/>
          <w:wAfter w:w="7635" w:type="dxa"/>
          <w:trHeight w:val="553"/>
        </w:trPr>
        <w:tc>
          <w:tcPr>
            <w:tcW w:w="1832" w:type="dxa"/>
            <w:tcBorders>
              <w:top w:val="single" w:sz="4" w:space="0" w:color="auto"/>
              <w:left w:val="single" w:sz="4" w:space="0" w:color="auto"/>
              <w:bottom w:val="single" w:sz="4" w:space="0" w:color="auto"/>
              <w:right w:val="single" w:sz="4" w:space="0" w:color="auto"/>
            </w:tcBorders>
          </w:tcPr>
          <w:p w14:paraId="5BDA4E0E" w14:textId="77777777" w:rsidR="00FC0E88" w:rsidRPr="00D95A9D" w:rsidRDefault="4B1F096C" w:rsidP="4B1F096C">
            <w:pPr>
              <w:rPr>
                <w:sz w:val="18"/>
                <w:szCs w:val="18"/>
              </w:rPr>
            </w:pPr>
            <w:r w:rsidRPr="00D95A9D">
              <w:rPr>
                <w:sz w:val="18"/>
                <w:szCs w:val="18"/>
              </w:rPr>
              <w:t>Požiadavka na vyšetrenie</w:t>
            </w:r>
            <w:r w:rsidR="10BBE82C" w:rsidRPr="00D95A9D">
              <w:br/>
            </w:r>
            <w:r w:rsidRPr="00D95A9D">
              <w:rPr>
                <w:sz w:val="18"/>
                <w:szCs w:val="18"/>
              </w:rPr>
              <w:t>(LPS.18)</w:t>
            </w:r>
          </w:p>
        </w:tc>
        <w:tc>
          <w:tcPr>
            <w:tcW w:w="7635" w:type="dxa"/>
            <w:tcBorders>
              <w:top w:val="single" w:sz="4" w:space="0" w:color="auto"/>
              <w:left w:val="single" w:sz="4" w:space="0" w:color="auto"/>
              <w:bottom w:val="single" w:sz="4" w:space="0" w:color="auto"/>
              <w:right w:val="single" w:sz="4" w:space="0" w:color="auto"/>
            </w:tcBorders>
          </w:tcPr>
          <w:p w14:paraId="60F16300" w14:textId="5F8795EB" w:rsidR="00FC0E88" w:rsidRPr="00D95A9D" w:rsidRDefault="006132AA" w:rsidP="4B1F096C">
            <w:pPr>
              <w:rPr>
                <w:sz w:val="18"/>
                <w:szCs w:val="18"/>
              </w:rPr>
            </w:pPr>
            <w:r w:rsidRPr="00D95A9D">
              <w:rPr>
                <w:sz w:val="18"/>
                <w:szCs w:val="18"/>
              </w:rPr>
              <w:t xml:space="preserve">Odkaz (link) na „Odporúčané vyšetrenie“ (id. výmenného lístka), ktorým je vyšetrenie požadované. Vyplnením tohto atribútu môže autor výmenného lístka pristúpiť k výsledku zdravotného záznamu. Pole je </w:t>
            </w:r>
            <w:r w:rsidR="00B36C93" w:rsidRPr="00D95A9D">
              <w:rPr>
                <w:sz w:val="18"/>
                <w:szCs w:val="18"/>
              </w:rPr>
              <w:t>vypĺňané</w:t>
            </w:r>
            <w:r w:rsidRPr="00D95A9D">
              <w:rPr>
                <w:sz w:val="18"/>
                <w:szCs w:val="18"/>
              </w:rPr>
              <w:t xml:space="preserve"> automaticky IS PZS na pozadí systému.</w:t>
            </w:r>
          </w:p>
        </w:tc>
      </w:tr>
      <w:tr w:rsidR="00FC0E88" w:rsidRPr="00D95A9D" w14:paraId="78570C7D" w14:textId="77777777" w:rsidTr="6DE4F7B8">
        <w:trPr>
          <w:gridAfter w:val="1"/>
          <w:wAfter w:w="7635" w:type="dxa"/>
          <w:trHeight w:val="553"/>
        </w:trPr>
        <w:tc>
          <w:tcPr>
            <w:tcW w:w="1832" w:type="dxa"/>
            <w:tcBorders>
              <w:top w:val="single" w:sz="4" w:space="0" w:color="auto"/>
              <w:left w:val="single" w:sz="4" w:space="0" w:color="auto"/>
              <w:bottom w:val="single" w:sz="4" w:space="0" w:color="auto"/>
              <w:right w:val="single" w:sz="4" w:space="0" w:color="auto"/>
            </w:tcBorders>
            <w:vAlign w:val="center"/>
          </w:tcPr>
          <w:p w14:paraId="07A8B9E9" w14:textId="77777777" w:rsidR="00FC0E88" w:rsidRPr="00D95A9D" w:rsidRDefault="4B1F096C" w:rsidP="4B1F096C">
            <w:pPr>
              <w:rPr>
                <w:sz w:val="18"/>
                <w:szCs w:val="18"/>
              </w:rPr>
            </w:pPr>
            <w:r w:rsidRPr="00D95A9D">
              <w:rPr>
                <w:sz w:val="18"/>
                <w:szCs w:val="18"/>
              </w:rPr>
              <w:t>Názov vyšetrenia</w:t>
            </w:r>
          </w:p>
          <w:p w14:paraId="6EF0D6CA" w14:textId="77777777" w:rsidR="00FC0E88" w:rsidRPr="00D95A9D" w:rsidRDefault="4B1F096C" w:rsidP="4B1F096C">
            <w:pPr>
              <w:rPr>
                <w:sz w:val="18"/>
                <w:szCs w:val="18"/>
              </w:rPr>
            </w:pPr>
            <w:r w:rsidRPr="00D95A9D">
              <w:rPr>
                <w:sz w:val="18"/>
                <w:szCs w:val="18"/>
              </w:rPr>
              <w:t>(LPS.19)</w:t>
            </w:r>
          </w:p>
        </w:tc>
        <w:tc>
          <w:tcPr>
            <w:tcW w:w="7635" w:type="dxa"/>
            <w:tcBorders>
              <w:top w:val="single" w:sz="4" w:space="0" w:color="auto"/>
              <w:left w:val="single" w:sz="4" w:space="0" w:color="auto"/>
              <w:bottom w:val="single" w:sz="4" w:space="0" w:color="auto"/>
              <w:right w:val="single" w:sz="4" w:space="0" w:color="auto"/>
            </w:tcBorders>
            <w:vAlign w:val="center"/>
          </w:tcPr>
          <w:p w14:paraId="286CF799" w14:textId="77777777" w:rsidR="006132AA" w:rsidRPr="00D95A9D" w:rsidRDefault="006132AA" w:rsidP="4B1F096C">
            <w:pPr>
              <w:rPr>
                <w:sz w:val="18"/>
                <w:szCs w:val="18"/>
              </w:rPr>
            </w:pPr>
            <w:r w:rsidRPr="00D95A9D">
              <w:rPr>
                <w:sz w:val="18"/>
                <w:szCs w:val="18"/>
              </w:rPr>
              <w:t>Názov vyšetrenia prostredníctvom, ktorého bude možné vyšetrenie neskôr vyhľadať</w:t>
            </w:r>
          </w:p>
          <w:p w14:paraId="776377EE" w14:textId="77777777" w:rsidR="006132AA" w:rsidRPr="00D95A9D" w:rsidRDefault="006132AA" w:rsidP="4B1F096C">
            <w:pPr>
              <w:rPr>
                <w:sz w:val="18"/>
                <w:szCs w:val="18"/>
              </w:rPr>
            </w:pPr>
          </w:p>
          <w:p w14:paraId="3DFCCD03" w14:textId="77777777" w:rsidR="00FC0E88" w:rsidRPr="00D95A9D" w:rsidRDefault="4B1F096C" w:rsidP="4B1F096C">
            <w:pPr>
              <w:rPr>
                <w:sz w:val="18"/>
                <w:szCs w:val="18"/>
              </w:rPr>
            </w:pPr>
            <w:r w:rsidRPr="00D95A9D">
              <w:rPr>
                <w:sz w:val="18"/>
                <w:szCs w:val="18"/>
              </w:rPr>
              <w:t>Názov vyšetrenia slúži na evidenciu kľúčových slov, v prípade, že názov vyšetrenia bol vytvorený pri zápise, je možné ho vyhľadať podľa tohto názvu. Názov vyšetrenia nie je povinný pre zápisové služby. Každý IS PZS však musí vedieť prečítať názov vyšetrenia v rámci vyhľadávacích kritérií pri vyhľadaní ako aj pri zobrazení detailu vyšetrenia</w:t>
            </w:r>
          </w:p>
          <w:p w14:paraId="2651C721" w14:textId="77777777" w:rsidR="00FC0E88" w:rsidRPr="00D95A9D" w:rsidRDefault="00FC0E88" w:rsidP="00FC0E88">
            <w:pPr>
              <w:rPr>
                <w:sz w:val="18"/>
                <w:szCs w:val="18"/>
              </w:rPr>
            </w:pPr>
          </w:p>
          <w:p w14:paraId="2A510B11" w14:textId="77777777" w:rsidR="00FC0E88" w:rsidRPr="00D95A9D" w:rsidRDefault="4B1F096C" w:rsidP="4B1F096C">
            <w:pPr>
              <w:rPr>
                <w:sz w:val="18"/>
                <w:szCs w:val="18"/>
                <w:u w:val="single"/>
              </w:rPr>
            </w:pPr>
            <w:r w:rsidRPr="00D95A9D">
              <w:rPr>
                <w:sz w:val="18"/>
                <w:szCs w:val="18"/>
                <w:u w:val="single"/>
              </w:rPr>
              <w:t xml:space="preserve">Odporúčanie: </w:t>
            </w:r>
          </w:p>
          <w:p w14:paraId="022248FF" w14:textId="77777777" w:rsidR="00FC0E88" w:rsidRPr="00D95A9D" w:rsidRDefault="4B1F096C" w:rsidP="4B1F096C">
            <w:pPr>
              <w:rPr>
                <w:sz w:val="18"/>
                <w:szCs w:val="18"/>
              </w:rPr>
            </w:pPr>
            <w:r w:rsidRPr="00D95A9D">
              <w:rPr>
                <w:sz w:val="18"/>
                <w:szCs w:val="18"/>
              </w:rPr>
              <w:t>V rámci názvu môže byť evidované záznamy, ktoré nemajú vlastné OID archetypu, napr. preventívna prehliadka, záznam o zhodnotení zdravotného stavu</w:t>
            </w:r>
          </w:p>
        </w:tc>
      </w:tr>
      <w:tr w:rsidR="00FC0E88" w:rsidRPr="00D95A9D" w14:paraId="3F25A722" w14:textId="77777777" w:rsidTr="6DE4F7B8">
        <w:trPr>
          <w:gridAfter w:val="1"/>
          <w:wAfter w:w="7635" w:type="dxa"/>
          <w:trHeight w:val="918"/>
        </w:trPr>
        <w:tc>
          <w:tcPr>
            <w:tcW w:w="1832" w:type="dxa"/>
            <w:tcBorders>
              <w:top w:val="single" w:sz="4" w:space="0" w:color="auto"/>
              <w:left w:val="single" w:sz="4" w:space="0" w:color="auto"/>
              <w:bottom w:val="single" w:sz="4" w:space="0" w:color="auto"/>
              <w:right w:val="single" w:sz="4" w:space="0" w:color="auto"/>
            </w:tcBorders>
            <w:vAlign w:val="center"/>
          </w:tcPr>
          <w:p w14:paraId="3E871DE9" w14:textId="77777777" w:rsidR="00FC0E88" w:rsidRPr="00D95A9D" w:rsidRDefault="4B1F096C" w:rsidP="4B1F096C">
            <w:pPr>
              <w:rPr>
                <w:sz w:val="18"/>
                <w:szCs w:val="18"/>
              </w:rPr>
            </w:pPr>
            <w:r w:rsidRPr="00D95A9D">
              <w:rPr>
                <w:sz w:val="18"/>
                <w:szCs w:val="18"/>
              </w:rPr>
              <w:lastRenderedPageBreak/>
              <w:t>Interná poznámka</w:t>
            </w:r>
          </w:p>
          <w:p w14:paraId="60933FD8" w14:textId="77777777" w:rsidR="00FC0E88" w:rsidRPr="00D95A9D" w:rsidRDefault="4B1F096C" w:rsidP="4B1F096C">
            <w:pPr>
              <w:rPr>
                <w:sz w:val="18"/>
                <w:szCs w:val="18"/>
              </w:rPr>
            </w:pPr>
            <w:r w:rsidRPr="00D95A9D">
              <w:rPr>
                <w:sz w:val="18"/>
                <w:szCs w:val="18"/>
              </w:rPr>
              <w:t>(LPS.20)</w:t>
            </w:r>
          </w:p>
        </w:tc>
        <w:tc>
          <w:tcPr>
            <w:tcW w:w="7635" w:type="dxa"/>
            <w:tcBorders>
              <w:top w:val="single" w:sz="4" w:space="0" w:color="auto"/>
              <w:left w:val="single" w:sz="4" w:space="0" w:color="auto"/>
              <w:bottom w:val="single" w:sz="4" w:space="0" w:color="auto"/>
              <w:right w:val="single" w:sz="4" w:space="0" w:color="auto"/>
            </w:tcBorders>
            <w:vAlign w:val="center"/>
          </w:tcPr>
          <w:p w14:paraId="0C053742" w14:textId="66A24F77" w:rsidR="00FC0E88" w:rsidRPr="00D95A9D" w:rsidRDefault="006132AA" w:rsidP="34661EDB">
            <w:pPr>
              <w:rPr>
                <w:sz w:val="18"/>
                <w:szCs w:val="18"/>
              </w:rPr>
            </w:pPr>
            <w:r w:rsidRPr="00D95A9D">
              <w:rPr>
                <w:sz w:val="18"/>
                <w:szCs w:val="18"/>
              </w:rPr>
              <w:t xml:space="preserve">Časť zdravotnej dokumentácie, do ktorej môže uviesť popis, ktorý bude </w:t>
            </w:r>
            <w:r w:rsidR="00B36C93" w:rsidRPr="00D95A9D">
              <w:rPr>
                <w:sz w:val="18"/>
                <w:szCs w:val="18"/>
              </w:rPr>
              <w:t>zdieľaný</w:t>
            </w:r>
            <w:r w:rsidRPr="00D95A9D">
              <w:rPr>
                <w:sz w:val="18"/>
                <w:szCs w:val="18"/>
              </w:rPr>
              <w:t xml:space="preserve"> medzi zdravotníckymi pracovníkmi ale nebude prístupný pacientovi ani po prihlásení sa do elektronickej zdravotnej knižky.</w:t>
            </w:r>
          </w:p>
        </w:tc>
      </w:tr>
      <w:tr w:rsidR="00FC0E88" w:rsidRPr="00D95A9D" w14:paraId="59D5BD3E" w14:textId="77777777" w:rsidTr="6DE4F7B8">
        <w:trPr>
          <w:gridAfter w:val="1"/>
          <w:wAfter w:w="7635" w:type="dxa"/>
          <w:trHeight w:val="918"/>
        </w:trPr>
        <w:tc>
          <w:tcPr>
            <w:tcW w:w="1832" w:type="dxa"/>
            <w:tcBorders>
              <w:top w:val="single" w:sz="4" w:space="0" w:color="auto"/>
              <w:left w:val="single" w:sz="4" w:space="0" w:color="auto"/>
              <w:bottom w:val="single" w:sz="4" w:space="0" w:color="auto"/>
              <w:right w:val="single" w:sz="4" w:space="0" w:color="auto"/>
            </w:tcBorders>
          </w:tcPr>
          <w:p w14:paraId="22899A1F" w14:textId="77777777" w:rsidR="00FC0E88" w:rsidRPr="00D95A9D" w:rsidRDefault="4B1F096C" w:rsidP="4B1F096C">
            <w:pPr>
              <w:rPr>
                <w:sz w:val="18"/>
                <w:szCs w:val="18"/>
              </w:rPr>
            </w:pPr>
            <w:r w:rsidRPr="00D95A9D">
              <w:rPr>
                <w:sz w:val="18"/>
                <w:szCs w:val="18"/>
              </w:rPr>
              <w:t>Identifikátor hospitalizačného prípadu</w:t>
            </w:r>
          </w:p>
          <w:p w14:paraId="13EA57C7" w14:textId="77777777" w:rsidR="00FC0E88" w:rsidRPr="00D95A9D" w:rsidRDefault="4B1F096C" w:rsidP="4B1F096C">
            <w:pPr>
              <w:rPr>
                <w:sz w:val="18"/>
                <w:szCs w:val="18"/>
              </w:rPr>
            </w:pPr>
            <w:r w:rsidRPr="00D95A9D">
              <w:rPr>
                <w:sz w:val="18"/>
                <w:szCs w:val="18"/>
              </w:rPr>
              <w:t>(LPS.21)</w:t>
            </w:r>
          </w:p>
        </w:tc>
        <w:tc>
          <w:tcPr>
            <w:tcW w:w="7635" w:type="dxa"/>
            <w:tcBorders>
              <w:top w:val="single" w:sz="4" w:space="0" w:color="auto"/>
              <w:left w:val="single" w:sz="4" w:space="0" w:color="auto"/>
              <w:bottom w:val="single" w:sz="4" w:space="0" w:color="auto"/>
              <w:right w:val="single" w:sz="4" w:space="0" w:color="auto"/>
            </w:tcBorders>
          </w:tcPr>
          <w:p w14:paraId="20362FD5" w14:textId="77777777" w:rsidR="00FC0E88" w:rsidRPr="00D95A9D" w:rsidRDefault="006132AA" w:rsidP="4B1F096C">
            <w:pPr>
              <w:rPr>
                <w:sz w:val="18"/>
                <w:szCs w:val="18"/>
              </w:rPr>
            </w:pPr>
            <w:r w:rsidRPr="00D95A9D">
              <w:rPr>
                <w:sz w:val="18"/>
                <w:szCs w:val="18"/>
              </w:rPr>
              <w:t>DRG identifikátor hospitalizačného prípadu, ktorý bol pacientovi pridelený po prijatí do ústavnej starostlivosti</w:t>
            </w:r>
          </w:p>
        </w:tc>
      </w:tr>
      <w:tr w:rsidR="00FC0E88" w:rsidRPr="00D95A9D" w14:paraId="1498BE51" w14:textId="77777777" w:rsidTr="6DE4F7B8">
        <w:trPr>
          <w:gridAfter w:val="1"/>
          <w:wAfter w:w="7635" w:type="dxa"/>
          <w:trHeight w:val="851"/>
        </w:trPr>
        <w:tc>
          <w:tcPr>
            <w:tcW w:w="1832" w:type="dxa"/>
            <w:tcBorders>
              <w:top w:val="single" w:sz="4" w:space="0" w:color="auto"/>
              <w:left w:val="single" w:sz="4" w:space="0" w:color="auto"/>
              <w:bottom w:val="single" w:sz="4" w:space="0" w:color="auto"/>
              <w:right w:val="single" w:sz="4" w:space="0" w:color="auto"/>
            </w:tcBorders>
          </w:tcPr>
          <w:p w14:paraId="77C9DC92" w14:textId="77777777" w:rsidR="00FC0E88" w:rsidRPr="00D95A9D" w:rsidRDefault="4B1F096C" w:rsidP="4B1F096C">
            <w:pPr>
              <w:rPr>
                <w:sz w:val="18"/>
                <w:szCs w:val="18"/>
              </w:rPr>
            </w:pPr>
            <w:r w:rsidRPr="00D95A9D">
              <w:rPr>
                <w:sz w:val="18"/>
                <w:szCs w:val="18"/>
              </w:rPr>
              <w:t>Predpokladaný dátum pôrodu</w:t>
            </w:r>
          </w:p>
          <w:p w14:paraId="161FC035" w14:textId="77777777" w:rsidR="00FC0E88" w:rsidRPr="00D95A9D" w:rsidRDefault="4B1F096C" w:rsidP="4B1F096C">
            <w:pPr>
              <w:rPr>
                <w:sz w:val="18"/>
                <w:szCs w:val="18"/>
              </w:rPr>
            </w:pPr>
            <w:r w:rsidRPr="00D95A9D">
              <w:rPr>
                <w:sz w:val="18"/>
                <w:szCs w:val="18"/>
              </w:rPr>
              <w:t>(LPS.22)</w:t>
            </w:r>
          </w:p>
        </w:tc>
        <w:tc>
          <w:tcPr>
            <w:tcW w:w="7635" w:type="dxa"/>
            <w:tcBorders>
              <w:top w:val="single" w:sz="4" w:space="0" w:color="auto"/>
              <w:left w:val="single" w:sz="4" w:space="0" w:color="auto"/>
              <w:bottom w:val="single" w:sz="4" w:space="0" w:color="auto"/>
              <w:right w:val="single" w:sz="4" w:space="0" w:color="auto"/>
            </w:tcBorders>
          </w:tcPr>
          <w:p w14:paraId="5B1D6BC6" w14:textId="5F4B0EB1" w:rsidR="006132AA" w:rsidRPr="00D95A9D" w:rsidRDefault="00B36C93" w:rsidP="4B1F096C">
            <w:pPr>
              <w:rPr>
                <w:sz w:val="18"/>
                <w:szCs w:val="18"/>
              </w:rPr>
            </w:pPr>
            <w:r w:rsidRPr="00D95A9D">
              <w:rPr>
                <w:sz w:val="18"/>
                <w:szCs w:val="18"/>
              </w:rPr>
              <w:t>Predpokladaný</w:t>
            </w:r>
            <w:r w:rsidR="006132AA" w:rsidRPr="00D95A9D">
              <w:rPr>
                <w:sz w:val="18"/>
                <w:szCs w:val="18"/>
              </w:rPr>
              <w:t xml:space="preserve"> dátum pôrodu pacientky.</w:t>
            </w:r>
          </w:p>
          <w:p w14:paraId="12BC5F74" w14:textId="77777777" w:rsidR="006132AA" w:rsidRPr="00D95A9D" w:rsidRDefault="006132AA" w:rsidP="4B1F096C">
            <w:pPr>
              <w:rPr>
                <w:sz w:val="18"/>
                <w:szCs w:val="18"/>
              </w:rPr>
            </w:pPr>
          </w:p>
          <w:p w14:paraId="5FA6946B" w14:textId="77777777" w:rsidR="00FC0E88" w:rsidRPr="00D95A9D" w:rsidRDefault="4B1F096C" w:rsidP="4B1F096C">
            <w:pPr>
              <w:rPr>
                <w:sz w:val="18"/>
                <w:szCs w:val="18"/>
              </w:rPr>
            </w:pPr>
            <w:r w:rsidRPr="00D95A9D">
              <w:rPr>
                <w:sz w:val="18"/>
                <w:szCs w:val="18"/>
              </w:rPr>
              <w:t>Predpokladaný dátum pôrodu sa využíva len pre odbornosti 009 - gynekológia a pôrodníctvo, kedy lekár v prípade, že identifikoval tehotenstvo po dohode s pacientkou zaeviduje predpokladaný dátum pôrodu.</w:t>
            </w:r>
          </w:p>
        </w:tc>
      </w:tr>
      <w:tr w:rsidR="00FC0E88" w:rsidRPr="00D95A9D" w14:paraId="24A4472D" w14:textId="77777777" w:rsidTr="6DE4F7B8">
        <w:trPr>
          <w:gridAfter w:val="1"/>
          <w:wAfter w:w="7635" w:type="dxa"/>
          <w:trHeight w:val="709"/>
        </w:trPr>
        <w:tc>
          <w:tcPr>
            <w:tcW w:w="1832" w:type="dxa"/>
            <w:tcBorders>
              <w:top w:val="single" w:sz="4" w:space="0" w:color="auto"/>
              <w:left w:val="single" w:sz="4" w:space="0" w:color="auto"/>
              <w:bottom w:val="single" w:sz="4" w:space="0" w:color="auto"/>
              <w:right w:val="single" w:sz="4" w:space="0" w:color="auto"/>
            </w:tcBorders>
          </w:tcPr>
          <w:p w14:paraId="42C9DD0D" w14:textId="77777777" w:rsidR="00FC0E88" w:rsidRPr="00D95A9D" w:rsidRDefault="4B1F096C" w:rsidP="4B1F096C">
            <w:pPr>
              <w:rPr>
                <w:sz w:val="18"/>
                <w:szCs w:val="18"/>
              </w:rPr>
            </w:pPr>
            <w:r w:rsidRPr="00D95A9D">
              <w:rPr>
                <w:sz w:val="18"/>
                <w:szCs w:val="18"/>
              </w:rPr>
              <w:t>Alergén</w:t>
            </w:r>
          </w:p>
          <w:p w14:paraId="55321B55" w14:textId="77777777" w:rsidR="00FC0E88" w:rsidRPr="00D95A9D" w:rsidRDefault="4B1F096C" w:rsidP="4B1F096C">
            <w:pPr>
              <w:rPr>
                <w:sz w:val="18"/>
                <w:szCs w:val="18"/>
              </w:rPr>
            </w:pPr>
            <w:r w:rsidRPr="00D95A9D">
              <w:rPr>
                <w:sz w:val="18"/>
                <w:szCs w:val="18"/>
              </w:rPr>
              <w:t>(LSP.23)</w:t>
            </w:r>
          </w:p>
        </w:tc>
        <w:tc>
          <w:tcPr>
            <w:tcW w:w="7635" w:type="dxa"/>
            <w:tcBorders>
              <w:top w:val="single" w:sz="4" w:space="0" w:color="auto"/>
              <w:left w:val="single" w:sz="4" w:space="0" w:color="auto"/>
              <w:bottom w:val="single" w:sz="4" w:space="0" w:color="auto"/>
              <w:right w:val="single" w:sz="4" w:space="0" w:color="auto"/>
            </w:tcBorders>
          </w:tcPr>
          <w:p w14:paraId="7E4F5D06" w14:textId="77777777" w:rsidR="006132AA" w:rsidRPr="00D95A9D" w:rsidRDefault="006132AA" w:rsidP="4B1F096C">
            <w:pPr>
              <w:rPr>
                <w:sz w:val="18"/>
                <w:szCs w:val="18"/>
              </w:rPr>
            </w:pPr>
            <w:r w:rsidRPr="00D95A9D">
              <w:rPr>
                <w:sz w:val="18"/>
                <w:szCs w:val="18"/>
              </w:rPr>
              <w:t>Alergén - liečivo ak je zodpovedné za alergickú reakciu. Využívaný je číselník ATC skupín 1.3.158.00165387.100.10.83.</w:t>
            </w:r>
          </w:p>
          <w:p w14:paraId="45B0A484" w14:textId="184A6575" w:rsidR="00FC0E88" w:rsidRPr="00D95A9D" w:rsidRDefault="006132AA" w:rsidP="4B1F096C">
            <w:pPr>
              <w:rPr>
                <w:sz w:val="18"/>
                <w:szCs w:val="18"/>
              </w:rPr>
            </w:pPr>
            <w:r w:rsidRPr="00D95A9D">
              <w:rPr>
                <w:sz w:val="18"/>
                <w:szCs w:val="18"/>
              </w:rPr>
              <w:t xml:space="preserve">Alergén je zaznamenávaný v prípade, že počas poskytovania zdravotnej starostlivosti bola identifikovaná/ stanovená alergia pacienta. Vypĺňaná je primárne odbornosťami, ktoré majú v kompetencii stanovenie alergie. (napr. imunológia a </w:t>
            </w:r>
            <w:r w:rsidR="00B36C93" w:rsidRPr="00D95A9D">
              <w:rPr>
                <w:sz w:val="18"/>
                <w:szCs w:val="18"/>
              </w:rPr>
              <w:t>alergiológia</w:t>
            </w:r>
            <w:r w:rsidRPr="00D95A9D">
              <w:rPr>
                <w:sz w:val="18"/>
                <w:szCs w:val="18"/>
              </w:rPr>
              <w:t>)</w:t>
            </w:r>
          </w:p>
        </w:tc>
      </w:tr>
      <w:tr w:rsidR="00FC0E88" w:rsidRPr="00D95A9D" w14:paraId="1889783C" w14:textId="77777777" w:rsidTr="6DE4F7B8">
        <w:trPr>
          <w:trHeight w:val="1098"/>
        </w:trPr>
        <w:tc>
          <w:tcPr>
            <w:tcW w:w="1832" w:type="dxa"/>
            <w:tcBorders>
              <w:top w:val="single" w:sz="4" w:space="0" w:color="auto"/>
              <w:left w:val="single" w:sz="4" w:space="0" w:color="auto"/>
              <w:bottom w:val="single" w:sz="4" w:space="0" w:color="auto"/>
              <w:right w:val="single" w:sz="4" w:space="0" w:color="auto"/>
            </w:tcBorders>
          </w:tcPr>
          <w:p w14:paraId="4D4B606A" w14:textId="77777777" w:rsidR="00FC0E88" w:rsidRPr="00D95A9D" w:rsidRDefault="4B1F096C" w:rsidP="4B1F096C">
            <w:pPr>
              <w:rPr>
                <w:sz w:val="18"/>
                <w:szCs w:val="18"/>
              </w:rPr>
            </w:pPr>
            <w:r w:rsidRPr="00D95A9D">
              <w:rPr>
                <w:sz w:val="18"/>
                <w:szCs w:val="18"/>
              </w:rPr>
              <w:t>Liečivo</w:t>
            </w:r>
          </w:p>
          <w:p w14:paraId="5FBE9EE5" w14:textId="77777777" w:rsidR="00FC0E88" w:rsidRPr="00D95A9D" w:rsidRDefault="4B1F096C" w:rsidP="4B1F096C">
            <w:pPr>
              <w:rPr>
                <w:sz w:val="18"/>
                <w:szCs w:val="18"/>
              </w:rPr>
            </w:pPr>
            <w:r w:rsidRPr="00D95A9D">
              <w:rPr>
                <w:sz w:val="18"/>
                <w:szCs w:val="18"/>
              </w:rPr>
              <w:t>(LPS.23.1)</w:t>
            </w:r>
          </w:p>
        </w:tc>
        <w:tc>
          <w:tcPr>
            <w:tcW w:w="7635" w:type="dxa"/>
            <w:tcBorders>
              <w:top w:val="single" w:sz="4" w:space="0" w:color="auto"/>
              <w:left w:val="single" w:sz="4" w:space="0" w:color="auto"/>
              <w:bottom w:val="single" w:sz="4" w:space="0" w:color="auto"/>
              <w:right w:val="single" w:sz="4" w:space="0" w:color="auto"/>
            </w:tcBorders>
          </w:tcPr>
          <w:p w14:paraId="2EE28F9C" w14:textId="77777777" w:rsidR="00FC0E88" w:rsidRPr="00D95A9D" w:rsidRDefault="000E189D" w:rsidP="4B1F096C">
            <w:pPr>
              <w:rPr>
                <w:sz w:val="18"/>
                <w:szCs w:val="18"/>
              </w:rPr>
            </w:pPr>
            <w:r w:rsidRPr="00D95A9D">
              <w:rPr>
                <w:sz w:val="18"/>
                <w:szCs w:val="18"/>
              </w:rPr>
              <w:t>Alergén - liečivo ak je zodpovedné za alergickú reakciu. Využívaný je číselník ATC skupín 1.3.158.00165387.100.10.83.</w:t>
            </w:r>
          </w:p>
        </w:tc>
        <w:tc>
          <w:tcPr>
            <w:tcW w:w="7635" w:type="dxa"/>
            <w:tcBorders>
              <w:left w:val="single" w:sz="4" w:space="0" w:color="auto"/>
            </w:tcBorders>
          </w:tcPr>
          <w:p w14:paraId="44AC1409" w14:textId="77777777" w:rsidR="00FC0E88" w:rsidRPr="00D95A9D" w:rsidRDefault="00FC0E88" w:rsidP="00FC0E88">
            <w:pPr>
              <w:spacing w:after="200" w:line="276" w:lineRule="auto"/>
            </w:pPr>
          </w:p>
        </w:tc>
      </w:tr>
      <w:tr w:rsidR="00FC0E88" w:rsidRPr="00D95A9D" w14:paraId="3C35C87E" w14:textId="77777777" w:rsidTr="6DE4F7B8">
        <w:trPr>
          <w:trHeight w:val="978"/>
        </w:trPr>
        <w:tc>
          <w:tcPr>
            <w:tcW w:w="1832" w:type="dxa"/>
            <w:tcBorders>
              <w:top w:val="single" w:sz="4" w:space="0" w:color="auto"/>
              <w:left w:val="single" w:sz="4" w:space="0" w:color="auto"/>
              <w:bottom w:val="single" w:sz="4" w:space="0" w:color="auto"/>
              <w:right w:val="single" w:sz="4" w:space="0" w:color="auto"/>
            </w:tcBorders>
          </w:tcPr>
          <w:p w14:paraId="6CD65CE7" w14:textId="77777777" w:rsidR="00FC0E88" w:rsidRPr="00D95A9D" w:rsidRDefault="4B1F096C" w:rsidP="4B1F096C">
            <w:pPr>
              <w:rPr>
                <w:sz w:val="18"/>
                <w:szCs w:val="18"/>
              </w:rPr>
            </w:pPr>
            <w:r w:rsidRPr="00D95A9D">
              <w:rPr>
                <w:sz w:val="18"/>
                <w:szCs w:val="18"/>
              </w:rPr>
              <w:t>Látka</w:t>
            </w:r>
          </w:p>
          <w:p w14:paraId="76B6F237" w14:textId="77777777" w:rsidR="00FC0E88" w:rsidRPr="00D95A9D" w:rsidRDefault="4B1F096C" w:rsidP="4B1F096C">
            <w:pPr>
              <w:rPr>
                <w:sz w:val="18"/>
                <w:szCs w:val="18"/>
              </w:rPr>
            </w:pPr>
            <w:r w:rsidRPr="00D95A9D">
              <w:rPr>
                <w:sz w:val="18"/>
                <w:szCs w:val="18"/>
              </w:rPr>
              <w:t>(LPS.23.2)</w:t>
            </w:r>
          </w:p>
        </w:tc>
        <w:tc>
          <w:tcPr>
            <w:tcW w:w="7635" w:type="dxa"/>
            <w:tcBorders>
              <w:top w:val="single" w:sz="4" w:space="0" w:color="auto"/>
              <w:left w:val="single" w:sz="4" w:space="0" w:color="auto"/>
              <w:bottom w:val="single" w:sz="4" w:space="0" w:color="auto"/>
              <w:right w:val="single" w:sz="4" w:space="0" w:color="auto"/>
            </w:tcBorders>
          </w:tcPr>
          <w:p w14:paraId="63772230" w14:textId="77777777" w:rsidR="006132AA" w:rsidRPr="00D95A9D" w:rsidRDefault="006132AA" w:rsidP="006132AA">
            <w:pPr>
              <w:rPr>
                <w:sz w:val="18"/>
                <w:szCs w:val="18"/>
              </w:rPr>
            </w:pPr>
            <w:r w:rsidRPr="00D95A9D">
              <w:rPr>
                <w:sz w:val="18"/>
                <w:szCs w:val="18"/>
              </w:rPr>
              <w:t>Popis alergénu - látky ak je zodpovedná za alergickú reakciu. Využívaný je číselník  typov alergénov 1.3.158.00165387.100.10.158</w:t>
            </w:r>
          </w:p>
          <w:p w14:paraId="6C676F2A" w14:textId="77777777" w:rsidR="006132AA" w:rsidRPr="00D95A9D" w:rsidRDefault="006132AA" w:rsidP="006132AA">
            <w:pPr>
              <w:rPr>
                <w:sz w:val="18"/>
                <w:szCs w:val="18"/>
              </w:rPr>
            </w:pPr>
          </w:p>
          <w:p w14:paraId="57209565" w14:textId="77777777" w:rsidR="00FC0E88" w:rsidRPr="00D95A9D" w:rsidRDefault="006132AA" w:rsidP="006132AA">
            <w:pPr>
              <w:rPr>
                <w:sz w:val="18"/>
                <w:szCs w:val="18"/>
              </w:rPr>
            </w:pPr>
            <w:r w:rsidRPr="00D95A9D">
              <w:rPr>
                <w:sz w:val="18"/>
                <w:szCs w:val="18"/>
              </w:rPr>
              <w:t>Obsahuje možnosť zaevidovať alergiu na látku, ktoré boli zistené po poskytnutí / predpisu lieku. Alergia na látku môže byť zaevidovaná akýmkoľvek ošetrujúcim lekárom, v prípade, že tento údaj bol zaznamenaný.</w:t>
            </w:r>
          </w:p>
        </w:tc>
        <w:tc>
          <w:tcPr>
            <w:tcW w:w="7635" w:type="dxa"/>
            <w:tcBorders>
              <w:left w:val="single" w:sz="4" w:space="0" w:color="auto"/>
            </w:tcBorders>
          </w:tcPr>
          <w:p w14:paraId="18101657" w14:textId="77777777" w:rsidR="00FC0E88" w:rsidRPr="00D95A9D" w:rsidRDefault="00FC0E88" w:rsidP="00FC0E88">
            <w:pPr>
              <w:spacing w:after="200" w:line="276" w:lineRule="auto"/>
            </w:pPr>
          </w:p>
        </w:tc>
      </w:tr>
      <w:tr w:rsidR="00FC0E88" w:rsidRPr="00D95A9D" w14:paraId="2060179A" w14:textId="77777777" w:rsidTr="6DE4F7B8">
        <w:trPr>
          <w:trHeight w:val="836"/>
        </w:trPr>
        <w:tc>
          <w:tcPr>
            <w:tcW w:w="1832" w:type="dxa"/>
            <w:tcBorders>
              <w:top w:val="single" w:sz="4" w:space="0" w:color="auto"/>
              <w:left w:val="single" w:sz="4" w:space="0" w:color="auto"/>
              <w:bottom w:val="single" w:sz="4" w:space="0" w:color="auto"/>
              <w:right w:val="single" w:sz="4" w:space="0" w:color="auto"/>
            </w:tcBorders>
          </w:tcPr>
          <w:p w14:paraId="76596F26" w14:textId="77777777" w:rsidR="00FC0E88" w:rsidRPr="00D95A9D" w:rsidRDefault="4B1F096C" w:rsidP="4B1F096C">
            <w:pPr>
              <w:rPr>
                <w:sz w:val="18"/>
                <w:szCs w:val="18"/>
              </w:rPr>
            </w:pPr>
            <w:r w:rsidRPr="00D95A9D">
              <w:rPr>
                <w:sz w:val="18"/>
                <w:szCs w:val="18"/>
              </w:rPr>
              <w:t>Implantovaná zdravotná pomôcka</w:t>
            </w:r>
          </w:p>
          <w:p w14:paraId="6009FBCA" w14:textId="77777777" w:rsidR="00FC0E88" w:rsidRPr="00D95A9D" w:rsidRDefault="4B1F096C" w:rsidP="4B1F096C">
            <w:pPr>
              <w:rPr>
                <w:sz w:val="18"/>
                <w:szCs w:val="18"/>
              </w:rPr>
            </w:pPr>
            <w:r w:rsidRPr="00D95A9D">
              <w:rPr>
                <w:sz w:val="18"/>
                <w:szCs w:val="18"/>
              </w:rPr>
              <w:t>(LPS.24)</w:t>
            </w:r>
          </w:p>
        </w:tc>
        <w:tc>
          <w:tcPr>
            <w:tcW w:w="7635" w:type="dxa"/>
            <w:tcBorders>
              <w:top w:val="single" w:sz="4" w:space="0" w:color="auto"/>
              <w:left w:val="single" w:sz="4" w:space="0" w:color="auto"/>
              <w:bottom w:val="single" w:sz="4" w:space="0" w:color="auto"/>
              <w:right w:val="single" w:sz="4" w:space="0" w:color="auto"/>
            </w:tcBorders>
          </w:tcPr>
          <w:p w14:paraId="7A0D5F4D" w14:textId="77777777" w:rsidR="000E189D" w:rsidRPr="00D95A9D" w:rsidRDefault="000E189D" w:rsidP="4B1F096C">
            <w:pPr>
              <w:rPr>
                <w:sz w:val="18"/>
                <w:szCs w:val="18"/>
              </w:rPr>
            </w:pPr>
            <w:r w:rsidRPr="00D95A9D">
              <w:rPr>
                <w:sz w:val="18"/>
                <w:szCs w:val="18"/>
              </w:rPr>
              <w:t>Zdravotnícka pomôcka alebo implantát zavedený pacientovi.</w:t>
            </w:r>
          </w:p>
          <w:p w14:paraId="6E0E14E4" w14:textId="77777777" w:rsidR="000E189D" w:rsidRPr="00D95A9D" w:rsidRDefault="000E189D" w:rsidP="4B1F096C">
            <w:pPr>
              <w:rPr>
                <w:sz w:val="18"/>
                <w:szCs w:val="18"/>
              </w:rPr>
            </w:pPr>
          </w:p>
          <w:p w14:paraId="2D445BDA" w14:textId="77777777" w:rsidR="00FC0E88" w:rsidRPr="00D95A9D" w:rsidRDefault="4B1F096C" w:rsidP="4B1F096C">
            <w:pPr>
              <w:rPr>
                <w:sz w:val="18"/>
                <w:szCs w:val="18"/>
              </w:rPr>
            </w:pPr>
            <w:r w:rsidRPr="00D95A9D">
              <w:rPr>
                <w:sz w:val="18"/>
                <w:szCs w:val="18"/>
              </w:rPr>
              <w:t>Obsahuje možnosť zaevidovania implantovanej pomôcky, ktorá bola pacientovi implantovaná počas poskytovania zdravotnej starostlivosti. Atribúty sú poskytované pre zaevidovanie primárne odboru:</w:t>
            </w:r>
          </w:p>
          <w:p w14:paraId="328478C3" w14:textId="77777777" w:rsidR="00EC2D2A" w:rsidRPr="00D95A9D" w:rsidRDefault="4B1F096C" w:rsidP="4B1F096C">
            <w:pPr>
              <w:rPr>
                <w:sz w:val="18"/>
                <w:szCs w:val="18"/>
              </w:rPr>
            </w:pPr>
            <w:r w:rsidRPr="00D95A9D">
              <w:rPr>
                <w:sz w:val="18"/>
                <w:szCs w:val="18"/>
              </w:rPr>
              <w:t>010 - chirurgia</w:t>
            </w:r>
          </w:p>
          <w:p w14:paraId="1F199E05" w14:textId="77777777" w:rsidR="00EC2D2A" w:rsidRPr="00D95A9D" w:rsidRDefault="4B1F096C" w:rsidP="4B1F096C">
            <w:pPr>
              <w:rPr>
                <w:sz w:val="18"/>
                <w:szCs w:val="18"/>
              </w:rPr>
            </w:pPr>
            <w:r w:rsidRPr="00D95A9D">
              <w:rPr>
                <w:sz w:val="18"/>
                <w:szCs w:val="18"/>
              </w:rPr>
              <w:t>011 - ortopédia</w:t>
            </w:r>
          </w:p>
          <w:p w14:paraId="34CFDCBD" w14:textId="77777777" w:rsidR="00EC2D2A" w:rsidRPr="00D95A9D" w:rsidRDefault="4B1F096C" w:rsidP="4B1F096C">
            <w:pPr>
              <w:rPr>
                <w:sz w:val="18"/>
                <w:szCs w:val="18"/>
              </w:rPr>
            </w:pPr>
            <w:r w:rsidRPr="00D95A9D">
              <w:rPr>
                <w:sz w:val="18"/>
                <w:szCs w:val="18"/>
              </w:rPr>
              <w:t>013 - úrazová chirurgia</w:t>
            </w:r>
          </w:p>
          <w:p w14:paraId="25541DF9" w14:textId="77777777" w:rsidR="00EC2D2A" w:rsidRPr="00D95A9D" w:rsidRDefault="4B1F096C" w:rsidP="4B1F096C">
            <w:pPr>
              <w:rPr>
                <w:sz w:val="18"/>
                <w:szCs w:val="18"/>
              </w:rPr>
            </w:pPr>
            <w:r w:rsidRPr="00D95A9D">
              <w:rPr>
                <w:sz w:val="18"/>
                <w:szCs w:val="18"/>
              </w:rPr>
              <w:t>038 - plastická chirurgia</w:t>
            </w:r>
          </w:p>
          <w:p w14:paraId="270E8EBC" w14:textId="77777777" w:rsidR="00EC2D2A" w:rsidRPr="00D95A9D" w:rsidRDefault="4B1F096C" w:rsidP="4B1F096C">
            <w:pPr>
              <w:rPr>
                <w:sz w:val="18"/>
                <w:szCs w:val="18"/>
              </w:rPr>
            </w:pPr>
            <w:r w:rsidRPr="00D95A9D">
              <w:rPr>
                <w:sz w:val="18"/>
                <w:szCs w:val="18"/>
              </w:rPr>
              <w:t>039 - ortopedická protetika</w:t>
            </w:r>
          </w:p>
          <w:p w14:paraId="74867B64" w14:textId="77777777" w:rsidR="00EC2D2A" w:rsidRPr="00D95A9D" w:rsidRDefault="4B1F096C" w:rsidP="4B1F096C">
            <w:pPr>
              <w:rPr>
                <w:sz w:val="18"/>
                <w:szCs w:val="18"/>
              </w:rPr>
            </w:pPr>
            <w:r w:rsidRPr="00D95A9D">
              <w:rPr>
                <w:sz w:val="18"/>
                <w:szCs w:val="18"/>
              </w:rPr>
              <w:t>049 - kardiológia</w:t>
            </w:r>
          </w:p>
          <w:p w14:paraId="663894E6" w14:textId="77777777" w:rsidR="00EC2D2A" w:rsidRPr="00D95A9D" w:rsidRDefault="4B1F096C" w:rsidP="4B1F096C">
            <w:pPr>
              <w:rPr>
                <w:sz w:val="18"/>
                <w:szCs w:val="18"/>
              </w:rPr>
            </w:pPr>
            <w:r w:rsidRPr="00D95A9D">
              <w:rPr>
                <w:sz w:val="18"/>
                <w:szCs w:val="18"/>
              </w:rPr>
              <w:t>053 - čeľustná ortopédia</w:t>
            </w:r>
          </w:p>
          <w:p w14:paraId="23B53936" w14:textId="77777777" w:rsidR="00EC2D2A" w:rsidRPr="00D95A9D" w:rsidRDefault="34661EDB" w:rsidP="34661EDB">
            <w:pPr>
              <w:rPr>
                <w:sz w:val="18"/>
                <w:szCs w:val="18"/>
              </w:rPr>
            </w:pPr>
            <w:r w:rsidRPr="00D95A9D">
              <w:rPr>
                <w:sz w:val="18"/>
                <w:szCs w:val="18"/>
              </w:rPr>
              <w:t>054 - parodontológia</w:t>
            </w:r>
          </w:p>
          <w:p w14:paraId="7A60978B" w14:textId="77777777" w:rsidR="00EC2D2A" w:rsidRPr="00D95A9D" w:rsidRDefault="4B1F096C" w:rsidP="4B1F096C">
            <w:pPr>
              <w:rPr>
                <w:sz w:val="18"/>
                <w:szCs w:val="18"/>
              </w:rPr>
            </w:pPr>
            <w:r w:rsidRPr="00D95A9D">
              <w:rPr>
                <w:sz w:val="18"/>
                <w:szCs w:val="18"/>
              </w:rPr>
              <w:t>055 - stomatologická protetika</w:t>
            </w:r>
          </w:p>
          <w:p w14:paraId="66A2A1E9" w14:textId="77777777" w:rsidR="00EC2D2A" w:rsidRPr="00D95A9D" w:rsidRDefault="4B1F096C" w:rsidP="4B1F096C">
            <w:pPr>
              <w:rPr>
                <w:sz w:val="18"/>
                <w:szCs w:val="18"/>
              </w:rPr>
            </w:pPr>
            <w:r w:rsidRPr="00D95A9D">
              <w:rPr>
                <w:sz w:val="18"/>
                <w:szCs w:val="18"/>
              </w:rPr>
              <w:t>068 - cievna chirurgia</w:t>
            </w:r>
          </w:p>
          <w:p w14:paraId="082A4F93" w14:textId="77777777" w:rsidR="00EC2D2A" w:rsidRPr="00D95A9D" w:rsidRDefault="34661EDB" w:rsidP="34661EDB">
            <w:pPr>
              <w:rPr>
                <w:sz w:val="18"/>
                <w:szCs w:val="18"/>
              </w:rPr>
            </w:pPr>
            <w:r w:rsidRPr="00D95A9D">
              <w:rPr>
                <w:sz w:val="18"/>
                <w:szCs w:val="18"/>
              </w:rPr>
              <w:t>069 - kardiochirurgia</w:t>
            </w:r>
          </w:p>
          <w:p w14:paraId="5A3B6B67" w14:textId="77777777" w:rsidR="00EC2D2A" w:rsidRPr="00D95A9D" w:rsidRDefault="34661EDB" w:rsidP="34661EDB">
            <w:pPr>
              <w:rPr>
                <w:sz w:val="18"/>
                <w:szCs w:val="18"/>
              </w:rPr>
            </w:pPr>
            <w:r w:rsidRPr="00D95A9D">
              <w:rPr>
                <w:sz w:val="18"/>
                <w:szCs w:val="18"/>
              </w:rPr>
              <w:t>070 - maxilofaciálna chirurgia</w:t>
            </w:r>
          </w:p>
          <w:p w14:paraId="349446AE" w14:textId="77777777" w:rsidR="00EC2D2A" w:rsidRPr="00D95A9D" w:rsidRDefault="4B1F096C" w:rsidP="4B1F096C">
            <w:pPr>
              <w:rPr>
                <w:sz w:val="18"/>
                <w:szCs w:val="18"/>
              </w:rPr>
            </w:pPr>
            <w:r w:rsidRPr="00D95A9D">
              <w:rPr>
                <w:sz w:val="18"/>
                <w:szCs w:val="18"/>
              </w:rPr>
              <w:lastRenderedPageBreak/>
              <w:t>106 - hrudníková chirurgia</w:t>
            </w:r>
          </w:p>
          <w:p w14:paraId="37684925" w14:textId="77777777" w:rsidR="00EC2D2A" w:rsidRPr="00D95A9D" w:rsidRDefault="4B1F096C" w:rsidP="4B1F096C">
            <w:pPr>
              <w:rPr>
                <w:sz w:val="18"/>
                <w:szCs w:val="18"/>
              </w:rPr>
            </w:pPr>
            <w:r w:rsidRPr="00D95A9D">
              <w:rPr>
                <w:sz w:val="18"/>
                <w:szCs w:val="18"/>
              </w:rPr>
              <w:t>107 - detská chirurgia</w:t>
            </w:r>
          </w:p>
          <w:p w14:paraId="36CAD24E" w14:textId="77777777" w:rsidR="00EC2D2A" w:rsidRPr="00D95A9D" w:rsidRDefault="4B1F096C" w:rsidP="4B1F096C">
            <w:pPr>
              <w:rPr>
                <w:sz w:val="18"/>
                <w:szCs w:val="18"/>
              </w:rPr>
            </w:pPr>
            <w:r w:rsidRPr="00D95A9D">
              <w:rPr>
                <w:sz w:val="18"/>
                <w:szCs w:val="18"/>
              </w:rPr>
              <w:t>170 - zubná technika</w:t>
            </w:r>
          </w:p>
          <w:p w14:paraId="1DF2C737" w14:textId="77777777" w:rsidR="00EC2D2A" w:rsidRPr="00D95A9D" w:rsidRDefault="4B1F096C" w:rsidP="4B1F096C">
            <w:pPr>
              <w:rPr>
                <w:sz w:val="18"/>
                <w:szCs w:val="18"/>
              </w:rPr>
            </w:pPr>
            <w:r w:rsidRPr="00D95A9D">
              <w:rPr>
                <w:sz w:val="18"/>
                <w:szCs w:val="18"/>
              </w:rPr>
              <w:t>206 - chirurgia ruky</w:t>
            </w:r>
          </w:p>
          <w:p w14:paraId="05D14A66" w14:textId="77777777" w:rsidR="00EC2D2A" w:rsidRPr="00D95A9D" w:rsidRDefault="4B1F096C" w:rsidP="4B1F096C">
            <w:pPr>
              <w:rPr>
                <w:sz w:val="18"/>
                <w:szCs w:val="18"/>
              </w:rPr>
            </w:pPr>
            <w:r w:rsidRPr="00D95A9D">
              <w:rPr>
                <w:sz w:val="18"/>
                <w:szCs w:val="18"/>
              </w:rPr>
              <w:t>207 - transplantačné</w:t>
            </w:r>
          </w:p>
          <w:p w14:paraId="491FCE1F" w14:textId="77777777" w:rsidR="00EC2D2A" w:rsidRPr="00D95A9D" w:rsidRDefault="4B1F096C" w:rsidP="4B1F096C">
            <w:pPr>
              <w:rPr>
                <w:sz w:val="18"/>
                <w:szCs w:val="18"/>
              </w:rPr>
            </w:pPr>
            <w:r w:rsidRPr="00D95A9D">
              <w:rPr>
                <w:sz w:val="18"/>
                <w:szCs w:val="18"/>
              </w:rPr>
              <w:t>522 - chirurgia prsníka</w:t>
            </w:r>
          </w:p>
        </w:tc>
        <w:tc>
          <w:tcPr>
            <w:tcW w:w="7635" w:type="dxa"/>
            <w:tcBorders>
              <w:left w:val="single" w:sz="4" w:space="0" w:color="auto"/>
            </w:tcBorders>
          </w:tcPr>
          <w:p w14:paraId="64335566" w14:textId="77777777" w:rsidR="00FC0E88" w:rsidRPr="00D95A9D" w:rsidRDefault="00FC0E88" w:rsidP="00FC0E88">
            <w:pPr>
              <w:spacing w:after="200" w:line="276" w:lineRule="auto"/>
            </w:pPr>
          </w:p>
        </w:tc>
      </w:tr>
      <w:tr w:rsidR="00FC0E88" w:rsidRPr="00D95A9D" w14:paraId="66A5E1B3" w14:textId="77777777" w:rsidTr="6DE4F7B8">
        <w:trPr>
          <w:gridAfter w:val="1"/>
          <w:wAfter w:w="7635" w:type="dxa"/>
          <w:trHeight w:val="314"/>
        </w:trPr>
        <w:tc>
          <w:tcPr>
            <w:tcW w:w="1832" w:type="dxa"/>
            <w:tcBorders>
              <w:top w:val="single" w:sz="4" w:space="0" w:color="auto"/>
              <w:left w:val="single" w:sz="4" w:space="0" w:color="auto"/>
              <w:bottom w:val="single" w:sz="4" w:space="0" w:color="auto"/>
              <w:right w:val="single" w:sz="4" w:space="0" w:color="auto"/>
            </w:tcBorders>
          </w:tcPr>
          <w:p w14:paraId="217637DA" w14:textId="77777777" w:rsidR="00FC0E88" w:rsidRPr="00D95A9D" w:rsidRDefault="4B1F096C" w:rsidP="4B1F096C">
            <w:pPr>
              <w:rPr>
                <w:sz w:val="18"/>
                <w:szCs w:val="18"/>
              </w:rPr>
            </w:pPr>
            <w:r w:rsidRPr="00D95A9D">
              <w:rPr>
                <w:sz w:val="18"/>
                <w:szCs w:val="18"/>
              </w:rPr>
              <w:t>Druh</w:t>
            </w:r>
          </w:p>
          <w:p w14:paraId="4F4975EB" w14:textId="77777777" w:rsidR="00FC0E88" w:rsidRPr="00D95A9D" w:rsidRDefault="4B1F096C" w:rsidP="4B1F096C">
            <w:pPr>
              <w:rPr>
                <w:sz w:val="18"/>
                <w:szCs w:val="18"/>
              </w:rPr>
            </w:pPr>
            <w:r w:rsidRPr="00D95A9D">
              <w:rPr>
                <w:sz w:val="18"/>
                <w:szCs w:val="18"/>
              </w:rPr>
              <w:t>(LPS.24.1)</w:t>
            </w:r>
          </w:p>
        </w:tc>
        <w:tc>
          <w:tcPr>
            <w:tcW w:w="7635" w:type="dxa"/>
            <w:tcBorders>
              <w:top w:val="single" w:sz="4" w:space="0" w:color="auto"/>
              <w:left w:val="single" w:sz="4" w:space="0" w:color="auto"/>
              <w:bottom w:val="single" w:sz="4" w:space="0" w:color="auto"/>
              <w:right w:val="single" w:sz="4" w:space="0" w:color="auto"/>
            </w:tcBorders>
          </w:tcPr>
          <w:p w14:paraId="503D9C66" w14:textId="77777777" w:rsidR="00FC0E88" w:rsidRPr="00D95A9D" w:rsidRDefault="000E189D" w:rsidP="4B1F096C">
            <w:pPr>
              <w:rPr>
                <w:sz w:val="18"/>
                <w:szCs w:val="18"/>
              </w:rPr>
            </w:pPr>
            <w:r w:rsidRPr="00D95A9D">
              <w:rPr>
                <w:sz w:val="18"/>
                <w:szCs w:val="18"/>
              </w:rPr>
              <w:t>Druhu zdravotníckej pomôcky alebo implantátu zavedeného pacientovi. Využíva sa číselník druhov zdravotníckych pomôcok a implantátov 1.3.158.00165387.100.10.126</w:t>
            </w:r>
          </w:p>
        </w:tc>
      </w:tr>
      <w:tr w:rsidR="00FC0E88" w:rsidRPr="00D95A9D" w14:paraId="106FB361" w14:textId="77777777" w:rsidTr="6DE4F7B8">
        <w:trPr>
          <w:gridAfter w:val="1"/>
          <w:wAfter w:w="7635" w:type="dxa"/>
          <w:trHeight w:val="848"/>
        </w:trPr>
        <w:tc>
          <w:tcPr>
            <w:tcW w:w="1832" w:type="dxa"/>
            <w:tcBorders>
              <w:top w:val="single" w:sz="4" w:space="0" w:color="auto"/>
              <w:left w:val="single" w:sz="4" w:space="0" w:color="auto"/>
              <w:bottom w:val="single" w:sz="4" w:space="0" w:color="auto"/>
              <w:right w:val="single" w:sz="4" w:space="0" w:color="auto"/>
            </w:tcBorders>
          </w:tcPr>
          <w:p w14:paraId="04D07868" w14:textId="77777777" w:rsidR="00FC0E88" w:rsidRPr="00D95A9D" w:rsidRDefault="4B1F096C" w:rsidP="4B1F096C">
            <w:pPr>
              <w:rPr>
                <w:sz w:val="18"/>
                <w:szCs w:val="18"/>
              </w:rPr>
            </w:pPr>
            <w:r w:rsidRPr="00D95A9D">
              <w:rPr>
                <w:sz w:val="18"/>
                <w:szCs w:val="18"/>
              </w:rPr>
              <w:t>Popis zdravotnej pomôcky</w:t>
            </w:r>
          </w:p>
          <w:p w14:paraId="4CA7E23B" w14:textId="77777777" w:rsidR="00FC0E88" w:rsidRPr="00D95A9D" w:rsidRDefault="4B1F096C" w:rsidP="4B1F096C">
            <w:pPr>
              <w:rPr>
                <w:sz w:val="18"/>
                <w:szCs w:val="18"/>
              </w:rPr>
            </w:pPr>
            <w:r w:rsidRPr="00D95A9D">
              <w:rPr>
                <w:sz w:val="18"/>
                <w:szCs w:val="18"/>
              </w:rPr>
              <w:t>(LPS.24.2)</w:t>
            </w:r>
          </w:p>
        </w:tc>
        <w:tc>
          <w:tcPr>
            <w:tcW w:w="7635" w:type="dxa"/>
            <w:tcBorders>
              <w:top w:val="single" w:sz="4" w:space="0" w:color="auto"/>
              <w:left w:val="single" w:sz="4" w:space="0" w:color="auto"/>
              <w:bottom w:val="single" w:sz="4" w:space="0" w:color="auto"/>
              <w:right w:val="single" w:sz="4" w:space="0" w:color="auto"/>
            </w:tcBorders>
          </w:tcPr>
          <w:p w14:paraId="5F9ED0F7" w14:textId="77777777" w:rsidR="000E189D" w:rsidRPr="00D95A9D" w:rsidRDefault="000E189D" w:rsidP="4B1F096C">
            <w:pPr>
              <w:rPr>
                <w:sz w:val="18"/>
                <w:szCs w:val="18"/>
              </w:rPr>
            </w:pPr>
            <w:r w:rsidRPr="00D95A9D">
              <w:rPr>
                <w:sz w:val="18"/>
                <w:szCs w:val="18"/>
              </w:rPr>
              <w:t>Popis zdravotnej pomôcky v prípade, že nebol dohľadaný druh ZP v číselníku.</w:t>
            </w:r>
          </w:p>
          <w:p w14:paraId="6AC38445" w14:textId="77777777" w:rsidR="000E189D" w:rsidRPr="00D95A9D" w:rsidRDefault="000E189D" w:rsidP="4B1F096C">
            <w:pPr>
              <w:rPr>
                <w:sz w:val="18"/>
                <w:szCs w:val="18"/>
              </w:rPr>
            </w:pPr>
          </w:p>
          <w:p w14:paraId="69B64486" w14:textId="77777777" w:rsidR="00FC0E88" w:rsidRPr="00D95A9D" w:rsidRDefault="4B1F096C" w:rsidP="4B1F096C">
            <w:pPr>
              <w:rPr>
                <w:sz w:val="18"/>
                <w:szCs w:val="18"/>
              </w:rPr>
            </w:pPr>
            <w:r w:rsidRPr="00D95A9D">
              <w:rPr>
                <w:sz w:val="18"/>
                <w:szCs w:val="18"/>
              </w:rPr>
              <w:t xml:space="preserve">Umožňuje zápis doplnkovej informácie k druhu implantovanej pomôcky alebo v prípade, ak nebolo možné vybrať druh zdravotnej pomôcky z číselníka, je možné ju voľným textom zapísať do popisu zdravotnej pomôcky a vybraná hodnota neznáma. </w:t>
            </w:r>
          </w:p>
        </w:tc>
      </w:tr>
      <w:tr w:rsidR="00FC0E88" w:rsidRPr="00D95A9D" w14:paraId="016523C1" w14:textId="77777777" w:rsidTr="6DE4F7B8">
        <w:trPr>
          <w:gridAfter w:val="1"/>
          <w:wAfter w:w="7635" w:type="dxa"/>
          <w:trHeight w:val="810"/>
        </w:trPr>
        <w:tc>
          <w:tcPr>
            <w:tcW w:w="1832" w:type="dxa"/>
            <w:tcBorders>
              <w:top w:val="single" w:sz="4" w:space="0" w:color="auto"/>
              <w:left w:val="single" w:sz="4" w:space="0" w:color="auto"/>
              <w:bottom w:val="single" w:sz="4" w:space="0" w:color="auto"/>
              <w:right w:val="single" w:sz="4" w:space="0" w:color="auto"/>
            </w:tcBorders>
          </w:tcPr>
          <w:p w14:paraId="28415CE4" w14:textId="77777777" w:rsidR="00FC0E88" w:rsidRPr="00D95A9D" w:rsidRDefault="4B1F096C" w:rsidP="4B1F096C">
            <w:pPr>
              <w:rPr>
                <w:sz w:val="18"/>
                <w:szCs w:val="18"/>
              </w:rPr>
            </w:pPr>
            <w:r w:rsidRPr="00D95A9D">
              <w:rPr>
                <w:sz w:val="18"/>
                <w:szCs w:val="18"/>
              </w:rPr>
              <w:t>Zmena stavu záznamu</w:t>
            </w:r>
          </w:p>
          <w:p w14:paraId="6E9569B2" w14:textId="77777777" w:rsidR="00FC0E88" w:rsidRPr="00D95A9D" w:rsidRDefault="4B1F096C" w:rsidP="4B1F096C">
            <w:pPr>
              <w:rPr>
                <w:sz w:val="18"/>
                <w:szCs w:val="18"/>
              </w:rPr>
            </w:pPr>
            <w:r w:rsidRPr="00D95A9D">
              <w:rPr>
                <w:sz w:val="18"/>
                <w:szCs w:val="18"/>
              </w:rPr>
              <w:t>(LPS.25)</w:t>
            </w:r>
          </w:p>
        </w:tc>
        <w:tc>
          <w:tcPr>
            <w:tcW w:w="7635" w:type="dxa"/>
            <w:tcBorders>
              <w:top w:val="single" w:sz="4" w:space="0" w:color="auto"/>
              <w:left w:val="single" w:sz="4" w:space="0" w:color="auto"/>
              <w:bottom w:val="single" w:sz="4" w:space="0" w:color="auto"/>
              <w:right w:val="single" w:sz="4" w:space="0" w:color="auto"/>
            </w:tcBorders>
          </w:tcPr>
          <w:p w14:paraId="7504CDD1" w14:textId="77777777" w:rsidR="00FC0E88" w:rsidRPr="00D95A9D" w:rsidRDefault="000E189D" w:rsidP="4B1F096C">
            <w:pPr>
              <w:rPr>
                <w:sz w:val="18"/>
                <w:szCs w:val="18"/>
              </w:rPr>
            </w:pPr>
            <w:r w:rsidRPr="00D95A9D">
              <w:rPr>
                <w:sz w:val="18"/>
                <w:szCs w:val="18"/>
              </w:rPr>
              <w:t>Definuje štruktúru auditných informácií o zmene stavu záznamu. Slúži len pre čítacie služby v prípade, že daný záznam bol editovaný lekárom (potvrdil klinický záver/ vykonal storno záznamu)</w:t>
            </w:r>
          </w:p>
          <w:p w14:paraId="5458CA61" w14:textId="77777777" w:rsidR="00F55B65" w:rsidRPr="00D95A9D" w:rsidRDefault="4B1F096C" w:rsidP="4B1F096C">
            <w:pPr>
              <w:rPr>
                <w:sz w:val="18"/>
                <w:szCs w:val="18"/>
              </w:rPr>
            </w:pPr>
            <w:r w:rsidRPr="00D95A9D">
              <w:rPr>
                <w:sz w:val="18"/>
                <w:szCs w:val="18"/>
              </w:rPr>
              <w:t>Zložený atribút:</w:t>
            </w:r>
          </w:p>
          <w:p w14:paraId="6D58C407" w14:textId="77777777" w:rsidR="00FC0E88"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FC0E88" w:rsidRPr="00D95A9D" w14:paraId="4CCC845C" w14:textId="77777777" w:rsidTr="6DE4F7B8">
        <w:trPr>
          <w:gridAfter w:val="1"/>
          <w:wAfter w:w="7635" w:type="dxa"/>
          <w:trHeight w:val="553"/>
        </w:trPr>
        <w:tc>
          <w:tcPr>
            <w:tcW w:w="1832" w:type="dxa"/>
            <w:tcBorders>
              <w:top w:val="single" w:sz="4" w:space="0" w:color="auto"/>
              <w:left w:val="single" w:sz="4" w:space="0" w:color="auto"/>
              <w:bottom w:val="single" w:sz="4" w:space="0" w:color="auto"/>
              <w:right w:val="single" w:sz="4" w:space="0" w:color="auto"/>
            </w:tcBorders>
            <w:vAlign w:val="center"/>
          </w:tcPr>
          <w:p w14:paraId="2019431C" w14:textId="77777777" w:rsidR="00FC0E88" w:rsidRPr="00D95A9D" w:rsidRDefault="4B1F096C" w:rsidP="4B1F096C">
            <w:pPr>
              <w:rPr>
                <w:sz w:val="18"/>
                <w:szCs w:val="18"/>
              </w:rPr>
            </w:pPr>
            <w:r w:rsidRPr="00D95A9D">
              <w:rPr>
                <w:sz w:val="18"/>
                <w:szCs w:val="18"/>
              </w:rPr>
              <w:t>RC_ID</w:t>
            </w:r>
            <w:r w:rsidR="10BBE82C" w:rsidRPr="00D95A9D">
              <w:br/>
            </w:r>
            <w:r w:rsidRPr="00D95A9D">
              <w:rPr>
                <w:sz w:val="18"/>
                <w:szCs w:val="18"/>
              </w:rPr>
              <w:t>(LPS.26)</w:t>
            </w:r>
          </w:p>
        </w:tc>
        <w:tc>
          <w:tcPr>
            <w:tcW w:w="7635" w:type="dxa"/>
            <w:tcBorders>
              <w:top w:val="single" w:sz="4" w:space="0" w:color="auto"/>
              <w:left w:val="single" w:sz="4" w:space="0" w:color="auto"/>
              <w:bottom w:val="single" w:sz="4" w:space="0" w:color="auto"/>
              <w:right w:val="single" w:sz="4" w:space="0" w:color="auto"/>
            </w:tcBorders>
            <w:vAlign w:val="center"/>
          </w:tcPr>
          <w:p w14:paraId="04305228" w14:textId="77777777" w:rsidR="00FC0E88" w:rsidRPr="00D95A9D" w:rsidRDefault="4B1F096C" w:rsidP="4B1F096C">
            <w:pPr>
              <w:rPr>
                <w:sz w:val="18"/>
                <w:szCs w:val="18"/>
                <w:highlight w:val="yellow"/>
              </w:rPr>
            </w:pPr>
            <w:r w:rsidRPr="00D95A9D">
              <w:rPr>
                <w:sz w:val="18"/>
                <w:szCs w:val="18"/>
              </w:rPr>
              <w:t>Obsahuje informácie o identifikátore záznamu, ktorý je vytvorený</w:t>
            </w:r>
          </w:p>
        </w:tc>
      </w:tr>
      <w:tr w:rsidR="00FC0E88" w:rsidRPr="00D95A9D" w14:paraId="33FC36D3" w14:textId="77777777" w:rsidTr="6DE4F7B8">
        <w:trPr>
          <w:gridAfter w:val="1"/>
          <w:wAfter w:w="7635" w:type="dxa"/>
          <w:trHeight w:val="553"/>
        </w:trPr>
        <w:tc>
          <w:tcPr>
            <w:tcW w:w="1832" w:type="dxa"/>
            <w:tcBorders>
              <w:top w:val="single" w:sz="4" w:space="0" w:color="auto"/>
              <w:left w:val="single" w:sz="4" w:space="0" w:color="auto"/>
              <w:bottom w:val="single" w:sz="4" w:space="0" w:color="auto"/>
              <w:right w:val="single" w:sz="4" w:space="0" w:color="auto"/>
            </w:tcBorders>
          </w:tcPr>
          <w:p w14:paraId="5CFEABFA" w14:textId="77777777" w:rsidR="00FC0E88" w:rsidRPr="00D95A9D" w:rsidRDefault="4B1F096C" w:rsidP="4B1F096C">
            <w:pPr>
              <w:rPr>
                <w:sz w:val="18"/>
                <w:szCs w:val="18"/>
              </w:rPr>
            </w:pPr>
            <w:r w:rsidRPr="00D95A9D">
              <w:rPr>
                <w:sz w:val="18"/>
                <w:szCs w:val="18"/>
              </w:rPr>
              <w:t>II</w:t>
            </w:r>
          </w:p>
          <w:p w14:paraId="31188338" w14:textId="77777777" w:rsidR="00FC0E88" w:rsidRPr="00D95A9D" w:rsidRDefault="4B1F096C" w:rsidP="4B1F096C">
            <w:pPr>
              <w:rPr>
                <w:sz w:val="18"/>
                <w:szCs w:val="18"/>
              </w:rPr>
            </w:pPr>
            <w:r w:rsidRPr="00D95A9D">
              <w:rPr>
                <w:sz w:val="18"/>
                <w:szCs w:val="18"/>
              </w:rPr>
              <w:t>(LPS.26.1)</w:t>
            </w:r>
          </w:p>
        </w:tc>
        <w:tc>
          <w:tcPr>
            <w:tcW w:w="7635" w:type="dxa"/>
            <w:tcBorders>
              <w:top w:val="single" w:sz="4" w:space="0" w:color="auto"/>
              <w:left w:val="single" w:sz="4" w:space="0" w:color="auto"/>
              <w:bottom w:val="single" w:sz="4" w:space="0" w:color="auto"/>
              <w:right w:val="single" w:sz="4" w:space="0" w:color="auto"/>
            </w:tcBorders>
          </w:tcPr>
          <w:p w14:paraId="146EB651" w14:textId="77777777" w:rsidR="00FC0E88" w:rsidRPr="00D95A9D" w:rsidRDefault="4B1F096C" w:rsidP="4B1F096C">
            <w:pPr>
              <w:rPr>
                <w:sz w:val="18"/>
                <w:szCs w:val="18"/>
              </w:rPr>
            </w:pPr>
            <w:r w:rsidRPr="00D95A9D">
              <w:rPr>
                <w:sz w:val="18"/>
                <w:szCs w:val="18"/>
              </w:rPr>
              <w:t xml:space="preserve">Identifikátor záznamu je generovaný podľa popisu v X070 a generuje ho ISPZS </w:t>
            </w:r>
          </w:p>
          <w:p w14:paraId="7654F306" w14:textId="77777777" w:rsidR="00FC0E88" w:rsidRPr="00D95A9D" w:rsidRDefault="00FC0E88" w:rsidP="00FC0E88">
            <w:pPr>
              <w:rPr>
                <w:sz w:val="18"/>
                <w:szCs w:val="18"/>
              </w:rPr>
            </w:pPr>
          </w:p>
        </w:tc>
      </w:tr>
      <w:tr w:rsidR="00FC0E88" w:rsidRPr="00D95A9D" w14:paraId="5B2E1A67" w14:textId="77777777" w:rsidTr="6DE4F7B8">
        <w:trPr>
          <w:gridAfter w:val="1"/>
          <w:wAfter w:w="7635" w:type="dxa"/>
          <w:trHeight w:val="553"/>
        </w:trPr>
        <w:tc>
          <w:tcPr>
            <w:tcW w:w="1832" w:type="dxa"/>
            <w:tcBorders>
              <w:top w:val="single" w:sz="4" w:space="0" w:color="auto"/>
              <w:left w:val="single" w:sz="4" w:space="0" w:color="auto"/>
              <w:bottom w:val="single" w:sz="4" w:space="0" w:color="auto"/>
              <w:right w:val="single" w:sz="4" w:space="0" w:color="auto"/>
            </w:tcBorders>
          </w:tcPr>
          <w:p w14:paraId="6DD00A0D" w14:textId="77777777" w:rsidR="00FC0E88" w:rsidRPr="00D95A9D" w:rsidRDefault="4B1F096C" w:rsidP="4B1F096C">
            <w:pPr>
              <w:rPr>
                <w:sz w:val="18"/>
                <w:szCs w:val="18"/>
              </w:rPr>
            </w:pPr>
            <w:r w:rsidRPr="00D95A9D">
              <w:rPr>
                <w:sz w:val="18"/>
                <w:szCs w:val="18"/>
              </w:rPr>
              <w:t>OID</w:t>
            </w:r>
          </w:p>
          <w:p w14:paraId="611E86E9" w14:textId="77777777" w:rsidR="00FC0E88" w:rsidRPr="00D95A9D" w:rsidRDefault="4B1F096C" w:rsidP="4B1F096C">
            <w:pPr>
              <w:rPr>
                <w:sz w:val="18"/>
                <w:szCs w:val="18"/>
              </w:rPr>
            </w:pPr>
            <w:r w:rsidRPr="00D95A9D">
              <w:rPr>
                <w:sz w:val="18"/>
                <w:szCs w:val="18"/>
              </w:rPr>
              <w:t>(LPS.26.2)</w:t>
            </w:r>
          </w:p>
        </w:tc>
        <w:tc>
          <w:tcPr>
            <w:tcW w:w="7635" w:type="dxa"/>
            <w:tcBorders>
              <w:top w:val="single" w:sz="4" w:space="0" w:color="auto"/>
              <w:left w:val="single" w:sz="4" w:space="0" w:color="auto"/>
              <w:bottom w:val="single" w:sz="4" w:space="0" w:color="auto"/>
              <w:right w:val="single" w:sz="4" w:space="0" w:color="auto"/>
            </w:tcBorders>
          </w:tcPr>
          <w:p w14:paraId="6B2A91F3" w14:textId="77777777" w:rsidR="00FC0E88" w:rsidRPr="00D95A9D" w:rsidRDefault="4B1F096C" w:rsidP="4B1F096C">
            <w:pPr>
              <w:rPr>
                <w:sz w:val="18"/>
                <w:szCs w:val="18"/>
              </w:rPr>
            </w:pPr>
            <w:r w:rsidRPr="00D95A9D">
              <w:rPr>
                <w:sz w:val="18"/>
                <w:szCs w:val="18"/>
              </w:rPr>
              <w:t>Obsahuje informáciu o type záznamu (archetypu), ktorý je v rámci záznamu používaný OID: 1.3.158.00165387.100.60.90</w:t>
            </w:r>
          </w:p>
        </w:tc>
      </w:tr>
    </w:tbl>
    <w:p w14:paraId="12B7B677" w14:textId="77777777" w:rsidR="00585A0F" w:rsidRPr="0050720E" w:rsidRDefault="34661EDB" w:rsidP="00ED73E9">
      <w:pPr>
        <w:pStyle w:val="Nadpis2"/>
        <w:rPr>
          <w:lang w:val="sk-SK"/>
        </w:rPr>
      </w:pPr>
      <w:bookmarkStart w:id="187" w:name="_Zobrazovacie_vyšetrenie"/>
      <w:bookmarkStart w:id="188" w:name="_Toc2079644"/>
      <w:bookmarkEnd w:id="187"/>
      <w:r w:rsidRPr="0050720E">
        <w:rPr>
          <w:lang w:val="sk-SK"/>
        </w:rPr>
        <w:t>Zobrazovacie vyšetrenie</w:t>
      </w:r>
      <w:bookmarkEnd w:id="188"/>
    </w:p>
    <w:p w14:paraId="2CDFACED" w14:textId="77777777" w:rsidR="00585A0F" w:rsidRPr="00D95A9D" w:rsidRDefault="4B1F096C" w:rsidP="00585A0F">
      <w:pPr>
        <w:jc w:val="both"/>
      </w:pPr>
      <w:r w:rsidRPr="00D95A9D">
        <w:t>Štruktúra záznamu je totožná v nasledovnom rozsahu:</w:t>
      </w:r>
    </w:p>
    <w:p w14:paraId="1BF9D4B2" w14:textId="77777777" w:rsidR="008128CA" w:rsidRPr="00D95A9D" w:rsidRDefault="008128CA" w:rsidP="00585A0F">
      <w:pPr>
        <w:jc w:val="both"/>
      </w:pPr>
    </w:p>
    <w:p w14:paraId="5A6166E9" w14:textId="77777777" w:rsidR="00C26A9D" w:rsidRDefault="4B1F096C" w:rsidP="00C26A9D">
      <w:bookmarkStart w:id="189" w:name="CENEN13606Zaznam_o_zobrazovacom_vysetren"/>
      <w:r w:rsidRPr="00D95A9D">
        <w:t>CEN-EN13606-ENTRY.Zaznam_o_vysetreni-Zaznam_o_zobrazovacom_vysetreni.v3</w:t>
      </w:r>
    </w:p>
    <w:p w14:paraId="65B5E5F7" w14:textId="77777777" w:rsidR="00C26A9D" w:rsidRDefault="00C26A9D">
      <w:pPr>
        <w:spacing w:before="0" w:after="200" w:line="276" w:lineRule="auto"/>
      </w:pPr>
      <w:r>
        <w:br w:type="page"/>
      </w:r>
    </w:p>
    <w:tbl>
      <w:tblPr>
        <w:tblW w:w="9498" w:type="dxa"/>
        <w:tblLayout w:type="fixed"/>
        <w:tblLook w:val="04A0" w:firstRow="1" w:lastRow="0" w:firstColumn="1" w:lastColumn="0" w:noHBand="0" w:noVBand="1"/>
      </w:tblPr>
      <w:tblGrid>
        <w:gridCol w:w="2192"/>
        <w:gridCol w:w="7306"/>
      </w:tblGrid>
      <w:tr w:rsidR="00301468" w:rsidRPr="00D95A9D" w14:paraId="04E0ACBF" w14:textId="77777777" w:rsidTr="003C2924">
        <w:trPr>
          <w:cantSplit/>
          <w:trHeight w:val="198"/>
          <w:tblHeader/>
        </w:trPr>
        <w:tc>
          <w:tcPr>
            <w:tcW w:w="2192" w:type="dxa"/>
            <w:tcBorders>
              <w:bottom w:val="single" w:sz="4" w:space="0" w:color="auto"/>
            </w:tcBorders>
            <w:shd w:val="clear" w:color="auto" w:fill="002060"/>
            <w:vAlign w:val="center"/>
          </w:tcPr>
          <w:bookmarkEnd w:id="189"/>
          <w:p w14:paraId="0E440F19" w14:textId="77777777" w:rsidR="00301468" w:rsidRPr="00D95A9D" w:rsidRDefault="6DE4F7B8" w:rsidP="003C2924">
            <w:pPr>
              <w:rPr>
                <w:color w:val="FFFFFF" w:themeColor="background2"/>
                <w:sz w:val="18"/>
                <w:szCs w:val="18"/>
              </w:rPr>
            </w:pPr>
            <w:r w:rsidRPr="00D95A9D">
              <w:rPr>
                <w:sz w:val="18"/>
                <w:szCs w:val="18"/>
              </w:rPr>
              <w:lastRenderedPageBreak/>
              <w:t>ADL - Element/Ontology/text:</w:t>
            </w:r>
          </w:p>
        </w:tc>
        <w:tc>
          <w:tcPr>
            <w:tcW w:w="7306" w:type="dxa"/>
            <w:tcBorders>
              <w:bottom w:val="single" w:sz="4" w:space="0" w:color="auto"/>
            </w:tcBorders>
            <w:shd w:val="clear" w:color="auto" w:fill="002060"/>
            <w:vAlign w:val="center"/>
          </w:tcPr>
          <w:p w14:paraId="6403E7CE" w14:textId="77777777" w:rsidR="00301468" w:rsidRPr="00D95A9D" w:rsidRDefault="6DE4F7B8" w:rsidP="003C2924">
            <w:pPr>
              <w:rPr>
                <w:color w:val="FFFFFF" w:themeColor="background2"/>
                <w:sz w:val="18"/>
                <w:szCs w:val="18"/>
              </w:rPr>
            </w:pPr>
            <w:r w:rsidRPr="00D95A9D">
              <w:rPr>
                <w:color w:val="FFFFFF" w:themeColor="background2"/>
                <w:sz w:val="18"/>
                <w:szCs w:val="18"/>
              </w:rPr>
              <w:t>Popis:</w:t>
            </w:r>
          </w:p>
        </w:tc>
      </w:tr>
      <w:tr w:rsidR="00C20D2C" w:rsidRPr="00D95A9D" w14:paraId="3E7227D9" w14:textId="77777777" w:rsidTr="009E219E">
        <w:trPr>
          <w:cantSplit/>
          <w:trHeight w:val="1078"/>
        </w:trPr>
        <w:tc>
          <w:tcPr>
            <w:tcW w:w="2192" w:type="dxa"/>
            <w:tcBorders>
              <w:top w:val="single" w:sz="4" w:space="0" w:color="auto"/>
              <w:left w:val="single" w:sz="4" w:space="0" w:color="auto"/>
              <w:bottom w:val="single" w:sz="4" w:space="0" w:color="auto"/>
              <w:right w:val="single" w:sz="4" w:space="0" w:color="auto"/>
            </w:tcBorders>
            <w:vAlign w:val="center"/>
          </w:tcPr>
          <w:p w14:paraId="3A4FC5DF" w14:textId="77777777" w:rsidR="00C20D2C" w:rsidRPr="00D95A9D" w:rsidRDefault="4B1F096C" w:rsidP="4B1F096C">
            <w:pPr>
              <w:rPr>
                <w:sz w:val="18"/>
                <w:szCs w:val="18"/>
              </w:rPr>
            </w:pPr>
            <w:r w:rsidRPr="00D95A9D">
              <w:rPr>
                <w:sz w:val="18"/>
                <w:szCs w:val="18"/>
              </w:rPr>
              <w:t>Dátum a čas odoslania</w:t>
            </w:r>
            <w:r w:rsidR="10BBE82C" w:rsidRPr="00D95A9D">
              <w:br/>
            </w:r>
            <w:r w:rsidRPr="00D95A9D">
              <w:rPr>
                <w:sz w:val="18"/>
                <w:szCs w:val="18"/>
              </w:rPr>
              <w:t>(ZV.1)</w:t>
            </w:r>
          </w:p>
        </w:tc>
        <w:tc>
          <w:tcPr>
            <w:tcW w:w="7306" w:type="dxa"/>
            <w:tcBorders>
              <w:top w:val="single" w:sz="4" w:space="0" w:color="auto"/>
              <w:left w:val="single" w:sz="4" w:space="0" w:color="auto"/>
              <w:bottom w:val="single" w:sz="4" w:space="0" w:color="auto"/>
              <w:right w:val="single" w:sz="4" w:space="0" w:color="auto"/>
            </w:tcBorders>
            <w:vAlign w:val="center"/>
          </w:tcPr>
          <w:p w14:paraId="2166D57A" w14:textId="77777777" w:rsidR="004C6B36" w:rsidRPr="00D95A9D" w:rsidRDefault="004C6B36" w:rsidP="004C6B36">
            <w:pPr>
              <w:rPr>
                <w:sz w:val="18"/>
                <w:szCs w:val="18"/>
              </w:rPr>
            </w:pPr>
            <w:r w:rsidRPr="00D95A9D">
              <w:rPr>
                <w:sz w:val="18"/>
                <w:szCs w:val="18"/>
              </w:rPr>
              <w:t>Dátum a čas, kedy bol pacient odoslaný na vyšetrenie.</w:t>
            </w:r>
          </w:p>
          <w:p w14:paraId="01187E85" w14:textId="4D1ADD25" w:rsidR="004C6B36" w:rsidRPr="00D95A9D" w:rsidRDefault="004C6B36" w:rsidP="004C6B36">
            <w:pPr>
              <w:rPr>
                <w:sz w:val="18"/>
                <w:szCs w:val="18"/>
              </w:rPr>
            </w:pPr>
            <w:r w:rsidRPr="00D95A9D">
              <w:rPr>
                <w:sz w:val="18"/>
                <w:szCs w:val="18"/>
              </w:rPr>
              <w:t xml:space="preserve">Informácie o odoslaní vyplní ošetrujúci lekár v prípade, že bol pacient k nemu odoslaný na základe papierového výmenného lístka. Údaje lekár prepíše z údajov uvedených na VL. V prípade vyšetrenia na základe elektronického VL naplní len identifikátor VL, na základe ktorého bolo vyšetrenie vykonané. Údaje o odoslaní v tomto prípade nemusí </w:t>
            </w:r>
            <w:r w:rsidR="00B36C93" w:rsidRPr="00D95A9D">
              <w:rPr>
                <w:sz w:val="18"/>
                <w:szCs w:val="18"/>
              </w:rPr>
              <w:t>vypĺňať</w:t>
            </w:r>
            <w:r w:rsidRPr="00D95A9D">
              <w:rPr>
                <w:sz w:val="18"/>
                <w:szCs w:val="18"/>
              </w:rPr>
              <w:t xml:space="preserve"> </w:t>
            </w:r>
          </w:p>
          <w:p w14:paraId="23BA5596" w14:textId="77777777" w:rsidR="00C20D2C" w:rsidRPr="00D95A9D" w:rsidRDefault="004C6B36" w:rsidP="004C6B36">
            <w:pPr>
              <w:rPr>
                <w:sz w:val="18"/>
                <w:szCs w:val="18"/>
              </w:rPr>
            </w:pPr>
            <w:r w:rsidRPr="00D95A9D">
              <w:rPr>
                <w:sz w:val="18"/>
                <w:szCs w:val="18"/>
              </w:rPr>
              <w:t>(ALTERNATIVA – IS PZS ich naplní z údajov o VL.)</w:t>
            </w:r>
          </w:p>
        </w:tc>
      </w:tr>
      <w:tr w:rsidR="00C20D2C" w:rsidRPr="00D95A9D" w14:paraId="5CE1E432" w14:textId="77777777" w:rsidTr="009E219E">
        <w:trPr>
          <w:cantSplit/>
          <w:trHeight w:val="1277"/>
        </w:trPr>
        <w:tc>
          <w:tcPr>
            <w:tcW w:w="2192" w:type="dxa"/>
            <w:tcBorders>
              <w:top w:val="single" w:sz="4" w:space="0" w:color="auto"/>
              <w:left w:val="single" w:sz="4" w:space="0" w:color="auto"/>
              <w:bottom w:val="single" w:sz="4" w:space="0" w:color="auto"/>
              <w:right w:val="single" w:sz="4" w:space="0" w:color="auto"/>
            </w:tcBorders>
          </w:tcPr>
          <w:p w14:paraId="3C6F7255" w14:textId="77777777" w:rsidR="00C20D2C" w:rsidRPr="00D95A9D" w:rsidRDefault="4B1F096C" w:rsidP="4B1F096C">
            <w:pPr>
              <w:rPr>
                <w:sz w:val="18"/>
                <w:szCs w:val="18"/>
              </w:rPr>
            </w:pPr>
            <w:r w:rsidRPr="00D95A9D">
              <w:rPr>
                <w:sz w:val="18"/>
                <w:szCs w:val="18"/>
              </w:rPr>
              <w:t>Dátum a čas vyšetrenia</w:t>
            </w:r>
            <w:r w:rsidR="10BBE82C" w:rsidRPr="00D95A9D">
              <w:br/>
            </w:r>
            <w:r w:rsidRPr="00D95A9D">
              <w:rPr>
                <w:sz w:val="18"/>
                <w:szCs w:val="18"/>
              </w:rPr>
              <w:t>(ZV.2)</w:t>
            </w:r>
          </w:p>
        </w:tc>
        <w:tc>
          <w:tcPr>
            <w:tcW w:w="7306" w:type="dxa"/>
            <w:tcBorders>
              <w:top w:val="single" w:sz="4" w:space="0" w:color="auto"/>
              <w:left w:val="single" w:sz="4" w:space="0" w:color="auto"/>
              <w:bottom w:val="single" w:sz="4" w:space="0" w:color="auto"/>
              <w:right w:val="single" w:sz="4" w:space="0" w:color="auto"/>
            </w:tcBorders>
          </w:tcPr>
          <w:p w14:paraId="1A81F568" w14:textId="77777777" w:rsidR="00C20D2C" w:rsidRPr="00D95A9D" w:rsidRDefault="004C6B36" w:rsidP="4B1F096C">
            <w:pPr>
              <w:rPr>
                <w:sz w:val="18"/>
                <w:szCs w:val="18"/>
              </w:rPr>
            </w:pPr>
            <w:r w:rsidRPr="00D95A9D">
              <w:rPr>
                <w:sz w:val="18"/>
                <w:szCs w:val="18"/>
              </w:rPr>
              <w:t>Dátum a čas ukončenia vyšetrenia.</w:t>
            </w:r>
          </w:p>
          <w:p w14:paraId="06B0580C" w14:textId="77777777" w:rsidR="00C20D2C" w:rsidRPr="00D95A9D" w:rsidRDefault="00C20D2C" w:rsidP="00C20D2C">
            <w:pPr>
              <w:rPr>
                <w:sz w:val="18"/>
                <w:szCs w:val="18"/>
              </w:rPr>
            </w:pPr>
          </w:p>
          <w:p w14:paraId="362E7FDA" w14:textId="77777777" w:rsidR="00C20D2C" w:rsidRPr="00D95A9D" w:rsidRDefault="4B1F096C" w:rsidP="4B1F096C">
            <w:pPr>
              <w:rPr>
                <w:sz w:val="18"/>
                <w:szCs w:val="18"/>
              </w:rPr>
            </w:pPr>
            <w:r w:rsidRPr="00D95A9D">
              <w:rPr>
                <w:sz w:val="18"/>
                <w:szCs w:val="18"/>
                <w:u w:val="single"/>
              </w:rPr>
              <w:t>Odporúčanie</w:t>
            </w:r>
            <w:r w:rsidRPr="00D95A9D">
              <w:rPr>
                <w:sz w:val="18"/>
                <w:szCs w:val="18"/>
              </w:rPr>
              <w:t xml:space="preserve">: </w:t>
            </w:r>
          </w:p>
          <w:p w14:paraId="30EBB094" w14:textId="77777777" w:rsidR="00C20D2C" w:rsidRPr="00D95A9D" w:rsidRDefault="4B1F096C" w:rsidP="4B1F096C">
            <w:pPr>
              <w:rPr>
                <w:sz w:val="18"/>
                <w:szCs w:val="18"/>
              </w:rPr>
            </w:pPr>
            <w:r w:rsidRPr="00D95A9D">
              <w:rPr>
                <w:sz w:val="18"/>
                <w:szCs w:val="18"/>
              </w:rPr>
              <w:t>Ošetrujúci lekár doplní dátum a čas ošetrenia z dôvodu, že popis zobrazovacieho vyšetrenia nie je vykonávaný v momente realizácie vyšetrenia</w:t>
            </w:r>
          </w:p>
        </w:tc>
      </w:tr>
      <w:tr w:rsidR="00C20D2C" w:rsidRPr="00D95A9D" w14:paraId="789ABE73" w14:textId="77777777" w:rsidTr="009E219E">
        <w:trPr>
          <w:cantSplit/>
          <w:trHeight w:val="918"/>
        </w:trPr>
        <w:tc>
          <w:tcPr>
            <w:tcW w:w="2192" w:type="dxa"/>
            <w:tcBorders>
              <w:top w:val="single" w:sz="4" w:space="0" w:color="auto"/>
              <w:left w:val="single" w:sz="4" w:space="0" w:color="auto"/>
              <w:bottom w:val="single" w:sz="4" w:space="0" w:color="auto"/>
              <w:right w:val="single" w:sz="4" w:space="0" w:color="auto"/>
            </w:tcBorders>
            <w:vAlign w:val="center"/>
          </w:tcPr>
          <w:p w14:paraId="60FC4879" w14:textId="77777777" w:rsidR="00C20D2C" w:rsidRPr="00D95A9D" w:rsidRDefault="4B1F096C" w:rsidP="4B1F096C">
            <w:pPr>
              <w:rPr>
                <w:sz w:val="18"/>
                <w:szCs w:val="18"/>
              </w:rPr>
            </w:pPr>
            <w:r w:rsidRPr="00D95A9D">
              <w:rPr>
                <w:sz w:val="18"/>
                <w:szCs w:val="18"/>
              </w:rPr>
              <w:t>Popis</w:t>
            </w:r>
          </w:p>
          <w:p w14:paraId="497542E4" w14:textId="77777777" w:rsidR="00C20D2C" w:rsidRPr="00D95A9D" w:rsidRDefault="4B1F096C" w:rsidP="4B1F096C">
            <w:pPr>
              <w:rPr>
                <w:sz w:val="18"/>
                <w:szCs w:val="18"/>
              </w:rPr>
            </w:pPr>
            <w:r w:rsidRPr="00D95A9D">
              <w:rPr>
                <w:sz w:val="18"/>
                <w:szCs w:val="18"/>
              </w:rPr>
              <w:t>(ZV.3)</w:t>
            </w:r>
          </w:p>
        </w:tc>
        <w:tc>
          <w:tcPr>
            <w:tcW w:w="7306" w:type="dxa"/>
            <w:tcBorders>
              <w:top w:val="single" w:sz="4" w:space="0" w:color="auto"/>
              <w:left w:val="single" w:sz="4" w:space="0" w:color="auto"/>
              <w:bottom w:val="single" w:sz="4" w:space="0" w:color="auto"/>
              <w:right w:val="single" w:sz="4" w:space="0" w:color="auto"/>
            </w:tcBorders>
            <w:vAlign w:val="center"/>
          </w:tcPr>
          <w:p w14:paraId="3294051D" w14:textId="77777777" w:rsidR="00C20D2C" w:rsidRPr="00D95A9D" w:rsidRDefault="004C6B36" w:rsidP="4B1F096C">
            <w:pPr>
              <w:rPr>
                <w:sz w:val="18"/>
                <w:szCs w:val="18"/>
              </w:rPr>
            </w:pPr>
            <w:r w:rsidRPr="00D95A9D">
              <w:rPr>
                <w:sz w:val="18"/>
                <w:szCs w:val="18"/>
              </w:rPr>
              <w:t>Sumarizácia výsledku (popis) zobrazovacieho vyšetrenia.</w:t>
            </w:r>
          </w:p>
          <w:p w14:paraId="7394ECAB" w14:textId="77777777" w:rsidR="00C20D2C" w:rsidRPr="00D95A9D" w:rsidRDefault="4B1F096C" w:rsidP="4B1F096C">
            <w:pPr>
              <w:rPr>
                <w:sz w:val="18"/>
                <w:szCs w:val="18"/>
              </w:rPr>
            </w:pPr>
            <w:r w:rsidRPr="00D95A9D">
              <w:rPr>
                <w:sz w:val="18"/>
                <w:szCs w:val="18"/>
              </w:rPr>
              <w:t>Zložený atribút:</w:t>
            </w:r>
          </w:p>
          <w:p w14:paraId="334852BC" w14:textId="77777777" w:rsidR="00C20D2C" w:rsidRPr="00D95A9D" w:rsidRDefault="00A10E40" w:rsidP="4B1F096C">
            <w:pPr>
              <w:rPr>
                <w:sz w:val="18"/>
                <w:szCs w:val="18"/>
              </w:rPr>
            </w:pPr>
            <w:hyperlink w:anchor="_Textový_popis_1" w:history="1">
              <w:r w:rsidR="4B1F096C" w:rsidRPr="00D95A9D">
                <w:rPr>
                  <w:rStyle w:val="Hypertextovprepojenie"/>
                  <w:sz w:val="18"/>
                  <w:szCs w:val="18"/>
                </w:rPr>
                <w:t>CEN-EN13606-CLUSTER.Textovy_popis.v1</w:t>
              </w:r>
            </w:hyperlink>
          </w:p>
        </w:tc>
      </w:tr>
      <w:tr w:rsidR="00C20D2C" w:rsidRPr="00D95A9D" w14:paraId="7E9C98F8" w14:textId="77777777" w:rsidTr="009E219E">
        <w:trPr>
          <w:cantSplit/>
          <w:trHeight w:val="1014"/>
        </w:trPr>
        <w:tc>
          <w:tcPr>
            <w:tcW w:w="2192" w:type="dxa"/>
            <w:tcBorders>
              <w:top w:val="single" w:sz="4" w:space="0" w:color="auto"/>
              <w:left w:val="single" w:sz="4" w:space="0" w:color="auto"/>
              <w:bottom w:val="single" w:sz="4" w:space="0" w:color="auto"/>
              <w:right w:val="single" w:sz="4" w:space="0" w:color="auto"/>
            </w:tcBorders>
            <w:vAlign w:val="center"/>
          </w:tcPr>
          <w:p w14:paraId="63893EE8" w14:textId="77777777" w:rsidR="00C20D2C" w:rsidRPr="00D95A9D" w:rsidRDefault="4B1F096C" w:rsidP="4B1F096C">
            <w:pPr>
              <w:rPr>
                <w:sz w:val="18"/>
                <w:szCs w:val="18"/>
              </w:rPr>
            </w:pPr>
            <w:r w:rsidRPr="00D95A9D">
              <w:rPr>
                <w:sz w:val="18"/>
                <w:szCs w:val="18"/>
              </w:rPr>
              <w:t xml:space="preserve">Diagnostický záver </w:t>
            </w:r>
          </w:p>
          <w:p w14:paraId="233F314F" w14:textId="77777777" w:rsidR="00C20D2C" w:rsidRPr="00D95A9D" w:rsidRDefault="4B1F096C" w:rsidP="4B1F096C">
            <w:pPr>
              <w:rPr>
                <w:sz w:val="18"/>
                <w:szCs w:val="18"/>
              </w:rPr>
            </w:pPr>
            <w:r w:rsidRPr="00D95A9D">
              <w:rPr>
                <w:sz w:val="18"/>
                <w:szCs w:val="18"/>
              </w:rPr>
              <w:t>(ZV.4)</w:t>
            </w:r>
          </w:p>
        </w:tc>
        <w:tc>
          <w:tcPr>
            <w:tcW w:w="7306" w:type="dxa"/>
            <w:tcBorders>
              <w:top w:val="single" w:sz="4" w:space="0" w:color="auto"/>
              <w:left w:val="single" w:sz="4" w:space="0" w:color="auto"/>
              <w:bottom w:val="single" w:sz="4" w:space="0" w:color="auto"/>
              <w:right w:val="single" w:sz="4" w:space="0" w:color="auto"/>
            </w:tcBorders>
            <w:vAlign w:val="center"/>
          </w:tcPr>
          <w:p w14:paraId="4A53742C" w14:textId="77777777" w:rsidR="00C20D2C" w:rsidRPr="00D95A9D" w:rsidRDefault="004C6B36" w:rsidP="4B1F096C">
            <w:pPr>
              <w:rPr>
                <w:sz w:val="18"/>
                <w:szCs w:val="18"/>
              </w:rPr>
            </w:pPr>
            <w:r w:rsidRPr="00D95A9D">
              <w:rPr>
                <w:sz w:val="18"/>
                <w:szCs w:val="18"/>
              </w:rPr>
              <w:t>Informácie ohľadom diagnóz, ktoré má pacient pri ukončení vyšetrenia. Diagnózu je možné definovať výberom diagnózy z číselníka (MKCH10) a doplnením slovného popisu diagnózy. Tiež je možné definovať hlavnú diagnózu. Hlavná diagnóza môže byť vždy maximálne jedna.</w:t>
            </w:r>
          </w:p>
        </w:tc>
      </w:tr>
      <w:tr w:rsidR="00C20D2C" w:rsidRPr="00D95A9D" w14:paraId="0FB7293E" w14:textId="77777777" w:rsidTr="009E219E">
        <w:trPr>
          <w:cantSplit/>
          <w:trHeight w:val="546"/>
        </w:trPr>
        <w:tc>
          <w:tcPr>
            <w:tcW w:w="2192" w:type="dxa"/>
            <w:tcBorders>
              <w:top w:val="single" w:sz="4" w:space="0" w:color="auto"/>
              <w:left w:val="single" w:sz="4" w:space="0" w:color="auto"/>
              <w:bottom w:val="single" w:sz="4" w:space="0" w:color="auto"/>
              <w:right w:val="single" w:sz="4" w:space="0" w:color="auto"/>
            </w:tcBorders>
          </w:tcPr>
          <w:p w14:paraId="58A54BE4" w14:textId="77777777" w:rsidR="00C20D2C" w:rsidRPr="00D95A9D" w:rsidRDefault="4B1F096C" w:rsidP="4B1F096C">
            <w:pPr>
              <w:rPr>
                <w:sz w:val="18"/>
                <w:szCs w:val="18"/>
              </w:rPr>
            </w:pPr>
            <w:r w:rsidRPr="00D95A9D">
              <w:rPr>
                <w:sz w:val="18"/>
                <w:szCs w:val="18"/>
              </w:rPr>
              <w:t>Hlavná diagnóza</w:t>
            </w:r>
            <w:r w:rsidR="10BBE82C" w:rsidRPr="00D95A9D">
              <w:br/>
            </w:r>
            <w:r w:rsidRPr="00D95A9D">
              <w:rPr>
                <w:sz w:val="18"/>
                <w:szCs w:val="18"/>
              </w:rPr>
              <w:t>(ZV.4.1)</w:t>
            </w:r>
          </w:p>
        </w:tc>
        <w:tc>
          <w:tcPr>
            <w:tcW w:w="7306" w:type="dxa"/>
            <w:tcBorders>
              <w:top w:val="single" w:sz="4" w:space="0" w:color="auto"/>
              <w:left w:val="single" w:sz="4" w:space="0" w:color="auto"/>
              <w:bottom w:val="single" w:sz="4" w:space="0" w:color="auto"/>
              <w:right w:val="single" w:sz="4" w:space="0" w:color="auto"/>
            </w:tcBorders>
          </w:tcPr>
          <w:p w14:paraId="585D55F3" w14:textId="77777777" w:rsidR="00C20D2C" w:rsidRPr="00D95A9D" w:rsidRDefault="004C6B36" w:rsidP="00C20D2C">
            <w:pPr>
              <w:rPr>
                <w:sz w:val="18"/>
                <w:szCs w:val="18"/>
              </w:rPr>
            </w:pPr>
            <w:r w:rsidRPr="00D95A9D">
              <w:rPr>
                <w:sz w:val="18"/>
                <w:szCs w:val="18"/>
              </w:rPr>
              <w:t>Príznak, že daná diagnóza je hlavná. Ak IS PZS nepoužíva stanovenie hlavnej diagnózy, hlavná diagnóza je vždy prvá v poradí.</w:t>
            </w:r>
          </w:p>
        </w:tc>
      </w:tr>
      <w:tr w:rsidR="00C20D2C" w:rsidRPr="00D95A9D" w14:paraId="1416FEF4" w14:textId="77777777" w:rsidTr="009E219E">
        <w:trPr>
          <w:cantSplit/>
          <w:trHeight w:val="546"/>
        </w:trPr>
        <w:tc>
          <w:tcPr>
            <w:tcW w:w="2192" w:type="dxa"/>
            <w:tcBorders>
              <w:top w:val="single" w:sz="4" w:space="0" w:color="auto"/>
              <w:left w:val="single" w:sz="4" w:space="0" w:color="auto"/>
              <w:bottom w:val="single" w:sz="4" w:space="0" w:color="auto"/>
              <w:right w:val="single" w:sz="4" w:space="0" w:color="auto"/>
            </w:tcBorders>
            <w:vAlign w:val="center"/>
          </w:tcPr>
          <w:p w14:paraId="00B5DA76" w14:textId="77777777" w:rsidR="00C20D2C" w:rsidRPr="00D95A9D" w:rsidRDefault="4B1F096C" w:rsidP="4B1F096C">
            <w:pPr>
              <w:rPr>
                <w:sz w:val="18"/>
                <w:szCs w:val="18"/>
              </w:rPr>
            </w:pPr>
            <w:r w:rsidRPr="00D95A9D">
              <w:rPr>
                <w:sz w:val="18"/>
                <w:szCs w:val="18"/>
              </w:rPr>
              <w:t>Diagnóza</w:t>
            </w:r>
            <w:r w:rsidR="10BBE82C" w:rsidRPr="00D95A9D">
              <w:br/>
            </w:r>
            <w:r w:rsidRPr="00D95A9D">
              <w:rPr>
                <w:sz w:val="18"/>
                <w:szCs w:val="18"/>
              </w:rPr>
              <w:t>(ZV.4.2)</w:t>
            </w:r>
          </w:p>
        </w:tc>
        <w:tc>
          <w:tcPr>
            <w:tcW w:w="7306" w:type="dxa"/>
            <w:tcBorders>
              <w:top w:val="single" w:sz="4" w:space="0" w:color="auto"/>
              <w:left w:val="single" w:sz="4" w:space="0" w:color="auto"/>
              <w:bottom w:val="single" w:sz="4" w:space="0" w:color="auto"/>
              <w:right w:val="single" w:sz="4" w:space="0" w:color="auto"/>
            </w:tcBorders>
            <w:vAlign w:val="center"/>
          </w:tcPr>
          <w:p w14:paraId="5B8A976A" w14:textId="77777777" w:rsidR="004C6B36" w:rsidRPr="00D95A9D" w:rsidRDefault="004C6B36" w:rsidP="4B1F096C">
            <w:pPr>
              <w:rPr>
                <w:rStyle w:val="Hypertextovprepojenie"/>
                <w:color w:val="auto"/>
                <w:sz w:val="18"/>
                <w:szCs w:val="18"/>
                <w:u w:val="none"/>
              </w:rPr>
            </w:pPr>
            <w:r w:rsidRPr="00D95A9D">
              <w:rPr>
                <w:rStyle w:val="Hypertextovprepojenie"/>
                <w:color w:val="auto"/>
                <w:sz w:val="18"/>
                <w:szCs w:val="18"/>
                <w:u w:val="none"/>
              </w:rPr>
              <w:t>Diagnóza vyjadrená kódom z MKCH10, ktorú má pacient po vyšetrení, resp. pri ukončení hospitalizácie.</w:t>
            </w:r>
          </w:p>
          <w:p w14:paraId="6EDFA056" w14:textId="77777777" w:rsidR="00C20D2C" w:rsidRPr="00D95A9D" w:rsidRDefault="00A10E40" w:rsidP="4B1F096C">
            <w:pPr>
              <w:rPr>
                <w:sz w:val="18"/>
                <w:szCs w:val="18"/>
              </w:rPr>
            </w:pPr>
            <w:hyperlink w:anchor="Diagnosticky_zaver" w:history="1">
              <w:r w:rsidR="4B1F096C" w:rsidRPr="00D95A9D">
                <w:rPr>
                  <w:rStyle w:val="Hypertextovprepojenie"/>
                  <w:sz w:val="18"/>
                  <w:szCs w:val="18"/>
                </w:rPr>
                <w:t>CEN-EN13606-CLUSTER.Diagnoza.v1</w:t>
              </w:r>
            </w:hyperlink>
          </w:p>
        </w:tc>
      </w:tr>
      <w:tr w:rsidR="00C20D2C" w:rsidRPr="00D95A9D" w14:paraId="66A23804" w14:textId="77777777" w:rsidTr="009E219E">
        <w:trPr>
          <w:cantSplit/>
          <w:trHeight w:val="1272"/>
        </w:trPr>
        <w:tc>
          <w:tcPr>
            <w:tcW w:w="2192" w:type="dxa"/>
            <w:tcBorders>
              <w:top w:val="single" w:sz="4" w:space="0" w:color="auto"/>
              <w:left w:val="single" w:sz="4" w:space="0" w:color="auto"/>
              <w:bottom w:val="single" w:sz="4" w:space="0" w:color="auto"/>
              <w:right w:val="single" w:sz="4" w:space="0" w:color="auto"/>
            </w:tcBorders>
          </w:tcPr>
          <w:p w14:paraId="513F85EB" w14:textId="77777777" w:rsidR="00C20D2C" w:rsidRPr="00D95A9D" w:rsidRDefault="4B1F096C" w:rsidP="4B1F096C">
            <w:pPr>
              <w:rPr>
                <w:sz w:val="18"/>
                <w:szCs w:val="18"/>
              </w:rPr>
            </w:pPr>
            <w:r w:rsidRPr="00D95A9D">
              <w:rPr>
                <w:sz w:val="18"/>
                <w:szCs w:val="18"/>
              </w:rPr>
              <w:t>Odosielajúci lekár</w:t>
            </w:r>
            <w:r w:rsidR="10BBE82C" w:rsidRPr="00D95A9D">
              <w:br/>
            </w:r>
            <w:r w:rsidRPr="00D95A9D">
              <w:rPr>
                <w:sz w:val="18"/>
                <w:szCs w:val="18"/>
              </w:rPr>
              <w:t>(ZV.5)</w:t>
            </w:r>
          </w:p>
        </w:tc>
        <w:tc>
          <w:tcPr>
            <w:tcW w:w="7306" w:type="dxa"/>
            <w:tcBorders>
              <w:top w:val="single" w:sz="4" w:space="0" w:color="auto"/>
              <w:left w:val="single" w:sz="4" w:space="0" w:color="auto"/>
              <w:bottom w:val="single" w:sz="4" w:space="0" w:color="auto"/>
              <w:right w:val="single" w:sz="4" w:space="0" w:color="auto"/>
            </w:tcBorders>
          </w:tcPr>
          <w:p w14:paraId="0D0179D1" w14:textId="77777777" w:rsidR="00FB113B" w:rsidRPr="00D95A9D" w:rsidRDefault="00FB113B" w:rsidP="00FB113B">
            <w:pPr>
              <w:rPr>
                <w:sz w:val="18"/>
                <w:szCs w:val="18"/>
              </w:rPr>
            </w:pPr>
            <w:r w:rsidRPr="00D95A9D">
              <w:rPr>
                <w:sz w:val="18"/>
                <w:szCs w:val="18"/>
              </w:rPr>
              <w:t xml:space="preserve">Lekár, ktorý pacienta na vyšetrenie odoslal. Odkaz na archetyp Zdravotnicky_pracovnik_odborneho_utvaru. </w:t>
            </w:r>
          </w:p>
          <w:p w14:paraId="0CAAFA8E" w14:textId="717A29FE" w:rsidR="00FB113B" w:rsidRPr="00D95A9D" w:rsidRDefault="00FB113B" w:rsidP="00FB113B">
            <w:pPr>
              <w:rPr>
                <w:sz w:val="18"/>
                <w:szCs w:val="18"/>
              </w:rPr>
            </w:pPr>
            <w:r w:rsidRPr="00D95A9D">
              <w:rPr>
                <w:sz w:val="18"/>
                <w:szCs w:val="18"/>
              </w:rPr>
              <w:t xml:space="preserve">Informácie o odoslaní vyplní ošetrujúci lekár v prípade, že bol pacient k nemu odoslaný na základe papierového výmenného lístka. Údaje lekár prepíše z údajov uvedených na VL. V prípade vyšetrenia na základe elektronického VL naplní len identifikátor VL, na základe ktorého bolo vyšetrenie vykonané. Údaje o odoslaní v tomto prípade nemusí </w:t>
            </w:r>
            <w:r w:rsidR="00B36C93" w:rsidRPr="00D95A9D">
              <w:rPr>
                <w:sz w:val="18"/>
                <w:szCs w:val="18"/>
              </w:rPr>
              <w:t>vypĺňať</w:t>
            </w:r>
            <w:r w:rsidRPr="00D95A9D">
              <w:rPr>
                <w:sz w:val="18"/>
                <w:szCs w:val="18"/>
              </w:rPr>
              <w:t xml:space="preserve"> </w:t>
            </w:r>
          </w:p>
          <w:p w14:paraId="165AD2D6" w14:textId="77777777" w:rsidR="00C20D2C" w:rsidRPr="00D95A9D" w:rsidRDefault="00FB113B" w:rsidP="00FB113B">
            <w:pPr>
              <w:rPr>
                <w:sz w:val="18"/>
                <w:szCs w:val="18"/>
              </w:rPr>
            </w:pPr>
            <w:r w:rsidRPr="00D95A9D">
              <w:rPr>
                <w:sz w:val="18"/>
                <w:szCs w:val="18"/>
              </w:rPr>
              <w:t>(ALTERNATIVA – IS PZS ich naplní z údajov o VL.)</w:t>
            </w:r>
          </w:p>
          <w:p w14:paraId="35570687" w14:textId="77777777" w:rsidR="00C20D2C" w:rsidRPr="00D95A9D" w:rsidRDefault="00A10E40" w:rsidP="4B1F096C">
            <w:pPr>
              <w:rPr>
                <w:sz w:val="18"/>
                <w:szCs w:val="18"/>
              </w:rPr>
            </w:pPr>
            <w:hyperlink w:anchor="_Zdravotnícky_pracovník" w:history="1">
              <w:r w:rsidR="4B1F096C" w:rsidRPr="00D95A9D">
                <w:rPr>
                  <w:rStyle w:val="Hypertextovprepojenie"/>
                  <w:sz w:val="18"/>
                  <w:szCs w:val="18"/>
                </w:rPr>
                <w:t>CEN-EN13606-CLUSTER.Zdravotnicky_pracovnik_odborneho_utvaru.v1</w:t>
              </w:r>
            </w:hyperlink>
          </w:p>
        </w:tc>
      </w:tr>
      <w:tr w:rsidR="00C20D2C" w:rsidRPr="00D95A9D" w14:paraId="2958662B" w14:textId="77777777" w:rsidTr="009E219E">
        <w:trPr>
          <w:cantSplit/>
          <w:trHeight w:val="1895"/>
        </w:trPr>
        <w:tc>
          <w:tcPr>
            <w:tcW w:w="2192" w:type="dxa"/>
            <w:tcBorders>
              <w:top w:val="single" w:sz="4" w:space="0" w:color="auto"/>
              <w:left w:val="single" w:sz="4" w:space="0" w:color="auto"/>
              <w:bottom w:val="single" w:sz="4" w:space="0" w:color="auto"/>
              <w:right w:val="single" w:sz="4" w:space="0" w:color="auto"/>
            </w:tcBorders>
          </w:tcPr>
          <w:p w14:paraId="784BDC86" w14:textId="77777777" w:rsidR="00C20D2C" w:rsidRPr="00D95A9D" w:rsidRDefault="4B1F096C" w:rsidP="4B1F096C">
            <w:pPr>
              <w:rPr>
                <w:sz w:val="18"/>
                <w:szCs w:val="18"/>
              </w:rPr>
            </w:pPr>
            <w:r w:rsidRPr="00D95A9D">
              <w:rPr>
                <w:sz w:val="18"/>
                <w:szCs w:val="18"/>
              </w:rPr>
              <w:t>Urgentnosť</w:t>
            </w:r>
            <w:r w:rsidR="10BBE82C" w:rsidRPr="00D95A9D">
              <w:br/>
            </w:r>
            <w:r w:rsidRPr="00D95A9D">
              <w:rPr>
                <w:sz w:val="18"/>
                <w:szCs w:val="18"/>
              </w:rPr>
              <w:t>(ZV.6)</w:t>
            </w:r>
          </w:p>
        </w:tc>
        <w:tc>
          <w:tcPr>
            <w:tcW w:w="7306" w:type="dxa"/>
            <w:tcBorders>
              <w:top w:val="single" w:sz="4" w:space="0" w:color="auto"/>
              <w:left w:val="single" w:sz="4" w:space="0" w:color="auto"/>
              <w:bottom w:val="single" w:sz="4" w:space="0" w:color="auto"/>
              <w:right w:val="single" w:sz="4" w:space="0" w:color="auto"/>
            </w:tcBorders>
          </w:tcPr>
          <w:p w14:paraId="1157F02D" w14:textId="77777777" w:rsidR="00C20D2C" w:rsidRPr="00D95A9D" w:rsidRDefault="00FB113B" w:rsidP="4B1F096C">
            <w:pPr>
              <w:rPr>
                <w:sz w:val="18"/>
                <w:szCs w:val="18"/>
              </w:rPr>
            </w:pPr>
            <w:r w:rsidRPr="00D95A9D">
              <w:rPr>
                <w:sz w:val="18"/>
                <w:szCs w:val="18"/>
              </w:rPr>
              <w:t>Urgentnosť vyšetrenia. Odkaz na číselník, obsahujúci stupne urgentnosti resp. naliehavosti vyšetrenia.</w:t>
            </w:r>
          </w:p>
          <w:p w14:paraId="75A5AC9C" w14:textId="77777777" w:rsidR="00C20D2C" w:rsidRPr="00D95A9D" w:rsidRDefault="00C20D2C" w:rsidP="00C20D2C">
            <w:pPr>
              <w:rPr>
                <w:sz w:val="18"/>
                <w:szCs w:val="18"/>
              </w:rPr>
            </w:pPr>
          </w:p>
          <w:p w14:paraId="6FDBDAB3" w14:textId="77777777" w:rsidR="00C20D2C" w:rsidRPr="00D95A9D" w:rsidRDefault="4B1F096C" w:rsidP="4B1F096C">
            <w:pPr>
              <w:rPr>
                <w:sz w:val="18"/>
                <w:szCs w:val="18"/>
                <w:u w:val="single"/>
              </w:rPr>
            </w:pPr>
            <w:r w:rsidRPr="00D95A9D">
              <w:rPr>
                <w:sz w:val="18"/>
                <w:szCs w:val="18"/>
                <w:u w:val="single"/>
              </w:rPr>
              <w:t xml:space="preserve">Odporúčanie: </w:t>
            </w:r>
          </w:p>
          <w:p w14:paraId="6061F2F2" w14:textId="77777777" w:rsidR="00C20D2C" w:rsidRPr="00D95A9D" w:rsidRDefault="4B1F096C" w:rsidP="4B1F096C">
            <w:pPr>
              <w:pStyle w:val="Odsekzoznamu"/>
              <w:numPr>
                <w:ilvl w:val="0"/>
                <w:numId w:val="3"/>
              </w:numPr>
              <w:rPr>
                <w:sz w:val="18"/>
                <w:szCs w:val="18"/>
              </w:rPr>
            </w:pPr>
            <w:r w:rsidRPr="00D95A9D">
              <w:rPr>
                <w:sz w:val="18"/>
                <w:szCs w:val="18"/>
              </w:rPr>
              <w:t>Nakoľko hodnota je daná číselníkom je možné automaticky generovať hodnotu „bežné“</w:t>
            </w:r>
          </w:p>
          <w:p w14:paraId="28B219BD" w14:textId="77777777" w:rsidR="00C20D2C" w:rsidRPr="00D95A9D" w:rsidRDefault="4B1F096C" w:rsidP="4B1F096C">
            <w:pPr>
              <w:pStyle w:val="Odsekzoznamu"/>
              <w:numPr>
                <w:ilvl w:val="0"/>
                <w:numId w:val="3"/>
              </w:numPr>
              <w:rPr>
                <w:sz w:val="18"/>
                <w:szCs w:val="18"/>
              </w:rPr>
            </w:pPr>
            <w:r w:rsidRPr="00D95A9D">
              <w:rPr>
                <w:sz w:val="18"/>
                <w:szCs w:val="18"/>
              </w:rPr>
              <w:t>Hodnota „urgentné“ odporúčame prevziať z výmenného lístka</w:t>
            </w:r>
          </w:p>
          <w:p w14:paraId="539229BF" w14:textId="77777777" w:rsidR="00C20D2C" w:rsidRPr="00D95A9D" w:rsidRDefault="4B1F096C" w:rsidP="4B1F096C">
            <w:pPr>
              <w:pStyle w:val="Odsekzoznamu"/>
              <w:numPr>
                <w:ilvl w:val="0"/>
                <w:numId w:val="3"/>
              </w:numPr>
              <w:rPr>
                <w:sz w:val="18"/>
                <w:szCs w:val="18"/>
              </w:rPr>
            </w:pPr>
            <w:r w:rsidRPr="00D95A9D">
              <w:rPr>
                <w:sz w:val="18"/>
                <w:szCs w:val="18"/>
              </w:rPr>
              <w:t xml:space="preserve">OID: </w:t>
            </w:r>
            <w:r w:rsidRPr="00D95A9D">
              <w:rPr>
                <w:rFonts w:ascii="Trebuchet MS" w:eastAsia="Trebuchet MS" w:hAnsi="Trebuchet MS" w:cs="Trebuchet MS"/>
                <w:color w:val="000000"/>
                <w:sz w:val="18"/>
                <w:szCs w:val="18"/>
              </w:rPr>
              <w:t xml:space="preserve">1.3.158.00165387.100.10.123 </w:t>
            </w:r>
          </w:p>
        </w:tc>
      </w:tr>
      <w:tr w:rsidR="00C20D2C" w:rsidRPr="00D95A9D" w14:paraId="16494545" w14:textId="77777777" w:rsidTr="009E219E">
        <w:trPr>
          <w:cantSplit/>
          <w:trHeight w:val="1181"/>
        </w:trPr>
        <w:tc>
          <w:tcPr>
            <w:tcW w:w="2192" w:type="dxa"/>
            <w:tcBorders>
              <w:top w:val="single" w:sz="4" w:space="0" w:color="auto"/>
              <w:left w:val="single" w:sz="4" w:space="0" w:color="auto"/>
              <w:bottom w:val="single" w:sz="4" w:space="0" w:color="auto"/>
              <w:right w:val="single" w:sz="4" w:space="0" w:color="auto"/>
            </w:tcBorders>
            <w:vAlign w:val="center"/>
          </w:tcPr>
          <w:p w14:paraId="3F545B09" w14:textId="77777777" w:rsidR="00C20D2C" w:rsidRPr="00D95A9D" w:rsidRDefault="4B1F096C" w:rsidP="4B1F096C">
            <w:pPr>
              <w:rPr>
                <w:sz w:val="18"/>
                <w:szCs w:val="18"/>
              </w:rPr>
            </w:pPr>
            <w:r w:rsidRPr="00D95A9D">
              <w:rPr>
                <w:sz w:val="18"/>
                <w:szCs w:val="18"/>
              </w:rPr>
              <w:lastRenderedPageBreak/>
              <w:t>Diagnóza pri odoslaní</w:t>
            </w:r>
            <w:r w:rsidR="10BBE82C" w:rsidRPr="00D95A9D">
              <w:br/>
            </w:r>
            <w:r w:rsidRPr="00D95A9D">
              <w:rPr>
                <w:sz w:val="18"/>
                <w:szCs w:val="18"/>
              </w:rPr>
              <w:t>(ZV.7)</w:t>
            </w:r>
          </w:p>
        </w:tc>
        <w:tc>
          <w:tcPr>
            <w:tcW w:w="7306" w:type="dxa"/>
            <w:tcBorders>
              <w:top w:val="single" w:sz="4" w:space="0" w:color="auto"/>
              <w:left w:val="single" w:sz="4" w:space="0" w:color="auto"/>
              <w:bottom w:val="single" w:sz="4" w:space="0" w:color="auto"/>
              <w:right w:val="single" w:sz="4" w:space="0" w:color="auto"/>
            </w:tcBorders>
            <w:vAlign w:val="center"/>
          </w:tcPr>
          <w:p w14:paraId="223532D3" w14:textId="77777777" w:rsidR="00FB113B" w:rsidRPr="00D95A9D" w:rsidRDefault="00FB113B" w:rsidP="4B1F096C">
            <w:pPr>
              <w:rPr>
                <w:sz w:val="18"/>
                <w:szCs w:val="18"/>
              </w:rPr>
            </w:pPr>
            <w:r w:rsidRPr="00D95A9D">
              <w:rPr>
                <w:sz w:val="18"/>
                <w:szCs w:val="18"/>
              </w:rPr>
              <w:t>Odkaz na diagnózy, ktoré boli zistené pri odosielaní pacienta, resp. kvôli ktorým bol pacient prijatý. Informácie o odoslaní vyplní ošetrujúci lekár v prípade, že pacienta prijal na základe papierového výmenného lístka. Údaje lekár prepíše z údajov uvedených na VL. V prípade vyšetrenia na základe elektronického VL údaje o odoslaní naplní IS PZS z údajov na VL.</w:t>
            </w:r>
          </w:p>
          <w:p w14:paraId="6DEB9839" w14:textId="77777777" w:rsidR="00FB113B" w:rsidRPr="00D95A9D" w:rsidRDefault="00FB113B" w:rsidP="4B1F096C">
            <w:pPr>
              <w:rPr>
                <w:sz w:val="18"/>
                <w:szCs w:val="18"/>
              </w:rPr>
            </w:pPr>
          </w:p>
          <w:p w14:paraId="023BBF2B" w14:textId="77777777" w:rsidR="00C20D2C" w:rsidRPr="00D95A9D" w:rsidRDefault="4B1F096C" w:rsidP="4B1F096C">
            <w:pPr>
              <w:rPr>
                <w:sz w:val="18"/>
                <w:szCs w:val="18"/>
              </w:rPr>
            </w:pPr>
            <w:r w:rsidRPr="00D95A9D">
              <w:rPr>
                <w:sz w:val="18"/>
                <w:szCs w:val="18"/>
              </w:rPr>
              <w:t>Nadväzuje na časť „Odporúčané vyšetrenie“, ktoré nahrádza papierový výmenný lístok</w:t>
            </w:r>
          </w:p>
          <w:p w14:paraId="49217CDB" w14:textId="77777777" w:rsidR="00C20D2C" w:rsidRPr="00D95A9D" w:rsidRDefault="4B1F096C" w:rsidP="4B1F096C">
            <w:pPr>
              <w:rPr>
                <w:sz w:val="18"/>
                <w:szCs w:val="18"/>
              </w:rPr>
            </w:pPr>
            <w:r w:rsidRPr="00D95A9D">
              <w:rPr>
                <w:sz w:val="18"/>
                <w:szCs w:val="18"/>
              </w:rPr>
              <w:t xml:space="preserve">Odkaz na diagnózy, ktoré boli zistené pri vyšetrení pacienta a môžu byť získavané z: </w:t>
            </w:r>
          </w:p>
          <w:p w14:paraId="24BFCC28" w14:textId="77777777" w:rsidR="00C20D2C" w:rsidRPr="00D95A9D" w:rsidRDefault="4B1F096C" w:rsidP="4B1F096C">
            <w:pPr>
              <w:pStyle w:val="Odsekzoznamu"/>
              <w:numPr>
                <w:ilvl w:val="0"/>
                <w:numId w:val="4"/>
              </w:numPr>
              <w:rPr>
                <w:sz w:val="18"/>
                <w:szCs w:val="18"/>
              </w:rPr>
            </w:pPr>
            <w:r w:rsidRPr="00D95A9D">
              <w:rPr>
                <w:sz w:val="18"/>
                <w:szCs w:val="18"/>
              </w:rPr>
              <w:t xml:space="preserve">Výmenného lístka – diagnóza pri odoslaní </w:t>
            </w:r>
          </w:p>
          <w:p w14:paraId="6D07E8E7" w14:textId="77777777" w:rsidR="00C20D2C" w:rsidRPr="00D95A9D" w:rsidRDefault="4B1F096C" w:rsidP="4B1F096C">
            <w:pPr>
              <w:pStyle w:val="Odsekzoznamu"/>
              <w:numPr>
                <w:ilvl w:val="0"/>
                <w:numId w:val="4"/>
              </w:numPr>
              <w:rPr>
                <w:sz w:val="18"/>
                <w:szCs w:val="18"/>
              </w:rPr>
            </w:pPr>
            <w:r w:rsidRPr="00D95A9D">
              <w:rPr>
                <w:sz w:val="18"/>
                <w:szCs w:val="18"/>
              </w:rPr>
              <w:t xml:space="preserve">Alebo ju zapíše ošetrujúci lekár ako diagnózu o prijatí (s ktorou prichádza) </w:t>
            </w:r>
          </w:p>
          <w:p w14:paraId="637EE5F8" w14:textId="77777777" w:rsidR="00C20D2C" w:rsidRPr="00D95A9D" w:rsidRDefault="00A10E40" w:rsidP="4B1F096C">
            <w:pPr>
              <w:rPr>
                <w:sz w:val="18"/>
                <w:szCs w:val="18"/>
              </w:rPr>
            </w:pPr>
            <w:hyperlink w:anchor="Diagnosticky_zaver" w:history="1">
              <w:r w:rsidR="4B1F096C" w:rsidRPr="00D95A9D">
                <w:rPr>
                  <w:rStyle w:val="Hypertextovprepojenie"/>
                  <w:sz w:val="18"/>
                  <w:szCs w:val="18"/>
                </w:rPr>
                <w:t>CEN-EN13606-CLUSTER.Diagnoza.v1</w:t>
              </w:r>
            </w:hyperlink>
          </w:p>
        </w:tc>
      </w:tr>
      <w:tr w:rsidR="00C20D2C" w:rsidRPr="00D95A9D" w14:paraId="68BC1568" w14:textId="77777777" w:rsidTr="009E219E">
        <w:trPr>
          <w:cantSplit/>
          <w:trHeight w:val="850"/>
        </w:trPr>
        <w:tc>
          <w:tcPr>
            <w:tcW w:w="2192" w:type="dxa"/>
            <w:tcBorders>
              <w:top w:val="single" w:sz="4" w:space="0" w:color="auto"/>
              <w:left w:val="single" w:sz="4" w:space="0" w:color="auto"/>
              <w:bottom w:val="single" w:sz="4" w:space="0" w:color="auto"/>
              <w:right w:val="single" w:sz="4" w:space="0" w:color="auto"/>
            </w:tcBorders>
          </w:tcPr>
          <w:p w14:paraId="13F32A4E" w14:textId="77777777" w:rsidR="00C20D2C" w:rsidRPr="00D95A9D" w:rsidRDefault="4B1F096C" w:rsidP="4B1F096C">
            <w:pPr>
              <w:rPr>
                <w:sz w:val="18"/>
                <w:szCs w:val="18"/>
              </w:rPr>
            </w:pPr>
            <w:r w:rsidRPr="00D95A9D">
              <w:rPr>
                <w:sz w:val="18"/>
                <w:szCs w:val="18"/>
              </w:rPr>
              <w:t>Požiadavka na vyšetrenie</w:t>
            </w:r>
            <w:r w:rsidR="10BBE82C" w:rsidRPr="00D95A9D">
              <w:br/>
            </w:r>
            <w:r w:rsidRPr="00D95A9D">
              <w:rPr>
                <w:sz w:val="18"/>
                <w:szCs w:val="18"/>
              </w:rPr>
              <w:t>(ZV.8)</w:t>
            </w:r>
          </w:p>
        </w:tc>
        <w:tc>
          <w:tcPr>
            <w:tcW w:w="7306" w:type="dxa"/>
            <w:tcBorders>
              <w:top w:val="single" w:sz="4" w:space="0" w:color="auto"/>
              <w:left w:val="single" w:sz="4" w:space="0" w:color="auto"/>
              <w:bottom w:val="single" w:sz="4" w:space="0" w:color="auto"/>
              <w:right w:val="single" w:sz="4" w:space="0" w:color="auto"/>
            </w:tcBorders>
          </w:tcPr>
          <w:p w14:paraId="72AABBB0" w14:textId="77777777" w:rsidR="00C20D2C" w:rsidRPr="00D95A9D" w:rsidRDefault="00FB113B" w:rsidP="4B1F096C">
            <w:pPr>
              <w:rPr>
                <w:sz w:val="18"/>
                <w:szCs w:val="18"/>
              </w:rPr>
            </w:pPr>
            <w:r w:rsidRPr="00D95A9D">
              <w:rPr>
                <w:sz w:val="18"/>
                <w:szCs w:val="18"/>
              </w:rPr>
              <w:t>Odkaz (link) na „Odporúčané vyšetrenie“ (id. výmenného lístka), ktorým je vyšetrenie požadované. Vyplnením tohto atribútu môže autor výmenného lístka pristúpiť k výsledku zdravotného záznamu.</w:t>
            </w:r>
          </w:p>
          <w:p w14:paraId="1AEF4879" w14:textId="77777777" w:rsidR="00C20D2C" w:rsidRPr="00D95A9D" w:rsidRDefault="4B1F096C" w:rsidP="4B1F096C">
            <w:pPr>
              <w:rPr>
                <w:sz w:val="18"/>
                <w:szCs w:val="18"/>
              </w:rPr>
            </w:pPr>
            <w:r w:rsidRPr="00D95A9D">
              <w:rPr>
                <w:sz w:val="18"/>
                <w:szCs w:val="18"/>
              </w:rPr>
              <w:t>OID: 1.3.158.00165387.100.60.110</w:t>
            </w:r>
          </w:p>
        </w:tc>
      </w:tr>
      <w:tr w:rsidR="00B02F12" w:rsidRPr="00D95A9D" w14:paraId="34EFC9CC" w14:textId="77777777" w:rsidTr="009E219E">
        <w:trPr>
          <w:cantSplit/>
          <w:trHeight w:val="524"/>
        </w:trPr>
        <w:tc>
          <w:tcPr>
            <w:tcW w:w="2192" w:type="dxa"/>
            <w:tcBorders>
              <w:top w:val="single" w:sz="4" w:space="0" w:color="auto"/>
              <w:left w:val="single" w:sz="4" w:space="0" w:color="auto"/>
              <w:bottom w:val="single" w:sz="4" w:space="0" w:color="auto"/>
              <w:right w:val="single" w:sz="4" w:space="0" w:color="auto"/>
            </w:tcBorders>
            <w:vAlign w:val="center"/>
          </w:tcPr>
          <w:p w14:paraId="128E339D" w14:textId="77777777" w:rsidR="00B02F12" w:rsidRPr="00D95A9D" w:rsidRDefault="4B1F096C" w:rsidP="4B1F096C">
            <w:pPr>
              <w:rPr>
                <w:sz w:val="18"/>
                <w:szCs w:val="18"/>
              </w:rPr>
            </w:pPr>
            <w:r w:rsidRPr="00D95A9D">
              <w:rPr>
                <w:sz w:val="18"/>
                <w:szCs w:val="18"/>
              </w:rPr>
              <w:t>Názov vyšetrenia</w:t>
            </w:r>
          </w:p>
          <w:p w14:paraId="745ED909" w14:textId="77777777" w:rsidR="00B02F12" w:rsidRPr="00D95A9D" w:rsidRDefault="4B1F096C" w:rsidP="4B1F096C">
            <w:pPr>
              <w:rPr>
                <w:sz w:val="18"/>
                <w:szCs w:val="18"/>
              </w:rPr>
            </w:pPr>
            <w:r w:rsidRPr="00D95A9D">
              <w:rPr>
                <w:sz w:val="18"/>
                <w:szCs w:val="18"/>
              </w:rPr>
              <w:t>(ZV.9)</w:t>
            </w:r>
          </w:p>
        </w:tc>
        <w:tc>
          <w:tcPr>
            <w:tcW w:w="7306" w:type="dxa"/>
            <w:tcBorders>
              <w:top w:val="single" w:sz="4" w:space="0" w:color="auto"/>
              <w:left w:val="single" w:sz="4" w:space="0" w:color="auto"/>
              <w:bottom w:val="single" w:sz="4" w:space="0" w:color="auto"/>
              <w:right w:val="single" w:sz="4" w:space="0" w:color="auto"/>
            </w:tcBorders>
            <w:vAlign w:val="center"/>
          </w:tcPr>
          <w:p w14:paraId="75B927A7" w14:textId="77777777" w:rsidR="00B02F12" w:rsidRPr="00D95A9D" w:rsidRDefault="00FB113B" w:rsidP="00B02F12">
            <w:pPr>
              <w:rPr>
                <w:sz w:val="18"/>
                <w:szCs w:val="18"/>
              </w:rPr>
            </w:pPr>
            <w:r w:rsidRPr="00D95A9D">
              <w:rPr>
                <w:sz w:val="18"/>
                <w:szCs w:val="18"/>
              </w:rPr>
              <w:t>Názov vyšetrenia prostredníctvom, ktorého bude možné vyšetrenie neskôr vyhľadať.</w:t>
            </w:r>
          </w:p>
          <w:p w14:paraId="5B331565" w14:textId="77777777" w:rsidR="00FB113B" w:rsidRPr="00D95A9D" w:rsidRDefault="00FB113B" w:rsidP="00B02F12">
            <w:pPr>
              <w:rPr>
                <w:sz w:val="18"/>
                <w:szCs w:val="18"/>
              </w:rPr>
            </w:pPr>
          </w:p>
          <w:p w14:paraId="51C8BAE7" w14:textId="77777777" w:rsidR="00B02F12" w:rsidRPr="00D95A9D" w:rsidRDefault="4B1F096C" w:rsidP="4B1F096C">
            <w:pPr>
              <w:rPr>
                <w:sz w:val="18"/>
                <w:szCs w:val="18"/>
                <w:u w:val="single"/>
              </w:rPr>
            </w:pPr>
            <w:r w:rsidRPr="00D95A9D">
              <w:rPr>
                <w:sz w:val="18"/>
                <w:szCs w:val="18"/>
                <w:u w:val="single"/>
              </w:rPr>
              <w:t xml:space="preserve">Odporúčanie: </w:t>
            </w:r>
          </w:p>
          <w:p w14:paraId="1CB70963" w14:textId="77777777" w:rsidR="00B02F12" w:rsidRPr="00D95A9D" w:rsidRDefault="4B1F096C" w:rsidP="4B1F096C">
            <w:pPr>
              <w:pStyle w:val="Odsekzoznamu"/>
              <w:numPr>
                <w:ilvl w:val="0"/>
                <w:numId w:val="4"/>
              </w:numPr>
              <w:rPr>
                <w:sz w:val="18"/>
                <w:szCs w:val="18"/>
              </w:rPr>
            </w:pPr>
            <w:r w:rsidRPr="00D95A9D">
              <w:rPr>
                <w:sz w:val="18"/>
                <w:szCs w:val="18"/>
              </w:rPr>
              <w:t>V rámci názvu môže byť evidované záznamy, ktoré nemajú vlastné OID archetypu, napr. preventívna prehliadka, záznam o zhodnotení zdravotného stavu</w:t>
            </w:r>
          </w:p>
        </w:tc>
      </w:tr>
      <w:tr w:rsidR="00B02F12" w:rsidRPr="00D95A9D" w14:paraId="57DA0705" w14:textId="77777777" w:rsidTr="009E219E">
        <w:trPr>
          <w:cantSplit/>
          <w:trHeight w:val="687"/>
        </w:trPr>
        <w:tc>
          <w:tcPr>
            <w:tcW w:w="2192" w:type="dxa"/>
            <w:tcBorders>
              <w:top w:val="single" w:sz="4" w:space="0" w:color="auto"/>
              <w:left w:val="single" w:sz="4" w:space="0" w:color="auto"/>
              <w:bottom w:val="single" w:sz="4" w:space="0" w:color="auto"/>
              <w:right w:val="single" w:sz="4" w:space="0" w:color="auto"/>
            </w:tcBorders>
            <w:vAlign w:val="center"/>
          </w:tcPr>
          <w:p w14:paraId="6E1D5EBD" w14:textId="77777777" w:rsidR="00B02F12" w:rsidRPr="00D95A9D" w:rsidRDefault="4B1F096C" w:rsidP="4B1F096C">
            <w:pPr>
              <w:rPr>
                <w:sz w:val="18"/>
                <w:szCs w:val="18"/>
              </w:rPr>
            </w:pPr>
            <w:r w:rsidRPr="00D95A9D">
              <w:rPr>
                <w:sz w:val="18"/>
                <w:szCs w:val="18"/>
              </w:rPr>
              <w:t>Interná poznámka</w:t>
            </w:r>
          </w:p>
          <w:p w14:paraId="77C86B5F" w14:textId="77777777" w:rsidR="00B02F12" w:rsidRPr="00D95A9D" w:rsidRDefault="4B1F096C" w:rsidP="4B1F096C">
            <w:pPr>
              <w:rPr>
                <w:sz w:val="18"/>
                <w:szCs w:val="18"/>
              </w:rPr>
            </w:pPr>
            <w:r w:rsidRPr="00D95A9D">
              <w:rPr>
                <w:sz w:val="18"/>
                <w:szCs w:val="18"/>
              </w:rPr>
              <w:t>(ZV.10)</w:t>
            </w:r>
          </w:p>
        </w:tc>
        <w:tc>
          <w:tcPr>
            <w:tcW w:w="7306" w:type="dxa"/>
            <w:tcBorders>
              <w:top w:val="single" w:sz="4" w:space="0" w:color="auto"/>
              <w:left w:val="single" w:sz="4" w:space="0" w:color="auto"/>
              <w:bottom w:val="single" w:sz="4" w:space="0" w:color="auto"/>
              <w:right w:val="single" w:sz="4" w:space="0" w:color="auto"/>
            </w:tcBorders>
            <w:vAlign w:val="center"/>
          </w:tcPr>
          <w:p w14:paraId="5ECC1F4F" w14:textId="77777777" w:rsidR="00B02F12" w:rsidRPr="00D95A9D" w:rsidRDefault="00FB113B" w:rsidP="34661EDB">
            <w:pPr>
              <w:rPr>
                <w:sz w:val="18"/>
                <w:szCs w:val="18"/>
              </w:rPr>
            </w:pPr>
            <w:r w:rsidRPr="00D95A9D">
              <w:rPr>
                <w:sz w:val="18"/>
                <w:szCs w:val="18"/>
              </w:rPr>
              <w:t>Časť zdravotnej dokumentácie, do ktorej lekár môže uviesť popis, ktorý bude zdieľaný medzi zdravotníckymi pracovníkmi ale nebude prístupný pacientovi ani po prihlásení sa do elektronickej zdravotnej knižky.</w:t>
            </w:r>
          </w:p>
        </w:tc>
      </w:tr>
      <w:tr w:rsidR="00B02F12" w:rsidRPr="00D95A9D" w14:paraId="6BEA1D79" w14:textId="77777777" w:rsidTr="009E219E">
        <w:trPr>
          <w:cantSplit/>
          <w:trHeight w:val="995"/>
        </w:trPr>
        <w:tc>
          <w:tcPr>
            <w:tcW w:w="2192" w:type="dxa"/>
            <w:tcBorders>
              <w:top w:val="single" w:sz="4" w:space="0" w:color="auto"/>
              <w:left w:val="single" w:sz="4" w:space="0" w:color="auto"/>
              <w:bottom w:val="single" w:sz="4" w:space="0" w:color="auto"/>
              <w:right w:val="single" w:sz="4" w:space="0" w:color="auto"/>
            </w:tcBorders>
            <w:vAlign w:val="center"/>
          </w:tcPr>
          <w:p w14:paraId="624C252E" w14:textId="77777777" w:rsidR="00B02F12" w:rsidRPr="00D95A9D" w:rsidRDefault="4B1F096C" w:rsidP="4B1F096C">
            <w:pPr>
              <w:rPr>
                <w:sz w:val="18"/>
                <w:szCs w:val="18"/>
              </w:rPr>
            </w:pPr>
            <w:r w:rsidRPr="00D95A9D">
              <w:rPr>
                <w:sz w:val="18"/>
                <w:szCs w:val="18"/>
              </w:rPr>
              <w:t>Modalita zobrazovacieho vyšetrenia</w:t>
            </w:r>
          </w:p>
          <w:p w14:paraId="1E3B31CD" w14:textId="77777777" w:rsidR="00B02F12" w:rsidRPr="00D95A9D" w:rsidRDefault="4B1F096C" w:rsidP="4B1F096C">
            <w:pPr>
              <w:rPr>
                <w:sz w:val="18"/>
                <w:szCs w:val="18"/>
              </w:rPr>
            </w:pPr>
            <w:r w:rsidRPr="00D95A9D">
              <w:rPr>
                <w:sz w:val="18"/>
                <w:szCs w:val="18"/>
              </w:rPr>
              <w:t>(ZV.11)</w:t>
            </w:r>
          </w:p>
        </w:tc>
        <w:tc>
          <w:tcPr>
            <w:tcW w:w="7306" w:type="dxa"/>
            <w:tcBorders>
              <w:top w:val="single" w:sz="4" w:space="0" w:color="auto"/>
              <w:left w:val="single" w:sz="4" w:space="0" w:color="auto"/>
              <w:bottom w:val="single" w:sz="4" w:space="0" w:color="auto"/>
              <w:right w:val="single" w:sz="4" w:space="0" w:color="auto"/>
            </w:tcBorders>
            <w:vAlign w:val="center"/>
          </w:tcPr>
          <w:p w14:paraId="5FF24203" w14:textId="77777777" w:rsidR="00FB113B" w:rsidRPr="00D95A9D" w:rsidRDefault="00FB113B" w:rsidP="00FB113B">
            <w:pPr>
              <w:rPr>
                <w:sz w:val="18"/>
                <w:szCs w:val="18"/>
              </w:rPr>
            </w:pPr>
            <w:r w:rsidRPr="00D95A9D">
              <w:rPr>
                <w:sz w:val="18"/>
                <w:szCs w:val="18"/>
              </w:rPr>
              <w:t>Kód modality zobrazovacieho vyšetrenia.</w:t>
            </w:r>
          </w:p>
          <w:p w14:paraId="6BDB644C" w14:textId="77777777" w:rsidR="00FB113B" w:rsidRPr="00D95A9D" w:rsidRDefault="00FB113B" w:rsidP="00FB113B">
            <w:pPr>
              <w:rPr>
                <w:sz w:val="18"/>
                <w:szCs w:val="18"/>
              </w:rPr>
            </w:pPr>
            <w:r w:rsidRPr="00D95A9D">
              <w:rPr>
                <w:sz w:val="18"/>
                <w:szCs w:val="18"/>
              </w:rPr>
              <w:t>CT; RTG; NMR; MRI; SPECT; PET; ECG; EEG; US; MEG; DSA; NIRS; OCT'; EIT; ...</w:t>
            </w:r>
          </w:p>
          <w:p w14:paraId="5AA3B770" w14:textId="77777777" w:rsidR="00FB113B" w:rsidRPr="00D95A9D" w:rsidRDefault="00FB113B" w:rsidP="00FB113B">
            <w:pPr>
              <w:rPr>
                <w:sz w:val="18"/>
                <w:szCs w:val="18"/>
              </w:rPr>
            </w:pPr>
          </w:p>
          <w:p w14:paraId="55C11908" w14:textId="77777777" w:rsidR="00B02F12" w:rsidRPr="00D95A9D" w:rsidRDefault="4B1F096C" w:rsidP="4B1F096C">
            <w:pPr>
              <w:rPr>
                <w:sz w:val="18"/>
                <w:szCs w:val="18"/>
              </w:rPr>
            </w:pPr>
            <w:r w:rsidRPr="00D95A9D">
              <w:rPr>
                <w:sz w:val="18"/>
                <w:szCs w:val="18"/>
              </w:rPr>
              <w:t>Slúži pre zaznamenania modalitu zobrazovacieho vyšetrenia pre rádiológiu, aby bolo možné rozdelenie žiadaniek podľa potrebného pracoviska. Vyplním modality sa zabezpečí aby MR nevidelo žiadanky, ktoré boli vytvorené pre potreby CT</w:t>
            </w:r>
          </w:p>
        </w:tc>
      </w:tr>
      <w:tr w:rsidR="00B02F12" w:rsidRPr="00D95A9D" w14:paraId="4C589276" w14:textId="77777777" w:rsidTr="009E219E">
        <w:trPr>
          <w:cantSplit/>
          <w:trHeight w:val="841"/>
        </w:trPr>
        <w:tc>
          <w:tcPr>
            <w:tcW w:w="2192" w:type="dxa"/>
            <w:tcBorders>
              <w:top w:val="single" w:sz="4" w:space="0" w:color="auto"/>
              <w:left w:val="single" w:sz="4" w:space="0" w:color="auto"/>
              <w:bottom w:val="single" w:sz="4" w:space="0" w:color="auto"/>
              <w:right w:val="single" w:sz="4" w:space="0" w:color="auto"/>
            </w:tcBorders>
          </w:tcPr>
          <w:p w14:paraId="0F79956F" w14:textId="77777777" w:rsidR="00B02F12" w:rsidRPr="00D95A9D" w:rsidRDefault="4B1F096C" w:rsidP="4B1F096C">
            <w:pPr>
              <w:rPr>
                <w:sz w:val="18"/>
                <w:szCs w:val="18"/>
              </w:rPr>
            </w:pPr>
            <w:r w:rsidRPr="00D95A9D">
              <w:rPr>
                <w:sz w:val="18"/>
                <w:szCs w:val="18"/>
              </w:rPr>
              <w:t>Zmena stavu záznamu</w:t>
            </w:r>
          </w:p>
          <w:p w14:paraId="46667B25" w14:textId="77777777" w:rsidR="00B02F12" w:rsidRPr="00D95A9D" w:rsidRDefault="4B1F096C" w:rsidP="4B1F096C">
            <w:pPr>
              <w:rPr>
                <w:sz w:val="18"/>
                <w:szCs w:val="18"/>
              </w:rPr>
            </w:pPr>
            <w:r w:rsidRPr="00D95A9D">
              <w:rPr>
                <w:sz w:val="18"/>
                <w:szCs w:val="18"/>
              </w:rPr>
              <w:t>(ZV.12)</w:t>
            </w:r>
          </w:p>
        </w:tc>
        <w:tc>
          <w:tcPr>
            <w:tcW w:w="7306" w:type="dxa"/>
            <w:tcBorders>
              <w:top w:val="single" w:sz="4" w:space="0" w:color="auto"/>
              <w:left w:val="single" w:sz="4" w:space="0" w:color="auto"/>
              <w:bottom w:val="single" w:sz="4" w:space="0" w:color="auto"/>
              <w:right w:val="single" w:sz="4" w:space="0" w:color="auto"/>
            </w:tcBorders>
          </w:tcPr>
          <w:p w14:paraId="648F20A4" w14:textId="77777777" w:rsidR="00F55B65" w:rsidRPr="00D95A9D" w:rsidRDefault="00FB113B" w:rsidP="4B1F096C">
            <w:pPr>
              <w:rPr>
                <w:sz w:val="18"/>
                <w:szCs w:val="18"/>
              </w:rPr>
            </w:pPr>
            <w:r w:rsidRPr="00D95A9D">
              <w:rPr>
                <w:sz w:val="18"/>
                <w:szCs w:val="18"/>
              </w:rPr>
              <w:t>Definuje štruktúru auditných informácií o zmene stavu záznamu. Slúži len pre čítacie služby v prípade, že daný záznam bol editovaný lekárom (potvrdil klinický záver/ vykonal storno záznamu)</w:t>
            </w:r>
          </w:p>
          <w:p w14:paraId="61E42A7D" w14:textId="77777777" w:rsidR="00F55B65" w:rsidRPr="00D95A9D" w:rsidRDefault="4B1F096C" w:rsidP="4B1F096C">
            <w:pPr>
              <w:rPr>
                <w:sz w:val="18"/>
                <w:szCs w:val="18"/>
              </w:rPr>
            </w:pPr>
            <w:r w:rsidRPr="00D95A9D">
              <w:rPr>
                <w:sz w:val="18"/>
                <w:szCs w:val="18"/>
              </w:rPr>
              <w:t>Zložený atribút:</w:t>
            </w:r>
          </w:p>
          <w:p w14:paraId="093EE15E" w14:textId="77777777" w:rsidR="00B02F12"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B02F12" w:rsidRPr="00D95A9D" w14:paraId="7C0E5CD5" w14:textId="77777777" w:rsidTr="009E219E">
        <w:trPr>
          <w:cantSplit/>
          <w:trHeight w:val="427"/>
        </w:trPr>
        <w:tc>
          <w:tcPr>
            <w:tcW w:w="2192" w:type="dxa"/>
            <w:tcBorders>
              <w:top w:val="single" w:sz="4" w:space="0" w:color="auto"/>
              <w:left w:val="single" w:sz="4" w:space="0" w:color="auto"/>
              <w:bottom w:val="single" w:sz="4" w:space="0" w:color="auto"/>
              <w:right w:val="single" w:sz="4" w:space="0" w:color="auto"/>
            </w:tcBorders>
            <w:vAlign w:val="center"/>
          </w:tcPr>
          <w:p w14:paraId="7CF7A55C" w14:textId="77777777" w:rsidR="00B02F12" w:rsidRPr="00D95A9D" w:rsidRDefault="4B1F096C" w:rsidP="4B1F096C">
            <w:pPr>
              <w:rPr>
                <w:sz w:val="18"/>
                <w:szCs w:val="18"/>
              </w:rPr>
            </w:pPr>
            <w:r w:rsidRPr="00D95A9D">
              <w:rPr>
                <w:sz w:val="18"/>
                <w:szCs w:val="18"/>
              </w:rPr>
              <w:t>RC_ID</w:t>
            </w:r>
            <w:r w:rsidR="10BBE82C" w:rsidRPr="00D95A9D">
              <w:br/>
            </w:r>
            <w:r w:rsidRPr="00D95A9D">
              <w:rPr>
                <w:sz w:val="18"/>
                <w:szCs w:val="18"/>
              </w:rPr>
              <w:t>(ZV.13)</w:t>
            </w:r>
          </w:p>
        </w:tc>
        <w:tc>
          <w:tcPr>
            <w:tcW w:w="7306" w:type="dxa"/>
            <w:tcBorders>
              <w:top w:val="single" w:sz="4" w:space="0" w:color="auto"/>
              <w:left w:val="single" w:sz="4" w:space="0" w:color="auto"/>
              <w:bottom w:val="single" w:sz="4" w:space="0" w:color="auto"/>
              <w:right w:val="single" w:sz="4" w:space="0" w:color="auto"/>
            </w:tcBorders>
            <w:vAlign w:val="center"/>
          </w:tcPr>
          <w:p w14:paraId="438FBB39" w14:textId="77777777" w:rsidR="00B02F12" w:rsidRPr="00D95A9D" w:rsidRDefault="4B1F096C" w:rsidP="4B1F096C">
            <w:pPr>
              <w:rPr>
                <w:sz w:val="18"/>
                <w:szCs w:val="18"/>
              </w:rPr>
            </w:pPr>
            <w:r w:rsidRPr="00D95A9D">
              <w:rPr>
                <w:sz w:val="18"/>
                <w:szCs w:val="18"/>
              </w:rPr>
              <w:t>Obsahuje informácie o identifikátore záznamu, ktorý je vytvorený</w:t>
            </w:r>
          </w:p>
        </w:tc>
      </w:tr>
      <w:tr w:rsidR="00B02F12" w:rsidRPr="00D95A9D" w14:paraId="2943267F" w14:textId="77777777" w:rsidTr="009E219E">
        <w:trPr>
          <w:cantSplit/>
          <w:trHeight w:val="276"/>
        </w:trPr>
        <w:tc>
          <w:tcPr>
            <w:tcW w:w="2192" w:type="dxa"/>
            <w:tcBorders>
              <w:top w:val="single" w:sz="4" w:space="0" w:color="auto"/>
              <w:left w:val="single" w:sz="4" w:space="0" w:color="auto"/>
              <w:bottom w:val="single" w:sz="4" w:space="0" w:color="auto"/>
              <w:right w:val="single" w:sz="4" w:space="0" w:color="auto"/>
            </w:tcBorders>
          </w:tcPr>
          <w:p w14:paraId="4E0C637F" w14:textId="77777777" w:rsidR="00B02F12" w:rsidRPr="00D95A9D" w:rsidRDefault="4B1F096C" w:rsidP="4B1F096C">
            <w:pPr>
              <w:rPr>
                <w:sz w:val="18"/>
                <w:szCs w:val="18"/>
              </w:rPr>
            </w:pPr>
            <w:r w:rsidRPr="00D95A9D">
              <w:rPr>
                <w:sz w:val="18"/>
                <w:szCs w:val="18"/>
              </w:rPr>
              <w:t>II</w:t>
            </w:r>
          </w:p>
          <w:p w14:paraId="4C51CC63" w14:textId="77777777" w:rsidR="00B02F12" w:rsidRPr="00D95A9D" w:rsidRDefault="4B1F096C" w:rsidP="4B1F096C">
            <w:pPr>
              <w:rPr>
                <w:sz w:val="18"/>
                <w:szCs w:val="18"/>
              </w:rPr>
            </w:pPr>
            <w:r w:rsidRPr="00D95A9D">
              <w:rPr>
                <w:sz w:val="18"/>
                <w:szCs w:val="18"/>
              </w:rPr>
              <w:t>(OV.21.1)</w:t>
            </w:r>
          </w:p>
        </w:tc>
        <w:tc>
          <w:tcPr>
            <w:tcW w:w="7306" w:type="dxa"/>
            <w:tcBorders>
              <w:top w:val="single" w:sz="4" w:space="0" w:color="auto"/>
              <w:left w:val="single" w:sz="4" w:space="0" w:color="auto"/>
              <w:bottom w:val="single" w:sz="4" w:space="0" w:color="auto"/>
              <w:right w:val="single" w:sz="4" w:space="0" w:color="auto"/>
            </w:tcBorders>
          </w:tcPr>
          <w:p w14:paraId="791AD637" w14:textId="77777777" w:rsidR="00B02F12" w:rsidRPr="00D95A9D" w:rsidRDefault="4B1F096C" w:rsidP="4B1F096C">
            <w:pPr>
              <w:rPr>
                <w:sz w:val="18"/>
                <w:szCs w:val="18"/>
              </w:rPr>
            </w:pPr>
            <w:r w:rsidRPr="00D95A9D">
              <w:rPr>
                <w:sz w:val="18"/>
                <w:szCs w:val="18"/>
              </w:rPr>
              <w:t xml:space="preserve">Identifikátor záznamu je generovaný podľa popisu v X070 a generuje ho ISPZS </w:t>
            </w:r>
          </w:p>
          <w:p w14:paraId="1598FD89" w14:textId="77777777" w:rsidR="00B02F12" w:rsidRPr="00D95A9D" w:rsidRDefault="00B02F12" w:rsidP="00B02F12">
            <w:pPr>
              <w:rPr>
                <w:sz w:val="18"/>
                <w:szCs w:val="18"/>
              </w:rPr>
            </w:pPr>
          </w:p>
        </w:tc>
      </w:tr>
      <w:tr w:rsidR="00B02F12" w:rsidRPr="00D95A9D" w14:paraId="29F37C5A" w14:textId="77777777" w:rsidTr="009E219E">
        <w:trPr>
          <w:cantSplit/>
          <w:trHeight w:val="280"/>
        </w:trPr>
        <w:tc>
          <w:tcPr>
            <w:tcW w:w="2192" w:type="dxa"/>
            <w:tcBorders>
              <w:top w:val="single" w:sz="4" w:space="0" w:color="auto"/>
              <w:left w:val="single" w:sz="4" w:space="0" w:color="auto"/>
              <w:bottom w:val="single" w:sz="4" w:space="0" w:color="auto"/>
              <w:right w:val="single" w:sz="4" w:space="0" w:color="auto"/>
            </w:tcBorders>
          </w:tcPr>
          <w:p w14:paraId="102892AF" w14:textId="77777777" w:rsidR="00B02F12" w:rsidRPr="00D95A9D" w:rsidRDefault="4B1F096C" w:rsidP="4B1F096C">
            <w:pPr>
              <w:rPr>
                <w:sz w:val="18"/>
                <w:szCs w:val="18"/>
              </w:rPr>
            </w:pPr>
            <w:r w:rsidRPr="00D95A9D">
              <w:rPr>
                <w:sz w:val="18"/>
                <w:szCs w:val="18"/>
              </w:rPr>
              <w:t>OID</w:t>
            </w:r>
          </w:p>
          <w:p w14:paraId="7F8FEE0E" w14:textId="77777777" w:rsidR="00B02F12" w:rsidRPr="00D95A9D" w:rsidRDefault="4B1F096C" w:rsidP="4B1F096C">
            <w:pPr>
              <w:rPr>
                <w:sz w:val="18"/>
                <w:szCs w:val="18"/>
              </w:rPr>
            </w:pPr>
            <w:r w:rsidRPr="00D95A9D">
              <w:rPr>
                <w:sz w:val="18"/>
                <w:szCs w:val="18"/>
              </w:rPr>
              <w:t>(OV.21.2)</w:t>
            </w:r>
          </w:p>
        </w:tc>
        <w:tc>
          <w:tcPr>
            <w:tcW w:w="7306" w:type="dxa"/>
            <w:tcBorders>
              <w:top w:val="single" w:sz="4" w:space="0" w:color="auto"/>
              <w:left w:val="single" w:sz="4" w:space="0" w:color="auto"/>
              <w:bottom w:val="single" w:sz="4" w:space="0" w:color="auto"/>
              <w:right w:val="single" w:sz="4" w:space="0" w:color="auto"/>
            </w:tcBorders>
          </w:tcPr>
          <w:p w14:paraId="4FAC8EEA" w14:textId="77777777" w:rsidR="00B02F12" w:rsidRPr="00D95A9D" w:rsidRDefault="4B1F096C" w:rsidP="4B1F096C">
            <w:pPr>
              <w:rPr>
                <w:sz w:val="18"/>
                <w:szCs w:val="18"/>
              </w:rPr>
            </w:pPr>
            <w:r w:rsidRPr="00D95A9D">
              <w:rPr>
                <w:sz w:val="18"/>
                <w:szCs w:val="18"/>
              </w:rPr>
              <w:t>Obsahuje informáciu o type záznamu (archetypu), ktorý je v rámci záznamu používaný OID: 1.3.158.00165387.100.60.90</w:t>
            </w:r>
          </w:p>
        </w:tc>
      </w:tr>
    </w:tbl>
    <w:p w14:paraId="7CF65E43" w14:textId="77777777" w:rsidR="00B02F12" w:rsidRPr="00C26A9D" w:rsidRDefault="34661EDB" w:rsidP="00ED73E9">
      <w:pPr>
        <w:pStyle w:val="Nadpis2"/>
        <w:rPr>
          <w:lang w:val="sk-SK"/>
        </w:rPr>
      </w:pPr>
      <w:bookmarkStart w:id="190" w:name="_Odporúčanie_na_vyšetrenie"/>
      <w:bookmarkStart w:id="191" w:name="_Toc2079645"/>
      <w:bookmarkEnd w:id="190"/>
      <w:r w:rsidRPr="00C26A9D">
        <w:rPr>
          <w:lang w:val="sk-SK"/>
        </w:rPr>
        <w:t>Odporúčanie na vyšetrenie</w:t>
      </w:r>
      <w:bookmarkEnd w:id="191"/>
    </w:p>
    <w:p w14:paraId="128B1AD1" w14:textId="77777777" w:rsidR="00C26A9D" w:rsidRDefault="4B1F096C" w:rsidP="00C26A9D">
      <w:r w:rsidRPr="00D95A9D">
        <w:t>CEN-EN13606-CLUSTER.Odporucanie_na_vysetrenie.v1</w:t>
      </w:r>
    </w:p>
    <w:p w14:paraId="7D907BBE" w14:textId="77777777" w:rsidR="00C26A9D" w:rsidRDefault="00C26A9D">
      <w:pPr>
        <w:spacing w:before="0" w:after="200" w:line="276" w:lineRule="auto"/>
      </w:pPr>
      <w:r>
        <w:br w:type="page"/>
      </w:r>
    </w:p>
    <w:tbl>
      <w:tblPr>
        <w:tblW w:w="9498" w:type="dxa"/>
        <w:tblLayout w:type="fixed"/>
        <w:tblLook w:val="04A0" w:firstRow="1" w:lastRow="0" w:firstColumn="1" w:lastColumn="0" w:noHBand="0" w:noVBand="1"/>
      </w:tblPr>
      <w:tblGrid>
        <w:gridCol w:w="2183"/>
        <w:gridCol w:w="7315"/>
      </w:tblGrid>
      <w:tr w:rsidR="00B02F12" w:rsidRPr="00D95A9D" w14:paraId="24773460" w14:textId="77777777" w:rsidTr="117526A5">
        <w:trPr>
          <w:trHeight w:val="503"/>
        </w:trPr>
        <w:tc>
          <w:tcPr>
            <w:tcW w:w="2183" w:type="dxa"/>
            <w:tcBorders>
              <w:bottom w:val="single" w:sz="4" w:space="0" w:color="auto"/>
            </w:tcBorders>
            <w:shd w:val="clear" w:color="auto" w:fill="002060"/>
            <w:vAlign w:val="center"/>
          </w:tcPr>
          <w:p w14:paraId="2AE83497" w14:textId="77777777" w:rsidR="00B02F12" w:rsidRPr="00D95A9D" w:rsidRDefault="34661EDB" w:rsidP="003C2924">
            <w:pPr>
              <w:rPr>
                <w:sz w:val="18"/>
                <w:szCs w:val="18"/>
              </w:rPr>
            </w:pPr>
            <w:r w:rsidRPr="00D95A9D">
              <w:rPr>
                <w:sz w:val="18"/>
                <w:szCs w:val="18"/>
              </w:rPr>
              <w:lastRenderedPageBreak/>
              <w:t>ADL - Element/Ontology/text:</w:t>
            </w:r>
          </w:p>
        </w:tc>
        <w:tc>
          <w:tcPr>
            <w:tcW w:w="7315" w:type="dxa"/>
            <w:tcBorders>
              <w:bottom w:val="single" w:sz="4" w:space="0" w:color="auto"/>
            </w:tcBorders>
            <w:shd w:val="clear" w:color="auto" w:fill="002060"/>
            <w:vAlign w:val="center"/>
          </w:tcPr>
          <w:p w14:paraId="29365568" w14:textId="77777777" w:rsidR="00B02F12" w:rsidRPr="00D95A9D" w:rsidRDefault="6DE4F7B8" w:rsidP="003C2924">
            <w:pPr>
              <w:rPr>
                <w:sz w:val="18"/>
                <w:szCs w:val="18"/>
              </w:rPr>
            </w:pPr>
            <w:r w:rsidRPr="00D95A9D">
              <w:rPr>
                <w:color w:val="FFFFFF" w:themeColor="background2"/>
                <w:sz w:val="18"/>
                <w:szCs w:val="18"/>
              </w:rPr>
              <w:t>Popis</w:t>
            </w:r>
          </w:p>
        </w:tc>
      </w:tr>
      <w:tr w:rsidR="00B02F12" w:rsidRPr="00D95A9D" w14:paraId="6608134F" w14:textId="77777777" w:rsidTr="117526A5">
        <w:trPr>
          <w:trHeight w:val="1253"/>
        </w:trPr>
        <w:tc>
          <w:tcPr>
            <w:tcW w:w="2183" w:type="dxa"/>
            <w:tcBorders>
              <w:top w:val="single" w:sz="4" w:space="0" w:color="auto"/>
              <w:left w:val="single" w:sz="4" w:space="0" w:color="auto"/>
              <w:bottom w:val="single" w:sz="4" w:space="0" w:color="auto"/>
              <w:right w:val="single" w:sz="4" w:space="0" w:color="auto"/>
            </w:tcBorders>
          </w:tcPr>
          <w:p w14:paraId="0C210631" w14:textId="77777777" w:rsidR="00B02F12" w:rsidRPr="00D95A9D" w:rsidRDefault="4B1F096C" w:rsidP="4B1F096C">
            <w:pPr>
              <w:rPr>
                <w:sz w:val="18"/>
                <w:szCs w:val="18"/>
              </w:rPr>
            </w:pPr>
            <w:r w:rsidRPr="00D95A9D">
              <w:rPr>
                <w:sz w:val="18"/>
                <w:szCs w:val="18"/>
              </w:rPr>
              <w:t>Identifikátor výmenného lístku</w:t>
            </w:r>
            <w:r w:rsidR="10BBE82C" w:rsidRPr="00D95A9D">
              <w:br/>
            </w:r>
            <w:r w:rsidRPr="00D95A9D">
              <w:rPr>
                <w:sz w:val="18"/>
                <w:szCs w:val="18"/>
              </w:rPr>
              <w:t>(OnV.1)</w:t>
            </w:r>
          </w:p>
        </w:tc>
        <w:tc>
          <w:tcPr>
            <w:tcW w:w="7315" w:type="dxa"/>
            <w:tcBorders>
              <w:top w:val="single" w:sz="4" w:space="0" w:color="auto"/>
              <w:left w:val="single" w:sz="4" w:space="0" w:color="auto"/>
              <w:bottom w:val="single" w:sz="4" w:space="0" w:color="auto"/>
              <w:right w:val="single" w:sz="4" w:space="0" w:color="auto"/>
            </w:tcBorders>
          </w:tcPr>
          <w:p w14:paraId="69F74BEE" w14:textId="79472A2D" w:rsidR="005664BB" w:rsidRPr="00D95A9D" w:rsidRDefault="005664BB" w:rsidP="4B1F096C">
            <w:pPr>
              <w:rPr>
                <w:sz w:val="18"/>
                <w:szCs w:val="18"/>
              </w:rPr>
            </w:pPr>
            <w:r w:rsidRPr="00D95A9D">
              <w:rPr>
                <w:sz w:val="18"/>
                <w:szCs w:val="18"/>
              </w:rPr>
              <w:t xml:space="preserve">Identifikátor výmenného lístku pomocou/ žiadanky, na základe ktorého je stanovená jednoznačnosť výmenného lístka a na základe ktorého je možné vyhľadať výmenný lístok.  </w:t>
            </w:r>
          </w:p>
          <w:p w14:paraId="4F28EA43" w14:textId="77777777" w:rsidR="005664BB" w:rsidRPr="00D95A9D" w:rsidRDefault="005664BB" w:rsidP="4B1F096C">
            <w:pPr>
              <w:rPr>
                <w:sz w:val="18"/>
                <w:szCs w:val="18"/>
              </w:rPr>
            </w:pPr>
          </w:p>
          <w:p w14:paraId="6FAFEF64" w14:textId="77777777" w:rsidR="00B02F12" w:rsidRPr="00D95A9D" w:rsidRDefault="4B1F096C" w:rsidP="4B1F096C">
            <w:pPr>
              <w:rPr>
                <w:sz w:val="18"/>
                <w:szCs w:val="18"/>
              </w:rPr>
            </w:pPr>
            <w:r w:rsidRPr="00D95A9D">
              <w:rPr>
                <w:sz w:val="18"/>
                <w:szCs w:val="18"/>
              </w:rPr>
              <w:t>Interný identifikátor je generovaný automaticky IS PZS. Špecifikácia tvorby interného identifikátora záznamu je uvedená v dokumente eSO1_SP_x070_Detailna_specifikacia_rozhrania_Volanie_sluzieb v kapitole „Identifikácia zdravotných záznamov“.</w:t>
            </w:r>
          </w:p>
          <w:p w14:paraId="4B7FD47A" w14:textId="77777777" w:rsidR="00B02F12" w:rsidRPr="00D95A9D" w:rsidRDefault="4B1F096C" w:rsidP="4B1F096C">
            <w:pPr>
              <w:rPr>
                <w:sz w:val="18"/>
                <w:szCs w:val="18"/>
              </w:rPr>
            </w:pPr>
            <w:r w:rsidRPr="00D95A9D">
              <w:rPr>
                <w:sz w:val="18"/>
                <w:szCs w:val="18"/>
              </w:rPr>
              <w:t>OID: 1.3.158.00165387.100.60.110</w:t>
            </w:r>
          </w:p>
          <w:p w14:paraId="02071D9F" w14:textId="77777777" w:rsidR="00B02F12" w:rsidRPr="00D95A9D" w:rsidRDefault="4B1F096C" w:rsidP="4B1F096C">
            <w:pPr>
              <w:rPr>
                <w:sz w:val="18"/>
                <w:szCs w:val="18"/>
              </w:rPr>
            </w:pPr>
            <w:r w:rsidRPr="00D95A9D">
              <w:rPr>
                <w:sz w:val="18"/>
                <w:szCs w:val="18"/>
              </w:rPr>
              <w:t>Identifikátor je potrebné tlačiť v rozsahu 21 miest a je potrebné opticky oddeliť posledných 6 znakov z 21 miestneho ID. Lekár primárne prepisuje 6 znakov, 21 prepisuje až v momente, kedy by pacient mal 2 rovnaké lístky s posledných 6 zhodnými znakmi</w:t>
            </w:r>
          </w:p>
        </w:tc>
      </w:tr>
      <w:tr w:rsidR="00B02F12" w:rsidRPr="00D95A9D" w14:paraId="69F78566" w14:textId="77777777" w:rsidTr="117526A5">
        <w:trPr>
          <w:trHeight w:val="684"/>
        </w:trPr>
        <w:tc>
          <w:tcPr>
            <w:tcW w:w="2183" w:type="dxa"/>
            <w:tcBorders>
              <w:top w:val="single" w:sz="4" w:space="0" w:color="auto"/>
              <w:left w:val="single" w:sz="4" w:space="0" w:color="auto"/>
              <w:bottom w:val="single" w:sz="4" w:space="0" w:color="auto"/>
              <w:right w:val="single" w:sz="4" w:space="0" w:color="auto"/>
            </w:tcBorders>
          </w:tcPr>
          <w:p w14:paraId="5ED9A088" w14:textId="77777777" w:rsidR="00B02F12" w:rsidRPr="00D95A9D" w:rsidRDefault="4B1F096C" w:rsidP="4B1F096C">
            <w:pPr>
              <w:rPr>
                <w:sz w:val="18"/>
                <w:szCs w:val="18"/>
              </w:rPr>
            </w:pPr>
            <w:r w:rsidRPr="00D95A9D">
              <w:rPr>
                <w:sz w:val="18"/>
                <w:szCs w:val="18"/>
              </w:rPr>
              <w:t>Druh špecializovaného útvaru</w:t>
            </w:r>
            <w:r w:rsidR="10BBE82C" w:rsidRPr="00D95A9D">
              <w:br/>
            </w:r>
            <w:r w:rsidRPr="00D95A9D">
              <w:rPr>
                <w:sz w:val="18"/>
                <w:szCs w:val="18"/>
              </w:rPr>
              <w:t>(OnV.2)</w:t>
            </w:r>
          </w:p>
        </w:tc>
        <w:tc>
          <w:tcPr>
            <w:tcW w:w="7315" w:type="dxa"/>
            <w:tcBorders>
              <w:top w:val="single" w:sz="4" w:space="0" w:color="auto"/>
              <w:left w:val="single" w:sz="4" w:space="0" w:color="auto"/>
              <w:bottom w:val="single" w:sz="4" w:space="0" w:color="auto"/>
              <w:right w:val="single" w:sz="4" w:space="0" w:color="auto"/>
            </w:tcBorders>
          </w:tcPr>
          <w:p w14:paraId="5DF06249" w14:textId="77777777" w:rsidR="00B02F12" w:rsidRPr="00D95A9D" w:rsidRDefault="005664BB" w:rsidP="4B1F096C">
            <w:pPr>
              <w:rPr>
                <w:sz w:val="18"/>
                <w:szCs w:val="18"/>
              </w:rPr>
            </w:pPr>
            <w:r w:rsidRPr="00D95A9D">
              <w:rPr>
                <w:sz w:val="18"/>
                <w:szCs w:val="18"/>
              </w:rPr>
              <w:t>Druh špecializovaného útvaru (oddelenie, ambulancia, ...) pre ktorý je odporúčanie na vyšetrenie požadované. Hodnota je napĺňaná z číselníka 1.3.158.00165387.100.10.37</w:t>
            </w:r>
          </w:p>
        </w:tc>
      </w:tr>
      <w:tr w:rsidR="00B02F12" w:rsidRPr="00D95A9D" w14:paraId="64B43AD1" w14:textId="77777777" w:rsidTr="117526A5">
        <w:trPr>
          <w:trHeight w:val="410"/>
        </w:trPr>
        <w:tc>
          <w:tcPr>
            <w:tcW w:w="2183" w:type="dxa"/>
            <w:tcBorders>
              <w:top w:val="single" w:sz="4" w:space="0" w:color="auto"/>
              <w:left w:val="single" w:sz="4" w:space="0" w:color="auto"/>
              <w:bottom w:val="single" w:sz="4" w:space="0" w:color="auto"/>
              <w:right w:val="single" w:sz="4" w:space="0" w:color="auto"/>
            </w:tcBorders>
          </w:tcPr>
          <w:p w14:paraId="57C5960F" w14:textId="77777777" w:rsidR="00B02F12" w:rsidRPr="00D95A9D" w:rsidRDefault="4B1F096C" w:rsidP="4B1F096C">
            <w:pPr>
              <w:rPr>
                <w:sz w:val="18"/>
                <w:szCs w:val="18"/>
              </w:rPr>
            </w:pPr>
            <w:r w:rsidRPr="00D95A9D">
              <w:rPr>
                <w:sz w:val="18"/>
                <w:szCs w:val="18"/>
              </w:rPr>
              <w:t>Odborné zameranie</w:t>
            </w:r>
            <w:r w:rsidR="10BBE82C" w:rsidRPr="00D95A9D">
              <w:br/>
            </w:r>
            <w:r w:rsidRPr="00D95A9D">
              <w:rPr>
                <w:sz w:val="18"/>
                <w:szCs w:val="18"/>
              </w:rPr>
              <w:t>(OnV.3)</w:t>
            </w:r>
          </w:p>
        </w:tc>
        <w:tc>
          <w:tcPr>
            <w:tcW w:w="7315" w:type="dxa"/>
            <w:tcBorders>
              <w:top w:val="single" w:sz="4" w:space="0" w:color="auto"/>
              <w:left w:val="single" w:sz="4" w:space="0" w:color="auto"/>
              <w:bottom w:val="single" w:sz="4" w:space="0" w:color="auto"/>
              <w:right w:val="single" w:sz="4" w:space="0" w:color="auto"/>
            </w:tcBorders>
          </w:tcPr>
          <w:p w14:paraId="521AAEE4" w14:textId="77777777" w:rsidR="00B02F12" w:rsidRPr="00D95A9D" w:rsidRDefault="005664BB" w:rsidP="4B1F096C">
            <w:pPr>
              <w:rPr>
                <w:sz w:val="18"/>
                <w:szCs w:val="18"/>
              </w:rPr>
            </w:pPr>
            <w:r w:rsidRPr="00D95A9D">
              <w:rPr>
                <w:sz w:val="18"/>
                <w:szCs w:val="18"/>
              </w:rPr>
              <w:t>Odborné zameranie útvaru, ktorému je odporúčanie na vyšetrenie zasielané. Hodnota je napĺňaná z číselníka 1.3.158.00165387.100.10.39</w:t>
            </w:r>
          </w:p>
        </w:tc>
      </w:tr>
      <w:tr w:rsidR="00B02F12" w:rsidRPr="00D95A9D" w14:paraId="1B378FFD" w14:textId="77777777" w:rsidTr="117526A5">
        <w:trPr>
          <w:trHeight w:val="490"/>
        </w:trPr>
        <w:tc>
          <w:tcPr>
            <w:tcW w:w="2183" w:type="dxa"/>
            <w:tcBorders>
              <w:top w:val="single" w:sz="4" w:space="0" w:color="auto"/>
              <w:left w:val="single" w:sz="4" w:space="0" w:color="auto"/>
              <w:bottom w:val="single" w:sz="4" w:space="0" w:color="auto"/>
              <w:right w:val="single" w:sz="4" w:space="0" w:color="auto"/>
            </w:tcBorders>
          </w:tcPr>
          <w:p w14:paraId="71414388" w14:textId="77777777" w:rsidR="00B02F12" w:rsidRPr="00D95A9D" w:rsidRDefault="4B1F096C" w:rsidP="4B1F096C">
            <w:pPr>
              <w:rPr>
                <w:sz w:val="18"/>
                <w:szCs w:val="18"/>
              </w:rPr>
            </w:pPr>
            <w:r w:rsidRPr="00D95A9D">
              <w:rPr>
                <w:sz w:val="18"/>
                <w:szCs w:val="18"/>
              </w:rPr>
              <w:t>Vyšetrovaný orgán</w:t>
            </w:r>
          </w:p>
          <w:p w14:paraId="6FC8AFEA" w14:textId="77777777" w:rsidR="00B02F12" w:rsidRPr="00D95A9D" w:rsidRDefault="4B1F096C" w:rsidP="4B1F096C">
            <w:pPr>
              <w:rPr>
                <w:sz w:val="18"/>
                <w:szCs w:val="18"/>
              </w:rPr>
            </w:pPr>
            <w:r w:rsidRPr="00D95A9D">
              <w:rPr>
                <w:sz w:val="18"/>
                <w:szCs w:val="18"/>
              </w:rPr>
              <w:t>(OnV.4)</w:t>
            </w:r>
          </w:p>
        </w:tc>
        <w:tc>
          <w:tcPr>
            <w:tcW w:w="7315" w:type="dxa"/>
            <w:tcBorders>
              <w:top w:val="single" w:sz="4" w:space="0" w:color="auto"/>
              <w:left w:val="single" w:sz="4" w:space="0" w:color="auto"/>
              <w:bottom w:val="single" w:sz="4" w:space="0" w:color="auto"/>
              <w:right w:val="single" w:sz="4" w:space="0" w:color="auto"/>
            </w:tcBorders>
          </w:tcPr>
          <w:p w14:paraId="0111996D" w14:textId="42FAD8FD" w:rsidR="000B6994" w:rsidRPr="00D95A9D" w:rsidRDefault="005664BB" w:rsidP="117526A5">
            <w:r w:rsidRPr="117526A5">
              <w:rPr>
                <w:sz w:val="18"/>
                <w:szCs w:val="18"/>
              </w:rPr>
              <w:t xml:space="preserve">Orgán resp. oblasť tela, ktorá má byť vyšetrená v rámci žiadanky na zobrazovacie vyšetrenie. Využíva sa len pre účely žiadanky na zobrazovacie vyšetrenie. </w:t>
            </w:r>
            <w:r w:rsidR="31064A3A" w:rsidRPr="00610721">
              <w:rPr>
                <w:sz w:val="18"/>
                <w:szCs w:val="18"/>
                <w:highlight w:val="yellow"/>
              </w:rPr>
              <w:t xml:space="preserve">Doplnenie položky </w:t>
            </w:r>
            <w:r w:rsidR="00610721" w:rsidRPr="00610721">
              <w:rPr>
                <w:sz w:val="18"/>
                <w:szCs w:val="18"/>
                <w:highlight w:val="yellow"/>
              </w:rPr>
              <w:t xml:space="preserve">s uvádzaním </w:t>
            </w:r>
            <w:r w:rsidR="31064A3A" w:rsidRPr="00610721">
              <w:rPr>
                <w:sz w:val="18"/>
                <w:szCs w:val="18"/>
                <w:highlight w:val="yellow"/>
              </w:rPr>
              <w:t>hodnoty z</w:t>
            </w:r>
            <w:r w:rsidR="040FC22D" w:rsidRPr="00610721">
              <w:rPr>
                <w:sz w:val="18"/>
                <w:szCs w:val="18"/>
                <w:highlight w:val="yellow"/>
              </w:rPr>
              <w:t xml:space="preserve"> číselníka </w:t>
            </w:r>
            <w:r w:rsidR="674216C1" w:rsidRPr="00610721">
              <w:rPr>
                <w:rFonts w:eastAsia="Arial" w:cs="Arial"/>
                <w:sz w:val="18"/>
                <w:szCs w:val="18"/>
                <w:highlight w:val="yellow"/>
                <w:u w:val="single"/>
              </w:rPr>
              <w:t>OID 1.3.158.00165387.100.10.115.</w:t>
            </w:r>
          </w:p>
        </w:tc>
      </w:tr>
      <w:tr w:rsidR="000B6994" w:rsidRPr="00D95A9D" w14:paraId="20E68E52" w14:textId="77777777" w:rsidTr="117526A5">
        <w:trPr>
          <w:trHeight w:val="838"/>
        </w:trPr>
        <w:tc>
          <w:tcPr>
            <w:tcW w:w="2183" w:type="dxa"/>
            <w:tcBorders>
              <w:top w:val="single" w:sz="4" w:space="0" w:color="auto"/>
              <w:left w:val="single" w:sz="4" w:space="0" w:color="auto"/>
              <w:bottom w:val="single" w:sz="4" w:space="0" w:color="auto"/>
              <w:right w:val="single" w:sz="4" w:space="0" w:color="auto"/>
            </w:tcBorders>
            <w:vAlign w:val="center"/>
          </w:tcPr>
          <w:p w14:paraId="3D9BA8E4" w14:textId="77777777" w:rsidR="000B6994" w:rsidRPr="00D95A9D" w:rsidRDefault="4B1F096C" w:rsidP="4B1F096C">
            <w:pPr>
              <w:rPr>
                <w:sz w:val="18"/>
                <w:szCs w:val="18"/>
              </w:rPr>
            </w:pPr>
            <w:r w:rsidRPr="00D95A9D">
              <w:rPr>
                <w:sz w:val="18"/>
                <w:szCs w:val="18"/>
              </w:rPr>
              <w:t>Modalita zobrazovacieho vyšetrenia</w:t>
            </w:r>
          </w:p>
          <w:p w14:paraId="17AAF8DA" w14:textId="77777777" w:rsidR="000B6994" w:rsidRPr="00D95A9D" w:rsidRDefault="4B1F096C" w:rsidP="4B1F096C">
            <w:pPr>
              <w:rPr>
                <w:sz w:val="18"/>
                <w:szCs w:val="18"/>
              </w:rPr>
            </w:pPr>
            <w:r w:rsidRPr="00D95A9D">
              <w:rPr>
                <w:sz w:val="18"/>
                <w:szCs w:val="18"/>
              </w:rPr>
              <w:t>(OnV.5)</w:t>
            </w:r>
          </w:p>
        </w:tc>
        <w:tc>
          <w:tcPr>
            <w:tcW w:w="7315" w:type="dxa"/>
            <w:tcBorders>
              <w:top w:val="single" w:sz="4" w:space="0" w:color="auto"/>
              <w:left w:val="single" w:sz="4" w:space="0" w:color="auto"/>
              <w:bottom w:val="single" w:sz="4" w:space="0" w:color="auto"/>
              <w:right w:val="single" w:sz="4" w:space="0" w:color="auto"/>
            </w:tcBorders>
            <w:vAlign w:val="center"/>
          </w:tcPr>
          <w:p w14:paraId="1519800A" w14:textId="77777777" w:rsidR="005664BB" w:rsidRPr="00D95A9D" w:rsidRDefault="005664BB" w:rsidP="005664BB">
            <w:pPr>
              <w:rPr>
                <w:sz w:val="18"/>
                <w:szCs w:val="18"/>
              </w:rPr>
            </w:pPr>
            <w:r w:rsidRPr="00D95A9D">
              <w:rPr>
                <w:sz w:val="18"/>
                <w:szCs w:val="18"/>
              </w:rPr>
              <w:t>Kód modality zobrazovacieho vyšetrenia.</w:t>
            </w:r>
          </w:p>
          <w:p w14:paraId="0E51C5FE" w14:textId="77777777" w:rsidR="005664BB" w:rsidRPr="00D95A9D" w:rsidRDefault="005664BB" w:rsidP="005664BB">
            <w:pPr>
              <w:rPr>
                <w:sz w:val="18"/>
                <w:szCs w:val="18"/>
              </w:rPr>
            </w:pPr>
            <w:r w:rsidRPr="00D95A9D">
              <w:rPr>
                <w:sz w:val="18"/>
                <w:szCs w:val="18"/>
              </w:rPr>
              <w:t>CT; RTG; NMR; MRI; SPECT; PET; ECG; EEG; US; MEG; DSA; NIRS; OCT'; EIT; ...</w:t>
            </w:r>
          </w:p>
          <w:p w14:paraId="72256A40" w14:textId="77777777" w:rsidR="005664BB" w:rsidRPr="00D95A9D" w:rsidRDefault="005664BB" w:rsidP="005664BB">
            <w:pPr>
              <w:rPr>
                <w:sz w:val="18"/>
                <w:szCs w:val="18"/>
              </w:rPr>
            </w:pPr>
          </w:p>
          <w:p w14:paraId="206A164F" w14:textId="77777777" w:rsidR="000B6994" w:rsidRPr="00D95A9D" w:rsidRDefault="4B1F096C" w:rsidP="4B1F096C">
            <w:pPr>
              <w:rPr>
                <w:sz w:val="18"/>
                <w:szCs w:val="18"/>
              </w:rPr>
            </w:pPr>
            <w:r w:rsidRPr="00D95A9D">
              <w:rPr>
                <w:sz w:val="18"/>
                <w:szCs w:val="18"/>
              </w:rPr>
              <w:t>Slúži pre zaznamenania modalitu zobrazovacieho vyšetrenia pre rádiológiu, aby bolo možné rozdelenie žiadaniek podľa potrebného pracoviska. Vyplním modality sa zabezpečí aby MR nevidelo žiadanky, ktoré boli vytvorené pre potreby CT</w:t>
            </w:r>
          </w:p>
        </w:tc>
      </w:tr>
      <w:tr w:rsidR="000B6994" w:rsidRPr="00D95A9D" w14:paraId="75AB09AE" w14:textId="77777777" w:rsidTr="117526A5">
        <w:trPr>
          <w:trHeight w:val="1449"/>
        </w:trPr>
        <w:tc>
          <w:tcPr>
            <w:tcW w:w="2183" w:type="dxa"/>
            <w:tcBorders>
              <w:top w:val="single" w:sz="4" w:space="0" w:color="auto"/>
              <w:left w:val="single" w:sz="4" w:space="0" w:color="auto"/>
              <w:bottom w:val="single" w:sz="4" w:space="0" w:color="auto"/>
              <w:right w:val="single" w:sz="4" w:space="0" w:color="auto"/>
            </w:tcBorders>
          </w:tcPr>
          <w:p w14:paraId="47EEAD6A" w14:textId="77777777" w:rsidR="000B6994" w:rsidRPr="00D95A9D" w:rsidRDefault="4B1F096C" w:rsidP="4B1F096C">
            <w:pPr>
              <w:rPr>
                <w:sz w:val="18"/>
                <w:szCs w:val="18"/>
              </w:rPr>
            </w:pPr>
            <w:r w:rsidRPr="00D95A9D">
              <w:rPr>
                <w:sz w:val="18"/>
                <w:szCs w:val="18"/>
              </w:rPr>
              <w:t>Požadované vyšetrenie</w:t>
            </w:r>
            <w:r w:rsidR="10BBE82C" w:rsidRPr="00D95A9D">
              <w:br/>
            </w:r>
            <w:r w:rsidRPr="00D95A9D">
              <w:rPr>
                <w:sz w:val="18"/>
                <w:szCs w:val="18"/>
              </w:rPr>
              <w:t>(OnV.6)</w:t>
            </w:r>
          </w:p>
        </w:tc>
        <w:tc>
          <w:tcPr>
            <w:tcW w:w="7315" w:type="dxa"/>
            <w:tcBorders>
              <w:top w:val="single" w:sz="4" w:space="0" w:color="auto"/>
              <w:left w:val="single" w:sz="4" w:space="0" w:color="auto"/>
              <w:bottom w:val="single" w:sz="4" w:space="0" w:color="auto"/>
              <w:right w:val="single" w:sz="4" w:space="0" w:color="auto"/>
            </w:tcBorders>
          </w:tcPr>
          <w:p w14:paraId="2A7F9C3E" w14:textId="77777777" w:rsidR="000B6994" w:rsidRPr="00D95A9D" w:rsidRDefault="005664BB" w:rsidP="4B1F096C">
            <w:pPr>
              <w:rPr>
                <w:sz w:val="18"/>
                <w:szCs w:val="18"/>
              </w:rPr>
            </w:pPr>
            <w:r w:rsidRPr="00D95A9D">
              <w:rPr>
                <w:sz w:val="18"/>
                <w:szCs w:val="18"/>
              </w:rPr>
              <w:t>Voľným textom definovaný popis požiadavky na odporúčané vyšetrenie. Lekár ho využíva pre sumarizáciu potrebných výsledkov pre iného lekára. V prípade, že lekár nemá možnosť zosumarizovať požiadavky je uvádzaná štandardná formulácia " Prosím o vyšetrenie". V tomto prípade by však mal byť priradený "extrakt".</w:t>
            </w:r>
          </w:p>
          <w:p w14:paraId="7C99BD1A" w14:textId="77777777" w:rsidR="000B6994" w:rsidRPr="00D95A9D" w:rsidRDefault="000B6994" w:rsidP="4B1F096C">
            <w:pPr>
              <w:rPr>
                <w:sz w:val="18"/>
                <w:szCs w:val="18"/>
                <w:u w:val="single"/>
              </w:rPr>
            </w:pPr>
            <w:r w:rsidRPr="00D95A9D">
              <w:br/>
            </w:r>
            <w:r w:rsidR="4B1F096C" w:rsidRPr="00D95A9D">
              <w:rPr>
                <w:sz w:val="18"/>
                <w:szCs w:val="18"/>
                <w:u w:val="single"/>
              </w:rPr>
              <w:t xml:space="preserve">Odporúčanie: </w:t>
            </w:r>
          </w:p>
          <w:p w14:paraId="30F892B2" w14:textId="77777777" w:rsidR="000B6994" w:rsidRPr="00D95A9D" w:rsidRDefault="4B1F096C" w:rsidP="4B1F096C">
            <w:pPr>
              <w:pStyle w:val="Odsekzoznamu"/>
              <w:numPr>
                <w:ilvl w:val="0"/>
                <w:numId w:val="3"/>
              </w:numPr>
              <w:rPr>
                <w:sz w:val="18"/>
                <w:szCs w:val="18"/>
              </w:rPr>
            </w:pPr>
            <w:r w:rsidRPr="00D95A9D">
              <w:rPr>
                <w:sz w:val="18"/>
                <w:szCs w:val="18"/>
              </w:rPr>
              <w:t xml:space="preserve">Atribút je vytvorený lekárom a mal by sumarizovať požadované vyšetrenia ako aj ich dôvod </w:t>
            </w:r>
          </w:p>
          <w:p w14:paraId="4B208111" w14:textId="77777777" w:rsidR="000B6994" w:rsidRPr="00D95A9D" w:rsidRDefault="34661EDB" w:rsidP="34661EDB">
            <w:pPr>
              <w:pStyle w:val="Odsekzoznamu"/>
              <w:numPr>
                <w:ilvl w:val="0"/>
                <w:numId w:val="3"/>
              </w:numPr>
              <w:rPr>
                <w:sz w:val="18"/>
                <w:szCs w:val="18"/>
              </w:rPr>
            </w:pPr>
            <w:r w:rsidRPr="00D95A9D">
              <w:rPr>
                <w:sz w:val="18"/>
                <w:szCs w:val="18"/>
              </w:rPr>
              <w:t xml:space="preserve">V prípade, že existujú iné atribúty, ktoré sú u PZS evidované v rámci žiadanky/ výmenného lístka, sú atribúty uvedené ako plain text v požadovanom vyšetrení </w:t>
            </w:r>
          </w:p>
          <w:p w14:paraId="3904512D" w14:textId="77777777" w:rsidR="000B6994" w:rsidRPr="00D95A9D" w:rsidRDefault="4B1F096C" w:rsidP="4B1F096C">
            <w:pPr>
              <w:pStyle w:val="Odsekzoznamu"/>
              <w:numPr>
                <w:ilvl w:val="0"/>
                <w:numId w:val="3"/>
              </w:numPr>
              <w:rPr>
                <w:sz w:val="18"/>
                <w:szCs w:val="18"/>
              </w:rPr>
            </w:pPr>
            <w:r w:rsidRPr="00D95A9D">
              <w:rPr>
                <w:sz w:val="18"/>
                <w:szCs w:val="18"/>
              </w:rPr>
              <w:t>V prípade, že bol použitý extrakt, je možné zaevidovať len informáciu „prosím o vykonanie vyšetrenia“</w:t>
            </w:r>
          </w:p>
        </w:tc>
      </w:tr>
      <w:tr w:rsidR="000B6994" w:rsidRPr="00D95A9D" w14:paraId="284928CF" w14:textId="77777777" w:rsidTr="117526A5">
        <w:trPr>
          <w:trHeight w:val="684"/>
        </w:trPr>
        <w:tc>
          <w:tcPr>
            <w:tcW w:w="2183" w:type="dxa"/>
            <w:tcBorders>
              <w:top w:val="single" w:sz="4" w:space="0" w:color="auto"/>
              <w:left w:val="single" w:sz="4" w:space="0" w:color="auto"/>
              <w:bottom w:val="single" w:sz="4" w:space="0" w:color="auto"/>
              <w:right w:val="single" w:sz="4" w:space="0" w:color="auto"/>
            </w:tcBorders>
            <w:vAlign w:val="center"/>
          </w:tcPr>
          <w:p w14:paraId="3D9F4C5A" w14:textId="77777777" w:rsidR="000B6994" w:rsidRPr="00D95A9D" w:rsidRDefault="4B1F096C" w:rsidP="4B1F096C">
            <w:pPr>
              <w:rPr>
                <w:sz w:val="18"/>
                <w:szCs w:val="18"/>
              </w:rPr>
            </w:pPr>
            <w:r w:rsidRPr="00D95A9D">
              <w:rPr>
                <w:sz w:val="18"/>
                <w:szCs w:val="18"/>
              </w:rPr>
              <w:t>Diagnóza</w:t>
            </w:r>
            <w:r w:rsidR="10BBE82C" w:rsidRPr="00D95A9D">
              <w:br/>
            </w:r>
            <w:r w:rsidRPr="00D95A9D">
              <w:rPr>
                <w:sz w:val="18"/>
                <w:szCs w:val="18"/>
              </w:rPr>
              <w:t>(OnV.7.)</w:t>
            </w:r>
          </w:p>
        </w:tc>
        <w:tc>
          <w:tcPr>
            <w:tcW w:w="7315" w:type="dxa"/>
            <w:tcBorders>
              <w:top w:val="single" w:sz="4" w:space="0" w:color="auto"/>
              <w:left w:val="single" w:sz="4" w:space="0" w:color="auto"/>
              <w:bottom w:val="single" w:sz="4" w:space="0" w:color="auto"/>
              <w:right w:val="single" w:sz="4" w:space="0" w:color="auto"/>
            </w:tcBorders>
            <w:vAlign w:val="center"/>
          </w:tcPr>
          <w:p w14:paraId="2340E127" w14:textId="77777777" w:rsidR="000B6994" w:rsidRPr="00D95A9D" w:rsidRDefault="005664BB" w:rsidP="4B1F096C">
            <w:pPr>
              <w:rPr>
                <w:sz w:val="18"/>
                <w:szCs w:val="18"/>
              </w:rPr>
            </w:pPr>
            <w:r w:rsidRPr="00D95A9D">
              <w:rPr>
                <w:sz w:val="18"/>
                <w:szCs w:val="18"/>
              </w:rPr>
              <w:t>Diagnóza, kvôli ktorej je pacient odosielaný na vyšetrenie. Môže byť totožná s diagnostickým záverom alebo ju môže lekár určiť individuálne v prípade potreby.</w:t>
            </w:r>
          </w:p>
          <w:p w14:paraId="0B0A6173" w14:textId="77777777" w:rsidR="000B6994" w:rsidRPr="00D95A9D" w:rsidRDefault="00A10E40" w:rsidP="4B1F096C">
            <w:pPr>
              <w:rPr>
                <w:sz w:val="18"/>
                <w:szCs w:val="18"/>
              </w:rPr>
            </w:pPr>
            <w:hyperlink w:anchor="_Diagnóza" w:history="1">
              <w:r w:rsidR="4B1F096C" w:rsidRPr="00D95A9D">
                <w:rPr>
                  <w:rStyle w:val="Hypertextovprepojenie"/>
                  <w:sz w:val="18"/>
                  <w:szCs w:val="18"/>
                </w:rPr>
                <w:t>CEN-EN13606-CLUSTER.Diagnoza.v1</w:t>
              </w:r>
            </w:hyperlink>
          </w:p>
        </w:tc>
      </w:tr>
      <w:tr w:rsidR="000B6994" w:rsidRPr="00D95A9D" w14:paraId="037BF6CE" w14:textId="77777777" w:rsidTr="117526A5">
        <w:trPr>
          <w:trHeight w:val="771"/>
        </w:trPr>
        <w:tc>
          <w:tcPr>
            <w:tcW w:w="2183" w:type="dxa"/>
            <w:tcBorders>
              <w:top w:val="single" w:sz="4" w:space="0" w:color="auto"/>
              <w:left w:val="single" w:sz="4" w:space="0" w:color="auto"/>
              <w:bottom w:val="single" w:sz="4" w:space="0" w:color="auto"/>
              <w:right w:val="single" w:sz="4" w:space="0" w:color="auto"/>
            </w:tcBorders>
          </w:tcPr>
          <w:p w14:paraId="19AF513D" w14:textId="77777777" w:rsidR="000B6994" w:rsidRPr="00D95A9D" w:rsidRDefault="4B1F096C" w:rsidP="4B1F096C">
            <w:pPr>
              <w:rPr>
                <w:sz w:val="18"/>
                <w:szCs w:val="18"/>
              </w:rPr>
            </w:pPr>
            <w:r w:rsidRPr="00D95A9D">
              <w:rPr>
                <w:sz w:val="18"/>
                <w:szCs w:val="18"/>
              </w:rPr>
              <w:t>Urgentnosť výmenného lístku</w:t>
            </w:r>
            <w:r w:rsidR="10BBE82C" w:rsidRPr="00D95A9D">
              <w:br/>
            </w:r>
            <w:r w:rsidRPr="00D95A9D">
              <w:rPr>
                <w:sz w:val="18"/>
                <w:szCs w:val="18"/>
              </w:rPr>
              <w:t>(OnV.8)</w:t>
            </w:r>
          </w:p>
        </w:tc>
        <w:tc>
          <w:tcPr>
            <w:tcW w:w="7315" w:type="dxa"/>
            <w:tcBorders>
              <w:top w:val="single" w:sz="4" w:space="0" w:color="auto"/>
              <w:left w:val="single" w:sz="4" w:space="0" w:color="auto"/>
              <w:bottom w:val="single" w:sz="4" w:space="0" w:color="auto"/>
              <w:right w:val="single" w:sz="4" w:space="0" w:color="auto"/>
            </w:tcBorders>
          </w:tcPr>
          <w:p w14:paraId="75CC41EF" w14:textId="77777777" w:rsidR="005664BB" w:rsidRPr="00D95A9D" w:rsidRDefault="005664BB" w:rsidP="005664BB">
            <w:pPr>
              <w:rPr>
                <w:sz w:val="18"/>
                <w:szCs w:val="18"/>
              </w:rPr>
            </w:pPr>
            <w:r w:rsidRPr="00D95A9D">
              <w:rPr>
                <w:sz w:val="18"/>
                <w:szCs w:val="18"/>
              </w:rPr>
              <w:t>Urgentnosť výmenného lístku. Číselník, obsahujúci stupne urgentnosti resp. naliehavosti vyšetrenia požadovaného prostredníctvom výmenného lístku.</w:t>
            </w:r>
          </w:p>
          <w:p w14:paraId="380A778B" w14:textId="77777777" w:rsidR="005664BB" w:rsidRPr="00D95A9D" w:rsidRDefault="005664BB" w:rsidP="005664BB">
            <w:pPr>
              <w:rPr>
                <w:sz w:val="18"/>
                <w:szCs w:val="18"/>
              </w:rPr>
            </w:pPr>
          </w:p>
          <w:p w14:paraId="0498E3F2" w14:textId="77777777" w:rsidR="005664BB" w:rsidRPr="00D95A9D" w:rsidRDefault="005664BB" w:rsidP="005664BB">
            <w:pPr>
              <w:rPr>
                <w:sz w:val="18"/>
                <w:szCs w:val="18"/>
              </w:rPr>
            </w:pPr>
            <w:r w:rsidRPr="00D95A9D">
              <w:rPr>
                <w:sz w:val="18"/>
                <w:szCs w:val="18"/>
              </w:rPr>
              <w:t xml:space="preserve">Predpokladaný obsah: </w:t>
            </w:r>
          </w:p>
          <w:p w14:paraId="786D6339" w14:textId="77777777" w:rsidR="005664BB" w:rsidRPr="00D95A9D" w:rsidRDefault="005664BB" w:rsidP="005664BB">
            <w:pPr>
              <w:rPr>
                <w:sz w:val="18"/>
                <w:szCs w:val="18"/>
              </w:rPr>
            </w:pPr>
            <w:r w:rsidRPr="00D95A9D">
              <w:rPr>
                <w:sz w:val="18"/>
                <w:szCs w:val="18"/>
              </w:rPr>
              <w:t>- bežné</w:t>
            </w:r>
          </w:p>
          <w:p w14:paraId="17847746" w14:textId="77777777" w:rsidR="005664BB" w:rsidRPr="00D95A9D" w:rsidRDefault="005664BB" w:rsidP="005664BB">
            <w:pPr>
              <w:rPr>
                <w:sz w:val="18"/>
                <w:szCs w:val="18"/>
              </w:rPr>
            </w:pPr>
            <w:r w:rsidRPr="00D95A9D">
              <w:rPr>
                <w:sz w:val="18"/>
                <w:szCs w:val="18"/>
              </w:rPr>
              <w:t>- urgentné</w:t>
            </w:r>
          </w:p>
          <w:p w14:paraId="4FE06BC1" w14:textId="77777777" w:rsidR="005664BB" w:rsidRPr="00D95A9D" w:rsidRDefault="005664BB" w:rsidP="005664BB">
            <w:pPr>
              <w:rPr>
                <w:sz w:val="18"/>
                <w:szCs w:val="18"/>
              </w:rPr>
            </w:pPr>
          </w:p>
          <w:p w14:paraId="6F92B536" w14:textId="77777777" w:rsidR="000B6994" w:rsidRPr="00D95A9D" w:rsidRDefault="4B1F096C" w:rsidP="4B1F096C">
            <w:pPr>
              <w:rPr>
                <w:sz w:val="18"/>
                <w:szCs w:val="18"/>
              </w:rPr>
            </w:pPr>
            <w:r w:rsidRPr="00D95A9D">
              <w:rPr>
                <w:sz w:val="18"/>
                <w:szCs w:val="18"/>
              </w:rPr>
              <w:t xml:space="preserve">Stanovuje urgentnosť výmenného lístku, ktorý súvisí s atribútmi „ popisom“ pacienta ako aj finálneho „diagnostického záveru“. </w:t>
            </w:r>
          </w:p>
          <w:p w14:paraId="6A3EBA3F" w14:textId="77777777" w:rsidR="000B6994" w:rsidRPr="00D95A9D" w:rsidRDefault="4B1F096C" w:rsidP="4B1F096C">
            <w:pPr>
              <w:rPr>
                <w:sz w:val="18"/>
                <w:szCs w:val="18"/>
              </w:rPr>
            </w:pPr>
            <w:r w:rsidRPr="00D95A9D">
              <w:rPr>
                <w:sz w:val="18"/>
                <w:szCs w:val="18"/>
              </w:rPr>
              <w:t>OID: 1.3.158.00165387.100.10.123</w:t>
            </w:r>
          </w:p>
        </w:tc>
      </w:tr>
      <w:tr w:rsidR="000B6994" w:rsidRPr="00D95A9D" w14:paraId="4D14E1CC" w14:textId="77777777" w:rsidTr="117526A5">
        <w:trPr>
          <w:trHeight w:val="710"/>
        </w:trPr>
        <w:tc>
          <w:tcPr>
            <w:tcW w:w="2183" w:type="dxa"/>
            <w:tcBorders>
              <w:top w:val="single" w:sz="4" w:space="0" w:color="auto"/>
              <w:left w:val="single" w:sz="4" w:space="0" w:color="auto"/>
              <w:bottom w:val="single" w:sz="4" w:space="0" w:color="auto"/>
              <w:right w:val="single" w:sz="4" w:space="0" w:color="auto"/>
            </w:tcBorders>
          </w:tcPr>
          <w:p w14:paraId="45B7F03D" w14:textId="77777777" w:rsidR="000B6994" w:rsidRPr="00D95A9D" w:rsidRDefault="4B1F096C" w:rsidP="4B1F096C">
            <w:pPr>
              <w:rPr>
                <w:sz w:val="18"/>
                <w:szCs w:val="18"/>
              </w:rPr>
            </w:pPr>
            <w:r w:rsidRPr="00D95A9D">
              <w:rPr>
                <w:sz w:val="18"/>
                <w:szCs w:val="18"/>
              </w:rPr>
              <w:lastRenderedPageBreak/>
              <w:t>Informácia pre pacienta</w:t>
            </w:r>
            <w:r w:rsidR="10BBE82C" w:rsidRPr="00D95A9D">
              <w:br/>
            </w:r>
            <w:r w:rsidRPr="00D95A9D">
              <w:rPr>
                <w:sz w:val="18"/>
                <w:szCs w:val="18"/>
              </w:rPr>
              <w:t>(OnV.9)</w:t>
            </w:r>
          </w:p>
        </w:tc>
        <w:tc>
          <w:tcPr>
            <w:tcW w:w="7315" w:type="dxa"/>
            <w:tcBorders>
              <w:top w:val="single" w:sz="4" w:space="0" w:color="auto"/>
              <w:left w:val="single" w:sz="4" w:space="0" w:color="auto"/>
              <w:bottom w:val="single" w:sz="4" w:space="0" w:color="auto"/>
              <w:right w:val="single" w:sz="4" w:space="0" w:color="auto"/>
            </w:tcBorders>
          </w:tcPr>
          <w:p w14:paraId="3C881EDD" w14:textId="43BA31BF" w:rsidR="000B6994" w:rsidRPr="00D95A9D" w:rsidRDefault="005664BB" w:rsidP="4B1F096C">
            <w:pPr>
              <w:rPr>
                <w:sz w:val="18"/>
                <w:szCs w:val="18"/>
              </w:rPr>
            </w:pPr>
            <w:r w:rsidRPr="00D95A9D">
              <w:rPr>
                <w:sz w:val="18"/>
                <w:szCs w:val="18"/>
              </w:rPr>
              <w:t xml:space="preserve">Informácia </w:t>
            </w:r>
            <w:r w:rsidR="00D95A9D" w:rsidRPr="00D95A9D">
              <w:rPr>
                <w:sz w:val="18"/>
                <w:szCs w:val="18"/>
              </w:rPr>
              <w:t>pre pacienta</w:t>
            </w:r>
            <w:r w:rsidRPr="00D95A9D">
              <w:rPr>
                <w:sz w:val="18"/>
                <w:szCs w:val="18"/>
              </w:rPr>
              <w:t>, aký režim má dodržať pred požadovaným vyšetrením (napr. vyšetrenie nalačno)</w:t>
            </w:r>
          </w:p>
        </w:tc>
      </w:tr>
      <w:tr w:rsidR="000B6994" w:rsidRPr="00D95A9D" w14:paraId="5B19EC29" w14:textId="77777777" w:rsidTr="117526A5">
        <w:trPr>
          <w:trHeight w:val="566"/>
        </w:trPr>
        <w:tc>
          <w:tcPr>
            <w:tcW w:w="2183" w:type="dxa"/>
            <w:tcBorders>
              <w:top w:val="single" w:sz="4" w:space="0" w:color="auto"/>
              <w:left w:val="single" w:sz="4" w:space="0" w:color="auto"/>
              <w:bottom w:val="single" w:sz="4" w:space="0" w:color="auto"/>
              <w:right w:val="single" w:sz="4" w:space="0" w:color="auto"/>
            </w:tcBorders>
          </w:tcPr>
          <w:p w14:paraId="35271CF6" w14:textId="77777777" w:rsidR="000B6994" w:rsidRPr="00D95A9D" w:rsidRDefault="4B1F096C" w:rsidP="4B1F096C">
            <w:pPr>
              <w:rPr>
                <w:sz w:val="18"/>
                <w:szCs w:val="18"/>
              </w:rPr>
            </w:pPr>
            <w:r w:rsidRPr="00D95A9D">
              <w:rPr>
                <w:sz w:val="18"/>
                <w:szCs w:val="18"/>
              </w:rPr>
              <w:t>Extrakt</w:t>
            </w:r>
            <w:r w:rsidR="10BBE82C" w:rsidRPr="00D95A9D">
              <w:br/>
            </w:r>
            <w:r w:rsidRPr="00D95A9D">
              <w:rPr>
                <w:sz w:val="18"/>
                <w:szCs w:val="18"/>
              </w:rPr>
              <w:t>(OnV.10)</w:t>
            </w:r>
          </w:p>
        </w:tc>
        <w:tc>
          <w:tcPr>
            <w:tcW w:w="7315" w:type="dxa"/>
            <w:tcBorders>
              <w:top w:val="single" w:sz="4" w:space="0" w:color="auto"/>
              <w:left w:val="single" w:sz="4" w:space="0" w:color="auto"/>
              <w:bottom w:val="single" w:sz="4" w:space="0" w:color="auto"/>
              <w:right w:val="single" w:sz="4" w:space="0" w:color="auto"/>
            </w:tcBorders>
          </w:tcPr>
          <w:p w14:paraId="388ED8A4" w14:textId="77777777" w:rsidR="000B6994" w:rsidRPr="00D95A9D" w:rsidRDefault="005664BB" w:rsidP="4B1F096C">
            <w:pPr>
              <w:rPr>
                <w:sz w:val="18"/>
                <w:szCs w:val="18"/>
              </w:rPr>
            </w:pPr>
            <w:r w:rsidRPr="00D95A9D">
              <w:rPr>
                <w:sz w:val="18"/>
                <w:szCs w:val="18"/>
              </w:rPr>
              <w:t xml:space="preserve">Do extraktu je možné vložiť záznamy pacienta, ktoré súvisia s požadovaným vyšetrením. </w:t>
            </w:r>
          </w:p>
        </w:tc>
      </w:tr>
      <w:tr w:rsidR="000B6994" w:rsidRPr="00D95A9D" w14:paraId="4B4FCBB2" w14:textId="77777777" w:rsidTr="117526A5">
        <w:trPr>
          <w:trHeight w:val="514"/>
        </w:trPr>
        <w:tc>
          <w:tcPr>
            <w:tcW w:w="2183" w:type="dxa"/>
            <w:tcBorders>
              <w:top w:val="single" w:sz="4" w:space="0" w:color="auto"/>
              <w:left w:val="single" w:sz="4" w:space="0" w:color="auto"/>
              <w:bottom w:val="single" w:sz="4" w:space="0" w:color="auto"/>
              <w:right w:val="single" w:sz="4" w:space="0" w:color="auto"/>
            </w:tcBorders>
          </w:tcPr>
          <w:p w14:paraId="0C85BFE8" w14:textId="77777777" w:rsidR="000B6994" w:rsidRPr="00D95A9D" w:rsidRDefault="4B1F096C" w:rsidP="4B1F096C">
            <w:pPr>
              <w:rPr>
                <w:sz w:val="18"/>
                <w:szCs w:val="18"/>
              </w:rPr>
            </w:pPr>
            <w:r w:rsidRPr="00D95A9D">
              <w:rPr>
                <w:sz w:val="18"/>
                <w:szCs w:val="18"/>
              </w:rPr>
              <w:t>Zdravotný záznam</w:t>
            </w:r>
            <w:r w:rsidR="10BBE82C" w:rsidRPr="00D95A9D">
              <w:br/>
            </w:r>
            <w:r w:rsidRPr="00D95A9D">
              <w:rPr>
                <w:sz w:val="18"/>
                <w:szCs w:val="18"/>
              </w:rPr>
              <w:t>(OnV.10.1)</w:t>
            </w:r>
          </w:p>
        </w:tc>
        <w:tc>
          <w:tcPr>
            <w:tcW w:w="7315" w:type="dxa"/>
            <w:tcBorders>
              <w:top w:val="single" w:sz="4" w:space="0" w:color="auto"/>
              <w:left w:val="single" w:sz="4" w:space="0" w:color="auto"/>
              <w:bottom w:val="single" w:sz="4" w:space="0" w:color="auto"/>
              <w:right w:val="single" w:sz="4" w:space="0" w:color="auto"/>
            </w:tcBorders>
          </w:tcPr>
          <w:p w14:paraId="021FE70D" w14:textId="669F3E96" w:rsidR="005664BB" w:rsidRPr="00D95A9D" w:rsidRDefault="00D95A9D" w:rsidP="005664BB">
            <w:pPr>
              <w:rPr>
                <w:sz w:val="18"/>
                <w:szCs w:val="18"/>
              </w:rPr>
            </w:pPr>
            <w:r w:rsidRPr="00D95A9D">
              <w:rPr>
                <w:sz w:val="18"/>
                <w:szCs w:val="18"/>
              </w:rPr>
              <w:t>Konkrétny</w:t>
            </w:r>
            <w:r w:rsidR="005664BB" w:rsidRPr="00D95A9D">
              <w:rPr>
                <w:sz w:val="18"/>
                <w:szCs w:val="18"/>
              </w:rPr>
              <w:t xml:space="preserve"> odkaz na existujúci záznam:</w:t>
            </w:r>
          </w:p>
          <w:p w14:paraId="1CEF80F1" w14:textId="77777777" w:rsidR="005664BB" w:rsidRPr="00D95A9D" w:rsidRDefault="005664BB" w:rsidP="005664BB">
            <w:pPr>
              <w:rPr>
                <w:sz w:val="18"/>
                <w:szCs w:val="18"/>
              </w:rPr>
            </w:pPr>
            <w:r w:rsidRPr="00D95A9D">
              <w:rPr>
                <w:sz w:val="18"/>
                <w:szCs w:val="18"/>
              </w:rPr>
              <w:t>- Záznam o zobrazovacom vyšetrení</w:t>
            </w:r>
          </w:p>
          <w:p w14:paraId="2B325F44" w14:textId="77777777" w:rsidR="005664BB" w:rsidRPr="00D95A9D" w:rsidRDefault="005664BB" w:rsidP="005664BB">
            <w:pPr>
              <w:rPr>
                <w:sz w:val="18"/>
                <w:szCs w:val="18"/>
              </w:rPr>
            </w:pPr>
            <w:r w:rsidRPr="00D95A9D">
              <w:rPr>
                <w:sz w:val="18"/>
                <w:szCs w:val="18"/>
              </w:rPr>
              <w:t>- Záznam o odbornom vyšetrení</w:t>
            </w:r>
          </w:p>
          <w:p w14:paraId="467D89A5" w14:textId="741310B3" w:rsidR="005664BB" w:rsidRPr="00D95A9D" w:rsidRDefault="005664BB" w:rsidP="005664BB">
            <w:pPr>
              <w:rPr>
                <w:sz w:val="18"/>
                <w:szCs w:val="18"/>
              </w:rPr>
            </w:pPr>
            <w:r w:rsidRPr="00D95A9D">
              <w:rPr>
                <w:sz w:val="18"/>
                <w:szCs w:val="18"/>
              </w:rPr>
              <w:t xml:space="preserve">- Lekárska </w:t>
            </w:r>
            <w:r w:rsidR="00D95A9D" w:rsidRPr="00D95A9D">
              <w:rPr>
                <w:sz w:val="18"/>
                <w:szCs w:val="18"/>
              </w:rPr>
              <w:t>prepúšťacia</w:t>
            </w:r>
            <w:r w:rsidRPr="00D95A9D">
              <w:rPr>
                <w:sz w:val="18"/>
                <w:szCs w:val="18"/>
              </w:rPr>
              <w:t xml:space="preserve"> správa</w:t>
            </w:r>
          </w:p>
          <w:p w14:paraId="591665E4" w14:textId="77777777" w:rsidR="000B6994" w:rsidRPr="00D95A9D" w:rsidRDefault="005664BB" w:rsidP="005664BB">
            <w:pPr>
              <w:rPr>
                <w:sz w:val="18"/>
                <w:szCs w:val="18"/>
              </w:rPr>
            </w:pPr>
            <w:r w:rsidRPr="00D95A9D">
              <w:rPr>
                <w:sz w:val="18"/>
                <w:szCs w:val="18"/>
              </w:rPr>
              <w:t>- Laboratórny výsledok</w:t>
            </w:r>
          </w:p>
        </w:tc>
      </w:tr>
      <w:tr w:rsidR="000B6994" w:rsidRPr="00D95A9D" w14:paraId="5E16C2C9" w14:textId="77777777" w:rsidTr="117526A5">
        <w:trPr>
          <w:trHeight w:val="538"/>
        </w:trPr>
        <w:tc>
          <w:tcPr>
            <w:tcW w:w="2183" w:type="dxa"/>
            <w:tcBorders>
              <w:top w:val="single" w:sz="4" w:space="0" w:color="auto"/>
              <w:left w:val="single" w:sz="4" w:space="0" w:color="auto"/>
              <w:bottom w:val="single" w:sz="4" w:space="0" w:color="auto"/>
              <w:right w:val="single" w:sz="4" w:space="0" w:color="auto"/>
            </w:tcBorders>
          </w:tcPr>
          <w:p w14:paraId="4F464CC5" w14:textId="77777777" w:rsidR="000B6994" w:rsidRPr="00D95A9D" w:rsidRDefault="34661EDB" w:rsidP="34661EDB">
            <w:pPr>
              <w:rPr>
                <w:sz w:val="18"/>
                <w:szCs w:val="18"/>
              </w:rPr>
            </w:pPr>
            <w:r w:rsidRPr="00D95A9D">
              <w:rPr>
                <w:sz w:val="18"/>
                <w:szCs w:val="18"/>
              </w:rPr>
              <w:t>Potreba sedácie</w:t>
            </w:r>
          </w:p>
          <w:p w14:paraId="56FC0AFD" w14:textId="77777777" w:rsidR="0045224E" w:rsidRPr="00D95A9D" w:rsidRDefault="4B1F096C" w:rsidP="4B1F096C">
            <w:pPr>
              <w:rPr>
                <w:sz w:val="18"/>
                <w:szCs w:val="18"/>
              </w:rPr>
            </w:pPr>
            <w:r w:rsidRPr="00D95A9D">
              <w:rPr>
                <w:sz w:val="18"/>
                <w:szCs w:val="18"/>
              </w:rPr>
              <w:t>(OnV.11)</w:t>
            </w:r>
          </w:p>
        </w:tc>
        <w:tc>
          <w:tcPr>
            <w:tcW w:w="7315" w:type="dxa"/>
            <w:tcBorders>
              <w:top w:val="single" w:sz="4" w:space="0" w:color="auto"/>
              <w:left w:val="single" w:sz="4" w:space="0" w:color="auto"/>
              <w:bottom w:val="single" w:sz="4" w:space="0" w:color="auto"/>
              <w:right w:val="single" w:sz="4" w:space="0" w:color="auto"/>
            </w:tcBorders>
          </w:tcPr>
          <w:p w14:paraId="1E3E7B8E" w14:textId="77777777" w:rsidR="000B6994" w:rsidRPr="00D95A9D" w:rsidRDefault="005664BB" w:rsidP="34661EDB">
            <w:pPr>
              <w:rPr>
                <w:sz w:val="18"/>
                <w:szCs w:val="18"/>
              </w:rPr>
            </w:pPr>
            <w:r w:rsidRPr="00D95A9D">
              <w:rPr>
                <w:sz w:val="18"/>
                <w:szCs w:val="18"/>
              </w:rPr>
              <w:t>Informácia pre vyšetrujúceho lekára o potrebe sedácie pred vyšetrením (v prípade klaustrofóbie, malých detí, nekľudných pacientov a pod.). Využíva sa len pre potreby žiadanky na zobrazovacie vyšetrenie, v iných prípadoch atribút využívaný nie je.</w:t>
            </w:r>
          </w:p>
        </w:tc>
      </w:tr>
      <w:tr w:rsidR="0045224E" w:rsidRPr="00D95A9D" w14:paraId="0D0A70D4" w14:textId="77777777" w:rsidTr="117526A5">
        <w:trPr>
          <w:trHeight w:val="558"/>
        </w:trPr>
        <w:tc>
          <w:tcPr>
            <w:tcW w:w="2183" w:type="dxa"/>
            <w:tcBorders>
              <w:top w:val="single" w:sz="4" w:space="0" w:color="auto"/>
              <w:left w:val="single" w:sz="4" w:space="0" w:color="auto"/>
              <w:bottom w:val="single" w:sz="4" w:space="0" w:color="auto"/>
              <w:right w:val="single" w:sz="4" w:space="0" w:color="auto"/>
            </w:tcBorders>
          </w:tcPr>
          <w:p w14:paraId="2A3B8ECF" w14:textId="77777777" w:rsidR="0045224E" w:rsidRPr="00D95A9D" w:rsidRDefault="4B1F096C" w:rsidP="4B1F096C">
            <w:pPr>
              <w:rPr>
                <w:sz w:val="18"/>
                <w:szCs w:val="18"/>
              </w:rPr>
            </w:pPr>
            <w:r w:rsidRPr="00D95A9D">
              <w:rPr>
                <w:sz w:val="18"/>
                <w:szCs w:val="18"/>
              </w:rPr>
              <w:t>Výsledok</w:t>
            </w:r>
            <w:r w:rsidR="10BBE82C" w:rsidRPr="00D95A9D">
              <w:br/>
            </w:r>
            <w:r w:rsidRPr="00D95A9D">
              <w:rPr>
                <w:sz w:val="18"/>
                <w:szCs w:val="18"/>
              </w:rPr>
              <w:t>(OnV.12)</w:t>
            </w:r>
          </w:p>
        </w:tc>
        <w:tc>
          <w:tcPr>
            <w:tcW w:w="7315" w:type="dxa"/>
            <w:tcBorders>
              <w:top w:val="single" w:sz="4" w:space="0" w:color="auto"/>
              <w:left w:val="single" w:sz="4" w:space="0" w:color="auto"/>
              <w:bottom w:val="single" w:sz="4" w:space="0" w:color="auto"/>
              <w:right w:val="single" w:sz="4" w:space="0" w:color="auto"/>
            </w:tcBorders>
          </w:tcPr>
          <w:p w14:paraId="49E2635B" w14:textId="77777777" w:rsidR="0045224E" w:rsidRPr="00D95A9D" w:rsidRDefault="005664BB" w:rsidP="4B1F096C">
            <w:pPr>
              <w:rPr>
                <w:sz w:val="18"/>
                <w:szCs w:val="18"/>
              </w:rPr>
            </w:pPr>
            <w:r w:rsidRPr="00D95A9D">
              <w:rPr>
                <w:sz w:val="18"/>
                <w:szCs w:val="18"/>
              </w:rPr>
              <w:t>Automaticky napĺňané NZIS. Neslúži na účely zápisu ale len ako odkaz, že k danému "Odporúčaniu na vyšetrenie" existuje zapísaný výsledok z vyšetrenia. (spárovaný výsledok vyšetrenia s výmenným lístkom).</w:t>
            </w:r>
          </w:p>
        </w:tc>
      </w:tr>
      <w:tr w:rsidR="0045224E" w:rsidRPr="00D95A9D" w14:paraId="382E7360" w14:textId="77777777" w:rsidTr="117526A5">
        <w:trPr>
          <w:trHeight w:val="707"/>
        </w:trPr>
        <w:tc>
          <w:tcPr>
            <w:tcW w:w="2183" w:type="dxa"/>
            <w:tcBorders>
              <w:top w:val="single" w:sz="4" w:space="0" w:color="auto"/>
              <w:left w:val="single" w:sz="4" w:space="0" w:color="auto"/>
              <w:bottom w:val="single" w:sz="4" w:space="0" w:color="auto"/>
              <w:right w:val="single" w:sz="4" w:space="0" w:color="auto"/>
            </w:tcBorders>
          </w:tcPr>
          <w:p w14:paraId="64973587" w14:textId="77777777" w:rsidR="0045224E" w:rsidRPr="00D95A9D" w:rsidRDefault="4B1F096C" w:rsidP="4B1F096C">
            <w:pPr>
              <w:rPr>
                <w:sz w:val="18"/>
                <w:szCs w:val="18"/>
              </w:rPr>
            </w:pPr>
            <w:r w:rsidRPr="00D95A9D">
              <w:rPr>
                <w:sz w:val="18"/>
                <w:szCs w:val="18"/>
              </w:rPr>
              <w:t>Zmena stavu záznamu</w:t>
            </w:r>
          </w:p>
          <w:p w14:paraId="17ED64F2" w14:textId="77777777" w:rsidR="0045224E" w:rsidRPr="00D95A9D" w:rsidRDefault="4B1F096C" w:rsidP="4B1F096C">
            <w:pPr>
              <w:rPr>
                <w:sz w:val="18"/>
                <w:szCs w:val="18"/>
              </w:rPr>
            </w:pPr>
            <w:r w:rsidRPr="00D95A9D">
              <w:rPr>
                <w:sz w:val="18"/>
                <w:szCs w:val="18"/>
              </w:rPr>
              <w:t>(OnV.13)</w:t>
            </w:r>
          </w:p>
        </w:tc>
        <w:tc>
          <w:tcPr>
            <w:tcW w:w="7315" w:type="dxa"/>
            <w:tcBorders>
              <w:top w:val="single" w:sz="4" w:space="0" w:color="auto"/>
              <w:left w:val="single" w:sz="4" w:space="0" w:color="auto"/>
              <w:bottom w:val="single" w:sz="4" w:space="0" w:color="auto"/>
              <w:right w:val="single" w:sz="4" w:space="0" w:color="auto"/>
            </w:tcBorders>
          </w:tcPr>
          <w:p w14:paraId="094656C8" w14:textId="77777777" w:rsidR="0045224E" w:rsidRPr="00D95A9D" w:rsidRDefault="005664BB" w:rsidP="4B1F096C">
            <w:pPr>
              <w:rPr>
                <w:sz w:val="18"/>
                <w:szCs w:val="18"/>
              </w:rPr>
            </w:pPr>
            <w:r w:rsidRPr="00D95A9D">
              <w:rPr>
                <w:sz w:val="18"/>
                <w:szCs w:val="18"/>
              </w:rPr>
              <w:t xml:space="preserve">Definuje štruktúru auditných informácií o zmene stavu záznamu. Slúži len pre čítacie služby v prípade, že daný záznam bol editovaný lekárom (potvrdil klinický záver/ vykonal storno záznamu) </w:t>
            </w:r>
          </w:p>
          <w:p w14:paraId="6A7BF957" w14:textId="77777777" w:rsidR="00F55B65" w:rsidRPr="00D95A9D" w:rsidRDefault="4B1F096C" w:rsidP="4B1F096C">
            <w:pPr>
              <w:rPr>
                <w:sz w:val="18"/>
                <w:szCs w:val="18"/>
              </w:rPr>
            </w:pPr>
            <w:r w:rsidRPr="00D95A9D">
              <w:rPr>
                <w:sz w:val="18"/>
                <w:szCs w:val="18"/>
              </w:rPr>
              <w:t>Zložený atribút:</w:t>
            </w:r>
          </w:p>
          <w:p w14:paraId="311971C6" w14:textId="77777777" w:rsidR="0045224E"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bl>
    <w:p w14:paraId="690CF76C" w14:textId="77777777" w:rsidR="00B50776" w:rsidRPr="00C26A9D" w:rsidRDefault="34661EDB" w:rsidP="00ED73E9">
      <w:pPr>
        <w:pStyle w:val="Nadpis2"/>
        <w:rPr>
          <w:lang w:val="sk-SK"/>
        </w:rPr>
      </w:pPr>
      <w:bookmarkStart w:id="192" w:name="_Pôrodnícka_anamnéza"/>
      <w:bookmarkStart w:id="193" w:name="_Toc2079646"/>
      <w:bookmarkEnd w:id="192"/>
      <w:r w:rsidRPr="00C26A9D">
        <w:rPr>
          <w:lang w:val="sk-SK"/>
        </w:rPr>
        <w:t>Pôrodnícka anamnéza</w:t>
      </w:r>
      <w:bookmarkEnd w:id="193"/>
    </w:p>
    <w:p w14:paraId="317CEA5D" w14:textId="77777777" w:rsidR="0045224E" w:rsidRPr="00D95A9D" w:rsidRDefault="4B1F096C" w:rsidP="00C26A9D">
      <w:r w:rsidRPr="00D95A9D">
        <w:t>CEN-EN13606-ENTRY.Porodnicka_anamneza.v2</w:t>
      </w:r>
    </w:p>
    <w:tbl>
      <w:tblPr>
        <w:tblW w:w="5259" w:type="pct"/>
        <w:tblInd w:w="5" w:type="dxa"/>
        <w:tblLook w:val="04A0" w:firstRow="1" w:lastRow="0" w:firstColumn="1" w:lastColumn="0" w:noHBand="0" w:noVBand="1"/>
      </w:tblPr>
      <w:tblGrid>
        <w:gridCol w:w="2037"/>
        <w:gridCol w:w="7457"/>
      </w:tblGrid>
      <w:tr w:rsidR="0045224E" w:rsidRPr="00D95A9D" w14:paraId="5BC8FF95" w14:textId="77777777" w:rsidTr="00DC72FE">
        <w:tc>
          <w:tcPr>
            <w:tcW w:w="1073" w:type="pct"/>
            <w:tcBorders>
              <w:bottom w:val="single" w:sz="4" w:space="0" w:color="auto"/>
            </w:tcBorders>
            <w:shd w:val="clear" w:color="auto" w:fill="002060"/>
            <w:vAlign w:val="center"/>
          </w:tcPr>
          <w:p w14:paraId="2037BC7E" w14:textId="77777777" w:rsidR="0045224E" w:rsidRPr="00D95A9D" w:rsidRDefault="34661EDB" w:rsidP="00DC72FE">
            <w:pPr>
              <w:pStyle w:val="ESONormal"/>
              <w:jc w:val="left"/>
            </w:pPr>
            <w:r w:rsidRPr="00D95A9D">
              <w:rPr>
                <w:sz w:val="18"/>
                <w:szCs w:val="18"/>
              </w:rPr>
              <w:t>ADL - Element/Ontology/text:</w:t>
            </w:r>
          </w:p>
        </w:tc>
        <w:tc>
          <w:tcPr>
            <w:tcW w:w="3927" w:type="pct"/>
            <w:tcBorders>
              <w:bottom w:val="single" w:sz="4" w:space="0" w:color="auto"/>
            </w:tcBorders>
            <w:shd w:val="clear" w:color="auto" w:fill="002060"/>
            <w:vAlign w:val="center"/>
          </w:tcPr>
          <w:p w14:paraId="1546E4EC" w14:textId="77777777" w:rsidR="0045224E" w:rsidRPr="00D95A9D" w:rsidRDefault="6DE4F7B8" w:rsidP="00DC72FE">
            <w:pPr>
              <w:pStyle w:val="ESONormal"/>
              <w:jc w:val="left"/>
            </w:pPr>
            <w:r w:rsidRPr="00D95A9D">
              <w:rPr>
                <w:color w:val="FFFFFF" w:themeColor="background2"/>
                <w:sz w:val="18"/>
                <w:szCs w:val="18"/>
              </w:rPr>
              <w:t>Popis:</w:t>
            </w:r>
          </w:p>
        </w:tc>
      </w:tr>
      <w:tr w:rsidR="00B50776" w:rsidRPr="00D95A9D" w14:paraId="52784BAB"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4901ECC4" w14:textId="77777777" w:rsidR="00B50776" w:rsidRPr="00D95A9D" w:rsidRDefault="4B1F096C" w:rsidP="4B1F096C">
            <w:pPr>
              <w:rPr>
                <w:sz w:val="18"/>
                <w:szCs w:val="18"/>
              </w:rPr>
            </w:pPr>
            <w:r w:rsidRPr="00D95A9D">
              <w:rPr>
                <w:sz w:val="18"/>
                <w:szCs w:val="18"/>
              </w:rPr>
              <w:t>Predpokladaný dátum pôrodu</w:t>
            </w:r>
          </w:p>
          <w:p w14:paraId="69E4FBC9" w14:textId="77777777" w:rsidR="0045224E" w:rsidRPr="00D95A9D" w:rsidRDefault="4B1F096C" w:rsidP="4B1F096C">
            <w:pPr>
              <w:rPr>
                <w:sz w:val="18"/>
                <w:szCs w:val="18"/>
              </w:rPr>
            </w:pPr>
            <w:r w:rsidRPr="00D95A9D">
              <w:rPr>
                <w:sz w:val="18"/>
                <w:szCs w:val="18"/>
              </w:rPr>
              <w:t>(PDP.1)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109C2D08" w14:textId="77777777" w:rsidR="0045224E" w:rsidRPr="00D95A9D" w:rsidRDefault="00FA0F3C" w:rsidP="4B1F096C">
            <w:pPr>
              <w:rPr>
                <w:sz w:val="18"/>
                <w:szCs w:val="18"/>
              </w:rPr>
            </w:pPr>
            <w:r w:rsidRPr="00D95A9D">
              <w:rPr>
                <w:sz w:val="18"/>
                <w:szCs w:val="18"/>
              </w:rPr>
              <w:t>Predpokladaný termín pôrodu. Termín pôrodu je vždy nahradený každým novým záznamom z dôvodu aktualizácie informácie.</w:t>
            </w:r>
          </w:p>
        </w:tc>
      </w:tr>
      <w:tr w:rsidR="005A4E2C" w:rsidRPr="00D95A9D" w14:paraId="56B469D7"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BFBCF10" w14:textId="77777777" w:rsidR="005A4E2C" w:rsidRPr="00D95A9D" w:rsidRDefault="4B1F096C" w:rsidP="4B1F096C">
            <w:pPr>
              <w:rPr>
                <w:sz w:val="18"/>
                <w:szCs w:val="18"/>
              </w:rPr>
            </w:pPr>
            <w:r w:rsidRPr="00D95A9D">
              <w:rPr>
                <w:sz w:val="18"/>
                <w:szCs w:val="18"/>
              </w:rPr>
              <w:t>RC_ID</w:t>
            </w:r>
            <w:r w:rsidR="10BBE82C" w:rsidRPr="00D95A9D">
              <w:br/>
            </w:r>
            <w:r w:rsidRPr="00D95A9D">
              <w:rPr>
                <w:sz w:val="18"/>
                <w:szCs w:val="18"/>
              </w:rPr>
              <w:t>(PDP.2)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364380E4" w14:textId="77777777" w:rsidR="005A4E2C" w:rsidRPr="00D95A9D" w:rsidRDefault="4B1F096C" w:rsidP="4B1F096C">
            <w:pPr>
              <w:rPr>
                <w:sz w:val="18"/>
                <w:szCs w:val="18"/>
              </w:rPr>
            </w:pPr>
            <w:r w:rsidRPr="00D95A9D">
              <w:rPr>
                <w:sz w:val="18"/>
                <w:szCs w:val="18"/>
              </w:rPr>
              <w:t>Obsahuje informácie o identifikátore záznamu, ktorý je vytvorený</w:t>
            </w:r>
          </w:p>
        </w:tc>
      </w:tr>
      <w:tr w:rsidR="005A4E2C" w:rsidRPr="00D95A9D" w14:paraId="0C20CAD0"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24D5417" w14:textId="77777777" w:rsidR="005A4E2C" w:rsidRPr="00D95A9D" w:rsidRDefault="4B1F096C" w:rsidP="4B1F096C">
            <w:pPr>
              <w:rPr>
                <w:sz w:val="18"/>
                <w:szCs w:val="18"/>
              </w:rPr>
            </w:pPr>
            <w:r w:rsidRPr="00D95A9D">
              <w:rPr>
                <w:sz w:val="18"/>
                <w:szCs w:val="18"/>
              </w:rPr>
              <w:t>II</w:t>
            </w:r>
          </w:p>
          <w:p w14:paraId="4B9FE147" w14:textId="77777777" w:rsidR="005A4E2C" w:rsidRPr="00D95A9D" w:rsidRDefault="4B1F096C" w:rsidP="4B1F096C">
            <w:pPr>
              <w:rPr>
                <w:sz w:val="18"/>
                <w:szCs w:val="18"/>
              </w:rPr>
            </w:pPr>
            <w:r w:rsidRPr="00D95A9D">
              <w:rPr>
                <w:sz w:val="18"/>
                <w:szCs w:val="18"/>
              </w:rPr>
              <w:t>(PDP.2.1)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4F924259" w14:textId="77777777" w:rsidR="005A4E2C" w:rsidRPr="00D95A9D" w:rsidRDefault="4B1F096C" w:rsidP="4B1F096C">
            <w:pPr>
              <w:rPr>
                <w:sz w:val="18"/>
                <w:szCs w:val="18"/>
              </w:rPr>
            </w:pPr>
            <w:r w:rsidRPr="00D95A9D">
              <w:rPr>
                <w:sz w:val="18"/>
                <w:szCs w:val="18"/>
              </w:rPr>
              <w:t xml:space="preserve">Identifikátor záznamu je generovaný podľa popisu v X070 a generuje ho ISPZS </w:t>
            </w:r>
          </w:p>
          <w:p w14:paraId="39083D34" w14:textId="77777777" w:rsidR="005A4E2C" w:rsidRPr="00D95A9D" w:rsidRDefault="005A4E2C" w:rsidP="005A4E2C">
            <w:pPr>
              <w:rPr>
                <w:sz w:val="18"/>
                <w:szCs w:val="18"/>
              </w:rPr>
            </w:pPr>
          </w:p>
        </w:tc>
      </w:tr>
      <w:tr w:rsidR="005A4E2C" w:rsidRPr="00D95A9D" w14:paraId="5441B20D"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11135A6" w14:textId="77777777" w:rsidR="005A4E2C" w:rsidRPr="00D95A9D" w:rsidRDefault="4B1F096C" w:rsidP="4B1F096C">
            <w:pPr>
              <w:rPr>
                <w:sz w:val="18"/>
                <w:szCs w:val="18"/>
              </w:rPr>
            </w:pPr>
            <w:r w:rsidRPr="00D95A9D">
              <w:rPr>
                <w:sz w:val="18"/>
                <w:szCs w:val="18"/>
              </w:rPr>
              <w:t>OID</w:t>
            </w:r>
          </w:p>
          <w:p w14:paraId="6C4401F6" w14:textId="77777777" w:rsidR="005A4E2C" w:rsidRPr="00D95A9D" w:rsidRDefault="4B1F096C" w:rsidP="4B1F096C">
            <w:pPr>
              <w:rPr>
                <w:sz w:val="18"/>
                <w:szCs w:val="18"/>
              </w:rPr>
            </w:pPr>
            <w:r w:rsidRPr="00D95A9D">
              <w:rPr>
                <w:sz w:val="18"/>
                <w:szCs w:val="18"/>
              </w:rPr>
              <w:t>(PDP.2.2)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080C2059" w14:textId="77777777" w:rsidR="005A4E2C" w:rsidRPr="00D95A9D" w:rsidRDefault="4B1F096C" w:rsidP="4B1F096C">
            <w:pPr>
              <w:rPr>
                <w:sz w:val="18"/>
                <w:szCs w:val="18"/>
              </w:rPr>
            </w:pPr>
            <w:r w:rsidRPr="00D95A9D">
              <w:rPr>
                <w:sz w:val="18"/>
                <w:szCs w:val="18"/>
              </w:rPr>
              <w:t>Obsahuje informáciu o type záznamu (archetypu), ktorý je v rámci záznamu používaný OID: 1.3.158.00165387.100.50.40.60</w:t>
            </w:r>
          </w:p>
        </w:tc>
      </w:tr>
      <w:tr w:rsidR="00140DBB" w:rsidRPr="00D95A9D" w14:paraId="52F6AEA7"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77586DA4" w14:textId="77777777" w:rsidR="00140DBB" w:rsidRPr="00D95A9D" w:rsidRDefault="4B1F096C" w:rsidP="4B1F096C">
            <w:pPr>
              <w:rPr>
                <w:sz w:val="18"/>
                <w:szCs w:val="18"/>
              </w:rPr>
            </w:pPr>
            <w:r w:rsidRPr="00D95A9D">
              <w:rPr>
                <w:sz w:val="18"/>
                <w:szCs w:val="18"/>
              </w:rPr>
              <w:t>Zmena stavu záznamu</w:t>
            </w:r>
          </w:p>
          <w:p w14:paraId="16733361" w14:textId="77777777" w:rsidR="00140DBB" w:rsidRPr="00D95A9D" w:rsidRDefault="4B1F096C" w:rsidP="4B1F096C">
            <w:pPr>
              <w:rPr>
                <w:sz w:val="18"/>
                <w:szCs w:val="18"/>
              </w:rPr>
            </w:pPr>
            <w:r w:rsidRPr="00D95A9D">
              <w:rPr>
                <w:sz w:val="18"/>
                <w:szCs w:val="18"/>
              </w:rPr>
              <w:t>(PZP.5)</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5C86BB05" w14:textId="77777777" w:rsidR="00140DBB" w:rsidRPr="00D95A9D" w:rsidRDefault="00FA0F3C"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37C1A428" w14:textId="77777777" w:rsidR="00EC2D2A" w:rsidRPr="00D95A9D" w:rsidRDefault="4B1F096C" w:rsidP="4B1F096C">
            <w:pPr>
              <w:rPr>
                <w:sz w:val="18"/>
                <w:szCs w:val="18"/>
              </w:rPr>
            </w:pPr>
            <w:r w:rsidRPr="00D95A9D">
              <w:rPr>
                <w:sz w:val="18"/>
                <w:szCs w:val="18"/>
              </w:rPr>
              <w:t>Zložený atribút:</w:t>
            </w:r>
          </w:p>
          <w:p w14:paraId="1AC3573E" w14:textId="77777777" w:rsidR="00140DBB"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bl>
    <w:p w14:paraId="5C97214C" w14:textId="77777777" w:rsidR="0045224E" w:rsidRPr="00C26A9D" w:rsidRDefault="34661EDB" w:rsidP="0098237D">
      <w:pPr>
        <w:pStyle w:val="Nadpis2"/>
        <w:rPr>
          <w:lang w:val="sk-SK"/>
        </w:rPr>
      </w:pPr>
      <w:bookmarkStart w:id="194" w:name="_Zdravotné_problémy_1"/>
      <w:bookmarkStart w:id="195" w:name="_Implantovaná_zdravotná_pomôcka"/>
      <w:bookmarkStart w:id="196" w:name="_Toc2079647"/>
      <w:bookmarkEnd w:id="194"/>
      <w:bookmarkEnd w:id="195"/>
      <w:r w:rsidRPr="00C26A9D">
        <w:rPr>
          <w:lang w:val="sk-SK"/>
        </w:rPr>
        <w:t>Implantovaná zdravotná pomôcka</w:t>
      </w:r>
      <w:bookmarkEnd w:id="196"/>
    </w:p>
    <w:p w14:paraId="2CE53847" w14:textId="77777777" w:rsidR="00C26A9D" w:rsidRDefault="4B1F096C" w:rsidP="00C26A9D">
      <w:r w:rsidRPr="00D95A9D">
        <w:t>CEN-EN13606-ENTRY.Pouzivana_zdravotna_pomocka.v2</w:t>
      </w:r>
    </w:p>
    <w:p w14:paraId="70ACC332" w14:textId="77777777" w:rsidR="00C26A9D" w:rsidRDefault="00C26A9D">
      <w:pPr>
        <w:spacing w:before="0" w:after="200" w:line="276" w:lineRule="auto"/>
      </w:pPr>
      <w:r>
        <w:br w:type="page"/>
      </w:r>
    </w:p>
    <w:tbl>
      <w:tblPr>
        <w:tblW w:w="5261" w:type="pct"/>
        <w:tblLook w:val="04A0" w:firstRow="1" w:lastRow="0" w:firstColumn="1" w:lastColumn="0" w:noHBand="0" w:noVBand="1"/>
      </w:tblPr>
      <w:tblGrid>
        <w:gridCol w:w="2040"/>
        <w:gridCol w:w="7457"/>
      </w:tblGrid>
      <w:tr w:rsidR="0045224E" w:rsidRPr="00D95A9D" w14:paraId="11A4E5E3" w14:textId="77777777" w:rsidTr="00DC72FE">
        <w:tc>
          <w:tcPr>
            <w:tcW w:w="1074" w:type="pct"/>
            <w:tcBorders>
              <w:bottom w:val="single" w:sz="4" w:space="0" w:color="auto"/>
            </w:tcBorders>
            <w:shd w:val="clear" w:color="auto" w:fill="002060"/>
            <w:vAlign w:val="center"/>
          </w:tcPr>
          <w:p w14:paraId="2EC95957" w14:textId="77777777" w:rsidR="0045224E" w:rsidRPr="00D95A9D" w:rsidRDefault="34661EDB" w:rsidP="00DC72FE">
            <w:pPr>
              <w:pStyle w:val="ESONormal"/>
              <w:jc w:val="left"/>
            </w:pPr>
            <w:r w:rsidRPr="00D95A9D">
              <w:rPr>
                <w:sz w:val="18"/>
                <w:szCs w:val="18"/>
              </w:rPr>
              <w:lastRenderedPageBreak/>
              <w:t>ADL - Element/Ontology/text:</w:t>
            </w:r>
          </w:p>
        </w:tc>
        <w:tc>
          <w:tcPr>
            <w:tcW w:w="3926" w:type="pct"/>
            <w:tcBorders>
              <w:bottom w:val="single" w:sz="4" w:space="0" w:color="auto"/>
            </w:tcBorders>
            <w:shd w:val="clear" w:color="auto" w:fill="002060"/>
            <w:vAlign w:val="center"/>
          </w:tcPr>
          <w:p w14:paraId="7D7521F6" w14:textId="77777777" w:rsidR="0045224E" w:rsidRPr="00D95A9D" w:rsidRDefault="6DE4F7B8" w:rsidP="00DC72FE">
            <w:pPr>
              <w:pStyle w:val="ESONormal"/>
              <w:jc w:val="left"/>
            </w:pPr>
            <w:r w:rsidRPr="00D95A9D">
              <w:rPr>
                <w:color w:val="FFFFFF" w:themeColor="background2"/>
                <w:sz w:val="18"/>
                <w:szCs w:val="18"/>
              </w:rPr>
              <w:t>Popis:</w:t>
            </w:r>
          </w:p>
        </w:tc>
      </w:tr>
      <w:tr w:rsidR="0045224E" w:rsidRPr="00D95A9D" w14:paraId="1698E6C3" w14:textId="77777777" w:rsidTr="00DC72FE">
        <w:tc>
          <w:tcPr>
            <w:tcW w:w="1074" w:type="pct"/>
            <w:tcBorders>
              <w:top w:val="single" w:sz="4" w:space="0" w:color="auto"/>
              <w:left w:val="single" w:sz="4" w:space="0" w:color="auto"/>
              <w:bottom w:val="single" w:sz="4" w:space="0" w:color="auto"/>
              <w:right w:val="single" w:sz="4" w:space="0" w:color="auto"/>
            </w:tcBorders>
            <w:shd w:val="clear" w:color="auto" w:fill="FFFFFF" w:themeFill="background2"/>
          </w:tcPr>
          <w:p w14:paraId="7E13F154" w14:textId="77777777" w:rsidR="0045224E" w:rsidRPr="00D95A9D" w:rsidRDefault="4B1F096C" w:rsidP="4B1F096C">
            <w:pPr>
              <w:rPr>
                <w:sz w:val="18"/>
                <w:szCs w:val="18"/>
              </w:rPr>
            </w:pPr>
            <w:r w:rsidRPr="00D95A9D">
              <w:rPr>
                <w:sz w:val="18"/>
                <w:szCs w:val="18"/>
              </w:rPr>
              <w:t>Druh</w:t>
            </w:r>
          </w:p>
          <w:p w14:paraId="5E1E28BD" w14:textId="77777777" w:rsidR="0045224E" w:rsidRPr="00D95A9D" w:rsidRDefault="4B1F096C" w:rsidP="4B1F096C">
            <w:pPr>
              <w:rPr>
                <w:sz w:val="18"/>
                <w:szCs w:val="18"/>
              </w:rPr>
            </w:pPr>
            <w:r w:rsidRPr="00D95A9D">
              <w:rPr>
                <w:sz w:val="18"/>
                <w:szCs w:val="18"/>
              </w:rPr>
              <w:t>(PZP.1)</w:t>
            </w:r>
          </w:p>
        </w:tc>
        <w:tc>
          <w:tcPr>
            <w:tcW w:w="3926" w:type="pct"/>
            <w:tcBorders>
              <w:top w:val="single" w:sz="4" w:space="0" w:color="auto"/>
              <w:left w:val="single" w:sz="4" w:space="0" w:color="auto"/>
              <w:bottom w:val="single" w:sz="4" w:space="0" w:color="auto"/>
              <w:right w:val="single" w:sz="4" w:space="0" w:color="auto"/>
            </w:tcBorders>
            <w:shd w:val="clear" w:color="auto" w:fill="FFFFFF" w:themeFill="background2"/>
          </w:tcPr>
          <w:p w14:paraId="460DB300" w14:textId="77777777" w:rsidR="0045224E" w:rsidRPr="00D95A9D" w:rsidRDefault="0098237D" w:rsidP="4B1F096C">
            <w:pPr>
              <w:rPr>
                <w:sz w:val="18"/>
                <w:szCs w:val="18"/>
              </w:rPr>
            </w:pPr>
            <w:r w:rsidRPr="00D95A9D">
              <w:rPr>
                <w:sz w:val="18"/>
                <w:szCs w:val="18"/>
              </w:rPr>
              <w:t>Druh zdravotníckej pomôcky alebo implantátu zavedeného pacientovi. Využíva sa číselník typov zdravotníckych pomôcok a implantátov 1.3.158.00165387.100.10.126</w:t>
            </w:r>
          </w:p>
        </w:tc>
      </w:tr>
      <w:tr w:rsidR="00400F69" w:rsidRPr="00D95A9D" w14:paraId="4F9CEC61" w14:textId="77777777" w:rsidTr="00DC72FE">
        <w:tc>
          <w:tcPr>
            <w:tcW w:w="1074" w:type="pct"/>
            <w:tcBorders>
              <w:top w:val="single" w:sz="4" w:space="0" w:color="auto"/>
              <w:left w:val="single" w:sz="4" w:space="0" w:color="auto"/>
              <w:bottom w:val="single" w:sz="4" w:space="0" w:color="auto"/>
              <w:right w:val="single" w:sz="4" w:space="0" w:color="auto"/>
            </w:tcBorders>
            <w:shd w:val="clear" w:color="auto" w:fill="FFFFFF" w:themeFill="background2"/>
          </w:tcPr>
          <w:p w14:paraId="02D97F91" w14:textId="77777777" w:rsidR="00400F69" w:rsidRPr="00D95A9D" w:rsidRDefault="4B1F096C" w:rsidP="4B1F096C">
            <w:pPr>
              <w:rPr>
                <w:sz w:val="18"/>
                <w:szCs w:val="18"/>
              </w:rPr>
            </w:pPr>
            <w:r w:rsidRPr="00D95A9D">
              <w:rPr>
                <w:sz w:val="18"/>
                <w:szCs w:val="18"/>
              </w:rPr>
              <w:t>Dátum implantácie</w:t>
            </w:r>
          </w:p>
          <w:p w14:paraId="6CFF7E0B" w14:textId="77777777" w:rsidR="00400F69" w:rsidRPr="00D95A9D" w:rsidRDefault="4B1F096C" w:rsidP="4B1F096C">
            <w:pPr>
              <w:rPr>
                <w:sz w:val="18"/>
                <w:szCs w:val="18"/>
              </w:rPr>
            </w:pPr>
            <w:r w:rsidRPr="00D95A9D">
              <w:rPr>
                <w:sz w:val="18"/>
                <w:szCs w:val="18"/>
              </w:rPr>
              <w:t>(PZP.2)</w:t>
            </w:r>
          </w:p>
        </w:tc>
        <w:tc>
          <w:tcPr>
            <w:tcW w:w="3926" w:type="pct"/>
            <w:tcBorders>
              <w:top w:val="single" w:sz="4" w:space="0" w:color="auto"/>
              <w:left w:val="single" w:sz="4" w:space="0" w:color="auto"/>
              <w:bottom w:val="single" w:sz="4" w:space="0" w:color="auto"/>
              <w:right w:val="single" w:sz="4" w:space="0" w:color="auto"/>
            </w:tcBorders>
            <w:shd w:val="clear" w:color="auto" w:fill="FFFFFF" w:themeFill="background2"/>
          </w:tcPr>
          <w:p w14:paraId="209357D3" w14:textId="220C261A" w:rsidR="00400F69" w:rsidRPr="00D95A9D" w:rsidRDefault="0098237D" w:rsidP="4B1F096C">
            <w:pPr>
              <w:rPr>
                <w:sz w:val="18"/>
                <w:szCs w:val="18"/>
              </w:rPr>
            </w:pPr>
            <w:r w:rsidRPr="00D95A9D">
              <w:rPr>
                <w:sz w:val="18"/>
                <w:szCs w:val="18"/>
              </w:rPr>
              <w:t xml:space="preserve">Dátum implantácie zdravotníckej pomôcky resp. implantátu pacientovi. dátum implantácie nemôže byť neskôr ako je dátum zaznamenania informácie do </w:t>
            </w:r>
            <w:r w:rsidR="00D95A9D" w:rsidRPr="00D95A9D">
              <w:rPr>
                <w:sz w:val="18"/>
                <w:szCs w:val="18"/>
              </w:rPr>
              <w:t>pacientskeho</w:t>
            </w:r>
            <w:r w:rsidRPr="00D95A9D">
              <w:rPr>
                <w:sz w:val="18"/>
                <w:szCs w:val="18"/>
              </w:rPr>
              <w:t xml:space="preserve"> sumáru.</w:t>
            </w:r>
          </w:p>
        </w:tc>
      </w:tr>
      <w:tr w:rsidR="00400F69" w:rsidRPr="00D95A9D" w14:paraId="4D31C419" w14:textId="77777777" w:rsidTr="00DC72FE">
        <w:tc>
          <w:tcPr>
            <w:tcW w:w="1074" w:type="pct"/>
            <w:tcBorders>
              <w:top w:val="single" w:sz="4" w:space="0" w:color="auto"/>
              <w:left w:val="single" w:sz="4" w:space="0" w:color="auto"/>
              <w:bottom w:val="single" w:sz="4" w:space="0" w:color="auto"/>
              <w:right w:val="single" w:sz="4" w:space="0" w:color="auto"/>
            </w:tcBorders>
            <w:shd w:val="clear" w:color="auto" w:fill="FFFFFF" w:themeFill="background2"/>
          </w:tcPr>
          <w:p w14:paraId="52251DF4" w14:textId="77777777" w:rsidR="00400F69" w:rsidRPr="00D95A9D" w:rsidRDefault="4B1F096C" w:rsidP="4B1F096C">
            <w:pPr>
              <w:rPr>
                <w:sz w:val="18"/>
                <w:szCs w:val="18"/>
              </w:rPr>
            </w:pPr>
            <w:r w:rsidRPr="00D95A9D">
              <w:rPr>
                <w:sz w:val="18"/>
                <w:szCs w:val="18"/>
              </w:rPr>
              <w:t>Obchodný názov</w:t>
            </w:r>
          </w:p>
          <w:p w14:paraId="74FAF5E0" w14:textId="77777777" w:rsidR="005A4E2C" w:rsidRPr="00D95A9D" w:rsidRDefault="4B1F096C" w:rsidP="4B1F096C">
            <w:pPr>
              <w:rPr>
                <w:sz w:val="18"/>
                <w:szCs w:val="18"/>
              </w:rPr>
            </w:pPr>
            <w:r w:rsidRPr="00D95A9D">
              <w:rPr>
                <w:sz w:val="18"/>
                <w:szCs w:val="18"/>
              </w:rPr>
              <w:t>(PZP.3)</w:t>
            </w:r>
          </w:p>
        </w:tc>
        <w:tc>
          <w:tcPr>
            <w:tcW w:w="3926" w:type="pct"/>
            <w:tcBorders>
              <w:top w:val="single" w:sz="4" w:space="0" w:color="auto"/>
              <w:left w:val="single" w:sz="4" w:space="0" w:color="auto"/>
              <w:bottom w:val="single" w:sz="4" w:space="0" w:color="auto"/>
              <w:right w:val="single" w:sz="4" w:space="0" w:color="auto"/>
            </w:tcBorders>
            <w:shd w:val="clear" w:color="auto" w:fill="FFFFFF" w:themeFill="background2"/>
          </w:tcPr>
          <w:p w14:paraId="5AB78337" w14:textId="77777777" w:rsidR="005A4E2C" w:rsidRPr="00D95A9D" w:rsidRDefault="0098237D" w:rsidP="4B1F096C">
            <w:pPr>
              <w:rPr>
                <w:sz w:val="18"/>
                <w:szCs w:val="18"/>
              </w:rPr>
            </w:pPr>
            <w:r w:rsidRPr="00D95A9D">
              <w:rPr>
                <w:sz w:val="18"/>
                <w:szCs w:val="18"/>
              </w:rPr>
              <w:t>Obchodný názov zdravotníckej pomôcky implantovanej pacientovi podľa registra zdravotníckych pomôcok.</w:t>
            </w:r>
          </w:p>
        </w:tc>
      </w:tr>
      <w:tr w:rsidR="005A4E2C" w:rsidRPr="00D95A9D" w14:paraId="49D6E6C5" w14:textId="77777777" w:rsidTr="00DC72FE">
        <w:tc>
          <w:tcPr>
            <w:tcW w:w="1074" w:type="pct"/>
            <w:tcBorders>
              <w:top w:val="single" w:sz="4" w:space="0" w:color="auto"/>
              <w:left w:val="single" w:sz="4" w:space="0" w:color="auto"/>
              <w:bottom w:val="single" w:sz="4" w:space="0" w:color="auto"/>
              <w:right w:val="single" w:sz="4" w:space="0" w:color="auto"/>
            </w:tcBorders>
            <w:shd w:val="clear" w:color="auto" w:fill="FFFFFF" w:themeFill="background2"/>
          </w:tcPr>
          <w:p w14:paraId="093CDB3C" w14:textId="77777777" w:rsidR="005A4E2C" w:rsidRPr="00D95A9D" w:rsidRDefault="4B1F096C" w:rsidP="4B1F096C">
            <w:pPr>
              <w:rPr>
                <w:sz w:val="18"/>
                <w:szCs w:val="18"/>
              </w:rPr>
            </w:pPr>
            <w:r w:rsidRPr="00D95A9D">
              <w:rPr>
                <w:sz w:val="18"/>
                <w:szCs w:val="18"/>
              </w:rPr>
              <w:t>Popis</w:t>
            </w:r>
          </w:p>
          <w:p w14:paraId="7EB352B4" w14:textId="77777777" w:rsidR="005A4E2C" w:rsidRPr="00D95A9D" w:rsidRDefault="4B1F096C" w:rsidP="4B1F096C">
            <w:pPr>
              <w:rPr>
                <w:sz w:val="18"/>
                <w:szCs w:val="18"/>
              </w:rPr>
            </w:pPr>
            <w:r w:rsidRPr="00D95A9D">
              <w:rPr>
                <w:sz w:val="18"/>
                <w:szCs w:val="18"/>
              </w:rPr>
              <w:t>(PZP.4)</w:t>
            </w:r>
          </w:p>
        </w:tc>
        <w:tc>
          <w:tcPr>
            <w:tcW w:w="3926" w:type="pct"/>
            <w:tcBorders>
              <w:top w:val="single" w:sz="4" w:space="0" w:color="auto"/>
              <w:left w:val="single" w:sz="4" w:space="0" w:color="auto"/>
              <w:bottom w:val="single" w:sz="4" w:space="0" w:color="auto"/>
              <w:right w:val="single" w:sz="4" w:space="0" w:color="auto"/>
            </w:tcBorders>
            <w:shd w:val="clear" w:color="auto" w:fill="FFFFFF" w:themeFill="background2"/>
          </w:tcPr>
          <w:p w14:paraId="4078AF4A" w14:textId="77777777" w:rsidR="0098237D" w:rsidRPr="00D95A9D" w:rsidRDefault="0098237D" w:rsidP="4B1F096C">
            <w:pPr>
              <w:rPr>
                <w:sz w:val="18"/>
                <w:szCs w:val="18"/>
              </w:rPr>
            </w:pPr>
            <w:r w:rsidRPr="00D95A9D">
              <w:rPr>
                <w:sz w:val="18"/>
                <w:szCs w:val="18"/>
              </w:rPr>
              <w:t>Popis zdravotnej pomôcky v prípade, že nebol dohľadaný druh ZP v číselníku.</w:t>
            </w:r>
          </w:p>
          <w:p w14:paraId="70E972EF" w14:textId="77777777" w:rsidR="0098237D" w:rsidRPr="00D95A9D" w:rsidRDefault="0098237D" w:rsidP="4B1F096C">
            <w:pPr>
              <w:rPr>
                <w:sz w:val="18"/>
                <w:szCs w:val="18"/>
              </w:rPr>
            </w:pPr>
          </w:p>
          <w:p w14:paraId="46EB3ED9" w14:textId="77777777" w:rsidR="005A4E2C" w:rsidRPr="00D95A9D" w:rsidRDefault="4B1F096C" w:rsidP="4B1F096C">
            <w:pPr>
              <w:rPr>
                <w:sz w:val="18"/>
                <w:szCs w:val="18"/>
              </w:rPr>
            </w:pPr>
            <w:r w:rsidRPr="00D95A9D">
              <w:rPr>
                <w:sz w:val="18"/>
                <w:szCs w:val="18"/>
              </w:rPr>
              <w:t xml:space="preserve">Umožňuje zápis doplnkovej informácie k druhu implantovanej pomôcky alebo v prípade, ak nebolo možné vybrať druh zdravotnej pomôcky z číselníka, je možné ju voľným textom zapísať do popisu zdravotnej pomôcky a vybraná hodnota neznáma. </w:t>
            </w:r>
          </w:p>
        </w:tc>
      </w:tr>
      <w:tr w:rsidR="005A4E2C" w:rsidRPr="00D95A9D" w14:paraId="4F3C215E" w14:textId="77777777" w:rsidTr="00DC72FE">
        <w:trPr>
          <w:trHeight w:val="381"/>
        </w:trPr>
        <w:tc>
          <w:tcPr>
            <w:tcW w:w="1074" w:type="pct"/>
            <w:tcBorders>
              <w:top w:val="single" w:sz="4" w:space="0" w:color="auto"/>
              <w:left w:val="single" w:sz="4" w:space="0" w:color="auto"/>
              <w:bottom w:val="single" w:sz="4" w:space="0" w:color="auto"/>
              <w:right w:val="single" w:sz="4" w:space="0" w:color="auto"/>
            </w:tcBorders>
          </w:tcPr>
          <w:p w14:paraId="545FE889" w14:textId="77777777" w:rsidR="005A4E2C" w:rsidRPr="00D95A9D" w:rsidRDefault="4B1F096C" w:rsidP="4B1F096C">
            <w:pPr>
              <w:rPr>
                <w:sz w:val="18"/>
                <w:szCs w:val="18"/>
              </w:rPr>
            </w:pPr>
            <w:r w:rsidRPr="00D95A9D">
              <w:rPr>
                <w:sz w:val="18"/>
                <w:szCs w:val="18"/>
              </w:rPr>
              <w:t>Zmena stavu záznamu</w:t>
            </w:r>
          </w:p>
          <w:p w14:paraId="7E68A8DB" w14:textId="77777777" w:rsidR="005A4E2C" w:rsidRPr="00D95A9D" w:rsidRDefault="4B1F096C" w:rsidP="4B1F096C">
            <w:pPr>
              <w:rPr>
                <w:sz w:val="18"/>
                <w:szCs w:val="18"/>
              </w:rPr>
            </w:pPr>
            <w:r w:rsidRPr="00D95A9D">
              <w:rPr>
                <w:sz w:val="18"/>
                <w:szCs w:val="18"/>
              </w:rPr>
              <w:t>(PZP.5)</w:t>
            </w:r>
          </w:p>
        </w:tc>
        <w:tc>
          <w:tcPr>
            <w:tcW w:w="3926" w:type="pct"/>
            <w:tcBorders>
              <w:top w:val="single" w:sz="4" w:space="0" w:color="auto"/>
              <w:left w:val="single" w:sz="4" w:space="0" w:color="auto"/>
              <w:bottom w:val="single" w:sz="4" w:space="0" w:color="auto"/>
              <w:right w:val="single" w:sz="4" w:space="0" w:color="auto"/>
            </w:tcBorders>
          </w:tcPr>
          <w:p w14:paraId="1022D8A4" w14:textId="77777777" w:rsidR="005A4E2C" w:rsidRPr="00D95A9D" w:rsidRDefault="0098237D"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23DDC174" w14:textId="77777777" w:rsidR="005A4E2C" w:rsidRPr="00D95A9D" w:rsidRDefault="4B1F096C" w:rsidP="4B1F096C">
            <w:pPr>
              <w:rPr>
                <w:sz w:val="18"/>
                <w:szCs w:val="18"/>
              </w:rPr>
            </w:pPr>
            <w:r w:rsidRPr="00D95A9D">
              <w:rPr>
                <w:sz w:val="18"/>
                <w:szCs w:val="18"/>
              </w:rPr>
              <w:t>Zložený atribút:</w:t>
            </w:r>
          </w:p>
          <w:p w14:paraId="0D53499F" w14:textId="77777777" w:rsidR="005A4E2C"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5A4E2C" w:rsidRPr="00D95A9D" w14:paraId="604079F8" w14:textId="77777777" w:rsidTr="00DC72FE">
        <w:trPr>
          <w:trHeight w:val="110"/>
        </w:trPr>
        <w:tc>
          <w:tcPr>
            <w:tcW w:w="1074" w:type="pct"/>
            <w:tcBorders>
              <w:top w:val="single" w:sz="4" w:space="0" w:color="auto"/>
              <w:left w:val="single" w:sz="4" w:space="0" w:color="auto"/>
              <w:bottom w:val="single" w:sz="4" w:space="0" w:color="auto"/>
              <w:right w:val="single" w:sz="4" w:space="0" w:color="auto"/>
            </w:tcBorders>
          </w:tcPr>
          <w:p w14:paraId="50D8ED5D" w14:textId="77777777" w:rsidR="005A4E2C" w:rsidRPr="00D95A9D" w:rsidRDefault="4B1F096C" w:rsidP="4B1F096C">
            <w:pPr>
              <w:rPr>
                <w:sz w:val="18"/>
                <w:szCs w:val="18"/>
              </w:rPr>
            </w:pPr>
            <w:r w:rsidRPr="00D95A9D">
              <w:rPr>
                <w:sz w:val="18"/>
                <w:szCs w:val="18"/>
              </w:rPr>
              <w:t>RC_ID</w:t>
            </w:r>
            <w:r w:rsidR="03ECAE38" w:rsidRPr="00D95A9D">
              <w:br/>
            </w:r>
            <w:r w:rsidRPr="00D95A9D">
              <w:rPr>
                <w:sz w:val="18"/>
                <w:szCs w:val="18"/>
              </w:rPr>
              <w:t>(PZP.6)</w:t>
            </w:r>
          </w:p>
        </w:tc>
        <w:tc>
          <w:tcPr>
            <w:tcW w:w="3926" w:type="pct"/>
            <w:tcBorders>
              <w:top w:val="single" w:sz="4" w:space="0" w:color="auto"/>
              <w:left w:val="single" w:sz="4" w:space="0" w:color="auto"/>
              <w:bottom w:val="single" w:sz="4" w:space="0" w:color="auto"/>
              <w:right w:val="single" w:sz="4" w:space="0" w:color="auto"/>
            </w:tcBorders>
          </w:tcPr>
          <w:p w14:paraId="2D16D6F0" w14:textId="77777777" w:rsidR="005A4E2C" w:rsidRPr="00D95A9D" w:rsidRDefault="4B1F096C" w:rsidP="4B1F096C">
            <w:pPr>
              <w:rPr>
                <w:sz w:val="18"/>
                <w:szCs w:val="18"/>
              </w:rPr>
            </w:pPr>
            <w:r w:rsidRPr="00D95A9D">
              <w:rPr>
                <w:sz w:val="18"/>
                <w:szCs w:val="18"/>
              </w:rPr>
              <w:t>Obsahuje informácie o identifikátore záznamu, ktorý je vytvorený</w:t>
            </w:r>
          </w:p>
        </w:tc>
      </w:tr>
      <w:tr w:rsidR="005A4E2C" w:rsidRPr="00D95A9D" w14:paraId="74687DB9" w14:textId="77777777" w:rsidTr="00DC72FE">
        <w:trPr>
          <w:trHeight w:val="51"/>
        </w:trPr>
        <w:tc>
          <w:tcPr>
            <w:tcW w:w="1074" w:type="pct"/>
            <w:tcBorders>
              <w:top w:val="single" w:sz="4" w:space="0" w:color="auto"/>
              <w:left w:val="single" w:sz="4" w:space="0" w:color="auto"/>
              <w:bottom w:val="single" w:sz="4" w:space="0" w:color="auto"/>
              <w:right w:val="single" w:sz="4" w:space="0" w:color="auto"/>
            </w:tcBorders>
          </w:tcPr>
          <w:p w14:paraId="2494158F" w14:textId="77777777" w:rsidR="005A4E2C" w:rsidRPr="00D95A9D" w:rsidRDefault="4B1F096C" w:rsidP="4B1F096C">
            <w:pPr>
              <w:rPr>
                <w:sz w:val="18"/>
                <w:szCs w:val="18"/>
              </w:rPr>
            </w:pPr>
            <w:r w:rsidRPr="00D95A9D">
              <w:rPr>
                <w:sz w:val="18"/>
                <w:szCs w:val="18"/>
              </w:rPr>
              <w:t>II</w:t>
            </w:r>
          </w:p>
          <w:p w14:paraId="600BC918" w14:textId="77777777" w:rsidR="005A4E2C" w:rsidRPr="00D95A9D" w:rsidRDefault="4B1F096C" w:rsidP="4B1F096C">
            <w:pPr>
              <w:rPr>
                <w:sz w:val="18"/>
                <w:szCs w:val="18"/>
              </w:rPr>
            </w:pPr>
            <w:r w:rsidRPr="00D95A9D">
              <w:rPr>
                <w:sz w:val="18"/>
                <w:szCs w:val="18"/>
              </w:rPr>
              <w:t>(PZP.6.1)</w:t>
            </w:r>
          </w:p>
        </w:tc>
        <w:tc>
          <w:tcPr>
            <w:tcW w:w="3926" w:type="pct"/>
            <w:tcBorders>
              <w:top w:val="single" w:sz="4" w:space="0" w:color="auto"/>
              <w:left w:val="single" w:sz="4" w:space="0" w:color="auto"/>
              <w:bottom w:val="single" w:sz="4" w:space="0" w:color="auto"/>
              <w:right w:val="single" w:sz="4" w:space="0" w:color="auto"/>
            </w:tcBorders>
          </w:tcPr>
          <w:p w14:paraId="3F2E75C3" w14:textId="77777777" w:rsidR="005A4E2C" w:rsidRPr="00D95A9D" w:rsidRDefault="4B1F096C" w:rsidP="4B1F096C">
            <w:pPr>
              <w:rPr>
                <w:sz w:val="18"/>
                <w:szCs w:val="18"/>
              </w:rPr>
            </w:pPr>
            <w:r w:rsidRPr="00D95A9D">
              <w:rPr>
                <w:sz w:val="18"/>
                <w:szCs w:val="18"/>
              </w:rPr>
              <w:t xml:space="preserve">Identifikátor záznamu je generovaný podľa popisu v X070 a generuje ho ISPZS </w:t>
            </w:r>
          </w:p>
        </w:tc>
      </w:tr>
      <w:tr w:rsidR="005A4E2C" w:rsidRPr="00D95A9D" w14:paraId="320FCC87" w14:textId="77777777" w:rsidTr="00DC72FE">
        <w:trPr>
          <w:trHeight w:val="556"/>
        </w:trPr>
        <w:tc>
          <w:tcPr>
            <w:tcW w:w="1074" w:type="pct"/>
            <w:tcBorders>
              <w:top w:val="single" w:sz="4" w:space="0" w:color="auto"/>
              <w:left w:val="single" w:sz="4" w:space="0" w:color="auto"/>
              <w:bottom w:val="single" w:sz="4" w:space="0" w:color="auto"/>
              <w:right w:val="single" w:sz="4" w:space="0" w:color="auto"/>
            </w:tcBorders>
          </w:tcPr>
          <w:p w14:paraId="67AC11C6" w14:textId="77777777" w:rsidR="005A4E2C" w:rsidRPr="00D95A9D" w:rsidRDefault="4B1F096C" w:rsidP="4B1F096C">
            <w:pPr>
              <w:rPr>
                <w:sz w:val="18"/>
                <w:szCs w:val="18"/>
              </w:rPr>
            </w:pPr>
            <w:r w:rsidRPr="00D95A9D">
              <w:rPr>
                <w:sz w:val="18"/>
                <w:szCs w:val="18"/>
              </w:rPr>
              <w:t>OID</w:t>
            </w:r>
          </w:p>
          <w:p w14:paraId="4F32C49A" w14:textId="77777777" w:rsidR="005A4E2C" w:rsidRPr="00D95A9D" w:rsidRDefault="4B1F096C" w:rsidP="4B1F096C">
            <w:pPr>
              <w:rPr>
                <w:sz w:val="18"/>
                <w:szCs w:val="18"/>
              </w:rPr>
            </w:pPr>
            <w:r w:rsidRPr="00D95A9D">
              <w:rPr>
                <w:sz w:val="18"/>
                <w:szCs w:val="18"/>
              </w:rPr>
              <w:t>(PZP.6.2)</w:t>
            </w:r>
          </w:p>
        </w:tc>
        <w:tc>
          <w:tcPr>
            <w:tcW w:w="3926" w:type="pct"/>
            <w:tcBorders>
              <w:top w:val="single" w:sz="4" w:space="0" w:color="auto"/>
              <w:left w:val="single" w:sz="4" w:space="0" w:color="auto"/>
              <w:bottom w:val="single" w:sz="4" w:space="0" w:color="auto"/>
              <w:right w:val="single" w:sz="4" w:space="0" w:color="auto"/>
            </w:tcBorders>
          </w:tcPr>
          <w:p w14:paraId="69AD2275" w14:textId="77777777" w:rsidR="005A4E2C" w:rsidRPr="00D95A9D" w:rsidRDefault="4B1F096C" w:rsidP="4B1F096C">
            <w:pPr>
              <w:rPr>
                <w:sz w:val="18"/>
                <w:szCs w:val="18"/>
              </w:rPr>
            </w:pPr>
            <w:r w:rsidRPr="00D95A9D">
              <w:rPr>
                <w:sz w:val="18"/>
                <w:szCs w:val="18"/>
              </w:rPr>
              <w:t>Obsahuje informáciu o type záznamu (archetypu), ktorý je v rámci záznamu používaný OID: 1.3.158.00165387.100.50.40.100</w:t>
            </w:r>
          </w:p>
        </w:tc>
      </w:tr>
    </w:tbl>
    <w:p w14:paraId="232631B5" w14:textId="77777777" w:rsidR="00B50776" w:rsidRPr="00C26A9D" w:rsidRDefault="34661EDB" w:rsidP="0098237D">
      <w:pPr>
        <w:pStyle w:val="Nadpis2"/>
        <w:rPr>
          <w:lang w:val="sk-SK"/>
        </w:rPr>
      </w:pPr>
      <w:bookmarkStart w:id="197" w:name="_Zdravotné_problémy"/>
      <w:bookmarkStart w:id="198" w:name="_Toc2079648"/>
      <w:bookmarkEnd w:id="197"/>
      <w:r w:rsidRPr="00C26A9D">
        <w:rPr>
          <w:lang w:val="sk-SK"/>
        </w:rPr>
        <w:t>Zdravotné problémy</w:t>
      </w:r>
      <w:bookmarkEnd w:id="198"/>
    </w:p>
    <w:p w14:paraId="0B4DBE5B" w14:textId="0E7704EE" w:rsidR="005E5FF8" w:rsidRPr="00C26A9D" w:rsidRDefault="005E5FF8" w:rsidP="005E5FF8">
      <w:r w:rsidRPr="00C26A9D">
        <w:t xml:space="preserve">Prekonaná alebo aktuálna </w:t>
      </w:r>
      <w:r w:rsidR="00D95A9D" w:rsidRPr="00D95A9D">
        <w:t>život ovplyvňujúca</w:t>
      </w:r>
      <w:r w:rsidRPr="00C26A9D">
        <w:t xml:space="preserve"> diagnóza pacienta, ktorá bola stanovená v rámci diagnostického záveru.</w:t>
      </w:r>
    </w:p>
    <w:p w14:paraId="408C551E" w14:textId="77777777" w:rsidR="005A4E2C" w:rsidRPr="00D95A9D" w:rsidRDefault="4B1F096C" w:rsidP="00C26A9D">
      <w:r w:rsidRPr="00D95A9D">
        <w:t>CEN-EN13606-ENTRY.Zdravotny_problem.v2</w:t>
      </w:r>
    </w:p>
    <w:tbl>
      <w:tblPr>
        <w:tblW w:w="5261" w:type="pct"/>
        <w:tblLook w:val="04A0" w:firstRow="1" w:lastRow="0" w:firstColumn="1" w:lastColumn="0" w:noHBand="0" w:noVBand="1"/>
      </w:tblPr>
      <w:tblGrid>
        <w:gridCol w:w="2038"/>
        <w:gridCol w:w="7459"/>
      </w:tblGrid>
      <w:tr w:rsidR="00FF27BA" w:rsidRPr="00D95A9D" w14:paraId="2B9E0E34" w14:textId="77777777" w:rsidTr="00DB77B9">
        <w:trPr>
          <w:cantSplit/>
          <w:tblHeader/>
        </w:trPr>
        <w:tc>
          <w:tcPr>
            <w:tcW w:w="1073" w:type="pct"/>
            <w:tcBorders>
              <w:bottom w:val="single" w:sz="4" w:space="0" w:color="auto"/>
            </w:tcBorders>
            <w:shd w:val="clear" w:color="auto" w:fill="002060"/>
            <w:vAlign w:val="center"/>
          </w:tcPr>
          <w:p w14:paraId="62AA323E" w14:textId="77777777" w:rsidR="00FF27BA" w:rsidRPr="00D95A9D" w:rsidRDefault="34661EDB" w:rsidP="00DC72FE">
            <w:pPr>
              <w:pStyle w:val="ESONormal"/>
              <w:jc w:val="left"/>
            </w:pPr>
            <w:r w:rsidRPr="00D95A9D">
              <w:rPr>
                <w:sz w:val="18"/>
                <w:szCs w:val="18"/>
              </w:rPr>
              <w:t>ADL Element/Ontology/text:</w:t>
            </w:r>
          </w:p>
        </w:tc>
        <w:tc>
          <w:tcPr>
            <w:tcW w:w="3927" w:type="pct"/>
            <w:tcBorders>
              <w:bottom w:val="single" w:sz="4" w:space="0" w:color="auto"/>
            </w:tcBorders>
            <w:shd w:val="clear" w:color="auto" w:fill="002060"/>
            <w:vAlign w:val="center"/>
          </w:tcPr>
          <w:p w14:paraId="36566644" w14:textId="77777777" w:rsidR="00FF27BA" w:rsidRPr="00D95A9D" w:rsidRDefault="6DE4F7B8" w:rsidP="00DC72FE">
            <w:pPr>
              <w:pStyle w:val="ESONormal"/>
              <w:jc w:val="left"/>
            </w:pPr>
            <w:r w:rsidRPr="00D95A9D">
              <w:rPr>
                <w:color w:val="FFFFFF" w:themeColor="background2"/>
                <w:sz w:val="18"/>
                <w:szCs w:val="18"/>
              </w:rPr>
              <w:t>Popis:</w:t>
            </w:r>
          </w:p>
        </w:tc>
      </w:tr>
      <w:tr w:rsidR="00B50776" w:rsidRPr="00D95A9D" w14:paraId="24722C42" w14:textId="77777777" w:rsidTr="00DB77B9">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993B003" w14:textId="77777777" w:rsidR="00B50776" w:rsidRPr="00D95A9D" w:rsidRDefault="4B1F096C" w:rsidP="4B1F096C">
            <w:pPr>
              <w:rPr>
                <w:sz w:val="18"/>
                <w:szCs w:val="18"/>
              </w:rPr>
            </w:pPr>
            <w:r w:rsidRPr="00D95A9D">
              <w:rPr>
                <w:sz w:val="18"/>
                <w:szCs w:val="18"/>
              </w:rPr>
              <w:t>Dátum vzniku</w:t>
            </w:r>
          </w:p>
          <w:p w14:paraId="61D45C19" w14:textId="77777777" w:rsidR="00FF27BA" w:rsidRPr="00D95A9D" w:rsidRDefault="4B1F096C" w:rsidP="4B1F096C">
            <w:pPr>
              <w:rPr>
                <w:sz w:val="18"/>
                <w:szCs w:val="18"/>
              </w:rPr>
            </w:pPr>
            <w:r w:rsidRPr="00D95A9D">
              <w:rPr>
                <w:sz w:val="18"/>
                <w:szCs w:val="18"/>
              </w:rPr>
              <w:t>(ZP.1)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2ADE1256" w14:textId="77777777" w:rsidR="00B50776" w:rsidRPr="00D95A9D" w:rsidRDefault="005E5FF8" w:rsidP="4B1F096C">
            <w:pPr>
              <w:rPr>
                <w:sz w:val="18"/>
                <w:szCs w:val="18"/>
              </w:rPr>
            </w:pPr>
            <w:r w:rsidRPr="00D95A9D">
              <w:rPr>
                <w:sz w:val="18"/>
                <w:szCs w:val="18"/>
              </w:rPr>
              <w:t>Dátum a čas vzniku zdravotného problému. Dátum nemôže byť zaznamenaný neskôr ako je dátum zaznamenania diagnózy.</w:t>
            </w:r>
          </w:p>
        </w:tc>
      </w:tr>
      <w:tr w:rsidR="00B50776" w:rsidRPr="00D95A9D" w14:paraId="7C6C9BBD" w14:textId="77777777" w:rsidTr="00DB77B9">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4B18B099" w14:textId="77777777" w:rsidR="00B50776" w:rsidRPr="00D95A9D" w:rsidRDefault="34661EDB" w:rsidP="34661EDB">
            <w:pPr>
              <w:rPr>
                <w:sz w:val="18"/>
                <w:szCs w:val="18"/>
              </w:rPr>
            </w:pPr>
            <w:r w:rsidRPr="00D95A9D">
              <w:rPr>
                <w:sz w:val="18"/>
                <w:szCs w:val="18"/>
              </w:rPr>
              <w:t>Biohazard</w:t>
            </w:r>
          </w:p>
          <w:p w14:paraId="0D3BC882" w14:textId="77777777" w:rsidR="00FF27BA" w:rsidRPr="00D95A9D" w:rsidRDefault="4B1F096C" w:rsidP="4B1F096C">
            <w:pPr>
              <w:rPr>
                <w:sz w:val="18"/>
                <w:szCs w:val="18"/>
              </w:rPr>
            </w:pPr>
            <w:r w:rsidRPr="00D95A9D">
              <w:rPr>
                <w:sz w:val="18"/>
                <w:szCs w:val="18"/>
              </w:rPr>
              <w:t>(ZP.2)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4987DE6B" w14:textId="77777777" w:rsidR="00B50776" w:rsidRPr="00D95A9D" w:rsidRDefault="005E5FF8" w:rsidP="4B1F096C">
            <w:pPr>
              <w:rPr>
                <w:sz w:val="18"/>
                <w:szCs w:val="18"/>
              </w:rPr>
            </w:pPr>
            <w:r w:rsidRPr="00D95A9D">
              <w:rPr>
                <w:sz w:val="18"/>
                <w:szCs w:val="18"/>
              </w:rPr>
              <w:t>Príznak, že diagnóza môže byť nebezpečná pre ošetrujúceho zdravotníckeho pracovníka.</w:t>
            </w:r>
          </w:p>
        </w:tc>
      </w:tr>
      <w:tr w:rsidR="00B50776" w:rsidRPr="00D95A9D" w14:paraId="611116A7" w14:textId="77777777" w:rsidTr="00DB77B9">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D9F9EF0" w14:textId="77777777" w:rsidR="00B50776" w:rsidRPr="00D95A9D" w:rsidRDefault="4B1F096C" w:rsidP="4B1F096C">
            <w:pPr>
              <w:rPr>
                <w:sz w:val="18"/>
                <w:szCs w:val="18"/>
              </w:rPr>
            </w:pPr>
            <w:r w:rsidRPr="00D95A9D">
              <w:rPr>
                <w:sz w:val="18"/>
                <w:szCs w:val="18"/>
              </w:rPr>
              <w:t>Život ovplyvňujúca diagnóza</w:t>
            </w:r>
          </w:p>
          <w:p w14:paraId="1FA15201" w14:textId="77777777" w:rsidR="00FF27BA" w:rsidRPr="00D95A9D" w:rsidRDefault="4B1F096C" w:rsidP="4B1F096C">
            <w:pPr>
              <w:rPr>
                <w:sz w:val="18"/>
                <w:szCs w:val="18"/>
              </w:rPr>
            </w:pPr>
            <w:r w:rsidRPr="00D95A9D">
              <w:rPr>
                <w:sz w:val="18"/>
                <w:szCs w:val="18"/>
              </w:rPr>
              <w:t>(ZP.3)</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0AD3AABC" w14:textId="77777777" w:rsidR="005E5FF8" w:rsidRPr="00D95A9D" w:rsidRDefault="005E5FF8" w:rsidP="005E5FF8">
            <w:pPr>
              <w:rPr>
                <w:sz w:val="18"/>
                <w:szCs w:val="18"/>
              </w:rPr>
            </w:pPr>
            <w:r w:rsidRPr="00D95A9D">
              <w:rPr>
                <w:sz w:val="18"/>
                <w:szCs w:val="18"/>
              </w:rPr>
              <w:t>Príznak život ovplyvňujúcej diagnózy.</w:t>
            </w:r>
          </w:p>
          <w:p w14:paraId="7549B4E0" w14:textId="77777777" w:rsidR="005E5FF8" w:rsidRPr="00D95A9D" w:rsidRDefault="005E5FF8" w:rsidP="005E5FF8">
            <w:pPr>
              <w:rPr>
                <w:sz w:val="18"/>
                <w:szCs w:val="18"/>
              </w:rPr>
            </w:pPr>
          </w:p>
          <w:p w14:paraId="27ACF9A0" w14:textId="77777777" w:rsidR="005E5FF8" w:rsidRPr="00D95A9D" w:rsidRDefault="005E5FF8" w:rsidP="005E5FF8">
            <w:pPr>
              <w:rPr>
                <w:sz w:val="18"/>
                <w:szCs w:val="18"/>
                <w:u w:val="single"/>
              </w:rPr>
            </w:pPr>
            <w:r w:rsidRPr="00D95A9D">
              <w:rPr>
                <w:sz w:val="18"/>
                <w:szCs w:val="18"/>
                <w:u w:val="single"/>
              </w:rPr>
              <w:t>Odporúčanie:</w:t>
            </w:r>
          </w:p>
          <w:p w14:paraId="31F13988" w14:textId="77777777" w:rsidR="005E5FF8" w:rsidRPr="00D95A9D" w:rsidRDefault="005E5FF8" w:rsidP="005E5FF8">
            <w:pPr>
              <w:pStyle w:val="Odsekzoznamu"/>
              <w:numPr>
                <w:ilvl w:val="0"/>
                <w:numId w:val="3"/>
              </w:numPr>
              <w:rPr>
                <w:sz w:val="18"/>
                <w:szCs w:val="18"/>
              </w:rPr>
            </w:pPr>
            <w:r w:rsidRPr="00D95A9D">
              <w:rPr>
                <w:sz w:val="18"/>
                <w:szCs w:val="18"/>
              </w:rPr>
              <w:t>Diagnózy sú automaticky validované na pozadí lekára bez potreby zaškrtávania lekárom</w:t>
            </w:r>
          </w:p>
          <w:p w14:paraId="0E38D80C" w14:textId="0704D9F5" w:rsidR="005E5FF8" w:rsidRPr="00D95A9D" w:rsidRDefault="005E5FF8" w:rsidP="005E5FF8">
            <w:pPr>
              <w:pStyle w:val="Odsekzoznamu"/>
              <w:numPr>
                <w:ilvl w:val="0"/>
                <w:numId w:val="3"/>
              </w:numPr>
              <w:rPr>
                <w:sz w:val="18"/>
                <w:szCs w:val="18"/>
              </w:rPr>
            </w:pPr>
            <w:r w:rsidRPr="00D95A9D">
              <w:rPr>
                <w:sz w:val="18"/>
                <w:szCs w:val="18"/>
              </w:rPr>
              <w:t xml:space="preserve">Diagnózy, ktoré sú takto automaticky označené </w:t>
            </w:r>
            <w:r w:rsidR="001D3BAA">
              <w:rPr>
                <w:sz w:val="18"/>
                <w:szCs w:val="18"/>
              </w:rPr>
              <w:t>(podľa príznaku z číselníka diagnóz)</w:t>
            </w:r>
            <w:r w:rsidRPr="00D95A9D">
              <w:rPr>
                <w:sz w:val="18"/>
                <w:szCs w:val="18"/>
              </w:rPr>
              <w:t>, už nie je možné odznačiť</w:t>
            </w:r>
          </w:p>
          <w:p w14:paraId="35C4FC55" w14:textId="77777777" w:rsidR="00B50776" w:rsidRPr="00D95A9D" w:rsidRDefault="005E5FF8" w:rsidP="005E5FF8">
            <w:pPr>
              <w:pStyle w:val="Odsekzoznamu"/>
              <w:numPr>
                <w:ilvl w:val="0"/>
                <w:numId w:val="3"/>
              </w:numPr>
              <w:rPr>
                <w:sz w:val="18"/>
                <w:szCs w:val="18"/>
              </w:rPr>
            </w:pPr>
            <w:r w:rsidRPr="00D95A9D">
              <w:rPr>
                <w:sz w:val="18"/>
                <w:szCs w:val="18"/>
              </w:rPr>
              <w:t>Lekár môže týmto príznakom podľa uváženia označiť aj ďalšie diagnózy</w:t>
            </w:r>
          </w:p>
        </w:tc>
      </w:tr>
      <w:tr w:rsidR="00B50776" w:rsidRPr="00D95A9D" w14:paraId="54401359" w14:textId="77777777" w:rsidTr="00DB77B9">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79EF356" w14:textId="77777777" w:rsidR="00B50776" w:rsidRPr="00D95A9D" w:rsidRDefault="4B1F096C" w:rsidP="4B1F096C">
            <w:pPr>
              <w:rPr>
                <w:sz w:val="18"/>
                <w:szCs w:val="18"/>
              </w:rPr>
            </w:pPr>
            <w:r w:rsidRPr="00D95A9D">
              <w:rPr>
                <w:sz w:val="18"/>
                <w:szCs w:val="18"/>
              </w:rPr>
              <w:t>Počet záznamov k diagnóze</w:t>
            </w:r>
          </w:p>
          <w:p w14:paraId="57EA0EF2" w14:textId="77777777" w:rsidR="00FF27BA" w:rsidRPr="00D95A9D" w:rsidRDefault="4B1F096C" w:rsidP="4B1F096C">
            <w:pPr>
              <w:rPr>
                <w:sz w:val="18"/>
                <w:szCs w:val="18"/>
              </w:rPr>
            </w:pPr>
            <w:r w:rsidRPr="00D95A9D">
              <w:rPr>
                <w:sz w:val="18"/>
                <w:szCs w:val="18"/>
              </w:rPr>
              <w:t>(ZP.4)</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494C388C" w14:textId="77777777" w:rsidR="005E5FF8" w:rsidRPr="00D95A9D" w:rsidRDefault="005E5FF8" w:rsidP="34661EDB">
            <w:pPr>
              <w:rPr>
                <w:sz w:val="18"/>
                <w:szCs w:val="18"/>
              </w:rPr>
            </w:pPr>
            <w:r w:rsidRPr="00D95A9D">
              <w:rPr>
                <w:sz w:val="18"/>
                <w:szCs w:val="18"/>
              </w:rPr>
              <w:t>Atribút je automaticky poskytovaný pri čítaní záznamov a má informatívnu hodnotu o počte záznamov evidovaných ku konkrétnej diagnóze.</w:t>
            </w:r>
          </w:p>
          <w:p w14:paraId="0C223C83" w14:textId="77777777" w:rsidR="005E5FF8" w:rsidRPr="00D95A9D" w:rsidRDefault="005E5FF8" w:rsidP="34661EDB">
            <w:pPr>
              <w:rPr>
                <w:sz w:val="18"/>
                <w:szCs w:val="18"/>
              </w:rPr>
            </w:pPr>
          </w:p>
          <w:p w14:paraId="1878256A" w14:textId="77777777" w:rsidR="00B50776" w:rsidRPr="00D95A9D" w:rsidRDefault="34661EDB" w:rsidP="34661EDB">
            <w:pPr>
              <w:rPr>
                <w:sz w:val="18"/>
                <w:szCs w:val="18"/>
              </w:rPr>
            </w:pPr>
            <w:r w:rsidRPr="00D95A9D">
              <w:rPr>
                <w:sz w:val="18"/>
                <w:szCs w:val="18"/>
              </w:rPr>
              <w:t>V prípade, že je následne zneplatnený poskytnutý záznam. Automaticky sú zneplatnené/ všetky súvisiace záznamy k danej diagnóze z PS</w:t>
            </w:r>
          </w:p>
        </w:tc>
      </w:tr>
      <w:tr w:rsidR="00FF27BA" w:rsidRPr="00D95A9D" w14:paraId="1F52BA3C" w14:textId="77777777" w:rsidTr="00DB77B9">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39330DE1" w14:textId="77777777" w:rsidR="00FF27BA" w:rsidRPr="00D95A9D" w:rsidRDefault="4B1F096C" w:rsidP="4B1F096C">
            <w:pPr>
              <w:rPr>
                <w:sz w:val="18"/>
                <w:szCs w:val="18"/>
              </w:rPr>
            </w:pPr>
            <w:r w:rsidRPr="00D95A9D">
              <w:rPr>
                <w:sz w:val="18"/>
                <w:szCs w:val="18"/>
              </w:rPr>
              <w:lastRenderedPageBreak/>
              <w:t>Zmena stavu záznamu</w:t>
            </w:r>
          </w:p>
          <w:p w14:paraId="76A854B1" w14:textId="77777777" w:rsidR="00FF27BA" w:rsidRPr="00D95A9D" w:rsidRDefault="4B1F096C" w:rsidP="4B1F096C">
            <w:pPr>
              <w:rPr>
                <w:sz w:val="18"/>
                <w:szCs w:val="18"/>
              </w:rPr>
            </w:pPr>
            <w:r w:rsidRPr="00D95A9D">
              <w:rPr>
                <w:sz w:val="18"/>
                <w:szCs w:val="18"/>
              </w:rPr>
              <w:t>(ZP.5)</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32C5EFFB" w14:textId="77777777" w:rsidR="00FF27BA" w:rsidRPr="00D95A9D" w:rsidRDefault="005E5FF8" w:rsidP="4B1F096C">
            <w:pPr>
              <w:rPr>
                <w:sz w:val="18"/>
                <w:szCs w:val="18"/>
              </w:rPr>
            </w:pPr>
            <w:r w:rsidRPr="00D95A9D">
              <w:rPr>
                <w:sz w:val="18"/>
                <w:szCs w:val="18"/>
              </w:rPr>
              <w:t xml:space="preserve">Cluster definuje štruktúru auditných informácií o zmene stavu záznamu. Slúži len pre čítacie služby v prípade, že daný záznam bol editovaný lekárom (zneplatnil záznam/ vykonal storno záznamu) </w:t>
            </w:r>
          </w:p>
          <w:p w14:paraId="6E943664" w14:textId="77777777" w:rsidR="00FF27BA" w:rsidRPr="00D95A9D" w:rsidRDefault="4B1F096C" w:rsidP="4B1F096C">
            <w:pPr>
              <w:rPr>
                <w:sz w:val="18"/>
                <w:szCs w:val="18"/>
              </w:rPr>
            </w:pPr>
            <w:r w:rsidRPr="00D95A9D">
              <w:rPr>
                <w:sz w:val="18"/>
                <w:szCs w:val="18"/>
              </w:rPr>
              <w:t>Zložený atribút:</w:t>
            </w:r>
          </w:p>
          <w:p w14:paraId="46F77BBC" w14:textId="77777777" w:rsidR="00FF27BA"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FF27BA" w:rsidRPr="00D95A9D" w14:paraId="606C6B12" w14:textId="77777777" w:rsidTr="00DB77B9">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43BF4898" w14:textId="77777777" w:rsidR="00FF27BA" w:rsidRPr="00D95A9D" w:rsidRDefault="4B1F096C" w:rsidP="4B1F096C">
            <w:pPr>
              <w:rPr>
                <w:sz w:val="18"/>
                <w:szCs w:val="18"/>
              </w:rPr>
            </w:pPr>
            <w:r w:rsidRPr="00D95A9D">
              <w:rPr>
                <w:sz w:val="18"/>
                <w:szCs w:val="18"/>
              </w:rPr>
              <w:t>RC_ID</w:t>
            </w:r>
            <w:r w:rsidR="03ECAE38" w:rsidRPr="00D95A9D">
              <w:br/>
            </w:r>
            <w:r w:rsidRPr="00D95A9D">
              <w:rPr>
                <w:sz w:val="18"/>
                <w:szCs w:val="18"/>
              </w:rPr>
              <w:t>(ZP.6)</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1C50BCEC" w14:textId="77777777" w:rsidR="00FF27BA" w:rsidRPr="00D95A9D" w:rsidRDefault="4B1F096C" w:rsidP="4B1F096C">
            <w:pPr>
              <w:rPr>
                <w:sz w:val="18"/>
                <w:szCs w:val="18"/>
              </w:rPr>
            </w:pPr>
            <w:r w:rsidRPr="00D95A9D">
              <w:rPr>
                <w:sz w:val="18"/>
                <w:szCs w:val="18"/>
              </w:rPr>
              <w:t>Obsahuje informácie o identifikátore záznamu, ktorý je vytvorený</w:t>
            </w:r>
          </w:p>
        </w:tc>
      </w:tr>
      <w:tr w:rsidR="00FF27BA" w:rsidRPr="00D95A9D" w14:paraId="18BC41B1" w14:textId="77777777" w:rsidTr="00DB77B9">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3A547A5D" w14:textId="77777777" w:rsidR="00FF27BA" w:rsidRPr="00D95A9D" w:rsidRDefault="4B1F096C" w:rsidP="4B1F096C">
            <w:pPr>
              <w:rPr>
                <w:sz w:val="18"/>
                <w:szCs w:val="18"/>
              </w:rPr>
            </w:pPr>
            <w:r w:rsidRPr="00D95A9D">
              <w:rPr>
                <w:sz w:val="18"/>
                <w:szCs w:val="18"/>
              </w:rPr>
              <w:t>II</w:t>
            </w:r>
          </w:p>
          <w:p w14:paraId="55E7200B" w14:textId="77777777" w:rsidR="00FF27BA" w:rsidRPr="00D95A9D" w:rsidRDefault="4B1F096C" w:rsidP="4B1F096C">
            <w:pPr>
              <w:rPr>
                <w:sz w:val="18"/>
                <w:szCs w:val="18"/>
              </w:rPr>
            </w:pPr>
            <w:r w:rsidRPr="00D95A9D">
              <w:rPr>
                <w:sz w:val="18"/>
                <w:szCs w:val="18"/>
              </w:rPr>
              <w:t>(ZP.6.1)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1EC5332B" w14:textId="77777777" w:rsidR="00FF27BA" w:rsidRPr="00D95A9D" w:rsidRDefault="4B1F096C" w:rsidP="4B1F096C">
            <w:pPr>
              <w:rPr>
                <w:sz w:val="18"/>
                <w:szCs w:val="18"/>
              </w:rPr>
            </w:pPr>
            <w:r w:rsidRPr="00D95A9D">
              <w:rPr>
                <w:sz w:val="18"/>
                <w:szCs w:val="18"/>
              </w:rPr>
              <w:t xml:space="preserve">Identifikátor záznamu je generovaný podľa popisu v X070 a generuje ho ISPZS </w:t>
            </w:r>
          </w:p>
          <w:p w14:paraId="0E48C50D" w14:textId="77777777" w:rsidR="00FF27BA" w:rsidRPr="00D95A9D" w:rsidRDefault="00FF27BA" w:rsidP="00FF27BA">
            <w:pPr>
              <w:rPr>
                <w:sz w:val="18"/>
                <w:szCs w:val="18"/>
              </w:rPr>
            </w:pPr>
          </w:p>
        </w:tc>
      </w:tr>
      <w:tr w:rsidR="00FF27BA" w:rsidRPr="00D95A9D" w14:paraId="7408ABFE" w14:textId="77777777" w:rsidTr="00DB77B9">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0930DF19" w14:textId="77777777" w:rsidR="00FF27BA" w:rsidRPr="00D95A9D" w:rsidRDefault="4B1F096C" w:rsidP="4B1F096C">
            <w:pPr>
              <w:rPr>
                <w:sz w:val="18"/>
                <w:szCs w:val="18"/>
              </w:rPr>
            </w:pPr>
            <w:r w:rsidRPr="00D95A9D">
              <w:rPr>
                <w:sz w:val="18"/>
                <w:szCs w:val="18"/>
              </w:rPr>
              <w:t>OID</w:t>
            </w:r>
          </w:p>
          <w:p w14:paraId="32EB739C" w14:textId="77777777" w:rsidR="00FF27BA" w:rsidRPr="00D95A9D" w:rsidRDefault="4B1F096C" w:rsidP="4B1F096C">
            <w:pPr>
              <w:rPr>
                <w:sz w:val="18"/>
                <w:szCs w:val="18"/>
              </w:rPr>
            </w:pPr>
            <w:r w:rsidRPr="00D95A9D">
              <w:rPr>
                <w:sz w:val="18"/>
                <w:szCs w:val="18"/>
              </w:rPr>
              <w:t>(ZP.6.2)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0DBF03FD" w14:textId="77777777" w:rsidR="00FF27BA" w:rsidRPr="00D95A9D" w:rsidRDefault="4B1F096C" w:rsidP="4B1F096C">
            <w:pPr>
              <w:rPr>
                <w:sz w:val="18"/>
                <w:szCs w:val="18"/>
              </w:rPr>
            </w:pPr>
            <w:r w:rsidRPr="00D95A9D">
              <w:rPr>
                <w:sz w:val="18"/>
                <w:szCs w:val="18"/>
              </w:rPr>
              <w:t>Obsahuje informáciu o type záznamu (archetypu), ktorý je v rámci záznamu používaný OID: 1.3.158.00165387.100.50.40.120</w:t>
            </w:r>
          </w:p>
        </w:tc>
      </w:tr>
    </w:tbl>
    <w:p w14:paraId="0BBB1A20" w14:textId="77777777" w:rsidR="00B50776" w:rsidRPr="00C26A9D" w:rsidRDefault="34661EDB" w:rsidP="00ED73E9">
      <w:pPr>
        <w:pStyle w:val="Nadpis2"/>
        <w:rPr>
          <w:lang w:val="sk-SK"/>
        </w:rPr>
      </w:pPr>
      <w:bookmarkStart w:id="199" w:name="_Varovania"/>
      <w:bookmarkStart w:id="200" w:name="_Toc2079649"/>
      <w:bookmarkEnd w:id="199"/>
      <w:r w:rsidRPr="00C26A9D">
        <w:rPr>
          <w:lang w:val="sk-SK"/>
        </w:rPr>
        <w:t>Varovania</w:t>
      </w:r>
      <w:bookmarkEnd w:id="200"/>
    </w:p>
    <w:p w14:paraId="23E5F200" w14:textId="77777777" w:rsidR="00FF27BA" w:rsidRPr="003E3BC4" w:rsidRDefault="47A63FF8" w:rsidP="003E3BC4">
      <w:pPr>
        <w:rPr>
          <w:b/>
        </w:rPr>
      </w:pPr>
      <w:r w:rsidRPr="003E3BC4">
        <w:rPr>
          <w:b/>
        </w:rPr>
        <w:t>CEN-EN13606-COMPOSITION.Varovanie.v2.adl -&gt; CEN-EN13606-ENTRY.Neziaduca_reakcia.v2</w:t>
      </w:r>
    </w:p>
    <w:tbl>
      <w:tblPr>
        <w:tblW w:w="52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7238"/>
      </w:tblGrid>
      <w:tr w:rsidR="000C663E" w:rsidRPr="00D95A9D" w14:paraId="4609038B" w14:textId="77777777" w:rsidTr="00DB77B9">
        <w:trPr>
          <w:cantSplit/>
          <w:tblHeader/>
        </w:trPr>
        <w:tc>
          <w:tcPr>
            <w:tcW w:w="1188" w:type="pct"/>
            <w:shd w:val="clear" w:color="auto" w:fill="002060"/>
            <w:vAlign w:val="center"/>
          </w:tcPr>
          <w:p w14:paraId="4781C291" w14:textId="77777777" w:rsidR="000C663E" w:rsidRPr="00D95A9D" w:rsidRDefault="34661EDB" w:rsidP="00DC72FE">
            <w:pPr>
              <w:pStyle w:val="ESONormal"/>
              <w:jc w:val="left"/>
            </w:pPr>
            <w:r w:rsidRPr="00D95A9D">
              <w:rPr>
                <w:sz w:val="18"/>
                <w:szCs w:val="18"/>
              </w:rPr>
              <w:t>ADL Element/Ontology/text:</w:t>
            </w:r>
          </w:p>
        </w:tc>
        <w:tc>
          <w:tcPr>
            <w:tcW w:w="3812" w:type="pct"/>
            <w:shd w:val="clear" w:color="auto" w:fill="002060"/>
            <w:vAlign w:val="center"/>
          </w:tcPr>
          <w:p w14:paraId="581202FA" w14:textId="77777777" w:rsidR="000C663E" w:rsidRPr="00D95A9D" w:rsidRDefault="6DE4F7B8" w:rsidP="00DC72FE">
            <w:pPr>
              <w:pStyle w:val="ESONormal"/>
              <w:jc w:val="left"/>
            </w:pPr>
            <w:r w:rsidRPr="00D95A9D">
              <w:rPr>
                <w:color w:val="FFFFFF" w:themeColor="background2"/>
                <w:sz w:val="18"/>
                <w:szCs w:val="18"/>
              </w:rPr>
              <w:t>Popis:</w:t>
            </w:r>
          </w:p>
        </w:tc>
      </w:tr>
      <w:tr w:rsidR="00FF27BA" w:rsidRPr="00D95A9D" w14:paraId="7CF0159D" w14:textId="77777777" w:rsidTr="00DB77B9">
        <w:trPr>
          <w:cantSplit/>
        </w:trPr>
        <w:tc>
          <w:tcPr>
            <w:tcW w:w="1188" w:type="pct"/>
            <w:shd w:val="clear" w:color="auto" w:fill="FFFFFF" w:themeFill="background2"/>
          </w:tcPr>
          <w:p w14:paraId="62D9B35A" w14:textId="77777777" w:rsidR="00FF27BA" w:rsidRPr="00D95A9D" w:rsidRDefault="4B1F096C" w:rsidP="4B1F096C">
            <w:pPr>
              <w:rPr>
                <w:sz w:val="18"/>
                <w:szCs w:val="18"/>
              </w:rPr>
            </w:pPr>
            <w:r w:rsidRPr="00D95A9D">
              <w:rPr>
                <w:sz w:val="18"/>
                <w:szCs w:val="18"/>
              </w:rPr>
              <w:t>Dátum spozorovania</w:t>
            </w:r>
          </w:p>
          <w:p w14:paraId="54C264F4" w14:textId="77777777" w:rsidR="00FF27BA" w:rsidRPr="00D95A9D" w:rsidRDefault="4B1F096C" w:rsidP="4B1F096C">
            <w:pPr>
              <w:rPr>
                <w:sz w:val="18"/>
                <w:szCs w:val="18"/>
              </w:rPr>
            </w:pPr>
            <w:r w:rsidRPr="00D95A9D">
              <w:rPr>
                <w:sz w:val="18"/>
                <w:szCs w:val="18"/>
              </w:rPr>
              <w:t>(NR.1)</w:t>
            </w:r>
          </w:p>
        </w:tc>
        <w:tc>
          <w:tcPr>
            <w:tcW w:w="3812" w:type="pct"/>
            <w:shd w:val="clear" w:color="auto" w:fill="FFFFFF" w:themeFill="background2"/>
          </w:tcPr>
          <w:p w14:paraId="40A7B5A3" w14:textId="77777777" w:rsidR="00FF27BA" w:rsidRPr="00D95A9D" w:rsidRDefault="003E3E16" w:rsidP="4B1F096C">
            <w:pPr>
              <w:rPr>
                <w:sz w:val="18"/>
                <w:szCs w:val="18"/>
              </w:rPr>
            </w:pPr>
            <w:r w:rsidRPr="00D95A9D">
              <w:rPr>
                <w:sz w:val="18"/>
                <w:szCs w:val="18"/>
              </w:rPr>
              <w:t xml:space="preserve">Dátum spozorovania reakcie na alergiu. Môže byť skôr ako je dátum zaznamenania </w:t>
            </w:r>
            <w:r w:rsidR="00D95A9D" w:rsidRPr="00D95A9D">
              <w:rPr>
                <w:sz w:val="18"/>
                <w:szCs w:val="18"/>
              </w:rPr>
              <w:t>nežiaducej</w:t>
            </w:r>
            <w:r w:rsidRPr="00D95A9D">
              <w:rPr>
                <w:sz w:val="18"/>
                <w:szCs w:val="18"/>
              </w:rPr>
              <w:t xml:space="preserve"> reakcie.</w:t>
            </w:r>
          </w:p>
        </w:tc>
      </w:tr>
      <w:tr w:rsidR="00FF27BA" w:rsidRPr="00D95A9D" w14:paraId="2A4733CF" w14:textId="77777777" w:rsidTr="00DB77B9">
        <w:trPr>
          <w:cantSplit/>
        </w:trPr>
        <w:tc>
          <w:tcPr>
            <w:tcW w:w="1188" w:type="pct"/>
            <w:shd w:val="clear" w:color="auto" w:fill="FFFFFF" w:themeFill="background2"/>
          </w:tcPr>
          <w:p w14:paraId="217A1B5A" w14:textId="77777777" w:rsidR="00FF27BA" w:rsidRPr="00D95A9D" w:rsidRDefault="4B1F096C" w:rsidP="4B1F096C">
            <w:pPr>
              <w:rPr>
                <w:sz w:val="18"/>
                <w:szCs w:val="18"/>
              </w:rPr>
            </w:pPr>
            <w:r w:rsidRPr="00D95A9D">
              <w:rPr>
                <w:sz w:val="18"/>
                <w:szCs w:val="18"/>
              </w:rPr>
              <w:t>Poznámka</w:t>
            </w:r>
          </w:p>
          <w:p w14:paraId="64781426" w14:textId="77777777" w:rsidR="000C663E" w:rsidRPr="00D95A9D" w:rsidRDefault="4B1F096C" w:rsidP="4B1F096C">
            <w:pPr>
              <w:rPr>
                <w:sz w:val="18"/>
                <w:szCs w:val="18"/>
              </w:rPr>
            </w:pPr>
            <w:r w:rsidRPr="00D95A9D">
              <w:rPr>
                <w:sz w:val="18"/>
                <w:szCs w:val="18"/>
              </w:rPr>
              <w:t>(NR.2)</w:t>
            </w:r>
          </w:p>
        </w:tc>
        <w:tc>
          <w:tcPr>
            <w:tcW w:w="3812" w:type="pct"/>
            <w:shd w:val="clear" w:color="auto" w:fill="FFFFFF" w:themeFill="background2"/>
          </w:tcPr>
          <w:p w14:paraId="6DA9E871" w14:textId="77777777" w:rsidR="00FF27BA" w:rsidRPr="00D95A9D" w:rsidRDefault="003E3E16" w:rsidP="4B1F096C">
            <w:pPr>
              <w:rPr>
                <w:sz w:val="18"/>
                <w:szCs w:val="18"/>
              </w:rPr>
            </w:pPr>
            <w:r w:rsidRPr="00D95A9D">
              <w:rPr>
                <w:sz w:val="18"/>
                <w:szCs w:val="18"/>
              </w:rPr>
              <w:t xml:space="preserve">Poznámka lekára k identifikovanej </w:t>
            </w:r>
            <w:r w:rsidR="00D95A9D" w:rsidRPr="00D95A9D">
              <w:rPr>
                <w:sz w:val="18"/>
                <w:szCs w:val="18"/>
              </w:rPr>
              <w:t>nežiaducej</w:t>
            </w:r>
            <w:r w:rsidRPr="00D95A9D">
              <w:rPr>
                <w:sz w:val="18"/>
                <w:szCs w:val="18"/>
              </w:rPr>
              <w:t xml:space="preserve"> reakcii, je možné ju využiť na slovný popis v prípade, že nebolo možné vybrať </w:t>
            </w:r>
            <w:r w:rsidR="00D95A9D" w:rsidRPr="00D95A9D">
              <w:rPr>
                <w:sz w:val="18"/>
                <w:szCs w:val="18"/>
              </w:rPr>
              <w:t>nežiaducu</w:t>
            </w:r>
            <w:r w:rsidRPr="00D95A9D">
              <w:rPr>
                <w:sz w:val="18"/>
                <w:szCs w:val="18"/>
              </w:rPr>
              <w:t xml:space="preserve"> reakciu z konkrétneho číselníka.</w:t>
            </w:r>
          </w:p>
        </w:tc>
      </w:tr>
      <w:tr w:rsidR="000C663E" w:rsidRPr="00D95A9D" w14:paraId="614CA9DA" w14:textId="77777777" w:rsidTr="00DB77B9">
        <w:trPr>
          <w:cantSplit/>
        </w:trPr>
        <w:tc>
          <w:tcPr>
            <w:tcW w:w="1188" w:type="pct"/>
            <w:shd w:val="clear" w:color="auto" w:fill="FFFFFF" w:themeFill="background2"/>
          </w:tcPr>
          <w:p w14:paraId="089B5050" w14:textId="77777777" w:rsidR="000C663E" w:rsidRPr="00D95A9D" w:rsidRDefault="4B1F096C" w:rsidP="4B1F096C">
            <w:pPr>
              <w:rPr>
                <w:sz w:val="18"/>
                <w:szCs w:val="18"/>
              </w:rPr>
            </w:pPr>
            <w:r w:rsidRPr="00D95A9D">
              <w:rPr>
                <w:sz w:val="18"/>
                <w:szCs w:val="18"/>
              </w:rPr>
              <w:t>Typ reakcie</w:t>
            </w:r>
          </w:p>
          <w:p w14:paraId="4964C4CF" w14:textId="77777777" w:rsidR="000C663E" w:rsidRPr="00D95A9D" w:rsidRDefault="4B1F096C" w:rsidP="4B1F096C">
            <w:pPr>
              <w:rPr>
                <w:sz w:val="18"/>
                <w:szCs w:val="18"/>
              </w:rPr>
            </w:pPr>
            <w:r w:rsidRPr="00D95A9D">
              <w:rPr>
                <w:sz w:val="18"/>
                <w:szCs w:val="18"/>
              </w:rPr>
              <w:t>(NR.3)</w:t>
            </w:r>
          </w:p>
        </w:tc>
        <w:tc>
          <w:tcPr>
            <w:tcW w:w="3812" w:type="pct"/>
            <w:shd w:val="clear" w:color="auto" w:fill="FFFFFF" w:themeFill="background2"/>
          </w:tcPr>
          <w:p w14:paraId="39DF186F" w14:textId="77777777" w:rsidR="003E3E16" w:rsidRPr="00D95A9D" w:rsidRDefault="003E3E16" w:rsidP="003E3E16">
            <w:pPr>
              <w:rPr>
                <w:sz w:val="18"/>
                <w:szCs w:val="18"/>
              </w:rPr>
            </w:pPr>
            <w:r w:rsidRPr="00D95A9D">
              <w:rPr>
                <w:sz w:val="18"/>
                <w:szCs w:val="18"/>
              </w:rPr>
              <w:t xml:space="preserve">Definuje typ </w:t>
            </w:r>
            <w:r w:rsidR="00D95A9D" w:rsidRPr="00D95A9D">
              <w:rPr>
                <w:sz w:val="18"/>
                <w:szCs w:val="18"/>
              </w:rPr>
              <w:t>nežiaducich</w:t>
            </w:r>
            <w:r w:rsidRPr="00D95A9D">
              <w:rPr>
                <w:sz w:val="18"/>
                <w:szCs w:val="18"/>
              </w:rPr>
              <w:t xml:space="preserve"> reakcií pacienta na látky, jedlo alebo lieky</w:t>
            </w:r>
          </w:p>
          <w:p w14:paraId="3EB92EFE" w14:textId="77777777" w:rsidR="000C663E" w:rsidRPr="00D95A9D" w:rsidRDefault="003E3E16" w:rsidP="003E3E16">
            <w:pPr>
              <w:rPr>
                <w:sz w:val="18"/>
                <w:szCs w:val="18"/>
              </w:rPr>
            </w:pPr>
            <w:r w:rsidRPr="00D95A9D">
              <w:rPr>
                <w:sz w:val="18"/>
                <w:szCs w:val="18"/>
              </w:rPr>
              <w:t>pre potreby pacientskeho sumáru: 1.3.158.00165387.100.10.58</w:t>
            </w:r>
          </w:p>
        </w:tc>
      </w:tr>
      <w:tr w:rsidR="000C663E" w:rsidRPr="00D95A9D" w14:paraId="0C1C0F59" w14:textId="77777777" w:rsidTr="00DB77B9">
        <w:trPr>
          <w:cantSplit/>
        </w:trPr>
        <w:tc>
          <w:tcPr>
            <w:tcW w:w="1188" w:type="pct"/>
            <w:shd w:val="clear" w:color="auto" w:fill="FFFFFF" w:themeFill="background2"/>
          </w:tcPr>
          <w:p w14:paraId="551CF965" w14:textId="77777777" w:rsidR="000C663E" w:rsidRPr="00D95A9D" w:rsidRDefault="4B1F096C" w:rsidP="4B1F096C">
            <w:pPr>
              <w:rPr>
                <w:sz w:val="18"/>
                <w:szCs w:val="18"/>
              </w:rPr>
            </w:pPr>
            <w:r w:rsidRPr="00D95A9D">
              <w:rPr>
                <w:sz w:val="18"/>
                <w:szCs w:val="18"/>
              </w:rPr>
              <w:t xml:space="preserve">Prejav </w:t>
            </w:r>
            <w:r w:rsidR="00D95A9D" w:rsidRPr="00D95A9D">
              <w:rPr>
                <w:sz w:val="18"/>
                <w:szCs w:val="18"/>
              </w:rPr>
              <w:t>nežiaducej</w:t>
            </w:r>
            <w:r w:rsidRPr="00D95A9D">
              <w:rPr>
                <w:sz w:val="18"/>
                <w:szCs w:val="18"/>
              </w:rPr>
              <w:t xml:space="preserve"> reakcie</w:t>
            </w:r>
          </w:p>
          <w:p w14:paraId="5398726E" w14:textId="77777777" w:rsidR="000C663E" w:rsidRPr="00D95A9D" w:rsidRDefault="4B1F096C" w:rsidP="4B1F096C">
            <w:pPr>
              <w:rPr>
                <w:sz w:val="18"/>
                <w:szCs w:val="18"/>
              </w:rPr>
            </w:pPr>
            <w:r w:rsidRPr="00D95A9D">
              <w:rPr>
                <w:sz w:val="18"/>
                <w:szCs w:val="18"/>
              </w:rPr>
              <w:t>(NR.4)</w:t>
            </w:r>
          </w:p>
        </w:tc>
        <w:tc>
          <w:tcPr>
            <w:tcW w:w="3812" w:type="pct"/>
            <w:shd w:val="clear" w:color="auto" w:fill="FFFFFF" w:themeFill="background2"/>
          </w:tcPr>
          <w:p w14:paraId="1A6ABE87" w14:textId="77777777" w:rsidR="000C663E" w:rsidRPr="00D95A9D" w:rsidRDefault="003E3E16" w:rsidP="4B1F096C">
            <w:pPr>
              <w:rPr>
                <w:sz w:val="18"/>
                <w:szCs w:val="18"/>
              </w:rPr>
            </w:pPr>
            <w:r w:rsidRPr="00D95A9D">
              <w:rPr>
                <w:sz w:val="18"/>
                <w:szCs w:val="18"/>
              </w:rPr>
              <w:t>Popis a kód zisteného klinického prejavu typu alergie u pacienta. Klinický prejav je vyberaný z číselníka typov alergií. : 1.3.158.00165387.100.10.159</w:t>
            </w:r>
          </w:p>
        </w:tc>
      </w:tr>
      <w:tr w:rsidR="000C663E" w:rsidRPr="00D95A9D" w14:paraId="5295A061" w14:textId="77777777" w:rsidTr="00DB77B9">
        <w:trPr>
          <w:cantSplit/>
        </w:trPr>
        <w:tc>
          <w:tcPr>
            <w:tcW w:w="1188" w:type="pct"/>
            <w:shd w:val="clear" w:color="auto" w:fill="FFFFFF" w:themeFill="background2"/>
          </w:tcPr>
          <w:p w14:paraId="2B8575B1" w14:textId="77777777" w:rsidR="000C663E" w:rsidRPr="00D95A9D" w:rsidRDefault="4B1F096C" w:rsidP="4B1F096C">
            <w:pPr>
              <w:rPr>
                <w:sz w:val="18"/>
                <w:szCs w:val="18"/>
              </w:rPr>
            </w:pPr>
            <w:r w:rsidRPr="00D95A9D">
              <w:rPr>
                <w:sz w:val="18"/>
                <w:szCs w:val="18"/>
              </w:rPr>
              <w:t>Alergén</w:t>
            </w:r>
          </w:p>
          <w:p w14:paraId="3A00CF28" w14:textId="77777777" w:rsidR="000C663E" w:rsidRPr="00D95A9D" w:rsidRDefault="4B1F096C" w:rsidP="4B1F096C">
            <w:pPr>
              <w:rPr>
                <w:sz w:val="18"/>
                <w:szCs w:val="18"/>
              </w:rPr>
            </w:pPr>
            <w:r w:rsidRPr="00D95A9D">
              <w:rPr>
                <w:sz w:val="18"/>
                <w:szCs w:val="18"/>
              </w:rPr>
              <w:t>(NR.4)</w:t>
            </w:r>
          </w:p>
        </w:tc>
        <w:tc>
          <w:tcPr>
            <w:tcW w:w="3812" w:type="pct"/>
            <w:shd w:val="clear" w:color="auto" w:fill="FFFFFF" w:themeFill="background2"/>
          </w:tcPr>
          <w:p w14:paraId="4C1812CA" w14:textId="77777777" w:rsidR="000C663E" w:rsidRPr="00D95A9D" w:rsidRDefault="003E3E16" w:rsidP="4B1F096C">
            <w:pPr>
              <w:rPr>
                <w:sz w:val="18"/>
                <w:szCs w:val="18"/>
              </w:rPr>
            </w:pPr>
            <w:r w:rsidRPr="00D95A9D">
              <w:rPr>
                <w:sz w:val="18"/>
                <w:szCs w:val="18"/>
              </w:rPr>
              <w:t>Popis alergénu, ktorý je zodpovedný za alergickú reakciu. Ak ide o alergiu na látky, je využívaný číselník typov alergénov, ak ide o alergiu na lieky, je využívaný číselník ATC skupín.</w:t>
            </w:r>
          </w:p>
        </w:tc>
      </w:tr>
      <w:tr w:rsidR="000C663E" w:rsidRPr="00D95A9D" w14:paraId="51161FB1" w14:textId="77777777" w:rsidTr="00DB77B9">
        <w:trPr>
          <w:cantSplit/>
        </w:trPr>
        <w:tc>
          <w:tcPr>
            <w:tcW w:w="1188" w:type="pct"/>
            <w:shd w:val="clear" w:color="auto" w:fill="FFFFFF" w:themeFill="background2"/>
          </w:tcPr>
          <w:p w14:paraId="513690A3" w14:textId="77777777" w:rsidR="000C663E" w:rsidRPr="00D95A9D" w:rsidRDefault="4B1F096C" w:rsidP="4B1F096C">
            <w:pPr>
              <w:rPr>
                <w:sz w:val="18"/>
                <w:szCs w:val="18"/>
              </w:rPr>
            </w:pPr>
            <w:r w:rsidRPr="00D95A9D">
              <w:rPr>
                <w:sz w:val="18"/>
                <w:szCs w:val="18"/>
              </w:rPr>
              <w:t>Liečivo</w:t>
            </w:r>
          </w:p>
          <w:p w14:paraId="3557B088" w14:textId="77777777" w:rsidR="000C663E" w:rsidRPr="00D95A9D" w:rsidRDefault="4B1F096C" w:rsidP="4B1F096C">
            <w:pPr>
              <w:rPr>
                <w:sz w:val="18"/>
                <w:szCs w:val="18"/>
              </w:rPr>
            </w:pPr>
            <w:r w:rsidRPr="00D95A9D">
              <w:rPr>
                <w:sz w:val="18"/>
                <w:szCs w:val="18"/>
              </w:rPr>
              <w:t>(NR.4.1)</w:t>
            </w:r>
          </w:p>
        </w:tc>
        <w:tc>
          <w:tcPr>
            <w:tcW w:w="3812" w:type="pct"/>
            <w:shd w:val="clear" w:color="auto" w:fill="FFFFFF" w:themeFill="background2"/>
          </w:tcPr>
          <w:p w14:paraId="001C19CB" w14:textId="77777777" w:rsidR="000C663E" w:rsidRPr="00D95A9D" w:rsidRDefault="00DE1DFB" w:rsidP="4B1F096C">
            <w:pPr>
              <w:rPr>
                <w:sz w:val="18"/>
                <w:szCs w:val="18"/>
              </w:rPr>
            </w:pPr>
            <w:r w:rsidRPr="00D95A9D">
              <w:rPr>
                <w:sz w:val="18"/>
                <w:szCs w:val="18"/>
              </w:rPr>
              <w:t>Popis alergénu - liečiva ak je zodpovedné za alergickú reakciu. Využívaný je číselník ATC skupín 1.3.158.00165387.100.10.83</w:t>
            </w:r>
          </w:p>
        </w:tc>
      </w:tr>
      <w:tr w:rsidR="000C663E" w:rsidRPr="00D95A9D" w14:paraId="032A307D" w14:textId="77777777" w:rsidTr="00DB77B9">
        <w:trPr>
          <w:cantSplit/>
        </w:trPr>
        <w:tc>
          <w:tcPr>
            <w:tcW w:w="1188" w:type="pct"/>
          </w:tcPr>
          <w:p w14:paraId="58CAA3D0" w14:textId="77777777" w:rsidR="000C663E" w:rsidRPr="00D95A9D" w:rsidRDefault="4B1F096C" w:rsidP="4B1F096C">
            <w:pPr>
              <w:rPr>
                <w:sz w:val="18"/>
                <w:szCs w:val="18"/>
              </w:rPr>
            </w:pPr>
            <w:r w:rsidRPr="00D95A9D">
              <w:rPr>
                <w:sz w:val="18"/>
                <w:szCs w:val="18"/>
              </w:rPr>
              <w:t>Látka</w:t>
            </w:r>
          </w:p>
          <w:p w14:paraId="70FB5AF8" w14:textId="77777777" w:rsidR="000C663E" w:rsidRPr="00D95A9D" w:rsidRDefault="4B1F096C" w:rsidP="4B1F096C">
            <w:pPr>
              <w:rPr>
                <w:sz w:val="18"/>
                <w:szCs w:val="18"/>
              </w:rPr>
            </w:pPr>
            <w:r w:rsidRPr="00D95A9D">
              <w:rPr>
                <w:sz w:val="18"/>
                <w:szCs w:val="18"/>
              </w:rPr>
              <w:t>(NR.4.2)</w:t>
            </w:r>
          </w:p>
        </w:tc>
        <w:tc>
          <w:tcPr>
            <w:tcW w:w="3812" w:type="pct"/>
          </w:tcPr>
          <w:p w14:paraId="75DDD852" w14:textId="77777777" w:rsidR="00DE1DFB" w:rsidRPr="00D95A9D" w:rsidRDefault="00DE1DFB" w:rsidP="4B1F096C">
            <w:pPr>
              <w:rPr>
                <w:sz w:val="18"/>
                <w:szCs w:val="18"/>
              </w:rPr>
            </w:pPr>
            <w:r w:rsidRPr="00D95A9D">
              <w:rPr>
                <w:sz w:val="18"/>
                <w:szCs w:val="18"/>
              </w:rPr>
              <w:t>Popis alergénu - látky ak je zodpovedná za alergickú reakciu. Využívaný je číselník  typov alergénov 1.3.158.00165387.100.10.158</w:t>
            </w:r>
          </w:p>
          <w:p w14:paraId="5AC0C849" w14:textId="77777777" w:rsidR="00DE1DFB" w:rsidRPr="00D95A9D" w:rsidRDefault="00DE1DFB" w:rsidP="4B1F096C">
            <w:pPr>
              <w:rPr>
                <w:sz w:val="18"/>
                <w:szCs w:val="18"/>
              </w:rPr>
            </w:pPr>
          </w:p>
          <w:p w14:paraId="30D07428" w14:textId="77777777" w:rsidR="000C663E" w:rsidRPr="00D95A9D" w:rsidRDefault="4B1F096C" w:rsidP="4B1F096C">
            <w:pPr>
              <w:rPr>
                <w:sz w:val="18"/>
                <w:szCs w:val="18"/>
              </w:rPr>
            </w:pPr>
            <w:r w:rsidRPr="00D95A9D">
              <w:rPr>
                <w:sz w:val="18"/>
                <w:szCs w:val="18"/>
              </w:rPr>
              <w:t xml:space="preserve">Obsahuje možnosť zaevidovať alergiu na látku, ktorá bola diagnostikovaná. </w:t>
            </w:r>
          </w:p>
          <w:p w14:paraId="480501FD" w14:textId="77777777" w:rsidR="000C663E" w:rsidRPr="00D95A9D" w:rsidRDefault="4B1F096C" w:rsidP="4B1F096C">
            <w:pPr>
              <w:rPr>
                <w:sz w:val="18"/>
                <w:szCs w:val="18"/>
              </w:rPr>
            </w:pPr>
            <w:r w:rsidRPr="00D95A9D">
              <w:rPr>
                <w:sz w:val="18"/>
                <w:szCs w:val="18"/>
              </w:rPr>
              <w:t>OID: 1.3.158.00165387.100.60.50 alebo 1.3.158.00165387.100.60.10 (očkovací záznam alebo laboratórny test)</w:t>
            </w:r>
          </w:p>
        </w:tc>
      </w:tr>
      <w:tr w:rsidR="00B50776" w:rsidRPr="00D95A9D" w14:paraId="14491343" w14:textId="77777777" w:rsidTr="00DB77B9">
        <w:trPr>
          <w:cantSplit/>
        </w:trPr>
        <w:tc>
          <w:tcPr>
            <w:tcW w:w="1188" w:type="pct"/>
          </w:tcPr>
          <w:p w14:paraId="0492DC44" w14:textId="77777777" w:rsidR="00B50776" w:rsidRPr="00D95A9D" w:rsidRDefault="4B1F096C" w:rsidP="4B1F096C">
            <w:pPr>
              <w:rPr>
                <w:sz w:val="18"/>
                <w:szCs w:val="18"/>
              </w:rPr>
            </w:pPr>
            <w:r w:rsidRPr="00D95A9D">
              <w:rPr>
                <w:sz w:val="18"/>
                <w:szCs w:val="18"/>
              </w:rPr>
              <w:t>ID záznamu</w:t>
            </w:r>
          </w:p>
          <w:p w14:paraId="1118E0AB" w14:textId="77777777" w:rsidR="000C663E" w:rsidRPr="00D95A9D" w:rsidRDefault="4B1F096C" w:rsidP="4B1F096C">
            <w:pPr>
              <w:rPr>
                <w:sz w:val="18"/>
                <w:szCs w:val="18"/>
              </w:rPr>
            </w:pPr>
            <w:r w:rsidRPr="00D95A9D">
              <w:rPr>
                <w:sz w:val="18"/>
                <w:szCs w:val="18"/>
              </w:rPr>
              <w:t>(NR.4.3)</w:t>
            </w:r>
          </w:p>
        </w:tc>
        <w:tc>
          <w:tcPr>
            <w:tcW w:w="3812" w:type="pct"/>
          </w:tcPr>
          <w:p w14:paraId="026FC0EE" w14:textId="77777777" w:rsidR="00B50776" w:rsidRPr="00D95A9D" w:rsidRDefault="00DE1DFB" w:rsidP="4B1F096C">
            <w:pPr>
              <w:rPr>
                <w:sz w:val="18"/>
                <w:szCs w:val="18"/>
              </w:rPr>
            </w:pPr>
            <w:r w:rsidRPr="00D95A9D">
              <w:rPr>
                <w:sz w:val="18"/>
                <w:szCs w:val="18"/>
              </w:rPr>
              <w:t>V prípade reakcie na očkovanie môže obsahovať ID očkovacieho záznamu, ku ktorému sa reakcia vzťahuje. Atribút slúži výhradne pre čítacie služby.</w:t>
            </w:r>
          </w:p>
        </w:tc>
      </w:tr>
      <w:tr w:rsidR="000C663E" w:rsidRPr="00D95A9D" w14:paraId="0B291CDB" w14:textId="77777777" w:rsidTr="00DB77B9">
        <w:trPr>
          <w:cantSplit/>
        </w:trPr>
        <w:tc>
          <w:tcPr>
            <w:tcW w:w="1188" w:type="pct"/>
          </w:tcPr>
          <w:p w14:paraId="5274B44A" w14:textId="77777777" w:rsidR="000C663E" w:rsidRPr="00D95A9D" w:rsidRDefault="4B1F096C" w:rsidP="4B1F096C">
            <w:pPr>
              <w:rPr>
                <w:sz w:val="18"/>
                <w:szCs w:val="18"/>
              </w:rPr>
            </w:pPr>
            <w:r w:rsidRPr="00D95A9D">
              <w:rPr>
                <w:sz w:val="18"/>
                <w:szCs w:val="18"/>
              </w:rPr>
              <w:t>Zmena stavu záznamu</w:t>
            </w:r>
          </w:p>
          <w:p w14:paraId="623563E5" w14:textId="77777777" w:rsidR="000C663E" w:rsidRPr="00D95A9D" w:rsidRDefault="4B1F096C" w:rsidP="4B1F096C">
            <w:pPr>
              <w:rPr>
                <w:sz w:val="18"/>
                <w:szCs w:val="18"/>
              </w:rPr>
            </w:pPr>
            <w:r w:rsidRPr="00D95A9D">
              <w:rPr>
                <w:sz w:val="18"/>
                <w:szCs w:val="18"/>
              </w:rPr>
              <w:t>(NR.5)</w:t>
            </w:r>
          </w:p>
        </w:tc>
        <w:tc>
          <w:tcPr>
            <w:tcW w:w="3812" w:type="pct"/>
          </w:tcPr>
          <w:p w14:paraId="354624A7" w14:textId="77777777" w:rsidR="000C663E" w:rsidRPr="00D95A9D" w:rsidRDefault="00DE1DFB"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5EF8FA0D" w14:textId="77777777" w:rsidR="000C663E" w:rsidRPr="00D95A9D" w:rsidRDefault="4B1F096C" w:rsidP="4B1F096C">
            <w:pPr>
              <w:rPr>
                <w:sz w:val="18"/>
                <w:szCs w:val="18"/>
              </w:rPr>
            </w:pPr>
            <w:r w:rsidRPr="00D95A9D">
              <w:rPr>
                <w:sz w:val="18"/>
                <w:szCs w:val="18"/>
              </w:rPr>
              <w:t>Zložený atribút:</w:t>
            </w:r>
          </w:p>
          <w:p w14:paraId="109DA755" w14:textId="77777777" w:rsidR="000C663E"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0C663E" w:rsidRPr="00D95A9D" w14:paraId="3D51206F" w14:textId="77777777" w:rsidTr="00DB77B9">
        <w:trPr>
          <w:cantSplit/>
        </w:trPr>
        <w:tc>
          <w:tcPr>
            <w:tcW w:w="1188" w:type="pct"/>
          </w:tcPr>
          <w:p w14:paraId="4344C125" w14:textId="77777777" w:rsidR="000C663E" w:rsidRPr="00D95A9D" w:rsidRDefault="4B1F096C" w:rsidP="4B1F096C">
            <w:pPr>
              <w:rPr>
                <w:sz w:val="18"/>
                <w:szCs w:val="18"/>
              </w:rPr>
            </w:pPr>
            <w:r w:rsidRPr="00D95A9D">
              <w:rPr>
                <w:sz w:val="18"/>
                <w:szCs w:val="18"/>
              </w:rPr>
              <w:t>RC_ID</w:t>
            </w:r>
            <w:r w:rsidR="03ECAE38" w:rsidRPr="00D95A9D">
              <w:br/>
            </w:r>
            <w:r w:rsidRPr="00D95A9D">
              <w:rPr>
                <w:sz w:val="18"/>
                <w:szCs w:val="18"/>
              </w:rPr>
              <w:t>(NR.6)</w:t>
            </w:r>
          </w:p>
        </w:tc>
        <w:tc>
          <w:tcPr>
            <w:tcW w:w="3812" w:type="pct"/>
          </w:tcPr>
          <w:p w14:paraId="3FB27C23" w14:textId="77777777" w:rsidR="000C663E" w:rsidRPr="00D95A9D" w:rsidRDefault="4B1F096C" w:rsidP="4B1F096C">
            <w:pPr>
              <w:rPr>
                <w:sz w:val="18"/>
                <w:szCs w:val="18"/>
              </w:rPr>
            </w:pPr>
            <w:r w:rsidRPr="00D95A9D">
              <w:rPr>
                <w:sz w:val="18"/>
                <w:szCs w:val="18"/>
              </w:rPr>
              <w:t>Obsahuje informácie o identifikátore záznamu, ktorý je vytvorený</w:t>
            </w:r>
          </w:p>
        </w:tc>
      </w:tr>
      <w:tr w:rsidR="000C663E" w:rsidRPr="00D95A9D" w14:paraId="6D6B8864" w14:textId="77777777" w:rsidTr="00DB77B9">
        <w:trPr>
          <w:cantSplit/>
        </w:trPr>
        <w:tc>
          <w:tcPr>
            <w:tcW w:w="1188" w:type="pct"/>
          </w:tcPr>
          <w:p w14:paraId="6C56145E" w14:textId="77777777" w:rsidR="000C663E" w:rsidRPr="00D95A9D" w:rsidRDefault="4B1F096C" w:rsidP="4B1F096C">
            <w:pPr>
              <w:rPr>
                <w:sz w:val="18"/>
                <w:szCs w:val="18"/>
              </w:rPr>
            </w:pPr>
            <w:r w:rsidRPr="00D95A9D">
              <w:rPr>
                <w:sz w:val="18"/>
                <w:szCs w:val="18"/>
              </w:rPr>
              <w:lastRenderedPageBreak/>
              <w:t>II</w:t>
            </w:r>
          </w:p>
          <w:p w14:paraId="3D585661" w14:textId="77777777" w:rsidR="000C663E" w:rsidRPr="00D95A9D" w:rsidRDefault="4B1F096C" w:rsidP="4B1F096C">
            <w:pPr>
              <w:rPr>
                <w:sz w:val="18"/>
                <w:szCs w:val="18"/>
              </w:rPr>
            </w:pPr>
            <w:r w:rsidRPr="00D95A9D">
              <w:rPr>
                <w:sz w:val="18"/>
                <w:szCs w:val="18"/>
              </w:rPr>
              <w:t>(NR.6.1)</w:t>
            </w:r>
          </w:p>
        </w:tc>
        <w:tc>
          <w:tcPr>
            <w:tcW w:w="3812" w:type="pct"/>
          </w:tcPr>
          <w:p w14:paraId="00F6A760" w14:textId="77777777" w:rsidR="000C663E" w:rsidRPr="00D95A9D" w:rsidRDefault="4B1F096C" w:rsidP="4B1F096C">
            <w:pPr>
              <w:rPr>
                <w:sz w:val="18"/>
                <w:szCs w:val="18"/>
              </w:rPr>
            </w:pPr>
            <w:r w:rsidRPr="00D95A9D">
              <w:rPr>
                <w:sz w:val="18"/>
                <w:szCs w:val="18"/>
              </w:rPr>
              <w:t xml:space="preserve">Identifikátor záznamu je generovaný podľa popisu v X070 a generuje ho ISPZS </w:t>
            </w:r>
          </w:p>
          <w:p w14:paraId="117FC314" w14:textId="77777777" w:rsidR="000C663E" w:rsidRPr="00D95A9D" w:rsidRDefault="000C663E" w:rsidP="000C663E">
            <w:pPr>
              <w:rPr>
                <w:sz w:val="18"/>
                <w:szCs w:val="18"/>
              </w:rPr>
            </w:pPr>
          </w:p>
        </w:tc>
      </w:tr>
      <w:tr w:rsidR="000C663E" w:rsidRPr="00D95A9D" w14:paraId="1A615C3F" w14:textId="77777777" w:rsidTr="00DB77B9">
        <w:trPr>
          <w:cantSplit/>
        </w:trPr>
        <w:tc>
          <w:tcPr>
            <w:tcW w:w="1188" w:type="pct"/>
          </w:tcPr>
          <w:p w14:paraId="515C5D86" w14:textId="77777777" w:rsidR="000C663E" w:rsidRPr="00D95A9D" w:rsidRDefault="4B1F096C" w:rsidP="4B1F096C">
            <w:pPr>
              <w:rPr>
                <w:sz w:val="18"/>
                <w:szCs w:val="18"/>
              </w:rPr>
            </w:pPr>
            <w:r w:rsidRPr="00D95A9D">
              <w:rPr>
                <w:sz w:val="18"/>
                <w:szCs w:val="18"/>
              </w:rPr>
              <w:t>OID</w:t>
            </w:r>
          </w:p>
          <w:p w14:paraId="5F7CC335" w14:textId="77777777" w:rsidR="000C663E" w:rsidRPr="00D95A9D" w:rsidRDefault="4B1F096C" w:rsidP="4B1F096C">
            <w:pPr>
              <w:rPr>
                <w:sz w:val="18"/>
                <w:szCs w:val="18"/>
              </w:rPr>
            </w:pPr>
            <w:r w:rsidRPr="00D95A9D">
              <w:rPr>
                <w:sz w:val="18"/>
                <w:szCs w:val="18"/>
              </w:rPr>
              <w:t>(NR.6.2)</w:t>
            </w:r>
          </w:p>
        </w:tc>
        <w:tc>
          <w:tcPr>
            <w:tcW w:w="3812" w:type="pct"/>
          </w:tcPr>
          <w:p w14:paraId="5059A6D0" w14:textId="77777777" w:rsidR="000C663E" w:rsidRPr="00D95A9D" w:rsidRDefault="4B1F096C" w:rsidP="4B1F096C">
            <w:pPr>
              <w:rPr>
                <w:sz w:val="18"/>
                <w:szCs w:val="18"/>
              </w:rPr>
            </w:pPr>
            <w:r w:rsidRPr="00D95A9D">
              <w:rPr>
                <w:sz w:val="18"/>
                <w:szCs w:val="18"/>
              </w:rPr>
              <w:t xml:space="preserve">Obsahuje informáciu o type záznamu (archetypu), ktorý je v rámci záznamu používaný OID: 1.3.158.00165387.100.50.40.50 </w:t>
            </w:r>
          </w:p>
        </w:tc>
      </w:tr>
    </w:tbl>
    <w:p w14:paraId="241C98D5" w14:textId="77777777" w:rsidR="00ED0755" w:rsidRPr="00C26A9D" w:rsidRDefault="34661EDB" w:rsidP="00ED73E9">
      <w:pPr>
        <w:pStyle w:val="Nadpis2"/>
        <w:rPr>
          <w:lang w:val="sk-SK"/>
        </w:rPr>
      </w:pPr>
      <w:bookmarkStart w:id="201" w:name="_Toc2079650"/>
      <w:r w:rsidRPr="00C26A9D">
        <w:rPr>
          <w:lang w:val="sk-SK"/>
        </w:rPr>
        <w:t>Lieková anamnéza</w:t>
      </w:r>
      <w:bookmarkEnd w:id="201"/>
    </w:p>
    <w:p w14:paraId="781FE2D7" w14:textId="77777777" w:rsidR="00D70D70" w:rsidRPr="00C26A9D" w:rsidRDefault="00D70D70" w:rsidP="00D70D70">
      <w:r w:rsidRPr="00C26A9D">
        <w:t>Lieková anamnéza je automaticky poskytovaná ako súbor informácií o užitých a užívaných liekoch za posledných 6 mesiacov. V prípade použitia v pacientskom sumári slúži výhradne pre čítacie služby.</w:t>
      </w:r>
    </w:p>
    <w:p w14:paraId="7A4E4C89" w14:textId="77777777" w:rsidR="00D70D70" w:rsidRPr="00C26A9D" w:rsidRDefault="00D70D70" w:rsidP="00D70D70"/>
    <w:p w14:paraId="28DB1C7B" w14:textId="77777777" w:rsidR="00ED0755" w:rsidRPr="00D95A9D" w:rsidRDefault="4B1F096C" w:rsidP="4B1F096C">
      <w:pPr>
        <w:spacing w:after="200" w:line="276" w:lineRule="auto"/>
        <w:rPr>
          <w:b/>
          <w:bCs/>
        </w:rPr>
      </w:pPr>
      <w:r w:rsidRPr="00D95A9D">
        <w:rPr>
          <w:b/>
          <w:bCs/>
        </w:rPr>
        <w:t>CEN-EN13606-COMPOSITION.Liekova_anamneza.v1 -&gt; CEN-EN13606-ENTRY.Liekova_anamneza.v1</w:t>
      </w:r>
    </w:p>
    <w:tbl>
      <w:tblPr>
        <w:tblW w:w="5261" w:type="pct"/>
        <w:tblLook w:val="04A0" w:firstRow="1" w:lastRow="0" w:firstColumn="1" w:lastColumn="0" w:noHBand="0" w:noVBand="1"/>
      </w:tblPr>
      <w:tblGrid>
        <w:gridCol w:w="2256"/>
        <w:gridCol w:w="7241"/>
      </w:tblGrid>
      <w:tr w:rsidR="00ED0755" w:rsidRPr="00D95A9D" w14:paraId="4D418D3A" w14:textId="77777777" w:rsidTr="00DB77B9">
        <w:trPr>
          <w:cantSplit/>
          <w:tblHeader/>
        </w:trPr>
        <w:tc>
          <w:tcPr>
            <w:tcW w:w="1188" w:type="pct"/>
            <w:tcBorders>
              <w:bottom w:val="single" w:sz="4" w:space="0" w:color="auto"/>
            </w:tcBorders>
            <w:shd w:val="clear" w:color="auto" w:fill="002060"/>
            <w:vAlign w:val="center"/>
          </w:tcPr>
          <w:p w14:paraId="78E06622" w14:textId="77777777" w:rsidR="00ED0755" w:rsidRPr="00D95A9D" w:rsidRDefault="34661EDB" w:rsidP="00DC72FE">
            <w:pPr>
              <w:pStyle w:val="ESONormal"/>
              <w:jc w:val="left"/>
            </w:pPr>
            <w:r w:rsidRPr="00D95A9D">
              <w:rPr>
                <w:sz w:val="18"/>
                <w:szCs w:val="18"/>
              </w:rPr>
              <w:t>ADL Element/Ontology/text:</w:t>
            </w:r>
          </w:p>
        </w:tc>
        <w:tc>
          <w:tcPr>
            <w:tcW w:w="3812" w:type="pct"/>
            <w:tcBorders>
              <w:bottom w:val="single" w:sz="4" w:space="0" w:color="auto"/>
            </w:tcBorders>
            <w:shd w:val="clear" w:color="auto" w:fill="002060"/>
            <w:vAlign w:val="center"/>
          </w:tcPr>
          <w:p w14:paraId="53BB232E" w14:textId="77777777" w:rsidR="00ED0755" w:rsidRPr="00D95A9D" w:rsidRDefault="6DE4F7B8" w:rsidP="00DC72FE">
            <w:pPr>
              <w:pStyle w:val="ESONormal"/>
              <w:jc w:val="left"/>
            </w:pPr>
            <w:r w:rsidRPr="00D95A9D">
              <w:rPr>
                <w:color w:val="FFFFFF" w:themeColor="background2"/>
                <w:sz w:val="18"/>
                <w:szCs w:val="18"/>
              </w:rPr>
              <w:t>Popis:</w:t>
            </w:r>
          </w:p>
        </w:tc>
      </w:tr>
      <w:tr w:rsidR="00ED0755" w:rsidRPr="00D95A9D" w14:paraId="67BADA69"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tcPr>
          <w:p w14:paraId="66D3CB07" w14:textId="77777777" w:rsidR="00ED0755" w:rsidRPr="00D95A9D" w:rsidRDefault="4B1F096C" w:rsidP="4B1F096C">
            <w:pPr>
              <w:rPr>
                <w:sz w:val="18"/>
                <w:szCs w:val="18"/>
              </w:rPr>
            </w:pPr>
            <w:r w:rsidRPr="00D95A9D">
              <w:rPr>
                <w:sz w:val="18"/>
                <w:szCs w:val="18"/>
              </w:rPr>
              <w:t>Aktívny od</w:t>
            </w:r>
          </w:p>
          <w:p w14:paraId="6620A707" w14:textId="77777777" w:rsidR="00ED0755" w:rsidRPr="00D95A9D" w:rsidRDefault="4B1F096C" w:rsidP="4B1F096C">
            <w:pPr>
              <w:rPr>
                <w:sz w:val="18"/>
                <w:szCs w:val="18"/>
              </w:rPr>
            </w:pPr>
            <w:r w:rsidRPr="00D95A9D">
              <w:rPr>
                <w:sz w:val="18"/>
                <w:szCs w:val="18"/>
              </w:rPr>
              <w:t>(LA.1)</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tcPr>
          <w:p w14:paraId="0DB4AF6E" w14:textId="77777777" w:rsidR="00ED0755" w:rsidRPr="00D95A9D" w:rsidRDefault="00D70D70" w:rsidP="4B1F096C">
            <w:pPr>
              <w:rPr>
                <w:sz w:val="18"/>
                <w:szCs w:val="18"/>
              </w:rPr>
            </w:pPr>
            <w:r w:rsidRPr="00D95A9D">
              <w:rPr>
                <w:sz w:val="18"/>
                <w:szCs w:val="18"/>
              </w:rPr>
              <w:t>Posledný známy začiatok užívania lieku (Výdaj lieku v lekárni) alebo dátum podania.</w:t>
            </w:r>
          </w:p>
        </w:tc>
      </w:tr>
      <w:tr w:rsidR="00ED0755" w:rsidRPr="00D95A9D" w14:paraId="43155237"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tcPr>
          <w:p w14:paraId="0659EAFB" w14:textId="77777777" w:rsidR="00ED0755" w:rsidRPr="00D95A9D" w:rsidRDefault="4B1F096C" w:rsidP="4B1F096C">
            <w:pPr>
              <w:rPr>
                <w:sz w:val="18"/>
                <w:szCs w:val="18"/>
              </w:rPr>
            </w:pPr>
            <w:r w:rsidRPr="00D95A9D">
              <w:rPr>
                <w:sz w:val="18"/>
                <w:szCs w:val="18"/>
              </w:rPr>
              <w:t>Množstvo</w:t>
            </w:r>
          </w:p>
          <w:p w14:paraId="429843D3" w14:textId="77777777" w:rsidR="00ED0755" w:rsidRPr="00D95A9D" w:rsidRDefault="4B1F096C" w:rsidP="4B1F096C">
            <w:pPr>
              <w:rPr>
                <w:sz w:val="18"/>
                <w:szCs w:val="18"/>
              </w:rPr>
            </w:pPr>
            <w:r w:rsidRPr="00D95A9D">
              <w:rPr>
                <w:sz w:val="18"/>
                <w:szCs w:val="18"/>
              </w:rPr>
              <w:t>(LA.2)</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tcPr>
          <w:p w14:paraId="666EC8AC" w14:textId="77777777" w:rsidR="00ED0755" w:rsidRPr="00D95A9D" w:rsidRDefault="00D70D70" w:rsidP="4B1F096C">
            <w:pPr>
              <w:rPr>
                <w:sz w:val="18"/>
                <w:szCs w:val="18"/>
              </w:rPr>
            </w:pPr>
            <w:r w:rsidRPr="00D95A9D">
              <w:rPr>
                <w:sz w:val="18"/>
                <w:szCs w:val="18"/>
              </w:rPr>
              <w:t>Množstvo liečebného prostriedku alebo počet predpísaných balení liečebného prostriedku</w:t>
            </w:r>
          </w:p>
        </w:tc>
      </w:tr>
      <w:tr w:rsidR="00ED0755" w:rsidRPr="00D95A9D" w14:paraId="5B9CCC2A"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tcPr>
          <w:p w14:paraId="23FFD8C1" w14:textId="77777777" w:rsidR="00ED0755" w:rsidRPr="00D95A9D" w:rsidRDefault="4B1F096C" w:rsidP="4B1F096C">
            <w:pPr>
              <w:rPr>
                <w:sz w:val="18"/>
                <w:szCs w:val="18"/>
              </w:rPr>
            </w:pPr>
            <w:r w:rsidRPr="00D95A9D">
              <w:rPr>
                <w:sz w:val="18"/>
                <w:szCs w:val="18"/>
              </w:rPr>
              <w:t>Pôvod</w:t>
            </w:r>
          </w:p>
          <w:p w14:paraId="292B369C" w14:textId="77777777" w:rsidR="00ED0755" w:rsidRPr="00D95A9D" w:rsidRDefault="4B1F096C" w:rsidP="4B1F096C">
            <w:pPr>
              <w:rPr>
                <w:sz w:val="18"/>
                <w:szCs w:val="18"/>
              </w:rPr>
            </w:pPr>
            <w:r w:rsidRPr="00D95A9D">
              <w:rPr>
                <w:sz w:val="18"/>
                <w:szCs w:val="18"/>
              </w:rPr>
              <w:t>(LA.3)</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tcPr>
          <w:p w14:paraId="79DAD7FC" w14:textId="77777777" w:rsidR="00ED0755" w:rsidRPr="00D95A9D" w:rsidRDefault="00D70D70" w:rsidP="4B1F096C">
            <w:pPr>
              <w:rPr>
                <w:sz w:val="18"/>
                <w:szCs w:val="18"/>
              </w:rPr>
            </w:pPr>
            <w:r w:rsidRPr="00D95A9D">
              <w:rPr>
                <w:sz w:val="18"/>
                <w:szCs w:val="18"/>
              </w:rPr>
              <w:t>Pôvod záznamu: Na základe lekárskeho predpisu, Podané lekárom</w:t>
            </w:r>
          </w:p>
        </w:tc>
      </w:tr>
      <w:tr w:rsidR="00594645" w:rsidRPr="00D95A9D" w14:paraId="58811623"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9515D92" w14:textId="77777777" w:rsidR="00594645" w:rsidRPr="00D95A9D" w:rsidRDefault="4B1F096C" w:rsidP="4B1F096C">
            <w:pPr>
              <w:rPr>
                <w:sz w:val="18"/>
                <w:szCs w:val="18"/>
              </w:rPr>
            </w:pPr>
            <w:r w:rsidRPr="00D95A9D">
              <w:rPr>
                <w:sz w:val="18"/>
                <w:szCs w:val="18"/>
              </w:rPr>
              <w:t>ID záznamu</w:t>
            </w:r>
          </w:p>
          <w:p w14:paraId="317F7C9C" w14:textId="77777777" w:rsidR="00594645" w:rsidRPr="00D95A9D" w:rsidRDefault="4B1F096C" w:rsidP="4B1F096C">
            <w:pPr>
              <w:rPr>
                <w:sz w:val="18"/>
                <w:szCs w:val="18"/>
              </w:rPr>
            </w:pPr>
            <w:r w:rsidRPr="00D95A9D">
              <w:rPr>
                <w:sz w:val="18"/>
                <w:szCs w:val="18"/>
              </w:rPr>
              <w:t>(LA.4)</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2DC4CF5" w14:textId="77777777" w:rsidR="00594645" w:rsidRPr="00D95A9D" w:rsidRDefault="00D70D70" w:rsidP="34661EDB">
            <w:pPr>
              <w:rPr>
                <w:sz w:val="18"/>
                <w:szCs w:val="18"/>
              </w:rPr>
            </w:pPr>
            <w:r w:rsidRPr="00D95A9D">
              <w:rPr>
                <w:sz w:val="18"/>
                <w:szCs w:val="18"/>
              </w:rPr>
              <w:t xml:space="preserve">Identifikátor záznamu na </w:t>
            </w:r>
            <w:r w:rsidR="00D95A9D" w:rsidRPr="00D95A9D">
              <w:rPr>
                <w:sz w:val="18"/>
                <w:szCs w:val="18"/>
              </w:rPr>
              <w:t>základe ktorého</w:t>
            </w:r>
            <w:r w:rsidRPr="00D95A9D">
              <w:rPr>
                <w:sz w:val="18"/>
                <w:szCs w:val="18"/>
              </w:rPr>
              <w:t xml:space="preserve"> boli načítané informácie liekovej anamnézy do </w:t>
            </w:r>
            <w:r w:rsidR="00D95A9D" w:rsidRPr="00D95A9D">
              <w:rPr>
                <w:sz w:val="18"/>
                <w:szCs w:val="18"/>
              </w:rPr>
              <w:t>pacientskeho</w:t>
            </w:r>
            <w:r w:rsidRPr="00D95A9D">
              <w:rPr>
                <w:sz w:val="18"/>
                <w:szCs w:val="18"/>
              </w:rPr>
              <w:t xml:space="preserve"> sumáru.</w:t>
            </w:r>
          </w:p>
        </w:tc>
      </w:tr>
      <w:tr w:rsidR="00594645" w:rsidRPr="00D95A9D" w14:paraId="07E9C68B"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B3B3354" w14:textId="77777777" w:rsidR="00594645" w:rsidRPr="00D95A9D" w:rsidRDefault="4B1F096C" w:rsidP="4B1F096C">
            <w:pPr>
              <w:rPr>
                <w:sz w:val="18"/>
                <w:szCs w:val="18"/>
              </w:rPr>
            </w:pPr>
            <w:r w:rsidRPr="00D95A9D">
              <w:rPr>
                <w:sz w:val="18"/>
                <w:szCs w:val="18"/>
              </w:rPr>
              <w:t>II</w:t>
            </w:r>
          </w:p>
          <w:p w14:paraId="592CFC99" w14:textId="77777777" w:rsidR="00594645" w:rsidRPr="00D95A9D" w:rsidRDefault="4B1F096C" w:rsidP="4B1F096C">
            <w:pPr>
              <w:rPr>
                <w:sz w:val="18"/>
                <w:szCs w:val="18"/>
              </w:rPr>
            </w:pPr>
            <w:r w:rsidRPr="00D95A9D">
              <w:rPr>
                <w:sz w:val="18"/>
                <w:szCs w:val="18"/>
              </w:rPr>
              <w:t>(LA.4.1)</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DE366C1" w14:textId="77777777" w:rsidR="00594645" w:rsidRPr="00D95A9D" w:rsidRDefault="34661EDB" w:rsidP="34661EDB">
            <w:pPr>
              <w:rPr>
                <w:sz w:val="18"/>
                <w:szCs w:val="18"/>
              </w:rPr>
            </w:pPr>
            <w:r w:rsidRPr="00D95A9D">
              <w:rPr>
                <w:sz w:val="18"/>
                <w:szCs w:val="18"/>
              </w:rPr>
              <w:t xml:space="preserve">Poskytuje odkaz na vytvorený medikačný záznam, ktorý vznikol zápisom cez samostatnú službu. </w:t>
            </w:r>
          </w:p>
        </w:tc>
      </w:tr>
      <w:tr w:rsidR="00594645" w:rsidRPr="00D95A9D" w14:paraId="5A69E930"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E728077" w14:textId="77777777" w:rsidR="00594645" w:rsidRPr="00D95A9D" w:rsidRDefault="4B1F096C" w:rsidP="4B1F096C">
            <w:pPr>
              <w:rPr>
                <w:sz w:val="18"/>
                <w:szCs w:val="18"/>
              </w:rPr>
            </w:pPr>
            <w:r w:rsidRPr="00D95A9D">
              <w:rPr>
                <w:sz w:val="18"/>
                <w:szCs w:val="18"/>
              </w:rPr>
              <w:t>Popis medikácie</w:t>
            </w:r>
          </w:p>
          <w:p w14:paraId="79B71105" w14:textId="77777777" w:rsidR="00594645" w:rsidRPr="00D95A9D" w:rsidRDefault="4B1F096C" w:rsidP="4B1F096C">
            <w:pPr>
              <w:rPr>
                <w:sz w:val="18"/>
                <w:szCs w:val="18"/>
              </w:rPr>
            </w:pPr>
            <w:r w:rsidRPr="00D95A9D">
              <w:rPr>
                <w:sz w:val="18"/>
                <w:szCs w:val="18"/>
              </w:rPr>
              <w:t>(LA.4.2)</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F14EB11" w14:textId="77777777" w:rsidR="00D70D70" w:rsidRPr="00D95A9D" w:rsidRDefault="00D70D70" w:rsidP="34661EDB">
            <w:pPr>
              <w:rPr>
                <w:sz w:val="18"/>
                <w:szCs w:val="18"/>
              </w:rPr>
            </w:pPr>
            <w:r w:rsidRPr="00D95A9D">
              <w:rPr>
                <w:sz w:val="18"/>
                <w:szCs w:val="18"/>
              </w:rPr>
              <w:t>Textový popis medikácie, z lekárskej správy. Informácie o podaných liekoch, množstve a potiažach pri medikácii.</w:t>
            </w:r>
          </w:p>
          <w:p w14:paraId="608AEDED" w14:textId="77777777" w:rsidR="00D70D70" w:rsidRPr="00D95A9D" w:rsidRDefault="00D70D70" w:rsidP="34661EDB">
            <w:pPr>
              <w:rPr>
                <w:sz w:val="18"/>
                <w:szCs w:val="18"/>
              </w:rPr>
            </w:pPr>
          </w:p>
          <w:p w14:paraId="4CD67596" w14:textId="77777777" w:rsidR="00594645" w:rsidRPr="00D95A9D" w:rsidRDefault="34661EDB" w:rsidP="34661EDB">
            <w:pPr>
              <w:rPr>
                <w:sz w:val="18"/>
                <w:szCs w:val="18"/>
              </w:rPr>
            </w:pPr>
            <w:r w:rsidRPr="00D95A9D">
              <w:rPr>
                <w:sz w:val="18"/>
                <w:szCs w:val="18"/>
              </w:rPr>
              <w:t>Popis medikácie poskytuje transformáciu štruktúrovaného medikačného záznamu.</w:t>
            </w:r>
          </w:p>
        </w:tc>
      </w:tr>
      <w:tr w:rsidR="00ED0755" w:rsidRPr="00D95A9D" w14:paraId="50A502C6"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2C23AD48" w14:textId="77777777" w:rsidR="00ED0755" w:rsidRPr="00D95A9D" w:rsidRDefault="4B1F096C" w:rsidP="4B1F096C">
            <w:pPr>
              <w:rPr>
                <w:sz w:val="18"/>
                <w:szCs w:val="18"/>
              </w:rPr>
            </w:pPr>
            <w:r w:rsidRPr="00D95A9D">
              <w:rPr>
                <w:sz w:val="18"/>
                <w:szCs w:val="18"/>
              </w:rPr>
              <w:t>ATC</w:t>
            </w:r>
          </w:p>
          <w:p w14:paraId="6FBB6AA3" w14:textId="77777777" w:rsidR="00ED0755" w:rsidRPr="00D95A9D" w:rsidRDefault="4B1F096C" w:rsidP="4B1F096C">
            <w:pPr>
              <w:rPr>
                <w:sz w:val="18"/>
                <w:szCs w:val="18"/>
              </w:rPr>
            </w:pPr>
            <w:r w:rsidRPr="00D95A9D">
              <w:rPr>
                <w:sz w:val="18"/>
                <w:szCs w:val="18"/>
              </w:rPr>
              <w:t>(LA.5)</w:t>
            </w:r>
          </w:p>
        </w:tc>
        <w:tc>
          <w:tcPr>
            <w:tcW w:w="3812" w:type="pct"/>
            <w:tcBorders>
              <w:top w:val="single" w:sz="4" w:space="0" w:color="auto"/>
              <w:left w:val="single" w:sz="4" w:space="0" w:color="auto"/>
              <w:bottom w:val="single" w:sz="4" w:space="0" w:color="auto"/>
              <w:right w:val="single" w:sz="4" w:space="0" w:color="auto"/>
            </w:tcBorders>
          </w:tcPr>
          <w:p w14:paraId="03F6D3FF" w14:textId="77777777" w:rsidR="00594645" w:rsidRPr="00D95A9D" w:rsidRDefault="00D70D70" w:rsidP="4B1F096C">
            <w:pPr>
              <w:rPr>
                <w:sz w:val="18"/>
                <w:szCs w:val="18"/>
              </w:rPr>
            </w:pPr>
            <w:r w:rsidRPr="00D95A9D">
              <w:rPr>
                <w:sz w:val="18"/>
                <w:szCs w:val="18"/>
              </w:rPr>
              <w:t>ATC klasifikácia registrovaného lieku, ktorý bol predpísaný a je užívaný alebo bol priamo podaný.</w:t>
            </w:r>
          </w:p>
          <w:p w14:paraId="2F2F9CF4" w14:textId="77777777" w:rsidR="00594645" w:rsidRPr="00D95A9D" w:rsidRDefault="4B1F096C" w:rsidP="4B1F096C">
            <w:pPr>
              <w:rPr>
                <w:sz w:val="18"/>
                <w:szCs w:val="18"/>
              </w:rPr>
            </w:pPr>
            <w:r w:rsidRPr="00D95A9D">
              <w:rPr>
                <w:sz w:val="18"/>
                <w:szCs w:val="18"/>
              </w:rPr>
              <w:t>OID: 1.3.158.00165387.100.10.83</w:t>
            </w:r>
          </w:p>
        </w:tc>
      </w:tr>
      <w:tr w:rsidR="00ED0755" w:rsidRPr="00D95A9D" w14:paraId="5C122B86"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6568405E" w14:textId="77777777" w:rsidR="00ED0755" w:rsidRPr="00D95A9D" w:rsidRDefault="4B1F096C" w:rsidP="4B1F096C">
            <w:pPr>
              <w:rPr>
                <w:sz w:val="18"/>
                <w:szCs w:val="18"/>
              </w:rPr>
            </w:pPr>
            <w:r w:rsidRPr="00D95A9D">
              <w:rPr>
                <w:sz w:val="18"/>
                <w:szCs w:val="18"/>
              </w:rPr>
              <w:t>Liek</w:t>
            </w:r>
          </w:p>
          <w:p w14:paraId="6B7A3934" w14:textId="77777777" w:rsidR="00ED0755" w:rsidRPr="00D95A9D" w:rsidRDefault="4B1F096C" w:rsidP="4B1F096C">
            <w:pPr>
              <w:rPr>
                <w:sz w:val="18"/>
                <w:szCs w:val="18"/>
              </w:rPr>
            </w:pPr>
            <w:r w:rsidRPr="00D95A9D">
              <w:rPr>
                <w:sz w:val="18"/>
                <w:szCs w:val="18"/>
              </w:rPr>
              <w:t>(LA.6)</w:t>
            </w:r>
          </w:p>
        </w:tc>
        <w:tc>
          <w:tcPr>
            <w:tcW w:w="3812" w:type="pct"/>
            <w:tcBorders>
              <w:top w:val="single" w:sz="4" w:space="0" w:color="auto"/>
              <w:left w:val="single" w:sz="4" w:space="0" w:color="auto"/>
              <w:bottom w:val="single" w:sz="4" w:space="0" w:color="auto"/>
              <w:right w:val="single" w:sz="4" w:space="0" w:color="auto"/>
            </w:tcBorders>
          </w:tcPr>
          <w:p w14:paraId="4AF15EAD" w14:textId="77777777" w:rsidR="00ED0755" w:rsidRPr="00D95A9D" w:rsidRDefault="00D70D70" w:rsidP="4B1F096C">
            <w:pPr>
              <w:rPr>
                <w:sz w:val="18"/>
                <w:szCs w:val="18"/>
              </w:rPr>
            </w:pPr>
            <w:r w:rsidRPr="00D95A9D">
              <w:rPr>
                <w:sz w:val="18"/>
                <w:szCs w:val="18"/>
              </w:rPr>
              <w:t>Informácie o registrovanom lieku, ktorý bol predpísaný a je užívaný alebo bol priamo podaný.</w:t>
            </w:r>
          </w:p>
          <w:p w14:paraId="28C9E426" w14:textId="77777777" w:rsidR="00594645" w:rsidRPr="00D95A9D" w:rsidRDefault="4B1F096C" w:rsidP="4B1F096C">
            <w:pPr>
              <w:rPr>
                <w:sz w:val="18"/>
                <w:szCs w:val="18"/>
              </w:rPr>
            </w:pPr>
            <w:r w:rsidRPr="00D95A9D">
              <w:rPr>
                <w:sz w:val="18"/>
                <w:szCs w:val="18"/>
              </w:rPr>
              <w:t xml:space="preserve">Zložený atribút: </w:t>
            </w:r>
          </w:p>
          <w:p w14:paraId="64423C5A" w14:textId="77777777" w:rsidR="00594645" w:rsidRPr="00D95A9D" w:rsidRDefault="00A10E40" w:rsidP="4B1F096C">
            <w:pPr>
              <w:rPr>
                <w:sz w:val="18"/>
                <w:szCs w:val="18"/>
              </w:rPr>
            </w:pPr>
            <w:hyperlink w:anchor="_Registrovaný_liek" w:history="1">
              <w:r w:rsidR="4B1F096C" w:rsidRPr="00D95A9D">
                <w:rPr>
                  <w:rStyle w:val="Hypertextovprepojenie"/>
                  <w:sz w:val="18"/>
                  <w:szCs w:val="18"/>
                </w:rPr>
                <w:t>CEN-EN13606-ENTRY.Registrovany_liek.v1</w:t>
              </w:r>
            </w:hyperlink>
          </w:p>
        </w:tc>
      </w:tr>
      <w:tr w:rsidR="00594645" w:rsidRPr="00D95A9D" w14:paraId="348ECA29"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401CA3EC" w14:textId="77777777" w:rsidR="00594645" w:rsidRPr="00D95A9D" w:rsidRDefault="4B1F096C" w:rsidP="4B1F096C">
            <w:pPr>
              <w:rPr>
                <w:sz w:val="18"/>
                <w:szCs w:val="18"/>
              </w:rPr>
            </w:pPr>
            <w:r w:rsidRPr="00D95A9D">
              <w:rPr>
                <w:sz w:val="18"/>
                <w:szCs w:val="18"/>
              </w:rPr>
              <w:t>Duplicita</w:t>
            </w:r>
          </w:p>
          <w:p w14:paraId="25C97252" w14:textId="77777777" w:rsidR="00594645" w:rsidRPr="00D95A9D" w:rsidRDefault="4B1F096C" w:rsidP="4B1F096C">
            <w:pPr>
              <w:rPr>
                <w:sz w:val="18"/>
                <w:szCs w:val="18"/>
              </w:rPr>
            </w:pPr>
            <w:r w:rsidRPr="00D95A9D">
              <w:rPr>
                <w:sz w:val="18"/>
                <w:szCs w:val="18"/>
              </w:rPr>
              <w:t>(LA.7)</w:t>
            </w:r>
          </w:p>
        </w:tc>
        <w:tc>
          <w:tcPr>
            <w:tcW w:w="3812" w:type="pct"/>
            <w:tcBorders>
              <w:top w:val="single" w:sz="4" w:space="0" w:color="auto"/>
              <w:left w:val="single" w:sz="4" w:space="0" w:color="auto"/>
              <w:bottom w:val="single" w:sz="4" w:space="0" w:color="auto"/>
              <w:right w:val="single" w:sz="4" w:space="0" w:color="auto"/>
            </w:tcBorders>
          </w:tcPr>
          <w:p w14:paraId="3C33889C" w14:textId="77777777" w:rsidR="00594645" w:rsidRPr="00D95A9D" w:rsidRDefault="00D70D70" w:rsidP="4B1F096C">
            <w:pPr>
              <w:rPr>
                <w:sz w:val="18"/>
                <w:szCs w:val="18"/>
              </w:rPr>
            </w:pPr>
            <w:r w:rsidRPr="00D95A9D">
              <w:rPr>
                <w:sz w:val="18"/>
                <w:szCs w:val="18"/>
              </w:rPr>
              <w:t>Zoznam duplicitných liekov identifikovaných na základe ATC skupiny alebo účinných látok v aktuálnom zozname liekovej anamnézy pacienta.</w:t>
            </w:r>
          </w:p>
          <w:p w14:paraId="200C93D4" w14:textId="77777777" w:rsidR="00594645" w:rsidRPr="00D95A9D" w:rsidRDefault="4B1F096C" w:rsidP="4B1F096C">
            <w:pPr>
              <w:rPr>
                <w:sz w:val="18"/>
                <w:szCs w:val="18"/>
              </w:rPr>
            </w:pPr>
            <w:r w:rsidRPr="00D95A9D">
              <w:rPr>
                <w:sz w:val="18"/>
                <w:szCs w:val="18"/>
              </w:rPr>
              <w:t xml:space="preserve">Zložený atribút: </w:t>
            </w:r>
          </w:p>
          <w:p w14:paraId="1D8FE69D" w14:textId="77777777" w:rsidR="00594645" w:rsidRPr="00D95A9D" w:rsidRDefault="00A10E40" w:rsidP="4B1F096C">
            <w:pPr>
              <w:rPr>
                <w:sz w:val="18"/>
                <w:szCs w:val="18"/>
              </w:rPr>
            </w:pPr>
            <w:hyperlink w:anchor="_Registrovaný_liek" w:history="1">
              <w:r w:rsidR="4B1F096C" w:rsidRPr="00D95A9D">
                <w:rPr>
                  <w:rStyle w:val="Hypertextovprepojenie"/>
                  <w:sz w:val="18"/>
                  <w:szCs w:val="18"/>
                </w:rPr>
                <w:t>CEN-EN13606-ENTRY.Registrovany_liek.v1</w:t>
              </w:r>
            </w:hyperlink>
          </w:p>
        </w:tc>
      </w:tr>
      <w:tr w:rsidR="00594645" w:rsidRPr="00D95A9D" w14:paraId="274538C4"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64EE586A" w14:textId="77777777" w:rsidR="00594645" w:rsidRPr="00D95A9D" w:rsidRDefault="4B1F096C" w:rsidP="4B1F096C">
            <w:pPr>
              <w:rPr>
                <w:sz w:val="18"/>
                <w:szCs w:val="18"/>
              </w:rPr>
            </w:pPr>
            <w:r w:rsidRPr="00D95A9D">
              <w:rPr>
                <w:sz w:val="18"/>
                <w:szCs w:val="18"/>
              </w:rPr>
              <w:t>Diagnóza</w:t>
            </w:r>
            <w:r w:rsidR="03ECAE38" w:rsidRPr="00D95A9D">
              <w:br/>
            </w:r>
            <w:r w:rsidRPr="00D95A9D">
              <w:rPr>
                <w:sz w:val="18"/>
                <w:szCs w:val="18"/>
              </w:rPr>
              <w:t>(LA.8)</w:t>
            </w:r>
          </w:p>
        </w:tc>
        <w:tc>
          <w:tcPr>
            <w:tcW w:w="3812" w:type="pct"/>
            <w:tcBorders>
              <w:top w:val="single" w:sz="4" w:space="0" w:color="auto"/>
              <w:left w:val="single" w:sz="4" w:space="0" w:color="auto"/>
              <w:bottom w:val="single" w:sz="4" w:space="0" w:color="auto"/>
              <w:right w:val="single" w:sz="4" w:space="0" w:color="auto"/>
            </w:tcBorders>
          </w:tcPr>
          <w:p w14:paraId="26C2CC53" w14:textId="77777777" w:rsidR="00D70D70" w:rsidRPr="00D95A9D" w:rsidRDefault="00D70D70" w:rsidP="4B1F096C">
            <w:pPr>
              <w:rPr>
                <w:rStyle w:val="Hypertextovprepojenie"/>
                <w:color w:val="auto"/>
                <w:sz w:val="18"/>
                <w:szCs w:val="18"/>
                <w:u w:val="none"/>
              </w:rPr>
            </w:pPr>
            <w:r w:rsidRPr="00D95A9D">
              <w:rPr>
                <w:rStyle w:val="Hypertextovprepojenie"/>
                <w:color w:val="auto"/>
                <w:sz w:val="18"/>
                <w:szCs w:val="18"/>
                <w:u w:val="none"/>
              </w:rPr>
              <w:t>Diagnóza na základe ktorej bol liek predpísaný alebo podaný.</w:t>
            </w:r>
          </w:p>
          <w:p w14:paraId="1A25629F" w14:textId="77777777" w:rsidR="00594645" w:rsidRPr="00D95A9D" w:rsidRDefault="00A10E40" w:rsidP="4B1F096C">
            <w:pPr>
              <w:rPr>
                <w:sz w:val="18"/>
                <w:szCs w:val="18"/>
              </w:rPr>
            </w:pPr>
            <w:hyperlink w:anchor="Diagnosticky_zaver" w:history="1">
              <w:r w:rsidR="4B1F096C" w:rsidRPr="00D95A9D">
                <w:rPr>
                  <w:rStyle w:val="Hypertextovprepojenie"/>
                  <w:sz w:val="18"/>
                  <w:szCs w:val="18"/>
                </w:rPr>
                <w:t>CEN-EN13606-CLUSTER.Diagnoza.v1</w:t>
              </w:r>
            </w:hyperlink>
          </w:p>
        </w:tc>
      </w:tr>
      <w:tr w:rsidR="00594645" w:rsidRPr="00D95A9D" w14:paraId="5EAE56D7"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259F8A3A" w14:textId="77777777" w:rsidR="00594645" w:rsidRPr="00D95A9D" w:rsidRDefault="4B1F096C" w:rsidP="4B1F096C">
            <w:pPr>
              <w:rPr>
                <w:sz w:val="18"/>
                <w:szCs w:val="18"/>
              </w:rPr>
            </w:pPr>
            <w:r w:rsidRPr="00D95A9D">
              <w:rPr>
                <w:sz w:val="18"/>
                <w:szCs w:val="18"/>
              </w:rPr>
              <w:t>Zdravotnícky pracovník</w:t>
            </w:r>
          </w:p>
          <w:p w14:paraId="7486906F" w14:textId="77777777" w:rsidR="00594645" w:rsidRPr="00D95A9D" w:rsidRDefault="4B1F096C" w:rsidP="4B1F096C">
            <w:pPr>
              <w:rPr>
                <w:sz w:val="18"/>
                <w:szCs w:val="18"/>
              </w:rPr>
            </w:pPr>
            <w:r w:rsidRPr="00D95A9D">
              <w:rPr>
                <w:sz w:val="18"/>
                <w:szCs w:val="18"/>
              </w:rPr>
              <w:t>(LA.9)</w:t>
            </w:r>
          </w:p>
        </w:tc>
        <w:tc>
          <w:tcPr>
            <w:tcW w:w="3812" w:type="pct"/>
            <w:tcBorders>
              <w:top w:val="single" w:sz="4" w:space="0" w:color="auto"/>
              <w:left w:val="single" w:sz="4" w:space="0" w:color="auto"/>
              <w:bottom w:val="single" w:sz="4" w:space="0" w:color="auto"/>
              <w:right w:val="single" w:sz="4" w:space="0" w:color="auto"/>
            </w:tcBorders>
          </w:tcPr>
          <w:p w14:paraId="695FE975" w14:textId="77777777" w:rsidR="00594645" w:rsidRPr="00D95A9D" w:rsidRDefault="00D70D70" w:rsidP="4B1F096C">
            <w:pPr>
              <w:rPr>
                <w:sz w:val="18"/>
                <w:szCs w:val="18"/>
              </w:rPr>
            </w:pPr>
            <w:r w:rsidRPr="00D95A9D">
              <w:rPr>
                <w:sz w:val="18"/>
                <w:szCs w:val="18"/>
              </w:rPr>
              <w:t>Referencia na zdravotníckeho pracovníka (lekára), na základe ktorého preskripcie záznam vznikol alebo liečebný prostriedok pacientovi priamo podal.</w:t>
            </w:r>
          </w:p>
          <w:p w14:paraId="1F8C2684" w14:textId="77777777" w:rsidR="00594645" w:rsidRPr="00D95A9D" w:rsidRDefault="4B1F096C" w:rsidP="4B1F096C">
            <w:pPr>
              <w:rPr>
                <w:sz w:val="18"/>
                <w:szCs w:val="18"/>
                <w:u w:val="single"/>
              </w:rPr>
            </w:pPr>
            <w:r w:rsidRPr="00D95A9D">
              <w:rPr>
                <w:color w:val="64C29D" w:themeColor="accent2"/>
                <w:sz w:val="18"/>
                <w:szCs w:val="18"/>
                <w:u w:val="single"/>
              </w:rPr>
              <w:t>CEN-EN13606-CLUSTER.Zdravotnicky_pracovnik_odborneho_utvaru.v1</w:t>
            </w:r>
          </w:p>
        </w:tc>
      </w:tr>
    </w:tbl>
    <w:p w14:paraId="61465B7B" w14:textId="77777777" w:rsidR="00B50776" w:rsidRPr="00C26A9D" w:rsidRDefault="34661EDB" w:rsidP="00ED73E9">
      <w:pPr>
        <w:pStyle w:val="Nadpis2"/>
        <w:rPr>
          <w:lang w:val="sk-SK"/>
        </w:rPr>
      </w:pPr>
      <w:bookmarkStart w:id="202" w:name="_Osobná_anamnéza"/>
      <w:bookmarkStart w:id="203" w:name="_Toc2079651"/>
      <w:bookmarkEnd w:id="202"/>
      <w:r w:rsidRPr="00C26A9D">
        <w:rPr>
          <w:lang w:val="sk-SK"/>
        </w:rPr>
        <w:lastRenderedPageBreak/>
        <w:t>Osobná anamnéza</w:t>
      </w:r>
      <w:bookmarkEnd w:id="203"/>
    </w:p>
    <w:p w14:paraId="633074AB" w14:textId="77777777" w:rsidR="000C663E" w:rsidRPr="003E3BC4" w:rsidRDefault="4B1F096C" w:rsidP="003E3BC4">
      <w:pPr>
        <w:rPr>
          <w:b/>
        </w:rPr>
      </w:pPr>
      <w:r w:rsidRPr="003E3BC4">
        <w:rPr>
          <w:b/>
        </w:rPr>
        <w:t>CEN-EN13606-COMPOSITION.Osobna_anamneza.v2</w:t>
      </w:r>
    </w:p>
    <w:p w14:paraId="54F8AF0B" w14:textId="77777777" w:rsidR="000C663E" w:rsidRPr="00C26A9D" w:rsidRDefault="34661EDB" w:rsidP="00D95A9D">
      <w:pPr>
        <w:pStyle w:val="Nadpis3"/>
        <w:rPr>
          <w:lang w:val="sk-SK"/>
        </w:rPr>
      </w:pPr>
      <w:bookmarkStart w:id="204" w:name="_Chirurgické_výkony"/>
      <w:bookmarkStart w:id="205" w:name="_Toc2079652"/>
      <w:bookmarkEnd w:id="204"/>
      <w:r w:rsidRPr="00C26A9D">
        <w:rPr>
          <w:lang w:val="sk-SK"/>
        </w:rPr>
        <w:t>Chirurgické výkony</w:t>
      </w:r>
      <w:bookmarkEnd w:id="205"/>
    </w:p>
    <w:p w14:paraId="63601A8D" w14:textId="77777777" w:rsidR="00B50776" w:rsidRPr="003E3BC4" w:rsidRDefault="4B1F096C" w:rsidP="003E3BC4">
      <w:pPr>
        <w:rPr>
          <w:b/>
        </w:rPr>
      </w:pPr>
      <w:r w:rsidRPr="003E3BC4">
        <w:rPr>
          <w:b/>
        </w:rPr>
        <w:t xml:space="preserve"> CEN-EN13606-ENTRY.Chirurgicky_vykon.v2</w:t>
      </w:r>
    </w:p>
    <w:p w14:paraId="78E78017" w14:textId="77777777" w:rsidR="0000053B" w:rsidRPr="00D95A9D" w:rsidRDefault="0000053B" w:rsidP="0000053B">
      <w:pPr>
        <w:rPr>
          <w:b/>
        </w:rPr>
      </w:pPr>
    </w:p>
    <w:tbl>
      <w:tblPr>
        <w:tblW w:w="5261" w:type="pct"/>
        <w:tblLook w:val="04A0" w:firstRow="1" w:lastRow="0" w:firstColumn="1" w:lastColumn="0" w:noHBand="0" w:noVBand="1"/>
      </w:tblPr>
      <w:tblGrid>
        <w:gridCol w:w="2243"/>
        <w:gridCol w:w="7254"/>
      </w:tblGrid>
      <w:tr w:rsidR="000C663E" w:rsidRPr="00D95A9D" w14:paraId="69CE706A" w14:textId="77777777" w:rsidTr="647310C4">
        <w:trPr>
          <w:cantSplit/>
          <w:tblHeader/>
        </w:trPr>
        <w:tc>
          <w:tcPr>
            <w:tcW w:w="1181" w:type="pct"/>
            <w:tcBorders>
              <w:bottom w:val="single" w:sz="4" w:space="0" w:color="auto"/>
            </w:tcBorders>
            <w:shd w:val="clear" w:color="auto" w:fill="002060"/>
            <w:vAlign w:val="center"/>
          </w:tcPr>
          <w:p w14:paraId="6429EFA2" w14:textId="77777777" w:rsidR="000C663E"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37DB0EAA" w14:textId="77777777" w:rsidR="000C663E" w:rsidRPr="00D95A9D" w:rsidRDefault="6DE4F7B8" w:rsidP="00DC72FE">
            <w:pPr>
              <w:pStyle w:val="ESONormal"/>
              <w:jc w:val="left"/>
            </w:pPr>
            <w:r w:rsidRPr="00D95A9D">
              <w:rPr>
                <w:color w:val="FFFFFF" w:themeColor="background2"/>
                <w:sz w:val="18"/>
                <w:szCs w:val="18"/>
              </w:rPr>
              <w:t>Popis:</w:t>
            </w:r>
          </w:p>
        </w:tc>
      </w:tr>
      <w:tr w:rsidR="00B50776" w:rsidRPr="00D95A9D" w14:paraId="4121A230" w14:textId="77777777" w:rsidTr="647310C4">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2FBB787D" w14:textId="77777777" w:rsidR="00B50776" w:rsidRPr="00D95A9D" w:rsidRDefault="4B1F096C" w:rsidP="4B1F096C">
            <w:pPr>
              <w:rPr>
                <w:sz w:val="18"/>
                <w:szCs w:val="18"/>
              </w:rPr>
            </w:pPr>
            <w:r w:rsidRPr="00D95A9D">
              <w:rPr>
                <w:sz w:val="18"/>
                <w:szCs w:val="18"/>
              </w:rPr>
              <w:t>Typ</w:t>
            </w:r>
          </w:p>
          <w:p w14:paraId="460A0F0E" w14:textId="77777777" w:rsidR="0000053B" w:rsidRPr="00D95A9D" w:rsidRDefault="4B1F096C" w:rsidP="4B1F096C">
            <w:pPr>
              <w:rPr>
                <w:sz w:val="18"/>
                <w:szCs w:val="18"/>
              </w:rPr>
            </w:pPr>
            <w:r w:rsidRPr="00D95A9D">
              <w:rPr>
                <w:sz w:val="18"/>
                <w:szCs w:val="18"/>
              </w:rPr>
              <w:t>(CHV.1)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0AF0560B" w14:textId="71F95B00" w:rsidR="00B50776" w:rsidRPr="00D95A9D" w:rsidRDefault="06FBA567" w:rsidP="4B1F096C">
            <w:pPr>
              <w:rPr>
                <w:sz w:val="18"/>
                <w:szCs w:val="18"/>
              </w:rPr>
            </w:pPr>
            <w:r w:rsidRPr="647310C4">
              <w:rPr>
                <w:sz w:val="18"/>
                <w:szCs w:val="18"/>
              </w:rPr>
              <w:t>Typ chirurgického výkonu je vyberaný z číselníka chirurgických výkonov 1.3.158.00165387.100.</w:t>
            </w:r>
            <w:r w:rsidR="10D70238" w:rsidRPr="647310C4">
              <w:rPr>
                <w:sz w:val="18"/>
                <w:szCs w:val="18"/>
              </w:rPr>
              <w:t>1</w:t>
            </w:r>
            <w:r w:rsidRPr="647310C4">
              <w:rPr>
                <w:sz w:val="18"/>
                <w:szCs w:val="18"/>
              </w:rPr>
              <w:t>0.26.</w:t>
            </w:r>
          </w:p>
        </w:tc>
      </w:tr>
      <w:tr w:rsidR="00B50776" w:rsidRPr="00D95A9D" w14:paraId="082AF541" w14:textId="77777777" w:rsidTr="647310C4">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257DC23" w14:textId="77777777" w:rsidR="00B50776" w:rsidRPr="00D95A9D" w:rsidRDefault="4B1F096C" w:rsidP="4B1F096C">
            <w:pPr>
              <w:rPr>
                <w:sz w:val="18"/>
                <w:szCs w:val="18"/>
              </w:rPr>
            </w:pPr>
            <w:r w:rsidRPr="00D95A9D">
              <w:rPr>
                <w:sz w:val="18"/>
                <w:szCs w:val="18"/>
              </w:rPr>
              <w:t>Poznámka</w:t>
            </w:r>
          </w:p>
          <w:p w14:paraId="3FA4F63E" w14:textId="77777777" w:rsidR="0000053B" w:rsidRPr="00D95A9D" w:rsidRDefault="4B1F096C" w:rsidP="4B1F096C">
            <w:pPr>
              <w:rPr>
                <w:sz w:val="18"/>
                <w:szCs w:val="18"/>
              </w:rPr>
            </w:pPr>
            <w:r w:rsidRPr="00D95A9D">
              <w:rPr>
                <w:sz w:val="18"/>
                <w:szCs w:val="18"/>
              </w:rPr>
              <w:t>(CHV.2)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368785F6" w14:textId="77777777" w:rsidR="00B50776" w:rsidRPr="00D95A9D" w:rsidRDefault="00492126" w:rsidP="4B1F096C">
            <w:pPr>
              <w:rPr>
                <w:sz w:val="18"/>
                <w:szCs w:val="18"/>
              </w:rPr>
            </w:pPr>
            <w:r w:rsidRPr="00D95A9D">
              <w:rPr>
                <w:sz w:val="18"/>
                <w:szCs w:val="18"/>
              </w:rPr>
              <w:t>Poznámka lekára k chirurgickému výkonu. Poznámka je popísaná voľným textom a slúži ako doplňujúca informácia k vybranému typu chirurgického výkonu.</w:t>
            </w:r>
          </w:p>
        </w:tc>
      </w:tr>
      <w:tr w:rsidR="00B50776" w:rsidRPr="00D95A9D" w14:paraId="27EE7C9D" w14:textId="77777777" w:rsidTr="647310C4">
        <w:trPr>
          <w:cantSplit/>
        </w:trPr>
        <w:tc>
          <w:tcPr>
            <w:tcW w:w="1181" w:type="pct"/>
            <w:tcBorders>
              <w:top w:val="single" w:sz="4" w:space="0" w:color="auto"/>
              <w:left w:val="single" w:sz="4" w:space="0" w:color="auto"/>
              <w:bottom w:val="single" w:sz="4" w:space="0" w:color="auto"/>
              <w:right w:val="single" w:sz="4" w:space="0" w:color="auto"/>
            </w:tcBorders>
          </w:tcPr>
          <w:p w14:paraId="730F6BA4" w14:textId="77777777" w:rsidR="00B50776" w:rsidRPr="00D95A9D" w:rsidRDefault="4B1F096C" w:rsidP="4B1F096C">
            <w:pPr>
              <w:rPr>
                <w:sz w:val="18"/>
                <w:szCs w:val="18"/>
              </w:rPr>
            </w:pPr>
            <w:r w:rsidRPr="00D95A9D">
              <w:rPr>
                <w:sz w:val="18"/>
                <w:szCs w:val="18"/>
              </w:rPr>
              <w:t>Približný dátum výkonu</w:t>
            </w:r>
          </w:p>
          <w:p w14:paraId="31A17927" w14:textId="77777777" w:rsidR="0000053B" w:rsidRPr="00D95A9D" w:rsidRDefault="4B1F096C" w:rsidP="4B1F096C">
            <w:pPr>
              <w:rPr>
                <w:sz w:val="18"/>
                <w:szCs w:val="18"/>
              </w:rPr>
            </w:pPr>
            <w:r w:rsidRPr="00D95A9D">
              <w:rPr>
                <w:sz w:val="18"/>
                <w:szCs w:val="18"/>
              </w:rPr>
              <w:t>(CHV.3)</w:t>
            </w:r>
          </w:p>
        </w:tc>
        <w:tc>
          <w:tcPr>
            <w:tcW w:w="3819" w:type="pct"/>
            <w:tcBorders>
              <w:top w:val="single" w:sz="4" w:space="0" w:color="auto"/>
              <w:left w:val="single" w:sz="4" w:space="0" w:color="auto"/>
              <w:bottom w:val="single" w:sz="4" w:space="0" w:color="auto"/>
              <w:right w:val="single" w:sz="4" w:space="0" w:color="auto"/>
            </w:tcBorders>
          </w:tcPr>
          <w:p w14:paraId="1AB18957" w14:textId="76A9F1BA" w:rsidR="00B50776" w:rsidRPr="00D95A9D" w:rsidRDefault="00647B1F" w:rsidP="4B1F096C">
            <w:pPr>
              <w:rPr>
                <w:sz w:val="18"/>
                <w:szCs w:val="18"/>
              </w:rPr>
            </w:pPr>
            <w:r w:rsidRPr="00D95A9D">
              <w:rPr>
                <w:sz w:val="18"/>
                <w:szCs w:val="18"/>
              </w:rPr>
              <w:t>Približný dátum vykonania chirurgického výkonu. Nesmie byť neskôr ako dátum zaznamen</w:t>
            </w:r>
            <w:r w:rsidR="00B36C93">
              <w:rPr>
                <w:sz w:val="18"/>
                <w:szCs w:val="18"/>
              </w:rPr>
              <w:t>an</w:t>
            </w:r>
            <w:r w:rsidRPr="00D95A9D">
              <w:rPr>
                <w:sz w:val="18"/>
                <w:szCs w:val="18"/>
              </w:rPr>
              <w:t>ia do doplnkových zdravotných záznamov.</w:t>
            </w:r>
          </w:p>
        </w:tc>
      </w:tr>
      <w:tr w:rsidR="0000053B" w:rsidRPr="00D95A9D" w14:paraId="523DFD74" w14:textId="77777777" w:rsidTr="647310C4">
        <w:trPr>
          <w:cantSplit/>
        </w:trPr>
        <w:tc>
          <w:tcPr>
            <w:tcW w:w="1181" w:type="pct"/>
            <w:tcBorders>
              <w:top w:val="single" w:sz="4" w:space="0" w:color="auto"/>
              <w:left w:val="single" w:sz="4" w:space="0" w:color="auto"/>
              <w:bottom w:val="single" w:sz="4" w:space="0" w:color="auto"/>
              <w:right w:val="single" w:sz="4" w:space="0" w:color="auto"/>
            </w:tcBorders>
          </w:tcPr>
          <w:p w14:paraId="032F5ABF" w14:textId="77777777" w:rsidR="0000053B" w:rsidRPr="00D95A9D" w:rsidRDefault="4B1F096C" w:rsidP="4B1F096C">
            <w:pPr>
              <w:rPr>
                <w:sz w:val="18"/>
                <w:szCs w:val="18"/>
              </w:rPr>
            </w:pPr>
            <w:r w:rsidRPr="00D95A9D">
              <w:rPr>
                <w:sz w:val="18"/>
                <w:szCs w:val="18"/>
              </w:rPr>
              <w:t>Zmena stavu záznamu</w:t>
            </w:r>
          </w:p>
          <w:p w14:paraId="4AB8FE58" w14:textId="77777777" w:rsidR="0000053B" w:rsidRPr="00D95A9D" w:rsidRDefault="4B1F096C" w:rsidP="4B1F096C">
            <w:pPr>
              <w:rPr>
                <w:sz w:val="18"/>
                <w:szCs w:val="18"/>
              </w:rPr>
            </w:pPr>
            <w:r w:rsidRPr="00D95A9D">
              <w:rPr>
                <w:sz w:val="18"/>
                <w:szCs w:val="18"/>
              </w:rPr>
              <w:t>(CHV.4)</w:t>
            </w:r>
          </w:p>
        </w:tc>
        <w:tc>
          <w:tcPr>
            <w:tcW w:w="3819" w:type="pct"/>
            <w:tcBorders>
              <w:top w:val="single" w:sz="4" w:space="0" w:color="auto"/>
              <w:left w:val="single" w:sz="4" w:space="0" w:color="auto"/>
              <w:bottom w:val="single" w:sz="4" w:space="0" w:color="auto"/>
              <w:right w:val="single" w:sz="4" w:space="0" w:color="auto"/>
            </w:tcBorders>
          </w:tcPr>
          <w:p w14:paraId="36024F36" w14:textId="77777777" w:rsidR="0000053B" w:rsidRPr="00D95A9D" w:rsidRDefault="00647B1F" w:rsidP="4B1F096C">
            <w:pPr>
              <w:rPr>
                <w:sz w:val="18"/>
                <w:szCs w:val="18"/>
              </w:rPr>
            </w:pPr>
            <w:r w:rsidRPr="00D95A9D">
              <w:rPr>
                <w:sz w:val="18"/>
                <w:szCs w:val="18"/>
              </w:rPr>
              <w:t xml:space="preserve">Cluster definuje štruktúru auditných informácií o zmene stavu záznamu. Slúži len pre čítacie služby v prípade, že daný záznam bol editovaný lekárom (zneplatnil záznam/ vykonal storno záznamu) </w:t>
            </w:r>
          </w:p>
          <w:p w14:paraId="11A5A1E9" w14:textId="77777777" w:rsidR="00EC2D2A" w:rsidRPr="00D95A9D" w:rsidRDefault="4B1F096C" w:rsidP="4B1F096C">
            <w:pPr>
              <w:rPr>
                <w:sz w:val="18"/>
                <w:szCs w:val="18"/>
              </w:rPr>
            </w:pPr>
            <w:r w:rsidRPr="00D95A9D">
              <w:rPr>
                <w:sz w:val="18"/>
                <w:szCs w:val="18"/>
              </w:rPr>
              <w:t>Zložený atribút:</w:t>
            </w:r>
          </w:p>
          <w:p w14:paraId="1A413293" w14:textId="77777777" w:rsidR="0000053B"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00053B" w:rsidRPr="00D95A9D" w14:paraId="376C3E81" w14:textId="77777777" w:rsidTr="647310C4">
        <w:trPr>
          <w:cantSplit/>
        </w:trPr>
        <w:tc>
          <w:tcPr>
            <w:tcW w:w="1181" w:type="pct"/>
            <w:tcBorders>
              <w:top w:val="single" w:sz="4" w:space="0" w:color="auto"/>
              <w:left w:val="single" w:sz="4" w:space="0" w:color="auto"/>
              <w:bottom w:val="single" w:sz="4" w:space="0" w:color="auto"/>
              <w:right w:val="single" w:sz="4" w:space="0" w:color="auto"/>
            </w:tcBorders>
          </w:tcPr>
          <w:p w14:paraId="2F3132FE" w14:textId="77777777" w:rsidR="0000053B" w:rsidRPr="00D95A9D" w:rsidRDefault="4B1F096C" w:rsidP="4B1F096C">
            <w:pPr>
              <w:rPr>
                <w:sz w:val="18"/>
                <w:szCs w:val="18"/>
              </w:rPr>
            </w:pPr>
            <w:r w:rsidRPr="00D95A9D">
              <w:rPr>
                <w:sz w:val="18"/>
                <w:szCs w:val="18"/>
              </w:rPr>
              <w:t>RC_ID</w:t>
            </w:r>
            <w:r w:rsidR="03ECAE38" w:rsidRPr="00D95A9D">
              <w:br/>
            </w:r>
            <w:r w:rsidRPr="00D95A9D">
              <w:rPr>
                <w:sz w:val="18"/>
                <w:szCs w:val="18"/>
              </w:rPr>
              <w:t>(CHR.5)</w:t>
            </w:r>
          </w:p>
        </w:tc>
        <w:tc>
          <w:tcPr>
            <w:tcW w:w="3819" w:type="pct"/>
            <w:tcBorders>
              <w:top w:val="single" w:sz="4" w:space="0" w:color="auto"/>
              <w:left w:val="single" w:sz="4" w:space="0" w:color="auto"/>
              <w:bottom w:val="single" w:sz="4" w:space="0" w:color="auto"/>
              <w:right w:val="single" w:sz="4" w:space="0" w:color="auto"/>
            </w:tcBorders>
          </w:tcPr>
          <w:p w14:paraId="0D7E0AAD" w14:textId="77777777" w:rsidR="0000053B" w:rsidRPr="00D95A9D" w:rsidRDefault="4B1F096C" w:rsidP="4B1F096C">
            <w:pPr>
              <w:rPr>
                <w:sz w:val="18"/>
                <w:szCs w:val="18"/>
              </w:rPr>
            </w:pPr>
            <w:r w:rsidRPr="00D95A9D">
              <w:rPr>
                <w:sz w:val="18"/>
                <w:szCs w:val="18"/>
              </w:rPr>
              <w:t>Obsahuje informácie o identifikátore záznamu, ktorý je vytvorený</w:t>
            </w:r>
          </w:p>
        </w:tc>
      </w:tr>
      <w:tr w:rsidR="0000053B" w:rsidRPr="00D95A9D" w14:paraId="583AF1A4" w14:textId="77777777" w:rsidTr="647310C4">
        <w:trPr>
          <w:cantSplit/>
        </w:trPr>
        <w:tc>
          <w:tcPr>
            <w:tcW w:w="1181" w:type="pct"/>
            <w:tcBorders>
              <w:top w:val="single" w:sz="4" w:space="0" w:color="auto"/>
              <w:left w:val="single" w:sz="4" w:space="0" w:color="auto"/>
              <w:bottom w:val="single" w:sz="4" w:space="0" w:color="auto"/>
              <w:right w:val="single" w:sz="4" w:space="0" w:color="auto"/>
            </w:tcBorders>
          </w:tcPr>
          <w:p w14:paraId="4EA6A26B" w14:textId="77777777" w:rsidR="0000053B" w:rsidRPr="00D95A9D" w:rsidRDefault="4B1F096C" w:rsidP="4B1F096C">
            <w:pPr>
              <w:rPr>
                <w:sz w:val="18"/>
                <w:szCs w:val="18"/>
              </w:rPr>
            </w:pPr>
            <w:r w:rsidRPr="00D95A9D">
              <w:rPr>
                <w:sz w:val="18"/>
                <w:szCs w:val="18"/>
              </w:rPr>
              <w:t>II</w:t>
            </w:r>
          </w:p>
          <w:p w14:paraId="69B1CE9E" w14:textId="77777777" w:rsidR="0000053B" w:rsidRPr="00D95A9D" w:rsidRDefault="4B1F096C" w:rsidP="4B1F096C">
            <w:pPr>
              <w:rPr>
                <w:sz w:val="18"/>
                <w:szCs w:val="18"/>
              </w:rPr>
            </w:pPr>
            <w:r w:rsidRPr="00D95A9D">
              <w:rPr>
                <w:sz w:val="18"/>
                <w:szCs w:val="18"/>
              </w:rPr>
              <w:t>(NR.5.1)</w:t>
            </w:r>
          </w:p>
        </w:tc>
        <w:tc>
          <w:tcPr>
            <w:tcW w:w="3819" w:type="pct"/>
            <w:tcBorders>
              <w:top w:val="single" w:sz="4" w:space="0" w:color="auto"/>
              <w:left w:val="single" w:sz="4" w:space="0" w:color="auto"/>
              <w:bottom w:val="single" w:sz="4" w:space="0" w:color="auto"/>
              <w:right w:val="single" w:sz="4" w:space="0" w:color="auto"/>
            </w:tcBorders>
          </w:tcPr>
          <w:p w14:paraId="655064E1" w14:textId="77777777" w:rsidR="0000053B" w:rsidRPr="00D95A9D" w:rsidRDefault="4B1F096C" w:rsidP="4B1F096C">
            <w:pPr>
              <w:rPr>
                <w:sz w:val="18"/>
                <w:szCs w:val="18"/>
              </w:rPr>
            </w:pPr>
            <w:r w:rsidRPr="00D95A9D">
              <w:rPr>
                <w:sz w:val="18"/>
                <w:szCs w:val="18"/>
              </w:rPr>
              <w:t xml:space="preserve">Identifikátor záznamu je generovaný podľa popisu v X070 a generuje ho ISPZS </w:t>
            </w:r>
          </w:p>
        </w:tc>
      </w:tr>
      <w:tr w:rsidR="0000053B" w:rsidRPr="00D95A9D" w14:paraId="626FBAEF" w14:textId="77777777" w:rsidTr="647310C4">
        <w:trPr>
          <w:cantSplit/>
        </w:trPr>
        <w:tc>
          <w:tcPr>
            <w:tcW w:w="1181" w:type="pct"/>
            <w:tcBorders>
              <w:top w:val="single" w:sz="4" w:space="0" w:color="auto"/>
              <w:left w:val="single" w:sz="4" w:space="0" w:color="auto"/>
              <w:bottom w:val="single" w:sz="4" w:space="0" w:color="auto"/>
              <w:right w:val="single" w:sz="4" w:space="0" w:color="auto"/>
            </w:tcBorders>
          </w:tcPr>
          <w:p w14:paraId="6854FB9D" w14:textId="77777777" w:rsidR="0000053B" w:rsidRPr="00D95A9D" w:rsidRDefault="4B1F096C" w:rsidP="4B1F096C">
            <w:pPr>
              <w:rPr>
                <w:sz w:val="18"/>
                <w:szCs w:val="18"/>
              </w:rPr>
            </w:pPr>
            <w:r w:rsidRPr="00D95A9D">
              <w:rPr>
                <w:sz w:val="18"/>
                <w:szCs w:val="18"/>
              </w:rPr>
              <w:t>OID</w:t>
            </w:r>
          </w:p>
          <w:p w14:paraId="1F45AA7A" w14:textId="77777777" w:rsidR="0000053B" w:rsidRPr="00D95A9D" w:rsidRDefault="4B1F096C" w:rsidP="4B1F096C">
            <w:pPr>
              <w:rPr>
                <w:sz w:val="18"/>
                <w:szCs w:val="18"/>
              </w:rPr>
            </w:pPr>
            <w:r w:rsidRPr="00D95A9D">
              <w:rPr>
                <w:sz w:val="18"/>
                <w:szCs w:val="18"/>
              </w:rPr>
              <w:t>(NR.5.2)</w:t>
            </w:r>
          </w:p>
        </w:tc>
        <w:tc>
          <w:tcPr>
            <w:tcW w:w="3819" w:type="pct"/>
            <w:tcBorders>
              <w:top w:val="single" w:sz="4" w:space="0" w:color="auto"/>
              <w:left w:val="single" w:sz="4" w:space="0" w:color="auto"/>
              <w:bottom w:val="single" w:sz="4" w:space="0" w:color="auto"/>
              <w:right w:val="single" w:sz="4" w:space="0" w:color="auto"/>
            </w:tcBorders>
          </w:tcPr>
          <w:p w14:paraId="4EA9C823" w14:textId="77777777" w:rsidR="0000053B" w:rsidRPr="00D95A9D" w:rsidRDefault="4B1F096C" w:rsidP="4B1F096C">
            <w:pPr>
              <w:rPr>
                <w:sz w:val="18"/>
                <w:szCs w:val="18"/>
              </w:rPr>
            </w:pPr>
            <w:r w:rsidRPr="00D95A9D">
              <w:rPr>
                <w:sz w:val="18"/>
                <w:szCs w:val="18"/>
              </w:rPr>
              <w:t>Obsahuje informáciu o type záznamu (archetypu), ktorý je v rámci záznamu používaný OID: 1.3.158.00165387.100.50.40.20</w:t>
            </w:r>
          </w:p>
        </w:tc>
      </w:tr>
    </w:tbl>
    <w:p w14:paraId="736342F4" w14:textId="77777777" w:rsidR="00B50776" w:rsidRPr="00C26A9D" w:rsidRDefault="34661EDB" w:rsidP="00ED73E9">
      <w:pPr>
        <w:pStyle w:val="Nadpis3"/>
        <w:rPr>
          <w:lang w:val="sk-SK"/>
        </w:rPr>
      </w:pPr>
      <w:bookmarkStart w:id="206" w:name="_Zdravotné_obmedzenia"/>
      <w:bookmarkStart w:id="207" w:name="_Toc2079653"/>
      <w:bookmarkEnd w:id="206"/>
      <w:r w:rsidRPr="00C26A9D">
        <w:rPr>
          <w:lang w:val="sk-SK"/>
        </w:rPr>
        <w:t>Zdravotné obmedzenia</w:t>
      </w:r>
      <w:bookmarkEnd w:id="207"/>
    </w:p>
    <w:p w14:paraId="420C8C91" w14:textId="77777777" w:rsidR="005975F8" w:rsidRPr="003E3BC4" w:rsidRDefault="54463B8C" w:rsidP="003E3BC4">
      <w:pPr>
        <w:rPr>
          <w:b/>
        </w:rPr>
      </w:pPr>
      <w:r w:rsidRPr="003E3BC4">
        <w:rPr>
          <w:b/>
        </w:rPr>
        <w:t>CEN-EN13606-ENTRY.Zdravotne_obmedzeni</w:t>
      </w:r>
      <w:r w:rsidR="00647B1F" w:rsidRPr="003E3BC4">
        <w:rPr>
          <w:b/>
        </w:rPr>
        <w:t>e</w:t>
      </w:r>
      <w:r w:rsidRPr="003E3BC4">
        <w:rPr>
          <w:b/>
        </w:rPr>
        <w:t>.v2.adl</w:t>
      </w:r>
    </w:p>
    <w:p w14:paraId="76796F50" w14:textId="77777777" w:rsidR="005975F8" w:rsidRPr="003E3BC4" w:rsidRDefault="005975F8" w:rsidP="003E3BC4">
      <w:pPr>
        <w:rPr>
          <w:b/>
        </w:rPr>
      </w:pPr>
    </w:p>
    <w:tbl>
      <w:tblPr>
        <w:tblW w:w="5261" w:type="pct"/>
        <w:tblLook w:val="04A0" w:firstRow="1" w:lastRow="0" w:firstColumn="1" w:lastColumn="0" w:noHBand="0" w:noVBand="1"/>
      </w:tblPr>
      <w:tblGrid>
        <w:gridCol w:w="2243"/>
        <w:gridCol w:w="7254"/>
      </w:tblGrid>
      <w:tr w:rsidR="0000053B" w:rsidRPr="00D95A9D" w14:paraId="3E804AAD" w14:textId="77777777" w:rsidTr="00DB77B9">
        <w:trPr>
          <w:cantSplit/>
          <w:tblHeader/>
        </w:trPr>
        <w:tc>
          <w:tcPr>
            <w:tcW w:w="1181" w:type="pct"/>
            <w:tcBorders>
              <w:bottom w:val="single" w:sz="4" w:space="0" w:color="auto"/>
            </w:tcBorders>
            <w:shd w:val="clear" w:color="auto" w:fill="002060"/>
            <w:vAlign w:val="center"/>
          </w:tcPr>
          <w:p w14:paraId="2BB04BB2" w14:textId="77777777" w:rsidR="0000053B"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2554BA6A" w14:textId="77777777" w:rsidR="0000053B" w:rsidRPr="00D95A9D" w:rsidRDefault="6DE4F7B8" w:rsidP="00DC72FE">
            <w:pPr>
              <w:pStyle w:val="ESONormal"/>
              <w:jc w:val="left"/>
            </w:pPr>
            <w:r w:rsidRPr="00D95A9D">
              <w:rPr>
                <w:color w:val="FFFFFF" w:themeColor="background2"/>
                <w:sz w:val="18"/>
                <w:szCs w:val="18"/>
              </w:rPr>
              <w:t>Popis:</w:t>
            </w:r>
          </w:p>
        </w:tc>
      </w:tr>
      <w:tr w:rsidR="00B50776" w:rsidRPr="00D95A9D" w14:paraId="5170DB47"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5ABDA457" w14:textId="77777777" w:rsidR="00B50776" w:rsidRPr="00D95A9D" w:rsidRDefault="4B1F096C" w:rsidP="4B1F096C">
            <w:pPr>
              <w:rPr>
                <w:sz w:val="18"/>
                <w:szCs w:val="18"/>
              </w:rPr>
            </w:pPr>
            <w:r w:rsidRPr="00D95A9D">
              <w:rPr>
                <w:sz w:val="18"/>
                <w:szCs w:val="18"/>
              </w:rPr>
              <w:t>Popis obmedzenia</w:t>
            </w:r>
          </w:p>
          <w:p w14:paraId="3856811C" w14:textId="77777777" w:rsidR="0000053B" w:rsidRPr="00D95A9D" w:rsidRDefault="4B1F096C" w:rsidP="4B1F096C">
            <w:pPr>
              <w:rPr>
                <w:sz w:val="18"/>
                <w:szCs w:val="18"/>
              </w:rPr>
            </w:pPr>
            <w:r w:rsidRPr="00D95A9D">
              <w:rPr>
                <w:sz w:val="18"/>
                <w:szCs w:val="18"/>
              </w:rPr>
              <w:t>(ZdO.1)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9A3F167" w14:textId="77777777" w:rsidR="00B50776" w:rsidRPr="00D95A9D" w:rsidRDefault="00647B1F" w:rsidP="4B1F096C">
            <w:pPr>
              <w:rPr>
                <w:sz w:val="18"/>
                <w:szCs w:val="18"/>
              </w:rPr>
            </w:pPr>
            <w:r w:rsidRPr="00D95A9D">
              <w:rPr>
                <w:sz w:val="18"/>
                <w:szCs w:val="18"/>
              </w:rPr>
              <w:t>Popis stupňa zdravotného obmedzenia pacienta. Popis je popísaný voľným textom.</w:t>
            </w:r>
          </w:p>
        </w:tc>
      </w:tr>
      <w:tr w:rsidR="00B50776" w:rsidRPr="00D95A9D" w14:paraId="5900264D"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1990AFB" w14:textId="77777777" w:rsidR="00B50776" w:rsidRPr="00D95A9D" w:rsidRDefault="4B1F096C" w:rsidP="4B1F096C">
            <w:pPr>
              <w:rPr>
                <w:sz w:val="18"/>
                <w:szCs w:val="18"/>
              </w:rPr>
            </w:pPr>
            <w:r w:rsidRPr="00D95A9D">
              <w:rPr>
                <w:sz w:val="18"/>
                <w:szCs w:val="18"/>
              </w:rPr>
              <w:t xml:space="preserve">Stupeň </w:t>
            </w:r>
            <w:r w:rsidR="00647B1F" w:rsidRPr="00D95A9D">
              <w:rPr>
                <w:sz w:val="18"/>
                <w:szCs w:val="18"/>
              </w:rPr>
              <w:t>invalidity</w:t>
            </w:r>
          </w:p>
          <w:p w14:paraId="1747375F" w14:textId="77777777" w:rsidR="0000053B" w:rsidRPr="00D95A9D" w:rsidRDefault="4B1F096C" w:rsidP="4B1F096C">
            <w:pPr>
              <w:rPr>
                <w:sz w:val="18"/>
                <w:szCs w:val="18"/>
              </w:rPr>
            </w:pPr>
            <w:r w:rsidRPr="00D95A9D">
              <w:rPr>
                <w:sz w:val="18"/>
                <w:szCs w:val="18"/>
              </w:rPr>
              <w:t>(ZdO.2)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223F87A" w14:textId="77777777" w:rsidR="00B50776" w:rsidRPr="00D95A9D" w:rsidRDefault="00647B1F" w:rsidP="4B1F096C">
            <w:pPr>
              <w:rPr>
                <w:sz w:val="18"/>
                <w:szCs w:val="18"/>
              </w:rPr>
            </w:pPr>
            <w:r w:rsidRPr="00D95A9D">
              <w:rPr>
                <w:sz w:val="18"/>
                <w:szCs w:val="18"/>
              </w:rPr>
              <w:t>Rozsah invalidity v % vyplývajúci z posudku lekára.</w:t>
            </w:r>
          </w:p>
        </w:tc>
      </w:tr>
      <w:tr w:rsidR="00B50776" w:rsidRPr="00D95A9D" w14:paraId="360B5876"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75CA4AD6" w14:textId="77777777" w:rsidR="00B50776" w:rsidRPr="00D95A9D" w:rsidRDefault="4B1F096C" w:rsidP="4B1F096C">
            <w:pPr>
              <w:rPr>
                <w:sz w:val="18"/>
                <w:szCs w:val="18"/>
              </w:rPr>
            </w:pPr>
            <w:r w:rsidRPr="00D95A9D">
              <w:rPr>
                <w:sz w:val="18"/>
                <w:szCs w:val="18"/>
              </w:rPr>
              <w:t>Dátum vzniku</w:t>
            </w:r>
          </w:p>
          <w:p w14:paraId="6CA5DF09" w14:textId="77777777" w:rsidR="005975F8" w:rsidRPr="00D95A9D" w:rsidRDefault="4B1F096C" w:rsidP="4B1F096C">
            <w:pPr>
              <w:rPr>
                <w:sz w:val="18"/>
                <w:szCs w:val="18"/>
              </w:rPr>
            </w:pPr>
            <w:r w:rsidRPr="00D95A9D">
              <w:rPr>
                <w:sz w:val="18"/>
                <w:szCs w:val="18"/>
              </w:rPr>
              <w:t>(ZdO.3)</w:t>
            </w:r>
          </w:p>
        </w:tc>
        <w:tc>
          <w:tcPr>
            <w:tcW w:w="3819" w:type="pct"/>
            <w:tcBorders>
              <w:top w:val="single" w:sz="4" w:space="0" w:color="auto"/>
              <w:left w:val="single" w:sz="4" w:space="0" w:color="auto"/>
              <w:bottom w:val="single" w:sz="4" w:space="0" w:color="auto"/>
              <w:right w:val="single" w:sz="4" w:space="0" w:color="auto"/>
            </w:tcBorders>
          </w:tcPr>
          <w:p w14:paraId="326A60AB" w14:textId="77777777" w:rsidR="00B50776" w:rsidRPr="00D95A9D" w:rsidRDefault="00647B1F" w:rsidP="4B1F096C">
            <w:pPr>
              <w:rPr>
                <w:sz w:val="18"/>
                <w:szCs w:val="18"/>
              </w:rPr>
            </w:pPr>
            <w:r w:rsidRPr="00D95A9D">
              <w:rPr>
                <w:sz w:val="18"/>
                <w:szCs w:val="18"/>
              </w:rPr>
              <w:t>Dátum vzniku invalidity. Dátum nesmie byť neskôr ako je dátum zaznamenania záznamu do doplnkových zdravotných záznamov.</w:t>
            </w:r>
          </w:p>
        </w:tc>
      </w:tr>
      <w:tr w:rsidR="005975F8" w:rsidRPr="00D95A9D" w14:paraId="44C86846"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C4D86A0" w14:textId="77777777" w:rsidR="005975F8" w:rsidRPr="00D95A9D" w:rsidRDefault="4B1F096C" w:rsidP="4B1F096C">
            <w:pPr>
              <w:rPr>
                <w:sz w:val="18"/>
                <w:szCs w:val="18"/>
              </w:rPr>
            </w:pPr>
            <w:r w:rsidRPr="00D95A9D">
              <w:rPr>
                <w:sz w:val="18"/>
                <w:szCs w:val="18"/>
              </w:rPr>
              <w:t>Zmena stavu záznamu</w:t>
            </w:r>
          </w:p>
          <w:p w14:paraId="75328735" w14:textId="77777777" w:rsidR="005975F8" w:rsidRPr="00D95A9D" w:rsidRDefault="4B1F096C" w:rsidP="4B1F096C">
            <w:pPr>
              <w:rPr>
                <w:sz w:val="18"/>
                <w:szCs w:val="18"/>
              </w:rPr>
            </w:pPr>
            <w:r w:rsidRPr="00D95A9D">
              <w:rPr>
                <w:sz w:val="18"/>
                <w:szCs w:val="18"/>
              </w:rPr>
              <w:t>(ZdO.4)</w:t>
            </w:r>
          </w:p>
        </w:tc>
        <w:tc>
          <w:tcPr>
            <w:tcW w:w="3819" w:type="pct"/>
            <w:tcBorders>
              <w:top w:val="single" w:sz="4" w:space="0" w:color="auto"/>
              <w:left w:val="single" w:sz="4" w:space="0" w:color="auto"/>
              <w:bottom w:val="single" w:sz="4" w:space="0" w:color="auto"/>
              <w:right w:val="single" w:sz="4" w:space="0" w:color="auto"/>
            </w:tcBorders>
          </w:tcPr>
          <w:p w14:paraId="2E79E96D" w14:textId="77777777" w:rsidR="005975F8" w:rsidRPr="00D95A9D" w:rsidRDefault="00647B1F"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15FCC71A" w14:textId="77777777" w:rsidR="005975F8" w:rsidRPr="00D95A9D" w:rsidRDefault="4B1F096C" w:rsidP="4B1F096C">
            <w:pPr>
              <w:rPr>
                <w:sz w:val="18"/>
                <w:szCs w:val="18"/>
              </w:rPr>
            </w:pPr>
            <w:r w:rsidRPr="00D95A9D">
              <w:rPr>
                <w:sz w:val="18"/>
                <w:szCs w:val="18"/>
              </w:rPr>
              <w:t>Zložený atribút:</w:t>
            </w:r>
          </w:p>
          <w:p w14:paraId="1D6EF562" w14:textId="77777777" w:rsidR="005975F8"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5975F8" w:rsidRPr="00D95A9D" w14:paraId="61745B58"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57551DB2" w14:textId="77777777" w:rsidR="005975F8" w:rsidRPr="00D95A9D" w:rsidRDefault="4B1F096C" w:rsidP="4B1F096C">
            <w:pPr>
              <w:rPr>
                <w:sz w:val="18"/>
                <w:szCs w:val="18"/>
              </w:rPr>
            </w:pPr>
            <w:r w:rsidRPr="00D95A9D">
              <w:rPr>
                <w:sz w:val="18"/>
                <w:szCs w:val="18"/>
              </w:rPr>
              <w:t>RC_ID</w:t>
            </w:r>
            <w:r w:rsidR="03ECAE38" w:rsidRPr="00D95A9D">
              <w:br/>
            </w:r>
            <w:r w:rsidRPr="00D95A9D">
              <w:rPr>
                <w:sz w:val="18"/>
                <w:szCs w:val="18"/>
              </w:rPr>
              <w:t>(ZdO.5)</w:t>
            </w:r>
          </w:p>
        </w:tc>
        <w:tc>
          <w:tcPr>
            <w:tcW w:w="3819" w:type="pct"/>
            <w:tcBorders>
              <w:top w:val="single" w:sz="4" w:space="0" w:color="auto"/>
              <w:left w:val="single" w:sz="4" w:space="0" w:color="auto"/>
              <w:bottom w:val="single" w:sz="4" w:space="0" w:color="auto"/>
              <w:right w:val="single" w:sz="4" w:space="0" w:color="auto"/>
            </w:tcBorders>
          </w:tcPr>
          <w:p w14:paraId="77610E73" w14:textId="77777777" w:rsidR="005975F8" w:rsidRPr="00D95A9D" w:rsidRDefault="4B1F096C" w:rsidP="4B1F096C">
            <w:pPr>
              <w:rPr>
                <w:sz w:val="18"/>
                <w:szCs w:val="18"/>
              </w:rPr>
            </w:pPr>
            <w:r w:rsidRPr="00D95A9D">
              <w:rPr>
                <w:sz w:val="18"/>
                <w:szCs w:val="18"/>
              </w:rPr>
              <w:t>Obsahuje informácie o identifikátore záznamu, ktorý je vytvorený</w:t>
            </w:r>
          </w:p>
        </w:tc>
      </w:tr>
      <w:tr w:rsidR="005975F8" w:rsidRPr="00D95A9D" w14:paraId="4FC8D9AE"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7E12BB1" w14:textId="77777777" w:rsidR="005975F8" w:rsidRPr="00D95A9D" w:rsidRDefault="4B1F096C" w:rsidP="4B1F096C">
            <w:pPr>
              <w:rPr>
                <w:sz w:val="18"/>
                <w:szCs w:val="18"/>
              </w:rPr>
            </w:pPr>
            <w:r w:rsidRPr="00D95A9D">
              <w:rPr>
                <w:sz w:val="18"/>
                <w:szCs w:val="18"/>
              </w:rPr>
              <w:lastRenderedPageBreak/>
              <w:t>II</w:t>
            </w:r>
          </w:p>
          <w:p w14:paraId="2455EE48" w14:textId="77777777" w:rsidR="005975F8" w:rsidRPr="00D95A9D" w:rsidRDefault="4B1F096C" w:rsidP="4B1F096C">
            <w:pPr>
              <w:rPr>
                <w:sz w:val="18"/>
                <w:szCs w:val="18"/>
              </w:rPr>
            </w:pPr>
            <w:r w:rsidRPr="00D95A9D">
              <w:rPr>
                <w:sz w:val="18"/>
                <w:szCs w:val="18"/>
              </w:rPr>
              <w:t>(ZdO.5.1)</w:t>
            </w:r>
          </w:p>
        </w:tc>
        <w:tc>
          <w:tcPr>
            <w:tcW w:w="3819" w:type="pct"/>
            <w:tcBorders>
              <w:top w:val="single" w:sz="4" w:space="0" w:color="auto"/>
              <w:left w:val="single" w:sz="4" w:space="0" w:color="auto"/>
              <w:bottom w:val="single" w:sz="4" w:space="0" w:color="auto"/>
              <w:right w:val="single" w:sz="4" w:space="0" w:color="auto"/>
            </w:tcBorders>
          </w:tcPr>
          <w:p w14:paraId="0FA316DA" w14:textId="77777777" w:rsidR="005975F8" w:rsidRPr="00D95A9D" w:rsidRDefault="4B1F096C" w:rsidP="4B1F096C">
            <w:pPr>
              <w:rPr>
                <w:sz w:val="18"/>
                <w:szCs w:val="18"/>
              </w:rPr>
            </w:pPr>
            <w:r w:rsidRPr="00D95A9D">
              <w:rPr>
                <w:sz w:val="18"/>
                <w:szCs w:val="18"/>
              </w:rPr>
              <w:t xml:space="preserve">Identifikátor záznamu je generovaný podľa popisu v X070 a generuje ho ISPZS </w:t>
            </w:r>
          </w:p>
          <w:p w14:paraId="7EB062BD" w14:textId="77777777" w:rsidR="005975F8" w:rsidRPr="00D95A9D" w:rsidRDefault="005975F8" w:rsidP="005975F8">
            <w:pPr>
              <w:rPr>
                <w:sz w:val="18"/>
                <w:szCs w:val="18"/>
              </w:rPr>
            </w:pPr>
          </w:p>
        </w:tc>
      </w:tr>
      <w:tr w:rsidR="005975F8" w:rsidRPr="00D95A9D" w14:paraId="3F3F8BDD"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753CD23" w14:textId="77777777" w:rsidR="005975F8" w:rsidRPr="00D95A9D" w:rsidRDefault="4B1F096C" w:rsidP="4B1F096C">
            <w:pPr>
              <w:rPr>
                <w:sz w:val="18"/>
                <w:szCs w:val="18"/>
              </w:rPr>
            </w:pPr>
            <w:r w:rsidRPr="00D95A9D">
              <w:rPr>
                <w:sz w:val="18"/>
                <w:szCs w:val="18"/>
              </w:rPr>
              <w:t>OID</w:t>
            </w:r>
          </w:p>
          <w:p w14:paraId="14F1AB42" w14:textId="77777777" w:rsidR="005975F8" w:rsidRPr="00D95A9D" w:rsidRDefault="4B1F096C" w:rsidP="4B1F096C">
            <w:pPr>
              <w:rPr>
                <w:sz w:val="18"/>
                <w:szCs w:val="18"/>
              </w:rPr>
            </w:pPr>
            <w:r w:rsidRPr="00D95A9D">
              <w:rPr>
                <w:sz w:val="18"/>
                <w:szCs w:val="18"/>
              </w:rPr>
              <w:t>(ZdO.5.2)</w:t>
            </w:r>
          </w:p>
        </w:tc>
        <w:tc>
          <w:tcPr>
            <w:tcW w:w="3819" w:type="pct"/>
            <w:tcBorders>
              <w:top w:val="single" w:sz="4" w:space="0" w:color="auto"/>
              <w:left w:val="single" w:sz="4" w:space="0" w:color="auto"/>
              <w:bottom w:val="single" w:sz="4" w:space="0" w:color="auto"/>
              <w:right w:val="single" w:sz="4" w:space="0" w:color="auto"/>
            </w:tcBorders>
          </w:tcPr>
          <w:p w14:paraId="1643B9E7" w14:textId="77777777" w:rsidR="005975F8" w:rsidRPr="00D95A9D" w:rsidRDefault="4B1F096C" w:rsidP="4B1F096C">
            <w:pPr>
              <w:rPr>
                <w:sz w:val="18"/>
                <w:szCs w:val="18"/>
              </w:rPr>
            </w:pPr>
            <w:r w:rsidRPr="00D95A9D">
              <w:rPr>
                <w:sz w:val="18"/>
                <w:szCs w:val="18"/>
              </w:rPr>
              <w:t>Obsahuje informáciu o type záznamu (archetypu), ktorý je v rámci záznamu používaný OID: 1.3.158.00165387.100.50.40.90</w:t>
            </w:r>
          </w:p>
        </w:tc>
      </w:tr>
    </w:tbl>
    <w:p w14:paraId="03E578ED" w14:textId="77777777" w:rsidR="00B50776" w:rsidRPr="00C26A9D" w:rsidRDefault="34661EDB" w:rsidP="00ED73E9">
      <w:pPr>
        <w:pStyle w:val="Nadpis3"/>
        <w:rPr>
          <w:lang w:val="sk-SK"/>
        </w:rPr>
      </w:pPr>
      <w:bookmarkStart w:id="208" w:name="_Terapeutické_odporúčania"/>
      <w:bookmarkStart w:id="209" w:name="_Toc2079654"/>
      <w:bookmarkEnd w:id="208"/>
      <w:r w:rsidRPr="00C26A9D">
        <w:rPr>
          <w:lang w:val="sk-SK"/>
        </w:rPr>
        <w:t>Terapeutické odporúčania</w:t>
      </w:r>
      <w:bookmarkEnd w:id="209"/>
    </w:p>
    <w:p w14:paraId="155CD532" w14:textId="77777777" w:rsidR="005975F8" w:rsidRPr="003E3BC4" w:rsidRDefault="54463B8C" w:rsidP="003E3BC4">
      <w:pPr>
        <w:rPr>
          <w:b/>
        </w:rPr>
      </w:pPr>
      <w:r w:rsidRPr="003E3BC4">
        <w:rPr>
          <w:b/>
        </w:rPr>
        <w:t>CEN-EN13606-ENTRY.Terapeuticke_odporucani</w:t>
      </w:r>
      <w:r w:rsidR="00647B1F" w:rsidRPr="003E3BC4">
        <w:rPr>
          <w:b/>
        </w:rPr>
        <w:t>e</w:t>
      </w:r>
      <w:r w:rsidRPr="003E3BC4">
        <w:rPr>
          <w:b/>
        </w:rPr>
        <w:t>.v2.adl</w:t>
      </w:r>
    </w:p>
    <w:p w14:paraId="256BA260" w14:textId="77777777" w:rsidR="005975F8" w:rsidRPr="00D95A9D" w:rsidRDefault="005975F8" w:rsidP="005975F8"/>
    <w:tbl>
      <w:tblPr>
        <w:tblW w:w="5261" w:type="pct"/>
        <w:tblLook w:val="04A0" w:firstRow="1" w:lastRow="0" w:firstColumn="1" w:lastColumn="0" w:noHBand="0" w:noVBand="1"/>
      </w:tblPr>
      <w:tblGrid>
        <w:gridCol w:w="2243"/>
        <w:gridCol w:w="7254"/>
      </w:tblGrid>
      <w:tr w:rsidR="005975F8" w:rsidRPr="00D95A9D" w14:paraId="5D9D0362" w14:textId="77777777" w:rsidTr="00DB77B9">
        <w:trPr>
          <w:cantSplit/>
          <w:tblHeader/>
        </w:trPr>
        <w:tc>
          <w:tcPr>
            <w:tcW w:w="1181" w:type="pct"/>
            <w:tcBorders>
              <w:bottom w:val="single" w:sz="4" w:space="0" w:color="auto"/>
            </w:tcBorders>
            <w:shd w:val="clear" w:color="auto" w:fill="002060"/>
            <w:vAlign w:val="center"/>
          </w:tcPr>
          <w:p w14:paraId="2D411418" w14:textId="77777777" w:rsidR="005975F8"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34ACA0AE" w14:textId="77777777" w:rsidR="005975F8" w:rsidRPr="00D95A9D" w:rsidRDefault="6DE4F7B8" w:rsidP="00DC72FE">
            <w:pPr>
              <w:pStyle w:val="ESONormal"/>
              <w:jc w:val="left"/>
            </w:pPr>
            <w:r w:rsidRPr="00D95A9D">
              <w:rPr>
                <w:color w:val="FFFFFF" w:themeColor="background2"/>
                <w:sz w:val="18"/>
                <w:szCs w:val="18"/>
              </w:rPr>
              <w:t>Popis:</w:t>
            </w:r>
          </w:p>
        </w:tc>
      </w:tr>
      <w:tr w:rsidR="00B50776" w:rsidRPr="00D95A9D" w14:paraId="46DFAAB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6B97AE13" w14:textId="77777777" w:rsidR="00B50776" w:rsidRPr="00D95A9D" w:rsidRDefault="4B1F096C" w:rsidP="4B1F096C">
            <w:pPr>
              <w:rPr>
                <w:sz w:val="18"/>
                <w:szCs w:val="18"/>
              </w:rPr>
            </w:pPr>
            <w:r w:rsidRPr="00D95A9D">
              <w:rPr>
                <w:sz w:val="18"/>
                <w:szCs w:val="18"/>
              </w:rPr>
              <w:t>Popis</w:t>
            </w:r>
          </w:p>
          <w:p w14:paraId="34FE0930" w14:textId="77777777" w:rsidR="005975F8" w:rsidRPr="00D95A9D" w:rsidRDefault="4B1F096C" w:rsidP="4B1F096C">
            <w:pPr>
              <w:rPr>
                <w:sz w:val="18"/>
                <w:szCs w:val="18"/>
              </w:rPr>
            </w:pPr>
            <w:r w:rsidRPr="00D95A9D">
              <w:rPr>
                <w:sz w:val="18"/>
                <w:szCs w:val="18"/>
              </w:rPr>
              <w:t>(TO.1)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10B33AB3" w14:textId="77777777" w:rsidR="00B50776" w:rsidRPr="00D95A9D" w:rsidRDefault="00647B1F" w:rsidP="4B1F096C">
            <w:pPr>
              <w:rPr>
                <w:sz w:val="18"/>
                <w:szCs w:val="18"/>
              </w:rPr>
            </w:pPr>
            <w:r w:rsidRPr="00D95A9D">
              <w:rPr>
                <w:sz w:val="18"/>
                <w:szCs w:val="18"/>
              </w:rPr>
              <w:t>Popis terapeutického odporúčania. Terapeutické odporúčanie je popísané voľným textom.</w:t>
            </w:r>
          </w:p>
        </w:tc>
      </w:tr>
      <w:tr w:rsidR="00B50776" w:rsidRPr="00D95A9D" w14:paraId="268825AF"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0DA4DF1D" w14:textId="77777777" w:rsidR="00B50776" w:rsidRPr="00D95A9D" w:rsidRDefault="4B1F096C" w:rsidP="4B1F096C">
            <w:pPr>
              <w:rPr>
                <w:sz w:val="18"/>
                <w:szCs w:val="18"/>
              </w:rPr>
            </w:pPr>
            <w:r w:rsidRPr="00D95A9D">
              <w:rPr>
                <w:sz w:val="18"/>
                <w:szCs w:val="18"/>
              </w:rPr>
              <w:t>Poznámka</w:t>
            </w:r>
          </w:p>
          <w:p w14:paraId="09100A98" w14:textId="77777777" w:rsidR="005975F8" w:rsidRPr="00D95A9D" w:rsidRDefault="4B1F096C" w:rsidP="4B1F096C">
            <w:pPr>
              <w:rPr>
                <w:sz w:val="18"/>
                <w:szCs w:val="18"/>
              </w:rPr>
            </w:pPr>
            <w:r w:rsidRPr="00D95A9D">
              <w:rPr>
                <w:sz w:val="18"/>
                <w:szCs w:val="18"/>
              </w:rPr>
              <w:t>(TO.2)</w:t>
            </w:r>
          </w:p>
        </w:tc>
        <w:tc>
          <w:tcPr>
            <w:tcW w:w="3819" w:type="pct"/>
            <w:tcBorders>
              <w:top w:val="single" w:sz="4" w:space="0" w:color="auto"/>
              <w:left w:val="single" w:sz="4" w:space="0" w:color="auto"/>
              <w:bottom w:val="single" w:sz="4" w:space="0" w:color="auto"/>
              <w:right w:val="single" w:sz="4" w:space="0" w:color="auto"/>
            </w:tcBorders>
          </w:tcPr>
          <w:p w14:paraId="47731F64" w14:textId="77777777" w:rsidR="00B50776" w:rsidRPr="00D95A9D" w:rsidRDefault="00647B1F" w:rsidP="4B1F096C">
            <w:pPr>
              <w:rPr>
                <w:sz w:val="18"/>
                <w:szCs w:val="18"/>
              </w:rPr>
            </w:pPr>
            <w:r w:rsidRPr="00D95A9D">
              <w:rPr>
                <w:sz w:val="18"/>
                <w:szCs w:val="18"/>
              </w:rPr>
              <w:t>Poznámka lekára k terapeutickému odporúčaniu. Poznámka je popísaná voľným textom.</w:t>
            </w:r>
          </w:p>
        </w:tc>
      </w:tr>
      <w:tr w:rsidR="005975F8" w:rsidRPr="00D95A9D" w14:paraId="2570C751"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501A62B2" w14:textId="77777777" w:rsidR="005975F8" w:rsidRPr="00D95A9D" w:rsidRDefault="4B1F096C" w:rsidP="4B1F096C">
            <w:pPr>
              <w:rPr>
                <w:sz w:val="18"/>
                <w:szCs w:val="18"/>
              </w:rPr>
            </w:pPr>
            <w:r w:rsidRPr="00D95A9D">
              <w:rPr>
                <w:sz w:val="18"/>
                <w:szCs w:val="18"/>
              </w:rPr>
              <w:t>Zmena stavu záznamu</w:t>
            </w:r>
          </w:p>
          <w:p w14:paraId="1F492261" w14:textId="77777777" w:rsidR="005975F8" w:rsidRPr="00D95A9D" w:rsidRDefault="4B1F096C" w:rsidP="4B1F096C">
            <w:pPr>
              <w:rPr>
                <w:sz w:val="18"/>
                <w:szCs w:val="18"/>
              </w:rPr>
            </w:pPr>
            <w:r w:rsidRPr="00D95A9D">
              <w:rPr>
                <w:sz w:val="18"/>
                <w:szCs w:val="18"/>
              </w:rPr>
              <w:t>(TO.3)</w:t>
            </w:r>
          </w:p>
        </w:tc>
        <w:tc>
          <w:tcPr>
            <w:tcW w:w="3819" w:type="pct"/>
            <w:tcBorders>
              <w:top w:val="single" w:sz="4" w:space="0" w:color="auto"/>
              <w:left w:val="single" w:sz="4" w:space="0" w:color="auto"/>
              <w:bottom w:val="single" w:sz="4" w:space="0" w:color="auto"/>
              <w:right w:val="single" w:sz="4" w:space="0" w:color="auto"/>
            </w:tcBorders>
          </w:tcPr>
          <w:p w14:paraId="53B8A34D" w14:textId="77777777" w:rsidR="005975F8" w:rsidRPr="00D95A9D" w:rsidRDefault="00647B1F"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6D5DA66C" w14:textId="77777777" w:rsidR="005975F8" w:rsidRPr="00D95A9D" w:rsidRDefault="4B1F096C" w:rsidP="4B1F096C">
            <w:pPr>
              <w:rPr>
                <w:sz w:val="18"/>
                <w:szCs w:val="18"/>
              </w:rPr>
            </w:pPr>
            <w:r w:rsidRPr="00D95A9D">
              <w:rPr>
                <w:sz w:val="18"/>
                <w:szCs w:val="18"/>
              </w:rPr>
              <w:t>Zložený atribút:</w:t>
            </w:r>
          </w:p>
          <w:p w14:paraId="3CC67B30" w14:textId="77777777" w:rsidR="005975F8"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5975F8" w:rsidRPr="00D95A9D" w14:paraId="3D4BDA58"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729B30F6" w14:textId="77777777" w:rsidR="005975F8" w:rsidRPr="00D95A9D" w:rsidRDefault="4B1F096C" w:rsidP="4B1F096C">
            <w:pPr>
              <w:rPr>
                <w:sz w:val="18"/>
                <w:szCs w:val="18"/>
              </w:rPr>
            </w:pPr>
            <w:r w:rsidRPr="00D95A9D">
              <w:rPr>
                <w:sz w:val="18"/>
                <w:szCs w:val="18"/>
              </w:rPr>
              <w:t>RC_ID</w:t>
            </w:r>
            <w:r w:rsidR="03ECAE38" w:rsidRPr="00D95A9D">
              <w:br/>
            </w:r>
            <w:r w:rsidRPr="00D95A9D">
              <w:rPr>
                <w:sz w:val="18"/>
                <w:szCs w:val="18"/>
              </w:rPr>
              <w:t>(TO.4)</w:t>
            </w:r>
          </w:p>
        </w:tc>
        <w:tc>
          <w:tcPr>
            <w:tcW w:w="3819" w:type="pct"/>
            <w:tcBorders>
              <w:top w:val="single" w:sz="4" w:space="0" w:color="auto"/>
              <w:left w:val="single" w:sz="4" w:space="0" w:color="auto"/>
              <w:bottom w:val="single" w:sz="4" w:space="0" w:color="auto"/>
              <w:right w:val="single" w:sz="4" w:space="0" w:color="auto"/>
            </w:tcBorders>
          </w:tcPr>
          <w:p w14:paraId="46B23298" w14:textId="77777777" w:rsidR="005975F8" w:rsidRPr="00D95A9D" w:rsidRDefault="4B1F096C" w:rsidP="4B1F096C">
            <w:pPr>
              <w:rPr>
                <w:sz w:val="18"/>
                <w:szCs w:val="18"/>
              </w:rPr>
            </w:pPr>
            <w:r w:rsidRPr="00D95A9D">
              <w:rPr>
                <w:sz w:val="18"/>
                <w:szCs w:val="18"/>
              </w:rPr>
              <w:t>Obsahuje informácie o identifikátore záznamu, ktorý je vytvorený</w:t>
            </w:r>
          </w:p>
        </w:tc>
      </w:tr>
      <w:tr w:rsidR="005975F8" w:rsidRPr="00D95A9D" w14:paraId="4A5546E1"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220435BE" w14:textId="77777777" w:rsidR="005975F8" w:rsidRPr="00D95A9D" w:rsidRDefault="4B1F096C" w:rsidP="4B1F096C">
            <w:pPr>
              <w:rPr>
                <w:sz w:val="18"/>
                <w:szCs w:val="18"/>
              </w:rPr>
            </w:pPr>
            <w:r w:rsidRPr="00D95A9D">
              <w:rPr>
                <w:sz w:val="18"/>
                <w:szCs w:val="18"/>
              </w:rPr>
              <w:t>II</w:t>
            </w:r>
          </w:p>
          <w:p w14:paraId="168E7059" w14:textId="77777777" w:rsidR="005975F8" w:rsidRPr="00D95A9D" w:rsidRDefault="4B1F096C" w:rsidP="4B1F096C">
            <w:pPr>
              <w:rPr>
                <w:sz w:val="18"/>
                <w:szCs w:val="18"/>
              </w:rPr>
            </w:pPr>
            <w:r w:rsidRPr="00D95A9D">
              <w:rPr>
                <w:sz w:val="18"/>
                <w:szCs w:val="18"/>
              </w:rPr>
              <w:t>(TO.4.1)</w:t>
            </w:r>
          </w:p>
        </w:tc>
        <w:tc>
          <w:tcPr>
            <w:tcW w:w="3819" w:type="pct"/>
            <w:tcBorders>
              <w:top w:val="single" w:sz="4" w:space="0" w:color="auto"/>
              <w:left w:val="single" w:sz="4" w:space="0" w:color="auto"/>
              <w:bottom w:val="single" w:sz="4" w:space="0" w:color="auto"/>
              <w:right w:val="single" w:sz="4" w:space="0" w:color="auto"/>
            </w:tcBorders>
          </w:tcPr>
          <w:p w14:paraId="7178D441" w14:textId="77777777" w:rsidR="005975F8" w:rsidRPr="00D95A9D" w:rsidRDefault="4B1F096C" w:rsidP="4B1F096C">
            <w:pPr>
              <w:rPr>
                <w:sz w:val="18"/>
                <w:szCs w:val="18"/>
              </w:rPr>
            </w:pPr>
            <w:r w:rsidRPr="00D95A9D">
              <w:rPr>
                <w:sz w:val="18"/>
                <w:szCs w:val="18"/>
              </w:rPr>
              <w:t xml:space="preserve">Identifikátor záznamu je generovaný podľa popisu v X070 a generuje ho ISPZS </w:t>
            </w:r>
          </w:p>
          <w:p w14:paraId="4373BE38" w14:textId="77777777" w:rsidR="005975F8" w:rsidRPr="00D95A9D" w:rsidRDefault="005975F8" w:rsidP="005975F8">
            <w:pPr>
              <w:rPr>
                <w:sz w:val="18"/>
                <w:szCs w:val="18"/>
              </w:rPr>
            </w:pPr>
          </w:p>
        </w:tc>
      </w:tr>
      <w:tr w:rsidR="005975F8" w:rsidRPr="00D95A9D" w14:paraId="125E2B5B"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48D0C17" w14:textId="77777777" w:rsidR="005975F8" w:rsidRPr="00D95A9D" w:rsidRDefault="4B1F096C" w:rsidP="4B1F096C">
            <w:pPr>
              <w:rPr>
                <w:sz w:val="18"/>
                <w:szCs w:val="18"/>
              </w:rPr>
            </w:pPr>
            <w:r w:rsidRPr="00D95A9D">
              <w:rPr>
                <w:sz w:val="18"/>
                <w:szCs w:val="18"/>
              </w:rPr>
              <w:t>OID</w:t>
            </w:r>
          </w:p>
          <w:p w14:paraId="7215ACD6" w14:textId="77777777" w:rsidR="005975F8" w:rsidRPr="00D95A9D" w:rsidRDefault="4B1F096C" w:rsidP="4B1F096C">
            <w:pPr>
              <w:rPr>
                <w:sz w:val="18"/>
                <w:szCs w:val="18"/>
              </w:rPr>
            </w:pPr>
            <w:r w:rsidRPr="00D95A9D">
              <w:rPr>
                <w:sz w:val="18"/>
                <w:szCs w:val="18"/>
              </w:rPr>
              <w:t>(TO.4.2)</w:t>
            </w:r>
          </w:p>
        </w:tc>
        <w:tc>
          <w:tcPr>
            <w:tcW w:w="3819" w:type="pct"/>
            <w:tcBorders>
              <w:top w:val="single" w:sz="4" w:space="0" w:color="auto"/>
              <w:left w:val="single" w:sz="4" w:space="0" w:color="auto"/>
              <w:bottom w:val="single" w:sz="4" w:space="0" w:color="auto"/>
              <w:right w:val="single" w:sz="4" w:space="0" w:color="auto"/>
            </w:tcBorders>
          </w:tcPr>
          <w:p w14:paraId="44948FD1" w14:textId="77777777" w:rsidR="005975F8" w:rsidRPr="00D95A9D" w:rsidRDefault="4B1F096C" w:rsidP="4B1F096C">
            <w:pPr>
              <w:rPr>
                <w:sz w:val="18"/>
                <w:szCs w:val="18"/>
              </w:rPr>
            </w:pPr>
            <w:r w:rsidRPr="00D95A9D">
              <w:rPr>
                <w:sz w:val="18"/>
                <w:szCs w:val="18"/>
              </w:rPr>
              <w:t>Obsahuje informáciu o type záznamu (archetypu), ktorý je v rámci záznamu používaný OID: 1.3.158.00165387.100.50.40.70</w:t>
            </w:r>
          </w:p>
        </w:tc>
      </w:tr>
    </w:tbl>
    <w:p w14:paraId="41B20126" w14:textId="77777777" w:rsidR="00B50776" w:rsidRPr="00D95A9D" w:rsidRDefault="00B50776" w:rsidP="00B50776">
      <w:pPr>
        <w:pStyle w:val="ESONormal"/>
        <w:rPr>
          <w:b/>
          <w:bCs/>
        </w:rPr>
      </w:pPr>
    </w:p>
    <w:p w14:paraId="64E2E665" w14:textId="77777777" w:rsidR="00B50776" w:rsidRPr="00C26A9D" w:rsidRDefault="34661EDB" w:rsidP="00D95A9D">
      <w:pPr>
        <w:pStyle w:val="Nadpis3"/>
        <w:rPr>
          <w:lang w:val="sk-SK"/>
        </w:rPr>
      </w:pPr>
      <w:bookmarkStart w:id="210" w:name="_Toc2079655"/>
      <w:r w:rsidRPr="00C26A9D">
        <w:rPr>
          <w:lang w:val="sk-SK"/>
        </w:rPr>
        <w:t>Očkovací záznam</w:t>
      </w:r>
      <w:bookmarkEnd w:id="210"/>
    </w:p>
    <w:p w14:paraId="6FAD977E" w14:textId="77777777" w:rsidR="005975F8" w:rsidRPr="003E3BC4" w:rsidRDefault="54463B8C" w:rsidP="003E3BC4">
      <w:pPr>
        <w:rPr>
          <w:b/>
        </w:rPr>
      </w:pPr>
      <w:r w:rsidRPr="003E3BC4">
        <w:rPr>
          <w:b/>
        </w:rPr>
        <w:t>CEN-EN13606-SECTION.Ockovaci_zaznam.v1</w:t>
      </w:r>
    </w:p>
    <w:p w14:paraId="71999EB4" w14:textId="77777777" w:rsidR="005975F8" w:rsidRPr="003E3BC4" w:rsidRDefault="005975F8" w:rsidP="003E3BC4">
      <w:pPr>
        <w:rPr>
          <w:b/>
        </w:rPr>
      </w:pPr>
    </w:p>
    <w:tbl>
      <w:tblPr>
        <w:tblW w:w="5261" w:type="pct"/>
        <w:tblLook w:val="04A0" w:firstRow="1" w:lastRow="0" w:firstColumn="1" w:lastColumn="0" w:noHBand="0" w:noVBand="1"/>
      </w:tblPr>
      <w:tblGrid>
        <w:gridCol w:w="2243"/>
        <w:gridCol w:w="7254"/>
      </w:tblGrid>
      <w:tr w:rsidR="005975F8" w:rsidRPr="00D95A9D" w14:paraId="5DB9F453" w14:textId="77777777" w:rsidTr="00DB77B9">
        <w:trPr>
          <w:cantSplit/>
          <w:tblHeader/>
        </w:trPr>
        <w:tc>
          <w:tcPr>
            <w:tcW w:w="1181" w:type="pct"/>
            <w:tcBorders>
              <w:bottom w:val="single" w:sz="4" w:space="0" w:color="auto"/>
            </w:tcBorders>
            <w:shd w:val="clear" w:color="auto" w:fill="002060"/>
            <w:vAlign w:val="center"/>
          </w:tcPr>
          <w:p w14:paraId="2D6A48D1" w14:textId="77777777" w:rsidR="005975F8"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61784347" w14:textId="77777777" w:rsidR="005975F8" w:rsidRPr="00D95A9D" w:rsidRDefault="6DE4F7B8" w:rsidP="00DC72FE">
            <w:pPr>
              <w:pStyle w:val="ESONormal"/>
              <w:jc w:val="left"/>
            </w:pPr>
            <w:r w:rsidRPr="00D95A9D">
              <w:rPr>
                <w:color w:val="FFFFFF" w:themeColor="background2"/>
                <w:sz w:val="18"/>
                <w:szCs w:val="18"/>
              </w:rPr>
              <w:t>Popis:</w:t>
            </w:r>
          </w:p>
        </w:tc>
      </w:tr>
      <w:tr w:rsidR="00B50776" w:rsidRPr="00D95A9D" w14:paraId="729BF20A"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1DF05D2" w14:textId="77777777" w:rsidR="00B50776" w:rsidRPr="00D95A9D" w:rsidRDefault="4B1F096C" w:rsidP="4B1F096C">
            <w:pPr>
              <w:rPr>
                <w:sz w:val="18"/>
                <w:szCs w:val="18"/>
              </w:rPr>
            </w:pPr>
            <w:r w:rsidRPr="00D95A9D">
              <w:rPr>
                <w:sz w:val="18"/>
                <w:szCs w:val="18"/>
              </w:rPr>
              <w:t>Záznam o očkovaní</w:t>
            </w:r>
          </w:p>
          <w:p w14:paraId="23EF11D2" w14:textId="77777777" w:rsidR="005975F8" w:rsidRPr="00D95A9D" w:rsidRDefault="4B1F096C" w:rsidP="4B1F096C">
            <w:pPr>
              <w:rPr>
                <w:sz w:val="18"/>
                <w:szCs w:val="18"/>
              </w:rPr>
            </w:pPr>
            <w:r w:rsidRPr="00D95A9D">
              <w:rPr>
                <w:sz w:val="18"/>
                <w:szCs w:val="18"/>
              </w:rPr>
              <w:t>(OZ.1)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58B7889" w14:textId="77777777" w:rsidR="00B50776" w:rsidRPr="00D95A9D" w:rsidRDefault="00222D59" w:rsidP="4B1F096C">
            <w:pPr>
              <w:rPr>
                <w:sz w:val="18"/>
                <w:szCs w:val="18"/>
              </w:rPr>
            </w:pPr>
            <w:r w:rsidRPr="00D95A9D">
              <w:rPr>
                <w:sz w:val="18"/>
                <w:szCs w:val="18"/>
              </w:rPr>
              <w:t>Obsahuje spoločné atribúty vykonaného a zrušeného očkovania. V prípade, že sa jedná o záznam o vykonanom očkovaní, je potrebné vyplniť CLUSTER Vykonané očkovanie. V prípade, že sa jedná o záznam o zrušenom očkovaní, je potrebné vyplniť CLUSTER Zrušené očkovanie.</w:t>
            </w:r>
          </w:p>
        </w:tc>
      </w:tr>
      <w:tr w:rsidR="005975F8" w:rsidRPr="00D95A9D" w14:paraId="656A4CAD"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63A15467" w14:textId="77777777" w:rsidR="005975F8" w:rsidRPr="00D95A9D" w:rsidRDefault="4B1F096C" w:rsidP="4B1F096C">
            <w:pPr>
              <w:rPr>
                <w:sz w:val="18"/>
                <w:szCs w:val="18"/>
              </w:rPr>
            </w:pPr>
            <w:r w:rsidRPr="00D95A9D">
              <w:rPr>
                <w:sz w:val="18"/>
                <w:szCs w:val="18"/>
              </w:rPr>
              <w:t>Druh očkovania</w:t>
            </w:r>
          </w:p>
          <w:p w14:paraId="3F2FED7A" w14:textId="77777777" w:rsidR="005975F8" w:rsidRPr="00D95A9D" w:rsidRDefault="4B1F096C" w:rsidP="4B1F096C">
            <w:pPr>
              <w:rPr>
                <w:sz w:val="18"/>
                <w:szCs w:val="18"/>
              </w:rPr>
            </w:pPr>
            <w:r w:rsidRPr="00D95A9D">
              <w:rPr>
                <w:sz w:val="18"/>
                <w:szCs w:val="18"/>
              </w:rPr>
              <w:t>(OZ.1.1)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CB6370A" w14:textId="77777777" w:rsidR="005975F8" w:rsidRPr="00D95A9D" w:rsidRDefault="00222D59" w:rsidP="4B1F096C">
            <w:pPr>
              <w:rPr>
                <w:sz w:val="18"/>
                <w:szCs w:val="18"/>
              </w:rPr>
            </w:pPr>
            <w:r w:rsidRPr="00D95A9D">
              <w:rPr>
                <w:sz w:val="18"/>
                <w:szCs w:val="18"/>
              </w:rPr>
              <w:t>Odkaz na jednoduché druhy očkovania. V prípade kombinovaného očkovania sú uvedené všetky jeho zložky. Číselník na báze SNOMED CT 1.3.158.00165387.100.10.35</w:t>
            </w:r>
          </w:p>
        </w:tc>
      </w:tr>
      <w:tr w:rsidR="00B50776" w:rsidRPr="00D95A9D" w14:paraId="2668761C"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A0C8514" w14:textId="77777777" w:rsidR="00B50776" w:rsidRPr="00D95A9D" w:rsidRDefault="4B1F096C" w:rsidP="4B1F096C">
            <w:pPr>
              <w:rPr>
                <w:sz w:val="18"/>
                <w:szCs w:val="18"/>
              </w:rPr>
            </w:pPr>
            <w:r w:rsidRPr="00D95A9D">
              <w:rPr>
                <w:sz w:val="18"/>
                <w:szCs w:val="18"/>
              </w:rPr>
              <w:t>Poznámka</w:t>
            </w:r>
          </w:p>
          <w:p w14:paraId="0D5A3041" w14:textId="77777777" w:rsidR="005975F8" w:rsidRPr="00D95A9D" w:rsidRDefault="4B1F096C" w:rsidP="4B1F096C">
            <w:pPr>
              <w:rPr>
                <w:sz w:val="18"/>
                <w:szCs w:val="18"/>
              </w:rPr>
            </w:pPr>
            <w:r w:rsidRPr="00D95A9D">
              <w:rPr>
                <w:sz w:val="18"/>
                <w:szCs w:val="18"/>
              </w:rPr>
              <w:t>(OZ.2)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57F9D4E0" w14:textId="77777777" w:rsidR="00B50776" w:rsidRPr="00D95A9D" w:rsidRDefault="00222D59" w:rsidP="4B1F096C">
            <w:pPr>
              <w:rPr>
                <w:sz w:val="18"/>
                <w:szCs w:val="18"/>
              </w:rPr>
            </w:pPr>
            <w:r w:rsidRPr="00D95A9D">
              <w:rPr>
                <w:sz w:val="18"/>
                <w:szCs w:val="18"/>
              </w:rPr>
              <w:t>Popis očkovania resp. poznámka lekára k vykonanému očkovaniu pacienta.</w:t>
            </w:r>
          </w:p>
        </w:tc>
      </w:tr>
      <w:tr w:rsidR="00B50776" w:rsidRPr="00D95A9D" w14:paraId="0C83A18D"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1087D6C2" w14:textId="77777777" w:rsidR="00B50776" w:rsidRPr="00D95A9D" w:rsidRDefault="4B1F096C" w:rsidP="4B1F096C">
            <w:pPr>
              <w:rPr>
                <w:sz w:val="18"/>
                <w:szCs w:val="18"/>
              </w:rPr>
            </w:pPr>
            <w:r w:rsidRPr="00D95A9D">
              <w:rPr>
                <w:sz w:val="18"/>
                <w:szCs w:val="18"/>
              </w:rPr>
              <w:t>Typ očkovania</w:t>
            </w:r>
          </w:p>
          <w:p w14:paraId="46468800" w14:textId="77777777" w:rsidR="002E0E66" w:rsidRPr="00D95A9D" w:rsidRDefault="4B1F096C" w:rsidP="4B1F096C">
            <w:pPr>
              <w:rPr>
                <w:sz w:val="18"/>
                <w:szCs w:val="18"/>
              </w:rPr>
            </w:pPr>
            <w:r w:rsidRPr="00D95A9D">
              <w:rPr>
                <w:sz w:val="18"/>
                <w:szCs w:val="18"/>
              </w:rPr>
              <w:t>(OZ.3)</w:t>
            </w:r>
          </w:p>
        </w:tc>
        <w:tc>
          <w:tcPr>
            <w:tcW w:w="3819" w:type="pct"/>
            <w:tcBorders>
              <w:top w:val="single" w:sz="4" w:space="0" w:color="auto"/>
              <w:left w:val="single" w:sz="4" w:space="0" w:color="auto"/>
              <w:bottom w:val="single" w:sz="4" w:space="0" w:color="auto"/>
              <w:right w:val="single" w:sz="4" w:space="0" w:color="auto"/>
            </w:tcBorders>
          </w:tcPr>
          <w:p w14:paraId="1ADC3255" w14:textId="77777777" w:rsidR="00B50776" w:rsidRPr="00D95A9D" w:rsidRDefault="00222D59" w:rsidP="4B1F096C">
            <w:pPr>
              <w:rPr>
                <w:sz w:val="18"/>
                <w:szCs w:val="18"/>
              </w:rPr>
            </w:pPr>
            <w:r w:rsidRPr="00D95A9D">
              <w:rPr>
                <w:sz w:val="18"/>
                <w:szCs w:val="18"/>
              </w:rPr>
              <w:t>Typ očkovania podľa očkovacieho kalendára – číselník Typ očkovania 1.3.158.00165387.100.10.36</w:t>
            </w:r>
          </w:p>
        </w:tc>
      </w:tr>
      <w:tr w:rsidR="00B50776" w:rsidRPr="00D95A9D" w14:paraId="4810B36A"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30D95A51" w14:textId="77777777" w:rsidR="00B50776" w:rsidRPr="00D95A9D" w:rsidRDefault="4B1F096C" w:rsidP="4B1F096C">
            <w:pPr>
              <w:rPr>
                <w:sz w:val="18"/>
                <w:szCs w:val="18"/>
              </w:rPr>
            </w:pPr>
            <w:r w:rsidRPr="00D95A9D">
              <w:rPr>
                <w:sz w:val="18"/>
                <w:szCs w:val="18"/>
              </w:rPr>
              <w:lastRenderedPageBreak/>
              <w:t>Očkovacia dávka</w:t>
            </w:r>
          </w:p>
          <w:p w14:paraId="1D6AA2D4" w14:textId="77777777" w:rsidR="002E0E66" w:rsidRPr="00D95A9D" w:rsidRDefault="4B1F096C" w:rsidP="4B1F096C">
            <w:pPr>
              <w:rPr>
                <w:sz w:val="18"/>
                <w:szCs w:val="18"/>
              </w:rPr>
            </w:pPr>
            <w:r w:rsidRPr="00D95A9D">
              <w:rPr>
                <w:sz w:val="18"/>
                <w:szCs w:val="18"/>
              </w:rPr>
              <w:t>(OZ.4)</w:t>
            </w:r>
          </w:p>
        </w:tc>
        <w:tc>
          <w:tcPr>
            <w:tcW w:w="3819" w:type="pct"/>
            <w:tcBorders>
              <w:top w:val="single" w:sz="4" w:space="0" w:color="auto"/>
              <w:left w:val="single" w:sz="4" w:space="0" w:color="auto"/>
              <w:bottom w:val="single" w:sz="4" w:space="0" w:color="auto"/>
              <w:right w:val="single" w:sz="4" w:space="0" w:color="auto"/>
            </w:tcBorders>
          </w:tcPr>
          <w:p w14:paraId="1EF56AD8" w14:textId="77777777" w:rsidR="00B50776" w:rsidRPr="00D95A9D" w:rsidRDefault="00222D59" w:rsidP="4B1F096C">
            <w:pPr>
              <w:rPr>
                <w:sz w:val="18"/>
                <w:szCs w:val="18"/>
              </w:rPr>
            </w:pPr>
            <w:r w:rsidRPr="00D95A9D">
              <w:rPr>
                <w:sz w:val="18"/>
                <w:szCs w:val="18"/>
              </w:rPr>
              <w:t>Obsahuje základné informácie ohľadom podávaných očkovacích dávok</w:t>
            </w:r>
          </w:p>
        </w:tc>
      </w:tr>
      <w:tr w:rsidR="00B50776" w:rsidRPr="00D95A9D" w14:paraId="2884CC40"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3BFC645" w14:textId="77777777" w:rsidR="00B50776" w:rsidRPr="00D95A9D" w:rsidRDefault="4B1F096C" w:rsidP="4B1F096C">
            <w:pPr>
              <w:rPr>
                <w:sz w:val="18"/>
                <w:szCs w:val="18"/>
              </w:rPr>
            </w:pPr>
            <w:r w:rsidRPr="00D95A9D">
              <w:rPr>
                <w:sz w:val="18"/>
                <w:szCs w:val="18"/>
              </w:rPr>
              <w:t>Poradie dávky</w:t>
            </w:r>
          </w:p>
          <w:p w14:paraId="2F2619F6" w14:textId="77777777" w:rsidR="002E0E66" w:rsidRPr="00D95A9D" w:rsidRDefault="4B1F096C" w:rsidP="4B1F096C">
            <w:pPr>
              <w:rPr>
                <w:sz w:val="18"/>
                <w:szCs w:val="18"/>
              </w:rPr>
            </w:pPr>
            <w:r w:rsidRPr="00D95A9D">
              <w:rPr>
                <w:sz w:val="18"/>
                <w:szCs w:val="18"/>
              </w:rPr>
              <w:t>(OZ.5)</w:t>
            </w:r>
          </w:p>
        </w:tc>
        <w:tc>
          <w:tcPr>
            <w:tcW w:w="3819" w:type="pct"/>
            <w:tcBorders>
              <w:top w:val="single" w:sz="4" w:space="0" w:color="auto"/>
              <w:left w:val="single" w:sz="4" w:space="0" w:color="auto"/>
              <w:bottom w:val="single" w:sz="4" w:space="0" w:color="auto"/>
              <w:right w:val="single" w:sz="4" w:space="0" w:color="auto"/>
            </w:tcBorders>
          </w:tcPr>
          <w:p w14:paraId="63BEC47D" w14:textId="77777777" w:rsidR="00B50776" w:rsidRPr="00D95A9D" w:rsidRDefault="00222D59" w:rsidP="4B1F096C">
            <w:pPr>
              <w:rPr>
                <w:sz w:val="18"/>
                <w:szCs w:val="18"/>
              </w:rPr>
            </w:pPr>
            <w:r w:rsidRPr="00D95A9D">
              <w:rPr>
                <w:sz w:val="18"/>
                <w:szCs w:val="18"/>
              </w:rPr>
              <w:t>Poradie dávky očkovania, v prípade, že sa jedná o očkovanie, ktoré je vykonané vo viacerých dávkach.</w:t>
            </w:r>
          </w:p>
        </w:tc>
      </w:tr>
      <w:tr w:rsidR="002E0E66" w:rsidRPr="00D95A9D" w14:paraId="72D702B4"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099C68C1" w14:textId="77777777" w:rsidR="002E0E66" w:rsidRPr="00D95A9D" w:rsidRDefault="4B1F096C" w:rsidP="4B1F096C">
            <w:pPr>
              <w:rPr>
                <w:sz w:val="18"/>
                <w:szCs w:val="18"/>
              </w:rPr>
            </w:pPr>
            <w:r w:rsidRPr="00D95A9D">
              <w:rPr>
                <w:sz w:val="18"/>
                <w:szCs w:val="18"/>
              </w:rPr>
              <w:t>Posledná dávka</w:t>
            </w:r>
          </w:p>
          <w:p w14:paraId="506B5BC0" w14:textId="77777777" w:rsidR="002E0E66" w:rsidRPr="00D95A9D" w:rsidRDefault="4B1F096C" w:rsidP="4B1F096C">
            <w:pPr>
              <w:rPr>
                <w:sz w:val="18"/>
                <w:szCs w:val="18"/>
              </w:rPr>
            </w:pPr>
            <w:r w:rsidRPr="00D95A9D">
              <w:rPr>
                <w:sz w:val="18"/>
                <w:szCs w:val="18"/>
              </w:rPr>
              <w:t>(OZ.6)</w:t>
            </w:r>
          </w:p>
        </w:tc>
        <w:tc>
          <w:tcPr>
            <w:tcW w:w="3819" w:type="pct"/>
            <w:tcBorders>
              <w:top w:val="single" w:sz="4" w:space="0" w:color="auto"/>
              <w:left w:val="single" w:sz="4" w:space="0" w:color="auto"/>
              <w:bottom w:val="single" w:sz="4" w:space="0" w:color="auto"/>
              <w:right w:val="single" w:sz="4" w:space="0" w:color="auto"/>
            </w:tcBorders>
          </w:tcPr>
          <w:p w14:paraId="41ABB1F6" w14:textId="77777777" w:rsidR="002E0E66" w:rsidRPr="00D95A9D" w:rsidRDefault="00222D59" w:rsidP="4B1F096C">
            <w:pPr>
              <w:rPr>
                <w:sz w:val="18"/>
                <w:szCs w:val="18"/>
              </w:rPr>
            </w:pPr>
            <w:r w:rsidRPr="00D95A9D">
              <w:rPr>
                <w:sz w:val="18"/>
                <w:szCs w:val="18"/>
              </w:rPr>
              <w:t>Príznak (ANO/NIE), či sa jedná o poslednú dávku očkovania v prípade očkovania vykonávaného vo viacerých dávkach.</w:t>
            </w:r>
          </w:p>
        </w:tc>
      </w:tr>
      <w:tr w:rsidR="002E0E66" w:rsidRPr="00D95A9D" w14:paraId="45232C59"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3D8FB983" w14:textId="77777777" w:rsidR="002E0E66" w:rsidRPr="00D95A9D" w:rsidRDefault="4B1F096C" w:rsidP="4B1F096C">
            <w:pPr>
              <w:rPr>
                <w:sz w:val="18"/>
                <w:szCs w:val="18"/>
              </w:rPr>
            </w:pPr>
            <w:r w:rsidRPr="00D95A9D">
              <w:rPr>
                <w:sz w:val="18"/>
                <w:szCs w:val="18"/>
              </w:rPr>
              <w:t>Vykonané očkovanie</w:t>
            </w:r>
          </w:p>
          <w:p w14:paraId="4DCCB5D3" w14:textId="77777777" w:rsidR="002E0E66" w:rsidRPr="00D95A9D" w:rsidRDefault="4B1F096C" w:rsidP="4B1F096C">
            <w:pPr>
              <w:rPr>
                <w:sz w:val="18"/>
                <w:szCs w:val="18"/>
              </w:rPr>
            </w:pPr>
            <w:r w:rsidRPr="00D95A9D">
              <w:rPr>
                <w:sz w:val="18"/>
                <w:szCs w:val="18"/>
              </w:rPr>
              <w:t>(OZ.7)</w:t>
            </w:r>
          </w:p>
        </w:tc>
        <w:tc>
          <w:tcPr>
            <w:tcW w:w="3819" w:type="pct"/>
            <w:tcBorders>
              <w:top w:val="single" w:sz="4" w:space="0" w:color="auto"/>
              <w:left w:val="single" w:sz="4" w:space="0" w:color="auto"/>
              <w:bottom w:val="single" w:sz="4" w:space="0" w:color="auto"/>
              <w:right w:val="single" w:sz="4" w:space="0" w:color="auto"/>
            </w:tcBorders>
          </w:tcPr>
          <w:p w14:paraId="41683452" w14:textId="77777777" w:rsidR="002E0E66" w:rsidRPr="00D95A9D" w:rsidRDefault="00222D59" w:rsidP="4B1F096C">
            <w:pPr>
              <w:rPr>
                <w:sz w:val="18"/>
                <w:szCs w:val="18"/>
              </w:rPr>
            </w:pPr>
            <w:r w:rsidRPr="00D95A9D">
              <w:rPr>
                <w:sz w:val="18"/>
                <w:szCs w:val="18"/>
              </w:rPr>
              <w:t>Zoznam elementov, ktoré je potrebné vyplniť v prípade, že daný záznam popisuje vykonané očkovanie pacienta.</w:t>
            </w:r>
          </w:p>
          <w:p w14:paraId="55AC115E" w14:textId="77777777" w:rsidR="002E0E66" w:rsidRPr="00D95A9D" w:rsidRDefault="002E0E66" w:rsidP="00B50776">
            <w:pPr>
              <w:rPr>
                <w:sz w:val="18"/>
                <w:szCs w:val="18"/>
              </w:rPr>
            </w:pPr>
          </w:p>
        </w:tc>
      </w:tr>
      <w:tr w:rsidR="002E0E66" w:rsidRPr="00D95A9D" w14:paraId="579AFAB5"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71692D11" w14:textId="77777777" w:rsidR="002E0E66" w:rsidRPr="00D95A9D" w:rsidRDefault="4B1F096C" w:rsidP="4B1F096C">
            <w:pPr>
              <w:rPr>
                <w:sz w:val="18"/>
                <w:szCs w:val="18"/>
              </w:rPr>
            </w:pPr>
            <w:r w:rsidRPr="00D95A9D">
              <w:rPr>
                <w:sz w:val="18"/>
                <w:szCs w:val="18"/>
              </w:rPr>
              <w:t>Dátum a čas vykonania očkovania</w:t>
            </w:r>
          </w:p>
          <w:p w14:paraId="6AF2E41A" w14:textId="77777777" w:rsidR="002E0E66" w:rsidRPr="00D95A9D" w:rsidRDefault="4B1F096C" w:rsidP="4B1F096C">
            <w:pPr>
              <w:rPr>
                <w:sz w:val="18"/>
                <w:szCs w:val="18"/>
              </w:rPr>
            </w:pPr>
            <w:r w:rsidRPr="00D95A9D">
              <w:rPr>
                <w:sz w:val="18"/>
                <w:szCs w:val="18"/>
              </w:rPr>
              <w:t>(OZ.7.1)</w:t>
            </w:r>
          </w:p>
        </w:tc>
        <w:tc>
          <w:tcPr>
            <w:tcW w:w="3819" w:type="pct"/>
            <w:tcBorders>
              <w:top w:val="single" w:sz="4" w:space="0" w:color="auto"/>
              <w:left w:val="single" w:sz="4" w:space="0" w:color="auto"/>
              <w:bottom w:val="single" w:sz="4" w:space="0" w:color="auto"/>
              <w:right w:val="single" w:sz="4" w:space="0" w:color="auto"/>
            </w:tcBorders>
          </w:tcPr>
          <w:p w14:paraId="0325AE43" w14:textId="77777777" w:rsidR="002E0E66" w:rsidRPr="00D95A9D" w:rsidRDefault="00222D59" w:rsidP="4B1F096C">
            <w:pPr>
              <w:rPr>
                <w:sz w:val="18"/>
                <w:szCs w:val="18"/>
              </w:rPr>
            </w:pPr>
            <w:r w:rsidRPr="00D95A9D">
              <w:rPr>
                <w:sz w:val="18"/>
                <w:szCs w:val="18"/>
              </w:rPr>
              <w:t>Dátum a čas podania očkovacej látky.</w:t>
            </w:r>
          </w:p>
        </w:tc>
      </w:tr>
      <w:tr w:rsidR="002E0E66" w:rsidRPr="00D95A9D" w14:paraId="18CCD5B6"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F90DEB3" w14:textId="77777777" w:rsidR="002E0E66" w:rsidRPr="00D95A9D" w:rsidRDefault="4B1F096C" w:rsidP="4B1F096C">
            <w:pPr>
              <w:rPr>
                <w:sz w:val="18"/>
                <w:szCs w:val="18"/>
              </w:rPr>
            </w:pPr>
            <w:r w:rsidRPr="00D95A9D">
              <w:rPr>
                <w:sz w:val="18"/>
                <w:szCs w:val="18"/>
              </w:rPr>
              <w:t>Vakcína</w:t>
            </w:r>
          </w:p>
          <w:p w14:paraId="23BC6DEB" w14:textId="77777777" w:rsidR="002E0E66" w:rsidRPr="00D95A9D" w:rsidRDefault="4B1F096C" w:rsidP="4B1F096C">
            <w:pPr>
              <w:rPr>
                <w:sz w:val="18"/>
                <w:szCs w:val="18"/>
              </w:rPr>
            </w:pPr>
            <w:r w:rsidRPr="00D95A9D">
              <w:rPr>
                <w:sz w:val="18"/>
                <w:szCs w:val="18"/>
              </w:rPr>
              <w:t>(OZ.8)</w:t>
            </w:r>
          </w:p>
        </w:tc>
        <w:tc>
          <w:tcPr>
            <w:tcW w:w="3819" w:type="pct"/>
            <w:tcBorders>
              <w:top w:val="single" w:sz="4" w:space="0" w:color="auto"/>
              <w:left w:val="single" w:sz="4" w:space="0" w:color="auto"/>
              <w:bottom w:val="single" w:sz="4" w:space="0" w:color="auto"/>
              <w:right w:val="single" w:sz="4" w:space="0" w:color="auto"/>
            </w:tcBorders>
          </w:tcPr>
          <w:p w14:paraId="0ED191A3" w14:textId="77777777" w:rsidR="002E0E66" w:rsidRPr="00D95A9D" w:rsidRDefault="00222D59" w:rsidP="4B1F096C">
            <w:pPr>
              <w:rPr>
                <w:sz w:val="18"/>
                <w:szCs w:val="18"/>
              </w:rPr>
            </w:pPr>
            <w:r w:rsidRPr="00D95A9D">
              <w:rPr>
                <w:sz w:val="18"/>
                <w:szCs w:val="18"/>
              </w:rPr>
              <w:t>Obsahuje základné informácie ohľadom podávaných očkovacích látok</w:t>
            </w:r>
          </w:p>
        </w:tc>
      </w:tr>
      <w:tr w:rsidR="002E0E66" w:rsidRPr="00D95A9D" w14:paraId="322477AF"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052F6323" w14:textId="77777777" w:rsidR="002E0E66" w:rsidRPr="00D95A9D" w:rsidRDefault="4B1F096C" w:rsidP="4B1F096C">
            <w:pPr>
              <w:rPr>
                <w:sz w:val="18"/>
                <w:szCs w:val="18"/>
              </w:rPr>
            </w:pPr>
            <w:r w:rsidRPr="00D95A9D">
              <w:rPr>
                <w:sz w:val="18"/>
                <w:szCs w:val="18"/>
              </w:rPr>
              <w:t>Očkovacia látka</w:t>
            </w:r>
          </w:p>
          <w:p w14:paraId="05FAFC27" w14:textId="77777777" w:rsidR="002E0E66" w:rsidRPr="00D95A9D" w:rsidRDefault="4B1F096C" w:rsidP="4B1F096C">
            <w:pPr>
              <w:rPr>
                <w:sz w:val="18"/>
                <w:szCs w:val="18"/>
              </w:rPr>
            </w:pPr>
            <w:r w:rsidRPr="00D95A9D">
              <w:rPr>
                <w:sz w:val="18"/>
                <w:szCs w:val="18"/>
              </w:rPr>
              <w:t>(OZ.8.1)</w:t>
            </w:r>
          </w:p>
        </w:tc>
        <w:tc>
          <w:tcPr>
            <w:tcW w:w="3819" w:type="pct"/>
            <w:tcBorders>
              <w:top w:val="single" w:sz="4" w:space="0" w:color="auto"/>
              <w:left w:val="single" w:sz="4" w:space="0" w:color="auto"/>
              <w:bottom w:val="single" w:sz="4" w:space="0" w:color="auto"/>
              <w:right w:val="single" w:sz="4" w:space="0" w:color="auto"/>
            </w:tcBorders>
          </w:tcPr>
          <w:p w14:paraId="08A80DC2" w14:textId="77777777" w:rsidR="002E0E66" w:rsidRPr="00D95A9D" w:rsidRDefault="00222D59" w:rsidP="4B1F096C">
            <w:pPr>
              <w:rPr>
                <w:sz w:val="18"/>
                <w:szCs w:val="18"/>
              </w:rPr>
            </w:pPr>
            <w:r w:rsidRPr="00D95A9D">
              <w:rPr>
                <w:sz w:val="18"/>
                <w:szCs w:val="18"/>
              </w:rPr>
              <w:t>Registrovaný liek z registra liekov. Odkaz na register liekov.</w:t>
            </w:r>
          </w:p>
        </w:tc>
      </w:tr>
      <w:tr w:rsidR="002E0E66" w:rsidRPr="00D95A9D" w14:paraId="74C2851B"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3C1054DC" w14:textId="77777777" w:rsidR="002E0E66" w:rsidRPr="00D95A9D" w:rsidRDefault="4B1F096C" w:rsidP="4B1F096C">
            <w:pPr>
              <w:rPr>
                <w:sz w:val="18"/>
                <w:szCs w:val="18"/>
              </w:rPr>
            </w:pPr>
            <w:r w:rsidRPr="00D95A9D">
              <w:rPr>
                <w:sz w:val="18"/>
                <w:szCs w:val="18"/>
              </w:rPr>
              <w:t>Poznámka</w:t>
            </w:r>
          </w:p>
          <w:p w14:paraId="59943F0E" w14:textId="77777777" w:rsidR="002E0E66" w:rsidRPr="00D95A9D" w:rsidRDefault="4B1F096C" w:rsidP="4B1F096C">
            <w:pPr>
              <w:rPr>
                <w:sz w:val="18"/>
                <w:szCs w:val="18"/>
              </w:rPr>
            </w:pPr>
            <w:r w:rsidRPr="00D95A9D">
              <w:rPr>
                <w:sz w:val="18"/>
                <w:szCs w:val="18"/>
              </w:rPr>
              <w:t>(OZ.8.2)</w:t>
            </w:r>
          </w:p>
        </w:tc>
        <w:tc>
          <w:tcPr>
            <w:tcW w:w="3819" w:type="pct"/>
            <w:tcBorders>
              <w:top w:val="single" w:sz="4" w:space="0" w:color="auto"/>
              <w:left w:val="single" w:sz="4" w:space="0" w:color="auto"/>
              <w:bottom w:val="single" w:sz="4" w:space="0" w:color="auto"/>
              <w:right w:val="single" w:sz="4" w:space="0" w:color="auto"/>
            </w:tcBorders>
          </w:tcPr>
          <w:p w14:paraId="2743F2B3" w14:textId="77777777" w:rsidR="002E0E66" w:rsidRPr="00D95A9D" w:rsidRDefault="00222D59" w:rsidP="4B1F096C">
            <w:pPr>
              <w:rPr>
                <w:sz w:val="18"/>
                <w:szCs w:val="18"/>
              </w:rPr>
            </w:pPr>
            <w:r w:rsidRPr="00D95A9D">
              <w:rPr>
                <w:sz w:val="18"/>
                <w:szCs w:val="18"/>
              </w:rPr>
              <w:t>Popis očkovania resp. poznámka lekára k vykonanému očkovaniu pacienta.</w:t>
            </w:r>
          </w:p>
        </w:tc>
      </w:tr>
      <w:tr w:rsidR="002E0E66" w:rsidRPr="00D95A9D" w14:paraId="2403D361"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57952F8" w14:textId="77777777" w:rsidR="002E0E66" w:rsidRPr="00D95A9D" w:rsidRDefault="4B1F096C" w:rsidP="4B1F096C">
            <w:pPr>
              <w:rPr>
                <w:sz w:val="18"/>
                <w:szCs w:val="18"/>
              </w:rPr>
            </w:pPr>
            <w:r w:rsidRPr="00D95A9D">
              <w:rPr>
                <w:sz w:val="18"/>
                <w:szCs w:val="18"/>
              </w:rPr>
              <w:t>Šarža</w:t>
            </w:r>
          </w:p>
          <w:p w14:paraId="7A70DF2A" w14:textId="77777777" w:rsidR="002E0E66" w:rsidRPr="00D95A9D" w:rsidRDefault="4B1F096C" w:rsidP="4B1F096C">
            <w:pPr>
              <w:rPr>
                <w:sz w:val="18"/>
                <w:szCs w:val="18"/>
              </w:rPr>
            </w:pPr>
            <w:r w:rsidRPr="00D95A9D">
              <w:rPr>
                <w:sz w:val="18"/>
                <w:szCs w:val="18"/>
              </w:rPr>
              <w:t>(OZ.8.3)</w:t>
            </w:r>
          </w:p>
        </w:tc>
        <w:tc>
          <w:tcPr>
            <w:tcW w:w="3819" w:type="pct"/>
            <w:tcBorders>
              <w:top w:val="single" w:sz="4" w:space="0" w:color="auto"/>
              <w:left w:val="single" w:sz="4" w:space="0" w:color="auto"/>
              <w:bottom w:val="single" w:sz="4" w:space="0" w:color="auto"/>
              <w:right w:val="single" w:sz="4" w:space="0" w:color="auto"/>
            </w:tcBorders>
          </w:tcPr>
          <w:p w14:paraId="572E3DC0" w14:textId="77777777" w:rsidR="002E0E66" w:rsidRPr="00D95A9D" w:rsidRDefault="00222D59" w:rsidP="4B1F096C">
            <w:pPr>
              <w:rPr>
                <w:sz w:val="18"/>
                <w:szCs w:val="18"/>
              </w:rPr>
            </w:pPr>
            <w:r w:rsidRPr="00D95A9D">
              <w:rPr>
                <w:sz w:val="18"/>
                <w:szCs w:val="18"/>
              </w:rPr>
              <w:t>Šarža očkovacej látky</w:t>
            </w:r>
          </w:p>
        </w:tc>
      </w:tr>
      <w:tr w:rsidR="002E0E66" w:rsidRPr="00D95A9D" w14:paraId="4DF8F81C"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1D107E8" w14:textId="77777777" w:rsidR="002E0E66" w:rsidRPr="00D95A9D" w:rsidRDefault="4B1F096C" w:rsidP="4B1F096C">
            <w:pPr>
              <w:rPr>
                <w:sz w:val="18"/>
                <w:szCs w:val="18"/>
              </w:rPr>
            </w:pPr>
            <w:r w:rsidRPr="00D95A9D">
              <w:rPr>
                <w:sz w:val="18"/>
                <w:szCs w:val="18"/>
              </w:rPr>
              <w:t>Množstvo</w:t>
            </w:r>
          </w:p>
          <w:p w14:paraId="0B2916B1" w14:textId="77777777" w:rsidR="002E0E66" w:rsidRPr="00D95A9D" w:rsidRDefault="4B1F096C" w:rsidP="4B1F096C">
            <w:pPr>
              <w:rPr>
                <w:sz w:val="18"/>
                <w:szCs w:val="18"/>
              </w:rPr>
            </w:pPr>
            <w:r w:rsidRPr="00D95A9D">
              <w:rPr>
                <w:sz w:val="18"/>
                <w:szCs w:val="18"/>
              </w:rPr>
              <w:t>(OZ.8.4)</w:t>
            </w:r>
          </w:p>
        </w:tc>
        <w:tc>
          <w:tcPr>
            <w:tcW w:w="3819" w:type="pct"/>
            <w:tcBorders>
              <w:top w:val="single" w:sz="4" w:space="0" w:color="auto"/>
              <w:left w:val="single" w:sz="4" w:space="0" w:color="auto"/>
              <w:bottom w:val="single" w:sz="4" w:space="0" w:color="auto"/>
              <w:right w:val="single" w:sz="4" w:space="0" w:color="auto"/>
            </w:tcBorders>
          </w:tcPr>
          <w:p w14:paraId="42583BBF" w14:textId="77777777" w:rsidR="002E0E66" w:rsidRPr="00D95A9D" w:rsidRDefault="00222D59" w:rsidP="4B1F096C">
            <w:pPr>
              <w:rPr>
                <w:sz w:val="18"/>
                <w:szCs w:val="18"/>
              </w:rPr>
            </w:pPr>
            <w:r w:rsidRPr="00D95A9D">
              <w:rPr>
                <w:sz w:val="18"/>
                <w:szCs w:val="18"/>
              </w:rPr>
              <w:t>Množstvo očkovacej látky</w:t>
            </w:r>
          </w:p>
        </w:tc>
      </w:tr>
      <w:tr w:rsidR="002E0E66" w:rsidRPr="00D95A9D" w14:paraId="5D70F2DD"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3532F53" w14:textId="77777777" w:rsidR="002E0E66" w:rsidRPr="00D95A9D" w:rsidRDefault="4B1F096C" w:rsidP="4B1F096C">
            <w:pPr>
              <w:rPr>
                <w:sz w:val="18"/>
                <w:szCs w:val="18"/>
              </w:rPr>
            </w:pPr>
            <w:r w:rsidRPr="00D95A9D">
              <w:rPr>
                <w:sz w:val="18"/>
                <w:szCs w:val="18"/>
              </w:rPr>
              <w:t>Zrušené očkovanie</w:t>
            </w:r>
          </w:p>
          <w:p w14:paraId="094B653D" w14:textId="77777777" w:rsidR="002E0E66" w:rsidRPr="00D95A9D" w:rsidRDefault="4B1F096C" w:rsidP="4B1F096C">
            <w:pPr>
              <w:rPr>
                <w:sz w:val="18"/>
                <w:szCs w:val="18"/>
              </w:rPr>
            </w:pPr>
            <w:r w:rsidRPr="00D95A9D">
              <w:rPr>
                <w:sz w:val="18"/>
                <w:szCs w:val="18"/>
              </w:rPr>
              <w:t>(OZ.9)</w:t>
            </w:r>
          </w:p>
        </w:tc>
        <w:tc>
          <w:tcPr>
            <w:tcW w:w="3819" w:type="pct"/>
            <w:tcBorders>
              <w:top w:val="single" w:sz="4" w:space="0" w:color="auto"/>
              <w:left w:val="single" w:sz="4" w:space="0" w:color="auto"/>
              <w:bottom w:val="single" w:sz="4" w:space="0" w:color="auto"/>
              <w:right w:val="single" w:sz="4" w:space="0" w:color="auto"/>
            </w:tcBorders>
          </w:tcPr>
          <w:p w14:paraId="2C777FB9" w14:textId="77777777" w:rsidR="002E0E66" w:rsidRPr="00D95A9D" w:rsidRDefault="00222D59" w:rsidP="4B1F096C">
            <w:pPr>
              <w:rPr>
                <w:sz w:val="18"/>
                <w:szCs w:val="18"/>
              </w:rPr>
            </w:pPr>
            <w:r w:rsidRPr="00D95A9D">
              <w:rPr>
                <w:sz w:val="18"/>
                <w:szCs w:val="18"/>
              </w:rPr>
              <w:t>Zoznam elementov, ktoré je potrebné vyplniť v prípade, že daný záznam popisuje zrušené očkovanie pacienta.</w:t>
            </w:r>
          </w:p>
          <w:p w14:paraId="7F6B9646" w14:textId="77777777" w:rsidR="002E0E66" w:rsidRPr="00D95A9D" w:rsidRDefault="002E0E66" w:rsidP="00B50776">
            <w:pPr>
              <w:rPr>
                <w:sz w:val="18"/>
                <w:szCs w:val="18"/>
              </w:rPr>
            </w:pPr>
          </w:p>
        </w:tc>
      </w:tr>
      <w:tr w:rsidR="002E0E66" w:rsidRPr="00D95A9D" w14:paraId="3BC9EECF"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5121F6CE" w14:textId="77777777" w:rsidR="002E0E66" w:rsidRPr="00D95A9D" w:rsidRDefault="4B1F096C" w:rsidP="4B1F096C">
            <w:pPr>
              <w:rPr>
                <w:sz w:val="18"/>
                <w:szCs w:val="18"/>
              </w:rPr>
            </w:pPr>
            <w:r w:rsidRPr="00D95A9D">
              <w:rPr>
                <w:sz w:val="18"/>
                <w:szCs w:val="18"/>
              </w:rPr>
              <w:t>Dôvod zrušenia očkovania</w:t>
            </w:r>
          </w:p>
          <w:p w14:paraId="1F06139B" w14:textId="77777777" w:rsidR="002E0E66" w:rsidRPr="00D95A9D" w:rsidRDefault="4B1F096C" w:rsidP="4B1F096C">
            <w:pPr>
              <w:rPr>
                <w:sz w:val="18"/>
                <w:szCs w:val="18"/>
              </w:rPr>
            </w:pPr>
            <w:r w:rsidRPr="00D95A9D">
              <w:rPr>
                <w:sz w:val="18"/>
                <w:szCs w:val="18"/>
              </w:rPr>
              <w:t>(OZ.9.1)</w:t>
            </w:r>
          </w:p>
        </w:tc>
        <w:tc>
          <w:tcPr>
            <w:tcW w:w="3819" w:type="pct"/>
            <w:tcBorders>
              <w:top w:val="single" w:sz="4" w:space="0" w:color="auto"/>
              <w:left w:val="single" w:sz="4" w:space="0" w:color="auto"/>
              <w:bottom w:val="single" w:sz="4" w:space="0" w:color="auto"/>
              <w:right w:val="single" w:sz="4" w:space="0" w:color="auto"/>
            </w:tcBorders>
          </w:tcPr>
          <w:p w14:paraId="472AE1D2" w14:textId="77777777" w:rsidR="00222D59" w:rsidRPr="00D95A9D" w:rsidRDefault="00222D59" w:rsidP="00222D59">
            <w:pPr>
              <w:rPr>
                <w:sz w:val="18"/>
                <w:szCs w:val="18"/>
              </w:rPr>
            </w:pPr>
            <w:r w:rsidRPr="00D95A9D">
              <w:rPr>
                <w:sz w:val="18"/>
                <w:szCs w:val="18"/>
              </w:rPr>
              <w:t>Dôvod zrušenia resp. rozhodnutia o nevykonaní očkovania.</w:t>
            </w:r>
          </w:p>
          <w:p w14:paraId="53261E30" w14:textId="77777777" w:rsidR="002E0E66" w:rsidRPr="00D95A9D" w:rsidRDefault="00D95A9D" w:rsidP="00222D59">
            <w:pPr>
              <w:rPr>
                <w:sz w:val="18"/>
                <w:szCs w:val="18"/>
              </w:rPr>
            </w:pPr>
            <w:r w:rsidRPr="00D95A9D">
              <w:rPr>
                <w:sz w:val="18"/>
                <w:szCs w:val="18"/>
              </w:rPr>
              <w:t>Napr.</w:t>
            </w:r>
            <w:r w:rsidR="00222D59" w:rsidRPr="00D95A9D">
              <w:rPr>
                <w:sz w:val="18"/>
                <w:szCs w:val="18"/>
              </w:rPr>
              <w:t>: Pacient je tuberkulín pozitívny, očkovanie TBC nepotrebné</w:t>
            </w:r>
          </w:p>
          <w:p w14:paraId="7860FCAA" w14:textId="77777777" w:rsidR="002E0E66" w:rsidRPr="00D95A9D" w:rsidRDefault="002E0E66" w:rsidP="002E0E66">
            <w:pPr>
              <w:rPr>
                <w:sz w:val="18"/>
                <w:szCs w:val="18"/>
              </w:rPr>
            </w:pPr>
          </w:p>
        </w:tc>
      </w:tr>
      <w:tr w:rsidR="002E0E66" w:rsidRPr="00D95A9D" w14:paraId="28F98E88"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CDB4826" w14:textId="77777777" w:rsidR="002E0E66" w:rsidRPr="00D95A9D" w:rsidRDefault="4B1F096C" w:rsidP="4B1F096C">
            <w:pPr>
              <w:rPr>
                <w:sz w:val="18"/>
                <w:szCs w:val="18"/>
              </w:rPr>
            </w:pPr>
            <w:r w:rsidRPr="00D95A9D">
              <w:rPr>
                <w:sz w:val="18"/>
                <w:szCs w:val="18"/>
              </w:rPr>
              <w:t>Dátum a čas plánovaného očkovania</w:t>
            </w:r>
          </w:p>
        </w:tc>
        <w:tc>
          <w:tcPr>
            <w:tcW w:w="3819" w:type="pct"/>
            <w:tcBorders>
              <w:top w:val="single" w:sz="4" w:space="0" w:color="auto"/>
              <w:left w:val="single" w:sz="4" w:space="0" w:color="auto"/>
              <w:bottom w:val="single" w:sz="4" w:space="0" w:color="auto"/>
              <w:right w:val="single" w:sz="4" w:space="0" w:color="auto"/>
            </w:tcBorders>
          </w:tcPr>
          <w:p w14:paraId="136BC88D" w14:textId="77777777" w:rsidR="002E0E66" w:rsidRPr="00D95A9D" w:rsidRDefault="00222D59" w:rsidP="4B1F096C">
            <w:pPr>
              <w:rPr>
                <w:sz w:val="18"/>
                <w:szCs w:val="18"/>
              </w:rPr>
            </w:pPr>
            <w:r w:rsidRPr="00D95A9D">
              <w:rPr>
                <w:sz w:val="18"/>
                <w:szCs w:val="18"/>
              </w:rPr>
              <w:t>Dátum a čas kedy bolo zrušené očkovanie plánované.</w:t>
            </w:r>
          </w:p>
        </w:tc>
      </w:tr>
      <w:tr w:rsidR="00A54C37" w:rsidRPr="00D95A9D" w14:paraId="48F4135B"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08DDD1EC" w14:textId="77777777" w:rsidR="00A54C37" w:rsidRPr="00D95A9D" w:rsidRDefault="4B1F096C" w:rsidP="4B1F096C">
            <w:pPr>
              <w:rPr>
                <w:sz w:val="18"/>
                <w:szCs w:val="18"/>
              </w:rPr>
            </w:pPr>
            <w:r w:rsidRPr="00D95A9D">
              <w:rPr>
                <w:sz w:val="18"/>
                <w:szCs w:val="18"/>
              </w:rPr>
              <w:t>RC_ID</w:t>
            </w:r>
            <w:r w:rsidR="03ECAE38" w:rsidRPr="00D95A9D">
              <w:br/>
            </w:r>
            <w:r w:rsidRPr="00D95A9D">
              <w:rPr>
                <w:sz w:val="18"/>
                <w:szCs w:val="18"/>
              </w:rPr>
              <w:t>(OZ.10)</w:t>
            </w:r>
          </w:p>
        </w:tc>
        <w:tc>
          <w:tcPr>
            <w:tcW w:w="3819" w:type="pct"/>
            <w:tcBorders>
              <w:top w:val="single" w:sz="4" w:space="0" w:color="auto"/>
              <w:left w:val="single" w:sz="4" w:space="0" w:color="auto"/>
              <w:bottom w:val="single" w:sz="4" w:space="0" w:color="auto"/>
              <w:right w:val="single" w:sz="4" w:space="0" w:color="auto"/>
            </w:tcBorders>
          </w:tcPr>
          <w:p w14:paraId="40CB0E65" w14:textId="77777777" w:rsidR="00A54C37" w:rsidRPr="00D95A9D" w:rsidRDefault="4B1F096C" w:rsidP="4B1F096C">
            <w:pPr>
              <w:rPr>
                <w:sz w:val="18"/>
                <w:szCs w:val="18"/>
              </w:rPr>
            </w:pPr>
            <w:r w:rsidRPr="00D95A9D">
              <w:rPr>
                <w:sz w:val="18"/>
                <w:szCs w:val="18"/>
              </w:rPr>
              <w:t>Obsahuje informácie o identifikátore záznamu, ktorý je vytvorený</w:t>
            </w:r>
          </w:p>
        </w:tc>
      </w:tr>
      <w:tr w:rsidR="00A54C37" w:rsidRPr="00D95A9D" w14:paraId="61C1DCE1"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56975BA8" w14:textId="77777777" w:rsidR="00A54C37" w:rsidRPr="00D95A9D" w:rsidRDefault="4B1F096C" w:rsidP="4B1F096C">
            <w:pPr>
              <w:rPr>
                <w:sz w:val="18"/>
                <w:szCs w:val="18"/>
              </w:rPr>
            </w:pPr>
            <w:r w:rsidRPr="00D95A9D">
              <w:rPr>
                <w:sz w:val="18"/>
                <w:szCs w:val="18"/>
              </w:rPr>
              <w:t>II</w:t>
            </w:r>
          </w:p>
          <w:p w14:paraId="07A40E75" w14:textId="77777777" w:rsidR="00A54C37" w:rsidRPr="00D95A9D" w:rsidRDefault="4B1F096C" w:rsidP="4B1F096C">
            <w:pPr>
              <w:rPr>
                <w:sz w:val="18"/>
                <w:szCs w:val="18"/>
              </w:rPr>
            </w:pPr>
            <w:r w:rsidRPr="00D95A9D">
              <w:rPr>
                <w:sz w:val="18"/>
                <w:szCs w:val="18"/>
              </w:rPr>
              <w:t>(OZ.10.1)</w:t>
            </w:r>
          </w:p>
        </w:tc>
        <w:tc>
          <w:tcPr>
            <w:tcW w:w="3819" w:type="pct"/>
            <w:tcBorders>
              <w:top w:val="single" w:sz="4" w:space="0" w:color="auto"/>
              <w:left w:val="single" w:sz="4" w:space="0" w:color="auto"/>
              <w:bottom w:val="single" w:sz="4" w:space="0" w:color="auto"/>
              <w:right w:val="single" w:sz="4" w:space="0" w:color="auto"/>
            </w:tcBorders>
          </w:tcPr>
          <w:p w14:paraId="3BCB4A7D" w14:textId="77777777" w:rsidR="00A54C37" w:rsidRPr="00D95A9D" w:rsidRDefault="4B1F096C" w:rsidP="4B1F096C">
            <w:pPr>
              <w:rPr>
                <w:sz w:val="18"/>
                <w:szCs w:val="18"/>
              </w:rPr>
            </w:pPr>
            <w:r w:rsidRPr="00D95A9D">
              <w:rPr>
                <w:sz w:val="18"/>
                <w:szCs w:val="18"/>
              </w:rPr>
              <w:t xml:space="preserve">Identifikátor záznamu je generovaný podľa popisu v X070 a generuje ho ISPZS </w:t>
            </w:r>
          </w:p>
          <w:p w14:paraId="00F568CB" w14:textId="77777777" w:rsidR="00A54C37" w:rsidRPr="00D95A9D" w:rsidRDefault="00A54C37" w:rsidP="00A54C37">
            <w:pPr>
              <w:rPr>
                <w:sz w:val="18"/>
                <w:szCs w:val="18"/>
              </w:rPr>
            </w:pPr>
          </w:p>
        </w:tc>
      </w:tr>
      <w:tr w:rsidR="00A54C37" w:rsidRPr="00D95A9D" w14:paraId="24AB33A9"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543993A" w14:textId="77777777" w:rsidR="00A54C37" w:rsidRPr="00D95A9D" w:rsidRDefault="4B1F096C" w:rsidP="4B1F096C">
            <w:pPr>
              <w:rPr>
                <w:sz w:val="18"/>
                <w:szCs w:val="18"/>
              </w:rPr>
            </w:pPr>
            <w:r w:rsidRPr="00D95A9D">
              <w:rPr>
                <w:sz w:val="18"/>
                <w:szCs w:val="18"/>
              </w:rPr>
              <w:t>OID</w:t>
            </w:r>
          </w:p>
          <w:p w14:paraId="6D5A242E" w14:textId="77777777" w:rsidR="00A54C37" w:rsidRPr="00D95A9D" w:rsidRDefault="4B1F096C" w:rsidP="4B1F096C">
            <w:pPr>
              <w:rPr>
                <w:sz w:val="18"/>
                <w:szCs w:val="18"/>
              </w:rPr>
            </w:pPr>
            <w:r w:rsidRPr="00D95A9D">
              <w:rPr>
                <w:sz w:val="18"/>
                <w:szCs w:val="18"/>
              </w:rPr>
              <w:t>(OZ.10.2)</w:t>
            </w:r>
          </w:p>
        </w:tc>
        <w:tc>
          <w:tcPr>
            <w:tcW w:w="3819" w:type="pct"/>
            <w:tcBorders>
              <w:top w:val="single" w:sz="4" w:space="0" w:color="auto"/>
              <w:left w:val="single" w:sz="4" w:space="0" w:color="auto"/>
              <w:bottom w:val="single" w:sz="4" w:space="0" w:color="auto"/>
              <w:right w:val="single" w:sz="4" w:space="0" w:color="auto"/>
            </w:tcBorders>
          </w:tcPr>
          <w:p w14:paraId="362AD7F2" w14:textId="77777777" w:rsidR="00A54C37" w:rsidRPr="00D95A9D" w:rsidRDefault="4B1F096C" w:rsidP="4B1F096C">
            <w:pPr>
              <w:rPr>
                <w:sz w:val="18"/>
                <w:szCs w:val="18"/>
              </w:rPr>
            </w:pPr>
            <w:r w:rsidRPr="00D95A9D">
              <w:rPr>
                <w:sz w:val="18"/>
                <w:szCs w:val="18"/>
              </w:rPr>
              <w:t>Obsahuje informáciu o type záznamu (archetypu), ktorý je v rámci záznamu používaný OID: 1.3.158.00165387.100.60.50</w:t>
            </w:r>
          </w:p>
        </w:tc>
      </w:tr>
    </w:tbl>
    <w:p w14:paraId="56E99E94" w14:textId="77777777" w:rsidR="00DC094D" w:rsidRPr="00914B07" w:rsidRDefault="34661EDB" w:rsidP="00ED73E9">
      <w:pPr>
        <w:pStyle w:val="Nadpis3"/>
        <w:rPr>
          <w:lang w:val="sk-SK"/>
        </w:rPr>
      </w:pPr>
      <w:bookmarkStart w:id="211" w:name="_Výsledky_vyšetrení"/>
      <w:bookmarkStart w:id="212" w:name="_Toc2079656"/>
      <w:bookmarkEnd w:id="211"/>
      <w:r w:rsidRPr="00914B07">
        <w:rPr>
          <w:lang w:val="sk-SK"/>
        </w:rPr>
        <w:t>Výsledky vyšetrení</w:t>
      </w:r>
      <w:bookmarkEnd w:id="212"/>
    </w:p>
    <w:p w14:paraId="5B7578D8" w14:textId="77777777" w:rsidR="00DC094D" w:rsidRPr="003E3BC4" w:rsidRDefault="4B1F096C" w:rsidP="003E3BC4">
      <w:pPr>
        <w:rPr>
          <w:b/>
        </w:rPr>
      </w:pPr>
      <w:r w:rsidRPr="003E3BC4">
        <w:rPr>
          <w:b/>
        </w:rPr>
        <w:t>CEN-EN13606-COMPOSITION.Vysledky_vysetreni.v2</w:t>
      </w:r>
    </w:p>
    <w:p w14:paraId="44A9D195" w14:textId="77777777" w:rsidR="00DC094D" w:rsidRPr="00914B07" w:rsidRDefault="34661EDB" w:rsidP="00D95A9D">
      <w:pPr>
        <w:pStyle w:val="Nadpis4"/>
        <w:rPr>
          <w:lang w:val="sk-SK"/>
        </w:rPr>
      </w:pPr>
      <w:bookmarkStart w:id="213" w:name="_Krvný_tlak"/>
      <w:bookmarkStart w:id="214" w:name="_Toc2079657"/>
      <w:bookmarkEnd w:id="213"/>
      <w:r w:rsidRPr="00914B07">
        <w:rPr>
          <w:lang w:val="sk-SK"/>
        </w:rPr>
        <w:t>Krvný tlak</w:t>
      </w:r>
      <w:bookmarkEnd w:id="214"/>
    </w:p>
    <w:p w14:paraId="41DA162C" w14:textId="77777777" w:rsidR="00DC094D" w:rsidRPr="003E3BC4" w:rsidRDefault="4B1F096C" w:rsidP="003E3BC4">
      <w:pPr>
        <w:rPr>
          <w:b/>
        </w:rPr>
      </w:pPr>
      <w:r w:rsidRPr="003E3BC4">
        <w:rPr>
          <w:b/>
        </w:rPr>
        <w:t>CEN-EN13606-ENTRY.Krvny_tlak.v2</w:t>
      </w:r>
    </w:p>
    <w:p w14:paraId="6691760A" w14:textId="77777777" w:rsidR="00DC094D" w:rsidRPr="00D95A9D" w:rsidRDefault="00DC094D" w:rsidP="00DC094D">
      <w:pPr>
        <w:rPr>
          <w:b/>
        </w:rPr>
      </w:pPr>
    </w:p>
    <w:tbl>
      <w:tblPr>
        <w:tblW w:w="5261" w:type="pct"/>
        <w:tblLook w:val="04A0" w:firstRow="1" w:lastRow="0" w:firstColumn="1" w:lastColumn="0" w:noHBand="0" w:noVBand="1"/>
      </w:tblPr>
      <w:tblGrid>
        <w:gridCol w:w="2243"/>
        <w:gridCol w:w="7254"/>
      </w:tblGrid>
      <w:tr w:rsidR="00DC094D" w:rsidRPr="00D95A9D" w14:paraId="1708438E" w14:textId="77777777" w:rsidTr="00DB77B9">
        <w:trPr>
          <w:cantSplit/>
          <w:tblHeader/>
        </w:trPr>
        <w:tc>
          <w:tcPr>
            <w:tcW w:w="1181" w:type="pct"/>
            <w:tcBorders>
              <w:bottom w:val="single" w:sz="4" w:space="0" w:color="auto"/>
            </w:tcBorders>
            <w:shd w:val="clear" w:color="auto" w:fill="002060"/>
            <w:vAlign w:val="center"/>
          </w:tcPr>
          <w:p w14:paraId="756A5896" w14:textId="77777777" w:rsidR="00DC094D" w:rsidRPr="00D95A9D" w:rsidRDefault="34661EDB" w:rsidP="00DC72FE">
            <w:pPr>
              <w:pStyle w:val="ESONormal"/>
              <w:jc w:val="left"/>
            </w:pPr>
            <w:r w:rsidRPr="00D95A9D">
              <w:rPr>
                <w:sz w:val="18"/>
                <w:szCs w:val="18"/>
              </w:rPr>
              <w:lastRenderedPageBreak/>
              <w:t>ADL Element/Ontology/text:</w:t>
            </w:r>
          </w:p>
        </w:tc>
        <w:tc>
          <w:tcPr>
            <w:tcW w:w="3819" w:type="pct"/>
            <w:tcBorders>
              <w:bottom w:val="single" w:sz="4" w:space="0" w:color="auto"/>
            </w:tcBorders>
            <w:shd w:val="clear" w:color="auto" w:fill="002060"/>
            <w:vAlign w:val="center"/>
          </w:tcPr>
          <w:p w14:paraId="0BD57578" w14:textId="77777777" w:rsidR="00DC094D" w:rsidRPr="00D95A9D" w:rsidRDefault="6DE4F7B8" w:rsidP="00DC72FE">
            <w:pPr>
              <w:pStyle w:val="ESONormal"/>
              <w:jc w:val="left"/>
            </w:pPr>
            <w:r w:rsidRPr="00D95A9D">
              <w:rPr>
                <w:color w:val="FFFFFF" w:themeColor="background2"/>
                <w:sz w:val="18"/>
                <w:szCs w:val="18"/>
              </w:rPr>
              <w:t>Popis:</w:t>
            </w:r>
          </w:p>
        </w:tc>
      </w:tr>
      <w:tr w:rsidR="00DC094D" w:rsidRPr="00D95A9D" w14:paraId="2FF5875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3145296" w14:textId="77777777" w:rsidR="00DC094D" w:rsidRPr="00D95A9D" w:rsidRDefault="4B1F096C" w:rsidP="4B1F096C">
            <w:pPr>
              <w:rPr>
                <w:sz w:val="18"/>
                <w:szCs w:val="18"/>
              </w:rPr>
            </w:pPr>
            <w:r w:rsidRPr="00D95A9D">
              <w:rPr>
                <w:sz w:val="18"/>
                <w:szCs w:val="18"/>
              </w:rPr>
              <w:t>Dátum merania</w:t>
            </w:r>
          </w:p>
          <w:p w14:paraId="2DB12095" w14:textId="77777777" w:rsidR="00DC094D" w:rsidRPr="00D95A9D" w:rsidRDefault="4B1F096C" w:rsidP="4B1F096C">
            <w:pPr>
              <w:rPr>
                <w:sz w:val="18"/>
                <w:szCs w:val="18"/>
              </w:rPr>
            </w:pPr>
            <w:r w:rsidRPr="00D95A9D">
              <w:rPr>
                <w:sz w:val="18"/>
                <w:szCs w:val="18"/>
              </w:rPr>
              <w:t>(KT.1)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F3BB0AB" w14:textId="77777777" w:rsidR="00DC094D" w:rsidRPr="00D95A9D" w:rsidRDefault="00222D59" w:rsidP="4B1F096C">
            <w:pPr>
              <w:pStyle w:val="ESONormal"/>
              <w:jc w:val="left"/>
              <w:rPr>
                <w:sz w:val="18"/>
                <w:szCs w:val="18"/>
              </w:rPr>
            </w:pPr>
            <w:r w:rsidRPr="00D95A9D">
              <w:rPr>
                <w:sz w:val="18"/>
                <w:szCs w:val="18"/>
              </w:rPr>
              <w:t>Dátum merania krvného tlaku. Dátum nesmie byť neskôr ako dátum zaznamenania záznamu do doplnkových zdravotných záznamov.</w:t>
            </w:r>
          </w:p>
        </w:tc>
      </w:tr>
      <w:tr w:rsidR="00DC094D" w:rsidRPr="00D95A9D" w14:paraId="78ADA31F"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955A16A" w14:textId="77777777" w:rsidR="00DC094D" w:rsidRPr="00D95A9D" w:rsidRDefault="4B1F096C" w:rsidP="4B1F096C">
            <w:pPr>
              <w:rPr>
                <w:sz w:val="18"/>
                <w:szCs w:val="18"/>
              </w:rPr>
            </w:pPr>
            <w:r w:rsidRPr="00D95A9D">
              <w:rPr>
                <w:sz w:val="18"/>
                <w:szCs w:val="18"/>
              </w:rPr>
              <w:t>Systolický tlak</w:t>
            </w:r>
          </w:p>
          <w:p w14:paraId="651E6208" w14:textId="77777777" w:rsidR="00DC094D" w:rsidRPr="00D95A9D" w:rsidRDefault="4B1F096C" w:rsidP="4B1F096C">
            <w:pPr>
              <w:rPr>
                <w:sz w:val="18"/>
                <w:szCs w:val="18"/>
              </w:rPr>
            </w:pPr>
            <w:r w:rsidRPr="00D95A9D">
              <w:rPr>
                <w:sz w:val="18"/>
                <w:szCs w:val="18"/>
              </w:rPr>
              <w:t>(KT.2)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9A3B6EE" w14:textId="77777777" w:rsidR="00DC094D" w:rsidRPr="00D95A9D" w:rsidRDefault="00222D59" w:rsidP="4B1F096C">
            <w:pPr>
              <w:rPr>
                <w:sz w:val="18"/>
                <w:szCs w:val="18"/>
              </w:rPr>
            </w:pPr>
            <w:r w:rsidRPr="00D95A9D">
              <w:rPr>
                <w:sz w:val="18"/>
                <w:szCs w:val="18"/>
              </w:rPr>
              <w:t>Systolický alebo horný tlak krvi</w:t>
            </w:r>
          </w:p>
        </w:tc>
      </w:tr>
      <w:tr w:rsidR="00DC094D" w:rsidRPr="00D95A9D" w14:paraId="61B27582"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857D439" w14:textId="77777777" w:rsidR="00DC094D" w:rsidRPr="00D95A9D" w:rsidRDefault="4B1F096C" w:rsidP="4B1F096C">
            <w:pPr>
              <w:rPr>
                <w:sz w:val="18"/>
                <w:szCs w:val="18"/>
              </w:rPr>
            </w:pPr>
            <w:r w:rsidRPr="00D95A9D">
              <w:rPr>
                <w:sz w:val="18"/>
                <w:szCs w:val="18"/>
              </w:rPr>
              <w:t>Diastolický tlak</w:t>
            </w:r>
          </w:p>
          <w:p w14:paraId="1C756135" w14:textId="77777777" w:rsidR="00DC094D" w:rsidRPr="00D95A9D" w:rsidRDefault="4B1F096C" w:rsidP="4B1F096C">
            <w:pPr>
              <w:rPr>
                <w:sz w:val="18"/>
                <w:szCs w:val="18"/>
              </w:rPr>
            </w:pPr>
            <w:r w:rsidRPr="00D95A9D">
              <w:rPr>
                <w:sz w:val="18"/>
                <w:szCs w:val="18"/>
              </w:rPr>
              <w:t>(KT.3)</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E1EE134" w14:textId="77777777" w:rsidR="00DC094D" w:rsidRPr="00D95A9D" w:rsidRDefault="00222D59" w:rsidP="4B1F096C">
            <w:pPr>
              <w:rPr>
                <w:sz w:val="18"/>
                <w:szCs w:val="18"/>
              </w:rPr>
            </w:pPr>
            <w:r w:rsidRPr="00D95A9D">
              <w:rPr>
                <w:sz w:val="18"/>
                <w:szCs w:val="18"/>
              </w:rPr>
              <w:t>Diastolický alebo dolný tlak krvi.</w:t>
            </w:r>
          </w:p>
        </w:tc>
      </w:tr>
      <w:tr w:rsidR="00DC094D" w:rsidRPr="00D95A9D" w14:paraId="1B066EC9"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652F277" w14:textId="77777777" w:rsidR="00DC094D" w:rsidRPr="00D95A9D" w:rsidRDefault="4B1F096C" w:rsidP="4B1F096C">
            <w:pPr>
              <w:rPr>
                <w:sz w:val="18"/>
                <w:szCs w:val="18"/>
              </w:rPr>
            </w:pPr>
            <w:r w:rsidRPr="00D95A9D">
              <w:rPr>
                <w:sz w:val="18"/>
                <w:szCs w:val="18"/>
              </w:rPr>
              <w:t>Stredný arteriálny tlak</w:t>
            </w:r>
          </w:p>
          <w:p w14:paraId="072C8AD6" w14:textId="77777777" w:rsidR="00DC094D" w:rsidRPr="00D95A9D" w:rsidRDefault="4B1F096C" w:rsidP="4B1F096C">
            <w:pPr>
              <w:rPr>
                <w:sz w:val="18"/>
                <w:szCs w:val="18"/>
              </w:rPr>
            </w:pPr>
            <w:r w:rsidRPr="00D95A9D">
              <w:rPr>
                <w:sz w:val="18"/>
                <w:szCs w:val="18"/>
              </w:rPr>
              <w:t>(KT.4)</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2D6F1C8" w14:textId="77777777" w:rsidR="00DC094D" w:rsidRPr="00D95A9D" w:rsidRDefault="00222D59" w:rsidP="4B1F096C">
            <w:pPr>
              <w:rPr>
                <w:sz w:val="18"/>
                <w:szCs w:val="18"/>
              </w:rPr>
            </w:pPr>
            <w:r w:rsidRPr="00D95A9D">
              <w:rPr>
                <w:sz w:val="18"/>
                <w:szCs w:val="18"/>
              </w:rPr>
              <w:t>Stredný (priemerný) arteriálny tlak krvi.</w:t>
            </w:r>
          </w:p>
        </w:tc>
      </w:tr>
      <w:tr w:rsidR="00DC094D" w:rsidRPr="00D95A9D" w14:paraId="207FFDA9"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0D4C26D" w14:textId="77777777" w:rsidR="00DC094D" w:rsidRPr="00D95A9D" w:rsidRDefault="4B1F096C" w:rsidP="4B1F096C">
            <w:pPr>
              <w:rPr>
                <w:sz w:val="18"/>
                <w:szCs w:val="18"/>
              </w:rPr>
            </w:pPr>
            <w:r w:rsidRPr="00D95A9D">
              <w:rPr>
                <w:sz w:val="18"/>
                <w:szCs w:val="18"/>
              </w:rPr>
              <w:t>Pulz</w:t>
            </w:r>
          </w:p>
          <w:p w14:paraId="5D33AC48" w14:textId="77777777" w:rsidR="00DC094D" w:rsidRPr="00D95A9D" w:rsidRDefault="4B1F096C" w:rsidP="4B1F096C">
            <w:pPr>
              <w:rPr>
                <w:sz w:val="18"/>
                <w:szCs w:val="18"/>
              </w:rPr>
            </w:pPr>
            <w:r w:rsidRPr="00D95A9D">
              <w:rPr>
                <w:sz w:val="18"/>
                <w:szCs w:val="18"/>
              </w:rPr>
              <w:t>(KT.5)</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2653A72" w14:textId="77777777" w:rsidR="00DC094D" w:rsidRPr="00D95A9D" w:rsidRDefault="00222D59" w:rsidP="34661EDB">
            <w:pPr>
              <w:rPr>
                <w:sz w:val="18"/>
                <w:szCs w:val="18"/>
              </w:rPr>
            </w:pPr>
            <w:r w:rsidRPr="00D95A9D">
              <w:rPr>
                <w:sz w:val="18"/>
                <w:szCs w:val="18"/>
              </w:rPr>
              <w:t>Počet tepov za minútu</w:t>
            </w:r>
          </w:p>
        </w:tc>
      </w:tr>
      <w:tr w:rsidR="00B824AE" w:rsidRPr="00D95A9D" w14:paraId="4BCE1A0D"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6932F27E" w14:textId="77777777" w:rsidR="00B824AE" w:rsidRPr="00D95A9D" w:rsidRDefault="4B1F096C" w:rsidP="4B1F096C">
            <w:pPr>
              <w:rPr>
                <w:sz w:val="18"/>
                <w:szCs w:val="18"/>
              </w:rPr>
            </w:pPr>
            <w:r w:rsidRPr="00D95A9D">
              <w:rPr>
                <w:sz w:val="18"/>
                <w:szCs w:val="18"/>
              </w:rPr>
              <w:t>Poznámka</w:t>
            </w:r>
          </w:p>
          <w:p w14:paraId="628DAB28" w14:textId="77777777" w:rsidR="00B824AE" w:rsidRPr="00D95A9D" w:rsidRDefault="4B1F096C" w:rsidP="4B1F096C">
            <w:pPr>
              <w:rPr>
                <w:sz w:val="18"/>
                <w:szCs w:val="18"/>
              </w:rPr>
            </w:pPr>
            <w:r w:rsidRPr="00D95A9D">
              <w:rPr>
                <w:sz w:val="18"/>
                <w:szCs w:val="18"/>
              </w:rPr>
              <w:t>(KT.6)</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FEC0022" w14:textId="77777777" w:rsidR="00B824AE" w:rsidRPr="00D95A9D" w:rsidRDefault="00222D59" w:rsidP="4B1F096C">
            <w:pPr>
              <w:rPr>
                <w:sz w:val="18"/>
                <w:szCs w:val="18"/>
              </w:rPr>
            </w:pPr>
            <w:r w:rsidRPr="00D95A9D">
              <w:rPr>
                <w:sz w:val="18"/>
                <w:szCs w:val="18"/>
              </w:rPr>
              <w:t>Upresňujúca poznámka zdravotníckeho pracovníka k nameraným hodnotám krvného tlaku pacienta.</w:t>
            </w:r>
          </w:p>
        </w:tc>
      </w:tr>
      <w:tr w:rsidR="00B824AE" w:rsidRPr="00D95A9D" w14:paraId="2014A03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CCA4EBF" w14:textId="77777777" w:rsidR="00B824AE" w:rsidRPr="00D95A9D" w:rsidRDefault="4B1F096C" w:rsidP="4B1F096C">
            <w:pPr>
              <w:rPr>
                <w:sz w:val="18"/>
                <w:szCs w:val="18"/>
              </w:rPr>
            </w:pPr>
            <w:r w:rsidRPr="00D95A9D">
              <w:rPr>
                <w:sz w:val="18"/>
                <w:szCs w:val="18"/>
              </w:rPr>
              <w:t>Okolnosti merania</w:t>
            </w:r>
          </w:p>
          <w:p w14:paraId="383BD00D" w14:textId="77777777" w:rsidR="00B824AE" w:rsidRPr="00D95A9D" w:rsidRDefault="4B1F096C" w:rsidP="4B1F096C">
            <w:pPr>
              <w:rPr>
                <w:sz w:val="18"/>
                <w:szCs w:val="18"/>
              </w:rPr>
            </w:pPr>
            <w:r w:rsidRPr="00D95A9D">
              <w:rPr>
                <w:sz w:val="18"/>
                <w:szCs w:val="18"/>
              </w:rPr>
              <w:t>(KT.7)</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9A95451" w14:textId="77777777" w:rsidR="00B824AE" w:rsidRPr="00D95A9D" w:rsidRDefault="00222D59" w:rsidP="4B1F096C">
            <w:pPr>
              <w:rPr>
                <w:sz w:val="18"/>
                <w:szCs w:val="18"/>
              </w:rPr>
            </w:pPr>
            <w:r w:rsidRPr="00D95A9D">
              <w:rPr>
                <w:sz w:val="18"/>
                <w:szCs w:val="18"/>
              </w:rPr>
              <w:t>Sprievodné okolnosti v čase merania krvného tlaku. Hodnota je vyberaná z číselníka: 1.3.158.00165387.100.10.30</w:t>
            </w:r>
          </w:p>
        </w:tc>
      </w:tr>
      <w:tr w:rsidR="00B824AE" w:rsidRPr="00D95A9D" w14:paraId="6D0FA69B"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525309F6" w14:textId="77777777" w:rsidR="00B824AE" w:rsidRPr="00D95A9D" w:rsidRDefault="4B1F096C" w:rsidP="4B1F096C">
            <w:pPr>
              <w:rPr>
                <w:sz w:val="18"/>
                <w:szCs w:val="18"/>
              </w:rPr>
            </w:pPr>
            <w:r w:rsidRPr="00D95A9D">
              <w:rPr>
                <w:sz w:val="18"/>
                <w:szCs w:val="18"/>
              </w:rPr>
              <w:t>Metóda merania</w:t>
            </w:r>
          </w:p>
          <w:p w14:paraId="56B2141B" w14:textId="77777777" w:rsidR="00B824AE" w:rsidRPr="00D95A9D" w:rsidRDefault="4B1F096C" w:rsidP="4B1F096C">
            <w:pPr>
              <w:rPr>
                <w:sz w:val="18"/>
                <w:szCs w:val="18"/>
              </w:rPr>
            </w:pPr>
            <w:r w:rsidRPr="00D95A9D">
              <w:rPr>
                <w:sz w:val="18"/>
                <w:szCs w:val="18"/>
              </w:rPr>
              <w:t>(KT.8)</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08BA45AD" w14:textId="77777777" w:rsidR="00B824AE" w:rsidRPr="00D95A9D" w:rsidRDefault="00222D59" w:rsidP="4B1F096C">
            <w:pPr>
              <w:rPr>
                <w:sz w:val="18"/>
                <w:szCs w:val="18"/>
              </w:rPr>
            </w:pPr>
            <w:r w:rsidRPr="00D95A9D">
              <w:rPr>
                <w:sz w:val="18"/>
                <w:szCs w:val="18"/>
              </w:rPr>
              <w:t>Metóda merania krvného tlaku (klasická metóda, oscilometrický princíp a pod.) 1.3.158.00165387.100.10.132.</w:t>
            </w:r>
          </w:p>
        </w:tc>
      </w:tr>
      <w:tr w:rsidR="00B824AE" w:rsidRPr="00D95A9D" w14:paraId="50CA949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C778152" w14:textId="77777777" w:rsidR="00B824AE" w:rsidRPr="00D95A9D" w:rsidRDefault="4B1F096C" w:rsidP="4B1F096C">
            <w:pPr>
              <w:rPr>
                <w:sz w:val="18"/>
                <w:szCs w:val="18"/>
              </w:rPr>
            </w:pPr>
            <w:r w:rsidRPr="00D95A9D">
              <w:rPr>
                <w:sz w:val="18"/>
                <w:szCs w:val="18"/>
              </w:rPr>
              <w:t>Miesto merania</w:t>
            </w:r>
          </w:p>
          <w:p w14:paraId="5FA8E7C0" w14:textId="77777777" w:rsidR="00B824AE" w:rsidRPr="00D95A9D" w:rsidRDefault="4B1F096C" w:rsidP="4B1F096C">
            <w:pPr>
              <w:rPr>
                <w:sz w:val="18"/>
                <w:szCs w:val="18"/>
              </w:rPr>
            </w:pPr>
            <w:r w:rsidRPr="00D95A9D">
              <w:rPr>
                <w:sz w:val="18"/>
                <w:szCs w:val="18"/>
              </w:rPr>
              <w:t>(KT.9)</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DCF9D18" w14:textId="77777777" w:rsidR="00B824AE" w:rsidRPr="00D95A9D" w:rsidRDefault="00222D59" w:rsidP="4B1F096C">
            <w:pPr>
              <w:rPr>
                <w:sz w:val="18"/>
                <w:szCs w:val="18"/>
              </w:rPr>
            </w:pPr>
            <w:r w:rsidRPr="00D95A9D">
              <w:rPr>
                <w:sz w:val="18"/>
                <w:szCs w:val="18"/>
              </w:rPr>
              <w:t>Miesto merania krvného tlaku (na ruke, na zápästí, a pod. ). Hodnota je vyberaná z číselníka miesto merania 1.3.158.00165387.100.10.115</w:t>
            </w:r>
          </w:p>
        </w:tc>
      </w:tr>
      <w:tr w:rsidR="00DC094D" w:rsidRPr="00D95A9D" w14:paraId="16C13FB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6B30381" w14:textId="77777777" w:rsidR="00DC094D" w:rsidRPr="00D95A9D" w:rsidRDefault="4B1F096C" w:rsidP="4B1F096C">
            <w:pPr>
              <w:rPr>
                <w:sz w:val="18"/>
                <w:szCs w:val="18"/>
              </w:rPr>
            </w:pPr>
            <w:r w:rsidRPr="00D95A9D">
              <w:rPr>
                <w:sz w:val="18"/>
                <w:szCs w:val="18"/>
              </w:rPr>
              <w:t>Zmena stavu záznamu</w:t>
            </w:r>
          </w:p>
          <w:p w14:paraId="1C9A2A81" w14:textId="77777777" w:rsidR="00DC094D" w:rsidRPr="00D95A9D" w:rsidRDefault="4B1F096C" w:rsidP="4B1F096C">
            <w:pPr>
              <w:rPr>
                <w:sz w:val="18"/>
                <w:szCs w:val="18"/>
              </w:rPr>
            </w:pPr>
            <w:r w:rsidRPr="00D95A9D">
              <w:rPr>
                <w:sz w:val="18"/>
                <w:szCs w:val="18"/>
              </w:rPr>
              <w:t>(KT.10)</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15D6B02" w14:textId="77777777" w:rsidR="00DC094D" w:rsidRPr="00D95A9D" w:rsidRDefault="00222D59"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57DF04E4" w14:textId="77777777" w:rsidR="00DC094D" w:rsidRPr="00D95A9D" w:rsidRDefault="4B1F096C" w:rsidP="4B1F096C">
            <w:pPr>
              <w:rPr>
                <w:sz w:val="18"/>
                <w:szCs w:val="18"/>
              </w:rPr>
            </w:pPr>
            <w:r w:rsidRPr="00D95A9D">
              <w:rPr>
                <w:sz w:val="18"/>
                <w:szCs w:val="18"/>
              </w:rPr>
              <w:t>Zložený atribút:</w:t>
            </w:r>
          </w:p>
          <w:p w14:paraId="21CB7E84" w14:textId="77777777" w:rsidR="00DC094D"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DC094D" w:rsidRPr="00D95A9D" w14:paraId="0CE03E17"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EB5CD9C" w14:textId="77777777" w:rsidR="00DC094D" w:rsidRPr="00D95A9D" w:rsidRDefault="4B1F096C" w:rsidP="4B1F096C">
            <w:pPr>
              <w:rPr>
                <w:sz w:val="18"/>
                <w:szCs w:val="18"/>
              </w:rPr>
            </w:pPr>
            <w:r w:rsidRPr="00D95A9D">
              <w:rPr>
                <w:sz w:val="18"/>
                <w:szCs w:val="18"/>
              </w:rPr>
              <w:t>RC_ID</w:t>
            </w:r>
            <w:r w:rsidR="03ECAE38" w:rsidRPr="00D95A9D">
              <w:br/>
            </w:r>
            <w:r w:rsidRPr="00D95A9D">
              <w:rPr>
                <w:sz w:val="18"/>
                <w:szCs w:val="18"/>
              </w:rPr>
              <w:t>(KT.11)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F9D9EC1" w14:textId="77777777" w:rsidR="00DC094D" w:rsidRPr="00D95A9D" w:rsidRDefault="4B1F096C" w:rsidP="4B1F096C">
            <w:pPr>
              <w:rPr>
                <w:sz w:val="18"/>
                <w:szCs w:val="18"/>
              </w:rPr>
            </w:pPr>
            <w:r w:rsidRPr="00D95A9D">
              <w:rPr>
                <w:sz w:val="18"/>
                <w:szCs w:val="18"/>
              </w:rPr>
              <w:t>Obsahuje informácie o identifikátore záznamu, ktorý je vytvorený</w:t>
            </w:r>
          </w:p>
        </w:tc>
      </w:tr>
      <w:tr w:rsidR="00DC094D" w:rsidRPr="00D95A9D" w14:paraId="344FECC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11BAA218" w14:textId="77777777" w:rsidR="00DC094D" w:rsidRPr="00D95A9D" w:rsidRDefault="4B1F096C" w:rsidP="4B1F096C">
            <w:pPr>
              <w:rPr>
                <w:sz w:val="18"/>
                <w:szCs w:val="18"/>
              </w:rPr>
            </w:pPr>
            <w:r w:rsidRPr="00D95A9D">
              <w:rPr>
                <w:sz w:val="18"/>
                <w:szCs w:val="18"/>
              </w:rPr>
              <w:t>II</w:t>
            </w:r>
          </w:p>
          <w:p w14:paraId="3FE92CDD" w14:textId="77777777" w:rsidR="00DC094D" w:rsidRPr="00D95A9D" w:rsidRDefault="4B1F096C" w:rsidP="4B1F096C">
            <w:pPr>
              <w:rPr>
                <w:sz w:val="18"/>
                <w:szCs w:val="18"/>
              </w:rPr>
            </w:pPr>
            <w:r w:rsidRPr="00D95A9D">
              <w:rPr>
                <w:sz w:val="18"/>
                <w:szCs w:val="18"/>
              </w:rPr>
              <w:t>(KT.11.1)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F6AF253" w14:textId="77777777" w:rsidR="00DC094D" w:rsidRPr="00D95A9D" w:rsidRDefault="4B1F096C" w:rsidP="4B1F096C">
            <w:pPr>
              <w:rPr>
                <w:sz w:val="18"/>
                <w:szCs w:val="18"/>
              </w:rPr>
            </w:pPr>
            <w:r w:rsidRPr="00D95A9D">
              <w:rPr>
                <w:sz w:val="18"/>
                <w:szCs w:val="18"/>
              </w:rPr>
              <w:t xml:space="preserve">Identifikátor záznamu je generovaný podľa popisu v X070 a generuje ho ISPZS </w:t>
            </w:r>
          </w:p>
          <w:p w14:paraId="74DF4466" w14:textId="77777777" w:rsidR="00DC094D" w:rsidRPr="00D95A9D" w:rsidRDefault="00DC094D" w:rsidP="00756D5B">
            <w:pPr>
              <w:rPr>
                <w:sz w:val="18"/>
                <w:szCs w:val="18"/>
              </w:rPr>
            </w:pPr>
          </w:p>
        </w:tc>
      </w:tr>
      <w:tr w:rsidR="00DC094D" w:rsidRPr="00D95A9D" w14:paraId="4EE09A6C" w14:textId="77777777" w:rsidTr="00DB77B9">
        <w:trPr>
          <w:cantSplit/>
          <w:trHeight w:val="223"/>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93B3B2C" w14:textId="77777777" w:rsidR="00DC094D" w:rsidRPr="00D95A9D" w:rsidRDefault="4B1F096C" w:rsidP="4B1F096C">
            <w:pPr>
              <w:rPr>
                <w:sz w:val="18"/>
                <w:szCs w:val="18"/>
              </w:rPr>
            </w:pPr>
            <w:r w:rsidRPr="00D95A9D">
              <w:rPr>
                <w:sz w:val="18"/>
                <w:szCs w:val="18"/>
              </w:rPr>
              <w:t>OID</w:t>
            </w:r>
          </w:p>
          <w:p w14:paraId="7059FF9E" w14:textId="77777777" w:rsidR="00DC094D" w:rsidRPr="00D95A9D" w:rsidRDefault="4B1F096C" w:rsidP="4B1F096C">
            <w:pPr>
              <w:rPr>
                <w:sz w:val="18"/>
                <w:szCs w:val="18"/>
              </w:rPr>
            </w:pPr>
            <w:r w:rsidRPr="00D95A9D">
              <w:rPr>
                <w:sz w:val="18"/>
                <w:szCs w:val="18"/>
              </w:rPr>
              <w:t>(KT.11.2)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47B03B52" w14:textId="77777777" w:rsidR="00DC094D" w:rsidRPr="00D95A9D" w:rsidRDefault="4B1F096C" w:rsidP="4B1F096C">
            <w:pPr>
              <w:rPr>
                <w:sz w:val="18"/>
                <w:szCs w:val="18"/>
              </w:rPr>
            </w:pPr>
            <w:r w:rsidRPr="00D95A9D">
              <w:rPr>
                <w:sz w:val="18"/>
                <w:szCs w:val="18"/>
              </w:rPr>
              <w:t>Obsahuje informáciu o type záznamu (archetypu), ktorý je v rámci záznamu používaný OID: 1.3.158.00165387.100.50.40.40</w:t>
            </w:r>
          </w:p>
        </w:tc>
      </w:tr>
    </w:tbl>
    <w:p w14:paraId="1990EEB7" w14:textId="77777777" w:rsidR="00DC094D" w:rsidRPr="00D95A9D" w:rsidRDefault="00DC094D" w:rsidP="00DC094D"/>
    <w:p w14:paraId="68228EE9" w14:textId="77777777" w:rsidR="00DC094D" w:rsidRPr="00914B07" w:rsidRDefault="34661EDB" w:rsidP="00D95A9D">
      <w:pPr>
        <w:pStyle w:val="Nadpis4"/>
        <w:rPr>
          <w:lang w:val="sk-SK"/>
        </w:rPr>
      </w:pPr>
      <w:bookmarkStart w:id="215" w:name="_Krvná_skupina"/>
      <w:bookmarkStart w:id="216" w:name="_Toc2079658"/>
      <w:bookmarkEnd w:id="215"/>
      <w:r w:rsidRPr="00914B07">
        <w:rPr>
          <w:lang w:val="sk-SK"/>
        </w:rPr>
        <w:t>Krvná skupina</w:t>
      </w:r>
      <w:bookmarkEnd w:id="216"/>
    </w:p>
    <w:p w14:paraId="10D175D6" w14:textId="77777777" w:rsidR="00B824AE" w:rsidRPr="003E3BC4" w:rsidRDefault="4B1F096C" w:rsidP="003E3BC4">
      <w:pPr>
        <w:rPr>
          <w:b/>
        </w:rPr>
      </w:pPr>
      <w:r w:rsidRPr="003E3BC4">
        <w:rPr>
          <w:b/>
        </w:rPr>
        <w:t>CEN-EN13606-ENTRY.Krvna_skupina.v2</w:t>
      </w:r>
    </w:p>
    <w:tbl>
      <w:tblPr>
        <w:tblW w:w="5261" w:type="pct"/>
        <w:tblLook w:val="04A0" w:firstRow="1" w:lastRow="0" w:firstColumn="1" w:lastColumn="0" w:noHBand="0" w:noVBand="1"/>
      </w:tblPr>
      <w:tblGrid>
        <w:gridCol w:w="2243"/>
        <w:gridCol w:w="7254"/>
      </w:tblGrid>
      <w:tr w:rsidR="00B824AE" w:rsidRPr="00D95A9D" w14:paraId="50F73A08" w14:textId="77777777" w:rsidTr="00DB77B9">
        <w:trPr>
          <w:cantSplit/>
          <w:tblHeader/>
        </w:trPr>
        <w:tc>
          <w:tcPr>
            <w:tcW w:w="1181" w:type="pct"/>
            <w:tcBorders>
              <w:bottom w:val="single" w:sz="4" w:space="0" w:color="auto"/>
            </w:tcBorders>
            <w:shd w:val="clear" w:color="auto" w:fill="002060"/>
            <w:vAlign w:val="center"/>
          </w:tcPr>
          <w:p w14:paraId="4EA24984" w14:textId="77777777" w:rsidR="00B824AE"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42EB1E53" w14:textId="77777777" w:rsidR="00B824AE" w:rsidRPr="00D95A9D" w:rsidRDefault="6DE4F7B8" w:rsidP="00DC72FE">
            <w:pPr>
              <w:pStyle w:val="ESONormal"/>
              <w:jc w:val="left"/>
            </w:pPr>
            <w:r w:rsidRPr="00D95A9D">
              <w:rPr>
                <w:color w:val="FFFFFF" w:themeColor="background2"/>
                <w:sz w:val="18"/>
                <w:szCs w:val="18"/>
              </w:rPr>
              <w:t>Popis:</w:t>
            </w:r>
          </w:p>
        </w:tc>
      </w:tr>
      <w:tr w:rsidR="00B824AE" w:rsidRPr="00D95A9D" w14:paraId="75626A82"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77A239E" w14:textId="77777777" w:rsidR="00B824AE" w:rsidRPr="00D95A9D" w:rsidRDefault="4B1F096C" w:rsidP="4B1F096C">
            <w:pPr>
              <w:rPr>
                <w:sz w:val="18"/>
                <w:szCs w:val="18"/>
              </w:rPr>
            </w:pPr>
            <w:r w:rsidRPr="00D95A9D">
              <w:rPr>
                <w:sz w:val="18"/>
                <w:szCs w:val="18"/>
              </w:rPr>
              <w:t>Názov krvnej skupiny</w:t>
            </w:r>
          </w:p>
          <w:p w14:paraId="63B52EA7" w14:textId="77777777" w:rsidR="00B824AE" w:rsidRPr="00D95A9D" w:rsidRDefault="4B1F096C" w:rsidP="4B1F096C">
            <w:pPr>
              <w:rPr>
                <w:sz w:val="18"/>
                <w:szCs w:val="18"/>
              </w:rPr>
            </w:pPr>
            <w:r w:rsidRPr="00D95A9D">
              <w:rPr>
                <w:sz w:val="18"/>
                <w:szCs w:val="18"/>
              </w:rPr>
              <w:t>(KS.1)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8CB96BC" w14:textId="77777777" w:rsidR="00B824AE" w:rsidRPr="00D95A9D" w:rsidRDefault="002811CB" w:rsidP="4B1F096C">
            <w:pPr>
              <w:pStyle w:val="ESONormal"/>
              <w:jc w:val="left"/>
              <w:rPr>
                <w:sz w:val="18"/>
                <w:szCs w:val="18"/>
              </w:rPr>
            </w:pPr>
            <w:r w:rsidRPr="00D95A9D">
              <w:rPr>
                <w:sz w:val="18"/>
                <w:szCs w:val="18"/>
              </w:rPr>
              <w:t>Výsledok testu krvnej skupiny pacienta. Výber krvnej skupiny je z číselníka typov krvných skupín 1.3.158.00165387.100.10.66</w:t>
            </w:r>
          </w:p>
        </w:tc>
      </w:tr>
      <w:tr w:rsidR="00B824AE" w:rsidRPr="00D95A9D" w14:paraId="1BEC8C14"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B9CF09D" w14:textId="77777777" w:rsidR="00B824AE" w:rsidRPr="00D95A9D" w:rsidRDefault="4B1F096C" w:rsidP="4B1F096C">
            <w:pPr>
              <w:rPr>
                <w:sz w:val="18"/>
                <w:szCs w:val="18"/>
              </w:rPr>
            </w:pPr>
            <w:r w:rsidRPr="00D95A9D">
              <w:rPr>
                <w:sz w:val="18"/>
                <w:szCs w:val="18"/>
              </w:rPr>
              <w:t>Dátum vyšetrenia</w:t>
            </w:r>
          </w:p>
          <w:p w14:paraId="2EC7ACC0" w14:textId="77777777" w:rsidR="00B824AE" w:rsidRPr="00D95A9D" w:rsidRDefault="4B1F096C" w:rsidP="4B1F096C">
            <w:pPr>
              <w:rPr>
                <w:sz w:val="18"/>
                <w:szCs w:val="18"/>
              </w:rPr>
            </w:pPr>
            <w:r w:rsidRPr="00D95A9D">
              <w:rPr>
                <w:sz w:val="18"/>
                <w:szCs w:val="18"/>
              </w:rPr>
              <w:t>(KS.2)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D3B02F0" w14:textId="77777777" w:rsidR="00B824AE" w:rsidRPr="00D95A9D" w:rsidRDefault="002811CB" w:rsidP="4B1F096C">
            <w:pPr>
              <w:rPr>
                <w:sz w:val="18"/>
                <w:szCs w:val="18"/>
              </w:rPr>
            </w:pPr>
            <w:r w:rsidRPr="00D95A9D">
              <w:rPr>
                <w:sz w:val="18"/>
                <w:szCs w:val="18"/>
              </w:rPr>
              <w:t>Dátum vyšetrenia krvnej skupiny. Dátum nesmie byť neskôr ako je dátum zaznamenania záznamu do doplnkových zdravotných záznamov.</w:t>
            </w:r>
          </w:p>
        </w:tc>
      </w:tr>
      <w:tr w:rsidR="00B824AE" w:rsidRPr="00D95A9D" w14:paraId="018D679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5CC69B67" w14:textId="77777777" w:rsidR="00B824AE" w:rsidRPr="00D95A9D" w:rsidRDefault="4B1F096C" w:rsidP="4B1F096C">
            <w:pPr>
              <w:rPr>
                <w:sz w:val="18"/>
                <w:szCs w:val="18"/>
              </w:rPr>
            </w:pPr>
            <w:r w:rsidRPr="00D95A9D">
              <w:rPr>
                <w:sz w:val="18"/>
                <w:szCs w:val="18"/>
              </w:rPr>
              <w:t>Poznámka</w:t>
            </w:r>
          </w:p>
          <w:p w14:paraId="4A44AAD7" w14:textId="77777777" w:rsidR="00B824AE" w:rsidRPr="00D95A9D" w:rsidRDefault="4B1F096C" w:rsidP="4B1F096C">
            <w:pPr>
              <w:rPr>
                <w:sz w:val="18"/>
                <w:szCs w:val="18"/>
              </w:rPr>
            </w:pPr>
            <w:r w:rsidRPr="00D95A9D">
              <w:rPr>
                <w:sz w:val="18"/>
                <w:szCs w:val="18"/>
              </w:rPr>
              <w:t>(KS.3)</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475ACD93" w14:textId="77777777" w:rsidR="00B824AE" w:rsidRPr="00D95A9D" w:rsidRDefault="002811CB" w:rsidP="4B1F096C">
            <w:pPr>
              <w:rPr>
                <w:sz w:val="18"/>
                <w:szCs w:val="18"/>
              </w:rPr>
            </w:pPr>
            <w:r w:rsidRPr="00D95A9D">
              <w:rPr>
                <w:sz w:val="18"/>
                <w:szCs w:val="18"/>
              </w:rPr>
              <w:t>Poznámka zdravotníckeho pracovníka k vyšetreniu krvnej skupiny.</w:t>
            </w:r>
          </w:p>
        </w:tc>
      </w:tr>
      <w:tr w:rsidR="00B824AE" w:rsidRPr="00D95A9D" w14:paraId="44DA5ADB"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28CB772D" w14:textId="77777777" w:rsidR="00B824AE" w:rsidRPr="00D95A9D" w:rsidRDefault="4B1F096C" w:rsidP="4B1F096C">
            <w:pPr>
              <w:rPr>
                <w:sz w:val="18"/>
                <w:szCs w:val="18"/>
              </w:rPr>
            </w:pPr>
            <w:r w:rsidRPr="00D95A9D">
              <w:rPr>
                <w:sz w:val="18"/>
                <w:szCs w:val="18"/>
              </w:rPr>
              <w:lastRenderedPageBreak/>
              <w:t>Zmena stavu záznamu</w:t>
            </w:r>
          </w:p>
          <w:p w14:paraId="20A7CE18" w14:textId="77777777" w:rsidR="00B824AE" w:rsidRPr="00D95A9D" w:rsidRDefault="4B1F096C" w:rsidP="4B1F096C">
            <w:pPr>
              <w:rPr>
                <w:sz w:val="18"/>
                <w:szCs w:val="18"/>
              </w:rPr>
            </w:pPr>
            <w:r w:rsidRPr="00D95A9D">
              <w:rPr>
                <w:sz w:val="18"/>
                <w:szCs w:val="18"/>
              </w:rPr>
              <w:t>(KS.4)</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09A3E67" w14:textId="77777777" w:rsidR="00B824AE" w:rsidRPr="00D95A9D" w:rsidRDefault="002811CB"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1858E926" w14:textId="77777777" w:rsidR="00B824AE" w:rsidRPr="00D95A9D" w:rsidRDefault="4B1F096C" w:rsidP="4B1F096C">
            <w:pPr>
              <w:rPr>
                <w:sz w:val="18"/>
                <w:szCs w:val="18"/>
              </w:rPr>
            </w:pPr>
            <w:r w:rsidRPr="00D95A9D">
              <w:rPr>
                <w:sz w:val="18"/>
                <w:szCs w:val="18"/>
              </w:rPr>
              <w:t>Zložený atribút:</w:t>
            </w:r>
          </w:p>
          <w:p w14:paraId="25F50C01" w14:textId="77777777" w:rsidR="00B824AE"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B824AE" w:rsidRPr="00D95A9D" w14:paraId="79F804F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7DC4AE5" w14:textId="77777777" w:rsidR="00B824AE" w:rsidRPr="00D95A9D" w:rsidRDefault="4B1F096C" w:rsidP="4B1F096C">
            <w:pPr>
              <w:rPr>
                <w:sz w:val="18"/>
                <w:szCs w:val="18"/>
              </w:rPr>
            </w:pPr>
            <w:r w:rsidRPr="00D95A9D">
              <w:rPr>
                <w:sz w:val="18"/>
                <w:szCs w:val="18"/>
              </w:rPr>
              <w:t>RC_ID</w:t>
            </w:r>
            <w:r w:rsidR="03ECAE38" w:rsidRPr="00D95A9D">
              <w:br/>
            </w:r>
            <w:r w:rsidRPr="00D95A9D">
              <w:rPr>
                <w:sz w:val="18"/>
                <w:szCs w:val="18"/>
              </w:rPr>
              <w:t>(KS.5)</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931E3AC" w14:textId="77777777" w:rsidR="00B824AE" w:rsidRPr="00D95A9D" w:rsidRDefault="4B1F096C" w:rsidP="4B1F096C">
            <w:pPr>
              <w:rPr>
                <w:sz w:val="18"/>
                <w:szCs w:val="18"/>
              </w:rPr>
            </w:pPr>
            <w:r w:rsidRPr="00D95A9D">
              <w:rPr>
                <w:sz w:val="18"/>
                <w:szCs w:val="18"/>
              </w:rPr>
              <w:t>Obsahuje informácie o identifikátore záznamu, ktorý je vytvorený</w:t>
            </w:r>
          </w:p>
        </w:tc>
      </w:tr>
      <w:tr w:rsidR="00B824AE" w:rsidRPr="00D95A9D" w14:paraId="2002C90C"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AE35C82" w14:textId="77777777" w:rsidR="00B824AE" w:rsidRPr="00D95A9D" w:rsidRDefault="4B1F096C" w:rsidP="4B1F096C">
            <w:pPr>
              <w:rPr>
                <w:sz w:val="18"/>
                <w:szCs w:val="18"/>
              </w:rPr>
            </w:pPr>
            <w:r w:rsidRPr="00D95A9D">
              <w:rPr>
                <w:sz w:val="18"/>
                <w:szCs w:val="18"/>
              </w:rPr>
              <w:t>II</w:t>
            </w:r>
          </w:p>
          <w:p w14:paraId="3F60CCE8" w14:textId="77777777" w:rsidR="00B824AE" w:rsidRPr="00D95A9D" w:rsidRDefault="4B1F096C" w:rsidP="4B1F096C">
            <w:pPr>
              <w:rPr>
                <w:sz w:val="18"/>
                <w:szCs w:val="18"/>
              </w:rPr>
            </w:pPr>
            <w:r w:rsidRPr="00D95A9D">
              <w:rPr>
                <w:sz w:val="18"/>
                <w:szCs w:val="18"/>
              </w:rPr>
              <w:t>(KS.5.1)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7FA1A669" w14:textId="77777777" w:rsidR="00B824AE" w:rsidRPr="00D95A9D" w:rsidRDefault="4B1F096C" w:rsidP="4B1F096C">
            <w:pPr>
              <w:rPr>
                <w:sz w:val="18"/>
                <w:szCs w:val="18"/>
              </w:rPr>
            </w:pPr>
            <w:r w:rsidRPr="00D95A9D">
              <w:rPr>
                <w:sz w:val="18"/>
                <w:szCs w:val="18"/>
              </w:rPr>
              <w:t xml:space="preserve">Identifikátor záznamu je generovaný podľa popisu v X070 a generuje ho ISPZS </w:t>
            </w:r>
          </w:p>
          <w:p w14:paraId="777A0AF1" w14:textId="77777777" w:rsidR="00B824AE" w:rsidRPr="00D95A9D" w:rsidRDefault="00B824AE" w:rsidP="00756D5B">
            <w:pPr>
              <w:rPr>
                <w:sz w:val="18"/>
                <w:szCs w:val="18"/>
              </w:rPr>
            </w:pPr>
          </w:p>
        </w:tc>
      </w:tr>
      <w:tr w:rsidR="00B824AE" w:rsidRPr="00D95A9D" w14:paraId="078E243A"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25E790D3" w14:textId="77777777" w:rsidR="00B824AE" w:rsidRPr="00D95A9D" w:rsidRDefault="4B1F096C" w:rsidP="4B1F096C">
            <w:pPr>
              <w:rPr>
                <w:sz w:val="18"/>
                <w:szCs w:val="18"/>
              </w:rPr>
            </w:pPr>
            <w:r w:rsidRPr="00D95A9D">
              <w:rPr>
                <w:sz w:val="18"/>
                <w:szCs w:val="18"/>
              </w:rPr>
              <w:t>OID</w:t>
            </w:r>
          </w:p>
          <w:p w14:paraId="3FABC2B9" w14:textId="77777777" w:rsidR="00B824AE" w:rsidRPr="00D95A9D" w:rsidRDefault="4B1F096C" w:rsidP="4B1F096C">
            <w:pPr>
              <w:rPr>
                <w:sz w:val="18"/>
                <w:szCs w:val="18"/>
              </w:rPr>
            </w:pPr>
            <w:r w:rsidRPr="00D95A9D">
              <w:rPr>
                <w:sz w:val="18"/>
                <w:szCs w:val="18"/>
              </w:rPr>
              <w:t>(KS.5.2)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3B5A0567" w14:textId="77777777" w:rsidR="00B824AE" w:rsidRPr="00D95A9D" w:rsidRDefault="4B1F096C" w:rsidP="4B1F096C">
            <w:pPr>
              <w:rPr>
                <w:sz w:val="18"/>
                <w:szCs w:val="18"/>
              </w:rPr>
            </w:pPr>
            <w:r w:rsidRPr="00D95A9D">
              <w:rPr>
                <w:sz w:val="18"/>
                <w:szCs w:val="18"/>
              </w:rPr>
              <w:t>Obsahuje informáciu o type záznamu (archetypu), ktorý je v rámci záznamu používaný OID: 1.3.158.00165387.100.50.40.30</w:t>
            </w:r>
          </w:p>
        </w:tc>
      </w:tr>
    </w:tbl>
    <w:p w14:paraId="73107672" w14:textId="77777777" w:rsidR="00DC094D" w:rsidRPr="0050720E" w:rsidRDefault="34661EDB" w:rsidP="00ED73E9">
      <w:pPr>
        <w:pStyle w:val="Nadpis4"/>
        <w:rPr>
          <w:lang w:val="sk-SK"/>
        </w:rPr>
      </w:pPr>
      <w:bookmarkStart w:id="217" w:name="_Vitálne_a_antropometrické"/>
      <w:bookmarkStart w:id="218" w:name="_Toc2079659"/>
      <w:bookmarkEnd w:id="217"/>
      <w:r w:rsidRPr="0050720E">
        <w:rPr>
          <w:lang w:val="sk-SK"/>
        </w:rPr>
        <w:t>Vitálne a antropometrické hodnoty</w:t>
      </w:r>
      <w:bookmarkEnd w:id="218"/>
    </w:p>
    <w:p w14:paraId="599CE827" w14:textId="77777777" w:rsidR="00B824AE" w:rsidRPr="005A0155" w:rsidRDefault="4B1F096C" w:rsidP="005A0155">
      <w:pPr>
        <w:rPr>
          <w:b/>
        </w:rPr>
      </w:pPr>
      <w:r w:rsidRPr="005A0155">
        <w:rPr>
          <w:b/>
        </w:rPr>
        <w:t>CEN-EN13606-ENTRY.Vitalne_a_antropometricke_hodnoty.v2</w:t>
      </w:r>
    </w:p>
    <w:tbl>
      <w:tblPr>
        <w:tblW w:w="5261" w:type="pct"/>
        <w:tblLook w:val="04A0" w:firstRow="1" w:lastRow="0" w:firstColumn="1" w:lastColumn="0" w:noHBand="0" w:noVBand="1"/>
      </w:tblPr>
      <w:tblGrid>
        <w:gridCol w:w="2243"/>
        <w:gridCol w:w="7254"/>
      </w:tblGrid>
      <w:tr w:rsidR="00B824AE" w:rsidRPr="00D95A9D" w14:paraId="4BBC5298" w14:textId="77777777" w:rsidTr="00DB77B9">
        <w:trPr>
          <w:cantSplit/>
          <w:tblHeader/>
        </w:trPr>
        <w:tc>
          <w:tcPr>
            <w:tcW w:w="1181" w:type="pct"/>
            <w:tcBorders>
              <w:bottom w:val="single" w:sz="4" w:space="0" w:color="auto"/>
            </w:tcBorders>
            <w:shd w:val="clear" w:color="auto" w:fill="002060"/>
            <w:vAlign w:val="center"/>
          </w:tcPr>
          <w:p w14:paraId="7382FA01" w14:textId="77777777" w:rsidR="00B824AE" w:rsidRPr="00D95A9D" w:rsidRDefault="34661EDB" w:rsidP="00FD2B7D">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02BDF067" w14:textId="77777777" w:rsidR="00B824AE" w:rsidRPr="00D95A9D" w:rsidRDefault="6DE4F7B8" w:rsidP="00FD2B7D">
            <w:pPr>
              <w:pStyle w:val="ESONormal"/>
              <w:jc w:val="left"/>
            </w:pPr>
            <w:r w:rsidRPr="00D95A9D">
              <w:rPr>
                <w:color w:val="FFFFFF" w:themeColor="background2"/>
                <w:sz w:val="18"/>
                <w:szCs w:val="18"/>
              </w:rPr>
              <w:t>Popis:</w:t>
            </w:r>
          </w:p>
        </w:tc>
      </w:tr>
      <w:tr w:rsidR="00B824AE" w:rsidRPr="00D95A9D" w14:paraId="257BBDB0"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2B96D63" w14:textId="77777777" w:rsidR="00B824AE" w:rsidRPr="00D95A9D" w:rsidRDefault="4B1F096C" w:rsidP="4B1F096C">
            <w:pPr>
              <w:rPr>
                <w:sz w:val="18"/>
                <w:szCs w:val="18"/>
              </w:rPr>
            </w:pPr>
            <w:r w:rsidRPr="00D95A9D">
              <w:rPr>
                <w:sz w:val="18"/>
                <w:szCs w:val="18"/>
              </w:rPr>
              <w:t>Dátum merania</w:t>
            </w:r>
          </w:p>
          <w:p w14:paraId="6EA6231D" w14:textId="77777777" w:rsidR="00B824AE" w:rsidRPr="00D95A9D" w:rsidRDefault="4B1F096C" w:rsidP="4B1F096C">
            <w:pPr>
              <w:rPr>
                <w:sz w:val="18"/>
                <w:szCs w:val="18"/>
              </w:rPr>
            </w:pPr>
            <w:r w:rsidRPr="00D95A9D">
              <w:rPr>
                <w:sz w:val="18"/>
                <w:szCs w:val="18"/>
              </w:rPr>
              <w:t>(VAH.1)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69DF98E" w14:textId="77777777" w:rsidR="00B824AE" w:rsidRPr="00D95A9D" w:rsidRDefault="00761A7B" w:rsidP="4B1F096C">
            <w:pPr>
              <w:pStyle w:val="ESONormal"/>
              <w:jc w:val="left"/>
              <w:rPr>
                <w:sz w:val="18"/>
                <w:szCs w:val="18"/>
              </w:rPr>
            </w:pPr>
            <w:r w:rsidRPr="00D95A9D">
              <w:rPr>
                <w:sz w:val="18"/>
                <w:szCs w:val="18"/>
              </w:rPr>
              <w:t>Dátum fyziologického merania.</w:t>
            </w:r>
          </w:p>
        </w:tc>
      </w:tr>
      <w:tr w:rsidR="00B824AE" w:rsidRPr="00D95A9D" w14:paraId="44651E3E"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728E195" w14:textId="77777777" w:rsidR="00B824AE" w:rsidRPr="00D95A9D" w:rsidRDefault="4B1F096C" w:rsidP="4B1F096C">
            <w:pPr>
              <w:rPr>
                <w:sz w:val="18"/>
                <w:szCs w:val="18"/>
              </w:rPr>
            </w:pPr>
            <w:r w:rsidRPr="00D95A9D">
              <w:rPr>
                <w:sz w:val="18"/>
                <w:szCs w:val="18"/>
              </w:rPr>
              <w:t>Poznámka</w:t>
            </w:r>
          </w:p>
          <w:p w14:paraId="1662C009" w14:textId="77777777" w:rsidR="00B824AE" w:rsidRPr="00D95A9D" w:rsidRDefault="4B1F096C" w:rsidP="4B1F096C">
            <w:pPr>
              <w:rPr>
                <w:sz w:val="18"/>
                <w:szCs w:val="18"/>
              </w:rPr>
            </w:pPr>
            <w:r w:rsidRPr="00D95A9D">
              <w:rPr>
                <w:sz w:val="18"/>
                <w:szCs w:val="18"/>
              </w:rPr>
              <w:t>(VAH.2)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56DE7DE" w14:textId="77777777" w:rsidR="00B824AE" w:rsidRPr="00D95A9D" w:rsidRDefault="00761A7B" w:rsidP="4B1F096C">
            <w:pPr>
              <w:rPr>
                <w:sz w:val="18"/>
                <w:szCs w:val="18"/>
              </w:rPr>
            </w:pPr>
            <w:r w:rsidRPr="00D95A9D">
              <w:rPr>
                <w:sz w:val="18"/>
                <w:szCs w:val="18"/>
              </w:rPr>
              <w:t>Poznámka lekára k fyziologickému meraniu.</w:t>
            </w:r>
          </w:p>
        </w:tc>
      </w:tr>
      <w:tr w:rsidR="00B824AE" w:rsidRPr="00D95A9D" w14:paraId="6FD121C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6460E41" w14:textId="77777777" w:rsidR="00B824AE" w:rsidRPr="00D95A9D" w:rsidRDefault="4B1F096C" w:rsidP="4B1F096C">
            <w:pPr>
              <w:rPr>
                <w:sz w:val="18"/>
                <w:szCs w:val="18"/>
              </w:rPr>
            </w:pPr>
            <w:r w:rsidRPr="00D95A9D">
              <w:rPr>
                <w:sz w:val="18"/>
                <w:szCs w:val="18"/>
              </w:rPr>
              <w:t>Hmotnosť</w:t>
            </w:r>
          </w:p>
          <w:p w14:paraId="789DDCBB" w14:textId="77777777" w:rsidR="00B824AE" w:rsidRPr="00D95A9D" w:rsidRDefault="4B1F096C" w:rsidP="4B1F096C">
            <w:pPr>
              <w:rPr>
                <w:sz w:val="18"/>
                <w:szCs w:val="18"/>
              </w:rPr>
            </w:pPr>
            <w:r w:rsidRPr="00D95A9D">
              <w:rPr>
                <w:sz w:val="18"/>
                <w:szCs w:val="18"/>
              </w:rPr>
              <w:t>(VAH.3)</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5B29DB5B" w14:textId="77777777" w:rsidR="00B824AE" w:rsidRPr="00D95A9D" w:rsidRDefault="00761A7B" w:rsidP="4B1F096C">
            <w:pPr>
              <w:rPr>
                <w:sz w:val="18"/>
                <w:szCs w:val="18"/>
              </w:rPr>
            </w:pPr>
            <w:r w:rsidRPr="00D95A9D">
              <w:rPr>
                <w:sz w:val="18"/>
                <w:szCs w:val="18"/>
              </w:rPr>
              <w:t>Zistená hmotnosť pacienta. Obsahuje dve polia - hodnotu a mernú jednotku- odkaz na Číselník jednotiek</w:t>
            </w:r>
          </w:p>
        </w:tc>
      </w:tr>
      <w:tr w:rsidR="00AB4188" w:rsidRPr="00D95A9D" w14:paraId="718B0AFF"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509A277" w14:textId="77777777" w:rsidR="00AB4188" w:rsidRPr="00D95A9D" w:rsidRDefault="4B1F096C" w:rsidP="4B1F096C">
            <w:pPr>
              <w:rPr>
                <w:sz w:val="18"/>
                <w:szCs w:val="18"/>
              </w:rPr>
            </w:pPr>
            <w:r w:rsidRPr="00D95A9D">
              <w:rPr>
                <w:sz w:val="18"/>
                <w:szCs w:val="18"/>
              </w:rPr>
              <w:t>Výška</w:t>
            </w:r>
          </w:p>
          <w:p w14:paraId="1DAA7AB0" w14:textId="77777777" w:rsidR="00AB4188" w:rsidRPr="00D95A9D" w:rsidRDefault="4B1F096C" w:rsidP="4B1F096C">
            <w:pPr>
              <w:rPr>
                <w:sz w:val="18"/>
                <w:szCs w:val="18"/>
              </w:rPr>
            </w:pPr>
            <w:r w:rsidRPr="00D95A9D">
              <w:rPr>
                <w:sz w:val="18"/>
                <w:szCs w:val="18"/>
              </w:rPr>
              <w:t>(VAH.4)</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3031620B" w14:textId="77777777" w:rsidR="00AB4188" w:rsidRPr="00D95A9D" w:rsidRDefault="00810D56" w:rsidP="4B1F096C">
            <w:pPr>
              <w:rPr>
                <w:sz w:val="18"/>
                <w:szCs w:val="18"/>
              </w:rPr>
            </w:pPr>
            <w:r w:rsidRPr="00D95A9D">
              <w:rPr>
                <w:sz w:val="18"/>
                <w:szCs w:val="18"/>
              </w:rPr>
              <w:t>Zistená výška pacienta. Obsahuje dve polia - hodnotu a mernú jednotku- odkaz na Číselník jednotiek</w:t>
            </w:r>
          </w:p>
        </w:tc>
      </w:tr>
      <w:tr w:rsidR="00B824AE" w:rsidRPr="00D95A9D" w14:paraId="0CD42B3B"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E31D204" w14:textId="77777777" w:rsidR="00B824AE" w:rsidRPr="00D95A9D" w:rsidRDefault="4B1F096C" w:rsidP="4B1F096C">
            <w:pPr>
              <w:rPr>
                <w:sz w:val="18"/>
                <w:szCs w:val="18"/>
              </w:rPr>
            </w:pPr>
            <w:r w:rsidRPr="00D95A9D">
              <w:rPr>
                <w:sz w:val="18"/>
                <w:szCs w:val="18"/>
              </w:rPr>
              <w:t>Zmena stavu záznamu</w:t>
            </w:r>
          </w:p>
          <w:p w14:paraId="5852ED8B" w14:textId="77777777" w:rsidR="00B824AE" w:rsidRPr="00D95A9D" w:rsidRDefault="4B1F096C" w:rsidP="4B1F096C">
            <w:pPr>
              <w:rPr>
                <w:sz w:val="18"/>
                <w:szCs w:val="18"/>
              </w:rPr>
            </w:pPr>
            <w:r w:rsidRPr="00D95A9D">
              <w:rPr>
                <w:sz w:val="18"/>
                <w:szCs w:val="18"/>
              </w:rPr>
              <w:t>(VAH.5)</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006FE4B6" w14:textId="77777777" w:rsidR="00B824AE" w:rsidRPr="00D95A9D" w:rsidRDefault="00810D56" w:rsidP="4B1F096C">
            <w:pPr>
              <w:rPr>
                <w:sz w:val="18"/>
                <w:szCs w:val="18"/>
              </w:rPr>
            </w:pPr>
            <w:r w:rsidRPr="00D95A9D">
              <w:rPr>
                <w:sz w:val="18"/>
                <w:szCs w:val="18"/>
              </w:rPr>
              <w:t>Cluster definuje štruktúru auditných informácií o zmene stavu záznamu. Slúži len pre čítacie služby v prípade, že daný záznam bol editovaný lekárom (vykonal storno záznamu)</w:t>
            </w:r>
          </w:p>
          <w:p w14:paraId="5FA5CD37" w14:textId="77777777" w:rsidR="00B824AE" w:rsidRPr="00D95A9D" w:rsidRDefault="4B1F096C" w:rsidP="4B1F096C">
            <w:pPr>
              <w:rPr>
                <w:sz w:val="18"/>
                <w:szCs w:val="18"/>
              </w:rPr>
            </w:pPr>
            <w:r w:rsidRPr="00D95A9D">
              <w:rPr>
                <w:sz w:val="18"/>
                <w:szCs w:val="18"/>
              </w:rPr>
              <w:t xml:space="preserve">Zložený atribút: </w:t>
            </w:r>
          </w:p>
          <w:p w14:paraId="76BEB289" w14:textId="77777777" w:rsidR="00B824AE"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B824AE" w:rsidRPr="00D95A9D" w14:paraId="7F09F51A"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28B3AD8" w14:textId="77777777" w:rsidR="00B824AE" w:rsidRPr="00D95A9D" w:rsidRDefault="4B1F096C" w:rsidP="4B1F096C">
            <w:pPr>
              <w:rPr>
                <w:sz w:val="18"/>
                <w:szCs w:val="18"/>
              </w:rPr>
            </w:pPr>
            <w:r w:rsidRPr="00D95A9D">
              <w:rPr>
                <w:sz w:val="18"/>
                <w:szCs w:val="18"/>
              </w:rPr>
              <w:t>RC_ID</w:t>
            </w:r>
            <w:r w:rsidR="03ECAE38" w:rsidRPr="00D95A9D">
              <w:br/>
            </w:r>
            <w:r w:rsidRPr="00D95A9D">
              <w:rPr>
                <w:sz w:val="18"/>
                <w:szCs w:val="18"/>
              </w:rPr>
              <w:t>(VAH.6)</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725D4416" w14:textId="77777777" w:rsidR="00B824AE" w:rsidRPr="00D95A9D" w:rsidRDefault="4B1F096C" w:rsidP="4B1F096C">
            <w:pPr>
              <w:rPr>
                <w:sz w:val="18"/>
                <w:szCs w:val="18"/>
              </w:rPr>
            </w:pPr>
            <w:r w:rsidRPr="00D95A9D">
              <w:rPr>
                <w:sz w:val="18"/>
                <w:szCs w:val="18"/>
              </w:rPr>
              <w:t>Obsahuje informácie o identifikátore záznamu, ktorý je vytvorený</w:t>
            </w:r>
          </w:p>
        </w:tc>
      </w:tr>
      <w:tr w:rsidR="00B824AE" w:rsidRPr="00D95A9D" w14:paraId="548D54B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C0CE30D" w14:textId="77777777" w:rsidR="00B824AE" w:rsidRPr="00D95A9D" w:rsidRDefault="4B1F096C" w:rsidP="4B1F096C">
            <w:pPr>
              <w:rPr>
                <w:sz w:val="18"/>
                <w:szCs w:val="18"/>
              </w:rPr>
            </w:pPr>
            <w:r w:rsidRPr="00D95A9D">
              <w:rPr>
                <w:sz w:val="18"/>
                <w:szCs w:val="18"/>
              </w:rPr>
              <w:t>II</w:t>
            </w:r>
          </w:p>
          <w:p w14:paraId="556F4642" w14:textId="77777777" w:rsidR="00B824AE" w:rsidRPr="00D95A9D" w:rsidRDefault="4B1F096C" w:rsidP="4B1F096C">
            <w:pPr>
              <w:rPr>
                <w:sz w:val="18"/>
                <w:szCs w:val="18"/>
              </w:rPr>
            </w:pPr>
            <w:r w:rsidRPr="00D95A9D">
              <w:rPr>
                <w:sz w:val="18"/>
                <w:szCs w:val="18"/>
              </w:rPr>
              <w:t>(VAH.6.1)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8E73855" w14:textId="77777777" w:rsidR="00B824AE" w:rsidRPr="00D95A9D" w:rsidRDefault="4B1F096C" w:rsidP="4B1F096C">
            <w:pPr>
              <w:rPr>
                <w:sz w:val="18"/>
                <w:szCs w:val="18"/>
              </w:rPr>
            </w:pPr>
            <w:r w:rsidRPr="00D95A9D">
              <w:rPr>
                <w:sz w:val="18"/>
                <w:szCs w:val="18"/>
              </w:rPr>
              <w:t xml:space="preserve">Identifikátor záznamu je generovaný podľa popisu v X070 a generuje ho ISPZS </w:t>
            </w:r>
          </w:p>
          <w:p w14:paraId="4968CD00" w14:textId="77777777" w:rsidR="00B824AE" w:rsidRPr="00D95A9D" w:rsidRDefault="00B824AE" w:rsidP="00B824AE">
            <w:pPr>
              <w:rPr>
                <w:sz w:val="18"/>
                <w:szCs w:val="18"/>
              </w:rPr>
            </w:pPr>
          </w:p>
        </w:tc>
      </w:tr>
      <w:tr w:rsidR="00B824AE" w:rsidRPr="00D95A9D" w14:paraId="181E7974"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CF7B08B" w14:textId="77777777" w:rsidR="00B824AE" w:rsidRPr="00D95A9D" w:rsidRDefault="4B1F096C" w:rsidP="4B1F096C">
            <w:pPr>
              <w:rPr>
                <w:sz w:val="18"/>
                <w:szCs w:val="18"/>
              </w:rPr>
            </w:pPr>
            <w:r w:rsidRPr="00D95A9D">
              <w:rPr>
                <w:sz w:val="18"/>
                <w:szCs w:val="18"/>
              </w:rPr>
              <w:t>OID</w:t>
            </w:r>
          </w:p>
          <w:p w14:paraId="553CA9F3" w14:textId="77777777" w:rsidR="00B824AE" w:rsidRPr="00D95A9D" w:rsidRDefault="4B1F096C" w:rsidP="4B1F096C">
            <w:pPr>
              <w:rPr>
                <w:sz w:val="18"/>
                <w:szCs w:val="18"/>
              </w:rPr>
            </w:pPr>
            <w:r w:rsidRPr="00D95A9D">
              <w:rPr>
                <w:sz w:val="18"/>
                <w:szCs w:val="18"/>
              </w:rPr>
              <w:t>(VAH.6.2)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1350A6DF" w14:textId="77777777" w:rsidR="00B824AE" w:rsidRPr="00D95A9D" w:rsidRDefault="4B1F096C" w:rsidP="4B1F096C">
            <w:pPr>
              <w:rPr>
                <w:sz w:val="18"/>
                <w:szCs w:val="18"/>
              </w:rPr>
            </w:pPr>
            <w:r w:rsidRPr="00D95A9D">
              <w:rPr>
                <w:sz w:val="18"/>
                <w:szCs w:val="18"/>
              </w:rPr>
              <w:t>Obsahuje informáciu o type záznamu (archetypu), ktorý je v rámci záznamu používaný OID: 1.3.158.00165387.100.50.40.90</w:t>
            </w:r>
          </w:p>
        </w:tc>
      </w:tr>
    </w:tbl>
    <w:p w14:paraId="642612B5" w14:textId="77777777" w:rsidR="00B50776" w:rsidRPr="0050720E" w:rsidRDefault="34661EDB" w:rsidP="00ED73E9">
      <w:pPr>
        <w:pStyle w:val="Nadpis2"/>
        <w:rPr>
          <w:lang w:val="sk-SK"/>
        </w:rPr>
      </w:pPr>
      <w:bookmarkStart w:id="219" w:name="_Sociálna_anamnéza"/>
      <w:bookmarkStart w:id="220" w:name="_Toc2079660"/>
      <w:bookmarkEnd w:id="219"/>
      <w:r w:rsidRPr="0050720E">
        <w:rPr>
          <w:lang w:val="sk-SK"/>
        </w:rPr>
        <w:t>Sociálna anamnéza</w:t>
      </w:r>
      <w:bookmarkEnd w:id="220"/>
    </w:p>
    <w:p w14:paraId="23A8931B" w14:textId="77777777" w:rsidR="00A54C37" w:rsidRPr="005A0155" w:rsidRDefault="4B1F096C" w:rsidP="005A0155">
      <w:pPr>
        <w:rPr>
          <w:b/>
        </w:rPr>
      </w:pPr>
      <w:r w:rsidRPr="005A0155">
        <w:rPr>
          <w:b/>
        </w:rPr>
        <w:t>EN-EN13606-COMPOSITION.Socialna_anamneza_abuzy.v2- &gt; CEN-EN13606-ENTRY.Abuzy_zivotospravy.v2</w:t>
      </w:r>
    </w:p>
    <w:p w14:paraId="15203520" w14:textId="77777777" w:rsidR="00A54C37" w:rsidRPr="00D95A9D" w:rsidRDefault="00A54C37" w:rsidP="00A54C37"/>
    <w:tbl>
      <w:tblPr>
        <w:tblW w:w="5261" w:type="pct"/>
        <w:tblLook w:val="04A0" w:firstRow="1" w:lastRow="0" w:firstColumn="1" w:lastColumn="0" w:noHBand="0" w:noVBand="1"/>
      </w:tblPr>
      <w:tblGrid>
        <w:gridCol w:w="2243"/>
        <w:gridCol w:w="7254"/>
      </w:tblGrid>
      <w:tr w:rsidR="00DC094D" w:rsidRPr="00D95A9D" w14:paraId="64E80B2C" w14:textId="77777777" w:rsidTr="00DB77B9">
        <w:trPr>
          <w:cantSplit/>
          <w:tblHeader/>
        </w:trPr>
        <w:tc>
          <w:tcPr>
            <w:tcW w:w="1181" w:type="pct"/>
            <w:tcBorders>
              <w:bottom w:val="single" w:sz="4" w:space="0" w:color="auto"/>
            </w:tcBorders>
            <w:shd w:val="clear" w:color="auto" w:fill="002060"/>
            <w:vAlign w:val="center"/>
          </w:tcPr>
          <w:p w14:paraId="0FA2B697" w14:textId="77777777" w:rsidR="00DC094D" w:rsidRPr="00D95A9D" w:rsidRDefault="34661EDB" w:rsidP="00FD2B7D">
            <w:pPr>
              <w:pStyle w:val="ESONormal"/>
              <w:jc w:val="left"/>
            </w:pPr>
            <w:r w:rsidRPr="00D95A9D">
              <w:rPr>
                <w:sz w:val="18"/>
                <w:szCs w:val="18"/>
              </w:rPr>
              <w:lastRenderedPageBreak/>
              <w:t>ADL Element/Ontology/text:</w:t>
            </w:r>
          </w:p>
        </w:tc>
        <w:tc>
          <w:tcPr>
            <w:tcW w:w="3819" w:type="pct"/>
            <w:tcBorders>
              <w:bottom w:val="single" w:sz="4" w:space="0" w:color="auto"/>
            </w:tcBorders>
            <w:shd w:val="clear" w:color="auto" w:fill="002060"/>
            <w:vAlign w:val="center"/>
          </w:tcPr>
          <w:p w14:paraId="7043678A" w14:textId="77777777" w:rsidR="00DC094D" w:rsidRPr="00D95A9D" w:rsidRDefault="6DE4F7B8" w:rsidP="00FD2B7D">
            <w:pPr>
              <w:pStyle w:val="ESONormal"/>
              <w:jc w:val="left"/>
            </w:pPr>
            <w:r w:rsidRPr="00D95A9D">
              <w:rPr>
                <w:color w:val="FFFFFF" w:themeColor="background2"/>
                <w:sz w:val="18"/>
                <w:szCs w:val="18"/>
              </w:rPr>
              <w:t>Popis:</w:t>
            </w:r>
          </w:p>
        </w:tc>
      </w:tr>
      <w:tr w:rsidR="009527A0" w:rsidRPr="00D95A9D" w14:paraId="6B9C3792"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5018282" w14:textId="77777777" w:rsidR="009527A0" w:rsidRPr="00D95A9D" w:rsidRDefault="4B1F096C" w:rsidP="4B1F096C">
            <w:pPr>
              <w:rPr>
                <w:sz w:val="18"/>
                <w:szCs w:val="18"/>
              </w:rPr>
            </w:pPr>
            <w:r w:rsidRPr="00D95A9D">
              <w:rPr>
                <w:sz w:val="18"/>
                <w:szCs w:val="18"/>
              </w:rPr>
              <w:t>Typ abúz</w:t>
            </w:r>
          </w:p>
          <w:p w14:paraId="15F881CE" w14:textId="77777777" w:rsidR="00DC094D" w:rsidRPr="00D95A9D" w:rsidRDefault="4B1F096C" w:rsidP="4B1F096C">
            <w:pPr>
              <w:rPr>
                <w:sz w:val="18"/>
                <w:szCs w:val="18"/>
              </w:rPr>
            </w:pPr>
            <w:r w:rsidRPr="00D95A9D">
              <w:rPr>
                <w:sz w:val="18"/>
                <w:szCs w:val="18"/>
              </w:rPr>
              <w:t>(SA.1)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99887BC" w14:textId="77777777" w:rsidR="00DC094D" w:rsidRPr="00D95A9D" w:rsidRDefault="00810D56" w:rsidP="4B1F096C">
            <w:pPr>
              <w:pStyle w:val="ESONormal"/>
              <w:jc w:val="left"/>
              <w:rPr>
                <w:sz w:val="18"/>
                <w:szCs w:val="18"/>
              </w:rPr>
            </w:pPr>
            <w:r w:rsidRPr="00D95A9D">
              <w:rPr>
                <w:sz w:val="18"/>
                <w:szCs w:val="18"/>
              </w:rPr>
              <w:t>Typ zlozvyku/životosprávy pacienta. Výber povolených hodnôt je z číselníka typov abuzus a životosprávy 1.3.158.00165387.100.10.157</w:t>
            </w:r>
          </w:p>
        </w:tc>
      </w:tr>
      <w:tr w:rsidR="009527A0" w:rsidRPr="00D95A9D" w14:paraId="7A195F9B"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30CDB0A" w14:textId="77777777" w:rsidR="009527A0" w:rsidRPr="00D95A9D" w:rsidRDefault="4B1F096C" w:rsidP="4B1F096C">
            <w:pPr>
              <w:rPr>
                <w:sz w:val="18"/>
                <w:szCs w:val="18"/>
              </w:rPr>
            </w:pPr>
            <w:r w:rsidRPr="00D95A9D">
              <w:rPr>
                <w:sz w:val="18"/>
                <w:szCs w:val="18"/>
              </w:rPr>
              <w:t>Poznámka</w:t>
            </w:r>
          </w:p>
          <w:p w14:paraId="7F3C0A56" w14:textId="77777777" w:rsidR="00DC094D" w:rsidRPr="00D95A9D" w:rsidRDefault="4B1F096C" w:rsidP="4B1F096C">
            <w:pPr>
              <w:rPr>
                <w:sz w:val="18"/>
                <w:szCs w:val="18"/>
              </w:rPr>
            </w:pPr>
            <w:r w:rsidRPr="00D95A9D">
              <w:rPr>
                <w:sz w:val="18"/>
                <w:szCs w:val="18"/>
              </w:rPr>
              <w:t>(SA.2)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D65812D" w14:textId="77777777" w:rsidR="009527A0" w:rsidRPr="00D95A9D" w:rsidRDefault="00810D56" w:rsidP="4B1F096C">
            <w:pPr>
              <w:rPr>
                <w:sz w:val="18"/>
                <w:szCs w:val="18"/>
              </w:rPr>
            </w:pPr>
            <w:r w:rsidRPr="00D95A9D">
              <w:rPr>
                <w:sz w:val="18"/>
                <w:szCs w:val="18"/>
              </w:rPr>
              <w:t xml:space="preserve">Poznámka lekára k zlozvykom  a životospráve pacienta. </w:t>
            </w:r>
            <w:r w:rsidR="00D95A9D" w:rsidRPr="00D95A9D">
              <w:rPr>
                <w:sz w:val="18"/>
                <w:szCs w:val="18"/>
              </w:rPr>
              <w:t>Používa</w:t>
            </w:r>
            <w:r w:rsidRPr="00D95A9D">
              <w:rPr>
                <w:sz w:val="18"/>
                <w:szCs w:val="18"/>
              </w:rPr>
              <w:t xml:space="preserve"> sa pre doplnenie voľným textom k hodnote vybranej prostredníctvom číselníkovej hodnoty</w:t>
            </w:r>
          </w:p>
        </w:tc>
      </w:tr>
      <w:tr w:rsidR="00DC094D" w:rsidRPr="00D95A9D" w14:paraId="32DDD46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A75A95B" w14:textId="77777777" w:rsidR="00DC094D" w:rsidRPr="00D95A9D" w:rsidRDefault="4B1F096C" w:rsidP="4B1F096C">
            <w:pPr>
              <w:rPr>
                <w:sz w:val="18"/>
                <w:szCs w:val="18"/>
              </w:rPr>
            </w:pPr>
            <w:r w:rsidRPr="00D95A9D">
              <w:rPr>
                <w:sz w:val="18"/>
                <w:szCs w:val="18"/>
              </w:rPr>
              <w:t xml:space="preserve">Počet </w:t>
            </w:r>
          </w:p>
          <w:p w14:paraId="4EEEDF33" w14:textId="77777777" w:rsidR="00DC094D" w:rsidRPr="00D95A9D" w:rsidRDefault="4B1F096C" w:rsidP="4B1F096C">
            <w:pPr>
              <w:rPr>
                <w:sz w:val="18"/>
                <w:szCs w:val="18"/>
              </w:rPr>
            </w:pPr>
            <w:r w:rsidRPr="00D95A9D">
              <w:rPr>
                <w:sz w:val="18"/>
                <w:szCs w:val="18"/>
              </w:rPr>
              <w:t>(SA.3)</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CF58AE2" w14:textId="77777777" w:rsidR="00DC094D" w:rsidRPr="00D95A9D" w:rsidRDefault="00810D56" w:rsidP="4B1F096C">
            <w:pPr>
              <w:rPr>
                <w:sz w:val="18"/>
                <w:szCs w:val="18"/>
              </w:rPr>
            </w:pPr>
            <w:r w:rsidRPr="00D95A9D">
              <w:rPr>
                <w:sz w:val="18"/>
                <w:szCs w:val="18"/>
              </w:rPr>
              <w:t>Počet užívaných jednotiek za jednotku času. Obsahuje dve polia. Hodnotu a Mernú jednotku za čas - odkaz na Číselník jednotiek</w:t>
            </w:r>
          </w:p>
        </w:tc>
      </w:tr>
      <w:tr w:rsidR="009527A0" w:rsidRPr="00D95A9D" w14:paraId="4E450939"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32A0DCC" w14:textId="77777777" w:rsidR="009527A0" w:rsidRPr="00D95A9D" w:rsidRDefault="4B1F096C" w:rsidP="4B1F096C">
            <w:pPr>
              <w:rPr>
                <w:sz w:val="18"/>
                <w:szCs w:val="18"/>
              </w:rPr>
            </w:pPr>
            <w:r w:rsidRPr="00D95A9D">
              <w:rPr>
                <w:sz w:val="18"/>
                <w:szCs w:val="18"/>
              </w:rPr>
              <w:t>Dátum OD</w:t>
            </w:r>
          </w:p>
          <w:p w14:paraId="7F5FFC2F" w14:textId="77777777" w:rsidR="00DC094D" w:rsidRPr="00D95A9D" w:rsidRDefault="4B1F096C" w:rsidP="4B1F096C">
            <w:pPr>
              <w:rPr>
                <w:sz w:val="18"/>
                <w:szCs w:val="18"/>
              </w:rPr>
            </w:pPr>
            <w:r w:rsidRPr="00D95A9D">
              <w:rPr>
                <w:sz w:val="18"/>
                <w:szCs w:val="18"/>
              </w:rPr>
              <w:t>(SA.4)</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05A964F" w14:textId="77777777" w:rsidR="009527A0" w:rsidRPr="00D95A9D" w:rsidRDefault="00810D56" w:rsidP="4B1F096C">
            <w:pPr>
              <w:rPr>
                <w:sz w:val="18"/>
                <w:szCs w:val="18"/>
              </w:rPr>
            </w:pPr>
            <w:r w:rsidRPr="00D95A9D">
              <w:rPr>
                <w:sz w:val="18"/>
                <w:szCs w:val="18"/>
              </w:rPr>
              <w:t>Začiatok obdobia príslušného zlozvyku resp. životosprávy.</w:t>
            </w:r>
          </w:p>
        </w:tc>
      </w:tr>
      <w:tr w:rsidR="00DC094D" w:rsidRPr="00D95A9D" w14:paraId="7DE5DD99"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97FB635" w14:textId="77777777" w:rsidR="00DC094D" w:rsidRPr="00D95A9D" w:rsidRDefault="4B1F096C" w:rsidP="4B1F096C">
            <w:pPr>
              <w:rPr>
                <w:sz w:val="18"/>
                <w:szCs w:val="18"/>
              </w:rPr>
            </w:pPr>
            <w:r w:rsidRPr="00D95A9D">
              <w:rPr>
                <w:sz w:val="18"/>
                <w:szCs w:val="18"/>
              </w:rPr>
              <w:t>Dátum DO</w:t>
            </w:r>
          </w:p>
          <w:p w14:paraId="437DFBAD" w14:textId="77777777" w:rsidR="00DC094D" w:rsidRPr="00D95A9D" w:rsidRDefault="4B1F096C" w:rsidP="4B1F096C">
            <w:pPr>
              <w:rPr>
                <w:sz w:val="18"/>
                <w:szCs w:val="18"/>
              </w:rPr>
            </w:pPr>
            <w:r w:rsidRPr="00D95A9D">
              <w:rPr>
                <w:sz w:val="18"/>
                <w:szCs w:val="18"/>
              </w:rPr>
              <w:t>(SA.5)</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32CEF51" w14:textId="77777777" w:rsidR="00DC094D" w:rsidRPr="00D95A9D" w:rsidRDefault="00810D56" w:rsidP="4B1F096C">
            <w:pPr>
              <w:rPr>
                <w:sz w:val="18"/>
                <w:szCs w:val="18"/>
              </w:rPr>
            </w:pPr>
            <w:r w:rsidRPr="00D95A9D">
              <w:rPr>
                <w:sz w:val="18"/>
                <w:szCs w:val="18"/>
              </w:rPr>
              <w:t>Koniec obdobia príslušného zlozvyku resp. životosprávy.</w:t>
            </w:r>
          </w:p>
        </w:tc>
      </w:tr>
      <w:tr w:rsidR="00DC094D" w:rsidRPr="00D95A9D" w14:paraId="2B8F4A53"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6733B5A" w14:textId="77777777" w:rsidR="00DC094D" w:rsidRPr="00D95A9D" w:rsidRDefault="4B1F096C" w:rsidP="4B1F096C">
            <w:pPr>
              <w:rPr>
                <w:sz w:val="18"/>
                <w:szCs w:val="18"/>
              </w:rPr>
            </w:pPr>
            <w:r w:rsidRPr="00D95A9D">
              <w:rPr>
                <w:sz w:val="18"/>
                <w:szCs w:val="18"/>
              </w:rPr>
              <w:t>Zmena stavu záznamu</w:t>
            </w:r>
          </w:p>
          <w:p w14:paraId="3DB8E6CE" w14:textId="77777777" w:rsidR="00DC094D" w:rsidRPr="00D95A9D" w:rsidRDefault="4B1F096C" w:rsidP="4B1F096C">
            <w:pPr>
              <w:rPr>
                <w:sz w:val="18"/>
                <w:szCs w:val="18"/>
              </w:rPr>
            </w:pPr>
            <w:r w:rsidRPr="00D95A9D">
              <w:rPr>
                <w:sz w:val="18"/>
                <w:szCs w:val="18"/>
              </w:rPr>
              <w:t>(SA.6)</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797B3118" w14:textId="77777777" w:rsidR="00DC094D" w:rsidRPr="00D95A9D" w:rsidRDefault="00810D56"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061751C5" w14:textId="77777777" w:rsidR="00DC094D" w:rsidRPr="00D95A9D" w:rsidRDefault="4B1F096C" w:rsidP="4B1F096C">
            <w:pPr>
              <w:rPr>
                <w:sz w:val="18"/>
                <w:szCs w:val="18"/>
              </w:rPr>
            </w:pPr>
            <w:r w:rsidRPr="00D95A9D">
              <w:rPr>
                <w:sz w:val="18"/>
                <w:szCs w:val="18"/>
              </w:rPr>
              <w:t>Zložený atribút:</w:t>
            </w:r>
          </w:p>
          <w:p w14:paraId="47A8A358" w14:textId="77777777" w:rsidR="00DC094D" w:rsidRPr="00D95A9D" w:rsidRDefault="00A10E40"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DC094D" w:rsidRPr="00D95A9D" w14:paraId="5C14016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3232673" w14:textId="77777777" w:rsidR="00DC094D" w:rsidRPr="00D95A9D" w:rsidRDefault="4B1F096C" w:rsidP="4B1F096C">
            <w:pPr>
              <w:rPr>
                <w:sz w:val="18"/>
                <w:szCs w:val="18"/>
              </w:rPr>
            </w:pPr>
            <w:r w:rsidRPr="00D95A9D">
              <w:rPr>
                <w:sz w:val="18"/>
                <w:szCs w:val="18"/>
              </w:rPr>
              <w:t>RC_ID</w:t>
            </w:r>
            <w:r w:rsidR="03ECAE38" w:rsidRPr="00D95A9D">
              <w:br/>
            </w:r>
            <w:r w:rsidRPr="00D95A9D">
              <w:rPr>
                <w:sz w:val="18"/>
                <w:szCs w:val="18"/>
              </w:rPr>
              <w:t>(SA.7)</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686CA83" w14:textId="77777777" w:rsidR="00DC094D" w:rsidRPr="00D95A9D" w:rsidRDefault="4B1F096C" w:rsidP="4B1F096C">
            <w:pPr>
              <w:rPr>
                <w:sz w:val="18"/>
                <w:szCs w:val="18"/>
              </w:rPr>
            </w:pPr>
            <w:r w:rsidRPr="00D95A9D">
              <w:rPr>
                <w:sz w:val="18"/>
                <w:szCs w:val="18"/>
              </w:rPr>
              <w:t>Obsahuje informácie o identifikátore záznamu, ktorý je vytvorený</w:t>
            </w:r>
          </w:p>
        </w:tc>
      </w:tr>
      <w:tr w:rsidR="00DC094D" w:rsidRPr="00D95A9D" w14:paraId="60DE2EEF"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686588F" w14:textId="77777777" w:rsidR="00DC094D" w:rsidRPr="00D95A9D" w:rsidRDefault="4B1F096C" w:rsidP="4B1F096C">
            <w:pPr>
              <w:rPr>
                <w:sz w:val="18"/>
                <w:szCs w:val="18"/>
              </w:rPr>
            </w:pPr>
            <w:r w:rsidRPr="00D95A9D">
              <w:rPr>
                <w:sz w:val="18"/>
                <w:szCs w:val="18"/>
              </w:rPr>
              <w:t>II</w:t>
            </w:r>
          </w:p>
          <w:p w14:paraId="6B0029C2" w14:textId="77777777" w:rsidR="00DC094D" w:rsidRPr="00D95A9D" w:rsidRDefault="4B1F096C" w:rsidP="4B1F096C">
            <w:pPr>
              <w:rPr>
                <w:sz w:val="18"/>
                <w:szCs w:val="18"/>
              </w:rPr>
            </w:pPr>
            <w:r w:rsidRPr="00D95A9D">
              <w:rPr>
                <w:sz w:val="18"/>
                <w:szCs w:val="18"/>
              </w:rPr>
              <w:t>(SA.7.1)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004EE015" w14:textId="77777777" w:rsidR="00DC094D" w:rsidRPr="00D95A9D" w:rsidRDefault="4B1F096C" w:rsidP="4B1F096C">
            <w:pPr>
              <w:rPr>
                <w:sz w:val="18"/>
                <w:szCs w:val="18"/>
              </w:rPr>
            </w:pPr>
            <w:r w:rsidRPr="00D95A9D">
              <w:rPr>
                <w:sz w:val="18"/>
                <w:szCs w:val="18"/>
              </w:rPr>
              <w:t xml:space="preserve">Identifikátor záznamu je generovaný podľa popisu v X070 a generuje ho ISPZS </w:t>
            </w:r>
          </w:p>
          <w:p w14:paraId="6CF7289E" w14:textId="77777777" w:rsidR="00DC094D" w:rsidRPr="00D95A9D" w:rsidRDefault="00DC094D" w:rsidP="00DC094D">
            <w:pPr>
              <w:rPr>
                <w:sz w:val="18"/>
                <w:szCs w:val="18"/>
              </w:rPr>
            </w:pPr>
          </w:p>
        </w:tc>
      </w:tr>
      <w:tr w:rsidR="00DC094D" w:rsidRPr="00D95A9D" w14:paraId="38E04E84"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6BB6083" w14:textId="77777777" w:rsidR="00DC094D" w:rsidRPr="00D95A9D" w:rsidRDefault="4B1F096C" w:rsidP="4B1F096C">
            <w:pPr>
              <w:rPr>
                <w:sz w:val="18"/>
                <w:szCs w:val="18"/>
              </w:rPr>
            </w:pPr>
            <w:r w:rsidRPr="00D95A9D">
              <w:rPr>
                <w:sz w:val="18"/>
                <w:szCs w:val="18"/>
              </w:rPr>
              <w:t>OID</w:t>
            </w:r>
          </w:p>
          <w:p w14:paraId="1D726BB1" w14:textId="77777777" w:rsidR="00DC094D" w:rsidRPr="00D95A9D" w:rsidRDefault="4B1F096C" w:rsidP="4B1F096C">
            <w:pPr>
              <w:rPr>
                <w:sz w:val="18"/>
                <w:szCs w:val="18"/>
              </w:rPr>
            </w:pPr>
            <w:r w:rsidRPr="00D95A9D">
              <w:rPr>
                <w:sz w:val="18"/>
                <w:szCs w:val="18"/>
              </w:rPr>
              <w:t>(SA.7.2)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499A2092" w14:textId="77777777" w:rsidR="00DC094D" w:rsidRPr="00D95A9D" w:rsidRDefault="4B1F096C" w:rsidP="4B1F096C">
            <w:pPr>
              <w:rPr>
                <w:sz w:val="18"/>
                <w:szCs w:val="18"/>
              </w:rPr>
            </w:pPr>
            <w:r w:rsidRPr="00D95A9D">
              <w:rPr>
                <w:sz w:val="18"/>
                <w:szCs w:val="18"/>
              </w:rPr>
              <w:t>Obsahuje informáciu o type záznamu (archetypu), ktorý je v rámci záznamu používaný OID: 1.3.158.00165387.100.50.40.10</w:t>
            </w:r>
          </w:p>
        </w:tc>
      </w:tr>
    </w:tbl>
    <w:p w14:paraId="1030F0C1" w14:textId="77777777" w:rsidR="00B50776" w:rsidRPr="0050720E" w:rsidRDefault="34661EDB" w:rsidP="00ED73E9">
      <w:pPr>
        <w:pStyle w:val="Nadpis2"/>
        <w:rPr>
          <w:lang w:val="sk-SK"/>
        </w:rPr>
      </w:pPr>
      <w:bookmarkStart w:id="221" w:name="_Toc2079661"/>
      <w:r w:rsidRPr="0050720E">
        <w:rPr>
          <w:lang w:val="sk-SK"/>
        </w:rPr>
        <w:t>Kontaktné údaje</w:t>
      </w:r>
      <w:bookmarkEnd w:id="221"/>
    </w:p>
    <w:p w14:paraId="4090C493" w14:textId="77777777" w:rsidR="34661EDB" w:rsidRPr="00D95A9D" w:rsidRDefault="6DE4F7B8" w:rsidP="34661EDB">
      <w:r w:rsidRPr="00D95A9D">
        <w:rPr>
          <w:rFonts w:eastAsia="Arial" w:cs="Arial"/>
        </w:rPr>
        <w:t>DajPacientskySumarKontaktneUdaje_v3_Data.xsd</w:t>
      </w:r>
    </w:p>
    <w:p w14:paraId="0CD2188B" w14:textId="77777777" w:rsidR="34661EDB" w:rsidRPr="00D95A9D" w:rsidRDefault="6DE4F7B8" w:rsidP="34661EDB">
      <w:pPr>
        <w:rPr>
          <w:rFonts w:eastAsia="Arial" w:cs="Arial"/>
        </w:rPr>
      </w:pPr>
      <w:r w:rsidRPr="00D95A9D">
        <w:rPr>
          <w:rFonts w:eastAsia="Arial" w:cs="Arial"/>
        </w:rPr>
        <w:t>ZapisPacientskehoSumaruKontaktneUdaje_v3_Data.xsd</w:t>
      </w:r>
    </w:p>
    <w:p w14:paraId="73043781" w14:textId="77777777" w:rsidR="00242AF7" w:rsidRPr="00D95A9D" w:rsidRDefault="00242AF7" w:rsidP="34661EDB">
      <w:pPr>
        <w:rPr>
          <w:rFonts w:eastAsia="Arial" w:cs="Arial"/>
        </w:rPr>
      </w:pPr>
    </w:p>
    <w:p w14:paraId="03D233BF" w14:textId="77777777" w:rsidR="004D39E3" w:rsidRPr="00D95A9D" w:rsidRDefault="004D39E3" w:rsidP="34661EDB">
      <w:pPr>
        <w:rPr>
          <w:rFonts w:eastAsia="Arial" w:cs="Arial"/>
        </w:rPr>
      </w:pPr>
      <w:r w:rsidRPr="00D95A9D">
        <w:rPr>
          <w:rFonts w:eastAsia="Arial" w:cs="Arial"/>
        </w:rPr>
        <w:t>Informácie o pacientovi sú v štruktúre podľa schémy v atribúte EncryptedBase64Data elementu PatientPersonalInfoData. Tento element predstavuje za</w:t>
      </w:r>
      <w:r w:rsidR="005B5665" w:rsidRPr="00D95A9D">
        <w:rPr>
          <w:rFonts w:eastAsia="Arial" w:cs="Arial"/>
        </w:rPr>
        <w:t>š</w:t>
      </w:r>
      <w:r w:rsidRPr="00D95A9D">
        <w:rPr>
          <w:rFonts w:eastAsia="Arial" w:cs="Arial"/>
        </w:rPr>
        <w:t>ifrovan</w:t>
      </w:r>
      <w:r w:rsidR="005B5665" w:rsidRPr="00D95A9D">
        <w:rPr>
          <w:rFonts w:eastAsia="Arial" w:cs="Arial"/>
        </w:rPr>
        <w:t>é</w:t>
      </w:r>
      <w:r w:rsidRPr="00D95A9D">
        <w:rPr>
          <w:rFonts w:eastAsia="Arial" w:cs="Arial"/>
        </w:rPr>
        <w:t xml:space="preserve"> d</w:t>
      </w:r>
      <w:r w:rsidR="005B5665" w:rsidRPr="00D95A9D">
        <w:rPr>
          <w:rFonts w:eastAsia="Arial" w:cs="Arial"/>
        </w:rPr>
        <w:t>á</w:t>
      </w:r>
      <w:r w:rsidRPr="00D95A9D">
        <w:rPr>
          <w:rFonts w:eastAsia="Arial" w:cs="Arial"/>
        </w:rPr>
        <w:t>ta, ktor</w:t>
      </w:r>
      <w:r w:rsidR="005B5665" w:rsidRPr="00D95A9D">
        <w:rPr>
          <w:rFonts w:eastAsia="Arial" w:cs="Arial"/>
        </w:rPr>
        <w:t>ý</w:t>
      </w:r>
      <w:r w:rsidRPr="00D95A9D">
        <w:rPr>
          <w:rFonts w:eastAsia="Arial" w:cs="Arial"/>
        </w:rPr>
        <w:t>ch otvoren</w:t>
      </w:r>
      <w:r w:rsidR="005B5665" w:rsidRPr="00D95A9D">
        <w:rPr>
          <w:rFonts w:eastAsia="Arial" w:cs="Arial"/>
        </w:rPr>
        <w:t>á</w:t>
      </w:r>
      <w:r w:rsidRPr="00D95A9D">
        <w:rPr>
          <w:rFonts w:eastAsia="Arial" w:cs="Arial"/>
        </w:rPr>
        <w:t xml:space="preserve"> podoba je pop</w:t>
      </w:r>
      <w:r w:rsidR="005B5665" w:rsidRPr="00D95A9D">
        <w:rPr>
          <w:rFonts w:eastAsia="Arial" w:cs="Arial"/>
        </w:rPr>
        <w:t>í</w:t>
      </w:r>
      <w:r w:rsidRPr="00D95A9D">
        <w:rPr>
          <w:rFonts w:eastAsia="Arial" w:cs="Arial"/>
        </w:rPr>
        <w:t>san</w:t>
      </w:r>
      <w:r w:rsidR="005B5665" w:rsidRPr="00D95A9D">
        <w:rPr>
          <w:rFonts w:eastAsia="Arial" w:cs="Arial"/>
        </w:rPr>
        <w:t>á</w:t>
      </w:r>
      <w:r w:rsidRPr="00D95A9D">
        <w:rPr>
          <w:rFonts w:eastAsia="Arial" w:cs="Arial"/>
        </w:rPr>
        <w:t xml:space="preserve"> v</w:t>
      </w:r>
      <w:r w:rsidR="0030590E" w:rsidRPr="00D95A9D">
        <w:rPr>
          <w:rFonts w:eastAsia="Arial" w:cs="Arial"/>
        </w:rPr>
        <w:t> </w:t>
      </w:r>
      <w:r w:rsidRPr="00D95A9D">
        <w:rPr>
          <w:rFonts w:eastAsia="Arial" w:cs="Arial"/>
        </w:rPr>
        <w:t>sch</w:t>
      </w:r>
      <w:r w:rsidR="0030590E" w:rsidRPr="00D95A9D">
        <w:rPr>
          <w:rFonts w:eastAsia="Arial" w:cs="Arial"/>
        </w:rPr>
        <w:t>é</w:t>
      </w:r>
      <w:r w:rsidRPr="00D95A9D">
        <w:rPr>
          <w:rFonts w:eastAsia="Arial" w:cs="Arial"/>
        </w:rPr>
        <w:t xml:space="preserve">me </w:t>
      </w:r>
      <w:r w:rsidRPr="00D95A9D">
        <w:rPr>
          <w:rFonts w:eastAsia="Arial" w:cs="Arial"/>
          <w:b/>
        </w:rPr>
        <w:t>JRUZ</w:t>
      </w:r>
      <w:r w:rsidRPr="00D95A9D">
        <w:rPr>
          <w:rFonts w:eastAsia="Arial" w:cs="Arial"/>
        </w:rPr>
        <w:t xml:space="preserve"> pre typ </w:t>
      </w:r>
      <w:r w:rsidRPr="00D95A9D">
        <w:rPr>
          <w:rFonts w:eastAsia="Arial" w:cs="Arial"/>
          <w:b/>
        </w:rPr>
        <w:t>DajPrZS_Response</w:t>
      </w:r>
      <w:r w:rsidRPr="00D95A9D">
        <w:rPr>
          <w:rFonts w:eastAsia="Arial" w:cs="Arial"/>
        </w:rPr>
        <w:t xml:space="preserve"> a ob</w:t>
      </w:r>
      <w:r w:rsidR="0030590E" w:rsidRPr="00D95A9D">
        <w:rPr>
          <w:rFonts w:eastAsia="Arial" w:cs="Arial"/>
        </w:rPr>
        <w:t>á</w:t>
      </w:r>
      <w:r w:rsidRPr="00D95A9D">
        <w:rPr>
          <w:rFonts w:eastAsia="Arial" w:cs="Arial"/>
        </w:rPr>
        <w:t xml:space="preserve">lka </w:t>
      </w:r>
      <w:r w:rsidR="0030590E" w:rsidRPr="00D95A9D">
        <w:rPr>
          <w:rFonts w:eastAsia="Arial" w:cs="Arial"/>
        </w:rPr>
        <w:t>š</w:t>
      </w:r>
      <w:r w:rsidRPr="00D95A9D">
        <w:rPr>
          <w:rFonts w:eastAsia="Arial" w:cs="Arial"/>
        </w:rPr>
        <w:t>ifrovan</w:t>
      </w:r>
      <w:r w:rsidR="0030590E" w:rsidRPr="00D95A9D">
        <w:rPr>
          <w:rFonts w:eastAsia="Arial" w:cs="Arial"/>
        </w:rPr>
        <w:t>ý</w:t>
      </w:r>
      <w:r w:rsidRPr="00D95A9D">
        <w:rPr>
          <w:rFonts w:eastAsia="Arial" w:cs="Arial"/>
        </w:rPr>
        <w:t>ch d</w:t>
      </w:r>
      <w:r w:rsidR="0030590E" w:rsidRPr="00D95A9D">
        <w:rPr>
          <w:rFonts w:eastAsia="Arial" w:cs="Arial"/>
        </w:rPr>
        <w:t>á</w:t>
      </w:r>
      <w:r w:rsidRPr="00D95A9D">
        <w:rPr>
          <w:rFonts w:eastAsia="Arial" w:cs="Arial"/>
        </w:rPr>
        <w:t>t je pop</w:t>
      </w:r>
      <w:r w:rsidR="0030590E" w:rsidRPr="00D95A9D">
        <w:rPr>
          <w:rFonts w:eastAsia="Arial" w:cs="Arial"/>
        </w:rPr>
        <w:t>í</w:t>
      </w:r>
      <w:r w:rsidRPr="00D95A9D">
        <w:rPr>
          <w:rFonts w:eastAsia="Arial" w:cs="Arial"/>
        </w:rPr>
        <w:t>san</w:t>
      </w:r>
      <w:r w:rsidR="0030590E" w:rsidRPr="00D95A9D">
        <w:rPr>
          <w:rFonts w:eastAsia="Arial" w:cs="Arial"/>
        </w:rPr>
        <w:t>á</w:t>
      </w:r>
      <w:r w:rsidRPr="00D95A9D">
        <w:rPr>
          <w:rFonts w:eastAsia="Arial" w:cs="Arial"/>
        </w:rPr>
        <w:t xml:space="preserve"> v </w:t>
      </w:r>
      <w:r w:rsidRPr="00D95A9D">
        <w:rPr>
          <w:rFonts w:eastAsia="Arial" w:cs="Arial"/>
          <w:b/>
        </w:rPr>
        <w:t>"SDSEnvelope.xsd</w:t>
      </w:r>
      <w:r w:rsidRPr="00D95A9D">
        <w:rPr>
          <w:rFonts w:eastAsia="Arial" w:cs="Arial"/>
        </w:rPr>
        <w:t>"</w:t>
      </w:r>
      <w:r w:rsidR="0030590E" w:rsidRPr="00D95A9D">
        <w:rPr>
          <w:rFonts w:eastAsia="Arial" w:cs="Arial"/>
        </w:rPr>
        <w:t>.</w:t>
      </w:r>
    </w:p>
    <w:p w14:paraId="563A2F25" w14:textId="77777777" w:rsidR="001D3BAA" w:rsidRDefault="001D3BAA" w:rsidP="001D3BAA">
      <w:pPr>
        <w:pStyle w:val="Nadpis3"/>
        <w:rPr>
          <w:rFonts w:eastAsia="Arial"/>
        </w:rPr>
      </w:pPr>
      <w:bookmarkStart w:id="222" w:name="_Ref532370379"/>
      <w:bookmarkStart w:id="223" w:name="_Toc533056552"/>
      <w:bookmarkStart w:id="224" w:name="_Toc533065974"/>
      <w:bookmarkStart w:id="225" w:name="_Toc2079662"/>
      <w:r>
        <w:rPr>
          <w:rFonts w:eastAsia="Arial"/>
        </w:rPr>
        <w:t>Reštrikcie na formát e-mailovej adresy a telefónneho čísla</w:t>
      </w:r>
      <w:bookmarkEnd w:id="222"/>
      <w:bookmarkEnd w:id="223"/>
      <w:bookmarkEnd w:id="224"/>
      <w:bookmarkEnd w:id="225"/>
    </w:p>
    <w:p w14:paraId="112F7968" w14:textId="77777777" w:rsidR="001D3BAA" w:rsidRDefault="001D3BAA" w:rsidP="001D3BAA">
      <w:pPr>
        <w:rPr>
          <w:rFonts w:eastAsia="Arial" w:cs="Arial"/>
        </w:rPr>
      </w:pPr>
      <w:r>
        <w:rPr>
          <w:rFonts w:eastAsia="Arial" w:cs="Arial"/>
        </w:rPr>
        <w:t>Telefón a e-mail pacienta a kontaktných osôb sú validované voči nasledovným regulárnym výrazom:</w:t>
      </w:r>
    </w:p>
    <w:p w14:paraId="655151E3" w14:textId="77777777" w:rsidR="001D3BAA" w:rsidRDefault="001D3BAA" w:rsidP="001D3BAA">
      <w:pPr>
        <w:rPr>
          <w:rFonts w:eastAsia="Arial" w:cs="Arial"/>
        </w:rPr>
      </w:pPr>
      <w:r>
        <w:rPr>
          <w:rFonts w:eastAsia="Arial" w:cs="Arial"/>
        </w:rPr>
        <w:t>E-mail:</w:t>
      </w:r>
    </w:p>
    <w:p w14:paraId="7BBF59C3" w14:textId="77777777" w:rsidR="001D3BAA" w:rsidRDefault="001D3BAA" w:rsidP="001D3BAA">
      <w:pPr>
        <w:pStyle w:val="Bezriadkovania"/>
        <w:rPr>
          <w:rFonts w:eastAsia="Arial"/>
        </w:rPr>
      </w:pPr>
      <w:r w:rsidRPr="008D4B75">
        <w:rPr>
          <w:rFonts w:eastAsia="Arial"/>
        </w:rPr>
        <w:t>(^([a-zA-Z0-9_\-\.]+)@((\[[0-9]{1,3}\.[0-9]{1,3}\.[0-9]{1,3}\.)|(([a-zA-Z0-9\-]+\.)+))([a-zA-Z]{2,18}|[0-9]{1,3})(\]?)$|^$)</w:t>
      </w:r>
    </w:p>
    <w:p w14:paraId="76E3880B" w14:textId="77777777" w:rsidR="001D3BAA" w:rsidRDefault="001D3BAA" w:rsidP="001D3BAA">
      <w:pPr>
        <w:rPr>
          <w:rFonts w:eastAsia="Arial" w:cs="Arial"/>
        </w:rPr>
      </w:pPr>
      <w:r>
        <w:rPr>
          <w:rFonts w:eastAsia="Arial" w:cs="Arial"/>
        </w:rPr>
        <w:t>Telefón:</w:t>
      </w:r>
    </w:p>
    <w:p w14:paraId="11E71818" w14:textId="77777777" w:rsidR="001D3BAA" w:rsidRDefault="001D3BAA" w:rsidP="001D3BAA">
      <w:pPr>
        <w:pStyle w:val="Bezriadkovania"/>
        <w:rPr>
          <w:rFonts w:eastAsia="Arial"/>
        </w:rPr>
      </w:pPr>
      <w:r w:rsidRPr="008D4B75">
        <w:rPr>
          <w:rFonts w:eastAsia="Arial"/>
        </w:rPr>
        <w:t>(^((((\+|00\s?)421)\s?)|0)(?!900|97|98|890|85|80|82)[0-9]{3} ?[0-9]{3} ?[0-9]{3}$|^$)</w:t>
      </w:r>
    </w:p>
    <w:p w14:paraId="6993FB33" w14:textId="77777777" w:rsidR="001D3BAA" w:rsidRDefault="001D3BAA" w:rsidP="001D3BAA">
      <w:pPr>
        <w:rPr>
          <w:rFonts w:eastAsia="Arial"/>
        </w:rPr>
      </w:pPr>
      <w:r>
        <w:rPr>
          <w:rFonts w:eastAsia="Arial"/>
        </w:rPr>
        <w:t xml:space="preserve">Reštrikcia je realizovaná cez jednoduché XSD typy v súbore </w:t>
      </w:r>
      <w:r w:rsidRPr="008D4B75">
        <w:rPr>
          <w:rFonts w:eastAsia="Arial"/>
        </w:rPr>
        <w:t>SdsCommon.xsd</w:t>
      </w:r>
      <w:r>
        <w:rPr>
          <w:rFonts w:eastAsia="Arial"/>
        </w:rPr>
        <w:t>, na ktoré sa odkazujú príslušné XML elementy v typoch InformacieOPacientovi_v3 a KontaktnaOsoba_v3.</w:t>
      </w:r>
    </w:p>
    <w:p w14:paraId="3217DECF" w14:textId="77777777" w:rsidR="002963EB" w:rsidRPr="0050720E" w:rsidRDefault="002963EB" w:rsidP="00D95A9D">
      <w:pPr>
        <w:pStyle w:val="Nadpis3"/>
        <w:rPr>
          <w:lang w:val="sk-SK"/>
        </w:rPr>
      </w:pPr>
      <w:bookmarkStart w:id="226" w:name="_Toc2079663"/>
      <w:r w:rsidRPr="0050720E">
        <w:rPr>
          <w:lang w:val="sk-SK"/>
        </w:rPr>
        <w:t>KontaktneUdajePacientskehoSumaraVystup_v3</w:t>
      </w:r>
      <w:bookmarkEnd w:id="226"/>
    </w:p>
    <w:p w14:paraId="58CB7C6C" w14:textId="77777777" w:rsidR="002963EB" w:rsidRPr="0050720E" w:rsidRDefault="002963EB" w:rsidP="002963EB">
      <w:r w:rsidRPr="0050720E">
        <w:t>Mapovanie na XSD:</w:t>
      </w:r>
    </w:p>
    <w:p w14:paraId="1171112E" w14:textId="77777777" w:rsidR="002963EB" w:rsidRPr="0050720E" w:rsidRDefault="002963EB" w:rsidP="002963EB">
      <w:r w:rsidRPr="0050720E">
        <w:lastRenderedPageBreak/>
        <w:t>DajPacientskySumarKontaktneUdaje_v3_Response.xsd</w:t>
      </w:r>
    </w:p>
    <w:p w14:paraId="39ACD24D" w14:textId="77777777" w:rsidR="002963EB" w:rsidRPr="0050720E" w:rsidRDefault="002963EB" w:rsidP="002963EB"/>
    <w:tbl>
      <w:tblPr>
        <w:tblW w:w="5261" w:type="pct"/>
        <w:tblLayout w:type="fixed"/>
        <w:tblLook w:val="04A0" w:firstRow="1" w:lastRow="0" w:firstColumn="1" w:lastColumn="0" w:noHBand="0" w:noVBand="1"/>
      </w:tblPr>
      <w:tblGrid>
        <w:gridCol w:w="2018"/>
        <w:gridCol w:w="1243"/>
        <w:gridCol w:w="2477"/>
        <w:gridCol w:w="3759"/>
      </w:tblGrid>
      <w:tr w:rsidR="002963EB" w:rsidRPr="00DB77B9" w14:paraId="57A57F38" w14:textId="77777777" w:rsidTr="00DB77B9">
        <w:trPr>
          <w:cantSplit/>
          <w:tblHeader/>
        </w:trPr>
        <w:tc>
          <w:tcPr>
            <w:tcW w:w="1062" w:type="pct"/>
            <w:tcBorders>
              <w:bottom w:val="single" w:sz="4" w:space="0" w:color="auto"/>
            </w:tcBorders>
            <w:shd w:val="clear" w:color="auto" w:fill="002060"/>
            <w:vAlign w:val="center"/>
          </w:tcPr>
          <w:p w14:paraId="360C9D7A" w14:textId="77777777" w:rsidR="002963EB" w:rsidRPr="00DB77B9" w:rsidRDefault="002963EB" w:rsidP="00FD2B7D">
            <w:pPr>
              <w:pStyle w:val="ESONormal"/>
              <w:jc w:val="left"/>
              <w:rPr>
                <w:sz w:val="18"/>
                <w:szCs w:val="18"/>
              </w:rPr>
            </w:pPr>
            <w:r w:rsidRPr="00DB77B9">
              <w:rPr>
                <w:sz w:val="18"/>
                <w:szCs w:val="18"/>
              </w:rPr>
              <w:t>Atribút</w:t>
            </w:r>
          </w:p>
        </w:tc>
        <w:tc>
          <w:tcPr>
            <w:tcW w:w="654" w:type="pct"/>
            <w:tcBorders>
              <w:bottom w:val="single" w:sz="4" w:space="0" w:color="auto"/>
            </w:tcBorders>
            <w:shd w:val="clear" w:color="auto" w:fill="002060"/>
            <w:vAlign w:val="center"/>
          </w:tcPr>
          <w:p w14:paraId="1D02326E" w14:textId="77777777" w:rsidR="002963EB" w:rsidRPr="00DB77B9" w:rsidRDefault="002963EB" w:rsidP="00FD2B7D">
            <w:pPr>
              <w:pStyle w:val="ESONormal"/>
              <w:jc w:val="left"/>
              <w:rPr>
                <w:sz w:val="18"/>
                <w:szCs w:val="18"/>
              </w:rPr>
            </w:pPr>
            <w:r w:rsidRPr="00DB77B9">
              <w:rPr>
                <w:sz w:val="18"/>
                <w:szCs w:val="18"/>
              </w:rPr>
              <w:t>Povinnosť</w:t>
            </w:r>
          </w:p>
        </w:tc>
        <w:tc>
          <w:tcPr>
            <w:tcW w:w="1304" w:type="pct"/>
            <w:tcBorders>
              <w:bottom w:val="single" w:sz="4" w:space="0" w:color="auto"/>
            </w:tcBorders>
            <w:shd w:val="clear" w:color="auto" w:fill="002060"/>
            <w:vAlign w:val="center"/>
          </w:tcPr>
          <w:p w14:paraId="78556905" w14:textId="77777777" w:rsidR="002963EB" w:rsidRPr="00DB77B9" w:rsidRDefault="002963EB" w:rsidP="00FD2B7D">
            <w:pPr>
              <w:pStyle w:val="ESONormal"/>
              <w:jc w:val="left"/>
              <w:rPr>
                <w:sz w:val="18"/>
                <w:szCs w:val="18"/>
              </w:rPr>
            </w:pPr>
            <w:r w:rsidRPr="00DB77B9">
              <w:rPr>
                <w:sz w:val="18"/>
                <w:szCs w:val="18"/>
              </w:rPr>
              <w:t>Typ</w:t>
            </w:r>
          </w:p>
        </w:tc>
        <w:tc>
          <w:tcPr>
            <w:tcW w:w="1979" w:type="pct"/>
            <w:tcBorders>
              <w:bottom w:val="single" w:sz="4" w:space="0" w:color="auto"/>
            </w:tcBorders>
            <w:shd w:val="clear" w:color="auto" w:fill="002060"/>
            <w:vAlign w:val="center"/>
          </w:tcPr>
          <w:p w14:paraId="7FAAD475" w14:textId="77777777" w:rsidR="002963EB" w:rsidRPr="00DB77B9" w:rsidRDefault="002963EB" w:rsidP="00FD2B7D">
            <w:pPr>
              <w:pStyle w:val="ESONormal"/>
              <w:jc w:val="left"/>
              <w:rPr>
                <w:sz w:val="18"/>
                <w:szCs w:val="18"/>
              </w:rPr>
            </w:pPr>
            <w:r w:rsidRPr="00DB77B9">
              <w:rPr>
                <w:sz w:val="18"/>
                <w:szCs w:val="18"/>
              </w:rPr>
              <w:t xml:space="preserve">Komentár </w:t>
            </w:r>
          </w:p>
        </w:tc>
      </w:tr>
      <w:tr w:rsidR="002963EB" w:rsidRPr="00DB77B9" w14:paraId="0F9CD955"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030E64C9" w14:textId="77777777" w:rsidR="002963EB" w:rsidRPr="00DB77B9" w:rsidRDefault="002963EB" w:rsidP="00D56B28">
            <w:pPr>
              <w:rPr>
                <w:sz w:val="18"/>
                <w:szCs w:val="18"/>
              </w:rPr>
            </w:pPr>
            <w:r w:rsidRPr="00DB77B9">
              <w:rPr>
                <w:color w:val="000000"/>
                <w:sz w:val="18"/>
                <w:szCs w:val="18"/>
              </w:rPr>
              <w:t>JRUZData</w:t>
            </w:r>
          </w:p>
        </w:tc>
        <w:tc>
          <w:tcPr>
            <w:tcW w:w="654" w:type="pct"/>
            <w:tcBorders>
              <w:top w:val="single" w:sz="4" w:space="0" w:color="auto"/>
              <w:left w:val="single" w:sz="4" w:space="0" w:color="auto"/>
              <w:bottom w:val="single" w:sz="4" w:space="0" w:color="auto"/>
              <w:right w:val="single" w:sz="4" w:space="0" w:color="auto"/>
            </w:tcBorders>
            <w:shd w:val="clear" w:color="auto" w:fill="auto"/>
          </w:tcPr>
          <w:p w14:paraId="5A3D138A" w14:textId="77777777" w:rsidR="002963EB" w:rsidRPr="00DB77B9" w:rsidRDefault="002963EB" w:rsidP="00D56B28">
            <w:pPr>
              <w:rPr>
                <w:sz w:val="18"/>
                <w:szCs w:val="18"/>
              </w:rPr>
            </w:pPr>
            <w:r w:rsidRPr="00DB77B9">
              <w:rPr>
                <w:sz w:val="18"/>
                <w:szCs w:val="18"/>
              </w:rPr>
              <w:t>N</w:t>
            </w:r>
          </w:p>
        </w:tc>
        <w:tc>
          <w:tcPr>
            <w:tcW w:w="1304" w:type="pct"/>
            <w:tcBorders>
              <w:top w:val="single" w:sz="4" w:space="0" w:color="auto"/>
              <w:left w:val="single" w:sz="4" w:space="0" w:color="auto"/>
              <w:bottom w:val="single" w:sz="4" w:space="0" w:color="auto"/>
              <w:right w:val="single" w:sz="4" w:space="0" w:color="auto"/>
            </w:tcBorders>
            <w:shd w:val="clear" w:color="auto" w:fill="auto"/>
          </w:tcPr>
          <w:p w14:paraId="74236887" w14:textId="77777777" w:rsidR="002963EB" w:rsidRPr="00DB77B9" w:rsidRDefault="002963EB" w:rsidP="00D56B28">
            <w:pPr>
              <w:rPr>
                <w:sz w:val="18"/>
                <w:szCs w:val="18"/>
              </w:rPr>
            </w:pPr>
            <w:r w:rsidRPr="00DB77B9">
              <w:rPr>
                <w:sz w:val="18"/>
                <w:szCs w:val="18"/>
              </w:rPr>
              <w:t>PatientPersonalInfoData</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D6DFA42" w14:textId="77777777" w:rsidR="002963EB" w:rsidRPr="00DB77B9" w:rsidRDefault="002963EB" w:rsidP="00D56B28">
            <w:pPr>
              <w:rPr>
                <w:sz w:val="18"/>
                <w:szCs w:val="18"/>
              </w:rPr>
            </w:pPr>
            <w:r w:rsidRPr="00DB77B9">
              <w:rPr>
                <w:sz w:val="18"/>
                <w:szCs w:val="18"/>
              </w:rPr>
              <w:t>Informácie o pacientovi z JRÚZ v štruktúre DajPrZS_Response šifrované pre zdravotníckeho pracovníka.</w:t>
            </w:r>
          </w:p>
          <w:p w14:paraId="4F266927" w14:textId="77777777" w:rsidR="002963EB" w:rsidRPr="00DB77B9" w:rsidRDefault="002963EB" w:rsidP="00D56B28">
            <w:pPr>
              <w:rPr>
                <w:sz w:val="18"/>
                <w:szCs w:val="18"/>
              </w:rPr>
            </w:pPr>
            <w:r w:rsidRPr="00DB77B9">
              <w:rPr>
                <w:sz w:val="18"/>
                <w:szCs w:val="18"/>
              </w:rPr>
              <w:t>XSD sú súčasťou domény JRUZ.</w:t>
            </w:r>
          </w:p>
        </w:tc>
      </w:tr>
      <w:tr w:rsidR="002963EB" w:rsidRPr="00DB77B9" w14:paraId="693293F4"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0F4A5565" w14:textId="77777777" w:rsidR="002963EB" w:rsidRPr="00DB77B9" w:rsidRDefault="00242AF7" w:rsidP="00D56B28">
            <w:pPr>
              <w:rPr>
                <w:sz w:val="18"/>
                <w:szCs w:val="18"/>
              </w:rPr>
            </w:pPr>
            <w:r w:rsidRPr="00DB77B9">
              <w:rPr>
                <w:color w:val="000000"/>
                <w:sz w:val="18"/>
                <w:szCs w:val="18"/>
              </w:rPr>
              <w:t>ZmluvniLekari</w:t>
            </w:r>
          </w:p>
        </w:tc>
        <w:tc>
          <w:tcPr>
            <w:tcW w:w="654" w:type="pct"/>
            <w:tcBorders>
              <w:top w:val="single" w:sz="4" w:space="0" w:color="auto"/>
              <w:left w:val="single" w:sz="4" w:space="0" w:color="auto"/>
              <w:bottom w:val="single" w:sz="4" w:space="0" w:color="auto"/>
              <w:right w:val="single" w:sz="4" w:space="0" w:color="auto"/>
            </w:tcBorders>
            <w:shd w:val="clear" w:color="auto" w:fill="auto"/>
          </w:tcPr>
          <w:p w14:paraId="31BAAA0E" w14:textId="77777777" w:rsidR="002963EB" w:rsidRPr="00DB77B9" w:rsidRDefault="002963EB" w:rsidP="00D56B28">
            <w:pPr>
              <w:rPr>
                <w:sz w:val="18"/>
                <w:szCs w:val="18"/>
              </w:rPr>
            </w:pPr>
            <w:r w:rsidRPr="00DB77B9">
              <w:rPr>
                <w:sz w:val="18"/>
                <w:szCs w:val="18"/>
              </w:rPr>
              <w:t>N</w:t>
            </w:r>
          </w:p>
        </w:tc>
        <w:tc>
          <w:tcPr>
            <w:tcW w:w="1304" w:type="pct"/>
            <w:tcBorders>
              <w:top w:val="single" w:sz="4" w:space="0" w:color="auto"/>
              <w:left w:val="single" w:sz="4" w:space="0" w:color="auto"/>
              <w:bottom w:val="single" w:sz="4" w:space="0" w:color="auto"/>
              <w:right w:val="single" w:sz="4" w:space="0" w:color="auto"/>
            </w:tcBorders>
            <w:shd w:val="clear" w:color="auto" w:fill="auto"/>
          </w:tcPr>
          <w:p w14:paraId="611AB4EC" w14:textId="77777777" w:rsidR="002963EB" w:rsidRPr="00DB77B9" w:rsidRDefault="00242AF7" w:rsidP="00D56B28">
            <w:pPr>
              <w:rPr>
                <w:sz w:val="18"/>
                <w:szCs w:val="18"/>
              </w:rPr>
            </w:pPr>
            <w:r w:rsidRPr="00DB77B9">
              <w:rPr>
                <w:sz w:val="18"/>
                <w:szCs w:val="18"/>
              </w:rPr>
              <w:t>ZmluvnyLekar</w:t>
            </w:r>
            <w:r w:rsidR="002963EB" w:rsidRPr="00DB77B9">
              <w:rPr>
                <w:sz w:val="18"/>
                <w:szCs w:val="18"/>
              </w:rPr>
              <w:t>[]</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89BB9C5" w14:textId="77777777" w:rsidR="002963EB" w:rsidRPr="00DB77B9" w:rsidRDefault="002963EB" w:rsidP="00D56B28">
            <w:pPr>
              <w:rPr>
                <w:sz w:val="18"/>
                <w:szCs w:val="18"/>
              </w:rPr>
            </w:pPr>
            <w:r w:rsidRPr="00DB77B9">
              <w:rPr>
                <w:sz w:val="18"/>
                <w:szCs w:val="18"/>
              </w:rPr>
              <w:t xml:space="preserve">Kolekcia. </w:t>
            </w:r>
            <w:r w:rsidR="00242AF7" w:rsidRPr="00DB77B9">
              <w:rPr>
                <w:sz w:val="18"/>
                <w:szCs w:val="18"/>
              </w:rPr>
              <w:t>Informácie o zmluvných lekároch pacienta evidovaných v JRUZ</w:t>
            </w:r>
          </w:p>
        </w:tc>
      </w:tr>
      <w:tr w:rsidR="00242AF7" w:rsidRPr="00DB77B9" w14:paraId="7A7BE796"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462EC3A" w14:textId="77777777" w:rsidR="00242AF7" w:rsidRPr="00DB77B9" w:rsidRDefault="00242AF7" w:rsidP="00D56B28">
            <w:pPr>
              <w:rPr>
                <w:color w:val="000000"/>
                <w:sz w:val="18"/>
                <w:szCs w:val="18"/>
              </w:rPr>
            </w:pPr>
            <w:r w:rsidRPr="00DB77B9">
              <w:rPr>
                <w:color w:val="000000"/>
                <w:sz w:val="18"/>
                <w:szCs w:val="18"/>
              </w:rPr>
              <w:t>DataOdpovede</w:t>
            </w:r>
          </w:p>
        </w:tc>
        <w:tc>
          <w:tcPr>
            <w:tcW w:w="654" w:type="pct"/>
            <w:tcBorders>
              <w:top w:val="single" w:sz="4" w:space="0" w:color="auto"/>
              <w:left w:val="single" w:sz="4" w:space="0" w:color="auto"/>
              <w:bottom w:val="single" w:sz="4" w:space="0" w:color="auto"/>
              <w:right w:val="single" w:sz="4" w:space="0" w:color="auto"/>
            </w:tcBorders>
            <w:shd w:val="clear" w:color="auto" w:fill="auto"/>
          </w:tcPr>
          <w:p w14:paraId="720D5F2F" w14:textId="77777777" w:rsidR="00242AF7" w:rsidRPr="00DB77B9" w:rsidRDefault="00242AF7" w:rsidP="00D56B28">
            <w:pPr>
              <w:rPr>
                <w:sz w:val="18"/>
                <w:szCs w:val="18"/>
              </w:rPr>
            </w:pPr>
            <w:r w:rsidRPr="00DB77B9">
              <w:rPr>
                <w:sz w:val="18"/>
                <w:szCs w:val="18"/>
              </w:rPr>
              <w:t>N</w:t>
            </w:r>
          </w:p>
        </w:tc>
        <w:tc>
          <w:tcPr>
            <w:tcW w:w="1304" w:type="pct"/>
            <w:tcBorders>
              <w:top w:val="single" w:sz="4" w:space="0" w:color="auto"/>
              <w:left w:val="single" w:sz="4" w:space="0" w:color="auto"/>
              <w:bottom w:val="single" w:sz="4" w:space="0" w:color="auto"/>
              <w:right w:val="single" w:sz="4" w:space="0" w:color="auto"/>
            </w:tcBorders>
            <w:shd w:val="clear" w:color="auto" w:fill="auto"/>
          </w:tcPr>
          <w:p w14:paraId="0609806B" w14:textId="77777777" w:rsidR="00242AF7" w:rsidRPr="00DB77B9" w:rsidRDefault="00242AF7" w:rsidP="00D56B28">
            <w:pPr>
              <w:rPr>
                <w:sz w:val="18"/>
                <w:szCs w:val="18"/>
              </w:rPr>
            </w:pPr>
            <w:r w:rsidRPr="00DB77B9">
              <w:rPr>
                <w:sz w:val="18"/>
                <w:szCs w:val="18"/>
              </w:rPr>
              <w:t>PacientskySumarKontaktneUdajeOdpovedData_v3</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590438A" w14:textId="77777777" w:rsidR="00242AF7" w:rsidRPr="00DB77B9" w:rsidRDefault="00242AF7" w:rsidP="00D56B28">
            <w:pPr>
              <w:rPr>
                <w:sz w:val="18"/>
                <w:szCs w:val="18"/>
              </w:rPr>
            </w:pPr>
            <w:r w:rsidRPr="00DB77B9">
              <w:rPr>
                <w:sz w:val="18"/>
                <w:szCs w:val="18"/>
              </w:rPr>
              <w:t>Metadáta o počte záznamov pre zoznamy, ktoré je možné stránkovať</w:t>
            </w:r>
          </w:p>
        </w:tc>
      </w:tr>
    </w:tbl>
    <w:p w14:paraId="7E705941" w14:textId="77777777" w:rsidR="00242AF7" w:rsidRPr="0050720E" w:rsidRDefault="00242AF7" w:rsidP="00242AF7">
      <w:pPr>
        <w:pStyle w:val="Nadpis3"/>
        <w:rPr>
          <w:lang w:val="sk-SK"/>
        </w:rPr>
      </w:pPr>
      <w:bookmarkStart w:id="227" w:name="_Toc2079664"/>
      <w:r w:rsidRPr="0050720E">
        <w:rPr>
          <w:lang w:val="sk-SK"/>
        </w:rPr>
        <w:t>PacientskySumarKontaktneUdajeOdpovedData_v3</w:t>
      </w:r>
      <w:bookmarkEnd w:id="227"/>
    </w:p>
    <w:p w14:paraId="371D04E1" w14:textId="77777777" w:rsidR="00242AF7" w:rsidRPr="0050720E" w:rsidRDefault="00242AF7" w:rsidP="00242AF7">
      <w:r w:rsidRPr="0050720E">
        <w:t>Mapovanie XSD:</w:t>
      </w:r>
    </w:p>
    <w:p w14:paraId="6F5105B9" w14:textId="77777777" w:rsidR="00242AF7" w:rsidRPr="0050720E" w:rsidRDefault="00242AF7" w:rsidP="00242AF7">
      <w:r w:rsidRPr="0050720E">
        <w:t>DajPacientskySumarKontaktneUdaje_v3_Response.xsd</w:t>
      </w:r>
    </w:p>
    <w:p w14:paraId="1255902F" w14:textId="77777777" w:rsidR="00242AF7" w:rsidRPr="0050720E" w:rsidRDefault="00242AF7" w:rsidP="00242AF7"/>
    <w:tbl>
      <w:tblPr>
        <w:tblW w:w="5261" w:type="pct"/>
        <w:tblLayout w:type="fixed"/>
        <w:tblLook w:val="04A0" w:firstRow="1" w:lastRow="0" w:firstColumn="1" w:lastColumn="0" w:noHBand="0" w:noVBand="1"/>
      </w:tblPr>
      <w:tblGrid>
        <w:gridCol w:w="3402"/>
        <w:gridCol w:w="1276"/>
        <w:gridCol w:w="1060"/>
        <w:gridCol w:w="3759"/>
      </w:tblGrid>
      <w:tr w:rsidR="00242AF7" w:rsidRPr="000918AA" w14:paraId="07DF27CB" w14:textId="77777777" w:rsidTr="000918AA">
        <w:tc>
          <w:tcPr>
            <w:tcW w:w="1791" w:type="pct"/>
            <w:tcBorders>
              <w:bottom w:val="single" w:sz="4" w:space="0" w:color="auto"/>
            </w:tcBorders>
            <w:shd w:val="clear" w:color="auto" w:fill="002060"/>
            <w:vAlign w:val="center"/>
          </w:tcPr>
          <w:p w14:paraId="778905DB" w14:textId="77777777" w:rsidR="00242AF7" w:rsidRPr="000918AA" w:rsidRDefault="00242AF7" w:rsidP="000918AA">
            <w:pPr>
              <w:pStyle w:val="ESONormal"/>
              <w:jc w:val="left"/>
              <w:rPr>
                <w:sz w:val="18"/>
                <w:szCs w:val="18"/>
              </w:rPr>
            </w:pPr>
            <w:r w:rsidRPr="000918AA">
              <w:rPr>
                <w:sz w:val="18"/>
                <w:szCs w:val="18"/>
              </w:rPr>
              <w:t>Atribút</w:t>
            </w:r>
          </w:p>
        </w:tc>
        <w:tc>
          <w:tcPr>
            <w:tcW w:w="672" w:type="pct"/>
            <w:tcBorders>
              <w:bottom w:val="single" w:sz="4" w:space="0" w:color="auto"/>
            </w:tcBorders>
            <w:shd w:val="clear" w:color="auto" w:fill="002060"/>
            <w:vAlign w:val="center"/>
          </w:tcPr>
          <w:p w14:paraId="5EB297E5" w14:textId="77777777" w:rsidR="00242AF7" w:rsidRPr="000918AA" w:rsidRDefault="00242AF7" w:rsidP="000918AA">
            <w:pPr>
              <w:pStyle w:val="ESONormal"/>
              <w:jc w:val="left"/>
              <w:rPr>
                <w:sz w:val="18"/>
                <w:szCs w:val="18"/>
              </w:rPr>
            </w:pPr>
            <w:r w:rsidRPr="000918AA">
              <w:rPr>
                <w:sz w:val="18"/>
                <w:szCs w:val="18"/>
              </w:rPr>
              <w:t>Povinnosť</w:t>
            </w:r>
          </w:p>
        </w:tc>
        <w:tc>
          <w:tcPr>
            <w:tcW w:w="558" w:type="pct"/>
            <w:tcBorders>
              <w:bottom w:val="single" w:sz="4" w:space="0" w:color="auto"/>
            </w:tcBorders>
            <w:shd w:val="clear" w:color="auto" w:fill="002060"/>
            <w:vAlign w:val="center"/>
          </w:tcPr>
          <w:p w14:paraId="047A176B" w14:textId="77777777" w:rsidR="00242AF7" w:rsidRPr="000918AA" w:rsidRDefault="00242AF7" w:rsidP="000918AA">
            <w:pPr>
              <w:pStyle w:val="ESONormal"/>
              <w:jc w:val="left"/>
              <w:rPr>
                <w:sz w:val="18"/>
                <w:szCs w:val="18"/>
              </w:rPr>
            </w:pPr>
            <w:r w:rsidRPr="000918AA">
              <w:rPr>
                <w:sz w:val="18"/>
                <w:szCs w:val="18"/>
              </w:rPr>
              <w:t>Typ</w:t>
            </w:r>
          </w:p>
        </w:tc>
        <w:tc>
          <w:tcPr>
            <w:tcW w:w="1979" w:type="pct"/>
            <w:tcBorders>
              <w:bottom w:val="single" w:sz="4" w:space="0" w:color="auto"/>
            </w:tcBorders>
            <w:shd w:val="clear" w:color="auto" w:fill="002060"/>
            <w:vAlign w:val="center"/>
          </w:tcPr>
          <w:p w14:paraId="5AE11493" w14:textId="77777777" w:rsidR="00242AF7" w:rsidRPr="000918AA" w:rsidRDefault="00242AF7" w:rsidP="000918AA">
            <w:pPr>
              <w:pStyle w:val="ESONormal"/>
              <w:jc w:val="left"/>
              <w:rPr>
                <w:sz w:val="18"/>
                <w:szCs w:val="18"/>
              </w:rPr>
            </w:pPr>
            <w:r w:rsidRPr="000918AA">
              <w:rPr>
                <w:sz w:val="18"/>
                <w:szCs w:val="18"/>
              </w:rPr>
              <w:t xml:space="preserve">Komentár </w:t>
            </w:r>
          </w:p>
        </w:tc>
      </w:tr>
      <w:tr w:rsidR="00242AF7" w:rsidRPr="000918AA" w14:paraId="3203DA39" w14:textId="77777777" w:rsidTr="000918AA">
        <w:tc>
          <w:tcPr>
            <w:tcW w:w="1791" w:type="pct"/>
            <w:tcBorders>
              <w:top w:val="single" w:sz="4" w:space="0" w:color="auto"/>
              <w:left w:val="single" w:sz="4" w:space="0" w:color="auto"/>
              <w:bottom w:val="single" w:sz="4" w:space="0" w:color="auto"/>
              <w:right w:val="single" w:sz="4" w:space="0" w:color="auto"/>
            </w:tcBorders>
            <w:shd w:val="clear" w:color="auto" w:fill="auto"/>
            <w:vAlign w:val="center"/>
          </w:tcPr>
          <w:p w14:paraId="170648CD" w14:textId="77777777" w:rsidR="00242AF7" w:rsidRPr="000918AA" w:rsidRDefault="00242AF7" w:rsidP="000918AA">
            <w:pPr>
              <w:rPr>
                <w:sz w:val="18"/>
                <w:szCs w:val="18"/>
              </w:rPr>
            </w:pPr>
            <w:r w:rsidRPr="000918AA">
              <w:rPr>
                <w:color w:val="000000"/>
                <w:sz w:val="18"/>
                <w:szCs w:val="18"/>
              </w:rPr>
              <w:t>PocetKontaktnychOsobVOdpovedi</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6723A0D6" w14:textId="77777777" w:rsidR="00242AF7" w:rsidRPr="000918AA" w:rsidRDefault="00242AF7" w:rsidP="000918AA">
            <w:pPr>
              <w:rPr>
                <w:sz w:val="18"/>
                <w:szCs w:val="18"/>
              </w:rPr>
            </w:pPr>
            <w:r w:rsidRPr="000918AA">
              <w:rPr>
                <w:sz w:val="18"/>
                <w:szCs w:val="18"/>
              </w:rPr>
              <w:t>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5CDE0CB4" w14:textId="77777777" w:rsidR="00242AF7" w:rsidRPr="000918AA" w:rsidRDefault="00242AF7" w:rsidP="000918AA">
            <w:pPr>
              <w:rPr>
                <w:sz w:val="18"/>
                <w:szCs w:val="18"/>
              </w:rPr>
            </w:pPr>
            <w:r w:rsidRPr="000918AA">
              <w:rPr>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4D9A42DC" w14:textId="77777777" w:rsidR="00242AF7" w:rsidRPr="000918AA" w:rsidRDefault="00242AF7" w:rsidP="000918AA">
            <w:pPr>
              <w:rPr>
                <w:sz w:val="18"/>
                <w:szCs w:val="18"/>
              </w:rPr>
            </w:pPr>
            <w:r w:rsidRPr="000918AA">
              <w:rPr>
                <w:sz w:val="18"/>
                <w:szCs w:val="18"/>
              </w:rPr>
              <w:t>Informácia o počte kontaktných osôb, ktoré sa vrátili v odpovedi</w:t>
            </w:r>
          </w:p>
        </w:tc>
      </w:tr>
      <w:tr w:rsidR="00242AF7" w:rsidRPr="000918AA" w14:paraId="0B253D7B" w14:textId="77777777" w:rsidTr="000918AA">
        <w:tc>
          <w:tcPr>
            <w:tcW w:w="1791" w:type="pct"/>
            <w:tcBorders>
              <w:top w:val="single" w:sz="4" w:space="0" w:color="auto"/>
              <w:left w:val="single" w:sz="4" w:space="0" w:color="auto"/>
              <w:bottom w:val="single" w:sz="4" w:space="0" w:color="auto"/>
              <w:right w:val="single" w:sz="4" w:space="0" w:color="auto"/>
            </w:tcBorders>
            <w:shd w:val="clear" w:color="auto" w:fill="auto"/>
            <w:vAlign w:val="center"/>
          </w:tcPr>
          <w:p w14:paraId="58D7908D" w14:textId="77777777" w:rsidR="00242AF7" w:rsidRPr="000918AA" w:rsidRDefault="00242AF7" w:rsidP="000918AA">
            <w:pPr>
              <w:rPr>
                <w:sz w:val="18"/>
                <w:szCs w:val="18"/>
              </w:rPr>
            </w:pPr>
            <w:r w:rsidRPr="000918AA">
              <w:rPr>
                <w:color w:val="000000"/>
                <w:sz w:val="18"/>
                <w:szCs w:val="18"/>
              </w:rPr>
              <w:t>CelkovyPocetKontaktnychOsob</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60D154E0" w14:textId="77777777" w:rsidR="00242AF7" w:rsidRPr="000918AA" w:rsidRDefault="00242AF7" w:rsidP="000918AA">
            <w:pPr>
              <w:rPr>
                <w:sz w:val="18"/>
                <w:szCs w:val="18"/>
              </w:rPr>
            </w:pPr>
            <w:r w:rsidRPr="000918AA">
              <w:rPr>
                <w:sz w:val="18"/>
                <w:szCs w:val="18"/>
              </w:rPr>
              <w:t>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59B2058B" w14:textId="77777777" w:rsidR="00242AF7" w:rsidRPr="000918AA" w:rsidRDefault="00242AF7" w:rsidP="000918AA">
            <w:pPr>
              <w:rPr>
                <w:sz w:val="18"/>
                <w:szCs w:val="18"/>
              </w:rPr>
            </w:pPr>
            <w:r w:rsidRPr="000918AA">
              <w:rPr>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1D8B7C1E" w14:textId="77777777" w:rsidR="00242AF7" w:rsidRPr="000918AA" w:rsidRDefault="00242AF7" w:rsidP="000918AA">
            <w:pPr>
              <w:rPr>
                <w:sz w:val="18"/>
                <w:szCs w:val="18"/>
              </w:rPr>
            </w:pPr>
            <w:r w:rsidRPr="000918AA">
              <w:rPr>
                <w:sz w:val="18"/>
                <w:szCs w:val="18"/>
              </w:rPr>
              <w:t>Informácia o celkovom počte kontaktných osôb</w:t>
            </w:r>
          </w:p>
        </w:tc>
      </w:tr>
      <w:tr w:rsidR="00242AF7" w:rsidRPr="000918AA" w14:paraId="691A1100" w14:textId="77777777" w:rsidTr="000918AA">
        <w:tc>
          <w:tcPr>
            <w:tcW w:w="1791" w:type="pct"/>
            <w:tcBorders>
              <w:top w:val="single" w:sz="4" w:space="0" w:color="auto"/>
              <w:left w:val="single" w:sz="4" w:space="0" w:color="auto"/>
              <w:bottom w:val="single" w:sz="4" w:space="0" w:color="auto"/>
              <w:right w:val="single" w:sz="4" w:space="0" w:color="auto"/>
            </w:tcBorders>
            <w:shd w:val="clear" w:color="auto" w:fill="auto"/>
            <w:vAlign w:val="center"/>
          </w:tcPr>
          <w:p w14:paraId="2EB43C1A" w14:textId="77777777" w:rsidR="00242AF7" w:rsidRPr="000918AA" w:rsidRDefault="00242AF7" w:rsidP="000918AA">
            <w:pPr>
              <w:rPr>
                <w:color w:val="000000"/>
                <w:sz w:val="18"/>
                <w:szCs w:val="18"/>
              </w:rPr>
            </w:pPr>
            <w:r w:rsidRPr="000918AA">
              <w:rPr>
                <w:color w:val="000000"/>
                <w:sz w:val="18"/>
                <w:szCs w:val="18"/>
              </w:rPr>
              <w:t>PocetPreferovanychZpracVOdpovedi</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53726F8F" w14:textId="77777777" w:rsidR="00242AF7" w:rsidRPr="000918AA" w:rsidRDefault="00242AF7" w:rsidP="000918AA">
            <w:pPr>
              <w:rPr>
                <w:sz w:val="18"/>
                <w:szCs w:val="18"/>
              </w:rPr>
            </w:pPr>
            <w:r w:rsidRPr="000918AA">
              <w:rPr>
                <w:sz w:val="18"/>
                <w:szCs w:val="18"/>
              </w:rPr>
              <w:t>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682EB10A" w14:textId="77777777" w:rsidR="00242AF7" w:rsidRPr="000918AA" w:rsidRDefault="00242AF7" w:rsidP="000918AA">
            <w:pPr>
              <w:rPr>
                <w:sz w:val="18"/>
                <w:szCs w:val="18"/>
              </w:rPr>
            </w:pPr>
            <w:r w:rsidRPr="000918AA">
              <w:rPr>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624AC2A5" w14:textId="77777777" w:rsidR="00242AF7" w:rsidRPr="000918AA" w:rsidRDefault="00242AF7" w:rsidP="000918AA">
            <w:pPr>
              <w:rPr>
                <w:sz w:val="18"/>
                <w:szCs w:val="18"/>
              </w:rPr>
            </w:pPr>
            <w:r w:rsidRPr="000918AA">
              <w:rPr>
                <w:sz w:val="18"/>
                <w:szCs w:val="18"/>
              </w:rPr>
              <w:t>Informácia o počte preferovaných ZPr, ktoré sa vrátili v odpovedi</w:t>
            </w:r>
          </w:p>
        </w:tc>
      </w:tr>
      <w:tr w:rsidR="00242AF7" w:rsidRPr="000918AA" w14:paraId="1BB6D424" w14:textId="77777777" w:rsidTr="000918AA">
        <w:tc>
          <w:tcPr>
            <w:tcW w:w="1791" w:type="pct"/>
            <w:tcBorders>
              <w:top w:val="single" w:sz="4" w:space="0" w:color="auto"/>
              <w:left w:val="single" w:sz="4" w:space="0" w:color="auto"/>
              <w:bottom w:val="single" w:sz="4" w:space="0" w:color="auto"/>
              <w:right w:val="single" w:sz="4" w:space="0" w:color="auto"/>
            </w:tcBorders>
            <w:shd w:val="clear" w:color="auto" w:fill="auto"/>
            <w:vAlign w:val="center"/>
          </w:tcPr>
          <w:p w14:paraId="280B1DC5" w14:textId="77777777" w:rsidR="00242AF7" w:rsidRPr="000918AA" w:rsidRDefault="00242AF7" w:rsidP="000918AA">
            <w:pPr>
              <w:rPr>
                <w:color w:val="000000"/>
                <w:sz w:val="18"/>
                <w:szCs w:val="18"/>
              </w:rPr>
            </w:pPr>
            <w:r w:rsidRPr="000918AA">
              <w:rPr>
                <w:color w:val="000000"/>
                <w:sz w:val="18"/>
                <w:szCs w:val="18"/>
              </w:rPr>
              <w:t>CelkovyPocetPreferovanychZprac</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4D81D034" w14:textId="77777777" w:rsidR="00242AF7" w:rsidRPr="000918AA" w:rsidRDefault="00242AF7" w:rsidP="000918AA">
            <w:pPr>
              <w:rPr>
                <w:sz w:val="18"/>
                <w:szCs w:val="18"/>
              </w:rPr>
            </w:pPr>
            <w:r w:rsidRPr="000918AA">
              <w:rPr>
                <w:sz w:val="18"/>
                <w:szCs w:val="18"/>
              </w:rPr>
              <w:t>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081D393B" w14:textId="77777777" w:rsidR="00242AF7" w:rsidRPr="000918AA" w:rsidRDefault="00242AF7" w:rsidP="000918AA">
            <w:pPr>
              <w:rPr>
                <w:sz w:val="18"/>
                <w:szCs w:val="18"/>
              </w:rPr>
            </w:pPr>
            <w:r w:rsidRPr="000918AA">
              <w:rPr>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642933D8" w14:textId="77777777" w:rsidR="00242AF7" w:rsidRPr="000918AA" w:rsidRDefault="00242AF7" w:rsidP="000918AA">
            <w:pPr>
              <w:rPr>
                <w:sz w:val="18"/>
                <w:szCs w:val="18"/>
              </w:rPr>
            </w:pPr>
            <w:r w:rsidRPr="000918AA">
              <w:rPr>
                <w:sz w:val="18"/>
                <w:szCs w:val="18"/>
              </w:rPr>
              <w:t>Informácia o celkovom počte preferovaných ZPr</w:t>
            </w:r>
          </w:p>
        </w:tc>
      </w:tr>
    </w:tbl>
    <w:p w14:paraId="4FF5276B" w14:textId="77777777" w:rsidR="00A77FFB" w:rsidRPr="0050720E" w:rsidRDefault="00A77FFB" w:rsidP="00A77FFB">
      <w:pPr>
        <w:pStyle w:val="Nadpis3"/>
        <w:rPr>
          <w:lang w:val="sk-SK"/>
        </w:rPr>
      </w:pPr>
      <w:bookmarkStart w:id="228" w:name="_Toc2079665"/>
      <w:r w:rsidRPr="0050720E">
        <w:rPr>
          <w:lang w:val="sk-SK"/>
        </w:rPr>
        <w:t>PacientskySumarKontaktneUdajeData_v3</w:t>
      </w:r>
      <w:bookmarkEnd w:id="228"/>
    </w:p>
    <w:p w14:paraId="0AF61282" w14:textId="77777777" w:rsidR="00A77FFB" w:rsidRPr="0050720E" w:rsidRDefault="00A77FFB" w:rsidP="00A77FFB">
      <w:r w:rsidRPr="0050720E">
        <w:t>Mapovanie na XSD:</w:t>
      </w:r>
    </w:p>
    <w:p w14:paraId="1D30C884" w14:textId="77777777" w:rsidR="00A77FFB" w:rsidRPr="0050720E" w:rsidRDefault="00A77FFB" w:rsidP="00A77FFB">
      <w:r w:rsidRPr="0050720E">
        <w:t>ZapisPacientskehoSumaruKontaktneUdaje_v3_Data.xsd, DajPacientskySumarKontaktneUdaje_v3_Data.xsd</w:t>
      </w:r>
    </w:p>
    <w:p w14:paraId="738927C6" w14:textId="77777777" w:rsidR="002963EB" w:rsidRPr="0050720E" w:rsidRDefault="002963EB" w:rsidP="00A77FFB"/>
    <w:p w14:paraId="6FC7BD21" w14:textId="77777777" w:rsidR="002963EB" w:rsidRPr="0050720E" w:rsidRDefault="002963EB" w:rsidP="005A0155">
      <w:r w:rsidRPr="0050720E">
        <w:t>Platí aj pre PacientskySumarKontaktneUdajeZapis_v3</w:t>
      </w:r>
    </w:p>
    <w:p w14:paraId="5CAF91E6" w14:textId="77777777" w:rsidR="00A77FFB" w:rsidRPr="0050720E" w:rsidRDefault="00A77FFB" w:rsidP="00A77FFB"/>
    <w:tbl>
      <w:tblPr>
        <w:tblW w:w="5261" w:type="pct"/>
        <w:tblLayout w:type="fixed"/>
        <w:tblLook w:val="04A0" w:firstRow="1" w:lastRow="0" w:firstColumn="1" w:lastColumn="0" w:noHBand="0" w:noVBand="1"/>
      </w:tblPr>
      <w:tblGrid>
        <w:gridCol w:w="2268"/>
        <w:gridCol w:w="1134"/>
        <w:gridCol w:w="2336"/>
        <w:gridCol w:w="3759"/>
      </w:tblGrid>
      <w:tr w:rsidR="00A77FFB" w:rsidRPr="000918AA" w14:paraId="034D0C58" w14:textId="77777777" w:rsidTr="000918AA">
        <w:tc>
          <w:tcPr>
            <w:tcW w:w="1194" w:type="pct"/>
            <w:tcBorders>
              <w:bottom w:val="single" w:sz="4" w:space="0" w:color="auto"/>
            </w:tcBorders>
            <w:shd w:val="clear" w:color="auto" w:fill="002060"/>
            <w:vAlign w:val="center"/>
          </w:tcPr>
          <w:p w14:paraId="567D0895" w14:textId="77777777" w:rsidR="00A77FFB" w:rsidRPr="000918AA" w:rsidRDefault="00A77FFB" w:rsidP="000918AA">
            <w:pPr>
              <w:pStyle w:val="ESONormal"/>
              <w:jc w:val="left"/>
              <w:rPr>
                <w:sz w:val="18"/>
                <w:szCs w:val="18"/>
              </w:rPr>
            </w:pPr>
            <w:r w:rsidRPr="000918AA">
              <w:rPr>
                <w:sz w:val="18"/>
                <w:szCs w:val="18"/>
              </w:rPr>
              <w:t>Atribút</w:t>
            </w:r>
          </w:p>
        </w:tc>
        <w:tc>
          <w:tcPr>
            <w:tcW w:w="597" w:type="pct"/>
            <w:tcBorders>
              <w:bottom w:val="single" w:sz="4" w:space="0" w:color="auto"/>
            </w:tcBorders>
            <w:shd w:val="clear" w:color="auto" w:fill="002060"/>
            <w:vAlign w:val="center"/>
          </w:tcPr>
          <w:p w14:paraId="15BF28C7" w14:textId="77777777" w:rsidR="00A77FFB" w:rsidRPr="000918AA" w:rsidRDefault="00A77FFB" w:rsidP="000918AA">
            <w:pPr>
              <w:pStyle w:val="ESONormal"/>
              <w:jc w:val="left"/>
              <w:rPr>
                <w:sz w:val="18"/>
                <w:szCs w:val="18"/>
              </w:rPr>
            </w:pPr>
            <w:r w:rsidRPr="000918AA">
              <w:rPr>
                <w:sz w:val="18"/>
                <w:szCs w:val="18"/>
              </w:rPr>
              <w:t>Povinnosť</w:t>
            </w:r>
          </w:p>
        </w:tc>
        <w:tc>
          <w:tcPr>
            <w:tcW w:w="1230" w:type="pct"/>
            <w:tcBorders>
              <w:bottom w:val="single" w:sz="4" w:space="0" w:color="auto"/>
            </w:tcBorders>
            <w:shd w:val="clear" w:color="auto" w:fill="002060"/>
            <w:vAlign w:val="center"/>
          </w:tcPr>
          <w:p w14:paraId="618C1C4E" w14:textId="77777777" w:rsidR="00A77FFB" w:rsidRPr="000918AA" w:rsidRDefault="00A77FFB" w:rsidP="000918AA">
            <w:pPr>
              <w:pStyle w:val="ESONormal"/>
              <w:jc w:val="left"/>
              <w:rPr>
                <w:sz w:val="18"/>
                <w:szCs w:val="18"/>
              </w:rPr>
            </w:pPr>
            <w:r w:rsidRPr="000918AA">
              <w:rPr>
                <w:sz w:val="18"/>
                <w:szCs w:val="18"/>
              </w:rPr>
              <w:t>Typ</w:t>
            </w:r>
          </w:p>
        </w:tc>
        <w:tc>
          <w:tcPr>
            <w:tcW w:w="1979" w:type="pct"/>
            <w:tcBorders>
              <w:bottom w:val="single" w:sz="4" w:space="0" w:color="auto"/>
            </w:tcBorders>
            <w:shd w:val="clear" w:color="auto" w:fill="002060"/>
            <w:vAlign w:val="center"/>
          </w:tcPr>
          <w:p w14:paraId="5726B726" w14:textId="77777777" w:rsidR="00A77FFB" w:rsidRPr="000918AA" w:rsidRDefault="00A77FFB" w:rsidP="000918AA">
            <w:pPr>
              <w:pStyle w:val="ESONormal"/>
              <w:jc w:val="left"/>
              <w:rPr>
                <w:sz w:val="18"/>
                <w:szCs w:val="18"/>
              </w:rPr>
            </w:pPr>
            <w:r w:rsidRPr="000918AA">
              <w:rPr>
                <w:sz w:val="18"/>
                <w:szCs w:val="18"/>
              </w:rPr>
              <w:t xml:space="preserve">Komentár </w:t>
            </w:r>
          </w:p>
        </w:tc>
      </w:tr>
      <w:tr w:rsidR="00A77FFB" w:rsidRPr="000918AA" w14:paraId="227F2115" w14:textId="77777777" w:rsidTr="000918AA">
        <w:tc>
          <w:tcPr>
            <w:tcW w:w="1194" w:type="pct"/>
            <w:tcBorders>
              <w:top w:val="single" w:sz="4" w:space="0" w:color="auto"/>
              <w:left w:val="single" w:sz="4" w:space="0" w:color="auto"/>
              <w:bottom w:val="single" w:sz="4" w:space="0" w:color="auto"/>
              <w:right w:val="single" w:sz="4" w:space="0" w:color="auto"/>
            </w:tcBorders>
            <w:shd w:val="clear" w:color="auto" w:fill="auto"/>
            <w:vAlign w:val="center"/>
          </w:tcPr>
          <w:p w14:paraId="3DDF2FC9" w14:textId="53383B24" w:rsidR="00A77FFB" w:rsidRPr="000918AA" w:rsidRDefault="00A77FFB" w:rsidP="000B0A2E">
            <w:pPr>
              <w:ind w:right="-108"/>
              <w:rPr>
                <w:sz w:val="18"/>
                <w:szCs w:val="18"/>
              </w:rPr>
            </w:pPr>
            <w:r w:rsidRPr="000918AA">
              <w:rPr>
                <w:color w:val="000000"/>
                <w:sz w:val="18"/>
                <w:szCs w:val="18"/>
              </w:rPr>
              <w:t>InformacieOPacientovi</w:t>
            </w:r>
            <w:r w:rsidR="000B0A2E">
              <w:rPr>
                <w:color w:val="000000"/>
                <w:sz w:val="18"/>
                <w:szCs w:val="18"/>
              </w:rPr>
              <w:t>_</w:t>
            </w:r>
            <w:r w:rsidRPr="000918AA">
              <w:rPr>
                <w:color w:val="000000"/>
                <w:sz w:val="18"/>
                <w:szCs w:val="18"/>
              </w:rPr>
              <w:t>v3</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14:paraId="3639051E" w14:textId="77777777" w:rsidR="00A77FFB" w:rsidRPr="000918AA" w:rsidRDefault="00A77FFB" w:rsidP="000918AA">
            <w:pPr>
              <w:rPr>
                <w:sz w:val="18"/>
                <w:szCs w:val="18"/>
              </w:rPr>
            </w:pPr>
            <w:r w:rsidRPr="000918AA">
              <w:rPr>
                <w:sz w:val="18"/>
                <w:szCs w:val="18"/>
              </w:rPr>
              <w:t>N</w:t>
            </w:r>
          </w:p>
        </w:tc>
        <w:tc>
          <w:tcPr>
            <w:tcW w:w="1230" w:type="pct"/>
            <w:tcBorders>
              <w:top w:val="single" w:sz="4" w:space="0" w:color="auto"/>
              <w:left w:val="single" w:sz="4" w:space="0" w:color="auto"/>
              <w:bottom w:val="single" w:sz="4" w:space="0" w:color="auto"/>
              <w:right w:val="single" w:sz="4" w:space="0" w:color="auto"/>
            </w:tcBorders>
            <w:shd w:val="clear" w:color="auto" w:fill="auto"/>
            <w:vAlign w:val="center"/>
          </w:tcPr>
          <w:p w14:paraId="44862B3C" w14:textId="77777777" w:rsidR="00A77FFB" w:rsidRPr="000918AA" w:rsidRDefault="00A77FFB" w:rsidP="000918AA">
            <w:pPr>
              <w:rPr>
                <w:sz w:val="18"/>
                <w:szCs w:val="18"/>
              </w:rPr>
            </w:pPr>
            <w:r w:rsidRPr="000918AA">
              <w:rPr>
                <w:sz w:val="18"/>
                <w:szCs w:val="18"/>
              </w:rPr>
              <w:t>InformacieOPacientovi_v3</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6A3586BE" w14:textId="77777777" w:rsidR="00A77FFB" w:rsidRPr="000918AA" w:rsidRDefault="002963EB" w:rsidP="000918AA">
            <w:pPr>
              <w:rPr>
                <w:sz w:val="18"/>
                <w:szCs w:val="18"/>
              </w:rPr>
            </w:pPr>
            <w:r w:rsidRPr="000918AA">
              <w:rPr>
                <w:sz w:val="18"/>
                <w:szCs w:val="18"/>
              </w:rPr>
              <w:t>Kontaktné informácie o pacientovi (aktuálny pobyt pre zápis, trvalý pobyt pre čítanie). Aktualizovať ich môže lekár aj občan.</w:t>
            </w:r>
          </w:p>
        </w:tc>
      </w:tr>
      <w:tr w:rsidR="00A77FFB" w:rsidRPr="000918AA" w14:paraId="63FEE7AB" w14:textId="77777777" w:rsidTr="000918AA">
        <w:tc>
          <w:tcPr>
            <w:tcW w:w="1194" w:type="pct"/>
            <w:tcBorders>
              <w:top w:val="single" w:sz="4" w:space="0" w:color="auto"/>
              <w:left w:val="single" w:sz="4" w:space="0" w:color="auto"/>
              <w:bottom w:val="single" w:sz="4" w:space="0" w:color="auto"/>
              <w:right w:val="single" w:sz="4" w:space="0" w:color="auto"/>
            </w:tcBorders>
            <w:shd w:val="clear" w:color="auto" w:fill="auto"/>
            <w:vAlign w:val="center"/>
          </w:tcPr>
          <w:p w14:paraId="0224F85A" w14:textId="77777777" w:rsidR="00A77FFB" w:rsidRPr="000918AA" w:rsidRDefault="00A77FFB" w:rsidP="000918AA">
            <w:pPr>
              <w:rPr>
                <w:sz w:val="18"/>
                <w:szCs w:val="18"/>
              </w:rPr>
            </w:pPr>
            <w:r w:rsidRPr="000918AA">
              <w:rPr>
                <w:sz w:val="18"/>
                <w:szCs w:val="18"/>
              </w:rPr>
              <w:t>KontaktneOsoby_v3</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14:paraId="5F584060" w14:textId="77777777" w:rsidR="00A77FFB" w:rsidRPr="000918AA" w:rsidRDefault="00A77FFB" w:rsidP="000918AA">
            <w:pPr>
              <w:rPr>
                <w:sz w:val="18"/>
                <w:szCs w:val="18"/>
              </w:rPr>
            </w:pPr>
            <w:r w:rsidRPr="000918AA">
              <w:rPr>
                <w:sz w:val="18"/>
                <w:szCs w:val="18"/>
              </w:rPr>
              <w:t>N</w:t>
            </w:r>
          </w:p>
        </w:tc>
        <w:tc>
          <w:tcPr>
            <w:tcW w:w="1230" w:type="pct"/>
            <w:tcBorders>
              <w:top w:val="single" w:sz="4" w:space="0" w:color="auto"/>
              <w:left w:val="single" w:sz="4" w:space="0" w:color="auto"/>
              <w:bottom w:val="single" w:sz="4" w:space="0" w:color="auto"/>
              <w:right w:val="single" w:sz="4" w:space="0" w:color="auto"/>
            </w:tcBorders>
            <w:shd w:val="clear" w:color="auto" w:fill="auto"/>
            <w:vAlign w:val="center"/>
          </w:tcPr>
          <w:p w14:paraId="57AA9F1B" w14:textId="77777777" w:rsidR="00A77FFB" w:rsidRPr="000918AA" w:rsidRDefault="00A77FFB" w:rsidP="000918AA">
            <w:pPr>
              <w:rPr>
                <w:sz w:val="18"/>
                <w:szCs w:val="18"/>
              </w:rPr>
            </w:pPr>
            <w:r w:rsidRPr="000918AA">
              <w:rPr>
                <w:sz w:val="18"/>
                <w:szCs w:val="18"/>
              </w:rPr>
              <w:t>KontaktnaOsoba_v3[]</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47A6C5CB" w14:textId="77777777" w:rsidR="00A77FFB" w:rsidRPr="000918AA" w:rsidRDefault="00A77FFB" w:rsidP="000918AA">
            <w:pPr>
              <w:rPr>
                <w:sz w:val="18"/>
                <w:szCs w:val="18"/>
              </w:rPr>
            </w:pPr>
            <w:r w:rsidRPr="000918AA">
              <w:rPr>
                <w:sz w:val="18"/>
                <w:szCs w:val="18"/>
              </w:rPr>
              <w:t>Kolekcia</w:t>
            </w:r>
            <w:r w:rsidR="002963EB" w:rsidRPr="000918AA">
              <w:rPr>
                <w:sz w:val="18"/>
                <w:szCs w:val="18"/>
              </w:rPr>
              <w:t>. ICE kontakty</w:t>
            </w:r>
          </w:p>
        </w:tc>
      </w:tr>
    </w:tbl>
    <w:p w14:paraId="450A6CAE" w14:textId="77777777" w:rsidR="0030590E" w:rsidRPr="0050720E" w:rsidRDefault="0030590E" w:rsidP="0030590E">
      <w:pPr>
        <w:pStyle w:val="Nadpis3"/>
        <w:rPr>
          <w:szCs w:val="20"/>
          <w:lang w:val="sk-SK"/>
        </w:rPr>
      </w:pPr>
      <w:bookmarkStart w:id="229" w:name="_Toc2079666"/>
      <w:r w:rsidRPr="0050720E">
        <w:rPr>
          <w:szCs w:val="20"/>
          <w:lang w:val="sk-SK"/>
        </w:rPr>
        <w:t>InformacieOPacientovi_v3</w:t>
      </w:r>
      <w:bookmarkEnd w:id="229"/>
    </w:p>
    <w:p w14:paraId="3BF815B8" w14:textId="77777777" w:rsidR="008541E5" w:rsidRPr="0050720E" w:rsidRDefault="008541E5" w:rsidP="008541E5">
      <w:r w:rsidRPr="0050720E">
        <w:t>Mapovanie na XSD:</w:t>
      </w:r>
    </w:p>
    <w:p w14:paraId="37660AC3" w14:textId="77777777" w:rsidR="008541E5" w:rsidRPr="0050720E" w:rsidRDefault="008541E5" w:rsidP="008541E5">
      <w:r w:rsidRPr="0050720E">
        <w:t>ZapisPacientskehoSumaruKontaktneUdaje_v3_Data.xsd, DajPacientskySumarKontaktneUdaje_v3_Data.xsd</w:t>
      </w:r>
    </w:p>
    <w:p w14:paraId="60B7A94A" w14:textId="77777777" w:rsidR="002512EC" w:rsidRPr="0050720E" w:rsidRDefault="002512EC" w:rsidP="008541E5"/>
    <w:p w14:paraId="00E65C8B" w14:textId="77777777" w:rsidR="002512EC" w:rsidRPr="0050720E" w:rsidRDefault="002512EC" w:rsidP="005A0155">
      <w:r w:rsidRPr="0050720E">
        <w:t>Väzba na PacientskySumarKontaktneUdajeData_v3</w:t>
      </w:r>
    </w:p>
    <w:tbl>
      <w:tblPr>
        <w:tblW w:w="5261" w:type="pct"/>
        <w:tblLayout w:type="fixed"/>
        <w:tblLook w:val="04A0" w:firstRow="1" w:lastRow="0" w:firstColumn="1" w:lastColumn="0" w:noHBand="0" w:noVBand="1"/>
      </w:tblPr>
      <w:tblGrid>
        <w:gridCol w:w="2017"/>
        <w:gridCol w:w="1385"/>
        <w:gridCol w:w="2127"/>
        <w:gridCol w:w="3968"/>
      </w:tblGrid>
      <w:tr w:rsidR="0030590E" w:rsidRPr="000918AA" w14:paraId="71DEE3E9" w14:textId="77777777" w:rsidTr="00DB77B9">
        <w:trPr>
          <w:cantSplit/>
          <w:tblHeader/>
        </w:trPr>
        <w:tc>
          <w:tcPr>
            <w:tcW w:w="1062" w:type="pct"/>
            <w:tcBorders>
              <w:bottom w:val="single" w:sz="4" w:space="0" w:color="auto"/>
            </w:tcBorders>
            <w:shd w:val="clear" w:color="auto" w:fill="002060"/>
            <w:vAlign w:val="center"/>
          </w:tcPr>
          <w:p w14:paraId="2079001D" w14:textId="77777777" w:rsidR="0030590E" w:rsidRPr="000918AA" w:rsidRDefault="0030590E" w:rsidP="00DB77B9">
            <w:pPr>
              <w:pStyle w:val="ESONormal"/>
              <w:jc w:val="left"/>
              <w:rPr>
                <w:sz w:val="18"/>
                <w:szCs w:val="18"/>
              </w:rPr>
            </w:pPr>
            <w:r w:rsidRPr="000918AA">
              <w:rPr>
                <w:sz w:val="18"/>
                <w:szCs w:val="18"/>
              </w:rPr>
              <w:lastRenderedPageBreak/>
              <w:t>Atribút</w:t>
            </w:r>
          </w:p>
        </w:tc>
        <w:tc>
          <w:tcPr>
            <w:tcW w:w="729" w:type="pct"/>
            <w:tcBorders>
              <w:bottom w:val="single" w:sz="4" w:space="0" w:color="auto"/>
            </w:tcBorders>
            <w:shd w:val="clear" w:color="auto" w:fill="002060"/>
            <w:vAlign w:val="center"/>
          </w:tcPr>
          <w:p w14:paraId="5D06142E" w14:textId="77777777" w:rsidR="0030590E" w:rsidRPr="000918AA" w:rsidRDefault="0030590E" w:rsidP="00DB77B9">
            <w:pPr>
              <w:pStyle w:val="ESONormal"/>
              <w:jc w:val="left"/>
              <w:rPr>
                <w:sz w:val="18"/>
                <w:szCs w:val="18"/>
              </w:rPr>
            </w:pPr>
            <w:r w:rsidRPr="000918AA">
              <w:rPr>
                <w:sz w:val="18"/>
                <w:szCs w:val="18"/>
              </w:rPr>
              <w:t>Povinnosť</w:t>
            </w:r>
          </w:p>
        </w:tc>
        <w:tc>
          <w:tcPr>
            <w:tcW w:w="1120" w:type="pct"/>
            <w:tcBorders>
              <w:bottom w:val="single" w:sz="4" w:space="0" w:color="auto"/>
            </w:tcBorders>
            <w:shd w:val="clear" w:color="auto" w:fill="002060"/>
            <w:vAlign w:val="center"/>
          </w:tcPr>
          <w:p w14:paraId="4D40FE2B" w14:textId="77777777" w:rsidR="0030590E" w:rsidRPr="000918AA" w:rsidRDefault="0030590E" w:rsidP="00DB77B9">
            <w:pPr>
              <w:pStyle w:val="ESONormal"/>
              <w:jc w:val="left"/>
              <w:rPr>
                <w:sz w:val="18"/>
                <w:szCs w:val="18"/>
              </w:rPr>
            </w:pPr>
            <w:r w:rsidRPr="000918AA">
              <w:rPr>
                <w:sz w:val="18"/>
                <w:szCs w:val="18"/>
              </w:rPr>
              <w:t>Typ</w:t>
            </w:r>
          </w:p>
        </w:tc>
        <w:tc>
          <w:tcPr>
            <w:tcW w:w="2089" w:type="pct"/>
            <w:tcBorders>
              <w:bottom w:val="single" w:sz="4" w:space="0" w:color="auto"/>
            </w:tcBorders>
            <w:shd w:val="clear" w:color="auto" w:fill="002060"/>
            <w:vAlign w:val="center"/>
          </w:tcPr>
          <w:p w14:paraId="5163847F" w14:textId="77777777" w:rsidR="0030590E" w:rsidRPr="000918AA" w:rsidRDefault="0030590E" w:rsidP="00DB77B9">
            <w:pPr>
              <w:pStyle w:val="ESONormal"/>
              <w:jc w:val="left"/>
              <w:rPr>
                <w:sz w:val="18"/>
                <w:szCs w:val="18"/>
              </w:rPr>
            </w:pPr>
            <w:r w:rsidRPr="000918AA">
              <w:rPr>
                <w:sz w:val="18"/>
                <w:szCs w:val="18"/>
              </w:rPr>
              <w:t xml:space="preserve">Komentár </w:t>
            </w:r>
          </w:p>
        </w:tc>
      </w:tr>
      <w:tr w:rsidR="0030590E" w:rsidRPr="000918AA" w14:paraId="7204420C"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0EDA5171" w14:textId="77777777" w:rsidR="0030590E" w:rsidRPr="000918AA" w:rsidRDefault="0030590E" w:rsidP="00DB77B9">
            <w:pPr>
              <w:rPr>
                <w:sz w:val="18"/>
                <w:szCs w:val="18"/>
              </w:rPr>
            </w:pPr>
            <w:r w:rsidRPr="000918AA">
              <w:rPr>
                <w:sz w:val="18"/>
                <w:szCs w:val="18"/>
              </w:rPr>
              <w:t>AdresaPacienta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8730FD3" w14:textId="77777777" w:rsidR="0030590E" w:rsidRPr="000918AA" w:rsidRDefault="0030590E"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2132FF33" w14:textId="77777777" w:rsidR="0030590E" w:rsidRPr="000918AA" w:rsidRDefault="0030590E" w:rsidP="00DB77B9">
            <w:pPr>
              <w:rPr>
                <w:sz w:val="18"/>
                <w:szCs w:val="18"/>
              </w:rPr>
            </w:pPr>
            <w:r w:rsidRPr="000918AA">
              <w:rPr>
                <w:sz w:val="18"/>
                <w:szCs w:val="18"/>
              </w:rPr>
              <w:t>AdresaOsoby_v3</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3C75106F" w14:textId="77777777" w:rsidR="0030590E" w:rsidRPr="000918AA" w:rsidRDefault="0030590E" w:rsidP="00DB77B9">
            <w:pPr>
              <w:rPr>
                <w:sz w:val="18"/>
                <w:szCs w:val="18"/>
              </w:rPr>
            </w:pPr>
            <w:r w:rsidRPr="000918AA">
              <w:rPr>
                <w:sz w:val="18"/>
                <w:szCs w:val="18"/>
              </w:rPr>
              <w:t>Automaticky z JRUZ – slúži len pre čítacie služby (pri zápise sa nepoužíva)</w:t>
            </w:r>
          </w:p>
        </w:tc>
      </w:tr>
      <w:tr w:rsidR="008541E5" w:rsidRPr="000918AA" w14:paraId="573057CB"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2866AA64" w14:textId="77777777" w:rsidR="008541E5" w:rsidRPr="000918AA" w:rsidRDefault="008541E5" w:rsidP="00DB77B9">
            <w:pPr>
              <w:rPr>
                <w:sz w:val="18"/>
                <w:szCs w:val="18"/>
              </w:rPr>
            </w:pPr>
            <w:r w:rsidRPr="000918AA">
              <w:rPr>
                <w:sz w:val="18"/>
                <w:szCs w:val="18"/>
              </w:rPr>
              <w:t>Poznamka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05A384B1"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6D261CEA" w14:textId="77777777" w:rsidR="008541E5" w:rsidRPr="000918AA" w:rsidRDefault="008541E5" w:rsidP="00DB77B9">
            <w:pPr>
              <w:rPr>
                <w:sz w:val="18"/>
                <w:szCs w:val="18"/>
              </w:rPr>
            </w:pPr>
            <w:r w:rsidRPr="000918AA">
              <w:rPr>
                <w:sz w:val="18"/>
                <w:szCs w:val="18"/>
              </w:rPr>
              <w:t>String</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6A303A10" w14:textId="77777777" w:rsidR="008541E5" w:rsidRPr="000918AA" w:rsidRDefault="008541E5" w:rsidP="00DB77B9">
            <w:pPr>
              <w:rPr>
                <w:sz w:val="18"/>
                <w:szCs w:val="18"/>
              </w:rPr>
            </w:pPr>
            <w:r w:rsidRPr="000918AA">
              <w:rPr>
                <w:sz w:val="18"/>
                <w:szCs w:val="18"/>
              </w:rPr>
              <w:t>Napĺňané pacientom / zdravotníckym pracovníkom</w:t>
            </w:r>
          </w:p>
        </w:tc>
      </w:tr>
      <w:tr w:rsidR="008541E5" w:rsidRPr="000918AA" w14:paraId="169AE8C7"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74A4FABB" w14:textId="77777777" w:rsidR="008541E5" w:rsidRPr="000918AA" w:rsidRDefault="008541E5" w:rsidP="00DB77B9">
            <w:pPr>
              <w:rPr>
                <w:sz w:val="18"/>
                <w:szCs w:val="18"/>
              </w:rPr>
            </w:pPr>
            <w:r w:rsidRPr="000918AA">
              <w:rPr>
                <w:sz w:val="18"/>
                <w:szCs w:val="18"/>
              </w:rPr>
              <w:t>TelefonPacienta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7833DF07"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78FFFC8F" w14:textId="77777777" w:rsidR="008541E5" w:rsidRPr="000918AA" w:rsidRDefault="008541E5" w:rsidP="00DB77B9">
            <w:pPr>
              <w:rPr>
                <w:sz w:val="18"/>
                <w:szCs w:val="18"/>
              </w:rPr>
            </w:pPr>
            <w:r w:rsidRPr="000918AA">
              <w:rPr>
                <w:sz w:val="18"/>
                <w:szCs w:val="18"/>
              </w:rPr>
              <w:t>String</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14078294" w14:textId="77777777" w:rsidR="008541E5" w:rsidRDefault="008541E5" w:rsidP="00DB77B9">
            <w:pPr>
              <w:rPr>
                <w:sz w:val="18"/>
                <w:szCs w:val="18"/>
              </w:rPr>
            </w:pPr>
            <w:r w:rsidRPr="000918AA">
              <w:rPr>
                <w:sz w:val="18"/>
                <w:szCs w:val="18"/>
              </w:rPr>
              <w:t>Napĺňané pacientom / zdravotníckym pracovníkom</w:t>
            </w:r>
          </w:p>
          <w:p w14:paraId="0F89053F" w14:textId="046D7A72" w:rsidR="001D3BAA" w:rsidRPr="000918AA" w:rsidRDefault="001D3BAA" w:rsidP="00DB77B9">
            <w:pPr>
              <w:rPr>
                <w:sz w:val="18"/>
                <w:szCs w:val="18"/>
              </w:rPr>
            </w:pPr>
            <w:r>
              <w:rPr>
                <w:sz w:val="18"/>
                <w:szCs w:val="18"/>
              </w:rPr>
              <w:t xml:space="preserve">Reštrikcia voči regulárnemu výrazu v </w:t>
            </w:r>
            <w:r w:rsidRPr="0018799F">
              <w:fldChar w:fldCharType="begin"/>
            </w:r>
            <w:r>
              <w:rPr>
                <w:sz w:val="18"/>
                <w:szCs w:val="18"/>
              </w:rPr>
              <w:instrText xml:space="preserve"> REF _Ref532370379 \r \h </w:instrText>
            </w:r>
            <w:r w:rsidRPr="0018799F">
              <w:rPr>
                <w:sz w:val="18"/>
                <w:szCs w:val="18"/>
              </w:rPr>
              <w:fldChar w:fldCharType="separate"/>
            </w:r>
            <w:r>
              <w:rPr>
                <w:sz w:val="18"/>
                <w:szCs w:val="18"/>
              </w:rPr>
              <w:t>6.12.1</w:t>
            </w:r>
            <w:r w:rsidRPr="0018799F">
              <w:fldChar w:fldCharType="end"/>
            </w:r>
          </w:p>
        </w:tc>
      </w:tr>
      <w:tr w:rsidR="008541E5" w:rsidRPr="000918AA" w14:paraId="761B7FD1"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4FE0D82F" w14:textId="77777777" w:rsidR="008541E5" w:rsidRPr="000918AA" w:rsidRDefault="008541E5" w:rsidP="00DB77B9">
            <w:pPr>
              <w:rPr>
                <w:sz w:val="18"/>
                <w:szCs w:val="18"/>
              </w:rPr>
            </w:pPr>
            <w:r w:rsidRPr="000918AA">
              <w:rPr>
                <w:color w:val="000000"/>
                <w:sz w:val="18"/>
                <w:szCs w:val="18"/>
              </w:rPr>
              <w:t>EmailPacienta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7FD25E42"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44770C5A" w14:textId="77777777" w:rsidR="008541E5" w:rsidRPr="000918AA" w:rsidRDefault="008541E5" w:rsidP="00DB77B9">
            <w:pPr>
              <w:rPr>
                <w:sz w:val="18"/>
                <w:szCs w:val="18"/>
              </w:rPr>
            </w:pPr>
            <w:r w:rsidRPr="000918AA">
              <w:rPr>
                <w:sz w:val="18"/>
                <w:szCs w:val="18"/>
              </w:rPr>
              <w:t>String</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11D610FD" w14:textId="77777777" w:rsidR="008541E5" w:rsidRDefault="008541E5" w:rsidP="00DB77B9">
            <w:pPr>
              <w:rPr>
                <w:sz w:val="18"/>
                <w:szCs w:val="18"/>
              </w:rPr>
            </w:pPr>
            <w:r w:rsidRPr="000918AA">
              <w:rPr>
                <w:sz w:val="18"/>
                <w:szCs w:val="18"/>
              </w:rPr>
              <w:t>Napĺňané pacientom / zdravotníckym pracovníkom</w:t>
            </w:r>
          </w:p>
          <w:p w14:paraId="2621B4A2" w14:textId="481980AD" w:rsidR="001D3BAA" w:rsidRPr="000918AA" w:rsidRDefault="001D3BAA" w:rsidP="00DB77B9">
            <w:pPr>
              <w:rPr>
                <w:sz w:val="18"/>
                <w:szCs w:val="18"/>
              </w:rPr>
            </w:pPr>
            <w:r>
              <w:rPr>
                <w:sz w:val="18"/>
                <w:szCs w:val="18"/>
              </w:rPr>
              <w:t xml:space="preserve">Reštrikcia voči regulárnemu výrazu v </w:t>
            </w:r>
            <w:r w:rsidRPr="0018799F">
              <w:fldChar w:fldCharType="begin"/>
            </w:r>
            <w:r>
              <w:rPr>
                <w:sz w:val="18"/>
                <w:szCs w:val="18"/>
              </w:rPr>
              <w:instrText xml:space="preserve"> REF _Ref532370379 \r \h </w:instrText>
            </w:r>
            <w:r w:rsidRPr="0018799F">
              <w:rPr>
                <w:sz w:val="18"/>
                <w:szCs w:val="18"/>
              </w:rPr>
              <w:fldChar w:fldCharType="separate"/>
            </w:r>
            <w:r>
              <w:rPr>
                <w:sz w:val="18"/>
                <w:szCs w:val="18"/>
              </w:rPr>
              <w:t>6.12.1</w:t>
            </w:r>
            <w:r w:rsidRPr="0018799F">
              <w:fldChar w:fldCharType="end"/>
            </w:r>
          </w:p>
        </w:tc>
      </w:tr>
      <w:tr w:rsidR="008541E5" w:rsidRPr="000918AA" w14:paraId="2CEB1C3A"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18037462" w14:textId="77777777" w:rsidR="008541E5" w:rsidRPr="000918AA" w:rsidRDefault="008541E5" w:rsidP="00DB77B9">
            <w:pPr>
              <w:rPr>
                <w:color w:val="000000"/>
                <w:sz w:val="18"/>
                <w:szCs w:val="18"/>
              </w:rPr>
            </w:pPr>
            <w:r w:rsidRPr="000918AA">
              <w:rPr>
                <w:color w:val="000000"/>
                <w:sz w:val="18"/>
                <w:szCs w:val="18"/>
              </w:rPr>
              <w:t>LenNaCitanie</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57948607"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77E69DBF" w14:textId="77777777" w:rsidR="008541E5" w:rsidRPr="000918AA" w:rsidRDefault="008541E5" w:rsidP="00DB77B9">
            <w:pPr>
              <w:rPr>
                <w:sz w:val="18"/>
                <w:szCs w:val="18"/>
              </w:rPr>
            </w:pPr>
            <w:r w:rsidRPr="000918AA">
              <w:rPr>
                <w:sz w:val="18"/>
                <w:szCs w:val="18"/>
              </w:rPr>
              <w:t>Boolean</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653E951B" w14:textId="77777777" w:rsidR="008541E5" w:rsidRPr="000918AA" w:rsidRDefault="008541E5" w:rsidP="00DB77B9">
            <w:pPr>
              <w:tabs>
                <w:tab w:val="left" w:pos="1002"/>
              </w:tabs>
              <w:rPr>
                <w:sz w:val="18"/>
                <w:szCs w:val="18"/>
              </w:rPr>
            </w:pPr>
            <w:r w:rsidRPr="000918AA">
              <w:rPr>
                <w:sz w:val="18"/>
                <w:szCs w:val="18"/>
              </w:rPr>
              <w:t>Príznak, či je záznam určený len na čítanie alebo je možné ho upraviť cez službu ZapisPacientskehoSumaruKontaktneUdaje_v3, resp. zmazať cez službu ZrusKontaktneUdajePacientskehoSumaru_v3.</w:t>
            </w:r>
          </w:p>
        </w:tc>
      </w:tr>
      <w:tr w:rsidR="008541E5" w:rsidRPr="000918AA" w14:paraId="29B249BE"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52A6BABB" w14:textId="77777777" w:rsidR="008541E5" w:rsidRPr="000918AA" w:rsidRDefault="008541E5" w:rsidP="00DB77B9">
            <w:pPr>
              <w:rPr>
                <w:color w:val="000000"/>
                <w:sz w:val="18"/>
                <w:szCs w:val="18"/>
              </w:rPr>
            </w:pPr>
            <w:r w:rsidRPr="000918AA">
              <w:rPr>
                <w:color w:val="000000"/>
                <w:sz w:val="18"/>
                <w:szCs w:val="18"/>
              </w:rPr>
              <w:t>IdZaznamu</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15673B8"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4CA2473D" w14:textId="77777777" w:rsidR="008541E5" w:rsidRPr="000918AA" w:rsidRDefault="008541E5" w:rsidP="00DB77B9">
            <w:pPr>
              <w:rPr>
                <w:sz w:val="18"/>
                <w:szCs w:val="18"/>
              </w:rPr>
            </w:pPr>
            <w:r w:rsidRPr="000918AA">
              <w:rPr>
                <w:sz w:val="18"/>
                <w:szCs w:val="18"/>
              </w:rPr>
              <w:t>Integer</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0893D07F" w14:textId="77777777" w:rsidR="008541E5" w:rsidRPr="000918AA" w:rsidRDefault="008541E5" w:rsidP="00DB77B9">
            <w:pPr>
              <w:tabs>
                <w:tab w:val="left" w:pos="1002"/>
              </w:tabs>
              <w:rPr>
                <w:sz w:val="18"/>
                <w:szCs w:val="18"/>
              </w:rPr>
            </w:pPr>
            <w:r w:rsidRPr="000918AA">
              <w:rPr>
                <w:sz w:val="18"/>
                <w:szCs w:val="18"/>
              </w:rPr>
              <w:t>Identifikátor kontaktného údaju v NZIS</w:t>
            </w:r>
          </w:p>
        </w:tc>
      </w:tr>
      <w:tr w:rsidR="008541E5" w:rsidRPr="000918AA" w14:paraId="16AF9891"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37C3BAF1" w14:textId="77777777" w:rsidR="008541E5" w:rsidRPr="000918AA" w:rsidRDefault="008541E5" w:rsidP="00DB77B9">
            <w:pPr>
              <w:rPr>
                <w:color w:val="000000"/>
                <w:sz w:val="18"/>
                <w:szCs w:val="18"/>
              </w:rPr>
            </w:pPr>
            <w:r w:rsidRPr="000918AA">
              <w:rPr>
                <w:color w:val="000000"/>
                <w:sz w:val="18"/>
                <w:szCs w:val="18"/>
              </w:rPr>
              <w:t>DatumZaznamenania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AE77CE0"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4DAE8899" w14:textId="77777777" w:rsidR="008541E5" w:rsidRPr="000918AA" w:rsidRDefault="008541E5" w:rsidP="00DB77B9">
            <w:pPr>
              <w:rPr>
                <w:sz w:val="18"/>
                <w:szCs w:val="18"/>
              </w:rPr>
            </w:pPr>
            <w:r w:rsidRPr="000918AA">
              <w:rPr>
                <w:sz w:val="18"/>
                <w:szCs w:val="18"/>
              </w:rPr>
              <w:t>Timestamp</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3BBB2CB9" w14:textId="77777777" w:rsidR="008541E5" w:rsidRPr="000918AA" w:rsidRDefault="008541E5" w:rsidP="00DB77B9">
            <w:pPr>
              <w:tabs>
                <w:tab w:val="left" w:pos="1002"/>
              </w:tabs>
              <w:rPr>
                <w:sz w:val="18"/>
                <w:szCs w:val="18"/>
              </w:rPr>
            </w:pPr>
            <w:r w:rsidRPr="000918AA">
              <w:rPr>
                <w:sz w:val="18"/>
                <w:szCs w:val="18"/>
              </w:rPr>
              <w:t>Dátum a čas zaznamenania kontaktného údaju v NZIS</w:t>
            </w:r>
          </w:p>
        </w:tc>
      </w:tr>
      <w:tr w:rsidR="008541E5" w:rsidRPr="000918AA" w14:paraId="1F0B928A"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697CA09B" w14:textId="77777777" w:rsidR="008541E5" w:rsidRPr="000918AA" w:rsidRDefault="008541E5" w:rsidP="00DB77B9">
            <w:pPr>
              <w:rPr>
                <w:color w:val="000000"/>
                <w:sz w:val="18"/>
                <w:szCs w:val="18"/>
              </w:rPr>
            </w:pPr>
            <w:r w:rsidRPr="000918AA">
              <w:rPr>
                <w:color w:val="000000"/>
                <w:sz w:val="18"/>
                <w:szCs w:val="18"/>
              </w:rPr>
              <w:t>Autor</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D2A4168"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091C3097" w14:textId="77777777" w:rsidR="008541E5" w:rsidRPr="000918AA" w:rsidRDefault="002512EC" w:rsidP="00DB77B9">
            <w:pPr>
              <w:rPr>
                <w:sz w:val="18"/>
                <w:szCs w:val="18"/>
              </w:rPr>
            </w:pPr>
            <w:r w:rsidRPr="000918AA">
              <w:rPr>
                <w:sz w:val="18"/>
                <w:szCs w:val="18"/>
              </w:rPr>
              <w:t>II</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1980C36F" w14:textId="77777777" w:rsidR="008541E5" w:rsidRPr="000918AA" w:rsidRDefault="008541E5" w:rsidP="00DB77B9">
            <w:pPr>
              <w:tabs>
                <w:tab w:val="left" w:pos="1002"/>
              </w:tabs>
              <w:rPr>
                <w:sz w:val="18"/>
                <w:szCs w:val="18"/>
              </w:rPr>
            </w:pPr>
            <w:r w:rsidRPr="000918AA">
              <w:rPr>
                <w:sz w:val="18"/>
                <w:szCs w:val="18"/>
              </w:rPr>
              <w:t>Autor záznamu kontaktného údaju.</w:t>
            </w:r>
          </w:p>
          <w:p w14:paraId="7BD64419" w14:textId="77777777" w:rsidR="008541E5" w:rsidRPr="000918AA" w:rsidRDefault="008541E5" w:rsidP="00DB77B9">
            <w:pPr>
              <w:tabs>
                <w:tab w:val="left" w:pos="1002"/>
              </w:tabs>
              <w:rPr>
                <w:sz w:val="18"/>
                <w:szCs w:val="18"/>
              </w:rPr>
            </w:pPr>
            <w:r w:rsidRPr="000918AA">
              <w:rPr>
                <w:sz w:val="18"/>
                <w:szCs w:val="18"/>
              </w:rPr>
              <w:t>Pri zápise sa neuvádza, systém Autora odvodí z identity aktora volania.</w:t>
            </w:r>
          </w:p>
          <w:p w14:paraId="65FF7DEC" w14:textId="77777777" w:rsidR="008541E5" w:rsidRPr="000918AA" w:rsidRDefault="008541E5" w:rsidP="00DB77B9">
            <w:pPr>
              <w:tabs>
                <w:tab w:val="left" w:pos="1002"/>
              </w:tabs>
              <w:rPr>
                <w:sz w:val="18"/>
                <w:szCs w:val="18"/>
              </w:rPr>
            </w:pPr>
            <w:r w:rsidRPr="000918AA">
              <w:rPr>
                <w:sz w:val="18"/>
                <w:szCs w:val="18"/>
              </w:rPr>
              <w:t>V prípade zdravotníckeho pracovníka je tu vložený jeho JRÚZ identifikátor.</w:t>
            </w:r>
          </w:p>
          <w:p w14:paraId="158EB6E8" w14:textId="77777777" w:rsidR="008541E5" w:rsidRPr="000918AA" w:rsidRDefault="008541E5" w:rsidP="00DB77B9">
            <w:pPr>
              <w:tabs>
                <w:tab w:val="left" w:pos="1002"/>
              </w:tabs>
              <w:rPr>
                <w:sz w:val="18"/>
                <w:szCs w:val="18"/>
              </w:rPr>
            </w:pPr>
            <w:r w:rsidRPr="000918AA">
              <w:rPr>
                <w:sz w:val="18"/>
                <w:szCs w:val="18"/>
              </w:rPr>
              <w:t>V prípade občana je v extension reťazec "Občan" a v oid reťazec "1.3.158.00165387.100.40.100_E2"</w:t>
            </w:r>
          </w:p>
        </w:tc>
      </w:tr>
    </w:tbl>
    <w:p w14:paraId="1A016AB6" w14:textId="77777777" w:rsidR="00A26E92" w:rsidRPr="0050720E" w:rsidRDefault="00A26E92" w:rsidP="00A26E92">
      <w:pPr>
        <w:pStyle w:val="Nadpis3"/>
        <w:rPr>
          <w:lang w:val="sk-SK"/>
        </w:rPr>
      </w:pPr>
      <w:bookmarkStart w:id="230" w:name="_Toc2079667"/>
      <w:r w:rsidRPr="0050720E">
        <w:rPr>
          <w:lang w:val="sk-SK"/>
        </w:rPr>
        <w:t>AdresaOsoby_v3</w:t>
      </w:r>
      <w:bookmarkEnd w:id="230"/>
    </w:p>
    <w:p w14:paraId="436792E5" w14:textId="77777777" w:rsidR="00A26E92" w:rsidRPr="0050720E" w:rsidRDefault="00A26E92" w:rsidP="00A26E92">
      <w:r w:rsidRPr="0050720E">
        <w:t>Mapovanie na XSD:</w:t>
      </w:r>
    </w:p>
    <w:p w14:paraId="777B3FAB" w14:textId="77777777" w:rsidR="00A26E92" w:rsidRPr="0050720E" w:rsidRDefault="00A26E92" w:rsidP="00A26E92">
      <w:r w:rsidRPr="0050720E">
        <w:t>ZapisPacientskehoSumaruKontaktneUdaje_v3_Data.xsd, DajPacientskySumarKontaktneUdaje_v3_Data.xsd</w:t>
      </w:r>
    </w:p>
    <w:p w14:paraId="4E467337" w14:textId="77777777" w:rsidR="00A26E92" w:rsidRPr="0050720E" w:rsidRDefault="00A26E92" w:rsidP="00A26E92">
      <w:r w:rsidRPr="0050720E">
        <w:t xml:space="preserve">Trvalý pobyt – plnený </w:t>
      </w:r>
      <w:r w:rsidR="00D95A9D" w:rsidRPr="00D95A9D">
        <w:t>automaticky</w:t>
      </w:r>
      <w:r w:rsidRPr="0050720E">
        <w:t xml:space="preserve"> z JURZ, len pre čítacie služby</w:t>
      </w:r>
    </w:p>
    <w:p w14:paraId="7FBED4A0" w14:textId="77777777" w:rsidR="00A26E92" w:rsidRPr="0050720E" w:rsidRDefault="00A26E92" w:rsidP="00A26E92">
      <w:r w:rsidRPr="0050720E">
        <w:t>Aktuálny pobyt – aj zápis</w:t>
      </w:r>
    </w:p>
    <w:tbl>
      <w:tblPr>
        <w:tblW w:w="5261" w:type="pct"/>
        <w:tblLayout w:type="fixed"/>
        <w:tblLook w:val="04A0" w:firstRow="1" w:lastRow="0" w:firstColumn="1" w:lastColumn="0" w:noHBand="0" w:noVBand="1"/>
      </w:tblPr>
      <w:tblGrid>
        <w:gridCol w:w="2018"/>
        <w:gridCol w:w="2125"/>
        <w:gridCol w:w="1595"/>
        <w:gridCol w:w="3759"/>
      </w:tblGrid>
      <w:tr w:rsidR="00A26E92" w:rsidRPr="000918AA" w14:paraId="21B38A8D" w14:textId="77777777" w:rsidTr="00FD2B7D">
        <w:tc>
          <w:tcPr>
            <w:tcW w:w="1062" w:type="pct"/>
            <w:tcBorders>
              <w:bottom w:val="single" w:sz="4" w:space="0" w:color="auto"/>
            </w:tcBorders>
            <w:shd w:val="clear" w:color="auto" w:fill="002060"/>
          </w:tcPr>
          <w:p w14:paraId="56F0018C" w14:textId="77777777" w:rsidR="00A26E92" w:rsidRPr="000918AA" w:rsidRDefault="00A26E92" w:rsidP="00D56B28">
            <w:pPr>
              <w:pStyle w:val="ESONormal"/>
              <w:rPr>
                <w:sz w:val="18"/>
                <w:szCs w:val="18"/>
              </w:rPr>
            </w:pPr>
            <w:r w:rsidRPr="000918AA">
              <w:rPr>
                <w:sz w:val="18"/>
                <w:szCs w:val="18"/>
              </w:rPr>
              <w:t>Atribút</w:t>
            </w:r>
          </w:p>
        </w:tc>
        <w:tc>
          <w:tcPr>
            <w:tcW w:w="1119" w:type="pct"/>
            <w:tcBorders>
              <w:bottom w:val="single" w:sz="4" w:space="0" w:color="auto"/>
            </w:tcBorders>
            <w:shd w:val="clear" w:color="auto" w:fill="002060"/>
          </w:tcPr>
          <w:p w14:paraId="507848C7" w14:textId="77777777" w:rsidR="00A26E92" w:rsidRPr="000918AA" w:rsidRDefault="00A26E92" w:rsidP="00D56B28">
            <w:pPr>
              <w:pStyle w:val="ESONormal"/>
              <w:rPr>
                <w:sz w:val="18"/>
                <w:szCs w:val="18"/>
              </w:rPr>
            </w:pPr>
            <w:r w:rsidRPr="000918AA">
              <w:rPr>
                <w:sz w:val="18"/>
                <w:szCs w:val="18"/>
              </w:rPr>
              <w:t>Povinnosť</w:t>
            </w:r>
          </w:p>
        </w:tc>
        <w:tc>
          <w:tcPr>
            <w:tcW w:w="840" w:type="pct"/>
            <w:tcBorders>
              <w:bottom w:val="single" w:sz="4" w:space="0" w:color="auto"/>
            </w:tcBorders>
            <w:shd w:val="clear" w:color="auto" w:fill="002060"/>
          </w:tcPr>
          <w:p w14:paraId="318CC9DE" w14:textId="77777777" w:rsidR="00A26E92" w:rsidRPr="000918AA" w:rsidRDefault="00A26E92" w:rsidP="00D56B28">
            <w:pPr>
              <w:pStyle w:val="ESONormal"/>
              <w:rPr>
                <w:sz w:val="18"/>
                <w:szCs w:val="18"/>
              </w:rPr>
            </w:pPr>
            <w:r w:rsidRPr="000918AA">
              <w:rPr>
                <w:sz w:val="18"/>
                <w:szCs w:val="18"/>
              </w:rPr>
              <w:t>Typ</w:t>
            </w:r>
          </w:p>
        </w:tc>
        <w:tc>
          <w:tcPr>
            <w:tcW w:w="1979" w:type="pct"/>
            <w:tcBorders>
              <w:bottom w:val="single" w:sz="4" w:space="0" w:color="auto"/>
            </w:tcBorders>
            <w:shd w:val="clear" w:color="auto" w:fill="002060"/>
          </w:tcPr>
          <w:p w14:paraId="01291FBF" w14:textId="77777777" w:rsidR="00A26E92" w:rsidRPr="000918AA" w:rsidRDefault="00A26E92" w:rsidP="00D56B28">
            <w:pPr>
              <w:pStyle w:val="ESONormal"/>
              <w:rPr>
                <w:sz w:val="18"/>
                <w:szCs w:val="18"/>
              </w:rPr>
            </w:pPr>
            <w:r w:rsidRPr="000918AA">
              <w:rPr>
                <w:sz w:val="18"/>
                <w:szCs w:val="18"/>
              </w:rPr>
              <w:t xml:space="preserve">Komentár </w:t>
            </w:r>
          </w:p>
        </w:tc>
      </w:tr>
      <w:tr w:rsidR="00A26E92" w:rsidRPr="000918AA" w14:paraId="28F8B3AC"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7FD7047C" w14:textId="77777777" w:rsidR="00A26E92" w:rsidRPr="000918AA" w:rsidRDefault="00A26E92" w:rsidP="00D56B28">
            <w:pPr>
              <w:rPr>
                <w:sz w:val="18"/>
                <w:szCs w:val="18"/>
              </w:rPr>
            </w:pPr>
            <w:r w:rsidRPr="000918AA">
              <w:rPr>
                <w:color w:val="000000"/>
                <w:sz w:val="18"/>
                <w:szCs w:val="18"/>
              </w:rPr>
              <w:t>Ulica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76D3F667"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3CA0BE7C" w14:textId="77777777" w:rsidR="00A26E92" w:rsidRPr="000918AA" w:rsidRDefault="00A26E92" w:rsidP="00D56B28">
            <w:pPr>
              <w:rPr>
                <w:sz w:val="18"/>
                <w:szCs w:val="18"/>
              </w:rPr>
            </w:pPr>
            <w:r w:rsidRPr="000918AA">
              <w:rPr>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DB878A1" w14:textId="77777777" w:rsidR="00A26E92" w:rsidRPr="000918AA" w:rsidRDefault="00A26E92" w:rsidP="00D56B28">
            <w:pPr>
              <w:rPr>
                <w:sz w:val="18"/>
                <w:szCs w:val="18"/>
              </w:rPr>
            </w:pPr>
            <w:r w:rsidRPr="000918AA">
              <w:rPr>
                <w:sz w:val="18"/>
                <w:szCs w:val="18"/>
              </w:rPr>
              <w:t>Napĺňané pacientom / zdravotníckym pracovníkom</w:t>
            </w:r>
          </w:p>
        </w:tc>
      </w:tr>
      <w:tr w:rsidR="00A26E92" w:rsidRPr="000918AA" w14:paraId="79CB6A22"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681198A3" w14:textId="77777777" w:rsidR="00A26E92" w:rsidRPr="000918AA" w:rsidRDefault="00A26E92" w:rsidP="00D56B28">
            <w:pPr>
              <w:rPr>
                <w:sz w:val="18"/>
                <w:szCs w:val="18"/>
              </w:rPr>
            </w:pPr>
            <w:r w:rsidRPr="000918AA">
              <w:rPr>
                <w:color w:val="000000"/>
                <w:sz w:val="18"/>
                <w:szCs w:val="18"/>
              </w:rPr>
              <w:t>CisloPopisne</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619862D"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C3D2179" w14:textId="77777777" w:rsidR="00A26E92" w:rsidRPr="000918AA" w:rsidRDefault="00A26E92" w:rsidP="00D56B28">
            <w:pPr>
              <w:rPr>
                <w:sz w:val="18"/>
                <w:szCs w:val="18"/>
              </w:rPr>
            </w:pPr>
            <w:r w:rsidRPr="000918AA">
              <w:rPr>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039F07A" w14:textId="77777777" w:rsidR="00A26E92" w:rsidRPr="000918AA" w:rsidRDefault="00A26E92" w:rsidP="00D56B28">
            <w:pPr>
              <w:rPr>
                <w:sz w:val="18"/>
                <w:szCs w:val="18"/>
              </w:rPr>
            </w:pPr>
            <w:r w:rsidRPr="000918AA">
              <w:rPr>
                <w:sz w:val="18"/>
                <w:szCs w:val="18"/>
              </w:rPr>
              <w:t>Napĺňané pacientom / zdravotníckym pracovníkom</w:t>
            </w:r>
          </w:p>
        </w:tc>
      </w:tr>
      <w:tr w:rsidR="00A26E92" w:rsidRPr="000918AA" w14:paraId="398BEA98"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0BB39743" w14:textId="77777777" w:rsidR="00A26E92" w:rsidRPr="000918AA" w:rsidRDefault="00A26E92" w:rsidP="00D56B28">
            <w:pPr>
              <w:rPr>
                <w:sz w:val="18"/>
                <w:szCs w:val="18"/>
              </w:rPr>
            </w:pPr>
            <w:r w:rsidRPr="000918AA">
              <w:rPr>
                <w:color w:val="000000"/>
                <w:sz w:val="18"/>
                <w:szCs w:val="18"/>
              </w:rPr>
              <w:t>UzemnospravnaJednotka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3BE9107"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40CE690C" w14:textId="77777777" w:rsidR="00A26E92" w:rsidRPr="000918AA" w:rsidRDefault="00D95A9D" w:rsidP="00D56B28">
            <w:pPr>
              <w:rPr>
                <w:sz w:val="18"/>
                <w:szCs w:val="18"/>
              </w:rPr>
            </w:pPr>
            <w:r w:rsidRPr="000918AA">
              <w:rPr>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9A0D158" w14:textId="77777777" w:rsidR="00A26E92" w:rsidRPr="000918AA" w:rsidRDefault="00A26E92" w:rsidP="00D56B28">
            <w:pPr>
              <w:rPr>
                <w:sz w:val="18"/>
                <w:szCs w:val="18"/>
              </w:rPr>
            </w:pPr>
            <w:r w:rsidRPr="000918AA">
              <w:rPr>
                <w:sz w:val="18"/>
                <w:szCs w:val="18"/>
              </w:rPr>
              <w:t>Položka z JRÚZ číselníka 1.3.158.00165387.100.10.43</w:t>
            </w:r>
          </w:p>
        </w:tc>
      </w:tr>
      <w:tr w:rsidR="00A26E92" w:rsidRPr="000918AA" w14:paraId="23C4DCE5"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47B3A9F3" w14:textId="77777777" w:rsidR="00A26E92" w:rsidRPr="000918AA" w:rsidRDefault="00A26E92" w:rsidP="00D56B28">
            <w:pPr>
              <w:rPr>
                <w:sz w:val="18"/>
                <w:szCs w:val="18"/>
              </w:rPr>
            </w:pPr>
            <w:r w:rsidRPr="000918AA">
              <w:rPr>
                <w:color w:val="000000"/>
                <w:sz w:val="18"/>
                <w:szCs w:val="18"/>
              </w:rPr>
              <w:t>PSC</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28BBC39"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5C0B497" w14:textId="77777777" w:rsidR="00A26E92" w:rsidRPr="000918AA" w:rsidRDefault="00D95A9D" w:rsidP="00D56B28">
            <w:pPr>
              <w:rPr>
                <w:sz w:val="18"/>
                <w:szCs w:val="18"/>
              </w:rPr>
            </w:pPr>
            <w:r w:rsidRPr="000918AA">
              <w:rPr>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CDCF58C" w14:textId="77777777" w:rsidR="00A26E92" w:rsidRPr="000918AA" w:rsidRDefault="00A26E92" w:rsidP="00D56B28">
            <w:pPr>
              <w:rPr>
                <w:sz w:val="18"/>
                <w:szCs w:val="18"/>
              </w:rPr>
            </w:pPr>
            <w:r w:rsidRPr="000918AA">
              <w:rPr>
                <w:sz w:val="18"/>
                <w:szCs w:val="18"/>
              </w:rPr>
              <w:t>Položka z JRÚZ číselníka 1.3.158.00165387.100.10.150</w:t>
            </w:r>
          </w:p>
        </w:tc>
      </w:tr>
      <w:tr w:rsidR="00A26E92" w:rsidRPr="000918AA" w14:paraId="608856BC"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525AF948" w14:textId="77777777" w:rsidR="00A26E92" w:rsidRPr="000918AA" w:rsidRDefault="00A26E92" w:rsidP="00D56B28">
            <w:pPr>
              <w:rPr>
                <w:color w:val="000000"/>
                <w:sz w:val="18"/>
                <w:szCs w:val="18"/>
              </w:rPr>
            </w:pPr>
            <w:r w:rsidRPr="000918AA">
              <w:rPr>
                <w:color w:val="000000"/>
                <w:sz w:val="18"/>
                <w:szCs w:val="18"/>
              </w:rPr>
              <w:t>Mesto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71A32ED"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3205391" w14:textId="77777777" w:rsidR="00A26E92" w:rsidRPr="000918AA" w:rsidRDefault="00D95A9D" w:rsidP="00D56B28">
            <w:pPr>
              <w:rPr>
                <w:sz w:val="18"/>
                <w:szCs w:val="18"/>
              </w:rPr>
            </w:pPr>
            <w:r w:rsidRPr="000918AA">
              <w:rPr>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A328E42" w14:textId="77777777" w:rsidR="00A26E92" w:rsidRPr="000918AA" w:rsidRDefault="00A26E92" w:rsidP="00D56B28">
            <w:pPr>
              <w:tabs>
                <w:tab w:val="left" w:pos="1002"/>
              </w:tabs>
              <w:rPr>
                <w:sz w:val="18"/>
                <w:szCs w:val="18"/>
              </w:rPr>
            </w:pPr>
            <w:r w:rsidRPr="000918AA">
              <w:rPr>
                <w:sz w:val="18"/>
                <w:szCs w:val="18"/>
              </w:rPr>
              <w:t>Položka z JRÚZ číselníka 1.3.158.00165387.100.10.45</w:t>
            </w:r>
          </w:p>
        </w:tc>
      </w:tr>
      <w:tr w:rsidR="00A26E92" w:rsidRPr="000918AA" w14:paraId="69C13AD8"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6974658D" w14:textId="77777777" w:rsidR="00A26E92" w:rsidRPr="000918AA" w:rsidRDefault="00A26E92" w:rsidP="00D56B28">
            <w:pPr>
              <w:rPr>
                <w:color w:val="000000"/>
                <w:sz w:val="18"/>
                <w:szCs w:val="18"/>
              </w:rPr>
            </w:pPr>
            <w:r w:rsidRPr="000918AA">
              <w:rPr>
                <w:color w:val="000000"/>
                <w:sz w:val="18"/>
                <w:szCs w:val="18"/>
              </w:rPr>
              <w:t>Krajina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3168CAB5"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C355E98" w14:textId="77777777" w:rsidR="00A26E92" w:rsidRPr="000918AA" w:rsidRDefault="00D95A9D" w:rsidP="00D56B28">
            <w:pPr>
              <w:rPr>
                <w:sz w:val="18"/>
                <w:szCs w:val="18"/>
              </w:rPr>
            </w:pPr>
            <w:r w:rsidRPr="000918AA">
              <w:rPr>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67AA2B8" w14:textId="77777777" w:rsidR="00A26E92" w:rsidRPr="000918AA" w:rsidRDefault="00A26E92" w:rsidP="00D56B28">
            <w:pPr>
              <w:tabs>
                <w:tab w:val="left" w:pos="1002"/>
              </w:tabs>
              <w:rPr>
                <w:sz w:val="18"/>
                <w:szCs w:val="18"/>
              </w:rPr>
            </w:pPr>
            <w:r w:rsidRPr="000918AA">
              <w:rPr>
                <w:sz w:val="18"/>
                <w:szCs w:val="18"/>
              </w:rPr>
              <w:t>Položka z JRÚZ číselníka 1.3.158.00165387.100.10.51</w:t>
            </w:r>
          </w:p>
        </w:tc>
      </w:tr>
    </w:tbl>
    <w:p w14:paraId="34FB4DAE" w14:textId="77777777" w:rsidR="0030590E" w:rsidRPr="00D95A9D" w:rsidRDefault="0030590E" w:rsidP="34661EDB"/>
    <w:p w14:paraId="27DFE48E" w14:textId="77777777" w:rsidR="00A26E92" w:rsidRPr="0050720E" w:rsidRDefault="002512EC" w:rsidP="00D95A9D">
      <w:pPr>
        <w:pStyle w:val="Nadpis3"/>
        <w:rPr>
          <w:lang w:val="sk-SK"/>
        </w:rPr>
      </w:pPr>
      <w:bookmarkStart w:id="231" w:name="_Toc2079668"/>
      <w:r w:rsidRPr="0050720E">
        <w:rPr>
          <w:lang w:val="sk-SK"/>
        </w:rPr>
        <w:lastRenderedPageBreak/>
        <w:t>KontaktnaOsoba_v3</w:t>
      </w:r>
      <w:bookmarkEnd w:id="231"/>
    </w:p>
    <w:p w14:paraId="534FD4FB" w14:textId="77777777" w:rsidR="002512EC" w:rsidRPr="0050720E" w:rsidRDefault="002512EC" w:rsidP="002512EC">
      <w:r w:rsidRPr="0050720E">
        <w:t>Mapovanie XSD:</w:t>
      </w:r>
    </w:p>
    <w:p w14:paraId="38AA8045" w14:textId="77777777" w:rsidR="002512EC" w:rsidRPr="0050720E" w:rsidRDefault="005975F4" w:rsidP="002512EC">
      <w:r w:rsidRPr="0050720E">
        <w:t>Z</w:t>
      </w:r>
      <w:r w:rsidR="002512EC" w:rsidRPr="0050720E">
        <w:t>apisPacientskehoSumaruKontaktneUdaje_v3_Data.xsd</w:t>
      </w:r>
    </w:p>
    <w:p w14:paraId="00079DCE" w14:textId="77777777" w:rsidR="002512EC" w:rsidRPr="0050720E" w:rsidRDefault="002512EC" w:rsidP="002512EC"/>
    <w:p w14:paraId="3F3D86EE" w14:textId="77777777" w:rsidR="002512EC" w:rsidRPr="0050720E" w:rsidRDefault="002512EC" w:rsidP="005A0155">
      <w:r w:rsidRPr="0050720E">
        <w:t>Väzba na PacientskySumarKontaktneUdajeData_v3</w:t>
      </w:r>
    </w:p>
    <w:tbl>
      <w:tblPr>
        <w:tblW w:w="5261" w:type="pct"/>
        <w:tblLayout w:type="fixed"/>
        <w:tblLook w:val="04A0" w:firstRow="1" w:lastRow="0" w:firstColumn="1" w:lastColumn="0" w:noHBand="0" w:noVBand="1"/>
      </w:tblPr>
      <w:tblGrid>
        <w:gridCol w:w="2018"/>
        <w:gridCol w:w="2125"/>
        <w:gridCol w:w="1595"/>
        <w:gridCol w:w="3759"/>
      </w:tblGrid>
      <w:tr w:rsidR="002512EC" w:rsidRPr="00D95A9D" w14:paraId="736D6C7E" w14:textId="77777777" w:rsidTr="000918AA">
        <w:trPr>
          <w:cantSplit/>
          <w:tblHeader/>
        </w:trPr>
        <w:tc>
          <w:tcPr>
            <w:tcW w:w="1062" w:type="pct"/>
            <w:tcBorders>
              <w:bottom w:val="single" w:sz="4" w:space="0" w:color="auto"/>
            </w:tcBorders>
            <w:shd w:val="clear" w:color="auto" w:fill="002060"/>
          </w:tcPr>
          <w:p w14:paraId="366E40EA" w14:textId="77777777" w:rsidR="002512EC" w:rsidRPr="00D95A9D" w:rsidRDefault="002512EC"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Atribút</w:t>
            </w:r>
          </w:p>
        </w:tc>
        <w:tc>
          <w:tcPr>
            <w:tcW w:w="1119" w:type="pct"/>
            <w:tcBorders>
              <w:bottom w:val="single" w:sz="4" w:space="0" w:color="auto"/>
            </w:tcBorders>
            <w:shd w:val="clear" w:color="auto" w:fill="002060"/>
          </w:tcPr>
          <w:p w14:paraId="3EBD1A10" w14:textId="77777777" w:rsidR="002512EC" w:rsidRPr="00D95A9D" w:rsidRDefault="002512EC"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Povinnosť</w:t>
            </w:r>
          </w:p>
        </w:tc>
        <w:tc>
          <w:tcPr>
            <w:tcW w:w="840" w:type="pct"/>
            <w:tcBorders>
              <w:bottom w:val="single" w:sz="4" w:space="0" w:color="auto"/>
            </w:tcBorders>
            <w:shd w:val="clear" w:color="auto" w:fill="002060"/>
          </w:tcPr>
          <w:p w14:paraId="779DB578" w14:textId="77777777" w:rsidR="002512EC" w:rsidRPr="00D95A9D" w:rsidRDefault="002512EC"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Typ</w:t>
            </w:r>
          </w:p>
        </w:tc>
        <w:tc>
          <w:tcPr>
            <w:tcW w:w="1979" w:type="pct"/>
            <w:tcBorders>
              <w:bottom w:val="single" w:sz="4" w:space="0" w:color="auto"/>
            </w:tcBorders>
            <w:shd w:val="clear" w:color="auto" w:fill="002060"/>
          </w:tcPr>
          <w:p w14:paraId="7847BEBE" w14:textId="77777777" w:rsidR="002512EC" w:rsidRPr="00D95A9D" w:rsidRDefault="002512EC"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 xml:space="preserve">Komentár </w:t>
            </w:r>
          </w:p>
        </w:tc>
      </w:tr>
      <w:tr w:rsidR="002512EC" w:rsidRPr="00D95A9D" w14:paraId="2CA526BD" w14:textId="77777777" w:rsidTr="000918AA">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7E8062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color w:val="000000"/>
                <w:sz w:val="18"/>
                <w:szCs w:val="18"/>
              </w:rPr>
              <w:t>IdZaznamu</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2B40BAB2"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6D46FECD"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7A9EAE5"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Identifikátor kontaktného údaju v NZIS</w:t>
            </w:r>
          </w:p>
        </w:tc>
      </w:tr>
      <w:tr w:rsidR="002512EC" w:rsidRPr="00D95A9D" w14:paraId="613A9145" w14:textId="77777777" w:rsidTr="000918AA">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6CBE871"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color w:val="000000"/>
                <w:sz w:val="18"/>
                <w:szCs w:val="18"/>
              </w:rPr>
              <w:t>DatumZaznamenania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7A1115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29230BBA"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Timestamp</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0859F3C"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Dátum a čas zaznamenania kontaktného údaju v NZIS</w:t>
            </w:r>
          </w:p>
        </w:tc>
      </w:tr>
      <w:tr w:rsidR="002512EC" w:rsidRPr="00D95A9D" w14:paraId="08C3A17C" w14:textId="77777777" w:rsidTr="000918AA">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1EE3E10E"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color w:val="000000"/>
                <w:sz w:val="18"/>
                <w:szCs w:val="18"/>
              </w:rPr>
              <w:t>Autor</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273D998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1376F71"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II</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6BAF9A6"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Autor záznamu kontaktného údaju.</w:t>
            </w:r>
          </w:p>
          <w:p w14:paraId="0E08269B"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Pri zápise sa neuvádza, systém Autora odvodí z identity aktora volania.</w:t>
            </w:r>
          </w:p>
          <w:p w14:paraId="69BDCA51"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V prípade zdravotníckeho pracovníka je tu vložený jeho JRÚZ identifikátor.</w:t>
            </w:r>
          </w:p>
          <w:p w14:paraId="3107869A"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V prípade občana je v extension reťazec "Občan" a v oid reťazec "1.3.158.00165387.100.40.100_E2"</w:t>
            </w:r>
          </w:p>
        </w:tc>
      </w:tr>
      <w:tr w:rsidR="002512EC" w:rsidRPr="00D95A9D" w14:paraId="1B169A9E" w14:textId="77777777" w:rsidTr="000918AA">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416B5DD"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color w:val="000000"/>
                <w:sz w:val="18"/>
                <w:szCs w:val="18"/>
              </w:rPr>
              <w:t>LenNaCitanie</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64BB262"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21071DF0"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Boolean</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29144CD7"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Element sa pri zápise nevyužíva.</w:t>
            </w:r>
          </w:p>
          <w:p w14:paraId="0AD4A6FB"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Príznak, či je záznam určený len na čítanie alebo je možné ho upraviť cez službu ZapisPacientskehoSumaruKontaktneUdaje_v3, resp. zmazať cez službu ZrusKontaktneUdajePacientskehoSumaru_v3.</w:t>
            </w:r>
          </w:p>
        </w:tc>
      </w:tr>
      <w:tr w:rsidR="002512EC" w:rsidRPr="00D95A9D" w14:paraId="081CD685"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4D36520D"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Poznamka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37F68E78"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8C471F5"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35467BE"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Napĺňané pacientom / zdravotníckym pracovníkom</w:t>
            </w:r>
          </w:p>
        </w:tc>
      </w:tr>
      <w:tr w:rsidR="002512EC" w:rsidRPr="00D95A9D" w14:paraId="300802D3"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555E4E68"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TypKontaktu</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1DF2DE6D"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A</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94BABA1" w14:textId="77777777" w:rsidR="002512EC" w:rsidRPr="00D95A9D" w:rsidRDefault="00D95A9D" w:rsidP="00FD2B7D">
            <w:pPr>
              <w:rPr>
                <w:rFonts w:asciiTheme="minorHAnsi" w:hAnsiTheme="minorHAnsi" w:cstheme="minorHAnsi"/>
                <w:sz w:val="18"/>
                <w:szCs w:val="18"/>
              </w:rPr>
            </w:pPr>
            <w:r w:rsidRPr="00D95A9D">
              <w:rPr>
                <w:rFonts w:asciiTheme="minorHAnsi" w:hAnsiTheme="minorHAnsi" w:cstheme="minorHAnsi"/>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7040386"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Položka z JRÚZ číselníka 1.3.158.00165387.100.10.54</w:t>
            </w:r>
          </w:p>
        </w:tc>
      </w:tr>
      <w:tr w:rsidR="002512EC" w:rsidRPr="00D95A9D" w14:paraId="0FDB5481"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3E6115A5"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Meno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2D882F3D"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A</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C88F7E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CeleMenoOsoby</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D9B0A00"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Trieda obsahuje povinné atribúty KrstneMeno a Priezvisko</w:t>
            </w:r>
          </w:p>
        </w:tc>
      </w:tr>
      <w:tr w:rsidR="002512EC" w:rsidRPr="00D95A9D" w14:paraId="03EA492C"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6C459CAC"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Telefon</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5985B1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0EB245A"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7DE3D80" w14:textId="12180EB1" w:rsidR="002512EC" w:rsidRPr="00D95A9D" w:rsidRDefault="001D3BAA" w:rsidP="00FD2B7D">
            <w:pPr>
              <w:tabs>
                <w:tab w:val="left" w:pos="1002"/>
              </w:tabs>
              <w:rPr>
                <w:rFonts w:asciiTheme="minorHAnsi" w:hAnsiTheme="minorHAnsi" w:cstheme="minorHAnsi"/>
                <w:sz w:val="18"/>
                <w:szCs w:val="18"/>
              </w:rPr>
            </w:pPr>
            <w:r>
              <w:rPr>
                <w:sz w:val="18"/>
                <w:szCs w:val="18"/>
              </w:rPr>
              <w:t xml:space="preserve">Reštrikcia voči regulárnemu výrazu v </w:t>
            </w:r>
            <w:r w:rsidRPr="0018799F">
              <w:fldChar w:fldCharType="begin"/>
            </w:r>
            <w:r>
              <w:rPr>
                <w:sz w:val="18"/>
                <w:szCs w:val="18"/>
              </w:rPr>
              <w:instrText xml:space="preserve"> REF _Ref532370379 \r \h </w:instrText>
            </w:r>
            <w:r w:rsidRPr="0018799F">
              <w:rPr>
                <w:sz w:val="18"/>
                <w:szCs w:val="18"/>
              </w:rPr>
              <w:fldChar w:fldCharType="separate"/>
            </w:r>
            <w:r>
              <w:rPr>
                <w:sz w:val="18"/>
                <w:szCs w:val="18"/>
              </w:rPr>
              <w:t>6.12.1</w:t>
            </w:r>
            <w:r w:rsidRPr="0018799F">
              <w:fldChar w:fldCharType="end"/>
            </w:r>
          </w:p>
        </w:tc>
      </w:tr>
      <w:tr w:rsidR="002512EC" w:rsidRPr="00D95A9D" w14:paraId="7EB15A40"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4E05CA9D"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Email</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F3ADAA0"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FE2140E"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F280E17" w14:textId="1B9C2B65" w:rsidR="002512EC" w:rsidRPr="00D95A9D" w:rsidRDefault="001D3BAA" w:rsidP="00FD2B7D">
            <w:pPr>
              <w:tabs>
                <w:tab w:val="left" w:pos="1002"/>
              </w:tabs>
              <w:rPr>
                <w:rFonts w:asciiTheme="minorHAnsi" w:hAnsiTheme="minorHAnsi" w:cstheme="minorHAnsi"/>
                <w:sz w:val="18"/>
                <w:szCs w:val="18"/>
              </w:rPr>
            </w:pPr>
            <w:r>
              <w:rPr>
                <w:sz w:val="18"/>
                <w:szCs w:val="18"/>
              </w:rPr>
              <w:t xml:space="preserve">Reštrikcia voči regulárnemu výrazu v </w:t>
            </w:r>
            <w:r w:rsidRPr="0018799F">
              <w:fldChar w:fldCharType="begin"/>
            </w:r>
            <w:r>
              <w:rPr>
                <w:sz w:val="18"/>
                <w:szCs w:val="18"/>
              </w:rPr>
              <w:instrText xml:space="preserve"> REF _Ref532370379 \r \h </w:instrText>
            </w:r>
            <w:r w:rsidRPr="0018799F">
              <w:rPr>
                <w:sz w:val="18"/>
                <w:szCs w:val="18"/>
              </w:rPr>
              <w:fldChar w:fldCharType="separate"/>
            </w:r>
            <w:r>
              <w:rPr>
                <w:sz w:val="18"/>
                <w:szCs w:val="18"/>
              </w:rPr>
              <w:t>6.12.1</w:t>
            </w:r>
            <w:r w:rsidRPr="0018799F">
              <w:fldChar w:fldCharType="end"/>
            </w:r>
          </w:p>
        </w:tc>
      </w:tr>
    </w:tbl>
    <w:p w14:paraId="74E0378B" w14:textId="77777777" w:rsidR="005975F4" w:rsidRPr="0050720E" w:rsidRDefault="005975F4" w:rsidP="005975F4">
      <w:pPr>
        <w:pStyle w:val="Nadpis3"/>
        <w:rPr>
          <w:lang w:val="sk-SK"/>
        </w:rPr>
      </w:pPr>
      <w:bookmarkStart w:id="232" w:name="_Toc2079669"/>
      <w:r w:rsidRPr="0050720E">
        <w:rPr>
          <w:lang w:val="sk-SK"/>
        </w:rPr>
        <w:t>ZmluvnyLekar_v3</w:t>
      </w:r>
      <w:bookmarkEnd w:id="232"/>
    </w:p>
    <w:p w14:paraId="58BFB7B8" w14:textId="77777777" w:rsidR="005975F4" w:rsidRPr="0050720E" w:rsidRDefault="005975F4" w:rsidP="005975F4">
      <w:r w:rsidRPr="0050720E">
        <w:t>Mapovanie XSD:</w:t>
      </w:r>
    </w:p>
    <w:p w14:paraId="4DF80128" w14:textId="77777777" w:rsidR="005975F4" w:rsidRPr="0050720E" w:rsidRDefault="005975F4" w:rsidP="005975F4">
      <w:r w:rsidRPr="0050720E">
        <w:t>DajPacientskySumarKontaktneUdaje_v3_Response.xsd</w:t>
      </w:r>
    </w:p>
    <w:p w14:paraId="3E514A47" w14:textId="77777777" w:rsidR="005975F4" w:rsidRPr="0050720E" w:rsidRDefault="005975F4" w:rsidP="005975F4"/>
    <w:p w14:paraId="4F9B4B1A" w14:textId="77777777" w:rsidR="005975F4" w:rsidRPr="0050720E" w:rsidRDefault="005975F4" w:rsidP="005A0155">
      <w:r w:rsidRPr="00D95A9D">
        <w:t>Všeobecný kapitujúci lekár, len pre čítacie služby.</w:t>
      </w:r>
    </w:p>
    <w:p w14:paraId="139CFEF6" w14:textId="77777777" w:rsidR="005975F4" w:rsidRPr="0050720E" w:rsidRDefault="005975F4" w:rsidP="005975F4"/>
    <w:tbl>
      <w:tblPr>
        <w:tblW w:w="5261" w:type="pct"/>
        <w:tblLayout w:type="fixed"/>
        <w:tblLook w:val="04A0" w:firstRow="1" w:lastRow="0" w:firstColumn="1" w:lastColumn="0" w:noHBand="0" w:noVBand="1"/>
      </w:tblPr>
      <w:tblGrid>
        <w:gridCol w:w="2018"/>
        <w:gridCol w:w="2125"/>
        <w:gridCol w:w="1595"/>
        <w:gridCol w:w="3759"/>
      </w:tblGrid>
      <w:tr w:rsidR="005975F4" w:rsidRPr="00D95A9D" w14:paraId="3AA754BF" w14:textId="77777777" w:rsidTr="00FD2B7D">
        <w:trPr>
          <w:cantSplit/>
          <w:tblHeader/>
        </w:trPr>
        <w:tc>
          <w:tcPr>
            <w:tcW w:w="1062" w:type="pct"/>
            <w:tcBorders>
              <w:bottom w:val="single" w:sz="4" w:space="0" w:color="auto"/>
            </w:tcBorders>
            <w:shd w:val="clear" w:color="auto" w:fill="002060"/>
          </w:tcPr>
          <w:p w14:paraId="08EDE708" w14:textId="77777777" w:rsidR="005975F4" w:rsidRPr="00D95A9D" w:rsidRDefault="005975F4"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Atribút</w:t>
            </w:r>
          </w:p>
        </w:tc>
        <w:tc>
          <w:tcPr>
            <w:tcW w:w="1119" w:type="pct"/>
            <w:tcBorders>
              <w:bottom w:val="single" w:sz="4" w:space="0" w:color="auto"/>
            </w:tcBorders>
            <w:shd w:val="clear" w:color="auto" w:fill="002060"/>
          </w:tcPr>
          <w:p w14:paraId="29C4D235" w14:textId="77777777" w:rsidR="005975F4" w:rsidRPr="00D95A9D" w:rsidRDefault="005975F4"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Povinnosť</w:t>
            </w:r>
          </w:p>
        </w:tc>
        <w:tc>
          <w:tcPr>
            <w:tcW w:w="840" w:type="pct"/>
            <w:tcBorders>
              <w:bottom w:val="single" w:sz="4" w:space="0" w:color="auto"/>
            </w:tcBorders>
            <w:shd w:val="clear" w:color="auto" w:fill="002060"/>
          </w:tcPr>
          <w:p w14:paraId="7EC10CD9" w14:textId="77777777" w:rsidR="005975F4" w:rsidRPr="00D95A9D" w:rsidRDefault="005975F4"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Typ</w:t>
            </w:r>
          </w:p>
        </w:tc>
        <w:tc>
          <w:tcPr>
            <w:tcW w:w="1979" w:type="pct"/>
            <w:tcBorders>
              <w:bottom w:val="single" w:sz="4" w:space="0" w:color="auto"/>
            </w:tcBorders>
            <w:shd w:val="clear" w:color="auto" w:fill="002060"/>
          </w:tcPr>
          <w:p w14:paraId="4F16D99E" w14:textId="77777777" w:rsidR="005975F4" w:rsidRPr="00D95A9D" w:rsidRDefault="005975F4"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 xml:space="preserve">Komentár </w:t>
            </w:r>
          </w:p>
        </w:tc>
      </w:tr>
      <w:tr w:rsidR="005975F4" w:rsidRPr="00D95A9D" w14:paraId="788D02D5"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06AEEC4"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color w:val="000000"/>
                <w:sz w:val="18"/>
                <w:szCs w:val="18"/>
              </w:rPr>
              <w:t>Ulica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156A4B3"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3F95C84"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205F069A" w14:textId="77777777" w:rsidR="005975F4" w:rsidRPr="00D95A9D" w:rsidRDefault="005975F4" w:rsidP="00FD2B7D">
            <w:pPr>
              <w:rPr>
                <w:rFonts w:asciiTheme="minorHAnsi" w:hAnsiTheme="minorHAnsi" w:cstheme="minorHAnsi"/>
                <w:sz w:val="18"/>
                <w:szCs w:val="18"/>
              </w:rPr>
            </w:pPr>
          </w:p>
        </w:tc>
      </w:tr>
      <w:tr w:rsidR="005975F4" w:rsidRPr="00D95A9D" w14:paraId="5A4B9285"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4B28AC2"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color w:val="000000"/>
                <w:sz w:val="18"/>
                <w:szCs w:val="18"/>
              </w:rPr>
              <w:t>CisloPopisne</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082052C"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70D5ADF"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66420CF"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Popisné číslo</w:t>
            </w:r>
          </w:p>
        </w:tc>
      </w:tr>
      <w:tr w:rsidR="005975F4" w:rsidRPr="00D95A9D" w14:paraId="5133DCF0"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2040D2AF"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color w:val="000000"/>
                <w:sz w:val="18"/>
                <w:szCs w:val="18"/>
              </w:rPr>
              <w:t>CisloOrientacne</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71DF394C"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BA5FB84"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9AEC7CD"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Orientačné číslo</w:t>
            </w:r>
          </w:p>
        </w:tc>
      </w:tr>
      <w:tr w:rsidR="005975F4" w:rsidRPr="00D95A9D" w14:paraId="73474988"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DAFB861"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color w:val="000000"/>
                <w:sz w:val="18"/>
                <w:szCs w:val="18"/>
              </w:rPr>
              <w:t>Mesto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9414F3B"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9897D27"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A92F829" w14:textId="77777777" w:rsidR="005975F4" w:rsidRPr="00D95A9D" w:rsidRDefault="005975F4" w:rsidP="00FD2B7D">
            <w:pPr>
              <w:rPr>
                <w:rFonts w:asciiTheme="minorHAnsi" w:hAnsiTheme="minorHAnsi" w:cstheme="minorHAnsi"/>
                <w:sz w:val="18"/>
                <w:szCs w:val="18"/>
              </w:rPr>
            </w:pPr>
          </w:p>
        </w:tc>
      </w:tr>
      <w:tr w:rsidR="005975F4" w:rsidRPr="00D95A9D" w14:paraId="43686B31"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10DCE45D" w14:textId="77777777" w:rsidR="005975F4" w:rsidRPr="00D95A9D" w:rsidRDefault="005975F4"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PSC</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531844D"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7AD4082"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2C90A075" w14:textId="77777777" w:rsidR="005975F4" w:rsidRPr="00D95A9D" w:rsidRDefault="005975F4"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Poštové smerovacie číslo</w:t>
            </w:r>
          </w:p>
        </w:tc>
      </w:tr>
      <w:tr w:rsidR="005975F4" w:rsidRPr="00D95A9D" w14:paraId="11367E63"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17E5039B" w14:textId="77777777" w:rsidR="005975F4" w:rsidRPr="00D95A9D" w:rsidRDefault="005975F4"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Okres</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7C80BC1"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6077B8AA"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BF42B85" w14:textId="77777777" w:rsidR="005975F4" w:rsidRPr="00D95A9D" w:rsidRDefault="005975F4" w:rsidP="00FD2B7D">
            <w:pPr>
              <w:tabs>
                <w:tab w:val="left" w:pos="1002"/>
              </w:tabs>
              <w:rPr>
                <w:rFonts w:asciiTheme="minorHAnsi" w:hAnsiTheme="minorHAnsi" w:cstheme="minorHAnsi"/>
                <w:sz w:val="18"/>
                <w:szCs w:val="18"/>
              </w:rPr>
            </w:pPr>
          </w:p>
        </w:tc>
      </w:tr>
      <w:tr w:rsidR="005975F4" w:rsidRPr="00D95A9D" w14:paraId="3820B18D"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29B532F" w14:textId="77777777" w:rsidR="005975F4" w:rsidRPr="00D95A9D" w:rsidRDefault="005975F4"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lastRenderedPageBreak/>
              <w:t>Kraj</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BD32D42"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F7C0820"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450BAF2" w14:textId="77777777" w:rsidR="005975F4" w:rsidRPr="00D95A9D" w:rsidRDefault="005975F4" w:rsidP="00FD2B7D">
            <w:pPr>
              <w:tabs>
                <w:tab w:val="left" w:pos="1002"/>
              </w:tabs>
              <w:rPr>
                <w:rFonts w:asciiTheme="minorHAnsi" w:hAnsiTheme="minorHAnsi" w:cstheme="minorHAnsi"/>
                <w:sz w:val="18"/>
                <w:szCs w:val="18"/>
              </w:rPr>
            </w:pPr>
          </w:p>
        </w:tc>
      </w:tr>
      <w:tr w:rsidR="005975F4" w:rsidRPr="00D95A9D" w14:paraId="1474AC70"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9484DAE" w14:textId="77777777" w:rsidR="005975F4" w:rsidRPr="00D95A9D" w:rsidRDefault="005975F4"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Stat</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5D8F5C9"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2F59F73D"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296EA31F" w14:textId="77777777" w:rsidR="005975F4" w:rsidRPr="00D95A9D" w:rsidRDefault="005975F4"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Štát</w:t>
            </w:r>
          </w:p>
        </w:tc>
      </w:tr>
      <w:tr w:rsidR="001D3BAA" w:rsidRPr="00D95A9D" w14:paraId="6747EC24"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B0805CD"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Telefon</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DD35D64"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0B2AFF4"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214E953" w14:textId="6248B2ED" w:rsidR="001D3BAA" w:rsidRPr="00D95A9D" w:rsidRDefault="001D3BAA" w:rsidP="001D3BAA">
            <w:pPr>
              <w:tabs>
                <w:tab w:val="left" w:pos="1002"/>
              </w:tabs>
              <w:rPr>
                <w:rFonts w:asciiTheme="minorHAnsi" w:hAnsiTheme="minorHAnsi" w:cstheme="minorHAnsi"/>
                <w:sz w:val="18"/>
                <w:szCs w:val="18"/>
              </w:rPr>
            </w:pPr>
            <w:r w:rsidRPr="00F039E6">
              <w:rPr>
                <w:rFonts w:asciiTheme="minorHAnsi" w:hAnsiTheme="minorHAnsi" w:cstheme="minorBidi"/>
                <w:sz w:val="18"/>
                <w:szCs w:val="18"/>
              </w:rPr>
              <w:t>Telefón – voľný text</w:t>
            </w:r>
          </w:p>
        </w:tc>
      </w:tr>
      <w:tr w:rsidR="001D3BAA" w:rsidRPr="00D95A9D" w14:paraId="7DF28F85"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D3B1CDC"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Email</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FCF0075"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3516EDA"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1616A632" w14:textId="1A05102E" w:rsidR="001D3BAA" w:rsidRPr="00D95A9D" w:rsidRDefault="001D3BAA" w:rsidP="001D3BAA">
            <w:pPr>
              <w:tabs>
                <w:tab w:val="left" w:pos="1002"/>
              </w:tabs>
              <w:rPr>
                <w:rFonts w:asciiTheme="minorHAnsi" w:hAnsiTheme="minorHAnsi" w:cstheme="minorHAnsi"/>
                <w:sz w:val="18"/>
                <w:szCs w:val="18"/>
              </w:rPr>
            </w:pPr>
            <w:r w:rsidRPr="00F039E6">
              <w:rPr>
                <w:rFonts w:asciiTheme="minorHAnsi" w:hAnsiTheme="minorHAnsi" w:cstheme="minorBidi"/>
                <w:sz w:val="18"/>
                <w:szCs w:val="18"/>
              </w:rPr>
              <w:t>E-mailová adresa – voľný text</w:t>
            </w:r>
          </w:p>
        </w:tc>
      </w:tr>
      <w:tr w:rsidR="001D3BAA" w:rsidRPr="00D95A9D" w14:paraId="6D58AF67"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D78ECD5"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Meno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322899D"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A (pre zápis)</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F060488"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4E8AD9A" w14:textId="77777777" w:rsidR="001D3BAA" w:rsidRPr="00D95A9D" w:rsidRDefault="001D3BAA" w:rsidP="001D3BAA">
            <w:pPr>
              <w:tabs>
                <w:tab w:val="left" w:pos="1002"/>
              </w:tabs>
              <w:rPr>
                <w:rFonts w:asciiTheme="minorHAnsi" w:hAnsiTheme="minorHAnsi" w:cstheme="minorHAnsi"/>
                <w:sz w:val="18"/>
                <w:szCs w:val="18"/>
              </w:rPr>
            </w:pPr>
          </w:p>
        </w:tc>
      </w:tr>
      <w:tr w:rsidR="001D3BAA" w:rsidRPr="00D95A9D" w14:paraId="28631893"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E4E070A"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Priezvisko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1270F7F5"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A (pre zápis)</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2E52615"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BF2B051" w14:textId="77777777" w:rsidR="001D3BAA" w:rsidRPr="00D95A9D" w:rsidRDefault="001D3BAA" w:rsidP="001D3BAA">
            <w:pPr>
              <w:tabs>
                <w:tab w:val="left" w:pos="1002"/>
              </w:tabs>
              <w:rPr>
                <w:rFonts w:asciiTheme="minorHAnsi" w:hAnsiTheme="minorHAnsi" w:cstheme="minorHAnsi"/>
                <w:sz w:val="18"/>
                <w:szCs w:val="18"/>
              </w:rPr>
            </w:pPr>
          </w:p>
        </w:tc>
      </w:tr>
      <w:tr w:rsidR="001D3BAA" w:rsidRPr="00D95A9D" w14:paraId="1FD79012"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CB290B2"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ZdravotnickaOdbornost</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965FFF0"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A (pre zápis)</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9187D06"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B80F2B3"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Odbornosť zdravotníckeho pracovníka</w:t>
            </w:r>
          </w:p>
          <w:p w14:paraId="6CEB743F"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Položka z JRÚZ číselníka 1.3.158.00165387.100.10.34</w:t>
            </w:r>
          </w:p>
        </w:tc>
      </w:tr>
      <w:tr w:rsidR="001D3BAA" w:rsidRPr="00D95A9D" w14:paraId="634C5C90"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2BBECDB2"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KodZPr</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1E5E042"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AD91F76"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698E9C0"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Kód zdravotného pracovníka</w:t>
            </w:r>
          </w:p>
        </w:tc>
      </w:tr>
      <w:tr w:rsidR="001D3BAA" w:rsidRPr="00D95A9D" w14:paraId="496CD23A"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0387FD39"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KodOUPZS</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130A1F52"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6603554"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3EA9542"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Kód odborného útvaru PZS</w:t>
            </w:r>
          </w:p>
        </w:tc>
      </w:tr>
      <w:tr w:rsidR="001D3BAA" w:rsidRPr="00D95A9D" w14:paraId="39003A1A"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6EC9DF52"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NazovPZS</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1894E57"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B8F3BB2"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0F1D834"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Názov PZS</w:t>
            </w:r>
          </w:p>
        </w:tc>
      </w:tr>
      <w:tr w:rsidR="001D3BAA" w:rsidRPr="00D95A9D" w14:paraId="16405574"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8C1D0E9"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NazovOUPZS</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1E784FD7"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89BB2BE"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824C903"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Názov odborného útvaru PZS</w:t>
            </w:r>
          </w:p>
        </w:tc>
      </w:tr>
      <w:tr w:rsidR="001D3BAA" w:rsidRPr="00D95A9D" w14:paraId="1B9CDEF2"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3D1B030E"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DruhOdbornejCinnosti</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051079A"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4F9D7EC7"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8157E58"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Druh odbornej činnosti</w:t>
            </w:r>
          </w:p>
        </w:tc>
      </w:tr>
      <w:tr w:rsidR="001D3BAA" w:rsidRPr="00D95A9D" w14:paraId="72CD90C8"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6C21AFBF"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Autor</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3601750"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86B4BAC"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743101A" w14:textId="77777777" w:rsidR="001D3BAA" w:rsidRPr="00D95A9D" w:rsidRDefault="001D3BAA" w:rsidP="001D3BAA">
            <w:pPr>
              <w:tabs>
                <w:tab w:val="left" w:pos="1002"/>
              </w:tabs>
              <w:rPr>
                <w:rFonts w:asciiTheme="minorHAnsi" w:hAnsiTheme="minorHAnsi" w:cstheme="minorHAnsi"/>
                <w:sz w:val="18"/>
                <w:szCs w:val="18"/>
              </w:rPr>
            </w:pPr>
          </w:p>
        </w:tc>
      </w:tr>
      <w:tr w:rsidR="001D3BAA" w:rsidRPr="00D95A9D" w14:paraId="36171232"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338329B"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IdZdrPrac</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2DFA3828"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A (pre zápis)</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34913D2"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58A4F75"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Identifikátor zdravotníckeho pracovníka z JRÚZ registra 1.3.158.00165387.100.40.90</w:t>
            </w:r>
          </w:p>
        </w:tc>
      </w:tr>
      <w:tr w:rsidR="001D3BAA" w:rsidRPr="00D95A9D" w14:paraId="5D705D67"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2E21E813"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DatumZaznamenania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5D0E78F"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A503DCE"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Timestamp</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135FCE0C" w14:textId="77777777" w:rsidR="001D3BAA" w:rsidRPr="00D95A9D" w:rsidRDefault="001D3BAA" w:rsidP="001D3BAA">
            <w:pPr>
              <w:tabs>
                <w:tab w:val="left" w:pos="1002"/>
              </w:tabs>
              <w:rPr>
                <w:rFonts w:asciiTheme="minorHAnsi" w:hAnsiTheme="minorHAnsi" w:cstheme="minorHAnsi"/>
                <w:sz w:val="18"/>
                <w:szCs w:val="18"/>
              </w:rPr>
            </w:pPr>
          </w:p>
        </w:tc>
      </w:tr>
    </w:tbl>
    <w:p w14:paraId="3ABC175A" w14:textId="77777777" w:rsidR="00585A0F" w:rsidRPr="0050720E" w:rsidRDefault="34661EDB" w:rsidP="00ED73E9">
      <w:pPr>
        <w:pStyle w:val="Nadpis2"/>
        <w:rPr>
          <w:lang w:val="sk-SK"/>
        </w:rPr>
      </w:pPr>
      <w:bookmarkStart w:id="233" w:name="_Toc2079670"/>
      <w:r w:rsidRPr="0050720E">
        <w:rPr>
          <w:lang w:val="sk-SK"/>
        </w:rPr>
        <w:t>Zložené elementy</w:t>
      </w:r>
      <w:bookmarkEnd w:id="233"/>
    </w:p>
    <w:p w14:paraId="5CD8B6DA" w14:textId="77777777" w:rsidR="00585A0F" w:rsidRPr="00D95A9D" w:rsidRDefault="00585A0F" w:rsidP="00585A0F"/>
    <w:p w14:paraId="00EBBD43" w14:textId="77777777" w:rsidR="00756D5B" w:rsidRPr="00D95A9D" w:rsidRDefault="4B1F096C" w:rsidP="00756D5B">
      <w:pPr>
        <w:jc w:val="both"/>
      </w:pPr>
      <w:r w:rsidRPr="00D95A9D">
        <w:t>Zložené elementy sa nachádzajú vo vyšších častiach jednotlivých archetypov správy z vyšetrenia a sú spoločné pre všetky časti:</w:t>
      </w:r>
      <w:bookmarkStart w:id="234" w:name="_Odporúčané_vyšetrenie"/>
      <w:bookmarkStart w:id="235" w:name="_Diagnostický_záver"/>
      <w:bookmarkStart w:id="236" w:name="Diagnosticky_zaver"/>
      <w:bookmarkEnd w:id="234"/>
      <w:bookmarkEnd w:id="235"/>
    </w:p>
    <w:p w14:paraId="6EC874AD" w14:textId="77777777" w:rsidR="00585A0F" w:rsidRPr="0050720E" w:rsidRDefault="34661EDB" w:rsidP="00D95A9D">
      <w:pPr>
        <w:pStyle w:val="Nadpis3"/>
        <w:rPr>
          <w:lang w:val="sk-SK"/>
        </w:rPr>
      </w:pPr>
      <w:bookmarkStart w:id="237" w:name="_Diagnóza"/>
      <w:bookmarkStart w:id="238" w:name="_Toc2079671"/>
      <w:bookmarkEnd w:id="237"/>
      <w:r w:rsidRPr="0050720E">
        <w:rPr>
          <w:lang w:val="sk-SK"/>
        </w:rPr>
        <w:t>Diagnóza</w:t>
      </w:r>
      <w:bookmarkEnd w:id="238"/>
    </w:p>
    <w:p w14:paraId="1B30F9AD" w14:textId="77777777" w:rsidR="00772FD5" w:rsidRPr="00D95A9D" w:rsidRDefault="4B1F096C" w:rsidP="00772FD5">
      <w:r w:rsidRPr="00D95A9D">
        <w:t>CEN-EN13606-CLUSTER.Diagnoza.v1, ktorý popisuje stanovenú diagnózu</w:t>
      </w:r>
    </w:p>
    <w:p w14:paraId="40E7255C" w14:textId="77777777" w:rsidR="00772FD5" w:rsidRPr="00D95A9D" w:rsidRDefault="00772FD5" w:rsidP="00772FD5"/>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4"/>
        <w:gridCol w:w="7219"/>
      </w:tblGrid>
      <w:tr w:rsidR="00301468" w:rsidRPr="00D95A9D" w14:paraId="5C8D89B0" w14:textId="77777777" w:rsidTr="00FD2B7D">
        <w:trPr>
          <w:trHeight w:val="182"/>
          <w:tblHeader/>
        </w:trPr>
        <w:tc>
          <w:tcPr>
            <w:tcW w:w="2274" w:type="dxa"/>
            <w:shd w:val="clear" w:color="auto" w:fill="002060"/>
            <w:vAlign w:val="center"/>
          </w:tcPr>
          <w:bookmarkEnd w:id="236"/>
          <w:p w14:paraId="7E910725" w14:textId="77777777" w:rsidR="00301468" w:rsidRPr="00D95A9D" w:rsidRDefault="6DE4F7B8" w:rsidP="00FD2B7D">
            <w:pPr>
              <w:rPr>
                <w:color w:val="FFFFFF" w:themeColor="background2"/>
                <w:sz w:val="18"/>
                <w:szCs w:val="18"/>
              </w:rPr>
            </w:pPr>
            <w:r w:rsidRPr="00D95A9D">
              <w:rPr>
                <w:sz w:val="18"/>
                <w:szCs w:val="18"/>
              </w:rPr>
              <w:t>ADL - Element/Ontology/text:</w:t>
            </w:r>
          </w:p>
        </w:tc>
        <w:tc>
          <w:tcPr>
            <w:tcW w:w="7219" w:type="dxa"/>
            <w:shd w:val="clear" w:color="auto" w:fill="002060"/>
            <w:vAlign w:val="center"/>
          </w:tcPr>
          <w:p w14:paraId="1CCC16A5" w14:textId="77777777" w:rsidR="00301468" w:rsidRPr="00D95A9D" w:rsidRDefault="6DE4F7B8" w:rsidP="00FD2B7D">
            <w:pPr>
              <w:rPr>
                <w:color w:val="FFFFFF" w:themeColor="background2"/>
                <w:sz w:val="18"/>
                <w:szCs w:val="18"/>
              </w:rPr>
            </w:pPr>
            <w:r w:rsidRPr="00D95A9D">
              <w:rPr>
                <w:color w:val="FFFFFF" w:themeColor="background2"/>
                <w:sz w:val="18"/>
                <w:szCs w:val="18"/>
              </w:rPr>
              <w:t>Popis:</w:t>
            </w:r>
          </w:p>
        </w:tc>
      </w:tr>
      <w:tr w:rsidR="00301468" w:rsidRPr="00D95A9D" w14:paraId="56469144" w14:textId="77777777" w:rsidTr="00FD2B7D">
        <w:trPr>
          <w:trHeight w:val="951"/>
        </w:trPr>
        <w:tc>
          <w:tcPr>
            <w:tcW w:w="2274" w:type="dxa"/>
          </w:tcPr>
          <w:p w14:paraId="3CE8054C" w14:textId="77777777" w:rsidR="00301468" w:rsidRPr="00D95A9D" w:rsidRDefault="4B1F096C" w:rsidP="4B1F096C">
            <w:pPr>
              <w:rPr>
                <w:sz w:val="18"/>
                <w:szCs w:val="18"/>
              </w:rPr>
            </w:pPr>
            <w:r w:rsidRPr="00D95A9D">
              <w:rPr>
                <w:sz w:val="18"/>
                <w:szCs w:val="18"/>
              </w:rPr>
              <w:t>Kód diagnózy</w:t>
            </w:r>
          </w:p>
          <w:p w14:paraId="2C1FFEB7" w14:textId="77777777" w:rsidR="00772FD5" w:rsidRPr="00D95A9D" w:rsidRDefault="4B1F096C" w:rsidP="4B1F096C">
            <w:pPr>
              <w:rPr>
                <w:sz w:val="18"/>
                <w:szCs w:val="18"/>
              </w:rPr>
            </w:pPr>
            <w:r w:rsidRPr="00D95A9D">
              <w:rPr>
                <w:sz w:val="18"/>
                <w:szCs w:val="18"/>
              </w:rPr>
              <w:t>(D.1)</w:t>
            </w:r>
          </w:p>
        </w:tc>
        <w:tc>
          <w:tcPr>
            <w:tcW w:w="7219" w:type="dxa"/>
          </w:tcPr>
          <w:p w14:paraId="627B7E9B" w14:textId="77777777" w:rsidR="00301468" w:rsidRPr="00D95A9D" w:rsidRDefault="4B1F096C" w:rsidP="4B1F096C">
            <w:pPr>
              <w:rPr>
                <w:sz w:val="18"/>
                <w:szCs w:val="18"/>
              </w:rPr>
            </w:pPr>
            <w:r w:rsidRPr="00D95A9D">
              <w:rPr>
                <w:sz w:val="18"/>
                <w:szCs w:val="18"/>
              </w:rPr>
              <w:t>Stanovuje diagnózu pacienta, ktorú je možné stanoviť pred odoslaním na odborné vyšetrenie prostredníctvom výmenného lístka alebo ako finálnu diagnózu pre stanovenie finálnej diagnózy</w:t>
            </w:r>
          </w:p>
          <w:p w14:paraId="36B4EF21" w14:textId="77777777" w:rsidR="00301468" w:rsidRPr="00D95A9D" w:rsidRDefault="4B1F096C" w:rsidP="4B1F096C">
            <w:pPr>
              <w:rPr>
                <w:sz w:val="18"/>
                <w:szCs w:val="18"/>
              </w:rPr>
            </w:pPr>
            <w:r w:rsidRPr="00D95A9D">
              <w:rPr>
                <w:sz w:val="18"/>
                <w:szCs w:val="18"/>
              </w:rPr>
              <w:t>OID: 1.3.158.00165387.100.10.25</w:t>
            </w:r>
          </w:p>
        </w:tc>
      </w:tr>
      <w:tr w:rsidR="00301468" w:rsidRPr="00D95A9D" w14:paraId="6EAAFFFC" w14:textId="77777777" w:rsidTr="00FD2B7D">
        <w:trPr>
          <w:trHeight w:val="378"/>
        </w:trPr>
        <w:tc>
          <w:tcPr>
            <w:tcW w:w="2274" w:type="dxa"/>
          </w:tcPr>
          <w:p w14:paraId="6C3FB418" w14:textId="77777777" w:rsidR="00301468" w:rsidRPr="00D95A9D" w:rsidRDefault="4B1F096C" w:rsidP="4B1F096C">
            <w:pPr>
              <w:rPr>
                <w:sz w:val="18"/>
                <w:szCs w:val="18"/>
              </w:rPr>
            </w:pPr>
            <w:r w:rsidRPr="00D95A9D">
              <w:rPr>
                <w:sz w:val="18"/>
                <w:szCs w:val="18"/>
              </w:rPr>
              <w:t>Upresnenie</w:t>
            </w:r>
          </w:p>
          <w:p w14:paraId="62ECE71D" w14:textId="77777777" w:rsidR="00772FD5" w:rsidRPr="00D95A9D" w:rsidRDefault="4B1F096C" w:rsidP="4B1F096C">
            <w:pPr>
              <w:rPr>
                <w:sz w:val="18"/>
                <w:szCs w:val="18"/>
              </w:rPr>
            </w:pPr>
            <w:r w:rsidRPr="00D95A9D">
              <w:rPr>
                <w:sz w:val="18"/>
                <w:szCs w:val="18"/>
              </w:rPr>
              <w:t>(D.2)</w:t>
            </w:r>
          </w:p>
        </w:tc>
        <w:tc>
          <w:tcPr>
            <w:tcW w:w="7219" w:type="dxa"/>
          </w:tcPr>
          <w:p w14:paraId="356B410A" w14:textId="77777777" w:rsidR="00301468" w:rsidRPr="00D95A9D" w:rsidRDefault="4B1F096C" w:rsidP="4B1F096C">
            <w:pPr>
              <w:rPr>
                <w:sz w:val="18"/>
                <w:szCs w:val="18"/>
              </w:rPr>
            </w:pPr>
            <w:r w:rsidRPr="00D95A9D">
              <w:rPr>
                <w:sz w:val="18"/>
                <w:szCs w:val="18"/>
              </w:rPr>
              <w:t>Umožňuje lekárovi doplniť informáciu stanovenú číselníkom z MKCH 10 prostredníctvom voľného textu</w:t>
            </w:r>
          </w:p>
        </w:tc>
      </w:tr>
    </w:tbl>
    <w:p w14:paraId="312B6135" w14:textId="77777777" w:rsidR="00585A0F" w:rsidRPr="0050720E" w:rsidRDefault="34661EDB" w:rsidP="00ED73E9">
      <w:pPr>
        <w:pStyle w:val="Nadpis3"/>
        <w:rPr>
          <w:lang w:val="sk-SK"/>
        </w:rPr>
      </w:pPr>
      <w:bookmarkStart w:id="239" w:name="_Medikácia"/>
      <w:bookmarkStart w:id="240" w:name="_Zdravotnícky_pracovník"/>
      <w:bookmarkStart w:id="241" w:name="_Toc2079672"/>
      <w:bookmarkEnd w:id="239"/>
      <w:bookmarkEnd w:id="240"/>
      <w:r w:rsidRPr="0050720E">
        <w:rPr>
          <w:lang w:val="sk-SK"/>
        </w:rPr>
        <w:t>Zdravotnícky pracovník</w:t>
      </w:r>
      <w:bookmarkEnd w:id="241"/>
    </w:p>
    <w:p w14:paraId="683CEF11" w14:textId="77777777" w:rsidR="00772FD5" w:rsidRPr="00D95A9D" w:rsidRDefault="4B1F096C" w:rsidP="00772FD5">
      <w:r w:rsidRPr="00D95A9D">
        <w:t>CEN-EN13606-CLUSTER.Zdravotnicky_pracovnik_odborneho_utvaru.v1</w:t>
      </w:r>
    </w:p>
    <w:p w14:paraId="04AC3D97" w14:textId="77777777" w:rsidR="00772FD5" w:rsidRPr="00D95A9D" w:rsidRDefault="00772FD5" w:rsidP="00772FD5"/>
    <w:tbl>
      <w:tblPr>
        <w:tblW w:w="9498" w:type="dxa"/>
        <w:tblLayout w:type="fixed"/>
        <w:tblLook w:val="04A0" w:firstRow="1" w:lastRow="0" w:firstColumn="1" w:lastColumn="0" w:noHBand="0" w:noVBand="1"/>
      </w:tblPr>
      <w:tblGrid>
        <w:gridCol w:w="2234"/>
        <w:gridCol w:w="7264"/>
      </w:tblGrid>
      <w:tr w:rsidR="00301468" w:rsidRPr="00D95A9D" w14:paraId="7190950B" w14:textId="77777777" w:rsidTr="00FD2B7D">
        <w:trPr>
          <w:trHeight w:val="203"/>
          <w:tblHeader/>
        </w:trPr>
        <w:tc>
          <w:tcPr>
            <w:tcW w:w="2234" w:type="dxa"/>
            <w:tcBorders>
              <w:bottom w:val="single" w:sz="4" w:space="0" w:color="auto"/>
            </w:tcBorders>
            <w:shd w:val="clear" w:color="auto" w:fill="002060"/>
            <w:vAlign w:val="center"/>
          </w:tcPr>
          <w:p w14:paraId="5EC3783C" w14:textId="77777777" w:rsidR="00301468" w:rsidRPr="00D95A9D" w:rsidRDefault="6DE4F7B8" w:rsidP="00FD2B7D">
            <w:pPr>
              <w:rPr>
                <w:color w:val="FFFFFF" w:themeColor="background2"/>
                <w:sz w:val="18"/>
                <w:szCs w:val="18"/>
              </w:rPr>
            </w:pPr>
            <w:r w:rsidRPr="00D95A9D">
              <w:rPr>
                <w:sz w:val="18"/>
                <w:szCs w:val="18"/>
              </w:rPr>
              <w:lastRenderedPageBreak/>
              <w:t>ADL - Element/Ontology/text</w:t>
            </w:r>
            <w:r w:rsidRPr="00D95A9D">
              <w:rPr>
                <w:color w:val="FFFFFF" w:themeColor="background2"/>
                <w:sz w:val="18"/>
                <w:szCs w:val="18"/>
              </w:rPr>
              <w:t>:</w:t>
            </w:r>
          </w:p>
        </w:tc>
        <w:tc>
          <w:tcPr>
            <w:tcW w:w="7264" w:type="dxa"/>
            <w:tcBorders>
              <w:bottom w:val="single" w:sz="4" w:space="0" w:color="auto"/>
            </w:tcBorders>
            <w:shd w:val="clear" w:color="auto" w:fill="002060"/>
            <w:vAlign w:val="center"/>
          </w:tcPr>
          <w:p w14:paraId="0BE88059" w14:textId="77777777" w:rsidR="00301468" w:rsidRPr="00D95A9D" w:rsidRDefault="6DE4F7B8" w:rsidP="00FD2B7D">
            <w:pPr>
              <w:rPr>
                <w:color w:val="FFFFFF" w:themeColor="background2"/>
                <w:sz w:val="18"/>
                <w:szCs w:val="18"/>
              </w:rPr>
            </w:pPr>
            <w:r w:rsidRPr="00D95A9D">
              <w:rPr>
                <w:color w:val="FFFFFF" w:themeColor="background2"/>
                <w:sz w:val="18"/>
                <w:szCs w:val="18"/>
              </w:rPr>
              <w:t>Popis:</w:t>
            </w:r>
          </w:p>
        </w:tc>
      </w:tr>
      <w:tr w:rsidR="00301468" w:rsidRPr="00D95A9D" w14:paraId="6A654B0A" w14:textId="77777777" w:rsidTr="00FD2B7D">
        <w:trPr>
          <w:trHeight w:val="595"/>
        </w:trPr>
        <w:tc>
          <w:tcPr>
            <w:tcW w:w="2234" w:type="dxa"/>
            <w:tcBorders>
              <w:top w:val="single" w:sz="4" w:space="0" w:color="auto"/>
              <w:left w:val="single" w:sz="4" w:space="0" w:color="auto"/>
              <w:bottom w:val="single" w:sz="4" w:space="0" w:color="auto"/>
              <w:right w:val="single" w:sz="4" w:space="0" w:color="auto"/>
            </w:tcBorders>
          </w:tcPr>
          <w:p w14:paraId="52B2C879" w14:textId="77777777" w:rsidR="00301468" w:rsidRPr="00D95A9D" w:rsidRDefault="4B1F096C" w:rsidP="4B1F096C">
            <w:pPr>
              <w:rPr>
                <w:sz w:val="18"/>
                <w:szCs w:val="18"/>
              </w:rPr>
            </w:pPr>
            <w:r w:rsidRPr="00D95A9D">
              <w:rPr>
                <w:sz w:val="18"/>
                <w:szCs w:val="18"/>
              </w:rPr>
              <w:t>Identifikácia OU PZS</w:t>
            </w:r>
          </w:p>
          <w:p w14:paraId="2FC19F01" w14:textId="77777777" w:rsidR="00772FD5" w:rsidRPr="00D95A9D" w:rsidRDefault="4B1F096C" w:rsidP="4B1F096C">
            <w:pPr>
              <w:rPr>
                <w:sz w:val="18"/>
                <w:szCs w:val="18"/>
              </w:rPr>
            </w:pPr>
            <w:r w:rsidRPr="00D95A9D">
              <w:rPr>
                <w:sz w:val="18"/>
                <w:szCs w:val="18"/>
              </w:rPr>
              <w:t>(ZP.1)</w:t>
            </w:r>
          </w:p>
        </w:tc>
        <w:tc>
          <w:tcPr>
            <w:tcW w:w="7264" w:type="dxa"/>
            <w:tcBorders>
              <w:top w:val="single" w:sz="4" w:space="0" w:color="auto"/>
              <w:left w:val="single" w:sz="4" w:space="0" w:color="auto"/>
              <w:bottom w:val="single" w:sz="4" w:space="0" w:color="auto"/>
              <w:right w:val="single" w:sz="4" w:space="0" w:color="auto"/>
            </w:tcBorders>
          </w:tcPr>
          <w:p w14:paraId="31FDA30F" w14:textId="77777777" w:rsidR="00301468" w:rsidRPr="00D95A9D" w:rsidRDefault="4B1F096C" w:rsidP="4B1F096C">
            <w:pPr>
              <w:rPr>
                <w:sz w:val="18"/>
                <w:szCs w:val="18"/>
              </w:rPr>
            </w:pPr>
            <w:r w:rsidRPr="00D95A9D">
              <w:rPr>
                <w:sz w:val="18"/>
                <w:szCs w:val="18"/>
              </w:rPr>
              <w:t xml:space="preserve">Obsahuje odborný útvar poskytovateľa zdravotnej starostlivosti z JRÚZ, do ktorého zdravotnícky pracovník patrí </w:t>
            </w:r>
            <w:r w:rsidRPr="00D95A9D">
              <w:t>JRÚZ ID nahrádza OÚ PZS</w:t>
            </w:r>
            <w:r w:rsidRPr="00D95A9D">
              <w:rPr>
                <w:sz w:val="18"/>
                <w:szCs w:val="18"/>
              </w:rPr>
              <w:t xml:space="preserve">. IS PZS zabezpečí automatické vloženie JRÚZ identifikátora na pozadí </w:t>
            </w:r>
          </w:p>
        </w:tc>
      </w:tr>
      <w:tr w:rsidR="00301468" w:rsidRPr="00D95A9D" w14:paraId="0E9DBD49" w14:textId="77777777" w:rsidTr="00FD2B7D">
        <w:trPr>
          <w:trHeight w:val="928"/>
        </w:trPr>
        <w:tc>
          <w:tcPr>
            <w:tcW w:w="2234" w:type="dxa"/>
            <w:tcBorders>
              <w:top w:val="single" w:sz="4" w:space="0" w:color="auto"/>
              <w:left w:val="single" w:sz="4" w:space="0" w:color="auto"/>
              <w:bottom w:val="single" w:sz="4" w:space="0" w:color="auto"/>
              <w:right w:val="single" w:sz="4" w:space="0" w:color="auto"/>
            </w:tcBorders>
          </w:tcPr>
          <w:p w14:paraId="4AFCC19B" w14:textId="77777777" w:rsidR="00301468" w:rsidRPr="00D95A9D" w:rsidRDefault="4B1F096C" w:rsidP="4B1F096C">
            <w:pPr>
              <w:rPr>
                <w:sz w:val="18"/>
                <w:szCs w:val="18"/>
              </w:rPr>
            </w:pPr>
            <w:r w:rsidRPr="00D95A9D">
              <w:rPr>
                <w:sz w:val="18"/>
                <w:szCs w:val="18"/>
              </w:rPr>
              <w:t>Identifikácia zdravotníckeho pracovníka</w:t>
            </w:r>
          </w:p>
          <w:p w14:paraId="5D9C44A1" w14:textId="77777777" w:rsidR="00772FD5" w:rsidRPr="00D95A9D" w:rsidRDefault="4B1F096C" w:rsidP="4B1F096C">
            <w:pPr>
              <w:rPr>
                <w:sz w:val="18"/>
                <w:szCs w:val="18"/>
              </w:rPr>
            </w:pPr>
            <w:r w:rsidRPr="00D95A9D">
              <w:rPr>
                <w:sz w:val="18"/>
                <w:szCs w:val="18"/>
              </w:rPr>
              <w:t>(ZP.2)</w:t>
            </w:r>
          </w:p>
        </w:tc>
        <w:tc>
          <w:tcPr>
            <w:tcW w:w="7264" w:type="dxa"/>
            <w:tcBorders>
              <w:top w:val="single" w:sz="4" w:space="0" w:color="auto"/>
              <w:left w:val="single" w:sz="4" w:space="0" w:color="auto"/>
              <w:bottom w:val="single" w:sz="4" w:space="0" w:color="auto"/>
              <w:right w:val="single" w:sz="4" w:space="0" w:color="auto"/>
            </w:tcBorders>
          </w:tcPr>
          <w:p w14:paraId="4F01AEDA" w14:textId="77777777" w:rsidR="00301468" w:rsidRPr="00D95A9D" w:rsidRDefault="4B1F096C" w:rsidP="00C4719A">
            <w:r w:rsidRPr="00D95A9D">
              <w:rPr>
                <w:sz w:val="18"/>
                <w:szCs w:val="18"/>
              </w:rPr>
              <w:t>Stanovuje identifikácia zdravotníckeho pracovníka v JRÚZ.</w:t>
            </w:r>
            <w:r w:rsidRPr="00D95A9D">
              <w:t xml:space="preserve">IS PZS zabezpečí automatické vloženie JRÚZ identifikátora na pozadí </w:t>
            </w:r>
          </w:p>
        </w:tc>
      </w:tr>
      <w:tr w:rsidR="00301468" w:rsidRPr="00D95A9D" w14:paraId="09D3DD1E" w14:textId="77777777" w:rsidTr="00FD2B7D">
        <w:trPr>
          <w:trHeight w:val="790"/>
        </w:trPr>
        <w:tc>
          <w:tcPr>
            <w:tcW w:w="2234" w:type="dxa"/>
            <w:tcBorders>
              <w:top w:val="single" w:sz="4" w:space="0" w:color="auto"/>
              <w:left w:val="single" w:sz="4" w:space="0" w:color="auto"/>
              <w:bottom w:val="single" w:sz="4" w:space="0" w:color="auto"/>
              <w:right w:val="single" w:sz="4" w:space="0" w:color="auto"/>
            </w:tcBorders>
          </w:tcPr>
          <w:p w14:paraId="54735610" w14:textId="77777777" w:rsidR="00301468" w:rsidRPr="00D95A9D" w:rsidRDefault="4B1F096C" w:rsidP="4B1F096C">
            <w:pPr>
              <w:rPr>
                <w:sz w:val="18"/>
                <w:szCs w:val="18"/>
              </w:rPr>
            </w:pPr>
            <w:r w:rsidRPr="00D95A9D">
              <w:rPr>
                <w:sz w:val="18"/>
                <w:szCs w:val="18"/>
              </w:rPr>
              <w:t>Nezmluvný lekár</w:t>
            </w:r>
          </w:p>
          <w:p w14:paraId="67B974A8" w14:textId="77777777" w:rsidR="00772FD5" w:rsidRPr="00D95A9D" w:rsidRDefault="4B1F096C" w:rsidP="4B1F096C">
            <w:pPr>
              <w:rPr>
                <w:sz w:val="18"/>
                <w:szCs w:val="18"/>
              </w:rPr>
            </w:pPr>
            <w:r w:rsidRPr="00D95A9D">
              <w:rPr>
                <w:sz w:val="18"/>
                <w:szCs w:val="18"/>
              </w:rPr>
              <w:t>(ZP.3)</w:t>
            </w:r>
          </w:p>
        </w:tc>
        <w:tc>
          <w:tcPr>
            <w:tcW w:w="7264" w:type="dxa"/>
            <w:tcBorders>
              <w:top w:val="single" w:sz="4" w:space="0" w:color="auto"/>
              <w:left w:val="single" w:sz="4" w:space="0" w:color="auto"/>
              <w:bottom w:val="single" w:sz="4" w:space="0" w:color="auto"/>
              <w:right w:val="single" w:sz="4" w:space="0" w:color="auto"/>
            </w:tcBorders>
          </w:tcPr>
          <w:p w14:paraId="50BD50DC" w14:textId="77777777" w:rsidR="00301468" w:rsidRPr="00D95A9D" w:rsidRDefault="4B1F096C" w:rsidP="4B1F096C">
            <w:pPr>
              <w:rPr>
                <w:sz w:val="18"/>
                <w:szCs w:val="18"/>
              </w:rPr>
            </w:pPr>
            <w:r w:rsidRPr="00D95A9D">
              <w:rPr>
                <w:sz w:val="18"/>
                <w:szCs w:val="18"/>
              </w:rPr>
              <w:t>Uvádza informáciu, že daný zdravotnícky pracovník - lekár, nemal pri svojom úkone zmluvný vzťah k poisťovni pacienta a teda, že tento úkon si bude hradiť pacient. Použije sa napríklad pri predpisovaní liekov. Hodnota je zadávaná prostredníctvom BL TRUE/ FALSE</w:t>
            </w:r>
          </w:p>
        </w:tc>
      </w:tr>
      <w:tr w:rsidR="00301468" w:rsidRPr="00D95A9D" w14:paraId="2D10EB05" w14:textId="77777777" w:rsidTr="00FD2B7D">
        <w:trPr>
          <w:trHeight w:val="642"/>
        </w:trPr>
        <w:tc>
          <w:tcPr>
            <w:tcW w:w="2234" w:type="dxa"/>
            <w:tcBorders>
              <w:top w:val="single" w:sz="4" w:space="0" w:color="auto"/>
              <w:left w:val="single" w:sz="4" w:space="0" w:color="auto"/>
              <w:bottom w:val="single" w:sz="4" w:space="0" w:color="auto"/>
              <w:right w:val="single" w:sz="4" w:space="0" w:color="auto"/>
            </w:tcBorders>
          </w:tcPr>
          <w:p w14:paraId="1FD68F88" w14:textId="77777777" w:rsidR="00301468" w:rsidRPr="00D95A9D" w:rsidRDefault="4B1F096C" w:rsidP="4B1F096C">
            <w:pPr>
              <w:rPr>
                <w:sz w:val="18"/>
                <w:szCs w:val="18"/>
              </w:rPr>
            </w:pPr>
            <w:r w:rsidRPr="00D95A9D">
              <w:rPr>
                <w:sz w:val="18"/>
                <w:szCs w:val="18"/>
              </w:rPr>
              <w:t>Špecializácia lekára</w:t>
            </w:r>
          </w:p>
          <w:p w14:paraId="054D20C3" w14:textId="77777777" w:rsidR="00772FD5" w:rsidRPr="00D95A9D" w:rsidRDefault="4B1F096C" w:rsidP="4B1F096C">
            <w:pPr>
              <w:rPr>
                <w:sz w:val="18"/>
                <w:szCs w:val="18"/>
              </w:rPr>
            </w:pPr>
            <w:r w:rsidRPr="00D95A9D">
              <w:rPr>
                <w:sz w:val="18"/>
                <w:szCs w:val="18"/>
              </w:rPr>
              <w:t>(ZP.4)</w:t>
            </w:r>
          </w:p>
        </w:tc>
        <w:tc>
          <w:tcPr>
            <w:tcW w:w="7264" w:type="dxa"/>
            <w:tcBorders>
              <w:top w:val="single" w:sz="4" w:space="0" w:color="auto"/>
              <w:left w:val="single" w:sz="4" w:space="0" w:color="auto"/>
              <w:bottom w:val="single" w:sz="4" w:space="0" w:color="auto"/>
              <w:right w:val="single" w:sz="4" w:space="0" w:color="auto"/>
            </w:tcBorders>
          </w:tcPr>
          <w:p w14:paraId="7AEE8FD5" w14:textId="77777777" w:rsidR="00301468" w:rsidRPr="00D95A9D" w:rsidRDefault="34661EDB" w:rsidP="34661EDB">
            <w:pPr>
              <w:rPr>
                <w:sz w:val="18"/>
                <w:szCs w:val="18"/>
              </w:rPr>
            </w:pPr>
            <w:r w:rsidRPr="00D95A9D">
              <w:rPr>
                <w:sz w:val="18"/>
                <w:szCs w:val="18"/>
              </w:rPr>
              <w:t>Uvádza špecializáciu lekára, pod ktorou prebehla operácia, ktorú daný lekár vykonával. Špecializácia je získavaná z kódu ZPr pred získaním JRÚZ ID</w:t>
            </w:r>
          </w:p>
        </w:tc>
      </w:tr>
    </w:tbl>
    <w:p w14:paraId="7D14F667" w14:textId="77777777" w:rsidR="00756D5B" w:rsidRPr="0050720E" w:rsidRDefault="34661EDB" w:rsidP="00ED73E9">
      <w:pPr>
        <w:pStyle w:val="Nadpis3"/>
        <w:rPr>
          <w:lang w:val="sk-SK"/>
        </w:rPr>
      </w:pPr>
      <w:bookmarkStart w:id="242" w:name="_Registrovaný_liek"/>
      <w:bookmarkStart w:id="243" w:name="_Toc2079673"/>
      <w:bookmarkEnd w:id="242"/>
      <w:r w:rsidRPr="0050720E">
        <w:rPr>
          <w:lang w:val="sk-SK"/>
        </w:rPr>
        <w:t>Registrovaný liek</w:t>
      </w:r>
      <w:bookmarkEnd w:id="243"/>
    </w:p>
    <w:p w14:paraId="283DDA96" w14:textId="77777777" w:rsidR="00756D5B" w:rsidRPr="00D95A9D" w:rsidRDefault="4B1F096C" w:rsidP="00756D5B">
      <w:r w:rsidRPr="00D95A9D">
        <w:t>CEN-EN13606-CLUSTER.Registrovany_liek.v1</w:t>
      </w:r>
    </w:p>
    <w:p w14:paraId="67F7680F" w14:textId="77777777" w:rsidR="00756D5B" w:rsidRPr="00D95A9D" w:rsidRDefault="00756D5B" w:rsidP="00756D5B"/>
    <w:tbl>
      <w:tblPr>
        <w:tblW w:w="9498" w:type="dxa"/>
        <w:tblLayout w:type="fixed"/>
        <w:tblLook w:val="04A0" w:firstRow="1" w:lastRow="0" w:firstColumn="1" w:lastColumn="0" w:noHBand="0" w:noVBand="1"/>
      </w:tblPr>
      <w:tblGrid>
        <w:gridCol w:w="2234"/>
        <w:gridCol w:w="7264"/>
      </w:tblGrid>
      <w:tr w:rsidR="00756D5B" w:rsidRPr="00D95A9D" w14:paraId="3E95B158" w14:textId="77777777" w:rsidTr="00FD2B7D">
        <w:trPr>
          <w:trHeight w:val="203"/>
          <w:tblHeader/>
        </w:trPr>
        <w:tc>
          <w:tcPr>
            <w:tcW w:w="2234" w:type="dxa"/>
            <w:tcBorders>
              <w:bottom w:val="single" w:sz="4" w:space="0" w:color="auto"/>
            </w:tcBorders>
            <w:shd w:val="clear" w:color="auto" w:fill="002060"/>
            <w:vAlign w:val="center"/>
          </w:tcPr>
          <w:p w14:paraId="195FF0CD" w14:textId="77777777" w:rsidR="00756D5B" w:rsidRPr="00D95A9D" w:rsidRDefault="6DE4F7B8" w:rsidP="00FD2B7D">
            <w:pPr>
              <w:rPr>
                <w:color w:val="FFFFFF" w:themeColor="background2"/>
                <w:sz w:val="18"/>
                <w:szCs w:val="18"/>
              </w:rPr>
            </w:pPr>
            <w:r w:rsidRPr="00D95A9D">
              <w:rPr>
                <w:sz w:val="18"/>
                <w:szCs w:val="18"/>
              </w:rPr>
              <w:t>ADL - Element/Ontology/text</w:t>
            </w:r>
            <w:r w:rsidRPr="00D95A9D">
              <w:rPr>
                <w:color w:val="FFFFFF" w:themeColor="background2"/>
                <w:sz w:val="18"/>
                <w:szCs w:val="18"/>
              </w:rPr>
              <w:t>:</w:t>
            </w:r>
          </w:p>
        </w:tc>
        <w:tc>
          <w:tcPr>
            <w:tcW w:w="7264" w:type="dxa"/>
            <w:tcBorders>
              <w:bottom w:val="single" w:sz="4" w:space="0" w:color="auto"/>
            </w:tcBorders>
            <w:shd w:val="clear" w:color="auto" w:fill="002060"/>
            <w:vAlign w:val="center"/>
          </w:tcPr>
          <w:p w14:paraId="10A5AACA" w14:textId="77777777" w:rsidR="00756D5B" w:rsidRPr="00D95A9D" w:rsidRDefault="6DE4F7B8" w:rsidP="00FD2B7D">
            <w:pPr>
              <w:rPr>
                <w:color w:val="FFFFFF" w:themeColor="background2"/>
                <w:sz w:val="18"/>
                <w:szCs w:val="18"/>
              </w:rPr>
            </w:pPr>
            <w:r w:rsidRPr="00D95A9D">
              <w:rPr>
                <w:color w:val="FFFFFF" w:themeColor="background2"/>
                <w:sz w:val="18"/>
                <w:szCs w:val="18"/>
              </w:rPr>
              <w:t>Popis:</w:t>
            </w:r>
          </w:p>
        </w:tc>
      </w:tr>
      <w:tr w:rsidR="00756D5B" w:rsidRPr="00D95A9D" w14:paraId="398DF825" w14:textId="77777777" w:rsidTr="00FD2B7D">
        <w:trPr>
          <w:trHeight w:val="511"/>
        </w:trPr>
        <w:tc>
          <w:tcPr>
            <w:tcW w:w="2234" w:type="dxa"/>
            <w:tcBorders>
              <w:top w:val="single" w:sz="4" w:space="0" w:color="auto"/>
              <w:left w:val="single" w:sz="4" w:space="0" w:color="auto"/>
              <w:bottom w:val="single" w:sz="4" w:space="0" w:color="auto"/>
              <w:right w:val="single" w:sz="4" w:space="0" w:color="auto"/>
            </w:tcBorders>
          </w:tcPr>
          <w:p w14:paraId="0FC14C05" w14:textId="77777777" w:rsidR="00756D5B" w:rsidRPr="00D95A9D" w:rsidRDefault="4B1F096C" w:rsidP="4B1F096C">
            <w:pPr>
              <w:rPr>
                <w:sz w:val="18"/>
                <w:szCs w:val="18"/>
              </w:rPr>
            </w:pPr>
            <w:r w:rsidRPr="00D95A9D">
              <w:rPr>
                <w:sz w:val="18"/>
                <w:szCs w:val="18"/>
              </w:rPr>
              <w:t>Názov lieku</w:t>
            </w:r>
            <w:r w:rsidR="03ECAE38" w:rsidRPr="00D95A9D">
              <w:br/>
            </w:r>
            <w:r w:rsidRPr="00D95A9D">
              <w:rPr>
                <w:sz w:val="18"/>
                <w:szCs w:val="18"/>
              </w:rPr>
              <w:t>(RL.1)</w:t>
            </w:r>
          </w:p>
        </w:tc>
        <w:tc>
          <w:tcPr>
            <w:tcW w:w="7264" w:type="dxa"/>
            <w:tcBorders>
              <w:top w:val="single" w:sz="4" w:space="0" w:color="auto"/>
              <w:left w:val="single" w:sz="4" w:space="0" w:color="auto"/>
              <w:bottom w:val="single" w:sz="4" w:space="0" w:color="auto"/>
              <w:right w:val="single" w:sz="4" w:space="0" w:color="auto"/>
            </w:tcBorders>
          </w:tcPr>
          <w:p w14:paraId="058E277F" w14:textId="77777777" w:rsidR="00756D5B" w:rsidRPr="00D95A9D" w:rsidRDefault="4B1F096C" w:rsidP="4B1F096C">
            <w:pPr>
              <w:rPr>
                <w:sz w:val="18"/>
                <w:szCs w:val="18"/>
              </w:rPr>
            </w:pPr>
            <w:r w:rsidRPr="00D95A9D">
              <w:rPr>
                <w:sz w:val="18"/>
                <w:szCs w:val="18"/>
              </w:rPr>
              <w:t xml:space="preserve">Poskytuje názov lieku podaný/ vydaný pacientovi </w:t>
            </w:r>
          </w:p>
        </w:tc>
      </w:tr>
      <w:tr w:rsidR="00756D5B" w:rsidRPr="00D95A9D" w14:paraId="1E1B9C39" w14:textId="77777777" w:rsidTr="00FD2B7D">
        <w:trPr>
          <w:trHeight w:val="547"/>
        </w:trPr>
        <w:tc>
          <w:tcPr>
            <w:tcW w:w="2234" w:type="dxa"/>
            <w:tcBorders>
              <w:top w:val="single" w:sz="4" w:space="0" w:color="auto"/>
              <w:left w:val="single" w:sz="4" w:space="0" w:color="auto"/>
              <w:bottom w:val="single" w:sz="4" w:space="0" w:color="auto"/>
              <w:right w:val="single" w:sz="4" w:space="0" w:color="auto"/>
            </w:tcBorders>
          </w:tcPr>
          <w:p w14:paraId="16758873" w14:textId="77777777" w:rsidR="00756D5B" w:rsidRPr="00D95A9D" w:rsidRDefault="4B1F096C" w:rsidP="4B1F096C">
            <w:pPr>
              <w:rPr>
                <w:sz w:val="18"/>
                <w:szCs w:val="18"/>
              </w:rPr>
            </w:pPr>
            <w:r w:rsidRPr="00D95A9D">
              <w:rPr>
                <w:sz w:val="18"/>
                <w:szCs w:val="18"/>
              </w:rPr>
              <w:t>Doplnok lieku</w:t>
            </w:r>
          </w:p>
          <w:p w14:paraId="3600518F" w14:textId="77777777" w:rsidR="00756D5B" w:rsidRPr="00D95A9D" w:rsidRDefault="4B1F096C" w:rsidP="4B1F096C">
            <w:pPr>
              <w:rPr>
                <w:sz w:val="18"/>
                <w:szCs w:val="18"/>
              </w:rPr>
            </w:pPr>
            <w:r w:rsidRPr="00D95A9D">
              <w:rPr>
                <w:sz w:val="18"/>
                <w:szCs w:val="18"/>
              </w:rPr>
              <w:t>(RL.2)</w:t>
            </w:r>
          </w:p>
        </w:tc>
        <w:tc>
          <w:tcPr>
            <w:tcW w:w="7264" w:type="dxa"/>
            <w:tcBorders>
              <w:top w:val="single" w:sz="4" w:space="0" w:color="auto"/>
              <w:left w:val="single" w:sz="4" w:space="0" w:color="auto"/>
              <w:bottom w:val="single" w:sz="4" w:space="0" w:color="auto"/>
              <w:right w:val="single" w:sz="4" w:space="0" w:color="auto"/>
            </w:tcBorders>
          </w:tcPr>
          <w:p w14:paraId="4545B41D" w14:textId="77777777" w:rsidR="00756D5B" w:rsidRPr="00D95A9D" w:rsidRDefault="4B1F096C" w:rsidP="00756D5B">
            <w:r w:rsidRPr="00D95A9D">
              <w:rPr>
                <w:sz w:val="18"/>
                <w:szCs w:val="18"/>
              </w:rPr>
              <w:t>Poskytuje informáciu o doplnku lieku podaný/ vydaný pacientovo</w:t>
            </w:r>
          </w:p>
        </w:tc>
      </w:tr>
      <w:tr w:rsidR="00756D5B" w:rsidRPr="00D95A9D" w14:paraId="4F5C51DB" w14:textId="77777777" w:rsidTr="00FD2B7D">
        <w:trPr>
          <w:trHeight w:val="554"/>
        </w:trPr>
        <w:tc>
          <w:tcPr>
            <w:tcW w:w="2234" w:type="dxa"/>
            <w:tcBorders>
              <w:top w:val="single" w:sz="4" w:space="0" w:color="auto"/>
              <w:left w:val="single" w:sz="4" w:space="0" w:color="auto"/>
              <w:bottom w:val="single" w:sz="4" w:space="0" w:color="auto"/>
              <w:right w:val="single" w:sz="4" w:space="0" w:color="auto"/>
            </w:tcBorders>
          </w:tcPr>
          <w:p w14:paraId="2444E876" w14:textId="77777777" w:rsidR="00756D5B" w:rsidRPr="00D95A9D" w:rsidRDefault="4B1F096C" w:rsidP="4B1F096C">
            <w:pPr>
              <w:rPr>
                <w:sz w:val="18"/>
                <w:szCs w:val="18"/>
              </w:rPr>
            </w:pPr>
            <w:r w:rsidRPr="00D95A9D">
              <w:rPr>
                <w:sz w:val="18"/>
                <w:szCs w:val="18"/>
              </w:rPr>
              <w:t>ŠUKL kód</w:t>
            </w:r>
          </w:p>
          <w:p w14:paraId="0296C1BA" w14:textId="77777777" w:rsidR="00756D5B" w:rsidRPr="00D95A9D" w:rsidRDefault="4B1F096C" w:rsidP="4B1F096C">
            <w:pPr>
              <w:rPr>
                <w:sz w:val="18"/>
                <w:szCs w:val="18"/>
              </w:rPr>
            </w:pPr>
            <w:r w:rsidRPr="00D95A9D">
              <w:rPr>
                <w:sz w:val="18"/>
                <w:szCs w:val="18"/>
              </w:rPr>
              <w:t>(RL.3)</w:t>
            </w:r>
          </w:p>
        </w:tc>
        <w:tc>
          <w:tcPr>
            <w:tcW w:w="7264" w:type="dxa"/>
            <w:tcBorders>
              <w:top w:val="single" w:sz="4" w:space="0" w:color="auto"/>
              <w:left w:val="single" w:sz="4" w:space="0" w:color="auto"/>
              <w:bottom w:val="single" w:sz="4" w:space="0" w:color="auto"/>
              <w:right w:val="single" w:sz="4" w:space="0" w:color="auto"/>
            </w:tcBorders>
          </w:tcPr>
          <w:p w14:paraId="6C929B4A" w14:textId="77777777" w:rsidR="00756D5B" w:rsidRPr="00D95A9D" w:rsidRDefault="4B1F096C" w:rsidP="4B1F096C">
            <w:pPr>
              <w:rPr>
                <w:sz w:val="18"/>
                <w:szCs w:val="18"/>
              </w:rPr>
            </w:pPr>
            <w:r w:rsidRPr="00D95A9D">
              <w:rPr>
                <w:sz w:val="18"/>
                <w:szCs w:val="18"/>
              </w:rPr>
              <w:t>Poskytuje konkrétny ID lieku zaevidovaný v rámci ŠUKL kódu</w:t>
            </w:r>
          </w:p>
        </w:tc>
      </w:tr>
      <w:tr w:rsidR="00756D5B" w:rsidRPr="00D95A9D" w14:paraId="6C778947" w14:textId="77777777" w:rsidTr="00FD2B7D">
        <w:trPr>
          <w:trHeight w:val="421"/>
        </w:trPr>
        <w:tc>
          <w:tcPr>
            <w:tcW w:w="2234" w:type="dxa"/>
            <w:tcBorders>
              <w:top w:val="single" w:sz="4" w:space="0" w:color="auto"/>
              <w:left w:val="single" w:sz="4" w:space="0" w:color="auto"/>
              <w:bottom w:val="single" w:sz="4" w:space="0" w:color="auto"/>
              <w:right w:val="single" w:sz="4" w:space="0" w:color="auto"/>
            </w:tcBorders>
          </w:tcPr>
          <w:p w14:paraId="23BD2596" w14:textId="77777777" w:rsidR="00756D5B" w:rsidRPr="00D95A9D" w:rsidRDefault="4B1F096C" w:rsidP="4B1F096C">
            <w:pPr>
              <w:rPr>
                <w:sz w:val="18"/>
                <w:szCs w:val="18"/>
              </w:rPr>
            </w:pPr>
            <w:r w:rsidRPr="00D95A9D">
              <w:rPr>
                <w:sz w:val="18"/>
                <w:szCs w:val="18"/>
              </w:rPr>
              <w:t>ID lieku</w:t>
            </w:r>
          </w:p>
          <w:p w14:paraId="2A57BBF8" w14:textId="77777777" w:rsidR="00756D5B" w:rsidRPr="00D95A9D" w:rsidRDefault="4B1F096C" w:rsidP="4B1F096C">
            <w:pPr>
              <w:rPr>
                <w:sz w:val="18"/>
                <w:szCs w:val="18"/>
              </w:rPr>
            </w:pPr>
            <w:r w:rsidRPr="00D95A9D">
              <w:rPr>
                <w:sz w:val="18"/>
                <w:szCs w:val="18"/>
              </w:rPr>
              <w:t>(RL.4)</w:t>
            </w:r>
          </w:p>
        </w:tc>
        <w:tc>
          <w:tcPr>
            <w:tcW w:w="7264" w:type="dxa"/>
            <w:tcBorders>
              <w:top w:val="single" w:sz="4" w:space="0" w:color="auto"/>
              <w:left w:val="single" w:sz="4" w:space="0" w:color="auto"/>
              <w:bottom w:val="single" w:sz="4" w:space="0" w:color="auto"/>
              <w:right w:val="single" w:sz="4" w:space="0" w:color="auto"/>
            </w:tcBorders>
          </w:tcPr>
          <w:p w14:paraId="02D2CFB8" w14:textId="77777777" w:rsidR="00756D5B" w:rsidRPr="00D95A9D" w:rsidRDefault="4B1F096C" w:rsidP="4B1F096C">
            <w:pPr>
              <w:rPr>
                <w:sz w:val="18"/>
                <w:szCs w:val="18"/>
              </w:rPr>
            </w:pPr>
            <w:r w:rsidRPr="00D95A9D">
              <w:rPr>
                <w:sz w:val="18"/>
                <w:szCs w:val="18"/>
              </w:rPr>
              <w:t>ID lieku nie je používané ani poskytované na obrazovku zdravotníckeho pracovníka</w:t>
            </w:r>
          </w:p>
        </w:tc>
      </w:tr>
    </w:tbl>
    <w:p w14:paraId="40DA54EB" w14:textId="77777777" w:rsidR="00756D5B" w:rsidRPr="0050720E" w:rsidRDefault="34661EDB" w:rsidP="00ED73E9">
      <w:pPr>
        <w:pStyle w:val="Nadpis3"/>
        <w:rPr>
          <w:lang w:val="sk-SK"/>
        </w:rPr>
      </w:pPr>
      <w:bookmarkStart w:id="244" w:name="_Textový_popis"/>
      <w:bookmarkStart w:id="245" w:name="_Textový_popis_1"/>
      <w:bookmarkStart w:id="246" w:name="_Toc2079674"/>
      <w:bookmarkEnd w:id="244"/>
      <w:bookmarkEnd w:id="245"/>
      <w:r w:rsidRPr="0050720E">
        <w:rPr>
          <w:lang w:val="sk-SK"/>
        </w:rPr>
        <w:t>Textový popis</w:t>
      </w:r>
      <w:bookmarkEnd w:id="246"/>
    </w:p>
    <w:p w14:paraId="12F889F9" w14:textId="77777777" w:rsidR="54463B8C" w:rsidRPr="00D95A9D" w:rsidRDefault="54463B8C" w:rsidP="54463B8C">
      <w:r w:rsidRPr="647310C4">
        <w:rPr>
          <w:rFonts w:ascii="Arial,Times New Roman" w:eastAsia="Arial,Times New Roman" w:hAnsi="Arial,Times New Roman" w:cs="Arial,Times New Roman"/>
        </w:rPr>
        <w:t>CEN-EN13606-CLUSTER.Textovy_popis.v1.adl</w:t>
      </w:r>
    </w:p>
    <w:p w14:paraId="0B2F854E" w14:textId="5A999D35" w:rsidR="28C2227D" w:rsidRDefault="28C2227D">
      <w:r w:rsidRPr="647310C4">
        <w:rPr>
          <w:rFonts w:eastAsia="Arial" w:cs="Arial"/>
        </w:rPr>
        <w:t>Pri textovom popise je potrebné vybrať jednu z dvoch alternatív a to buď PLAIN TEXT, alebo HTML. Uvedenie oboch alternatív súčasne, nie je prípustné.</w:t>
      </w:r>
    </w:p>
    <w:p w14:paraId="63D1DDB0" w14:textId="77777777" w:rsidR="00756D5B" w:rsidRPr="00D95A9D" w:rsidRDefault="00756D5B" w:rsidP="00756D5B"/>
    <w:tbl>
      <w:tblPr>
        <w:tblW w:w="9498" w:type="dxa"/>
        <w:tblLayout w:type="fixed"/>
        <w:tblLook w:val="04A0" w:firstRow="1" w:lastRow="0" w:firstColumn="1" w:lastColumn="0" w:noHBand="0" w:noVBand="1"/>
      </w:tblPr>
      <w:tblGrid>
        <w:gridCol w:w="2234"/>
        <w:gridCol w:w="7264"/>
      </w:tblGrid>
      <w:tr w:rsidR="00756D5B" w:rsidRPr="00D95A9D" w14:paraId="10D0A870" w14:textId="77777777" w:rsidTr="00FD2B7D">
        <w:trPr>
          <w:trHeight w:val="203"/>
          <w:tblHeader/>
        </w:trPr>
        <w:tc>
          <w:tcPr>
            <w:tcW w:w="2234" w:type="dxa"/>
            <w:tcBorders>
              <w:bottom w:val="single" w:sz="4" w:space="0" w:color="auto"/>
            </w:tcBorders>
            <w:shd w:val="clear" w:color="auto" w:fill="002060"/>
            <w:vAlign w:val="center"/>
          </w:tcPr>
          <w:p w14:paraId="053286AD" w14:textId="77777777" w:rsidR="00756D5B" w:rsidRPr="00D95A9D" w:rsidRDefault="6DE4F7B8" w:rsidP="00FD2B7D">
            <w:pPr>
              <w:rPr>
                <w:color w:val="FFFFFF" w:themeColor="background2"/>
                <w:sz w:val="18"/>
                <w:szCs w:val="18"/>
              </w:rPr>
            </w:pPr>
            <w:r w:rsidRPr="00D95A9D">
              <w:rPr>
                <w:sz w:val="18"/>
                <w:szCs w:val="18"/>
              </w:rPr>
              <w:t>ADL - Element/Ontology/text</w:t>
            </w:r>
            <w:r w:rsidRPr="00D95A9D">
              <w:rPr>
                <w:color w:val="FFFFFF" w:themeColor="background2"/>
                <w:sz w:val="18"/>
                <w:szCs w:val="18"/>
              </w:rPr>
              <w:t>:</w:t>
            </w:r>
          </w:p>
        </w:tc>
        <w:tc>
          <w:tcPr>
            <w:tcW w:w="7264" w:type="dxa"/>
            <w:tcBorders>
              <w:bottom w:val="single" w:sz="4" w:space="0" w:color="auto"/>
            </w:tcBorders>
            <w:shd w:val="clear" w:color="auto" w:fill="002060"/>
            <w:vAlign w:val="center"/>
          </w:tcPr>
          <w:p w14:paraId="7E65573D" w14:textId="77777777" w:rsidR="00756D5B" w:rsidRPr="00D95A9D" w:rsidRDefault="6DE4F7B8" w:rsidP="00FD2B7D">
            <w:pPr>
              <w:rPr>
                <w:color w:val="FFFFFF" w:themeColor="background2"/>
                <w:sz w:val="18"/>
                <w:szCs w:val="18"/>
              </w:rPr>
            </w:pPr>
            <w:r w:rsidRPr="00D95A9D">
              <w:rPr>
                <w:color w:val="FFFFFF" w:themeColor="background2"/>
                <w:sz w:val="18"/>
                <w:szCs w:val="18"/>
              </w:rPr>
              <w:t>Popis:</w:t>
            </w:r>
          </w:p>
        </w:tc>
      </w:tr>
      <w:tr w:rsidR="00756D5B" w:rsidRPr="00D95A9D" w14:paraId="52772C43" w14:textId="77777777" w:rsidTr="00FD2B7D">
        <w:trPr>
          <w:trHeight w:val="511"/>
        </w:trPr>
        <w:tc>
          <w:tcPr>
            <w:tcW w:w="2234" w:type="dxa"/>
            <w:tcBorders>
              <w:top w:val="single" w:sz="4" w:space="0" w:color="auto"/>
              <w:left w:val="single" w:sz="4" w:space="0" w:color="auto"/>
              <w:bottom w:val="single" w:sz="4" w:space="0" w:color="auto"/>
              <w:right w:val="single" w:sz="4" w:space="0" w:color="auto"/>
            </w:tcBorders>
          </w:tcPr>
          <w:p w14:paraId="2FDA8C1B" w14:textId="77777777" w:rsidR="00756D5B" w:rsidRPr="00D95A9D" w:rsidRDefault="4B1F096C" w:rsidP="4B1F096C">
            <w:pPr>
              <w:rPr>
                <w:sz w:val="18"/>
                <w:szCs w:val="18"/>
              </w:rPr>
            </w:pPr>
            <w:r w:rsidRPr="00D95A9D">
              <w:rPr>
                <w:sz w:val="18"/>
                <w:szCs w:val="18"/>
              </w:rPr>
              <w:t>Text</w:t>
            </w:r>
            <w:r w:rsidR="03ECAE38" w:rsidRPr="00D95A9D">
              <w:br/>
            </w:r>
            <w:r w:rsidRPr="00D95A9D">
              <w:rPr>
                <w:sz w:val="18"/>
                <w:szCs w:val="18"/>
              </w:rPr>
              <w:t>(TP.1)</w:t>
            </w:r>
          </w:p>
        </w:tc>
        <w:tc>
          <w:tcPr>
            <w:tcW w:w="7264" w:type="dxa"/>
            <w:tcBorders>
              <w:top w:val="single" w:sz="4" w:space="0" w:color="auto"/>
              <w:left w:val="single" w:sz="4" w:space="0" w:color="auto"/>
              <w:bottom w:val="single" w:sz="4" w:space="0" w:color="auto"/>
              <w:right w:val="single" w:sz="4" w:space="0" w:color="auto"/>
            </w:tcBorders>
          </w:tcPr>
          <w:p w14:paraId="6E3DC338" w14:textId="77777777" w:rsidR="00756D5B" w:rsidRPr="00D95A9D" w:rsidRDefault="4B1F096C" w:rsidP="4B1F096C">
            <w:pPr>
              <w:rPr>
                <w:sz w:val="18"/>
                <w:szCs w:val="18"/>
              </w:rPr>
            </w:pPr>
            <w:r w:rsidRPr="00D95A9D">
              <w:rPr>
                <w:sz w:val="18"/>
                <w:szCs w:val="18"/>
              </w:rPr>
              <w:t xml:space="preserve">Umožňuje zapísať výsledok z vyšetrenia/ záver z vyšetrenia prostredníctvom PLAIN TEXT </w:t>
            </w:r>
          </w:p>
        </w:tc>
      </w:tr>
      <w:tr w:rsidR="00756D5B" w:rsidRPr="00D95A9D" w14:paraId="7F41F0EB" w14:textId="77777777" w:rsidTr="00FD2B7D">
        <w:trPr>
          <w:trHeight w:val="547"/>
        </w:trPr>
        <w:tc>
          <w:tcPr>
            <w:tcW w:w="2234" w:type="dxa"/>
            <w:tcBorders>
              <w:top w:val="single" w:sz="4" w:space="0" w:color="auto"/>
              <w:left w:val="single" w:sz="4" w:space="0" w:color="auto"/>
              <w:bottom w:val="single" w:sz="4" w:space="0" w:color="auto"/>
              <w:right w:val="single" w:sz="4" w:space="0" w:color="auto"/>
            </w:tcBorders>
          </w:tcPr>
          <w:p w14:paraId="40E9D5FD" w14:textId="77777777" w:rsidR="00756D5B" w:rsidRPr="00D95A9D" w:rsidRDefault="4B1F096C" w:rsidP="4B1F096C">
            <w:pPr>
              <w:rPr>
                <w:sz w:val="18"/>
                <w:szCs w:val="18"/>
              </w:rPr>
            </w:pPr>
            <w:r w:rsidRPr="00D95A9D">
              <w:rPr>
                <w:sz w:val="18"/>
                <w:szCs w:val="18"/>
              </w:rPr>
              <w:t>Text HTM“</w:t>
            </w:r>
          </w:p>
          <w:p w14:paraId="65C327F8" w14:textId="77777777" w:rsidR="00756D5B" w:rsidRPr="00D95A9D" w:rsidRDefault="4B1F096C" w:rsidP="4B1F096C">
            <w:pPr>
              <w:rPr>
                <w:sz w:val="18"/>
                <w:szCs w:val="18"/>
              </w:rPr>
            </w:pPr>
            <w:r w:rsidRPr="00D95A9D">
              <w:rPr>
                <w:sz w:val="18"/>
                <w:szCs w:val="18"/>
              </w:rPr>
              <w:t>(TP.2)</w:t>
            </w:r>
          </w:p>
        </w:tc>
        <w:tc>
          <w:tcPr>
            <w:tcW w:w="7264" w:type="dxa"/>
            <w:tcBorders>
              <w:top w:val="single" w:sz="4" w:space="0" w:color="auto"/>
              <w:left w:val="single" w:sz="4" w:space="0" w:color="auto"/>
              <w:bottom w:val="single" w:sz="4" w:space="0" w:color="auto"/>
              <w:right w:val="single" w:sz="4" w:space="0" w:color="auto"/>
            </w:tcBorders>
          </w:tcPr>
          <w:p w14:paraId="0AE145DD" w14:textId="77777777" w:rsidR="00756D5B" w:rsidRPr="00D95A9D" w:rsidRDefault="34661EDB" w:rsidP="00756D5B">
            <w:r w:rsidRPr="00D95A9D">
              <w:rPr>
                <w:sz w:val="18"/>
                <w:szCs w:val="18"/>
              </w:rPr>
              <w:t>Umožňuje zapísať výsledok z vyšetrenia/ záver z vyšetrenia prostredníctvom HTML TEXT. Zaevidovaním HTML textu sú kontrolovaná štruktúra voči White listu definovaný NZIS</w:t>
            </w:r>
          </w:p>
        </w:tc>
      </w:tr>
    </w:tbl>
    <w:p w14:paraId="1FC46C12" w14:textId="77777777" w:rsidR="00DA74D3" w:rsidRPr="0050720E" w:rsidRDefault="34661EDB" w:rsidP="00ED73E9">
      <w:pPr>
        <w:pStyle w:val="Nadpis3"/>
        <w:rPr>
          <w:lang w:val="sk-SK"/>
        </w:rPr>
      </w:pPr>
      <w:bookmarkStart w:id="247" w:name="_Zmeny_stavu"/>
      <w:bookmarkStart w:id="248" w:name="_Toc2079675"/>
      <w:bookmarkEnd w:id="247"/>
      <w:r w:rsidRPr="0050720E">
        <w:rPr>
          <w:lang w:val="sk-SK"/>
        </w:rPr>
        <w:t>Zmeny stavu</w:t>
      </w:r>
      <w:bookmarkEnd w:id="248"/>
    </w:p>
    <w:p w14:paraId="4D72BC64" w14:textId="77777777" w:rsidR="54463B8C" w:rsidRPr="00D95A9D" w:rsidRDefault="54463B8C" w:rsidP="54463B8C">
      <w:r w:rsidRPr="00D95A9D">
        <w:rPr>
          <w:rFonts w:eastAsia="Arial" w:cs="Arial"/>
        </w:rPr>
        <w:t>CEN-EN13606-CLUSTER.Zmena_stavu_zaznamu.v1.adl</w:t>
      </w:r>
    </w:p>
    <w:p w14:paraId="45B2179A" w14:textId="77777777" w:rsidR="00DA74D3" w:rsidRPr="00D95A9D" w:rsidRDefault="00DA74D3" w:rsidP="00DA74D3"/>
    <w:tbl>
      <w:tblPr>
        <w:tblW w:w="9498" w:type="dxa"/>
        <w:tblLayout w:type="fixed"/>
        <w:tblLook w:val="04A0" w:firstRow="1" w:lastRow="0" w:firstColumn="1" w:lastColumn="0" w:noHBand="0" w:noVBand="1"/>
      </w:tblPr>
      <w:tblGrid>
        <w:gridCol w:w="2835"/>
        <w:gridCol w:w="6663"/>
      </w:tblGrid>
      <w:tr w:rsidR="00DA74D3" w:rsidRPr="00D95A9D" w14:paraId="39C251DA" w14:textId="77777777" w:rsidTr="00FD2B7D">
        <w:trPr>
          <w:cantSplit/>
          <w:trHeight w:val="203"/>
          <w:tblHeader/>
        </w:trPr>
        <w:tc>
          <w:tcPr>
            <w:tcW w:w="2835" w:type="dxa"/>
            <w:tcBorders>
              <w:bottom w:val="single" w:sz="4" w:space="0" w:color="auto"/>
            </w:tcBorders>
            <w:shd w:val="clear" w:color="auto" w:fill="002060"/>
            <w:vAlign w:val="center"/>
          </w:tcPr>
          <w:p w14:paraId="5C404F87" w14:textId="77777777" w:rsidR="00DA74D3" w:rsidRPr="00D95A9D" w:rsidRDefault="6DE4F7B8" w:rsidP="00FD2B7D">
            <w:pPr>
              <w:rPr>
                <w:color w:val="FFFFFF" w:themeColor="background2"/>
                <w:sz w:val="18"/>
                <w:szCs w:val="18"/>
              </w:rPr>
            </w:pPr>
            <w:r w:rsidRPr="00D95A9D">
              <w:rPr>
                <w:sz w:val="18"/>
                <w:szCs w:val="18"/>
              </w:rPr>
              <w:lastRenderedPageBreak/>
              <w:t>ADL - Element/Ontology/text</w:t>
            </w:r>
            <w:r w:rsidRPr="00D95A9D">
              <w:rPr>
                <w:color w:val="FFFFFF" w:themeColor="background2"/>
                <w:sz w:val="18"/>
                <w:szCs w:val="18"/>
              </w:rPr>
              <w:t>:</w:t>
            </w:r>
          </w:p>
        </w:tc>
        <w:tc>
          <w:tcPr>
            <w:tcW w:w="6663" w:type="dxa"/>
            <w:tcBorders>
              <w:bottom w:val="single" w:sz="4" w:space="0" w:color="auto"/>
            </w:tcBorders>
            <w:shd w:val="clear" w:color="auto" w:fill="002060"/>
            <w:vAlign w:val="center"/>
          </w:tcPr>
          <w:p w14:paraId="2A37CD0E" w14:textId="77777777" w:rsidR="00DA74D3" w:rsidRPr="00D95A9D" w:rsidRDefault="6DE4F7B8" w:rsidP="00FD2B7D">
            <w:pPr>
              <w:rPr>
                <w:color w:val="FFFFFF" w:themeColor="background2"/>
                <w:sz w:val="18"/>
                <w:szCs w:val="18"/>
              </w:rPr>
            </w:pPr>
            <w:r w:rsidRPr="00D95A9D">
              <w:rPr>
                <w:color w:val="FFFFFF" w:themeColor="background2"/>
                <w:sz w:val="18"/>
                <w:szCs w:val="18"/>
              </w:rPr>
              <w:t>Popis:</w:t>
            </w:r>
          </w:p>
        </w:tc>
      </w:tr>
      <w:tr w:rsidR="00DA74D3" w:rsidRPr="00D95A9D" w14:paraId="2AF8E1B9" w14:textId="77777777" w:rsidTr="00FD2B7D">
        <w:trPr>
          <w:cantSplit/>
          <w:trHeight w:val="511"/>
        </w:trPr>
        <w:tc>
          <w:tcPr>
            <w:tcW w:w="2835" w:type="dxa"/>
            <w:tcBorders>
              <w:top w:val="single" w:sz="4" w:space="0" w:color="auto"/>
              <w:left w:val="single" w:sz="4" w:space="0" w:color="auto"/>
              <w:bottom w:val="single" w:sz="4" w:space="0" w:color="auto"/>
              <w:right w:val="single" w:sz="4" w:space="0" w:color="auto"/>
            </w:tcBorders>
          </w:tcPr>
          <w:p w14:paraId="6ECAE1C6" w14:textId="77777777" w:rsidR="00DA74D3" w:rsidRPr="00D95A9D" w:rsidRDefault="4B1F096C" w:rsidP="4B1F096C">
            <w:pPr>
              <w:rPr>
                <w:sz w:val="18"/>
                <w:szCs w:val="18"/>
              </w:rPr>
            </w:pPr>
            <w:r w:rsidRPr="00D95A9D">
              <w:rPr>
                <w:sz w:val="18"/>
                <w:szCs w:val="18"/>
              </w:rPr>
              <w:t>Čas a dátum zmeny</w:t>
            </w:r>
          </w:p>
          <w:p w14:paraId="78445101" w14:textId="77777777" w:rsidR="00DA74D3" w:rsidRPr="00D95A9D" w:rsidRDefault="4B1F096C" w:rsidP="4B1F096C">
            <w:pPr>
              <w:rPr>
                <w:sz w:val="18"/>
                <w:szCs w:val="18"/>
              </w:rPr>
            </w:pPr>
            <w:r w:rsidRPr="00D95A9D">
              <w:rPr>
                <w:sz w:val="18"/>
                <w:szCs w:val="18"/>
              </w:rPr>
              <w:t>(ZS.1)</w:t>
            </w:r>
          </w:p>
        </w:tc>
        <w:tc>
          <w:tcPr>
            <w:tcW w:w="6663" w:type="dxa"/>
            <w:tcBorders>
              <w:top w:val="single" w:sz="4" w:space="0" w:color="auto"/>
              <w:left w:val="single" w:sz="4" w:space="0" w:color="auto"/>
              <w:bottom w:val="single" w:sz="4" w:space="0" w:color="auto"/>
              <w:right w:val="single" w:sz="4" w:space="0" w:color="auto"/>
            </w:tcBorders>
          </w:tcPr>
          <w:p w14:paraId="6FE478BD" w14:textId="77777777" w:rsidR="00DA74D3" w:rsidRPr="00D95A9D" w:rsidRDefault="4B1F096C" w:rsidP="4B1F096C">
            <w:pPr>
              <w:rPr>
                <w:sz w:val="18"/>
                <w:szCs w:val="18"/>
              </w:rPr>
            </w:pPr>
            <w:r w:rsidRPr="00D95A9D">
              <w:rPr>
                <w:sz w:val="18"/>
                <w:szCs w:val="18"/>
              </w:rPr>
              <w:t>Poskytuje čas a dátum, kedy bol v rámci záznamu zaevidovaná zmena</w:t>
            </w:r>
          </w:p>
        </w:tc>
      </w:tr>
      <w:tr w:rsidR="00DA74D3" w:rsidRPr="00D95A9D" w14:paraId="38D0A54F" w14:textId="77777777" w:rsidTr="00FD2B7D">
        <w:trPr>
          <w:cantSplit/>
          <w:trHeight w:val="547"/>
        </w:trPr>
        <w:tc>
          <w:tcPr>
            <w:tcW w:w="2835" w:type="dxa"/>
            <w:tcBorders>
              <w:top w:val="single" w:sz="4" w:space="0" w:color="auto"/>
              <w:left w:val="single" w:sz="4" w:space="0" w:color="auto"/>
              <w:bottom w:val="single" w:sz="4" w:space="0" w:color="auto"/>
              <w:right w:val="single" w:sz="4" w:space="0" w:color="auto"/>
            </w:tcBorders>
          </w:tcPr>
          <w:p w14:paraId="28F841D0" w14:textId="77777777" w:rsidR="00DA74D3" w:rsidRPr="00D95A9D" w:rsidRDefault="4B1F096C" w:rsidP="4B1F096C">
            <w:pPr>
              <w:rPr>
                <w:sz w:val="18"/>
                <w:szCs w:val="18"/>
              </w:rPr>
            </w:pPr>
            <w:r w:rsidRPr="00D95A9D">
              <w:rPr>
                <w:sz w:val="18"/>
                <w:szCs w:val="18"/>
              </w:rPr>
              <w:t>Dôvod zmeny stavu</w:t>
            </w:r>
          </w:p>
          <w:p w14:paraId="5701869A" w14:textId="77777777" w:rsidR="00DA74D3" w:rsidRPr="00D95A9D" w:rsidRDefault="4B1F096C" w:rsidP="4B1F096C">
            <w:pPr>
              <w:rPr>
                <w:sz w:val="18"/>
                <w:szCs w:val="18"/>
              </w:rPr>
            </w:pPr>
            <w:r w:rsidRPr="00D95A9D">
              <w:rPr>
                <w:sz w:val="18"/>
                <w:szCs w:val="18"/>
              </w:rPr>
              <w:t>(ZS.2)</w:t>
            </w:r>
          </w:p>
        </w:tc>
        <w:tc>
          <w:tcPr>
            <w:tcW w:w="6663" w:type="dxa"/>
            <w:tcBorders>
              <w:top w:val="single" w:sz="4" w:space="0" w:color="auto"/>
              <w:left w:val="single" w:sz="4" w:space="0" w:color="auto"/>
              <w:bottom w:val="single" w:sz="4" w:space="0" w:color="auto"/>
              <w:right w:val="single" w:sz="4" w:space="0" w:color="auto"/>
            </w:tcBorders>
          </w:tcPr>
          <w:p w14:paraId="7095AB11" w14:textId="77777777" w:rsidR="00DA74D3" w:rsidRPr="00D95A9D" w:rsidRDefault="4B1F096C" w:rsidP="006163AA">
            <w:r w:rsidRPr="00D95A9D">
              <w:rPr>
                <w:sz w:val="18"/>
                <w:szCs w:val="18"/>
              </w:rPr>
              <w:t>Poskytuje dôvod zmeny stanovený ošetrujúcim lekárom, ktorý zmenil stav vyšetrenia</w:t>
            </w:r>
          </w:p>
        </w:tc>
      </w:tr>
      <w:tr w:rsidR="00DA74D3" w:rsidRPr="00D95A9D" w14:paraId="763A5D1E" w14:textId="77777777" w:rsidTr="00FD2B7D">
        <w:trPr>
          <w:cantSplit/>
          <w:trHeight w:val="547"/>
        </w:trPr>
        <w:tc>
          <w:tcPr>
            <w:tcW w:w="2835" w:type="dxa"/>
            <w:tcBorders>
              <w:top w:val="single" w:sz="4" w:space="0" w:color="auto"/>
              <w:left w:val="single" w:sz="4" w:space="0" w:color="auto"/>
              <w:bottom w:val="single" w:sz="4" w:space="0" w:color="auto"/>
              <w:right w:val="single" w:sz="4" w:space="0" w:color="auto"/>
            </w:tcBorders>
          </w:tcPr>
          <w:p w14:paraId="3762A489" w14:textId="77777777" w:rsidR="00DA74D3" w:rsidRPr="00D95A9D" w:rsidRDefault="4B1F096C" w:rsidP="4B1F096C">
            <w:pPr>
              <w:rPr>
                <w:sz w:val="18"/>
                <w:szCs w:val="18"/>
              </w:rPr>
            </w:pPr>
            <w:r w:rsidRPr="00D95A9D">
              <w:rPr>
                <w:sz w:val="18"/>
                <w:szCs w:val="18"/>
              </w:rPr>
              <w:t>Autor</w:t>
            </w:r>
            <w:r w:rsidR="03ECAE38" w:rsidRPr="00D95A9D">
              <w:br/>
            </w:r>
            <w:r w:rsidRPr="00D95A9D">
              <w:rPr>
                <w:sz w:val="18"/>
                <w:szCs w:val="18"/>
              </w:rPr>
              <w:t>(ZS.3)</w:t>
            </w:r>
          </w:p>
        </w:tc>
        <w:tc>
          <w:tcPr>
            <w:tcW w:w="6663" w:type="dxa"/>
            <w:tcBorders>
              <w:top w:val="single" w:sz="4" w:space="0" w:color="auto"/>
              <w:left w:val="single" w:sz="4" w:space="0" w:color="auto"/>
              <w:bottom w:val="single" w:sz="4" w:space="0" w:color="auto"/>
              <w:right w:val="single" w:sz="4" w:space="0" w:color="auto"/>
            </w:tcBorders>
          </w:tcPr>
          <w:p w14:paraId="5E4EF7A1" w14:textId="77777777" w:rsidR="00DA74D3" w:rsidRPr="00D95A9D" w:rsidRDefault="4B1F096C" w:rsidP="4B1F096C">
            <w:pPr>
              <w:rPr>
                <w:sz w:val="18"/>
                <w:szCs w:val="18"/>
              </w:rPr>
            </w:pPr>
            <w:r w:rsidRPr="00D95A9D">
              <w:rPr>
                <w:sz w:val="18"/>
                <w:szCs w:val="18"/>
              </w:rPr>
              <w:t>Poskytuje zdravotníckeho pracovníka, ktorý vykonal zmeny stavu</w:t>
            </w:r>
          </w:p>
          <w:p w14:paraId="167ECFDB" w14:textId="77777777" w:rsidR="00DA74D3" w:rsidRPr="00D95A9D" w:rsidRDefault="00DA74D3" w:rsidP="006163AA">
            <w:pPr>
              <w:rPr>
                <w:sz w:val="18"/>
                <w:szCs w:val="18"/>
              </w:rPr>
            </w:pPr>
          </w:p>
          <w:p w14:paraId="19F8BB69" w14:textId="77777777" w:rsidR="00DA74D3" w:rsidRPr="00D95A9D" w:rsidRDefault="4B1F096C" w:rsidP="006163AA">
            <w:r w:rsidRPr="00D95A9D">
              <w:rPr>
                <w:sz w:val="18"/>
                <w:szCs w:val="18"/>
              </w:rPr>
              <w:t>CEN-EN13606-CLUSTER.Zdravotnicky_pracovnik_odborneho_utvaru.v1</w:t>
            </w:r>
          </w:p>
        </w:tc>
      </w:tr>
    </w:tbl>
    <w:p w14:paraId="38134E05" w14:textId="77777777" w:rsidR="0080178B" w:rsidRPr="00D95A9D" w:rsidRDefault="54463B8C" w:rsidP="4B1F096C">
      <w:pPr>
        <w:pStyle w:val="Nadpis1"/>
        <w:jc w:val="both"/>
        <w:rPr>
          <w:lang w:val="sk-SK"/>
        </w:rPr>
      </w:pPr>
      <w:bookmarkStart w:id="249" w:name="_Toc494803494"/>
      <w:bookmarkStart w:id="250" w:name="_Toc2079676"/>
      <w:r w:rsidRPr="00D95A9D">
        <w:rPr>
          <w:lang w:val="sk-SK"/>
        </w:rPr>
        <w:t>Prílohy</w:t>
      </w:r>
      <w:bookmarkEnd w:id="249"/>
      <w:bookmarkEnd w:id="250"/>
    </w:p>
    <w:p w14:paraId="3C8FB88E" w14:textId="7938AC5D" w:rsidR="0080178B" w:rsidRPr="0050720E" w:rsidRDefault="000D28B5" w:rsidP="00D95A9D">
      <w:pPr>
        <w:pStyle w:val="Nadpis2"/>
        <w:rPr>
          <w:lang w:val="sk-SK"/>
        </w:rPr>
      </w:pPr>
      <w:bookmarkStart w:id="251" w:name="_Toc2079678"/>
      <w:r w:rsidRPr="0050720E">
        <w:rPr>
          <w:lang w:val="sk-SK"/>
        </w:rPr>
        <w:t xml:space="preserve">Príloha č. </w:t>
      </w:r>
      <w:r w:rsidR="001D3BAA">
        <w:rPr>
          <w:lang w:val="sk-SK"/>
        </w:rPr>
        <w:t>1</w:t>
      </w:r>
      <w:r w:rsidR="34661EDB" w:rsidRPr="0050720E">
        <w:rPr>
          <w:lang w:val="sk-SK"/>
        </w:rPr>
        <w:t xml:space="preserve"> – </w:t>
      </w:r>
      <w:r w:rsidRPr="0050720E">
        <w:rPr>
          <w:lang w:val="sk-SK"/>
        </w:rPr>
        <w:t>Zoznam chýb pri volaniach služieb</w:t>
      </w:r>
      <w:bookmarkEnd w:id="251"/>
    </w:p>
    <w:p w14:paraId="70A8014A" w14:textId="59FBE7BB" w:rsidR="000D28B5" w:rsidRPr="00D95A9D" w:rsidRDefault="000D28B5" w:rsidP="000D28B5">
      <w:r>
        <w:t>\eZdravie_DFS_sluzby\Prilohy</w:t>
      </w:r>
      <w:r w:rsidR="00023B6C">
        <w:t xml:space="preserve">_XYZ </w:t>
      </w:r>
      <w:r>
        <w:t xml:space="preserve">\x070E_Exceptions_list </w:t>
      </w:r>
    </w:p>
    <w:p w14:paraId="78466EB0" w14:textId="44535127" w:rsidR="00AE2D47" w:rsidRPr="0050720E" w:rsidRDefault="34661EDB" w:rsidP="00D95A9D">
      <w:pPr>
        <w:pStyle w:val="Nadpis2"/>
        <w:rPr>
          <w:lang w:val="sk-SK"/>
        </w:rPr>
      </w:pPr>
      <w:bookmarkStart w:id="252" w:name="_Toc2079679"/>
      <w:r w:rsidRPr="0050720E">
        <w:rPr>
          <w:lang w:val="sk-SK"/>
        </w:rPr>
        <w:t xml:space="preserve">Príloha č. </w:t>
      </w:r>
      <w:r w:rsidR="001D3BAA">
        <w:rPr>
          <w:lang w:val="sk-SK"/>
        </w:rPr>
        <w:t>2</w:t>
      </w:r>
      <w:r w:rsidRPr="0050720E">
        <w:rPr>
          <w:lang w:val="sk-SK"/>
        </w:rPr>
        <w:t xml:space="preserve"> – Archetypy</w:t>
      </w:r>
      <w:r w:rsidR="000D28B5" w:rsidRPr="0050720E">
        <w:rPr>
          <w:lang w:val="sk-SK"/>
        </w:rPr>
        <w:t>, XSD Schémy a XML príklady</w:t>
      </w:r>
      <w:bookmarkEnd w:id="252"/>
    </w:p>
    <w:p w14:paraId="41114B0D" w14:textId="3DE6E29E" w:rsidR="000D28B5" w:rsidRPr="00D95A9D" w:rsidRDefault="000D28B5" w:rsidP="000D28B5">
      <w:r>
        <w:t>Všetky schémy XSD, ADL a príklady na ktoré sa odkazuje dokument sú umiestnené podľa riadiaceho pavúka (Mapovaci_pavuk</w:t>
      </w:r>
      <w:r w:rsidR="00023B6C">
        <w:t xml:space="preserve">_XYZ </w:t>
      </w:r>
      <w:r>
        <w:t>.pptx) na príslušných miestach.</w:t>
      </w:r>
    </w:p>
    <w:p w14:paraId="4F7907F7" w14:textId="453B864A" w:rsidR="00AF6B9B" w:rsidRPr="0050720E" w:rsidRDefault="000D28B5" w:rsidP="00D95A9D">
      <w:pPr>
        <w:pStyle w:val="Nadpis2"/>
        <w:rPr>
          <w:lang w:val="sk-SK"/>
        </w:rPr>
      </w:pPr>
      <w:bookmarkStart w:id="253" w:name="_Toc2079680"/>
      <w:r w:rsidRPr="0050720E">
        <w:rPr>
          <w:lang w:val="sk-SK"/>
        </w:rPr>
        <w:t xml:space="preserve">Príloha č. </w:t>
      </w:r>
      <w:r w:rsidR="001D3BAA">
        <w:rPr>
          <w:lang w:val="sk-SK"/>
        </w:rPr>
        <w:t>3</w:t>
      </w:r>
      <w:r w:rsidR="00AF6B9B" w:rsidRPr="0050720E">
        <w:rPr>
          <w:lang w:val="sk-SK"/>
        </w:rPr>
        <w:t xml:space="preserve"> – </w:t>
      </w:r>
      <w:r w:rsidRPr="0050720E">
        <w:rPr>
          <w:lang w:val="sk-SK"/>
        </w:rPr>
        <w:t>Procesné scenáre</w:t>
      </w:r>
      <w:bookmarkEnd w:id="253"/>
    </w:p>
    <w:p w14:paraId="71336B30" w14:textId="6AE91D32" w:rsidR="000D28B5" w:rsidRPr="00D95A9D" w:rsidRDefault="002C26F0" w:rsidP="00AF6B9B">
      <w:r>
        <w:t>\ezdravie_Procesne_scenare_sluzieb</w:t>
      </w:r>
      <w:r w:rsidR="000E482D">
        <w:t xml:space="preserve">_XYZ </w:t>
      </w:r>
      <w:r>
        <w:t>.xlsx</w:t>
      </w:r>
    </w:p>
    <w:p w14:paraId="5CA4162F" w14:textId="4E795CD3" w:rsidR="000D28B5" w:rsidRPr="0050720E" w:rsidRDefault="002C26F0" w:rsidP="00D95A9D">
      <w:pPr>
        <w:pStyle w:val="Nadpis2"/>
        <w:rPr>
          <w:lang w:val="sk-SK"/>
        </w:rPr>
      </w:pPr>
      <w:bookmarkStart w:id="254" w:name="_Toc2079681"/>
      <w:r w:rsidRPr="0050720E">
        <w:rPr>
          <w:lang w:val="sk-SK"/>
        </w:rPr>
        <w:t xml:space="preserve">Príloha č. </w:t>
      </w:r>
      <w:r w:rsidR="001D3BAA">
        <w:rPr>
          <w:lang w:val="sk-SK"/>
        </w:rPr>
        <w:t>4</w:t>
      </w:r>
      <w:r w:rsidR="000D28B5" w:rsidRPr="0050720E">
        <w:rPr>
          <w:lang w:val="sk-SK"/>
        </w:rPr>
        <w:t xml:space="preserve"> – Diagramy procesov</w:t>
      </w:r>
      <w:bookmarkEnd w:id="254"/>
    </w:p>
    <w:p w14:paraId="1DF3EBC2" w14:textId="3B8C1A58" w:rsidR="000D28B5" w:rsidRPr="00D95A9D" w:rsidRDefault="000D28B5" w:rsidP="000D28B5">
      <w:pPr>
        <w:rPr>
          <w:rFonts w:eastAsia="Arial" w:cs="Arial"/>
        </w:rPr>
      </w:pPr>
      <w:r>
        <w:t xml:space="preserve">PDF dokument obsahujúci diagram procesov sa nachádza v adresári </w:t>
      </w:r>
      <w:r w:rsidRPr="647310C4">
        <w:rPr>
          <w:rFonts w:eastAsia="Arial" w:cs="Arial"/>
        </w:rPr>
        <w:t>\eZdravie_DFS_Sluzby\IM_eVysetrenie_v5\</w:t>
      </w:r>
      <w:r w:rsidR="006C4E0F" w:rsidRPr="647310C4">
        <w:rPr>
          <w:rFonts w:eastAsia="Arial" w:cs="Arial"/>
        </w:rPr>
        <w:t>eZdravie_evysetrenie_procesy</w:t>
      </w:r>
      <w:r w:rsidR="00023B6C">
        <w:t>_XYZ</w:t>
      </w:r>
      <w:r w:rsidR="00023B6C" w:rsidRPr="647310C4">
        <w:rPr>
          <w:rFonts w:eastAsia="Arial" w:cs="Arial"/>
        </w:rPr>
        <w:t xml:space="preserve"> </w:t>
      </w:r>
      <w:r w:rsidR="006C4E0F" w:rsidRPr="647310C4">
        <w:rPr>
          <w:rFonts w:eastAsia="Arial" w:cs="Arial"/>
        </w:rPr>
        <w:t>.pdf</w:t>
      </w:r>
    </w:p>
    <w:p w14:paraId="31A82D6C" w14:textId="209C5963" w:rsidR="002C26F0" w:rsidRPr="0050720E" w:rsidRDefault="002C26F0" w:rsidP="00D95A9D">
      <w:pPr>
        <w:pStyle w:val="Nadpis2"/>
        <w:rPr>
          <w:lang w:val="sk-SK"/>
        </w:rPr>
      </w:pPr>
      <w:bookmarkStart w:id="255" w:name="_Toc2079682"/>
      <w:r w:rsidRPr="0050720E">
        <w:rPr>
          <w:lang w:val="sk-SK"/>
        </w:rPr>
        <w:t xml:space="preserve">Prílohač. </w:t>
      </w:r>
      <w:r w:rsidR="001D3BAA">
        <w:rPr>
          <w:lang w:val="sk-SK"/>
        </w:rPr>
        <w:t>5</w:t>
      </w:r>
      <w:r w:rsidRPr="0050720E">
        <w:rPr>
          <w:lang w:val="sk-SK"/>
        </w:rPr>
        <w:t xml:space="preserve"> – E2E TC</w:t>
      </w:r>
      <w:bookmarkEnd w:id="255"/>
    </w:p>
    <w:p w14:paraId="1BE347B3" w14:textId="7D67251A" w:rsidR="002C26F0" w:rsidRDefault="002C26F0" w:rsidP="002C26F0">
      <w:r>
        <w:t>\eZdravie_DFS_sluzby\IM eVysetrenie_v5\</w:t>
      </w:r>
      <w:r w:rsidR="00F346F4">
        <w:t>ezdravie_evysetre</w:t>
      </w:r>
      <w:r w:rsidR="00610721">
        <w:t>nie_E2E_TC</w:t>
      </w:r>
      <w:r w:rsidR="00D9652A">
        <w:t xml:space="preserve">_XYZ </w:t>
      </w:r>
      <w:r w:rsidR="00F346F4">
        <w:t>_v</w:t>
      </w:r>
      <w:r w:rsidR="00B07261">
        <w:t>1</w:t>
      </w:r>
      <w:r w:rsidR="00F346F4">
        <w:t>.0.xlsx</w:t>
      </w:r>
    </w:p>
    <w:p w14:paraId="7DA0EB1C" w14:textId="73C0A0DA" w:rsidR="00AA09BB" w:rsidRPr="0050720E" w:rsidRDefault="00AA09BB" w:rsidP="00AA09BB">
      <w:pPr>
        <w:pStyle w:val="Nadpis2"/>
        <w:rPr>
          <w:lang w:val="sk-SK"/>
        </w:rPr>
      </w:pPr>
      <w:bookmarkStart w:id="256" w:name="_Toc2079683"/>
      <w:r>
        <w:rPr>
          <w:lang w:val="sk-SK"/>
        </w:rPr>
        <w:t xml:space="preserve">Príloha č. </w:t>
      </w:r>
      <w:r w:rsidR="001D3BAA">
        <w:rPr>
          <w:lang w:val="sk-SK"/>
        </w:rPr>
        <w:t>6</w:t>
      </w:r>
      <w:r w:rsidRPr="0050720E">
        <w:rPr>
          <w:lang w:val="sk-SK"/>
        </w:rPr>
        <w:t xml:space="preserve"> – </w:t>
      </w:r>
      <w:r w:rsidR="00844716">
        <w:rPr>
          <w:lang w:val="sk-SK"/>
        </w:rPr>
        <w:t>S</w:t>
      </w:r>
      <w:r w:rsidR="00B318B0">
        <w:rPr>
          <w:lang w:val="sk-SK"/>
        </w:rPr>
        <w:t>V</w:t>
      </w:r>
      <w:r w:rsidR="00844716">
        <w:rPr>
          <w:lang w:val="sk-SK"/>
        </w:rPr>
        <w:t>aLZ – vyšetrovacia a liečebná zložka</w:t>
      </w:r>
      <w:bookmarkEnd w:id="256"/>
    </w:p>
    <w:p w14:paraId="40104C88" w14:textId="77777777" w:rsidR="00B07261" w:rsidRDefault="00AA09BB" w:rsidP="00B318B0">
      <w:r w:rsidRPr="00D95A9D">
        <w:t>\</w:t>
      </w:r>
      <w:r w:rsidR="00F346F4" w:rsidRPr="00D95A9D">
        <w:t>eZdravie_DFS_sluzby\</w:t>
      </w:r>
    </w:p>
    <w:p w14:paraId="79427218" w14:textId="7A4E8645" w:rsidR="002B193B" w:rsidRDefault="00F346F4" w:rsidP="00B318B0">
      <w:r>
        <w:t xml:space="preserve">IM </w:t>
      </w:r>
      <w:r w:rsidR="00B07261">
        <w:t>e</w:t>
      </w:r>
      <w:r>
        <w:t>Vysetrenie_v5\</w:t>
      </w:r>
      <w:r w:rsidR="00225280">
        <w:t>ezdrav</w:t>
      </w:r>
      <w:r w:rsidR="00610721">
        <w:t>ie_evysetrenie_Rola_SVaLZ</w:t>
      </w:r>
      <w:r w:rsidR="00023B6C">
        <w:t xml:space="preserve">_XYZ </w:t>
      </w:r>
      <w:r>
        <w:t>.xlsx</w:t>
      </w:r>
    </w:p>
    <w:p w14:paraId="7A1DD704" w14:textId="77777777" w:rsidR="002B193B" w:rsidRPr="002B193B" w:rsidRDefault="002B193B" w:rsidP="002B193B"/>
    <w:p w14:paraId="42776AEC" w14:textId="77777777" w:rsidR="002B193B" w:rsidRPr="002B193B" w:rsidRDefault="002B193B" w:rsidP="002B193B"/>
    <w:p w14:paraId="151C93D3" w14:textId="77777777" w:rsidR="002B193B" w:rsidRPr="002B193B" w:rsidRDefault="002B193B" w:rsidP="002B193B"/>
    <w:p w14:paraId="685C2C80" w14:textId="77777777" w:rsidR="002B193B" w:rsidRPr="002B193B" w:rsidRDefault="002B193B" w:rsidP="002B193B"/>
    <w:p w14:paraId="2515F370" w14:textId="0A1ED013" w:rsidR="00ED73E9" w:rsidRPr="002B193B" w:rsidRDefault="002B193B" w:rsidP="002B193B">
      <w:pPr>
        <w:tabs>
          <w:tab w:val="left" w:pos="7200"/>
        </w:tabs>
      </w:pPr>
      <w:r>
        <w:tab/>
      </w:r>
    </w:p>
    <w:sectPr w:rsidR="00ED73E9" w:rsidRPr="002B193B" w:rsidSect="00361E64">
      <w:headerReference w:type="default" r:id="rId18"/>
      <w:footerReference w:type="default" r:id="rId19"/>
      <w:pgSz w:w="11906" w:h="16838" w:code="9"/>
      <w:pgMar w:top="1440" w:right="1440" w:bottom="1559" w:left="1440" w:header="567"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D3070" w14:textId="77777777" w:rsidR="00A10E40" w:rsidRPr="004C1F3F" w:rsidRDefault="00A10E40" w:rsidP="00E35501">
      <w:r>
        <w:separator/>
      </w:r>
    </w:p>
  </w:endnote>
  <w:endnote w:type="continuationSeparator" w:id="0">
    <w:p w14:paraId="117D5CB9" w14:textId="77777777" w:rsidR="00A10E40" w:rsidRPr="004C1F3F" w:rsidRDefault="00A10E40" w:rsidP="00E35501">
      <w:r>
        <w:continuationSeparator/>
      </w:r>
    </w:p>
  </w:endnote>
  <w:endnote w:type="continuationNotice" w:id="1">
    <w:p w14:paraId="677F08FE" w14:textId="77777777" w:rsidR="00A10E40" w:rsidRDefault="00A10E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altName w:val="Arial"/>
    <w:panose1 w:val="00000000000000000000"/>
    <w:charset w:val="00"/>
    <w:family w:val="roman"/>
    <w:notTrueType/>
    <w:pitch w:val="default"/>
  </w:font>
  <w:font w:name="Arial,Times New Roman">
    <w:altName w:val="Arial"/>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2" w:type="pct"/>
      <w:tblInd w:w="-142" w:type="dxa"/>
      <w:tblLook w:val="0000" w:firstRow="0" w:lastRow="0" w:firstColumn="0" w:lastColumn="0" w:noHBand="0" w:noVBand="0"/>
    </w:tblPr>
    <w:tblGrid>
      <w:gridCol w:w="4078"/>
      <w:gridCol w:w="4916"/>
    </w:tblGrid>
    <w:tr w:rsidR="00563EE4" w:rsidRPr="004B59F7" w14:paraId="3408E6D8" w14:textId="77777777" w:rsidTr="6DE4F7B8">
      <w:trPr>
        <w:trHeight w:val="288"/>
      </w:trPr>
      <w:tc>
        <w:tcPr>
          <w:tcW w:w="2267" w:type="pct"/>
          <w:vAlign w:val="center"/>
        </w:tcPr>
        <w:p w14:paraId="5F42CF0D" w14:textId="659B06E8" w:rsidR="00563EE4" w:rsidRPr="004B59F7" w:rsidRDefault="00563EE4" w:rsidP="4B1F096C">
          <w:pPr>
            <w:pStyle w:val="Pta"/>
            <w:tabs>
              <w:tab w:val="clear" w:pos="4536"/>
              <w:tab w:val="clear" w:pos="9072"/>
            </w:tabs>
            <w:rPr>
              <w:rFonts w:eastAsia="Arial" w:cs="Arial"/>
              <w:sz w:val="16"/>
              <w:szCs w:val="16"/>
            </w:rPr>
          </w:pPr>
          <w:r w:rsidRPr="4B1F096C">
            <w:rPr>
              <w:rStyle w:val="slostrany"/>
              <w:sz w:val="16"/>
              <w:szCs w:val="16"/>
            </w:rPr>
            <w:t xml:space="preserve">Vytlačené dňa: </w:t>
          </w:r>
          <w:r w:rsidRPr="41AC5E7D">
            <w:fldChar w:fldCharType="begin"/>
          </w:r>
          <w:r w:rsidRPr="004B59F7">
            <w:rPr>
              <w:rStyle w:val="slostrany"/>
              <w:rFonts w:eastAsiaTheme="majorEastAsia" w:cs="Arial"/>
              <w:sz w:val="16"/>
            </w:rPr>
            <w:instrText xml:space="preserve"> TIME \@ "d. MMMM yyyy" </w:instrText>
          </w:r>
          <w:r w:rsidRPr="41AC5E7D">
            <w:rPr>
              <w:rStyle w:val="slostrany"/>
              <w:rFonts w:eastAsiaTheme="majorEastAsia" w:cs="Arial"/>
              <w:sz w:val="16"/>
            </w:rPr>
            <w:fldChar w:fldCharType="separate"/>
          </w:r>
          <w:r w:rsidR="00DA0FBA">
            <w:rPr>
              <w:rStyle w:val="slostrany"/>
              <w:rFonts w:eastAsiaTheme="majorEastAsia" w:cs="Arial"/>
              <w:noProof/>
              <w:sz w:val="16"/>
            </w:rPr>
            <w:t>21. decembra 2021</w:t>
          </w:r>
          <w:r w:rsidRPr="41AC5E7D">
            <w:fldChar w:fldCharType="end"/>
          </w:r>
        </w:p>
      </w:tc>
      <w:tc>
        <w:tcPr>
          <w:tcW w:w="2733" w:type="pct"/>
          <w:vAlign w:val="center"/>
        </w:tcPr>
        <w:p w14:paraId="210E1358" w14:textId="60124E68" w:rsidR="00563EE4" w:rsidRPr="004B59F7" w:rsidRDefault="00563EE4" w:rsidP="002B193B">
          <w:pPr>
            <w:pStyle w:val="Pta"/>
            <w:tabs>
              <w:tab w:val="center" w:pos="5202"/>
              <w:tab w:val="left" w:pos="5529"/>
              <w:tab w:val="left" w:pos="6096"/>
              <w:tab w:val="right" w:pos="9356"/>
            </w:tabs>
            <w:ind w:right="-6"/>
            <w:jc w:val="right"/>
            <w:rPr>
              <w:rFonts w:eastAsia="Arial" w:cs="Arial"/>
              <w:sz w:val="16"/>
              <w:szCs w:val="16"/>
              <w:lang w:eastAsia="cs-CZ"/>
            </w:rPr>
          </w:pPr>
          <w:r w:rsidRPr="4B1F096C">
            <w:rPr>
              <w:snapToGrid w:val="0"/>
              <w:sz w:val="16"/>
              <w:szCs w:val="16"/>
              <w:lang w:eastAsia="cs-CZ"/>
            </w:rPr>
            <w:t xml:space="preserve">Názov súboru: </w:t>
          </w:r>
          <w:r w:rsidRPr="002B193B">
            <w:rPr>
              <w:sz w:val="18"/>
              <w:szCs w:val="18"/>
            </w:rPr>
            <w:fldChar w:fldCharType="begin"/>
          </w:r>
          <w:r w:rsidRPr="002B193B">
            <w:rPr>
              <w:rStyle w:val="slostrany"/>
              <w:rFonts w:eastAsiaTheme="majorEastAsia" w:cs="Arial"/>
              <w:snapToGrid w:val="0"/>
              <w:sz w:val="18"/>
              <w:szCs w:val="18"/>
            </w:rPr>
            <w:instrText xml:space="preserve"> FILENAME </w:instrText>
          </w:r>
          <w:r w:rsidRPr="002B193B">
            <w:rPr>
              <w:rStyle w:val="slostrany"/>
              <w:rFonts w:eastAsiaTheme="majorEastAsia" w:cs="Arial"/>
              <w:snapToGrid w:val="0"/>
            </w:rPr>
            <w:fldChar w:fldCharType="separate"/>
          </w:r>
          <w:r w:rsidR="00610721">
            <w:rPr>
              <w:rStyle w:val="slostrany"/>
              <w:rFonts w:eastAsiaTheme="majorEastAsia" w:cs="Arial"/>
              <w:noProof/>
              <w:snapToGrid w:val="0"/>
              <w:sz w:val="18"/>
              <w:szCs w:val="18"/>
            </w:rPr>
            <w:t>ezdravie_evysetrenie_IM</w:t>
          </w:r>
          <w:r w:rsidRPr="002B193B">
            <w:rPr>
              <w:rStyle w:val="slostrany"/>
              <w:rFonts w:eastAsiaTheme="majorEastAsia" w:cs="Arial"/>
              <w:noProof/>
              <w:snapToGrid w:val="0"/>
              <w:sz w:val="18"/>
              <w:szCs w:val="18"/>
            </w:rPr>
            <w:t>_v5_v2.</w:t>
          </w:r>
          <w:r w:rsidRPr="002B193B">
            <w:rPr>
              <w:sz w:val="18"/>
              <w:szCs w:val="18"/>
            </w:rPr>
            <w:fldChar w:fldCharType="end"/>
          </w:r>
          <w:r w:rsidR="00610721">
            <w:rPr>
              <w:sz w:val="18"/>
              <w:szCs w:val="18"/>
            </w:rPr>
            <w:t>1</w:t>
          </w:r>
          <w:r w:rsidRPr="004B59F7">
            <w:rPr>
              <w:rFonts w:eastAsia="Arial" w:cs="Arial"/>
              <w:sz w:val="16"/>
              <w:szCs w:val="16"/>
              <w:lang w:eastAsia="cs-CZ"/>
            </w:rPr>
            <w:t xml:space="preserve"> </w:t>
          </w:r>
        </w:p>
      </w:tc>
    </w:tr>
    <w:tr w:rsidR="00563EE4" w:rsidRPr="004B59F7" w14:paraId="4E72FCAD" w14:textId="77777777" w:rsidTr="6DE4F7B8">
      <w:trPr>
        <w:trHeight w:val="288"/>
      </w:trPr>
      <w:tc>
        <w:tcPr>
          <w:tcW w:w="2267" w:type="pct"/>
          <w:vAlign w:val="center"/>
        </w:tcPr>
        <w:p w14:paraId="548CB812" w14:textId="77777777" w:rsidR="00563EE4" w:rsidRPr="004B59F7" w:rsidRDefault="00563EE4" w:rsidP="00022618">
          <w:pPr>
            <w:pStyle w:val="Pta"/>
            <w:tabs>
              <w:tab w:val="left" w:pos="5529"/>
              <w:tab w:val="left" w:pos="6096"/>
              <w:tab w:val="right" w:pos="9356"/>
            </w:tabs>
            <w:rPr>
              <w:rFonts w:cs="Arial"/>
              <w:sz w:val="16"/>
            </w:rPr>
          </w:pPr>
        </w:p>
      </w:tc>
      <w:tc>
        <w:tcPr>
          <w:tcW w:w="2733" w:type="pct"/>
          <w:vAlign w:val="center"/>
        </w:tcPr>
        <w:p w14:paraId="357E6EF2" w14:textId="1123A695" w:rsidR="00563EE4" w:rsidRPr="004B59F7" w:rsidRDefault="00563EE4" w:rsidP="4B1F096C">
          <w:pPr>
            <w:pStyle w:val="Pta"/>
            <w:tabs>
              <w:tab w:val="center" w:pos="5202"/>
              <w:tab w:val="left" w:pos="5529"/>
              <w:tab w:val="left" w:pos="6096"/>
              <w:tab w:val="right" w:pos="9356"/>
            </w:tabs>
            <w:jc w:val="right"/>
            <w:rPr>
              <w:rFonts w:eastAsia="Arial" w:cs="Arial"/>
              <w:sz w:val="16"/>
              <w:szCs w:val="16"/>
              <w:lang w:eastAsia="cs-CZ"/>
            </w:rPr>
          </w:pPr>
          <w:r w:rsidRPr="4B1F096C">
            <w:rPr>
              <w:snapToGrid w:val="0"/>
              <w:sz w:val="16"/>
              <w:szCs w:val="16"/>
              <w:lang w:eastAsia="cs-CZ"/>
            </w:rPr>
            <w:t xml:space="preserve">Strana </w:t>
          </w:r>
          <w:r w:rsidRPr="4B1F096C">
            <w:rPr>
              <w:rStyle w:val="slostrany"/>
              <w:noProof/>
              <w:snapToGrid w:val="0"/>
              <w:sz w:val="16"/>
              <w:szCs w:val="16"/>
              <w:lang w:eastAsia="cs-CZ"/>
            </w:rPr>
            <w:fldChar w:fldCharType="begin"/>
          </w:r>
          <w:r w:rsidRPr="004B59F7">
            <w:rPr>
              <w:rStyle w:val="slostrany"/>
              <w:rFonts w:eastAsiaTheme="majorEastAsia" w:cs="Arial"/>
              <w:snapToGrid w:val="0"/>
              <w:sz w:val="16"/>
              <w:lang w:eastAsia="cs-CZ"/>
            </w:rPr>
            <w:instrText xml:space="preserve"> PAGE </w:instrText>
          </w:r>
          <w:r w:rsidRPr="4B1F096C">
            <w:rPr>
              <w:rStyle w:val="slostrany"/>
              <w:rFonts w:eastAsiaTheme="majorEastAsia" w:cs="Arial"/>
              <w:snapToGrid w:val="0"/>
              <w:sz w:val="16"/>
              <w:lang w:eastAsia="cs-CZ"/>
            </w:rPr>
            <w:fldChar w:fldCharType="separate"/>
          </w:r>
          <w:r w:rsidR="00DA0FBA">
            <w:rPr>
              <w:rStyle w:val="slostrany"/>
              <w:rFonts w:eastAsiaTheme="majorEastAsia" w:cs="Arial"/>
              <w:noProof/>
              <w:snapToGrid w:val="0"/>
              <w:sz w:val="16"/>
              <w:lang w:eastAsia="cs-CZ"/>
            </w:rPr>
            <w:t>21</w:t>
          </w:r>
          <w:r w:rsidRPr="4B1F096C">
            <w:rPr>
              <w:rStyle w:val="slostrany"/>
              <w:noProof/>
              <w:snapToGrid w:val="0"/>
              <w:sz w:val="16"/>
              <w:szCs w:val="16"/>
              <w:lang w:eastAsia="cs-CZ"/>
            </w:rPr>
            <w:fldChar w:fldCharType="end"/>
          </w:r>
          <w:r w:rsidRPr="4B1F096C">
            <w:rPr>
              <w:rStyle w:val="slostrany"/>
              <w:snapToGrid w:val="0"/>
              <w:sz w:val="16"/>
              <w:szCs w:val="16"/>
              <w:lang w:eastAsia="cs-CZ"/>
            </w:rPr>
            <w:t xml:space="preserve"> z </w:t>
          </w:r>
          <w:r w:rsidRPr="4B1F096C">
            <w:rPr>
              <w:rStyle w:val="slostrany"/>
              <w:noProof/>
              <w:snapToGrid w:val="0"/>
              <w:sz w:val="16"/>
              <w:szCs w:val="16"/>
              <w:lang w:eastAsia="cs-CZ"/>
            </w:rPr>
            <w:fldChar w:fldCharType="begin"/>
          </w:r>
          <w:r w:rsidRPr="004B59F7">
            <w:rPr>
              <w:rStyle w:val="slostrany"/>
              <w:rFonts w:eastAsiaTheme="majorEastAsia" w:cs="Arial"/>
              <w:snapToGrid w:val="0"/>
              <w:sz w:val="16"/>
              <w:lang w:eastAsia="cs-CZ"/>
            </w:rPr>
            <w:instrText xml:space="preserve"> NUMPAGES </w:instrText>
          </w:r>
          <w:r w:rsidRPr="4B1F096C">
            <w:rPr>
              <w:rStyle w:val="slostrany"/>
              <w:rFonts w:eastAsiaTheme="majorEastAsia" w:cs="Arial"/>
              <w:snapToGrid w:val="0"/>
              <w:sz w:val="16"/>
              <w:lang w:eastAsia="cs-CZ"/>
            </w:rPr>
            <w:fldChar w:fldCharType="separate"/>
          </w:r>
          <w:r w:rsidR="00DA0FBA">
            <w:rPr>
              <w:rStyle w:val="slostrany"/>
              <w:rFonts w:eastAsiaTheme="majorEastAsia" w:cs="Arial"/>
              <w:noProof/>
              <w:snapToGrid w:val="0"/>
              <w:sz w:val="16"/>
              <w:lang w:eastAsia="cs-CZ"/>
            </w:rPr>
            <w:t>113</w:t>
          </w:r>
          <w:r w:rsidRPr="4B1F096C">
            <w:rPr>
              <w:rStyle w:val="slostrany"/>
              <w:noProof/>
              <w:snapToGrid w:val="0"/>
              <w:sz w:val="16"/>
              <w:szCs w:val="16"/>
              <w:lang w:eastAsia="cs-CZ"/>
            </w:rPr>
            <w:fldChar w:fldCharType="end"/>
          </w:r>
        </w:p>
      </w:tc>
    </w:tr>
  </w:tbl>
  <w:p w14:paraId="2C544C9E" w14:textId="77777777" w:rsidR="00563EE4" w:rsidRPr="004B59F7" w:rsidRDefault="00563EE4">
    <w:pPr>
      <w:pStyle w:val="Pta"/>
      <w:rPr>
        <w:rFonts w:cs="Arial"/>
      </w:rPr>
    </w:pPr>
  </w:p>
  <w:p w14:paraId="390C2616" w14:textId="77777777" w:rsidR="00563EE4" w:rsidRPr="004B59F7" w:rsidRDefault="00563EE4"/>
  <w:p w14:paraId="221DE7EB" w14:textId="77777777" w:rsidR="00563EE4" w:rsidRDefault="00563EE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CA64E" w14:textId="77777777" w:rsidR="00A10E40" w:rsidRPr="004C1F3F" w:rsidRDefault="00A10E40" w:rsidP="00E35501">
      <w:r>
        <w:separator/>
      </w:r>
    </w:p>
  </w:footnote>
  <w:footnote w:type="continuationSeparator" w:id="0">
    <w:p w14:paraId="074A8264" w14:textId="77777777" w:rsidR="00A10E40" w:rsidRPr="004C1F3F" w:rsidRDefault="00A10E40" w:rsidP="00E35501">
      <w:r>
        <w:continuationSeparator/>
      </w:r>
    </w:p>
  </w:footnote>
  <w:footnote w:type="continuationNotice" w:id="1">
    <w:p w14:paraId="481EC77C" w14:textId="77777777" w:rsidR="00A10E40" w:rsidRDefault="00A10E40"/>
  </w:footnote>
  <w:footnote w:id="2">
    <w:p w14:paraId="26F662DB" w14:textId="77777777" w:rsidR="00563EE4" w:rsidRPr="003C5950" w:rsidRDefault="00563EE4" w:rsidP="4B1F096C">
      <w:pPr>
        <w:pStyle w:val="Textpoznmkypodiarou"/>
        <w:rPr>
          <w:sz w:val="16"/>
          <w:szCs w:val="16"/>
        </w:rPr>
      </w:pPr>
      <w:r w:rsidRPr="003C5950">
        <w:rPr>
          <w:rStyle w:val="Odkaznapoznmkupodiarou"/>
          <w:sz w:val="16"/>
          <w:szCs w:val="16"/>
        </w:rPr>
        <w:footnoteRef/>
      </w:r>
      <w:r w:rsidRPr="003C5950">
        <w:rPr>
          <w:sz w:val="16"/>
          <w:szCs w:val="16"/>
        </w:rPr>
        <w:t xml:space="preserve"> Podrobný popis potvrdenia prítomnosti je v kap. 6,1,1,7 v dokumente „eSO1_SP_x70E_Detailna_specifikacia_rozhrania_Volanie_sluzieb</w:t>
      </w:r>
    </w:p>
  </w:footnote>
  <w:footnote w:id="3">
    <w:p w14:paraId="553B2FE4" w14:textId="77777777" w:rsidR="00563EE4" w:rsidRPr="003C5950" w:rsidRDefault="00563EE4" w:rsidP="34661EDB">
      <w:pPr>
        <w:pStyle w:val="Textpoznmkypodiarou"/>
        <w:rPr>
          <w:sz w:val="16"/>
          <w:szCs w:val="16"/>
        </w:rPr>
      </w:pPr>
      <w:r w:rsidRPr="003C5950">
        <w:rPr>
          <w:rStyle w:val="Odkaznapoznmkupodiarou"/>
          <w:sz w:val="16"/>
          <w:szCs w:val="16"/>
        </w:rPr>
        <w:footnoteRef/>
      </w:r>
      <w:r w:rsidRPr="003C5950">
        <w:rPr>
          <w:sz w:val="16"/>
          <w:szCs w:val="16"/>
        </w:rPr>
        <w:t xml:space="preserve"> Podrobný popis použitia služby ZapisSuhlasOsobyPrePZS je v kap. 3,2,1 v dokumente „eSO1_SP_x70E_Detailna_specifikacia_rozhrania_Prehlad_sluzieb</w:t>
      </w:r>
    </w:p>
  </w:footnote>
  <w:footnote w:id="4">
    <w:p w14:paraId="5AA930D7" w14:textId="77777777" w:rsidR="00563EE4" w:rsidRPr="003C5950" w:rsidRDefault="00563EE4" w:rsidP="34661EDB">
      <w:pPr>
        <w:pStyle w:val="Textpoznmkypodiarou"/>
        <w:rPr>
          <w:sz w:val="16"/>
          <w:szCs w:val="16"/>
        </w:rPr>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Prilohy_*\Schemy\EZKO\XSD\DajPacientskySumarKontaktneUdaje_v3_Response.xsd</w:t>
      </w:r>
    </w:p>
  </w:footnote>
  <w:footnote w:id="5">
    <w:p w14:paraId="27C3A157" w14:textId="77777777" w:rsidR="00563EE4" w:rsidRPr="003C5950" w:rsidRDefault="00563EE4" w:rsidP="34661EDB">
      <w:pPr>
        <w:pStyle w:val="Textpoznmkypodiarou"/>
        <w:rPr>
          <w:sz w:val="16"/>
          <w:szCs w:val="16"/>
        </w:rPr>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Prilohy_*\Schemy\EZKO\XSD\SDSEnvelope.xsd</w:t>
      </w:r>
    </w:p>
  </w:footnote>
  <w:footnote w:id="6">
    <w:p w14:paraId="17115C67" w14:textId="77777777" w:rsidR="00563EE4" w:rsidRPr="003C5950" w:rsidRDefault="00563EE4" w:rsidP="34661EDB">
      <w:pPr>
        <w:pStyle w:val="Textpoznmkypodiarou"/>
        <w:rPr>
          <w:sz w:val="16"/>
          <w:szCs w:val="16"/>
        </w:rPr>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Prilohy_*\Schemy\JRUZ\XSD\Req_Res.xsd</w:t>
      </w:r>
    </w:p>
  </w:footnote>
  <w:footnote w:id="7">
    <w:p w14:paraId="10128E13" w14:textId="77777777" w:rsidR="00563EE4" w:rsidRDefault="00563EE4" w:rsidP="00DD1D04">
      <w:pPr>
        <w:pStyle w:val="Textpoznmkypodiarou"/>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Prilohy_*\Schemy\EZKO\XSD\DajPacientskySumarKontaktneUdaje_v3_Data.xsd</w:t>
      </w:r>
    </w:p>
  </w:footnote>
  <w:footnote w:id="8">
    <w:p w14:paraId="32E11A49" w14:textId="77777777" w:rsidR="00563EE4" w:rsidRPr="00DB0E89" w:rsidRDefault="00563EE4" w:rsidP="34661EDB">
      <w:pPr>
        <w:pStyle w:val="Textpoznmkypodiarou"/>
        <w:rPr>
          <w:rFonts w:asciiTheme="minorHAnsi" w:eastAsiaTheme="minorEastAsia" w:hAnsiTheme="minorHAnsi" w:cstheme="minorBidi"/>
          <w:sz w:val="16"/>
          <w:szCs w:val="16"/>
        </w:rPr>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Prilohy_*\Schemy\EZKO\XSD\ZapisPacientskehoSumaruKontaktneUdaje_v3_Data.xsd</w:t>
      </w:r>
    </w:p>
  </w:footnote>
  <w:footnote w:id="9">
    <w:p w14:paraId="00BA42E2" w14:textId="77777777" w:rsidR="00563EE4" w:rsidRDefault="00563EE4" w:rsidP="00DD1D04">
      <w:pPr>
        <w:pStyle w:val="Textpoznmkypodiarou"/>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Prilohy_*\Schemy\EZKO\XSD\SDSEnvelope.xsd</w:t>
      </w:r>
    </w:p>
  </w:footnote>
  <w:footnote w:id="10">
    <w:p w14:paraId="04A47BD9" w14:textId="77777777" w:rsidR="00563EE4" w:rsidRDefault="00563EE4" w:rsidP="00DD1D04">
      <w:pPr>
        <w:pStyle w:val="Textpoznmkypodiarou"/>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Prilohy_*\Schemy\EZKO\XSD\ZapisPacientskehoSumaruKontaktneUdaje_v3_Request.xsd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473EE" w14:textId="42CF42F3" w:rsidR="00563EE4" w:rsidRPr="004B59F7" w:rsidRDefault="003A23CF" w:rsidP="6DE4F7B8">
    <w:pPr>
      <w:pStyle w:val="Hlavika"/>
      <w:tabs>
        <w:tab w:val="clear" w:pos="4536"/>
        <w:tab w:val="center" w:pos="4513"/>
        <w:tab w:val="right" w:pos="9922"/>
      </w:tabs>
      <w:spacing w:line="276" w:lineRule="auto"/>
      <w:rPr>
        <w:rFonts w:eastAsia="Arial" w:cs="Arial"/>
        <w:sz w:val="18"/>
        <w:szCs w:val="18"/>
      </w:rPr>
    </w:pPr>
    <w:r>
      <w:rPr>
        <w:noProof/>
        <w:lang w:eastAsia="sk-SK"/>
      </w:rPr>
      <w:drawing>
        <wp:anchor distT="0" distB="0" distL="114300" distR="114300" simplePos="0" relativeHeight="251661312" behindDoc="0" locked="0" layoutInCell="1" allowOverlap="1" wp14:anchorId="57B0B558" wp14:editId="7462A04B">
          <wp:simplePos x="0" y="0"/>
          <wp:positionH relativeFrom="margin">
            <wp:posOffset>4943475</wp:posOffset>
          </wp:positionH>
          <wp:positionV relativeFrom="margin">
            <wp:posOffset>-838835</wp:posOffset>
          </wp:positionV>
          <wp:extent cx="1529080" cy="647700"/>
          <wp:effectExtent l="0" t="0" r="0" b="0"/>
          <wp:wrapSquare wrapText="bothSides"/>
          <wp:docPr id="65"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Logo_zakladna podoba.png"/>
                  <pic:cNvPicPr/>
                </pic:nvPicPr>
                <pic:blipFill>
                  <a:blip r:embed="rId1">
                    <a:extLst>
                      <a:ext uri="{28A0092B-C50C-407E-A947-70E740481C1C}">
                        <a14:useLocalDpi xmlns:a14="http://schemas.microsoft.com/office/drawing/2010/main" val="0"/>
                      </a:ext>
                    </a:extLst>
                  </a:blip>
                  <a:stretch>
                    <a:fillRect/>
                  </a:stretch>
                </pic:blipFill>
                <pic:spPr>
                  <a:xfrm>
                    <a:off x="0" y="0"/>
                    <a:ext cx="1529080" cy="647700"/>
                  </a:xfrm>
                  <a:prstGeom prst="rect">
                    <a:avLst/>
                  </a:prstGeom>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9264" behindDoc="0" locked="0" layoutInCell="1" allowOverlap="1" wp14:anchorId="129434C1" wp14:editId="24484BE8">
          <wp:simplePos x="0" y="0"/>
          <wp:positionH relativeFrom="column">
            <wp:posOffset>1781175</wp:posOffset>
          </wp:positionH>
          <wp:positionV relativeFrom="paragraph">
            <wp:posOffset>49530</wp:posOffset>
          </wp:positionV>
          <wp:extent cx="2933700" cy="285750"/>
          <wp:effectExtent l="0" t="0" r="0" b="0"/>
          <wp:wrapNone/>
          <wp:docPr id="68" name="Obrázok 68" descr="cid:image001.jpg@01D50CC2.FC874590"/>
          <wp:cNvGraphicFramePr/>
          <a:graphic xmlns:a="http://schemas.openxmlformats.org/drawingml/2006/main">
            <a:graphicData uri="http://schemas.openxmlformats.org/drawingml/2006/picture">
              <pic:pic xmlns:pic="http://schemas.openxmlformats.org/drawingml/2006/picture">
                <pic:nvPicPr>
                  <pic:cNvPr id="2" name="Obrázok 2" descr="cid:image001.jpg@01D50CC2.FC874590"/>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33700" cy="285750"/>
                  </a:xfrm>
                  <a:prstGeom prst="rect">
                    <a:avLst/>
                  </a:prstGeom>
                  <a:noFill/>
                  <a:ln>
                    <a:noFill/>
                  </a:ln>
                </pic:spPr>
              </pic:pic>
            </a:graphicData>
          </a:graphic>
          <wp14:sizeRelH relativeFrom="page">
            <wp14:pctWidth>0</wp14:pctWidth>
          </wp14:sizeRelH>
          <wp14:sizeRelV relativeFrom="page">
            <wp14:pctHeight>0</wp14:pctHeight>
          </wp14:sizeRelV>
        </wp:anchor>
      </w:drawing>
    </w:r>
    <w:r w:rsidR="6A64A7C8" w:rsidRPr="4B1F096C">
      <w:rPr>
        <w:sz w:val="18"/>
        <w:szCs w:val="18"/>
      </w:rPr>
      <w:t>ezdravie</w:t>
    </w:r>
  </w:p>
  <w:p w14:paraId="67D02ED3" w14:textId="77777777" w:rsidR="00563EE4" w:rsidRPr="00BB5403" w:rsidRDefault="00563EE4" w:rsidP="6DE4F7B8">
    <w:pPr>
      <w:pStyle w:val="Hlavika"/>
      <w:tabs>
        <w:tab w:val="clear" w:pos="4536"/>
        <w:tab w:val="center" w:pos="4513"/>
        <w:tab w:val="right" w:pos="9922"/>
      </w:tabs>
      <w:spacing w:line="276" w:lineRule="auto"/>
      <w:rPr>
        <w:rFonts w:eastAsia="Arial" w:cs="Arial"/>
        <w:sz w:val="18"/>
        <w:szCs w:val="18"/>
        <w:lang w:val="cs-CZ"/>
      </w:rPr>
    </w:pPr>
    <w:r w:rsidRPr="6DE4F7B8">
      <w:rPr>
        <w:sz w:val="18"/>
        <w:szCs w:val="18"/>
      </w:rPr>
      <w:t>Integračný manuál eVyšetrenie</w:t>
    </w:r>
  </w:p>
  <w:p w14:paraId="38A14BCA" w14:textId="77777777" w:rsidR="00563EE4" w:rsidRPr="00BB5403" w:rsidRDefault="00563EE4" w:rsidP="00E35501">
    <w:pPr>
      <w:pStyle w:val="Hlavika"/>
      <w:tabs>
        <w:tab w:val="left" w:pos="1950"/>
      </w:tabs>
      <w:rPr>
        <w:rFonts w:cs="Arial"/>
        <w:lang w:val="cs-CZ"/>
      </w:rPr>
    </w:pPr>
    <w:r w:rsidRPr="00BB5403">
      <w:rPr>
        <w:rFonts w:cs="Arial"/>
        <w:lang w:val="cs-CZ"/>
      </w:rPr>
      <w:tab/>
    </w:r>
    <w:r w:rsidRPr="00BB5403">
      <w:rPr>
        <w:rFonts w:cs="Arial"/>
        <w:lang w:val="cs-CZ"/>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70648"/>
    <w:multiLevelType w:val="hybridMultilevel"/>
    <w:tmpl w:val="7D1E7D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341094A"/>
    <w:multiLevelType w:val="hybridMultilevel"/>
    <w:tmpl w:val="8FA40522"/>
    <w:lvl w:ilvl="0" w:tplc="041B000F">
      <w:start w:val="1"/>
      <w:numFmt w:val="decimal"/>
      <w:lvlText w:val="%1."/>
      <w:lvlJc w:val="left"/>
      <w:pPr>
        <w:ind w:left="1068" w:hanging="360"/>
      </w:pPr>
    </w:lvl>
    <w:lvl w:ilvl="1" w:tplc="041B0003">
      <w:start w:val="1"/>
      <w:numFmt w:val="bullet"/>
      <w:lvlText w:val="o"/>
      <w:lvlJc w:val="left"/>
      <w:pPr>
        <w:ind w:left="1788" w:hanging="360"/>
      </w:pPr>
      <w:rPr>
        <w:rFonts w:ascii="Courier New" w:hAnsi="Courier New" w:cs="Courier New" w:hint="default"/>
      </w:rPr>
    </w:lvl>
    <w:lvl w:ilvl="2" w:tplc="55C28EA8">
      <w:numFmt w:val="bullet"/>
      <w:lvlText w:val="•"/>
      <w:lvlJc w:val="left"/>
      <w:pPr>
        <w:ind w:left="3768" w:hanging="1440"/>
      </w:pPr>
      <w:rPr>
        <w:rFonts w:asciiTheme="minorHAnsi" w:eastAsia="Times New Roman" w:hAnsiTheme="minorHAnsi" w:cstheme="minorHAnsi" w:hint="default"/>
      </w:r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 w15:restartNumberingAfterBreak="0">
    <w:nsid w:val="039A6BBC"/>
    <w:multiLevelType w:val="hybridMultilevel"/>
    <w:tmpl w:val="C952DE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8630F3"/>
    <w:multiLevelType w:val="hybridMultilevel"/>
    <w:tmpl w:val="23F26C7C"/>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B36BEA"/>
    <w:multiLevelType w:val="hybridMultilevel"/>
    <w:tmpl w:val="E5E0757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04E33113"/>
    <w:multiLevelType w:val="hybridMultilevel"/>
    <w:tmpl w:val="0FC8E5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5372F50"/>
    <w:multiLevelType w:val="hybridMultilevel"/>
    <w:tmpl w:val="1CAAFB0A"/>
    <w:lvl w:ilvl="0" w:tplc="041B0017">
      <w:start w:val="1"/>
      <w:numFmt w:val="lowerLetter"/>
      <w:lvlText w:val="%1)"/>
      <w:lvlJc w:val="left"/>
      <w:pPr>
        <w:ind w:left="1068" w:hanging="360"/>
      </w:pPr>
      <w:rPr>
        <w:rFonts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7" w15:restartNumberingAfterBreak="0">
    <w:nsid w:val="0679714C"/>
    <w:multiLevelType w:val="hybridMultilevel"/>
    <w:tmpl w:val="A704D2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07685703"/>
    <w:multiLevelType w:val="hybridMultilevel"/>
    <w:tmpl w:val="D04A2DC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08106CC1"/>
    <w:multiLevelType w:val="hybridMultilevel"/>
    <w:tmpl w:val="E49CC30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8ECF3AE"/>
    <w:multiLevelType w:val="multilevel"/>
    <w:tmpl w:val="08ECF48C"/>
    <w:name w:val="HTML-List15"/>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 w15:restartNumberingAfterBreak="0">
    <w:nsid w:val="08ECF632"/>
    <w:multiLevelType w:val="multilevel"/>
    <w:tmpl w:val="08ECF64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932009C"/>
    <w:multiLevelType w:val="hybridMultilevel"/>
    <w:tmpl w:val="D48A6D1A"/>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AC71790"/>
    <w:multiLevelType w:val="hybridMultilevel"/>
    <w:tmpl w:val="53F8D9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0AE2EAA5"/>
    <w:multiLevelType w:val="multilevel"/>
    <w:tmpl w:val="00000001"/>
    <w:name w:val="HTML-List18264336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AE2EAB4"/>
    <w:multiLevelType w:val="multilevel"/>
    <w:tmpl w:val="00000002"/>
    <w:name w:val="HTML-List18264338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0AE2EAC4"/>
    <w:multiLevelType w:val="multilevel"/>
    <w:tmpl w:val="00000005"/>
    <w:name w:val="HTML-List18264339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0AE2EAD4"/>
    <w:multiLevelType w:val="multilevel"/>
    <w:tmpl w:val="00000007"/>
    <w:name w:val="HTML-List18264341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AE2EAE3"/>
    <w:multiLevelType w:val="multilevel"/>
    <w:tmpl w:val="00000008"/>
    <w:name w:val="HTML-List182643427"/>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0AE2EAF3"/>
    <w:multiLevelType w:val="multilevel"/>
    <w:tmpl w:val="00000009"/>
    <w:name w:val="HTML-List182643443"/>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0AE2EB12"/>
    <w:multiLevelType w:val="multilevel"/>
    <w:tmpl w:val="0000000B"/>
    <w:name w:val="HTML-List182643474"/>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0AE2EB22"/>
    <w:multiLevelType w:val="multilevel"/>
    <w:tmpl w:val="0000000D"/>
    <w:name w:val="HTML-List18264349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0AF506D0"/>
    <w:multiLevelType w:val="hybridMultilevel"/>
    <w:tmpl w:val="84C2A404"/>
    <w:lvl w:ilvl="0" w:tplc="80D4B35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08912FC"/>
    <w:multiLevelType w:val="hybridMultilevel"/>
    <w:tmpl w:val="FBD0250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1092700A"/>
    <w:multiLevelType w:val="hybridMultilevel"/>
    <w:tmpl w:val="5A4EFC50"/>
    <w:lvl w:ilvl="0" w:tplc="FFFFFFFF">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0901712">
      <w:start w:val="1"/>
      <w:numFmt w:val="lowerLetter"/>
      <w:lvlText w:val="%3)"/>
      <w:lvlJc w:val="left"/>
      <w:pPr>
        <w:ind w:left="2340" w:hanging="360"/>
      </w:pPr>
      <w:rPr>
        <w:rFonts w:hint="default"/>
      </w:rPr>
    </w:lvl>
    <w:lvl w:ilvl="3" w:tplc="0D9EE07A">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1046F4E"/>
    <w:multiLevelType w:val="hybridMultilevel"/>
    <w:tmpl w:val="84BC8A6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1B45CDE"/>
    <w:multiLevelType w:val="hybridMultilevel"/>
    <w:tmpl w:val="0B88D2E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12B26A34"/>
    <w:multiLevelType w:val="hybridMultilevel"/>
    <w:tmpl w:val="52A023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37A5EB0"/>
    <w:multiLevelType w:val="hybridMultilevel"/>
    <w:tmpl w:val="A212F66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13C04EDB"/>
    <w:multiLevelType w:val="hybridMultilevel"/>
    <w:tmpl w:val="E29AD68E"/>
    <w:lvl w:ilvl="0" w:tplc="C72467A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14604B91"/>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5B3359B"/>
    <w:multiLevelType w:val="hybridMultilevel"/>
    <w:tmpl w:val="61C40BCC"/>
    <w:lvl w:ilvl="0" w:tplc="FEEEA3FA">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16AC7FF4"/>
    <w:multiLevelType w:val="hybridMultilevel"/>
    <w:tmpl w:val="3662D1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6D1074F"/>
    <w:multiLevelType w:val="hybridMultilevel"/>
    <w:tmpl w:val="E6FE26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17670C50"/>
    <w:multiLevelType w:val="hybridMultilevel"/>
    <w:tmpl w:val="30FA5A9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17EC7E1E"/>
    <w:multiLevelType w:val="hybridMultilevel"/>
    <w:tmpl w:val="34C608F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8022981"/>
    <w:multiLevelType w:val="hybridMultilevel"/>
    <w:tmpl w:val="E17E3A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180C4A73"/>
    <w:multiLevelType w:val="hybridMultilevel"/>
    <w:tmpl w:val="B0925392"/>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8471718"/>
    <w:multiLevelType w:val="hybridMultilevel"/>
    <w:tmpl w:val="3536A2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19922A71"/>
    <w:multiLevelType w:val="hybridMultilevel"/>
    <w:tmpl w:val="B748F1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1ACC2AD0"/>
    <w:multiLevelType w:val="hybridMultilevel"/>
    <w:tmpl w:val="6BCE4E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1AD50410"/>
    <w:multiLevelType w:val="hybridMultilevel"/>
    <w:tmpl w:val="05062F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1C147156"/>
    <w:multiLevelType w:val="hybridMultilevel"/>
    <w:tmpl w:val="98CEB070"/>
    <w:lvl w:ilvl="0" w:tplc="041B0019">
      <w:start w:val="1"/>
      <w:numFmt w:val="lowerLetter"/>
      <w:lvlText w:val="%1."/>
      <w:lvlJc w:val="left"/>
      <w:pPr>
        <w:ind w:left="1776" w:hanging="360"/>
      </w:p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1CC55FB5"/>
    <w:multiLevelType w:val="hybridMultilevel"/>
    <w:tmpl w:val="B9267F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1D336AC6"/>
    <w:multiLevelType w:val="hybridMultilevel"/>
    <w:tmpl w:val="F0FEEF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1E6241AB"/>
    <w:multiLevelType w:val="hybridMultilevel"/>
    <w:tmpl w:val="E14EEC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1E9E5949"/>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1EE20253"/>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0186533"/>
    <w:multiLevelType w:val="hybridMultilevel"/>
    <w:tmpl w:val="FCC235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06A3529"/>
    <w:multiLevelType w:val="hybridMultilevel"/>
    <w:tmpl w:val="373A2B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20D13BAB"/>
    <w:multiLevelType w:val="hybridMultilevel"/>
    <w:tmpl w:val="B0925392"/>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210D1E86"/>
    <w:multiLevelType w:val="hybridMultilevel"/>
    <w:tmpl w:val="76F05A82"/>
    <w:lvl w:ilvl="0" w:tplc="729C53BA">
      <w:start w:val="1"/>
      <w:numFmt w:val="bullet"/>
      <w:lvlText w:val="o"/>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2" w15:restartNumberingAfterBreak="0">
    <w:nsid w:val="21BD7D15"/>
    <w:multiLevelType w:val="hybridMultilevel"/>
    <w:tmpl w:val="C262B6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223B720C"/>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248529CD"/>
    <w:multiLevelType w:val="hybridMultilevel"/>
    <w:tmpl w:val="8FA40522"/>
    <w:lvl w:ilvl="0" w:tplc="041B000F">
      <w:start w:val="1"/>
      <w:numFmt w:val="decimal"/>
      <w:lvlText w:val="%1."/>
      <w:lvlJc w:val="left"/>
      <w:pPr>
        <w:ind w:left="1068" w:hanging="360"/>
      </w:pPr>
    </w:lvl>
    <w:lvl w:ilvl="1" w:tplc="041B0003">
      <w:start w:val="1"/>
      <w:numFmt w:val="bullet"/>
      <w:lvlText w:val="o"/>
      <w:lvlJc w:val="left"/>
      <w:pPr>
        <w:ind w:left="1788" w:hanging="360"/>
      </w:pPr>
      <w:rPr>
        <w:rFonts w:ascii="Courier New" w:hAnsi="Courier New" w:cs="Courier New" w:hint="default"/>
      </w:rPr>
    </w:lvl>
    <w:lvl w:ilvl="2" w:tplc="55C28EA8">
      <w:numFmt w:val="bullet"/>
      <w:lvlText w:val="•"/>
      <w:lvlJc w:val="left"/>
      <w:pPr>
        <w:ind w:left="3768" w:hanging="1440"/>
      </w:pPr>
      <w:rPr>
        <w:rFonts w:asciiTheme="minorHAnsi" w:eastAsia="Times New Roman" w:hAnsiTheme="minorHAnsi" w:cstheme="minorHAnsi" w:hint="default"/>
      </w:r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5" w15:restartNumberingAfterBreak="0">
    <w:nsid w:val="25E90C95"/>
    <w:multiLevelType w:val="hybridMultilevel"/>
    <w:tmpl w:val="9CB0A7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28062D1E"/>
    <w:multiLevelType w:val="hybridMultilevel"/>
    <w:tmpl w:val="3850E48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285747AA"/>
    <w:multiLevelType w:val="hybridMultilevel"/>
    <w:tmpl w:val="26B667E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2A1102BD"/>
    <w:multiLevelType w:val="hybridMultilevel"/>
    <w:tmpl w:val="7DBC3C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2C95ECAC"/>
    <w:multiLevelType w:val="multilevel"/>
    <w:tmpl w:val="2C95ECD8"/>
    <w:name w:val="HTML-List4"/>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0" w15:restartNumberingAfterBreak="0">
    <w:nsid w:val="2C9600BE"/>
    <w:multiLevelType w:val="multilevel"/>
    <w:tmpl w:val="0CCCCCCC"/>
    <w:name w:val="HTML-List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1" w15:restartNumberingAfterBreak="0">
    <w:nsid w:val="2C9609A7"/>
    <w:multiLevelType w:val="multilevel"/>
    <w:tmpl w:val="2C9609A7"/>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2" w15:restartNumberingAfterBreak="0">
    <w:nsid w:val="2C9609A9"/>
    <w:multiLevelType w:val="multilevel"/>
    <w:tmpl w:val="2C9609C6"/>
    <w:name w:val="HTML-List3"/>
    <w:lvl w:ilvl="0">
      <w:start w:val="1"/>
      <w:numFmt w:val="bullet"/>
      <w:lvlText w:val="·"/>
      <w:lvlJc w:val="left"/>
      <w:pPr>
        <w:ind w:left="0" w:firstLine="0"/>
      </w:pPr>
      <w:rPr>
        <w:rFonts w:ascii="Symbol" w:hAnsi="Symbol"/>
        <w:color w:val="000000"/>
        <w:sz w:val="22"/>
      </w:rPr>
    </w:lvl>
    <w:lvl w:ilvl="1">
      <w:start w:val="1"/>
      <w:numFmt w:val="bullet"/>
      <w:lvlText w:val="·"/>
      <w:lvlJc w:val="left"/>
      <w:pPr>
        <w:ind w:left="0" w:firstLine="0"/>
      </w:pPr>
      <w:rPr>
        <w:rFonts w:ascii="Symbol" w:hAnsi="Symbol"/>
        <w:color w:val="000000"/>
        <w:sz w:val="22"/>
      </w:rPr>
    </w:lvl>
    <w:lvl w:ilvl="2">
      <w:start w:val="1"/>
      <w:numFmt w:val="bullet"/>
      <w:lvlText w:val="·"/>
      <w:lvlJc w:val="left"/>
      <w:pPr>
        <w:ind w:left="0" w:firstLine="0"/>
      </w:pPr>
      <w:rPr>
        <w:rFonts w:ascii="Symbol" w:hAnsi="Symbol"/>
        <w:color w:val="000000"/>
        <w:sz w:val="22"/>
      </w:rPr>
    </w:lvl>
    <w:lvl w:ilvl="3">
      <w:start w:val="1"/>
      <w:numFmt w:val="bullet"/>
      <w:lvlText w:val="·"/>
      <w:lvlJc w:val="left"/>
      <w:pPr>
        <w:ind w:left="0" w:firstLine="0"/>
      </w:pPr>
      <w:rPr>
        <w:rFonts w:ascii="Symbol" w:hAnsi="Symbol"/>
        <w:color w:val="000000"/>
        <w:sz w:val="22"/>
      </w:rPr>
    </w:lvl>
    <w:lvl w:ilvl="4">
      <w:start w:val="1"/>
      <w:numFmt w:val="bullet"/>
      <w:lvlText w:val="·"/>
      <w:lvlJc w:val="left"/>
      <w:pPr>
        <w:ind w:left="0" w:firstLine="0"/>
      </w:pPr>
      <w:rPr>
        <w:rFonts w:ascii="Symbol" w:hAnsi="Symbol"/>
        <w:color w:val="000000"/>
        <w:sz w:val="22"/>
      </w:rPr>
    </w:lvl>
    <w:lvl w:ilvl="5">
      <w:start w:val="1"/>
      <w:numFmt w:val="bullet"/>
      <w:lvlText w:val="·"/>
      <w:lvlJc w:val="left"/>
      <w:pPr>
        <w:ind w:left="0" w:firstLine="0"/>
      </w:pPr>
      <w:rPr>
        <w:rFonts w:ascii="Symbol" w:hAnsi="Symbol"/>
        <w:color w:val="000000"/>
        <w:sz w:val="22"/>
      </w:rPr>
    </w:lvl>
    <w:lvl w:ilvl="6">
      <w:start w:val="1"/>
      <w:numFmt w:val="bullet"/>
      <w:lvlText w:val="·"/>
      <w:lvlJc w:val="left"/>
      <w:pPr>
        <w:ind w:left="0" w:firstLine="0"/>
      </w:pPr>
      <w:rPr>
        <w:rFonts w:ascii="Symbol" w:hAnsi="Symbol"/>
        <w:color w:val="000000"/>
        <w:sz w:val="22"/>
      </w:rPr>
    </w:lvl>
    <w:lvl w:ilvl="7">
      <w:start w:val="1"/>
      <w:numFmt w:val="decimal"/>
      <w:lvlText w:val="%1.%2.%3.%4.%5.%6.%7.%8"/>
      <w:lvlJc w:val="left"/>
      <w:pPr>
        <w:ind w:left="0" w:firstLine="0"/>
      </w:pPr>
      <w:rPr>
        <w:rFonts w:cs="Times New Roman"/>
      </w:rPr>
    </w:lvl>
    <w:lvl w:ilvl="8">
      <w:start w:val="1"/>
      <w:numFmt w:val="decimal"/>
      <w:lvlText w:val="%1.%2.%3.%4.%5.%6.%7.%8.%9"/>
      <w:lvlJc w:val="left"/>
      <w:pPr>
        <w:ind w:left="0" w:firstLine="0"/>
      </w:pPr>
      <w:rPr>
        <w:rFonts w:cs="Times New Roman"/>
      </w:rPr>
    </w:lvl>
  </w:abstractNum>
  <w:abstractNum w:abstractNumId="63" w15:restartNumberingAfterBreak="0">
    <w:nsid w:val="2DAF60C9"/>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DB41586"/>
    <w:multiLevelType w:val="hybridMultilevel"/>
    <w:tmpl w:val="875A0A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3038222F"/>
    <w:multiLevelType w:val="hybridMultilevel"/>
    <w:tmpl w:val="8FA40522"/>
    <w:lvl w:ilvl="0" w:tplc="041B000F">
      <w:start w:val="1"/>
      <w:numFmt w:val="decimal"/>
      <w:lvlText w:val="%1."/>
      <w:lvlJc w:val="left"/>
      <w:pPr>
        <w:ind w:left="1080" w:hanging="360"/>
      </w:pPr>
    </w:lvl>
    <w:lvl w:ilvl="1" w:tplc="041B0003">
      <w:start w:val="1"/>
      <w:numFmt w:val="bullet"/>
      <w:lvlText w:val="o"/>
      <w:lvlJc w:val="left"/>
      <w:pPr>
        <w:ind w:left="1800" w:hanging="360"/>
      </w:pPr>
      <w:rPr>
        <w:rFonts w:ascii="Courier New" w:hAnsi="Courier New" w:cs="Courier New"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6" w15:restartNumberingAfterBreak="0">
    <w:nsid w:val="305903E5"/>
    <w:multiLevelType w:val="hybridMultilevel"/>
    <w:tmpl w:val="30A0B3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30D172BC"/>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313330EA"/>
    <w:multiLevelType w:val="hybridMultilevel"/>
    <w:tmpl w:val="89AC34C6"/>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69" w15:restartNumberingAfterBreak="0">
    <w:nsid w:val="31B41147"/>
    <w:multiLevelType w:val="hybridMultilevel"/>
    <w:tmpl w:val="358A4E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32F06BF6"/>
    <w:multiLevelType w:val="hybridMultilevel"/>
    <w:tmpl w:val="EA902BB8"/>
    <w:lvl w:ilvl="0" w:tplc="25022940">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1" w15:restartNumberingAfterBreak="0">
    <w:nsid w:val="34113368"/>
    <w:multiLevelType w:val="hybridMultilevel"/>
    <w:tmpl w:val="E83E568A"/>
    <w:lvl w:ilvl="0" w:tplc="C0BEF298">
      <w:start w:val="1"/>
      <w:numFmt w:val="decimal"/>
      <w:lvlText w:val="%1."/>
      <w:lvlJc w:val="left"/>
      <w:pPr>
        <w:ind w:left="1080" w:hanging="360"/>
      </w:pPr>
      <w:rPr>
        <w:sz w:val="18"/>
      </w:rPr>
    </w:lvl>
    <w:lvl w:ilvl="1" w:tplc="041B0003">
      <w:start w:val="1"/>
      <w:numFmt w:val="bullet"/>
      <w:lvlText w:val="o"/>
      <w:lvlJc w:val="left"/>
      <w:pPr>
        <w:ind w:left="1800" w:hanging="360"/>
      </w:pPr>
      <w:rPr>
        <w:rFonts w:ascii="Courier New" w:hAnsi="Courier New" w:cs="Courier New"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2" w15:restartNumberingAfterBreak="0">
    <w:nsid w:val="351E7FE0"/>
    <w:multiLevelType w:val="hybridMultilevel"/>
    <w:tmpl w:val="34C608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5A06DA6"/>
    <w:multiLevelType w:val="hybridMultilevel"/>
    <w:tmpl w:val="9544C4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35B21E8D"/>
    <w:multiLevelType w:val="hybridMultilevel"/>
    <w:tmpl w:val="C2EA1B9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785" w:hanging="705"/>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36BB6176"/>
    <w:multiLevelType w:val="hybridMultilevel"/>
    <w:tmpl w:val="842066F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38264478"/>
    <w:multiLevelType w:val="hybridMultilevel"/>
    <w:tmpl w:val="16FAF490"/>
    <w:lvl w:ilvl="0" w:tplc="041B000F">
      <w:start w:val="1"/>
      <w:numFmt w:val="decimal"/>
      <w:lvlText w:val="%1."/>
      <w:lvlJc w:val="left"/>
      <w:pPr>
        <w:ind w:left="1080" w:hanging="360"/>
      </w:pPr>
      <w:rPr>
        <w:rFonts w:hint="default"/>
      </w:rPr>
    </w:lvl>
    <w:lvl w:ilvl="1" w:tplc="041B0019">
      <w:start w:val="1"/>
      <w:numFmt w:val="lowerLetter"/>
      <w:lvlText w:val="%2."/>
      <w:lvlJc w:val="left"/>
      <w:pPr>
        <w:ind w:left="1800" w:hanging="360"/>
      </w:pPr>
      <w:rPr>
        <w:rFonts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15:restartNumberingAfterBreak="0">
    <w:nsid w:val="38305B16"/>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394A78DB"/>
    <w:multiLevelType w:val="hybridMultilevel"/>
    <w:tmpl w:val="52C837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9" w15:restartNumberingAfterBreak="0">
    <w:nsid w:val="3A447D5D"/>
    <w:multiLevelType w:val="hybridMultilevel"/>
    <w:tmpl w:val="F1A04B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3A935460"/>
    <w:multiLevelType w:val="hybridMultilevel"/>
    <w:tmpl w:val="9BEAD4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3BAC0558"/>
    <w:multiLevelType w:val="hybridMultilevel"/>
    <w:tmpl w:val="4740CB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3BF20507"/>
    <w:multiLevelType w:val="hybridMultilevel"/>
    <w:tmpl w:val="2D42AD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3C18126C"/>
    <w:multiLevelType w:val="hybridMultilevel"/>
    <w:tmpl w:val="E474C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3D617C42"/>
    <w:multiLevelType w:val="hybridMultilevel"/>
    <w:tmpl w:val="935E242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5" w15:restartNumberingAfterBreak="0">
    <w:nsid w:val="3E854258"/>
    <w:multiLevelType w:val="hybridMultilevel"/>
    <w:tmpl w:val="085ACB62"/>
    <w:lvl w:ilvl="0" w:tplc="C3A657EA">
      <w:start w:val="6"/>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3E8C4FFF"/>
    <w:multiLevelType w:val="hybridMultilevel"/>
    <w:tmpl w:val="84A0744A"/>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7" w15:restartNumberingAfterBreak="0">
    <w:nsid w:val="3EF048D6"/>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411A40A4"/>
    <w:multiLevelType w:val="hybridMultilevel"/>
    <w:tmpl w:val="5240CE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367CA37E">
      <w:start w:val="1"/>
      <w:numFmt w:val="bullet"/>
      <w:lvlText w:val=""/>
      <w:lvlJc w:val="left"/>
      <w:pPr>
        <w:ind w:left="4320" w:hanging="360"/>
      </w:pPr>
      <w:rPr>
        <w:rFonts w:ascii="Wingdings" w:hAnsi="Wingdings" w:hint="default"/>
        <w:color w:val="auto"/>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41C1571F"/>
    <w:multiLevelType w:val="hybridMultilevel"/>
    <w:tmpl w:val="8FA40522"/>
    <w:lvl w:ilvl="0" w:tplc="041B000F">
      <w:start w:val="1"/>
      <w:numFmt w:val="decimal"/>
      <w:lvlText w:val="%1."/>
      <w:lvlJc w:val="left"/>
      <w:pPr>
        <w:ind w:left="1080" w:hanging="360"/>
      </w:pPr>
    </w:lvl>
    <w:lvl w:ilvl="1" w:tplc="041B0003">
      <w:start w:val="1"/>
      <w:numFmt w:val="bullet"/>
      <w:lvlText w:val="o"/>
      <w:lvlJc w:val="left"/>
      <w:pPr>
        <w:ind w:left="1800" w:hanging="360"/>
      </w:pPr>
      <w:rPr>
        <w:rFonts w:ascii="Courier New" w:hAnsi="Courier New" w:cs="Courier New"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0" w15:restartNumberingAfterBreak="0">
    <w:nsid w:val="423073A8"/>
    <w:multiLevelType w:val="hybridMultilevel"/>
    <w:tmpl w:val="D8780810"/>
    <w:lvl w:ilvl="0" w:tplc="041B000F">
      <w:start w:val="1"/>
      <w:numFmt w:val="decimal"/>
      <w:lvlText w:val="%1."/>
      <w:lvlJc w:val="left"/>
      <w:pPr>
        <w:ind w:left="720" w:hanging="360"/>
      </w:pPr>
    </w:lvl>
    <w:lvl w:ilvl="1" w:tplc="2A683BA4">
      <w:start w:val="1"/>
      <w:numFmt w:val="lowerLetter"/>
      <w:lvlText w:val="%2)"/>
      <w:lvlJc w:val="left"/>
      <w:pPr>
        <w:ind w:left="1440" w:hanging="360"/>
      </w:pPr>
      <w:rPr>
        <w:rFonts w:hint="default"/>
        <w:sz w:val="18"/>
      </w:rPr>
    </w:lvl>
    <w:lvl w:ilvl="2" w:tplc="041B0003">
      <w:start w:val="1"/>
      <w:numFmt w:val="bullet"/>
      <w:lvlText w:val="o"/>
      <w:lvlJc w:val="left"/>
      <w:pPr>
        <w:ind w:left="2160" w:hanging="180"/>
      </w:pPr>
      <w:rPr>
        <w:rFonts w:ascii="Courier New" w:hAnsi="Courier New" w:cs="Courier New"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42836693"/>
    <w:multiLevelType w:val="hybridMultilevel"/>
    <w:tmpl w:val="E6D8AB9A"/>
    <w:lvl w:ilvl="0" w:tplc="041B000F">
      <w:start w:val="1"/>
      <w:numFmt w:val="decimal"/>
      <w:lvlText w:val="%1."/>
      <w:lvlJc w:val="left"/>
      <w:pPr>
        <w:ind w:left="763" w:hanging="360"/>
      </w:pPr>
    </w:lvl>
    <w:lvl w:ilvl="1" w:tplc="041B0019">
      <w:start w:val="1"/>
      <w:numFmt w:val="lowerLetter"/>
      <w:lvlText w:val="%2."/>
      <w:lvlJc w:val="left"/>
      <w:pPr>
        <w:ind w:left="1483" w:hanging="360"/>
      </w:pPr>
    </w:lvl>
    <w:lvl w:ilvl="2" w:tplc="041B001B">
      <w:start w:val="1"/>
      <w:numFmt w:val="lowerRoman"/>
      <w:lvlText w:val="%3."/>
      <w:lvlJc w:val="right"/>
      <w:pPr>
        <w:ind w:left="2203" w:hanging="180"/>
      </w:pPr>
    </w:lvl>
    <w:lvl w:ilvl="3" w:tplc="041B000F">
      <w:start w:val="1"/>
      <w:numFmt w:val="decimal"/>
      <w:lvlText w:val="%4."/>
      <w:lvlJc w:val="left"/>
      <w:pPr>
        <w:ind w:left="2923" w:hanging="360"/>
      </w:pPr>
    </w:lvl>
    <w:lvl w:ilvl="4" w:tplc="041B0019">
      <w:start w:val="1"/>
      <w:numFmt w:val="lowerLetter"/>
      <w:lvlText w:val="%5."/>
      <w:lvlJc w:val="left"/>
      <w:pPr>
        <w:ind w:left="3643" w:hanging="360"/>
      </w:pPr>
    </w:lvl>
    <w:lvl w:ilvl="5" w:tplc="041B001B">
      <w:start w:val="1"/>
      <w:numFmt w:val="lowerRoman"/>
      <w:lvlText w:val="%6."/>
      <w:lvlJc w:val="right"/>
      <w:pPr>
        <w:ind w:left="4363" w:hanging="180"/>
      </w:pPr>
    </w:lvl>
    <w:lvl w:ilvl="6" w:tplc="041B000F">
      <w:start w:val="1"/>
      <w:numFmt w:val="decimal"/>
      <w:lvlText w:val="%7."/>
      <w:lvlJc w:val="left"/>
      <w:pPr>
        <w:ind w:left="5083" w:hanging="360"/>
      </w:pPr>
    </w:lvl>
    <w:lvl w:ilvl="7" w:tplc="041B0019">
      <w:start w:val="1"/>
      <w:numFmt w:val="lowerLetter"/>
      <w:lvlText w:val="%8."/>
      <w:lvlJc w:val="left"/>
      <w:pPr>
        <w:ind w:left="5803" w:hanging="360"/>
      </w:pPr>
    </w:lvl>
    <w:lvl w:ilvl="8" w:tplc="041B001B">
      <w:start w:val="1"/>
      <w:numFmt w:val="lowerRoman"/>
      <w:lvlText w:val="%9."/>
      <w:lvlJc w:val="right"/>
      <w:pPr>
        <w:ind w:left="6523" w:hanging="180"/>
      </w:pPr>
    </w:lvl>
  </w:abstractNum>
  <w:abstractNum w:abstractNumId="92" w15:restartNumberingAfterBreak="0">
    <w:nsid w:val="44C4486B"/>
    <w:multiLevelType w:val="hybridMultilevel"/>
    <w:tmpl w:val="247AA63C"/>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452A1879"/>
    <w:multiLevelType w:val="hybridMultilevel"/>
    <w:tmpl w:val="3C6C5C34"/>
    <w:lvl w:ilvl="0" w:tplc="80D4B358">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461B2D8B"/>
    <w:multiLevelType w:val="hybridMultilevel"/>
    <w:tmpl w:val="C3BA45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46561516"/>
    <w:multiLevelType w:val="hybridMultilevel"/>
    <w:tmpl w:val="4218227C"/>
    <w:lvl w:ilvl="0" w:tplc="041B0017">
      <w:start w:val="1"/>
      <w:numFmt w:val="lowerLetter"/>
      <w:lvlText w:val="%1)"/>
      <w:lvlJc w:val="left"/>
      <w:pPr>
        <w:ind w:left="1788" w:hanging="360"/>
      </w:p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96" w15:restartNumberingAfterBreak="0">
    <w:nsid w:val="48325B28"/>
    <w:multiLevelType w:val="hybridMultilevel"/>
    <w:tmpl w:val="34C608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4A531136"/>
    <w:multiLevelType w:val="hybridMultilevel"/>
    <w:tmpl w:val="BB1A522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8" w15:restartNumberingAfterBreak="0">
    <w:nsid w:val="4B7B00A0"/>
    <w:multiLevelType w:val="hybridMultilevel"/>
    <w:tmpl w:val="5008BA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4C0F30AA"/>
    <w:multiLevelType w:val="hybridMultilevel"/>
    <w:tmpl w:val="4E2ECC18"/>
    <w:lvl w:ilvl="0" w:tplc="4572B01A">
      <w:start w:val="1"/>
      <w:numFmt w:val="bullet"/>
      <w:lvlText w:val="-"/>
      <w:lvlJc w:val="left"/>
      <w:pPr>
        <w:ind w:left="1080" w:hanging="360"/>
      </w:pPr>
      <w:rPr>
        <w:rFonts w:ascii="Arial" w:eastAsia="Times New Roman" w:hAnsi="Arial" w:cs="Aria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0" w15:restartNumberingAfterBreak="0">
    <w:nsid w:val="4C897A5E"/>
    <w:multiLevelType w:val="hybridMultilevel"/>
    <w:tmpl w:val="79D2E2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4CD7165A"/>
    <w:multiLevelType w:val="hybridMultilevel"/>
    <w:tmpl w:val="22C07E54"/>
    <w:lvl w:ilvl="0" w:tplc="FFFFFFFF">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4E9A1D06"/>
    <w:multiLevelType w:val="hybridMultilevel"/>
    <w:tmpl w:val="5F0E127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03" w15:restartNumberingAfterBreak="0">
    <w:nsid w:val="4F890B03"/>
    <w:multiLevelType w:val="hybridMultilevel"/>
    <w:tmpl w:val="417A70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503B3621"/>
    <w:multiLevelType w:val="hybridMultilevel"/>
    <w:tmpl w:val="B73ACEFA"/>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50FB6AEC"/>
    <w:multiLevelType w:val="hybridMultilevel"/>
    <w:tmpl w:val="7FE05ADA"/>
    <w:lvl w:ilvl="0" w:tplc="D30C012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51BC5F54"/>
    <w:multiLevelType w:val="hybridMultilevel"/>
    <w:tmpl w:val="9654C2F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52195447"/>
    <w:multiLevelType w:val="hybridMultilevel"/>
    <w:tmpl w:val="AEB6292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15:restartNumberingAfterBreak="0">
    <w:nsid w:val="52596EC2"/>
    <w:multiLevelType w:val="hybridMultilevel"/>
    <w:tmpl w:val="A90E1B08"/>
    <w:lvl w:ilvl="0" w:tplc="041B0003">
      <w:start w:val="1"/>
      <w:numFmt w:val="bullet"/>
      <w:lvlText w:val="o"/>
      <w:lvlJc w:val="left"/>
      <w:pPr>
        <w:ind w:left="1776" w:hanging="360"/>
      </w:pPr>
      <w:rPr>
        <w:rFonts w:ascii="Courier New" w:hAnsi="Courier New" w:cs="Courier New" w:hint="default"/>
      </w:rPr>
    </w:lvl>
    <w:lvl w:ilvl="1" w:tplc="041B0019">
      <w:start w:val="1"/>
      <w:numFmt w:val="lowerLetter"/>
      <w:lvlText w:val="%2."/>
      <w:lvlJc w:val="left"/>
      <w:pPr>
        <w:ind w:left="2496" w:hanging="360"/>
      </w:pPr>
    </w:lvl>
    <w:lvl w:ilvl="2" w:tplc="041B001B">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09" w15:restartNumberingAfterBreak="0">
    <w:nsid w:val="527817EC"/>
    <w:multiLevelType w:val="hybridMultilevel"/>
    <w:tmpl w:val="D142525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8E98017A">
      <w:start w:val="1"/>
      <w:numFmt w:val="bullet"/>
      <w:lvlText w:val="-"/>
      <w:lvlJc w:val="left"/>
      <w:pPr>
        <w:ind w:left="2340" w:hanging="360"/>
      </w:pPr>
      <w:rPr>
        <w:rFonts w:ascii="Arial" w:eastAsia="Times New Roman" w:hAnsi="Arial" w:cs="Arial" w:hint="default"/>
      </w:rPr>
    </w:lvl>
    <w:lvl w:ilvl="3" w:tplc="726C12F2">
      <w:start w:val="1"/>
      <w:numFmt w:val="decimal"/>
      <w:lvlText w:val="%4."/>
      <w:lvlJc w:val="left"/>
      <w:pPr>
        <w:ind w:left="2880" w:hanging="360"/>
      </w:pPr>
      <w:rPr>
        <w:rFonts w:hint="default"/>
        <w:u w:val="none"/>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52EA2201"/>
    <w:multiLevelType w:val="hybridMultilevel"/>
    <w:tmpl w:val="6CC4FC94"/>
    <w:lvl w:ilvl="0" w:tplc="80D4B358">
      <w:start w:val="1"/>
      <w:numFmt w:val="decimal"/>
      <w:lvlText w:val="%1."/>
      <w:lvlJc w:val="left"/>
      <w:pPr>
        <w:ind w:left="720" w:hanging="360"/>
      </w:pPr>
      <w:rPr>
        <w:rFonts w:hint="default"/>
      </w:rPr>
    </w:lvl>
    <w:lvl w:ilvl="1" w:tplc="041B0017">
      <w:start w:val="1"/>
      <w:numFmt w:val="lowerLetter"/>
      <w:lvlText w:val="%2)"/>
      <w:lvlJc w:val="left"/>
      <w:pPr>
        <w:ind w:left="1440" w:hanging="360"/>
      </w:pPr>
      <w:rPr>
        <w:rFonts w:hint="default"/>
      </w:rPr>
    </w:lvl>
    <w:lvl w:ilvl="2" w:tplc="729C53BA">
      <w:start w:val="1"/>
      <w:numFmt w:val="bullet"/>
      <w:lvlText w:val="o"/>
      <w:lvlJc w:val="left"/>
      <w:pPr>
        <w:ind w:left="2160" w:hanging="180"/>
      </w:pPr>
      <w:rPr>
        <w:rFonts w:ascii="Courier New" w:hAnsi="Courier New"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5356562B"/>
    <w:multiLevelType w:val="hybridMultilevel"/>
    <w:tmpl w:val="0B9A699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53B03F26"/>
    <w:multiLevelType w:val="hybridMultilevel"/>
    <w:tmpl w:val="CF0C7CAA"/>
    <w:lvl w:ilvl="0" w:tplc="041B0001">
      <w:start w:val="1"/>
      <w:numFmt w:val="bullet"/>
      <w:lvlText w:val=""/>
      <w:lvlJc w:val="left"/>
      <w:pPr>
        <w:ind w:left="720" w:hanging="360"/>
      </w:pPr>
      <w:rPr>
        <w:rFonts w:ascii="Symbol" w:hAnsi="Symbol" w:hint="default"/>
      </w:rPr>
    </w:lvl>
    <w:lvl w:ilvl="1" w:tplc="FEEEA3FA">
      <w:start w:val="1"/>
      <w:numFmt w:val="bullet"/>
      <w:lvlText w:val=""/>
      <w:lvlJc w:val="left"/>
      <w:pPr>
        <w:ind w:left="1440" w:hanging="360"/>
      </w:pPr>
      <w:rPr>
        <w:rFonts w:ascii="Symbol" w:hAnsi="Symbol" w:hint="default"/>
        <w:color w:val="auto"/>
      </w:rPr>
    </w:lvl>
    <w:lvl w:ilvl="2" w:tplc="041B0001">
      <w:start w:val="1"/>
      <w:numFmt w:val="bullet"/>
      <w:lvlText w:val=""/>
      <w:lvlJc w:val="left"/>
      <w:pPr>
        <w:ind w:left="2340" w:hanging="360"/>
      </w:pPr>
      <w:rPr>
        <w:rFonts w:ascii="Symbol" w:hAnsi="Symbol" w:hint="default"/>
      </w:rPr>
    </w:lvl>
    <w:lvl w:ilvl="3" w:tplc="60BC79AC">
      <w:start w:val="1"/>
      <w:numFmt w:val="decimal"/>
      <w:lvlText w:val="%4."/>
      <w:lvlJc w:val="left"/>
      <w:pPr>
        <w:ind w:left="3225" w:hanging="705"/>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53E12E84"/>
    <w:multiLevelType w:val="hybridMultilevel"/>
    <w:tmpl w:val="C952DE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55137707"/>
    <w:multiLevelType w:val="hybridMultilevel"/>
    <w:tmpl w:val="93AE036A"/>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lvl>
    <w:lvl w:ilvl="2" w:tplc="041B0001">
      <w:start w:val="1"/>
      <w:numFmt w:val="bullet"/>
      <w:lvlText w:val=""/>
      <w:lvlJc w:val="left"/>
      <w:pPr>
        <w:ind w:left="2340" w:hanging="360"/>
      </w:pPr>
      <w:rPr>
        <w:rFonts w:ascii="Symbol" w:hAnsi="Symbol" w:hint="default"/>
      </w:rPr>
    </w:lvl>
    <w:lvl w:ilvl="3" w:tplc="60BC79AC">
      <w:start w:val="1"/>
      <w:numFmt w:val="decimal"/>
      <w:lvlText w:val="%4."/>
      <w:lvlJc w:val="left"/>
      <w:pPr>
        <w:ind w:left="3225" w:hanging="705"/>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5A3D2839"/>
    <w:multiLevelType w:val="hybridMultilevel"/>
    <w:tmpl w:val="DC368D84"/>
    <w:lvl w:ilvl="0" w:tplc="FEEEA3FA">
      <w:start w:val="1"/>
      <w:numFmt w:val="bullet"/>
      <w:lvlText w:val=""/>
      <w:lvlJc w:val="left"/>
      <w:pPr>
        <w:ind w:left="720" w:hanging="360"/>
      </w:pPr>
      <w:rPr>
        <w:rFonts w:ascii="Symbol" w:hAnsi="Symbol" w:hint="default"/>
        <w:color w:val="auto"/>
      </w:rPr>
    </w:lvl>
    <w:lvl w:ilvl="1" w:tplc="564E3F6E">
      <w:numFmt w:val="bullet"/>
      <w:lvlText w:val="·"/>
      <w:lvlJc w:val="left"/>
      <w:pPr>
        <w:ind w:left="1785" w:hanging="705"/>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5A5A7FB8"/>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5A646540"/>
    <w:multiLevelType w:val="hybridMultilevel"/>
    <w:tmpl w:val="47EA697C"/>
    <w:lvl w:ilvl="0" w:tplc="FFFFFFFF">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15:restartNumberingAfterBreak="0">
    <w:nsid w:val="5AAD79B1"/>
    <w:multiLevelType w:val="hybridMultilevel"/>
    <w:tmpl w:val="81867C2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5DD04C29"/>
    <w:multiLevelType w:val="hybridMultilevel"/>
    <w:tmpl w:val="46C098AE"/>
    <w:lvl w:ilvl="0" w:tplc="729C53BA">
      <w:start w:val="1"/>
      <w:numFmt w:val="bullet"/>
      <w:lvlText w:val="o"/>
      <w:lvlJc w:val="left"/>
      <w:pPr>
        <w:ind w:left="1440" w:hanging="360"/>
      </w:pPr>
      <w:rPr>
        <w:rFonts w:ascii="Courier New" w:hAnsi="Courier New" w:hint="default"/>
      </w:rPr>
    </w:lvl>
    <w:lvl w:ilvl="1" w:tplc="972CDD50">
      <w:start w:val="1"/>
      <w:numFmt w:val="bullet"/>
      <w:lvlText w:val=""/>
      <w:lvlJc w:val="center"/>
      <w:pPr>
        <w:ind w:left="2160" w:hanging="360"/>
      </w:pPr>
      <w:rPr>
        <w:rFonts w:ascii="Wingdings" w:hAnsi="Wingdings"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0" w15:restartNumberingAfterBreak="0">
    <w:nsid w:val="5E5477AE"/>
    <w:multiLevelType w:val="hybridMultilevel"/>
    <w:tmpl w:val="CA0481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5FC83FFA"/>
    <w:multiLevelType w:val="hybridMultilevel"/>
    <w:tmpl w:val="2312CA6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5FCF42E6"/>
    <w:multiLevelType w:val="hybridMultilevel"/>
    <w:tmpl w:val="7340C9EA"/>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23" w15:restartNumberingAfterBreak="0">
    <w:nsid w:val="5FE06BB9"/>
    <w:multiLevelType w:val="hybridMultilevel"/>
    <w:tmpl w:val="169802A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4" w15:restartNumberingAfterBreak="0">
    <w:nsid w:val="61066301"/>
    <w:multiLevelType w:val="multilevel"/>
    <w:tmpl w:val="54384AC2"/>
    <w:lvl w:ilvl="0">
      <w:start w:val="1"/>
      <w:numFmt w:val="decimal"/>
      <w:pStyle w:val="Nadpis1"/>
      <w:lvlText w:val="%1."/>
      <w:lvlJc w:val="left"/>
      <w:pPr>
        <w:ind w:left="360" w:hanging="360"/>
      </w:pPr>
    </w:lvl>
    <w:lvl w:ilvl="1">
      <w:start w:val="1"/>
      <w:numFmt w:val="decimal"/>
      <w:pStyle w:val="Nadpis2"/>
      <w:lvlText w:val="%1.%2."/>
      <w:lvlJc w:val="left"/>
      <w:pPr>
        <w:ind w:left="3835"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
      <w:lvlText w:val="%1.%2.%3."/>
      <w:lvlJc w:val="left"/>
      <w:pPr>
        <w:ind w:left="4614" w:hanging="504"/>
      </w:pPr>
      <w:rPr>
        <w:rFonts w:cs="Times New Roman"/>
        <w:b w:val="0"/>
        <w:bCs w:val="0"/>
        <w:i w:val="0"/>
        <w:iCs w:val="0"/>
        <w:caps w:val="0"/>
        <w:smallCaps w:val="0"/>
        <w:strike w:val="0"/>
        <w:dstrike w:val="0"/>
        <w:noProof w:val="0"/>
        <w:vanish w:val="0"/>
        <w:color w:val="000000"/>
        <w:spacing w:val="0"/>
        <w:kern w:val="0"/>
        <w:position w:val="0"/>
        <w:sz w:val="20"/>
        <w:szCs w:val="18"/>
        <w:u w:val="none"/>
        <w:effect w:val="none"/>
        <w:vertAlign w:val="baseline"/>
        <w:em w:val="none"/>
        <w:specVanish w:val="0"/>
      </w:rPr>
    </w:lvl>
    <w:lvl w:ilvl="3">
      <w:start w:val="1"/>
      <w:numFmt w:val="decimal"/>
      <w:pStyle w:val="Nadpis4"/>
      <w:lvlText w:val="%1.%2.%3.%4."/>
      <w:lvlJc w:val="left"/>
      <w:pPr>
        <w:ind w:left="46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625B0368"/>
    <w:multiLevelType w:val="hybridMultilevel"/>
    <w:tmpl w:val="D1DEC32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6" w15:restartNumberingAfterBreak="0">
    <w:nsid w:val="64431DD8"/>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653902A8"/>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669C4BEB"/>
    <w:multiLevelType w:val="hybridMultilevel"/>
    <w:tmpl w:val="C952DE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66DC5FAE"/>
    <w:multiLevelType w:val="hybridMultilevel"/>
    <w:tmpl w:val="9D0669DE"/>
    <w:lvl w:ilvl="0" w:tplc="041B000F">
      <w:start w:val="1"/>
      <w:numFmt w:val="decimal"/>
      <w:lvlText w:val="%1."/>
      <w:lvlJc w:val="left"/>
      <w:pPr>
        <w:ind w:left="1080" w:hanging="360"/>
      </w:pPr>
    </w:lvl>
    <w:lvl w:ilvl="1" w:tplc="041B0005">
      <w:start w:val="1"/>
      <w:numFmt w:val="bullet"/>
      <w:lvlText w:val=""/>
      <w:lvlJc w:val="left"/>
      <w:pPr>
        <w:ind w:left="1800" w:hanging="360"/>
      </w:pPr>
      <w:rPr>
        <w:rFonts w:ascii="Wingdings" w:hAnsi="Wingdings" w:hint="default"/>
      </w:rPr>
    </w:lvl>
    <w:lvl w:ilvl="2" w:tplc="041B0005">
      <w:start w:val="1"/>
      <w:numFmt w:val="bullet"/>
      <w:lvlText w:val=""/>
      <w:lvlJc w:val="left"/>
      <w:pPr>
        <w:ind w:left="3780" w:hanging="1440"/>
      </w:pPr>
      <w:rPr>
        <w:rFonts w:ascii="Wingdings" w:hAnsi="Wingding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0" w15:restartNumberingAfterBreak="0">
    <w:nsid w:val="674C261D"/>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7840923"/>
    <w:multiLevelType w:val="hybridMultilevel"/>
    <w:tmpl w:val="63505B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68B95EC4"/>
    <w:multiLevelType w:val="hybridMultilevel"/>
    <w:tmpl w:val="91BA34F0"/>
    <w:lvl w:ilvl="0" w:tplc="729C53BA">
      <w:start w:val="1"/>
      <w:numFmt w:val="bullet"/>
      <w:lvlText w:val="o"/>
      <w:lvlJc w:val="left"/>
      <w:pPr>
        <w:ind w:left="1440" w:hanging="360"/>
      </w:pPr>
      <w:rPr>
        <w:rFonts w:ascii="Courier New" w:hAnsi="Courier New"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3" w15:restartNumberingAfterBreak="0">
    <w:nsid w:val="69926690"/>
    <w:multiLevelType w:val="hybridMultilevel"/>
    <w:tmpl w:val="826CD1C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CE0192F"/>
    <w:multiLevelType w:val="hybridMultilevel"/>
    <w:tmpl w:val="A772609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5" w15:restartNumberingAfterBreak="0">
    <w:nsid w:val="6E144079"/>
    <w:multiLevelType w:val="hybridMultilevel"/>
    <w:tmpl w:val="34E22F5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6E755669"/>
    <w:multiLevelType w:val="hybridMultilevel"/>
    <w:tmpl w:val="783C3B92"/>
    <w:lvl w:ilvl="0" w:tplc="041B0005">
      <w:start w:val="1"/>
      <w:numFmt w:val="bullet"/>
      <w:lvlText w:val=""/>
      <w:lvlJc w:val="left"/>
      <w:pPr>
        <w:ind w:left="2160" w:hanging="360"/>
      </w:pPr>
      <w:rPr>
        <w:rFonts w:ascii="Wingdings" w:hAnsi="Wingdings"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37" w15:restartNumberingAfterBreak="0">
    <w:nsid w:val="73CA6678"/>
    <w:multiLevelType w:val="hybridMultilevel"/>
    <w:tmpl w:val="B150F386"/>
    <w:lvl w:ilvl="0" w:tplc="729C53BA">
      <w:start w:val="1"/>
      <w:numFmt w:val="bullet"/>
      <w:lvlText w:val="o"/>
      <w:lvlJc w:val="left"/>
      <w:pPr>
        <w:ind w:left="1440" w:hanging="360"/>
      </w:pPr>
      <w:rPr>
        <w:rFonts w:ascii="Courier New" w:hAnsi="Courier New"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8" w15:restartNumberingAfterBreak="0">
    <w:nsid w:val="74813A93"/>
    <w:multiLevelType w:val="hybridMultilevel"/>
    <w:tmpl w:val="9A4268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760B4985"/>
    <w:multiLevelType w:val="hybridMultilevel"/>
    <w:tmpl w:val="70CA4F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7714085A"/>
    <w:multiLevelType w:val="hybridMultilevel"/>
    <w:tmpl w:val="410AA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79CE2CA5"/>
    <w:multiLevelType w:val="hybridMultilevel"/>
    <w:tmpl w:val="CD92D4E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2" w15:restartNumberingAfterBreak="0">
    <w:nsid w:val="7A862959"/>
    <w:multiLevelType w:val="hybridMultilevel"/>
    <w:tmpl w:val="DFC088A8"/>
    <w:lvl w:ilvl="0" w:tplc="80D4B358">
      <w:start w:val="1"/>
      <w:numFmt w:val="decimal"/>
      <w:lvlText w:val="%1."/>
      <w:lvlJc w:val="left"/>
      <w:pPr>
        <w:ind w:left="720" w:hanging="360"/>
      </w:pPr>
      <w:rPr>
        <w:rFonts w:hint="default"/>
      </w:rPr>
    </w:lvl>
    <w:lvl w:ilvl="1" w:tplc="729C53BA">
      <w:start w:val="1"/>
      <w:numFmt w:val="bullet"/>
      <w:lvlText w:val="o"/>
      <w:lvlJc w:val="left"/>
      <w:pPr>
        <w:ind w:left="1440" w:hanging="360"/>
      </w:pPr>
      <w:rPr>
        <w:rFonts w:ascii="Courier New" w:hAnsi="Courier New" w:hint="default"/>
      </w:rPr>
    </w:lvl>
    <w:lvl w:ilvl="2" w:tplc="729C53BA">
      <w:start w:val="1"/>
      <w:numFmt w:val="bullet"/>
      <w:lvlText w:val="o"/>
      <w:lvlJc w:val="left"/>
      <w:pPr>
        <w:ind w:left="2160" w:hanging="180"/>
      </w:pPr>
      <w:rPr>
        <w:rFonts w:ascii="Courier New" w:hAnsi="Courier New"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7BBB0E98"/>
    <w:multiLevelType w:val="hybridMultilevel"/>
    <w:tmpl w:val="9D0669DE"/>
    <w:lvl w:ilvl="0" w:tplc="041B000F">
      <w:start w:val="1"/>
      <w:numFmt w:val="decimal"/>
      <w:lvlText w:val="%1."/>
      <w:lvlJc w:val="left"/>
      <w:pPr>
        <w:ind w:left="1080" w:hanging="360"/>
      </w:pPr>
    </w:lvl>
    <w:lvl w:ilvl="1" w:tplc="041B0005">
      <w:start w:val="1"/>
      <w:numFmt w:val="bullet"/>
      <w:lvlText w:val=""/>
      <w:lvlJc w:val="left"/>
      <w:pPr>
        <w:ind w:left="1800" w:hanging="360"/>
      </w:pPr>
      <w:rPr>
        <w:rFonts w:ascii="Wingdings" w:hAnsi="Wingdings" w:hint="default"/>
      </w:rPr>
    </w:lvl>
    <w:lvl w:ilvl="2" w:tplc="041B0005">
      <w:start w:val="1"/>
      <w:numFmt w:val="bullet"/>
      <w:lvlText w:val=""/>
      <w:lvlJc w:val="left"/>
      <w:pPr>
        <w:ind w:left="3780" w:hanging="1440"/>
      </w:pPr>
      <w:rPr>
        <w:rFonts w:ascii="Wingdings" w:hAnsi="Wingding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4" w15:restartNumberingAfterBreak="0">
    <w:nsid w:val="7DDA5CF7"/>
    <w:multiLevelType w:val="hybridMultilevel"/>
    <w:tmpl w:val="64BE52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7E9911C2"/>
    <w:multiLevelType w:val="hybridMultilevel"/>
    <w:tmpl w:val="B0925392"/>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7FEA0264"/>
    <w:multiLevelType w:val="hybridMultilevel"/>
    <w:tmpl w:val="C846AC04"/>
    <w:lvl w:ilvl="0" w:tplc="FEEEA3FA">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4"/>
  </w:num>
  <w:num w:numId="2">
    <w:abstractNumId w:val="118"/>
  </w:num>
  <w:num w:numId="3">
    <w:abstractNumId w:val="85"/>
  </w:num>
  <w:num w:numId="4">
    <w:abstractNumId w:val="105"/>
  </w:num>
  <w:num w:numId="5">
    <w:abstractNumId w:val="90"/>
  </w:num>
  <w:num w:numId="6">
    <w:abstractNumId w:val="98"/>
  </w:num>
  <w:num w:numId="7">
    <w:abstractNumId w:val="109"/>
  </w:num>
  <w:num w:numId="8">
    <w:abstractNumId w:val="102"/>
  </w:num>
  <w:num w:numId="9">
    <w:abstractNumId w:val="69"/>
  </w:num>
  <w:num w:numId="10">
    <w:abstractNumId w:val="34"/>
  </w:num>
  <w:num w:numId="11">
    <w:abstractNumId w:val="134"/>
  </w:num>
  <w:num w:numId="12">
    <w:abstractNumId w:val="141"/>
  </w:num>
  <w:num w:numId="13">
    <w:abstractNumId w:val="6"/>
  </w:num>
  <w:num w:numId="14">
    <w:abstractNumId w:val="40"/>
  </w:num>
  <w:num w:numId="15">
    <w:abstractNumId w:val="32"/>
  </w:num>
  <w:num w:numId="16">
    <w:abstractNumId w:val="88"/>
  </w:num>
  <w:num w:numId="17">
    <w:abstractNumId w:val="49"/>
  </w:num>
  <w:num w:numId="18">
    <w:abstractNumId w:val="38"/>
  </w:num>
  <w:num w:numId="19">
    <w:abstractNumId w:val="121"/>
  </w:num>
  <w:num w:numId="20">
    <w:abstractNumId w:val="101"/>
  </w:num>
  <w:num w:numId="21">
    <w:abstractNumId w:val="24"/>
  </w:num>
  <w:num w:numId="22">
    <w:abstractNumId w:val="35"/>
  </w:num>
  <w:num w:numId="23">
    <w:abstractNumId w:val="93"/>
  </w:num>
  <w:num w:numId="24">
    <w:abstractNumId w:val="22"/>
  </w:num>
  <w:num w:numId="25">
    <w:abstractNumId w:val="3"/>
  </w:num>
  <w:num w:numId="26">
    <w:abstractNumId w:val="64"/>
  </w:num>
  <w:num w:numId="27">
    <w:abstractNumId w:val="52"/>
  </w:num>
  <w:num w:numId="28">
    <w:abstractNumId w:val="115"/>
  </w:num>
  <w:num w:numId="29">
    <w:abstractNumId w:val="114"/>
  </w:num>
  <w:num w:numId="30">
    <w:abstractNumId w:val="144"/>
  </w:num>
  <w:num w:numId="31">
    <w:abstractNumId w:val="28"/>
  </w:num>
  <w:num w:numId="32">
    <w:abstractNumId w:val="135"/>
  </w:num>
  <w:num w:numId="33">
    <w:abstractNumId w:val="9"/>
  </w:num>
  <w:num w:numId="34">
    <w:abstractNumId w:val="27"/>
  </w:num>
  <w:num w:numId="35">
    <w:abstractNumId w:val="74"/>
  </w:num>
  <w:num w:numId="36">
    <w:abstractNumId w:val="140"/>
  </w:num>
  <w:num w:numId="37">
    <w:abstractNumId w:val="41"/>
  </w:num>
  <w:num w:numId="38">
    <w:abstractNumId w:val="43"/>
  </w:num>
  <w:num w:numId="39">
    <w:abstractNumId w:val="81"/>
  </w:num>
  <w:num w:numId="40">
    <w:abstractNumId w:val="121"/>
  </w:num>
  <w:num w:numId="41">
    <w:abstractNumId w:val="101"/>
  </w:num>
  <w:num w:numId="42">
    <w:abstractNumId w:val="110"/>
  </w:num>
  <w:num w:numId="43">
    <w:abstractNumId w:val="44"/>
  </w:num>
  <w:num w:numId="44">
    <w:abstractNumId w:val="72"/>
  </w:num>
  <w:num w:numId="45">
    <w:abstractNumId w:val="138"/>
  </w:num>
  <w:num w:numId="46">
    <w:abstractNumId w:val="111"/>
  </w:num>
  <w:num w:numId="47">
    <w:abstractNumId w:val="95"/>
  </w:num>
  <w:num w:numId="48">
    <w:abstractNumId w:val="26"/>
  </w:num>
  <w:num w:numId="49">
    <w:abstractNumId w:val="96"/>
  </w:num>
  <w:num w:numId="50">
    <w:abstractNumId w:val="5"/>
  </w:num>
  <w:num w:numId="51">
    <w:abstractNumId w:val="97"/>
  </w:num>
  <w:num w:numId="52">
    <w:abstractNumId w:val="113"/>
  </w:num>
  <w:num w:numId="53">
    <w:abstractNumId w:val="55"/>
  </w:num>
  <w:num w:numId="54">
    <w:abstractNumId w:val="75"/>
  </w:num>
  <w:num w:numId="55">
    <w:abstractNumId w:val="99"/>
  </w:num>
  <w:num w:numId="56">
    <w:abstractNumId w:val="108"/>
  </w:num>
  <w:num w:numId="57">
    <w:abstractNumId w:val="133"/>
  </w:num>
  <w:num w:numId="58">
    <w:abstractNumId w:val="106"/>
  </w:num>
  <w:num w:numId="59">
    <w:abstractNumId w:val="2"/>
  </w:num>
  <w:num w:numId="60">
    <w:abstractNumId w:val="128"/>
  </w:num>
  <w:num w:numId="61">
    <w:abstractNumId w:val="76"/>
  </w:num>
  <w:num w:numId="62">
    <w:abstractNumId w:val="65"/>
  </w:num>
  <w:num w:numId="63">
    <w:abstractNumId w:val="12"/>
  </w:num>
  <w:num w:numId="64">
    <w:abstractNumId w:val="122"/>
  </w:num>
  <w:num w:numId="65">
    <w:abstractNumId w:val="42"/>
  </w:num>
  <w:num w:numId="66">
    <w:abstractNumId w:val="71"/>
  </w:num>
  <w:num w:numId="67">
    <w:abstractNumId w:val="54"/>
  </w:num>
  <w:num w:numId="68">
    <w:abstractNumId w:val="136"/>
  </w:num>
  <w:num w:numId="69">
    <w:abstractNumId w:val="129"/>
  </w:num>
  <w:num w:numId="70">
    <w:abstractNumId w:val="89"/>
  </w:num>
  <w:num w:numId="71">
    <w:abstractNumId w:val="107"/>
  </w:num>
  <w:num w:numId="72">
    <w:abstractNumId w:val="143"/>
  </w:num>
  <w:num w:numId="73">
    <w:abstractNumId w:val="137"/>
  </w:num>
  <w:num w:numId="74">
    <w:abstractNumId w:val="142"/>
  </w:num>
  <w:num w:numId="75">
    <w:abstractNumId w:val="29"/>
  </w:num>
  <w:num w:numId="76">
    <w:abstractNumId w:val="1"/>
  </w:num>
  <w:num w:numId="77">
    <w:abstractNumId w:val="63"/>
  </w:num>
  <w:num w:numId="78">
    <w:abstractNumId w:val="46"/>
  </w:num>
  <w:num w:numId="79">
    <w:abstractNumId w:val="47"/>
  </w:num>
  <w:num w:numId="80">
    <w:abstractNumId w:val="130"/>
  </w:num>
  <w:num w:numId="81">
    <w:abstractNumId w:val="127"/>
  </w:num>
  <w:num w:numId="82">
    <w:abstractNumId w:val="67"/>
  </w:num>
  <w:num w:numId="83">
    <w:abstractNumId w:val="104"/>
  </w:num>
  <w:num w:numId="84">
    <w:abstractNumId w:val="132"/>
  </w:num>
  <w:num w:numId="85">
    <w:abstractNumId w:val="119"/>
  </w:num>
  <w:num w:numId="86">
    <w:abstractNumId w:val="30"/>
  </w:num>
  <w:num w:numId="87">
    <w:abstractNumId w:val="125"/>
  </w:num>
  <w:num w:numId="88">
    <w:abstractNumId w:val="126"/>
  </w:num>
  <w:num w:numId="89">
    <w:abstractNumId w:val="51"/>
  </w:num>
  <w:num w:numId="90">
    <w:abstractNumId w:val="50"/>
  </w:num>
  <w:num w:numId="91">
    <w:abstractNumId w:val="68"/>
  </w:num>
  <w:num w:numId="92">
    <w:abstractNumId w:val="31"/>
  </w:num>
  <w:num w:numId="93">
    <w:abstractNumId w:val="37"/>
  </w:num>
  <w:num w:numId="94">
    <w:abstractNumId w:val="145"/>
  </w:num>
  <w:num w:numId="95">
    <w:abstractNumId w:val="77"/>
  </w:num>
  <w:num w:numId="96">
    <w:abstractNumId w:val="87"/>
  </w:num>
  <w:num w:numId="97">
    <w:abstractNumId w:val="92"/>
  </w:num>
  <w:num w:numId="98">
    <w:abstractNumId w:val="53"/>
  </w:num>
  <w:num w:numId="99">
    <w:abstractNumId w:val="86"/>
  </w:num>
  <w:num w:numId="100">
    <w:abstractNumId w:val="116"/>
  </w:num>
  <w:num w:numId="101">
    <w:abstractNumId w:val="59"/>
  </w:num>
  <w:num w:numId="102">
    <w:abstractNumId w:val="112"/>
  </w:num>
  <w:num w:numId="103">
    <w:abstractNumId w:val="117"/>
  </w:num>
  <w:num w:numId="104">
    <w:abstractNumId w:val="3"/>
  </w:num>
  <w:num w:numId="105">
    <w:abstractNumId w:val="78"/>
  </w:num>
  <w:num w:numId="106">
    <w:abstractNumId w:val="0"/>
  </w:num>
  <w:num w:numId="107">
    <w:abstractNumId w:val="115"/>
  </w:num>
  <w:num w:numId="108">
    <w:abstractNumId w:val="64"/>
  </w:num>
  <w:num w:numId="109">
    <w:abstractNumId w:val="7"/>
  </w:num>
  <w:num w:numId="110">
    <w:abstractNumId w:val="4"/>
  </w:num>
  <w:num w:numId="111">
    <w:abstractNumId w:val="123"/>
  </w:num>
  <w:num w:numId="112">
    <w:abstractNumId w:val="131"/>
  </w:num>
  <w:num w:numId="113">
    <w:abstractNumId w:val="39"/>
  </w:num>
  <w:num w:numId="114">
    <w:abstractNumId w:val="56"/>
  </w:num>
  <w:num w:numId="115">
    <w:abstractNumId w:val="100"/>
  </w:num>
  <w:num w:numId="116">
    <w:abstractNumId w:val="45"/>
  </w:num>
  <w:num w:numId="117">
    <w:abstractNumId w:val="33"/>
  </w:num>
  <w:num w:numId="118">
    <w:abstractNumId w:val="82"/>
  </w:num>
  <w:num w:numId="119">
    <w:abstractNumId w:val="58"/>
  </w:num>
  <w:num w:numId="120">
    <w:abstractNumId w:val="25"/>
  </w:num>
  <w:num w:numId="121">
    <w:abstractNumId w:val="146"/>
  </w:num>
  <w:num w:numId="122">
    <w:abstractNumId w:val="11"/>
  </w:num>
  <w:num w:numId="123">
    <w:abstractNumId w:val="84"/>
  </w:num>
  <w:num w:numId="124">
    <w:abstractNumId w:val="139"/>
  </w:num>
  <w:num w:numId="125">
    <w:abstractNumId w:val="13"/>
  </w:num>
  <w:num w:numId="126">
    <w:abstractNumId w:val="103"/>
  </w:num>
  <w:num w:numId="127">
    <w:abstractNumId w:val="83"/>
  </w:num>
  <w:num w:numId="1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73"/>
  </w:num>
  <w:num w:numId="133">
    <w:abstractNumId w:val="48"/>
  </w:num>
  <w:num w:numId="134">
    <w:abstractNumId w:val="80"/>
  </w:num>
  <w:num w:numId="135">
    <w:abstractNumId w:val="79"/>
  </w:num>
  <w:num w:numId="136">
    <w:abstractNumId w:val="66"/>
  </w:num>
  <w:num w:numId="137">
    <w:abstractNumId w:val="120"/>
  </w:num>
  <w:num w:numId="138">
    <w:abstractNumId w:val="94"/>
  </w:num>
  <w:num w:numId="139">
    <w:abstractNumId w:val="36"/>
  </w:num>
  <w:num w:numId="140">
    <w:abstractNumId w:val="70"/>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501"/>
    <w:rsid w:val="0000053B"/>
    <w:rsid w:val="00001879"/>
    <w:rsid w:val="00001907"/>
    <w:rsid w:val="00003072"/>
    <w:rsid w:val="00003498"/>
    <w:rsid w:val="00005F3A"/>
    <w:rsid w:val="0000620C"/>
    <w:rsid w:val="00006FEA"/>
    <w:rsid w:val="00010760"/>
    <w:rsid w:val="00011A4E"/>
    <w:rsid w:val="000132B2"/>
    <w:rsid w:val="00014458"/>
    <w:rsid w:val="00014FF9"/>
    <w:rsid w:val="00016D0E"/>
    <w:rsid w:val="0001783C"/>
    <w:rsid w:val="00022618"/>
    <w:rsid w:val="0002295A"/>
    <w:rsid w:val="000233B8"/>
    <w:rsid w:val="00023B6C"/>
    <w:rsid w:val="00023C78"/>
    <w:rsid w:val="00025F13"/>
    <w:rsid w:val="000301D8"/>
    <w:rsid w:val="00030586"/>
    <w:rsid w:val="00030860"/>
    <w:rsid w:val="000309D7"/>
    <w:rsid w:val="00032F82"/>
    <w:rsid w:val="00035348"/>
    <w:rsid w:val="000361F4"/>
    <w:rsid w:val="0004019A"/>
    <w:rsid w:val="00040BBC"/>
    <w:rsid w:val="00042C8C"/>
    <w:rsid w:val="00043EA4"/>
    <w:rsid w:val="000444CB"/>
    <w:rsid w:val="000448C2"/>
    <w:rsid w:val="000471DB"/>
    <w:rsid w:val="000508F9"/>
    <w:rsid w:val="000522B3"/>
    <w:rsid w:val="0005322A"/>
    <w:rsid w:val="00053D4B"/>
    <w:rsid w:val="00054A8B"/>
    <w:rsid w:val="00062D35"/>
    <w:rsid w:val="00063978"/>
    <w:rsid w:val="00063C41"/>
    <w:rsid w:val="00063D74"/>
    <w:rsid w:val="00064FF8"/>
    <w:rsid w:val="00067383"/>
    <w:rsid w:val="00067B85"/>
    <w:rsid w:val="00070359"/>
    <w:rsid w:val="000704F9"/>
    <w:rsid w:val="00071190"/>
    <w:rsid w:val="00072CFB"/>
    <w:rsid w:val="00074F3F"/>
    <w:rsid w:val="000750A0"/>
    <w:rsid w:val="0007621F"/>
    <w:rsid w:val="00076FA1"/>
    <w:rsid w:val="00077B3B"/>
    <w:rsid w:val="00080DE3"/>
    <w:rsid w:val="000811BB"/>
    <w:rsid w:val="000824AA"/>
    <w:rsid w:val="000829D7"/>
    <w:rsid w:val="00083ACD"/>
    <w:rsid w:val="0008476E"/>
    <w:rsid w:val="0008566F"/>
    <w:rsid w:val="00086351"/>
    <w:rsid w:val="00086387"/>
    <w:rsid w:val="00086917"/>
    <w:rsid w:val="00087289"/>
    <w:rsid w:val="000918AA"/>
    <w:rsid w:val="00091B41"/>
    <w:rsid w:val="00092729"/>
    <w:rsid w:val="00094C23"/>
    <w:rsid w:val="0009515E"/>
    <w:rsid w:val="000A094D"/>
    <w:rsid w:val="000A0FD3"/>
    <w:rsid w:val="000A250B"/>
    <w:rsid w:val="000A322C"/>
    <w:rsid w:val="000A360F"/>
    <w:rsid w:val="000A422E"/>
    <w:rsid w:val="000A4CC5"/>
    <w:rsid w:val="000A7C32"/>
    <w:rsid w:val="000B0A2E"/>
    <w:rsid w:val="000B1396"/>
    <w:rsid w:val="000B2C38"/>
    <w:rsid w:val="000B389F"/>
    <w:rsid w:val="000B3CA9"/>
    <w:rsid w:val="000B3F02"/>
    <w:rsid w:val="000B4819"/>
    <w:rsid w:val="000B5C9B"/>
    <w:rsid w:val="000B5F9B"/>
    <w:rsid w:val="000B637A"/>
    <w:rsid w:val="000B6994"/>
    <w:rsid w:val="000B6B55"/>
    <w:rsid w:val="000C1941"/>
    <w:rsid w:val="000C663E"/>
    <w:rsid w:val="000C7375"/>
    <w:rsid w:val="000C7836"/>
    <w:rsid w:val="000D00E0"/>
    <w:rsid w:val="000D011E"/>
    <w:rsid w:val="000D28B5"/>
    <w:rsid w:val="000D5D72"/>
    <w:rsid w:val="000D6B05"/>
    <w:rsid w:val="000D79A4"/>
    <w:rsid w:val="000E066D"/>
    <w:rsid w:val="000E105E"/>
    <w:rsid w:val="000E189D"/>
    <w:rsid w:val="000E1D3E"/>
    <w:rsid w:val="000E23CC"/>
    <w:rsid w:val="000E25C7"/>
    <w:rsid w:val="000E25D7"/>
    <w:rsid w:val="000E2893"/>
    <w:rsid w:val="000E3307"/>
    <w:rsid w:val="000E388F"/>
    <w:rsid w:val="000E449C"/>
    <w:rsid w:val="000E482D"/>
    <w:rsid w:val="000E5569"/>
    <w:rsid w:val="000E5BF3"/>
    <w:rsid w:val="000E6EF9"/>
    <w:rsid w:val="000F01C3"/>
    <w:rsid w:val="000F0A94"/>
    <w:rsid w:val="000F1902"/>
    <w:rsid w:val="000F2469"/>
    <w:rsid w:val="000F43F9"/>
    <w:rsid w:val="000F47AA"/>
    <w:rsid w:val="000F56E9"/>
    <w:rsid w:val="000F5A60"/>
    <w:rsid w:val="000F5E36"/>
    <w:rsid w:val="000F6258"/>
    <w:rsid w:val="000F6793"/>
    <w:rsid w:val="000F6F92"/>
    <w:rsid w:val="000F7B10"/>
    <w:rsid w:val="001002A3"/>
    <w:rsid w:val="00100819"/>
    <w:rsid w:val="00101236"/>
    <w:rsid w:val="00101294"/>
    <w:rsid w:val="001020B2"/>
    <w:rsid w:val="00104AF4"/>
    <w:rsid w:val="00105288"/>
    <w:rsid w:val="00106027"/>
    <w:rsid w:val="001104C5"/>
    <w:rsid w:val="00112295"/>
    <w:rsid w:val="00112955"/>
    <w:rsid w:val="001160C9"/>
    <w:rsid w:val="0012123D"/>
    <w:rsid w:val="001219C3"/>
    <w:rsid w:val="001227C4"/>
    <w:rsid w:val="001276BA"/>
    <w:rsid w:val="001302E0"/>
    <w:rsid w:val="00133656"/>
    <w:rsid w:val="00133D0C"/>
    <w:rsid w:val="001342E0"/>
    <w:rsid w:val="00134767"/>
    <w:rsid w:val="001347BC"/>
    <w:rsid w:val="00134A9B"/>
    <w:rsid w:val="00135443"/>
    <w:rsid w:val="00136BEE"/>
    <w:rsid w:val="00137780"/>
    <w:rsid w:val="00137C68"/>
    <w:rsid w:val="00140DBB"/>
    <w:rsid w:val="0014384D"/>
    <w:rsid w:val="00144380"/>
    <w:rsid w:val="001446C3"/>
    <w:rsid w:val="001454ED"/>
    <w:rsid w:val="00147AC9"/>
    <w:rsid w:val="00147C62"/>
    <w:rsid w:val="0015011A"/>
    <w:rsid w:val="001515A4"/>
    <w:rsid w:val="00152892"/>
    <w:rsid w:val="0015418A"/>
    <w:rsid w:val="001542D9"/>
    <w:rsid w:val="001617D5"/>
    <w:rsid w:val="001634AD"/>
    <w:rsid w:val="001641A4"/>
    <w:rsid w:val="001653D7"/>
    <w:rsid w:val="001730B0"/>
    <w:rsid w:val="00177797"/>
    <w:rsid w:val="00177B8D"/>
    <w:rsid w:val="00177C49"/>
    <w:rsid w:val="0018048B"/>
    <w:rsid w:val="00180E72"/>
    <w:rsid w:val="001832B2"/>
    <w:rsid w:val="00184B10"/>
    <w:rsid w:val="00186A1A"/>
    <w:rsid w:val="00187451"/>
    <w:rsid w:val="00191134"/>
    <w:rsid w:val="00192260"/>
    <w:rsid w:val="001A27D2"/>
    <w:rsid w:val="001A3118"/>
    <w:rsid w:val="001A41C0"/>
    <w:rsid w:val="001A5FE2"/>
    <w:rsid w:val="001A6675"/>
    <w:rsid w:val="001A6AFA"/>
    <w:rsid w:val="001A7B85"/>
    <w:rsid w:val="001B104A"/>
    <w:rsid w:val="001B141A"/>
    <w:rsid w:val="001B223C"/>
    <w:rsid w:val="001B2D62"/>
    <w:rsid w:val="001B3820"/>
    <w:rsid w:val="001B4860"/>
    <w:rsid w:val="001B5E87"/>
    <w:rsid w:val="001B5FE5"/>
    <w:rsid w:val="001B6C86"/>
    <w:rsid w:val="001B6E92"/>
    <w:rsid w:val="001B71D0"/>
    <w:rsid w:val="001C0143"/>
    <w:rsid w:val="001C0339"/>
    <w:rsid w:val="001C1995"/>
    <w:rsid w:val="001C1DA6"/>
    <w:rsid w:val="001C2935"/>
    <w:rsid w:val="001C4658"/>
    <w:rsid w:val="001C4BC8"/>
    <w:rsid w:val="001C4E28"/>
    <w:rsid w:val="001C554C"/>
    <w:rsid w:val="001C613D"/>
    <w:rsid w:val="001C6B33"/>
    <w:rsid w:val="001D0474"/>
    <w:rsid w:val="001D14F9"/>
    <w:rsid w:val="001D1D55"/>
    <w:rsid w:val="001D2B9C"/>
    <w:rsid w:val="001D2C0C"/>
    <w:rsid w:val="001D3BAA"/>
    <w:rsid w:val="001D40E5"/>
    <w:rsid w:val="001D5B81"/>
    <w:rsid w:val="001D672F"/>
    <w:rsid w:val="001D6F4C"/>
    <w:rsid w:val="001E036E"/>
    <w:rsid w:val="001E0A2E"/>
    <w:rsid w:val="001E1D0C"/>
    <w:rsid w:val="001E2351"/>
    <w:rsid w:val="001E2CE7"/>
    <w:rsid w:val="001E384F"/>
    <w:rsid w:val="001E3A1C"/>
    <w:rsid w:val="001E3AFF"/>
    <w:rsid w:val="001E56F0"/>
    <w:rsid w:val="001E6F8D"/>
    <w:rsid w:val="001E7C0D"/>
    <w:rsid w:val="001F4279"/>
    <w:rsid w:val="001F5C14"/>
    <w:rsid w:val="001F5C52"/>
    <w:rsid w:val="001F5C78"/>
    <w:rsid w:val="001F63D4"/>
    <w:rsid w:val="001F6B9A"/>
    <w:rsid w:val="001F7B1E"/>
    <w:rsid w:val="00201E9D"/>
    <w:rsid w:val="00202E56"/>
    <w:rsid w:val="00202FD9"/>
    <w:rsid w:val="00204E47"/>
    <w:rsid w:val="00206E31"/>
    <w:rsid w:val="00207EB9"/>
    <w:rsid w:val="00211852"/>
    <w:rsid w:val="00211A8C"/>
    <w:rsid w:val="002125F7"/>
    <w:rsid w:val="00212768"/>
    <w:rsid w:val="00212DFE"/>
    <w:rsid w:val="002146F2"/>
    <w:rsid w:val="00214D75"/>
    <w:rsid w:val="002163FF"/>
    <w:rsid w:val="002169DA"/>
    <w:rsid w:val="00220CF3"/>
    <w:rsid w:val="00222D59"/>
    <w:rsid w:val="00223234"/>
    <w:rsid w:val="0022395D"/>
    <w:rsid w:val="00223FB2"/>
    <w:rsid w:val="00224444"/>
    <w:rsid w:val="00225280"/>
    <w:rsid w:val="00226D32"/>
    <w:rsid w:val="00227E69"/>
    <w:rsid w:val="002313D9"/>
    <w:rsid w:val="0023568C"/>
    <w:rsid w:val="00235EB9"/>
    <w:rsid w:val="0023713B"/>
    <w:rsid w:val="00240047"/>
    <w:rsid w:val="00242AF7"/>
    <w:rsid w:val="00242B3E"/>
    <w:rsid w:val="00244828"/>
    <w:rsid w:val="002448B7"/>
    <w:rsid w:val="00244FCB"/>
    <w:rsid w:val="002473D0"/>
    <w:rsid w:val="002476CA"/>
    <w:rsid w:val="00247901"/>
    <w:rsid w:val="00247E85"/>
    <w:rsid w:val="00250ECC"/>
    <w:rsid w:val="002512EC"/>
    <w:rsid w:val="00251335"/>
    <w:rsid w:val="00253D52"/>
    <w:rsid w:val="00256361"/>
    <w:rsid w:val="0025684E"/>
    <w:rsid w:val="002615E4"/>
    <w:rsid w:val="00264839"/>
    <w:rsid w:val="00264A8C"/>
    <w:rsid w:val="00264F9D"/>
    <w:rsid w:val="00264FC6"/>
    <w:rsid w:val="00264FEE"/>
    <w:rsid w:val="0026541D"/>
    <w:rsid w:val="002654BF"/>
    <w:rsid w:val="00265A3B"/>
    <w:rsid w:val="002660B3"/>
    <w:rsid w:val="0026612E"/>
    <w:rsid w:val="002729E8"/>
    <w:rsid w:val="00274068"/>
    <w:rsid w:val="0027406C"/>
    <w:rsid w:val="002765D6"/>
    <w:rsid w:val="002773F4"/>
    <w:rsid w:val="002811CB"/>
    <w:rsid w:val="002817BC"/>
    <w:rsid w:val="00281874"/>
    <w:rsid w:val="002837E6"/>
    <w:rsid w:val="0028383C"/>
    <w:rsid w:val="00283F61"/>
    <w:rsid w:val="00285A0E"/>
    <w:rsid w:val="002873B5"/>
    <w:rsid w:val="00287F1E"/>
    <w:rsid w:val="002903CA"/>
    <w:rsid w:val="002946B4"/>
    <w:rsid w:val="002950D0"/>
    <w:rsid w:val="002960AB"/>
    <w:rsid w:val="002963EB"/>
    <w:rsid w:val="00297578"/>
    <w:rsid w:val="002A6ADF"/>
    <w:rsid w:val="002B0832"/>
    <w:rsid w:val="002B193B"/>
    <w:rsid w:val="002B3D8B"/>
    <w:rsid w:val="002B5785"/>
    <w:rsid w:val="002B6C49"/>
    <w:rsid w:val="002B6DFE"/>
    <w:rsid w:val="002C20B4"/>
    <w:rsid w:val="002C26F0"/>
    <w:rsid w:val="002C2B27"/>
    <w:rsid w:val="002C3213"/>
    <w:rsid w:val="002C3CD0"/>
    <w:rsid w:val="002C3FAC"/>
    <w:rsid w:val="002C4799"/>
    <w:rsid w:val="002C6C5E"/>
    <w:rsid w:val="002C6D28"/>
    <w:rsid w:val="002C7E18"/>
    <w:rsid w:val="002D0AD4"/>
    <w:rsid w:val="002D0AF1"/>
    <w:rsid w:val="002D4D7B"/>
    <w:rsid w:val="002D7881"/>
    <w:rsid w:val="002E0084"/>
    <w:rsid w:val="002E0342"/>
    <w:rsid w:val="002E0696"/>
    <w:rsid w:val="002E0E66"/>
    <w:rsid w:val="002E19A0"/>
    <w:rsid w:val="002E5438"/>
    <w:rsid w:val="002E5BA8"/>
    <w:rsid w:val="002E5EFD"/>
    <w:rsid w:val="002E60BA"/>
    <w:rsid w:val="002E678F"/>
    <w:rsid w:val="002E7B6C"/>
    <w:rsid w:val="002F0581"/>
    <w:rsid w:val="002F1734"/>
    <w:rsid w:val="002F2718"/>
    <w:rsid w:val="002F3049"/>
    <w:rsid w:val="002F4377"/>
    <w:rsid w:val="002F5122"/>
    <w:rsid w:val="002F6937"/>
    <w:rsid w:val="002F7736"/>
    <w:rsid w:val="00300D0C"/>
    <w:rsid w:val="00300F3C"/>
    <w:rsid w:val="00301181"/>
    <w:rsid w:val="003012A1"/>
    <w:rsid w:val="00301468"/>
    <w:rsid w:val="00303417"/>
    <w:rsid w:val="003035A1"/>
    <w:rsid w:val="003036B7"/>
    <w:rsid w:val="00303913"/>
    <w:rsid w:val="00304053"/>
    <w:rsid w:val="0030516E"/>
    <w:rsid w:val="003058AD"/>
    <w:rsid w:val="0030590E"/>
    <w:rsid w:val="00306677"/>
    <w:rsid w:val="003079CF"/>
    <w:rsid w:val="003112A3"/>
    <w:rsid w:val="00311300"/>
    <w:rsid w:val="00314AA4"/>
    <w:rsid w:val="003157E7"/>
    <w:rsid w:val="0032102E"/>
    <w:rsid w:val="00322AB5"/>
    <w:rsid w:val="0032604A"/>
    <w:rsid w:val="0032620C"/>
    <w:rsid w:val="00326A72"/>
    <w:rsid w:val="00331944"/>
    <w:rsid w:val="0033341C"/>
    <w:rsid w:val="00333626"/>
    <w:rsid w:val="00336149"/>
    <w:rsid w:val="0034118F"/>
    <w:rsid w:val="003413A9"/>
    <w:rsid w:val="00343332"/>
    <w:rsid w:val="00343D69"/>
    <w:rsid w:val="003440CD"/>
    <w:rsid w:val="003467AE"/>
    <w:rsid w:val="0035057E"/>
    <w:rsid w:val="00351B05"/>
    <w:rsid w:val="003520AC"/>
    <w:rsid w:val="0035475E"/>
    <w:rsid w:val="003566DF"/>
    <w:rsid w:val="00356E89"/>
    <w:rsid w:val="00361E64"/>
    <w:rsid w:val="00362089"/>
    <w:rsid w:val="00362279"/>
    <w:rsid w:val="003635B9"/>
    <w:rsid w:val="003640AC"/>
    <w:rsid w:val="00365A16"/>
    <w:rsid w:val="00365F1B"/>
    <w:rsid w:val="0036767E"/>
    <w:rsid w:val="00370F3B"/>
    <w:rsid w:val="00371BF1"/>
    <w:rsid w:val="00372D13"/>
    <w:rsid w:val="00376136"/>
    <w:rsid w:val="0038418C"/>
    <w:rsid w:val="003856EA"/>
    <w:rsid w:val="00387149"/>
    <w:rsid w:val="003916B8"/>
    <w:rsid w:val="003937A5"/>
    <w:rsid w:val="00393E50"/>
    <w:rsid w:val="0039575F"/>
    <w:rsid w:val="003A0DBD"/>
    <w:rsid w:val="003A23CF"/>
    <w:rsid w:val="003A2413"/>
    <w:rsid w:val="003A33EB"/>
    <w:rsid w:val="003A63D1"/>
    <w:rsid w:val="003A733A"/>
    <w:rsid w:val="003A7829"/>
    <w:rsid w:val="003B0E5D"/>
    <w:rsid w:val="003B4A52"/>
    <w:rsid w:val="003B554F"/>
    <w:rsid w:val="003C1444"/>
    <w:rsid w:val="003C2924"/>
    <w:rsid w:val="003C3CD7"/>
    <w:rsid w:val="003C3EB9"/>
    <w:rsid w:val="003C4D92"/>
    <w:rsid w:val="003C5950"/>
    <w:rsid w:val="003C5AE5"/>
    <w:rsid w:val="003C6EB6"/>
    <w:rsid w:val="003D0514"/>
    <w:rsid w:val="003D0DBB"/>
    <w:rsid w:val="003D1B02"/>
    <w:rsid w:val="003D2D65"/>
    <w:rsid w:val="003D37A4"/>
    <w:rsid w:val="003D4707"/>
    <w:rsid w:val="003D4F6E"/>
    <w:rsid w:val="003D5DF2"/>
    <w:rsid w:val="003D71A8"/>
    <w:rsid w:val="003E047F"/>
    <w:rsid w:val="003E10DD"/>
    <w:rsid w:val="003E25EE"/>
    <w:rsid w:val="003E3399"/>
    <w:rsid w:val="003E3BC4"/>
    <w:rsid w:val="003E3E16"/>
    <w:rsid w:val="003E49A3"/>
    <w:rsid w:val="003F23EC"/>
    <w:rsid w:val="003F4404"/>
    <w:rsid w:val="003F4573"/>
    <w:rsid w:val="003F754B"/>
    <w:rsid w:val="003F7F77"/>
    <w:rsid w:val="00400F69"/>
    <w:rsid w:val="00401AFC"/>
    <w:rsid w:val="00402C5D"/>
    <w:rsid w:val="00403A6A"/>
    <w:rsid w:val="0040555C"/>
    <w:rsid w:val="00411C08"/>
    <w:rsid w:val="00416202"/>
    <w:rsid w:val="00416CB3"/>
    <w:rsid w:val="004170ED"/>
    <w:rsid w:val="00421E12"/>
    <w:rsid w:val="00422C6F"/>
    <w:rsid w:val="00423064"/>
    <w:rsid w:val="004237B0"/>
    <w:rsid w:val="00424D76"/>
    <w:rsid w:val="004279C6"/>
    <w:rsid w:val="00427C76"/>
    <w:rsid w:val="00427D88"/>
    <w:rsid w:val="0043015F"/>
    <w:rsid w:val="004324EB"/>
    <w:rsid w:val="004327AB"/>
    <w:rsid w:val="0043352F"/>
    <w:rsid w:val="004338B6"/>
    <w:rsid w:val="00433B21"/>
    <w:rsid w:val="004357D7"/>
    <w:rsid w:val="0044021E"/>
    <w:rsid w:val="00440934"/>
    <w:rsid w:val="00440F30"/>
    <w:rsid w:val="00443EEC"/>
    <w:rsid w:val="00445DCB"/>
    <w:rsid w:val="00446CB3"/>
    <w:rsid w:val="00447401"/>
    <w:rsid w:val="00450778"/>
    <w:rsid w:val="00452179"/>
    <w:rsid w:val="0045224E"/>
    <w:rsid w:val="004522CD"/>
    <w:rsid w:val="004523E5"/>
    <w:rsid w:val="0045392B"/>
    <w:rsid w:val="0045395E"/>
    <w:rsid w:val="00454750"/>
    <w:rsid w:val="00454888"/>
    <w:rsid w:val="0045565E"/>
    <w:rsid w:val="00456B2F"/>
    <w:rsid w:val="00457455"/>
    <w:rsid w:val="0046043C"/>
    <w:rsid w:val="00460B9A"/>
    <w:rsid w:val="00461395"/>
    <w:rsid w:val="00462E5A"/>
    <w:rsid w:val="00465815"/>
    <w:rsid w:val="00466C5C"/>
    <w:rsid w:val="00467E2C"/>
    <w:rsid w:val="0047363F"/>
    <w:rsid w:val="00474AC2"/>
    <w:rsid w:val="00475517"/>
    <w:rsid w:val="0047568B"/>
    <w:rsid w:val="00475CFF"/>
    <w:rsid w:val="0047683D"/>
    <w:rsid w:val="00476EF5"/>
    <w:rsid w:val="004806AC"/>
    <w:rsid w:val="004807BC"/>
    <w:rsid w:val="00480E90"/>
    <w:rsid w:val="00480EDB"/>
    <w:rsid w:val="00482DD2"/>
    <w:rsid w:val="004869CA"/>
    <w:rsid w:val="0048772E"/>
    <w:rsid w:val="00487BD0"/>
    <w:rsid w:val="00492126"/>
    <w:rsid w:val="00492762"/>
    <w:rsid w:val="004936F1"/>
    <w:rsid w:val="00493E6F"/>
    <w:rsid w:val="00494D8E"/>
    <w:rsid w:val="00494FC0"/>
    <w:rsid w:val="00495ED1"/>
    <w:rsid w:val="00496D74"/>
    <w:rsid w:val="0049714B"/>
    <w:rsid w:val="00497793"/>
    <w:rsid w:val="00497B02"/>
    <w:rsid w:val="004A0701"/>
    <w:rsid w:val="004A196A"/>
    <w:rsid w:val="004A1CA1"/>
    <w:rsid w:val="004A29F8"/>
    <w:rsid w:val="004A36F9"/>
    <w:rsid w:val="004A3AB9"/>
    <w:rsid w:val="004A5A0B"/>
    <w:rsid w:val="004A6642"/>
    <w:rsid w:val="004A6B4C"/>
    <w:rsid w:val="004B369D"/>
    <w:rsid w:val="004B4F9B"/>
    <w:rsid w:val="004B55E3"/>
    <w:rsid w:val="004B59F7"/>
    <w:rsid w:val="004B5AD0"/>
    <w:rsid w:val="004B7841"/>
    <w:rsid w:val="004B7C80"/>
    <w:rsid w:val="004B7F49"/>
    <w:rsid w:val="004C1A56"/>
    <w:rsid w:val="004C2211"/>
    <w:rsid w:val="004C3531"/>
    <w:rsid w:val="004C42CA"/>
    <w:rsid w:val="004C5177"/>
    <w:rsid w:val="004C6B36"/>
    <w:rsid w:val="004C726E"/>
    <w:rsid w:val="004D0D4F"/>
    <w:rsid w:val="004D128E"/>
    <w:rsid w:val="004D39E3"/>
    <w:rsid w:val="004D5314"/>
    <w:rsid w:val="004D6FF3"/>
    <w:rsid w:val="004E0A30"/>
    <w:rsid w:val="004E25DD"/>
    <w:rsid w:val="004E29D9"/>
    <w:rsid w:val="004E3AD8"/>
    <w:rsid w:val="004E3B09"/>
    <w:rsid w:val="004E4B42"/>
    <w:rsid w:val="004E4EB5"/>
    <w:rsid w:val="004E63D1"/>
    <w:rsid w:val="004E6FAC"/>
    <w:rsid w:val="004E7115"/>
    <w:rsid w:val="004F0487"/>
    <w:rsid w:val="004F1D9C"/>
    <w:rsid w:val="004F1F5C"/>
    <w:rsid w:val="004F28EB"/>
    <w:rsid w:val="004F4F9C"/>
    <w:rsid w:val="004F5534"/>
    <w:rsid w:val="004F556D"/>
    <w:rsid w:val="004F5BBF"/>
    <w:rsid w:val="004F659C"/>
    <w:rsid w:val="004F76A2"/>
    <w:rsid w:val="004F7895"/>
    <w:rsid w:val="004F7E18"/>
    <w:rsid w:val="0050114B"/>
    <w:rsid w:val="00501196"/>
    <w:rsid w:val="005027EA"/>
    <w:rsid w:val="00504220"/>
    <w:rsid w:val="00504CC1"/>
    <w:rsid w:val="00504F06"/>
    <w:rsid w:val="00505430"/>
    <w:rsid w:val="0050720E"/>
    <w:rsid w:val="0050737A"/>
    <w:rsid w:val="005075A4"/>
    <w:rsid w:val="00510C5E"/>
    <w:rsid w:val="00514D61"/>
    <w:rsid w:val="005154D0"/>
    <w:rsid w:val="005201E6"/>
    <w:rsid w:val="00520BB4"/>
    <w:rsid w:val="00521509"/>
    <w:rsid w:val="005231AC"/>
    <w:rsid w:val="00523233"/>
    <w:rsid w:val="0052329E"/>
    <w:rsid w:val="00527119"/>
    <w:rsid w:val="00527CAD"/>
    <w:rsid w:val="005322E5"/>
    <w:rsid w:val="00534F22"/>
    <w:rsid w:val="00542564"/>
    <w:rsid w:val="0054289D"/>
    <w:rsid w:val="00542C0B"/>
    <w:rsid w:val="00542EB9"/>
    <w:rsid w:val="005436AE"/>
    <w:rsid w:val="00543971"/>
    <w:rsid w:val="00544A25"/>
    <w:rsid w:val="00545171"/>
    <w:rsid w:val="00546E21"/>
    <w:rsid w:val="00550D23"/>
    <w:rsid w:val="005516BF"/>
    <w:rsid w:val="005519AC"/>
    <w:rsid w:val="00553F62"/>
    <w:rsid w:val="00554BF3"/>
    <w:rsid w:val="00555C8A"/>
    <w:rsid w:val="0055640F"/>
    <w:rsid w:val="00556A72"/>
    <w:rsid w:val="0055732A"/>
    <w:rsid w:val="00560391"/>
    <w:rsid w:val="00560442"/>
    <w:rsid w:val="005621B5"/>
    <w:rsid w:val="005625DA"/>
    <w:rsid w:val="00563253"/>
    <w:rsid w:val="005633E0"/>
    <w:rsid w:val="0056356F"/>
    <w:rsid w:val="00563EE4"/>
    <w:rsid w:val="00563FCF"/>
    <w:rsid w:val="00564486"/>
    <w:rsid w:val="0056545B"/>
    <w:rsid w:val="00565F1B"/>
    <w:rsid w:val="00566033"/>
    <w:rsid w:val="00566436"/>
    <w:rsid w:val="005664BB"/>
    <w:rsid w:val="00570E15"/>
    <w:rsid w:val="00572AA4"/>
    <w:rsid w:val="005757FF"/>
    <w:rsid w:val="0057683E"/>
    <w:rsid w:val="005769EA"/>
    <w:rsid w:val="00576B0F"/>
    <w:rsid w:val="00577CE6"/>
    <w:rsid w:val="00581243"/>
    <w:rsid w:val="00581E74"/>
    <w:rsid w:val="0058226D"/>
    <w:rsid w:val="00582E2D"/>
    <w:rsid w:val="00584DC7"/>
    <w:rsid w:val="00585A0F"/>
    <w:rsid w:val="0058711A"/>
    <w:rsid w:val="00590C93"/>
    <w:rsid w:val="0059204D"/>
    <w:rsid w:val="00593B2D"/>
    <w:rsid w:val="00593D6F"/>
    <w:rsid w:val="00594645"/>
    <w:rsid w:val="005949A4"/>
    <w:rsid w:val="00595684"/>
    <w:rsid w:val="0059754F"/>
    <w:rsid w:val="005975F4"/>
    <w:rsid w:val="005975F8"/>
    <w:rsid w:val="005978BF"/>
    <w:rsid w:val="00597C76"/>
    <w:rsid w:val="00597D38"/>
    <w:rsid w:val="005A0155"/>
    <w:rsid w:val="005A024D"/>
    <w:rsid w:val="005A0728"/>
    <w:rsid w:val="005A0F35"/>
    <w:rsid w:val="005A2037"/>
    <w:rsid w:val="005A2590"/>
    <w:rsid w:val="005A3FB7"/>
    <w:rsid w:val="005A4033"/>
    <w:rsid w:val="005A4A30"/>
    <w:rsid w:val="005A4E2C"/>
    <w:rsid w:val="005A59D7"/>
    <w:rsid w:val="005A74C8"/>
    <w:rsid w:val="005B38D6"/>
    <w:rsid w:val="005B3A6C"/>
    <w:rsid w:val="005B436D"/>
    <w:rsid w:val="005B529D"/>
    <w:rsid w:val="005B5665"/>
    <w:rsid w:val="005B5670"/>
    <w:rsid w:val="005C05A8"/>
    <w:rsid w:val="005C2813"/>
    <w:rsid w:val="005C308E"/>
    <w:rsid w:val="005C3546"/>
    <w:rsid w:val="005C4215"/>
    <w:rsid w:val="005C4430"/>
    <w:rsid w:val="005C48D6"/>
    <w:rsid w:val="005C4C12"/>
    <w:rsid w:val="005C4F01"/>
    <w:rsid w:val="005C5BCB"/>
    <w:rsid w:val="005C6070"/>
    <w:rsid w:val="005C614C"/>
    <w:rsid w:val="005D17A9"/>
    <w:rsid w:val="005D23E9"/>
    <w:rsid w:val="005D37EE"/>
    <w:rsid w:val="005D394C"/>
    <w:rsid w:val="005D54CE"/>
    <w:rsid w:val="005D606C"/>
    <w:rsid w:val="005D622B"/>
    <w:rsid w:val="005D6787"/>
    <w:rsid w:val="005D6A50"/>
    <w:rsid w:val="005D7267"/>
    <w:rsid w:val="005E03FD"/>
    <w:rsid w:val="005E1B62"/>
    <w:rsid w:val="005E57A8"/>
    <w:rsid w:val="005E5FF8"/>
    <w:rsid w:val="005E73F5"/>
    <w:rsid w:val="005F0F6C"/>
    <w:rsid w:val="005F2252"/>
    <w:rsid w:val="005F487C"/>
    <w:rsid w:val="005F74A5"/>
    <w:rsid w:val="00601876"/>
    <w:rsid w:val="006024F0"/>
    <w:rsid w:val="00603671"/>
    <w:rsid w:val="00605F1C"/>
    <w:rsid w:val="006074A8"/>
    <w:rsid w:val="0060785F"/>
    <w:rsid w:val="00607EFA"/>
    <w:rsid w:val="00610721"/>
    <w:rsid w:val="00611163"/>
    <w:rsid w:val="006132AA"/>
    <w:rsid w:val="0061383F"/>
    <w:rsid w:val="00614239"/>
    <w:rsid w:val="006149C5"/>
    <w:rsid w:val="006163AA"/>
    <w:rsid w:val="00617BAE"/>
    <w:rsid w:val="00617D53"/>
    <w:rsid w:val="006205CC"/>
    <w:rsid w:val="0062101E"/>
    <w:rsid w:val="00621029"/>
    <w:rsid w:val="0062295A"/>
    <w:rsid w:val="00623D98"/>
    <w:rsid w:val="0062446D"/>
    <w:rsid w:val="006253D3"/>
    <w:rsid w:val="006273D9"/>
    <w:rsid w:val="00630122"/>
    <w:rsid w:val="0063285D"/>
    <w:rsid w:val="00636161"/>
    <w:rsid w:val="00636FAD"/>
    <w:rsid w:val="00637488"/>
    <w:rsid w:val="006378A9"/>
    <w:rsid w:val="00637BDB"/>
    <w:rsid w:val="0064125C"/>
    <w:rsid w:val="006418A4"/>
    <w:rsid w:val="00643C2A"/>
    <w:rsid w:val="00644C68"/>
    <w:rsid w:val="006462C0"/>
    <w:rsid w:val="00646F91"/>
    <w:rsid w:val="00647B1F"/>
    <w:rsid w:val="006520EF"/>
    <w:rsid w:val="006522F4"/>
    <w:rsid w:val="0065300B"/>
    <w:rsid w:val="00653532"/>
    <w:rsid w:val="0065362E"/>
    <w:rsid w:val="00653B76"/>
    <w:rsid w:val="006542D1"/>
    <w:rsid w:val="006617B7"/>
    <w:rsid w:val="006628C8"/>
    <w:rsid w:val="00662F54"/>
    <w:rsid w:val="0066393D"/>
    <w:rsid w:val="0066687D"/>
    <w:rsid w:val="00666C68"/>
    <w:rsid w:val="00670ACE"/>
    <w:rsid w:val="0067199A"/>
    <w:rsid w:val="006721D0"/>
    <w:rsid w:val="00673403"/>
    <w:rsid w:val="00673EC7"/>
    <w:rsid w:val="00676BAE"/>
    <w:rsid w:val="00677D38"/>
    <w:rsid w:val="006825B9"/>
    <w:rsid w:val="00683A2A"/>
    <w:rsid w:val="0068697A"/>
    <w:rsid w:val="00686E4E"/>
    <w:rsid w:val="0068799D"/>
    <w:rsid w:val="00687A1B"/>
    <w:rsid w:val="00690804"/>
    <w:rsid w:val="00690E39"/>
    <w:rsid w:val="006937D7"/>
    <w:rsid w:val="0069634E"/>
    <w:rsid w:val="006967B8"/>
    <w:rsid w:val="006A011F"/>
    <w:rsid w:val="006A4962"/>
    <w:rsid w:val="006A5E37"/>
    <w:rsid w:val="006A75AB"/>
    <w:rsid w:val="006B1116"/>
    <w:rsid w:val="006B1BE0"/>
    <w:rsid w:val="006B6AE1"/>
    <w:rsid w:val="006C171B"/>
    <w:rsid w:val="006C32F1"/>
    <w:rsid w:val="006C4E0F"/>
    <w:rsid w:val="006C5D63"/>
    <w:rsid w:val="006D0D74"/>
    <w:rsid w:val="006D10FA"/>
    <w:rsid w:val="006D2F5B"/>
    <w:rsid w:val="006D5A26"/>
    <w:rsid w:val="006D6662"/>
    <w:rsid w:val="006D6FBC"/>
    <w:rsid w:val="006E0573"/>
    <w:rsid w:val="006E215B"/>
    <w:rsid w:val="006E3BE2"/>
    <w:rsid w:val="006E4252"/>
    <w:rsid w:val="006F09FE"/>
    <w:rsid w:val="006F4424"/>
    <w:rsid w:val="006F5152"/>
    <w:rsid w:val="006F6CDF"/>
    <w:rsid w:val="006F7112"/>
    <w:rsid w:val="0070054E"/>
    <w:rsid w:val="00703146"/>
    <w:rsid w:val="0070391A"/>
    <w:rsid w:val="0070416F"/>
    <w:rsid w:val="007044FA"/>
    <w:rsid w:val="00704E6D"/>
    <w:rsid w:val="0070545D"/>
    <w:rsid w:val="00705E72"/>
    <w:rsid w:val="00705E7C"/>
    <w:rsid w:val="00707853"/>
    <w:rsid w:val="0071069F"/>
    <w:rsid w:val="00712142"/>
    <w:rsid w:val="0071247C"/>
    <w:rsid w:val="007129EE"/>
    <w:rsid w:val="00714405"/>
    <w:rsid w:val="00720FCA"/>
    <w:rsid w:val="00721419"/>
    <w:rsid w:val="00722556"/>
    <w:rsid w:val="007226E6"/>
    <w:rsid w:val="00725645"/>
    <w:rsid w:val="007276A7"/>
    <w:rsid w:val="007310FD"/>
    <w:rsid w:val="00731D80"/>
    <w:rsid w:val="0073489F"/>
    <w:rsid w:val="00734F32"/>
    <w:rsid w:val="0073556E"/>
    <w:rsid w:val="007362B8"/>
    <w:rsid w:val="007367E1"/>
    <w:rsid w:val="007411B8"/>
    <w:rsid w:val="00742CD9"/>
    <w:rsid w:val="00742E23"/>
    <w:rsid w:val="0074431F"/>
    <w:rsid w:val="00745447"/>
    <w:rsid w:val="007463CD"/>
    <w:rsid w:val="007470D9"/>
    <w:rsid w:val="0075039D"/>
    <w:rsid w:val="00750E38"/>
    <w:rsid w:val="0075353A"/>
    <w:rsid w:val="007546EE"/>
    <w:rsid w:val="00756D5B"/>
    <w:rsid w:val="00761A7B"/>
    <w:rsid w:val="00762EDE"/>
    <w:rsid w:val="00763ABF"/>
    <w:rsid w:val="00765056"/>
    <w:rsid w:val="00766212"/>
    <w:rsid w:val="007668FB"/>
    <w:rsid w:val="00767008"/>
    <w:rsid w:val="00767169"/>
    <w:rsid w:val="007672D0"/>
    <w:rsid w:val="007678D8"/>
    <w:rsid w:val="007707A8"/>
    <w:rsid w:val="0077099E"/>
    <w:rsid w:val="00772C47"/>
    <w:rsid w:val="00772FD5"/>
    <w:rsid w:val="0077368C"/>
    <w:rsid w:val="007738BE"/>
    <w:rsid w:val="00773AC4"/>
    <w:rsid w:val="00773F11"/>
    <w:rsid w:val="00775BC3"/>
    <w:rsid w:val="00775EF6"/>
    <w:rsid w:val="00776A76"/>
    <w:rsid w:val="00777F03"/>
    <w:rsid w:val="00783610"/>
    <w:rsid w:val="00783FDC"/>
    <w:rsid w:val="00784963"/>
    <w:rsid w:val="0078541B"/>
    <w:rsid w:val="007858D2"/>
    <w:rsid w:val="00786627"/>
    <w:rsid w:val="00790609"/>
    <w:rsid w:val="00791E24"/>
    <w:rsid w:val="00792611"/>
    <w:rsid w:val="0079382A"/>
    <w:rsid w:val="00794ECB"/>
    <w:rsid w:val="007952E2"/>
    <w:rsid w:val="007959A4"/>
    <w:rsid w:val="00797F80"/>
    <w:rsid w:val="00797F89"/>
    <w:rsid w:val="007A1933"/>
    <w:rsid w:val="007A236E"/>
    <w:rsid w:val="007A293D"/>
    <w:rsid w:val="007A29EC"/>
    <w:rsid w:val="007A3B67"/>
    <w:rsid w:val="007A3EF4"/>
    <w:rsid w:val="007A493A"/>
    <w:rsid w:val="007A5010"/>
    <w:rsid w:val="007A7D88"/>
    <w:rsid w:val="007B11A7"/>
    <w:rsid w:val="007B1627"/>
    <w:rsid w:val="007B1F4E"/>
    <w:rsid w:val="007B31C6"/>
    <w:rsid w:val="007B3D54"/>
    <w:rsid w:val="007B5495"/>
    <w:rsid w:val="007B5E59"/>
    <w:rsid w:val="007B5FC2"/>
    <w:rsid w:val="007B6A4B"/>
    <w:rsid w:val="007B7CCE"/>
    <w:rsid w:val="007C1032"/>
    <w:rsid w:val="007C1045"/>
    <w:rsid w:val="007C29ED"/>
    <w:rsid w:val="007C2CFA"/>
    <w:rsid w:val="007C4B84"/>
    <w:rsid w:val="007C5514"/>
    <w:rsid w:val="007C5EDF"/>
    <w:rsid w:val="007C6693"/>
    <w:rsid w:val="007D0BCD"/>
    <w:rsid w:val="007D1C04"/>
    <w:rsid w:val="007D45F6"/>
    <w:rsid w:val="007D4C45"/>
    <w:rsid w:val="007D4FC5"/>
    <w:rsid w:val="007D67FD"/>
    <w:rsid w:val="007D6B9D"/>
    <w:rsid w:val="007D7AB0"/>
    <w:rsid w:val="007E2786"/>
    <w:rsid w:val="007E3C41"/>
    <w:rsid w:val="007E55E4"/>
    <w:rsid w:val="007E5766"/>
    <w:rsid w:val="007E5F3C"/>
    <w:rsid w:val="007E6279"/>
    <w:rsid w:val="007E70EA"/>
    <w:rsid w:val="007E7146"/>
    <w:rsid w:val="007E75AD"/>
    <w:rsid w:val="007F282D"/>
    <w:rsid w:val="007F452A"/>
    <w:rsid w:val="007F55A6"/>
    <w:rsid w:val="007F6FAD"/>
    <w:rsid w:val="007F7936"/>
    <w:rsid w:val="0080178B"/>
    <w:rsid w:val="0080272C"/>
    <w:rsid w:val="008033DE"/>
    <w:rsid w:val="00803568"/>
    <w:rsid w:val="00803585"/>
    <w:rsid w:val="00803769"/>
    <w:rsid w:val="00805D1C"/>
    <w:rsid w:val="008106C4"/>
    <w:rsid w:val="00810D56"/>
    <w:rsid w:val="008128CA"/>
    <w:rsid w:val="00812BC7"/>
    <w:rsid w:val="00812C37"/>
    <w:rsid w:val="00812E6A"/>
    <w:rsid w:val="00815A0C"/>
    <w:rsid w:val="008167F0"/>
    <w:rsid w:val="0082086B"/>
    <w:rsid w:val="008208EC"/>
    <w:rsid w:val="00820C5B"/>
    <w:rsid w:val="00820F23"/>
    <w:rsid w:val="00821217"/>
    <w:rsid w:val="0082123C"/>
    <w:rsid w:val="0082318E"/>
    <w:rsid w:val="00823ED7"/>
    <w:rsid w:val="0082412E"/>
    <w:rsid w:val="00824762"/>
    <w:rsid w:val="00825E84"/>
    <w:rsid w:val="00826612"/>
    <w:rsid w:val="008303C4"/>
    <w:rsid w:val="00833358"/>
    <w:rsid w:val="008365CA"/>
    <w:rsid w:val="00840160"/>
    <w:rsid w:val="00840643"/>
    <w:rsid w:val="00841A8A"/>
    <w:rsid w:val="00841C4A"/>
    <w:rsid w:val="0084361C"/>
    <w:rsid w:val="00844716"/>
    <w:rsid w:val="0084556E"/>
    <w:rsid w:val="00851039"/>
    <w:rsid w:val="00851132"/>
    <w:rsid w:val="008512E5"/>
    <w:rsid w:val="00851457"/>
    <w:rsid w:val="00851703"/>
    <w:rsid w:val="008519AF"/>
    <w:rsid w:val="00851DDE"/>
    <w:rsid w:val="008527C9"/>
    <w:rsid w:val="00852D72"/>
    <w:rsid w:val="00853BA0"/>
    <w:rsid w:val="008541E5"/>
    <w:rsid w:val="00856834"/>
    <w:rsid w:val="008602DB"/>
    <w:rsid w:val="008613C8"/>
    <w:rsid w:val="00861759"/>
    <w:rsid w:val="0086713D"/>
    <w:rsid w:val="00870952"/>
    <w:rsid w:val="00872059"/>
    <w:rsid w:val="00874D19"/>
    <w:rsid w:val="00875136"/>
    <w:rsid w:val="0087578B"/>
    <w:rsid w:val="00876455"/>
    <w:rsid w:val="008769C3"/>
    <w:rsid w:val="008772B2"/>
    <w:rsid w:val="00877D98"/>
    <w:rsid w:val="00877F14"/>
    <w:rsid w:val="00880B0E"/>
    <w:rsid w:val="00880D3E"/>
    <w:rsid w:val="0088147B"/>
    <w:rsid w:val="008823E5"/>
    <w:rsid w:val="0088326C"/>
    <w:rsid w:val="00883567"/>
    <w:rsid w:val="00884DF6"/>
    <w:rsid w:val="0088602D"/>
    <w:rsid w:val="00886AF7"/>
    <w:rsid w:val="00887C62"/>
    <w:rsid w:val="00887F0C"/>
    <w:rsid w:val="00891205"/>
    <w:rsid w:val="00891E36"/>
    <w:rsid w:val="00893124"/>
    <w:rsid w:val="00893A8B"/>
    <w:rsid w:val="00894227"/>
    <w:rsid w:val="00894603"/>
    <w:rsid w:val="00894DE7"/>
    <w:rsid w:val="00896BE9"/>
    <w:rsid w:val="00896F33"/>
    <w:rsid w:val="00897809"/>
    <w:rsid w:val="00897980"/>
    <w:rsid w:val="008A0F90"/>
    <w:rsid w:val="008A1B80"/>
    <w:rsid w:val="008A22D1"/>
    <w:rsid w:val="008A2719"/>
    <w:rsid w:val="008A2748"/>
    <w:rsid w:val="008A295E"/>
    <w:rsid w:val="008A2FCD"/>
    <w:rsid w:val="008A436D"/>
    <w:rsid w:val="008A561D"/>
    <w:rsid w:val="008A6691"/>
    <w:rsid w:val="008A760A"/>
    <w:rsid w:val="008B01DD"/>
    <w:rsid w:val="008B0FF0"/>
    <w:rsid w:val="008B1C92"/>
    <w:rsid w:val="008B2C36"/>
    <w:rsid w:val="008B6609"/>
    <w:rsid w:val="008B70EF"/>
    <w:rsid w:val="008C20A9"/>
    <w:rsid w:val="008C2C97"/>
    <w:rsid w:val="008C3047"/>
    <w:rsid w:val="008C35D8"/>
    <w:rsid w:val="008C385E"/>
    <w:rsid w:val="008C710D"/>
    <w:rsid w:val="008D0142"/>
    <w:rsid w:val="008D0FBB"/>
    <w:rsid w:val="008D168C"/>
    <w:rsid w:val="008D2835"/>
    <w:rsid w:val="008D2D75"/>
    <w:rsid w:val="008D3760"/>
    <w:rsid w:val="008D49FF"/>
    <w:rsid w:val="008D4D80"/>
    <w:rsid w:val="008D7566"/>
    <w:rsid w:val="008D7FB8"/>
    <w:rsid w:val="008E1509"/>
    <w:rsid w:val="008E356D"/>
    <w:rsid w:val="008E4B4D"/>
    <w:rsid w:val="008E58F8"/>
    <w:rsid w:val="008E7DC8"/>
    <w:rsid w:val="008E7DFB"/>
    <w:rsid w:val="008F149D"/>
    <w:rsid w:val="008F14CD"/>
    <w:rsid w:val="008F1A47"/>
    <w:rsid w:val="008F1B47"/>
    <w:rsid w:val="008F53F0"/>
    <w:rsid w:val="008F5668"/>
    <w:rsid w:val="0090109E"/>
    <w:rsid w:val="0090328B"/>
    <w:rsid w:val="009037D9"/>
    <w:rsid w:val="00903D96"/>
    <w:rsid w:val="00903F4B"/>
    <w:rsid w:val="00905863"/>
    <w:rsid w:val="0090656F"/>
    <w:rsid w:val="00907DF4"/>
    <w:rsid w:val="0091000B"/>
    <w:rsid w:val="0091020E"/>
    <w:rsid w:val="00910514"/>
    <w:rsid w:val="00911695"/>
    <w:rsid w:val="009126E2"/>
    <w:rsid w:val="00912ED8"/>
    <w:rsid w:val="00914A2A"/>
    <w:rsid w:val="00914B07"/>
    <w:rsid w:val="00915CD9"/>
    <w:rsid w:val="0091799D"/>
    <w:rsid w:val="0092075A"/>
    <w:rsid w:val="009231A5"/>
    <w:rsid w:val="00923342"/>
    <w:rsid w:val="00923485"/>
    <w:rsid w:val="00926F6C"/>
    <w:rsid w:val="00927598"/>
    <w:rsid w:val="00927950"/>
    <w:rsid w:val="00930676"/>
    <w:rsid w:val="00930B88"/>
    <w:rsid w:val="00930E07"/>
    <w:rsid w:val="00932B5F"/>
    <w:rsid w:val="009346EC"/>
    <w:rsid w:val="00935177"/>
    <w:rsid w:val="0093623E"/>
    <w:rsid w:val="00936C85"/>
    <w:rsid w:val="0093782D"/>
    <w:rsid w:val="00937D0F"/>
    <w:rsid w:val="0094053A"/>
    <w:rsid w:val="00941F58"/>
    <w:rsid w:val="00944016"/>
    <w:rsid w:val="009456E6"/>
    <w:rsid w:val="009527A0"/>
    <w:rsid w:val="009527A8"/>
    <w:rsid w:val="0095364D"/>
    <w:rsid w:val="009538B2"/>
    <w:rsid w:val="00955CA7"/>
    <w:rsid w:val="009565E3"/>
    <w:rsid w:val="0095746A"/>
    <w:rsid w:val="009603C2"/>
    <w:rsid w:val="0096134C"/>
    <w:rsid w:val="009645F8"/>
    <w:rsid w:val="00964B7D"/>
    <w:rsid w:val="00964E73"/>
    <w:rsid w:val="00965753"/>
    <w:rsid w:val="00972A7B"/>
    <w:rsid w:val="00973565"/>
    <w:rsid w:val="0098042F"/>
    <w:rsid w:val="009819E2"/>
    <w:rsid w:val="00981CCD"/>
    <w:rsid w:val="0098237D"/>
    <w:rsid w:val="00982E58"/>
    <w:rsid w:val="009838CD"/>
    <w:rsid w:val="0098503C"/>
    <w:rsid w:val="00986359"/>
    <w:rsid w:val="00987F7E"/>
    <w:rsid w:val="00991A45"/>
    <w:rsid w:val="00993BCF"/>
    <w:rsid w:val="00994D0F"/>
    <w:rsid w:val="00996E18"/>
    <w:rsid w:val="0099774A"/>
    <w:rsid w:val="009A0432"/>
    <w:rsid w:val="009A20D2"/>
    <w:rsid w:val="009A26D8"/>
    <w:rsid w:val="009A34E3"/>
    <w:rsid w:val="009A3E1D"/>
    <w:rsid w:val="009A4B28"/>
    <w:rsid w:val="009A5B20"/>
    <w:rsid w:val="009A668A"/>
    <w:rsid w:val="009B2502"/>
    <w:rsid w:val="009B2D1D"/>
    <w:rsid w:val="009B4D34"/>
    <w:rsid w:val="009C092A"/>
    <w:rsid w:val="009C1A59"/>
    <w:rsid w:val="009C3867"/>
    <w:rsid w:val="009C3BD3"/>
    <w:rsid w:val="009C4213"/>
    <w:rsid w:val="009C53FD"/>
    <w:rsid w:val="009C5BA8"/>
    <w:rsid w:val="009C5D78"/>
    <w:rsid w:val="009C6DEF"/>
    <w:rsid w:val="009C6E5A"/>
    <w:rsid w:val="009D084B"/>
    <w:rsid w:val="009D3CA0"/>
    <w:rsid w:val="009D4223"/>
    <w:rsid w:val="009D5D72"/>
    <w:rsid w:val="009E19F4"/>
    <w:rsid w:val="009E219E"/>
    <w:rsid w:val="009E36AE"/>
    <w:rsid w:val="009E3CE5"/>
    <w:rsid w:val="009E5687"/>
    <w:rsid w:val="009E6CDC"/>
    <w:rsid w:val="009F03CE"/>
    <w:rsid w:val="009F0AD1"/>
    <w:rsid w:val="009F126C"/>
    <w:rsid w:val="009F343D"/>
    <w:rsid w:val="009F5297"/>
    <w:rsid w:val="009F679C"/>
    <w:rsid w:val="009F72C5"/>
    <w:rsid w:val="009F7C0B"/>
    <w:rsid w:val="00A00795"/>
    <w:rsid w:val="00A02076"/>
    <w:rsid w:val="00A027FD"/>
    <w:rsid w:val="00A0490D"/>
    <w:rsid w:val="00A05289"/>
    <w:rsid w:val="00A05F84"/>
    <w:rsid w:val="00A06996"/>
    <w:rsid w:val="00A10E40"/>
    <w:rsid w:val="00A14052"/>
    <w:rsid w:val="00A14CCD"/>
    <w:rsid w:val="00A177A8"/>
    <w:rsid w:val="00A21942"/>
    <w:rsid w:val="00A21F7D"/>
    <w:rsid w:val="00A22018"/>
    <w:rsid w:val="00A24669"/>
    <w:rsid w:val="00A26902"/>
    <w:rsid w:val="00A26A69"/>
    <w:rsid w:val="00A26E92"/>
    <w:rsid w:val="00A27F26"/>
    <w:rsid w:val="00A303D5"/>
    <w:rsid w:val="00A3195E"/>
    <w:rsid w:val="00A322CA"/>
    <w:rsid w:val="00A33C30"/>
    <w:rsid w:val="00A34403"/>
    <w:rsid w:val="00A34C9B"/>
    <w:rsid w:val="00A356A9"/>
    <w:rsid w:val="00A3571A"/>
    <w:rsid w:val="00A40585"/>
    <w:rsid w:val="00A4184F"/>
    <w:rsid w:val="00A41D8B"/>
    <w:rsid w:val="00A433AC"/>
    <w:rsid w:val="00A4776F"/>
    <w:rsid w:val="00A51039"/>
    <w:rsid w:val="00A5138D"/>
    <w:rsid w:val="00A51722"/>
    <w:rsid w:val="00A5177F"/>
    <w:rsid w:val="00A54C37"/>
    <w:rsid w:val="00A568C2"/>
    <w:rsid w:val="00A57760"/>
    <w:rsid w:val="00A602B8"/>
    <w:rsid w:val="00A615DA"/>
    <w:rsid w:val="00A61848"/>
    <w:rsid w:val="00A61854"/>
    <w:rsid w:val="00A6382F"/>
    <w:rsid w:val="00A63EF3"/>
    <w:rsid w:val="00A64E85"/>
    <w:rsid w:val="00A651B2"/>
    <w:rsid w:val="00A66187"/>
    <w:rsid w:val="00A66848"/>
    <w:rsid w:val="00A72321"/>
    <w:rsid w:val="00A73132"/>
    <w:rsid w:val="00A745CF"/>
    <w:rsid w:val="00A76DE9"/>
    <w:rsid w:val="00A77FFB"/>
    <w:rsid w:val="00A82E2A"/>
    <w:rsid w:val="00A82EB8"/>
    <w:rsid w:val="00A8325E"/>
    <w:rsid w:val="00A84A86"/>
    <w:rsid w:val="00A85DD1"/>
    <w:rsid w:val="00A903A9"/>
    <w:rsid w:val="00A9135D"/>
    <w:rsid w:val="00A91F6B"/>
    <w:rsid w:val="00A932BA"/>
    <w:rsid w:val="00A94B53"/>
    <w:rsid w:val="00A95B13"/>
    <w:rsid w:val="00A96AA2"/>
    <w:rsid w:val="00A97639"/>
    <w:rsid w:val="00AA09BB"/>
    <w:rsid w:val="00AA12B1"/>
    <w:rsid w:val="00AA251A"/>
    <w:rsid w:val="00AA25FB"/>
    <w:rsid w:val="00AA26A5"/>
    <w:rsid w:val="00AA280C"/>
    <w:rsid w:val="00AA3911"/>
    <w:rsid w:val="00AA49E9"/>
    <w:rsid w:val="00AA67EC"/>
    <w:rsid w:val="00AA688F"/>
    <w:rsid w:val="00AA6C3B"/>
    <w:rsid w:val="00AB1E9E"/>
    <w:rsid w:val="00AB1EF8"/>
    <w:rsid w:val="00AB4188"/>
    <w:rsid w:val="00AB5409"/>
    <w:rsid w:val="00AB55D3"/>
    <w:rsid w:val="00AB591C"/>
    <w:rsid w:val="00AB5B3B"/>
    <w:rsid w:val="00AB5B71"/>
    <w:rsid w:val="00AB6E86"/>
    <w:rsid w:val="00AB7584"/>
    <w:rsid w:val="00AB78FA"/>
    <w:rsid w:val="00AC0297"/>
    <w:rsid w:val="00AC0816"/>
    <w:rsid w:val="00AC29B2"/>
    <w:rsid w:val="00AC46BB"/>
    <w:rsid w:val="00AC5427"/>
    <w:rsid w:val="00AC6837"/>
    <w:rsid w:val="00AC72EF"/>
    <w:rsid w:val="00AD045A"/>
    <w:rsid w:val="00AD194E"/>
    <w:rsid w:val="00AD1DFD"/>
    <w:rsid w:val="00AD20E9"/>
    <w:rsid w:val="00AD3612"/>
    <w:rsid w:val="00AD4F19"/>
    <w:rsid w:val="00AD4FD0"/>
    <w:rsid w:val="00AD5CCD"/>
    <w:rsid w:val="00AE11E8"/>
    <w:rsid w:val="00AE13C5"/>
    <w:rsid w:val="00AE2977"/>
    <w:rsid w:val="00AE2D47"/>
    <w:rsid w:val="00AE2FCC"/>
    <w:rsid w:val="00AE3079"/>
    <w:rsid w:val="00AE7616"/>
    <w:rsid w:val="00AF161E"/>
    <w:rsid w:val="00AF274E"/>
    <w:rsid w:val="00AF2957"/>
    <w:rsid w:val="00AF2C41"/>
    <w:rsid w:val="00AF31D0"/>
    <w:rsid w:val="00AF4348"/>
    <w:rsid w:val="00AF4B56"/>
    <w:rsid w:val="00AF5A32"/>
    <w:rsid w:val="00AF63E1"/>
    <w:rsid w:val="00AF6B9B"/>
    <w:rsid w:val="00B0000A"/>
    <w:rsid w:val="00B01138"/>
    <w:rsid w:val="00B019B9"/>
    <w:rsid w:val="00B024EE"/>
    <w:rsid w:val="00B0286E"/>
    <w:rsid w:val="00B02F12"/>
    <w:rsid w:val="00B03004"/>
    <w:rsid w:val="00B0313B"/>
    <w:rsid w:val="00B05468"/>
    <w:rsid w:val="00B05516"/>
    <w:rsid w:val="00B058F0"/>
    <w:rsid w:val="00B07261"/>
    <w:rsid w:val="00B0745E"/>
    <w:rsid w:val="00B102B8"/>
    <w:rsid w:val="00B107CA"/>
    <w:rsid w:val="00B10D5C"/>
    <w:rsid w:val="00B125E3"/>
    <w:rsid w:val="00B126E6"/>
    <w:rsid w:val="00B12F10"/>
    <w:rsid w:val="00B14557"/>
    <w:rsid w:val="00B1681A"/>
    <w:rsid w:val="00B16D79"/>
    <w:rsid w:val="00B1778A"/>
    <w:rsid w:val="00B217D2"/>
    <w:rsid w:val="00B21C58"/>
    <w:rsid w:val="00B2317D"/>
    <w:rsid w:val="00B24000"/>
    <w:rsid w:val="00B249BA"/>
    <w:rsid w:val="00B26FB3"/>
    <w:rsid w:val="00B31057"/>
    <w:rsid w:val="00B318B0"/>
    <w:rsid w:val="00B3255D"/>
    <w:rsid w:val="00B33B7A"/>
    <w:rsid w:val="00B34E53"/>
    <w:rsid w:val="00B35DF5"/>
    <w:rsid w:val="00B35E3C"/>
    <w:rsid w:val="00B36C93"/>
    <w:rsid w:val="00B414C7"/>
    <w:rsid w:val="00B43A44"/>
    <w:rsid w:val="00B43D95"/>
    <w:rsid w:val="00B47DF8"/>
    <w:rsid w:val="00B47F61"/>
    <w:rsid w:val="00B50776"/>
    <w:rsid w:val="00B50905"/>
    <w:rsid w:val="00B52170"/>
    <w:rsid w:val="00B53767"/>
    <w:rsid w:val="00B540BB"/>
    <w:rsid w:val="00B54C00"/>
    <w:rsid w:val="00B55CB0"/>
    <w:rsid w:val="00B56265"/>
    <w:rsid w:val="00B571D9"/>
    <w:rsid w:val="00B606A3"/>
    <w:rsid w:val="00B61979"/>
    <w:rsid w:val="00B65FC1"/>
    <w:rsid w:val="00B66B88"/>
    <w:rsid w:val="00B66D78"/>
    <w:rsid w:val="00B671B3"/>
    <w:rsid w:val="00B73425"/>
    <w:rsid w:val="00B7457A"/>
    <w:rsid w:val="00B74C63"/>
    <w:rsid w:val="00B7553C"/>
    <w:rsid w:val="00B75616"/>
    <w:rsid w:val="00B766CA"/>
    <w:rsid w:val="00B768BD"/>
    <w:rsid w:val="00B76C8B"/>
    <w:rsid w:val="00B77431"/>
    <w:rsid w:val="00B774AE"/>
    <w:rsid w:val="00B8083F"/>
    <w:rsid w:val="00B809CE"/>
    <w:rsid w:val="00B81610"/>
    <w:rsid w:val="00B8174B"/>
    <w:rsid w:val="00B824AE"/>
    <w:rsid w:val="00B84106"/>
    <w:rsid w:val="00B842C2"/>
    <w:rsid w:val="00B84EDA"/>
    <w:rsid w:val="00B85498"/>
    <w:rsid w:val="00B86401"/>
    <w:rsid w:val="00B8696C"/>
    <w:rsid w:val="00B87691"/>
    <w:rsid w:val="00B920FC"/>
    <w:rsid w:val="00B94053"/>
    <w:rsid w:val="00B951D3"/>
    <w:rsid w:val="00B95257"/>
    <w:rsid w:val="00B95F40"/>
    <w:rsid w:val="00BA01AD"/>
    <w:rsid w:val="00BA11FA"/>
    <w:rsid w:val="00BA1D10"/>
    <w:rsid w:val="00BA4B33"/>
    <w:rsid w:val="00BA64E1"/>
    <w:rsid w:val="00BB0127"/>
    <w:rsid w:val="00BB0E5A"/>
    <w:rsid w:val="00BB3276"/>
    <w:rsid w:val="00BB3DA6"/>
    <w:rsid w:val="00BB4856"/>
    <w:rsid w:val="00BB5403"/>
    <w:rsid w:val="00BB625B"/>
    <w:rsid w:val="00BB75EC"/>
    <w:rsid w:val="00BB7B77"/>
    <w:rsid w:val="00BB7CBC"/>
    <w:rsid w:val="00BC0B9F"/>
    <w:rsid w:val="00BC2ABB"/>
    <w:rsid w:val="00BC328F"/>
    <w:rsid w:val="00BC380D"/>
    <w:rsid w:val="00BC7B4E"/>
    <w:rsid w:val="00BD0BA4"/>
    <w:rsid w:val="00BD1883"/>
    <w:rsid w:val="00BD29EC"/>
    <w:rsid w:val="00BD6575"/>
    <w:rsid w:val="00BE0A01"/>
    <w:rsid w:val="00BE1009"/>
    <w:rsid w:val="00BE16A0"/>
    <w:rsid w:val="00BE206E"/>
    <w:rsid w:val="00BE2498"/>
    <w:rsid w:val="00BE24BD"/>
    <w:rsid w:val="00BE3F0B"/>
    <w:rsid w:val="00BE4AE9"/>
    <w:rsid w:val="00BE5102"/>
    <w:rsid w:val="00BF0485"/>
    <w:rsid w:val="00BF14C4"/>
    <w:rsid w:val="00BF1BA1"/>
    <w:rsid w:val="00BF1DC6"/>
    <w:rsid w:val="00BF3ECA"/>
    <w:rsid w:val="00BF407A"/>
    <w:rsid w:val="00BF46FF"/>
    <w:rsid w:val="00BF61E4"/>
    <w:rsid w:val="00BF688A"/>
    <w:rsid w:val="00C02E1E"/>
    <w:rsid w:val="00C06D3F"/>
    <w:rsid w:val="00C10729"/>
    <w:rsid w:val="00C11163"/>
    <w:rsid w:val="00C11DCA"/>
    <w:rsid w:val="00C130EC"/>
    <w:rsid w:val="00C13632"/>
    <w:rsid w:val="00C17330"/>
    <w:rsid w:val="00C17A97"/>
    <w:rsid w:val="00C20027"/>
    <w:rsid w:val="00C203DA"/>
    <w:rsid w:val="00C20D2C"/>
    <w:rsid w:val="00C20E7C"/>
    <w:rsid w:val="00C2418B"/>
    <w:rsid w:val="00C2613E"/>
    <w:rsid w:val="00C26A9D"/>
    <w:rsid w:val="00C26F7D"/>
    <w:rsid w:val="00C27828"/>
    <w:rsid w:val="00C313E4"/>
    <w:rsid w:val="00C35BBA"/>
    <w:rsid w:val="00C40D2E"/>
    <w:rsid w:val="00C44B26"/>
    <w:rsid w:val="00C44B86"/>
    <w:rsid w:val="00C4719A"/>
    <w:rsid w:val="00C47BA4"/>
    <w:rsid w:val="00C507E4"/>
    <w:rsid w:val="00C513CB"/>
    <w:rsid w:val="00C524F0"/>
    <w:rsid w:val="00C544A6"/>
    <w:rsid w:val="00C54DC4"/>
    <w:rsid w:val="00C556FA"/>
    <w:rsid w:val="00C557A0"/>
    <w:rsid w:val="00C5583E"/>
    <w:rsid w:val="00C604CD"/>
    <w:rsid w:val="00C616FF"/>
    <w:rsid w:val="00C61FFA"/>
    <w:rsid w:val="00C621FE"/>
    <w:rsid w:val="00C6235F"/>
    <w:rsid w:val="00C63D5F"/>
    <w:rsid w:val="00C644EF"/>
    <w:rsid w:val="00C6784A"/>
    <w:rsid w:val="00C733F2"/>
    <w:rsid w:val="00C80F96"/>
    <w:rsid w:val="00C81347"/>
    <w:rsid w:val="00C82FD3"/>
    <w:rsid w:val="00C83458"/>
    <w:rsid w:val="00C83CC4"/>
    <w:rsid w:val="00C86205"/>
    <w:rsid w:val="00C86265"/>
    <w:rsid w:val="00C86476"/>
    <w:rsid w:val="00C87AEC"/>
    <w:rsid w:val="00C90102"/>
    <w:rsid w:val="00C91503"/>
    <w:rsid w:val="00C918D0"/>
    <w:rsid w:val="00C936FF"/>
    <w:rsid w:val="00C94FD9"/>
    <w:rsid w:val="00C959AA"/>
    <w:rsid w:val="00C960DC"/>
    <w:rsid w:val="00C96CDD"/>
    <w:rsid w:val="00C9717A"/>
    <w:rsid w:val="00C974AB"/>
    <w:rsid w:val="00C97D3E"/>
    <w:rsid w:val="00CA0213"/>
    <w:rsid w:val="00CA0458"/>
    <w:rsid w:val="00CA106F"/>
    <w:rsid w:val="00CA3903"/>
    <w:rsid w:val="00CA4096"/>
    <w:rsid w:val="00CA52B3"/>
    <w:rsid w:val="00CA646E"/>
    <w:rsid w:val="00CB01F9"/>
    <w:rsid w:val="00CB1983"/>
    <w:rsid w:val="00CB2058"/>
    <w:rsid w:val="00CB2FE3"/>
    <w:rsid w:val="00CB3198"/>
    <w:rsid w:val="00CB3C70"/>
    <w:rsid w:val="00CB4391"/>
    <w:rsid w:val="00CB4F4B"/>
    <w:rsid w:val="00CB5936"/>
    <w:rsid w:val="00CB692B"/>
    <w:rsid w:val="00CB6E93"/>
    <w:rsid w:val="00CC2E1D"/>
    <w:rsid w:val="00CC312C"/>
    <w:rsid w:val="00CC3617"/>
    <w:rsid w:val="00CC440F"/>
    <w:rsid w:val="00CC4E0A"/>
    <w:rsid w:val="00CC55AF"/>
    <w:rsid w:val="00CC5D60"/>
    <w:rsid w:val="00CC5DF8"/>
    <w:rsid w:val="00CC5F97"/>
    <w:rsid w:val="00CC5FE4"/>
    <w:rsid w:val="00CC74B4"/>
    <w:rsid w:val="00CC75CB"/>
    <w:rsid w:val="00CC7786"/>
    <w:rsid w:val="00CC7EE6"/>
    <w:rsid w:val="00CD025A"/>
    <w:rsid w:val="00CD1F2B"/>
    <w:rsid w:val="00CD2888"/>
    <w:rsid w:val="00CD3B46"/>
    <w:rsid w:val="00CD435E"/>
    <w:rsid w:val="00CD57A8"/>
    <w:rsid w:val="00CD7277"/>
    <w:rsid w:val="00CD7A88"/>
    <w:rsid w:val="00CE087D"/>
    <w:rsid w:val="00CE3E9B"/>
    <w:rsid w:val="00CE6EBA"/>
    <w:rsid w:val="00CE70F1"/>
    <w:rsid w:val="00CF15F4"/>
    <w:rsid w:val="00CF28CE"/>
    <w:rsid w:val="00CF2A05"/>
    <w:rsid w:val="00CF3399"/>
    <w:rsid w:val="00D0063E"/>
    <w:rsid w:val="00D00D75"/>
    <w:rsid w:val="00D01639"/>
    <w:rsid w:val="00D043AB"/>
    <w:rsid w:val="00D05151"/>
    <w:rsid w:val="00D0521E"/>
    <w:rsid w:val="00D10289"/>
    <w:rsid w:val="00D1056B"/>
    <w:rsid w:val="00D1104D"/>
    <w:rsid w:val="00D11964"/>
    <w:rsid w:val="00D11ADE"/>
    <w:rsid w:val="00D12CFC"/>
    <w:rsid w:val="00D1310E"/>
    <w:rsid w:val="00D13F53"/>
    <w:rsid w:val="00D1404A"/>
    <w:rsid w:val="00D142D7"/>
    <w:rsid w:val="00D14FD5"/>
    <w:rsid w:val="00D1584E"/>
    <w:rsid w:val="00D16B30"/>
    <w:rsid w:val="00D2047A"/>
    <w:rsid w:val="00D2154C"/>
    <w:rsid w:val="00D2237E"/>
    <w:rsid w:val="00D225E5"/>
    <w:rsid w:val="00D24AB8"/>
    <w:rsid w:val="00D24F38"/>
    <w:rsid w:val="00D303CA"/>
    <w:rsid w:val="00D313FF"/>
    <w:rsid w:val="00D32788"/>
    <w:rsid w:val="00D34AA4"/>
    <w:rsid w:val="00D35DDD"/>
    <w:rsid w:val="00D35EF9"/>
    <w:rsid w:val="00D363CB"/>
    <w:rsid w:val="00D431C6"/>
    <w:rsid w:val="00D433A8"/>
    <w:rsid w:val="00D43748"/>
    <w:rsid w:val="00D4394F"/>
    <w:rsid w:val="00D43ADB"/>
    <w:rsid w:val="00D457B8"/>
    <w:rsid w:val="00D45FB1"/>
    <w:rsid w:val="00D46212"/>
    <w:rsid w:val="00D4706D"/>
    <w:rsid w:val="00D51A68"/>
    <w:rsid w:val="00D51D39"/>
    <w:rsid w:val="00D5382A"/>
    <w:rsid w:val="00D538D3"/>
    <w:rsid w:val="00D544B2"/>
    <w:rsid w:val="00D546B9"/>
    <w:rsid w:val="00D56B28"/>
    <w:rsid w:val="00D57953"/>
    <w:rsid w:val="00D57EDF"/>
    <w:rsid w:val="00D6075B"/>
    <w:rsid w:val="00D60AAF"/>
    <w:rsid w:val="00D6211F"/>
    <w:rsid w:val="00D6264B"/>
    <w:rsid w:val="00D63566"/>
    <w:rsid w:val="00D63920"/>
    <w:rsid w:val="00D63ECD"/>
    <w:rsid w:val="00D64DA1"/>
    <w:rsid w:val="00D65429"/>
    <w:rsid w:val="00D65B06"/>
    <w:rsid w:val="00D66135"/>
    <w:rsid w:val="00D6791B"/>
    <w:rsid w:val="00D70D70"/>
    <w:rsid w:val="00D7212B"/>
    <w:rsid w:val="00D72748"/>
    <w:rsid w:val="00D728DE"/>
    <w:rsid w:val="00D7587A"/>
    <w:rsid w:val="00D75C10"/>
    <w:rsid w:val="00D80F88"/>
    <w:rsid w:val="00D81346"/>
    <w:rsid w:val="00D83E9B"/>
    <w:rsid w:val="00D8588D"/>
    <w:rsid w:val="00D859E1"/>
    <w:rsid w:val="00D869B8"/>
    <w:rsid w:val="00D91B86"/>
    <w:rsid w:val="00D92B8A"/>
    <w:rsid w:val="00D937CE"/>
    <w:rsid w:val="00D93E29"/>
    <w:rsid w:val="00D946CB"/>
    <w:rsid w:val="00D9476E"/>
    <w:rsid w:val="00D95A9D"/>
    <w:rsid w:val="00D95D06"/>
    <w:rsid w:val="00D9652A"/>
    <w:rsid w:val="00D96AF9"/>
    <w:rsid w:val="00D96CF7"/>
    <w:rsid w:val="00DA00F6"/>
    <w:rsid w:val="00DA01F2"/>
    <w:rsid w:val="00DA0FBA"/>
    <w:rsid w:val="00DA2207"/>
    <w:rsid w:val="00DA2889"/>
    <w:rsid w:val="00DA35FA"/>
    <w:rsid w:val="00DA438F"/>
    <w:rsid w:val="00DA6A3D"/>
    <w:rsid w:val="00DA74D3"/>
    <w:rsid w:val="00DB0E89"/>
    <w:rsid w:val="00DB36F3"/>
    <w:rsid w:val="00DB3961"/>
    <w:rsid w:val="00DB6DA0"/>
    <w:rsid w:val="00DB77B9"/>
    <w:rsid w:val="00DB7DCD"/>
    <w:rsid w:val="00DC094D"/>
    <w:rsid w:val="00DC127D"/>
    <w:rsid w:val="00DC28FE"/>
    <w:rsid w:val="00DC35E5"/>
    <w:rsid w:val="00DC496C"/>
    <w:rsid w:val="00DC5452"/>
    <w:rsid w:val="00DC6463"/>
    <w:rsid w:val="00DC6A69"/>
    <w:rsid w:val="00DC72FE"/>
    <w:rsid w:val="00DC7C56"/>
    <w:rsid w:val="00DD0B4A"/>
    <w:rsid w:val="00DD1186"/>
    <w:rsid w:val="00DD153B"/>
    <w:rsid w:val="00DD1D04"/>
    <w:rsid w:val="00DD203E"/>
    <w:rsid w:val="00DD4195"/>
    <w:rsid w:val="00DD6CCB"/>
    <w:rsid w:val="00DD74B8"/>
    <w:rsid w:val="00DD7C17"/>
    <w:rsid w:val="00DE0A52"/>
    <w:rsid w:val="00DE1CC1"/>
    <w:rsid w:val="00DE1DFB"/>
    <w:rsid w:val="00DE315E"/>
    <w:rsid w:val="00DE3DAF"/>
    <w:rsid w:val="00DE5371"/>
    <w:rsid w:val="00DE60B0"/>
    <w:rsid w:val="00DE6E1C"/>
    <w:rsid w:val="00DE7272"/>
    <w:rsid w:val="00DF17EA"/>
    <w:rsid w:val="00DF26CF"/>
    <w:rsid w:val="00DF5986"/>
    <w:rsid w:val="00DF6F2E"/>
    <w:rsid w:val="00E01A4C"/>
    <w:rsid w:val="00E01EE9"/>
    <w:rsid w:val="00E03FD0"/>
    <w:rsid w:val="00E040D4"/>
    <w:rsid w:val="00E05DD2"/>
    <w:rsid w:val="00E07976"/>
    <w:rsid w:val="00E10D4D"/>
    <w:rsid w:val="00E12D14"/>
    <w:rsid w:val="00E17FF2"/>
    <w:rsid w:val="00E23879"/>
    <w:rsid w:val="00E25854"/>
    <w:rsid w:val="00E25B21"/>
    <w:rsid w:val="00E25E95"/>
    <w:rsid w:val="00E268A9"/>
    <w:rsid w:val="00E26FFB"/>
    <w:rsid w:val="00E2729E"/>
    <w:rsid w:val="00E27513"/>
    <w:rsid w:val="00E279D0"/>
    <w:rsid w:val="00E27C51"/>
    <w:rsid w:val="00E27CEE"/>
    <w:rsid w:val="00E30BEC"/>
    <w:rsid w:val="00E32C41"/>
    <w:rsid w:val="00E33260"/>
    <w:rsid w:val="00E33D34"/>
    <w:rsid w:val="00E3543E"/>
    <w:rsid w:val="00E35501"/>
    <w:rsid w:val="00E37B17"/>
    <w:rsid w:val="00E40616"/>
    <w:rsid w:val="00E4104E"/>
    <w:rsid w:val="00E416BE"/>
    <w:rsid w:val="00E42C23"/>
    <w:rsid w:val="00E440C8"/>
    <w:rsid w:val="00E454DB"/>
    <w:rsid w:val="00E456D9"/>
    <w:rsid w:val="00E45BB0"/>
    <w:rsid w:val="00E45FA4"/>
    <w:rsid w:val="00E504BD"/>
    <w:rsid w:val="00E52E2D"/>
    <w:rsid w:val="00E53F10"/>
    <w:rsid w:val="00E5562F"/>
    <w:rsid w:val="00E565A1"/>
    <w:rsid w:val="00E56DFB"/>
    <w:rsid w:val="00E56E04"/>
    <w:rsid w:val="00E57F4B"/>
    <w:rsid w:val="00E600C4"/>
    <w:rsid w:val="00E618A9"/>
    <w:rsid w:val="00E62714"/>
    <w:rsid w:val="00E62D2C"/>
    <w:rsid w:val="00E641A2"/>
    <w:rsid w:val="00E65589"/>
    <w:rsid w:val="00E65EE5"/>
    <w:rsid w:val="00E66799"/>
    <w:rsid w:val="00E66808"/>
    <w:rsid w:val="00E71B4A"/>
    <w:rsid w:val="00E728DF"/>
    <w:rsid w:val="00E730E7"/>
    <w:rsid w:val="00E75DDB"/>
    <w:rsid w:val="00E75F94"/>
    <w:rsid w:val="00E761ED"/>
    <w:rsid w:val="00E771B3"/>
    <w:rsid w:val="00E7733D"/>
    <w:rsid w:val="00E774DD"/>
    <w:rsid w:val="00E823E9"/>
    <w:rsid w:val="00E8299A"/>
    <w:rsid w:val="00E84163"/>
    <w:rsid w:val="00E8473D"/>
    <w:rsid w:val="00E84ACD"/>
    <w:rsid w:val="00E8504E"/>
    <w:rsid w:val="00E8585C"/>
    <w:rsid w:val="00E85D1D"/>
    <w:rsid w:val="00E87111"/>
    <w:rsid w:val="00E904B4"/>
    <w:rsid w:val="00E90E17"/>
    <w:rsid w:val="00E926B8"/>
    <w:rsid w:val="00E95C9E"/>
    <w:rsid w:val="00E9609D"/>
    <w:rsid w:val="00E961F3"/>
    <w:rsid w:val="00EA1A2D"/>
    <w:rsid w:val="00EA2CD7"/>
    <w:rsid w:val="00EA2CE1"/>
    <w:rsid w:val="00EA506C"/>
    <w:rsid w:val="00EA65C9"/>
    <w:rsid w:val="00EA7E45"/>
    <w:rsid w:val="00EB493F"/>
    <w:rsid w:val="00EB50F5"/>
    <w:rsid w:val="00EB6310"/>
    <w:rsid w:val="00EC1B33"/>
    <w:rsid w:val="00EC27E0"/>
    <w:rsid w:val="00EC2D2A"/>
    <w:rsid w:val="00EC3606"/>
    <w:rsid w:val="00EC4606"/>
    <w:rsid w:val="00EC626E"/>
    <w:rsid w:val="00EC7F87"/>
    <w:rsid w:val="00ED0755"/>
    <w:rsid w:val="00ED0AA4"/>
    <w:rsid w:val="00ED4084"/>
    <w:rsid w:val="00ED5498"/>
    <w:rsid w:val="00ED644E"/>
    <w:rsid w:val="00ED71F4"/>
    <w:rsid w:val="00ED73E9"/>
    <w:rsid w:val="00ED7D05"/>
    <w:rsid w:val="00EE0307"/>
    <w:rsid w:val="00EE06B9"/>
    <w:rsid w:val="00EE22F6"/>
    <w:rsid w:val="00EE3145"/>
    <w:rsid w:val="00EE5C1C"/>
    <w:rsid w:val="00EE7F46"/>
    <w:rsid w:val="00EF0A94"/>
    <w:rsid w:val="00EF1E72"/>
    <w:rsid w:val="00EF681F"/>
    <w:rsid w:val="00F00C1B"/>
    <w:rsid w:val="00F01C3B"/>
    <w:rsid w:val="00F037DB"/>
    <w:rsid w:val="00F03DDB"/>
    <w:rsid w:val="00F06AAD"/>
    <w:rsid w:val="00F0717D"/>
    <w:rsid w:val="00F10443"/>
    <w:rsid w:val="00F10840"/>
    <w:rsid w:val="00F10978"/>
    <w:rsid w:val="00F1148B"/>
    <w:rsid w:val="00F122A2"/>
    <w:rsid w:val="00F134A3"/>
    <w:rsid w:val="00F134A9"/>
    <w:rsid w:val="00F142D0"/>
    <w:rsid w:val="00F15ABA"/>
    <w:rsid w:val="00F163C0"/>
    <w:rsid w:val="00F16769"/>
    <w:rsid w:val="00F1753B"/>
    <w:rsid w:val="00F20170"/>
    <w:rsid w:val="00F22B70"/>
    <w:rsid w:val="00F26D10"/>
    <w:rsid w:val="00F26D79"/>
    <w:rsid w:val="00F27CE8"/>
    <w:rsid w:val="00F3406C"/>
    <w:rsid w:val="00F346F4"/>
    <w:rsid w:val="00F3487D"/>
    <w:rsid w:val="00F36A1B"/>
    <w:rsid w:val="00F3763B"/>
    <w:rsid w:val="00F40094"/>
    <w:rsid w:val="00F422B3"/>
    <w:rsid w:val="00F4691E"/>
    <w:rsid w:val="00F46B1A"/>
    <w:rsid w:val="00F50671"/>
    <w:rsid w:val="00F50D64"/>
    <w:rsid w:val="00F51FB0"/>
    <w:rsid w:val="00F52C0D"/>
    <w:rsid w:val="00F52D67"/>
    <w:rsid w:val="00F55B65"/>
    <w:rsid w:val="00F56309"/>
    <w:rsid w:val="00F5690C"/>
    <w:rsid w:val="00F61DF5"/>
    <w:rsid w:val="00F62B3B"/>
    <w:rsid w:val="00F642E5"/>
    <w:rsid w:val="00F6491A"/>
    <w:rsid w:val="00F64D4D"/>
    <w:rsid w:val="00F65337"/>
    <w:rsid w:val="00F659DB"/>
    <w:rsid w:val="00F66356"/>
    <w:rsid w:val="00F66EB8"/>
    <w:rsid w:val="00F70D0A"/>
    <w:rsid w:val="00F712F8"/>
    <w:rsid w:val="00F7178C"/>
    <w:rsid w:val="00F72998"/>
    <w:rsid w:val="00F750C3"/>
    <w:rsid w:val="00F769E1"/>
    <w:rsid w:val="00F81060"/>
    <w:rsid w:val="00F82122"/>
    <w:rsid w:val="00F827F1"/>
    <w:rsid w:val="00F82BBB"/>
    <w:rsid w:val="00F83C14"/>
    <w:rsid w:val="00F84304"/>
    <w:rsid w:val="00F848B0"/>
    <w:rsid w:val="00F84DA8"/>
    <w:rsid w:val="00F8662E"/>
    <w:rsid w:val="00F87B15"/>
    <w:rsid w:val="00F87C1F"/>
    <w:rsid w:val="00F9095C"/>
    <w:rsid w:val="00F90D6A"/>
    <w:rsid w:val="00F915FD"/>
    <w:rsid w:val="00F94C3F"/>
    <w:rsid w:val="00F96008"/>
    <w:rsid w:val="00F960AC"/>
    <w:rsid w:val="00FA0638"/>
    <w:rsid w:val="00FA0F3C"/>
    <w:rsid w:val="00FA20FD"/>
    <w:rsid w:val="00FA3066"/>
    <w:rsid w:val="00FA33BF"/>
    <w:rsid w:val="00FA4CB9"/>
    <w:rsid w:val="00FA704A"/>
    <w:rsid w:val="00FA71E5"/>
    <w:rsid w:val="00FA78F7"/>
    <w:rsid w:val="00FA7F2E"/>
    <w:rsid w:val="00FB113B"/>
    <w:rsid w:val="00FB1C81"/>
    <w:rsid w:val="00FB2F28"/>
    <w:rsid w:val="00FB48FB"/>
    <w:rsid w:val="00FB4D68"/>
    <w:rsid w:val="00FB57E4"/>
    <w:rsid w:val="00FB7436"/>
    <w:rsid w:val="00FC0DA3"/>
    <w:rsid w:val="00FC0E88"/>
    <w:rsid w:val="00FC3B0B"/>
    <w:rsid w:val="00FC4405"/>
    <w:rsid w:val="00FC49FC"/>
    <w:rsid w:val="00FC58D0"/>
    <w:rsid w:val="00FC6C58"/>
    <w:rsid w:val="00FD059D"/>
    <w:rsid w:val="00FD0B2F"/>
    <w:rsid w:val="00FD17D1"/>
    <w:rsid w:val="00FD23E4"/>
    <w:rsid w:val="00FD2B72"/>
    <w:rsid w:val="00FD2B7D"/>
    <w:rsid w:val="00FD50C6"/>
    <w:rsid w:val="00FD5507"/>
    <w:rsid w:val="00FD5648"/>
    <w:rsid w:val="00FD5A2E"/>
    <w:rsid w:val="00FD7E05"/>
    <w:rsid w:val="00FE03C3"/>
    <w:rsid w:val="00FE1F65"/>
    <w:rsid w:val="00FE3271"/>
    <w:rsid w:val="00FE3F8A"/>
    <w:rsid w:val="00FE5D33"/>
    <w:rsid w:val="00FE5E08"/>
    <w:rsid w:val="00FE7EC1"/>
    <w:rsid w:val="00FF0C3E"/>
    <w:rsid w:val="00FF1C79"/>
    <w:rsid w:val="00FF244D"/>
    <w:rsid w:val="00FF27BA"/>
    <w:rsid w:val="00FF2D73"/>
    <w:rsid w:val="00FF47B5"/>
    <w:rsid w:val="00FF73DD"/>
    <w:rsid w:val="01328854"/>
    <w:rsid w:val="01F9A6D9"/>
    <w:rsid w:val="02F60817"/>
    <w:rsid w:val="03A3E4F2"/>
    <w:rsid w:val="03ECAE38"/>
    <w:rsid w:val="040FC22D"/>
    <w:rsid w:val="04D7517D"/>
    <w:rsid w:val="05917455"/>
    <w:rsid w:val="06CC1BDD"/>
    <w:rsid w:val="06FBA567"/>
    <w:rsid w:val="0773641A"/>
    <w:rsid w:val="0966B5D8"/>
    <w:rsid w:val="0A35918C"/>
    <w:rsid w:val="0A5AB7B3"/>
    <w:rsid w:val="0AB04B86"/>
    <w:rsid w:val="0D585C32"/>
    <w:rsid w:val="0EEFE737"/>
    <w:rsid w:val="0EF941ED"/>
    <w:rsid w:val="0F17A256"/>
    <w:rsid w:val="10BBE82C"/>
    <w:rsid w:val="10D70238"/>
    <w:rsid w:val="10F99B76"/>
    <w:rsid w:val="117526A5"/>
    <w:rsid w:val="12FF3E0C"/>
    <w:rsid w:val="13196F98"/>
    <w:rsid w:val="13FCF97C"/>
    <w:rsid w:val="14D29A1D"/>
    <w:rsid w:val="14F24BE9"/>
    <w:rsid w:val="162EAFD6"/>
    <w:rsid w:val="179CC808"/>
    <w:rsid w:val="179F6FA8"/>
    <w:rsid w:val="19A772FE"/>
    <w:rsid w:val="1A2FFAE5"/>
    <w:rsid w:val="1BE856FE"/>
    <w:rsid w:val="1BEFAC57"/>
    <w:rsid w:val="1BEFAD4D"/>
    <w:rsid w:val="1D2C25D5"/>
    <w:rsid w:val="1E4E0050"/>
    <w:rsid w:val="1F6E3502"/>
    <w:rsid w:val="20B93072"/>
    <w:rsid w:val="2115BC27"/>
    <w:rsid w:val="21995C86"/>
    <w:rsid w:val="23D56B12"/>
    <w:rsid w:val="2677A23A"/>
    <w:rsid w:val="270ADE64"/>
    <w:rsid w:val="28195AD4"/>
    <w:rsid w:val="28C2227D"/>
    <w:rsid w:val="2BDBD735"/>
    <w:rsid w:val="2CF979C2"/>
    <w:rsid w:val="2DCA3528"/>
    <w:rsid w:val="31064A3A"/>
    <w:rsid w:val="31A5839D"/>
    <w:rsid w:val="34661EDB"/>
    <w:rsid w:val="34F87554"/>
    <w:rsid w:val="35789A14"/>
    <w:rsid w:val="379FAD86"/>
    <w:rsid w:val="383BE194"/>
    <w:rsid w:val="39445A96"/>
    <w:rsid w:val="3B4B72AB"/>
    <w:rsid w:val="3C55A737"/>
    <w:rsid w:val="3D257007"/>
    <w:rsid w:val="3E3DACE6"/>
    <w:rsid w:val="3E80AACD"/>
    <w:rsid w:val="3EE4847C"/>
    <w:rsid w:val="407BBAF3"/>
    <w:rsid w:val="41A18E6A"/>
    <w:rsid w:val="41AC5E7D"/>
    <w:rsid w:val="425279FE"/>
    <w:rsid w:val="43D0F821"/>
    <w:rsid w:val="43EAA9B6"/>
    <w:rsid w:val="446FB33F"/>
    <w:rsid w:val="44E37317"/>
    <w:rsid w:val="472D7804"/>
    <w:rsid w:val="478987EC"/>
    <w:rsid w:val="47A63FF8"/>
    <w:rsid w:val="4AA57181"/>
    <w:rsid w:val="4B1B996E"/>
    <w:rsid w:val="4B1F096C"/>
    <w:rsid w:val="4B703638"/>
    <w:rsid w:val="4BE033E7"/>
    <w:rsid w:val="4F2F7E02"/>
    <w:rsid w:val="5063D038"/>
    <w:rsid w:val="50846207"/>
    <w:rsid w:val="512A68EF"/>
    <w:rsid w:val="54463B8C"/>
    <w:rsid w:val="553A9C59"/>
    <w:rsid w:val="56258557"/>
    <w:rsid w:val="56317AE7"/>
    <w:rsid w:val="57A02688"/>
    <w:rsid w:val="58505A75"/>
    <w:rsid w:val="58E1F56A"/>
    <w:rsid w:val="5A94A578"/>
    <w:rsid w:val="5AD4E393"/>
    <w:rsid w:val="5D053662"/>
    <w:rsid w:val="5D45D64B"/>
    <w:rsid w:val="5D958710"/>
    <w:rsid w:val="5E3199D6"/>
    <w:rsid w:val="5F0753E5"/>
    <w:rsid w:val="60803E0A"/>
    <w:rsid w:val="61065324"/>
    <w:rsid w:val="62E18CE6"/>
    <w:rsid w:val="63DD44E4"/>
    <w:rsid w:val="647310C4"/>
    <w:rsid w:val="674216C1"/>
    <w:rsid w:val="685A6019"/>
    <w:rsid w:val="6A64A7C8"/>
    <w:rsid w:val="6A98FCD4"/>
    <w:rsid w:val="6AEC55E8"/>
    <w:rsid w:val="6BB9498C"/>
    <w:rsid w:val="6CB4ED36"/>
    <w:rsid w:val="6DE4F7B8"/>
    <w:rsid w:val="6E2FAE69"/>
    <w:rsid w:val="6F501051"/>
    <w:rsid w:val="6FF5F4EF"/>
    <w:rsid w:val="70D14A50"/>
    <w:rsid w:val="742FD3CD"/>
    <w:rsid w:val="7819CAC8"/>
    <w:rsid w:val="78C83B92"/>
    <w:rsid w:val="7A418CCA"/>
    <w:rsid w:val="7C52B41B"/>
    <w:rsid w:val="7E64C5B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63938"/>
  <w15:docId w15:val="{111F9F6F-A493-473A-ABA7-303BB10F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7D98"/>
    <w:pPr>
      <w:spacing w:before="60" w:after="60" w:line="240" w:lineRule="auto"/>
    </w:pPr>
    <w:rPr>
      <w:rFonts w:ascii="Arial" w:eastAsia="Times New Roman" w:hAnsi="Arial" w:cs="Times New Roman"/>
      <w:sz w:val="20"/>
      <w:szCs w:val="20"/>
    </w:rPr>
  </w:style>
  <w:style w:type="paragraph" w:styleId="Nadpis1">
    <w:name w:val="heading 1"/>
    <w:aliases w:val="Char"/>
    <w:basedOn w:val="Normlny"/>
    <w:next w:val="Normlny"/>
    <w:link w:val="Nadpis1Char"/>
    <w:uiPriority w:val="9"/>
    <w:qFormat/>
    <w:rsid w:val="00B3255D"/>
    <w:pPr>
      <w:keepNext/>
      <w:keepLines/>
      <w:numPr>
        <w:numId w:val="1"/>
      </w:numPr>
      <w:spacing w:before="240" w:after="240"/>
      <w:outlineLvl w:val="0"/>
    </w:pPr>
    <w:rPr>
      <w:rFonts w:ascii="Calibri Light" w:eastAsiaTheme="majorEastAsia" w:hAnsi="Calibri Light" w:cs="Arial"/>
      <w:bCs/>
      <w:color w:val="00B0F0"/>
      <w:sz w:val="36"/>
      <w:szCs w:val="28"/>
      <w:lang w:val="en-GB"/>
    </w:rPr>
  </w:style>
  <w:style w:type="paragraph" w:styleId="Nadpis2">
    <w:name w:val="heading 2"/>
    <w:basedOn w:val="Nadpis1"/>
    <w:next w:val="Normlny"/>
    <w:link w:val="Nadpis2Char"/>
    <w:autoRedefine/>
    <w:uiPriority w:val="9"/>
    <w:unhideWhenUsed/>
    <w:qFormat/>
    <w:rsid w:val="00ED73E9"/>
    <w:pPr>
      <w:numPr>
        <w:ilvl w:val="1"/>
      </w:numPr>
      <w:spacing w:before="360" w:after="120"/>
      <w:ind w:left="432"/>
      <w:outlineLvl w:val="1"/>
    </w:pPr>
    <w:rPr>
      <w:sz w:val="22"/>
    </w:rPr>
  </w:style>
  <w:style w:type="paragraph" w:styleId="Nadpis3">
    <w:name w:val="heading 3"/>
    <w:basedOn w:val="Nadpis2"/>
    <w:next w:val="Normlny"/>
    <w:link w:val="Nadpis3Char"/>
    <w:uiPriority w:val="9"/>
    <w:unhideWhenUsed/>
    <w:qFormat/>
    <w:rsid w:val="00756D5B"/>
    <w:pPr>
      <w:numPr>
        <w:ilvl w:val="2"/>
      </w:numPr>
      <w:ind w:left="1212"/>
      <w:outlineLvl w:val="2"/>
    </w:pPr>
    <w:rPr>
      <w:sz w:val="20"/>
    </w:rPr>
  </w:style>
  <w:style w:type="paragraph" w:styleId="Nadpis4">
    <w:name w:val="heading 4"/>
    <w:basedOn w:val="Nadpis3"/>
    <w:next w:val="Normlny"/>
    <w:link w:val="Nadpis4Char"/>
    <w:uiPriority w:val="9"/>
    <w:unhideWhenUsed/>
    <w:qFormat/>
    <w:rsid w:val="00DC094D"/>
    <w:pPr>
      <w:numPr>
        <w:ilvl w:val="3"/>
      </w:numPr>
      <w:ind w:left="1356"/>
      <w:outlineLvl w:val="3"/>
    </w:pPr>
    <w:rPr>
      <w:b/>
      <w:i/>
    </w:rPr>
  </w:style>
  <w:style w:type="paragraph" w:styleId="Nadpis5">
    <w:name w:val="heading 5"/>
    <w:basedOn w:val="Normlny"/>
    <w:next w:val="Normlny"/>
    <w:link w:val="Nadpis5Char"/>
    <w:uiPriority w:val="9"/>
    <w:unhideWhenUsed/>
    <w:qFormat/>
    <w:rsid w:val="00F87C1F"/>
    <w:pPr>
      <w:keepNext/>
      <w:keepLines/>
      <w:spacing w:before="200"/>
      <w:ind w:left="1008" w:hanging="1008"/>
      <w:outlineLvl w:val="4"/>
    </w:pPr>
    <w:rPr>
      <w:rFonts w:ascii="Cambria" w:hAnsi="Cambria"/>
      <w:color w:val="16505E"/>
      <w:lang w:val="en-US"/>
    </w:rPr>
  </w:style>
  <w:style w:type="paragraph" w:styleId="Nadpis6">
    <w:name w:val="heading 6"/>
    <w:basedOn w:val="Normlny"/>
    <w:next w:val="Normlny"/>
    <w:link w:val="Nadpis6Char"/>
    <w:uiPriority w:val="9"/>
    <w:unhideWhenUsed/>
    <w:qFormat/>
    <w:rsid w:val="00F87C1F"/>
    <w:pPr>
      <w:keepNext/>
      <w:keepLines/>
      <w:spacing w:before="200"/>
      <w:ind w:left="1152" w:hanging="1152"/>
      <w:outlineLvl w:val="5"/>
    </w:pPr>
    <w:rPr>
      <w:rFonts w:ascii="Cambria" w:hAnsi="Cambria"/>
      <w:i/>
      <w:iCs/>
      <w:color w:val="16505E"/>
      <w:lang w:val="en-US"/>
    </w:rPr>
  </w:style>
  <w:style w:type="paragraph" w:styleId="Nadpis7">
    <w:name w:val="heading 7"/>
    <w:basedOn w:val="Normlny"/>
    <w:next w:val="Normlny"/>
    <w:link w:val="Nadpis7Char"/>
    <w:uiPriority w:val="9"/>
    <w:unhideWhenUsed/>
    <w:qFormat/>
    <w:rsid w:val="00F87C1F"/>
    <w:pPr>
      <w:keepNext/>
      <w:keepLines/>
      <w:spacing w:before="200"/>
      <w:ind w:left="1296" w:hanging="1296"/>
      <w:outlineLvl w:val="6"/>
    </w:pPr>
    <w:rPr>
      <w:rFonts w:ascii="Cambria" w:hAnsi="Cambria"/>
      <w:i/>
      <w:iCs/>
      <w:color w:val="404040"/>
      <w:lang w:val="en-US"/>
    </w:rPr>
  </w:style>
  <w:style w:type="paragraph" w:styleId="Nadpis8">
    <w:name w:val="heading 8"/>
    <w:basedOn w:val="Normlny"/>
    <w:next w:val="Normlny"/>
    <w:link w:val="Nadpis8Char"/>
    <w:uiPriority w:val="9"/>
    <w:unhideWhenUsed/>
    <w:qFormat/>
    <w:rsid w:val="00F87C1F"/>
    <w:pPr>
      <w:keepNext/>
      <w:keepLines/>
      <w:spacing w:before="200"/>
      <w:ind w:left="1440" w:hanging="1440"/>
      <w:outlineLvl w:val="7"/>
    </w:pPr>
    <w:rPr>
      <w:rFonts w:ascii="Cambria" w:hAnsi="Cambria"/>
      <w:color w:val="2DA2BF"/>
      <w:lang w:val="en-US"/>
    </w:rPr>
  </w:style>
  <w:style w:type="paragraph" w:styleId="Nadpis9">
    <w:name w:val="heading 9"/>
    <w:basedOn w:val="Normlny"/>
    <w:next w:val="Normlny"/>
    <w:link w:val="Nadpis9Char"/>
    <w:uiPriority w:val="9"/>
    <w:unhideWhenUsed/>
    <w:qFormat/>
    <w:rsid w:val="00F87C1F"/>
    <w:pPr>
      <w:keepNext/>
      <w:keepLines/>
      <w:spacing w:before="200"/>
      <w:ind w:left="1584" w:hanging="1584"/>
      <w:outlineLvl w:val="8"/>
    </w:pPr>
    <w:rPr>
      <w:rFonts w:ascii="Cambria" w:hAnsi="Cambria"/>
      <w:i/>
      <w:iCs/>
      <w:color w:val="40404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r Char"/>
    <w:basedOn w:val="Predvolenpsmoodseku"/>
    <w:link w:val="Nadpis1"/>
    <w:uiPriority w:val="9"/>
    <w:rsid w:val="00B3255D"/>
    <w:rPr>
      <w:rFonts w:ascii="Calibri Light" w:eastAsiaTheme="majorEastAsia" w:hAnsi="Calibri Light" w:cs="Arial"/>
      <w:bCs/>
      <w:color w:val="00B0F0"/>
      <w:sz w:val="36"/>
      <w:szCs w:val="28"/>
      <w:lang w:val="en-GB"/>
    </w:rPr>
  </w:style>
  <w:style w:type="character" w:customStyle="1" w:styleId="Nadpis2Char">
    <w:name w:val="Nadpis 2 Char"/>
    <w:basedOn w:val="Predvolenpsmoodseku"/>
    <w:link w:val="Nadpis2"/>
    <w:uiPriority w:val="9"/>
    <w:rsid w:val="00ED73E9"/>
    <w:rPr>
      <w:rFonts w:ascii="Calibri Light" w:eastAsiaTheme="majorEastAsia" w:hAnsi="Calibri Light" w:cs="Arial"/>
      <w:bCs/>
      <w:color w:val="00B0F0"/>
      <w:szCs w:val="28"/>
      <w:lang w:val="en-GB"/>
    </w:rPr>
  </w:style>
  <w:style w:type="character" w:customStyle="1" w:styleId="Nadpis3Char">
    <w:name w:val="Nadpis 3 Char"/>
    <w:basedOn w:val="Predvolenpsmoodseku"/>
    <w:link w:val="Nadpis3"/>
    <w:uiPriority w:val="9"/>
    <w:rsid w:val="00756D5B"/>
    <w:rPr>
      <w:rFonts w:ascii="Calibri Light" w:eastAsiaTheme="majorEastAsia" w:hAnsi="Calibri Light" w:cs="Arial"/>
      <w:bCs/>
      <w:color w:val="00B0F0"/>
      <w:sz w:val="20"/>
      <w:szCs w:val="28"/>
      <w:lang w:val="en-GB"/>
    </w:rPr>
  </w:style>
  <w:style w:type="character" w:customStyle="1" w:styleId="Nadpis4Char">
    <w:name w:val="Nadpis 4 Char"/>
    <w:basedOn w:val="Predvolenpsmoodseku"/>
    <w:link w:val="Nadpis4"/>
    <w:uiPriority w:val="9"/>
    <w:rsid w:val="00DC094D"/>
    <w:rPr>
      <w:rFonts w:ascii="Calibri Light" w:eastAsiaTheme="majorEastAsia" w:hAnsi="Calibri Light" w:cs="Arial"/>
      <w:b/>
      <w:bCs/>
      <w:i/>
      <w:color w:val="00B0F0"/>
      <w:sz w:val="20"/>
      <w:szCs w:val="28"/>
      <w:lang w:val="en-GB"/>
    </w:rPr>
  </w:style>
  <w:style w:type="character" w:customStyle="1" w:styleId="Nadpis5Char">
    <w:name w:val="Nadpis 5 Char"/>
    <w:basedOn w:val="Predvolenpsmoodseku"/>
    <w:link w:val="Nadpis5"/>
    <w:uiPriority w:val="9"/>
    <w:rsid w:val="00F87C1F"/>
    <w:rPr>
      <w:rFonts w:ascii="Cambria" w:eastAsia="Times New Roman" w:hAnsi="Cambria" w:cs="Times New Roman"/>
      <w:color w:val="16505E"/>
      <w:sz w:val="20"/>
      <w:szCs w:val="20"/>
      <w:lang w:val="en-US"/>
    </w:rPr>
  </w:style>
  <w:style w:type="character" w:customStyle="1" w:styleId="Nadpis6Char">
    <w:name w:val="Nadpis 6 Char"/>
    <w:basedOn w:val="Predvolenpsmoodseku"/>
    <w:link w:val="Nadpis6"/>
    <w:uiPriority w:val="9"/>
    <w:rsid w:val="00F87C1F"/>
    <w:rPr>
      <w:rFonts w:ascii="Cambria" w:eastAsia="Times New Roman" w:hAnsi="Cambria" w:cs="Times New Roman"/>
      <w:i/>
      <w:iCs/>
      <w:color w:val="16505E"/>
      <w:sz w:val="20"/>
      <w:szCs w:val="20"/>
      <w:lang w:val="en-US"/>
    </w:rPr>
  </w:style>
  <w:style w:type="character" w:customStyle="1" w:styleId="Nadpis7Char">
    <w:name w:val="Nadpis 7 Char"/>
    <w:basedOn w:val="Predvolenpsmoodseku"/>
    <w:link w:val="Nadpis7"/>
    <w:uiPriority w:val="9"/>
    <w:rsid w:val="00F87C1F"/>
    <w:rPr>
      <w:rFonts w:ascii="Cambria" w:eastAsia="Times New Roman" w:hAnsi="Cambria" w:cs="Times New Roman"/>
      <w:i/>
      <w:iCs/>
      <w:color w:val="404040"/>
      <w:sz w:val="20"/>
      <w:szCs w:val="20"/>
      <w:lang w:val="en-US"/>
    </w:rPr>
  </w:style>
  <w:style w:type="character" w:customStyle="1" w:styleId="Nadpis8Char">
    <w:name w:val="Nadpis 8 Char"/>
    <w:basedOn w:val="Predvolenpsmoodseku"/>
    <w:link w:val="Nadpis8"/>
    <w:uiPriority w:val="9"/>
    <w:rsid w:val="00F87C1F"/>
    <w:rPr>
      <w:rFonts w:ascii="Cambria" w:eastAsia="Times New Roman" w:hAnsi="Cambria" w:cs="Times New Roman"/>
      <w:color w:val="2DA2BF"/>
      <w:sz w:val="20"/>
      <w:szCs w:val="20"/>
      <w:lang w:val="en-US"/>
    </w:rPr>
  </w:style>
  <w:style w:type="character" w:customStyle="1" w:styleId="Nadpis9Char">
    <w:name w:val="Nadpis 9 Char"/>
    <w:basedOn w:val="Predvolenpsmoodseku"/>
    <w:link w:val="Nadpis9"/>
    <w:uiPriority w:val="9"/>
    <w:rsid w:val="00F87C1F"/>
    <w:rPr>
      <w:rFonts w:ascii="Cambria" w:eastAsia="Times New Roman" w:hAnsi="Cambria" w:cs="Times New Roman"/>
      <w:i/>
      <w:iCs/>
      <w:color w:val="404040"/>
      <w:sz w:val="20"/>
      <w:szCs w:val="20"/>
      <w:lang w:val="en-US"/>
    </w:rPr>
  </w:style>
  <w:style w:type="paragraph" w:styleId="Hlavika">
    <w:name w:val="header"/>
    <w:aliases w:val="Header x,h,AC Brand Left,AC Brand,Alt Header,ho,header odd"/>
    <w:basedOn w:val="Normlny"/>
    <w:link w:val="HlavikaChar"/>
    <w:unhideWhenUsed/>
    <w:rsid w:val="00E35501"/>
    <w:pPr>
      <w:tabs>
        <w:tab w:val="center" w:pos="4536"/>
        <w:tab w:val="right" w:pos="9072"/>
      </w:tabs>
    </w:pPr>
  </w:style>
  <w:style w:type="character" w:customStyle="1" w:styleId="HlavikaChar">
    <w:name w:val="Hlavička Char"/>
    <w:aliases w:val="Header x Char,h Char,AC Brand Left Char,AC Brand Char,Alt Header Char,ho Char,header odd Char"/>
    <w:basedOn w:val="Predvolenpsmoodseku"/>
    <w:link w:val="Hlavika"/>
    <w:uiPriority w:val="99"/>
    <w:semiHidden/>
    <w:rsid w:val="00E35501"/>
  </w:style>
  <w:style w:type="paragraph" w:styleId="Pta">
    <w:name w:val="footer"/>
    <w:aliases w:val="proposal text"/>
    <w:basedOn w:val="Normlny"/>
    <w:link w:val="PtaChar"/>
    <w:unhideWhenUsed/>
    <w:rsid w:val="00E35501"/>
    <w:pPr>
      <w:tabs>
        <w:tab w:val="center" w:pos="4536"/>
        <w:tab w:val="right" w:pos="9072"/>
      </w:tabs>
    </w:pPr>
  </w:style>
  <w:style w:type="character" w:customStyle="1" w:styleId="PtaChar">
    <w:name w:val="Päta Char"/>
    <w:aliases w:val="proposal text Char"/>
    <w:basedOn w:val="Predvolenpsmoodseku"/>
    <w:link w:val="Pta"/>
    <w:uiPriority w:val="99"/>
    <w:semiHidden/>
    <w:rsid w:val="00E35501"/>
  </w:style>
  <w:style w:type="character" w:styleId="slostrany">
    <w:name w:val="page number"/>
    <w:basedOn w:val="Predvolenpsmoodseku"/>
    <w:rsid w:val="00E35501"/>
  </w:style>
  <w:style w:type="paragraph" w:styleId="Textbubliny">
    <w:name w:val="Balloon Text"/>
    <w:basedOn w:val="Normlny"/>
    <w:link w:val="TextbublinyChar"/>
    <w:uiPriority w:val="99"/>
    <w:semiHidden/>
    <w:unhideWhenUsed/>
    <w:rsid w:val="00E35501"/>
    <w:rPr>
      <w:rFonts w:ascii="Tahoma" w:hAnsi="Tahoma" w:cs="Tahoma"/>
      <w:sz w:val="16"/>
      <w:szCs w:val="16"/>
    </w:rPr>
  </w:style>
  <w:style w:type="character" w:customStyle="1" w:styleId="TextbublinyChar">
    <w:name w:val="Text bubliny Char"/>
    <w:basedOn w:val="Predvolenpsmoodseku"/>
    <w:link w:val="Textbubliny"/>
    <w:uiPriority w:val="99"/>
    <w:semiHidden/>
    <w:rsid w:val="00E35501"/>
    <w:rPr>
      <w:rFonts w:ascii="Tahoma" w:hAnsi="Tahoma" w:cs="Tahoma"/>
      <w:sz w:val="16"/>
      <w:szCs w:val="16"/>
    </w:rPr>
  </w:style>
  <w:style w:type="paragraph" w:customStyle="1" w:styleId="BodyTable">
    <w:name w:val="BodyTable"/>
    <w:basedOn w:val="Normlny"/>
    <w:rsid w:val="00E35501"/>
    <w:pPr>
      <w:keepLines/>
      <w:spacing w:before="24" w:after="24"/>
    </w:pPr>
    <w:rPr>
      <w:rFonts w:ascii="Times New Roman" w:hAnsi="Times New Roman"/>
    </w:rPr>
  </w:style>
  <w:style w:type="paragraph" w:customStyle="1" w:styleId="content">
    <w:name w:val="content"/>
    <w:basedOn w:val="Normlny"/>
    <w:rsid w:val="00E35501"/>
    <w:pPr>
      <w:jc w:val="both"/>
    </w:pPr>
    <w:rPr>
      <w:b/>
      <w:bCs/>
      <w:caps/>
      <w:sz w:val="36"/>
    </w:rPr>
  </w:style>
  <w:style w:type="paragraph" w:customStyle="1" w:styleId="DocumentName">
    <w:name w:val="Document Name"/>
    <w:basedOn w:val="Normlny"/>
    <w:rsid w:val="00E35501"/>
    <w:pPr>
      <w:spacing w:before="120" w:after="120"/>
      <w:jc w:val="center"/>
    </w:pPr>
    <w:rPr>
      <w:b/>
      <w:sz w:val="48"/>
    </w:rPr>
  </w:style>
  <w:style w:type="paragraph" w:styleId="truktradokumentu">
    <w:name w:val="Document Map"/>
    <w:basedOn w:val="Normlny"/>
    <w:link w:val="truktradokumentuChar"/>
    <w:uiPriority w:val="99"/>
    <w:semiHidden/>
    <w:unhideWhenUsed/>
    <w:rsid w:val="00E3550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E35501"/>
    <w:rPr>
      <w:rFonts w:ascii="Tahoma" w:eastAsia="Times New Roman" w:hAnsi="Tahoma" w:cs="Tahoma"/>
      <w:sz w:val="16"/>
      <w:szCs w:val="16"/>
      <w:lang w:val="en-US"/>
    </w:rPr>
  </w:style>
  <w:style w:type="table" w:customStyle="1" w:styleId="Mriekatabukysvetl1">
    <w:name w:val="Mriežka tabuľky – svetlá1"/>
    <w:basedOn w:val="Normlnatabuka"/>
    <w:uiPriority w:val="40"/>
    <w:rsid w:val="00BB540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riekatabuky">
    <w:name w:val="Table Grid"/>
    <w:basedOn w:val="Normlnatabuka"/>
    <w:uiPriority w:val="59"/>
    <w:rsid w:val="00E35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link w:val="OdsekzoznamuChar"/>
    <w:uiPriority w:val="34"/>
    <w:qFormat/>
    <w:rsid w:val="00E35501"/>
    <w:pPr>
      <w:ind w:left="720"/>
      <w:contextualSpacing/>
    </w:pPr>
  </w:style>
  <w:style w:type="character" w:customStyle="1" w:styleId="OdsekzoznamuChar">
    <w:name w:val="Odsek zoznamu Char"/>
    <w:basedOn w:val="Predvolenpsmoodseku"/>
    <w:link w:val="Odsekzoznamu"/>
    <w:uiPriority w:val="34"/>
    <w:locked/>
    <w:rsid w:val="00F87C1F"/>
    <w:rPr>
      <w:rFonts w:ascii="Arial" w:eastAsia="Times New Roman" w:hAnsi="Arial" w:cs="Times New Roman"/>
      <w:sz w:val="20"/>
      <w:szCs w:val="20"/>
    </w:rPr>
  </w:style>
  <w:style w:type="paragraph" w:styleId="Popis">
    <w:name w:val="caption"/>
    <w:aliases w:val="Caption - Centre Graphic,fighead2,0-Beskrivning,Caption Char,Caption Char1 Char,Caption Char Char Char,Caption Char1 Char Char Char,Caption Char Char Char Char Char,Caption - Centre Graphic Char Char Char Char Char"/>
    <w:basedOn w:val="Normlny"/>
    <w:next w:val="Normlny"/>
    <w:link w:val="PopisChar"/>
    <w:unhideWhenUsed/>
    <w:qFormat/>
    <w:rsid w:val="00E35501"/>
    <w:pPr>
      <w:spacing w:after="200"/>
      <w:jc w:val="center"/>
    </w:pPr>
    <w:rPr>
      <w:b/>
      <w:bCs/>
      <w:sz w:val="18"/>
      <w:szCs w:val="18"/>
      <w:lang w:val="en-GB"/>
    </w:rPr>
  </w:style>
  <w:style w:type="character" w:customStyle="1" w:styleId="PopisChar">
    <w:name w:val="Popis Char"/>
    <w:aliases w:val="Caption - Centre Graphic Char,fighead2 Char,0-Beskrivning Char,Caption Char Char,Caption Char1 Char Char,Caption Char Char Char Char,Caption Char1 Char Char Char Char,Caption Char Char Char Char Char Char"/>
    <w:basedOn w:val="Predvolenpsmoodseku"/>
    <w:link w:val="Popis"/>
    <w:rsid w:val="005D6787"/>
    <w:rPr>
      <w:rFonts w:eastAsia="Times New Roman" w:cs="Times New Roman"/>
      <w:b/>
      <w:bCs/>
      <w:sz w:val="18"/>
      <w:szCs w:val="18"/>
      <w:lang w:val="en-GB"/>
    </w:rPr>
  </w:style>
  <w:style w:type="paragraph" w:styleId="Obsah4">
    <w:name w:val="toc 4"/>
    <w:basedOn w:val="Normlny"/>
    <w:next w:val="Normlny"/>
    <w:autoRedefine/>
    <w:uiPriority w:val="39"/>
    <w:unhideWhenUsed/>
    <w:rsid w:val="00DD0B4A"/>
    <w:pPr>
      <w:tabs>
        <w:tab w:val="left" w:pos="1760"/>
        <w:tab w:val="right" w:leader="dot" w:pos="9016"/>
      </w:tabs>
      <w:spacing w:after="100"/>
      <w:ind w:left="851"/>
    </w:pPr>
  </w:style>
  <w:style w:type="paragraph" w:styleId="Obsah1">
    <w:name w:val="toc 1"/>
    <w:basedOn w:val="Normlny"/>
    <w:next w:val="Normlny"/>
    <w:autoRedefine/>
    <w:uiPriority w:val="39"/>
    <w:unhideWhenUsed/>
    <w:rsid w:val="002654BF"/>
    <w:pPr>
      <w:tabs>
        <w:tab w:val="left" w:pos="567"/>
        <w:tab w:val="right" w:leader="dot" w:pos="9016"/>
      </w:tabs>
      <w:spacing w:after="100"/>
    </w:pPr>
    <w:rPr>
      <w:rFonts w:cs="Arial"/>
      <w:b/>
      <w:sz w:val="24"/>
    </w:rPr>
  </w:style>
  <w:style w:type="paragraph" w:styleId="Obsah3">
    <w:name w:val="toc 3"/>
    <w:basedOn w:val="Normlny"/>
    <w:next w:val="Normlny"/>
    <w:autoRedefine/>
    <w:uiPriority w:val="39"/>
    <w:unhideWhenUsed/>
    <w:rsid w:val="00DD0B4A"/>
    <w:pPr>
      <w:tabs>
        <w:tab w:val="left" w:pos="1320"/>
        <w:tab w:val="right" w:leader="dot" w:pos="9016"/>
      </w:tabs>
      <w:spacing w:after="100"/>
      <w:ind w:left="567"/>
    </w:pPr>
  </w:style>
  <w:style w:type="paragraph" w:styleId="Obsah2">
    <w:name w:val="toc 2"/>
    <w:basedOn w:val="Normlny"/>
    <w:next w:val="Normlny"/>
    <w:autoRedefine/>
    <w:uiPriority w:val="39"/>
    <w:unhideWhenUsed/>
    <w:rsid w:val="00DD0B4A"/>
    <w:pPr>
      <w:tabs>
        <w:tab w:val="left" w:pos="880"/>
        <w:tab w:val="right" w:leader="dot" w:pos="9016"/>
      </w:tabs>
      <w:spacing w:after="100"/>
      <w:ind w:left="284"/>
    </w:pPr>
    <w:rPr>
      <w:i/>
    </w:rPr>
  </w:style>
  <w:style w:type="character" w:styleId="Hypertextovprepojenie">
    <w:name w:val="Hyperlink"/>
    <w:basedOn w:val="Predvolenpsmoodseku"/>
    <w:uiPriority w:val="99"/>
    <w:unhideWhenUsed/>
    <w:rsid w:val="00E35501"/>
    <w:rPr>
      <w:color w:val="64C29D" w:themeColor="hyperlink"/>
      <w:u w:val="single"/>
    </w:rPr>
  </w:style>
  <w:style w:type="paragraph" w:styleId="Zoznamobrzkov">
    <w:name w:val="table of figures"/>
    <w:basedOn w:val="Normlny"/>
    <w:next w:val="Normlny"/>
    <w:uiPriority w:val="99"/>
    <w:unhideWhenUsed/>
    <w:rsid w:val="009F0AD1"/>
    <w:pPr>
      <w:spacing w:line="360" w:lineRule="auto"/>
    </w:pPr>
  </w:style>
  <w:style w:type="table" w:customStyle="1" w:styleId="Simpletable">
    <w:name w:val="Simple table"/>
    <w:basedOn w:val="Mriekatabuky"/>
    <w:uiPriority w:val="64"/>
    <w:rsid w:val="00022618"/>
    <w:pPr>
      <w:jc w:val="both"/>
    </w:pPr>
    <w:rPr>
      <w:rFonts w:ascii="Arial" w:eastAsia="Times New Roman" w:hAnsi="Arial" w:cs="Times New Roman"/>
      <w:szCs w:val="20"/>
      <w:lang w:val="cs-CZ" w:eastAsia="cs-CZ"/>
    </w:rPr>
    <w:tblPr>
      <w:tblStyleRowBandSize w:val="1"/>
      <w:tblStyleColBandSize w:val="1"/>
      <w:tbl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blBorders>
    </w:tblPr>
    <w:tcPr>
      <w:shd w:val="clear" w:color="auto" w:fill="auto"/>
    </w:tcPr>
    <w:tblStylePr w:type="firstRow">
      <w:pPr>
        <w:spacing w:before="0" w:after="0" w:line="240" w:lineRule="auto"/>
        <w:jc w:val="center"/>
      </w:pPr>
      <w:rPr>
        <w:rFonts w:ascii="Arial" w:hAnsi="Arial"/>
        <w:b/>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DFF2EB" w:themeFill="accent2" w:themeFillTint="33"/>
      </w:tcPr>
    </w:tblStylePr>
    <w:tblStylePr w:type="lastRow">
      <w:pPr>
        <w:spacing w:before="0" w:after="0" w:line="240" w:lineRule="auto"/>
      </w:pPr>
      <w:rPr>
        <w:rFonts w:ascii="Arial" w:hAnsi="Arial"/>
        <w:color w:val="auto"/>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firstCol">
      <w:rPr>
        <w:rFonts w:ascii="Arial" w:hAnsi="Arial"/>
        <w:b w:val="0"/>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auto"/>
      </w:tcPr>
    </w:tblStylePr>
    <w:tblStylePr w:type="lastCol">
      <w:rPr>
        <w:rFonts w:ascii="Arial" w:hAnsi="Arial"/>
        <w:b w:val="0"/>
        <w:bCs/>
        <w:color w:val="001522" w:themeColor="text1"/>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pPr>
        <w:jc w:val="center"/>
      </w:pPr>
      <w:rPr>
        <w:rFonts w:ascii="Arial" w:hAnsi="Arial"/>
        <w:b/>
        <w:sz w:val="22"/>
      </w:rPr>
      <w:tblPr/>
      <w:tcPr>
        <w:shd w:val="clear" w:color="auto" w:fill="DFF2EB" w:themeFill="accent2" w:themeFillTint="33"/>
      </w:tcPr>
    </w:tblStylePr>
    <w:tblStylePr w:type="nwCell">
      <w:pPr>
        <w:jc w:val="center"/>
      </w:pPr>
      <w:rPr>
        <w:rFonts w:ascii="Arial" w:hAnsi="Arial"/>
        <w:b/>
        <w:color w:val="001522" w:themeColor="text1"/>
        <w:sz w:val="22"/>
      </w:rPr>
      <w:tblPr/>
      <w:tcPr>
        <w:shd w:val="clear" w:color="auto" w:fill="DFF2EB" w:themeFill="accent2" w:themeFillTint="33"/>
      </w:tcPr>
    </w:tblStylePr>
    <w:tblStylePr w:type="se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sw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Odkaznakomentr">
    <w:name w:val="annotation reference"/>
    <w:basedOn w:val="Predvolenpsmoodseku"/>
    <w:uiPriority w:val="99"/>
    <w:semiHidden/>
    <w:unhideWhenUsed/>
    <w:rsid w:val="00EE06B9"/>
    <w:rPr>
      <w:sz w:val="16"/>
      <w:szCs w:val="16"/>
    </w:rPr>
  </w:style>
  <w:style w:type="paragraph" w:styleId="Textkomentra">
    <w:name w:val="annotation text"/>
    <w:basedOn w:val="Normlny"/>
    <w:link w:val="TextkomentraChar"/>
    <w:uiPriority w:val="99"/>
    <w:unhideWhenUsed/>
    <w:rsid w:val="00EE06B9"/>
  </w:style>
  <w:style w:type="character" w:customStyle="1" w:styleId="TextkomentraChar">
    <w:name w:val="Text komentára Char"/>
    <w:basedOn w:val="Predvolenpsmoodseku"/>
    <w:link w:val="Textkomentra"/>
    <w:uiPriority w:val="99"/>
    <w:rsid w:val="00EE06B9"/>
    <w:rPr>
      <w:rFonts w:ascii="Arial" w:eastAsia="Times New Roman" w:hAnsi="Arial"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EE06B9"/>
    <w:rPr>
      <w:b/>
      <w:bCs/>
    </w:rPr>
  </w:style>
  <w:style w:type="character" w:customStyle="1" w:styleId="PredmetkomentraChar">
    <w:name w:val="Predmet komentára Char"/>
    <w:basedOn w:val="TextkomentraChar"/>
    <w:link w:val="Predmetkomentra"/>
    <w:uiPriority w:val="99"/>
    <w:semiHidden/>
    <w:rsid w:val="00EE06B9"/>
    <w:rPr>
      <w:rFonts w:ascii="Arial" w:eastAsia="Times New Roman" w:hAnsi="Arial" w:cs="Times New Roman"/>
      <w:b/>
      <w:bCs/>
      <w:sz w:val="20"/>
      <w:szCs w:val="20"/>
      <w:lang w:val="en-US"/>
    </w:rPr>
  </w:style>
  <w:style w:type="paragraph" w:styleId="Bezriadkovania">
    <w:name w:val="No Spacing"/>
    <w:uiPriority w:val="1"/>
    <w:qFormat/>
    <w:rsid w:val="00DC7C56"/>
    <w:pPr>
      <w:spacing w:after="80" w:line="240" w:lineRule="auto"/>
    </w:pPr>
    <w:rPr>
      <w:rFonts w:ascii="Calibri Light" w:eastAsia="Times New Roman" w:hAnsi="Calibri Light" w:cs="Times New Roman"/>
      <w:color w:val="10A3FF" w:themeColor="text1" w:themeTint="80"/>
      <w:lang w:val="en-US"/>
    </w:rPr>
  </w:style>
  <w:style w:type="paragraph" w:customStyle="1" w:styleId="H2Legal">
    <w:name w:val="H2 Legal"/>
    <w:basedOn w:val="Nadpis2"/>
    <w:qFormat/>
    <w:rsid w:val="00F87C1F"/>
    <w:pPr>
      <w:spacing w:before="480"/>
      <w:ind w:left="567" w:hanging="567"/>
    </w:pPr>
    <w:rPr>
      <w:rFonts w:ascii="Calibri" w:eastAsia="Times New Roman" w:hAnsi="Calibri" w:cs="Times New Roman"/>
      <w:b/>
      <w:sz w:val="32"/>
      <w:szCs w:val="26"/>
      <w:lang w:val="sk-SK"/>
    </w:rPr>
  </w:style>
  <w:style w:type="paragraph" w:customStyle="1" w:styleId="ESONormal">
    <w:name w:val="ESO_Normal"/>
    <w:basedOn w:val="Normlny"/>
    <w:link w:val="ESONormalChar"/>
    <w:rsid w:val="009C6DEF"/>
    <w:pPr>
      <w:spacing w:after="120" w:line="259" w:lineRule="auto"/>
      <w:jc w:val="both"/>
    </w:pPr>
  </w:style>
  <w:style w:type="character" w:customStyle="1" w:styleId="ESONormalChar">
    <w:name w:val="ESO_Normal Char"/>
    <w:link w:val="ESONormal"/>
    <w:locked/>
    <w:rsid w:val="009C6DEF"/>
    <w:rPr>
      <w:rFonts w:ascii="Arial" w:eastAsia="Times New Roman" w:hAnsi="Arial" w:cs="Times New Roman"/>
      <w:sz w:val="20"/>
      <w:szCs w:val="20"/>
    </w:rPr>
  </w:style>
  <w:style w:type="paragraph" w:styleId="Revzia">
    <w:name w:val="Revision"/>
    <w:hidden/>
    <w:uiPriority w:val="99"/>
    <w:semiHidden/>
    <w:rsid w:val="00527119"/>
    <w:pPr>
      <w:spacing w:after="0" w:line="240" w:lineRule="auto"/>
    </w:pPr>
    <w:rPr>
      <w:rFonts w:ascii="Arial" w:eastAsia="Times New Roman" w:hAnsi="Arial" w:cs="Times New Roman"/>
      <w:sz w:val="20"/>
      <w:szCs w:val="20"/>
    </w:rPr>
  </w:style>
  <w:style w:type="paragraph" w:customStyle="1" w:styleId="m-3441156886646291585mcntmcntmsonormal">
    <w:name w:val="m_-3441156886646291585mcntmcntmsonormal"/>
    <w:basedOn w:val="Normlny"/>
    <w:rsid w:val="00504220"/>
    <w:pPr>
      <w:spacing w:before="100" w:beforeAutospacing="1" w:after="100" w:afterAutospacing="1"/>
    </w:pPr>
    <w:rPr>
      <w:rFonts w:ascii="Times New Roman" w:eastAsiaTheme="minorHAnsi" w:hAnsi="Times New Roman"/>
      <w:sz w:val="24"/>
      <w:szCs w:val="24"/>
      <w:lang w:eastAsia="sk-SK"/>
    </w:rPr>
  </w:style>
  <w:style w:type="character" w:customStyle="1" w:styleId="UnresolvedMention1">
    <w:name w:val="Unresolved Mention1"/>
    <w:basedOn w:val="Predvolenpsmoodseku"/>
    <w:uiPriority w:val="99"/>
    <w:semiHidden/>
    <w:unhideWhenUsed/>
    <w:rsid w:val="000E25D7"/>
    <w:rPr>
      <w:color w:val="808080"/>
      <w:shd w:val="clear" w:color="auto" w:fill="E6E6E6"/>
    </w:rPr>
  </w:style>
  <w:style w:type="character" w:styleId="PouitHypertextovPrepojenie">
    <w:name w:val="FollowedHyperlink"/>
    <w:basedOn w:val="Predvolenpsmoodseku"/>
    <w:uiPriority w:val="99"/>
    <w:semiHidden/>
    <w:unhideWhenUsed/>
    <w:rsid w:val="000E25D7"/>
    <w:rPr>
      <w:color w:val="001522" w:themeColor="followedHyperlink"/>
      <w:u w:val="single"/>
    </w:rPr>
  </w:style>
  <w:style w:type="character" w:customStyle="1" w:styleId="UnresolvedMention2">
    <w:name w:val="Unresolved Mention2"/>
    <w:basedOn w:val="Predvolenpsmoodseku"/>
    <w:uiPriority w:val="99"/>
    <w:semiHidden/>
    <w:unhideWhenUsed/>
    <w:rsid w:val="00D546B9"/>
    <w:rPr>
      <w:color w:val="808080"/>
      <w:shd w:val="clear" w:color="auto" w:fill="E6E6E6"/>
    </w:rPr>
  </w:style>
  <w:style w:type="paragraph" w:styleId="Textpoznmkypodiarou">
    <w:name w:val="footnote text"/>
    <w:basedOn w:val="Normlny"/>
    <w:link w:val="TextpoznmkypodiarouChar"/>
    <w:uiPriority w:val="99"/>
    <w:semiHidden/>
    <w:unhideWhenUsed/>
    <w:rsid w:val="00DF6F2E"/>
  </w:style>
  <w:style w:type="character" w:customStyle="1" w:styleId="TextpoznmkypodiarouChar">
    <w:name w:val="Text poznámky pod čiarou Char"/>
    <w:basedOn w:val="Predvolenpsmoodseku"/>
    <w:link w:val="Textpoznmkypodiarou"/>
    <w:uiPriority w:val="99"/>
    <w:semiHidden/>
    <w:rsid w:val="00DF6F2E"/>
    <w:rPr>
      <w:rFonts w:ascii="Arial" w:eastAsia="Times New Roman" w:hAnsi="Arial" w:cs="Times New Roman"/>
      <w:sz w:val="20"/>
      <w:szCs w:val="20"/>
    </w:rPr>
  </w:style>
  <w:style w:type="character" w:styleId="Odkaznapoznmkupodiarou">
    <w:name w:val="footnote reference"/>
    <w:basedOn w:val="Predvolenpsmoodseku"/>
    <w:uiPriority w:val="99"/>
    <w:semiHidden/>
    <w:unhideWhenUsed/>
    <w:rsid w:val="00DF6F2E"/>
    <w:rPr>
      <w:vertAlign w:val="superscript"/>
    </w:rPr>
  </w:style>
  <w:style w:type="paragraph" w:styleId="Zkladntext2">
    <w:name w:val="Body Text 2"/>
    <w:basedOn w:val="Normlny"/>
    <w:next w:val="Normlny"/>
    <w:link w:val="Zkladntext2Char"/>
    <w:uiPriority w:val="99"/>
    <w:rsid w:val="00FD23E4"/>
    <w:pPr>
      <w:widowControl w:val="0"/>
      <w:autoSpaceDE w:val="0"/>
      <w:autoSpaceDN w:val="0"/>
      <w:adjustRightInd w:val="0"/>
      <w:spacing w:after="120" w:line="480" w:lineRule="auto"/>
    </w:pPr>
    <w:rPr>
      <w:rFonts w:eastAsiaTheme="minorEastAsia" w:cs="Arial"/>
      <w:color w:val="000000"/>
      <w:sz w:val="18"/>
      <w:szCs w:val="18"/>
      <w:shd w:val="clear" w:color="auto" w:fill="FFFFFF"/>
      <w:lang w:eastAsia="sk-SK"/>
    </w:rPr>
  </w:style>
  <w:style w:type="character" w:customStyle="1" w:styleId="Zkladntext2Char">
    <w:name w:val="Základný text 2 Char"/>
    <w:basedOn w:val="Predvolenpsmoodseku"/>
    <w:link w:val="Zkladntext2"/>
    <w:uiPriority w:val="99"/>
    <w:rsid w:val="00FD23E4"/>
    <w:rPr>
      <w:rFonts w:ascii="Arial" w:eastAsiaTheme="minorEastAsia" w:hAnsi="Arial" w:cs="Arial"/>
      <w:color w:val="000000"/>
      <w:sz w:val="18"/>
      <w:szCs w:val="18"/>
      <w:lang w:eastAsia="sk-SK"/>
    </w:rPr>
  </w:style>
  <w:style w:type="paragraph" w:styleId="Zkladntext">
    <w:name w:val="Body Text"/>
    <w:basedOn w:val="Normlny"/>
    <w:link w:val="ZkladntextChar"/>
    <w:uiPriority w:val="99"/>
    <w:semiHidden/>
    <w:unhideWhenUsed/>
    <w:rsid w:val="00903F4B"/>
    <w:pPr>
      <w:spacing w:after="120"/>
    </w:pPr>
  </w:style>
  <w:style w:type="character" w:customStyle="1" w:styleId="ZkladntextChar">
    <w:name w:val="Základný text Char"/>
    <w:basedOn w:val="Predvolenpsmoodseku"/>
    <w:link w:val="Zkladntext"/>
    <w:uiPriority w:val="99"/>
    <w:semiHidden/>
    <w:rsid w:val="00903F4B"/>
    <w:rPr>
      <w:rFonts w:ascii="Arial" w:eastAsia="Times New Roman" w:hAnsi="Arial" w:cs="Times New Roman"/>
      <w:sz w:val="20"/>
      <w:szCs w:val="20"/>
    </w:rPr>
  </w:style>
  <w:style w:type="paragraph" w:styleId="Nzov">
    <w:name w:val="Title"/>
    <w:basedOn w:val="Normlny"/>
    <w:next w:val="Normlny"/>
    <w:link w:val="NzovChar"/>
    <w:uiPriority w:val="10"/>
    <w:qFormat/>
    <w:rsid w:val="00636FAD"/>
    <w:pPr>
      <w:spacing w:before="0"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636FAD"/>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636FAD"/>
    <w:pPr>
      <w:numPr>
        <w:ilvl w:val="1"/>
      </w:numPr>
      <w:spacing w:before="0" w:after="160" w:line="259" w:lineRule="auto"/>
    </w:pPr>
    <w:rPr>
      <w:rFonts w:asciiTheme="minorHAnsi" w:eastAsiaTheme="minorEastAsia" w:hAnsiTheme="minorHAnsi" w:cstheme="minorBidi"/>
      <w:color w:val="007CCA" w:themeColor="text1" w:themeTint="A5"/>
      <w:spacing w:val="15"/>
      <w:sz w:val="22"/>
      <w:szCs w:val="22"/>
    </w:rPr>
  </w:style>
  <w:style w:type="character" w:customStyle="1" w:styleId="PodtitulChar">
    <w:name w:val="Podtitul Char"/>
    <w:basedOn w:val="Predvolenpsmoodseku"/>
    <w:link w:val="Podtitul"/>
    <w:uiPriority w:val="11"/>
    <w:rsid w:val="00636FAD"/>
    <w:rPr>
      <w:rFonts w:eastAsiaTheme="minorEastAsia"/>
      <w:color w:val="007CCA" w:themeColor="text1" w:themeTint="A5"/>
      <w:spacing w:val="15"/>
    </w:rPr>
  </w:style>
  <w:style w:type="paragraph" w:styleId="PredformtovanHTML">
    <w:name w:val="HTML Preformatted"/>
    <w:basedOn w:val="Normlny"/>
    <w:link w:val="PredformtovanHTMLChar"/>
    <w:uiPriority w:val="99"/>
    <w:unhideWhenUsed/>
    <w:rsid w:val="00636F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lang w:eastAsia="sk-SK"/>
    </w:rPr>
  </w:style>
  <w:style w:type="character" w:customStyle="1" w:styleId="PredformtovanHTMLChar">
    <w:name w:val="Predformátované HTML Char"/>
    <w:basedOn w:val="Predvolenpsmoodseku"/>
    <w:link w:val="PredformtovanHTML"/>
    <w:uiPriority w:val="99"/>
    <w:rsid w:val="00636FAD"/>
    <w:rPr>
      <w:rFonts w:ascii="Courier New" w:eastAsia="Times New Roman" w:hAnsi="Courier New" w:cs="Courier New"/>
      <w:sz w:val="20"/>
      <w:szCs w:val="20"/>
      <w:lang w:eastAsia="sk-SK"/>
    </w:rPr>
  </w:style>
  <w:style w:type="paragraph" w:styleId="Obsah5">
    <w:name w:val="toc 5"/>
    <w:basedOn w:val="Normlny"/>
    <w:next w:val="Normlny"/>
    <w:autoRedefine/>
    <w:uiPriority w:val="39"/>
    <w:unhideWhenUsed/>
    <w:rsid w:val="000A094D"/>
    <w:pPr>
      <w:spacing w:before="0" w:after="100" w:line="259" w:lineRule="auto"/>
      <w:ind w:left="880"/>
    </w:pPr>
    <w:rPr>
      <w:rFonts w:asciiTheme="minorHAnsi" w:eastAsiaTheme="minorEastAsia" w:hAnsiTheme="minorHAnsi" w:cstheme="minorBidi"/>
      <w:sz w:val="22"/>
      <w:szCs w:val="22"/>
      <w:lang w:eastAsia="sk-SK"/>
    </w:rPr>
  </w:style>
  <w:style w:type="paragraph" w:styleId="Obsah6">
    <w:name w:val="toc 6"/>
    <w:basedOn w:val="Normlny"/>
    <w:next w:val="Normlny"/>
    <w:autoRedefine/>
    <w:uiPriority w:val="39"/>
    <w:unhideWhenUsed/>
    <w:rsid w:val="000A094D"/>
    <w:pPr>
      <w:spacing w:before="0" w:after="100" w:line="259" w:lineRule="auto"/>
      <w:ind w:left="1100"/>
    </w:pPr>
    <w:rPr>
      <w:rFonts w:asciiTheme="minorHAnsi" w:eastAsiaTheme="minorEastAsia" w:hAnsiTheme="minorHAnsi" w:cstheme="minorBidi"/>
      <w:sz w:val="22"/>
      <w:szCs w:val="22"/>
      <w:lang w:eastAsia="sk-SK"/>
    </w:rPr>
  </w:style>
  <w:style w:type="paragraph" w:styleId="Obsah7">
    <w:name w:val="toc 7"/>
    <w:basedOn w:val="Normlny"/>
    <w:next w:val="Normlny"/>
    <w:autoRedefine/>
    <w:uiPriority w:val="39"/>
    <w:unhideWhenUsed/>
    <w:rsid w:val="000A094D"/>
    <w:pPr>
      <w:spacing w:before="0" w:after="100" w:line="259" w:lineRule="auto"/>
      <w:ind w:left="1320"/>
    </w:pPr>
    <w:rPr>
      <w:rFonts w:asciiTheme="minorHAnsi" w:eastAsiaTheme="minorEastAsia" w:hAnsiTheme="minorHAnsi" w:cstheme="minorBidi"/>
      <w:sz w:val="22"/>
      <w:szCs w:val="22"/>
      <w:lang w:eastAsia="sk-SK"/>
    </w:rPr>
  </w:style>
  <w:style w:type="paragraph" w:styleId="Obsah8">
    <w:name w:val="toc 8"/>
    <w:basedOn w:val="Normlny"/>
    <w:next w:val="Normlny"/>
    <w:autoRedefine/>
    <w:uiPriority w:val="39"/>
    <w:unhideWhenUsed/>
    <w:rsid w:val="000A094D"/>
    <w:pPr>
      <w:spacing w:before="0" w:after="100" w:line="259" w:lineRule="auto"/>
      <w:ind w:left="1540"/>
    </w:pPr>
    <w:rPr>
      <w:rFonts w:asciiTheme="minorHAnsi" w:eastAsiaTheme="minorEastAsia" w:hAnsiTheme="minorHAnsi" w:cstheme="minorBidi"/>
      <w:sz w:val="22"/>
      <w:szCs w:val="22"/>
      <w:lang w:eastAsia="sk-SK"/>
    </w:rPr>
  </w:style>
  <w:style w:type="paragraph" w:styleId="Obsah9">
    <w:name w:val="toc 9"/>
    <w:basedOn w:val="Normlny"/>
    <w:next w:val="Normlny"/>
    <w:autoRedefine/>
    <w:uiPriority w:val="39"/>
    <w:unhideWhenUsed/>
    <w:rsid w:val="000A094D"/>
    <w:pPr>
      <w:spacing w:before="0" w:after="100" w:line="259" w:lineRule="auto"/>
      <w:ind w:left="1760"/>
    </w:pPr>
    <w:rPr>
      <w:rFonts w:asciiTheme="minorHAnsi" w:eastAsiaTheme="minorEastAsia" w:hAnsiTheme="minorHAnsi" w:cstheme="minorBidi"/>
      <w:sz w:val="22"/>
      <w:szCs w:val="22"/>
      <w:lang w:eastAsia="sk-SK"/>
    </w:rPr>
  </w:style>
  <w:style w:type="character" w:customStyle="1" w:styleId="Nevyrieenzmienka1">
    <w:name w:val="Nevyriešená zmienka1"/>
    <w:basedOn w:val="Predvolenpsmoodseku"/>
    <w:uiPriority w:val="99"/>
    <w:semiHidden/>
    <w:unhideWhenUsed/>
    <w:rsid w:val="000A09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7133">
      <w:bodyDiv w:val="1"/>
      <w:marLeft w:val="0"/>
      <w:marRight w:val="0"/>
      <w:marTop w:val="0"/>
      <w:marBottom w:val="0"/>
      <w:divBdr>
        <w:top w:val="none" w:sz="0" w:space="0" w:color="auto"/>
        <w:left w:val="none" w:sz="0" w:space="0" w:color="auto"/>
        <w:bottom w:val="none" w:sz="0" w:space="0" w:color="auto"/>
        <w:right w:val="none" w:sz="0" w:space="0" w:color="auto"/>
      </w:divBdr>
    </w:div>
    <w:div w:id="30540777">
      <w:bodyDiv w:val="1"/>
      <w:marLeft w:val="0"/>
      <w:marRight w:val="0"/>
      <w:marTop w:val="0"/>
      <w:marBottom w:val="0"/>
      <w:divBdr>
        <w:top w:val="none" w:sz="0" w:space="0" w:color="auto"/>
        <w:left w:val="none" w:sz="0" w:space="0" w:color="auto"/>
        <w:bottom w:val="none" w:sz="0" w:space="0" w:color="auto"/>
        <w:right w:val="none" w:sz="0" w:space="0" w:color="auto"/>
      </w:divBdr>
    </w:div>
    <w:div w:id="32507410">
      <w:bodyDiv w:val="1"/>
      <w:marLeft w:val="0"/>
      <w:marRight w:val="0"/>
      <w:marTop w:val="0"/>
      <w:marBottom w:val="0"/>
      <w:divBdr>
        <w:top w:val="none" w:sz="0" w:space="0" w:color="auto"/>
        <w:left w:val="none" w:sz="0" w:space="0" w:color="auto"/>
        <w:bottom w:val="none" w:sz="0" w:space="0" w:color="auto"/>
        <w:right w:val="none" w:sz="0" w:space="0" w:color="auto"/>
      </w:divBdr>
    </w:div>
    <w:div w:id="111440887">
      <w:bodyDiv w:val="1"/>
      <w:marLeft w:val="0"/>
      <w:marRight w:val="0"/>
      <w:marTop w:val="0"/>
      <w:marBottom w:val="0"/>
      <w:divBdr>
        <w:top w:val="none" w:sz="0" w:space="0" w:color="auto"/>
        <w:left w:val="none" w:sz="0" w:space="0" w:color="auto"/>
        <w:bottom w:val="none" w:sz="0" w:space="0" w:color="auto"/>
        <w:right w:val="none" w:sz="0" w:space="0" w:color="auto"/>
      </w:divBdr>
      <w:divsChild>
        <w:div w:id="1359351018">
          <w:marLeft w:val="0"/>
          <w:marRight w:val="0"/>
          <w:marTop w:val="0"/>
          <w:marBottom w:val="0"/>
          <w:divBdr>
            <w:top w:val="none" w:sz="0" w:space="0" w:color="auto"/>
            <w:left w:val="none" w:sz="0" w:space="0" w:color="auto"/>
            <w:bottom w:val="none" w:sz="0" w:space="0" w:color="auto"/>
            <w:right w:val="none" w:sz="0" w:space="0" w:color="auto"/>
          </w:divBdr>
          <w:divsChild>
            <w:div w:id="16884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4013">
      <w:bodyDiv w:val="1"/>
      <w:marLeft w:val="0"/>
      <w:marRight w:val="0"/>
      <w:marTop w:val="0"/>
      <w:marBottom w:val="0"/>
      <w:divBdr>
        <w:top w:val="none" w:sz="0" w:space="0" w:color="auto"/>
        <w:left w:val="none" w:sz="0" w:space="0" w:color="auto"/>
        <w:bottom w:val="none" w:sz="0" w:space="0" w:color="auto"/>
        <w:right w:val="none" w:sz="0" w:space="0" w:color="auto"/>
      </w:divBdr>
    </w:div>
    <w:div w:id="154028123">
      <w:bodyDiv w:val="1"/>
      <w:marLeft w:val="0"/>
      <w:marRight w:val="0"/>
      <w:marTop w:val="0"/>
      <w:marBottom w:val="0"/>
      <w:divBdr>
        <w:top w:val="none" w:sz="0" w:space="0" w:color="auto"/>
        <w:left w:val="none" w:sz="0" w:space="0" w:color="auto"/>
        <w:bottom w:val="none" w:sz="0" w:space="0" w:color="auto"/>
        <w:right w:val="none" w:sz="0" w:space="0" w:color="auto"/>
      </w:divBdr>
    </w:div>
    <w:div w:id="158229699">
      <w:bodyDiv w:val="1"/>
      <w:marLeft w:val="0"/>
      <w:marRight w:val="0"/>
      <w:marTop w:val="0"/>
      <w:marBottom w:val="0"/>
      <w:divBdr>
        <w:top w:val="none" w:sz="0" w:space="0" w:color="auto"/>
        <w:left w:val="none" w:sz="0" w:space="0" w:color="auto"/>
        <w:bottom w:val="none" w:sz="0" w:space="0" w:color="auto"/>
        <w:right w:val="none" w:sz="0" w:space="0" w:color="auto"/>
      </w:divBdr>
    </w:div>
    <w:div w:id="169103956">
      <w:bodyDiv w:val="1"/>
      <w:marLeft w:val="0"/>
      <w:marRight w:val="0"/>
      <w:marTop w:val="0"/>
      <w:marBottom w:val="0"/>
      <w:divBdr>
        <w:top w:val="none" w:sz="0" w:space="0" w:color="auto"/>
        <w:left w:val="none" w:sz="0" w:space="0" w:color="auto"/>
        <w:bottom w:val="none" w:sz="0" w:space="0" w:color="auto"/>
        <w:right w:val="none" w:sz="0" w:space="0" w:color="auto"/>
      </w:divBdr>
    </w:div>
    <w:div w:id="180625281">
      <w:bodyDiv w:val="1"/>
      <w:marLeft w:val="0"/>
      <w:marRight w:val="0"/>
      <w:marTop w:val="0"/>
      <w:marBottom w:val="0"/>
      <w:divBdr>
        <w:top w:val="none" w:sz="0" w:space="0" w:color="auto"/>
        <w:left w:val="none" w:sz="0" w:space="0" w:color="auto"/>
        <w:bottom w:val="none" w:sz="0" w:space="0" w:color="auto"/>
        <w:right w:val="none" w:sz="0" w:space="0" w:color="auto"/>
      </w:divBdr>
    </w:div>
    <w:div w:id="192772350">
      <w:bodyDiv w:val="1"/>
      <w:marLeft w:val="0"/>
      <w:marRight w:val="0"/>
      <w:marTop w:val="0"/>
      <w:marBottom w:val="0"/>
      <w:divBdr>
        <w:top w:val="none" w:sz="0" w:space="0" w:color="auto"/>
        <w:left w:val="none" w:sz="0" w:space="0" w:color="auto"/>
        <w:bottom w:val="none" w:sz="0" w:space="0" w:color="auto"/>
        <w:right w:val="none" w:sz="0" w:space="0" w:color="auto"/>
      </w:divBdr>
    </w:div>
    <w:div w:id="214631977">
      <w:bodyDiv w:val="1"/>
      <w:marLeft w:val="0"/>
      <w:marRight w:val="0"/>
      <w:marTop w:val="0"/>
      <w:marBottom w:val="0"/>
      <w:divBdr>
        <w:top w:val="none" w:sz="0" w:space="0" w:color="auto"/>
        <w:left w:val="none" w:sz="0" w:space="0" w:color="auto"/>
        <w:bottom w:val="none" w:sz="0" w:space="0" w:color="auto"/>
        <w:right w:val="none" w:sz="0" w:space="0" w:color="auto"/>
      </w:divBdr>
    </w:div>
    <w:div w:id="286550288">
      <w:bodyDiv w:val="1"/>
      <w:marLeft w:val="0"/>
      <w:marRight w:val="0"/>
      <w:marTop w:val="0"/>
      <w:marBottom w:val="0"/>
      <w:divBdr>
        <w:top w:val="none" w:sz="0" w:space="0" w:color="auto"/>
        <w:left w:val="none" w:sz="0" w:space="0" w:color="auto"/>
        <w:bottom w:val="none" w:sz="0" w:space="0" w:color="auto"/>
        <w:right w:val="none" w:sz="0" w:space="0" w:color="auto"/>
      </w:divBdr>
      <w:divsChild>
        <w:div w:id="189033793">
          <w:marLeft w:val="255"/>
          <w:marRight w:val="0"/>
          <w:marTop w:val="0"/>
          <w:marBottom w:val="0"/>
          <w:divBdr>
            <w:top w:val="none" w:sz="0" w:space="0" w:color="auto"/>
            <w:left w:val="none" w:sz="0" w:space="0" w:color="auto"/>
            <w:bottom w:val="none" w:sz="0" w:space="0" w:color="auto"/>
            <w:right w:val="none" w:sz="0" w:space="0" w:color="auto"/>
          </w:divBdr>
        </w:div>
        <w:div w:id="317854555">
          <w:marLeft w:val="255"/>
          <w:marRight w:val="0"/>
          <w:marTop w:val="0"/>
          <w:marBottom w:val="0"/>
          <w:divBdr>
            <w:top w:val="none" w:sz="0" w:space="0" w:color="auto"/>
            <w:left w:val="none" w:sz="0" w:space="0" w:color="auto"/>
            <w:bottom w:val="none" w:sz="0" w:space="0" w:color="auto"/>
            <w:right w:val="none" w:sz="0" w:space="0" w:color="auto"/>
          </w:divBdr>
        </w:div>
        <w:div w:id="926813510">
          <w:marLeft w:val="255"/>
          <w:marRight w:val="0"/>
          <w:marTop w:val="0"/>
          <w:marBottom w:val="0"/>
          <w:divBdr>
            <w:top w:val="none" w:sz="0" w:space="0" w:color="auto"/>
            <w:left w:val="none" w:sz="0" w:space="0" w:color="auto"/>
            <w:bottom w:val="none" w:sz="0" w:space="0" w:color="auto"/>
            <w:right w:val="none" w:sz="0" w:space="0" w:color="auto"/>
          </w:divBdr>
        </w:div>
        <w:div w:id="1027485329">
          <w:marLeft w:val="255"/>
          <w:marRight w:val="0"/>
          <w:marTop w:val="0"/>
          <w:marBottom w:val="0"/>
          <w:divBdr>
            <w:top w:val="none" w:sz="0" w:space="0" w:color="auto"/>
            <w:left w:val="none" w:sz="0" w:space="0" w:color="auto"/>
            <w:bottom w:val="none" w:sz="0" w:space="0" w:color="auto"/>
            <w:right w:val="none" w:sz="0" w:space="0" w:color="auto"/>
          </w:divBdr>
        </w:div>
        <w:div w:id="1334140773">
          <w:marLeft w:val="255"/>
          <w:marRight w:val="0"/>
          <w:marTop w:val="0"/>
          <w:marBottom w:val="0"/>
          <w:divBdr>
            <w:top w:val="none" w:sz="0" w:space="0" w:color="auto"/>
            <w:left w:val="none" w:sz="0" w:space="0" w:color="auto"/>
            <w:bottom w:val="none" w:sz="0" w:space="0" w:color="auto"/>
            <w:right w:val="none" w:sz="0" w:space="0" w:color="auto"/>
          </w:divBdr>
        </w:div>
        <w:div w:id="1904170682">
          <w:marLeft w:val="255"/>
          <w:marRight w:val="0"/>
          <w:marTop w:val="0"/>
          <w:marBottom w:val="0"/>
          <w:divBdr>
            <w:top w:val="none" w:sz="0" w:space="0" w:color="auto"/>
            <w:left w:val="none" w:sz="0" w:space="0" w:color="auto"/>
            <w:bottom w:val="none" w:sz="0" w:space="0" w:color="auto"/>
            <w:right w:val="none" w:sz="0" w:space="0" w:color="auto"/>
          </w:divBdr>
        </w:div>
        <w:div w:id="1978416720">
          <w:marLeft w:val="255"/>
          <w:marRight w:val="0"/>
          <w:marTop w:val="0"/>
          <w:marBottom w:val="0"/>
          <w:divBdr>
            <w:top w:val="none" w:sz="0" w:space="0" w:color="auto"/>
            <w:left w:val="none" w:sz="0" w:space="0" w:color="auto"/>
            <w:bottom w:val="none" w:sz="0" w:space="0" w:color="auto"/>
            <w:right w:val="none" w:sz="0" w:space="0" w:color="auto"/>
          </w:divBdr>
        </w:div>
        <w:div w:id="2057965863">
          <w:marLeft w:val="255"/>
          <w:marRight w:val="0"/>
          <w:marTop w:val="0"/>
          <w:marBottom w:val="0"/>
          <w:divBdr>
            <w:top w:val="none" w:sz="0" w:space="0" w:color="auto"/>
            <w:left w:val="none" w:sz="0" w:space="0" w:color="auto"/>
            <w:bottom w:val="none" w:sz="0" w:space="0" w:color="auto"/>
            <w:right w:val="none" w:sz="0" w:space="0" w:color="auto"/>
          </w:divBdr>
        </w:div>
      </w:divsChild>
    </w:div>
    <w:div w:id="296303434">
      <w:bodyDiv w:val="1"/>
      <w:marLeft w:val="0"/>
      <w:marRight w:val="0"/>
      <w:marTop w:val="0"/>
      <w:marBottom w:val="0"/>
      <w:divBdr>
        <w:top w:val="none" w:sz="0" w:space="0" w:color="auto"/>
        <w:left w:val="none" w:sz="0" w:space="0" w:color="auto"/>
        <w:bottom w:val="none" w:sz="0" w:space="0" w:color="auto"/>
        <w:right w:val="none" w:sz="0" w:space="0" w:color="auto"/>
      </w:divBdr>
    </w:div>
    <w:div w:id="299458338">
      <w:bodyDiv w:val="1"/>
      <w:marLeft w:val="0"/>
      <w:marRight w:val="0"/>
      <w:marTop w:val="0"/>
      <w:marBottom w:val="0"/>
      <w:divBdr>
        <w:top w:val="none" w:sz="0" w:space="0" w:color="auto"/>
        <w:left w:val="none" w:sz="0" w:space="0" w:color="auto"/>
        <w:bottom w:val="none" w:sz="0" w:space="0" w:color="auto"/>
        <w:right w:val="none" w:sz="0" w:space="0" w:color="auto"/>
      </w:divBdr>
    </w:div>
    <w:div w:id="307828118">
      <w:bodyDiv w:val="1"/>
      <w:marLeft w:val="0"/>
      <w:marRight w:val="0"/>
      <w:marTop w:val="0"/>
      <w:marBottom w:val="0"/>
      <w:divBdr>
        <w:top w:val="none" w:sz="0" w:space="0" w:color="auto"/>
        <w:left w:val="none" w:sz="0" w:space="0" w:color="auto"/>
        <w:bottom w:val="none" w:sz="0" w:space="0" w:color="auto"/>
        <w:right w:val="none" w:sz="0" w:space="0" w:color="auto"/>
      </w:divBdr>
      <w:divsChild>
        <w:div w:id="86998563">
          <w:marLeft w:val="0"/>
          <w:marRight w:val="0"/>
          <w:marTop w:val="0"/>
          <w:marBottom w:val="0"/>
          <w:divBdr>
            <w:top w:val="none" w:sz="0" w:space="0" w:color="auto"/>
            <w:left w:val="none" w:sz="0" w:space="0" w:color="auto"/>
            <w:bottom w:val="none" w:sz="0" w:space="0" w:color="auto"/>
            <w:right w:val="none" w:sz="0" w:space="0" w:color="auto"/>
          </w:divBdr>
        </w:div>
        <w:div w:id="483425871">
          <w:marLeft w:val="0"/>
          <w:marRight w:val="0"/>
          <w:marTop w:val="0"/>
          <w:marBottom w:val="0"/>
          <w:divBdr>
            <w:top w:val="none" w:sz="0" w:space="0" w:color="auto"/>
            <w:left w:val="none" w:sz="0" w:space="0" w:color="auto"/>
            <w:bottom w:val="none" w:sz="0" w:space="0" w:color="auto"/>
            <w:right w:val="none" w:sz="0" w:space="0" w:color="auto"/>
          </w:divBdr>
        </w:div>
        <w:div w:id="595015591">
          <w:marLeft w:val="0"/>
          <w:marRight w:val="0"/>
          <w:marTop w:val="0"/>
          <w:marBottom w:val="0"/>
          <w:divBdr>
            <w:top w:val="none" w:sz="0" w:space="0" w:color="auto"/>
            <w:left w:val="none" w:sz="0" w:space="0" w:color="auto"/>
            <w:bottom w:val="none" w:sz="0" w:space="0" w:color="auto"/>
            <w:right w:val="none" w:sz="0" w:space="0" w:color="auto"/>
          </w:divBdr>
        </w:div>
        <w:div w:id="996953871">
          <w:marLeft w:val="0"/>
          <w:marRight w:val="0"/>
          <w:marTop w:val="0"/>
          <w:marBottom w:val="0"/>
          <w:divBdr>
            <w:top w:val="none" w:sz="0" w:space="0" w:color="auto"/>
            <w:left w:val="none" w:sz="0" w:space="0" w:color="auto"/>
            <w:bottom w:val="none" w:sz="0" w:space="0" w:color="auto"/>
            <w:right w:val="none" w:sz="0" w:space="0" w:color="auto"/>
          </w:divBdr>
        </w:div>
        <w:div w:id="1020207551">
          <w:marLeft w:val="0"/>
          <w:marRight w:val="0"/>
          <w:marTop w:val="0"/>
          <w:marBottom w:val="0"/>
          <w:divBdr>
            <w:top w:val="none" w:sz="0" w:space="0" w:color="auto"/>
            <w:left w:val="none" w:sz="0" w:space="0" w:color="auto"/>
            <w:bottom w:val="none" w:sz="0" w:space="0" w:color="auto"/>
            <w:right w:val="none" w:sz="0" w:space="0" w:color="auto"/>
          </w:divBdr>
        </w:div>
      </w:divsChild>
    </w:div>
    <w:div w:id="318731371">
      <w:bodyDiv w:val="1"/>
      <w:marLeft w:val="0"/>
      <w:marRight w:val="0"/>
      <w:marTop w:val="0"/>
      <w:marBottom w:val="0"/>
      <w:divBdr>
        <w:top w:val="none" w:sz="0" w:space="0" w:color="auto"/>
        <w:left w:val="none" w:sz="0" w:space="0" w:color="auto"/>
        <w:bottom w:val="none" w:sz="0" w:space="0" w:color="auto"/>
        <w:right w:val="none" w:sz="0" w:space="0" w:color="auto"/>
      </w:divBdr>
    </w:div>
    <w:div w:id="328758363">
      <w:bodyDiv w:val="1"/>
      <w:marLeft w:val="0"/>
      <w:marRight w:val="0"/>
      <w:marTop w:val="0"/>
      <w:marBottom w:val="0"/>
      <w:divBdr>
        <w:top w:val="none" w:sz="0" w:space="0" w:color="auto"/>
        <w:left w:val="none" w:sz="0" w:space="0" w:color="auto"/>
        <w:bottom w:val="none" w:sz="0" w:space="0" w:color="auto"/>
        <w:right w:val="none" w:sz="0" w:space="0" w:color="auto"/>
      </w:divBdr>
    </w:div>
    <w:div w:id="338048744">
      <w:bodyDiv w:val="1"/>
      <w:marLeft w:val="0"/>
      <w:marRight w:val="0"/>
      <w:marTop w:val="0"/>
      <w:marBottom w:val="0"/>
      <w:divBdr>
        <w:top w:val="none" w:sz="0" w:space="0" w:color="auto"/>
        <w:left w:val="none" w:sz="0" w:space="0" w:color="auto"/>
        <w:bottom w:val="none" w:sz="0" w:space="0" w:color="auto"/>
        <w:right w:val="none" w:sz="0" w:space="0" w:color="auto"/>
      </w:divBdr>
    </w:div>
    <w:div w:id="346641685">
      <w:bodyDiv w:val="1"/>
      <w:marLeft w:val="0"/>
      <w:marRight w:val="0"/>
      <w:marTop w:val="0"/>
      <w:marBottom w:val="0"/>
      <w:divBdr>
        <w:top w:val="none" w:sz="0" w:space="0" w:color="auto"/>
        <w:left w:val="none" w:sz="0" w:space="0" w:color="auto"/>
        <w:bottom w:val="none" w:sz="0" w:space="0" w:color="auto"/>
        <w:right w:val="none" w:sz="0" w:space="0" w:color="auto"/>
      </w:divBdr>
    </w:div>
    <w:div w:id="405150075">
      <w:bodyDiv w:val="1"/>
      <w:marLeft w:val="0"/>
      <w:marRight w:val="0"/>
      <w:marTop w:val="0"/>
      <w:marBottom w:val="0"/>
      <w:divBdr>
        <w:top w:val="none" w:sz="0" w:space="0" w:color="auto"/>
        <w:left w:val="none" w:sz="0" w:space="0" w:color="auto"/>
        <w:bottom w:val="none" w:sz="0" w:space="0" w:color="auto"/>
        <w:right w:val="none" w:sz="0" w:space="0" w:color="auto"/>
      </w:divBdr>
    </w:div>
    <w:div w:id="418185835">
      <w:bodyDiv w:val="1"/>
      <w:marLeft w:val="0"/>
      <w:marRight w:val="0"/>
      <w:marTop w:val="0"/>
      <w:marBottom w:val="0"/>
      <w:divBdr>
        <w:top w:val="none" w:sz="0" w:space="0" w:color="auto"/>
        <w:left w:val="none" w:sz="0" w:space="0" w:color="auto"/>
        <w:bottom w:val="none" w:sz="0" w:space="0" w:color="auto"/>
        <w:right w:val="none" w:sz="0" w:space="0" w:color="auto"/>
      </w:divBdr>
    </w:div>
    <w:div w:id="497426309">
      <w:bodyDiv w:val="1"/>
      <w:marLeft w:val="0"/>
      <w:marRight w:val="0"/>
      <w:marTop w:val="0"/>
      <w:marBottom w:val="0"/>
      <w:divBdr>
        <w:top w:val="none" w:sz="0" w:space="0" w:color="auto"/>
        <w:left w:val="none" w:sz="0" w:space="0" w:color="auto"/>
        <w:bottom w:val="none" w:sz="0" w:space="0" w:color="auto"/>
        <w:right w:val="none" w:sz="0" w:space="0" w:color="auto"/>
      </w:divBdr>
    </w:div>
    <w:div w:id="539786034">
      <w:bodyDiv w:val="1"/>
      <w:marLeft w:val="0"/>
      <w:marRight w:val="0"/>
      <w:marTop w:val="0"/>
      <w:marBottom w:val="0"/>
      <w:divBdr>
        <w:top w:val="none" w:sz="0" w:space="0" w:color="auto"/>
        <w:left w:val="none" w:sz="0" w:space="0" w:color="auto"/>
        <w:bottom w:val="none" w:sz="0" w:space="0" w:color="auto"/>
        <w:right w:val="none" w:sz="0" w:space="0" w:color="auto"/>
      </w:divBdr>
    </w:div>
    <w:div w:id="567493565">
      <w:bodyDiv w:val="1"/>
      <w:marLeft w:val="0"/>
      <w:marRight w:val="0"/>
      <w:marTop w:val="0"/>
      <w:marBottom w:val="0"/>
      <w:divBdr>
        <w:top w:val="none" w:sz="0" w:space="0" w:color="auto"/>
        <w:left w:val="none" w:sz="0" w:space="0" w:color="auto"/>
        <w:bottom w:val="none" w:sz="0" w:space="0" w:color="auto"/>
        <w:right w:val="none" w:sz="0" w:space="0" w:color="auto"/>
      </w:divBdr>
    </w:div>
    <w:div w:id="600991674">
      <w:bodyDiv w:val="1"/>
      <w:marLeft w:val="0"/>
      <w:marRight w:val="0"/>
      <w:marTop w:val="0"/>
      <w:marBottom w:val="0"/>
      <w:divBdr>
        <w:top w:val="none" w:sz="0" w:space="0" w:color="auto"/>
        <w:left w:val="none" w:sz="0" w:space="0" w:color="auto"/>
        <w:bottom w:val="none" w:sz="0" w:space="0" w:color="auto"/>
        <w:right w:val="none" w:sz="0" w:space="0" w:color="auto"/>
      </w:divBdr>
    </w:div>
    <w:div w:id="629628862">
      <w:bodyDiv w:val="1"/>
      <w:marLeft w:val="0"/>
      <w:marRight w:val="0"/>
      <w:marTop w:val="0"/>
      <w:marBottom w:val="0"/>
      <w:divBdr>
        <w:top w:val="none" w:sz="0" w:space="0" w:color="auto"/>
        <w:left w:val="none" w:sz="0" w:space="0" w:color="auto"/>
        <w:bottom w:val="none" w:sz="0" w:space="0" w:color="auto"/>
        <w:right w:val="none" w:sz="0" w:space="0" w:color="auto"/>
      </w:divBdr>
    </w:div>
    <w:div w:id="705787526">
      <w:bodyDiv w:val="1"/>
      <w:marLeft w:val="0"/>
      <w:marRight w:val="0"/>
      <w:marTop w:val="0"/>
      <w:marBottom w:val="0"/>
      <w:divBdr>
        <w:top w:val="none" w:sz="0" w:space="0" w:color="auto"/>
        <w:left w:val="none" w:sz="0" w:space="0" w:color="auto"/>
        <w:bottom w:val="none" w:sz="0" w:space="0" w:color="auto"/>
        <w:right w:val="none" w:sz="0" w:space="0" w:color="auto"/>
      </w:divBdr>
    </w:div>
    <w:div w:id="710302142">
      <w:bodyDiv w:val="1"/>
      <w:marLeft w:val="0"/>
      <w:marRight w:val="0"/>
      <w:marTop w:val="0"/>
      <w:marBottom w:val="0"/>
      <w:divBdr>
        <w:top w:val="none" w:sz="0" w:space="0" w:color="auto"/>
        <w:left w:val="none" w:sz="0" w:space="0" w:color="auto"/>
        <w:bottom w:val="none" w:sz="0" w:space="0" w:color="auto"/>
        <w:right w:val="none" w:sz="0" w:space="0" w:color="auto"/>
      </w:divBdr>
    </w:div>
    <w:div w:id="756171615">
      <w:bodyDiv w:val="1"/>
      <w:marLeft w:val="0"/>
      <w:marRight w:val="0"/>
      <w:marTop w:val="0"/>
      <w:marBottom w:val="0"/>
      <w:divBdr>
        <w:top w:val="none" w:sz="0" w:space="0" w:color="auto"/>
        <w:left w:val="none" w:sz="0" w:space="0" w:color="auto"/>
        <w:bottom w:val="none" w:sz="0" w:space="0" w:color="auto"/>
        <w:right w:val="none" w:sz="0" w:space="0" w:color="auto"/>
      </w:divBdr>
    </w:div>
    <w:div w:id="791439417">
      <w:bodyDiv w:val="1"/>
      <w:marLeft w:val="0"/>
      <w:marRight w:val="0"/>
      <w:marTop w:val="0"/>
      <w:marBottom w:val="0"/>
      <w:divBdr>
        <w:top w:val="none" w:sz="0" w:space="0" w:color="auto"/>
        <w:left w:val="none" w:sz="0" w:space="0" w:color="auto"/>
        <w:bottom w:val="none" w:sz="0" w:space="0" w:color="auto"/>
        <w:right w:val="none" w:sz="0" w:space="0" w:color="auto"/>
      </w:divBdr>
    </w:div>
    <w:div w:id="807939193">
      <w:bodyDiv w:val="1"/>
      <w:marLeft w:val="0"/>
      <w:marRight w:val="0"/>
      <w:marTop w:val="0"/>
      <w:marBottom w:val="0"/>
      <w:divBdr>
        <w:top w:val="none" w:sz="0" w:space="0" w:color="auto"/>
        <w:left w:val="none" w:sz="0" w:space="0" w:color="auto"/>
        <w:bottom w:val="none" w:sz="0" w:space="0" w:color="auto"/>
        <w:right w:val="none" w:sz="0" w:space="0" w:color="auto"/>
      </w:divBdr>
    </w:div>
    <w:div w:id="811100920">
      <w:bodyDiv w:val="1"/>
      <w:marLeft w:val="0"/>
      <w:marRight w:val="0"/>
      <w:marTop w:val="0"/>
      <w:marBottom w:val="0"/>
      <w:divBdr>
        <w:top w:val="none" w:sz="0" w:space="0" w:color="auto"/>
        <w:left w:val="none" w:sz="0" w:space="0" w:color="auto"/>
        <w:bottom w:val="none" w:sz="0" w:space="0" w:color="auto"/>
        <w:right w:val="none" w:sz="0" w:space="0" w:color="auto"/>
      </w:divBdr>
    </w:div>
    <w:div w:id="819660775">
      <w:bodyDiv w:val="1"/>
      <w:marLeft w:val="0"/>
      <w:marRight w:val="0"/>
      <w:marTop w:val="0"/>
      <w:marBottom w:val="0"/>
      <w:divBdr>
        <w:top w:val="none" w:sz="0" w:space="0" w:color="auto"/>
        <w:left w:val="none" w:sz="0" w:space="0" w:color="auto"/>
        <w:bottom w:val="none" w:sz="0" w:space="0" w:color="auto"/>
        <w:right w:val="none" w:sz="0" w:space="0" w:color="auto"/>
      </w:divBdr>
    </w:div>
    <w:div w:id="824975477">
      <w:bodyDiv w:val="1"/>
      <w:marLeft w:val="0"/>
      <w:marRight w:val="0"/>
      <w:marTop w:val="0"/>
      <w:marBottom w:val="0"/>
      <w:divBdr>
        <w:top w:val="none" w:sz="0" w:space="0" w:color="auto"/>
        <w:left w:val="none" w:sz="0" w:space="0" w:color="auto"/>
        <w:bottom w:val="none" w:sz="0" w:space="0" w:color="auto"/>
        <w:right w:val="none" w:sz="0" w:space="0" w:color="auto"/>
      </w:divBdr>
      <w:divsChild>
        <w:div w:id="1241216992">
          <w:marLeft w:val="255"/>
          <w:marRight w:val="0"/>
          <w:marTop w:val="75"/>
          <w:marBottom w:val="0"/>
          <w:divBdr>
            <w:top w:val="none" w:sz="0" w:space="0" w:color="auto"/>
            <w:left w:val="none" w:sz="0" w:space="0" w:color="auto"/>
            <w:bottom w:val="none" w:sz="0" w:space="0" w:color="auto"/>
            <w:right w:val="none" w:sz="0" w:space="0" w:color="auto"/>
          </w:divBdr>
          <w:divsChild>
            <w:div w:id="89081856">
              <w:marLeft w:val="255"/>
              <w:marRight w:val="0"/>
              <w:marTop w:val="75"/>
              <w:marBottom w:val="0"/>
              <w:divBdr>
                <w:top w:val="none" w:sz="0" w:space="0" w:color="auto"/>
                <w:left w:val="none" w:sz="0" w:space="0" w:color="auto"/>
                <w:bottom w:val="none" w:sz="0" w:space="0" w:color="auto"/>
                <w:right w:val="none" w:sz="0" w:space="0" w:color="auto"/>
              </w:divBdr>
              <w:divsChild>
                <w:div w:id="199246442">
                  <w:marLeft w:val="0"/>
                  <w:marRight w:val="225"/>
                  <w:marTop w:val="0"/>
                  <w:marBottom w:val="0"/>
                  <w:divBdr>
                    <w:top w:val="none" w:sz="0" w:space="0" w:color="auto"/>
                    <w:left w:val="none" w:sz="0" w:space="0" w:color="auto"/>
                    <w:bottom w:val="none" w:sz="0" w:space="0" w:color="auto"/>
                    <w:right w:val="none" w:sz="0" w:space="0" w:color="auto"/>
                  </w:divBdr>
                </w:div>
              </w:divsChild>
            </w:div>
            <w:div w:id="121584176">
              <w:marLeft w:val="255"/>
              <w:marRight w:val="0"/>
              <w:marTop w:val="75"/>
              <w:marBottom w:val="0"/>
              <w:divBdr>
                <w:top w:val="none" w:sz="0" w:space="0" w:color="auto"/>
                <w:left w:val="none" w:sz="0" w:space="0" w:color="auto"/>
                <w:bottom w:val="none" w:sz="0" w:space="0" w:color="auto"/>
                <w:right w:val="none" w:sz="0" w:space="0" w:color="auto"/>
              </w:divBdr>
              <w:divsChild>
                <w:div w:id="1254437101">
                  <w:marLeft w:val="0"/>
                  <w:marRight w:val="225"/>
                  <w:marTop w:val="0"/>
                  <w:marBottom w:val="0"/>
                  <w:divBdr>
                    <w:top w:val="none" w:sz="0" w:space="0" w:color="auto"/>
                    <w:left w:val="none" w:sz="0" w:space="0" w:color="auto"/>
                    <w:bottom w:val="none" w:sz="0" w:space="0" w:color="auto"/>
                    <w:right w:val="none" w:sz="0" w:space="0" w:color="auto"/>
                  </w:divBdr>
                </w:div>
              </w:divsChild>
            </w:div>
            <w:div w:id="545918415">
              <w:marLeft w:val="255"/>
              <w:marRight w:val="0"/>
              <w:marTop w:val="75"/>
              <w:marBottom w:val="0"/>
              <w:divBdr>
                <w:top w:val="none" w:sz="0" w:space="0" w:color="auto"/>
                <w:left w:val="none" w:sz="0" w:space="0" w:color="auto"/>
                <w:bottom w:val="none" w:sz="0" w:space="0" w:color="auto"/>
                <w:right w:val="none" w:sz="0" w:space="0" w:color="auto"/>
              </w:divBdr>
              <w:divsChild>
                <w:div w:id="882403536">
                  <w:marLeft w:val="0"/>
                  <w:marRight w:val="225"/>
                  <w:marTop w:val="0"/>
                  <w:marBottom w:val="0"/>
                  <w:divBdr>
                    <w:top w:val="none" w:sz="0" w:space="0" w:color="auto"/>
                    <w:left w:val="none" w:sz="0" w:space="0" w:color="auto"/>
                    <w:bottom w:val="none" w:sz="0" w:space="0" w:color="auto"/>
                    <w:right w:val="none" w:sz="0" w:space="0" w:color="auto"/>
                  </w:divBdr>
                </w:div>
              </w:divsChild>
            </w:div>
            <w:div w:id="899244252">
              <w:marLeft w:val="0"/>
              <w:marRight w:val="225"/>
              <w:marTop w:val="0"/>
              <w:marBottom w:val="0"/>
              <w:divBdr>
                <w:top w:val="none" w:sz="0" w:space="0" w:color="auto"/>
                <w:left w:val="none" w:sz="0" w:space="0" w:color="auto"/>
                <w:bottom w:val="none" w:sz="0" w:space="0" w:color="auto"/>
                <w:right w:val="none" w:sz="0" w:space="0" w:color="auto"/>
              </w:divBdr>
            </w:div>
          </w:divsChild>
        </w:div>
        <w:div w:id="1281381636">
          <w:marLeft w:val="255"/>
          <w:marRight w:val="0"/>
          <w:marTop w:val="75"/>
          <w:marBottom w:val="0"/>
          <w:divBdr>
            <w:top w:val="none" w:sz="0" w:space="0" w:color="auto"/>
            <w:left w:val="none" w:sz="0" w:space="0" w:color="auto"/>
            <w:bottom w:val="none" w:sz="0" w:space="0" w:color="auto"/>
            <w:right w:val="none" w:sz="0" w:space="0" w:color="auto"/>
          </w:divBdr>
          <w:divsChild>
            <w:div w:id="1352605266">
              <w:marLeft w:val="0"/>
              <w:marRight w:val="225"/>
              <w:marTop w:val="0"/>
              <w:marBottom w:val="0"/>
              <w:divBdr>
                <w:top w:val="none" w:sz="0" w:space="0" w:color="auto"/>
                <w:left w:val="none" w:sz="0" w:space="0" w:color="auto"/>
                <w:bottom w:val="none" w:sz="0" w:space="0" w:color="auto"/>
                <w:right w:val="none" w:sz="0" w:space="0" w:color="auto"/>
              </w:divBdr>
            </w:div>
          </w:divsChild>
        </w:div>
        <w:div w:id="1665548657">
          <w:marLeft w:val="255"/>
          <w:marRight w:val="0"/>
          <w:marTop w:val="75"/>
          <w:marBottom w:val="0"/>
          <w:divBdr>
            <w:top w:val="none" w:sz="0" w:space="0" w:color="auto"/>
            <w:left w:val="none" w:sz="0" w:space="0" w:color="auto"/>
            <w:bottom w:val="none" w:sz="0" w:space="0" w:color="auto"/>
            <w:right w:val="none" w:sz="0" w:space="0" w:color="auto"/>
          </w:divBdr>
          <w:divsChild>
            <w:div w:id="771438542">
              <w:marLeft w:val="0"/>
              <w:marRight w:val="225"/>
              <w:marTop w:val="0"/>
              <w:marBottom w:val="0"/>
              <w:divBdr>
                <w:top w:val="none" w:sz="0" w:space="0" w:color="auto"/>
                <w:left w:val="none" w:sz="0" w:space="0" w:color="auto"/>
                <w:bottom w:val="none" w:sz="0" w:space="0" w:color="auto"/>
                <w:right w:val="none" w:sz="0" w:space="0" w:color="auto"/>
              </w:divBdr>
            </w:div>
          </w:divsChild>
        </w:div>
        <w:div w:id="1701474523">
          <w:marLeft w:val="255"/>
          <w:marRight w:val="0"/>
          <w:marTop w:val="75"/>
          <w:marBottom w:val="0"/>
          <w:divBdr>
            <w:top w:val="none" w:sz="0" w:space="0" w:color="auto"/>
            <w:left w:val="none" w:sz="0" w:space="0" w:color="auto"/>
            <w:bottom w:val="none" w:sz="0" w:space="0" w:color="auto"/>
            <w:right w:val="none" w:sz="0" w:space="0" w:color="auto"/>
          </w:divBdr>
          <w:divsChild>
            <w:div w:id="1214385793">
              <w:marLeft w:val="255"/>
              <w:marRight w:val="0"/>
              <w:marTop w:val="75"/>
              <w:marBottom w:val="0"/>
              <w:divBdr>
                <w:top w:val="none" w:sz="0" w:space="0" w:color="auto"/>
                <w:left w:val="none" w:sz="0" w:space="0" w:color="auto"/>
                <w:bottom w:val="none" w:sz="0" w:space="0" w:color="auto"/>
                <w:right w:val="none" w:sz="0" w:space="0" w:color="auto"/>
              </w:divBdr>
              <w:divsChild>
                <w:div w:id="264076745">
                  <w:marLeft w:val="0"/>
                  <w:marRight w:val="225"/>
                  <w:marTop w:val="0"/>
                  <w:marBottom w:val="0"/>
                  <w:divBdr>
                    <w:top w:val="none" w:sz="0" w:space="0" w:color="auto"/>
                    <w:left w:val="none" w:sz="0" w:space="0" w:color="auto"/>
                    <w:bottom w:val="none" w:sz="0" w:space="0" w:color="auto"/>
                    <w:right w:val="none" w:sz="0" w:space="0" w:color="auto"/>
                  </w:divBdr>
                </w:div>
              </w:divsChild>
            </w:div>
            <w:div w:id="1259949977">
              <w:marLeft w:val="255"/>
              <w:marRight w:val="0"/>
              <w:marTop w:val="75"/>
              <w:marBottom w:val="0"/>
              <w:divBdr>
                <w:top w:val="none" w:sz="0" w:space="0" w:color="auto"/>
                <w:left w:val="none" w:sz="0" w:space="0" w:color="auto"/>
                <w:bottom w:val="none" w:sz="0" w:space="0" w:color="auto"/>
                <w:right w:val="none" w:sz="0" w:space="0" w:color="auto"/>
              </w:divBdr>
              <w:divsChild>
                <w:div w:id="357389256">
                  <w:marLeft w:val="0"/>
                  <w:marRight w:val="225"/>
                  <w:marTop w:val="0"/>
                  <w:marBottom w:val="0"/>
                  <w:divBdr>
                    <w:top w:val="none" w:sz="0" w:space="0" w:color="auto"/>
                    <w:left w:val="none" w:sz="0" w:space="0" w:color="auto"/>
                    <w:bottom w:val="none" w:sz="0" w:space="0" w:color="auto"/>
                    <w:right w:val="none" w:sz="0" w:space="0" w:color="auto"/>
                  </w:divBdr>
                </w:div>
              </w:divsChild>
            </w:div>
            <w:div w:id="1545749695">
              <w:marLeft w:val="255"/>
              <w:marRight w:val="0"/>
              <w:marTop w:val="75"/>
              <w:marBottom w:val="0"/>
              <w:divBdr>
                <w:top w:val="none" w:sz="0" w:space="0" w:color="auto"/>
                <w:left w:val="none" w:sz="0" w:space="0" w:color="auto"/>
                <w:bottom w:val="none" w:sz="0" w:space="0" w:color="auto"/>
                <w:right w:val="none" w:sz="0" w:space="0" w:color="auto"/>
              </w:divBdr>
              <w:divsChild>
                <w:div w:id="1007563178">
                  <w:marLeft w:val="0"/>
                  <w:marRight w:val="225"/>
                  <w:marTop w:val="0"/>
                  <w:marBottom w:val="0"/>
                  <w:divBdr>
                    <w:top w:val="none" w:sz="0" w:space="0" w:color="auto"/>
                    <w:left w:val="none" w:sz="0" w:space="0" w:color="auto"/>
                    <w:bottom w:val="none" w:sz="0" w:space="0" w:color="auto"/>
                    <w:right w:val="none" w:sz="0" w:space="0" w:color="auto"/>
                  </w:divBdr>
                </w:div>
              </w:divsChild>
            </w:div>
            <w:div w:id="1702972999">
              <w:marLeft w:val="0"/>
              <w:marRight w:val="225"/>
              <w:marTop w:val="0"/>
              <w:marBottom w:val="0"/>
              <w:divBdr>
                <w:top w:val="none" w:sz="0" w:space="0" w:color="auto"/>
                <w:left w:val="none" w:sz="0" w:space="0" w:color="auto"/>
                <w:bottom w:val="none" w:sz="0" w:space="0" w:color="auto"/>
                <w:right w:val="none" w:sz="0" w:space="0" w:color="auto"/>
              </w:divBdr>
            </w:div>
            <w:div w:id="1738165637">
              <w:marLeft w:val="255"/>
              <w:marRight w:val="0"/>
              <w:marTop w:val="75"/>
              <w:marBottom w:val="0"/>
              <w:divBdr>
                <w:top w:val="none" w:sz="0" w:space="0" w:color="auto"/>
                <w:left w:val="none" w:sz="0" w:space="0" w:color="auto"/>
                <w:bottom w:val="none" w:sz="0" w:space="0" w:color="auto"/>
                <w:right w:val="none" w:sz="0" w:space="0" w:color="auto"/>
              </w:divBdr>
              <w:divsChild>
                <w:div w:id="212880998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11235598">
      <w:bodyDiv w:val="1"/>
      <w:marLeft w:val="0"/>
      <w:marRight w:val="0"/>
      <w:marTop w:val="0"/>
      <w:marBottom w:val="0"/>
      <w:divBdr>
        <w:top w:val="none" w:sz="0" w:space="0" w:color="auto"/>
        <w:left w:val="none" w:sz="0" w:space="0" w:color="auto"/>
        <w:bottom w:val="none" w:sz="0" w:space="0" w:color="auto"/>
        <w:right w:val="none" w:sz="0" w:space="0" w:color="auto"/>
      </w:divBdr>
    </w:div>
    <w:div w:id="946809384">
      <w:bodyDiv w:val="1"/>
      <w:marLeft w:val="0"/>
      <w:marRight w:val="0"/>
      <w:marTop w:val="0"/>
      <w:marBottom w:val="0"/>
      <w:divBdr>
        <w:top w:val="none" w:sz="0" w:space="0" w:color="auto"/>
        <w:left w:val="none" w:sz="0" w:space="0" w:color="auto"/>
        <w:bottom w:val="none" w:sz="0" w:space="0" w:color="auto"/>
        <w:right w:val="none" w:sz="0" w:space="0" w:color="auto"/>
      </w:divBdr>
    </w:div>
    <w:div w:id="1016885397">
      <w:bodyDiv w:val="1"/>
      <w:marLeft w:val="0"/>
      <w:marRight w:val="0"/>
      <w:marTop w:val="0"/>
      <w:marBottom w:val="0"/>
      <w:divBdr>
        <w:top w:val="none" w:sz="0" w:space="0" w:color="auto"/>
        <w:left w:val="none" w:sz="0" w:space="0" w:color="auto"/>
        <w:bottom w:val="none" w:sz="0" w:space="0" w:color="auto"/>
        <w:right w:val="none" w:sz="0" w:space="0" w:color="auto"/>
      </w:divBdr>
    </w:div>
    <w:div w:id="1037781899">
      <w:bodyDiv w:val="1"/>
      <w:marLeft w:val="0"/>
      <w:marRight w:val="0"/>
      <w:marTop w:val="0"/>
      <w:marBottom w:val="0"/>
      <w:divBdr>
        <w:top w:val="none" w:sz="0" w:space="0" w:color="auto"/>
        <w:left w:val="none" w:sz="0" w:space="0" w:color="auto"/>
        <w:bottom w:val="none" w:sz="0" w:space="0" w:color="auto"/>
        <w:right w:val="none" w:sz="0" w:space="0" w:color="auto"/>
      </w:divBdr>
    </w:div>
    <w:div w:id="1056665398">
      <w:bodyDiv w:val="1"/>
      <w:marLeft w:val="0"/>
      <w:marRight w:val="0"/>
      <w:marTop w:val="0"/>
      <w:marBottom w:val="0"/>
      <w:divBdr>
        <w:top w:val="none" w:sz="0" w:space="0" w:color="auto"/>
        <w:left w:val="none" w:sz="0" w:space="0" w:color="auto"/>
        <w:bottom w:val="none" w:sz="0" w:space="0" w:color="auto"/>
        <w:right w:val="none" w:sz="0" w:space="0" w:color="auto"/>
      </w:divBdr>
    </w:div>
    <w:div w:id="1118794639">
      <w:bodyDiv w:val="1"/>
      <w:marLeft w:val="0"/>
      <w:marRight w:val="0"/>
      <w:marTop w:val="0"/>
      <w:marBottom w:val="0"/>
      <w:divBdr>
        <w:top w:val="none" w:sz="0" w:space="0" w:color="auto"/>
        <w:left w:val="none" w:sz="0" w:space="0" w:color="auto"/>
        <w:bottom w:val="none" w:sz="0" w:space="0" w:color="auto"/>
        <w:right w:val="none" w:sz="0" w:space="0" w:color="auto"/>
      </w:divBdr>
    </w:div>
    <w:div w:id="1241791420">
      <w:bodyDiv w:val="1"/>
      <w:marLeft w:val="0"/>
      <w:marRight w:val="0"/>
      <w:marTop w:val="0"/>
      <w:marBottom w:val="0"/>
      <w:divBdr>
        <w:top w:val="none" w:sz="0" w:space="0" w:color="auto"/>
        <w:left w:val="none" w:sz="0" w:space="0" w:color="auto"/>
        <w:bottom w:val="none" w:sz="0" w:space="0" w:color="auto"/>
        <w:right w:val="none" w:sz="0" w:space="0" w:color="auto"/>
      </w:divBdr>
    </w:div>
    <w:div w:id="1259170104">
      <w:bodyDiv w:val="1"/>
      <w:marLeft w:val="0"/>
      <w:marRight w:val="0"/>
      <w:marTop w:val="0"/>
      <w:marBottom w:val="0"/>
      <w:divBdr>
        <w:top w:val="none" w:sz="0" w:space="0" w:color="auto"/>
        <w:left w:val="none" w:sz="0" w:space="0" w:color="auto"/>
        <w:bottom w:val="none" w:sz="0" w:space="0" w:color="auto"/>
        <w:right w:val="none" w:sz="0" w:space="0" w:color="auto"/>
      </w:divBdr>
      <w:divsChild>
        <w:div w:id="374743876">
          <w:marLeft w:val="255"/>
          <w:marRight w:val="0"/>
          <w:marTop w:val="0"/>
          <w:marBottom w:val="0"/>
          <w:divBdr>
            <w:top w:val="none" w:sz="0" w:space="0" w:color="auto"/>
            <w:left w:val="none" w:sz="0" w:space="0" w:color="auto"/>
            <w:bottom w:val="none" w:sz="0" w:space="0" w:color="auto"/>
            <w:right w:val="none" w:sz="0" w:space="0" w:color="auto"/>
          </w:divBdr>
        </w:div>
        <w:div w:id="1182092500">
          <w:marLeft w:val="255"/>
          <w:marRight w:val="0"/>
          <w:marTop w:val="0"/>
          <w:marBottom w:val="0"/>
          <w:divBdr>
            <w:top w:val="none" w:sz="0" w:space="0" w:color="auto"/>
            <w:left w:val="none" w:sz="0" w:space="0" w:color="auto"/>
            <w:bottom w:val="none" w:sz="0" w:space="0" w:color="auto"/>
            <w:right w:val="none" w:sz="0" w:space="0" w:color="auto"/>
          </w:divBdr>
          <w:divsChild>
            <w:div w:id="1797092946">
              <w:marLeft w:val="255"/>
              <w:marRight w:val="0"/>
              <w:marTop w:val="75"/>
              <w:marBottom w:val="0"/>
              <w:divBdr>
                <w:top w:val="none" w:sz="0" w:space="0" w:color="auto"/>
                <w:left w:val="none" w:sz="0" w:space="0" w:color="auto"/>
                <w:bottom w:val="none" w:sz="0" w:space="0" w:color="auto"/>
                <w:right w:val="none" w:sz="0" w:space="0" w:color="auto"/>
              </w:divBdr>
              <w:divsChild>
                <w:div w:id="907229301">
                  <w:marLeft w:val="0"/>
                  <w:marRight w:val="225"/>
                  <w:marTop w:val="0"/>
                  <w:marBottom w:val="0"/>
                  <w:divBdr>
                    <w:top w:val="none" w:sz="0" w:space="0" w:color="auto"/>
                    <w:left w:val="none" w:sz="0" w:space="0" w:color="auto"/>
                    <w:bottom w:val="none" w:sz="0" w:space="0" w:color="auto"/>
                    <w:right w:val="none" w:sz="0" w:space="0" w:color="auto"/>
                  </w:divBdr>
                </w:div>
              </w:divsChild>
            </w:div>
            <w:div w:id="1997538125">
              <w:marLeft w:val="255"/>
              <w:marRight w:val="0"/>
              <w:marTop w:val="75"/>
              <w:marBottom w:val="0"/>
              <w:divBdr>
                <w:top w:val="none" w:sz="0" w:space="0" w:color="auto"/>
                <w:left w:val="none" w:sz="0" w:space="0" w:color="auto"/>
                <w:bottom w:val="none" w:sz="0" w:space="0" w:color="auto"/>
                <w:right w:val="none" w:sz="0" w:space="0" w:color="auto"/>
              </w:divBdr>
              <w:divsChild>
                <w:div w:id="136983660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70525602">
          <w:marLeft w:val="255"/>
          <w:marRight w:val="0"/>
          <w:marTop w:val="0"/>
          <w:marBottom w:val="0"/>
          <w:divBdr>
            <w:top w:val="none" w:sz="0" w:space="0" w:color="auto"/>
            <w:left w:val="none" w:sz="0" w:space="0" w:color="auto"/>
            <w:bottom w:val="none" w:sz="0" w:space="0" w:color="auto"/>
            <w:right w:val="none" w:sz="0" w:space="0" w:color="auto"/>
          </w:divBdr>
        </w:div>
        <w:div w:id="1679044458">
          <w:marLeft w:val="255"/>
          <w:marRight w:val="0"/>
          <w:marTop w:val="0"/>
          <w:marBottom w:val="0"/>
          <w:divBdr>
            <w:top w:val="none" w:sz="0" w:space="0" w:color="auto"/>
            <w:left w:val="none" w:sz="0" w:space="0" w:color="auto"/>
            <w:bottom w:val="none" w:sz="0" w:space="0" w:color="auto"/>
            <w:right w:val="none" w:sz="0" w:space="0" w:color="auto"/>
          </w:divBdr>
        </w:div>
        <w:div w:id="1872109329">
          <w:marLeft w:val="255"/>
          <w:marRight w:val="0"/>
          <w:marTop w:val="0"/>
          <w:marBottom w:val="0"/>
          <w:divBdr>
            <w:top w:val="none" w:sz="0" w:space="0" w:color="auto"/>
            <w:left w:val="none" w:sz="0" w:space="0" w:color="auto"/>
            <w:bottom w:val="none" w:sz="0" w:space="0" w:color="auto"/>
            <w:right w:val="none" w:sz="0" w:space="0" w:color="auto"/>
          </w:divBdr>
        </w:div>
        <w:div w:id="1944218707">
          <w:marLeft w:val="255"/>
          <w:marRight w:val="0"/>
          <w:marTop w:val="0"/>
          <w:marBottom w:val="0"/>
          <w:divBdr>
            <w:top w:val="none" w:sz="0" w:space="0" w:color="auto"/>
            <w:left w:val="none" w:sz="0" w:space="0" w:color="auto"/>
            <w:bottom w:val="none" w:sz="0" w:space="0" w:color="auto"/>
            <w:right w:val="none" w:sz="0" w:space="0" w:color="auto"/>
          </w:divBdr>
        </w:div>
        <w:div w:id="2074497976">
          <w:marLeft w:val="255"/>
          <w:marRight w:val="0"/>
          <w:marTop w:val="0"/>
          <w:marBottom w:val="0"/>
          <w:divBdr>
            <w:top w:val="none" w:sz="0" w:space="0" w:color="auto"/>
            <w:left w:val="none" w:sz="0" w:space="0" w:color="auto"/>
            <w:bottom w:val="none" w:sz="0" w:space="0" w:color="auto"/>
            <w:right w:val="none" w:sz="0" w:space="0" w:color="auto"/>
          </w:divBdr>
        </w:div>
      </w:divsChild>
    </w:div>
    <w:div w:id="1265839685">
      <w:bodyDiv w:val="1"/>
      <w:marLeft w:val="0"/>
      <w:marRight w:val="0"/>
      <w:marTop w:val="0"/>
      <w:marBottom w:val="0"/>
      <w:divBdr>
        <w:top w:val="none" w:sz="0" w:space="0" w:color="auto"/>
        <w:left w:val="none" w:sz="0" w:space="0" w:color="auto"/>
        <w:bottom w:val="none" w:sz="0" w:space="0" w:color="auto"/>
        <w:right w:val="none" w:sz="0" w:space="0" w:color="auto"/>
      </w:divBdr>
    </w:div>
    <w:div w:id="1272476272">
      <w:bodyDiv w:val="1"/>
      <w:marLeft w:val="0"/>
      <w:marRight w:val="0"/>
      <w:marTop w:val="0"/>
      <w:marBottom w:val="0"/>
      <w:divBdr>
        <w:top w:val="none" w:sz="0" w:space="0" w:color="auto"/>
        <w:left w:val="none" w:sz="0" w:space="0" w:color="auto"/>
        <w:bottom w:val="none" w:sz="0" w:space="0" w:color="auto"/>
        <w:right w:val="none" w:sz="0" w:space="0" w:color="auto"/>
      </w:divBdr>
    </w:div>
    <w:div w:id="1491362702">
      <w:bodyDiv w:val="1"/>
      <w:marLeft w:val="0"/>
      <w:marRight w:val="0"/>
      <w:marTop w:val="0"/>
      <w:marBottom w:val="0"/>
      <w:divBdr>
        <w:top w:val="none" w:sz="0" w:space="0" w:color="auto"/>
        <w:left w:val="none" w:sz="0" w:space="0" w:color="auto"/>
        <w:bottom w:val="none" w:sz="0" w:space="0" w:color="auto"/>
        <w:right w:val="none" w:sz="0" w:space="0" w:color="auto"/>
      </w:divBdr>
    </w:div>
    <w:div w:id="1516260361">
      <w:bodyDiv w:val="1"/>
      <w:marLeft w:val="0"/>
      <w:marRight w:val="0"/>
      <w:marTop w:val="0"/>
      <w:marBottom w:val="0"/>
      <w:divBdr>
        <w:top w:val="none" w:sz="0" w:space="0" w:color="auto"/>
        <w:left w:val="none" w:sz="0" w:space="0" w:color="auto"/>
        <w:bottom w:val="none" w:sz="0" w:space="0" w:color="auto"/>
        <w:right w:val="none" w:sz="0" w:space="0" w:color="auto"/>
      </w:divBdr>
    </w:div>
    <w:div w:id="1539850031">
      <w:bodyDiv w:val="1"/>
      <w:marLeft w:val="0"/>
      <w:marRight w:val="0"/>
      <w:marTop w:val="0"/>
      <w:marBottom w:val="0"/>
      <w:divBdr>
        <w:top w:val="none" w:sz="0" w:space="0" w:color="auto"/>
        <w:left w:val="none" w:sz="0" w:space="0" w:color="auto"/>
        <w:bottom w:val="none" w:sz="0" w:space="0" w:color="auto"/>
        <w:right w:val="none" w:sz="0" w:space="0" w:color="auto"/>
      </w:divBdr>
    </w:div>
    <w:div w:id="1602683636">
      <w:bodyDiv w:val="1"/>
      <w:marLeft w:val="0"/>
      <w:marRight w:val="0"/>
      <w:marTop w:val="0"/>
      <w:marBottom w:val="0"/>
      <w:divBdr>
        <w:top w:val="none" w:sz="0" w:space="0" w:color="auto"/>
        <w:left w:val="none" w:sz="0" w:space="0" w:color="auto"/>
        <w:bottom w:val="none" w:sz="0" w:space="0" w:color="auto"/>
        <w:right w:val="none" w:sz="0" w:space="0" w:color="auto"/>
      </w:divBdr>
    </w:div>
    <w:div w:id="1698192930">
      <w:bodyDiv w:val="1"/>
      <w:marLeft w:val="0"/>
      <w:marRight w:val="0"/>
      <w:marTop w:val="0"/>
      <w:marBottom w:val="0"/>
      <w:divBdr>
        <w:top w:val="none" w:sz="0" w:space="0" w:color="auto"/>
        <w:left w:val="none" w:sz="0" w:space="0" w:color="auto"/>
        <w:bottom w:val="none" w:sz="0" w:space="0" w:color="auto"/>
        <w:right w:val="none" w:sz="0" w:space="0" w:color="auto"/>
      </w:divBdr>
    </w:div>
    <w:div w:id="1699817369">
      <w:bodyDiv w:val="1"/>
      <w:marLeft w:val="0"/>
      <w:marRight w:val="0"/>
      <w:marTop w:val="0"/>
      <w:marBottom w:val="0"/>
      <w:divBdr>
        <w:top w:val="none" w:sz="0" w:space="0" w:color="auto"/>
        <w:left w:val="none" w:sz="0" w:space="0" w:color="auto"/>
        <w:bottom w:val="none" w:sz="0" w:space="0" w:color="auto"/>
        <w:right w:val="none" w:sz="0" w:space="0" w:color="auto"/>
      </w:divBdr>
    </w:div>
    <w:div w:id="1773629752">
      <w:bodyDiv w:val="1"/>
      <w:marLeft w:val="0"/>
      <w:marRight w:val="0"/>
      <w:marTop w:val="0"/>
      <w:marBottom w:val="0"/>
      <w:divBdr>
        <w:top w:val="none" w:sz="0" w:space="0" w:color="auto"/>
        <w:left w:val="none" w:sz="0" w:space="0" w:color="auto"/>
        <w:bottom w:val="none" w:sz="0" w:space="0" w:color="auto"/>
        <w:right w:val="none" w:sz="0" w:space="0" w:color="auto"/>
      </w:divBdr>
    </w:div>
    <w:div w:id="1816143563">
      <w:bodyDiv w:val="1"/>
      <w:marLeft w:val="0"/>
      <w:marRight w:val="0"/>
      <w:marTop w:val="0"/>
      <w:marBottom w:val="0"/>
      <w:divBdr>
        <w:top w:val="none" w:sz="0" w:space="0" w:color="auto"/>
        <w:left w:val="none" w:sz="0" w:space="0" w:color="auto"/>
        <w:bottom w:val="none" w:sz="0" w:space="0" w:color="auto"/>
        <w:right w:val="none" w:sz="0" w:space="0" w:color="auto"/>
      </w:divBdr>
    </w:div>
    <w:div w:id="1825733778">
      <w:bodyDiv w:val="1"/>
      <w:marLeft w:val="0"/>
      <w:marRight w:val="0"/>
      <w:marTop w:val="0"/>
      <w:marBottom w:val="0"/>
      <w:divBdr>
        <w:top w:val="none" w:sz="0" w:space="0" w:color="auto"/>
        <w:left w:val="none" w:sz="0" w:space="0" w:color="auto"/>
        <w:bottom w:val="none" w:sz="0" w:space="0" w:color="auto"/>
        <w:right w:val="none" w:sz="0" w:space="0" w:color="auto"/>
      </w:divBdr>
    </w:div>
    <w:div w:id="1910725210">
      <w:bodyDiv w:val="1"/>
      <w:marLeft w:val="0"/>
      <w:marRight w:val="0"/>
      <w:marTop w:val="0"/>
      <w:marBottom w:val="0"/>
      <w:divBdr>
        <w:top w:val="none" w:sz="0" w:space="0" w:color="auto"/>
        <w:left w:val="none" w:sz="0" w:space="0" w:color="auto"/>
        <w:bottom w:val="none" w:sz="0" w:space="0" w:color="auto"/>
        <w:right w:val="none" w:sz="0" w:space="0" w:color="auto"/>
      </w:divBdr>
    </w:div>
    <w:div w:id="1920598618">
      <w:bodyDiv w:val="1"/>
      <w:marLeft w:val="0"/>
      <w:marRight w:val="0"/>
      <w:marTop w:val="0"/>
      <w:marBottom w:val="0"/>
      <w:divBdr>
        <w:top w:val="none" w:sz="0" w:space="0" w:color="auto"/>
        <w:left w:val="none" w:sz="0" w:space="0" w:color="auto"/>
        <w:bottom w:val="none" w:sz="0" w:space="0" w:color="auto"/>
        <w:right w:val="none" w:sz="0" w:space="0" w:color="auto"/>
      </w:divBdr>
    </w:div>
    <w:div w:id="1931887017">
      <w:bodyDiv w:val="1"/>
      <w:marLeft w:val="0"/>
      <w:marRight w:val="0"/>
      <w:marTop w:val="0"/>
      <w:marBottom w:val="0"/>
      <w:divBdr>
        <w:top w:val="none" w:sz="0" w:space="0" w:color="auto"/>
        <w:left w:val="none" w:sz="0" w:space="0" w:color="auto"/>
        <w:bottom w:val="none" w:sz="0" w:space="0" w:color="auto"/>
        <w:right w:val="none" w:sz="0" w:space="0" w:color="auto"/>
      </w:divBdr>
    </w:div>
    <w:div w:id="1973319909">
      <w:bodyDiv w:val="1"/>
      <w:marLeft w:val="0"/>
      <w:marRight w:val="0"/>
      <w:marTop w:val="0"/>
      <w:marBottom w:val="0"/>
      <w:divBdr>
        <w:top w:val="none" w:sz="0" w:space="0" w:color="auto"/>
        <w:left w:val="none" w:sz="0" w:space="0" w:color="auto"/>
        <w:bottom w:val="none" w:sz="0" w:space="0" w:color="auto"/>
        <w:right w:val="none" w:sz="0" w:space="0" w:color="auto"/>
      </w:divBdr>
    </w:div>
    <w:div w:id="2074311058">
      <w:bodyDiv w:val="1"/>
      <w:marLeft w:val="0"/>
      <w:marRight w:val="0"/>
      <w:marTop w:val="0"/>
      <w:marBottom w:val="0"/>
      <w:divBdr>
        <w:top w:val="none" w:sz="0" w:space="0" w:color="auto"/>
        <w:left w:val="none" w:sz="0" w:space="0" w:color="auto"/>
        <w:bottom w:val="none" w:sz="0" w:space="0" w:color="auto"/>
        <w:right w:val="none" w:sz="0" w:space="0" w:color="auto"/>
      </w:divBdr>
    </w:div>
    <w:div w:id="2092005074">
      <w:bodyDiv w:val="1"/>
      <w:marLeft w:val="0"/>
      <w:marRight w:val="0"/>
      <w:marTop w:val="0"/>
      <w:marBottom w:val="0"/>
      <w:divBdr>
        <w:top w:val="none" w:sz="0" w:space="0" w:color="auto"/>
        <w:left w:val="none" w:sz="0" w:space="0" w:color="auto"/>
        <w:bottom w:val="none" w:sz="0" w:space="0" w:color="auto"/>
        <w:right w:val="none" w:sz="0" w:space="0" w:color="auto"/>
      </w:divBdr>
    </w:div>
    <w:div w:id="2110273117">
      <w:bodyDiv w:val="1"/>
      <w:marLeft w:val="0"/>
      <w:marRight w:val="0"/>
      <w:marTop w:val="0"/>
      <w:marBottom w:val="0"/>
      <w:divBdr>
        <w:top w:val="none" w:sz="0" w:space="0" w:color="auto"/>
        <w:left w:val="none" w:sz="0" w:space="0" w:color="auto"/>
        <w:bottom w:val="none" w:sz="0" w:space="0" w:color="auto"/>
        <w:right w:val="none" w:sz="0" w:space="0" w:color="auto"/>
      </w:divBdr>
      <w:divsChild>
        <w:div w:id="1748113543">
          <w:marLeft w:val="0"/>
          <w:marRight w:val="0"/>
          <w:marTop w:val="0"/>
          <w:marBottom w:val="0"/>
          <w:divBdr>
            <w:top w:val="none" w:sz="0" w:space="0" w:color="auto"/>
            <w:left w:val="none" w:sz="0" w:space="0" w:color="auto"/>
            <w:bottom w:val="none" w:sz="0" w:space="0" w:color="auto"/>
            <w:right w:val="none" w:sz="0" w:space="0" w:color="auto"/>
          </w:divBdr>
          <w:divsChild>
            <w:div w:id="420880235">
              <w:marLeft w:val="0"/>
              <w:marRight w:val="0"/>
              <w:marTop w:val="0"/>
              <w:marBottom w:val="0"/>
              <w:divBdr>
                <w:top w:val="none" w:sz="0" w:space="0" w:color="auto"/>
                <w:left w:val="none" w:sz="0" w:space="0" w:color="auto"/>
                <w:bottom w:val="none" w:sz="0" w:space="0" w:color="auto"/>
                <w:right w:val="none" w:sz="0" w:space="0" w:color="auto"/>
              </w:divBdr>
              <w:divsChild>
                <w:div w:id="472410497">
                  <w:marLeft w:val="0"/>
                  <w:marRight w:val="0"/>
                  <w:marTop w:val="0"/>
                  <w:marBottom w:val="0"/>
                  <w:divBdr>
                    <w:top w:val="none" w:sz="0" w:space="0" w:color="auto"/>
                    <w:left w:val="none" w:sz="0" w:space="0" w:color="auto"/>
                    <w:bottom w:val="none" w:sz="0" w:space="0" w:color="auto"/>
                    <w:right w:val="none" w:sz="0" w:space="0" w:color="auto"/>
                  </w:divBdr>
                  <w:divsChild>
                    <w:div w:id="894782737">
                      <w:marLeft w:val="0"/>
                      <w:marRight w:val="0"/>
                      <w:marTop w:val="0"/>
                      <w:marBottom w:val="0"/>
                      <w:divBdr>
                        <w:top w:val="none" w:sz="0" w:space="0" w:color="auto"/>
                        <w:left w:val="none" w:sz="0" w:space="0" w:color="auto"/>
                        <w:bottom w:val="none" w:sz="0" w:space="0" w:color="auto"/>
                        <w:right w:val="none" w:sz="0" w:space="0" w:color="auto"/>
                      </w:divBdr>
                      <w:divsChild>
                        <w:div w:id="456948009">
                          <w:marLeft w:val="0"/>
                          <w:marRight w:val="0"/>
                          <w:marTop w:val="0"/>
                          <w:marBottom w:val="0"/>
                          <w:divBdr>
                            <w:top w:val="none" w:sz="0" w:space="0" w:color="auto"/>
                            <w:left w:val="none" w:sz="0" w:space="0" w:color="auto"/>
                            <w:bottom w:val="none" w:sz="0" w:space="0" w:color="auto"/>
                            <w:right w:val="none" w:sz="0" w:space="0" w:color="auto"/>
                          </w:divBdr>
                          <w:divsChild>
                            <w:div w:id="1510368634">
                              <w:marLeft w:val="750"/>
                              <w:marRight w:val="0"/>
                              <w:marTop w:val="0"/>
                              <w:marBottom w:val="0"/>
                              <w:divBdr>
                                <w:top w:val="none" w:sz="0" w:space="0" w:color="auto"/>
                                <w:left w:val="none" w:sz="0" w:space="0" w:color="auto"/>
                                <w:bottom w:val="none" w:sz="0" w:space="0" w:color="auto"/>
                                <w:right w:val="none" w:sz="0" w:space="0" w:color="auto"/>
                              </w:divBdr>
                              <w:divsChild>
                                <w:div w:id="1156915191">
                                  <w:marLeft w:val="0"/>
                                  <w:marRight w:val="0"/>
                                  <w:marTop w:val="0"/>
                                  <w:marBottom w:val="0"/>
                                  <w:divBdr>
                                    <w:top w:val="none" w:sz="0" w:space="0" w:color="auto"/>
                                    <w:left w:val="none" w:sz="0" w:space="0" w:color="auto"/>
                                    <w:bottom w:val="none" w:sz="0" w:space="0" w:color="auto"/>
                                    <w:right w:val="none" w:sz="0" w:space="0" w:color="auto"/>
                                  </w:divBdr>
                                  <w:divsChild>
                                    <w:div w:id="1362780315">
                                      <w:marLeft w:val="0"/>
                                      <w:marRight w:val="0"/>
                                      <w:marTop w:val="0"/>
                                      <w:marBottom w:val="0"/>
                                      <w:divBdr>
                                        <w:top w:val="none" w:sz="0" w:space="0" w:color="auto"/>
                                        <w:left w:val="none" w:sz="0" w:space="0" w:color="auto"/>
                                        <w:bottom w:val="none" w:sz="0" w:space="0" w:color="auto"/>
                                        <w:right w:val="none" w:sz="0" w:space="0" w:color="auto"/>
                                      </w:divBdr>
                                      <w:divsChild>
                                        <w:div w:id="1822382969">
                                          <w:marLeft w:val="0"/>
                                          <w:marRight w:val="0"/>
                                          <w:marTop w:val="0"/>
                                          <w:marBottom w:val="0"/>
                                          <w:divBdr>
                                            <w:top w:val="none" w:sz="0" w:space="0" w:color="auto"/>
                                            <w:left w:val="none" w:sz="0" w:space="0" w:color="auto"/>
                                            <w:bottom w:val="none" w:sz="0" w:space="0" w:color="auto"/>
                                            <w:right w:val="none" w:sz="0" w:space="0" w:color="auto"/>
                                          </w:divBdr>
                                          <w:divsChild>
                                            <w:div w:id="792865975">
                                              <w:marLeft w:val="0"/>
                                              <w:marRight w:val="0"/>
                                              <w:marTop w:val="0"/>
                                              <w:marBottom w:val="0"/>
                                              <w:divBdr>
                                                <w:top w:val="none" w:sz="0" w:space="0" w:color="auto"/>
                                                <w:left w:val="none" w:sz="0" w:space="0" w:color="auto"/>
                                                <w:bottom w:val="none" w:sz="0" w:space="0" w:color="auto"/>
                                                <w:right w:val="none" w:sz="0" w:space="0" w:color="auto"/>
                                              </w:divBdr>
                                              <w:divsChild>
                                                <w:div w:id="10378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811274">
          <w:marLeft w:val="0"/>
          <w:marRight w:val="0"/>
          <w:marTop w:val="0"/>
          <w:marBottom w:val="0"/>
          <w:divBdr>
            <w:top w:val="none" w:sz="0" w:space="0" w:color="auto"/>
            <w:left w:val="none" w:sz="0" w:space="0" w:color="auto"/>
            <w:bottom w:val="none" w:sz="0" w:space="0" w:color="auto"/>
            <w:right w:val="none" w:sz="0" w:space="0" w:color="auto"/>
          </w:divBdr>
          <w:divsChild>
            <w:div w:id="1386218312">
              <w:marLeft w:val="0"/>
              <w:marRight w:val="0"/>
              <w:marTop w:val="0"/>
              <w:marBottom w:val="0"/>
              <w:divBdr>
                <w:top w:val="none" w:sz="0" w:space="0" w:color="auto"/>
                <w:left w:val="none" w:sz="0" w:space="0" w:color="auto"/>
                <w:bottom w:val="none" w:sz="0" w:space="0" w:color="auto"/>
                <w:right w:val="none" w:sz="0" w:space="0" w:color="auto"/>
              </w:divBdr>
              <w:divsChild>
                <w:div w:id="1472211189">
                  <w:marLeft w:val="0"/>
                  <w:marRight w:val="0"/>
                  <w:marTop w:val="0"/>
                  <w:marBottom w:val="0"/>
                  <w:divBdr>
                    <w:top w:val="none" w:sz="0" w:space="0" w:color="auto"/>
                    <w:left w:val="none" w:sz="0" w:space="0" w:color="auto"/>
                    <w:bottom w:val="none" w:sz="0" w:space="0" w:color="auto"/>
                    <w:right w:val="none" w:sz="0" w:space="0" w:color="auto"/>
                  </w:divBdr>
                  <w:divsChild>
                    <w:div w:id="1128430723">
                      <w:marLeft w:val="0"/>
                      <w:marRight w:val="0"/>
                      <w:marTop w:val="0"/>
                      <w:marBottom w:val="0"/>
                      <w:divBdr>
                        <w:top w:val="none" w:sz="0" w:space="0" w:color="auto"/>
                        <w:left w:val="none" w:sz="0" w:space="0" w:color="auto"/>
                        <w:bottom w:val="none" w:sz="0" w:space="0" w:color="auto"/>
                        <w:right w:val="none" w:sz="0" w:space="0" w:color="auto"/>
                      </w:divBdr>
                      <w:divsChild>
                        <w:div w:id="103427814">
                          <w:marLeft w:val="0"/>
                          <w:marRight w:val="0"/>
                          <w:marTop w:val="0"/>
                          <w:marBottom w:val="0"/>
                          <w:divBdr>
                            <w:top w:val="none" w:sz="0" w:space="0" w:color="auto"/>
                            <w:left w:val="none" w:sz="0" w:space="0" w:color="auto"/>
                            <w:bottom w:val="none" w:sz="0" w:space="0" w:color="auto"/>
                            <w:right w:val="none" w:sz="0" w:space="0" w:color="auto"/>
                          </w:divBdr>
                          <w:divsChild>
                            <w:div w:id="1237593618">
                              <w:marLeft w:val="750"/>
                              <w:marRight w:val="0"/>
                              <w:marTop w:val="0"/>
                              <w:marBottom w:val="0"/>
                              <w:divBdr>
                                <w:top w:val="none" w:sz="0" w:space="0" w:color="auto"/>
                                <w:left w:val="none" w:sz="0" w:space="0" w:color="auto"/>
                                <w:bottom w:val="none" w:sz="0" w:space="0" w:color="auto"/>
                                <w:right w:val="none" w:sz="0" w:space="0" w:color="auto"/>
                              </w:divBdr>
                              <w:divsChild>
                                <w:div w:id="551115844">
                                  <w:marLeft w:val="0"/>
                                  <w:marRight w:val="0"/>
                                  <w:marTop w:val="0"/>
                                  <w:marBottom w:val="0"/>
                                  <w:divBdr>
                                    <w:top w:val="none" w:sz="0" w:space="0" w:color="auto"/>
                                    <w:left w:val="none" w:sz="0" w:space="0" w:color="auto"/>
                                    <w:bottom w:val="none" w:sz="0" w:space="0" w:color="auto"/>
                                    <w:right w:val="none" w:sz="0" w:space="0" w:color="auto"/>
                                  </w:divBdr>
                                  <w:divsChild>
                                    <w:div w:id="947663076">
                                      <w:marLeft w:val="0"/>
                                      <w:marRight w:val="0"/>
                                      <w:marTop w:val="0"/>
                                      <w:marBottom w:val="0"/>
                                      <w:divBdr>
                                        <w:top w:val="none" w:sz="0" w:space="0" w:color="auto"/>
                                        <w:left w:val="none" w:sz="0" w:space="0" w:color="auto"/>
                                        <w:bottom w:val="none" w:sz="0" w:space="0" w:color="auto"/>
                                        <w:right w:val="none" w:sz="0" w:space="0" w:color="auto"/>
                                      </w:divBdr>
                                      <w:divsChild>
                                        <w:div w:id="202639008">
                                          <w:marLeft w:val="0"/>
                                          <w:marRight w:val="0"/>
                                          <w:marTop w:val="0"/>
                                          <w:marBottom w:val="0"/>
                                          <w:divBdr>
                                            <w:top w:val="none" w:sz="0" w:space="0" w:color="auto"/>
                                            <w:left w:val="none" w:sz="0" w:space="0" w:color="auto"/>
                                            <w:bottom w:val="none" w:sz="0" w:space="0" w:color="auto"/>
                                            <w:right w:val="none" w:sz="0" w:space="0" w:color="auto"/>
                                          </w:divBdr>
                                          <w:divsChild>
                                            <w:div w:id="1086881107">
                                              <w:marLeft w:val="0"/>
                                              <w:marRight w:val="0"/>
                                              <w:marTop w:val="0"/>
                                              <w:marBottom w:val="0"/>
                                              <w:divBdr>
                                                <w:top w:val="none" w:sz="0" w:space="0" w:color="auto"/>
                                                <w:left w:val="none" w:sz="0" w:space="0" w:color="auto"/>
                                                <w:bottom w:val="none" w:sz="0" w:space="0" w:color="auto"/>
                                                <w:right w:val="none" w:sz="0" w:space="0" w:color="auto"/>
                                              </w:divBdr>
                                              <w:divsChild>
                                                <w:div w:id="4259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google.com/url?q=http://services1.infra.npz.sk&amp;sa=D&amp;source=hangouts&amp;ust=1524151404174000&amp;usg=AFQjCNF18lfZqWFyhTsD82T06MMTmRhH2A" TargetMode="External"/><Relationship Id="rId2" Type="http://schemas.openxmlformats.org/officeDocument/2006/relationships/customXml" Target="../customXml/item2.xml"/><Relationship Id="rId16" Type="http://schemas.openxmlformats.org/officeDocument/2006/relationships/hyperlink" Target="https://www.google.com/url?q=http://services2017.preprod.npz.sk&amp;sa=D&amp;source=hangouts&amp;ust=1524151385755000&amp;usg=AFQjCNHayu96dOJoiABKAdZeLc89OKOXN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Motív Office">
  <a:themeElements>
    <a:clrScheme name="Aspiro 2017">
      <a:dk1>
        <a:srgbClr val="001522"/>
      </a:dk1>
      <a:lt1>
        <a:srgbClr val="FFFFFF"/>
      </a:lt1>
      <a:dk2>
        <a:srgbClr val="CF0A2C"/>
      </a:dk2>
      <a:lt2>
        <a:srgbClr val="FFFFFF"/>
      </a:lt2>
      <a:accent1>
        <a:srgbClr val="CF0A2C"/>
      </a:accent1>
      <a:accent2>
        <a:srgbClr val="64C29D"/>
      </a:accent2>
      <a:accent3>
        <a:srgbClr val="F58220"/>
      </a:accent3>
      <a:accent4>
        <a:srgbClr val="77174B"/>
      </a:accent4>
      <a:accent5>
        <a:srgbClr val="AFAFAF"/>
      </a:accent5>
      <a:accent6>
        <a:srgbClr val="4B4B4B"/>
      </a:accent6>
      <a:hlink>
        <a:srgbClr val="64C29D"/>
      </a:hlink>
      <a:folHlink>
        <a:srgbClr val="00152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8C1AC50553714A82786948F52843FC" ma:contentTypeVersion="13" ma:contentTypeDescription="Create a new document." ma:contentTypeScope="" ma:versionID="10acbfcf889ddfd4c8334d5ca2ca2e29">
  <xsd:schema xmlns:xsd="http://www.w3.org/2001/XMLSchema" xmlns:xs="http://www.w3.org/2001/XMLSchema" xmlns:p="http://schemas.microsoft.com/office/2006/metadata/properties" xmlns:ns2="cced6428-df55-4da3-bb3e-6cf9b53c6358" xmlns:ns3="b012ed28-d9d2-4586-86b0-45de90e14516" targetNamespace="http://schemas.microsoft.com/office/2006/metadata/properties" ma:root="true" ma:fieldsID="de9bbae4c116deefd92d99d4a63f3730" ns2:_="" ns3:_="">
    <xsd:import namespace="cced6428-df55-4da3-bb3e-6cf9b53c6358"/>
    <xsd:import namespace="b012ed28-d9d2-4586-86b0-45de90e1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Stru_x010d_n_x00fd_popis" minOccurs="0"/>
                <xsd:element ref="ns3:SharedWithUsers" minOccurs="0"/>
                <xsd:element ref="ns3:SharedWithDetails" minOccurs="0"/>
                <xsd:element ref="ns2:MediaServiceAutoKeyPoints" minOccurs="0"/>
                <xsd:element ref="ns2:MediaServiceKeyPoints"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ed6428-df55-4da3-bb3e-6cf9b53c6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Stru_x010d_n_x00fd_popis" ma:index="15" nillable="true" ma:displayName="Stručný popis" ma:format="Dropdown" ma:internalName="Stru_x010d_n_x00fd_popis">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ozn_x00e1_mka" ma:index="20" nillable="true" ma:displayName="Poznámka" ma:format="Dropdown" ma:internalName="Pozn_x00e1_mk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12ed28-d9d2-4586-86b0-45de90e1451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ozn_x00e1_mka xmlns="cced6428-df55-4da3-bb3e-6cf9b53c6358" xsi:nil="true"/>
    <Stru_x010d_n_x00fd_popis xmlns="cced6428-df55-4da3-bb3e-6cf9b53c6358"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252F43-F6BF-4795-BF31-7F9B9F6FE7D7}"/>
</file>

<file path=customXml/itemProps2.xml><?xml version="1.0" encoding="utf-8"?>
<ds:datastoreItem xmlns:ds="http://schemas.openxmlformats.org/officeDocument/2006/customXml" ds:itemID="{72948629-482A-467D-BCE7-718C37C4C5F8}">
  <ds:schemaRefs>
    <ds:schemaRef ds:uri="http://schemas.microsoft.com/sharepoint/v3/contenttype/forms"/>
  </ds:schemaRefs>
</ds:datastoreItem>
</file>

<file path=customXml/itemProps3.xml><?xml version="1.0" encoding="utf-8"?>
<ds:datastoreItem xmlns:ds="http://schemas.openxmlformats.org/officeDocument/2006/customXml" ds:itemID="{85F46262-9F6C-4423-9924-46846E0ADE32}">
  <ds:schemaRefs>
    <ds:schemaRef ds:uri="http://schemas.microsoft.com/office/2006/metadata/properties"/>
    <ds:schemaRef ds:uri="http://schemas.microsoft.com/office/infopath/2007/PartnerControls"/>
    <ds:schemaRef ds:uri="cced6428-df55-4da3-bb3e-6cf9b53c6358"/>
  </ds:schemaRefs>
</ds:datastoreItem>
</file>

<file path=customXml/itemProps4.xml><?xml version="1.0" encoding="utf-8"?>
<ds:datastoreItem xmlns:ds="http://schemas.openxmlformats.org/officeDocument/2006/customXml" ds:itemID="{B7724F37-DEB9-474E-8D76-51F214E644B4}">
  <ds:schemaRefs>
    <ds:schemaRef ds:uri="http://schemas.openxmlformats.org/officeDocument/2006/bibliography"/>
  </ds:schemaRefs>
</ds:datastoreItem>
</file>

<file path=customXml/itemProps5.xml><?xml version="1.0" encoding="utf-8"?>
<ds:datastoreItem xmlns:ds="http://schemas.openxmlformats.org/officeDocument/2006/customXml" ds:itemID="{65E852D8-98AB-44AC-A384-CD2FBB5A0082}">
  <ds:schemaRefs>
    <ds:schemaRef ds:uri="http://schemas.openxmlformats.org/officeDocument/2006/bibliography"/>
  </ds:schemaRefs>
</ds:datastoreItem>
</file>

<file path=customXml/itemProps6.xml><?xml version="1.0" encoding="utf-8"?>
<ds:datastoreItem xmlns:ds="http://schemas.openxmlformats.org/officeDocument/2006/customXml" ds:itemID="{06493252-F074-4810-9E0F-88349D2D0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113</Pages>
  <Words>41275</Words>
  <Characters>235274</Characters>
  <Application>Microsoft Office Word</Application>
  <DocSecurity>0</DocSecurity>
  <Lines>1960</Lines>
  <Paragraphs>551</Paragraphs>
  <ScaleCrop>false</ScaleCrop>
  <Company>HP</Company>
  <LinksUpToDate>false</LinksUpToDate>
  <CharactersWithSpaces>275998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Integracny_manual_evysternie_releaseQ22018</dc:title>
  <dc:creator>NCZI</dc:creator>
  <cp:keywords>NCZI</cp:keywords>
  <cp:lastModifiedBy>Vidová Katarína, Ing.</cp:lastModifiedBy>
  <cp:revision>18</cp:revision>
  <cp:lastPrinted>2018-11-29T12:43:00Z</cp:lastPrinted>
  <dcterms:created xsi:type="dcterms:W3CDTF">2019-02-26T12:57:00Z</dcterms:created>
  <dcterms:modified xsi:type="dcterms:W3CDTF">2021-12-21T08:24:00Z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0x0101001E8C1AC50553714A82786948F52843FC</vt:lpwstr>
  </property>
  <property fmtid="{D5CDD505-2E9C-101B-9397-08002B2CF9AE}" pid="3" name="_dlc_DocIdItemGuid">
    <vt:lpwstr>c0b1c308-ada5-4f79-87fc-40631bad5bd2</vt:lpwstr>
  </property>
</Properties>
</file>