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 xml:space="preserve">dodávať služby a plnenia podľa tejto Zmluvy riadne a včas za </w:t>
      </w:r>
      <w:r w:rsidRPr="00221203">
        <w:rPr>
          <w:rFonts w:ascii="Arial" w:hAnsi="Arial" w:cs="Arial"/>
          <w:sz w:val="22"/>
          <w:szCs w:val="22"/>
        </w:rPr>
        <w:lastRenderedPageBreak/>
        <w:t>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6BFA232E" w:rsidR="00EA1C6D" w:rsidRDefault="00262C6F" w:rsidP="00D27911">
      <w:pPr>
        <w:pStyle w:val="Odsekzoznamu"/>
        <w:numPr>
          <w:ilvl w:val="1"/>
          <w:numId w:val="2"/>
        </w:numPr>
        <w:ind w:left="426" w:hanging="426"/>
        <w:jc w:val="both"/>
        <w:rPr>
          <w:rFonts w:ascii="Arial" w:hAnsi="Arial" w:cs="Arial"/>
          <w:sz w:val="22"/>
          <w:szCs w:val="22"/>
        </w:rPr>
      </w:pPr>
      <w:ins w:id="2" w:author="Marcela T." w:date="2019-05-31T17:50:00Z">
        <w:r w:rsidRPr="00B739E3">
          <w:rPr>
            <w:rFonts w:ascii="Times New Roman" w:hAnsi="Times New Roman" w:cs="Times New Roman"/>
          </w:rPr>
          <w:t>Dodávateľ je povinný zabezpečiť zhodnotenie alebo zneškodnenie odpadu u oprávnenej osoby a v súlade s hierarchiou odpadového hospodárstva podľa zákona o odpadoch. To znamená, že v prípade odpadu kategórie 200201 (biologický odpad) dodávateľ zabezpečí jeho prednostné kompostovanie, v prípade odpadu kategórie 200203 (odpad z čistenia ulíc) dodávateľ zabezpečí jeho zneškodnenie na skládke odpadov</w:t>
        </w:r>
      </w:ins>
      <w:bookmarkStart w:id="3" w:name="_GoBack"/>
      <w:bookmarkEnd w:id="3"/>
      <w:del w:id="4" w:author="Marcela T." w:date="2019-05-31T17:50:00Z">
        <w:r w:rsidR="00B976AE" w:rsidRPr="00B976AE" w:rsidDel="00262C6F">
          <w:rPr>
            <w:rFonts w:ascii="Arial" w:hAnsi="Arial" w:cs="Arial"/>
            <w:sz w:val="22"/>
            <w:szCs w:val="22"/>
          </w:rPr>
          <w:delTex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delText>
        </w:r>
        <w:r w:rsidR="008A5F2B" w:rsidDel="00262C6F">
          <w:rPr>
            <w:rFonts w:ascii="Arial" w:hAnsi="Arial" w:cs="Arial"/>
            <w:sz w:val="22"/>
            <w:szCs w:val="22"/>
          </w:rPr>
          <w:delText xml:space="preserve"> Dodávateľ nebude skládkovať viac ako 10 % všetkého odpadu</w:delText>
        </w:r>
      </w:del>
      <w:r w:rsidR="008A5F2B">
        <w:rPr>
          <w:rFonts w:ascii="Arial" w:hAnsi="Arial" w:cs="Arial"/>
          <w:sz w:val="22"/>
          <w:szCs w:val="22"/>
        </w:rPr>
        <w:t>.</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 xml:space="preserve">é požiadavky podľa </w:t>
      </w:r>
      <w:r w:rsidR="008A5F2B">
        <w:rPr>
          <w:rFonts w:ascii="Arial" w:hAnsi="Arial" w:cs="Arial"/>
          <w:sz w:val="22"/>
          <w:szCs w:val="22"/>
        </w:rPr>
        <w:lastRenderedPageBreak/>
        <w:t>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5"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5"/>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lastRenderedPageBreak/>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 xml:space="preserve">pohľadávok objednávateľa voči dodávateľovi podľa tejto Zmluvy, škôd a zmluvných pokút, pri ktorých vznikol </w:t>
      </w:r>
      <w:r w:rsidRPr="00D61EB1">
        <w:rPr>
          <w:rFonts w:ascii="Arial" w:hAnsi="Arial" w:cs="Arial"/>
          <w:sz w:val="22"/>
          <w:szCs w:val="22"/>
        </w:rPr>
        <w:lastRenderedPageBreak/>
        <w:t>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Osobitné práva 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lastRenderedPageBreak/>
        <w:t>Ak bola výkonová zábezpeka poskytnutá formou zloženia finančných prostriedkov na bankový účet objednávateľa podľa bodu 6.18.2. tejto Zmluvy, v 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lastRenderedPageBreak/>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w:t>
      </w:r>
      <w:r w:rsidR="00B92F04" w:rsidRPr="00B92F04">
        <w:rPr>
          <w:rFonts w:ascii="Arial" w:hAnsi="Arial" w:cs="Arial"/>
          <w:sz w:val="22"/>
          <w:szCs w:val="22"/>
        </w:rPr>
        <w:lastRenderedPageBreak/>
        <w:t>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na nasledovných zmluvných pravidlách pre zmenu 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w:t>
      </w:r>
      <w:r w:rsidRPr="00731FB2">
        <w:rPr>
          <w:rFonts w:ascii="Arial" w:hAnsi="Arial" w:cs="Arial"/>
          <w:sz w:val="22"/>
          <w:szCs w:val="22"/>
        </w:rPr>
        <w:lastRenderedPageBreak/>
        <w:t>v plnení povinnej strany, nastala nezávisle na vôli povinnej strany, nemožno pri nej s ohľadom na okolnosti predpokladať, že by povinná strana túto prekážku alebo jej dôsledky 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 xml:space="preserve">poskytovania </w:t>
      </w:r>
      <w:r w:rsidRPr="00D4075A">
        <w:rPr>
          <w:rStyle w:val="Bodytext20"/>
          <w:rFonts w:ascii="Arial" w:eastAsia="Courier New" w:hAnsi="Arial" w:cs="Arial"/>
          <w:sz w:val="22"/>
          <w:szCs w:val="22"/>
        </w:rPr>
        <w:lastRenderedPageBreak/>
        <w:t>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6" w:name="RANGE!A1:H32"/>
      <w:bookmarkEnd w:id="6"/>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7"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7"/>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07FBD25F" w:rsidR="00C55E76" w:rsidRPr="001567C1" w:rsidRDefault="007576BA" w:rsidP="00C55E76">
      <w:pPr>
        <w:pStyle w:val="F2-ZkladnText"/>
        <w:rPr>
          <w:rFonts w:cs="Arial"/>
          <w:sz w:val="20"/>
        </w:rPr>
      </w:pPr>
      <w:ins w:id="8" w:author="Marcela T." w:date="2019-05-26T12:53:00Z">
        <w:r w:rsidRPr="001739F9">
          <w:rPr>
            <w:rFonts w:cs="Arial"/>
            <w:sz w:val="20"/>
          </w:rPr>
          <w:t>Požaduje sa uviesť cenu za 1 hodinu činnosti vykonávanej ručne tromi pracovníkmi Dodávateľa, za hodinu výkonu vozidla  a cenu za 1 km jazdy jedného vozidla do 5 ton vrátane vodiča.</w:t>
        </w:r>
      </w:ins>
      <w:del w:id="9" w:author="Marcela T." w:date="2019-05-26T12:53:00Z">
        <w:r w:rsidR="00C55E76" w:rsidRPr="001567C1" w:rsidDel="007576BA">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00A28276" w14:textId="77777777" w:rsidR="00384D34" w:rsidRDefault="00384D34" w:rsidP="00384D34">
      <w:pPr>
        <w:ind w:left="284"/>
        <w:rPr>
          <w:rFonts w:ascii="Times New Roman" w:hAnsi="Times New Roman"/>
        </w:rPr>
      </w:pPr>
    </w:p>
    <w:p w14:paraId="7573A003" w14:textId="77777777" w:rsidR="00384D34" w:rsidRDefault="00384D34" w:rsidP="00384D34">
      <w:pPr>
        <w:ind w:left="284"/>
        <w:rPr>
          <w:rFonts w:ascii="Times New Roman" w:hAnsi="Times New Roman"/>
        </w:rPr>
      </w:pPr>
    </w:p>
    <w:p w14:paraId="6FCE874D" w14:textId="77777777" w:rsidR="00384D34" w:rsidRDefault="00384D34" w:rsidP="00384D34">
      <w:pPr>
        <w:ind w:left="284"/>
        <w:rPr>
          <w:rFonts w:ascii="Times New Roman" w:hAnsi="Times New Roman"/>
        </w:rPr>
        <w:sectPr w:rsidR="00384D34"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61299639" w14:textId="77777777" w:rsidR="00384D34" w:rsidRDefault="00384D34" w:rsidP="00384D34">
      <w:pPr>
        <w:pStyle w:val="F6-MenoFunkcia"/>
        <w:ind w:left="0"/>
        <w:jc w:val="left"/>
        <w:rPr>
          <w:b/>
        </w:rPr>
      </w:pPr>
    </w:p>
    <w:p w14:paraId="1374EF49" w14:textId="77777777" w:rsidR="00384D34" w:rsidRPr="00B2374A" w:rsidRDefault="00384D34" w:rsidP="00384D34">
      <w:pPr>
        <w:pStyle w:val="F6-MenoFunkcia"/>
        <w:ind w:left="0"/>
        <w:jc w:val="left"/>
        <w:rPr>
          <w:b/>
        </w:rPr>
      </w:pPr>
    </w:p>
    <w:tbl>
      <w:tblPr>
        <w:tblW w:w="5000" w:type="pct"/>
        <w:tblCellMar>
          <w:left w:w="70" w:type="dxa"/>
          <w:right w:w="70" w:type="dxa"/>
        </w:tblCellMar>
        <w:tblLook w:val="04A0" w:firstRow="1" w:lastRow="0" w:firstColumn="1" w:lastColumn="0" w:noHBand="0" w:noVBand="1"/>
      </w:tblPr>
      <w:tblGrid>
        <w:gridCol w:w="273"/>
        <w:gridCol w:w="1998"/>
        <w:gridCol w:w="272"/>
        <w:gridCol w:w="8666"/>
        <w:gridCol w:w="1742"/>
        <w:gridCol w:w="470"/>
        <w:gridCol w:w="1846"/>
      </w:tblGrid>
      <w:tr w:rsidR="00384D34" w:rsidRPr="004E416F" w14:paraId="65121A35"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080C908D" w14:textId="025F8719" w:rsidR="00384D34" w:rsidRPr="004E416F" w:rsidRDefault="00384D34" w:rsidP="00384D34">
            <w:pPr>
              <w:jc w:val="center"/>
              <w:rPr>
                <w:rFonts w:ascii="Arial" w:hAnsi="Arial"/>
                <w:b/>
                <w:bCs/>
                <w:sz w:val="28"/>
                <w:szCs w:val="28"/>
              </w:rPr>
            </w:pPr>
            <w:r w:rsidRPr="004E416F">
              <w:rPr>
                <w:rFonts w:ascii="Arial" w:hAnsi="Arial"/>
                <w:b/>
                <w:bCs/>
                <w:sz w:val="28"/>
                <w:szCs w:val="28"/>
              </w:rPr>
              <w:t>Oblasť č. 2_strojné, ručné čistenie komunikácii, kosenie, zeleň (</w:t>
            </w:r>
            <w:r>
              <w:rPr>
                <w:rFonts w:ascii="Arial" w:hAnsi="Arial"/>
                <w:b/>
                <w:bCs/>
                <w:sz w:val="28"/>
                <w:szCs w:val="28"/>
              </w:rPr>
              <w:t xml:space="preserve">východiskové </w:t>
            </w:r>
            <w:r w:rsidRPr="004E416F">
              <w:rPr>
                <w:rFonts w:ascii="Arial" w:hAnsi="Arial"/>
                <w:b/>
                <w:bCs/>
                <w:sz w:val="28"/>
                <w:szCs w:val="28"/>
              </w:rPr>
              <w:t>obdobie od 15.</w:t>
            </w:r>
            <w:r>
              <w:rPr>
                <w:rFonts w:ascii="Arial" w:hAnsi="Arial"/>
                <w:b/>
                <w:bCs/>
                <w:sz w:val="28"/>
                <w:szCs w:val="28"/>
              </w:rPr>
              <w:t>5</w:t>
            </w:r>
            <w:r w:rsidRPr="004E416F">
              <w:rPr>
                <w:rFonts w:ascii="Arial" w:hAnsi="Arial"/>
                <w:b/>
                <w:bCs/>
                <w:sz w:val="28"/>
                <w:szCs w:val="28"/>
              </w:rPr>
              <w:t>.2019 do 14.1</w:t>
            </w:r>
            <w:r>
              <w:rPr>
                <w:rFonts w:ascii="Arial" w:hAnsi="Arial"/>
                <w:b/>
                <w:bCs/>
                <w:sz w:val="28"/>
                <w:szCs w:val="28"/>
              </w:rPr>
              <w:t>1</w:t>
            </w:r>
            <w:r w:rsidRPr="004E416F">
              <w:rPr>
                <w:rFonts w:ascii="Arial" w:hAnsi="Arial"/>
                <w:b/>
                <w:bCs/>
                <w:sz w:val="28"/>
                <w:szCs w:val="28"/>
              </w:rPr>
              <w:t>.2019)</w:t>
            </w:r>
          </w:p>
        </w:tc>
      </w:tr>
      <w:tr w:rsidR="00384D34" w:rsidRPr="004E416F" w14:paraId="5CBA7BA8"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02844ACF" w14:textId="77777777" w:rsidR="00384D34" w:rsidRPr="004E416F" w:rsidRDefault="00384D34" w:rsidP="002B2580">
            <w:pPr>
              <w:rPr>
                <w:rFonts w:ascii="Arial" w:hAnsi="Arial"/>
                <w:b/>
                <w:bCs/>
              </w:rPr>
            </w:pPr>
            <w:r w:rsidRPr="004E416F">
              <w:rPr>
                <w:rFonts w:ascii="Arial" w:hAnsi="Arial"/>
                <w:b/>
                <w:bCs/>
              </w:rPr>
              <w:t> </w:t>
            </w:r>
          </w:p>
        </w:tc>
        <w:tc>
          <w:tcPr>
            <w:tcW w:w="657" w:type="pct"/>
            <w:tcBorders>
              <w:top w:val="single" w:sz="4" w:space="0" w:color="auto"/>
              <w:left w:val="nil"/>
              <w:bottom w:val="nil"/>
              <w:right w:val="single" w:sz="4" w:space="0" w:color="auto"/>
            </w:tcBorders>
            <w:shd w:val="clear" w:color="000000" w:fill="C0C0C0"/>
            <w:noWrap/>
            <w:vAlign w:val="center"/>
            <w:hideMark/>
          </w:tcPr>
          <w:p w14:paraId="28369BBA" w14:textId="77777777" w:rsidR="00384D34" w:rsidRPr="004E416F" w:rsidRDefault="00384D34" w:rsidP="002B2580">
            <w:pPr>
              <w:rPr>
                <w:rFonts w:ascii="Arial" w:hAnsi="Arial"/>
                <w:b/>
                <w:bCs/>
              </w:rPr>
            </w:pPr>
            <w:r w:rsidRPr="004E416F">
              <w:rPr>
                <w:rFonts w:ascii="Arial" w:hAnsi="Arial"/>
                <w:b/>
                <w:bCs/>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5200EEB6" w14:textId="77777777" w:rsidR="00384D34" w:rsidRPr="004E416F" w:rsidRDefault="00384D34" w:rsidP="002B2580">
            <w:pPr>
              <w:jc w:val="center"/>
              <w:rPr>
                <w:rFonts w:ascii="Arial" w:hAnsi="Arial"/>
                <w:b/>
                <w:bCs/>
              </w:rPr>
            </w:pPr>
            <w:r w:rsidRPr="004E416F">
              <w:rPr>
                <w:rFonts w:ascii="Arial" w:hAnsi="Arial"/>
                <w:b/>
                <w:bCs/>
              </w:rPr>
              <w:t> </w:t>
            </w:r>
          </w:p>
        </w:tc>
        <w:tc>
          <w:tcPr>
            <w:tcW w:w="2851" w:type="pct"/>
            <w:tcBorders>
              <w:top w:val="single" w:sz="4" w:space="0" w:color="auto"/>
              <w:left w:val="nil"/>
              <w:bottom w:val="nil"/>
              <w:right w:val="single" w:sz="4" w:space="0" w:color="auto"/>
            </w:tcBorders>
            <w:shd w:val="clear" w:color="000000" w:fill="C0C0C0"/>
            <w:noWrap/>
            <w:vAlign w:val="center"/>
            <w:hideMark/>
          </w:tcPr>
          <w:p w14:paraId="08D2992F" w14:textId="77777777" w:rsidR="00384D34" w:rsidRPr="004E416F" w:rsidRDefault="00384D34" w:rsidP="002B2580">
            <w:pPr>
              <w:rPr>
                <w:rFonts w:ascii="Arial" w:hAnsi="Arial"/>
                <w:b/>
                <w:bCs/>
              </w:rPr>
            </w:pPr>
            <w:r w:rsidRPr="004E416F">
              <w:rPr>
                <w:rFonts w:ascii="Arial" w:hAnsi="Arial"/>
                <w:b/>
                <w:bCs/>
              </w:rPr>
              <w:t>Popis činnosti</w:t>
            </w:r>
          </w:p>
        </w:tc>
        <w:tc>
          <w:tcPr>
            <w:tcW w:w="572" w:type="pct"/>
            <w:tcBorders>
              <w:top w:val="single" w:sz="4" w:space="0" w:color="auto"/>
              <w:left w:val="nil"/>
              <w:bottom w:val="nil"/>
              <w:right w:val="single" w:sz="4" w:space="0" w:color="auto"/>
            </w:tcBorders>
            <w:shd w:val="clear" w:color="000000" w:fill="C0C0C0"/>
            <w:noWrap/>
            <w:vAlign w:val="center"/>
            <w:hideMark/>
          </w:tcPr>
          <w:p w14:paraId="124B441E" w14:textId="77777777" w:rsidR="00384D34" w:rsidRPr="004E416F" w:rsidRDefault="00384D34" w:rsidP="002B2580">
            <w:pPr>
              <w:jc w:val="right"/>
              <w:rPr>
                <w:rFonts w:ascii="Arial" w:hAnsi="Arial"/>
                <w:b/>
                <w:bCs/>
              </w:rPr>
            </w:pPr>
            <w:r w:rsidRPr="004E416F">
              <w:rPr>
                <w:rFonts w:ascii="Arial" w:hAnsi="Arial"/>
                <w:b/>
                <w:bCs/>
              </w:rPr>
              <w:t>Výmera</w:t>
            </w:r>
          </w:p>
        </w:tc>
        <w:tc>
          <w:tcPr>
            <w:tcW w:w="146" w:type="pct"/>
            <w:tcBorders>
              <w:top w:val="single" w:sz="4" w:space="0" w:color="auto"/>
              <w:left w:val="nil"/>
              <w:bottom w:val="nil"/>
              <w:right w:val="single" w:sz="4" w:space="0" w:color="auto"/>
            </w:tcBorders>
            <w:shd w:val="clear" w:color="000000" w:fill="C0C0C0"/>
            <w:noWrap/>
            <w:vAlign w:val="center"/>
            <w:hideMark/>
          </w:tcPr>
          <w:p w14:paraId="6C80F489" w14:textId="77777777" w:rsidR="00384D34" w:rsidRPr="004E416F" w:rsidRDefault="00384D34" w:rsidP="002B2580">
            <w:pPr>
              <w:rPr>
                <w:rFonts w:ascii="Arial" w:hAnsi="Arial"/>
                <w:b/>
                <w:bCs/>
              </w:rPr>
            </w:pPr>
            <w:r w:rsidRPr="004E416F">
              <w:rPr>
                <w:rFonts w:ascii="Arial" w:hAnsi="Arial"/>
                <w:b/>
                <w:bCs/>
              </w:rPr>
              <w:t>MJ</w:t>
            </w:r>
          </w:p>
        </w:tc>
        <w:tc>
          <w:tcPr>
            <w:tcW w:w="606" w:type="pct"/>
            <w:tcBorders>
              <w:top w:val="single" w:sz="4" w:space="0" w:color="auto"/>
              <w:left w:val="nil"/>
              <w:bottom w:val="nil"/>
              <w:right w:val="single" w:sz="4" w:space="0" w:color="auto"/>
            </w:tcBorders>
            <w:shd w:val="clear" w:color="000000" w:fill="C0C0C0"/>
            <w:vAlign w:val="center"/>
            <w:hideMark/>
          </w:tcPr>
          <w:p w14:paraId="2A320A1B" w14:textId="77777777" w:rsidR="00384D34" w:rsidRPr="004E416F" w:rsidRDefault="00384D34" w:rsidP="002B2580">
            <w:pPr>
              <w:jc w:val="center"/>
              <w:rPr>
                <w:rFonts w:ascii="Arial" w:hAnsi="Arial"/>
                <w:b/>
                <w:bCs/>
              </w:rPr>
            </w:pPr>
            <w:r w:rsidRPr="004E416F">
              <w:rPr>
                <w:rFonts w:ascii="Arial" w:hAnsi="Arial"/>
                <w:b/>
                <w:bCs/>
              </w:rPr>
              <w:t>Celkové náklady za obdobie bez DPH</w:t>
            </w:r>
          </w:p>
        </w:tc>
      </w:tr>
      <w:tr w:rsidR="00384D34" w:rsidRPr="004E416F" w14:paraId="72DAC713" w14:textId="77777777" w:rsidTr="002B2580">
        <w:trPr>
          <w:trHeight w:val="300"/>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6D1AA" w14:textId="77777777" w:rsidR="00384D34" w:rsidRPr="004E416F" w:rsidRDefault="00384D34" w:rsidP="002B2580">
            <w:pPr>
              <w:jc w:val="center"/>
              <w:rPr>
                <w:rFonts w:ascii="Arial" w:hAnsi="Arial"/>
              </w:rPr>
            </w:pPr>
            <w:r w:rsidRPr="004E416F">
              <w:rPr>
                <w:rFonts w:ascii="Arial" w:hAnsi="Arial"/>
              </w:rPr>
              <w:t>1</w:t>
            </w:r>
          </w:p>
        </w:tc>
        <w:tc>
          <w:tcPr>
            <w:tcW w:w="65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1466DB4" w14:textId="77777777" w:rsidR="00384D34" w:rsidRPr="004E416F" w:rsidRDefault="00384D34" w:rsidP="002B2580">
            <w:pPr>
              <w:jc w:val="center"/>
              <w:rPr>
                <w:rFonts w:ascii="Arial" w:hAnsi="Arial"/>
              </w:rPr>
            </w:pPr>
            <w:r w:rsidRPr="004E416F">
              <w:rPr>
                <w:rFonts w:ascii="Arial" w:hAnsi="Arial"/>
              </w:rPr>
              <w:t>Strojné čistenie</w:t>
            </w:r>
            <w:r w:rsidRPr="004E416F">
              <w:rPr>
                <w:rFonts w:ascii="Arial" w:hAnsi="Arial"/>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65EB7179"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single" w:sz="8" w:space="0" w:color="auto"/>
              <w:left w:val="nil"/>
              <w:bottom w:val="single" w:sz="4" w:space="0" w:color="auto"/>
              <w:right w:val="single" w:sz="4" w:space="0" w:color="auto"/>
            </w:tcBorders>
            <w:shd w:val="clear" w:color="auto" w:fill="auto"/>
            <w:noWrap/>
            <w:vAlign w:val="bottom"/>
            <w:hideMark/>
          </w:tcPr>
          <w:p w14:paraId="146D1C0E" w14:textId="77777777" w:rsidR="00384D34" w:rsidRPr="004E416F" w:rsidRDefault="00384D34" w:rsidP="002B2580">
            <w:pPr>
              <w:rPr>
                <w:rFonts w:ascii="Arial" w:hAnsi="Arial"/>
              </w:rPr>
            </w:pPr>
            <w:r w:rsidRPr="004E416F">
              <w:rPr>
                <w:rFonts w:ascii="Arial" w:hAnsi="Arial"/>
              </w:rPr>
              <w:t>strojné zametanie</w:t>
            </w:r>
          </w:p>
        </w:tc>
        <w:tc>
          <w:tcPr>
            <w:tcW w:w="572" w:type="pct"/>
            <w:tcBorders>
              <w:top w:val="single" w:sz="8" w:space="0" w:color="auto"/>
              <w:left w:val="nil"/>
              <w:bottom w:val="single" w:sz="4" w:space="0" w:color="auto"/>
              <w:right w:val="nil"/>
            </w:tcBorders>
            <w:shd w:val="clear" w:color="auto" w:fill="auto"/>
            <w:noWrap/>
            <w:vAlign w:val="center"/>
            <w:hideMark/>
          </w:tcPr>
          <w:p w14:paraId="38DA0A8C" w14:textId="77777777" w:rsidR="00384D34" w:rsidRPr="004E416F" w:rsidRDefault="00384D34" w:rsidP="002B2580">
            <w:pPr>
              <w:jc w:val="right"/>
              <w:rPr>
                <w:rFonts w:ascii="Arial" w:hAnsi="Arial"/>
              </w:rPr>
            </w:pPr>
            <w:r w:rsidRPr="004E416F">
              <w:rPr>
                <w:rFonts w:ascii="Arial" w:hAnsi="Arial"/>
              </w:rPr>
              <w:t xml:space="preserve">98 570 </w:t>
            </w:r>
          </w:p>
        </w:tc>
        <w:tc>
          <w:tcPr>
            <w:tcW w:w="146" w:type="pct"/>
            <w:tcBorders>
              <w:top w:val="single" w:sz="8" w:space="0" w:color="auto"/>
              <w:left w:val="single" w:sz="4" w:space="0" w:color="auto"/>
              <w:bottom w:val="single" w:sz="4" w:space="0" w:color="auto"/>
              <w:right w:val="nil"/>
            </w:tcBorders>
            <w:shd w:val="clear" w:color="auto" w:fill="auto"/>
            <w:noWrap/>
            <w:vAlign w:val="center"/>
            <w:hideMark/>
          </w:tcPr>
          <w:p w14:paraId="1FD35EF3"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0AEE4BB3" w14:textId="77777777" w:rsidR="00384D34" w:rsidRPr="004E416F" w:rsidRDefault="00384D34" w:rsidP="002B2580">
            <w:pPr>
              <w:jc w:val="right"/>
              <w:rPr>
                <w:rFonts w:ascii="Arial" w:hAnsi="Arial"/>
              </w:rPr>
            </w:pPr>
          </w:p>
        </w:tc>
      </w:tr>
      <w:tr w:rsidR="00384D34" w:rsidRPr="004E416F" w14:paraId="6DA0EEFB"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4E1414D2" w14:textId="77777777" w:rsidR="00384D34" w:rsidRPr="004E416F" w:rsidRDefault="00384D34" w:rsidP="002B2580">
            <w:pPr>
              <w:rPr>
                <w:rFonts w:ascii="Arial" w:hAnsi="Arial"/>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736F8BEF" w14:textId="77777777" w:rsidR="00384D34" w:rsidRPr="004E416F" w:rsidRDefault="00384D34" w:rsidP="002B2580">
            <w:pPr>
              <w:rPr>
                <w:rFonts w:ascii="Arial" w:hAnsi="Arial"/>
              </w:rPr>
            </w:pPr>
          </w:p>
        </w:tc>
        <w:tc>
          <w:tcPr>
            <w:tcW w:w="84" w:type="pct"/>
            <w:tcBorders>
              <w:top w:val="nil"/>
              <w:left w:val="nil"/>
              <w:bottom w:val="single" w:sz="4" w:space="0" w:color="auto"/>
              <w:right w:val="single" w:sz="4" w:space="0" w:color="auto"/>
            </w:tcBorders>
            <w:shd w:val="clear" w:color="auto" w:fill="auto"/>
            <w:noWrap/>
            <w:vAlign w:val="center"/>
            <w:hideMark/>
          </w:tcPr>
          <w:p w14:paraId="19585340" w14:textId="77777777" w:rsidR="00384D34" w:rsidRPr="004E416F" w:rsidRDefault="00384D34" w:rsidP="002B2580">
            <w:pPr>
              <w:jc w:val="center"/>
              <w:rPr>
                <w:rFonts w:ascii="Arial" w:hAnsi="Arial"/>
              </w:rPr>
            </w:pPr>
            <w:r w:rsidRPr="004E416F">
              <w:rPr>
                <w:rFonts w:ascii="Arial" w:hAnsi="Arial"/>
              </w:rPr>
              <w:t>2</w:t>
            </w:r>
          </w:p>
        </w:tc>
        <w:tc>
          <w:tcPr>
            <w:tcW w:w="2851" w:type="pct"/>
            <w:tcBorders>
              <w:top w:val="nil"/>
              <w:left w:val="nil"/>
              <w:bottom w:val="single" w:sz="4" w:space="0" w:color="auto"/>
              <w:right w:val="single" w:sz="4" w:space="0" w:color="auto"/>
            </w:tcBorders>
            <w:shd w:val="clear" w:color="auto" w:fill="auto"/>
            <w:noWrap/>
            <w:vAlign w:val="bottom"/>
            <w:hideMark/>
          </w:tcPr>
          <w:p w14:paraId="6C7E88CD" w14:textId="77777777" w:rsidR="00384D34" w:rsidRPr="004E416F" w:rsidRDefault="00384D34" w:rsidP="002B2580">
            <w:pPr>
              <w:rPr>
                <w:rFonts w:ascii="Arial" w:hAnsi="Arial"/>
              </w:rPr>
            </w:pPr>
            <w:r w:rsidRPr="004E416F">
              <w:rPr>
                <w:rFonts w:ascii="Arial" w:hAnsi="Arial"/>
              </w:rPr>
              <w:t>strojné zametanie mimo cykličnosť</w:t>
            </w:r>
          </w:p>
        </w:tc>
        <w:tc>
          <w:tcPr>
            <w:tcW w:w="572" w:type="pct"/>
            <w:tcBorders>
              <w:top w:val="nil"/>
              <w:left w:val="nil"/>
              <w:bottom w:val="single" w:sz="4" w:space="0" w:color="auto"/>
              <w:right w:val="nil"/>
            </w:tcBorders>
            <w:shd w:val="clear" w:color="auto" w:fill="auto"/>
            <w:noWrap/>
            <w:vAlign w:val="center"/>
            <w:hideMark/>
          </w:tcPr>
          <w:p w14:paraId="4D531669" w14:textId="77777777" w:rsidR="00384D34" w:rsidRPr="004E416F" w:rsidRDefault="00384D34" w:rsidP="002B2580">
            <w:pPr>
              <w:jc w:val="right"/>
              <w:rPr>
                <w:rFonts w:ascii="Arial" w:hAnsi="Arial"/>
              </w:rPr>
            </w:pPr>
            <w:r w:rsidRPr="004E416F">
              <w:rPr>
                <w:rFonts w:ascii="Arial" w:hAnsi="Arial"/>
              </w:rPr>
              <w:t xml:space="preserve">915 000 </w:t>
            </w:r>
          </w:p>
        </w:tc>
        <w:tc>
          <w:tcPr>
            <w:tcW w:w="146" w:type="pct"/>
            <w:tcBorders>
              <w:top w:val="nil"/>
              <w:left w:val="single" w:sz="4" w:space="0" w:color="auto"/>
              <w:bottom w:val="single" w:sz="4" w:space="0" w:color="auto"/>
              <w:right w:val="nil"/>
            </w:tcBorders>
            <w:shd w:val="clear" w:color="auto" w:fill="auto"/>
            <w:noWrap/>
            <w:vAlign w:val="center"/>
            <w:hideMark/>
          </w:tcPr>
          <w:p w14:paraId="078F9064"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29A3026E" w14:textId="77777777" w:rsidR="00384D34" w:rsidRPr="004E416F" w:rsidRDefault="00384D34" w:rsidP="002B2580">
            <w:pPr>
              <w:jc w:val="right"/>
              <w:rPr>
                <w:rFonts w:ascii="Arial" w:hAnsi="Arial"/>
              </w:rPr>
            </w:pPr>
          </w:p>
        </w:tc>
      </w:tr>
      <w:tr w:rsidR="00384D34" w:rsidRPr="004E416F" w14:paraId="75402FA3"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51FCF5CA" w14:textId="77777777" w:rsidR="00384D34" w:rsidRPr="004E416F" w:rsidRDefault="00384D34" w:rsidP="002B2580">
            <w:pPr>
              <w:rPr>
                <w:rFonts w:ascii="Arial" w:hAnsi="Arial"/>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706E21B8" w14:textId="77777777" w:rsidR="00384D34" w:rsidRPr="004E416F" w:rsidRDefault="00384D34" w:rsidP="002B2580">
            <w:pPr>
              <w:rPr>
                <w:rFonts w:ascii="Arial" w:hAnsi="Arial"/>
              </w:rPr>
            </w:pPr>
          </w:p>
        </w:tc>
        <w:tc>
          <w:tcPr>
            <w:tcW w:w="84" w:type="pct"/>
            <w:tcBorders>
              <w:top w:val="nil"/>
              <w:left w:val="nil"/>
              <w:bottom w:val="single" w:sz="4" w:space="0" w:color="auto"/>
              <w:right w:val="single" w:sz="4" w:space="0" w:color="auto"/>
            </w:tcBorders>
            <w:shd w:val="clear" w:color="auto" w:fill="auto"/>
            <w:noWrap/>
            <w:vAlign w:val="center"/>
            <w:hideMark/>
          </w:tcPr>
          <w:p w14:paraId="4C1079CB" w14:textId="77777777" w:rsidR="00384D34" w:rsidRPr="004E416F" w:rsidRDefault="00384D34" w:rsidP="002B2580">
            <w:pPr>
              <w:jc w:val="center"/>
              <w:rPr>
                <w:rFonts w:ascii="Arial" w:hAnsi="Arial"/>
              </w:rPr>
            </w:pPr>
            <w:r w:rsidRPr="004E416F">
              <w:rPr>
                <w:rFonts w:ascii="Arial" w:hAnsi="Arial"/>
              </w:rPr>
              <w:t>3</w:t>
            </w:r>
          </w:p>
        </w:tc>
        <w:tc>
          <w:tcPr>
            <w:tcW w:w="2851" w:type="pct"/>
            <w:tcBorders>
              <w:top w:val="nil"/>
              <w:left w:val="nil"/>
              <w:bottom w:val="single" w:sz="4" w:space="0" w:color="auto"/>
              <w:right w:val="single" w:sz="4" w:space="0" w:color="auto"/>
            </w:tcBorders>
            <w:shd w:val="clear" w:color="auto" w:fill="auto"/>
            <w:noWrap/>
            <w:vAlign w:val="bottom"/>
            <w:hideMark/>
          </w:tcPr>
          <w:p w14:paraId="2F1D3498" w14:textId="77777777" w:rsidR="00384D34" w:rsidRPr="004E416F" w:rsidRDefault="00384D34" w:rsidP="002B2580">
            <w:pPr>
              <w:rPr>
                <w:rFonts w:ascii="Arial" w:hAnsi="Arial"/>
              </w:rPr>
            </w:pPr>
            <w:r w:rsidRPr="004E416F">
              <w:rPr>
                <w:rFonts w:ascii="Arial" w:hAnsi="Arial"/>
              </w:rPr>
              <w:t>splachovanie</w:t>
            </w:r>
          </w:p>
        </w:tc>
        <w:tc>
          <w:tcPr>
            <w:tcW w:w="572" w:type="pct"/>
            <w:tcBorders>
              <w:top w:val="nil"/>
              <w:left w:val="nil"/>
              <w:bottom w:val="single" w:sz="4" w:space="0" w:color="auto"/>
              <w:right w:val="nil"/>
            </w:tcBorders>
            <w:shd w:val="clear" w:color="auto" w:fill="auto"/>
            <w:noWrap/>
            <w:vAlign w:val="center"/>
            <w:hideMark/>
          </w:tcPr>
          <w:p w14:paraId="0E776883" w14:textId="77777777" w:rsidR="00384D34" w:rsidRPr="004E416F" w:rsidRDefault="00384D34" w:rsidP="002B2580">
            <w:pPr>
              <w:jc w:val="right"/>
              <w:rPr>
                <w:rFonts w:ascii="Arial" w:hAnsi="Arial"/>
              </w:rPr>
            </w:pPr>
            <w:r w:rsidRPr="004E416F">
              <w:rPr>
                <w:rFonts w:ascii="Arial" w:hAnsi="Arial"/>
              </w:rPr>
              <w:t xml:space="preserve">714 328 </w:t>
            </w:r>
          </w:p>
        </w:tc>
        <w:tc>
          <w:tcPr>
            <w:tcW w:w="146" w:type="pct"/>
            <w:tcBorders>
              <w:top w:val="nil"/>
              <w:left w:val="single" w:sz="4" w:space="0" w:color="auto"/>
              <w:bottom w:val="single" w:sz="4" w:space="0" w:color="auto"/>
              <w:right w:val="nil"/>
            </w:tcBorders>
            <w:shd w:val="clear" w:color="auto" w:fill="auto"/>
            <w:noWrap/>
            <w:vAlign w:val="center"/>
            <w:hideMark/>
          </w:tcPr>
          <w:p w14:paraId="15F13366"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614D804F" w14:textId="77777777" w:rsidR="00384D34" w:rsidRPr="004E416F" w:rsidRDefault="00384D34" w:rsidP="002B2580">
            <w:pPr>
              <w:jc w:val="right"/>
              <w:rPr>
                <w:rFonts w:ascii="Arial" w:hAnsi="Arial"/>
              </w:rPr>
            </w:pPr>
          </w:p>
        </w:tc>
      </w:tr>
      <w:tr w:rsidR="00384D34" w:rsidRPr="004E416F" w14:paraId="3DDE4229" w14:textId="77777777" w:rsidTr="002B2580">
        <w:trPr>
          <w:trHeight w:val="300"/>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A70715B" w14:textId="77777777" w:rsidR="00384D34" w:rsidRPr="004E416F" w:rsidRDefault="00384D34" w:rsidP="002B2580">
            <w:pPr>
              <w:jc w:val="center"/>
              <w:rPr>
                <w:rFonts w:ascii="Arial" w:hAnsi="Arial"/>
              </w:rPr>
            </w:pPr>
            <w:r w:rsidRPr="004E416F">
              <w:rPr>
                <w:rFonts w:ascii="Arial" w:hAnsi="Arial"/>
              </w:rPr>
              <w:t>2</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14:paraId="06B994B1" w14:textId="77777777" w:rsidR="00384D34" w:rsidRPr="004E416F" w:rsidRDefault="00384D34" w:rsidP="002B2580">
            <w:pPr>
              <w:jc w:val="center"/>
              <w:rPr>
                <w:rFonts w:ascii="Arial" w:hAnsi="Arial"/>
              </w:rPr>
            </w:pPr>
            <w:r w:rsidRPr="004E416F">
              <w:rPr>
                <w:rFonts w:ascii="Arial" w:hAnsi="Arial"/>
              </w:rPr>
              <w:t>Ručné čistenie</w:t>
            </w:r>
            <w:r w:rsidRPr="004E416F">
              <w:rPr>
                <w:rFonts w:ascii="Arial" w:hAnsi="Arial"/>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1889FB9B"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4" w:space="0" w:color="auto"/>
              <w:right w:val="single" w:sz="4" w:space="0" w:color="auto"/>
            </w:tcBorders>
            <w:shd w:val="clear" w:color="auto" w:fill="auto"/>
            <w:noWrap/>
            <w:vAlign w:val="center"/>
            <w:hideMark/>
          </w:tcPr>
          <w:p w14:paraId="008630B8" w14:textId="77777777" w:rsidR="00384D34" w:rsidRPr="004E416F" w:rsidRDefault="00384D34" w:rsidP="002B2580">
            <w:pPr>
              <w:rPr>
                <w:rFonts w:ascii="Arial" w:hAnsi="Arial"/>
              </w:rPr>
            </w:pPr>
            <w:r w:rsidRPr="004E416F">
              <w:rPr>
                <w:rFonts w:ascii="Arial" w:hAnsi="Arial"/>
              </w:rPr>
              <w:t>vyčistenie pešej zóny, lávky, chodníka, parkoviska, schodov, zastávky MHD</w:t>
            </w:r>
          </w:p>
        </w:tc>
        <w:tc>
          <w:tcPr>
            <w:tcW w:w="572" w:type="pct"/>
            <w:tcBorders>
              <w:top w:val="nil"/>
              <w:left w:val="nil"/>
              <w:bottom w:val="single" w:sz="4" w:space="0" w:color="auto"/>
              <w:right w:val="nil"/>
            </w:tcBorders>
            <w:shd w:val="clear" w:color="auto" w:fill="auto"/>
            <w:noWrap/>
            <w:vAlign w:val="center"/>
            <w:hideMark/>
          </w:tcPr>
          <w:p w14:paraId="3707BA4B" w14:textId="77777777" w:rsidR="00384D34" w:rsidRPr="004E416F" w:rsidRDefault="00384D34" w:rsidP="002B2580">
            <w:pPr>
              <w:jc w:val="right"/>
              <w:rPr>
                <w:rFonts w:ascii="Arial" w:hAnsi="Arial"/>
              </w:rPr>
            </w:pPr>
            <w:r w:rsidRPr="004E416F">
              <w:rPr>
                <w:rFonts w:ascii="Arial" w:hAnsi="Arial"/>
              </w:rPr>
              <w:t xml:space="preserve">154 519 </w:t>
            </w:r>
          </w:p>
        </w:tc>
        <w:tc>
          <w:tcPr>
            <w:tcW w:w="146" w:type="pct"/>
            <w:tcBorders>
              <w:top w:val="nil"/>
              <w:left w:val="single" w:sz="4" w:space="0" w:color="auto"/>
              <w:bottom w:val="single" w:sz="4" w:space="0" w:color="auto"/>
              <w:right w:val="nil"/>
            </w:tcBorders>
            <w:shd w:val="clear" w:color="auto" w:fill="auto"/>
            <w:noWrap/>
            <w:vAlign w:val="center"/>
            <w:hideMark/>
          </w:tcPr>
          <w:p w14:paraId="3E82929C"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23F34ED" w14:textId="77777777" w:rsidR="00384D34" w:rsidRPr="004E416F" w:rsidRDefault="00384D34" w:rsidP="002B2580">
            <w:pPr>
              <w:jc w:val="right"/>
              <w:rPr>
                <w:rFonts w:ascii="Arial" w:hAnsi="Arial"/>
              </w:rPr>
            </w:pPr>
          </w:p>
        </w:tc>
      </w:tr>
      <w:tr w:rsidR="00384D34" w:rsidRPr="004E416F" w14:paraId="23FB6DC2" w14:textId="77777777" w:rsidTr="002B2580">
        <w:trPr>
          <w:trHeight w:val="1215"/>
        </w:trPr>
        <w:tc>
          <w:tcPr>
            <w:tcW w:w="84" w:type="pct"/>
            <w:vMerge/>
            <w:tcBorders>
              <w:top w:val="nil"/>
              <w:left w:val="single" w:sz="8" w:space="0" w:color="auto"/>
              <w:bottom w:val="single" w:sz="8" w:space="0" w:color="000000"/>
              <w:right w:val="single" w:sz="4" w:space="0" w:color="auto"/>
            </w:tcBorders>
            <w:vAlign w:val="center"/>
            <w:hideMark/>
          </w:tcPr>
          <w:p w14:paraId="129D0579" w14:textId="77777777" w:rsidR="00384D34" w:rsidRPr="004E416F" w:rsidRDefault="00384D34" w:rsidP="002B2580">
            <w:pPr>
              <w:rPr>
                <w:rFonts w:ascii="Arial" w:hAnsi="Arial"/>
              </w:rPr>
            </w:pPr>
          </w:p>
        </w:tc>
        <w:tc>
          <w:tcPr>
            <w:tcW w:w="657" w:type="pct"/>
            <w:vMerge/>
            <w:tcBorders>
              <w:top w:val="nil"/>
              <w:left w:val="single" w:sz="4" w:space="0" w:color="auto"/>
              <w:bottom w:val="single" w:sz="8" w:space="0" w:color="000000"/>
              <w:right w:val="single" w:sz="4" w:space="0" w:color="auto"/>
            </w:tcBorders>
            <w:vAlign w:val="center"/>
            <w:hideMark/>
          </w:tcPr>
          <w:p w14:paraId="2CE7BFFC" w14:textId="77777777" w:rsidR="00384D34" w:rsidRPr="004E416F" w:rsidRDefault="00384D34" w:rsidP="002B2580">
            <w:pPr>
              <w:rPr>
                <w:rFonts w:ascii="Arial" w:hAnsi="Arial"/>
              </w:rPr>
            </w:pPr>
          </w:p>
        </w:tc>
        <w:tc>
          <w:tcPr>
            <w:tcW w:w="84" w:type="pct"/>
            <w:tcBorders>
              <w:top w:val="nil"/>
              <w:left w:val="nil"/>
              <w:bottom w:val="single" w:sz="8" w:space="0" w:color="auto"/>
              <w:right w:val="single" w:sz="4" w:space="0" w:color="auto"/>
            </w:tcBorders>
            <w:shd w:val="clear" w:color="auto" w:fill="auto"/>
            <w:noWrap/>
            <w:vAlign w:val="center"/>
            <w:hideMark/>
          </w:tcPr>
          <w:p w14:paraId="51BCF5E5" w14:textId="77777777" w:rsidR="00384D34" w:rsidRPr="004E416F" w:rsidRDefault="00384D34" w:rsidP="002B2580">
            <w:pPr>
              <w:jc w:val="center"/>
              <w:rPr>
                <w:rFonts w:ascii="Arial" w:hAnsi="Arial"/>
              </w:rPr>
            </w:pPr>
            <w:r w:rsidRPr="004E416F">
              <w:rPr>
                <w:rFonts w:ascii="Arial" w:hAnsi="Arial"/>
              </w:rPr>
              <w:t>2</w:t>
            </w:r>
          </w:p>
        </w:tc>
        <w:tc>
          <w:tcPr>
            <w:tcW w:w="2851" w:type="pct"/>
            <w:tcBorders>
              <w:top w:val="nil"/>
              <w:left w:val="nil"/>
              <w:bottom w:val="single" w:sz="8" w:space="0" w:color="auto"/>
              <w:right w:val="single" w:sz="4" w:space="0" w:color="auto"/>
            </w:tcBorders>
            <w:shd w:val="clear" w:color="auto" w:fill="auto"/>
            <w:noWrap/>
            <w:vAlign w:val="center"/>
            <w:hideMark/>
          </w:tcPr>
          <w:p w14:paraId="593239BE" w14:textId="77777777" w:rsidR="00384D34" w:rsidRPr="004E416F" w:rsidRDefault="00384D34" w:rsidP="002B2580">
            <w:pPr>
              <w:rPr>
                <w:rFonts w:ascii="Arial" w:hAnsi="Arial"/>
              </w:rPr>
            </w:pPr>
            <w:r w:rsidRPr="004E416F">
              <w:rPr>
                <w:rFonts w:ascii="Arial" w:hAnsi="Arial"/>
              </w:rPr>
              <w:t>havárie a iné nepredvídané čistenia</w:t>
            </w:r>
          </w:p>
        </w:tc>
        <w:tc>
          <w:tcPr>
            <w:tcW w:w="572" w:type="pct"/>
            <w:tcBorders>
              <w:top w:val="nil"/>
              <w:left w:val="nil"/>
              <w:bottom w:val="nil"/>
              <w:right w:val="nil"/>
            </w:tcBorders>
            <w:shd w:val="clear" w:color="auto" w:fill="auto"/>
            <w:vAlign w:val="center"/>
            <w:hideMark/>
          </w:tcPr>
          <w:p w14:paraId="76DE08E9" w14:textId="77777777" w:rsidR="00384D34" w:rsidRPr="004E416F" w:rsidRDefault="00384D34" w:rsidP="002B2580">
            <w:pPr>
              <w:jc w:val="right"/>
              <w:rPr>
                <w:rFonts w:ascii="Arial" w:hAnsi="Arial"/>
              </w:rPr>
            </w:pPr>
            <w:r w:rsidRPr="004E416F">
              <w:rPr>
                <w:rFonts w:ascii="Arial" w:hAnsi="Arial"/>
              </w:rPr>
              <w:t>havárie v 24 hod zmene 7 dní v týždni (3 x ručný  1 x vozidlo)</w:t>
            </w:r>
          </w:p>
        </w:tc>
        <w:tc>
          <w:tcPr>
            <w:tcW w:w="146" w:type="pct"/>
            <w:tcBorders>
              <w:top w:val="nil"/>
              <w:left w:val="single" w:sz="4" w:space="0" w:color="auto"/>
              <w:bottom w:val="nil"/>
              <w:right w:val="nil"/>
            </w:tcBorders>
            <w:shd w:val="clear" w:color="auto" w:fill="auto"/>
            <w:noWrap/>
            <w:vAlign w:val="center"/>
            <w:hideMark/>
          </w:tcPr>
          <w:p w14:paraId="3F08B926" w14:textId="77777777" w:rsidR="00384D34" w:rsidRPr="004E416F" w:rsidRDefault="00384D34" w:rsidP="002B2580">
            <w:pPr>
              <w:jc w:val="center"/>
              <w:rPr>
                <w:rFonts w:ascii="Arial" w:hAnsi="Arial"/>
              </w:rPr>
            </w:pPr>
            <w:r w:rsidRPr="004E416F">
              <w:rPr>
                <w:rFonts w:ascii="Arial" w:hAnsi="Arial"/>
              </w:rPr>
              <w:t> </w:t>
            </w:r>
          </w:p>
        </w:tc>
        <w:tc>
          <w:tcPr>
            <w:tcW w:w="606" w:type="pct"/>
            <w:tcBorders>
              <w:top w:val="nil"/>
              <w:left w:val="single" w:sz="4" w:space="0" w:color="auto"/>
              <w:bottom w:val="nil"/>
              <w:right w:val="single" w:sz="8" w:space="0" w:color="auto"/>
            </w:tcBorders>
            <w:shd w:val="clear" w:color="auto" w:fill="auto"/>
            <w:noWrap/>
            <w:vAlign w:val="center"/>
          </w:tcPr>
          <w:p w14:paraId="4CB3ACDD" w14:textId="77777777" w:rsidR="00384D34" w:rsidRPr="004E416F" w:rsidRDefault="00384D34" w:rsidP="002B2580">
            <w:pPr>
              <w:jc w:val="right"/>
              <w:rPr>
                <w:rFonts w:ascii="Arial" w:hAnsi="Arial"/>
              </w:rPr>
            </w:pPr>
          </w:p>
        </w:tc>
      </w:tr>
      <w:tr w:rsidR="00384D34" w:rsidRPr="004E416F" w14:paraId="61717FCF"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7FAE6C49" w14:textId="77777777" w:rsidR="00384D34" w:rsidRPr="004E416F" w:rsidRDefault="00384D34" w:rsidP="002B2580">
            <w:pPr>
              <w:jc w:val="center"/>
              <w:rPr>
                <w:rFonts w:ascii="Arial" w:hAnsi="Arial"/>
              </w:rPr>
            </w:pPr>
            <w:r w:rsidRPr="004E416F">
              <w:rPr>
                <w:rFonts w:ascii="Arial" w:hAnsi="Arial"/>
              </w:rPr>
              <w:t>3</w:t>
            </w:r>
          </w:p>
        </w:tc>
        <w:tc>
          <w:tcPr>
            <w:tcW w:w="657" w:type="pct"/>
            <w:tcBorders>
              <w:top w:val="nil"/>
              <w:left w:val="nil"/>
              <w:bottom w:val="single" w:sz="4" w:space="0" w:color="auto"/>
              <w:right w:val="single" w:sz="4" w:space="0" w:color="auto"/>
            </w:tcBorders>
            <w:shd w:val="clear" w:color="auto" w:fill="auto"/>
            <w:vAlign w:val="center"/>
            <w:hideMark/>
          </w:tcPr>
          <w:p w14:paraId="617D314A" w14:textId="77777777" w:rsidR="00384D34" w:rsidRPr="004E416F" w:rsidRDefault="00384D34" w:rsidP="002B2580">
            <w:pPr>
              <w:jc w:val="center"/>
              <w:rPr>
                <w:rFonts w:ascii="Arial" w:hAnsi="Arial"/>
              </w:rPr>
            </w:pPr>
            <w:r w:rsidRPr="004E416F">
              <w:rPr>
                <w:rFonts w:ascii="Arial" w:hAnsi="Arial"/>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AD8DEFE"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8" w:space="0" w:color="auto"/>
              <w:right w:val="single" w:sz="4" w:space="0" w:color="auto"/>
            </w:tcBorders>
            <w:shd w:val="clear" w:color="auto" w:fill="auto"/>
            <w:noWrap/>
            <w:vAlign w:val="center"/>
            <w:hideMark/>
          </w:tcPr>
          <w:p w14:paraId="0CEF7A76" w14:textId="77777777" w:rsidR="00384D34" w:rsidRPr="004E416F" w:rsidRDefault="00384D34" w:rsidP="002B2580">
            <w:pPr>
              <w:rPr>
                <w:rFonts w:ascii="Arial" w:hAnsi="Arial"/>
              </w:rPr>
            </w:pPr>
            <w:r w:rsidRPr="004E416F">
              <w:rPr>
                <w:rFonts w:ascii="Arial" w:hAnsi="Arial"/>
              </w:rPr>
              <w:t>kosenie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5A39BF95" w14:textId="77777777" w:rsidR="00384D34" w:rsidRPr="004E416F" w:rsidRDefault="00384D34" w:rsidP="002B2580">
            <w:pPr>
              <w:jc w:val="right"/>
              <w:rPr>
                <w:rFonts w:ascii="Arial" w:hAnsi="Arial"/>
              </w:rPr>
            </w:pPr>
            <w:r w:rsidRPr="004E416F">
              <w:rPr>
                <w:rFonts w:ascii="Arial" w:hAnsi="Arial"/>
              </w:rPr>
              <w:t xml:space="preserve">550 184 </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14:paraId="7477923D"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2A322992" w14:textId="77777777" w:rsidR="00384D34" w:rsidRPr="004E416F" w:rsidRDefault="00384D34" w:rsidP="002B2580">
            <w:pPr>
              <w:jc w:val="right"/>
              <w:rPr>
                <w:rFonts w:ascii="Arial" w:hAnsi="Arial"/>
              </w:rPr>
            </w:pPr>
          </w:p>
        </w:tc>
      </w:tr>
      <w:tr w:rsidR="00384D34" w:rsidRPr="004E416F" w14:paraId="2E4EF775"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4103C3" w14:textId="77777777" w:rsidR="00384D34" w:rsidRPr="004E416F" w:rsidRDefault="00384D34" w:rsidP="002B2580">
            <w:pPr>
              <w:jc w:val="center"/>
              <w:rPr>
                <w:rFonts w:ascii="Arial" w:hAnsi="Arial"/>
              </w:rPr>
            </w:pPr>
            <w:r w:rsidRPr="004E416F">
              <w:rPr>
                <w:rFonts w:ascii="Arial" w:hAnsi="Arial"/>
              </w:rPr>
              <w:t>4</w:t>
            </w:r>
          </w:p>
        </w:tc>
        <w:tc>
          <w:tcPr>
            <w:tcW w:w="657" w:type="pct"/>
            <w:vMerge w:val="restart"/>
            <w:tcBorders>
              <w:top w:val="nil"/>
              <w:left w:val="single" w:sz="4" w:space="0" w:color="auto"/>
              <w:bottom w:val="single" w:sz="4" w:space="0" w:color="auto"/>
              <w:right w:val="single" w:sz="4" w:space="0" w:color="auto"/>
            </w:tcBorders>
            <w:shd w:val="clear" w:color="auto" w:fill="auto"/>
            <w:vAlign w:val="center"/>
            <w:hideMark/>
          </w:tcPr>
          <w:p w14:paraId="0B3A2855" w14:textId="77777777" w:rsidR="00384D34" w:rsidRPr="004E416F" w:rsidRDefault="00384D34" w:rsidP="002B2580">
            <w:pPr>
              <w:jc w:val="center"/>
              <w:rPr>
                <w:rFonts w:ascii="Arial" w:hAnsi="Arial"/>
              </w:rPr>
            </w:pPr>
            <w:r w:rsidRPr="004E416F">
              <w:rPr>
                <w:rFonts w:ascii="Arial" w:hAnsi="Arial"/>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512A0C36"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4" w:space="0" w:color="auto"/>
              <w:right w:val="single" w:sz="4" w:space="0" w:color="auto"/>
            </w:tcBorders>
            <w:shd w:val="clear" w:color="auto" w:fill="auto"/>
            <w:noWrap/>
            <w:vAlign w:val="bottom"/>
            <w:hideMark/>
          </w:tcPr>
          <w:p w14:paraId="55234A75" w14:textId="77777777" w:rsidR="00384D34" w:rsidRPr="004E416F" w:rsidRDefault="00384D34" w:rsidP="002B2580">
            <w:pPr>
              <w:rPr>
                <w:rFonts w:ascii="Arial" w:hAnsi="Arial"/>
              </w:rPr>
            </w:pPr>
            <w:r w:rsidRPr="004E416F">
              <w:rPr>
                <w:rFonts w:ascii="Arial" w:hAnsi="Arial"/>
              </w:rPr>
              <w:t>odstraňovanie buriny</w:t>
            </w:r>
          </w:p>
        </w:tc>
        <w:tc>
          <w:tcPr>
            <w:tcW w:w="572" w:type="pct"/>
            <w:tcBorders>
              <w:top w:val="nil"/>
              <w:left w:val="nil"/>
              <w:bottom w:val="single" w:sz="4" w:space="0" w:color="auto"/>
              <w:right w:val="nil"/>
            </w:tcBorders>
            <w:shd w:val="clear" w:color="auto" w:fill="auto"/>
            <w:noWrap/>
            <w:vAlign w:val="center"/>
            <w:hideMark/>
          </w:tcPr>
          <w:p w14:paraId="45EC5859" w14:textId="77777777" w:rsidR="00384D34" w:rsidRPr="004E416F" w:rsidRDefault="00384D34" w:rsidP="002B2580">
            <w:pPr>
              <w:jc w:val="right"/>
              <w:rPr>
                <w:rFonts w:ascii="Arial" w:hAnsi="Arial"/>
              </w:rPr>
            </w:pPr>
            <w:r w:rsidRPr="004E416F">
              <w:rPr>
                <w:rFonts w:ascii="Arial" w:hAnsi="Arial"/>
              </w:rPr>
              <w:t xml:space="preserve">95 761 </w:t>
            </w:r>
          </w:p>
        </w:tc>
        <w:tc>
          <w:tcPr>
            <w:tcW w:w="146" w:type="pct"/>
            <w:tcBorders>
              <w:top w:val="nil"/>
              <w:left w:val="single" w:sz="4" w:space="0" w:color="auto"/>
              <w:bottom w:val="single" w:sz="4" w:space="0" w:color="auto"/>
              <w:right w:val="nil"/>
            </w:tcBorders>
            <w:shd w:val="clear" w:color="auto" w:fill="auto"/>
            <w:noWrap/>
            <w:vAlign w:val="center"/>
            <w:hideMark/>
          </w:tcPr>
          <w:p w14:paraId="1706331D"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3E39EC6" w14:textId="77777777" w:rsidR="00384D34" w:rsidRPr="004E416F" w:rsidRDefault="00384D34" w:rsidP="002B2580">
            <w:pPr>
              <w:jc w:val="right"/>
              <w:rPr>
                <w:rFonts w:ascii="Arial" w:hAnsi="Arial"/>
              </w:rPr>
            </w:pPr>
          </w:p>
        </w:tc>
      </w:tr>
      <w:tr w:rsidR="00384D34" w:rsidRPr="004E416F" w14:paraId="53009BFB"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26782211" w14:textId="77777777" w:rsidR="00384D34" w:rsidRPr="004E416F" w:rsidRDefault="00384D34" w:rsidP="002B2580">
            <w:pPr>
              <w:rPr>
                <w:rFonts w:ascii="Arial" w:hAnsi="Arial"/>
              </w:rPr>
            </w:pPr>
          </w:p>
        </w:tc>
        <w:tc>
          <w:tcPr>
            <w:tcW w:w="657" w:type="pct"/>
            <w:vMerge/>
            <w:tcBorders>
              <w:top w:val="nil"/>
              <w:left w:val="single" w:sz="4" w:space="0" w:color="auto"/>
              <w:bottom w:val="single" w:sz="4" w:space="0" w:color="auto"/>
              <w:right w:val="single" w:sz="4" w:space="0" w:color="auto"/>
            </w:tcBorders>
            <w:vAlign w:val="center"/>
            <w:hideMark/>
          </w:tcPr>
          <w:p w14:paraId="69BFA27E" w14:textId="77777777" w:rsidR="00384D34" w:rsidRPr="004E416F" w:rsidRDefault="00384D34" w:rsidP="002B2580">
            <w:pPr>
              <w:rPr>
                <w:rFonts w:ascii="Arial" w:hAnsi="Arial"/>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7C99E14" w14:textId="77777777" w:rsidR="00384D34" w:rsidRPr="004E416F" w:rsidRDefault="00384D34" w:rsidP="002B2580">
            <w:pPr>
              <w:jc w:val="center"/>
              <w:rPr>
                <w:rFonts w:ascii="Arial" w:hAnsi="Arial"/>
              </w:rPr>
            </w:pPr>
            <w:r w:rsidRPr="004E416F">
              <w:rPr>
                <w:rFonts w:ascii="Arial" w:hAnsi="Arial"/>
              </w:rPr>
              <w:t>2</w:t>
            </w:r>
          </w:p>
        </w:tc>
        <w:tc>
          <w:tcPr>
            <w:tcW w:w="28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C24B19" w14:textId="77777777" w:rsidR="00384D34" w:rsidRPr="004E416F" w:rsidRDefault="00384D34" w:rsidP="002B2580">
            <w:pPr>
              <w:rPr>
                <w:rFonts w:ascii="Arial" w:hAnsi="Arial"/>
              </w:rPr>
            </w:pPr>
            <w:r w:rsidRPr="004E416F">
              <w:rPr>
                <w:rFonts w:ascii="Arial" w:hAnsi="Arial"/>
              </w:rPr>
              <w:t xml:space="preserve">orez krov a strihanie živých plotov </w:t>
            </w:r>
          </w:p>
        </w:tc>
        <w:tc>
          <w:tcPr>
            <w:tcW w:w="572" w:type="pct"/>
            <w:tcBorders>
              <w:top w:val="nil"/>
              <w:left w:val="nil"/>
              <w:bottom w:val="nil"/>
              <w:right w:val="single" w:sz="4" w:space="0" w:color="auto"/>
            </w:tcBorders>
            <w:shd w:val="clear" w:color="auto" w:fill="auto"/>
            <w:noWrap/>
            <w:vAlign w:val="center"/>
            <w:hideMark/>
          </w:tcPr>
          <w:p w14:paraId="14C7ABDE" w14:textId="77777777" w:rsidR="00384D34" w:rsidRPr="004E416F" w:rsidRDefault="00384D34" w:rsidP="002B2580">
            <w:pPr>
              <w:jc w:val="right"/>
              <w:rPr>
                <w:rFonts w:ascii="Arial" w:hAnsi="Arial"/>
              </w:rPr>
            </w:pPr>
            <w:r w:rsidRPr="004E416F">
              <w:rPr>
                <w:rFonts w:ascii="Arial" w:hAnsi="Arial"/>
              </w:rPr>
              <w:t xml:space="preserve">309 </w:t>
            </w:r>
          </w:p>
        </w:tc>
        <w:tc>
          <w:tcPr>
            <w:tcW w:w="146" w:type="pct"/>
            <w:tcBorders>
              <w:top w:val="nil"/>
              <w:left w:val="nil"/>
              <w:bottom w:val="single" w:sz="4" w:space="0" w:color="auto"/>
              <w:right w:val="nil"/>
            </w:tcBorders>
            <w:shd w:val="clear" w:color="auto" w:fill="auto"/>
            <w:noWrap/>
            <w:vAlign w:val="center"/>
            <w:hideMark/>
          </w:tcPr>
          <w:p w14:paraId="4B191673" w14:textId="77777777" w:rsidR="00384D34" w:rsidRPr="004E416F" w:rsidRDefault="00384D34" w:rsidP="002B2580">
            <w:pPr>
              <w:jc w:val="center"/>
              <w:rPr>
                <w:rFonts w:ascii="Arial" w:hAnsi="Arial"/>
              </w:rPr>
            </w:pPr>
            <w:r w:rsidRPr="004E416F">
              <w:rPr>
                <w:rFonts w:ascii="Arial" w:hAnsi="Arial"/>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1C7F1977" w14:textId="77777777" w:rsidR="00384D34" w:rsidRPr="004E416F" w:rsidRDefault="00384D34" w:rsidP="002B2580">
            <w:pPr>
              <w:jc w:val="right"/>
              <w:rPr>
                <w:rFonts w:ascii="Arial" w:hAnsi="Arial"/>
              </w:rPr>
            </w:pPr>
          </w:p>
        </w:tc>
      </w:tr>
      <w:tr w:rsidR="00384D34" w:rsidRPr="004E416F" w14:paraId="351305E8" w14:textId="77777777" w:rsidTr="002B2580">
        <w:trPr>
          <w:trHeight w:val="315"/>
        </w:trPr>
        <w:tc>
          <w:tcPr>
            <w:tcW w:w="84" w:type="pct"/>
            <w:vMerge/>
            <w:tcBorders>
              <w:top w:val="nil"/>
              <w:left w:val="single" w:sz="4" w:space="0" w:color="auto"/>
              <w:bottom w:val="single" w:sz="4" w:space="0" w:color="auto"/>
              <w:right w:val="single" w:sz="4" w:space="0" w:color="auto"/>
            </w:tcBorders>
            <w:vAlign w:val="center"/>
            <w:hideMark/>
          </w:tcPr>
          <w:p w14:paraId="596CDD66" w14:textId="77777777" w:rsidR="00384D34" w:rsidRPr="004E416F" w:rsidRDefault="00384D34" w:rsidP="002B2580">
            <w:pPr>
              <w:rPr>
                <w:rFonts w:ascii="Arial" w:hAnsi="Arial"/>
              </w:rPr>
            </w:pPr>
          </w:p>
        </w:tc>
        <w:tc>
          <w:tcPr>
            <w:tcW w:w="657" w:type="pct"/>
            <w:vMerge/>
            <w:tcBorders>
              <w:top w:val="nil"/>
              <w:left w:val="single" w:sz="4" w:space="0" w:color="auto"/>
              <w:bottom w:val="single" w:sz="4" w:space="0" w:color="auto"/>
              <w:right w:val="single" w:sz="4" w:space="0" w:color="auto"/>
            </w:tcBorders>
            <w:vAlign w:val="center"/>
            <w:hideMark/>
          </w:tcPr>
          <w:p w14:paraId="40767D81" w14:textId="77777777" w:rsidR="00384D34" w:rsidRPr="004E416F" w:rsidRDefault="00384D34" w:rsidP="002B2580">
            <w:pPr>
              <w:rPr>
                <w:rFonts w:ascii="Arial" w:hAnsi="Arial"/>
              </w:rPr>
            </w:pPr>
          </w:p>
        </w:tc>
        <w:tc>
          <w:tcPr>
            <w:tcW w:w="84" w:type="pct"/>
            <w:vMerge/>
            <w:tcBorders>
              <w:top w:val="nil"/>
              <w:left w:val="single" w:sz="4" w:space="0" w:color="auto"/>
              <w:bottom w:val="single" w:sz="4" w:space="0" w:color="000000"/>
              <w:right w:val="single" w:sz="4" w:space="0" w:color="auto"/>
            </w:tcBorders>
            <w:vAlign w:val="center"/>
            <w:hideMark/>
          </w:tcPr>
          <w:p w14:paraId="1CB98379" w14:textId="77777777" w:rsidR="00384D34" w:rsidRPr="004E416F" w:rsidRDefault="00384D34" w:rsidP="002B2580">
            <w:pPr>
              <w:rPr>
                <w:rFonts w:ascii="Arial" w:hAnsi="Arial"/>
              </w:rPr>
            </w:pPr>
          </w:p>
        </w:tc>
        <w:tc>
          <w:tcPr>
            <w:tcW w:w="2851" w:type="pct"/>
            <w:vMerge/>
            <w:tcBorders>
              <w:top w:val="nil"/>
              <w:left w:val="single" w:sz="4" w:space="0" w:color="auto"/>
              <w:bottom w:val="single" w:sz="4" w:space="0" w:color="000000"/>
              <w:right w:val="single" w:sz="4" w:space="0" w:color="auto"/>
            </w:tcBorders>
            <w:vAlign w:val="center"/>
            <w:hideMark/>
          </w:tcPr>
          <w:p w14:paraId="13F588FC" w14:textId="77777777" w:rsidR="00384D34" w:rsidRPr="004E416F" w:rsidRDefault="00384D34" w:rsidP="002B2580">
            <w:pPr>
              <w:rPr>
                <w:rFonts w:ascii="Arial" w:hAnsi="Arial"/>
              </w:rPr>
            </w:pPr>
          </w:p>
        </w:tc>
        <w:tc>
          <w:tcPr>
            <w:tcW w:w="572" w:type="pct"/>
            <w:tcBorders>
              <w:top w:val="nil"/>
              <w:left w:val="nil"/>
              <w:bottom w:val="single" w:sz="4" w:space="0" w:color="auto"/>
              <w:right w:val="single" w:sz="4" w:space="0" w:color="auto"/>
            </w:tcBorders>
            <w:shd w:val="clear" w:color="auto" w:fill="auto"/>
            <w:noWrap/>
            <w:vAlign w:val="center"/>
            <w:hideMark/>
          </w:tcPr>
          <w:p w14:paraId="4D94DEB9" w14:textId="77777777" w:rsidR="00384D34" w:rsidRPr="004E416F" w:rsidRDefault="00384D34" w:rsidP="002B2580">
            <w:pPr>
              <w:jc w:val="right"/>
              <w:rPr>
                <w:rFonts w:ascii="Arial" w:hAnsi="Arial"/>
              </w:rPr>
            </w:pPr>
            <w:r w:rsidRPr="004E416F">
              <w:rPr>
                <w:rFonts w:ascii="Arial" w:hAnsi="Arial"/>
              </w:rPr>
              <w:t xml:space="preserve">423 </w:t>
            </w:r>
          </w:p>
        </w:tc>
        <w:tc>
          <w:tcPr>
            <w:tcW w:w="146" w:type="pct"/>
            <w:tcBorders>
              <w:top w:val="nil"/>
              <w:left w:val="nil"/>
              <w:bottom w:val="single" w:sz="4" w:space="0" w:color="auto"/>
              <w:right w:val="nil"/>
            </w:tcBorders>
            <w:shd w:val="clear" w:color="auto" w:fill="auto"/>
            <w:noWrap/>
            <w:vAlign w:val="center"/>
            <w:hideMark/>
          </w:tcPr>
          <w:p w14:paraId="63313B5E" w14:textId="77777777" w:rsidR="00384D34" w:rsidRPr="004E416F" w:rsidRDefault="00384D34" w:rsidP="002B2580">
            <w:pPr>
              <w:jc w:val="center"/>
              <w:rPr>
                <w:rFonts w:ascii="Arial" w:hAnsi="Arial"/>
              </w:rPr>
            </w:pPr>
            <w:r w:rsidRPr="004E416F">
              <w:rPr>
                <w:rFonts w:ascii="Arial" w:hAnsi="Arial"/>
              </w:rPr>
              <w:t>m2</w:t>
            </w:r>
          </w:p>
        </w:tc>
        <w:tc>
          <w:tcPr>
            <w:tcW w:w="606" w:type="pct"/>
            <w:vMerge/>
            <w:tcBorders>
              <w:top w:val="nil"/>
              <w:left w:val="single" w:sz="4" w:space="0" w:color="auto"/>
              <w:bottom w:val="single" w:sz="4" w:space="0" w:color="000000"/>
              <w:right w:val="single" w:sz="8" w:space="0" w:color="auto"/>
            </w:tcBorders>
            <w:vAlign w:val="center"/>
          </w:tcPr>
          <w:p w14:paraId="72BF6F05" w14:textId="77777777" w:rsidR="00384D34" w:rsidRPr="004E416F" w:rsidRDefault="00384D34" w:rsidP="002B2580">
            <w:pPr>
              <w:rPr>
                <w:rFonts w:ascii="Arial" w:hAnsi="Arial"/>
              </w:rPr>
            </w:pPr>
          </w:p>
        </w:tc>
      </w:tr>
      <w:tr w:rsidR="00384D34" w:rsidRPr="004E416F" w14:paraId="08BDAC3E" w14:textId="77777777" w:rsidTr="002B2580">
        <w:trPr>
          <w:trHeight w:val="330"/>
        </w:trPr>
        <w:tc>
          <w:tcPr>
            <w:tcW w:w="84" w:type="pct"/>
            <w:tcBorders>
              <w:top w:val="nil"/>
              <w:left w:val="nil"/>
              <w:bottom w:val="nil"/>
              <w:right w:val="nil"/>
            </w:tcBorders>
            <w:shd w:val="clear" w:color="auto" w:fill="auto"/>
            <w:noWrap/>
            <w:vAlign w:val="bottom"/>
            <w:hideMark/>
          </w:tcPr>
          <w:p w14:paraId="35D66F1F" w14:textId="77777777" w:rsidR="00384D34" w:rsidRPr="004E416F" w:rsidRDefault="00384D34" w:rsidP="002B2580">
            <w:pPr>
              <w:jc w:val="center"/>
              <w:rPr>
                <w:rFonts w:ascii="Arial" w:hAnsi="Arial"/>
              </w:rPr>
            </w:pPr>
          </w:p>
        </w:tc>
        <w:tc>
          <w:tcPr>
            <w:tcW w:w="657" w:type="pct"/>
            <w:tcBorders>
              <w:top w:val="nil"/>
              <w:left w:val="nil"/>
              <w:bottom w:val="nil"/>
              <w:right w:val="nil"/>
            </w:tcBorders>
            <w:shd w:val="clear" w:color="auto" w:fill="auto"/>
            <w:noWrap/>
            <w:vAlign w:val="bottom"/>
            <w:hideMark/>
          </w:tcPr>
          <w:p w14:paraId="7E71C9EE" w14:textId="77777777" w:rsidR="00384D34" w:rsidRPr="004E416F" w:rsidRDefault="00384D34" w:rsidP="002B2580">
            <w:pPr>
              <w:rPr>
                <w:sz w:val="20"/>
              </w:rPr>
            </w:pPr>
          </w:p>
        </w:tc>
        <w:tc>
          <w:tcPr>
            <w:tcW w:w="84" w:type="pct"/>
            <w:tcBorders>
              <w:top w:val="nil"/>
              <w:left w:val="nil"/>
              <w:bottom w:val="nil"/>
              <w:right w:val="nil"/>
            </w:tcBorders>
            <w:shd w:val="clear" w:color="auto" w:fill="auto"/>
            <w:noWrap/>
            <w:vAlign w:val="bottom"/>
            <w:hideMark/>
          </w:tcPr>
          <w:p w14:paraId="6E5CAF36" w14:textId="77777777" w:rsidR="00384D34" w:rsidRPr="004E416F" w:rsidRDefault="00384D34" w:rsidP="002B2580">
            <w:pPr>
              <w:rPr>
                <w:sz w:val="20"/>
              </w:rPr>
            </w:pPr>
          </w:p>
        </w:tc>
        <w:tc>
          <w:tcPr>
            <w:tcW w:w="2851" w:type="pct"/>
            <w:tcBorders>
              <w:top w:val="nil"/>
              <w:left w:val="nil"/>
              <w:bottom w:val="nil"/>
              <w:right w:val="nil"/>
            </w:tcBorders>
            <w:shd w:val="clear" w:color="auto" w:fill="auto"/>
            <w:noWrap/>
            <w:vAlign w:val="bottom"/>
            <w:hideMark/>
          </w:tcPr>
          <w:p w14:paraId="74BA9F47" w14:textId="77777777" w:rsidR="00384D34" w:rsidRPr="004E416F" w:rsidRDefault="00384D34" w:rsidP="002B2580">
            <w:pPr>
              <w:rPr>
                <w:sz w:val="20"/>
              </w:rPr>
            </w:pPr>
          </w:p>
        </w:tc>
        <w:tc>
          <w:tcPr>
            <w:tcW w:w="717"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7D5FF4" w14:textId="77777777" w:rsidR="00384D34" w:rsidRPr="004E416F" w:rsidRDefault="00384D34" w:rsidP="002B2580">
            <w:pPr>
              <w:jc w:val="center"/>
              <w:rPr>
                <w:rFonts w:ascii="Arial" w:hAnsi="Arial"/>
                <w:b/>
                <w:bCs/>
              </w:rPr>
            </w:pPr>
            <w:r w:rsidRPr="004E416F">
              <w:rPr>
                <w:rFonts w:ascii="Arial" w:hAnsi="Arial"/>
                <w:b/>
                <w:bCs/>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2D6E28B" w14:textId="77777777" w:rsidR="00384D34" w:rsidRPr="004E416F" w:rsidRDefault="00384D34" w:rsidP="002B2580">
            <w:pPr>
              <w:jc w:val="right"/>
              <w:rPr>
                <w:rFonts w:ascii="Arial" w:hAnsi="Arial"/>
                <w:b/>
                <w:bCs/>
              </w:rPr>
            </w:pPr>
          </w:p>
        </w:tc>
      </w:tr>
    </w:tbl>
    <w:p w14:paraId="6F856D69" w14:textId="77777777" w:rsidR="00384D34" w:rsidRDefault="00384D34" w:rsidP="00384D34">
      <w:pPr>
        <w:pStyle w:val="F6-MenoFunkcia"/>
        <w:ind w:left="0"/>
        <w:rPr>
          <w:szCs w:val="24"/>
        </w:rPr>
      </w:pPr>
    </w:p>
    <w:p w14:paraId="6CC35064" w14:textId="77777777" w:rsidR="00384D34" w:rsidRDefault="00384D34" w:rsidP="00384D34">
      <w:pPr>
        <w:pStyle w:val="F6-MenoFunkcia"/>
        <w:ind w:left="0"/>
        <w:rPr>
          <w:szCs w:val="24"/>
        </w:rPr>
      </w:pPr>
    </w:p>
    <w:p w14:paraId="1BEFF59B" w14:textId="77777777" w:rsidR="00384D34" w:rsidRDefault="00384D34" w:rsidP="00384D34">
      <w:pPr>
        <w:pStyle w:val="F6-MenoFunkcia"/>
        <w:ind w:left="0"/>
        <w:rPr>
          <w:szCs w:val="24"/>
        </w:rPr>
      </w:pPr>
    </w:p>
    <w:p w14:paraId="5FADF6BA" w14:textId="77777777" w:rsidR="00384D34" w:rsidRDefault="00384D34" w:rsidP="00384D34">
      <w:pPr>
        <w:pStyle w:val="F6-MenoFunkcia"/>
        <w:ind w:left="0"/>
        <w:rPr>
          <w:szCs w:val="24"/>
        </w:rPr>
      </w:pPr>
    </w:p>
    <w:p w14:paraId="2FDF18FC" w14:textId="77777777" w:rsidR="00384D34" w:rsidRDefault="00384D34" w:rsidP="00384D34">
      <w:pPr>
        <w:pStyle w:val="F6-MenoFunkcia"/>
        <w:ind w:left="0"/>
        <w:rPr>
          <w:szCs w:val="24"/>
        </w:rPr>
      </w:pPr>
    </w:p>
    <w:p w14:paraId="1CCE461A" w14:textId="77777777" w:rsidR="00384D34" w:rsidRDefault="00384D34" w:rsidP="00384D34">
      <w:pPr>
        <w:pStyle w:val="F6-MenoFunkcia"/>
        <w:ind w:left="0"/>
        <w:rPr>
          <w:szCs w:val="24"/>
        </w:rPr>
      </w:pPr>
    </w:p>
    <w:p w14:paraId="30642305" w14:textId="77777777" w:rsidR="00384D34" w:rsidRDefault="00384D34" w:rsidP="00384D34">
      <w:pPr>
        <w:pStyle w:val="F6-MenoFunkcia"/>
        <w:ind w:left="0"/>
        <w:rPr>
          <w:szCs w:val="24"/>
        </w:rPr>
      </w:pPr>
    </w:p>
    <w:p w14:paraId="0CA04CEA" w14:textId="77777777" w:rsidR="00384D34" w:rsidRDefault="00384D34" w:rsidP="00384D34">
      <w:pPr>
        <w:pStyle w:val="F6-MenoFunkcia"/>
        <w:ind w:left="0"/>
        <w:rPr>
          <w:szCs w:val="24"/>
        </w:rPr>
      </w:pPr>
    </w:p>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9"/>
        <w:gridCol w:w="1591"/>
      </w:tblGrid>
      <w:tr w:rsidR="00384D34" w:rsidRPr="004E416F" w14:paraId="09E264D2"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7CB3552A" w14:textId="77777777" w:rsidR="00384D34" w:rsidRPr="004E416F" w:rsidRDefault="00384D34"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06D73A40" w14:textId="77777777" w:rsidR="00384D34" w:rsidRPr="004E416F" w:rsidRDefault="00384D34" w:rsidP="002B2580">
            <w:pPr>
              <w:jc w:val="center"/>
              <w:rPr>
                <w:rFonts w:ascii="Arial" w:hAnsi="Arial"/>
                <w:b/>
                <w:bCs/>
              </w:rPr>
            </w:pPr>
            <w:r w:rsidRPr="004E416F">
              <w:rPr>
                <w:rFonts w:ascii="Arial" w:hAnsi="Arial"/>
                <w:b/>
                <w:bCs/>
              </w:rPr>
              <w:t xml:space="preserve">Strojné zametanie </w:t>
            </w:r>
            <w:r>
              <w:rPr>
                <w:rFonts w:ascii="Arial" w:hAnsi="Arial"/>
                <w:b/>
                <w:bCs/>
              </w:rPr>
              <w:t xml:space="preserve"> </w:t>
            </w:r>
          </w:p>
        </w:tc>
      </w:tr>
      <w:tr w:rsidR="00384D34" w:rsidRPr="004E416F" w14:paraId="55C1E219" w14:textId="77777777" w:rsidTr="002B2580">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4D428F46" w14:textId="77777777" w:rsidR="00384D34" w:rsidRPr="004E416F" w:rsidRDefault="00384D34" w:rsidP="002B2580">
            <w:pPr>
              <w:jc w:val="center"/>
              <w:rPr>
                <w:rFonts w:ascii="Arial" w:hAnsi="Arial"/>
                <w:b/>
                <w:bCs/>
                <w:sz w:val="20"/>
              </w:rPr>
            </w:pPr>
            <w:r w:rsidRPr="004E416F">
              <w:rPr>
                <w:rFonts w:ascii="Arial" w:hAnsi="Arial"/>
                <w:b/>
                <w:bCs/>
                <w:sz w:val="20"/>
              </w:rPr>
              <w:t>r.č.</w:t>
            </w:r>
          </w:p>
        </w:tc>
        <w:tc>
          <w:tcPr>
            <w:tcW w:w="2920" w:type="dxa"/>
            <w:tcBorders>
              <w:top w:val="nil"/>
              <w:left w:val="nil"/>
              <w:bottom w:val="nil"/>
              <w:right w:val="single" w:sz="4" w:space="0" w:color="auto"/>
            </w:tcBorders>
            <w:shd w:val="clear" w:color="000000" w:fill="C0C0C0"/>
            <w:noWrap/>
            <w:vAlign w:val="center"/>
            <w:hideMark/>
          </w:tcPr>
          <w:p w14:paraId="0D7F591C" w14:textId="77777777" w:rsidR="00384D34" w:rsidRPr="004E416F" w:rsidRDefault="00384D34" w:rsidP="002B2580">
            <w:pPr>
              <w:jc w:val="center"/>
              <w:rPr>
                <w:rFonts w:ascii="Arial" w:hAnsi="Arial"/>
                <w:b/>
                <w:bCs/>
                <w:sz w:val="20"/>
              </w:rPr>
            </w:pPr>
            <w:r w:rsidRPr="004E416F">
              <w:rPr>
                <w:rFonts w:ascii="Arial" w:hAnsi="Arial"/>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98A3121" w14:textId="77777777" w:rsidR="00384D34" w:rsidRPr="004E416F" w:rsidRDefault="00384D34" w:rsidP="002B2580">
            <w:pPr>
              <w:jc w:val="center"/>
              <w:rPr>
                <w:rFonts w:ascii="Arial" w:hAnsi="Arial"/>
                <w:b/>
                <w:bCs/>
                <w:sz w:val="20"/>
              </w:rPr>
            </w:pPr>
            <w:r w:rsidRPr="004E416F">
              <w:rPr>
                <w:rFonts w:ascii="Arial" w:hAnsi="Arial"/>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758BB466"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509"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B949F19"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1591"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5FA8473D" w14:textId="77777777" w:rsidR="00384D34" w:rsidRPr="004E416F" w:rsidRDefault="00384D34" w:rsidP="002B2580">
            <w:pPr>
              <w:jc w:val="center"/>
              <w:rPr>
                <w:rFonts w:ascii="Arial" w:hAnsi="Arial"/>
                <w:b/>
                <w:bCs/>
                <w:sz w:val="20"/>
              </w:rPr>
            </w:pPr>
            <w:r w:rsidRPr="004E416F">
              <w:rPr>
                <w:rFonts w:ascii="Arial" w:hAnsi="Arial"/>
                <w:b/>
                <w:bCs/>
                <w:sz w:val="20"/>
              </w:rPr>
              <w:t>obrat v euro</w:t>
            </w:r>
          </w:p>
        </w:tc>
      </w:tr>
      <w:tr w:rsidR="00384D34" w:rsidRPr="004E416F" w14:paraId="51753CF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0A0BCB5A"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0184EF40"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63DB1C86" w14:textId="77777777" w:rsidR="00384D34" w:rsidRPr="004E416F" w:rsidRDefault="00384D34" w:rsidP="002B2580">
            <w:pPr>
              <w:rPr>
                <w:rFonts w:ascii="Arial" w:hAnsi="Arial"/>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67E23C4F"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1509" w:type="dxa"/>
            <w:vMerge/>
            <w:tcBorders>
              <w:top w:val="nil"/>
              <w:left w:val="single" w:sz="4" w:space="0" w:color="auto"/>
              <w:bottom w:val="single" w:sz="4" w:space="0" w:color="000000"/>
              <w:right w:val="single" w:sz="4" w:space="0" w:color="auto"/>
            </w:tcBorders>
            <w:vAlign w:val="center"/>
            <w:hideMark/>
          </w:tcPr>
          <w:p w14:paraId="6D30A320" w14:textId="77777777" w:rsidR="00384D34" w:rsidRPr="004E416F" w:rsidRDefault="00384D34" w:rsidP="002B2580">
            <w:pPr>
              <w:rPr>
                <w:rFonts w:ascii="Arial" w:hAnsi="Arial"/>
                <w:b/>
                <w:bCs/>
                <w:sz w:val="20"/>
              </w:rPr>
            </w:pPr>
          </w:p>
        </w:tc>
        <w:tc>
          <w:tcPr>
            <w:tcW w:w="1591" w:type="dxa"/>
            <w:vMerge/>
            <w:tcBorders>
              <w:top w:val="nil"/>
              <w:left w:val="single" w:sz="4" w:space="0" w:color="auto"/>
              <w:bottom w:val="single" w:sz="4" w:space="0" w:color="000000"/>
              <w:right w:val="single" w:sz="8" w:space="0" w:color="auto"/>
            </w:tcBorders>
            <w:vAlign w:val="center"/>
            <w:hideMark/>
          </w:tcPr>
          <w:p w14:paraId="7DEEE933" w14:textId="77777777" w:rsidR="00384D34" w:rsidRPr="004E416F" w:rsidRDefault="00384D34" w:rsidP="002B2580">
            <w:pPr>
              <w:rPr>
                <w:rFonts w:ascii="Arial" w:hAnsi="Arial"/>
                <w:b/>
                <w:bCs/>
                <w:sz w:val="20"/>
              </w:rPr>
            </w:pPr>
          </w:p>
        </w:tc>
      </w:tr>
      <w:tr w:rsidR="00384D34" w:rsidRPr="004E416F" w14:paraId="2D7BD9F9"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9B1B2AB" w14:textId="77777777" w:rsidR="00384D34" w:rsidRPr="00C11E4E" w:rsidRDefault="00384D34" w:rsidP="002B2580">
            <w:pPr>
              <w:jc w:val="center"/>
              <w:rPr>
                <w:rFonts w:ascii="Arial" w:hAnsi="Arial"/>
              </w:rPr>
            </w:pPr>
            <w:r w:rsidRPr="00C11E4E">
              <w:rPr>
                <w:rFonts w:ascii="Arial" w:hAnsi="Arial"/>
              </w:rPr>
              <w:t>61</w:t>
            </w:r>
          </w:p>
        </w:tc>
        <w:tc>
          <w:tcPr>
            <w:tcW w:w="2920" w:type="dxa"/>
            <w:tcBorders>
              <w:top w:val="nil"/>
              <w:left w:val="nil"/>
              <w:bottom w:val="single" w:sz="4" w:space="0" w:color="auto"/>
              <w:right w:val="single" w:sz="4" w:space="0" w:color="auto"/>
            </w:tcBorders>
            <w:shd w:val="clear" w:color="000000" w:fill="FFFFFF"/>
            <w:noWrap/>
            <w:vAlign w:val="bottom"/>
            <w:hideMark/>
          </w:tcPr>
          <w:p w14:paraId="51200E28" w14:textId="77777777" w:rsidR="00384D34" w:rsidRPr="00C11E4E" w:rsidRDefault="00384D34" w:rsidP="002B2580">
            <w:pPr>
              <w:rPr>
                <w:rFonts w:ascii="Arial" w:hAnsi="Arial"/>
              </w:rPr>
            </w:pPr>
            <w:r w:rsidRPr="00C11E4E">
              <w:rPr>
                <w:rFonts w:ascii="Arial" w:hAnsi="Arial"/>
              </w:rPr>
              <w:t>Karlova Ves</w:t>
            </w:r>
          </w:p>
        </w:tc>
        <w:tc>
          <w:tcPr>
            <w:tcW w:w="1120" w:type="dxa"/>
            <w:tcBorders>
              <w:top w:val="nil"/>
              <w:left w:val="nil"/>
              <w:bottom w:val="single" w:sz="4" w:space="0" w:color="auto"/>
              <w:right w:val="single" w:sz="4" w:space="0" w:color="auto"/>
            </w:tcBorders>
            <w:shd w:val="clear" w:color="000000" w:fill="FFFFFF"/>
            <w:noWrap/>
            <w:vAlign w:val="bottom"/>
            <w:hideMark/>
          </w:tcPr>
          <w:p w14:paraId="55CBEBAC" w14:textId="77777777" w:rsidR="00384D34" w:rsidRPr="00C11E4E" w:rsidRDefault="00384D34" w:rsidP="002B2580">
            <w:pPr>
              <w:jc w:val="right"/>
              <w:rPr>
                <w:rFonts w:ascii="Arial" w:hAnsi="Arial"/>
              </w:rPr>
            </w:pPr>
            <w:r w:rsidRPr="00C11E4E">
              <w:rPr>
                <w:rFonts w:ascii="Arial" w:hAnsi="Arial"/>
              </w:rPr>
              <w:t>8 530</w:t>
            </w:r>
          </w:p>
        </w:tc>
        <w:tc>
          <w:tcPr>
            <w:tcW w:w="1180" w:type="dxa"/>
            <w:tcBorders>
              <w:top w:val="nil"/>
              <w:left w:val="nil"/>
              <w:bottom w:val="single" w:sz="4" w:space="0" w:color="auto"/>
              <w:right w:val="single" w:sz="4" w:space="0" w:color="auto"/>
            </w:tcBorders>
            <w:shd w:val="clear" w:color="auto" w:fill="FFFF00"/>
            <w:noWrap/>
            <w:vAlign w:val="bottom"/>
          </w:tcPr>
          <w:p w14:paraId="0B1D08D8"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73E8F46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4AF4D428" w14:textId="77777777" w:rsidR="00384D34" w:rsidRPr="00C11E4E" w:rsidRDefault="00384D34" w:rsidP="002B2580">
            <w:pPr>
              <w:jc w:val="right"/>
              <w:rPr>
                <w:rFonts w:ascii="Arial" w:hAnsi="Arial"/>
              </w:rPr>
            </w:pPr>
          </w:p>
        </w:tc>
      </w:tr>
      <w:tr w:rsidR="00384D34" w:rsidRPr="004E416F" w14:paraId="52A4F4A9"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365FE53" w14:textId="77777777" w:rsidR="00384D34" w:rsidRPr="00C11E4E" w:rsidRDefault="00384D34" w:rsidP="002B2580">
            <w:pPr>
              <w:jc w:val="center"/>
              <w:rPr>
                <w:rFonts w:ascii="Arial" w:hAnsi="Arial"/>
              </w:rPr>
            </w:pPr>
            <w:r w:rsidRPr="00C11E4E">
              <w:rPr>
                <w:rFonts w:ascii="Arial" w:hAnsi="Arial"/>
              </w:rPr>
              <w:t>62</w:t>
            </w:r>
          </w:p>
        </w:tc>
        <w:tc>
          <w:tcPr>
            <w:tcW w:w="2920" w:type="dxa"/>
            <w:tcBorders>
              <w:top w:val="nil"/>
              <w:left w:val="nil"/>
              <w:bottom w:val="single" w:sz="4" w:space="0" w:color="auto"/>
              <w:right w:val="single" w:sz="4" w:space="0" w:color="auto"/>
            </w:tcBorders>
            <w:shd w:val="clear" w:color="000000" w:fill="FFFFFF"/>
            <w:noWrap/>
            <w:vAlign w:val="bottom"/>
            <w:hideMark/>
          </w:tcPr>
          <w:p w14:paraId="7ADA79F6" w14:textId="77777777" w:rsidR="00384D34" w:rsidRPr="00C11E4E" w:rsidRDefault="00384D34" w:rsidP="002B2580">
            <w:pPr>
              <w:rPr>
                <w:rFonts w:ascii="Arial" w:hAnsi="Arial"/>
              </w:rPr>
            </w:pPr>
            <w:r w:rsidRPr="00C11E4E">
              <w:rPr>
                <w:rFonts w:ascii="Arial" w:hAnsi="Arial"/>
              </w:rPr>
              <w:t>Karlova Ves</w:t>
            </w:r>
          </w:p>
        </w:tc>
        <w:tc>
          <w:tcPr>
            <w:tcW w:w="1120" w:type="dxa"/>
            <w:tcBorders>
              <w:top w:val="nil"/>
              <w:left w:val="nil"/>
              <w:bottom w:val="single" w:sz="4" w:space="0" w:color="auto"/>
              <w:right w:val="single" w:sz="4" w:space="0" w:color="auto"/>
            </w:tcBorders>
            <w:shd w:val="clear" w:color="000000" w:fill="FFFFFF"/>
            <w:noWrap/>
            <w:vAlign w:val="bottom"/>
            <w:hideMark/>
          </w:tcPr>
          <w:p w14:paraId="2A85BAF8" w14:textId="77777777" w:rsidR="00384D34" w:rsidRPr="00C11E4E" w:rsidRDefault="00384D34" w:rsidP="002B2580">
            <w:pPr>
              <w:jc w:val="right"/>
              <w:rPr>
                <w:rFonts w:ascii="Arial" w:hAnsi="Arial"/>
              </w:rPr>
            </w:pPr>
            <w:r w:rsidRPr="00C11E4E">
              <w:rPr>
                <w:rFonts w:ascii="Arial" w:hAnsi="Arial"/>
              </w:rPr>
              <w:t>14 820</w:t>
            </w:r>
          </w:p>
        </w:tc>
        <w:tc>
          <w:tcPr>
            <w:tcW w:w="1180" w:type="dxa"/>
            <w:tcBorders>
              <w:top w:val="nil"/>
              <w:left w:val="nil"/>
              <w:bottom w:val="single" w:sz="4" w:space="0" w:color="auto"/>
              <w:right w:val="single" w:sz="4" w:space="0" w:color="auto"/>
            </w:tcBorders>
            <w:shd w:val="clear" w:color="auto" w:fill="FFFF00"/>
            <w:noWrap/>
            <w:vAlign w:val="bottom"/>
          </w:tcPr>
          <w:p w14:paraId="67628572"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9A65FF3"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0EBBB895" w14:textId="77777777" w:rsidR="00384D34" w:rsidRPr="00C11E4E" w:rsidRDefault="00384D34" w:rsidP="002B2580">
            <w:pPr>
              <w:jc w:val="right"/>
              <w:rPr>
                <w:rFonts w:ascii="Arial" w:hAnsi="Arial"/>
              </w:rPr>
            </w:pPr>
          </w:p>
        </w:tc>
      </w:tr>
      <w:tr w:rsidR="00384D34" w:rsidRPr="004E416F" w14:paraId="072F0963"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D4ACAA4" w14:textId="77777777" w:rsidR="00384D34" w:rsidRPr="00C11E4E" w:rsidRDefault="00384D34" w:rsidP="002B2580">
            <w:pPr>
              <w:jc w:val="center"/>
              <w:rPr>
                <w:rFonts w:ascii="Arial" w:hAnsi="Arial"/>
              </w:rPr>
            </w:pPr>
            <w:r w:rsidRPr="00C11E4E">
              <w:rPr>
                <w:rFonts w:ascii="Arial" w:hAnsi="Arial"/>
              </w:rPr>
              <w:t>63</w:t>
            </w:r>
          </w:p>
        </w:tc>
        <w:tc>
          <w:tcPr>
            <w:tcW w:w="2920" w:type="dxa"/>
            <w:tcBorders>
              <w:top w:val="nil"/>
              <w:left w:val="nil"/>
              <w:bottom w:val="single" w:sz="4" w:space="0" w:color="auto"/>
              <w:right w:val="single" w:sz="4" w:space="0" w:color="auto"/>
            </w:tcBorders>
            <w:shd w:val="clear" w:color="000000" w:fill="FFFFFF"/>
            <w:noWrap/>
            <w:vAlign w:val="bottom"/>
            <w:hideMark/>
          </w:tcPr>
          <w:p w14:paraId="594CC7D9" w14:textId="77777777" w:rsidR="00384D34" w:rsidRPr="00C11E4E" w:rsidRDefault="00384D34" w:rsidP="002B2580">
            <w:pPr>
              <w:rPr>
                <w:rFonts w:ascii="Arial" w:hAnsi="Arial"/>
              </w:rPr>
            </w:pPr>
            <w:r w:rsidRPr="00C11E4E">
              <w:rPr>
                <w:rFonts w:ascii="Arial" w:hAnsi="Arial"/>
              </w:rPr>
              <w:t>Karlova Ves L</w:t>
            </w:r>
          </w:p>
        </w:tc>
        <w:tc>
          <w:tcPr>
            <w:tcW w:w="1120" w:type="dxa"/>
            <w:tcBorders>
              <w:top w:val="nil"/>
              <w:left w:val="nil"/>
              <w:bottom w:val="single" w:sz="4" w:space="0" w:color="auto"/>
              <w:right w:val="single" w:sz="4" w:space="0" w:color="auto"/>
            </w:tcBorders>
            <w:shd w:val="clear" w:color="000000" w:fill="FFFFFF"/>
            <w:noWrap/>
            <w:vAlign w:val="bottom"/>
            <w:hideMark/>
          </w:tcPr>
          <w:p w14:paraId="719BBA9A" w14:textId="77777777" w:rsidR="00384D34" w:rsidRPr="00C11E4E" w:rsidRDefault="00384D34" w:rsidP="002B2580">
            <w:pPr>
              <w:jc w:val="right"/>
              <w:rPr>
                <w:rFonts w:ascii="Arial" w:hAnsi="Arial"/>
              </w:rPr>
            </w:pPr>
            <w:r w:rsidRPr="00C11E4E">
              <w:rPr>
                <w:rFonts w:ascii="Arial" w:hAnsi="Arial"/>
              </w:rPr>
              <w:t>17 450</w:t>
            </w:r>
          </w:p>
        </w:tc>
        <w:tc>
          <w:tcPr>
            <w:tcW w:w="1180" w:type="dxa"/>
            <w:tcBorders>
              <w:top w:val="nil"/>
              <w:left w:val="nil"/>
              <w:bottom w:val="single" w:sz="4" w:space="0" w:color="auto"/>
              <w:right w:val="single" w:sz="4" w:space="0" w:color="auto"/>
            </w:tcBorders>
            <w:shd w:val="clear" w:color="auto" w:fill="FFFF00"/>
            <w:noWrap/>
            <w:vAlign w:val="bottom"/>
          </w:tcPr>
          <w:p w14:paraId="7E529FED"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2CE3C3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7CE8B9DB" w14:textId="77777777" w:rsidR="00384D34" w:rsidRPr="00C11E4E" w:rsidRDefault="00384D34" w:rsidP="002B2580">
            <w:pPr>
              <w:jc w:val="right"/>
              <w:rPr>
                <w:rFonts w:ascii="Arial" w:hAnsi="Arial"/>
              </w:rPr>
            </w:pPr>
          </w:p>
        </w:tc>
      </w:tr>
      <w:tr w:rsidR="00384D34" w:rsidRPr="004E416F" w14:paraId="49B00D05"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287D423" w14:textId="77777777" w:rsidR="00384D34" w:rsidRPr="00C11E4E" w:rsidRDefault="00384D34" w:rsidP="002B2580">
            <w:pPr>
              <w:jc w:val="center"/>
              <w:rPr>
                <w:rFonts w:ascii="Arial" w:hAnsi="Arial"/>
              </w:rPr>
            </w:pPr>
            <w:r w:rsidRPr="00C11E4E">
              <w:rPr>
                <w:rFonts w:ascii="Arial" w:hAnsi="Arial"/>
              </w:rPr>
              <w:t>64</w:t>
            </w:r>
          </w:p>
        </w:tc>
        <w:tc>
          <w:tcPr>
            <w:tcW w:w="2920" w:type="dxa"/>
            <w:tcBorders>
              <w:top w:val="nil"/>
              <w:left w:val="nil"/>
              <w:bottom w:val="single" w:sz="4" w:space="0" w:color="auto"/>
              <w:right w:val="single" w:sz="4" w:space="0" w:color="auto"/>
            </w:tcBorders>
            <w:shd w:val="clear" w:color="000000" w:fill="FFFFFF"/>
            <w:noWrap/>
            <w:vAlign w:val="bottom"/>
            <w:hideMark/>
          </w:tcPr>
          <w:p w14:paraId="1FE20CE5" w14:textId="77777777" w:rsidR="00384D34" w:rsidRPr="00C11E4E" w:rsidRDefault="00384D34" w:rsidP="002B2580">
            <w:pPr>
              <w:rPr>
                <w:rFonts w:ascii="Arial" w:hAnsi="Arial"/>
              </w:rPr>
            </w:pPr>
            <w:r w:rsidRPr="00C11E4E">
              <w:rPr>
                <w:rFonts w:ascii="Arial" w:hAnsi="Arial"/>
              </w:rPr>
              <w:t>Dúbravka</w:t>
            </w:r>
          </w:p>
        </w:tc>
        <w:tc>
          <w:tcPr>
            <w:tcW w:w="1120" w:type="dxa"/>
            <w:tcBorders>
              <w:top w:val="nil"/>
              <w:left w:val="nil"/>
              <w:bottom w:val="single" w:sz="4" w:space="0" w:color="auto"/>
              <w:right w:val="single" w:sz="4" w:space="0" w:color="auto"/>
            </w:tcBorders>
            <w:shd w:val="clear" w:color="000000" w:fill="FFFFFF"/>
            <w:noWrap/>
            <w:vAlign w:val="bottom"/>
            <w:hideMark/>
          </w:tcPr>
          <w:p w14:paraId="3E15804A" w14:textId="77777777" w:rsidR="00384D34" w:rsidRPr="00C11E4E" w:rsidRDefault="00384D34" w:rsidP="002B2580">
            <w:pPr>
              <w:jc w:val="right"/>
              <w:rPr>
                <w:rFonts w:ascii="Arial" w:hAnsi="Arial"/>
              </w:rPr>
            </w:pPr>
            <w:r w:rsidRPr="00C11E4E">
              <w:rPr>
                <w:rFonts w:ascii="Arial" w:hAnsi="Arial"/>
              </w:rPr>
              <w:t>14 160</w:t>
            </w:r>
          </w:p>
        </w:tc>
        <w:tc>
          <w:tcPr>
            <w:tcW w:w="1180" w:type="dxa"/>
            <w:tcBorders>
              <w:top w:val="nil"/>
              <w:left w:val="nil"/>
              <w:bottom w:val="single" w:sz="4" w:space="0" w:color="auto"/>
              <w:right w:val="single" w:sz="4" w:space="0" w:color="auto"/>
            </w:tcBorders>
            <w:shd w:val="clear" w:color="auto" w:fill="FFFF00"/>
            <w:noWrap/>
            <w:vAlign w:val="bottom"/>
          </w:tcPr>
          <w:p w14:paraId="59E75B37"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1BA33FFF"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60DAEC81" w14:textId="77777777" w:rsidR="00384D34" w:rsidRPr="00C11E4E" w:rsidRDefault="00384D34" w:rsidP="002B2580">
            <w:pPr>
              <w:jc w:val="right"/>
              <w:rPr>
                <w:rFonts w:ascii="Arial" w:hAnsi="Arial"/>
              </w:rPr>
            </w:pPr>
          </w:p>
        </w:tc>
      </w:tr>
      <w:tr w:rsidR="00384D34" w:rsidRPr="004E416F" w14:paraId="0CF1212B"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1F051D6" w14:textId="77777777" w:rsidR="00384D34" w:rsidRPr="00C11E4E" w:rsidRDefault="00384D34" w:rsidP="002B2580">
            <w:pPr>
              <w:jc w:val="center"/>
              <w:rPr>
                <w:rFonts w:ascii="Arial" w:hAnsi="Arial"/>
              </w:rPr>
            </w:pPr>
            <w:r w:rsidRPr="00C11E4E">
              <w:rPr>
                <w:rFonts w:ascii="Arial" w:hAnsi="Arial"/>
              </w:rPr>
              <w:t>65</w:t>
            </w:r>
          </w:p>
        </w:tc>
        <w:tc>
          <w:tcPr>
            <w:tcW w:w="2920" w:type="dxa"/>
            <w:tcBorders>
              <w:top w:val="nil"/>
              <w:left w:val="nil"/>
              <w:bottom w:val="single" w:sz="4" w:space="0" w:color="auto"/>
              <w:right w:val="single" w:sz="4" w:space="0" w:color="auto"/>
            </w:tcBorders>
            <w:shd w:val="clear" w:color="000000" w:fill="FFFFFF"/>
            <w:noWrap/>
            <w:vAlign w:val="bottom"/>
            <w:hideMark/>
          </w:tcPr>
          <w:p w14:paraId="7B802A1F" w14:textId="77777777" w:rsidR="00384D34" w:rsidRPr="00C11E4E" w:rsidRDefault="00384D34" w:rsidP="002B2580">
            <w:pPr>
              <w:rPr>
                <w:rFonts w:ascii="Arial" w:hAnsi="Arial"/>
              </w:rPr>
            </w:pPr>
            <w:r w:rsidRPr="00C11E4E">
              <w:rPr>
                <w:rFonts w:ascii="Arial" w:hAnsi="Arial"/>
              </w:rPr>
              <w:t>Lamač</w:t>
            </w:r>
          </w:p>
        </w:tc>
        <w:tc>
          <w:tcPr>
            <w:tcW w:w="1120" w:type="dxa"/>
            <w:tcBorders>
              <w:top w:val="nil"/>
              <w:left w:val="nil"/>
              <w:bottom w:val="single" w:sz="4" w:space="0" w:color="auto"/>
              <w:right w:val="single" w:sz="4" w:space="0" w:color="auto"/>
            </w:tcBorders>
            <w:shd w:val="clear" w:color="000000" w:fill="FFFFFF"/>
            <w:noWrap/>
            <w:vAlign w:val="bottom"/>
            <w:hideMark/>
          </w:tcPr>
          <w:p w14:paraId="7EDCEDFB" w14:textId="77777777" w:rsidR="00384D34" w:rsidRPr="00C11E4E" w:rsidRDefault="00384D34" w:rsidP="002B2580">
            <w:pPr>
              <w:jc w:val="right"/>
              <w:rPr>
                <w:rFonts w:ascii="Arial" w:hAnsi="Arial"/>
              </w:rPr>
            </w:pPr>
            <w:r w:rsidRPr="00C11E4E">
              <w:rPr>
                <w:rFonts w:ascii="Arial" w:hAnsi="Arial"/>
              </w:rPr>
              <w:t>9 070</w:t>
            </w:r>
          </w:p>
        </w:tc>
        <w:tc>
          <w:tcPr>
            <w:tcW w:w="1180" w:type="dxa"/>
            <w:tcBorders>
              <w:top w:val="nil"/>
              <w:left w:val="nil"/>
              <w:bottom w:val="single" w:sz="4" w:space="0" w:color="auto"/>
              <w:right w:val="single" w:sz="4" w:space="0" w:color="auto"/>
            </w:tcBorders>
            <w:shd w:val="clear" w:color="auto" w:fill="FFFF00"/>
            <w:noWrap/>
            <w:vAlign w:val="bottom"/>
          </w:tcPr>
          <w:p w14:paraId="7CA2BDBA"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0A55790B"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0C1140D7" w14:textId="77777777" w:rsidR="00384D34" w:rsidRPr="00C11E4E" w:rsidRDefault="00384D34" w:rsidP="002B2580">
            <w:pPr>
              <w:jc w:val="right"/>
              <w:rPr>
                <w:rFonts w:ascii="Arial" w:hAnsi="Arial"/>
              </w:rPr>
            </w:pPr>
          </w:p>
        </w:tc>
      </w:tr>
      <w:tr w:rsidR="00384D34" w:rsidRPr="004E416F" w14:paraId="3C28D751"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99236C8" w14:textId="77777777" w:rsidR="00384D34" w:rsidRPr="00C11E4E" w:rsidRDefault="00384D34" w:rsidP="002B2580">
            <w:pPr>
              <w:jc w:val="center"/>
              <w:rPr>
                <w:rFonts w:ascii="Arial" w:hAnsi="Arial"/>
              </w:rPr>
            </w:pPr>
            <w:r w:rsidRPr="00C11E4E">
              <w:rPr>
                <w:rFonts w:ascii="Arial" w:hAnsi="Arial"/>
              </w:rPr>
              <w:t>66</w:t>
            </w:r>
          </w:p>
        </w:tc>
        <w:tc>
          <w:tcPr>
            <w:tcW w:w="2920" w:type="dxa"/>
            <w:tcBorders>
              <w:top w:val="nil"/>
              <w:left w:val="nil"/>
              <w:bottom w:val="single" w:sz="4" w:space="0" w:color="auto"/>
              <w:right w:val="single" w:sz="4" w:space="0" w:color="auto"/>
            </w:tcBorders>
            <w:shd w:val="clear" w:color="000000" w:fill="FFFFFF"/>
            <w:noWrap/>
            <w:vAlign w:val="bottom"/>
            <w:hideMark/>
          </w:tcPr>
          <w:p w14:paraId="194C4710" w14:textId="77777777" w:rsidR="00384D34" w:rsidRPr="00C11E4E" w:rsidRDefault="00384D34" w:rsidP="002B2580">
            <w:pPr>
              <w:rPr>
                <w:rFonts w:ascii="Arial" w:hAnsi="Arial"/>
              </w:rPr>
            </w:pPr>
            <w:r w:rsidRPr="00C11E4E">
              <w:rPr>
                <w:rFonts w:ascii="Arial" w:hAnsi="Arial"/>
              </w:rPr>
              <w:t>Lamač L</w:t>
            </w:r>
          </w:p>
        </w:tc>
        <w:tc>
          <w:tcPr>
            <w:tcW w:w="1120" w:type="dxa"/>
            <w:tcBorders>
              <w:top w:val="nil"/>
              <w:left w:val="nil"/>
              <w:bottom w:val="single" w:sz="4" w:space="0" w:color="auto"/>
              <w:right w:val="single" w:sz="4" w:space="0" w:color="auto"/>
            </w:tcBorders>
            <w:shd w:val="clear" w:color="000000" w:fill="FFFFFF"/>
            <w:noWrap/>
            <w:vAlign w:val="bottom"/>
            <w:hideMark/>
          </w:tcPr>
          <w:p w14:paraId="1E4EF154" w14:textId="77777777" w:rsidR="00384D34" w:rsidRPr="00C11E4E" w:rsidRDefault="00384D34" w:rsidP="002B2580">
            <w:pPr>
              <w:jc w:val="right"/>
              <w:rPr>
                <w:rFonts w:ascii="Arial" w:hAnsi="Arial"/>
              </w:rPr>
            </w:pPr>
            <w:r w:rsidRPr="00C11E4E">
              <w:rPr>
                <w:rFonts w:ascii="Arial" w:hAnsi="Arial"/>
              </w:rPr>
              <w:t>2 000</w:t>
            </w:r>
          </w:p>
        </w:tc>
        <w:tc>
          <w:tcPr>
            <w:tcW w:w="1180" w:type="dxa"/>
            <w:tcBorders>
              <w:top w:val="nil"/>
              <w:left w:val="nil"/>
              <w:bottom w:val="single" w:sz="4" w:space="0" w:color="auto"/>
              <w:right w:val="single" w:sz="4" w:space="0" w:color="auto"/>
            </w:tcBorders>
            <w:shd w:val="clear" w:color="auto" w:fill="FFFF00"/>
            <w:noWrap/>
            <w:vAlign w:val="bottom"/>
          </w:tcPr>
          <w:p w14:paraId="558CE60D"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196265F4"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6EEE0453" w14:textId="77777777" w:rsidR="00384D34" w:rsidRPr="00C11E4E" w:rsidRDefault="00384D34" w:rsidP="002B2580">
            <w:pPr>
              <w:jc w:val="right"/>
              <w:rPr>
                <w:rFonts w:ascii="Arial" w:hAnsi="Arial"/>
              </w:rPr>
            </w:pPr>
          </w:p>
        </w:tc>
      </w:tr>
      <w:tr w:rsidR="00384D34" w:rsidRPr="004E416F" w14:paraId="2202455A"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5D91F50" w14:textId="77777777" w:rsidR="00384D34" w:rsidRPr="00C11E4E" w:rsidRDefault="00384D34" w:rsidP="002B2580">
            <w:pPr>
              <w:jc w:val="center"/>
              <w:rPr>
                <w:rFonts w:ascii="Arial" w:hAnsi="Arial"/>
              </w:rPr>
            </w:pPr>
            <w:r w:rsidRPr="00C11E4E">
              <w:rPr>
                <w:rFonts w:ascii="Arial" w:hAnsi="Arial"/>
              </w:rPr>
              <w:t>67</w:t>
            </w:r>
          </w:p>
        </w:tc>
        <w:tc>
          <w:tcPr>
            <w:tcW w:w="2920" w:type="dxa"/>
            <w:tcBorders>
              <w:top w:val="nil"/>
              <w:left w:val="nil"/>
              <w:bottom w:val="single" w:sz="4" w:space="0" w:color="auto"/>
              <w:right w:val="single" w:sz="4" w:space="0" w:color="auto"/>
            </w:tcBorders>
            <w:shd w:val="clear" w:color="000000" w:fill="FFFFFF"/>
            <w:noWrap/>
            <w:vAlign w:val="bottom"/>
            <w:hideMark/>
          </w:tcPr>
          <w:p w14:paraId="7592EE37" w14:textId="77777777" w:rsidR="00384D34" w:rsidRPr="00C11E4E" w:rsidRDefault="00384D34" w:rsidP="002B2580">
            <w:pPr>
              <w:rPr>
                <w:rFonts w:ascii="Arial" w:hAnsi="Arial"/>
              </w:rPr>
            </w:pPr>
            <w:r w:rsidRPr="00C11E4E">
              <w:rPr>
                <w:rFonts w:ascii="Arial" w:hAnsi="Arial"/>
              </w:rPr>
              <w:t>Devínska Nová Ves</w:t>
            </w:r>
          </w:p>
        </w:tc>
        <w:tc>
          <w:tcPr>
            <w:tcW w:w="1120" w:type="dxa"/>
            <w:tcBorders>
              <w:top w:val="nil"/>
              <w:left w:val="nil"/>
              <w:bottom w:val="single" w:sz="4" w:space="0" w:color="auto"/>
              <w:right w:val="single" w:sz="4" w:space="0" w:color="auto"/>
            </w:tcBorders>
            <w:shd w:val="clear" w:color="000000" w:fill="FFFFFF"/>
            <w:noWrap/>
            <w:vAlign w:val="bottom"/>
            <w:hideMark/>
          </w:tcPr>
          <w:p w14:paraId="20C9AFFD" w14:textId="77777777" w:rsidR="00384D34" w:rsidRPr="00C11E4E" w:rsidRDefault="00384D34" w:rsidP="002B2580">
            <w:pPr>
              <w:jc w:val="right"/>
              <w:rPr>
                <w:rFonts w:ascii="Arial" w:hAnsi="Arial"/>
              </w:rPr>
            </w:pPr>
            <w:r w:rsidRPr="00C11E4E">
              <w:rPr>
                <w:rFonts w:ascii="Arial" w:hAnsi="Arial"/>
              </w:rPr>
              <w:t>14 410</w:t>
            </w:r>
          </w:p>
        </w:tc>
        <w:tc>
          <w:tcPr>
            <w:tcW w:w="1180" w:type="dxa"/>
            <w:tcBorders>
              <w:top w:val="nil"/>
              <w:left w:val="nil"/>
              <w:bottom w:val="single" w:sz="4" w:space="0" w:color="auto"/>
              <w:right w:val="single" w:sz="4" w:space="0" w:color="auto"/>
            </w:tcBorders>
            <w:shd w:val="clear" w:color="auto" w:fill="FFFF00"/>
            <w:noWrap/>
            <w:vAlign w:val="bottom"/>
          </w:tcPr>
          <w:p w14:paraId="7471480F"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38E66EC5"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7B345733" w14:textId="77777777" w:rsidR="00384D34" w:rsidRPr="00C11E4E" w:rsidRDefault="00384D34" w:rsidP="002B2580">
            <w:pPr>
              <w:jc w:val="right"/>
              <w:rPr>
                <w:rFonts w:ascii="Arial" w:hAnsi="Arial"/>
              </w:rPr>
            </w:pPr>
          </w:p>
        </w:tc>
      </w:tr>
      <w:tr w:rsidR="00384D34" w:rsidRPr="004E416F" w14:paraId="1A0B464A"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4C2B510E" w14:textId="77777777" w:rsidR="00384D34" w:rsidRPr="00C11E4E" w:rsidRDefault="00384D34" w:rsidP="002B2580">
            <w:pPr>
              <w:jc w:val="center"/>
              <w:rPr>
                <w:rFonts w:ascii="Arial" w:hAnsi="Arial"/>
              </w:rPr>
            </w:pPr>
            <w:r w:rsidRPr="00C11E4E">
              <w:rPr>
                <w:rFonts w:ascii="Arial" w:hAnsi="Arial"/>
              </w:rPr>
              <w:t>68</w:t>
            </w:r>
          </w:p>
        </w:tc>
        <w:tc>
          <w:tcPr>
            <w:tcW w:w="2920" w:type="dxa"/>
            <w:tcBorders>
              <w:top w:val="nil"/>
              <w:left w:val="nil"/>
              <w:bottom w:val="single" w:sz="4" w:space="0" w:color="auto"/>
              <w:right w:val="single" w:sz="4" w:space="0" w:color="auto"/>
            </w:tcBorders>
            <w:shd w:val="clear" w:color="000000" w:fill="FFFFFF"/>
            <w:noWrap/>
            <w:vAlign w:val="bottom"/>
            <w:hideMark/>
          </w:tcPr>
          <w:p w14:paraId="34D16B3D" w14:textId="77777777" w:rsidR="00384D34" w:rsidRPr="00C11E4E" w:rsidRDefault="00384D34" w:rsidP="002B2580">
            <w:pPr>
              <w:rPr>
                <w:rFonts w:ascii="Arial" w:hAnsi="Arial"/>
              </w:rPr>
            </w:pPr>
            <w:r w:rsidRPr="00C11E4E">
              <w:rPr>
                <w:rFonts w:ascii="Arial" w:hAnsi="Arial"/>
              </w:rPr>
              <w:t>Záhorská  Bystrica</w:t>
            </w:r>
          </w:p>
        </w:tc>
        <w:tc>
          <w:tcPr>
            <w:tcW w:w="1120" w:type="dxa"/>
            <w:tcBorders>
              <w:top w:val="nil"/>
              <w:left w:val="nil"/>
              <w:bottom w:val="single" w:sz="4" w:space="0" w:color="auto"/>
              <w:right w:val="single" w:sz="4" w:space="0" w:color="auto"/>
            </w:tcBorders>
            <w:shd w:val="clear" w:color="000000" w:fill="FFFFFF"/>
            <w:noWrap/>
            <w:vAlign w:val="bottom"/>
            <w:hideMark/>
          </w:tcPr>
          <w:p w14:paraId="610BE53D" w14:textId="77777777" w:rsidR="00384D34" w:rsidRPr="00C11E4E" w:rsidRDefault="00384D34" w:rsidP="002B2580">
            <w:pPr>
              <w:jc w:val="right"/>
              <w:rPr>
                <w:rFonts w:ascii="Arial" w:hAnsi="Arial"/>
              </w:rPr>
            </w:pPr>
            <w:r w:rsidRPr="00C11E4E">
              <w:rPr>
                <w:rFonts w:ascii="Arial" w:hAnsi="Arial"/>
              </w:rPr>
              <w:t>13 330</w:t>
            </w:r>
          </w:p>
        </w:tc>
        <w:tc>
          <w:tcPr>
            <w:tcW w:w="1180" w:type="dxa"/>
            <w:tcBorders>
              <w:top w:val="nil"/>
              <w:left w:val="nil"/>
              <w:bottom w:val="single" w:sz="4" w:space="0" w:color="auto"/>
              <w:right w:val="single" w:sz="4" w:space="0" w:color="auto"/>
            </w:tcBorders>
            <w:shd w:val="clear" w:color="auto" w:fill="FFFF00"/>
            <w:noWrap/>
            <w:vAlign w:val="bottom"/>
          </w:tcPr>
          <w:p w14:paraId="20664C73"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0F8F91DA"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11DB02E8" w14:textId="77777777" w:rsidR="00384D34" w:rsidRPr="00C11E4E" w:rsidRDefault="00384D34" w:rsidP="002B2580">
            <w:pPr>
              <w:jc w:val="right"/>
              <w:rPr>
                <w:rFonts w:ascii="Arial" w:hAnsi="Arial"/>
              </w:rPr>
            </w:pPr>
          </w:p>
        </w:tc>
      </w:tr>
      <w:tr w:rsidR="00384D34" w:rsidRPr="004E416F" w14:paraId="4195D5A8"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D944DB7" w14:textId="77777777" w:rsidR="00384D34" w:rsidRPr="00C11E4E" w:rsidRDefault="00384D34" w:rsidP="002B2580">
            <w:pPr>
              <w:jc w:val="center"/>
              <w:rPr>
                <w:rFonts w:ascii="Arial" w:hAnsi="Arial"/>
              </w:rPr>
            </w:pPr>
            <w:r w:rsidRPr="00C11E4E">
              <w:rPr>
                <w:rFonts w:ascii="Arial" w:hAnsi="Arial"/>
              </w:rPr>
              <w:t>69</w:t>
            </w:r>
          </w:p>
        </w:tc>
        <w:tc>
          <w:tcPr>
            <w:tcW w:w="2920" w:type="dxa"/>
            <w:tcBorders>
              <w:top w:val="nil"/>
              <w:left w:val="nil"/>
              <w:bottom w:val="single" w:sz="4" w:space="0" w:color="auto"/>
              <w:right w:val="single" w:sz="4" w:space="0" w:color="auto"/>
            </w:tcBorders>
            <w:shd w:val="clear" w:color="000000" w:fill="FFFFFF"/>
            <w:noWrap/>
            <w:vAlign w:val="bottom"/>
            <w:hideMark/>
          </w:tcPr>
          <w:p w14:paraId="7D762E3B" w14:textId="77777777" w:rsidR="00384D34" w:rsidRPr="00C11E4E" w:rsidRDefault="00384D34" w:rsidP="002B2580">
            <w:pPr>
              <w:rPr>
                <w:rFonts w:ascii="Arial" w:hAnsi="Arial"/>
              </w:rPr>
            </w:pPr>
            <w:r w:rsidRPr="00C11E4E">
              <w:rPr>
                <w:rFonts w:ascii="Arial" w:hAnsi="Arial"/>
              </w:rPr>
              <w:t>Lamač</w:t>
            </w:r>
          </w:p>
        </w:tc>
        <w:tc>
          <w:tcPr>
            <w:tcW w:w="1120" w:type="dxa"/>
            <w:tcBorders>
              <w:top w:val="nil"/>
              <w:left w:val="nil"/>
              <w:bottom w:val="single" w:sz="4" w:space="0" w:color="auto"/>
              <w:right w:val="single" w:sz="4" w:space="0" w:color="auto"/>
            </w:tcBorders>
            <w:shd w:val="clear" w:color="000000" w:fill="FFFFFF"/>
            <w:noWrap/>
            <w:vAlign w:val="bottom"/>
            <w:hideMark/>
          </w:tcPr>
          <w:p w14:paraId="39D89BF3" w14:textId="77777777" w:rsidR="00384D34" w:rsidRPr="00C11E4E" w:rsidRDefault="00384D34" w:rsidP="002B2580">
            <w:pPr>
              <w:jc w:val="right"/>
              <w:rPr>
                <w:rFonts w:ascii="Arial" w:hAnsi="Arial"/>
              </w:rPr>
            </w:pPr>
            <w:r w:rsidRPr="00C11E4E">
              <w:rPr>
                <w:rFonts w:ascii="Arial" w:hAnsi="Arial"/>
              </w:rPr>
              <w:t>4 800</w:t>
            </w:r>
          </w:p>
        </w:tc>
        <w:tc>
          <w:tcPr>
            <w:tcW w:w="1180" w:type="dxa"/>
            <w:tcBorders>
              <w:top w:val="nil"/>
              <w:left w:val="nil"/>
              <w:bottom w:val="single" w:sz="4" w:space="0" w:color="auto"/>
              <w:right w:val="single" w:sz="4" w:space="0" w:color="auto"/>
            </w:tcBorders>
            <w:shd w:val="clear" w:color="auto" w:fill="FFFF00"/>
            <w:noWrap/>
            <w:vAlign w:val="bottom"/>
          </w:tcPr>
          <w:p w14:paraId="45E37F56"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398D9B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59E5024B" w14:textId="77777777" w:rsidR="00384D34" w:rsidRPr="00C11E4E" w:rsidRDefault="00384D34" w:rsidP="002B2580">
            <w:pPr>
              <w:jc w:val="right"/>
              <w:rPr>
                <w:rFonts w:ascii="Arial" w:hAnsi="Arial"/>
              </w:rPr>
            </w:pPr>
          </w:p>
        </w:tc>
      </w:tr>
      <w:tr w:rsidR="00384D34" w:rsidRPr="004E416F" w14:paraId="6A7C5284" w14:textId="77777777" w:rsidTr="002B2580">
        <w:trPr>
          <w:trHeight w:val="510"/>
          <w:jc w:val="center"/>
        </w:trPr>
        <w:tc>
          <w:tcPr>
            <w:tcW w:w="520" w:type="dxa"/>
            <w:tcBorders>
              <w:top w:val="nil"/>
              <w:left w:val="nil"/>
              <w:bottom w:val="nil"/>
              <w:right w:val="nil"/>
            </w:tcBorders>
            <w:shd w:val="clear" w:color="auto" w:fill="auto"/>
            <w:noWrap/>
            <w:vAlign w:val="bottom"/>
            <w:hideMark/>
          </w:tcPr>
          <w:p w14:paraId="2C3262C7" w14:textId="77777777" w:rsidR="00384D34" w:rsidRPr="00C11E4E" w:rsidRDefault="00384D34" w:rsidP="002B2580">
            <w:pPr>
              <w:jc w:val="right"/>
              <w:rPr>
                <w:rFonts w:ascii="Arial" w:hAnsi="Arial"/>
              </w:rPr>
            </w:pPr>
          </w:p>
        </w:tc>
        <w:tc>
          <w:tcPr>
            <w:tcW w:w="2920" w:type="dxa"/>
            <w:tcBorders>
              <w:top w:val="nil"/>
              <w:left w:val="nil"/>
              <w:bottom w:val="nil"/>
              <w:right w:val="nil"/>
            </w:tcBorders>
            <w:shd w:val="clear" w:color="auto" w:fill="auto"/>
            <w:noWrap/>
            <w:vAlign w:val="bottom"/>
            <w:hideMark/>
          </w:tcPr>
          <w:p w14:paraId="2404307B" w14:textId="77777777" w:rsidR="00384D34" w:rsidRPr="00C11E4E" w:rsidRDefault="00384D34" w:rsidP="002B2580"/>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4FC49D66" w14:textId="77777777" w:rsidR="00384D34" w:rsidRPr="00C11E4E" w:rsidRDefault="00384D34" w:rsidP="002B2580">
            <w:pPr>
              <w:jc w:val="right"/>
              <w:rPr>
                <w:rFonts w:ascii="Arial" w:hAnsi="Arial"/>
                <w:b/>
                <w:bCs/>
              </w:rPr>
            </w:pPr>
            <w:r w:rsidRPr="00C11E4E">
              <w:rPr>
                <w:rFonts w:ascii="Arial" w:hAnsi="Arial"/>
                <w:b/>
                <w:bCs/>
              </w:rPr>
              <w:t>98 570</w:t>
            </w:r>
          </w:p>
        </w:tc>
        <w:tc>
          <w:tcPr>
            <w:tcW w:w="1180" w:type="dxa"/>
            <w:tcBorders>
              <w:top w:val="nil"/>
              <w:left w:val="nil"/>
              <w:bottom w:val="nil"/>
              <w:right w:val="nil"/>
            </w:tcBorders>
            <w:shd w:val="clear" w:color="auto" w:fill="auto"/>
            <w:noWrap/>
            <w:vAlign w:val="bottom"/>
            <w:hideMark/>
          </w:tcPr>
          <w:p w14:paraId="44D72D2B" w14:textId="77777777" w:rsidR="00384D34" w:rsidRPr="00C11E4E" w:rsidRDefault="00384D34" w:rsidP="002B2580">
            <w:pPr>
              <w:jc w:val="right"/>
              <w:rPr>
                <w:rFonts w:ascii="Arial" w:hAnsi="Arial"/>
                <w:b/>
                <w:bCs/>
              </w:rPr>
            </w:pPr>
          </w:p>
        </w:tc>
        <w:tc>
          <w:tcPr>
            <w:tcW w:w="1509" w:type="dxa"/>
            <w:tcBorders>
              <w:top w:val="nil"/>
              <w:left w:val="nil"/>
              <w:bottom w:val="nil"/>
              <w:right w:val="nil"/>
            </w:tcBorders>
            <w:shd w:val="clear" w:color="auto" w:fill="auto"/>
            <w:noWrap/>
            <w:vAlign w:val="bottom"/>
            <w:hideMark/>
          </w:tcPr>
          <w:p w14:paraId="0DEC9FAB" w14:textId="77777777" w:rsidR="00384D34" w:rsidRPr="00C11E4E" w:rsidRDefault="00384D34" w:rsidP="002B2580"/>
        </w:tc>
        <w:tc>
          <w:tcPr>
            <w:tcW w:w="1591" w:type="dxa"/>
            <w:tcBorders>
              <w:top w:val="nil"/>
              <w:left w:val="single" w:sz="8" w:space="0" w:color="auto"/>
              <w:bottom w:val="single" w:sz="8" w:space="0" w:color="auto"/>
              <w:right w:val="single" w:sz="8" w:space="0" w:color="auto"/>
            </w:tcBorders>
            <w:shd w:val="clear" w:color="000000" w:fill="C0C0C0"/>
            <w:noWrap/>
            <w:vAlign w:val="bottom"/>
            <w:hideMark/>
          </w:tcPr>
          <w:p w14:paraId="49B61CD1" w14:textId="77777777" w:rsidR="00384D34" w:rsidRPr="00C11E4E" w:rsidRDefault="00384D34" w:rsidP="002B2580">
            <w:pPr>
              <w:jc w:val="right"/>
              <w:rPr>
                <w:rFonts w:ascii="Arial" w:hAnsi="Arial"/>
                <w:b/>
                <w:bCs/>
              </w:rPr>
            </w:pPr>
          </w:p>
        </w:tc>
      </w:tr>
      <w:tr w:rsidR="00384D34" w:rsidRPr="004E416F" w14:paraId="34EFAADF"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3E7694EE" w14:textId="77777777" w:rsidR="00384D34" w:rsidRPr="004E416F" w:rsidRDefault="00384D34" w:rsidP="002B2580">
            <w:pPr>
              <w:jc w:val="right"/>
              <w:rPr>
                <w:rFonts w:ascii="Arial" w:hAnsi="Arial"/>
                <w:b/>
                <w:bCs/>
              </w:rPr>
            </w:pPr>
          </w:p>
        </w:tc>
        <w:tc>
          <w:tcPr>
            <w:tcW w:w="2920" w:type="dxa"/>
            <w:tcBorders>
              <w:top w:val="nil"/>
              <w:left w:val="nil"/>
              <w:bottom w:val="nil"/>
              <w:right w:val="nil"/>
            </w:tcBorders>
            <w:shd w:val="clear" w:color="auto" w:fill="auto"/>
            <w:noWrap/>
            <w:vAlign w:val="bottom"/>
            <w:hideMark/>
          </w:tcPr>
          <w:p w14:paraId="663C356B" w14:textId="77777777" w:rsidR="00384D34" w:rsidRPr="004E416F" w:rsidRDefault="00384D34" w:rsidP="002B2580">
            <w:pPr>
              <w:rPr>
                <w:sz w:val="20"/>
              </w:rPr>
            </w:pPr>
          </w:p>
        </w:tc>
        <w:tc>
          <w:tcPr>
            <w:tcW w:w="1120" w:type="dxa"/>
            <w:tcBorders>
              <w:top w:val="nil"/>
              <w:left w:val="nil"/>
              <w:bottom w:val="nil"/>
              <w:right w:val="nil"/>
            </w:tcBorders>
            <w:shd w:val="clear" w:color="auto" w:fill="auto"/>
            <w:noWrap/>
            <w:vAlign w:val="bottom"/>
            <w:hideMark/>
          </w:tcPr>
          <w:p w14:paraId="2EDA243C"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01ACEDE3" w14:textId="77777777" w:rsidR="00384D34" w:rsidRPr="004E416F" w:rsidRDefault="00384D34" w:rsidP="002B2580">
            <w:pPr>
              <w:rPr>
                <w:sz w:val="20"/>
              </w:rPr>
            </w:pPr>
          </w:p>
        </w:tc>
        <w:tc>
          <w:tcPr>
            <w:tcW w:w="1509" w:type="dxa"/>
            <w:tcBorders>
              <w:top w:val="nil"/>
              <w:left w:val="nil"/>
              <w:bottom w:val="nil"/>
              <w:right w:val="nil"/>
            </w:tcBorders>
            <w:shd w:val="clear" w:color="auto" w:fill="auto"/>
            <w:noWrap/>
            <w:vAlign w:val="bottom"/>
            <w:hideMark/>
          </w:tcPr>
          <w:p w14:paraId="622EDA01" w14:textId="77777777" w:rsidR="00384D34" w:rsidRPr="004E416F" w:rsidRDefault="00384D34" w:rsidP="002B2580">
            <w:pPr>
              <w:rPr>
                <w:sz w:val="20"/>
              </w:rPr>
            </w:pPr>
          </w:p>
        </w:tc>
        <w:tc>
          <w:tcPr>
            <w:tcW w:w="1591" w:type="dxa"/>
            <w:tcBorders>
              <w:top w:val="nil"/>
              <w:left w:val="nil"/>
              <w:bottom w:val="nil"/>
              <w:right w:val="nil"/>
            </w:tcBorders>
            <w:shd w:val="clear" w:color="auto" w:fill="auto"/>
            <w:noWrap/>
            <w:vAlign w:val="bottom"/>
            <w:hideMark/>
          </w:tcPr>
          <w:p w14:paraId="3A6E4F94" w14:textId="77777777" w:rsidR="00384D34" w:rsidRPr="004E416F" w:rsidRDefault="00384D34" w:rsidP="002B2580">
            <w:pPr>
              <w:jc w:val="center"/>
              <w:rPr>
                <w:sz w:val="20"/>
              </w:rPr>
            </w:pPr>
          </w:p>
        </w:tc>
      </w:tr>
      <w:tr w:rsidR="00384D34" w:rsidRPr="004E416F" w14:paraId="39D47745" w14:textId="77777777" w:rsidTr="002B2580">
        <w:trPr>
          <w:trHeight w:val="1740"/>
          <w:jc w:val="center"/>
        </w:trPr>
        <w:tc>
          <w:tcPr>
            <w:tcW w:w="520" w:type="dxa"/>
            <w:tcBorders>
              <w:top w:val="nil"/>
              <w:left w:val="nil"/>
              <w:bottom w:val="nil"/>
              <w:right w:val="nil"/>
            </w:tcBorders>
            <w:shd w:val="clear" w:color="auto" w:fill="auto"/>
            <w:noWrap/>
            <w:vAlign w:val="bottom"/>
            <w:hideMark/>
          </w:tcPr>
          <w:p w14:paraId="697AF923" w14:textId="77777777" w:rsidR="00384D34" w:rsidRPr="004E416F" w:rsidRDefault="00384D3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DB4A289" w14:textId="77777777" w:rsidR="00384D34" w:rsidRPr="004E416F" w:rsidRDefault="00384D34" w:rsidP="002B2580">
            <w:pPr>
              <w:jc w:val="center"/>
              <w:rPr>
                <w:rFonts w:ascii="Arial" w:hAnsi="Arial"/>
                <w:b/>
                <w:bCs/>
              </w:rPr>
            </w:pPr>
            <w:r w:rsidRPr="004E416F">
              <w:rPr>
                <w:rFonts w:ascii="Arial" w:hAnsi="Arial"/>
                <w:b/>
                <w:bCs/>
              </w:rPr>
              <w:t>Čistenie mesta mimo cykličnosti</w:t>
            </w:r>
            <w:r w:rsidRPr="004E416F">
              <w:rPr>
                <w:rFonts w:ascii="Arial" w:hAnsi="Arial"/>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5CC2E0D" w14:textId="77777777" w:rsidR="00384D34" w:rsidRPr="004E416F" w:rsidRDefault="00384D34" w:rsidP="002B2580">
            <w:pPr>
              <w:jc w:val="center"/>
              <w:rPr>
                <w:rFonts w:ascii="Arial" w:hAnsi="Arial"/>
                <w:b/>
                <w:bCs/>
                <w:sz w:val="20"/>
              </w:rPr>
            </w:pPr>
            <w:r w:rsidRPr="004E416F">
              <w:rPr>
                <w:rFonts w:ascii="Arial" w:hAnsi="Arial"/>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050F58C1"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50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8CCA826"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c>
          <w:tcPr>
            <w:tcW w:w="1591" w:type="dxa"/>
            <w:tcBorders>
              <w:top w:val="nil"/>
              <w:left w:val="nil"/>
              <w:bottom w:val="nil"/>
              <w:right w:val="nil"/>
            </w:tcBorders>
            <w:shd w:val="clear" w:color="auto" w:fill="auto"/>
            <w:noWrap/>
            <w:vAlign w:val="bottom"/>
            <w:hideMark/>
          </w:tcPr>
          <w:p w14:paraId="1E5B90F3" w14:textId="77777777" w:rsidR="00384D34" w:rsidRPr="004E416F" w:rsidRDefault="00384D34" w:rsidP="002B2580">
            <w:pPr>
              <w:jc w:val="center"/>
              <w:rPr>
                <w:rFonts w:ascii="Arial" w:hAnsi="Arial"/>
                <w:b/>
                <w:bCs/>
                <w:sz w:val="20"/>
              </w:rPr>
            </w:pPr>
          </w:p>
        </w:tc>
      </w:tr>
      <w:tr w:rsidR="00384D34" w:rsidRPr="004E416F" w14:paraId="2FCED6C0"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26F0665D" w14:textId="77777777" w:rsidR="00384D34" w:rsidRPr="004E416F" w:rsidRDefault="00384D34"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6F93BE85" w14:textId="77777777" w:rsidR="00384D34" w:rsidRPr="004E416F" w:rsidRDefault="00384D34" w:rsidP="002B2580">
            <w:pPr>
              <w:rPr>
                <w:rFonts w:ascii="Arial" w:hAnsi="Arial"/>
                <w:sz w:val="20"/>
              </w:rPr>
            </w:pPr>
            <w:r w:rsidRPr="004E416F">
              <w:rPr>
                <w:rFonts w:ascii="Arial" w:hAnsi="Arial"/>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1200F220" w14:textId="77777777" w:rsidR="00384D34" w:rsidRPr="004E416F" w:rsidRDefault="00384D34" w:rsidP="002B2580">
            <w:pPr>
              <w:jc w:val="center"/>
              <w:rPr>
                <w:rFonts w:ascii="Arial" w:hAnsi="Arial"/>
                <w:sz w:val="20"/>
              </w:rPr>
            </w:pPr>
            <w:r w:rsidRPr="004E416F">
              <w:rPr>
                <w:rFonts w:ascii="Arial" w:hAnsi="Arial"/>
                <w:sz w:val="20"/>
              </w:rPr>
              <w:t>915 000</w:t>
            </w:r>
          </w:p>
        </w:tc>
        <w:tc>
          <w:tcPr>
            <w:tcW w:w="1180" w:type="dxa"/>
            <w:tcBorders>
              <w:top w:val="nil"/>
              <w:left w:val="nil"/>
              <w:bottom w:val="single" w:sz="4" w:space="0" w:color="auto"/>
              <w:right w:val="nil"/>
            </w:tcBorders>
            <w:shd w:val="clear" w:color="auto" w:fill="FFFF00"/>
            <w:noWrap/>
            <w:vAlign w:val="center"/>
            <w:hideMark/>
          </w:tcPr>
          <w:p w14:paraId="49556834" w14:textId="77777777" w:rsidR="00384D34" w:rsidRPr="004E416F" w:rsidRDefault="00384D34" w:rsidP="002B2580">
            <w:pPr>
              <w:jc w:val="center"/>
              <w:rPr>
                <w:rFonts w:ascii="Arial" w:hAnsi="Arial"/>
                <w:sz w:val="20"/>
              </w:rPr>
            </w:pPr>
          </w:p>
        </w:tc>
        <w:tc>
          <w:tcPr>
            <w:tcW w:w="1509" w:type="dxa"/>
            <w:tcBorders>
              <w:top w:val="nil"/>
              <w:left w:val="single" w:sz="8" w:space="0" w:color="auto"/>
              <w:bottom w:val="single" w:sz="4" w:space="0" w:color="auto"/>
              <w:right w:val="single" w:sz="8" w:space="0" w:color="auto"/>
            </w:tcBorders>
            <w:shd w:val="clear" w:color="auto" w:fill="auto"/>
            <w:noWrap/>
            <w:vAlign w:val="center"/>
          </w:tcPr>
          <w:p w14:paraId="6C8B5DAB" w14:textId="77777777" w:rsidR="00384D34" w:rsidRPr="004E416F" w:rsidRDefault="00384D34" w:rsidP="002B2580">
            <w:pPr>
              <w:ind w:firstLineChars="100" w:firstLine="200"/>
              <w:jc w:val="right"/>
              <w:rPr>
                <w:rFonts w:ascii="Arial" w:hAnsi="Arial"/>
                <w:sz w:val="20"/>
              </w:rPr>
            </w:pPr>
          </w:p>
        </w:tc>
        <w:tc>
          <w:tcPr>
            <w:tcW w:w="1591" w:type="dxa"/>
            <w:tcBorders>
              <w:top w:val="nil"/>
              <w:left w:val="nil"/>
              <w:bottom w:val="nil"/>
              <w:right w:val="nil"/>
            </w:tcBorders>
            <w:shd w:val="clear" w:color="auto" w:fill="auto"/>
            <w:noWrap/>
            <w:vAlign w:val="bottom"/>
            <w:hideMark/>
          </w:tcPr>
          <w:p w14:paraId="39954D9A" w14:textId="77777777" w:rsidR="00384D34" w:rsidRPr="004E416F" w:rsidRDefault="00384D34" w:rsidP="002B2580">
            <w:pPr>
              <w:ind w:firstLineChars="100" w:firstLine="200"/>
              <w:jc w:val="right"/>
              <w:rPr>
                <w:rFonts w:ascii="Arial" w:hAnsi="Arial"/>
                <w:sz w:val="20"/>
              </w:rPr>
            </w:pPr>
          </w:p>
        </w:tc>
      </w:tr>
      <w:tr w:rsidR="00384D34" w:rsidRPr="004E416F" w14:paraId="7586956C"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2D115A5E" w14:textId="77777777" w:rsidR="00384D34" w:rsidRPr="004E416F" w:rsidRDefault="00384D3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0DC4A117" w14:textId="77777777" w:rsidR="00384D34" w:rsidRPr="004E416F" w:rsidRDefault="00384D34" w:rsidP="002B2580">
            <w:pPr>
              <w:jc w:val="center"/>
              <w:rPr>
                <w:rFonts w:ascii="Arial" w:hAnsi="Arial"/>
                <w:b/>
                <w:bCs/>
                <w:sz w:val="20"/>
              </w:rPr>
            </w:pPr>
            <w:r w:rsidRPr="004E416F">
              <w:rPr>
                <w:rFonts w:ascii="Arial" w:hAnsi="Arial"/>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4B64BA22" w14:textId="77777777" w:rsidR="00384D34" w:rsidRPr="004E416F" w:rsidRDefault="00384D34" w:rsidP="002B2580">
            <w:pPr>
              <w:jc w:val="center"/>
              <w:rPr>
                <w:rFonts w:ascii="Arial" w:hAnsi="Arial"/>
                <w:b/>
                <w:bCs/>
                <w:i/>
                <w:iCs/>
                <w:sz w:val="20"/>
              </w:rPr>
            </w:pPr>
            <w:r w:rsidRPr="004E416F">
              <w:rPr>
                <w:rFonts w:ascii="Arial" w:hAnsi="Arial"/>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72458ED4" w14:textId="77777777" w:rsidR="00384D34" w:rsidRPr="004E416F" w:rsidRDefault="00384D34" w:rsidP="002B2580">
            <w:pPr>
              <w:jc w:val="center"/>
              <w:rPr>
                <w:rFonts w:ascii="Arial" w:hAnsi="Arial"/>
                <w:b/>
                <w:bCs/>
                <w:i/>
                <w:iCs/>
                <w:sz w:val="20"/>
              </w:rPr>
            </w:pPr>
            <w:r w:rsidRPr="004E416F">
              <w:rPr>
                <w:rFonts w:ascii="Arial" w:hAnsi="Arial"/>
                <w:b/>
                <w:bCs/>
                <w:i/>
                <w:iCs/>
                <w:sz w:val="20"/>
              </w:rPr>
              <w:t> </w:t>
            </w:r>
          </w:p>
        </w:tc>
        <w:tc>
          <w:tcPr>
            <w:tcW w:w="1509"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71854B1B" w14:textId="77777777" w:rsidR="00384D34" w:rsidRPr="004E416F" w:rsidRDefault="00384D34" w:rsidP="002B2580">
            <w:pPr>
              <w:ind w:firstLineChars="100" w:firstLine="201"/>
              <w:jc w:val="right"/>
              <w:rPr>
                <w:rFonts w:ascii="Arial" w:hAnsi="Arial"/>
                <w:b/>
                <w:bCs/>
                <w:sz w:val="20"/>
              </w:rPr>
            </w:pPr>
          </w:p>
        </w:tc>
        <w:tc>
          <w:tcPr>
            <w:tcW w:w="1591" w:type="dxa"/>
            <w:tcBorders>
              <w:top w:val="nil"/>
              <w:left w:val="nil"/>
              <w:bottom w:val="nil"/>
              <w:right w:val="nil"/>
            </w:tcBorders>
            <w:shd w:val="clear" w:color="auto" w:fill="auto"/>
            <w:noWrap/>
            <w:vAlign w:val="bottom"/>
            <w:hideMark/>
          </w:tcPr>
          <w:p w14:paraId="219F40D3" w14:textId="77777777" w:rsidR="00384D34" w:rsidRPr="004E416F" w:rsidRDefault="00384D34" w:rsidP="002B2580">
            <w:pPr>
              <w:ind w:firstLineChars="100" w:firstLine="201"/>
              <w:jc w:val="right"/>
              <w:rPr>
                <w:rFonts w:ascii="Arial" w:hAnsi="Arial"/>
                <w:b/>
                <w:bCs/>
                <w:sz w:val="20"/>
              </w:rPr>
            </w:pPr>
          </w:p>
        </w:tc>
      </w:tr>
    </w:tbl>
    <w:p w14:paraId="471F47F8" w14:textId="77777777" w:rsidR="00384D34" w:rsidRDefault="00384D34" w:rsidP="00384D34">
      <w:pPr>
        <w:pStyle w:val="F6-MenoFunkcia"/>
        <w:ind w:left="0"/>
        <w:rPr>
          <w:szCs w:val="24"/>
        </w:rPr>
      </w:pPr>
    </w:p>
    <w:p w14:paraId="1618D920" w14:textId="77777777" w:rsidR="00384D34" w:rsidRDefault="00384D34" w:rsidP="00384D34">
      <w:pPr>
        <w:pStyle w:val="F6-MenoFunkcia"/>
        <w:ind w:left="0"/>
        <w:rPr>
          <w:szCs w:val="24"/>
        </w:rPr>
      </w:pPr>
    </w:p>
    <w:p w14:paraId="524E66E8" w14:textId="77777777" w:rsidR="00384D34" w:rsidRDefault="00384D34" w:rsidP="00384D34">
      <w:pPr>
        <w:pStyle w:val="F6-MenoFunkcia"/>
        <w:ind w:left="0"/>
        <w:rPr>
          <w:szCs w:val="24"/>
        </w:rPr>
      </w:pPr>
    </w:p>
    <w:p w14:paraId="24CEBAA9" w14:textId="77777777" w:rsidR="00384D34" w:rsidRDefault="00384D34" w:rsidP="00384D34">
      <w:pPr>
        <w:pStyle w:val="F6-MenoFunkcia"/>
        <w:ind w:left="0"/>
        <w:rPr>
          <w:szCs w:val="24"/>
        </w:rPr>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384D34" w:rsidRPr="004E416F" w14:paraId="55928297" w14:textId="77777777" w:rsidTr="002B2580">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29DB99D9" w14:textId="77777777" w:rsidR="00384D34" w:rsidRPr="004E416F" w:rsidRDefault="00384D34" w:rsidP="002B2580">
            <w:pPr>
              <w:jc w:val="center"/>
              <w:rPr>
                <w:rFonts w:ascii="Arial" w:hAnsi="Arial"/>
                <w:b/>
                <w:bCs/>
                <w:sz w:val="20"/>
              </w:rPr>
            </w:pPr>
            <w:r w:rsidRPr="004E416F">
              <w:rPr>
                <w:rFonts w:ascii="Arial" w:hAnsi="Arial"/>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68A9D300" w14:textId="77777777" w:rsidR="00384D34" w:rsidRPr="004E416F" w:rsidRDefault="00384D34" w:rsidP="002B2580">
            <w:pPr>
              <w:jc w:val="center"/>
              <w:rPr>
                <w:rFonts w:ascii="Arial" w:hAnsi="Arial"/>
                <w:b/>
                <w:bCs/>
                <w:sz w:val="20"/>
              </w:rPr>
            </w:pPr>
            <w:r w:rsidRPr="004E416F">
              <w:rPr>
                <w:rFonts w:ascii="Arial" w:hAnsi="Arial"/>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5610978B" w14:textId="77777777" w:rsidR="00384D34" w:rsidRPr="004E416F" w:rsidRDefault="00384D34" w:rsidP="002B2580">
            <w:pPr>
              <w:jc w:val="center"/>
              <w:rPr>
                <w:rFonts w:ascii="Arial" w:hAnsi="Arial"/>
                <w:b/>
                <w:bCs/>
                <w:sz w:val="20"/>
              </w:rPr>
            </w:pPr>
          </w:p>
        </w:tc>
      </w:tr>
      <w:tr w:rsidR="00384D34" w:rsidRPr="004E416F" w14:paraId="65375109"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70A8C58D" w14:textId="77777777" w:rsidR="00384D34" w:rsidRPr="004E416F" w:rsidRDefault="00384D34" w:rsidP="002B2580">
            <w:pPr>
              <w:rPr>
                <w:rFonts w:ascii="Arial" w:hAnsi="Arial"/>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15AFA53E" w14:textId="77777777" w:rsidR="00384D34" w:rsidRPr="004E416F" w:rsidRDefault="00384D34" w:rsidP="002B2580">
            <w:pPr>
              <w:jc w:val="center"/>
              <w:rPr>
                <w:rFonts w:ascii="Arial" w:hAnsi="Arial"/>
                <w:b/>
                <w:bCs/>
                <w:sz w:val="20"/>
              </w:rPr>
            </w:pPr>
            <w:r w:rsidRPr="004E416F">
              <w:rPr>
                <w:rFonts w:ascii="Arial" w:hAnsi="Arial"/>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E62E81C" w14:textId="77777777" w:rsidR="00384D34" w:rsidRPr="004E416F" w:rsidRDefault="00384D34" w:rsidP="002B2580">
            <w:pPr>
              <w:jc w:val="center"/>
              <w:rPr>
                <w:rFonts w:ascii="Arial" w:hAnsi="Arial"/>
                <w:b/>
                <w:bCs/>
                <w:sz w:val="20"/>
              </w:rPr>
            </w:pPr>
            <w:r w:rsidRPr="004E416F">
              <w:rPr>
                <w:rFonts w:ascii="Arial" w:hAnsi="Arial"/>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36F3093" w14:textId="77777777" w:rsidR="00384D34" w:rsidRPr="004E416F" w:rsidRDefault="00384D34" w:rsidP="002B2580">
            <w:pPr>
              <w:jc w:val="center"/>
              <w:rPr>
                <w:rFonts w:ascii="Arial" w:hAnsi="Arial"/>
                <w:b/>
                <w:bCs/>
                <w:sz w:val="20"/>
              </w:rPr>
            </w:pPr>
            <w:r w:rsidRPr="004E416F">
              <w:rPr>
                <w:rFonts w:ascii="Arial" w:hAnsi="Arial"/>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BA725EE"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366713F2"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2B7507C0" w14:textId="77777777" w:rsidR="00384D34" w:rsidRPr="004E416F" w:rsidRDefault="00384D34" w:rsidP="002B2580">
            <w:pPr>
              <w:jc w:val="center"/>
              <w:rPr>
                <w:rFonts w:ascii="Arial" w:hAnsi="Arial"/>
                <w:b/>
                <w:bCs/>
                <w:sz w:val="20"/>
              </w:rPr>
            </w:pPr>
            <w:r w:rsidRPr="004E416F">
              <w:rPr>
                <w:rFonts w:ascii="Arial" w:hAnsi="Arial"/>
                <w:b/>
                <w:bCs/>
                <w:sz w:val="20"/>
              </w:rPr>
              <w:t>obrat</w:t>
            </w:r>
          </w:p>
        </w:tc>
        <w:tc>
          <w:tcPr>
            <w:tcW w:w="1280" w:type="dxa"/>
            <w:tcBorders>
              <w:top w:val="nil"/>
              <w:left w:val="nil"/>
              <w:bottom w:val="nil"/>
              <w:right w:val="nil"/>
            </w:tcBorders>
            <w:shd w:val="clear" w:color="auto" w:fill="auto"/>
            <w:noWrap/>
            <w:vAlign w:val="center"/>
            <w:hideMark/>
          </w:tcPr>
          <w:p w14:paraId="43B72C9D" w14:textId="77777777" w:rsidR="00384D34" w:rsidRPr="004E416F" w:rsidRDefault="00384D34" w:rsidP="002B2580">
            <w:pPr>
              <w:jc w:val="center"/>
              <w:rPr>
                <w:rFonts w:ascii="Arial" w:hAnsi="Arial"/>
                <w:b/>
                <w:bCs/>
                <w:sz w:val="20"/>
              </w:rPr>
            </w:pPr>
          </w:p>
        </w:tc>
      </w:tr>
      <w:tr w:rsidR="00384D34" w:rsidRPr="004E416F" w14:paraId="5D437AEF"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162CA37C" w14:textId="77777777" w:rsidR="00384D34" w:rsidRPr="004E416F" w:rsidRDefault="00384D34" w:rsidP="002B2580">
            <w:pPr>
              <w:rPr>
                <w:rFonts w:ascii="Arial" w:hAnsi="Arial"/>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49887E06" w14:textId="77777777" w:rsidR="00384D34" w:rsidRPr="004E416F" w:rsidRDefault="00384D34" w:rsidP="002B2580">
            <w:pPr>
              <w:rPr>
                <w:rFonts w:ascii="Arial" w:hAnsi="Arial"/>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14578BF1" w14:textId="77777777" w:rsidR="00384D34" w:rsidRPr="004E416F" w:rsidRDefault="00384D34" w:rsidP="002B2580">
            <w:pPr>
              <w:rPr>
                <w:rFonts w:ascii="Arial" w:hAnsi="Arial"/>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7DA05545" w14:textId="77777777" w:rsidR="00384D34" w:rsidRPr="004E416F" w:rsidRDefault="00384D34" w:rsidP="002B2580">
            <w:pPr>
              <w:rPr>
                <w:rFonts w:ascii="Arial" w:hAnsi="Arial"/>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0AF4252A" w14:textId="77777777" w:rsidR="00384D34" w:rsidRPr="004E416F" w:rsidRDefault="00384D34" w:rsidP="002B2580">
            <w:pPr>
              <w:rPr>
                <w:rFonts w:ascii="Arial" w:hAnsi="Arial"/>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534281B7" w14:textId="77777777" w:rsidR="00384D34" w:rsidRPr="004E416F" w:rsidRDefault="00384D34" w:rsidP="002B2580">
            <w:pPr>
              <w:rPr>
                <w:rFonts w:ascii="Arial" w:hAnsi="Arial"/>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397731EE" w14:textId="77777777" w:rsidR="00384D34" w:rsidRPr="004E416F" w:rsidRDefault="00384D34" w:rsidP="002B2580">
            <w:pPr>
              <w:rPr>
                <w:rFonts w:ascii="Arial" w:hAnsi="Arial"/>
                <w:b/>
                <w:bCs/>
                <w:sz w:val="20"/>
              </w:rPr>
            </w:pPr>
          </w:p>
        </w:tc>
        <w:tc>
          <w:tcPr>
            <w:tcW w:w="1280" w:type="dxa"/>
            <w:tcBorders>
              <w:top w:val="nil"/>
              <w:left w:val="nil"/>
              <w:bottom w:val="nil"/>
              <w:right w:val="nil"/>
            </w:tcBorders>
            <w:shd w:val="clear" w:color="auto" w:fill="auto"/>
            <w:noWrap/>
            <w:vAlign w:val="center"/>
            <w:hideMark/>
          </w:tcPr>
          <w:p w14:paraId="2CC3593E" w14:textId="77777777" w:rsidR="00384D34" w:rsidRPr="004E416F" w:rsidRDefault="00384D34" w:rsidP="002B2580">
            <w:pPr>
              <w:jc w:val="center"/>
              <w:rPr>
                <w:sz w:val="20"/>
              </w:rPr>
            </w:pPr>
          </w:p>
        </w:tc>
      </w:tr>
      <w:tr w:rsidR="00384D34" w:rsidRPr="004E416F" w14:paraId="700491C1"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0D013BF"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single" w:sz="4" w:space="0" w:color="auto"/>
              <w:left w:val="nil"/>
              <w:bottom w:val="single" w:sz="4" w:space="0" w:color="auto"/>
              <w:right w:val="single" w:sz="4" w:space="0" w:color="auto"/>
            </w:tcBorders>
            <w:shd w:val="clear" w:color="000000" w:fill="CCC0DA"/>
            <w:noWrap/>
            <w:vAlign w:val="bottom"/>
            <w:hideMark/>
          </w:tcPr>
          <w:p w14:paraId="49922F99" w14:textId="77777777" w:rsidR="00384D34" w:rsidRPr="004E416F" w:rsidRDefault="00384D34" w:rsidP="002B2580">
            <w:pPr>
              <w:jc w:val="center"/>
              <w:rPr>
                <w:rFonts w:ascii="Arial" w:hAnsi="Arial"/>
                <w:sz w:val="20"/>
              </w:rPr>
            </w:pPr>
            <w:r w:rsidRPr="004E416F">
              <w:rPr>
                <w:rFonts w:ascii="Arial" w:hAnsi="Arial"/>
                <w:sz w:val="20"/>
              </w:rPr>
              <w:t>61</w:t>
            </w:r>
          </w:p>
        </w:tc>
        <w:tc>
          <w:tcPr>
            <w:tcW w:w="2380" w:type="dxa"/>
            <w:tcBorders>
              <w:top w:val="single" w:sz="4" w:space="0" w:color="auto"/>
              <w:left w:val="nil"/>
              <w:bottom w:val="single" w:sz="4" w:space="0" w:color="auto"/>
              <w:right w:val="single" w:sz="4" w:space="0" w:color="auto"/>
            </w:tcBorders>
            <w:shd w:val="clear" w:color="000000" w:fill="FFFFFF"/>
            <w:noWrap/>
            <w:vAlign w:val="bottom"/>
            <w:hideMark/>
          </w:tcPr>
          <w:p w14:paraId="0838D6AE" w14:textId="77777777" w:rsidR="00384D34" w:rsidRPr="004E416F" w:rsidRDefault="00384D34" w:rsidP="002B2580">
            <w:pPr>
              <w:rPr>
                <w:rFonts w:ascii="Arial" w:hAnsi="Arial"/>
                <w:sz w:val="20"/>
              </w:rPr>
            </w:pPr>
            <w:r w:rsidRPr="004E416F">
              <w:rPr>
                <w:rFonts w:ascii="Arial" w:hAnsi="Arial"/>
                <w:sz w:val="20"/>
              </w:rPr>
              <w:t>Karlova ves</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079084D7" w14:textId="77777777" w:rsidR="00384D34" w:rsidRPr="004E416F" w:rsidRDefault="00384D34" w:rsidP="002B2580">
            <w:pPr>
              <w:jc w:val="right"/>
              <w:rPr>
                <w:rFonts w:ascii="Arial" w:hAnsi="Arial"/>
                <w:sz w:val="20"/>
              </w:rPr>
            </w:pPr>
            <w:r w:rsidRPr="004E416F">
              <w:rPr>
                <w:rFonts w:ascii="Arial" w:hAnsi="Arial"/>
                <w:sz w:val="20"/>
              </w:rPr>
              <w:t>69 461</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4E44E55A"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41F7ED8"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single" w:sz="4" w:space="0" w:color="auto"/>
              <w:left w:val="nil"/>
              <w:bottom w:val="single" w:sz="4" w:space="0" w:color="auto"/>
              <w:right w:val="single" w:sz="8" w:space="0" w:color="auto"/>
            </w:tcBorders>
            <w:shd w:val="clear" w:color="000000" w:fill="FFFFFF"/>
            <w:noWrap/>
            <w:vAlign w:val="bottom"/>
          </w:tcPr>
          <w:p w14:paraId="0751F372"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6DF5211F" w14:textId="77777777" w:rsidR="00384D34" w:rsidRPr="004E416F" w:rsidRDefault="00384D34" w:rsidP="002B2580">
            <w:pPr>
              <w:jc w:val="right"/>
              <w:rPr>
                <w:rFonts w:ascii="Arial" w:hAnsi="Arial"/>
                <w:sz w:val="20"/>
              </w:rPr>
            </w:pPr>
          </w:p>
        </w:tc>
      </w:tr>
      <w:tr w:rsidR="00384D34" w:rsidRPr="004E416F" w14:paraId="7DE57FB6"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A587DBD"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2FDCB9C4" w14:textId="77777777" w:rsidR="00384D34" w:rsidRPr="004E416F" w:rsidRDefault="00384D34" w:rsidP="002B2580">
            <w:pPr>
              <w:jc w:val="center"/>
              <w:rPr>
                <w:rFonts w:ascii="Arial" w:hAnsi="Arial"/>
                <w:sz w:val="20"/>
              </w:rPr>
            </w:pPr>
            <w:r w:rsidRPr="004E416F">
              <w:rPr>
                <w:rFonts w:ascii="Arial" w:hAnsi="Arial"/>
                <w:sz w:val="20"/>
              </w:rPr>
              <w:t>62</w:t>
            </w:r>
          </w:p>
        </w:tc>
        <w:tc>
          <w:tcPr>
            <w:tcW w:w="2380" w:type="dxa"/>
            <w:tcBorders>
              <w:top w:val="nil"/>
              <w:left w:val="nil"/>
              <w:bottom w:val="single" w:sz="4" w:space="0" w:color="auto"/>
              <w:right w:val="single" w:sz="4" w:space="0" w:color="auto"/>
            </w:tcBorders>
            <w:shd w:val="clear" w:color="000000" w:fill="FFFFFF"/>
            <w:noWrap/>
            <w:vAlign w:val="bottom"/>
            <w:hideMark/>
          </w:tcPr>
          <w:p w14:paraId="41CF62A7" w14:textId="77777777" w:rsidR="00384D34" w:rsidRPr="004E416F" w:rsidRDefault="00384D34" w:rsidP="002B2580">
            <w:pPr>
              <w:rPr>
                <w:rFonts w:ascii="Arial" w:hAnsi="Arial"/>
                <w:sz w:val="20"/>
              </w:rPr>
            </w:pPr>
            <w:r w:rsidRPr="004E416F">
              <w:rPr>
                <w:rFonts w:ascii="Arial" w:hAnsi="Arial"/>
                <w:sz w:val="20"/>
              </w:rPr>
              <w:t>Karlova ves</w:t>
            </w:r>
          </w:p>
        </w:tc>
        <w:tc>
          <w:tcPr>
            <w:tcW w:w="1360" w:type="dxa"/>
            <w:tcBorders>
              <w:top w:val="nil"/>
              <w:left w:val="nil"/>
              <w:bottom w:val="single" w:sz="4" w:space="0" w:color="auto"/>
              <w:right w:val="single" w:sz="4" w:space="0" w:color="auto"/>
            </w:tcBorders>
            <w:shd w:val="clear" w:color="000000" w:fill="FFFFFF"/>
            <w:noWrap/>
            <w:vAlign w:val="bottom"/>
            <w:hideMark/>
          </w:tcPr>
          <w:p w14:paraId="4C088153" w14:textId="77777777" w:rsidR="00384D34" w:rsidRPr="004E416F" w:rsidRDefault="00384D34" w:rsidP="002B2580">
            <w:pPr>
              <w:jc w:val="right"/>
              <w:rPr>
                <w:rFonts w:ascii="Arial" w:hAnsi="Arial"/>
                <w:sz w:val="20"/>
              </w:rPr>
            </w:pPr>
            <w:r w:rsidRPr="004E416F">
              <w:rPr>
                <w:rFonts w:ascii="Arial" w:hAnsi="Arial"/>
                <w:sz w:val="20"/>
              </w:rPr>
              <w:t>120 784</w:t>
            </w:r>
          </w:p>
        </w:tc>
        <w:tc>
          <w:tcPr>
            <w:tcW w:w="1000" w:type="dxa"/>
            <w:tcBorders>
              <w:top w:val="nil"/>
              <w:left w:val="nil"/>
              <w:bottom w:val="single" w:sz="4" w:space="0" w:color="auto"/>
              <w:right w:val="single" w:sz="4" w:space="0" w:color="auto"/>
            </w:tcBorders>
            <w:shd w:val="clear" w:color="auto" w:fill="FFFF00"/>
            <w:noWrap/>
            <w:vAlign w:val="bottom"/>
          </w:tcPr>
          <w:p w14:paraId="7D563320"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EF45AFE"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2F53B298"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8F72F7C" w14:textId="77777777" w:rsidR="00384D34" w:rsidRPr="004E416F" w:rsidRDefault="00384D34" w:rsidP="002B2580">
            <w:pPr>
              <w:jc w:val="right"/>
              <w:rPr>
                <w:rFonts w:ascii="Arial" w:hAnsi="Arial"/>
                <w:sz w:val="20"/>
              </w:rPr>
            </w:pPr>
          </w:p>
        </w:tc>
      </w:tr>
      <w:tr w:rsidR="00384D34" w:rsidRPr="004E416F" w14:paraId="3818E306"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86156E3"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794F2059" w14:textId="77777777" w:rsidR="00384D34" w:rsidRPr="004E416F" w:rsidRDefault="00384D34" w:rsidP="002B2580">
            <w:pPr>
              <w:jc w:val="center"/>
              <w:rPr>
                <w:rFonts w:ascii="Arial" w:hAnsi="Arial"/>
                <w:sz w:val="20"/>
              </w:rPr>
            </w:pPr>
            <w:r w:rsidRPr="004E416F">
              <w:rPr>
                <w:rFonts w:ascii="Arial" w:hAnsi="Arial"/>
                <w:sz w:val="20"/>
              </w:rPr>
              <w:t>64</w:t>
            </w:r>
          </w:p>
        </w:tc>
        <w:tc>
          <w:tcPr>
            <w:tcW w:w="2380" w:type="dxa"/>
            <w:tcBorders>
              <w:top w:val="nil"/>
              <w:left w:val="nil"/>
              <w:bottom w:val="single" w:sz="4" w:space="0" w:color="auto"/>
              <w:right w:val="single" w:sz="4" w:space="0" w:color="auto"/>
            </w:tcBorders>
            <w:shd w:val="clear" w:color="000000" w:fill="FFFFFF"/>
            <w:noWrap/>
            <w:vAlign w:val="bottom"/>
            <w:hideMark/>
          </w:tcPr>
          <w:p w14:paraId="6B98E706" w14:textId="77777777" w:rsidR="00384D34" w:rsidRPr="004E416F" w:rsidRDefault="00384D34" w:rsidP="002B2580">
            <w:pPr>
              <w:rPr>
                <w:rFonts w:ascii="Arial" w:hAnsi="Arial"/>
                <w:sz w:val="20"/>
              </w:rPr>
            </w:pPr>
            <w:r w:rsidRPr="004E416F">
              <w:rPr>
                <w:rFonts w:ascii="Arial" w:hAnsi="Arial"/>
                <w:sz w:val="20"/>
              </w:rPr>
              <w:t>Dúbravka</w:t>
            </w:r>
          </w:p>
        </w:tc>
        <w:tc>
          <w:tcPr>
            <w:tcW w:w="1360" w:type="dxa"/>
            <w:tcBorders>
              <w:top w:val="nil"/>
              <w:left w:val="nil"/>
              <w:bottom w:val="single" w:sz="4" w:space="0" w:color="auto"/>
              <w:right w:val="single" w:sz="4" w:space="0" w:color="auto"/>
            </w:tcBorders>
            <w:shd w:val="clear" w:color="000000" w:fill="FFFFFF"/>
            <w:noWrap/>
            <w:vAlign w:val="bottom"/>
            <w:hideMark/>
          </w:tcPr>
          <w:p w14:paraId="63E3B236" w14:textId="77777777" w:rsidR="00384D34" w:rsidRPr="004E416F" w:rsidRDefault="00384D34" w:rsidP="002B2580">
            <w:pPr>
              <w:jc w:val="right"/>
              <w:rPr>
                <w:rFonts w:ascii="Arial" w:hAnsi="Arial"/>
                <w:sz w:val="20"/>
              </w:rPr>
            </w:pPr>
            <w:r w:rsidRPr="004E416F">
              <w:rPr>
                <w:rFonts w:ascii="Arial" w:hAnsi="Arial"/>
                <w:sz w:val="20"/>
              </w:rPr>
              <w:t>112 114</w:t>
            </w:r>
          </w:p>
        </w:tc>
        <w:tc>
          <w:tcPr>
            <w:tcW w:w="1000" w:type="dxa"/>
            <w:tcBorders>
              <w:top w:val="nil"/>
              <w:left w:val="nil"/>
              <w:bottom w:val="single" w:sz="4" w:space="0" w:color="auto"/>
              <w:right w:val="single" w:sz="4" w:space="0" w:color="auto"/>
            </w:tcBorders>
            <w:shd w:val="clear" w:color="auto" w:fill="FFFF00"/>
            <w:noWrap/>
            <w:vAlign w:val="bottom"/>
          </w:tcPr>
          <w:p w14:paraId="3138A426"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4FE1A2C"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33EF80F"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21BF0469" w14:textId="77777777" w:rsidR="00384D34" w:rsidRPr="004E416F" w:rsidRDefault="00384D34" w:rsidP="002B2580">
            <w:pPr>
              <w:jc w:val="right"/>
              <w:rPr>
                <w:rFonts w:ascii="Arial" w:hAnsi="Arial"/>
                <w:sz w:val="20"/>
              </w:rPr>
            </w:pPr>
          </w:p>
        </w:tc>
      </w:tr>
      <w:tr w:rsidR="00384D34" w:rsidRPr="004E416F" w14:paraId="580A1171"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DCA3479"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414BD0E3" w14:textId="77777777" w:rsidR="00384D34" w:rsidRPr="004E416F" w:rsidRDefault="00384D34" w:rsidP="002B2580">
            <w:pPr>
              <w:jc w:val="center"/>
              <w:rPr>
                <w:rFonts w:ascii="Arial" w:hAnsi="Arial"/>
                <w:sz w:val="20"/>
              </w:rPr>
            </w:pPr>
            <w:r w:rsidRPr="004E416F">
              <w:rPr>
                <w:rFonts w:ascii="Arial" w:hAnsi="Arial"/>
                <w:sz w:val="20"/>
              </w:rPr>
              <w:t>65</w:t>
            </w:r>
          </w:p>
        </w:tc>
        <w:tc>
          <w:tcPr>
            <w:tcW w:w="2380" w:type="dxa"/>
            <w:tcBorders>
              <w:top w:val="nil"/>
              <w:left w:val="nil"/>
              <w:bottom w:val="single" w:sz="4" w:space="0" w:color="auto"/>
              <w:right w:val="single" w:sz="4" w:space="0" w:color="auto"/>
            </w:tcBorders>
            <w:shd w:val="clear" w:color="000000" w:fill="FFFFFF"/>
            <w:noWrap/>
            <w:vAlign w:val="bottom"/>
            <w:hideMark/>
          </w:tcPr>
          <w:p w14:paraId="14996085" w14:textId="77777777" w:rsidR="00384D34" w:rsidRPr="004E416F" w:rsidRDefault="00384D34" w:rsidP="002B2580">
            <w:pPr>
              <w:rPr>
                <w:rFonts w:ascii="Arial" w:hAnsi="Arial"/>
                <w:sz w:val="20"/>
              </w:rPr>
            </w:pPr>
            <w:r w:rsidRPr="004E416F">
              <w:rPr>
                <w:rFonts w:ascii="Arial" w:hAnsi="Arial"/>
                <w:sz w:val="20"/>
              </w:rPr>
              <w:t>Lamač</w:t>
            </w:r>
          </w:p>
        </w:tc>
        <w:tc>
          <w:tcPr>
            <w:tcW w:w="1360" w:type="dxa"/>
            <w:tcBorders>
              <w:top w:val="nil"/>
              <w:left w:val="nil"/>
              <w:bottom w:val="single" w:sz="4" w:space="0" w:color="auto"/>
              <w:right w:val="single" w:sz="4" w:space="0" w:color="auto"/>
            </w:tcBorders>
            <w:shd w:val="clear" w:color="000000" w:fill="FFFFFF"/>
            <w:noWrap/>
            <w:vAlign w:val="bottom"/>
            <w:hideMark/>
          </w:tcPr>
          <w:p w14:paraId="5B188FCD" w14:textId="77777777" w:rsidR="00384D34" w:rsidRPr="004E416F" w:rsidRDefault="00384D34" w:rsidP="002B2580">
            <w:pPr>
              <w:jc w:val="right"/>
              <w:rPr>
                <w:rFonts w:ascii="Arial" w:hAnsi="Arial"/>
                <w:sz w:val="20"/>
              </w:rPr>
            </w:pPr>
            <w:r w:rsidRPr="004E416F">
              <w:rPr>
                <w:rFonts w:ascii="Arial" w:hAnsi="Arial"/>
                <w:sz w:val="20"/>
              </w:rPr>
              <w:t>133 881</w:t>
            </w:r>
          </w:p>
        </w:tc>
        <w:tc>
          <w:tcPr>
            <w:tcW w:w="1000" w:type="dxa"/>
            <w:tcBorders>
              <w:top w:val="nil"/>
              <w:left w:val="nil"/>
              <w:bottom w:val="single" w:sz="4" w:space="0" w:color="auto"/>
              <w:right w:val="single" w:sz="4" w:space="0" w:color="auto"/>
            </w:tcBorders>
            <w:shd w:val="clear" w:color="auto" w:fill="FFFF00"/>
            <w:noWrap/>
            <w:vAlign w:val="bottom"/>
          </w:tcPr>
          <w:p w14:paraId="5851A23C"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EC9ADD0"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2A1DF27C"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59EC446E" w14:textId="77777777" w:rsidR="00384D34" w:rsidRPr="004E416F" w:rsidRDefault="00384D34" w:rsidP="002B2580">
            <w:pPr>
              <w:jc w:val="right"/>
              <w:rPr>
                <w:rFonts w:ascii="Arial" w:hAnsi="Arial"/>
                <w:sz w:val="20"/>
              </w:rPr>
            </w:pPr>
          </w:p>
        </w:tc>
      </w:tr>
      <w:tr w:rsidR="00384D34" w:rsidRPr="004E416F" w14:paraId="54F94E4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54C01F5"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1FF3C8AE" w14:textId="77777777" w:rsidR="00384D34" w:rsidRPr="004E416F" w:rsidRDefault="00384D34" w:rsidP="002B2580">
            <w:pPr>
              <w:jc w:val="center"/>
              <w:rPr>
                <w:rFonts w:ascii="Arial" w:hAnsi="Arial"/>
                <w:sz w:val="20"/>
              </w:rPr>
            </w:pPr>
            <w:r w:rsidRPr="004E416F">
              <w:rPr>
                <w:rFonts w:ascii="Arial" w:hAnsi="Arial"/>
                <w:sz w:val="20"/>
              </w:rPr>
              <w:t>67</w:t>
            </w:r>
          </w:p>
        </w:tc>
        <w:tc>
          <w:tcPr>
            <w:tcW w:w="2380" w:type="dxa"/>
            <w:tcBorders>
              <w:top w:val="nil"/>
              <w:left w:val="nil"/>
              <w:bottom w:val="single" w:sz="4" w:space="0" w:color="auto"/>
              <w:right w:val="single" w:sz="4" w:space="0" w:color="auto"/>
            </w:tcBorders>
            <w:shd w:val="clear" w:color="000000" w:fill="FFFFFF"/>
            <w:noWrap/>
            <w:vAlign w:val="bottom"/>
            <w:hideMark/>
          </w:tcPr>
          <w:p w14:paraId="66668949" w14:textId="77777777" w:rsidR="00384D34" w:rsidRPr="004E416F" w:rsidRDefault="00384D34" w:rsidP="002B2580">
            <w:pPr>
              <w:rPr>
                <w:rFonts w:ascii="Arial" w:hAnsi="Arial"/>
                <w:sz w:val="20"/>
              </w:rPr>
            </w:pPr>
            <w:r w:rsidRPr="004E416F">
              <w:rPr>
                <w:rFonts w:ascii="Arial" w:hAnsi="Arial"/>
                <w:sz w:val="20"/>
              </w:rPr>
              <w:t>Devínska Nová Ves</w:t>
            </w:r>
          </w:p>
        </w:tc>
        <w:tc>
          <w:tcPr>
            <w:tcW w:w="1360" w:type="dxa"/>
            <w:tcBorders>
              <w:top w:val="nil"/>
              <w:left w:val="nil"/>
              <w:bottom w:val="single" w:sz="4" w:space="0" w:color="auto"/>
              <w:right w:val="single" w:sz="4" w:space="0" w:color="auto"/>
            </w:tcBorders>
            <w:shd w:val="clear" w:color="000000" w:fill="FFFFFF"/>
            <w:noWrap/>
            <w:vAlign w:val="bottom"/>
            <w:hideMark/>
          </w:tcPr>
          <w:p w14:paraId="06AD99B4" w14:textId="77777777" w:rsidR="00384D34" w:rsidRPr="004E416F" w:rsidRDefault="00384D34" w:rsidP="002B2580">
            <w:pPr>
              <w:jc w:val="right"/>
              <w:rPr>
                <w:rFonts w:ascii="Arial" w:hAnsi="Arial"/>
                <w:sz w:val="20"/>
              </w:rPr>
            </w:pPr>
            <w:r w:rsidRPr="004E416F">
              <w:rPr>
                <w:rFonts w:ascii="Arial" w:hAnsi="Arial"/>
                <w:sz w:val="20"/>
              </w:rPr>
              <w:t>187 302</w:t>
            </w:r>
          </w:p>
        </w:tc>
        <w:tc>
          <w:tcPr>
            <w:tcW w:w="1000" w:type="dxa"/>
            <w:tcBorders>
              <w:top w:val="nil"/>
              <w:left w:val="nil"/>
              <w:bottom w:val="single" w:sz="4" w:space="0" w:color="auto"/>
              <w:right w:val="single" w:sz="4" w:space="0" w:color="auto"/>
            </w:tcBorders>
            <w:shd w:val="clear" w:color="auto" w:fill="FFFF00"/>
            <w:noWrap/>
            <w:vAlign w:val="bottom"/>
          </w:tcPr>
          <w:p w14:paraId="4CEE3C3F"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A8A1D04"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4F882461"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4E875BB" w14:textId="77777777" w:rsidR="00384D34" w:rsidRPr="004E416F" w:rsidRDefault="00384D34" w:rsidP="002B2580">
            <w:pPr>
              <w:jc w:val="right"/>
              <w:rPr>
                <w:rFonts w:ascii="Arial" w:hAnsi="Arial"/>
                <w:sz w:val="20"/>
              </w:rPr>
            </w:pPr>
          </w:p>
        </w:tc>
      </w:tr>
      <w:tr w:rsidR="00384D34" w:rsidRPr="004E416F" w14:paraId="70BDAC70"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3C5D8B"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55DD8B57" w14:textId="77777777" w:rsidR="00384D34" w:rsidRPr="004E416F" w:rsidRDefault="00384D34" w:rsidP="002B2580">
            <w:pPr>
              <w:jc w:val="center"/>
              <w:rPr>
                <w:rFonts w:ascii="Arial" w:hAnsi="Arial"/>
                <w:sz w:val="20"/>
              </w:rPr>
            </w:pPr>
            <w:r w:rsidRPr="004E416F">
              <w:rPr>
                <w:rFonts w:ascii="Arial" w:hAnsi="Arial"/>
                <w:sz w:val="20"/>
              </w:rPr>
              <w:t>68</w:t>
            </w:r>
          </w:p>
        </w:tc>
        <w:tc>
          <w:tcPr>
            <w:tcW w:w="2380" w:type="dxa"/>
            <w:tcBorders>
              <w:top w:val="nil"/>
              <w:left w:val="nil"/>
              <w:bottom w:val="single" w:sz="4" w:space="0" w:color="auto"/>
              <w:right w:val="single" w:sz="4" w:space="0" w:color="auto"/>
            </w:tcBorders>
            <w:shd w:val="clear" w:color="000000" w:fill="FFFFFF"/>
            <w:noWrap/>
            <w:vAlign w:val="bottom"/>
            <w:hideMark/>
          </w:tcPr>
          <w:p w14:paraId="2F376D89" w14:textId="77777777" w:rsidR="00384D34" w:rsidRPr="004E416F" w:rsidRDefault="00384D34" w:rsidP="002B2580">
            <w:pPr>
              <w:rPr>
                <w:rFonts w:ascii="Arial" w:hAnsi="Arial"/>
                <w:sz w:val="20"/>
              </w:rPr>
            </w:pPr>
            <w:r w:rsidRPr="004E416F">
              <w:rPr>
                <w:rFonts w:ascii="Arial" w:hAnsi="Arial"/>
                <w:sz w:val="20"/>
              </w:rPr>
              <w:t>Záhorská Bystrica</w:t>
            </w:r>
          </w:p>
        </w:tc>
        <w:tc>
          <w:tcPr>
            <w:tcW w:w="1360" w:type="dxa"/>
            <w:tcBorders>
              <w:top w:val="nil"/>
              <w:left w:val="nil"/>
              <w:bottom w:val="single" w:sz="4" w:space="0" w:color="auto"/>
              <w:right w:val="single" w:sz="4" w:space="0" w:color="auto"/>
            </w:tcBorders>
            <w:shd w:val="clear" w:color="000000" w:fill="FFFFFF"/>
            <w:noWrap/>
            <w:vAlign w:val="bottom"/>
            <w:hideMark/>
          </w:tcPr>
          <w:p w14:paraId="7C71EDF1" w14:textId="77777777" w:rsidR="00384D34" w:rsidRPr="004E416F" w:rsidRDefault="00384D34" w:rsidP="002B2580">
            <w:pPr>
              <w:jc w:val="right"/>
              <w:rPr>
                <w:rFonts w:ascii="Arial" w:hAnsi="Arial"/>
                <w:sz w:val="20"/>
              </w:rPr>
            </w:pPr>
            <w:r w:rsidRPr="004E416F">
              <w:rPr>
                <w:rFonts w:ascii="Arial" w:hAnsi="Arial"/>
                <w:sz w:val="20"/>
              </w:rPr>
              <w:t>62 486</w:t>
            </w:r>
          </w:p>
        </w:tc>
        <w:tc>
          <w:tcPr>
            <w:tcW w:w="1000" w:type="dxa"/>
            <w:tcBorders>
              <w:top w:val="nil"/>
              <w:left w:val="nil"/>
              <w:bottom w:val="single" w:sz="4" w:space="0" w:color="auto"/>
              <w:right w:val="single" w:sz="4" w:space="0" w:color="auto"/>
            </w:tcBorders>
            <w:shd w:val="clear" w:color="auto" w:fill="FFFF00"/>
            <w:noWrap/>
            <w:vAlign w:val="bottom"/>
          </w:tcPr>
          <w:p w14:paraId="39C23A33"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B3F95E9"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166EE41"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64CEE896" w14:textId="77777777" w:rsidR="00384D34" w:rsidRPr="004E416F" w:rsidRDefault="00384D34" w:rsidP="002B2580">
            <w:pPr>
              <w:jc w:val="right"/>
              <w:rPr>
                <w:rFonts w:ascii="Arial" w:hAnsi="Arial"/>
                <w:sz w:val="20"/>
              </w:rPr>
            </w:pPr>
          </w:p>
        </w:tc>
      </w:tr>
      <w:tr w:rsidR="00384D34" w:rsidRPr="004E416F" w14:paraId="772A8D4E"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78D4A36"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4264C778" w14:textId="77777777" w:rsidR="00384D34" w:rsidRPr="004E416F" w:rsidRDefault="00384D34" w:rsidP="002B2580">
            <w:pPr>
              <w:jc w:val="center"/>
              <w:rPr>
                <w:rFonts w:ascii="Arial" w:hAnsi="Arial"/>
                <w:sz w:val="20"/>
              </w:rPr>
            </w:pPr>
            <w:r w:rsidRPr="004E416F">
              <w:rPr>
                <w:rFonts w:ascii="Arial" w:hAnsi="Arial"/>
                <w:sz w:val="20"/>
              </w:rPr>
              <w:t>69</w:t>
            </w:r>
          </w:p>
        </w:tc>
        <w:tc>
          <w:tcPr>
            <w:tcW w:w="2380" w:type="dxa"/>
            <w:tcBorders>
              <w:top w:val="nil"/>
              <w:left w:val="nil"/>
              <w:bottom w:val="single" w:sz="4" w:space="0" w:color="auto"/>
              <w:right w:val="single" w:sz="4" w:space="0" w:color="auto"/>
            </w:tcBorders>
            <w:shd w:val="clear" w:color="000000" w:fill="FFFFFF"/>
            <w:noWrap/>
            <w:vAlign w:val="bottom"/>
            <w:hideMark/>
          </w:tcPr>
          <w:p w14:paraId="2F4515DF" w14:textId="77777777" w:rsidR="00384D34" w:rsidRPr="004E416F" w:rsidRDefault="00384D34" w:rsidP="002B2580">
            <w:pPr>
              <w:rPr>
                <w:rFonts w:ascii="Arial" w:hAnsi="Arial"/>
                <w:sz w:val="20"/>
              </w:rPr>
            </w:pPr>
            <w:r w:rsidRPr="004E416F">
              <w:rPr>
                <w:rFonts w:ascii="Arial" w:hAnsi="Arial"/>
                <w:sz w:val="20"/>
              </w:rPr>
              <w:t>Lamač</w:t>
            </w:r>
          </w:p>
        </w:tc>
        <w:tc>
          <w:tcPr>
            <w:tcW w:w="1360" w:type="dxa"/>
            <w:tcBorders>
              <w:top w:val="nil"/>
              <w:left w:val="nil"/>
              <w:bottom w:val="single" w:sz="4" w:space="0" w:color="auto"/>
              <w:right w:val="single" w:sz="4" w:space="0" w:color="auto"/>
            </w:tcBorders>
            <w:shd w:val="clear" w:color="000000" w:fill="FFFFFF"/>
            <w:noWrap/>
            <w:vAlign w:val="bottom"/>
            <w:hideMark/>
          </w:tcPr>
          <w:p w14:paraId="0864C63C" w14:textId="77777777" w:rsidR="00384D34" w:rsidRPr="004E416F" w:rsidRDefault="00384D34" w:rsidP="002B2580">
            <w:pPr>
              <w:jc w:val="right"/>
              <w:rPr>
                <w:rFonts w:ascii="Arial" w:hAnsi="Arial"/>
                <w:sz w:val="20"/>
              </w:rPr>
            </w:pPr>
            <w:r w:rsidRPr="004E416F">
              <w:rPr>
                <w:rFonts w:ascii="Arial" w:hAnsi="Arial"/>
                <w:sz w:val="20"/>
              </w:rPr>
              <w:t>28 300</w:t>
            </w:r>
          </w:p>
        </w:tc>
        <w:tc>
          <w:tcPr>
            <w:tcW w:w="1000" w:type="dxa"/>
            <w:tcBorders>
              <w:top w:val="nil"/>
              <w:left w:val="nil"/>
              <w:bottom w:val="single" w:sz="4" w:space="0" w:color="auto"/>
              <w:right w:val="single" w:sz="4" w:space="0" w:color="auto"/>
            </w:tcBorders>
            <w:shd w:val="clear" w:color="auto" w:fill="FFFF00"/>
            <w:noWrap/>
            <w:vAlign w:val="bottom"/>
          </w:tcPr>
          <w:p w14:paraId="1D15A472"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252692D"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E99D34B"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E4BA5F5" w14:textId="77777777" w:rsidR="00384D34" w:rsidRPr="004E416F" w:rsidRDefault="00384D34" w:rsidP="002B2580">
            <w:pPr>
              <w:jc w:val="right"/>
              <w:rPr>
                <w:rFonts w:ascii="Arial" w:hAnsi="Arial"/>
                <w:sz w:val="20"/>
              </w:rPr>
            </w:pPr>
          </w:p>
        </w:tc>
      </w:tr>
      <w:tr w:rsidR="00384D34" w:rsidRPr="004E416F" w14:paraId="694DB4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367BD95B" w14:textId="77777777" w:rsidR="00384D34" w:rsidRPr="004E416F" w:rsidRDefault="00384D34" w:rsidP="002B2580">
            <w:pPr>
              <w:rPr>
                <w:sz w:val="20"/>
              </w:rPr>
            </w:pPr>
          </w:p>
        </w:tc>
        <w:tc>
          <w:tcPr>
            <w:tcW w:w="420" w:type="dxa"/>
            <w:tcBorders>
              <w:top w:val="nil"/>
              <w:left w:val="nil"/>
              <w:bottom w:val="nil"/>
              <w:right w:val="nil"/>
            </w:tcBorders>
            <w:shd w:val="clear" w:color="auto" w:fill="auto"/>
            <w:noWrap/>
            <w:vAlign w:val="bottom"/>
            <w:hideMark/>
          </w:tcPr>
          <w:p w14:paraId="484E40D0"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7D1953B6" w14:textId="77777777" w:rsidR="00384D34" w:rsidRPr="004E416F" w:rsidRDefault="00384D34"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4FAD5963" w14:textId="77777777" w:rsidR="00384D34" w:rsidRPr="004E416F" w:rsidRDefault="00384D34" w:rsidP="002B2580">
            <w:pPr>
              <w:jc w:val="right"/>
              <w:rPr>
                <w:rFonts w:ascii="Arial" w:hAnsi="Arial"/>
                <w:b/>
                <w:bCs/>
                <w:sz w:val="20"/>
              </w:rPr>
            </w:pPr>
            <w:r w:rsidRPr="004E416F">
              <w:rPr>
                <w:rFonts w:ascii="Arial" w:hAnsi="Arial"/>
                <w:b/>
                <w:bCs/>
                <w:sz w:val="20"/>
              </w:rPr>
              <w:t>714 328</w:t>
            </w:r>
          </w:p>
        </w:tc>
        <w:tc>
          <w:tcPr>
            <w:tcW w:w="1000" w:type="dxa"/>
            <w:tcBorders>
              <w:top w:val="nil"/>
              <w:left w:val="nil"/>
              <w:bottom w:val="nil"/>
              <w:right w:val="nil"/>
            </w:tcBorders>
            <w:shd w:val="clear" w:color="auto" w:fill="auto"/>
            <w:noWrap/>
            <w:vAlign w:val="bottom"/>
          </w:tcPr>
          <w:p w14:paraId="484B16F0" w14:textId="77777777" w:rsidR="00384D34" w:rsidRPr="004E416F" w:rsidRDefault="00384D34" w:rsidP="002B2580">
            <w:pPr>
              <w:jc w:val="right"/>
              <w:rPr>
                <w:rFonts w:ascii="Arial" w:hAnsi="Arial"/>
                <w:b/>
                <w:bCs/>
                <w:sz w:val="20"/>
              </w:rPr>
            </w:pPr>
          </w:p>
        </w:tc>
        <w:tc>
          <w:tcPr>
            <w:tcW w:w="1160" w:type="dxa"/>
            <w:tcBorders>
              <w:top w:val="nil"/>
              <w:left w:val="nil"/>
              <w:bottom w:val="nil"/>
              <w:right w:val="nil"/>
            </w:tcBorders>
            <w:shd w:val="clear" w:color="auto" w:fill="auto"/>
            <w:noWrap/>
            <w:vAlign w:val="bottom"/>
            <w:hideMark/>
          </w:tcPr>
          <w:p w14:paraId="03BBC537" w14:textId="77777777" w:rsidR="00384D34" w:rsidRPr="004E416F" w:rsidRDefault="00384D34"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55898228" w14:textId="77777777" w:rsidR="00384D34" w:rsidRPr="004E416F" w:rsidRDefault="00384D34" w:rsidP="002B2580">
            <w:pPr>
              <w:jc w:val="right"/>
              <w:rPr>
                <w:rFonts w:ascii="Arial" w:hAnsi="Arial"/>
                <w:b/>
                <w:bCs/>
                <w:sz w:val="20"/>
              </w:rPr>
            </w:pPr>
          </w:p>
        </w:tc>
        <w:tc>
          <w:tcPr>
            <w:tcW w:w="1280" w:type="dxa"/>
            <w:tcBorders>
              <w:top w:val="nil"/>
              <w:left w:val="nil"/>
              <w:bottom w:val="nil"/>
              <w:right w:val="nil"/>
            </w:tcBorders>
            <w:shd w:val="clear" w:color="auto" w:fill="auto"/>
            <w:noWrap/>
            <w:vAlign w:val="bottom"/>
            <w:hideMark/>
          </w:tcPr>
          <w:p w14:paraId="175314B2" w14:textId="77777777" w:rsidR="00384D34" w:rsidRPr="004E416F" w:rsidRDefault="00384D34" w:rsidP="002B2580">
            <w:pPr>
              <w:jc w:val="right"/>
              <w:rPr>
                <w:rFonts w:ascii="Arial" w:hAnsi="Arial"/>
                <w:b/>
                <w:bCs/>
                <w:sz w:val="20"/>
              </w:rPr>
            </w:pPr>
          </w:p>
        </w:tc>
      </w:tr>
      <w:tr w:rsidR="00384D34" w:rsidRPr="004E416F" w14:paraId="58C5C7FE"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505EF13" w14:textId="77777777" w:rsidR="00384D34" w:rsidRPr="004E416F" w:rsidRDefault="00384D34" w:rsidP="002B2580">
            <w:pPr>
              <w:rPr>
                <w:sz w:val="20"/>
              </w:rPr>
            </w:pPr>
          </w:p>
        </w:tc>
        <w:tc>
          <w:tcPr>
            <w:tcW w:w="420" w:type="dxa"/>
            <w:tcBorders>
              <w:top w:val="nil"/>
              <w:left w:val="nil"/>
              <w:bottom w:val="nil"/>
              <w:right w:val="nil"/>
            </w:tcBorders>
            <w:shd w:val="clear" w:color="auto" w:fill="auto"/>
            <w:noWrap/>
            <w:vAlign w:val="bottom"/>
            <w:hideMark/>
          </w:tcPr>
          <w:p w14:paraId="2FB185BE"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48649BB2" w14:textId="77777777" w:rsidR="00384D34" w:rsidRPr="004E416F" w:rsidRDefault="00384D34" w:rsidP="002B2580">
            <w:pPr>
              <w:rPr>
                <w:sz w:val="20"/>
              </w:rPr>
            </w:pPr>
          </w:p>
        </w:tc>
        <w:tc>
          <w:tcPr>
            <w:tcW w:w="1360" w:type="dxa"/>
            <w:tcBorders>
              <w:top w:val="nil"/>
              <w:left w:val="nil"/>
              <w:bottom w:val="nil"/>
              <w:right w:val="nil"/>
            </w:tcBorders>
            <w:shd w:val="clear" w:color="auto" w:fill="auto"/>
            <w:noWrap/>
            <w:vAlign w:val="bottom"/>
            <w:hideMark/>
          </w:tcPr>
          <w:p w14:paraId="56B5D50D" w14:textId="77777777" w:rsidR="00384D34" w:rsidRPr="004E416F" w:rsidRDefault="00384D34" w:rsidP="002B2580">
            <w:pPr>
              <w:rPr>
                <w:sz w:val="20"/>
              </w:rPr>
            </w:pPr>
          </w:p>
        </w:tc>
        <w:tc>
          <w:tcPr>
            <w:tcW w:w="1000" w:type="dxa"/>
            <w:tcBorders>
              <w:top w:val="nil"/>
              <w:left w:val="nil"/>
              <w:bottom w:val="nil"/>
              <w:right w:val="nil"/>
            </w:tcBorders>
            <w:shd w:val="clear" w:color="auto" w:fill="auto"/>
            <w:noWrap/>
            <w:vAlign w:val="bottom"/>
            <w:hideMark/>
          </w:tcPr>
          <w:p w14:paraId="18BB4850" w14:textId="77777777" w:rsidR="00384D34" w:rsidRPr="004E416F" w:rsidRDefault="00384D34" w:rsidP="002B2580">
            <w:pPr>
              <w:rPr>
                <w:sz w:val="20"/>
              </w:rPr>
            </w:pPr>
          </w:p>
        </w:tc>
        <w:tc>
          <w:tcPr>
            <w:tcW w:w="1160" w:type="dxa"/>
            <w:tcBorders>
              <w:top w:val="nil"/>
              <w:left w:val="nil"/>
              <w:bottom w:val="nil"/>
              <w:right w:val="nil"/>
            </w:tcBorders>
            <w:shd w:val="clear" w:color="auto" w:fill="auto"/>
            <w:noWrap/>
            <w:vAlign w:val="bottom"/>
            <w:hideMark/>
          </w:tcPr>
          <w:p w14:paraId="63D1F0D0" w14:textId="77777777" w:rsidR="00384D34" w:rsidRPr="004E416F" w:rsidRDefault="00384D34" w:rsidP="002B2580">
            <w:pPr>
              <w:rPr>
                <w:sz w:val="20"/>
              </w:rPr>
            </w:pPr>
          </w:p>
        </w:tc>
        <w:tc>
          <w:tcPr>
            <w:tcW w:w="900" w:type="dxa"/>
            <w:tcBorders>
              <w:top w:val="nil"/>
              <w:left w:val="nil"/>
              <w:bottom w:val="nil"/>
              <w:right w:val="nil"/>
            </w:tcBorders>
            <w:shd w:val="clear" w:color="000000" w:fill="FFFFFF"/>
            <w:noWrap/>
            <w:vAlign w:val="bottom"/>
            <w:hideMark/>
          </w:tcPr>
          <w:p w14:paraId="08104DE8" w14:textId="77777777" w:rsidR="00384D34" w:rsidRPr="004E416F" w:rsidRDefault="00384D34" w:rsidP="002B2580">
            <w:pPr>
              <w:rPr>
                <w:rFonts w:ascii="Arial" w:hAnsi="Arial"/>
                <w:b/>
                <w:bCs/>
                <w:sz w:val="20"/>
              </w:rPr>
            </w:pPr>
            <w:r w:rsidRPr="004E416F">
              <w:rPr>
                <w:rFonts w:ascii="Arial" w:hAnsi="Arial"/>
                <w:b/>
                <w:bCs/>
                <w:sz w:val="20"/>
              </w:rPr>
              <w:t> </w:t>
            </w:r>
          </w:p>
        </w:tc>
        <w:tc>
          <w:tcPr>
            <w:tcW w:w="1280" w:type="dxa"/>
            <w:tcBorders>
              <w:top w:val="nil"/>
              <w:left w:val="nil"/>
              <w:bottom w:val="nil"/>
              <w:right w:val="nil"/>
            </w:tcBorders>
            <w:shd w:val="clear" w:color="auto" w:fill="auto"/>
            <w:noWrap/>
            <w:vAlign w:val="bottom"/>
            <w:hideMark/>
          </w:tcPr>
          <w:p w14:paraId="748977CC" w14:textId="77777777" w:rsidR="00384D34" w:rsidRPr="004E416F" w:rsidRDefault="00384D34" w:rsidP="002B2580">
            <w:pPr>
              <w:rPr>
                <w:rFonts w:ascii="Arial" w:hAnsi="Arial"/>
                <w:b/>
                <w:bCs/>
                <w:sz w:val="20"/>
              </w:rPr>
            </w:pPr>
          </w:p>
        </w:tc>
      </w:tr>
      <w:tr w:rsidR="00384D34" w:rsidRPr="004E416F" w14:paraId="3ADF7273"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369630EB" w14:textId="181D708E" w:rsidR="00384D34" w:rsidRPr="004E416F" w:rsidRDefault="00384D34" w:rsidP="002B2580">
            <w:pPr>
              <w:jc w:val="center"/>
              <w:rPr>
                <w:rFonts w:ascii="Arial" w:hAnsi="Arial"/>
                <w:b/>
                <w:bCs/>
                <w:sz w:val="20"/>
              </w:rPr>
            </w:pPr>
            <w:r w:rsidRPr="004E416F">
              <w:rPr>
                <w:rFonts w:ascii="Arial" w:hAnsi="Arial"/>
                <w:b/>
                <w:bCs/>
                <w:sz w:val="20"/>
              </w:rPr>
              <w:t>V prípade dažďa sa krope</w:t>
            </w:r>
            <w:r w:rsidR="00BD627D">
              <w:rPr>
                <w:rFonts w:ascii="Arial" w:hAnsi="Arial"/>
                <w:b/>
                <w:bCs/>
                <w:sz w:val="20"/>
              </w:rPr>
              <w:t xml:space="preserve">nie nevykonáva (odkladá sa </w:t>
            </w:r>
            <w:r w:rsidRPr="004E416F">
              <w:rPr>
                <w:rFonts w:ascii="Arial" w:hAnsi="Arial"/>
                <w:b/>
                <w:bCs/>
                <w:sz w:val="20"/>
              </w:rPr>
              <w:t>na kropenie počas horúčav)</w:t>
            </w:r>
          </w:p>
        </w:tc>
      </w:tr>
      <w:tr w:rsidR="00384D34" w:rsidRPr="004E416F" w14:paraId="05A90243"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29367FC5" w14:textId="77777777" w:rsidR="00384D34" w:rsidRPr="004E416F" w:rsidRDefault="00384D34" w:rsidP="002B2580">
            <w:pPr>
              <w:jc w:val="center"/>
              <w:rPr>
                <w:rFonts w:ascii="Arial" w:hAnsi="Arial"/>
                <w:b/>
                <w:bCs/>
                <w:sz w:val="20"/>
              </w:rPr>
            </w:pPr>
          </w:p>
        </w:tc>
        <w:tc>
          <w:tcPr>
            <w:tcW w:w="420" w:type="dxa"/>
            <w:tcBorders>
              <w:top w:val="nil"/>
              <w:left w:val="nil"/>
              <w:bottom w:val="nil"/>
              <w:right w:val="nil"/>
            </w:tcBorders>
            <w:shd w:val="clear" w:color="auto" w:fill="auto"/>
            <w:noWrap/>
            <w:vAlign w:val="bottom"/>
            <w:hideMark/>
          </w:tcPr>
          <w:p w14:paraId="2AD061D0"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174539B6" w14:textId="77777777" w:rsidR="00384D34" w:rsidRPr="004E416F" w:rsidRDefault="00384D34" w:rsidP="002B2580">
            <w:pPr>
              <w:rPr>
                <w:sz w:val="20"/>
              </w:rPr>
            </w:pPr>
          </w:p>
        </w:tc>
        <w:tc>
          <w:tcPr>
            <w:tcW w:w="1360" w:type="dxa"/>
            <w:tcBorders>
              <w:top w:val="nil"/>
              <w:left w:val="nil"/>
              <w:bottom w:val="nil"/>
              <w:right w:val="nil"/>
            </w:tcBorders>
            <w:shd w:val="clear" w:color="auto" w:fill="auto"/>
            <w:noWrap/>
            <w:vAlign w:val="bottom"/>
            <w:hideMark/>
          </w:tcPr>
          <w:p w14:paraId="55C3CA17" w14:textId="77777777" w:rsidR="00384D34" w:rsidRPr="004E416F" w:rsidRDefault="00384D34" w:rsidP="002B2580">
            <w:pPr>
              <w:rPr>
                <w:sz w:val="20"/>
              </w:rPr>
            </w:pPr>
          </w:p>
        </w:tc>
        <w:tc>
          <w:tcPr>
            <w:tcW w:w="1000" w:type="dxa"/>
            <w:tcBorders>
              <w:top w:val="nil"/>
              <w:left w:val="nil"/>
              <w:bottom w:val="nil"/>
              <w:right w:val="nil"/>
            </w:tcBorders>
            <w:shd w:val="clear" w:color="auto" w:fill="auto"/>
            <w:noWrap/>
            <w:vAlign w:val="bottom"/>
            <w:hideMark/>
          </w:tcPr>
          <w:p w14:paraId="532CBF6D" w14:textId="77777777" w:rsidR="00384D34" w:rsidRPr="004E416F" w:rsidRDefault="00384D34" w:rsidP="002B2580">
            <w:pPr>
              <w:rPr>
                <w:sz w:val="20"/>
              </w:rPr>
            </w:pPr>
          </w:p>
        </w:tc>
        <w:tc>
          <w:tcPr>
            <w:tcW w:w="1160" w:type="dxa"/>
            <w:tcBorders>
              <w:top w:val="nil"/>
              <w:left w:val="nil"/>
              <w:bottom w:val="nil"/>
              <w:right w:val="nil"/>
            </w:tcBorders>
            <w:shd w:val="clear" w:color="auto" w:fill="auto"/>
            <w:noWrap/>
            <w:vAlign w:val="bottom"/>
            <w:hideMark/>
          </w:tcPr>
          <w:p w14:paraId="76B8A817" w14:textId="77777777" w:rsidR="00384D34" w:rsidRPr="004E416F" w:rsidRDefault="00384D34" w:rsidP="002B2580">
            <w:pPr>
              <w:rPr>
                <w:sz w:val="20"/>
              </w:rPr>
            </w:pPr>
          </w:p>
        </w:tc>
        <w:tc>
          <w:tcPr>
            <w:tcW w:w="900" w:type="dxa"/>
            <w:tcBorders>
              <w:top w:val="nil"/>
              <w:left w:val="nil"/>
              <w:bottom w:val="nil"/>
              <w:right w:val="nil"/>
            </w:tcBorders>
            <w:shd w:val="clear" w:color="auto" w:fill="auto"/>
            <w:noWrap/>
            <w:vAlign w:val="bottom"/>
            <w:hideMark/>
          </w:tcPr>
          <w:p w14:paraId="25155EFC" w14:textId="77777777" w:rsidR="00384D34" w:rsidRPr="004E416F" w:rsidRDefault="00384D34" w:rsidP="002B2580">
            <w:pPr>
              <w:rPr>
                <w:sz w:val="20"/>
              </w:rPr>
            </w:pPr>
          </w:p>
        </w:tc>
        <w:tc>
          <w:tcPr>
            <w:tcW w:w="1280" w:type="dxa"/>
            <w:tcBorders>
              <w:top w:val="nil"/>
              <w:left w:val="nil"/>
              <w:bottom w:val="nil"/>
              <w:right w:val="nil"/>
            </w:tcBorders>
            <w:shd w:val="clear" w:color="auto" w:fill="auto"/>
            <w:noWrap/>
            <w:vAlign w:val="bottom"/>
            <w:hideMark/>
          </w:tcPr>
          <w:p w14:paraId="3FE9C14A" w14:textId="77777777" w:rsidR="00384D34" w:rsidRPr="004E416F" w:rsidRDefault="00384D34" w:rsidP="002B2580">
            <w:pPr>
              <w:rPr>
                <w:sz w:val="20"/>
              </w:rPr>
            </w:pPr>
          </w:p>
        </w:tc>
      </w:tr>
    </w:tbl>
    <w:p w14:paraId="3FC877AB" w14:textId="77777777" w:rsidR="00384D34" w:rsidRDefault="00384D34" w:rsidP="00384D34">
      <w:pPr>
        <w:pStyle w:val="F6-MenoFunkcia"/>
        <w:ind w:left="0"/>
        <w:rPr>
          <w:szCs w:val="24"/>
        </w:rPr>
      </w:pPr>
    </w:p>
    <w:p w14:paraId="08A39EDC" w14:textId="77777777" w:rsidR="00384D34" w:rsidRDefault="00384D34" w:rsidP="00384D34">
      <w:pPr>
        <w:pStyle w:val="F6-MenoFunkcia"/>
        <w:ind w:left="0"/>
        <w:rPr>
          <w:szCs w:val="24"/>
        </w:rPr>
      </w:pPr>
    </w:p>
    <w:p w14:paraId="08121932" w14:textId="77777777" w:rsidR="00384D34" w:rsidRDefault="00384D34" w:rsidP="00384D34">
      <w:pPr>
        <w:pStyle w:val="F6-MenoFunkcia"/>
        <w:ind w:left="0"/>
        <w:rPr>
          <w:szCs w:val="24"/>
        </w:rPr>
      </w:pPr>
    </w:p>
    <w:p w14:paraId="395D3A47" w14:textId="77777777" w:rsidR="00384D34" w:rsidRDefault="00384D34" w:rsidP="00384D34">
      <w:pPr>
        <w:pStyle w:val="F6-MenoFunkcia"/>
        <w:ind w:left="0"/>
        <w:rPr>
          <w:szCs w:val="24"/>
        </w:rPr>
      </w:pPr>
    </w:p>
    <w:p w14:paraId="48918897" w14:textId="77777777" w:rsidR="00384D34" w:rsidRDefault="00384D34" w:rsidP="00384D34">
      <w:pPr>
        <w:pStyle w:val="F6-MenoFunkcia"/>
        <w:ind w:left="0"/>
        <w:rPr>
          <w:szCs w:val="24"/>
        </w:rPr>
      </w:pPr>
    </w:p>
    <w:p w14:paraId="1231D7AF" w14:textId="77777777" w:rsidR="00384D34" w:rsidRDefault="00384D34" w:rsidP="00384D34">
      <w:pPr>
        <w:pStyle w:val="F6-MenoFunkcia"/>
        <w:ind w:left="0"/>
        <w:rPr>
          <w:szCs w:val="24"/>
        </w:rPr>
      </w:pPr>
    </w:p>
    <w:p w14:paraId="1D2C0B59" w14:textId="77777777" w:rsidR="00384D34" w:rsidRDefault="00384D34" w:rsidP="00384D34">
      <w:pPr>
        <w:pStyle w:val="F6-MenoFunkcia"/>
        <w:ind w:left="0"/>
        <w:rPr>
          <w:szCs w:val="24"/>
        </w:rPr>
      </w:pPr>
    </w:p>
    <w:p w14:paraId="3DBC26B4" w14:textId="77777777" w:rsidR="00384D34" w:rsidRDefault="00384D34" w:rsidP="00384D34">
      <w:pPr>
        <w:pStyle w:val="F6-MenoFunkcia"/>
        <w:ind w:left="0"/>
        <w:rPr>
          <w:szCs w:val="24"/>
        </w:rPr>
      </w:pPr>
    </w:p>
    <w:tbl>
      <w:tblPr>
        <w:tblW w:w="13940" w:type="dxa"/>
        <w:tblInd w:w="70" w:type="dxa"/>
        <w:tblCellMar>
          <w:left w:w="70" w:type="dxa"/>
          <w:right w:w="70" w:type="dxa"/>
        </w:tblCellMar>
        <w:tblLook w:val="04A0" w:firstRow="1" w:lastRow="0" w:firstColumn="1" w:lastColumn="0" w:noHBand="0" w:noVBand="1"/>
      </w:tblPr>
      <w:tblGrid>
        <w:gridCol w:w="1060"/>
        <w:gridCol w:w="780"/>
        <w:gridCol w:w="3448"/>
        <w:gridCol w:w="2392"/>
        <w:gridCol w:w="1700"/>
        <w:gridCol w:w="1780"/>
        <w:gridCol w:w="1400"/>
        <w:gridCol w:w="1380"/>
      </w:tblGrid>
      <w:tr w:rsidR="00384D34" w:rsidRPr="004E416F" w14:paraId="70C569B3" w14:textId="77777777" w:rsidTr="002B2580">
        <w:trPr>
          <w:trHeight w:val="330"/>
        </w:trPr>
        <w:tc>
          <w:tcPr>
            <w:tcW w:w="1060" w:type="dxa"/>
            <w:tcBorders>
              <w:top w:val="nil"/>
              <w:left w:val="nil"/>
              <w:bottom w:val="nil"/>
              <w:right w:val="nil"/>
            </w:tcBorders>
            <w:shd w:val="clear" w:color="auto" w:fill="auto"/>
            <w:noWrap/>
            <w:vAlign w:val="bottom"/>
            <w:hideMark/>
          </w:tcPr>
          <w:p w14:paraId="7625AB44"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1E2854C7" w14:textId="77777777" w:rsidR="00384D34" w:rsidRPr="004E416F" w:rsidRDefault="00384D34" w:rsidP="002B2580">
            <w:pPr>
              <w:jc w:val="center"/>
              <w:rPr>
                <w:sz w:val="20"/>
              </w:rPr>
            </w:pPr>
          </w:p>
        </w:tc>
        <w:tc>
          <w:tcPr>
            <w:tcW w:w="584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49208D" w14:textId="77777777" w:rsidR="00384D34" w:rsidRPr="004E416F" w:rsidRDefault="00384D34" w:rsidP="002B2580">
            <w:pPr>
              <w:jc w:val="center"/>
              <w:rPr>
                <w:rFonts w:ascii="Arial" w:hAnsi="Arial"/>
                <w:b/>
                <w:bCs/>
              </w:rPr>
            </w:pPr>
            <w:r w:rsidRPr="004E416F">
              <w:rPr>
                <w:rFonts w:ascii="Arial" w:hAnsi="Arial"/>
                <w:b/>
                <w:bCs/>
              </w:rPr>
              <w:t>Čistenia pešej zóny sa bude vykonávať v čase:</w:t>
            </w:r>
          </w:p>
        </w:tc>
        <w:tc>
          <w:tcPr>
            <w:tcW w:w="1700" w:type="dxa"/>
            <w:tcBorders>
              <w:top w:val="single" w:sz="8" w:space="0" w:color="auto"/>
              <w:left w:val="nil"/>
              <w:bottom w:val="single" w:sz="8" w:space="0" w:color="auto"/>
              <w:right w:val="single" w:sz="8" w:space="0" w:color="auto"/>
            </w:tcBorders>
            <w:shd w:val="clear" w:color="auto" w:fill="auto"/>
            <w:noWrap/>
            <w:vAlign w:val="bottom"/>
            <w:hideMark/>
          </w:tcPr>
          <w:p w14:paraId="6C7274EC" w14:textId="77777777" w:rsidR="00384D34" w:rsidRPr="004E416F" w:rsidRDefault="00384D34" w:rsidP="002B2580">
            <w:pPr>
              <w:rPr>
                <w:rFonts w:ascii="Arial" w:hAnsi="Arial"/>
                <w:b/>
                <w:bCs/>
              </w:rPr>
            </w:pPr>
            <w:r w:rsidRPr="004E416F">
              <w:rPr>
                <w:rFonts w:ascii="Arial" w:hAnsi="Arial"/>
                <w:b/>
                <w:bCs/>
              </w:rPr>
              <w:t> </w:t>
            </w:r>
          </w:p>
        </w:tc>
        <w:tc>
          <w:tcPr>
            <w:tcW w:w="1780" w:type="dxa"/>
            <w:tcBorders>
              <w:top w:val="nil"/>
              <w:left w:val="nil"/>
              <w:bottom w:val="nil"/>
              <w:right w:val="nil"/>
            </w:tcBorders>
            <w:shd w:val="clear" w:color="auto" w:fill="auto"/>
            <w:noWrap/>
            <w:vAlign w:val="bottom"/>
            <w:hideMark/>
          </w:tcPr>
          <w:p w14:paraId="7DFC684F" w14:textId="77777777" w:rsidR="00384D34" w:rsidRPr="004E416F" w:rsidRDefault="00384D3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573A922A"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7D062BA6" w14:textId="77777777" w:rsidR="00384D34" w:rsidRPr="004E416F" w:rsidRDefault="00384D34" w:rsidP="002B2580">
            <w:pPr>
              <w:rPr>
                <w:sz w:val="20"/>
              </w:rPr>
            </w:pPr>
          </w:p>
        </w:tc>
      </w:tr>
      <w:tr w:rsidR="00384D34" w:rsidRPr="004E416F" w14:paraId="0EBD9C38" w14:textId="77777777" w:rsidTr="002B2580">
        <w:trPr>
          <w:trHeight w:val="315"/>
        </w:trPr>
        <w:tc>
          <w:tcPr>
            <w:tcW w:w="1060" w:type="dxa"/>
            <w:tcBorders>
              <w:top w:val="nil"/>
              <w:left w:val="nil"/>
              <w:bottom w:val="nil"/>
              <w:right w:val="nil"/>
            </w:tcBorders>
            <w:shd w:val="clear" w:color="auto" w:fill="auto"/>
            <w:noWrap/>
            <w:vAlign w:val="bottom"/>
            <w:hideMark/>
          </w:tcPr>
          <w:p w14:paraId="6074F588"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01FC45D7"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460FFE01" w14:textId="77777777" w:rsidR="00384D34" w:rsidRPr="004E416F" w:rsidRDefault="00384D34" w:rsidP="002B2580">
            <w:pPr>
              <w:jc w:val="center"/>
              <w:rPr>
                <w:rFonts w:ascii="Arial" w:hAnsi="Arial"/>
                <w:b/>
                <w:bCs/>
              </w:rPr>
            </w:pPr>
            <w:r w:rsidRPr="004E416F">
              <w:rPr>
                <w:rFonts w:ascii="Arial" w:hAnsi="Arial"/>
                <w:b/>
                <w:bCs/>
              </w:rPr>
              <w:t> </w:t>
            </w:r>
          </w:p>
        </w:tc>
        <w:tc>
          <w:tcPr>
            <w:tcW w:w="2392" w:type="dxa"/>
            <w:tcBorders>
              <w:top w:val="nil"/>
              <w:left w:val="nil"/>
              <w:bottom w:val="single" w:sz="4" w:space="0" w:color="auto"/>
              <w:right w:val="single" w:sz="4" w:space="0" w:color="auto"/>
            </w:tcBorders>
            <w:shd w:val="clear" w:color="auto" w:fill="auto"/>
            <w:noWrap/>
            <w:vAlign w:val="bottom"/>
            <w:hideMark/>
          </w:tcPr>
          <w:p w14:paraId="6E904F58" w14:textId="77777777" w:rsidR="00384D34" w:rsidRPr="004E416F" w:rsidRDefault="00384D34" w:rsidP="002B2580">
            <w:pPr>
              <w:jc w:val="center"/>
              <w:rPr>
                <w:rFonts w:ascii="Arial" w:hAnsi="Arial"/>
                <w:b/>
                <w:bCs/>
              </w:rPr>
            </w:pPr>
            <w:r w:rsidRPr="004E416F">
              <w:rPr>
                <w:rFonts w:ascii="Arial" w:hAnsi="Arial"/>
                <w:b/>
                <w:bCs/>
              </w:rPr>
              <w:t>od</w:t>
            </w:r>
          </w:p>
        </w:tc>
        <w:tc>
          <w:tcPr>
            <w:tcW w:w="1700" w:type="dxa"/>
            <w:tcBorders>
              <w:top w:val="nil"/>
              <w:left w:val="nil"/>
              <w:bottom w:val="single" w:sz="4" w:space="0" w:color="auto"/>
              <w:right w:val="single" w:sz="8" w:space="0" w:color="auto"/>
            </w:tcBorders>
            <w:shd w:val="clear" w:color="auto" w:fill="auto"/>
            <w:noWrap/>
            <w:vAlign w:val="bottom"/>
            <w:hideMark/>
          </w:tcPr>
          <w:p w14:paraId="3140D1CA" w14:textId="77777777" w:rsidR="00384D34" w:rsidRPr="004E416F" w:rsidRDefault="00384D34" w:rsidP="002B2580">
            <w:pPr>
              <w:jc w:val="center"/>
              <w:rPr>
                <w:rFonts w:ascii="Arial" w:hAnsi="Arial"/>
                <w:b/>
                <w:bCs/>
              </w:rPr>
            </w:pPr>
            <w:r w:rsidRPr="004E416F">
              <w:rPr>
                <w:rFonts w:ascii="Arial" w:hAnsi="Arial"/>
                <w:b/>
                <w:bCs/>
              </w:rPr>
              <w:t>do</w:t>
            </w:r>
          </w:p>
        </w:tc>
        <w:tc>
          <w:tcPr>
            <w:tcW w:w="1780" w:type="dxa"/>
            <w:tcBorders>
              <w:top w:val="nil"/>
              <w:left w:val="nil"/>
              <w:bottom w:val="nil"/>
              <w:right w:val="nil"/>
            </w:tcBorders>
            <w:shd w:val="clear" w:color="auto" w:fill="auto"/>
            <w:noWrap/>
            <w:vAlign w:val="bottom"/>
            <w:hideMark/>
          </w:tcPr>
          <w:p w14:paraId="1EBCFEBD"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3854FA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C4DC64F" w14:textId="77777777" w:rsidR="00384D34" w:rsidRPr="004E416F" w:rsidRDefault="00384D34" w:rsidP="002B2580">
            <w:pPr>
              <w:rPr>
                <w:sz w:val="20"/>
              </w:rPr>
            </w:pPr>
          </w:p>
        </w:tc>
      </w:tr>
      <w:tr w:rsidR="00384D34" w:rsidRPr="004E416F" w14:paraId="13C5CD81" w14:textId="77777777" w:rsidTr="002B2580">
        <w:trPr>
          <w:trHeight w:val="315"/>
        </w:trPr>
        <w:tc>
          <w:tcPr>
            <w:tcW w:w="1060" w:type="dxa"/>
            <w:tcBorders>
              <w:top w:val="nil"/>
              <w:left w:val="nil"/>
              <w:bottom w:val="nil"/>
              <w:right w:val="nil"/>
            </w:tcBorders>
            <w:shd w:val="clear" w:color="auto" w:fill="auto"/>
            <w:noWrap/>
            <w:vAlign w:val="bottom"/>
            <w:hideMark/>
          </w:tcPr>
          <w:p w14:paraId="1B1EC9D1"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0731169E"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013D6E04" w14:textId="77777777" w:rsidR="00384D34" w:rsidRPr="004E416F" w:rsidRDefault="00384D34" w:rsidP="002B2580">
            <w:pPr>
              <w:rPr>
                <w:rFonts w:ascii="Arial" w:hAnsi="Arial"/>
                <w:b/>
                <w:bCs/>
              </w:rPr>
            </w:pPr>
            <w:r w:rsidRPr="004E416F">
              <w:rPr>
                <w:rFonts w:ascii="Arial" w:hAnsi="Arial"/>
                <w:b/>
                <w:bCs/>
              </w:rPr>
              <w:t>1. smena</w:t>
            </w:r>
          </w:p>
        </w:tc>
        <w:tc>
          <w:tcPr>
            <w:tcW w:w="2392" w:type="dxa"/>
            <w:tcBorders>
              <w:top w:val="nil"/>
              <w:left w:val="nil"/>
              <w:bottom w:val="single" w:sz="4" w:space="0" w:color="auto"/>
              <w:right w:val="single" w:sz="4" w:space="0" w:color="auto"/>
            </w:tcBorders>
            <w:shd w:val="clear" w:color="auto" w:fill="auto"/>
            <w:noWrap/>
            <w:vAlign w:val="bottom"/>
            <w:hideMark/>
          </w:tcPr>
          <w:p w14:paraId="2CB22EED" w14:textId="77777777" w:rsidR="00384D34" w:rsidRPr="004E416F" w:rsidRDefault="00384D34" w:rsidP="002B2580">
            <w:pPr>
              <w:jc w:val="center"/>
              <w:rPr>
                <w:rFonts w:ascii="Arial" w:hAnsi="Arial"/>
                <w:b/>
                <w:bCs/>
              </w:rPr>
            </w:pPr>
            <w:r w:rsidRPr="004E416F">
              <w:rPr>
                <w:rFonts w:ascii="Arial" w:hAnsi="Arial"/>
                <w:b/>
                <w:bCs/>
              </w:rPr>
              <w:t>6:00</w:t>
            </w:r>
          </w:p>
        </w:tc>
        <w:tc>
          <w:tcPr>
            <w:tcW w:w="1700" w:type="dxa"/>
            <w:tcBorders>
              <w:top w:val="nil"/>
              <w:left w:val="nil"/>
              <w:bottom w:val="single" w:sz="4" w:space="0" w:color="auto"/>
              <w:right w:val="single" w:sz="8" w:space="0" w:color="auto"/>
            </w:tcBorders>
            <w:shd w:val="clear" w:color="auto" w:fill="auto"/>
            <w:noWrap/>
            <w:vAlign w:val="bottom"/>
            <w:hideMark/>
          </w:tcPr>
          <w:p w14:paraId="4ABEF8AA" w14:textId="77777777" w:rsidR="00384D34" w:rsidRPr="004E416F" w:rsidRDefault="00384D34" w:rsidP="002B2580">
            <w:pPr>
              <w:jc w:val="center"/>
              <w:rPr>
                <w:rFonts w:ascii="Arial" w:hAnsi="Arial"/>
                <w:b/>
                <w:bCs/>
              </w:rPr>
            </w:pPr>
            <w:r w:rsidRPr="004E416F">
              <w:rPr>
                <w:rFonts w:ascii="Arial" w:hAnsi="Arial"/>
                <w:b/>
                <w:bCs/>
              </w:rPr>
              <w:t>18:00</w:t>
            </w:r>
          </w:p>
        </w:tc>
        <w:tc>
          <w:tcPr>
            <w:tcW w:w="1780" w:type="dxa"/>
            <w:tcBorders>
              <w:top w:val="nil"/>
              <w:left w:val="nil"/>
              <w:bottom w:val="nil"/>
              <w:right w:val="nil"/>
            </w:tcBorders>
            <w:shd w:val="clear" w:color="auto" w:fill="auto"/>
            <w:noWrap/>
            <w:vAlign w:val="bottom"/>
            <w:hideMark/>
          </w:tcPr>
          <w:p w14:paraId="1B566A70"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D3E103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10123C3" w14:textId="77777777" w:rsidR="00384D34" w:rsidRPr="004E416F" w:rsidRDefault="00384D34" w:rsidP="002B2580">
            <w:pPr>
              <w:jc w:val="center"/>
              <w:rPr>
                <w:sz w:val="20"/>
              </w:rPr>
            </w:pPr>
          </w:p>
        </w:tc>
      </w:tr>
      <w:tr w:rsidR="00384D34" w:rsidRPr="004E416F" w14:paraId="1534DAE3" w14:textId="77777777" w:rsidTr="002B2580">
        <w:trPr>
          <w:trHeight w:val="315"/>
        </w:trPr>
        <w:tc>
          <w:tcPr>
            <w:tcW w:w="1060" w:type="dxa"/>
            <w:tcBorders>
              <w:top w:val="nil"/>
              <w:left w:val="nil"/>
              <w:bottom w:val="nil"/>
              <w:right w:val="nil"/>
            </w:tcBorders>
            <w:shd w:val="clear" w:color="auto" w:fill="auto"/>
            <w:noWrap/>
            <w:vAlign w:val="bottom"/>
            <w:hideMark/>
          </w:tcPr>
          <w:p w14:paraId="2669834A"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38DE74EA"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49381657" w14:textId="77777777" w:rsidR="00384D34" w:rsidRPr="004E416F" w:rsidRDefault="00384D34" w:rsidP="002B2580">
            <w:pPr>
              <w:rPr>
                <w:rFonts w:ascii="Arial" w:hAnsi="Arial"/>
                <w:b/>
                <w:bCs/>
              </w:rPr>
            </w:pPr>
            <w:r w:rsidRPr="004E416F">
              <w:rPr>
                <w:rFonts w:ascii="Arial" w:hAnsi="Arial"/>
                <w:b/>
                <w:bCs/>
              </w:rPr>
              <w:t>2. smena</w:t>
            </w:r>
          </w:p>
        </w:tc>
        <w:tc>
          <w:tcPr>
            <w:tcW w:w="2392" w:type="dxa"/>
            <w:tcBorders>
              <w:top w:val="nil"/>
              <w:left w:val="nil"/>
              <w:bottom w:val="single" w:sz="4" w:space="0" w:color="auto"/>
              <w:right w:val="single" w:sz="4" w:space="0" w:color="auto"/>
            </w:tcBorders>
            <w:shd w:val="clear" w:color="auto" w:fill="auto"/>
            <w:noWrap/>
            <w:vAlign w:val="bottom"/>
            <w:hideMark/>
          </w:tcPr>
          <w:p w14:paraId="07BDDF93" w14:textId="77777777" w:rsidR="00384D34" w:rsidRPr="004E416F" w:rsidRDefault="00384D34" w:rsidP="002B2580">
            <w:pPr>
              <w:jc w:val="center"/>
              <w:rPr>
                <w:rFonts w:ascii="Arial" w:hAnsi="Arial"/>
                <w:b/>
                <w:bCs/>
              </w:rPr>
            </w:pPr>
            <w:r w:rsidRPr="004E416F">
              <w:rPr>
                <w:rFonts w:ascii="Arial" w:hAnsi="Arial"/>
                <w:b/>
                <w:bCs/>
              </w:rPr>
              <w:t>18:00</w:t>
            </w:r>
          </w:p>
        </w:tc>
        <w:tc>
          <w:tcPr>
            <w:tcW w:w="1700" w:type="dxa"/>
            <w:tcBorders>
              <w:top w:val="nil"/>
              <w:left w:val="nil"/>
              <w:bottom w:val="single" w:sz="4" w:space="0" w:color="auto"/>
              <w:right w:val="single" w:sz="8" w:space="0" w:color="auto"/>
            </w:tcBorders>
            <w:shd w:val="clear" w:color="auto" w:fill="auto"/>
            <w:noWrap/>
            <w:vAlign w:val="bottom"/>
            <w:hideMark/>
          </w:tcPr>
          <w:p w14:paraId="1A36C752" w14:textId="77777777" w:rsidR="00384D34" w:rsidRPr="004E416F" w:rsidRDefault="00384D34" w:rsidP="002B2580">
            <w:pPr>
              <w:jc w:val="center"/>
              <w:rPr>
                <w:rFonts w:ascii="Arial" w:hAnsi="Arial"/>
                <w:b/>
                <w:bCs/>
              </w:rPr>
            </w:pPr>
            <w:r w:rsidRPr="004E416F">
              <w:rPr>
                <w:rFonts w:ascii="Arial" w:hAnsi="Arial"/>
                <w:b/>
                <w:bCs/>
              </w:rPr>
              <w:t>6:00</w:t>
            </w:r>
          </w:p>
        </w:tc>
        <w:tc>
          <w:tcPr>
            <w:tcW w:w="1780" w:type="dxa"/>
            <w:tcBorders>
              <w:top w:val="nil"/>
              <w:left w:val="nil"/>
              <w:bottom w:val="nil"/>
              <w:right w:val="nil"/>
            </w:tcBorders>
            <w:shd w:val="clear" w:color="auto" w:fill="auto"/>
            <w:noWrap/>
            <w:vAlign w:val="bottom"/>
            <w:hideMark/>
          </w:tcPr>
          <w:p w14:paraId="4289621D"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2B85DDC2"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4999328B" w14:textId="77777777" w:rsidR="00384D34" w:rsidRPr="004E416F" w:rsidRDefault="00384D34" w:rsidP="002B2580">
            <w:pPr>
              <w:jc w:val="center"/>
              <w:rPr>
                <w:sz w:val="20"/>
              </w:rPr>
            </w:pPr>
          </w:p>
        </w:tc>
      </w:tr>
      <w:tr w:rsidR="00384D34" w:rsidRPr="004E416F" w14:paraId="5EC7EE92" w14:textId="77777777" w:rsidTr="002B2580">
        <w:trPr>
          <w:trHeight w:val="300"/>
        </w:trPr>
        <w:tc>
          <w:tcPr>
            <w:tcW w:w="1060" w:type="dxa"/>
            <w:tcBorders>
              <w:top w:val="nil"/>
              <w:left w:val="nil"/>
              <w:bottom w:val="nil"/>
              <w:right w:val="nil"/>
            </w:tcBorders>
            <w:shd w:val="clear" w:color="auto" w:fill="auto"/>
            <w:noWrap/>
            <w:vAlign w:val="bottom"/>
            <w:hideMark/>
          </w:tcPr>
          <w:p w14:paraId="27BDE885"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3B8DF6AE"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503D4C2C" w14:textId="77777777" w:rsidR="00384D34" w:rsidRPr="004E416F" w:rsidRDefault="00384D34" w:rsidP="002B2580">
            <w:pPr>
              <w:rPr>
                <w:sz w:val="20"/>
              </w:rPr>
            </w:pPr>
          </w:p>
        </w:tc>
        <w:tc>
          <w:tcPr>
            <w:tcW w:w="2392" w:type="dxa"/>
            <w:tcBorders>
              <w:top w:val="nil"/>
              <w:left w:val="nil"/>
              <w:bottom w:val="nil"/>
              <w:right w:val="nil"/>
            </w:tcBorders>
            <w:shd w:val="clear" w:color="auto" w:fill="auto"/>
            <w:noWrap/>
            <w:vAlign w:val="bottom"/>
            <w:hideMark/>
          </w:tcPr>
          <w:p w14:paraId="5AA02174"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4C304771" w14:textId="77777777" w:rsidR="00384D34" w:rsidRPr="004E416F" w:rsidRDefault="00384D34" w:rsidP="002B2580">
            <w:pPr>
              <w:rPr>
                <w:sz w:val="20"/>
              </w:rPr>
            </w:pPr>
          </w:p>
        </w:tc>
        <w:tc>
          <w:tcPr>
            <w:tcW w:w="1780" w:type="dxa"/>
            <w:tcBorders>
              <w:top w:val="nil"/>
              <w:left w:val="nil"/>
              <w:bottom w:val="nil"/>
              <w:right w:val="nil"/>
            </w:tcBorders>
            <w:shd w:val="clear" w:color="auto" w:fill="auto"/>
            <w:noWrap/>
            <w:vAlign w:val="bottom"/>
            <w:hideMark/>
          </w:tcPr>
          <w:p w14:paraId="73318DE5" w14:textId="77777777" w:rsidR="00384D34" w:rsidRPr="004E416F" w:rsidRDefault="00384D34" w:rsidP="002B2580">
            <w:pPr>
              <w:rPr>
                <w:sz w:val="20"/>
              </w:rPr>
            </w:pPr>
          </w:p>
        </w:tc>
        <w:tc>
          <w:tcPr>
            <w:tcW w:w="1400" w:type="dxa"/>
            <w:tcBorders>
              <w:top w:val="nil"/>
              <w:left w:val="nil"/>
              <w:bottom w:val="nil"/>
              <w:right w:val="nil"/>
            </w:tcBorders>
            <w:shd w:val="clear" w:color="auto" w:fill="auto"/>
            <w:noWrap/>
            <w:vAlign w:val="bottom"/>
            <w:hideMark/>
          </w:tcPr>
          <w:p w14:paraId="4F1D6DD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70BE7CA" w14:textId="77777777" w:rsidR="00384D34" w:rsidRPr="004E416F" w:rsidRDefault="00384D34" w:rsidP="002B2580">
            <w:pPr>
              <w:jc w:val="center"/>
              <w:rPr>
                <w:sz w:val="20"/>
              </w:rPr>
            </w:pPr>
          </w:p>
        </w:tc>
      </w:tr>
      <w:tr w:rsidR="00384D34" w:rsidRPr="004E416F" w14:paraId="500D5BE4" w14:textId="77777777" w:rsidTr="002B2580">
        <w:trPr>
          <w:trHeight w:val="405"/>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37184E1A" w14:textId="77777777" w:rsidR="00384D34" w:rsidRPr="004E416F" w:rsidRDefault="00384D34" w:rsidP="002B2580">
            <w:pPr>
              <w:jc w:val="center"/>
              <w:rPr>
                <w:rFonts w:ascii="Arial" w:hAnsi="Arial"/>
                <w:b/>
                <w:bCs/>
              </w:rPr>
            </w:pPr>
            <w:r w:rsidRPr="004E416F">
              <w:rPr>
                <w:rFonts w:ascii="Arial" w:hAnsi="Arial"/>
                <w:b/>
                <w:bCs/>
              </w:rPr>
              <w:t>Oblasť</w:t>
            </w:r>
          </w:p>
        </w:tc>
        <w:tc>
          <w:tcPr>
            <w:tcW w:w="1288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3A7906F9" w14:textId="71C33414" w:rsidR="00384D34" w:rsidRPr="004E416F" w:rsidRDefault="00384D34" w:rsidP="002B2580">
            <w:pPr>
              <w:jc w:val="center"/>
              <w:rPr>
                <w:rFonts w:ascii="Arial" w:hAnsi="Arial"/>
                <w:b/>
                <w:bCs/>
                <w:sz w:val="32"/>
                <w:szCs w:val="32"/>
              </w:rPr>
            </w:pPr>
            <w:r w:rsidRPr="004E416F">
              <w:rPr>
                <w:rFonts w:ascii="Arial" w:hAnsi="Arial"/>
                <w:b/>
                <w:bCs/>
                <w:sz w:val="32"/>
                <w:szCs w:val="32"/>
              </w:rPr>
              <w:t>Čistenie par</w:t>
            </w:r>
            <w:r>
              <w:rPr>
                <w:rFonts w:ascii="Arial" w:hAnsi="Arial"/>
                <w:b/>
                <w:bCs/>
                <w:sz w:val="32"/>
                <w:szCs w:val="32"/>
              </w:rPr>
              <w:t>koví</w:t>
            </w:r>
            <w:r w:rsidRPr="004E416F">
              <w:rPr>
                <w:rFonts w:ascii="Arial" w:hAnsi="Arial"/>
                <w:b/>
                <w:bCs/>
                <w:sz w:val="32"/>
                <w:szCs w:val="32"/>
              </w:rPr>
              <w:t>sk, statickej dopravy a el. zastávok MHD</w:t>
            </w:r>
          </w:p>
        </w:tc>
      </w:tr>
      <w:tr w:rsidR="00384D34" w:rsidRPr="004E416F" w14:paraId="5A89E8AE"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2B8B2713" w14:textId="77777777" w:rsidR="00384D34" w:rsidRPr="004E416F" w:rsidRDefault="00384D34" w:rsidP="002B2580">
            <w:pPr>
              <w:rPr>
                <w:rFonts w:ascii="Arial" w:hAnsi="Arial"/>
                <w:b/>
                <w:bCs/>
              </w:rPr>
            </w:pPr>
          </w:p>
        </w:tc>
        <w:tc>
          <w:tcPr>
            <w:tcW w:w="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466D74D" w14:textId="77777777" w:rsidR="00384D34" w:rsidRPr="004E416F" w:rsidRDefault="00384D34" w:rsidP="002B2580">
            <w:pPr>
              <w:jc w:val="center"/>
              <w:rPr>
                <w:rFonts w:ascii="Arial" w:hAnsi="Arial"/>
                <w:b/>
                <w:bCs/>
              </w:rPr>
            </w:pPr>
            <w:r w:rsidRPr="004E416F">
              <w:rPr>
                <w:rFonts w:ascii="Arial" w:hAnsi="Arial"/>
                <w:b/>
                <w:bCs/>
              </w:rPr>
              <w:t>r.č.</w:t>
            </w:r>
          </w:p>
        </w:tc>
        <w:tc>
          <w:tcPr>
            <w:tcW w:w="344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485E5ED1" w14:textId="77777777" w:rsidR="00384D34" w:rsidRPr="004E416F" w:rsidRDefault="00384D34" w:rsidP="002B2580">
            <w:pPr>
              <w:jc w:val="center"/>
              <w:rPr>
                <w:rFonts w:ascii="Arial" w:hAnsi="Arial"/>
                <w:b/>
                <w:bCs/>
              </w:rPr>
            </w:pPr>
            <w:r w:rsidRPr="004E416F">
              <w:rPr>
                <w:rFonts w:ascii="Arial" w:hAnsi="Arial"/>
                <w:b/>
                <w:bCs/>
              </w:rPr>
              <w:t>m.č.</w:t>
            </w:r>
          </w:p>
        </w:tc>
        <w:tc>
          <w:tcPr>
            <w:tcW w:w="2392"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7685A74" w14:textId="77777777" w:rsidR="00384D34" w:rsidRPr="004E416F" w:rsidRDefault="00384D34" w:rsidP="002B2580">
            <w:pPr>
              <w:jc w:val="center"/>
              <w:rPr>
                <w:rFonts w:ascii="Arial" w:hAnsi="Arial"/>
                <w:b/>
                <w:bCs/>
              </w:rPr>
            </w:pPr>
            <w:r w:rsidRPr="004E416F">
              <w:rPr>
                <w:rFonts w:ascii="Arial" w:hAnsi="Arial"/>
                <w:b/>
                <w:bCs/>
              </w:rPr>
              <w:t>názov položky</w:t>
            </w:r>
          </w:p>
        </w:tc>
        <w:tc>
          <w:tcPr>
            <w:tcW w:w="17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9630EE0" w14:textId="77777777" w:rsidR="00384D34" w:rsidRPr="004E416F" w:rsidRDefault="00384D34" w:rsidP="002B2580">
            <w:pPr>
              <w:jc w:val="center"/>
              <w:rPr>
                <w:rFonts w:ascii="Arial" w:hAnsi="Arial"/>
                <w:b/>
                <w:bCs/>
              </w:rPr>
            </w:pPr>
            <w:r w:rsidRPr="004E416F">
              <w:rPr>
                <w:rFonts w:ascii="Arial" w:hAnsi="Arial"/>
                <w:b/>
                <w:bCs/>
              </w:rPr>
              <w:t>výmera v m2</w:t>
            </w:r>
          </w:p>
        </w:tc>
        <w:tc>
          <w:tcPr>
            <w:tcW w:w="17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583E6F15" w14:textId="77777777" w:rsidR="00384D34" w:rsidRPr="004E416F" w:rsidRDefault="00384D34" w:rsidP="002B2580">
            <w:pPr>
              <w:jc w:val="center"/>
              <w:rPr>
                <w:rFonts w:ascii="Arial" w:hAnsi="Arial"/>
                <w:b/>
                <w:bCs/>
              </w:rPr>
            </w:pPr>
            <w:r w:rsidRPr="004E416F">
              <w:rPr>
                <w:rFonts w:ascii="Arial" w:hAnsi="Arial"/>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E384BF2" w14:textId="77777777" w:rsidR="00384D34" w:rsidRPr="004E416F" w:rsidRDefault="00384D34" w:rsidP="002B2580">
            <w:pPr>
              <w:jc w:val="center"/>
              <w:rPr>
                <w:rFonts w:ascii="Arial" w:hAnsi="Arial"/>
                <w:b/>
                <w:bCs/>
              </w:rPr>
            </w:pPr>
            <w:r w:rsidRPr="004E416F">
              <w:rPr>
                <w:rFonts w:ascii="Arial" w:hAnsi="Arial"/>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0C68285" w14:textId="77777777" w:rsidR="00384D34" w:rsidRPr="004E416F" w:rsidRDefault="00384D34" w:rsidP="002B2580">
            <w:pPr>
              <w:jc w:val="center"/>
              <w:rPr>
                <w:rFonts w:ascii="Arial" w:hAnsi="Arial"/>
                <w:b/>
                <w:bCs/>
              </w:rPr>
            </w:pPr>
            <w:r w:rsidRPr="004E416F">
              <w:rPr>
                <w:rFonts w:ascii="Arial" w:hAnsi="Arial"/>
                <w:b/>
                <w:bCs/>
              </w:rPr>
              <w:t>obrat</w:t>
            </w:r>
          </w:p>
        </w:tc>
      </w:tr>
      <w:tr w:rsidR="00384D34" w:rsidRPr="004E416F" w14:paraId="251D6A43"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77B0362C" w14:textId="77777777" w:rsidR="00384D34" w:rsidRPr="004E416F" w:rsidRDefault="00384D34" w:rsidP="002B2580">
            <w:pPr>
              <w:rPr>
                <w:rFonts w:ascii="Arial" w:hAnsi="Arial"/>
                <w:b/>
                <w:bCs/>
              </w:rPr>
            </w:pPr>
          </w:p>
        </w:tc>
        <w:tc>
          <w:tcPr>
            <w:tcW w:w="780" w:type="dxa"/>
            <w:vMerge/>
            <w:tcBorders>
              <w:top w:val="nil"/>
              <w:left w:val="single" w:sz="4" w:space="0" w:color="auto"/>
              <w:bottom w:val="single" w:sz="4" w:space="0" w:color="000000"/>
              <w:right w:val="single" w:sz="4" w:space="0" w:color="auto"/>
            </w:tcBorders>
            <w:vAlign w:val="center"/>
            <w:hideMark/>
          </w:tcPr>
          <w:p w14:paraId="3E1B2EEB" w14:textId="77777777" w:rsidR="00384D34" w:rsidRPr="004E416F" w:rsidRDefault="00384D34" w:rsidP="002B2580">
            <w:pPr>
              <w:rPr>
                <w:rFonts w:ascii="Arial" w:hAnsi="Arial"/>
                <w:b/>
                <w:bCs/>
              </w:rPr>
            </w:pPr>
          </w:p>
        </w:tc>
        <w:tc>
          <w:tcPr>
            <w:tcW w:w="3448" w:type="dxa"/>
            <w:vMerge/>
            <w:tcBorders>
              <w:top w:val="nil"/>
              <w:left w:val="single" w:sz="4" w:space="0" w:color="auto"/>
              <w:bottom w:val="single" w:sz="4" w:space="0" w:color="000000"/>
              <w:right w:val="single" w:sz="4" w:space="0" w:color="auto"/>
            </w:tcBorders>
            <w:vAlign w:val="center"/>
            <w:hideMark/>
          </w:tcPr>
          <w:p w14:paraId="33E3CDCE" w14:textId="77777777" w:rsidR="00384D34" w:rsidRPr="004E416F" w:rsidRDefault="00384D34" w:rsidP="002B2580">
            <w:pPr>
              <w:rPr>
                <w:rFonts w:ascii="Arial" w:hAnsi="Arial"/>
                <w:b/>
                <w:bCs/>
              </w:rPr>
            </w:pPr>
          </w:p>
        </w:tc>
        <w:tc>
          <w:tcPr>
            <w:tcW w:w="2392" w:type="dxa"/>
            <w:vMerge/>
            <w:tcBorders>
              <w:top w:val="nil"/>
              <w:left w:val="single" w:sz="4" w:space="0" w:color="auto"/>
              <w:bottom w:val="single" w:sz="4" w:space="0" w:color="000000"/>
              <w:right w:val="single" w:sz="4" w:space="0" w:color="auto"/>
            </w:tcBorders>
            <w:vAlign w:val="center"/>
            <w:hideMark/>
          </w:tcPr>
          <w:p w14:paraId="455B28E9" w14:textId="77777777" w:rsidR="00384D34" w:rsidRPr="004E416F" w:rsidRDefault="00384D34" w:rsidP="002B2580">
            <w:pPr>
              <w:rPr>
                <w:rFonts w:ascii="Arial" w:hAnsi="Arial"/>
                <w:b/>
                <w:bCs/>
              </w:rPr>
            </w:pPr>
          </w:p>
        </w:tc>
        <w:tc>
          <w:tcPr>
            <w:tcW w:w="1700" w:type="dxa"/>
            <w:vMerge/>
            <w:tcBorders>
              <w:top w:val="nil"/>
              <w:left w:val="single" w:sz="4" w:space="0" w:color="auto"/>
              <w:bottom w:val="single" w:sz="4" w:space="0" w:color="000000"/>
              <w:right w:val="single" w:sz="4" w:space="0" w:color="auto"/>
            </w:tcBorders>
            <w:vAlign w:val="center"/>
            <w:hideMark/>
          </w:tcPr>
          <w:p w14:paraId="553D3AA6" w14:textId="77777777" w:rsidR="00384D34" w:rsidRPr="004E416F" w:rsidRDefault="00384D34" w:rsidP="002B2580">
            <w:pPr>
              <w:rPr>
                <w:rFonts w:ascii="Arial" w:hAnsi="Arial"/>
                <w:b/>
                <w:bCs/>
              </w:rPr>
            </w:pPr>
          </w:p>
        </w:tc>
        <w:tc>
          <w:tcPr>
            <w:tcW w:w="1780" w:type="dxa"/>
            <w:vMerge/>
            <w:tcBorders>
              <w:top w:val="nil"/>
              <w:left w:val="single" w:sz="4" w:space="0" w:color="auto"/>
              <w:bottom w:val="single" w:sz="4" w:space="0" w:color="000000"/>
              <w:right w:val="single" w:sz="4" w:space="0" w:color="auto"/>
            </w:tcBorders>
            <w:vAlign w:val="center"/>
            <w:hideMark/>
          </w:tcPr>
          <w:p w14:paraId="28FFE180" w14:textId="77777777" w:rsidR="00384D34" w:rsidRPr="004E416F" w:rsidRDefault="00384D34" w:rsidP="002B2580">
            <w:pPr>
              <w:rPr>
                <w:rFonts w:ascii="Arial" w:hAnsi="Arial"/>
                <w:b/>
                <w:bCs/>
              </w:rPr>
            </w:pPr>
          </w:p>
        </w:tc>
        <w:tc>
          <w:tcPr>
            <w:tcW w:w="1400" w:type="dxa"/>
            <w:vMerge/>
            <w:tcBorders>
              <w:top w:val="nil"/>
              <w:left w:val="single" w:sz="4" w:space="0" w:color="auto"/>
              <w:bottom w:val="single" w:sz="4" w:space="0" w:color="000000"/>
              <w:right w:val="single" w:sz="4" w:space="0" w:color="auto"/>
            </w:tcBorders>
            <w:vAlign w:val="center"/>
            <w:hideMark/>
          </w:tcPr>
          <w:p w14:paraId="7B7AB441" w14:textId="77777777" w:rsidR="00384D34" w:rsidRPr="004E416F" w:rsidRDefault="00384D34" w:rsidP="002B2580">
            <w:pPr>
              <w:rPr>
                <w:rFonts w:ascii="Arial" w:hAnsi="Arial"/>
                <w:b/>
                <w:bCs/>
              </w:rPr>
            </w:pPr>
          </w:p>
        </w:tc>
        <w:tc>
          <w:tcPr>
            <w:tcW w:w="1380" w:type="dxa"/>
            <w:vMerge/>
            <w:tcBorders>
              <w:top w:val="nil"/>
              <w:left w:val="single" w:sz="4" w:space="0" w:color="auto"/>
              <w:bottom w:val="single" w:sz="4" w:space="0" w:color="auto"/>
              <w:right w:val="single" w:sz="4" w:space="0" w:color="auto"/>
            </w:tcBorders>
            <w:vAlign w:val="center"/>
            <w:hideMark/>
          </w:tcPr>
          <w:p w14:paraId="2D6209C4" w14:textId="77777777" w:rsidR="00384D34" w:rsidRPr="004E416F" w:rsidRDefault="00384D34" w:rsidP="002B2580">
            <w:pPr>
              <w:rPr>
                <w:rFonts w:ascii="Arial" w:hAnsi="Arial"/>
                <w:b/>
                <w:bCs/>
              </w:rPr>
            </w:pPr>
          </w:p>
        </w:tc>
      </w:tr>
      <w:tr w:rsidR="00384D34" w:rsidRPr="004E416F" w14:paraId="367E4AB2" w14:textId="77777777" w:rsidTr="002B2580">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25FCF" w14:textId="77777777" w:rsidR="00384D34" w:rsidRPr="004E416F" w:rsidRDefault="00384D34" w:rsidP="002B2580">
            <w:pPr>
              <w:jc w:val="center"/>
              <w:rPr>
                <w:rFonts w:ascii="Arial" w:hAnsi="Arial"/>
                <w:sz w:val="20"/>
              </w:rPr>
            </w:pPr>
            <w:r w:rsidRPr="004E416F">
              <w:rPr>
                <w:rFonts w:ascii="Arial" w:hAnsi="Arial"/>
                <w:sz w:val="20"/>
              </w:rPr>
              <w:t>2</w:t>
            </w:r>
          </w:p>
        </w:tc>
        <w:tc>
          <w:tcPr>
            <w:tcW w:w="780" w:type="dxa"/>
            <w:tcBorders>
              <w:top w:val="nil"/>
              <w:left w:val="nil"/>
              <w:bottom w:val="single" w:sz="4" w:space="0" w:color="auto"/>
              <w:right w:val="single" w:sz="4" w:space="0" w:color="auto"/>
            </w:tcBorders>
            <w:shd w:val="clear" w:color="000000" w:fill="92D050"/>
            <w:noWrap/>
            <w:vAlign w:val="bottom"/>
            <w:hideMark/>
          </w:tcPr>
          <w:p w14:paraId="48A26F60" w14:textId="77777777" w:rsidR="00384D34" w:rsidRPr="004E416F" w:rsidRDefault="00384D34" w:rsidP="002B2580">
            <w:pPr>
              <w:jc w:val="center"/>
              <w:rPr>
                <w:rFonts w:ascii="Arial" w:hAnsi="Arial"/>
              </w:rPr>
            </w:pPr>
            <w:r w:rsidRPr="004E416F">
              <w:rPr>
                <w:rFonts w:ascii="Arial" w:hAnsi="Arial"/>
              </w:rPr>
              <w:t>261</w:t>
            </w:r>
          </w:p>
        </w:tc>
        <w:tc>
          <w:tcPr>
            <w:tcW w:w="3448" w:type="dxa"/>
            <w:tcBorders>
              <w:top w:val="nil"/>
              <w:left w:val="nil"/>
              <w:bottom w:val="single" w:sz="4" w:space="0" w:color="auto"/>
              <w:right w:val="single" w:sz="4" w:space="0" w:color="auto"/>
            </w:tcBorders>
            <w:shd w:val="clear" w:color="auto" w:fill="auto"/>
            <w:noWrap/>
            <w:vAlign w:val="bottom"/>
            <w:hideMark/>
          </w:tcPr>
          <w:p w14:paraId="1A97945D" w14:textId="77777777" w:rsidR="00384D34" w:rsidRPr="004E416F" w:rsidRDefault="00384D34" w:rsidP="002B2580">
            <w:pPr>
              <w:rPr>
                <w:rFonts w:ascii="Arial" w:hAnsi="Arial"/>
              </w:rPr>
            </w:pPr>
            <w:r w:rsidRPr="004E416F">
              <w:rPr>
                <w:rFonts w:ascii="Arial" w:hAnsi="Arial"/>
              </w:rPr>
              <w:t>Karlova Ves, Lamač</w:t>
            </w:r>
          </w:p>
        </w:tc>
        <w:tc>
          <w:tcPr>
            <w:tcW w:w="2392" w:type="dxa"/>
            <w:tcBorders>
              <w:top w:val="nil"/>
              <w:left w:val="nil"/>
              <w:bottom w:val="single" w:sz="4" w:space="0" w:color="auto"/>
              <w:right w:val="single" w:sz="4" w:space="0" w:color="auto"/>
            </w:tcBorders>
            <w:shd w:val="clear" w:color="000000" w:fill="FFFFFF"/>
            <w:noWrap/>
            <w:vAlign w:val="bottom"/>
            <w:hideMark/>
          </w:tcPr>
          <w:p w14:paraId="44236922" w14:textId="77777777" w:rsidR="00384D34" w:rsidRPr="004E416F" w:rsidRDefault="00384D34" w:rsidP="002B2580">
            <w:pPr>
              <w:jc w:val="center"/>
              <w:rPr>
                <w:rFonts w:ascii="Arial" w:hAnsi="Arial"/>
              </w:rPr>
            </w:pPr>
            <w:r w:rsidRPr="004E416F">
              <w:rPr>
                <w:rFonts w:ascii="Arial" w:hAnsi="Arial"/>
              </w:rPr>
              <w:t>statická doprava</w:t>
            </w:r>
          </w:p>
        </w:tc>
        <w:tc>
          <w:tcPr>
            <w:tcW w:w="1700" w:type="dxa"/>
            <w:tcBorders>
              <w:top w:val="nil"/>
              <w:left w:val="nil"/>
              <w:bottom w:val="single" w:sz="4" w:space="0" w:color="auto"/>
              <w:right w:val="single" w:sz="4" w:space="0" w:color="auto"/>
            </w:tcBorders>
            <w:shd w:val="clear" w:color="auto" w:fill="auto"/>
            <w:noWrap/>
            <w:vAlign w:val="bottom"/>
            <w:hideMark/>
          </w:tcPr>
          <w:p w14:paraId="1D8523C8" w14:textId="77777777" w:rsidR="00384D34" w:rsidRPr="004E416F" w:rsidRDefault="00384D34" w:rsidP="002B2580">
            <w:pPr>
              <w:jc w:val="right"/>
              <w:rPr>
                <w:rFonts w:ascii="Arial" w:hAnsi="Arial"/>
              </w:rPr>
            </w:pPr>
            <w:r w:rsidRPr="004E416F">
              <w:rPr>
                <w:rFonts w:ascii="Arial" w:hAnsi="Arial"/>
              </w:rPr>
              <w:t>5 280</w:t>
            </w:r>
          </w:p>
        </w:tc>
        <w:tc>
          <w:tcPr>
            <w:tcW w:w="1780" w:type="dxa"/>
            <w:tcBorders>
              <w:top w:val="nil"/>
              <w:left w:val="nil"/>
              <w:bottom w:val="single" w:sz="4" w:space="0" w:color="auto"/>
              <w:right w:val="single" w:sz="4" w:space="0" w:color="auto"/>
            </w:tcBorders>
            <w:shd w:val="clear" w:color="auto" w:fill="FFFF00"/>
            <w:noWrap/>
            <w:vAlign w:val="bottom"/>
          </w:tcPr>
          <w:p w14:paraId="17BA6EC0" w14:textId="77777777" w:rsidR="00384D34" w:rsidRPr="004E416F" w:rsidRDefault="00384D3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66376CFA" w14:textId="77777777" w:rsidR="00384D34" w:rsidRPr="004E416F" w:rsidRDefault="00384D34" w:rsidP="002B2580">
            <w:pPr>
              <w:jc w:val="center"/>
              <w:rPr>
                <w:rFonts w:ascii="Arial" w:hAnsi="Arial"/>
              </w:rPr>
            </w:pPr>
            <w:r w:rsidRPr="004E416F">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775C999E" w14:textId="77777777" w:rsidR="00384D34" w:rsidRPr="004E416F" w:rsidRDefault="00384D34" w:rsidP="002B2580">
            <w:pPr>
              <w:jc w:val="right"/>
              <w:rPr>
                <w:rFonts w:ascii="Arial" w:hAnsi="Arial"/>
              </w:rPr>
            </w:pPr>
          </w:p>
        </w:tc>
      </w:tr>
      <w:tr w:rsidR="00384D34" w:rsidRPr="004E416F" w14:paraId="711246CB" w14:textId="77777777" w:rsidTr="002B2580">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0451BA" w14:textId="77777777" w:rsidR="00384D34" w:rsidRPr="004E416F" w:rsidRDefault="00384D34" w:rsidP="002B2580">
            <w:pPr>
              <w:jc w:val="center"/>
              <w:rPr>
                <w:rFonts w:ascii="Arial" w:hAnsi="Arial"/>
                <w:sz w:val="20"/>
              </w:rPr>
            </w:pPr>
            <w:r w:rsidRPr="004E416F">
              <w:rPr>
                <w:rFonts w:ascii="Arial" w:hAnsi="Arial"/>
                <w:sz w:val="20"/>
              </w:rPr>
              <w:t>2</w:t>
            </w:r>
          </w:p>
        </w:tc>
        <w:tc>
          <w:tcPr>
            <w:tcW w:w="780" w:type="dxa"/>
            <w:tcBorders>
              <w:top w:val="nil"/>
              <w:left w:val="nil"/>
              <w:bottom w:val="single" w:sz="4" w:space="0" w:color="auto"/>
              <w:right w:val="single" w:sz="4" w:space="0" w:color="auto"/>
            </w:tcBorders>
            <w:shd w:val="clear" w:color="000000" w:fill="CCC0DA"/>
            <w:noWrap/>
            <w:vAlign w:val="bottom"/>
            <w:hideMark/>
          </w:tcPr>
          <w:p w14:paraId="0EC015DA" w14:textId="77777777" w:rsidR="00384D34" w:rsidRPr="004E416F" w:rsidRDefault="00384D34" w:rsidP="002B2580">
            <w:pPr>
              <w:jc w:val="center"/>
              <w:rPr>
                <w:rFonts w:ascii="Arial" w:hAnsi="Arial"/>
              </w:rPr>
            </w:pPr>
            <w:r w:rsidRPr="004E416F">
              <w:rPr>
                <w:rFonts w:ascii="Arial" w:hAnsi="Arial"/>
              </w:rPr>
              <w:t>312</w:t>
            </w:r>
          </w:p>
        </w:tc>
        <w:tc>
          <w:tcPr>
            <w:tcW w:w="3448" w:type="dxa"/>
            <w:tcBorders>
              <w:top w:val="nil"/>
              <w:left w:val="nil"/>
              <w:bottom w:val="single" w:sz="4" w:space="0" w:color="auto"/>
              <w:right w:val="single" w:sz="4" w:space="0" w:color="auto"/>
            </w:tcBorders>
            <w:shd w:val="clear" w:color="000000" w:fill="FFFFFF"/>
            <w:noWrap/>
            <w:vAlign w:val="bottom"/>
            <w:hideMark/>
          </w:tcPr>
          <w:p w14:paraId="7A131865" w14:textId="77777777" w:rsidR="00384D34" w:rsidRPr="004E416F" w:rsidRDefault="00384D34" w:rsidP="002B2580">
            <w:pPr>
              <w:rPr>
                <w:rFonts w:ascii="Arial" w:hAnsi="Arial"/>
              </w:rPr>
            </w:pPr>
            <w:r w:rsidRPr="004E416F">
              <w:rPr>
                <w:rFonts w:ascii="Arial" w:hAnsi="Arial"/>
              </w:rPr>
              <w:t>Stanoviská Bikesheringu</w:t>
            </w:r>
          </w:p>
        </w:tc>
        <w:tc>
          <w:tcPr>
            <w:tcW w:w="2392" w:type="dxa"/>
            <w:tcBorders>
              <w:top w:val="nil"/>
              <w:left w:val="nil"/>
              <w:bottom w:val="nil"/>
              <w:right w:val="single" w:sz="4" w:space="0" w:color="auto"/>
            </w:tcBorders>
            <w:shd w:val="clear" w:color="000000" w:fill="FFFFFF"/>
            <w:noWrap/>
            <w:vAlign w:val="bottom"/>
            <w:hideMark/>
          </w:tcPr>
          <w:p w14:paraId="499BD07A" w14:textId="77777777" w:rsidR="00384D34" w:rsidRPr="004E416F" w:rsidRDefault="00384D34" w:rsidP="002B2580">
            <w:pPr>
              <w:jc w:val="center"/>
              <w:rPr>
                <w:rFonts w:ascii="Arial" w:hAnsi="Arial"/>
              </w:rPr>
            </w:pPr>
            <w:r w:rsidRPr="004E416F">
              <w:rPr>
                <w:rFonts w:ascii="Arial" w:hAnsi="Arial"/>
              </w:rPr>
              <w:t>spevnená plocha</w:t>
            </w:r>
          </w:p>
        </w:tc>
        <w:tc>
          <w:tcPr>
            <w:tcW w:w="1700" w:type="dxa"/>
            <w:tcBorders>
              <w:top w:val="nil"/>
              <w:left w:val="nil"/>
              <w:bottom w:val="nil"/>
              <w:right w:val="single" w:sz="4" w:space="0" w:color="auto"/>
            </w:tcBorders>
            <w:shd w:val="clear" w:color="000000" w:fill="FFFFFF"/>
            <w:noWrap/>
            <w:vAlign w:val="bottom"/>
            <w:hideMark/>
          </w:tcPr>
          <w:p w14:paraId="7999C6D6" w14:textId="77777777" w:rsidR="00384D34" w:rsidRPr="004E416F" w:rsidRDefault="00384D34" w:rsidP="002B2580">
            <w:pPr>
              <w:jc w:val="right"/>
              <w:rPr>
                <w:rFonts w:ascii="Arial" w:hAnsi="Arial"/>
              </w:rPr>
            </w:pPr>
            <w:r w:rsidRPr="004E416F">
              <w:rPr>
                <w:rFonts w:ascii="Arial" w:hAnsi="Arial"/>
              </w:rPr>
              <w:t>1 490</w:t>
            </w:r>
          </w:p>
        </w:tc>
        <w:tc>
          <w:tcPr>
            <w:tcW w:w="1780" w:type="dxa"/>
            <w:tcBorders>
              <w:top w:val="nil"/>
              <w:left w:val="nil"/>
              <w:bottom w:val="nil"/>
              <w:right w:val="single" w:sz="4" w:space="0" w:color="auto"/>
            </w:tcBorders>
            <w:shd w:val="clear" w:color="auto" w:fill="FFFF00"/>
            <w:noWrap/>
            <w:vAlign w:val="bottom"/>
          </w:tcPr>
          <w:p w14:paraId="1B6DFCE0" w14:textId="77777777" w:rsidR="00384D34" w:rsidRPr="004E416F" w:rsidRDefault="00384D34" w:rsidP="002B2580">
            <w:pPr>
              <w:jc w:val="right"/>
              <w:rPr>
                <w:rFonts w:ascii="Arial" w:hAnsi="Arial"/>
              </w:rPr>
            </w:pPr>
          </w:p>
        </w:tc>
        <w:tc>
          <w:tcPr>
            <w:tcW w:w="1400" w:type="dxa"/>
            <w:tcBorders>
              <w:top w:val="nil"/>
              <w:left w:val="nil"/>
              <w:bottom w:val="nil"/>
              <w:right w:val="single" w:sz="4" w:space="0" w:color="auto"/>
            </w:tcBorders>
            <w:shd w:val="clear" w:color="000000" w:fill="FFFFFF"/>
            <w:noWrap/>
            <w:vAlign w:val="bottom"/>
            <w:hideMark/>
          </w:tcPr>
          <w:p w14:paraId="658ADE09" w14:textId="77777777" w:rsidR="00384D34" w:rsidRPr="004E416F" w:rsidRDefault="00384D34" w:rsidP="002B2580">
            <w:pPr>
              <w:jc w:val="center"/>
              <w:rPr>
                <w:rFonts w:ascii="Arial" w:hAnsi="Arial"/>
              </w:rPr>
            </w:pPr>
            <w:r w:rsidRPr="004E416F">
              <w:rPr>
                <w:rFonts w:ascii="Arial" w:hAnsi="Arial"/>
              </w:rPr>
              <w:t>0,5</w:t>
            </w:r>
          </w:p>
        </w:tc>
        <w:tc>
          <w:tcPr>
            <w:tcW w:w="1380" w:type="dxa"/>
            <w:tcBorders>
              <w:top w:val="nil"/>
              <w:left w:val="nil"/>
              <w:bottom w:val="nil"/>
              <w:right w:val="single" w:sz="4" w:space="0" w:color="auto"/>
            </w:tcBorders>
            <w:shd w:val="clear" w:color="000000" w:fill="FFFFFF"/>
            <w:noWrap/>
            <w:vAlign w:val="bottom"/>
          </w:tcPr>
          <w:p w14:paraId="1B74F61C" w14:textId="77777777" w:rsidR="00384D34" w:rsidRPr="004E416F" w:rsidRDefault="00384D34" w:rsidP="002B2580">
            <w:pPr>
              <w:jc w:val="right"/>
              <w:rPr>
                <w:rFonts w:ascii="Arial" w:hAnsi="Arial"/>
              </w:rPr>
            </w:pPr>
          </w:p>
        </w:tc>
      </w:tr>
      <w:tr w:rsidR="00384D34" w:rsidRPr="004E416F" w14:paraId="272BE2BD" w14:textId="77777777" w:rsidTr="002B2580">
        <w:trPr>
          <w:trHeight w:val="330"/>
        </w:trPr>
        <w:tc>
          <w:tcPr>
            <w:tcW w:w="1060" w:type="dxa"/>
            <w:tcBorders>
              <w:top w:val="nil"/>
              <w:left w:val="nil"/>
              <w:bottom w:val="nil"/>
              <w:right w:val="nil"/>
            </w:tcBorders>
            <w:shd w:val="clear" w:color="auto" w:fill="auto"/>
            <w:noWrap/>
            <w:vAlign w:val="bottom"/>
            <w:hideMark/>
          </w:tcPr>
          <w:p w14:paraId="6532C38B" w14:textId="77777777" w:rsidR="00384D34" w:rsidRPr="004E416F" w:rsidRDefault="00384D34" w:rsidP="002B2580">
            <w:pPr>
              <w:jc w:val="right"/>
              <w:rPr>
                <w:rFonts w:ascii="Arial" w:hAnsi="Arial"/>
              </w:rPr>
            </w:pPr>
          </w:p>
        </w:tc>
        <w:tc>
          <w:tcPr>
            <w:tcW w:w="780" w:type="dxa"/>
            <w:tcBorders>
              <w:top w:val="nil"/>
              <w:left w:val="nil"/>
              <w:bottom w:val="nil"/>
              <w:right w:val="nil"/>
            </w:tcBorders>
            <w:shd w:val="clear" w:color="auto" w:fill="auto"/>
            <w:noWrap/>
            <w:vAlign w:val="bottom"/>
            <w:hideMark/>
          </w:tcPr>
          <w:p w14:paraId="6784979E"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64B9665B" w14:textId="77777777" w:rsidR="00384D34" w:rsidRPr="004E416F" w:rsidRDefault="00384D34" w:rsidP="002B2580">
            <w:pPr>
              <w:jc w:val="center"/>
              <w:rPr>
                <w:sz w:val="20"/>
              </w:rPr>
            </w:pPr>
          </w:p>
        </w:tc>
        <w:tc>
          <w:tcPr>
            <w:tcW w:w="239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798A8B8" w14:textId="77777777" w:rsidR="00384D34" w:rsidRPr="004E416F" w:rsidRDefault="00384D34" w:rsidP="002B2580">
            <w:pPr>
              <w:jc w:val="center"/>
              <w:rPr>
                <w:rFonts w:ascii="Arial" w:hAnsi="Arial"/>
                <w:b/>
                <w:bCs/>
              </w:rPr>
            </w:pPr>
            <w:r w:rsidRPr="004E416F">
              <w:rPr>
                <w:rFonts w:ascii="Arial" w:hAnsi="Arial"/>
                <w:b/>
                <w:bCs/>
              </w:rPr>
              <w:t>SPOLU:</w:t>
            </w:r>
          </w:p>
        </w:tc>
        <w:tc>
          <w:tcPr>
            <w:tcW w:w="1700" w:type="dxa"/>
            <w:tcBorders>
              <w:top w:val="single" w:sz="8" w:space="0" w:color="auto"/>
              <w:left w:val="nil"/>
              <w:bottom w:val="single" w:sz="8" w:space="0" w:color="auto"/>
              <w:right w:val="single" w:sz="4" w:space="0" w:color="auto"/>
            </w:tcBorders>
            <w:shd w:val="clear" w:color="auto" w:fill="auto"/>
            <w:noWrap/>
            <w:vAlign w:val="bottom"/>
            <w:hideMark/>
          </w:tcPr>
          <w:p w14:paraId="768D77C0" w14:textId="77777777" w:rsidR="00384D34" w:rsidRPr="004E416F" w:rsidRDefault="00384D34" w:rsidP="002B2580">
            <w:pPr>
              <w:jc w:val="right"/>
              <w:rPr>
                <w:rFonts w:ascii="Arial" w:hAnsi="Arial"/>
                <w:b/>
                <w:bCs/>
              </w:rPr>
            </w:pPr>
            <w:r w:rsidRPr="004E416F">
              <w:rPr>
                <w:rFonts w:ascii="Arial" w:hAnsi="Arial"/>
                <w:b/>
                <w:bCs/>
              </w:rPr>
              <w:t>6 770</w:t>
            </w:r>
          </w:p>
        </w:tc>
        <w:tc>
          <w:tcPr>
            <w:tcW w:w="1780" w:type="dxa"/>
            <w:tcBorders>
              <w:top w:val="single" w:sz="8" w:space="0" w:color="auto"/>
              <w:left w:val="nil"/>
              <w:bottom w:val="single" w:sz="8" w:space="0" w:color="auto"/>
              <w:right w:val="single" w:sz="4" w:space="0" w:color="auto"/>
            </w:tcBorders>
            <w:shd w:val="clear" w:color="auto" w:fill="FFFF00"/>
            <w:noWrap/>
            <w:vAlign w:val="bottom"/>
            <w:hideMark/>
          </w:tcPr>
          <w:p w14:paraId="2C3809F2" w14:textId="77777777" w:rsidR="00384D34" w:rsidRPr="004E416F" w:rsidRDefault="00384D34" w:rsidP="002B2580">
            <w:pPr>
              <w:rPr>
                <w:rFonts w:ascii="Arial" w:hAnsi="Arial"/>
                <w:b/>
                <w:bCs/>
              </w:rPr>
            </w:pPr>
            <w:r w:rsidRPr="004E416F">
              <w:rPr>
                <w:rFonts w:ascii="Arial" w:hAnsi="Arial"/>
                <w:b/>
                <w:bCs/>
              </w:rPr>
              <w:t> </w:t>
            </w:r>
          </w:p>
        </w:tc>
        <w:tc>
          <w:tcPr>
            <w:tcW w:w="1400" w:type="dxa"/>
            <w:tcBorders>
              <w:top w:val="single" w:sz="8" w:space="0" w:color="auto"/>
              <w:left w:val="nil"/>
              <w:bottom w:val="single" w:sz="8" w:space="0" w:color="auto"/>
              <w:right w:val="single" w:sz="4" w:space="0" w:color="auto"/>
            </w:tcBorders>
            <w:shd w:val="clear" w:color="auto" w:fill="auto"/>
            <w:noWrap/>
            <w:vAlign w:val="bottom"/>
            <w:hideMark/>
          </w:tcPr>
          <w:p w14:paraId="7CE252DD" w14:textId="77777777" w:rsidR="00384D34" w:rsidRPr="004E416F" w:rsidRDefault="00384D34" w:rsidP="002B2580">
            <w:pPr>
              <w:jc w:val="center"/>
              <w:rPr>
                <w:rFonts w:ascii="Arial" w:hAnsi="Arial"/>
                <w:b/>
                <w:bCs/>
              </w:rPr>
            </w:pPr>
            <w:r w:rsidRPr="004E416F">
              <w:rPr>
                <w:rFonts w:ascii="Arial" w:hAnsi="Arial"/>
                <w:b/>
                <w:bCs/>
              </w:rPr>
              <w:t>SPOLU:</w:t>
            </w:r>
          </w:p>
        </w:tc>
        <w:tc>
          <w:tcPr>
            <w:tcW w:w="1380" w:type="dxa"/>
            <w:tcBorders>
              <w:top w:val="single" w:sz="8" w:space="0" w:color="auto"/>
              <w:left w:val="nil"/>
              <w:bottom w:val="single" w:sz="8" w:space="0" w:color="auto"/>
              <w:right w:val="single" w:sz="8" w:space="0" w:color="auto"/>
            </w:tcBorders>
            <w:shd w:val="clear" w:color="auto" w:fill="auto"/>
            <w:noWrap/>
            <w:vAlign w:val="bottom"/>
          </w:tcPr>
          <w:p w14:paraId="1191F335" w14:textId="77777777" w:rsidR="00384D34" w:rsidRPr="004E416F" w:rsidRDefault="00384D34" w:rsidP="002B2580">
            <w:pPr>
              <w:jc w:val="right"/>
              <w:rPr>
                <w:rFonts w:ascii="Arial" w:hAnsi="Arial"/>
                <w:b/>
                <w:bCs/>
              </w:rPr>
            </w:pPr>
          </w:p>
        </w:tc>
      </w:tr>
      <w:tr w:rsidR="00384D34" w:rsidRPr="004E416F" w14:paraId="50536591" w14:textId="77777777" w:rsidTr="002B2580">
        <w:trPr>
          <w:trHeight w:val="420"/>
        </w:trPr>
        <w:tc>
          <w:tcPr>
            <w:tcW w:w="1060" w:type="dxa"/>
            <w:tcBorders>
              <w:top w:val="nil"/>
              <w:left w:val="nil"/>
              <w:bottom w:val="nil"/>
              <w:right w:val="nil"/>
            </w:tcBorders>
            <w:shd w:val="clear" w:color="auto" w:fill="auto"/>
            <w:noWrap/>
            <w:vAlign w:val="bottom"/>
            <w:hideMark/>
          </w:tcPr>
          <w:p w14:paraId="59A64620" w14:textId="77777777" w:rsidR="00384D34" w:rsidRPr="004E416F" w:rsidRDefault="00384D34" w:rsidP="002B2580">
            <w:pPr>
              <w:jc w:val="right"/>
              <w:rPr>
                <w:rFonts w:ascii="Arial" w:hAnsi="Arial"/>
                <w:b/>
                <w:bCs/>
              </w:rPr>
            </w:pPr>
          </w:p>
        </w:tc>
        <w:tc>
          <w:tcPr>
            <w:tcW w:w="4228"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5ADD0ED1" w14:textId="77777777" w:rsidR="00384D34" w:rsidRPr="004E416F" w:rsidRDefault="00384D34" w:rsidP="002B2580">
            <w:pPr>
              <w:rPr>
                <w:rFonts w:ascii="Arial" w:hAnsi="Arial"/>
                <w:b/>
                <w:bCs/>
                <w:sz w:val="32"/>
                <w:szCs w:val="32"/>
              </w:rPr>
            </w:pPr>
            <w:r w:rsidRPr="004E416F">
              <w:rPr>
                <w:rFonts w:ascii="Arial" w:hAnsi="Arial"/>
                <w:b/>
                <w:bCs/>
                <w:sz w:val="32"/>
                <w:szCs w:val="32"/>
              </w:rPr>
              <w:t>Spolu za ručné zametanie</w:t>
            </w:r>
          </w:p>
        </w:tc>
        <w:tc>
          <w:tcPr>
            <w:tcW w:w="2392" w:type="dxa"/>
            <w:tcBorders>
              <w:top w:val="nil"/>
              <w:left w:val="nil"/>
              <w:bottom w:val="single" w:sz="8" w:space="0" w:color="auto"/>
              <w:right w:val="nil"/>
            </w:tcBorders>
            <w:shd w:val="clear" w:color="000000" w:fill="C0C0C0"/>
            <w:noWrap/>
            <w:vAlign w:val="bottom"/>
            <w:hideMark/>
          </w:tcPr>
          <w:p w14:paraId="6D8E55EB"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700" w:type="dxa"/>
            <w:tcBorders>
              <w:top w:val="nil"/>
              <w:left w:val="nil"/>
              <w:bottom w:val="single" w:sz="8" w:space="0" w:color="auto"/>
              <w:right w:val="nil"/>
            </w:tcBorders>
            <w:shd w:val="clear" w:color="000000" w:fill="C0C0C0"/>
            <w:noWrap/>
            <w:vAlign w:val="bottom"/>
            <w:hideMark/>
          </w:tcPr>
          <w:p w14:paraId="08830B17"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780" w:type="dxa"/>
            <w:tcBorders>
              <w:top w:val="nil"/>
              <w:left w:val="nil"/>
              <w:bottom w:val="single" w:sz="8" w:space="0" w:color="auto"/>
              <w:right w:val="nil"/>
            </w:tcBorders>
            <w:shd w:val="clear" w:color="000000" w:fill="C0C0C0"/>
            <w:noWrap/>
            <w:vAlign w:val="bottom"/>
            <w:hideMark/>
          </w:tcPr>
          <w:p w14:paraId="264D286E"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400" w:type="dxa"/>
            <w:tcBorders>
              <w:top w:val="nil"/>
              <w:left w:val="nil"/>
              <w:bottom w:val="single" w:sz="8" w:space="0" w:color="auto"/>
              <w:right w:val="nil"/>
            </w:tcBorders>
            <w:shd w:val="clear" w:color="000000" w:fill="C0C0C0"/>
            <w:noWrap/>
            <w:vAlign w:val="bottom"/>
            <w:hideMark/>
          </w:tcPr>
          <w:p w14:paraId="7914CAD7" w14:textId="77777777" w:rsidR="00384D34" w:rsidRPr="004E416F" w:rsidRDefault="00384D34" w:rsidP="002B2580">
            <w:pPr>
              <w:jc w:val="center"/>
              <w:rPr>
                <w:rFonts w:ascii="Arial" w:hAnsi="Arial"/>
                <w:b/>
                <w:bCs/>
              </w:rPr>
            </w:pPr>
            <w:r w:rsidRPr="004E416F">
              <w:rPr>
                <w:rFonts w:ascii="Arial" w:hAnsi="Arial"/>
                <w:b/>
                <w:bCs/>
              </w:rPr>
              <w:t> </w:t>
            </w:r>
          </w:p>
        </w:tc>
        <w:tc>
          <w:tcPr>
            <w:tcW w:w="1380" w:type="dxa"/>
            <w:tcBorders>
              <w:top w:val="nil"/>
              <w:left w:val="single" w:sz="8" w:space="0" w:color="auto"/>
              <w:bottom w:val="single" w:sz="8" w:space="0" w:color="auto"/>
              <w:right w:val="single" w:sz="8" w:space="0" w:color="auto"/>
            </w:tcBorders>
            <w:shd w:val="clear" w:color="000000" w:fill="C0C0C0"/>
            <w:noWrap/>
            <w:vAlign w:val="bottom"/>
          </w:tcPr>
          <w:p w14:paraId="2DB693DE" w14:textId="77777777" w:rsidR="00384D34" w:rsidRPr="004E416F" w:rsidRDefault="00384D34" w:rsidP="002B2580">
            <w:pPr>
              <w:jc w:val="center"/>
              <w:rPr>
                <w:rFonts w:ascii="Arial" w:hAnsi="Arial"/>
                <w:b/>
                <w:bCs/>
                <w:sz w:val="32"/>
                <w:szCs w:val="32"/>
              </w:rPr>
            </w:pPr>
          </w:p>
        </w:tc>
      </w:tr>
      <w:tr w:rsidR="00384D34" w:rsidRPr="004E416F" w14:paraId="01857831" w14:textId="77777777" w:rsidTr="002B2580">
        <w:trPr>
          <w:trHeight w:val="255"/>
        </w:trPr>
        <w:tc>
          <w:tcPr>
            <w:tcW w:w="1060" w:type="dxa"/>
            <w:tcBorders>
              <w:top w:val="nil"/>
              <w:left w:val="nil"/>
              <w:bottom w:val="nil"/>
              <w:right w:val="nil"/>
            </w:tcBorders>
            <w:shd w:val="clear" w:color="auto" w:fill="auto"/>
            <w:noWrap/>
            <w:vAlign w:val="bottom"/>
            <w:hideMark/>
          </w:tcPr>
          <w:p w14:paraId="2A6C552D" w14:textId="77777777" w:rsidR="00384D34" w:rsidRPr="004E416F" w:rsidRDefault="00384D34" w:rsidP="002B2580">
            <w:pPr>
              <w:jc w:val="center"/>
              <w:rPr>
                <w:rFonts w:ascii="Arial" w:hAnsi="Arial"/>
                <w:b/>
                <w:bCs/>
                <w:sz w:val="32"/>
                <w:szCs w:val="32"/>
              </w:rPr>
            </w:pPr>
          </w:p>
        </w:tc>
        <w:tc>
          <w:tcPr>
            <w:tcW w:w="780" w:type="dxa"/>
            <w:tcBorders>
              <w:top w:val="nil"/>
              <w:left w:val="nil"/>
              <w:bottom w:val="nil"/>
              <w:right w:val="nil"/>
            </w:tcBorders>
            <w:shd w:val="clear" w:color="auto" w:fill="auto"/>
            <w:noWrap/>
            <w:vAlign w:val="bottom"/>
            <w:hideMark/>
          </w:tcPr>
          <w:p w14:paraId="190C6F99"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0D2208AB" w14:textId="77777777" w:rsidR="00384D34" w:rsidRPr="004E416F" w:rsidRDefault="00384D34" w:rsidP="002B2580">
            <w:pPr>
              <w:jc w:val="center"/>
              <w:rPr>
                <w:sz w:val="20"/>
              </w:rPr>
            </w:pPr>
          </w:p>
        </w:tc>
        <w:tc>
          <w:tcPr>
            <w:tcW w:w="2392" w:type="dxa"/>
            <w:tcBorders>
              <w:top w:val="nil"/>
              <w:left w:val="nil"/>
              <w:bottom w:val="nil"/>
              <w:right w:val="nil"/>
            </w:tcBorders>
            <w:shd w:val="clear" w:color="auto" w:fill="auto"/>
            <w:noWrap/>
            <w:vAlign w:val="bottom"/>
            <w:hideMark/>
          </w:tcPr>
          <w:p w14:paraId="6DB3318E"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0E80FF96" w14:textId="77777777" w:rsidR="00384D34" w:rsidRPr="004E416F" w:rsidRDefault="00384D34" w:rsidP="002B2580">
            <w:pPr>
              <w:jc w:val="center"/>
              <w:rPr>
                <w:sz w:val="20"/>
              </w:rPr>
            </w:pPr>
          </w:p>
        </w:tc>
        <w:tc>
          <w:tcPr>
            <w:tcW w:w="1780" w:type="dxa"/>
            <w:vMerge w:val="restart"/>
            <w:tcBorders>
              <w:top w:val="nil"/>
              <w:left w:val="nil"/>
              <w:bottom w:val="nil"/>
              <w:right w:val="nil"/>
            </w:tcBorders>
            <w:shd w:val="clear" w:color="auto" w:fill="auto"/>
            <w:noWrap/>
            <w:vAlign w:val="bottom"/>
            <w:hideMark/>
          </w:tcPr>
          <w:p w14:paraId="05D9DFA8" w14:textId="77777777" w:rsidR="00384D34" w:rsidRPr="004E416F" w:rsidRDefault="00384D34" w:rsidP="002B2580">
            <w:pPr>
              <w:jc w:val="right"/>
              <w:rPr>
                <w:sz w:val="20"/>
              </w:rPr>
            </w:pPr>
          </w:p>
        </w:tc>
        <w:tc>
          <w:tcPr>
            <w:tcW w:w="1400" w:type="dxa"/>
            <w:tcBorders>
              <w:top w:val="nil"/>
              <w:left w:val="nil"/>
              <w:bottom w:val="nil"/>
              <w:right w:val="nil"/>
            </w:tcBorders>
            <w:shd w:val="clear" w:color="auto" w:fill="auto"/>
            <w:noWrap/>
            <w:vAlign w:val="bottom"/>
            <w:hideMark/>
          </w:tcPr>
          <w:p w14:paraId="1265F26C"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6C11CA29" w14:textId="77777777" w:rsidR="00384D34" w:rsidRPr="004E416F" w:rsidRDefault="00384D34" w:rsidP="002B2580">
            <w:pPr>
              <w:rPr>
                <w:sz w:val="20"/>
              </w:rPr>
            </w:pPr>
          </w:p>
        </w:tc>
      </w:tr>
      <w:tr w:rsidR="00384D34" w:rsidRPr="004E416F" w14:paraId="10FAC911" w14:textId="77777777" w:rsidTr="002B2580">
        <w:trPr>
          <w:trHeight w:val="255"/>
        </w:trPr>
        <w:tc>
          <w:tcPr>
            <w:tcW w:w="1060" w:type="dxa"/>
            <w:tcBorders>
              <w:top w:val="nil"/>
              <w:left w:val="nil"/>
              <w:bottom w:val="nil"/>
              <w:right w:val="nil"/>
            </w:tcBorders>
            <w:shd w:val="clear" w:color="auto" w:fill="auto"/>
            <w:noWrap/>
            <w:vAlign w:val="bottom"/>
            <w:hideMark/>
          </w:tcPr>
          <w:p w14:paraId="7860957D"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2C53C443"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249D1A47" w14:textId="77777777" w:rsidR="00384D34" w:rsidRPr="004E416F" w:rsidRDefault="00384D34" w:rsidP="002B2580">
            <w:pPr>
              <w:jc w:val="center"/>
              <w:rPr>
                <w:sz w:val="20"/>
              </w:rPr>
            </w:pPr>
          </w:p>
        </w:tc>
        <w:tc>
          <w:tcPr>
            <w:tcW w:w="2392" w:type="dxa"/>
            <w:tcBorders>
              <w:top w:val="nil"/>
              <w:left w:val="nil"/>
              <w:bottom w:val="nil"/>
              <w:right w:val="nil"/>
            </w:tcBorders>
            <w:shd w:val="clear" w:color="auto" w:fill="auto"/>
            <w:noWrap/>
            <w:vAlign w:val="bottom"/>
            <w:hideMark/>
          </w:tcPr>
          <w:p w14:paraId="3A05EAC3"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100C13EF" w14:textId="77777777" w:rsidR="00384D34" w:rsidRPr="004E416F" w:rsidRDefault="00384D34" w:rsidP="002B2580">
            <w:pPr>
              <w:jc w:val="center"/>
              <w:rPr>
                <w:sz w:val="20"/>
              </w:rPr>
            </w:pPr>
          </w:p>
        </w:tc>
        <w:tc>
          <w:tcPr>
            <w:tcW w:w="1780" w:type="dxa"/>
            <w:vMerge/>
            <w:tcBorders>
              <w:top w:val="nil"/>
              <w:left w:val="nil"/>
              <w:bottom w:val="nil"/>
              <w:right w:val="nil"/>
            </w:tcBorders>
            <w:vAlign w:val="center"/>
            <w:hideMark/>
          </w:tcPr>
          <w:p w14:paraId="3A656A2D" w14:textId="77777777" w:rsidR="00384D34" w:rsidRPr="004E416F" w:rsidRDefault="00384D34" w:rsidP="002B2580">
            <w:pPr>
              <w:rPr>
                <w:sz w:val="20"/>
              </w:rPr>
            </w:pPr>
          </w:p>
        </w:tc>
        <w:tc>
          <w:tcPr>
            <w:tcW w:w="1400" w:type="dxa"/>
            <w:tcBorders>
              <w:top w:val="nil"/>
              <w:left w:val="nil"/>
              <w:bottom w:val="nil"/>
              <w:right w:val="nil"/>
            </w:tcBorders>
            <w:shd w:val="clear" w:color="auto" w:fill="auto"/>
            <w:noWrap/>
            <w:vAlign w:val="bottom"/>
            <w:hideMark/>
          </w:tcPr>
          <w:p w14:paraId="5FA71C95" w14:textId="77777777" w:rsidR="00384D34" w:rsidRPr="004E416F" w:rsidRDefault="00384D34" w:rsidP="002B2580">
            <w:pPr>
              <w:jc w:val="right"/>
              <w:rPr>
                <w:sz w:val="20"/>
              </w:rPr>
            </w:pPr>
          </w:p>
        </w:tc>
        <w:tc>
          <w:tcPr>
            <w:tcW w:w="1380" w:type="dxa"/>
            <w:tcBorders>
              <w:top w:val="nil"/>
              <w:left w:val="nil"/>
              <w:bottom w:val="nil"/>
              <w:right w:val="nil"/>
            </w:tcBorders>
            <w:shd w:val="clear" w:color="auto" w:fill="auto"/>
            <w:noWrap/>
            <w:vAlign w:val="bottom"/>
            <w:hideMark/>
          </w:tcPr>
          <w:p w14:paraId="290070F9" w14:textId="77777777" w:rsidR="00384D34" w:rsidRPr="004E416F" w:rsidRDefault="00384D34" w:rsidP="002B2580">
            <w:pPr>
              <w:rPr>
                <w:sz w:val="20"/>
              </w:rPr>
            </w:pPr>
          </w:p>
        </w:tc>
      </w:tr>
    </w:tbl>
    <w:p w14:paraId="00004508" w14:textId="77777777" w:rsidR="00384D34" w:rsidRDefault="00384D34" w:rsidP="00384D34">
      <w:pPr>
        <w:pStyle w:val="F6-MenoFunkcia"/>
        <w:ind w:left="0"/>
        <w:rPr>
          <w:szCs w:val="24"/>
        </w:rPr>
      </w:pPr>
    </w:p>
    <w:p w14:paraId="2564EBB2" w14:textId="77777777" w:rsidR="00384D34" w:rsidRDefault="00384D34" w:rsidP="00384D34">
      <w:pPr>
        <w:pStyle w:val="F6-MenoFunkcia"/>
        <w:ind w:left="0"/>
        <w:rPr>
          <w:szCs w:val="24"/>
        </w:rPr>
      </w:pPr>
    </w:p>
    <w:p w14:paraId="2BB2D074" w14:textId="77777777" w:rsidR="00384D34" w:rsidRDefault="00384D34" w:rsidP="00384D34">
      <w:pPr>
        <w:pStyle w:val="F6-MenoFunkcia"/>
        <w:ind w:left="0"/>
        <w:rPr>
          <w:szCs w:val="24"/>
        </w:rPr>
      </w:pPr>
    </w:p>
    <w:p w14:paraId="05F3A9AB" w14:textId="77777777" w:rsidR="00384D34" w:rsidRDefault="00384D34" w:rsidP="00384D34">
      <w:pPr>
        <w:pStyle w:val="F6-MenoFunkcia"/>
        <w:ind w:left="0"/>
        <w:rPr>
          <w:szCs w:val="24"/>
        </w:rPr>
      </w:pPr>
    </w:p>
    <w:p w14:paraId="6FC0A916" w14:textId="77777777" w:rsidR="00384D34" w:rsidRDefault="00384D34" w:rsidP="00384D34">
      <w:pPr>
        <w:pStyle w:val="F6-MenoFunkcia"/>
        <w:ind w:left="0"/>
        <w:rPr>
          <w:szCs w:val="24"/>
        </w:rPr>
      </w:pPr>
    </w:p>
    <w:p w14:paraId="4D239206" w14:textId="77777777" w:rsidR="00384D34" w:rsidRDefault="00384D34" w:rsidP="00384D34">
      <w:pPr>
        <w:pStyle w:val="F6-MenoFunkcia"/>
        <w:ind w:left="0"/>
        <w:rPr>
          <w:szCs w:val="24"/>
        </w:rPr>
      </w:pPr>
    </w:p>
    <w:p w14:paraId="68A5D2B5" w14:textId="77777777" w:rsidR="00384D34" w:rsidRDefault="00384D34" w:rsidP="00384D34">
      <w:pPr>
        <w:pStyle w:val="F6-MenoFunkcia"/>
        <w:ind w:left="0"/>
        <w:rPr>
          <w:szCs w:val="24"/>
        </w:rPr>
      </w:pPr>
    </w:p>
    <w:p w14:paraId="3C91647D" w14:textId="77777777" w:rsidR="00384D34" w:rsidRDefault="00384D34" w:rsidP="00384D34">
      <w:pPr>
        <w:pStyle w:val="F6-MenoFunkcia"/>
        <w:ind w:left="0"/>
        <w:rPr>
          <w:szCs w:val="24"/>
        </w:rPr>
      </w:pPr>
    </w:p>
    <w:p w14:paraId="30C8D71E" w14:textId="77777777" w:rsidR="00384D34" w:rsidRDefault="00384D34" w:rsidP="00384D34">
      <w:pPr>
        <w:pStyle w:val="F6-MenoFunkcia"/>
        <w:ind w:left="0"/>
        <w:rPr>
          <w:szCs w:val="24"/>
        </w:rPr>
      </w:pPr>
    </w:p>
    <w:p w14:paraId="23F16D39" w14:textId="77777777" w:rsidR="00384D34" w:rsidRDefault="00384D34" w:rsidP="00384D34">
      <w:pPr>
        <w:pStyle w:val="F6-MenoFunkcia"/>
        <w:ind w:left="0"/>
        <w:rPr>
          <w:szCs w:val="24"/>
        </w:rPr>
      </w:pPr>
    </w:p>
    <w:p w14:paraId="7FF7D694" w14:textId="77777777" w:rsidR="00384D34" w:rsidRDefault="00384D34" w:rsidP="00384D34">
      <w:pPr>
        <w:pStyle w:val="F6-MenoFunkcia"/>
        <w:ind w:left="0"/>
        <w:rPr>
          <w:szCs w:val="24"/>
        </w:rPr>
      </w:pPr>
    </w:p>
    <w:tbl>
      <w:tblPr>
        <w:tblW w:w="14900" w:type="dxa"/>
        <w:tblInd w:w="70" w:type="dxa"/>
        <w:tblCellMar>
          <w:left w:w="70" w:type="dxa"/>
          <w:right w:w="70" w:type="dxa"/>
        </w:tblCellMar>
        <w:tblLook w:val="04A0" w:firstRow="1" w:lastRow="0" w:firstColumn="1" w:lastColumn="0" w:noHBand="0" w:noVBand="1"/>
      </w:tblPr>
      <w:tblGrid>
        <w:gridCol w:w="961"/>
        <w:gridCol w:w="3616"/>
        <w:gridCol w:w="599"/>
        <w:gridCol w:w="1102"/>
        <w:gridCol w:w="1180"/>
        <w:gridCol w:w="1820"/>
        <w:gridCol w:w="1797"/>
        <w:gridCol w:w="1252"/>
        <w:gridCol w:w="1260"/>
        <w:gridCol w:w="1500"/>
      </w:tblGrid>
      <w:tr w:rsidR="00384D34" w:rsidRPr="004E416F" w14:paraId="690FFBE8" w14:textId="77777777" w:rsidTr="002B2580">
        <w:trPr>
          <w:trHeight w:val="255"/>
        </w:trPr>
        <w:tc>
          <w:tcPr>
            <w:tcW w:w="961" w:type="dxa"/>
            <w:tcBorders>
              <w:top w:val="nil"/>
              <w:left w:val="nil"/>
              <w:bottom w:val="nil"/>
              <w:right w:val="nil"/>
            </w:tcBorders>
            <w:shd w:val="clear" w:color="auto" w:fill="auto"/>
            <w:noWrap/>
            <w:vAlign w:val="bottom"/>
            <w:hideMark/>
          </w:tcPr>
          <w:p w14:paraId="61EFF8C7"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E27E4CD" w14:textId="77777777" w:rsidR="00384D34" w:rsidRPr="004E416F" w:rsidRDefault="00384D34" w:rsidP="002B2580">
            <w:pPr>
              <w:rPr>
                <w:rFonts w:ascii="Arial" w:hAnsi="Arial"/>
                <w:b/>
                <w:bCs/>
                <w:sz w:val="20"/>
              </w:rPr>
            </w:pPr>
            <w:r w:rsidRPr="004E416F">
              <w:rPr>
                <w:rFonts w:ascii="Arial" w:hAnsi="Arial"/>
                <w:b/>
                <w:bCs/>
                <w:sz w:val="20"/>
              </w:rPr>
              <w:t>Čistenia pešej zóny sa bude vykonávať v čase</w:t>
            </w:r>
          </w:p>
        </w:tc>
        <w:tc>
          <w:tcPr>
            <w:tcW w:w="1180" w:type="dxa"/>
            <w:tcBorders>
              <w:top w:val="single" w:sz="8" w:space="0" w:color="auto"/>
              <w:left w:val="nil"/>
              <w:bottom w:val="single" w:sz="4" w:space="0" w:color="auto"/>
              <w:right w:val="single" w:sz="4" w:space="0" w:color="auto"/>
            </w:tcBorders>
            <w:shd w:val="clear" w:color="000000" w:fill="C0C0C0"/>
            <w:noWrap/>
            <w:vAlign w:val="center"/>
            <w:hideMark/>
          </w:tcPr>
          <w:p w14:paraId="6B8165A3" w14:textId="77777777" w:rsidR="00384D34" w:rsidRPr="004E416F" w:rsidRDefault="00384D34" w:rsidP="002B2580">
            <w:pPr>
              <w:jc w:val="center"/>
              <w:rPr>
                <w:rFonts w:ascii="Arial" w:hAnsi="Arial"/>
                <w:b/>
                <w:bCs/>
                <w:sz w:val="20"/>
              </w:rPr>
            </w:pPr>
            <w:r w:rsidRPr="004E416F">
              <w:rPr>
                <w:rFonts w:ascii="Arial" w:hAnsi="Arial"/>
                <w:b/>
                <w:bCs/>
                <w:sz w:val="20"/>
              </w:rPr>
              <w:t>od</w:t>
            </w:r>
          </w:p>
        </w:tc>
        <w:tc>
          <w:tcPr>
            <w:tcW w:w="1820" w:type="dxa"/>
            <w:tcBorders>
              <w:top w:val="single" w:sz="8" w:space="0" w:color="auto"/>
              <w:left w:val="nil"/>
              <w:bottom w:val="single" w:sz="4" w:space="0" w:color="auto"/>
              <w:right w:val="single" w:sz="8" w:space="0" w:color="auto"/>
            </w:tcBorders>
            <w:shd w:val="clear" w:color="000000" w:fill="C0C0C0"/>
            <w:noWrap/>
            <w:vAlign w:val="center"/>
            <w:hideMark/>
          </w:tcPr>
          <w:p w14:paraId="5E24FDE6" w14:textId="77777777" w:rsidR="00384D34" w:rsidRPr="004E416F" w:rsidRDefault="00384D34" w:rsidP="002B2580">
            <w:pPr>
              <w:jc w:val="center"/>
              <w:rPr>
                <w:rFonts w:ascii="Arial" w:hAnsi="Arial"/>
                <w:b/>
                <w:bCs/>
                <w:sz w:val="20"/>
              </w:rPr>
            </w:pPr>
            <w:r w:rsidRPr="004E416F">
              <w:rPr>
                <w:rFonts w:ascii="Arial" w:hAnsi="Arial"/>
                <w:b/>
                <w:bCs/>
                <w:sz w:val="20"/>
              </w:rPr>
              <w:t>do</w:t>
            </w:r>
          </w:p>
        </w:tc>
        <w:tc>
          <w:tcPr>
            <w:tcW w:w="1720" w:type="dxa"/>
            <w:tcBorders>
              <w:top w:val="nil"/>
              <w:left w:val="nil"/>
              <w:bottom w:val="nil"/>
              <w:right w:val="nil"/>
            </w:tcBorders>
            <w:shd w:val="clear" w:color="auto" w:fill="auto"/>
            <w:vAlign w:val="bottom"/>
            <w:hideMark/>
          </w:tcPr>
          <w:p w14:paraId="4C2D38BF"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7DE6C934"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19C1DD95"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3D5E6330" w14:textId="77777777" w:rsidR="00384D34" w:rsidRPr="004E416F" w:rsidRDefault="00384D34" w:rsidP="002B2580">
            <w:pPr>
              <w:rPr>
                <w:sz w:val="20"/>
              </w:rPr>
            </w:pPr>
          </w:p>
        </w:tc>
      </w:tr>
      <w:tr w:rsidR="00384D34" w:rsidRPr="004E416F" w14:paraId="187E0DDA" w14:textId="77777777" w:rsidTr="002B2580">
        <w:trPr>
          <w:trHeight w:val="255"/>
        </w:trPr>
        <w:tc>
          <w:tcPr>
            <w:tcW w:w="961" w:type="dxa"/>
            <w:tcBorders>
              <w:top w:val="nil"/>
              <w:left w:val="nil"/>
              <w:bottom w:val="nil"/>
              <w:right w:val="nil"/>
            </w:tcBorders>
            <w:shd w:val="clear" w:color="auto" w:fill="auto"/>
            <w:noWrap/>
            <w:vAlign w:val="bottom"/>
            <w:hideMark/>
          </w:tcPr>
          <w:p w14:paraId="253FDA76"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C98EA" w14:textId="77777777" w:rsidR="00384D34" w:rsidRPr="004E416F" w:rsidRDefault="00384D34" w:rsidP="002B2580">
            <w:pPr>
              <w:rPr>
                <w:rFonts w:ascii="Arial" w:hAnsi="Arial"/>
                <w:b/>
                <w:bCs/>
                <w:sz w:val="20"/>
              </w:rPr>
            </w:pPr>
            <w:r w:rsidRPr="004E416F">
              <w:rPr>
                <w:rFonts w:ascii="Arial" w:hAnsi="Arial"/>
                <w:b/>
                <w:bCs/>
                <w:sz w:val="20"/>
              </w:rPr>
              <w:t>1. smena</w:t>
            </w:r>
          </w:p>
        </w:tc>
        <w:tc>
          <w:tcPr>
            <w:tcW w:w="1180" w:type="dxa"/>
            <w:tcBorders>
              <w:top w:val="nil"/>
              <w:left w:val="nil"/>
              <w:bottom w:val="single" w:sz="4" w:space="0" w:color="auto"/>
              <w:right w:val="single" w:sz="4" w:space="0" w:color="auto"/>
            </w:tcBorders>
            <w:shd w:val="clear" w:color="auto" w:fill="auto"/>
            <w:noWrap/>
            <w:vAlign w:val="center"/>
            <w:hideMark/>
          </w:tcPr>
          <w:p w14:paraId="01731DC1"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820" w:type="dxa"/>
            <w:tcBorders>
              <w:top w:val="nil"/>
              <w:left w:val="nil"/>
              <w:bottom w:val="single" w:sz="4" w:space="0" w:color="auto"/>
              <w:right w:val="single" w:sz="8" w:space="0" w:color="auto"/>
            </w:tcBorders>
            <w:shd w:val="clear" w:color="auto" w:fill="auto"/>
            <w:noWrap/>
            <w:vAlign w:val="center"/>
            <w:hideMark/>
          </w:tcPr>
          <w:p w14:paraId="3849394C"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720" w:type="dxa"/>
            <w:tcBorders>
              <w:top w:val="nil"/>
              <w:left w:val="nil"/>
              <w:bottom w:val="nil"/>
              <w:right w:val="nil"/>
            </w:tcBorders>
            <w:shd w:val="clear" w:color="auto" w:fill="auto"/>
            <w:vAlign w:val="bottom"/>
            <w:hideMark/>
          </w:tcPr>
          <w:p w14:paraId="6C27FDB0"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553C2F83"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0F7A80F"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37F6F767" w14:textId="77777777" w:rsidR="00384D34" w:rsidRPr="004E416F" w:rsidRDefault="00384D34" w:rsidP="002B2580">
            <w:pPr>
              <w:rPr>
                <w:sz w:val="20"/>
              </w:rPr>
            </w:pPr>
          </w:p>
        </w:tc>
      </w:tr>
      <w:tr w:rsidR="00384D34" w:rsidRPr="004E416F" w14:paraId="093B7D07" w14:textId="77777777" w:rsidTr="002B2580">
        <w:trPr>
          <w:trHeight w:val="255"/>
        </w:trPr>
        <w:tc>
          <w:tcPr>
            <w:tcW w:w="961" w:type="dxa"/>
            <w:tcBorders>
              <w:top w:val="nil"/>
              <w:left w:val="nil"/>
              <w:bottom w:val="nil"/>
              <w:right w:val="nil"/>
            </w:tcBorders>
            <w:shd w:val="clear" w:color="auto" w:fill="auto"/>
            <w:noWrap/>
            <w:vAlign w:val="bottom"/>
            <w:hideMark/>
          </w:tcPr>
          <w:p w14:paraId="36E6248F"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55CEA" w14:textId="77777777" w:rsidR="00384D34" w:rsidRPr="004E416F" w:rsidRDefault="00384D34" w:rsidP="002B2580">
            <w:pPr>
              <w:rPr>
                <w:rFonts w:ascii="Arial" w:hAnsi="Arial"/>
                <w:b/>
                <w:bCs/>
                <w:sz w:val="20"/>
              </w:rPr>
            </w:pPr>
            <w:r w:rsidRPr="004E416F">
              <w:rPr>
                <w:rFonts w:ascii="Arial" w:hAnsi="Arial"/>
                <w:b/>
                <w:bCs/>
                <w:sz w:val="20"/>
              </w:rPr>
              <w:t>2. smena</w:t>
            </w:r>
          </w:p>
        </w:tc>
        <w:tc>
          <w:tcPr>
            <w:tcW w:w="1180" w:type="dxa"/>
            <w:tcBorders>
              <w:top w:val="nil"/>
              <w:left w:val="nil"/>
              <w:bottom w:val="single" w:sz="4" w:space="0" w:color="auto"/>
              <w:right w:val="single" w:sz="4" w:space="0" w:color="auto"/>
            </w:tcBorders>
            <w:shd w:val="clear" w:color="auto" w:fill="auto"/>
            <w:noWrap/>
            <w:vAlign w:val="center"/>
            <w:hideMark/>
          </w:tcPr>
          <w:p w14:paraId="6C9A441D"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820" w:type="dxa"/>
            <w:tcBorders>
              <w:top w:val="nil"/>
              <w:left w:val="nil"/>
              <w:bottom w:val="single" w:sz="4" w:space="0" w:color="auto"/>
              <w:right w:val="single" w:sz="8" w:space="0" w:color="auto"/>
            </w:tcBorders>
            <w:shd w:val="clear" w:color="auto" w:fill="auto"/>
            <w:noWrap/>
            <w:vAlign w:val="center"/>
            <w:hideMark/>
          </w:tcPr>
          <w:p w14:paraId="7533F4D5"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720" w:type="dxa"/>
            <w:tcBorders>
              <w:top w:val="nil"/>
              <w:left w:val="nil"/>
              <w:bottom w:val="nil"/>
              <w:right w:val="nil"/>
            </w:tcBorders>
            <w:shd w:val="clear" w:color="auto" w:fill="auto"/>
            <w:vAlign w:val="bottom"/>
            <w:hideMark/>
          </w:tcPr>
          <w:p w14:paraId="65448996"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115F233A"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9D7127C"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1AECCB2F" w14:textId="77777777" w:rsidR="00384D34" w:rsidRPr="004E416F" w:rsidRDefault="00384D34" w:rsidP="002B2580">
            <w:pPr>
              <w:rPr>
                <w:sz w:val="20"/>
              </w:rPr>
            </w:pPr>
          </w:p>
        </w:tc>
      </w:tr>
      <w:tr w:rsidR="00384D34" w:rsidRPr="004E416F" w14:paraId="778A8674" w14:textId="77777777" w:rsidTr="002B2580">
        <w:trPr>
          <w:trHeight w:val="270"/>
        </w:trPr>
        <w:tc>
          <w:tcPr>
            <w:tcW w:w="961" w:type="dxa"/>
            <w:tcBorders>
              <w:top w:val="nil"/>
              <w:left w:val="nil"/>
              <w:bottom w:val="nil"/>
              <w:right w:val="nil"/>
            </w:tcBorders>
            <w:shd w:val="clear" w:color="auto" w:fill="auto"/>
            <w:noWrap/>
            <w:vAlign w:val="bottom"/>
            <w:hideMark/>
          </w:tcPr>
          <w:p w14:paraId="4A383CCD" w14:textId="77777777" w:rsidR="00384D34" w:rsidRPr="004E416F" w:rsidRDefault="00384D34" w:rsidP="002B2580">
            <w:pPr>
              <w:rPr>
                <w:sz w:val="20"/>
              </w:rPr>
            </w:pPr>
          </w:p>
        </w:tc>
        <w:tc>
          <w:tcPr>
            <w:tcW w:w="3616" w:type="dxa"/>
            <w:tcBorders>
              <w:top w:val="nil"/>
              <w:left w:val="nil"/>
              <w:bottom w:val="nil"/>
              <w:right w:val="nil"/>
            </w:tcBorders>
            <w:shd w:val="clear" w:color="auto" w:fill="auto"/>
            <w:noWrap/>
            <w:vAlign w:val="bottom"/>
            <w:hideMark/>
          </w:tcPr>
          <w:p w14:paraId="6A815458"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7E8DA5EE"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1B23A63B"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41ACE832" w14:textId="77777777" w:rsidR="00384D34" w:rsidRPr="004E416F" w:rsidRDefault="00384D34" w:rsidP="002B2580">
            <w:pPr>
              <w:rPr>
                <w:sz w:val="20"/>
              </w:rPr>
            </w:pPr>
          </w:p>
        </w:tc>
        <w:tc>
          <w:tcPr>
            <w:tcW w:w="1820" w:type="dxa"/>
            <w:tcBorders>
              <w:top w:val="nil"/>
              <w:left w:val="nil"/>
              <w:bottom w:val="nil"/>
              <w:right w:val="nil"/>
            </w:tcBorders>
            <w:shd w:val="clear" w:color="auto" w:fill="auto"/>
            <w:noWrap/>
            <w:vAlign w:val="bottom"/>
            <w:hideMark/>
          </w:tcPr>
          <w:p w14:paraId="215499F0"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45A24283" w14:textId="77777777" w:rsidR="00384D34" w:rsidRPr="004E416F" w:rsidRDefault="00384D34" w:rsidP="002B2580">
            <w:pPr>
              <w:rPr>
                <w:sz w:val="20"/>
              </w:rPr>
            </w:pPr>
          </w:p>
        </w:tc>
        <w:tc>
          <w:tcPr>
            <w:tcW w:w="1142" w:type="dxa"/>
            <w:tcBorders>
              <w:top w:val="nil"/>
              <w:left w:val="nil"/>
              <w:bottom w:val="nil"/>
              <w:right w:val="nil"/>
            </w:tcBorders>
            <w:shd w:val="clear" w:color="auto" w:fill="auto"/>
            <w:noWrap/>
            <w:vAlign w:val="bottom"/>
            <w:hideMark/>
          </w:tcPr>
          <w:p w14:paraId="7CDE6983"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7B82C331"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628731B3" w14:textId="77777777" w:rsidR="00384D34" w:rsidRPr="004E416F" w:rsidRDefault="00384D34" w:rsidP="002B2580">
            <w:pPr>
              <w:rPr>
                <w:sz w:val="20"/>
              </w:rPr>
            </w:pPr>
          </w:p>
        </w:tc>
      </w:tr>
      <w:tr w:rsidR="00384D34" w:rsidRPr="004E416F" w14:paraId="5F2B6EBE" w14:textId="77777777" w:rsidTr="002B2580">
        <w:trPr>
          <w:trHeight w:val="420"/>
        </w:trPr>
        <w:tc>
          <w:tcPr>
            <w:tcW w:w="961" w:type="dxa"/>
            <w:tcBorders>
              <w:top w:val="nil"/>
              <w:left w:val="nil"/>
              <w:bottom w:val="nil"/>
              <w:right w:val="nil"/>
            </w:tcBorders>
            <w:shd w:val="clear" w:color="auto" w:fill="auto"/>
            <w:noWrap/>
            <w:vAlign w:val="bottom"/>
            <w:hideMark/>
          </w:tcPr>
          <w:p w14:paraId="1854F599" w14:textId="77777777" w:rsidR="00384D34" w:rsidRPr="004E416F" w:rsidRDefault="00384D34" w:rsidP="002B2580">
            <w:pPr>
              <w:rPr>
                <w:sz w:val="20"/>
              </w:rPr>
            </w:pPr>
          </w:p>
        </w:tc>
        <w:tc>
          <w:tcPr>
            <w:tcW w:w="13939"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0E5E9FF7"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Letné čistenie chodníkov</w:t>
            </w:r>
          </w:p>
        </w:tc>
      </w:tr>
      <w:tr w:rsidR="00384D34" w:rsidRPr="004E416F" w14:paraId="24AFEF65" w14:textId="77777777" w:rsidTr="002B2580">
        <w:trPr>
          <w:trHeight w:val="255"/>
        </w:trPr>
        <w:tc>
          <w:tcPr>
            <w:tcW w:w="961" w:type="dxa"/>
            <w:tcBorders>
              <w:top w:val="nil"/>
              <w:left w:val="nil"/>
              <w:bottom w:val="nil"/>
              <w:right w:val="nil"/>
            </w:tcBorders>
            <w:shd w:val="clear" w:color="auto" w:fill="auto"/>
            <w:noWrap/>
            <w:vAlign w:val="bottom"/>
            <w:hideMark/>
          </w:tcPr>
          <w:p w14:paraId="204448B7" w14:textId="77777777" w:rsidR="00384D34" w:rsidRPr="004E416F" w:rsidRDefault="00384D34" w:rsidP="002B2580">
            <w:pPr>
              <w:jc w:val="center"/>
              <w:rPr>
                <w:rFonts w:ascii="Arial" w:hAnsi="Arial"/>
                <w:b/>
                <w:bCs/>
                <w:sz w:val="32"/>
                <w:szCs w:val="32"/>
              </w:rPr>
            </w:pPr>
          </w:p>
        </w:tc>
        <w:tc>
          <w:tcPr>
            <w:tcW w:w="3616" w:type="dxa"/>
            <w:tcBorders>
              <w:top w:val="nil"/>
              <w:left w:val="nil"/>
              <w:bottom w:val="nil"/>
              <w:right w:val="nil"/>
            </w:tcBorders>
            <w:shd w:val="clear" w:color="auto" w:fill="auto"/>
            <w:noWrap/>
            <w:vAlign w:val="bottom"/>
            <w:hideMark/>
          </w:tcPr>
          <w:p w14:paraId="76A65836"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6693179C"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33FDAF96" w14:textId="77777777" w:rsidR="00384D34" w:rsidRPr="004E416F" w:rsidRDefault="00384D34" w:rsidP="002B2580">
            <w:pPr>
              <w:jc w:val="center"/>
              <w:rPr>
                <w:sz w:val="20"/>
              </w:rPr>
            </w:pPr>
          </w:p>
        </w:tc>
        <w:tc>
          <w:tcPr>
            <w:tcW w:w="1180" w:type="dxa"/>
            <w:tcBorders>
              <w:top w:val="nil"/>
              <w:left w:val="nil"/>
              <w:bottom w:val="nil"/>
              <w:right w:val="nil"/>
            </w:tcBorders>
            <w:shd w:val="clear" w:color="auto" w:fill="auto"/>
            <w:noWrap/>
            <w:vAlign w:val="bottom"/>
            <w:hideMark/>
          </w:tcPr>
          <w:p w14:paraId="2645E742" w14:textId="77777777" w:rsidR="00384D34" w:rsidRPr="004E416F" w:rsidRDefault="00384D34" w:rsidP="002B2580">
            <w:pPr>
              <w:jc w:val="center"/>
              <w:rPr>
                <w:sz w:val="20"/>
              </w:rPr>
            </w:pPr>
          </w:p>
        </w:tc>
        <w:tc>
          <w:tcPr>
            <w:tcW w:w="1820" w:type="dxa"/>
            <w:tcBorders>
              <w:top w:val="nil"/>
              <w:left w:val="nil"/>
              <w:bottom w:val="nil"/>
              <w:right w:val="nil"/>
            </w:tcBorders>
            <w:shd w:val="clear" w:color="auto" w:fill="auto"/>
            <w:noWrap/>
            <w:vAlign w:val="bottom"/>
            <w:hideMark/>
          </w:tcPr>
          <w:p w14:paraId="62C599AE"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51A585B8"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607D80E"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5F886BA" w14:textId="77777777" w:rsidR="00384D34" w:rsidRPr="004E416F" w:rsidRDefault="00384D34" w:rsidP="002B2580">
            <w:pPr>
              <w:jc w:val="center"/>
              <w:rPr>
                <w:sz w:val="20"/>
              </w:rPr>
            </w:pPr>
          </w:p>
        </w:tc>
        <w:tc>
          <w:tcPr>
            <w:tcW w:w="1500" w:type="dxa"/>
            <w:tcBorders>
              <w:top w:val="nil"/>
              <w:left w:val="nil"/>
              <w:bottom w:val="nil"/>
              <w:right w:val="nil"/>
            </w:tcBorders>
            <w:shd w:val="clear" w:color="auto" w:fill="auto"/>
            <w:noWrap/>
            <w:vAlign w:val="bottom"/>
            <w:hideMark/>
          </w:tcPr>
          <w:p w14:paraId="2A5547CB" w14:textId="77777777" w:rsidR="00384D34" w:rsidRPr="004E416F" w:rsidRDefault="00384D34" w:rsidP="002B2580">
            <w:pPr>
              <w:jc w:val="center"/>
              <w:rPr>
                <w:sz w:val="20"/>
              </w:rPr>
            </w:pPr>
          </w:p>
        </w:tc>
      </w:tr>
      <w:tr w:rsidR="00384D34" w:rsidRPr="004E416F" w14:paraId="794CD3AE" w14:textId="77777777" w:rsidTr="002B2580">
        <w:trPr>
          <w:trHeight w:val="270"/>
        </w:trPr>
        <w:tc>
          <w:tcPr>
            <w:tcW w:w="961" w:type="dxa"/>
            <w:tcBorders>
              <w:top w:val="nil"/>
              <w:left w:val="nil"/>
              <w:bottom w:val="nil"/>
              <w:right w:val="nil"/>
            </w:tcBorders>
            <w:shd w:val="clear" w:color="auto" w:fill="auto"/>
            <w:noWrap/>
            <w:vAlign w:val="bottom"/>
            <w:hideMark/>
          </w:tcPr>
          <w:p w14:paraId="0C7FB575" w14:textId="77777777" w:rsidR="00384D34" w:rsidRPr="004E416F" w:rsidRDefault="00384D34" w:rsidP="002B2580">
            <w:pPr>
              <w:rPr>
                <w:sz w:val="20"/>
              </w:rPr>
            </w:pPr>
          </w:p>
        </w:tc>
        <w:tc>
          <w:tcPr>
            <w:tcW w:w="3616" w:type="dxa"/>
            <w:tcBorders>
              <w:top w:val="nil"/>
              <w:left w:val="nil"/>
              <w:bottom w:val="nil"/>
              <w:right w:val="nil"/>
            </w:tcBorders>
            <w:shd w:val="clear" w:color="auto" w:fill="auto"/>
            <w:noWrap/>
            <w:vAlign w:val="bottom"/>
            <w:hideMark/>
          </w:tcPr>
          <w:p w14:paraId="1A611316"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1925F4B5"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602982B1" w14:textId="77777777" w:rsidR="00384D34" w:rsidRPr="004E416F" w:rsidRDefault="00384D34" w:rsidP="002B2580">
            <w:pPr>
              <w:jc w:val="center"/>
              <w:rPr>
                <w:sz w:val="20"/>
              </w:rPr>
            </w:pPr>
          </w:p>
        </w:tc>
        <w:tc>
          <w:tcPr>
            <w:tcW w:w="1180" w:type="dxa"/>
            <w:tcBorders>
              <w:top w:val="nil"/>
              <w:left w:val="nil"/>
              <w:bottom w:val="nil"/>
              <w:right w:val="nil"/>
            </w:tcBorders>
            <w:shd w:val="clear" w:color="auto" w:fill="auto"/>
            <w:noWrap/>
            <w:vAlign w:val="bottom"/>
            <w:hideMark/>
          </w:tcPr>
          <w:p w14:paraId="3387B052" w14:textId="77777777" w:rsidR="00384D34" w:rsidRPr="004E416F" w:rsidRDefault="00384D34" w:rsidP="002B2580">
            <w:pPr>
              <w:jc w:val="center"/>
              <w:rPr>
                <w:sz w:val="20"/>
              </w:rPr>
            </w:pPr>
          </w:p>
        </w:tc>
        <w:tc>
          <w:tcPr>
            <w:tcW w:w="1820" w:type="dxa"/>
            <w:tcBorders>
              <w:top w:val="nil"/>
              <w:left w:val="nil"/>
              <w:bottom w:val="nil"/>
              <w:right w:val="nil"/>
            </w:tcBorders>
            <w:shd w:val="clear" w:color="auto" w:fill="auto"/>
            <w:noWrap/>
            <w:vAlign w:val="bottom"/>
            <w:hideMark/>
          </w:tcPr>
          <w:p w14:paraId="77840277"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1E5F96C7"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4281A65"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2189872F" w14:textId="77777777" w:rsidR="00384D34" w:rsidRPr="004E416F" w:rsidRDefault="00384D34" w:rsidP="002B2580">
            <w:pPr>
              <w:jc w:val="center"/>
              <w:rPr>
                <w:sz w:val="20"/>
              </w:rPr>
            </w:pPr>
          </w:p>
        </w:tc>
        <w:tc>
          <w:tcPr>
            <w:tcW w:w="1500" w:type="dxa"/>
            <w:tcBorders>
              <w:top w:val="nil"/>
              <w:left w:val="nil"/>
              <w:bottom w:val="nil"/>
              <w:right w:val="nil"/>
            </w:tcBorders>
            <w:shd w:val="clear" w:color="auto" w:fill="auto"/>
            <w:noWrap/>
            <w:vAlign w:val="bottom"/>
            <w:hideMark/>
          </w:tcPr>
          <w:p w14:paraId="3413DE88" w14:textId="77777777" w:rsidR="00384D34" w:rsidRPr="004E416F" w:rsidRDefault="00384D34" w:rsidP="002B2580">
            <w:pPr>
              <w:jc w:val="center"/>
              <w:rPr>
                <w:sz w:val="20"/>
              </w:rPr>
            </w:pPr>
          </w:p>
        </w:tc>
      </w:tr>
      <w:tr w:rsidR="00384D34" w:rsidRPr="004E416F" w14:paraId="0F839666" w14:textId="77777777" w:rsidTr="002B2580">
        <w:trPr>
          <w:trHeight w:val="1530"/>
        </w:trPr>
        <w:tc>
          <w:tcPr>
            <w:tcW w:w="961" w:type="dxa"/>
            <w:tcBorders>
              <w:top w:val="single" w:sz="4" w:space="0" w:color="auto"/>
              <w:left w:val="single" w:sz="4" w:space="0" w:color="auto"/>
              <w:bottom w:val="nil"/>
              <w:right w:val="single" w:sz="4" w:space="0" w:color="auto"/>
            </w:tcBorders>
            <w:shd w:val="clear" w:color="000000" w:fill="C0C0C0"/>
            <w:noWrap/>
            <w:vAlign w:val="center"/>
            <w:hideMark/>
          </w:tcPr>
          <w:p w14:paraId="1361B6F8" w14:textId="77777777" w:rsidR="00384D34" w:rsidRPr="004E416F" w:rsidRDefault="00384D34" w:rsidP="002B2580">
            <w:pPr>
              <w:jc w:val="center"/>
              <w:rPr>
                <w:rFonts w:ascii="Arial" w:hAnsi="Arial" w:cs="Arial"/>
                <w:b/>
                <w:bCs/>
                <w:sz w:val="20"/>
              </w:rPr>
            </w:pPr>
            <w:r w:rsidRPr="004E416F">
              <w:rPr>
                <w:rFonts w:ascii="Arial" w:hAnsi="Arial" w:cs="Arial"/>
                <w:b/>
                <w:bCs/>
                <w:sz w:val="20"/>
              </w:rPr>
              <w:t>Oblasť</w:t>
            </w:r>
          </w:p>
        </w:tc>
        <w:tc>
          <w:tcPr>
            <w:tcW w:w="3616" w:type="dxa"/>
            <w:tcBorders>
              <w:top w:val="single" w:sz="4" w:space="0" w:color="auto"/>
              <w:left w:val="nil"/>
              <w:bottom w:val="nil"/>
              <w:right w:val="single" w:sz="4" w:space="0" w:color="auto"/>
            </w:tcBorders>
            <w:shd w:val="clear" w:color="000000" w:fill="C0C0C0"/>
            <w:noWrap/>
            <w:vAlign w:val="center"/>
            <w:hideMark/>
          </w:tcPr>
          <w:p w14:paraId="26B50C35" w14:textId="77777777" w:rsidR="00384D34" w:rsidRPr="004E416F" w:rsidRDefault="00384D34" w:rsidP="002B2580">
            <w:pPr>
              <w:jc w:val="center"/>
              <w:rPr>
                <w:rFonts w:ascii="Arial" w:hAnsi="Arial" w:cs="Arial"/>
                <w:b/>
                <w:bCs/>
                <w:sz w:val="20"/>
              </w:rPr>
            </w:pPr>
            <w:r w:rsidRPr="004E416F">
              <w:rPr>
                <w:rFonts w:ascii="Arial" w:hAnsi="Arial" w:cs="Arial"/>
                <w:b/>
                <w:bCs/>
                <w:sz w:val="20"/>
              </w:rPr>
              <w:t>Ulica</w:t>
            </w:r>
          </w:p>
        </w:tc>
        <w:tc>
          <w:tcPr>
            <w:tcW w:w="599" w:type="dxa"/>
            <w:tcBorders>
              <w:top w:val="single" w:sz="4" w:space="0" w:color="auto"/>
              <w:left w:val="nil"/>
              <w:bottom w:val="nil"/>
              <w:right w:val="single" w:sz="4" w:space="0" w:color="auto"/>
            </w:tcBorders>
            <w:shd w:val="clear" w:color="000000" w:fill="C0C0C0"/>
            <w:noWrap/>
            <w:vAlign w:val="center"/>
            <w:hideMark/>
          </w:tcPr>
          <w:p w14:paraId="0AA20501" w14:textId="77777777" w:rsidR="00384D34" w:rsidRPr="004E416F" w:rsidRDefault="00384D34" w:rsidP="002B2580">
            <w:pPr>
              <w:jc w:val="center"/>
              <w:rPr>
                <w:rFonts w:ascii="Arial" w:hAnsi="Arial" w:cs="Arial"/>
                <w:b/>
                <w:bCs/>
                <w:sz w:val="20"/>
              </w:rPr>
            </w:pPr>
            <w:r w:rsidRPr="004E416F">
              <w:rPr>
                <w:rFonts w:ascii="Arial" w:hAnsi="Arial" w:cs="Arial"/>
                <w:b/>
                <w:bCs/>
                <w:sz w:val="20"/>
              </w:rPr>
              <w:t>Č. op</w:t>
            </w:r>
          </w:p>
        </w:tc>
        <w:tc>
          <w:tcPr>
            <w:tcW w:w="1102" w:type="dxa"/>
            <w:tcBorders>
              <w:top w:val="single" w:sz="4" w:space="0" w:color="auto"/>
              <w:left w:val="nil"/>
              <w:bottom w:val="nil"/>
              <w:right w:val="single" w:sz="4" w:space="0" w:color="auto"/>
            </w:tcBorders>
            <w:shd w:val="clear" w:color="000000" w:fill="C0C0C0"/>
            <w:noWrap/>
            <w:vAlign w:val="center"/>
            <w:hideMark/>
          </w:tcPr>
          <w:p w14:paraId="04A6B03D" w14:textId="77777777" w:rsidR="00384D34" w:rsidRPr="004E416F" w:rsidRDefault="00384D34" w:rsidP="002B2580">
            <w:pPr>
              <w:jc w:val="center"/>
              <w:rPr>
                <w:rFonts w:ascii="Arial" w:hAnsi="Arial" w:cs="Arial"/>
                <w:b/>
                <w:bCs/>
                <w:sz w:val="20"/>
              </w:rPr>
            </w:pPr>
            <w:r w:rsidRPr="004E416F">
              <w:rPr>
                <w:rFonts w:ascii="Arial" w:hAnsi="Arial" w:cs="Arial"/>
                <w:b/>
                <w:bCs/>
                <w:sz w:val="20"/>
              </w:rPr>
              <w:t>orientacia</w:t>
            </w:r>
          </w:p>
        </w:tc>
        <w:tc>
          <w:tcPr>
            <w:tcW w:w="1180" w:type="dxa"/>
            <w:tcBorders>
              <w:top w:val="single" w:sz="4" w:space="0" w:color="auto"/>
              <w:left w:val="nil"/>
              <w:bottom w:val="nil"/>
              <w:right w:val="single" w:sz="4" w:space="0" w:color="auto"/>
            </w:tcBorders>
            <w:shd w:val="clear" w:color="000000" w:fill="B8CCE4"/>
            <w:noWrap/>
            <w:vAlign w:val="center"/>
            <w:hideMark/>
          </w:tcPr>
          <w:p w14:paraId="09C3C278" w14:textId="77777777" w:rsidR="00384D34" w:rsidRPr="004E416F" w:rsidRDefault="00384D34" w:rsidP="002B2580">
            <w:pPr>
              <w:jc w:val="center"/>
              <w:rPr>
                <w:rFonts w:ascii="Arial" w:hAnsi="Arial" w:cs="Arial"/>
                <w:b/>
                <w:bCs/>
                <w:sz w:val="20"/>
              </w:rPr>
            </w:pPr>
            <w:r w:rsidRPr="004E416F">
              <w:rPr>
                <w:rFonts w:ascii="Arial" w:hAnsi="Arial" w:cs="Arial"/>
                <w:b/>
                <w:bCs/>
                <w:sz w:val="20"/>
              </w:rPr>
              <w:t>plocha (m2)</w:t>
            </w:r>
          </w:p>
        </w:tc>
        <w:tc>
          <w:tcPr>
            <w:tcW w:w="1820" w:type="dxa"/>
            <w:tcBorders>
              <w:top w:val="single" w:sz="4" w:space="0" w:color="auto"/>
              <w:left w:val="nil"/>
              <w:bottom w:val="nil"/>
              <w:right w:val="single" w:sz="4" w:space="0" w:color="auto"/>
            </w:tcBorders>
            <w:shd w:val="clear" w:color="000000" w:fill="C0C0C0"/>
            <w:noWrap/>
            <w:vAlign w:val="center"/>
            <w:hideMark/>
          </w:tcPr>
          <w:p w14:paraId="360832D0" w14:textId="77777777" w:rsidR="00384D34" w:rsidRPr="004E416F" w:rsidRDefault="00384D34" w:rsidP="002B2580">
            <w:pPr>
              <w:jc w:val="center"/>
              <w:rPr>
                <w:rFonts w:ascii="Arial" w:hAnsi="Arial" w:cs="Arial"/>
                <w:b/>
                <w:bCs/>
                <w:sz w:val="20"/>
              </w:rPr>
            </w:pPr>
            <w:r w:rsidRPr="004E416F">
              <w:rPr>
                <w:rFonts w:ascii="Arial" w:hAnsi="Arial" w:cs="Arial"/>
                <w:b/>
                <w:bCs/>
                <w:sz w:val="20"/>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73921865" w14:textId="77777777" w:rsidR="00384D34" w:rsidRPr="004E416F" w:rsidRDefault="00384D34" w:rsidP="002B2580">
            <w:pPr>
              <w:jc w:val="center"/>
              <w:rPr>
                <w:rFonts w:ascii="Arial" w:hAnsi="Arial" w:cs="Arial"/>
                <w:b/>
                <w:bCs/>
                <w:sz w:val="20"/>
              </w:rPr>
            </w:pPr>
            <w:r w:rsidRPr="004E416F">
              <w:rPr>
                <w:rFonts w:ascii="Arial" w:hAnsi="Arial" w:cs="Arial"/>
                <w:b/>
                <w:bCs/>
                <w:sz w:val="20"/>
              </w:rPr>
              <w:t>Úsek / Cesta</w:t>
            </w:r>
          </w:p>
        </w:tc>
        <w:tc>
          <w:tcPr>
            <w:tcW w:w="1142" w:type="dxa"/>
            <w:tcBorders>
              <w:top w:val="single" w:sz="8" w:space="0" w:color="auto"/>
              <w:left w:val="nil"/>
              <w:bottom w:val="nil"/>
              <w:right w:val="single" w:sz="4" w:space="0" w:color="auto"/>
            </w:tcBorders>
            <w:shd w:val="clear" w:color="000000" w:fill="C0C0C0"/>
            <w:vAlign w:val="center"/>
            <w:hideMark/>
          </w:tcPr>
          <w:p w14:paraId="46BEDBCB"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260" w:type="dxa"/>
            <w:tcBorders>
              <w:top w:val="single" w:sz="8" w:space="0" w:color="auto"/>
              <w:left w:val="nil"/>
              <w:bottom w:val="nil"/>
              <w:right w:val="nil"/>
            </w:tcBorders>
            <w:shd w:val="clear" w:color="000000" w:fill="C0C0C0"/>
            <w:vAlign w:val="center"/>
            <w:hideMark/>
          </w:tcPr>
          <w:p w14:paraId="2302D363"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3E74523C"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33E8F352" w14:textId="77777777" w:rsidTr="002B2580">
        <w:trPr>
          <w:trHeight w:val="255"/>
        </w:trPr>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D8F4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single" w:sz="4" w:space="0" w:color="auto"/>
              <w:left w:val="nil"/>
              <w:bottom w:val="single" w:sz="4" w:space="0" w:color="auto"/>
              <w:right w:val="single" w:sz="4" w:space="0" w:color="auto"/>
            </w:tcBorders>
            <w:shd w:val="clear" w:color="auto" w:fill="auto"/>
            <w:noWrap/>
            <w:vAlign w:val="bottom"/>
            <w:hideMark/>
          </w:tcPr>
          <w:p w14:paraId="5CDEC141" w14:textId="77777777" w:rsidR="00384D34" w:rsidRPr="004E416F" w:rsidRDefault="00384D34" w:rsidP="002B2580">
            <w:pPr>
              <w:rPr>
                <w:rFonts w:ascii="Arial" w:hAnsi="Arial" w:cs="Arial"/>
                <w:b/>
                <w:bCs/>
                <w:sz w:val="20"/>
              </w:rPr>
            </w:pPr>
            <w:r w:rsidRPr="004E416F">
              <w:rPr>
                <w:rFonts w:ascii="Arial" w:hAnsi="Arial" w:cs="Arial"/>
                <w:b/>
                <w:bCs/>
                <w:sz w:val="20"/>
              </w:rPr>
              <w:t>Dúbravská cesta</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14:paraId="68A8BD5E" w14:textId="77777777" w:rsidR="00384D34" w:rsidRPr="004E416F" w:rsidRDefault="00384D34" w:rsidP="002B2580">
            <w:pPr>
              <w:jc w:val="center"/>
              <w:rPr>
                <w:rFonts w:ascii="Arial" w:hAnsi="Arial" w:cs="Arial"/>
                <w:sz w:val="20"/>
              </w:rPr>
            </w:pPr>
            <w:r w:rsidRPr="004E416F">
              <w:rPr>
                <w:rFonts w:ascii="Arial" w:hAnsi="Arial" w:cs="Arial"/>
                <w:sz w:val="20"/>
              </w:rPr>
              <w:t>511</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14:paraId="2C75A86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8CB18F1" w14:textId="77777777" w:rsidR="00384D34" w:rsidRPr="004E416F" w:rsidRDefault="00384D34" w:rsidP="002B2580">
            <w:pPr>
              <w:jc w:val="right"/>
              <w:rPr>
                <w:rFonts w:ascii="Arial" w:hAnsi="Arial" w:cs="Arial"/>
                <w:sz w:val="20"/>
              </w:rPr>
            </w:pPr>
            <w:r w:rsidRPr="004E416F">
              <w:rPr>
                <w:rFonts w:ascii="Arial" w:hAnsi="Arial" w:cs="Arial"/>
                <w:sz w:val="20"/>
              </w:rPr>
              <w:t>214,21</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6288A9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FEE6A50" w14:textId="77777777" w:rsidR="00384D34" w:rsidRPr="004E416F" w:rsidRDefault="00384D34" w:rsidP="002B2580">
            <w:pPr>
              <w:rPr>
                <w:rFonts w:ascii="Arial" w:hAnsi="Arial" w:cs="Arial"/>
                <w:sz w:val="20"/>
              </w:rPr>
            </w:pPr>
            <w:r w:rsidRPr="004E416F">
              <w:rPr>
                <w:rFonts w:ascii="Arial" w:hAnsi="Arial" w:cs="Arial"/>
                <w:sz w:val="20"/>
              </w:rPr>
              <w:t>Dúbravská cesta</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68714E42" w14:textId="77777777" w:rsidR="00384D34" w:rsidRPr="004E416F" w:rsidRDefault="00384D34" w:rsidP="002B2580">
            <w:pPr>
              <w:jc w:val="center"/>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DD439F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31C028C6" w14:textId="77777777" w:rsidR="00384D34" w:rsidRPr="004E416F" w:rsidRDefault="00384D34" w:rsidP="002B2580">
            <w:pPr>
              <w:jc w:val="right"/>
              <w:rPr>
                <w:rFonts w:ascii="Arial" w:hAnsi="Arial"/>
                <w:sz w:val="20"/>
              </w:rPr>
            </w:pPr>
          </w:p>
        </w:tc>
      </w:tr>
      <w:tr w:rsidR="00384D34" w:rsidRPr="004E416F" w14:paraId="34F13F23"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CB5DE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6DDCA25" w14:textId="77777777" w:rsidR="00384D34" w:rsidRPr="004E416F" w:rsidRDefault="00384D34" w:rsidP="002B2580">
            <w:pPr>
              <w:rPr>
                <w:rFonts w:ascii="Arial" w:hAnsi="Arial" w:cs="Arial"/>
                <w:b/>
                <w:bCs/>
                <w:sz w:val="20"/>
              </w:rPr>
            </w:pPr>
            <w:r w:rsidRPr="004E416F">
              <w:rPr>
                <w:rFonts w:ascii="Arial" w:hAnsi="Arial" w:cs="Arial"/>
                <w:b/>
                <w:bCs/>
                <w:sz w:val="20"/>
              </w:rPr>
              <w:t>Cesta na Červený most</w:t>
            </w:r>
          </w:p>
        </w:tc>
        <w:tc>
          <w:tcPr>
            <w:tcW w:w="599" w:type="dxa"/>
            <w:tcBorders>
              <w:top w:val="nil"/>
              <w:left w:val="nil"/>
              <w:bottom w:val="single" w:sz="4" w:space="0" w:color="auto"/>
              <w:right w:val="single" w:sz="4" w:space="0" w:color="auto"/>
            </w:tcBorders>
            <w:shd w:val="clear" w:color="auto" w:fill="auto"/>
            <w:noWrap/>
            <w:vAlign w:val="bottom"/>
            <w:hideMark/>
          </w:tcPr>
          <w:p w14:paraId="75A0D0DE" w14:textId="77777777" w:rsidR="00384D34" w:rsidRPr="004E416F" w:rsidRDefault="00384D34" w:rsidP="002B2580">
            <w:pPr>
              <w:jc w:val="center"/>
              <w:rPr>
                <w:rFonts w:ascii="Arial" w:hAnsi="Arial" w:cs="Arial"/>
                <w:sz w:val="20"/>
              </w:rPr>
            </w:pPr>
            <w:r w:rsidRPr="004E416F">
              <w:rPr>
                <w:rFonts w:ascii="Arial" w:hAnsi="Arial" w:cs="Arial"/>
                <w:sz w:val="20"/>
              </w:rPr>
              <w:t>558</w:t>
            </w:r>
          </w:p>
        </w:tc>
        <w:tc>
          <w:tcPr>
            <w:tcW w:w="1102" w:type="dxa"/>
            <w:tcBorders>
              <w:top w:val="nil"/>
              <w:left w:val="nil"/>
              <w:bottom w:val="single" w:sz="4" w:space="0" w:color="auto"/>
              <w:right w:val="single" w:sz="4" w:space="0" w:color="auto"/>
            </w:tcBorders>
            <w:shd w:val="clear" w:color="auto" w:fill="auto"/>
            <w:noWrap/>
            <w:vAlign w:val="bottom"/>
            <w:hideMark/>
          </w:tcPr>
          <w:p w14:paraId="3579D646"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E1E1E90" w14:textId="77777777" w:rsidR="00384D34" w:rsidRPr="004E416F" w:rsidRDefault="00384D34" w:rsidP="002B2580">
            <w:pPr>
              <w:jc w:val="right"/>
              <w:rPr>
                <w:rFonts w:ascii="Arial" w:hAnsi="Arial" w:cs="Arial"/>
                <w:sz w:val="20"/>
              </w:rPr>
            </w:pPr>
            <w:r w:rsidRPr="004E416F">
              <w:rPr>
                <w:rFonts w:ascii="Arial" w:hAnsi="Arial" w:cs="Arial"/>
                <w:sz w:val="20"/>
              </w:rPr>
              <w:t>1 973,37</w:t>
            </w:r>
          </w:p>
        </w:tc>
        <w:tc>
          <w:tcPr>
            <w:tcW w:w="1820" w:type="dxa"/>
            <w:tcBorders>
              <w:top w:val="nil"/>
              <w:left w:val="nil"/>
              <w:bottom w:val="single" w:sz="4" w:space="0" w:color="auto"/>
              <w:right w:val="single" w:sz="4" w:space="0" w:color="auto"/>
            </w:tcBorders>
            <w:shd w:val="clear" w:color="auto" w:fill="auto"/>
            <w:noWrap/>
            <w:vAlign w:val="bottom"/>
            <w:hideMark/>
          </w:tcPr>
          <w:p w14:paraId="048739B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2BD7B7E" w14:textId="77777777" w:rsidR="00384D34" w:rsidRPr="004E416F" w:rsidRDefault="00384D34" w:rsidP="002B2580">
            <w:pPr>
              <w:rPr>
                <w:rFonts w:ascii="Arial" w:hAnsi="Arial" w:cs="Arial"/>
                <w:sz w:val="20"/>
              </w:rPr>
            </w:pPr>
            <w:r w:rsidRPr="004E416F">
              <w:rPr>
                <w:rFonts w:ascii="Arial" w:hAnsi="Arial" w:cs="Arial"/>
                <w:sz w:val="20"/>
              </w:rPr>
              <w:t>Cesta na Červený most</w:t>
            </w:r>
          </w:p>
        </w:tc>
        <w:tc>
          <w:tcPr>
            <w:tcW w:w="1142" w:type="dxa"/>
            <w:tcBorders>
              <w:top w:val="nil"/>
              <w:left w:val="nil"/>
              <w:bottom w:val="single" w:sz="4" w:space="0" w:color="auto"/>
              <w:right w:val="single" w:sz="4" w:space="0" w:color="auto"/>
            </w:tcBorders>
            <w:shd w:val="clear" w:color="auto" w:fill="FFFF00"/>
            <w:noWrap/>
            <w:vAlign w:val="bottom"/>
          </w:tcPr>
          <w:p w14:paraId="4A37671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7AC0C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42BA48" w14:textId="77777777" w:rsidR="00384D34" w:rsidRPr="004E416F" w:rsidRDefault="00384D34" w:rsidP="002B2580">
            <w:pPr>
              <w:jc w:val="right"/>
              <w:rPr>
                <w:rFonts w:ascii="Arial" w:hAnsi="Arial"/>
                <w:sz w:val="20"/>
              </w:rPr>
            </w:pPr>
          </w:p>
        </w:tc>
      </w:tr>
      <w:tr w:rsidR="00384D34" w:rsidRPr="004E416F" w14:paraId="677FCD48"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60FF98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DE4ABC0" w14:textId="77777777" w:rsidR="00384D34" w:rsidRPr="004E416F" w:rsidRDefault="00384D34" w:rsidP="002B2580">
            <w:pPr>
              <w:rPr>
                <w:rFonts w:ascii="Arial" w:hAnsi="Arial" w:cs="Arial"/>
                <w:b/>
                <w:bCs/>
                <w:sz w:val="20"/>
              </w:rPr>
            </w:pPr>
            <w:r w:rsidRPr="004E416F">
              <w:rPr>
                <w:rFonts w:ascii="Arial" w:hAnsi="Arial" w:cs="Arial"/>
                <w:b/>
                <w:bCs/>
                <w:sz w:val="20"/>
              </w:rPr>
              <w:t>Cesta na Červený most</w:t>
            </w:r>
          </w:p>
        </w:tc>
        <w:tc>
          <w:tcPr>
            <w:tcW w:w="599" w:type="dxa"/>
            <w:tcBorders>
              <w:top w:val="nil"/>
              <w:left w:val="nil"/>
              <w:bottom w:val="single" w:sz="4" w:space="0" w:color="auto"/>
              <w:right w:val="single" w:sz="4" w:space="0" w:color="auto"/>
            </w:tcBorders>
            <w:shd w:val="clear" w:color="auto" w:fill="auto"/>
            <w:noWrap/>
            <w:vAlign w:val="bottom"/>
            <w:hideMark/>
          </w:tcPr>
          <w:p w14:paraId="589DBA51" w14:textId="77777777" w:rsidR="00384D34" w:rsidRPr="004E416F" w:rsidRDefault="00384D34" w:rsidP="002B2580">
            <w:pPr>
              <w:jc w:val="center"/>
              <w:rPr>
                <w:rFonts w:ascii="Arial" w:hAnsi="Arial" w:cs="Arial"/>
                <w:sz w:val="20"/>
              </w:rPr>
            </w:pPr>
            <w:r w:rsidRPr="004E416F">
              <w:rPr>
                <w:rFonts w:ascii="Arial" w:hAnsi="Arial" w:cs="Arial"/>
                <w:sz w:val="20"/>
              </w:rPr>
              <w:t>558</w:t>
            </w:r>
          </w:p>
        </w:tc>
        <w:tc>
          <w:tcPr>
            <w:tcW w:w="1102" w:type="dxa"/>
            <w:tcBorders>
              <w:top w:val="nil"/>
              <w:left w:val="nil"/>
              <w:bottom w:val="single" w:sz="4" w:space="0" w:color="auto"/>
              <w:right w:val="single" w:sz="4" w:space="0" w:color="auto"/>
            </w:tcBorders>
            <w:shd w:val="clear" w:color="auto" w:fill="auto"/>
            <w:noWrap/>
            <w:vAlign w:val="bottom"/>
            <w:hideMark/>
          </w:tcPr>
          <w:p w14:paraId="36019FE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76018A9" w14:textId="77777777" w:rsidR="00384D34" w:rsidRPr="004E416F" w:rsidRDefault="00384D34" w:rsidP="002B2580">
            <w:pPr>
              <w:jc w:val="right"/>
              <w:rPr>
                <w:rFonts w:ascii="Arial" w:hAnsi="Arial" w:cs="Arial"/>
                <w:sz w:val="20"/>
              </w:rPr>
            </w:pPr>
            <w:r w:rsidRPr="004E416F">
              <w:rPr>
                <w:rFonts w:ascii="Arial" w:hAnsi="Arial" w:cs="Arial"/>
                <w:sz w:val="20"/>
              </w:rPr>
              <w:t>2 826,98</w:t>
            </w:r>
          </w:p>
        </w:tc>
        <w:tc>
          <w:tcPr>
            <w:tcW w:w="1820" w:type="dxa"/>
            <w:tcBorders>
              <w:top w:val="nil"/>
              <w:left w:val="nil"/>
              <w:bottom w:val="single" w:sz="4" w:space="0" w:color="auto"/>
              <w:right w:val="single" w:sz="4" w:space="0" w:color="auto"/>
            </w:tcBorders>
            <w:shd w:val="clear" w:color="auto" w:fill="auto"/>
            <w:noWrap/>
            <w:vAlign w:val="bottom"/>
            <w:hideMark/>
          </w:tcPr>
          <w:p w14:paraId="3C9F10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D5BB505" w14:textId="77777777" w:rsidR="00384D34" w:rsidRPr="004E416F" w:rsidRDefault="00384D34" w:rsidP="002B2580">
            <w:pPr>
              <w:spacing w:after="240"/>
              <w:rPr>
                <w:rFonts w:ascii="Arial" w:hAnsi="Arial" w:cs="Arial"/>
                <w:sz w:val="20"/>
              </w:rPr>
            </w:pPr>
            <w:r w:rsidRPr="004E416F">
              <w:rPr>
                <w:rFonts w:ascii="Arial" w:hAnsi="Arial" w:cs="Arial"/>
                <w:sz w:val="20"/>
              </w:rPr>
              <w:t>Cesta na Červený most</w:t>
            </w:r>
          </w:p>
        </w:tc>
        <w:tc>
          <w:tcPr>
            <w:tcW w:w="1142" w:type="dxa"/>
            <w:tcBorders>
              <w:top w:val="nil"/>
              <w:left w:val="nil"/>
              <w:bottom w:val="single" w:sz="4" w:space="0" w:color="auto"/>
              <w:right w:val="single" w:sz="4" w:space="0" w:color="auto"/>
            </w:tcBorders>
            <w:shd w:val="clear" w:color="auto" w:fill="FFFF00"/>
            <w:noWrap/>
            <w:vAlign w:val="bottom"/>
          </w:tcPr>
          <w:p w14:paraId="023C450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D2FF61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4003862" w14:textId="77777777" w:rsidR="00384D34" w:rsidRPr="004E416F" w:rsidRDefault="00384D34" w:rsidP="002B2580">
            <w:pPr>
              <w:jc w:val="right"/>
              <w:rPr>
                <w:rFonts w:ascii="Arial" w:hAnsi="Arial"/>
                <w:sz w:val="20"/>
              </w:rPr>
            </w:pPr>
          </w:p>
        </w:tc>
      </w:tr>
      <w:tr w:rsidR="00384D34" w:rsidRPr="004E416F" w14:paraId="265B095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F3408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AFEB703"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599" w:type="dxa"/>
            <w:tcBorders>
              <w:top w:val="nil"/>
              <w:left w:val="nil"/>
              <w:bottom w:val="single" w:sz="4" w:space="0" w:color="auto"/>
              <w:right w:val="single" w:sz="4" w:space="0" w:color="auto"/>
            </w:tcBorders>
            <w:shd w:val="clear" w:color="auto" w:fill="auto"/>
            <w:noWrap/>
            <w:vAlign w:val="bottom"/>
            <w:hideMark/>
          </w:tcPr>
          <w:p w14:paraId="68BFA443"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1B0D84B2"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0A858C8" w14:textId="77777777" w:rsidR="00384D34" w:rsidRPr="004E416F" w:rsidRDefault="00384D34" w:rsidP="002B2580">
            <w:pPr>
              <w:jc w:val="right"/>
              <w:rPr>
                <w:rFonts w:ascii="Arial" w:hAnsi="Arial" w:cs="Arial"/>
                <w:sz w:val="20"/>
              </w:rPr>
            </w:pPr>
            <w:r w:rsidRPr="004E416F">
              <w:rPr>
                <w:rFonts w:ascii="Arial" w:hAnsi="Arial" w:cs="Arial"/>
                <w:sz w:val="20"/>
              </w:rPr>
              <w:t>2 567,04</w:t>
            </w:r>
          </w:p>
        </w:tc>
        <w:tc>
          <w:tcPr>
            <w:tcW w:w="1820" w:type="dxa"/>
            <w:tcBorders>
              <w:top w:val="nil"/>
              <w:left w:val="nil"/>
              <w:bottom w:val="single" w:sz="4" w:space="0" w:color="auto"/>
              <w:right w:val="single" w:sz="4" w:space="0" w:color="auto"/>
            </w:tcBorders>
            <w:shd w:val="clear" w:color="auto" w:fill="auto"/>
            <w:noWrap/>
            <w:vAlign w:val="bottom"/>
            <w:hideMark/>
          </w:tcPr>
          <w:p w14:paraId="0562F2BC"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006D65C"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142" w:type="dxa"/>
            <w:tcBorders>
              <w:top w:val="nil"/>
              <w:left w:val="nil"/>
              <w:bottom w:val="single" w:sz="4" w:space="0" w:color="auto"/>
              <w:right w:val="single" w:sz="4" w:space="0" w:color="auto"/>
            </w:tcBorders>
            <w:shd w:val="clear" w:color="auto" w:fill="FFFF00"/>
            <w:noWrap/>
            <w:vAlign w:val="bottom"/>
          </w:tcPr>
          <w:p w14:paraId="615A6CE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50FA4F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387E89" w14:textId="77777777" w:rsidR="00384D34" w:rsidRPr="004E416F" w:rsidRDefault="00384D34" w:rsidP="002B2580">
            <w:pPr>
              <w:jc w:val="right"/>
              <w:rPr>
                <w:rFonts w:ascii="Arial" w:hAnsi="Arial"/>
                <w:sz w:val="20"/>
              </w:rPr>
            </w:pPr>
          </w:p>
        </w:tc>
      </w:tr>
      <w:tr w:rsidR="00384D34" w:rsidRPr="004E416F" w14:paraId="2F33769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D82119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1E9B688"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599" w:type="dxa"/>
            <w:tcBorders>
              <w:top w:val="nil"/>
              <w:left w:val="nil"/>
              <w:bottom w:val="single" w:sz="4" w:space="0" w:color="auto"/>
              <w:right w:val="single" w:sz="4" w:space="0" w:color="auto"/>
            </w:tcBorders>
            <w:shd w:val="clear" w:color="auto" w:fill="auto"/>
            <w:noWrap/>
            <w:vAlign w:val="bottom"/>
            <w:hideMark/>
          </w:tcPr>
          <w:p w14:paraId="0E0C4FBC"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095B87F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77C9A3A" w14:textId="77777777" w:rsidR="00384D34" w:rsidRPr="004E416F" w:rsidRDefault="00384D34" w:rsidP="002B2580">
            <w:pPr>
              <w:jc w:val="right"/>
              <w:rPr>
                <w:rFonts w:ascii="Arial" w:hAnsi="Arial" w:cs="Arial"/>
                <w:sz w:val="20"/>
              </w:rPr>
            </w:pPr>
            <w:r w:rsidRPr="004E416F">
              <w:rPr>
                <w:rFonts w:ascii="Arial" w:hAnsi="Arial" w:cs="Arial"/>
                <w:sz w:val="20"/>
              </w:rPr>
              <w:t>1 962,52</w:t>
            </w:r>
          </w:p>
        </w:tc>
        <w:tc>
          <w:tcPr>
            <w:tcW w:w="1820" w:type="dxa"/>
            <w:tcBorders>
              <w:top w:val="nil"/>
              <w:left w:val="nil"/>
              <w:bottom w:val="single" w:sz="4" w:space="0" w:color="auto"/>
              <w:right w:val="single" w:sz="4" w:space="0" w:color="auto"/>
            </w:tcBorders>
            <w:shd w:val="clear" w:color="auto" w:fill="auto"/>
            <w:noWrap/>
            <w:vAlign w:val="bottom"/>
            <w:hideMark/>
          </w:tcPr>
          <w:p w14:paraId="2235681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5E6AC44"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142" w:type="dxa"/>
            <w:tcBorders>
              <w:top w:val="nil"/>
              <w:left w:val="nil"/>
              <w:bottom w:val="single" w:sz="4" w:space="0" w:color="auto"/>
              <w:right w:val="single" w:sz="4" w:space="0" w:color="auto"/>
            </w:tcBorders>
            <w:shd w:val="clear" w:color="auto" w:fill="FFFF00"/>
            <w:noWrap/>
            <w:vAlign w:val="bottom"/>
          </w:tcPr>
          <w:p w14:paraId="2D6BA73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FA9BD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3A0736" w14:textId="77777777" w:rsidR="00384D34" w:rsidRPr="004E416F" w:rsidRDefault="00384D34" w:rsidP="002B2580">
            <w:pPr>
              <w:jc w:val="right"/>
              <w:rPr>
                <w:rFonts w:ascii="Arial" w:hAnsi="Arial"/>
                <w:sz w:val="20"/>
              </w:rPr>
            </w:pPr>
          </w:p>
        </w:tc>
      </w:tr>
      <w:tr w:rsidR="00384D34" w:rsidRPr="004E416F" w14:paraId="5E58425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45A304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FA6243" w14:textId="77777777" w:rsidR="00384D34" w:rsidRPr="004E416F" w:rsidRDefault="00384D34" w:rsidP="002B2580">
            <w:pPr>
              <w:rPr>
                <w:rFonts w:ascii="Arial" w:hAnsi="Arial" w:cs="Arial"/>
                <w:b/>
                <w:bCs/>
                <w:sz w:val="20"/>
              </w:rPr>
            </w:pPr>
            <w:r w:rsidRPr="004E416F">
              <w:rPr>
                <w:rFonts w:ascii="Arial" w:hAnsi="Arial" w:cs="Arial"/>
                <w:b/>
                <w:bCs/>
                <w:sz w:val="20"/>
              </w:rPr>
              <w:t>Ilkovičova</w:t>
            </w:r>
          </w:p>
        </w:tc>
        <w:tc>
          <w:tcPr>
            <w:tcW w:w="599" w:type="dxa"/>
            <w:tcBorders>
              <w:top w:val="nil"/>
              <w:left w:val="nil"/>
              <w:bottom w:val="single" w:sz="4" w:space="0" w:color="auto"/>
              <w:right w:val="single" w:sz="4" w:space="0" w:color="auto"/>
            </w:tcBorders>
            <w:shd w:val="clear" w:color="auto" w:fill="auto"/>
            <w:noWrap/>
            <w:vAlign w:val="bottom"/>
            <w:hideMark/>
          </w:tcPr>
          <w:p w14:paraId="0A98A213"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1C8E5E9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CCF765D" w14:textId="77777777" w:rsidR="00384D34" w:rsidRPr="004E416F" w:rsidRDefault="00384D34" w:rsidP="002B2580">
            <w:pPr>
              <w:jc w:val="right"/>
              <w:rPr>
                <w:rFonts w:ascii="Arial" w:hAnsi="Arial" w:cs="Arial"/>
                <w:sz w:val="20"/>
              </w:rPr>
            </w:pPr>
            <w:r w:rsidRPr="004E416F">
              <w:rPr>
                <w:rFonts w:ascii="Arial" w:hAnsi="Arial" w:cs="Arial"/>
                <w:sz w:val="20"/>
              </w:rPr>
              <w:t>491,33</w:t>
            </w:r>
          </w:p>
        </w:tc>
        <w:tc>
          <w:tcPr>
            <w:tcW w:w="1820" w:type="dxa"/>
            <w:tcBorders>
              <w:top w:val="nil"/>
              <w:left w:val="nil"/>
              <w:bottom w:val="single" w:sz="4" w:space="0" w:color="auto"/>
              <w:right w:val="single" w:sz="4" w:space="0" w:color="auto"/>
            </w:tcBorders>
            <w:shd w:val="clear" w:color="auto" w:fill="auto"/>
            <w:noWrap/>
            <w:vAlign w:val="bottom"/>
            <w:hideMark/>
          </w:tcPr>
          <w:p w14:paraId="5DFC8767"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BE36E68" w14:textId="77777777" w:rsidR="00384D34" w:rsidRPr="004E416F" w:rsidRDefault="00384D34" w:rsidP="002B2580">
            <w:pPr>
              <w:rPr>
                <w:rFonts w:ascii="Arial" w:hAnsi="Arial" w:cs="Arial"/>
                <w:sz w:val="20"/>
              </w:rPr>
            </w:pPr>
            <w:r w:rsidRPr="004E416F">
              <w:rPr>
                <w:rFonts w:ascii="Arial" w:hAnsi="Arial" w:cs="Arial"/>
                <w:sz w:val="20"/>
              </w:rPr>
              <w:t>Ilkovičova</w:t>
            </w:r>
          </w:p>
        </w:tc>
        <w:tc>
          <w:tcPr>
            <w:tcW w:w="1142" w:type="dxa"/>
            <w:tcBorders>
              <w:top w:val="nil"/>
              <w:left w:val="nil"/>
              <w:bottom w:val="single" w:sz="4" w:space="0" w:color="auto"/>
              <w:right w:val="single" w:sz="4" w:space="0" w:color="auto"/>
            </w:tcBorders>
            <w:shd w:val="clear" w:color="auto" w:fill="FFFF00"/>
            <w:noWrap/>
            <w:vAlign w:val="bottom"/>
          </w:tcPr>
          <w:p w14:paraId="1F0F6C8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DC2CA8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E0C7A8" w14:textId="77777777" w:rsidR="00384D34" w:rsidRPr="004E416F" w:rsidRDefault="00384D34" w:rsidP="002B2580">
            <w:pPr>
              <w:jc w:val="right"/>
              <w:rPr>
                <w:rFonts w:ascii="Arial" w:hAnsi="Arial"/>
                <w:sz w:val="20"/>
              </w:rPr>
            </w:pPr>
          </w:p>
        </w:tc>
      </w:tr>
      <w:tr w:rsidR="00384D34" w:rsidRPr="004E416F" w14:paraId="01FD10D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AF6A4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0FD898" w14:textId="77777777" w:rsidR="00384D34" w:rsidRPr="004E416F" w:rsidRDefault="00384D34" w:rsidP="002B2580">
            <w:pPr>
              <w:rPr>
                <w:rFonts w:ascii="Arial" w:hAnsi="Arial" w:cs="Arial"/>
                <w:b/>
                <w:bCs/>
                <w:sz w:val="20"/>
              </w:rPr>
            </w:pPr>
            <w:r w:rsidRPr="004E416F">
              <w:rPr>
                <w:rFonts w:ascii="Arial" w:hAnsi="Arial" w:cs="Arial"/>
                <w:b/>
                <w:bCs/>
                <w:sz w:val="20"/>
              </w:rPr>
              <w:t>Staré grunty</w:t>
            </w:r>
          </w:p>
        </w:tc>
        <w:tc>
          <w:tcPr>
            <w:tcW w:w="599" w:type="dxa"/>
            <w:tcBorders>
              <w:top w:val="nil"/>
              <w:left w:val="nil"/>
              <w:bottom w:val="single" w:sz="4" w:space="0" w:color="auto"/>
              <w:right w:val="single" w:sz="4" w:space="0" w:color="auto"/>
            </w:tcBorders>
            <w:shd w:val="clear" w:color="auto" w:fill="auto"/>
            <w:noWrap/>
            <w:vAlign w:val="bottom"/>
            <w:hideMark/>
          </w:tcPr>
          <w:p w14:paraId="71F53321"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66B7791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7AE3EC1" w14:textId="77777777" w:rsidR="00384D34" w:rsidRPr="004E416F" w:rsidRDefault="00384D34" w:rsidP="002B2580">
            <w:pPr>
              <w:jc w:val="right"/>
              <w:rPr>
                <w:rFonts w:ascii="Arial" w:hAnsi="Arial" w:cs="Arial"/>
                <w:sz w:val="20"/>
              </w:rPr>
            </w:pPr>
            <w:r w:rsidRPr="004E416F">
              <w:rPr>
                <w:rFonts w:ascii="Arial" w:hAnsi="Arial" w:cs="Arial"/>
                <w:sz w:val="20"/>
              </w:rPr>
              <w:t>2 820,63</w:t>
            </w:r>
          </w:p>
        </w:tc>
        <w:tc>
          <w:tcPr>
            <w:tcW w:w="1820" w:type="dxa"/>
            <w:tcBorders>
              <w:top w:val="nil"/>
              <w:left w:val="nil"/>
              <w:bottom w:val="single" w:sz="4" w:space="0" w:color="auto"/>
              <w:right w:val="single" w:sz="4" w:space="0" w:color="auto"/>
            </w:tcBorders>
            <w:shd w:val="clear" w:color="auto" w:fill="auto"/>
            <w:noWrap/>
            <w:vAlign w:val="bottom"/>
            <w:hideMark/>
          </w:tcPr>
          <w:p w14:paraId="62AA3732"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7146523" w14:textId="77777777" w:rsidR="00384D34" w:rsidRPr="004E416F" w:rsidRDefault="00384D34" w:rsidP="002B2580">
            <w:pPr>
              <w:rPr>
                <w:rFonts w:ascii="Arial" w:hAnsi="Arial" w:cs="Arial"/>
                <w:sz w:val="20"/>
              </w:rPr>
            </w:pPr>
            <w:r w:rsidRPr="004E416F">
              <w:rPr>
                <w:rFonts w:ascii="Arial" w:hAnsi="Arial" w:cs="Arial"/>
                <w:sz w:val="20"/>
              </w:rPr>
              <w:t>Staré grunty</w:t>
            </w:r>
          </w:p>
        </w:tc>
        <w:tc>
          <w:tcPr>
            <w:tcW w:w="1142" w:type="dxa"/>
            <w:tcBorders>
              <w:top w:val="nil"/>
              <w:left w:val="nil"/>
              <w:bottom w:val="single" w:sz="4" w:space="0" w:color="auto"/>
              <w:right w:val="single" w:sz="4" w:space="0" w:color="auto"/>
            </w:tcBorders>
            <w:shd w:val="clear" w:color="auto" w:fill="FFFF00"/>
            <w:noWrap/>
            <w:vAlign w:val="bottom"/>
          </w:tcPr>
          <w:p w14:paraId="2478BFB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608F3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6273B0" w14:textId="77777777" w:rsidR="00384D34" w:rsidRPr="004E416F" w:rsidRDefault="00384D34" w:rsidP="002B2580">
            <w:pPr>
              <w:jc w:val="right"/>
              <w:rPr>
                <w:rFonts w:ascii="Arial" w:hAnsi="Arial"/>
                <w:sz w:val="20"/>
              </w:rPr>
            </w:pPr>
          </w:p>
        </w:tc>
      </w:tr>
      <w:tr w:rsidR="00384D34" w:rsidRPr="004E416F" w14:paraId="6D0B52F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47AC84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56298B9" w14:textId="77777777" w:rsidR="00384D34" w:rsidRPr="004E416F" w:rsidRDefault="00384D34" w:rsidP="002B2580">
            <w:pPr>
              <w:rPr>
                <w:rFonts w:ascii="Arial" w:hAnsi="Arial" w:cs="Arial"/>
                <w:b/>
                <w:bCs/>
                <w:sz w:val="20"/>
              </w:rPr>
            </w:pPr>
            <w:r w:rsidRPr="004E416F">
              <w:rPr>
                <w:rFonts w:ascii="Arial" w:hAnsi="Arial" w:cs="Arial"/>
                <w:b/>
                <w:bCs/>
                <w:sz w:val="20"/>
              </w:rPr>
              <w:t>Staré grunty</w:t>
            </w:r>
          </w:p>
        </w:tc>
        <w:tc>
          <w:tcPr>
            <w:tcW w:w="599" w:type="dxa"/>
            <w:tcBorders>
              <w:top w:val="nil"/>
              <w:left w:val="nil"/>
              <w:bottom w:val="single" w:sz="4" w:space="0" w:color="auto"/>
              <w:right w:val="single" w:sz="4" w:space="0" w:color="auto"/>
            </w:tcBorders>
            <w:shd w:val="clear" w:color="auto" w:fill="auto"/>
            <w:noWrap/>
            <w:vAlign w:val="bottom"/>
            <w:hideMark/>
          </w:tcPr>
          <w:p w14:paraId="4289D9E2"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3D78836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356BBA5" w14:textId="77777777" w:rsidR="00384D34" w:rsidRPr="004E416F" w:rsidRDefault="00384D34" w:rsidP="002B2580">
            <w:pPr>
              <w:jc w:val="right"/>
              <w:rPr>
                <w:rFonts w:ascii="Arial" w:hAnsi="Arial" w:cs="Arial"/>
                <w:sz w:val="20"/>
              </w:rPr>
            </w:pPr>
            <w:r w:rsidRPr="004E416F">
              <w:rPr>
                <w:rFonts w:ascii="Arial" w:hAnsi="Arial" w:cs="Arial"/>
                <w:sz w:val="20"/>
              </w:rPr>
              <w:t>2 658,29</w:t>
            </w:r>
          </w:p>
        </w:tc>
        <w:tc>
          <w:tcPr>
            <w:tcW w:w="1820" w:type="dxa"/>
            <w:tcBorders>
              <w:top w:val="nil"/>
              <w:left w:val="nil"/>
              <w:bottom w:val="single" w:sz="4" w:space="0" w:color="auto"/>
              <w:right w:val="single" w:sz="4" w:space="0" w:color="auto"/>
            </w:tcBorders>
            <w:shd w:val="clear" w:color="auto" w:fill="auto"/>
            <w:noWrap/>
            <w:vAlign w:val="bottom"/>
            <w:hideMark/>
          </w:tcPr>
          <w:p w14:paraId="41699AFC"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B6B7A8F" w14:textId="77777777" w:rsidR="00384D34" w:rsidRPr="004E416F" w:rsidRDefault="00384D34" w:rsidP="002B2580">
            <w:pPr>
              <w:rPr>
                <w:rFonts w:ascii="Arial" w:hAnsi="Arial" w:cs="Arial"/>
                <w:sz w:val="20"/>
              </w:rPr>
            </w:pPr>
            <w:r w:rsidRPr="004E416F">
              <w:rPr>
                <w:rFonts w:ascii="Arial" w:hAnsi="Arial" w:cs="Arial"/>
                <w:sz w:val="20"/>
              </w:rPr>
              <w:t>Staré grunty</w:t>
            </w:r>
          </w:p>
        </w:tc>
        <w:tc>
          <w:tcPr>
            <w:tcW w:w="1142" w:type="dxa"/>
            <w:tcBorders>
              <w:top w:val="nil"/>
              <w:left w:val="nil"/>
              <w:bottom w:val="single" w:sz="4" w:space="0" w:color="auto"/>
              <w:right w:val="single" w:sz="4" w:space="0" w:color="auto"/>
            </w:tcBorders>
            <w:shd w:val="clear" w:color="auto" w:fill="FFFF00"/>
            <w:noWrap/>
            <w:vAlign w:val="bottom"/>
          </w:tcPr>
          <w:p w14:paraId="35497E9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8A3B0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506482A" w14:textId="77777777" w:rsidR="00384D34" w:rsidRPr="004E416F" w:rsidRDefault="00384D34" w:rsidP="002B2580">
            <w:pPr>
              <w:jc w:val="right"/>
              <w:rPr>
                <w:rFonts w:ascii="Arial" w:hAnsi="Arial"/>
                <w:sz w:val="20"/>
              </w:rPr>
            </w:pPr>
          </w:p>
        </w:tc>
      </w:tr>
      <w:tr w:rsidR="00384D34" w:rsidRPr="004E416F" w14:paraId="4AD5B148"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679BFA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BACDF9" w14:textId="77777777" w:rsidR="00384D34" w:rsidRPr="004E416F" w:rsidRDefault="00384D34" w:rsidP="002B2580">
            <w:pPr>
              <w:rPr>
                <w:rFonts w:ascii="Arial" w:hAnsi="Arial" w:cs="Arial"/>
                <w:b/>
                <w:bCs/>
                <w:sz w:val="20"/>
              </w:rPr>
            </w:pPr>
            <w:r w:rsidRPr="004E416F">
              <w:rPr>
                <w:rFonts w:ascii="Arial" w:hAnsi="Arial" w:cs="Arial"/>
                <w:b/>
                <w:bCs/>
                <w:sz w:val="20"/>
              </w:rPr>
              <w:t>Mlynská dolina</w:t>
            </w:r>
          </w:p>
        </w:tc>
        <w:tc>
          <w:tcPr>
            <w:tcW w:w="599" w:type="dxa"/>
            <w:tcBorders>
              <w:top w:val="nil"/>
              <w:left w:val="nil"/>
              <w:bottom w:val="single" w:sz="4" w:space="0" w:color="auto"/>
              <w:right w:val="single" w:sz="4" w:space="0" w:color="auto"/>
            </w:tcBorders>
            <w:shd w:val="clear" w:color="auto" w:fill="auto"/>
            <w:noWrap/>
            <w:vAlign w:val="bottom"/>
            <w:hideMark/>
          </w:tcPr>
          <w:p w14:paraId="047CB4E8"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3F34EDE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C9713D9" w14:textId="77777777" w:rsidR="00384D34" w:rsidRPr="004E416F" w:rsidRDefault="00384D34" w:rsidP="002B2580">
            <w:pPr>
              <w:jc w:val="right"/>
              <w:rPr>
                <w:rFonts w:ascii="Arial" w:hAnsi="Arial" w:cs="Arial"/>
                <w:sz w:val="20"/>
              </w:rPr>
            </w:pPr>
            <w:r w:rsidRPr="004E416F">
              <w:rPr>
                <w:rFonts w:ascii="Arial" w:hAnsi="Arial" w:cs="Arial"/>
                <w:sz w:val="20"/>
              </w:rPr>
              <w:t>2 580,09</w:t>
            </w:r>
          </w:p>
        </w:tc>
        <w:tc>
          <w:tcPr>
            <w:tcW w:w="1820" w:type="dxa"/>
            <w:tcBorders>
              <w:top w:val="nil"/>
              <w:left w:val="nil"/>
              <w:bottom w:val="single" w:sz="4" w:space="0" w:color="auto"/>
              <w:right w:val="single" w:sz="4" w:space="0" w:color="auto"/>
            </w:tcBorders>
            <w:shd w:val="clear" w:color="auto" w:fill="auto"/>
            <w:noWrap/>
            <w:vAlign w:val="bottom"/>
            <w:hideMark/>
          </w:tcPr>
          <w:p w14:paraId="7AE16BBB" w14:textId="77777777" w:rsidR="00384D34" w:rsidRPr="004E416F" w:rsidRDefault="00384D34" w:rsidP="002B2580">
            <w:pPr>
              <w:jc w:val="center"/>
              <w:rPr>
                <w:rFonts w:ascii="Arial" w:hAnsi="Arial" w:cs="Arial"/>
                <w:sz w:val="20"/>
              </w:rPr>
            </w:pPr>
            <w:r w:rsidRPr="004E416F">
              <w:rPr>
                <w:rFonts w:ascii="Arial" w:hAnsi="Arial" w:cs="Arial"/>
                <w:sz w:val="20"/>
              </w:rPr>
              <w:t>Staré Mesto</w:t>
            </w:r>
          </w:p>
        </w:tc>
        <w:tc>
          <w:tcPr>
            <w:tcW w:w="1720" w:type="dxa"/>
            <w:tcBorders>
              <w:top w:val="nil"/>
              <w:left w:val="nil"/>
              <w:bottom w:val="single" w:sz="4" w:space="0" w:color="auto"/>
              <w:right w:val="single" w:sz="4" w:space="0" w:color="auto"/>
            </w:tcBorders>
            <w:shd w:val="clear" w:color="auto" w:fill="auto"/>
            <w:vAlign w:val="bottom"/>
            <w:hideMark/>
          </w:tcPr>
          <w:p w14:paraId="34EEE789" w14:textId="77777777" w:rsidR="00384D34" w:rsidRPr="004E416F" w:rsidRDefault="00384D34" w:rsidP="002B2580">
            <w:pPr>
              <w:rPr>
                <w:rFonts w:ascii="Arial" w:hAnsi="Arial" w:cs="Arial"/>
                <w:sz w:val="20"/>
              </w:rPr>
            </w:pPr>
            <w:r w:rsidRPr="004E416F">
              <w:rPr>
                <w:rFonts w:ascii="Arial" w:hAnsi="Arial" w:cs="Arial"/>
                <w:sz w:val="20"/>
              </w:rPr>
              <w:t>Mlynská dolina+MD1,MD2</w:t>
            </w:r>
          </w:p>
        </w:tc>
        <w:tc>
          <w:tcPr>
            <w:tcW w:w="1142" w:type="dxa"/>
            <w:tcBorders>
              <w:top w:val="nil"/>
              <w:left w:val="nil"/>
              <w:bottom w:val="single" w:sz="4" w:space="0" w:color="auto"/>
              <w:right w:val="single" w:sz="4" w:space="0" w:color="auto"/>
            </w:tcBorders>
            <w:shd w:val="clear" w:color="auto" w:fill="FFFF00"/>
            <w:noWrap/>
            <w:vAlign w:val="bottom"/>
          </w:tcPr>
          <w:p w14:paraId="4C353D5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17E68B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9847DA9" w14:textId="77777777" w:rsidR="00384D34" w:rsidRPr="004E416F" w:rsidRDefault="00384D34" w:rsidP="002B2580">
            <w:pPr>
              <w:jc w:val="right"/>
              <w:rPr>
                <w:rFonts w:ascii="Arial" w:hAnsi="Arial"/>
                <w:sz w:val="20"/>
              </w:rPr>
            </w:pPr>
          </w:p>
        </w:tc>
      </w:tr>
      <w:tr w:rsidR="00384D34" w:rsidRPr="004E416F" w14:paraId="47DF3A2C"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FEFEC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B812084" w14:textId="77777777" w:rsidR="00384D34" w:rsidRPr="004E416F" w:rsidRDefault="00384D34" w:rsidP="002B2580">
            <w:pPr>
              <w:rPr>
                <w:rFonts w:ascii="Arial" w:hAnsi="Arial" w:cs="Arial"/>
                <w:b/>
                <w:bCs/>
                <w:sz w:val="20"/>
              </w:rPr>
            </w:pPr>
            <w:r w:rsidRPr="004E416F">
              <w:rPr>
                <w:rFonts w:ascii="Arial" w:hAnsi="Arial" w:cs="Arial"/>
                <w:b/>
                <w:bCs/>
                <w:sz w:val="20"/>
              </w:rPr>
              <w:t>Mlynská dolina</w:t>
            </w:r>
          </w:p>
        </w:tc>
        <w:tc>
          <w:tcPr>
            <w:tcW w:w="599" w:type="dxa"/>
            <w:tcBorders>
              <w:top w:val="nil"/>
              <w:left w:val="nil"/>
              <w:bottom w:val="single" w:sz="4" w:space="0" w:color="auto"/>
              <w:right w:val="single" w:sz="4" w:space="0" w:color="auto"/>
            </w:tcBorders>
            <w:shd w:val="clear" w:color="auto" w:fill="auto"/>
            <w:noWrap/>
            <w:vAlign w:val="bottom"/>
            <w:hideMark/>
          </w:tcPr>
          <w:p w14:paraId="73C923F8"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0675E4E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3DA9022" w14:textId="77777777" w:rsidR="00384D34" w:rsidRPr="004E416F" w:rsidRDefault="00384D34" w:rsidP="002B2580">
            <w:pPr>
              <w:jc w:val="right"/>
              <w:rPr>
                <w:rFonts w:ascii="Arial" w:hAnsi="Arial" w:cs="Arial"/>
                <w:sz w:val="20"/>
              </w:rPr>
            </w:pPr>
            <w:r w:rsidRPr="004E416F">
              <w:rPr>
                <w:rFonts w:ascii="Arial" w:hAnsi="Arial" w:cs="Arial"/>
                <w:sz w:val="20"/>
              </w:rPr>
              <w:t>7 581,28</w:t>
            </w:r>
          </w:p>
        </w:tc>
        <w:tc>
          <w:tcPr>
            <w:tcW w:w="1820" w:type="dxa"/>
            <w:tcBorders>
              <w:top w:val="nil"/>
              <w:left w:val="nil"/>
              <w:bottom w:val="single" w:sz="4" w:space="0" w:color="auto"/>
              <w:right w:val="single" w:sz="4" w:space="0" w:color="auto"/>
            </w:tcBorders>
            <w:shd w:val="clear" w:color="auto" w:fill="auto"/>
            <w:noWrap/>
            <w:vAlign w:val="bottom"/>
            <w:hideMark/>
          </w:tcPr>
          <w:p w14:paraId="22D866FC" w14:textId="77777777" w:rsidR="00384D34" w:rsidRPr="004E416F" w:rsidRDefault="00384D34" w:rsidP="002B2580">
            <w:pPr>
              <w:jc w:val="center"/>
              <w:rPr>
                <w:rFonts w:ascii="Arial" w:hAnsi="Arial" w:cs="Arial"/>
                <w:sz w:val="20"/>
              </w:rPr>
            </w:pPr>
            <w:r w:rsidRPr="004E416F">
              <w:rPr>
                <w:rFonts w:ascii="Arial" w:hAnsi="Arial" w:cs="Arial"/>
                <w:sz w:val="20"/>
              </w:rPr>
              <w:t>Staré Mesto</w:t>
            </w:r>
          </w:p>
        </w:tc>
        <w:tc>
          <w:tcPr>
            <w:tcW w:w="1720" w:type="dxa"/>
            <w:tcBorders>
              <w:top w:val="nil"/>
              <w:left w:val="nil"/>
              <w:bottom w:val="single" w:sz="4" w:space="0" w:color="auto"/>
              <w:right w:val="single" w:sz="4" w:space="0" w:color="auto"/>
            </w:tcBorders>
            <w:shd w:val="clear" w:color="auto" w:fill="auto"/>
            <w:vAlign w:val="bottom"/>
            <w:hideMark/>
          </w:tcPr>
          <w:p w14:paraId="62F3841F" w14:textId="77777777" w:rsidR="00384D34" w:rsidRPr="004E416F" w:rsidRDefault="00384D34" w:rsidP="002B2580">
            <w:pPr>
              <w:rPr>
                <w:rFonts w:ascii="Arial" w:hAnsi="Arial" w:cs="Arial"/>
                <w:sz w:val="20"/>
              </w:rPr>
            </w:pPr>
            <w:r w:rsidRPr="004E416F">
              <w:rPr>
                <w:rFonts w:ascii="Arial" w:hAnsi="Arial" w:cs="Arial"/>
                <w:sz w:val="20"/>
              </w:rPr>
              <w:t>Mlynská dolina+MD1,MD2</w:t>
            </w:r>
          </w:p>
        </w:tc>
        <w:tc>
          <w:tcPr>
            <w:tcW w:w="1142" w:type="dxa"/>
            <w:tcBorders>
              <w:top w:val="nil"/>
              <w:left w:val="nil"/>
              <w:bottom w:val="single" w:sz="4" w:space="0" w:color="auto"/>
              <w:right w:val="single" w:sz="4" w:space="0" w:color="auto"/>
            </w:tcBorders>
            <w:shd w:val="clear" w:color="auto" w:fill="FFFF00"/>
            <w:noWrap/>
            <w:vAlign w:val="bottom"/>
          </w:tcPr>
          <w:p w14:paraId="33208A6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26A75E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39C249" w14:textId="77777777" w:rsidR="00384D34" w:rsidRPr="004E416F" w:rsidRDefault="00384D34" w:rsidP="002B2580">
            <w:pPr>
              <w:jc w:val="right"/>
              <w:rPr>
                <w:rFonts w:ascii="Arial" w:hAnsi="Arial"/>
                <w:sz w:val="20"/>
              </w:rPr>
            </w:pPr>
          </w:p>
        </w:tc>
      </w:tr>
      <w:tr w:rsidR="00384D34" w:rsidRPr="004E416F" w14:paraId="5D66324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9C777A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4475C46" w14:textId="77777777" w:rsidR="00384D34" w:rsidRPr="004E416F" w:rsidRDefault="00384D34" w:rsidP="002B2580">
            <w:pPr>
              <w:rPr>
                <w:rFonts w:ascii="Arial" w:hAnsi="Arial" w:cs="Arial"/>
                <w:b/>
                <w:bCs/>
                <w:sz w:val="20"/>
              </w:rPr>
            </w:pPr>
            <w:r w:rsidRPr="004E416F">
              <w:rPr>
                <w:rFonts w:ascii="Arial" w:hAnsi="Arial" w:cs="Arial"/>
                <w:b/>
                <w:bCs/>
                <w:sz w:val="20"/>
              </w:rPr>
              <w:t>Baníkova</w:t>
            </w:r>
          </w:p>
        </w:tc>
        <w:tc>
          <w:tcPr>
            <w:tcW w:w="599" w:type="dxa"/>
            <w:tcBorders>
              <w:top w:val="nil"/>
              <w:left w:val="nil"/>
              <w:bottom w:val="single" w:sz="4" w:space="0" w:color="auto"/>
              <w:right w:val="single" w:sz="4" w:space="0" w:color="auto"/>
            </w:tcBorders>
            <w:shd w:val="clear" w:color="auto" w:fill="auto"/>
            <w:noWrap/>
            <w:vAlign w:val="bottom"/>
            <w:hideMark/>
          </w:tcPr>
          <w:p w14:paraId="50ABD24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6AADE5DF"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C58892F" w14:textId="77777777" w:rsidR="00384D34" w:rsidRPr="004E416F" w:rsidRDefault="00384D34" w:rsidP="002B2580">
            <w:pPr>
              <w:jc w:val="right"/>
              <w:rPr>
                <w:rFonts w:ascii="Arial" w:hAnsi="Arial" w:cs="Arial"/>
                <w:sz w:val="20"/>
              </w:rPr>
            </w:pPr>
            <w:r w:rsidRPr="004E416F">
              <w:rPr>
                <w:rFonts w:ascii="Arial" w:hAnsi="Arial" w:cs="Arial"/>
                <w:sz w:val="20"/>
              </w:rPr>
              <w:t>442,13</w:t>
            </w:r>
          </w:p>
        </w:tc>
        <w:tc>
          <w:tcPr>
            <w:tcW w:w="1820" w:type="dxa"/>
            <w:tcBorders>
              <w:top w:val="nil"/>
              <w:left w:val="nil"/>
              <w:bottom w:val="single" w:sz="4" w:space="0" w:color="auto"/>
              <w:right w:val="single" w:sz="4" w:space="0" w:color="auto"/>
            </w:tcBorders>
            <w:shd w:val="clear" w:color="auto" w:fill="auto"/>
            <w:noWrap/>
            <w:vAlign w:val="bottom"/>
            <w:hideMark/>
          </w:tcPr>
          <w:p w14:paraId="5B939C80"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8E7BED4" w14:textId="77777777" w:rsidR="00384D34" w:rsidRPr="004E416F" w:rsidRDefault="00384D34" w:rsidP="002B2580">
            <w:pPr>
              <w:rPr>
                <w:rFonts w:ascii="Arial" w:hAnsi="Arial" w:cs="Arial"/>
                <w:sz w:val="20"/>
              </w:rPr>
            </w:pPr>
            <w:r w:rsidRPr="004E416F">
              <w:rPr>
                <w:rFonts w:ascii="Arial" w:hAnsi="Arial" w:cs="Arial"/>
                <w:sz w:val="20"/>
              </w:rPr>
              <w:t>Baníkova</w:t>
            </w:r>
          </w:p>
        </w:tc>
        <w:tc>
          <w:tcPr>
            <w:tcW w:w="1142" w:type="dxa"/>
            <w:tcBorders>
              <w:top w:val="nil"/>
              <w:left w:val="nil"/>
              <w:bottom w:val="single" w:sz="4" w:space="0" w:color="auto"/>
              <w:right w:val="single" w:sz="4" w:space="0" w:color="auto"/>
            </w:tcBorders>
            <w:shd w:val="clear" w:color="auto" w:fill="FFFF00"/>
            <w:noWrap/>
            <w:vAlign w:val="bottom"/>
          </w:tcPr>
          <w:p w14:paraId="7D90AD2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5048E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0895C3" w14:textId="77777777" w:rsidR="00384D34" w:rsidRPr="004E416F" w:rsidRDefault="00384D34" w:rsidP="002B2580">
            <w:pPr>
              <w:jc w:val="right"/>
              <w:rPr>
                <w:rFonts w:ascii="Arial" w:hAnsi="Arial"/>
                <w:sz w:val="20"/>
              </w:rPr>
            </w:pPr>
          </w:p>
        </w:tc>
      </w:tr>
      <w:tr w:rsidR="00384D34" w:rsidRPr="004E416F" w14:paraId="6307C8D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4A2CE5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4D2BA91" w14:textId="77777777" w:rsidR="00384D34" w:rsidRPr="004E416F" w:rsidRDefault="00384D34" w:rsidP="002B2580">
            <w:pPr>
              <w:rPr>
                <w:rFonts w:ascii="Arial" w:hAnsi="Arial" w:cs="Arial"/>
                <w:b/>
                <w:bCs/>
                <w:sz w:val="20"/>
              </w:rPr>
            </w:pPr>
            <w:r w:rsidRPr="004E416F">
              <w:rPr>
                <w:rFonts w:ascii="Arial" w:hAnsi="Arial" w:cs="Arial"/>
                <w:b/>
                <w:bCs/>
                <w:sz w:val="20"/>
              </w:rPr>
              <w:t>Baníkova</w:t>
            </w:r>
          </w:p>
        </w:tc>
        <w:tc>
          <w:tcPr>
            <w:tcW w:w="599" w:type="dxa"/>
            <w:tcBorders>
              <w:top w:val="nil"/>
              <w:left w:val="nil"/>
              <w:bottom w:val="single" w:sz="4" w:space="0" w:color="auto"/>
              <w:right w:val="single" w:sz="4" w:space="0" w:color="auto"/>
            </w:tcBorders>
            <w:shd w:val="clear" w:color="auto" w:fill="auto"/>
            <w:noWrap/>
            <w:vAlign w:val="bottom"/>
            <w:hideMark/>
          </w:tcPr>
          <w:p w14:paraId="034C3A26"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E5F85B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19A9DDF" w14:textId="77777777" w:rsidR="00384D34" w:rsidRPr="004E416F" w:rsidRDefault="00384D34" w:rsidP="002B2580">
            <w:pPr>
              <w:jc w:val="right"/>
              <w:rPr>
                <w:rFonts w:ascii="Arial" w:hAnsi="Arial" w:cs="Arial"/>
                <w:sz w:val="20"/>
              </w:rPr>
            </w:pPr>
            <w:r w:rsidRPr="004E416F">
              <w:rPr>
                <w:rFonts w:ascii="Arial" w:hAnsi="Arial" w:cs="Arial"/>
                <w:sz w:val="20"/>
              </w:rPr>
              <w:t>581,27</w:t>
            </w:r>
          </w:p>
        </w:tc>
        <w:tc>
          <w:tcPr>
            <w:tcW w:w="1820" w:type="dxa"/>
            <w:tcBorders>
              <w:top w:val="nil"/>
              <w:left w:val="nil"/>
              <w:bottom w:val="single" w:sz="4" w:space="0" w:color="auto"/>
              <w:right w:val="single" w:sz="4" w:space="0" w:color="auto"/>
            </w:tcBorders>
            <w:shd w:val="clear" w:color="auto" w:fill="auto"/>
            <w:noWrap/>
            <w:vAlign w:val="bottom"/>
            <w:hideMark/>
          </w:tcPr>
          <w:p w14:paraId="33A7484F"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38DBF70" w14:textId="77777777" w:rsidR="00384D34" w:rsidRPr="004E416F" w:rsidRDefault="00384D34" w:rsidP="002B2580">
            <w:pPr>
              <w:rPr>
                <w:rFonts w:ascii="Arial" w:hAnsi="Arial" w:cs="Arial"/>
                <w:sz w:val="20"/>
              </w:rPr>
            </w:pPr>
            <w:r w:rsidRPr="004E416F">
              <w:rPr>
                <w:rFonts w:ascii="Arial" w:hAnsi="Arial" w:cs="Arial"/>
                <w:sz w:val="20"/>
              </w:rPr>
              <w:t>Baníkova</w:t>
            </w:r>
          </w:p>
        </w:tc>
        <w:tc>
          <w:tcPr>
            <w:tcW w:w="1142" w:type="dxa"/>
            <w:tcBorders>
              <w:top w:val="nil"/>
              <w:left w:val="nil"/>
              <w:bottom w:val="single" w:sz="4" w:space="0" w:color="auto"/>
              <w:right w:val="single" w:sz="4" w:space="0" w:color="auto"/>
            </w:tcBorders>
            <w:shd w:val="clear" w:color="auto" w:fill="FFFF00"/>
            <w:noWrap/>
            <w:vAlign w:val="bottom"/>
          </w:tcPr>
          <w:p w14:paraId="5FF6032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E2E1D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FF525E" w14:textId="77777777" w:rsidR="00384D34" w:rsidRPr="004E416F" w:rsidRDefault="00384D34" w:rsidP="002B2580">
            <w:pPr>
              <w:jc w:val="right"/>
              <w:rPr>
                <w:rFonts w:ascii="Arial" w:hAnsi="Arial"/>
                <w:sz w:val="20"/>
              </w:rPr>
            </w:pPr>
          </w:p>
        </w:tc>
      </w:tr>
      <w:tr w:rsidR="00384D34" w:rsidRPr="004E416F" w14:paraId="2CB14D0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CB016F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A6E43DF" w14:textId="77777777" w:rsidR="00384D34" w:rsidRPr="004E416F" w:rsidRDefault="00384D34" w:rsidP="002B2580">
            <w:pPr>
              <w:rPr>
                <w:rFonts w:ascii="Arial" w:hAnsi="Arial" w:cs="Arial"/>
                <w:b/>
                <w:bCs/>
                <w:sz w:val="20"/>
              </w:rPr>
            </w:pPr>
            <w:r w:rsidRPr="004E416F">
              <w:rPr>
                <w:rFonts w:ascii="Arial" w:hAnsi="Arial" w:cs="Arial"/>
                <w:b/>
                <w:bCs/>
                <w:sz w:val="20"/>
              </w:rPr>
              <w:t>Hany Meličkovej</w:t>
            </w:r>
          </w:p>
        </w:tc>
        <w:tc>
          <w:tcPr>
            <w:tcW w:w="599" w:type="dxa"/>
            <w:tcBorders>
              <w:top w:val="nil"/>
              <w:left w:val="nil"/>
              <w:bottom w:val="single" w:sz="4" w:space="0" w:color="auto"/>
              <w:right w:val="single" w:sz="4" w:space="0" w:color="auto"/>
            </w:tcBorders>
            <w:shd w:val="clear" w:color="auto" w:fill="auto"/>
            <w:noWrap/>
            <w:vAlign w:val="bottom"/>
            <w:hideMark/>
          </w:tcPr>
          <w:p w14:paraId="032E8DB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BFE8450"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E26AFB4" w14:textId="77777777" w:rsidR="00384D34" w:rsidRPr="004E416F" w:rsidRDefault="00384D34" w:rsidP="002B2580">
            <w:pPr>
              <w:jc w:val="right"/>
              <w:rPr>
                <w:rFonts w:ascii="Arial" w:hAnsi="Arial" w:cs="Arial"/>
                <w:sz w:val="20"/>
              </w:rPr>
            </w:pPr>
            <w:r w:rsidRPr="004E416F">
              <w:rPr>
                <w:rFonts w:ascii="Arial" w:hAnsi="Arial" w:cs="Arial"/>
                <w:sz w:val="20"/>
              </w:rPr>
              <w:t>2 245,54</w:t>
            </w:r>
          </w:p>
        </w:tc>
        <w:tc>
          <w:tcPr>
            <w:tcW w:w="1820" w:type="dxa"/>
            <w:tcBorders>
              <w:top w:val="nil"/>
              <w:left w:val="nil"/>
              <w:bottom w:val="single" w:sz="4" w:space="0" w:color="auto"/>
              <w:right w:val="single" w:sz="4" w:space="0" w:color="auto"/>
            </w:tcBorders>
            <w:shd w:val="clear" w:color="auto" w:fill="auto"/>
            <w:noWrap/>
            <w:vAlign w:val="bottom"/>
            <w:hideMark/>
          </w:tcPr>
          <w:p w14:paraId="0D2F778B"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109B93A" w14:textId="77777777" w:rsidR="00384D34" w:rsidRPr="004E416F" w:rsidRDefault="00384D34" w:rsidP="002B2580">
            <w:pPr>
              <w:rPr>
                <w:rFonts w:ascii="Arial" w:hAnsi="Arial" w:cs="Arial"/>
                <w:sz w:val="20"/>
              </w:rPr>
            </w:pPr>
            <w:r w:rsidRPr="004E416F">
              <w:rPr>
                <w:rFonts w:ascii="Arial" w:hAnsi="Arial" w:cs="Arial"/>
                <w:sz w:val="20"/>
              </w:rPr>
              <w:t>H.Meličkovej</w:t>
            </w:r>
          </w:p>
        </w:tc>
        <w:tc>
          <w:tcPr>
            <w:tcW w:w="1142" w:type="dxa"/>
            <w:tcBorders>
              <w:top w:val="nil"/>
              <w:left w:val="nil"/>
              <w:bottom w:val="single" w:sz="4" w:space="0" w:color="auto"/>
              <w:right w:val="single" w:sz="4" w:space="0" w:color="auto"/>
            </w:tcBorders>
            <w:shd w:val="clear" w:color="auto" w:fill="FFFF00"/>
            <w:noWrap/>
            <w:vAlign w:val="bottom"/>
          </w:tcPr>
          <w:p w14:paraId="1D13ECF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75B19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2AD81A" w14:textId="77777777" w:rsidR="00384D34" w:rsidRPr="004E416F" w:rsidRDefault="00384D34" w:rsidP="002B2580">
            <w:pPr>
              <w:jc w:val="right"/>
              <w:rPr>
                <w:rFonts w:ascii="Arial" w:hAnsi="Arial"/>
                <w:sz w:val="20"/>
              </w:rPr>
            </w:pPr>
          </w:p>
        </w:tc>
      </w:tr>
      <w:tr w:rsidR="00384D34" w:rsidRPr="004E416F" w14:paraId="3702784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8E457B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B04CE7B" w14:textId="77777777" w:rsidR="00384D34" w:rsidRPr="004E416F" w:rsidRDefault="00384D34" w:rsidP="002B2580">
            <w:pPr>
              <w:rPr>
                <w:rFonts w:ascii="Arial" w:hAnsi="Arial" w:cs="Arial"/>
                <w:b/>
                <w:bCs/>
                <w:sz w:val="20"/>
              </w:rPr>
            </w:pPr>
            <w:r w:rsidRPr="004E416F">
              <w:rPr>
                <w:rFonts w:ascii="Arial" w:hAnsi="Arial" w:cs="Arial"/>
                <w:b/>
                <w:bCs/>
                <w:sz w:val="20"/>
              </w:rPr>
              <w:t>Hany Meličkovej</w:t>
            </w:r>
          </w:p>
        </w:tc>
        <w:tc>
          <w:tcPr>
            <w:tcW w:w="599" w:type="dxa"/>
            <w:tcBorders>
              <w:top w:val="nil"/>
              <w:left w:val="nil"/>
              <w:bottom w:val="single" w:sz="4" w:space="0" w:color="auto"/>
              <w:right w:val="single" w:sz="4" w:space="0" w:color="auto"/>
            </w:tcBorders>
            <w:shd w:val="clear" w:color="auto" w:fill="auto"/>
            <w:noWrap/>
            <w:vAlign w:val="bottom"/>
            <w:hideMark/>
          </w:tcPr>
          <w:p w14:paraId="627232D4"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214C94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27B8A75" w14:textId="77777777" w:rsidR="00384D34" w:rsidRPr="004E416F" w:rsidRDefault="00384D34" w:rsidP="002B2580">
            <w:pPr>
              <w:jc w:val="right"/>
              <w:rPr>
                <w:rFonts w:ascii="Arial" w:hAnsi="Arial" w:cs="Arial"/>
                <w:sz w:val="20"/>
              </w:rPr>
            </w:pPr>
            <w:r w:rsidRPr="004E416F">
              <w:rPr>
                <w:rFonts w:ascii="Arial" w:hAnsi="Arial" w:cs="Arial"/>
                <w:sz w:val="20"/>
              </w:rPr>
              <w:t>1 372,64</w:t>
            </w:r>
          </w:p>
        </w:tc>
        <w:tc>
          <w:tcPr>
            <w:tcW w:w="1820" w:type="dxa"/>
            <w:tcBorders>
              <w:top w:val="nil"/>
              <w:left w:val="nil"/>
              <w:bottom w:val="single" w:sz="4" w:space="0" w:color="auto"/>
              <w:right w:val="single" w:sz="4" w:space="0" w:color="auto"/>
            </w:tcBorders>
            <w:shd w:val="clear" w:color="auto" w:fill="auto"/>
            <w:noWrap/>
            <w:vAlign w:val="bottom"/>
            <w:hideMark/>
          </w:tcPr>
          <w:p w14:paraId="587B6B2A"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11CB2119" w14:textId="77777777" w:rsidR="00384D34" w:rsidRPr="004E416F" w:rsidRDefault="00384D34" w:rsidP="002B2580">
            <w:pPr>
              <w:rPr>
                <w:rFonts w:ascii="Arial" w:hAnsi="Arial" w:cs="Arial"/>
                <w:sz w:val="20"/>
              </w:rPr>
            </w:pPr>
            <w:r w:rsidRPr="004E416F">
              <w:rPr>
                <w:rFonts w:ascii="Arial" w:hAnsi="Arial" w:cs="Arial"/>
                <w:sz w:val="20"/>
              </w:rPr>
              <w:t>H.Meličkovej</w:t>
            </w:r>
          </w:p>
        </w:tc>
        <w:tc>
          <w:tcPr>
            <w:tcW w:w="1142" w:type="dxa"/>
            <w:tcBorders>
              <w:top w:val="nil"/>
              <w:left w:val="nil"/>
              <w:bottom w:val="single" w:sz="4" w:space="0" w:color="auto"/>
              <w:right w:val="single" w:sz="4" w:space="0" w:color="auto"/>
            </w:tcBorders>
            <w:shd w:val="clear" w:color="auto" w:fill="FFFF00"/>
            <w:noWrap/>
            <w:vAlign w:val="bottom"/>
          </w:tcPr>
          <w:p w14:paraId="38C189B5"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CCC57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1C112FF" w14:textId="77777777" w:rsidR="00384D34" w:rsidRPr="004E416F" w:rsidRDefault="00384D34" w:rsidP="002B2580">
            <w:pPr>
              <w:jc w:val="right"/>
              <w:rPr>
                <w:rFonts w:ascii="Arial" w:hAnsi="Arial"/>
                <w:sz w:val="20"/>
              </w:rPr>
            </w:pPr>
          </w:p>
        </w:tc>
      </w:tr>
      <w:tr w:rsidR="00384D34" w:rsidRPr="004E416F" w14:paraId="2D30A21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4CE46F6"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28854A86" w14:textId="77777777" w:rsidR="00384D34" w:rsidRPr="004E416F" w:rsidRDefault="00384D34" w:rsidP="002B2580">
            <w:pPr>
              <w:rPr>
                <w:rFonts w:ascii="Arial" w:hAnsi="Arial" w:cs="Arial"/>
                <w:b/>
                <w:bCs/>
                <w:sz w:val="20"/>
              </w:rPr>
            </w:pPr>
            <w:r w:rsidRPr="004E416F">
              <w:rPr>
                <w:rFonts w:ascii="Arial" w:hAnsi="Arial" w:cs="Arial"/>
                <w:b/>
                <w:bCs/>
                <w:sz w:val="20"/>
              </w:rPr>
              <w:t>Janotova</w:t>
            </w:r>
          </w:p>
        </w:tc>
        <w:tc>
          <w:tcPr>
            <w:tcW w:w="599" w:type="dxa"/>
            <w:tcBorders>
              <w:top w:val="nil"/>
              <w:left w:val="nil"/>
              <w:bottom w:val="single" w:sz="4" w:space="0" w:color="auto"/>
              <w:right w:val="single" w:sz="4" w:space="0" w:color="auto"/>
            </w:tcBorders>
            <w:shd w:val="clear" w:color="auto" w:fill="auto"/>
            <w:noWrap/>
            <w:vAlign w:val="bottom"/>
            <w:hideMark/>
          </w:tcPr>
          <w:p w14:paraId="1C88B399"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35EC1E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541CC81" w14:textId="77777777" w:rsidR="00384D34" w:rsidRPr="004E416F" w:rsidRDefault="00384D34" w:rsidP="002B2580">
            <w:pPr>
              <w:jc w:val="right"/>
              <w:rPr>
                <w:rFonts w:ascii="Arial" w:hAnsi="Arial" w:cs="Arial"/>
                <w:sz w:val="20"/>
              </w:rPr>
            </w:pPr>
            <w:r w:rsidRPr="004E416F">
              <w:rPr>
                <w:rFonts w:ascii="Arial" w:hAnsi="Arial" w:cs="Arial"/>
                <w:sz w:val="20"/>
              </w:rPr>
              <w:t>57,56</w:t>
            </w:r>
          </w:p>
        </w:tc>
        <w:tc>
          <w:tcPr>
            <w:tcW w:w="1820" w:type="dxa"/>
            <w:tcBorders>
              <w:top w:val="nil"/>
              <w:left w:val="nil"/>
              <w:bottom w:val="single" w:sz="4" w:space="0" w:color="auto"/>
              <w:right w:val="single" w:sz="4" w:space="0" w:color="auto"/>
            </w:tcBorders>
            <w:shd w:val="clear" w:color="auto" w:fill="auto"/>
            <w:noWrap/>
            <w:vAlign w:val="bottom"/>
            <w:hideMark/>
          </w:tcPr>
          <w:p w14:paraId="684F47E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48751D9" w14:textId="77777777" w:rsidR="00384D34" w:rsidRPr="004E416F" w:rsidRDefault="00384D34" w:rsidP="002B2580">
            <w:pPr>
              <w:rPr>
                <w:rFonts w:ascii="Arial" w:hAnsi="Arial" w:cs="Arial"/>
                <w:sz w:val="20"/>
              </w:rPr>
            </w:pPr>
            <w:r w:rsidRPr="004E416F">
              <w:rPr>
                <w:rFonts w:ascii="Arial" w:hAnsi="Arial" w:cs="Arial"/>
                <w:sz w:val="20"/>
              </w:rPr>
              <w:t>Janotova</w:t>
            </w:r>
          </w:p>
        </w:tc>
        <w:tc>
          <w:tcPr>
            <w:tcW w:w="1142" w:type="dxa"/>
            <w:tcBorders>
              <w:top w:val="nil"/>
              <w:left w:val="nil"/>
              <w:bottom w:val="single" w:sz="4" w:space="0" w:color="auto"/>
              <w:right w:val="single" w:sz="4" w:space="0" w:color="auto"/>
            </w:tcBorders>
            <w:shd w:val="clear" w:color="auto" w:fill="FFFF00"/>
            <w:noWrap/>
            <w:vAlign w:val="bottom"/>
          </w:tcPr>
          <w:p w14:paraId="165BCA4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A6AB99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5F96FF" w14:textId="77777777" w:rsidR="00384D34" w:rsidRPr="004E416F" w:rsidRDefault="00384D34" w:rsidP="002B2580">
            <w:pPr>
              <w:jc w:val="right"/>
              <w:rPr>
                <w:rFonts w:ascii="Arial" w:hAnsi="Arial"/>
                <w:sz w:val="20"/>
              </w:rPr>
            </w:pPr>
          </w:p>
        </w:tc>
      </w:tr>
      <w:tr w:rsidR="00384D34" w:rsidRPr="004E416F" w14:paraId="50C1922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DC7CE1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53ADC05" w14:textId="77777777" w:rsidR="00384D34" w:rsidRPr="004E416F" w:rsidRDefault="00384D34" w:rsidP="002B2580">
            <w:pPr>
              <w:rPr>
                <w:rFonts w:ascii="Arial" w:hAnsi="Arial" w:cs="Arial"/>
                <w:b/>
                <w:bCs/>
                <w:sz w:val="20"/>
              </w:rPr>
            </w:pPr>
            <w:r w:rsidRPr="004E416F">
              <w:rPr>
                <w:rFonts w:ascii="Arial" w:hAnsi="Arial" w:cs="Arial"/>
                <w:b/>
                <w:bCs/>
                <w:sz w:val="20"/>
              </w:rPr>
              <w:t>Janotova</w:t>
            </w:r>
          </w:p>
        </w:tc>
        <w:tc>
          <w:tcPr>
            <w:tcW w:w="599" w:type="dxa"/>
            <w:tcBorders>
              <w:top w:val="nil"/>
              <w:left w:val="nil"/>
              <w:bottom w:val="single" w:sz="4" w:space="0" w:color="auto"/>
              <w:right w:val="single" w:sz="4" w:space="0" w:color="auto"/>
            </w:tcBorders>
            <w:shd w:val="clear" w:color="auto" w:fill="auto"/>
            <w:noWrap/>
            <w:vAlign w:val="bottom"/>
            <w:hideMark/>
          </w:tcPr>
          <w:p w14:paraId="2E17691C"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32820F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585ED70" w14:textId="77777777" w:rsidR="00384D34" w:rsidRPr="004E416F" w:rsidRDefault="00384D34" w:rsidP="002B2580">
            <w:pPr>
              <w:jc w:val="right"/>
              <w:rPr>
                <w:rFonts w:ascii="Arial" w:hAnsi="Arial" w:cs="Arial"/>
                <w:sz w:val="20"/>
              </w:rPr>
            </w:pPr>
            <w:r w:rsidRPr="004E416F">
              <w:rPr>
                <w:rFonts w:ascii="Arial" w:hAnsi="Arial" w:cs="Arial"/>
                <w:sz w:val="20"/>
              </w:rPr>
              <w:t>997,80</w:t>
            </w:r>
          </w:p>
        </w:tc>
        <w:tc>
          <w:tcPr>
            <w:tcW w:w="1820" w:type="dxa"/>
            <w:tcBorders>
              <w:top w:val="nil"/>
              <w:left w:val="nil"/>
              <w:bottom w:val="single" w:sz="4" w:space="0" w:color="auto"/>
              <w:right w:val="single" w:sz="4" w:space="0" w:color="auto"/>
            </w:tcBorders>
            <w:shd w:val="clear" w:color="auto" w:fill="auto"/>
            <w:noWrap/>
            <w:vAlign w:val="bottom"/>
            <w:hideMark/>
          </w:tcPr>
          <w:p w14:paraId="3DF2BAA1"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3EE7D45" w14:textId="77777777" w:rsidR="00384D34" w:rsidRPr="004E416F" w:rsidRDefault="00384D34" w:rsidP="002B2580">
            <w:pPr>
              <w:rPr>
                <w:rFonts w:ascii="Arial" w:hAnsi="Arial" w:cs="Arial"/>
                <w:sz w:val="20"/>
              </w:rPr>
            </w:pPr>
            <w:r w:rsidRPr="004E416F">
              <w:rPr>
                <w:rFonts w:ascii="Arial" w:hAnsi="Arial" w:cs="Arial"/>
                <w:sz w:val="20"/>
              </w:rPr>
              <w:t>Janotova</w:t>
            </w:r>
          </w:p>
        </w:tc>
        <w:tc>
          <w:tcPr>
            <w:tcW w:w="1142" w:type="dxa"/>
            <w:tcBorders>
              <w:top w:val="nil"/>
              <w:left w:val="nil"/>
              <w:bottom w:val="single" w:sz="4" w:space="0" w:color="auto"/>
              <w:right w:val="single" w:sz="4" w:space="0" w:color="auto"/>
            </w:tcBorders>
            <w:shd w:val="clear" w:color="auto" w:fill="FFFF00"/>
            <w:noWrap/>
            <w:vAlign w:val="bottom"/>
          </w:tcPr>
          <w:p w14:paraId="0F487E2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1D9AC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9C8A07C" w14:textId="77777777" w:rsidR="00384D34" w:rsidRPr="004E416F" w:rsidRDefault="00384D34" w:rsidP="002B2580">
            <w:pPr>
              <w:jc w:val="right"/>
              <w:rPr>
                <w:rFonts w:ascii="Arial" w:hAnsi="Arial"/>
                <w:sz w:val="20"/>
              </w:rPr>
            </w:pPr>
          </w:p>
        </w:tc>
      </w:tr>
      <w:tr w:rsidR="00384D34" w:rsidRPr="004E416F" w14:paraId="38ACF4A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11E6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2C2874C"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599" w:type="dxa"/>
            <w:tcBorders>
              <w:top w:val="nil"/>
              <w:left w:val="nil"/>
              <w:bottom w:val="single" w:sz="4" w:space="0" w:color="auto"/>
              <w:right w:val="single" w:sz="4" w:space="0" w:color="auto"/>
            </w:tcBorders>
            <w:shd w:val="clear" w:color="auto" w:fill="auto"/>
            <w:noWrap/>
            <w:vAlign w:val="bottom"/>
            <w:hideMark/>
          </w:tcPr>
          <w:p w14:paraId="1BCD26F5"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85C4F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859710A" w14:textId="77777777" w:rsidR="00384D34" w:rsidRPr="004E416F" w:rsidRDefault="00384D34" w:rsidP="002B2580">
            <w:pPr>
              <w:jc w:val="right"/>
              <w:rPr>
                <w:rFonts w:ascii="Arial" w:hAnsi="Arial" w:cs="Arial"/>
                <w:sz w:val="20"/>
              </w:rPr>
            </w:pPr>
            <w:r w:rsidRPr="004E416F">
              <w:rPr>
                <w:rFonts w:ascii="Arial" w:hAnsi="Arial" w:cs="Arial"/>
                <w:sz w:val="20"/>
              </w:rPr>
              <w:t>2 439,14</w:t>
            </w:r>
          </w:p>
        </w:tc>
        <w:tc>
          <w:tcPr>
            <w:tcW w:w="1820" w:type="dxa"/>
            <w:tcBorders>
              <w:top w:val="nil"/>
              <w:left w:val="nil"/>
              <w:bottom w:val="single" w:sz="4" w:space="0" w:color="auto"/>
              <w:right w:val="single" w:sz="4" w:space="0" w:color="auto"/>
            </w:tcBorders>
            <w:shd w:val="clear" w:color="auto" w:fill="auto"/>
            <w:noWrap/>
            <w:vAlign w:val="bottom"/>
            <w:hideMark/>
          </w:tcPr>
          <w:p w14:paraId="1A52733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81AABB7" w14:textId="77777777" w:rsidR="00384D34" w:rsidRPr="004E416F" w:rsidRDefault="00384D34" w:rsidP="002B2580">
            <w:pPr>
              <w:rPr>
                <w:rFonts w:ascii="Arial" w:hAnsi="Arial" w:cs="Arial"/>
                <w:sz w:val="20"/>
              </w:rPr>
            </w:pPr>
            <w:r w:rsidRPr="004E416F">
              <w:rPr>
                <w:rFonts w:ascii="Arial" w:hAnsi="Arial" w:cs="Arial"/>
                <w:sz w:val="20"/>
              </w:rPr>
              <w:t>Karloveská</w:t>
            </w:r>
          </w:p>
        </w:tc>
        <w:tc>
          <w:tcPr>
            <w:tcW w:w="1142" w:type="dxa"/>
            <w:tcBorders>
              <w:top w:val="nil"/>
              <w:left w:val="nil"/>
              <w:bottom w:val="single" w:sz="4" w:space="0" w:color="auto"/>
              <w:right w:val="single" w:sz="4" w:space="0" w:color="auto"/>
            </w:tcBorders>
            <w:shd w:val="clear" w:color="auto" w:fill="FFFF00"/>
            <w:noWrap/>
            <w:vAlign w:val="bottom"/>
          </w:tcPr>
          <w:p w14:paraId="623A882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A86705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28FFB6B" w14:textId="77777777" w:rsidR="00384D34" w:rsidRPr="004E416F" w:rsidRDefault="00384D34" w:rsidP="002B2580">
            <w:pPr>
              <w:jc w:val="right"/>
              <w:rPr>
                <w:rFonts w:ascii="Arial" w:hAnsi="Arial"/>
                <w:sz w:val="20"/>
              </w:rPr>
            </w:pPr>
          </w:p>
        </w:tc>
      </w:tr>
      <w:tr w:rsidR="00384D34" w:rsidRPr="004E416F" w14:paraId="1181195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E31F6F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DDC5532"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599" w:type="dxa"/>
            <w:tcBorders>
              <w:top w:val="nil"/>
              <w:left w:val="nil"/>
              <w:bottom w:val="single" w:sz="4" w:space="0" w:color="auto"/>
              <w:right w:val="single" w:sz="4" w:space="0" w:color="auto"/>
            </w:tcBorders>
            <w:shd w:val="clear" w:color="auto" w:fill="auto"/>
            <w:noWrap/>
            <w:vAlign w:val="bottom"/>
            <w:hideMark/>
          </w:tcPr>
          <w:p w14:paraId="48BD357B"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DB9931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34D9ACC" w14:textId="77777777" w:rsidR="00384D34" w:rsidRPr="004E416F" w:rsidRDefault="00384D34" w:rsidP="002B2580">
            <w:pPr>
              <w:jc w:val="right"/>
              <w:rPr>
                <w:rFonts w:ascii="Arial" w:hAnsi="Arial" w:cs="Arial"/>
                <w:sz w:val="20"/>
              </w:rPr>
            </w:pPr>
            <w:r w:rsidRPr="004E416F">
              <w:rPr>
                <w:rFonts w:ascii="Arial" w:hAnsi="Arial" w:cs="Arial"/>
                <w:sz w:val="20"/>
              </w:rPr>
              <w:t>1 644,99</w:t>
            </w:r>
          </w:p>
        </w:tc>
        <w:tc>
          <w:tcPr>
            <w:tcW w:w="1820" w:type="dxa"/>
            <w:tcBorders>
              <w:top w:val="nil"/>
              <w:left w:val="nil"/>
              <w:bottom w:val="single" w:sz="4" w:space="0" w:color="auto"/>
              <w:right w:val="single" w:sz="4" w:space="0" w:color="auto"/>
            </w:tcBorders>
            <w:shd w:val="clear" w:color="auto" w:fill="auto"/>
            <w:noWrap/>
            <w:vAlign w:val="bottom"/>
            <w:hideMark/>
          </w:tcPr>
          <w:p w14:paraId="03386718"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5D7B540" w14:textId="77777777" w:rsidR="00384D34" w:rsidRPr="004E416F" w:rsidRDefault="00384D34" w:rsidP="002B2580">
            <w:pPr>
              <w:rPr>
                <w:rFonts w:ascii="Arial" w:hAnsi="Arial" w:cs="Arial"/>
                <w:sz w:val="20"/>
              </w:rPr>
            </w:pPr>
            <w:r w:rsidRPr="004E416F">
              <w:rPr>
                <w:rFonts w:ascii="Arial" w:hAnsi="Arial" w:cs="Arial"/>
                <w:sz w:val="20"/>
              </w:rPr>
              <w:t>Karloveská</w:t>
            </w:r>
          </w:p>
        </w:tc>
        <w:tc>
          <w:tcPr>
            <w:tcW w:w="1142" w:type="dxa"/>
            <w:tcBorders>
              <w:top w:val="nil"/>
              <w:left w:val="nil"/>
              <w:bottom w:val="single" w:sz="4" w:space="0" w:color="auto"/>
              <w:right w:val="single" w:sz="4" w:space="0" w:color="auto"/>
            </w:tcBorders>
            <w:shd w:val="clear" w:color="auto" w:fill="FFFF00"/>
            <w:noWrap/>
            <w:vAlign w:val="bottom"/>
          </w:tcPr>
          <w:p w14:paraId="5F510E3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39AA2F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E6B329B" w14:textId="77777777" w:rsidR="00384D34" w:rsidRPr="004E416F" w:rsidRDefault="00384D34" w:rsidP="002B2580">
            <w:pPr>
              <w:jc w:val="right"/>
              <w:rPr>
                <w:rFonts w:ascii="Arial" w:hAnsi="Arial"/>
                <w:sz w:val="20"/>
              </w:rPr>
            </w:pPr>
          </w:p>
        </w:tc>
      </w:tr>
      <w:tr w:rsidR="00384D34" w:rsidRPr="004E416F" w14:paraId="485C6A0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0B6A8F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A7D4E66" w14:textId="77777777" w:rsidR="00384D34" w:rsidRPr="004E416F" w:rsidRDefault="00384D34" w:rsidP="002B2580">
            <w:pPr>
              <w:rPr>
                <w:rFonts w:ascii="Arial" w:hAnsi="Arial" w:cs="Arial"/>
                <w:b/>
                <w:bCs/>
                <w:sz w:val="20"/>
              </w:rPr>
            </w:pPr>
            <w:r w:rsidRPr="004E416F">
              <w:rPr>
                <w:rFonts w:ascii="Arial" w:hAnsi="Arial" w:cs="Arial"/>
                <w:b/>
                <w:bCs/>
                <w:sz w:val="20"/>
              </w:rPr>
              <w:t>Kuklovská</w:t>
            </w:r>
          </w:p>
        </w:tc>
        <w:tc>
          <w:tcPr>
            <w:tcW w:w="599" w:type="dxa"/>
            <w:tcBorders>
              <w:top w:val="nil"/>
              <w:left w:val="nil"/>
              <w:bottom w:val="single" w:sz="4" w:space="0" w:color="auto"/>
              <w:right w:val="single" w:sz="4" w:space="0" w:color="auto"/>
            </w:tcBorders>
            <w:shd w:val="clear" w:color="auto" w:fill="auto"/>
            <w:noWrap/>
            <w:vAlign w:val="bottom"/>
            <w:hideMark/>
          </w:tcPr>
          <w:p w14:paraId="54354EC8"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C1C438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3581320" w14:textId="77777777" w:rsidR="00384D34" w:rsidRPr="004E416F" w:rsidRDefault="00384D34" w:rsidP="002B2580">
            <w:pPr>
              <w:jc w:val="right"/>
              <w:rPr>
                <w:rFonts w:ascii="Arial" w:hAnsi="Arial" w:cs="Arial"/>
                <w:sz w:val="20"/>
              </w:rPr>
            </w:pPr>
            <w:r w:rsidRPr="004E416F">
              <w:rPr>
                <w:rFonts w:ascii="Arial" w:hAnsi="Arial" w:cs="Arial"/>
                <w:sz w:val="20"/>
              </w:rPr>
              <w:t>1 891,28</w:t>
            </w:r>
          </w:p>
        </w:tc>
        <w:tc>
          <w:tcPr>
            <w:tcW w:w="1820" w:type="dxa"/>
            <w:tcBorders>
              <w:top w:val="nil"/>
              <w:left w:val="nil"/>
              <w:bottom w:val="single" w:sz="4" w:space="0" w:color="auto"/>
              <w:right w:val="single" w:sz="4" w:space="0" w:color="auto"/>
            </w:tcBorders>
            <w:shd w:val="clear" w:color="auto" w:fill="auto"/>
            <w:noWrap/>
            <w:vAlign w:val="bottom"/>
            <w:hideMark/>
          </w:tcPr>
          <w:p w14:paraId="64E26E1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DA75747" w14:textId="77777777" w:rsidR="00384D34" w:rsidRPr="004E416F" w:rsidRDefault="00384D34" w:rsidP="002B2580">
            <w:pPr>
              <w:rPr>
                <w:rFonts w:ascii="Arial" w:hAnsi="Arial" w:cs="Arial"/>
                <w:sz w:val="20"/>
              </w:rPr>
            </w:pPr>
            <w:r w:rsidRPr="004E416F">
              <w:rPr>
                <w:rFonts w:ascii="Arial" w:hAnsi="Arial" w:cs="Arial"/>
                <w:sz w:val="20"/>
              </w:rPr>
              <w:t>Kuklovská</w:t>
            </w:r>
          </w:p>
        </w:tc>
        <w:tc>
          <w:tcPr>
            <w:tcW w:w="1142" w:type="dxa"/>
            <w:tcBorders>
              <w:top w:val="nil"/>
              <w:left w:val="nil"/>
              <w:bottom w:val="single" w:sz="4" w:space="0" w:color="auto"/>
              <w:right w:val="single" w:sz="4" w:space="0" w:color="auto"/>
            </w:tcBorders>
            <w:shd w:val="clear" w:color="auto" w:fill="FFFF00"/>
            <w:noWrap/>
            <w:vAlign w:val="bottom"/>
          </w:tcPr>
          <w:p w14:paraId="77CC2B9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EB10FC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9B8247C" w14:textId="77777777" w:rsidR="00384D34" w:rsidRPr="004E416F" w:rsidRDefault="00384D34" w:rsidP="002B2580">
            <w:pPr>
              <w:jc w:val="right"/>
              <w:rPr>
                <w:rFonts w:ascii="Arial" w:hAnsi="Arial"/>
                <w:sz w:val="20"/>
              </w:rPr>
            </w:pPr>
          </w:p>
        </w:tc>
      </w:tr>
      <w:tr w:rsidR="00384D34" w:rsidRPr="004E416F" w14:paraId="1580C93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C5BBB1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249468" w14:textId="77777777" w:rsidR="00384D34" w:rsidRPr="004E416F" w:rsidRDefault="00384D34" w:rsidP="002B2580">
            <w:pPr>
              <w:rPr>
                <w:rFonts w:ascii="Arial" w:hAnsi="Arial" w:cs="Arial"/>
                <w:b/>
                <w:bCs/>
                <w:sz w:val="20"/>
              </w:rPr>
            </w:pPr>
            <w:r w:rsidRPr="004E416F">
              <w:rPr>
                <w:rFonts w:ascii="Arial" w:hAnsi="Arial" w:cs="Arial"/>
                <w:b/>
                <w:bCs/>
                <w:sz w:val="20"/>
              </w:rPr>
              <w:t>Kuklovská</w:t>
            </w:r>
          </w:p>
        </w:tc>
        <w:tc>
          <w:tcPr>
            <w:tcW w:w="599" w:type="dxa"/>
            <w:tcBorders>
              <w:top w:val="nil"/>
              <w:left w:val="nil"/>
              <w:bottom w:val="single" w:sz="4" w:space="0" w:color="auto"/>
              <w:right w:val="single" w:sz="4" w:space="0" w:color="auto"/>
            </w:tcBorders>
            <w:shd w:val="clear" w:color="auto" w:fill="auto"/>
            <w:noWrap/>
            <w:vAlign w:val="bottom"/>
            <w:hideMark/>
          </w:tcPr>
          <w:p w14:paraId="445E1EB7"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69CD308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FCB1037" w14:textId="77777777" w:rsidR="00384D34" w:rsidRPr="004E416F" w:rsidRDefault="00384D34" w:rsidP="002B2580">
            <w:pPr>
              <w:jc w:val="right"/>
              <w:rPr>
                <w:rFonts w:ascii="Arial" w:hAnsi="Arial" w:cs="Arial"/>
                <w:sz w:val="20"/>
              </w:rPr>
            </w:pPr>
            <w:r w:rsidRPr="004E416F">
              <w:rPr>
                <w:rFonts w:ascii="Arial" w:hAnsi="Arial" w:cs="Arial"/>
                <w:sz w:val="20"/>
              </w:rPr>
              <w:t>294,97</w:t>
            </w:r>
          </w:p>
        </w:tc>
        <w:tc>
          <w:tcPr>
            <w:tcW w:w="1820" w:type="dxa"/>
            <w:tcBorders>
              <w:top w:val="nil"/>
              <w:left w:val="nil"/>
              <w:bottom w:val="single" w:sz="4" w:space="0" w:color="auto"/>
              <w:right w:val="single" w:sz="4" w:space="0" w:color="auto"/>
            </w:tcBorders>
            <w:shd w:val="clear" w:color="auto" w:fill="auto"/>
            <w:noWrap/>
            <w:vAlign w:val="bottom"/>
            <w:hideMark/>
          </w:tcPr>
          <w:p w14:paraId="2C3A0D23"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A16B4A2" w14:textId="77777777" w:rsidR="00384D34" w:rsidRPr="004E416F" w:rsidRDefault="00384D34" w:rsidP="002B2580">
            <w:pPr>
              <w:rPr>
                <w:rFonts w:ascii="Arial" w:hAnsi="Arial" w:cs="Arial"/>
                <w:sz w:val="20"/>
              </w:rPr>
            </w:pPr>
            <w:r w:rsidRPr="004E416F">
              <w:rPr>
                <w:rFonts w:ascii="Arial" w:hAnsi="Arial" w:cs="Arial"/>
                <w:sz w:val="20"/>
              </w:rPr>
              <w:t>Kuklovská</w:t>
            </w:r>
          </w:p>
        </w:tc>
        <w:tc>
          <w:tcPr>
            <w:tcW w:w="1142" w:type="dxa"/>
            <w:tcBorders>
              <w:top w:val="nil"/>
              <w:left w:val="nil"/>
              <w:bottom w:val="single" w:sz="4" w:space="0" w:color="auto"/>
              <w:right w:val="single" w:sz="4" w:space="0" w:color="auto"/>
            </w:tcBorders>
            <w:shd w:val="clear" w:color="auto" w:fill="FFFF00"/>
            <w:noWrap/>
            <w:vAlign w:val="bottom"/>
          </w:tcPr>
          <w:p w14:paraId="641C782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3B419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34F551C" w14:textId="77777777" w:rsidR="00384D34" w:rsidRPr="004E416F" w:rsidRDefault="00384D34" w:rsidP="002B2580">
            <w:pPr>
              <w:jc w:val="right"/>
              <w:rPr>
                <w:rFonts w:ascii="Arial" w:hAnsi="Arial"/>
                <w:sz w:val="20"/>
              </w:rPr>
            </w:pPr>
          </w:p>
        </w:tc>
      </w:tr>
      <w:tr w:rsidR="00384D34" w:rsidRPr="004E416F" w14:paraId="36DAFE1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8B35B9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CD3A7E" w14:textId="77777777" w:rsidR="00384D34" w:rsidRPr="004E416F" w:rsidRDefault="00384D34" w:rsidP="002B2580">
            <w:pPr>
              <w:rPr>
                <w:rFonts w:ascii="Arial" w:hAnsi="Arial" w:cs="Arial"/>
                <w:b/>
                <w:bCs/>
                <w:sz w:val="20"/>
              </w:rPr>
            </w:pPr>
            <w:r w:rsidRPr="004E416F">
              <w:rPr>
                <w:rFonts w:ascii="Arial" w:hAnsi="Arial" w:cs="Arial"/>
                <w:b/>
                <w:bCs/>
                <w:sz w:val="20"/>
              </w:rPr>
              <w:t>Majerníkova</w:t>
            </w:r>
          </w:p>
        </w:tc>
        <w:tc>
          <w:tcPr>
            <w:tcW w:w="599" w:type="dxa"/>
            <w:tcBorders>
              <w:top w:val="nil"/>
              <w:left w:val="nil"/>
              <w:bottom w:val="single" w:sz="4" w:space="0" w:color="auto"/>
              <w:right w:val="single" w:sz="4" w:space="0" w:color="auto"/>
            </w:tcBorders>
            <w:shd w:val="clear" w:color="auto" w:fill="auto"/>
            <w:noWrap/>
            <w:vAlign w:val="bottom"/>
            <w:hideMark/>
          </w:tcPr>
          <w:p w14:paraId="5349EC08"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5F0DD3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462D5C1" w14:textId="77777777" w:rsidR="00384D34" w:rsidRPr="004E416F" w:rsidRDefault="00384D34" w:rsidP="002B2580">
            <w:pPr>
              <w:jc w:val="right"/>
              <w:rPr>
                <w:rFonts w:ascii="Arial" w:hAnsi="Arial" w:cs="Arial"/>
                <w:sz w:val="20"/>
              </w:rPr>
            </w:pPr>
            <w:r w:rsidRPr="004E416F">
              <w:rPr>
                <w:rFonts w:ascii="Arial" w:hAnsi="Arial" w:cs="Arial"/>
                <w:sz w:val="20"/>
              </w:rPr>
              <w:t>2 715,07</w:t>
            </w:r>
          </w:p>
        </w:tc>
        <w:tc>
          <w:tcPr>
            <w:tcW w:w="1820" w:type="dxa"/>
            <w:tcBorders>
              <w:top w:val="nil"/>
              <w:left w:val="nil"/>
              <w:bottom w:val="single" w:sz="4" w:space="0" w:color="auto"/>
              <w:right w:val="single" w:sz="4" w:space="0" w:color="auto"/>
            </w:tcBorders>
            <w:shd w:val="clear" w:color="auto" w:fill="auto"/>
            <w:noWrap/>
            <w:vAlign w:val="bottom"/>
            <w:hideMark/>
          </w:tcPr>
          <w:p w14:paraId="2EAF19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E84E6B0" w14:textId="77777777" w:rsidR="00384D34" w:rsidRPr="004E416F" w:rsidRDefault="00384D34" w:rsidP="002B2580">
            <w:pPr>
              <w:rPr>
                <w:rFonts w:ascii="Arial" w:hAnsi="Arial" w:cs="Arial"/>
                <w:sz w:val="20"/>
              </w:rPr>
            </w:pPr>
            <w:r w:rsidRPr="004E416F">
              <w:rPr>
                <w:rFonts w:ascii="Arial" w:hAnsi="Arial" w:cs="Arial"/>
                <w:sz w:val="20"/>
              </w:rPr>
              <w:t>Majerníkova</w:t>
            </w:r>
          </w:p>
        </w:tc>
        <w:tc>
          <w:tcPr>
            <w:tcW w:w="1142" w:type="dxa"/>
            <w:tcBorders>
              <w:top w:val="nil"/>
              <w:left w:val="nil"/>
              <w:bottom w:val="single" w:sz="4" w:space="0" w:color="auto"/>
              <w:right w:val="single" w:sz="4" w:space="0" w:color="auto"/>
            </w:tcBorders>
            <w:shd w:val="clear" w:color="auto" w:fill="FFFF00"/>
            <w:noWrap/>
            <w:vAlign w:val="bottom"/>
          </w:tcPr>
          <w:p w14:paraId="1B92B75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6916B4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3CDBD10" w14:textId="77777777" w:rsidR="00384D34" w:rsidRPr="004E416F" w:rsidRDefault="00384D34" w:rsidP="002B2580">
            <w:pPr>
              <w:jc w:val="right"/>
              <w:rPr>
                <w:rFonts w:ascii="Arial" w:hAnsi="Arial"/>
                <w:sz w:val="20"/>
              </w:rPr>
            </w:pPr>
          </w:p>
        </w:tc>
      </w:tr>
      <w:tr w:rsidR="00384D34" w:rsidRPr="004E416F" w14:paraId="7B185D2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523B6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FBEAF99" w14:textId="77777777" w:rsidR="00384D34" w:rsidRPr="004E416F" w:rsidRDefault="00384D34" w:rsidP="002B2580">
            <w:pPr>
              <w:rPr>
                <w:rFonts w:ascii="Arial" w:hAnsi="Arial" w:cs="Arial"/>
                <w:b/>
                <w:bCs/>
                <w:sz w:val="20"/>
              </w:rPr>
            </w:pPr>
            <w:r w:rsidRPr="004E416F">
              <w:rPr>
                <w:rFonts w:ascii="Arial" w:hAnsi="Arial" w:cs="Arial"/>
                <w:b/>
                <w:bCs/>
                <w:sz w:val="20"/>
              </w:rPr>
              <w:t>Majerníkova</w:t>
            </w:r>
          </w:p>
        </w:tc>
        <w:tc>
          <w:tcPr>
            <w:tcW w:w="599" w:type="dxa"/>
            <w:tcBorders>
              <w:top w:val="nil"/>
              <w:left w:val="nil"/>
              <w:bottom w:val="single" w:sz="4" w:space="0" w:color="auto"/>
              <w:right w:val="single" w:sz="4" w:space="0" w:color="auto"/>
            </w:tcBorders>
            <w:shd w:val="clear" w:color="auto" w:fill="auto"/>
            <w:noWrap/>
            <w:vAlign w:val="bottom"/>
            <w:hideMark/>
          </w:tcPr>
          <w:p w14:paraId="216342BF"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78045BC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A419238" w14:textId="77777777" w:rsidR="00384D34" w:rsidRPr="004E416F" w:rsidRDefault="00384D34" w:rsidP="002B2580">
            <w:pPr>
              <w:jc w:val="right"/>
              <w:rPr>
                <w:rFonts w:ascii="Arial" w:hAnsi="Arial" w:cs="Arial"/>
                <w:sz w:val="20"/>
              </w:rPr>
            </w:pPr>
            <w:r w:rsidRPr="004E416F">
              <w:rPr>
                <w:rFonts w:ascii="Arial" w:hAnsi="Arial" w:cs="Arial"/>
                <w:sz w:val="20"/>
              </w:rPr>
              <w:t>2 751,50</w:t>
            </w:r>
          </w:p>
        </w:tc>
        <w:tc>
          <w:tcPr>
            <w:tcW w:w="1820" w:type="dxa"/>
            <w:tcBorders>
              <w:top w:val="nil"/>
              <w:left w:val="nil"/>
              <w:bottom w:val="single" w:sz="4" w:space="0" w:color="auto"/>
              <w:right w:val="single" w:sz="4" w:space="0" w:color="auto"/>
            </w:tcBorders>
            <w:shd w:val="clear" w:color="auto" w:fill="auto"/>
            <w:noWrap/>
            <w:vAlign w:val="bottom"/>
            <w:hideMark/>
          </w:tcPr>
          <w:p w14:paraId="20935FB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0CB9C23" w14:textId="77777777" w:rsidR="00384D34" w:rsidRPr="004E416F" w:rsidRDefault="00384D34" w:rsidP="002B2580">
            <w:pPr>
              <w:rPr>
                <w:rFonts w:ascii="Arial" w:hAnsi="Arial" w:cs="Arial"/>
                <w:sz w:val="20"/>
              </w:rPr>
            </w:pPr>
            <w:r w:rsidRPr="004E416F">
              <w:rPr>
                <w:rFonts w:ascii="Arial" w:hAnsi="Arial" w:cs="Arial"/>
                <w:sz w:val="20"/>
              </w:rPr>
              <w:t>Majerníkova</w:t>
            </w:r>
          </w:p>
        </w:tc>
        <w:tc>
          <w:tcPr>
            <w:tcW w:w="1142" w:type="dxa"/>
            <w:tcBorders>
              <w:top w:val="nil"/>
              <w:left w:val="nil"/>
              <w:bottom w:val="single" w:sz="4" w:space="0" w:color="auto"/>
              <w:right w:val="single" w:sz="4" w:space="0" w:color="auto"/>
            </w:tcBorders>
            <w:shd w:val="clear" w:color="auto" w:fill="FFFF00"/>
            <w:noWrap/>
            <w:vAlign w:val="bottom"/>
          </w:tcPr>
          <w:p w14:paraId="2E31CE7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C9BC3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1454FF0" w14:textId="77777777" w:rsidR="00384D34" w:rsidRPr="004E416F" w:rsidRDefault="00384D34" w:rsidP="002B2580">
            <w:pPr>
              <w:jc w:val="right"/>
              <w:rPr>
                <w:rFonts w:ascii="Arial" w:hAnsi="Arial"/>
                <w:sz w:val="20"/>
              </w:rPr>
            </w:pPr>
          </w:p>
        </w:tc>
      </w:tr>
      <w:tr w:rsidR="00384D34" w:rsidRPr="004E416F" w14:paraId="15FB423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0B9F55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905B431" w14:textId="77777777" w:rsidR="00384D34" w:rsidRPr="004E416F" w:rsidRDefault="00384D34" w:rsidP="002B2580">
            <w:pPr>
              <w:rPr>
                <w:rFonts w:ascii="Arial" w:hAnsi="Arial" w:cs="Arial"/>
                <w:b/>
                <w:bCs/>
                <w:sz w:val="20"/>
              </w:rPr>
            </w:pPr>
            <w:r w:rsidRPr="004E416F">
              <w:rPr>
                <w:rFonts w:ascii="Arial" w:hAnsi="Arial" w:cs="Arial"/>
                <w:b/>
                <w:bCs/>
                <w:sz w:val="20"/>
              </w:rPr>
              <w:t>Matejkova</w:t>
            </w:r>
          </w:p>
        </w:tc>
        <w:tc>
          <w:tcPr>
            <w:tcW w:w="599" w:type="dxa"/>
            <w:tcBorders>
              <w:top w:val="nil"/>
              <w:left w:val="nil"/>
              <w:bottom w:val="single" w:sz="4" w:space="0" w:color="auto"/>
              <w:right w:val="single" w:sz="4" w:space="0" w:color="auto"/>
            </w:tcBorders>
            <w:shd w:val="clear" w:color="auto" w:fill="auto"/>
            <w:noWrap/>
            <w:vAlign w:val="bottom"/>
            <w:hideMark/>
          </w:tcPr>
          <w:p w14:paraId="5ADE8E72"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70B92AB"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2066924" w14:textId="77777777" w:rsidR="00384D34" w:rsidRPr="004E416F" w:rsidRDefault="00384D34" w:rsidP="002B2580">
            <w:pPr>
              <w:jc w:val="right"/>
              <w:rPr>
                <w:rFonts w:ascii="Arial" w:hAnsi="Arial" w:cs="Arial"/>
                <w:sz w:val="20"/>
              </w:rPr>
            </w:pPr>
            <w:r w:rsidRPr="004E416F">
              <w:rPr>
                <w:rFonts w:ascii="Arial" w:hAnsi="Arial" w:cs="Arial"/>
                <w:sz w:val="20"/>
              </w:rPr>
              <w:t>1 888,43</w:t>
            </w:r>
          </w:p>
        </w:tc>
        <w:tc>
          <w:tcPr>
            <w:tcW w:w="1820" w:type="dxa"/>
            <w:tcBorders>
              <w:top w:val="nil"/>
              <w:left w:val="nil"/>
              <w:bottom w:val="single" w:sz="4" w:space="0" w:color="auto"/>
              <w:right w:val="single" w:sz="4" w:space="0" w:color="auto"/>
            </w:tcBorders>
            <w:shd w:val="clear" w:color="auto" w:fill="auto"/>
            <w:noWrap/>
            <w:vAlign w:val="bottom"/>
            <w:hideMark/>
          </w:tcPr>
          <w:p w14:paraId="4AFC345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870B22B" w14:textId="77777777" w:rsidR="00384D34" w:rsidRPr="004E416F" w:rsidRDefault="00384D34" w:rsidP="002B2580">
            <w:pPr>
              <w:rPr>
                <w:rFonts w:ascii="Arial" w:hAnsi="Arial" w:cs="Arial"/>
                <w:sz w:val="20"/>
              </w:rPr>
            </w:pPr>
            <w:r w:rsidRPr="004E416F">
              <w:rPr>
                <w:rFonts w:ascii="Arial" w:hAnsi="Arial" w:cs="Arial"/>
                <w:sz w:val="20"/>
              </w:rPr>
              <w:t>Matejkova</w:t>
            </w:r>
          </w:p>
        </w:tc>
        <w:tc>
          <w:tcPr>
            <w:tcW w:w="1142" w:type="dxa"/>
            <w:tcBorders>
              <w:top w:val="nil"/>
              <w:left w:val="nil"/>
              <w:bottom w:val="single" w:sz="4" w:space="0" w:color="auto"/>
              <w:right w:val="single" w:sz="4" w:space="0" w:color="auto"/>
            </w:tcBorders>
            <w:shd w:val="clear" w:color="auto" w:fill="FFFF00"/>
            <w:noWrap/>
            <w:vAlign w:val="bottom"/>
          </w:tcPr>
          <w:p w14:paraId="266FEDD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034EB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CF033AD" w14:textId="77777777" w:rsidR="00384D34" w:rsidRPr="004E416F" w:rsidRDefault="00384D34" w:rsidP="002B2580">
            <w:pPr>
              <w:jc w:val="right"/>
              <w:rPr>
                <w:rFonts w:ascii="Arial" w:hAnsi="Arial"/>
                <w:sz w:val="20"/>
              </w:rPr>
            </w:pPr>
          </w:p>
        </w:tc>
      </w:tr>
      <w:tr w:rsidR="00384D34" w:rsidRPr="004E416F" w14:paraId="42AA443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3285E6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EBA32CB" w14:textId="77777777" w:rsidR="00384D34" w:rsidRPr="004E416F" w:rsidRDefault="00384D34" w:rsidP="002B2580">
            <w:pPr>
              <w:rPr>
                <w:rFonts w:ascii="Arial" w:hAnsi="Arial" w:cs="Arial"/>
                <w:b/>
                <w:bCs/>
                <w:sz w:val="20"/>
              </w:rPr>
            </w:pPr>
            <w:r w:rsidRPr="004E416F">
              <w:rPr>
                <w:rFonts w:ascii="Arial" w:hAnsi="Arial" w:cs="Arial"/>
                <w:b/>
                <w:bCs/>
                <w:sz w:val="20"/>
              </w:rPr>
              <w:t>Matejkova</w:t>
            </w:r>
          </w:p>
        </w:tc>
        <w:tc>
          <w:tcPr>
            <w:tcW w:w="599" w:type="dxa"/>
            <w:tcBorders>
              <w:top w:val="nil"/>
              <w:left w:val="nil"/>
              <w:bottom w:val="single" w:sz="4" w:space="0" w:color="auto"/>
              <w:right w:val="single" w:sz="4" w:space="0" w:color="auto"/>
            </w:tcBorders>
            <w:shd w:val="clear" w:color="auto" w:fill="auto"/>
            <w:noWrap/>
            <w:vAlign w:val="bottom"/>
            <w:hideMark/>
          </w:tcPr>
          <w:p w14:paraId="683B5103"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69FD3E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C922441" w14:textId="77777777" w:rsidR="00384D34" w:rsidRPr="004E416F" w:rsidRDefault="00384D34" w:rsidP="002B2580">
            <w:pPr>
              <w:jc w:val="right"/>
              <w:rPr>
                <w:rFonts w:ascii="Arial" w:hAnsi="Arial" w:cs="Arial"/>
                <w:sz w:val="20"/>
              </w:rPr>
            </w:pPr>
            <w:r w:rsidRPr="004E416F">
              <w:rPr>
                <w:rFonts w:ascii="Arial" w:hAnsi="Arial" w:cs="Arial"/>
                <w:sz w:val="20"/>
              </w:rPr>
              <w:t>835,55</w:t>
            </w:r>
          </w:p>
        </w:tc>
        <w:tc>
          <w:tcPr>
            <w:tcW w:w="1820" w:type="dxa"/>
            <w:tcBorders>
              <w:top w:val="nil"/>
              <w:left w:val="nil"/>
              <w:bottom w:val="single" w:sz="4" w:space="0" w:color="auto"/>
              <w:right w:val="single" w:sz="4" w:space="0" w:color="auto"/>
            </w:tcBorders>
            <w:shd w:val="clear" w:color="auto" w:fill="auto"/>
            <w:noWrap/>
            <w:vAlign w:val="bottom"/>
            <w:hideMark/>
          </w:tcPr>
          <w:p w14:paraId="0D85C6C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028839B" w14:textId="77777777" w:rsidR="00384D34" w:rsidRPr="004E416F" w:rsidRDefault="00384D34" w:rsidP="002B2580">
            <w:pPr>
              <w:rPr>
                <w:rFonts w:ascii="Arial" w:hAnsi="Arial" w:cs="Arial"/>
                <w:sz w:val="20"/>
              </w:rPr>
            </w:pPr>
            <w:r w:rsidRPr="004E416F">
              <w:rPr>
                <w:rFonts w:ascii="Arial" w:hAnsi="Arial" w:cs="Arial"/>
                <w:sz w:val="20"/>
              </w:rPr>
              <w:t>Matejkova</w:t>
            </w:r>
          </w:p>
        </w:tc>
        <w:tc>
          <w:tcPr>
            <w:tcW w:w="1142" w:type="dxa"/>
            <w:tcBorders>
              <w:top w:val="nil"/>
              <w:left w:val="nil"/>
              <w:bottom w:val="single" w:sz="4" w:space="0" w:color="auto"/>
              <w:right w:val="single" w:sz="4" w:space="0" w:color="auto"/>
            </w:tcBorders>
            <w:shd w:val="clear" w:color="auto" w:fill="FFFF00"/>
            <w:noWrap/>
            <w:vAlign w:val="bottom"/>
          </w:tcPr>
          <w:p w14:paraId="0D4DC90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268ED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440615" w14:textId="77777777" w:rsidR="00384D34" w:rsidRPr="004E416F" w:rsidRDefault="00384D34" w:rsidP="002B2580">
            <w:pPr>
              <w:jc w:val="right"/>
              <w:rPr>
                <w:rFonts w:ascii="Arial" w:hAnsi="Arial"/>
                <w:sz w:val="20"/>
              </w:rPr>
            </w:pPr>
          </w:p>
        </w:tc>
      </w:tr>
      <w:tr w:rsidR="00384D34" w:rsidRPr="004E416F" w14:paraId="099D716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908FF0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92C76BB" w14:textId="77777777" w:rsidR="00384D34" w:rsidRPr="004E416F" w:rsidRDefault="00384D34" w:rsidP="002B2580">
            <w:pPr>
              <w:rPr>
                <w:rFonts w:ascii="Arial" w:hAnsi="Arial" w:cs="Arial"/>
                <w:b/>
                <w:bCs/>
                <w:sz w:val="20"/>
              </w:rPr>
            </w:pPr>
            <w:r w:rsidRPr="004E416F">
              <w:rPr>
                <w:rFonts w:ascii="Arial" w:hAnsi="Arial" w:cs="Arial"/>
                <w:b/>
                <w:bCs/>
                <w:sz w:val="20"/>
              </w:rPr>
              <w:t>Molecova</w:t>
            </w:r>
          </w:p>
        </w:tc>
        <w:tc>
          <w:tcPr>
            <w:tcW w:w="599" w:type="dxa"/>
            <w:tcBorders>
              <w:top w:val="nil"/>
              <w:left w:val="nil"/>
              <w:bottom w:val="single" w:sz="4" w:space="0" w:color="auto"/>
              <w:right w:val="single" w:sz="4" w:space="0" w:color="auto"/>
            </w:tcBorders>
            <w:shd w:val="clear" w:color="auto" w:fill="auto"/>
            <w:noWrap/>
            <w:vAlign w:val="bottom"/>
            <w:hideMark/>
          </w:tcPr>
          <w:p w14:paraId="09D3867B"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2DAC60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DEC7806" w14:textId="77777777" w:rsidR="00384D34" w:rsidRPr="004E416F" w:rsidRDefault="00384D34" w:rsidP="002B2580">
            <w:pPr>
              <w:jc w:val="right"/>
              <w:rPr>
                <w:rFonts w:ascii="Arial" w:hAnsi="Arial" w:cs="Arial"/>
                <w:sz w:val="20"/>
              </w:rPr>
            </w:pPr>
            <w:r w:rsidRPr="004E416F">
              <w:rPr>
                <w:rFonts w:ascii="Arial" w:hAnsi="Arial" w:cs="Arial"/>
                <w:sz w:val="20"/>
              </w:rPr>
              <w:t>1 507,59</w:t>
            </w:r>
          </w:p>
        </w:tc>
        <w:tc>
          <w:tcPr>
            <w:tcW w:w="1820" w:type="dxa"/>
            <w:tcBorders>
              <w:top w:val="nil"/>
              <w:left w:val="nil"/>
              <w:bottom w:val="single" w:sz="4" w:space="0" w:color="auto"/>
              <w:right w:val="single" w:sz="4" w:space="0" w:color="auto"/>
            </w:tcBorders>
            <w:shd w:val="clear" w:color="auto" w:fill="auto"/>
            <w:noWrap/>
            <w:vAlign w:val="bottom"/>
            <w:hideMark/>
          </w:tcPr>
          <w:p w14:paraId="23C56AD4"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7A0092D" w14:textId="77777777" w:rsidR="00384D34" w:rsidRPr="004E416F" w:rsidRDefault="00384D34" w:rsidP="002B2580">
            <w:pPr>
              <w:rPr>
                <w:rFonts w:ascii="Arial" w:hAnsi="Arial" w:cs="Arial"/>
                <w:sz w:val="20"/>
              </w:rPr>
            </w:pPr>
            <w:r w:rsidRPr="004E416F">
              <w:rPr>
                <w:rFonts w:ascii="Arial" w:hAnsi="Arial" w:cs="Arial"/>
                <w:sz w:val="20"/>
              </w:rPr>
              <w:t>Molecova</w:t>
            </w:r>
          </w:p>
        </w:tc>
        <w:tc>
          <w:tcPr>
            <w:tcW w:w="1142" w:type="dxa"/>
            <w:tcBorders>
              <w:top w:val="nil"/>
              <w:left w:val="nil"/>
              <w:bottom w:val="single" w:sz="4" w:space="0" w:color="auto"/>
              <w:right w:val="single" w:sz="4" w:space="0" w:color="auto"/>
            </w:tcBorders>
            <w:shd w:val="clear" w:color="auto" w:fill="FFFF00"/>
            <w:noWrap/>
            <w:vAlign w:val="bottom"/>
          </w:tcPr>
          <w:p w14:paraId="018CEC1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4A526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46F7CE" w14:textId="77777777" w:rsidR="00384D34" w:rsidRPr="004E416F" w:rsidRDefault="00384D34" w:rsidP="002B2580">
            <w:pPr>
              <w:jc w:val="right"/>
              <w:rPr>
                <w:rFonts w:ascii="Arial" w:hAnsi="Arial"/>
                <w:sz w:val="20"/>
              </w:rPr>
            </w:pPr>
          </w:p>
        </w:tc>
      </w:tr>
      <w:tr w:rsidR="00384D34" w:rsidRPr="004E416F" w14:paraId="76BEA4AE"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813D98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C8BEAFA" w14:textId="77777777" w:rsidR="00384D34" w:rsidRPr="004E416F" w:rsidRDefault="00384D34" w:rsidP="002B2580">
            <w:pPr>
              <w:rPr>
                <w:rFonts w:ascii="Arial" w:hAnsi="Arial" w:cs="Arial"/>
                <w:b/>
                <w:bCs/>
                <w:sz w:val="20"/>
              </w:rPr>
            </w:pPr>
            <w:r w:rsidRPr="004E416F">
              <w:rPr>
                <w:rFonts w:ascii="Arial" w:hAnsi="Arial" w:cs="Arial"/>
                <w:b/>
                <w:bCs/>
                <w:sz w:val="20"/>
              </w:rPr>
              <w:t>Molecova</w:t>
            </w:r>
          </w:p>
        </w:tc>
        <w:tc>
          <w:tcPr>
            <w:tcW w:w="599" w:type="dxa"/>
            <w:tcBorders>
              <w:top w:val="nil"/>
              <w:left w:val="nil"/>
              <w:bottom w:val="single" w:sz="4" w:space="0" w:color="auto"/>
              <w:right w:val="single" w:sz="4" w:space="0" w:color="auto"/>
            </w:tcBorders>
            <w:shd w:val="clear" w:color="auto" w:fill="auto"/>
            <w:noWrap/>
            <w:vAlign w:val="bottom"/>
            <w:hideMark/>
          </w:tcPr>
          <w:p w14:paraId="0EC24CD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F09B92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310F518" w14:textId="77777777" w:rsidR="00384D34" w:rsidRPr="004E416F" w:rsidRDefault="00384D34" w:rsidP="002B2580">
            <w:pPr>
              <w:jc w:val="right"/>
              <w:rPr>
                <w:rFonts w:ascii="Arial" w:hAnsi="Arial" w:cs="Arial"/>
                <w:sz w:val="20"/>
              </w:rPr>
            </w:pPr>
            <w:r w:rsidRPr="004E416F">
              <w:rPr>
                <w:rFonts w:ascii="Arial" w:hAnsi="Arial" w:cs="Arial"/>
                <w:sz w:val="20"/>
              </w:rPr>
              <w:t>1 138,88</w:t>
            </w:r>
          </w:p>
        </w:tc>
        <w:tc>
          <w:tcPr>
            <w:tcW w:w="1820" w:type="dxa"/>
            <w:tcBorders>
              <w:top w:val="nil"/>
              <w:left w:val="nil"/>
              <w:bottom w:val="single" w:sz="4" w:space="0" w:color="auto"/>
              <w:right w:val="single" w:sz="4" w:space="0" w:color="auto"/>
            </w:tcBorders>
            <w:shd w:val="clear" w:color="auto" w:fill="auto"/>
            <w:noWrap/>
            <w:vAlign w:val="bottom"/>
            <w:hideMark/>
          </w:tcPr>
          <w:p w14:paraId="7C97711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8DA2AE3" w14:textId="77777777" w:rsidR="00384D34" w:rsidRPr="004E416F" w:rsidRDefault="00384D34" w:rsidP="002B2580">
            <w:pPr>
              <w:rPr>
                <w:rFonts w:ascii="Arial" w:hAnsi="Arial" w:cs="Arial"/>
                <w:sz w:val="20"/>
              </w:rPr>
            </w:pPr>
            <w:r w:rsidRPr="004E416F">
              <w:rPr>
                <w:rFonts w:ascii="Arial" w:hAnsi="Arial" w:cs="Arial"/>
                <w:sz w:val="20"/>
              </w:rPr>
              <w:t>Molecova</w:t>
            </w:r>
          </w:p>
        </w:tc>
        <w:tc>
          <w:tcPr>
            <w:tcW w:w="1142" w:type="dxa"/>
            <w:tcBorders>
              <w:top w:val="nil"/>
              <w:left w:val="nil"/>
              <w:bottom w:val="single" w:sz="4" w:space="0" w:color="auto"/>
              <w:right w:val="single" w:sz="4" w:space="0" w:color="auto"/>
            </w:tcBorders>
            <w:shd w:val="clear" w:color="auto" w:fill="FFFF00"/>
            <w:noWrap/>
            <w:vAlign w:val="bottom"/>
          </w:tcPr>
          <w:p w14:paraId="44AC34D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D73BE9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62D628" w14:textId="77777777" w:rsidR="00384D34" w:rsidRPr="004E416F" w:rsidRDefault="00384D34" w:rsidP="002B2580">
            <w:pPr>
              <w:jc w:val="right"/>
              <w:rPr>
                <w:rFonts w:ascii="Arial" w:hAnsi="Arial"/>
                <w:sz w:val="20"/>
              </w:rPr>
            </w:pPr>
          </w:p>
        </w:tc>
      </w:tr>
      <w:tr w:rsidR="00384D34" w:rsidRPr="004E416F" w14:paraId="0869963F"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C093A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8EC8166"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442CEDD6"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0AAD050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AA6D907" w14:textId="77777777" w:rsidR="00384D34" w:rsidRPr="004E416F" w:rsidRDefault="00384D34" w:rsidP="002B2580">
            <w:pPr>
              <w:jc w:val="right"/>
              <w:rPr>
                <w:rFonts w:ascii="Arial" w:hAnsi="Arial" w:cs="Arial"/>
                <w:sz w:val="20"/>
              </w:rPr>
            </w:pPr>
            <w:r w:rsidRPr="004E416F">
              <w:rPr>
                <w:rFonts w:ascii="Arial" w:hAnsi="Arial" w:cs="Arial"/>
                <w:sz w:val="20"/>
              </w:rPr>
              <w:t>726,64</w:t>
            </w:r>
          </w:p>
        </w:tc>
        <w:tc>
          <w:tcPr>
            <w:tcW w:w="1820" w:type="dxa"/>
            <w:tcBorders>
              <w:top w:val="nil"/>
              <w:left w:val="nil"/>
              <w:bottom w:val="single" w:sz="4" w:space="0" w:color="auto"/>
              <w:right w:val="single" w:sz="4" w:space="0" w:color="auto"/>
            </w:tcBorders>
            <w:shd w:val="clear" w:color="auto" w:fill="auto"/>
            <w:noWrap/>
            <w:vAlign w:val="bottom"/>
            <w:hideMark/>
          </w:tcPr>
          <w:p w14:paraId="5DE0A234"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DBB9BBB" w14:textId="77777777" w:rsidR="00384D34" w:rsidRPr="004E416F" w:rsidRDefault="00384D34" w:rsidP="002B2580">
            <w:pPr>
              <w:rPr>
                <w:rFonts w:ascii="Arial" w:hAnsi="Arial" w:cs="Arial"/>
                <w:sz w:val="20"/>
              </w:rPr>
            </w:pPr>
            <w:r w:rsidRPr="004E416F">
              <w:rPr>
                <w:rFonts w:ascii="Arial" w:hAnsi="Arial" w:cs="Arial"/>
                <w:sz w:val="20"/>
              </w:rPr>
              <w:t>Sch. Trnavského (od Karloveskej po Harmincovu)</w:t>
            </w:r>
          </w:p>
        </w:tc>
        <w:tc>
          <w:tcPr>
            <w:tcW w:w="1142" w:type="dxa"/>
            <w:tcBorders>
              <w:top w:val="nil"/>
              <w:left w:val="nil"/>
              <w:bottom w:val="single" w:sz="4" w:space="0" w:color="auto"/>
              <w:right w:val="single" w:sz="4" w:space="0" w:color="auto"/>
            </w:tcBorders>
            <w:shd w:val="clear" w:color="auto" w:fill="FFFF00"/>
            <w:noWrap/>
            <w:vAlign w:val="bottom"/>
          </w:tcPr>
          <w:p w14:paraId="71520B8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92306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570BB9" w14:textId="77777777" w:rsidR="00384D34" w:rsidRPr="004E416F" w:rsidRDefault="00384D34" w:rsidP="002B2580">
            <w:pPr>
              <w:jc w:val="right"/>
              <w:rPr>
                <w:rFonts w:ascii="Arial" w:hAnsi="Arial"/>
                <w:sz w:val="20"/>
              </w:rPr>
            </w:pPr>
          </w:p>
        </w:tc>
      </w:tr>
      <w:tr w:rsidR="00384D34" w:rsidRPr="004E416F" w14:paraId="068946BF"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5B5A0C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3E63E2D"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22EC013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2F67B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4DF9CE0" w14:textId="77777777" w:rsidR="00384D34" w:rsidRPr="004E416F" w:rsidRDefault="00384D34" w:rsidP="002B2580">
            <w:pPr>
              <w:jc w:val="right"/>
              <w:rPr>
                <w:rFonts w:ascii="Arial" w:hAnsi="Arial" w:cs="Arial"/>
                <w:sz w:val="20"/>
              </w:rPr>
            </w:pPr>
            <w:r w:rsidRPr="004E416F">
              <w:rPr>
                <w:rFonts w:ascii="Arial" w:hAnsi="Arial" w:cs="Arial"/>
                <w:sz w:val="20"/>
              </w:rPr>
              <w:t>1 883,48</w:t>
            </w:r>
          </w:p>
        </w:tc>
        <w:tc>
          <w:tcPr>
            <w:tcW w:w="1820" w:type="dxa"/>
            <w:tcBorders>
              <w:top w:val="nil"/>
              <w:left w:val="nil"/>
              <w:bottom w:val="single" w:sz="4" w:space="0" w:color="auto"/>
              <w:right w:val="single" w:sz="4" w:space="0" w:color="auto"/>
            </w:tcBorders>
            <w:shd w:val="clear" w:color="auto" w:fill="auto"/>
            <w:noWrap/>
            <w:vAlign w:val="bottom"/>
            <w:hideMark/>
          </w:tcPr>
          <w:p w14:paraId="21921412"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C18B015" w14:textId="77777777" w:rsidR="00384D34" w:rsidRPr="004E416F" w:rsidRDefault="00384D34" w:rsidP="002B2580">
            <w:pPr>
              <w:rPr>
                <w:rFonts w:ascii="Arial" w:hAnsi="Arial" w:cs="Arial"/>
                <w:sz w:val="20"/>
              </w:rPr>
            </w:pPr>
            <w:r w:rsidRPr="004E416F">
              <w:rPr>
                <w:rFonts w:ascii="Arial" w:hAnsi="Arial" w:cs="Arial"/>
                <w:sz w:val="20"/>
              </w:rPr>
              <w:t>Sch. Trnavského (od Karloveskej po Harmincovu)</w:t>
            </w:r>
          </w:p>
        </w:tc>
        <w:tc>
          <w:tcPr>
            <w:tcW w:w="1142" w:type="dxa"/>
            <w:tcBorders>
              <w:top w:val="nil"/>
              <w:left w:val="nil"/>
              <w:bottom w:val="single" w:sz="4" w:space="0" w:color="auto"/>
              <w:right w:val="single" w:sz="4" w:space="0" w:color="auto"/>
            </w:tcBorders>
            <w:shd w:val="clear" w:color="auto" w:fill="FFFF00"/>
            <w:noWrap/>
            <w:vAlign w:val="bottom"/>
          </w:tcPr>
          <w:p w14:paraId="5A2802A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FA7F3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3EFEDF9" w14:textId="77777777" w:rsidR="00384D34" w:rsidRPr="004E416F" w:rsidRDefault="00384D34" w:rsidP="002B2580">
            <w:pPr>
              <w:jc w:val="right"/>
              <w:rPr>
                <w:rFonts w:ascii="Arial" w:hAnsi="Arial"/>
                <w:sz w:val="20"/>
              </w:rPr>
            </w:pPr>
          </w:p>
        </w:tc>
      </w:tr>
      <w:tr w:rsidR="00384D34" w:rsidRPr="004E416F" w14:paraId="565C2E5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B6BC65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0A48684" w14:textId="77777777" w:rsidR="00384D34" w:rsidRPr="004E416F" w:rsidRDefault="00384D34" w:rsidP="002B2580">
            <w:pPr>
              <w:rPr>
                <w:rFonts w:ascii="Arial" w:hAnsi="Arial" w:cs="Arial"/>
                <w:b/>
                <w:bCs/>
                <w:sz w:val="20"/>
              </w:rPr>
            </w:pPr>
            <w:r w:rsidRPr="004E416F">
              <w:rPr>
                <w:rFonts w:ascii="Arial" w:hAnsi="Arial" w:cs="Arial"/>
                <w:b/>
                <w:bCs/>
                <w:sz w:val="20"/>
              </w:rPr>
              <w:t>Borinská</w:t>
            </w:r>
          </w:p>
        </w:tc>
        <w:tc>
          <w:tcPr>
            <w:tcW w:w="599" w:type="dxa"/>
            <w:tcBorders>
              <w:top w:val="nil"/>
              <w:left w:val="nil"/>
              <w:bottom w:val="single" w:sz="4" w:space="0" w:color="auto"/>
              <w:right w:val="single" w:sz="4" w:space="0" w:color="auto"/>
            </w:tcBorders>
            <w:shd w:val="clear" w:color="auto" w:fill="auto"/>
            <w:noWrap/>
            <w:vAlign w:val="bottom"/>
            <w:hideMark/>
          </w:tcPr>
          <w:p w14:paraId="52C95569"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10DE86B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3E3180F" w14:textId="77777777" w:rsidR="00384D34" w:rsidRPr="004E416F" w:rsidRDefault="00384D34" w:rsidP="002B2580">
            <w:pPr>
              <w:jc w:val="right"/>
              <w:rPr>
                <w:rFonts w:ascii="Arial" w:hAnsi="Arial" w:cs="Arial"/>
                <w:sz w:val="20"/>
              </w:rPr>
            </w:pPr>
            <w:r w:rsidRPr="004E416F">
              <w:rPr>
                <w:rFonts w:ascii="Arial" w:hAnsi="Arial" w:cs="Arial"/>
                <w:sz w:val="20"/>
              </w:rPr>
              <w:t>524,17</w:t>
            </w:r>
          </w:p>
        </w:tc>
        <w:tc>
          <w:tcPr>
            <w:tcW w:w="1820" w:type="dxa"/>
            <w:tcBorders>
              <w:top w:val="nil"/>
              <w:left w:val="nil"/>
              <w:bottom w:val="single" w:sz="4" w:space="0" w:color="auto"/>
              <w:right w:val="single" w:sz="4" w:space="0" w:color="auto"/>
            </w:tcBorders>
            <w:shd w:val="clear" w:color="auto" w:fill="auto"/>
            <w:noWrap/>
            <w:vAlign w:val="bottom"/>
            <w:hideMark/>
          </w:tcPr>
          <w:p w14:paraId="7A1EE1C5"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0DC8391B" w14:textId="77777777" w:rsidR="00384D34" w:rsidRPr="004E416F" w:rsidRDefault="00384D34" w:rsidP="002B2580">
            <w:pPr>
              <w:rPr>
                <w:rFonts w:ascii="Arial" w:hAnsi="Arial" w:cs="Arial"/>
                <w:sz w:val="20"/>
              </w:rPr>
            </w:pPr>
            <w:r w:rsidRPr="004E416F">
              <w:rPr>
                <w:rFonts w:ascii="Arial" w:hAnsi="Arial" w:cs="Arial"/>
                <w:sz w:val="20"/>
              </w:rPr>
              <w:t>Borinská</w:t>
            </w:r>
          </w:p>
        </w:tc>
        <w:tc>
          <w:tcPr>
            <w:tcW w:w="1142" w:type="dxa"/>
            <w:tcBorders>
              <w:top w:val="nil"/>
              <w:left w:val="nil"/>
              <w:bottom w:val="single" w:sz="4" w:space="0" w:color="auto"/>
              <w:right w:val="single" w:sz="4" w:space="0" w:color="auto"/>
            </w:tcBorders>
            <w:shd w:val="clear" w:color="auto" w:fill="FFFF00"/>
            <w:noWrap/>
            <w:vAlign w:val="bottom"/>
          </w:tcPr>
          <w:p w14:paraId="5543821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9E1CE6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6B7DB13" w14:textId="77777777" w:rsidR="00384D34" w:rsidRPr="004E416F" w:rsidRDefault="00384D34" w:rsidP="002B2580">
            <w:pPr>
              <w:jc w:val="right"/>
              <w:rPr>
                <w:rFonts w:ascii="Arial" w:hAnsi="Arial"/>
                <w:sz w:val="20"/>
              </w:rPr>
            </w:pPr>
          </w:p>
        </w:tc>
      </w:tr>
      <w:tr w:rsidR="00384D34" w:rsidRPr="004E416F" w14:paraId="5097359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96A693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524F5E" w14:textId="77777777" w:rsidR="00384D34" w:rsidRPr="004E416F" w:rsidRDefault="00384D34" w:rsidP="002B2580">
            <w:pPr>
              <w:rPr>
                <w:rFonts w:ascii="Arial" w:hAnsi="Arial" w:cs="Arial"/>
                <w:b/>
                <w:bCs/>
                <w:sz w:val="20"/>
              </w:rPr>
            </w:pPr>
            <w:r w:rsidRPr="004E416F">
              <w:rPr>
                <w:rFonts w:ascii="Arial" w:hAnsi="Arial" w:cs="Arial"/>
                <w:b/>
                <w:bCs/>
                <w:sz w:val="20"/>
              </w:rPr>
              <w:t>Cesta na Klanec</w:t>
            </w:r>
          </w:p>
        </w:tc>
        <w:tc>
          <w:tcPr>
            <w:tcW w:w="599" w:type="dxa"/>
            <w:tcBorders>
              <w:top w:val="nil"/>
              <w:left w:val="nil"/>
              <w:bottom w:val="single" w:sz="4" w:space="0" w:color="auto"/>
              <w:right w:val="single" w:sz="4" w:space="0" w:color="auto"/>
            </w:tcBorders>
            <w:shd w:val="clear" w:color="auto" w:fill="auto"/>
            <w:noWrap/>
            <w:vAlign w:val="bottom"/>
            <w:hideMark/>
          </w:tcPr>
          <w:p w14:paraId="5ABBCFCB"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21F885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EBD8902" w14:textId="77777777" w:rsidR="00384D34" w:rsidRPr="004E416F" w:rsidRDefault="00384D34" w:rsidP="002B2580">
            <w:pPr>
              <w:jc w:val="right"/>
              <w:rPr>
                <w:rFonts w:ascii="Arial" w:hAnsi="Arial" w:cs="Arial"/>
                <w:sz w:val="20"/>
              </w:rPr>
            </w:pPr>
            <w:r w:rsidRPr="004E416F">
              <w:rPr>
                <w:rFonts w:ascii="Arial" w:hAnsi="Arial" w:cs="Arial"/>
                <w:sz w:val="20"/>
              </w:rPr>
              <w:t>357,43</w:t>
            </w:r>
          </w:p>
        </w:tc>
        <w:tc>
          <w:tcPr>
            <w:tcW w:w="1820" w:type="dxa"/>
            <w:tcBorders>
              <w:top w:val="nil"/>
              <w:left w:val="nil"/>
              <w:bottom w:val="single" w:sz="4" w:space="0" w:color="auto"/>
              <w:right w:val="single" w:sz="4" w:space="0" w:color="auto"/>
            </w:tcBorders>
            <w:shd w:val="clear" w:color="auto" w:fill="auto"/>
            <w:noWrap/>
            <w:vAlign w:val="bottom"/>
            <w:hideMark/>
          </w:tcPr>
          <w:p w14:paraId="083DD5B1"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473B911C" w14:textId="77777777" w:rsidR="00384D34" w:rsidRPr="004E416F" w:rsidRDefault="00384D34" w:rsidP="002B2580">
            <w:pPr>
              <w:rPr>
                <w:rFonts w:ascii="Arial" w:hAnsi="Arial" w:cs="Arial"/>
                <w:sz w:val="20"/>
              </w:rPr>
            </w:pPr>
            <w:r w:rsidRPr="004E416F">
              <w:rPr>
                <w:rFonts w:ascii="Arial" w:hAnsi="Arial" w:cs="Arial"/>
                <w:sz w:val="20"/>
              </w:rPr>
              <w:t>Cesta na Klanec</w:t>
            </w:r>
          </w:p>
        </w:tc>
        <w:tc>
          <w:tcPr>
            <w:tcW w:w="1142" w:type="dxa"/>
            <w:tcBorders>
              <w:top w:val="nil"/>
              <w:left w:val="nil"/>
              <w:bottom w:val="single" w:sz="4" w:space="0" w:color="auto"/>
              <w:right w:val="single" w:sz="4" w:space="0" w:color="auto"/>
            </w:tcBorders>
            <w:shd w:val="clear" w:color="auto" w:fill="FFFF00"/>
            <w:noWrap/>
            <w:vAlign w:val="bottom"/>
          </w:tcPr>
          <w:p w14:paraId="533AC6A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E3A23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7D34F55" w14:textId="77777777" w:rsidR="00384D34" w:rsidRPr="004E416F" w:rsidRDefault="00384D34" w:rsidP="002B2580">
            <w:pPr>
              <w:jc w:val="right"/>
              <w:rPr>
                <w:rFonts w:ascii="Arial" w:hAnsi="Arial"/>
                <w:sz w:val="20"/>
              </w:rPr>
            </w:pPr>
          </w:p>
        </w:tc>
      </w:tr>
      <w:tr w:rsidR="00384D34" w:rsidRPr="004E416F" w14:paraId="6853F09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3EEAC4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5501C2" w14:textId="77777777" w:rsidR="00384D34" w:rsidRPr="004E416F" w:rsidRDefault="00384D34" w:rsidP="002B2580">
            <w:pPr>
              <w:rPr>
                <w:rFonts w:ascii="Arial" w:hAnsi="Arial" w:cs="Arial"/>
                <w:b/>
                <w:bCs/>
                <w:sz w:val="20"/>
              </w:rPr>
            </w:pPr>
            <w:r w:rsidRPr="004E416F">
              <w:rPr>
                <w:rFonts w:ascii="Arial" w:hAnsi="Arial" w:cs="Arial"/>
                <w:b/>
                <w:bCs/>
                <w:sz w:val="20"/>
              </w:rPr>
              <w:t>Cesta na Klanec</w:t>
            </w:r>
          </w:p>
        </w:tc>
        <w:tc>
          <w:tcPr>
            <w:tcW w:w="599" w:type="dxa"/>
            <w:tcBorders>
              <w:top w:val="nil"/>
              <w:left w:val="nil"/>
              <w:bottom w:val="single" w:sz="4" w:space="0" w:color="auto"/>
              <w:right w:val="single" w:sz="4" w:space="0" w:color="auto"/>
            </w:tcBorders>
            <w:shd w:val="clear" w:color="auto" w:fill="auto"/>
            <w:noWrap/>
            <w:vAlign w:val="bottom"/>
            <w:hideMark/>
          </w:tcPr>
          <w:p w14:paraId="063125A7"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67E37A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32A0684" w14:textId="77777777" w:rsidR="00384D34" w:rsidRPr="004E416F" w:rsidRDefault="00384D34" w:rsidP="002B2580">
            <w:pPr>
              <w:jc w:val="right"/>
              <w:rPr>
                <w:rFonts w:ascii="Arial" w:hAnsi="Arial" w:cs="Arial"/>
                <w:sz w:val="20"/>
              </w:rPr>
            </w:pPr>
            <w:r w:rsidRPr="004E416F">
              <w:rPr>
                <w:rFonts w:ascii="Arial" w:hAnsi="Arial" w:cs="Arial"/>
                <w:sz w:val="20"/>
              </w:rPr>
              <w:t>688,53</w:t>
            </w:r>
          </w:p>
        </w:tc>
        <w:tc>
          <w:tcPr>
            <w:tcW w:w="1820" w:type="dxa"/>
            <w:tcBorders>
              <w:top w:val="nil"/>
              <w:left w:val="nil"/>
              <w:bottom w:val="single" w:sz="4" w:space="0" w:color="auto"/>
              <w:right w:val="single" w:sz="4" w:space="0" w:color="auto"/>
            </w:tcBorders>
            <w:shd w:val="clear" w:color="auto" w:fill="auto"/>
            <w:noWrap/>
            <w:vAlign w:val="bottom"/>
            <w:hideMark/>
          </w:tcPr>
          <w:p w14:paraId="0E48D1AB"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AA04D30" w14:textId="77777777" w:rsidR="00384D34" w:rsidRPr="004E416F" w:rsidRDefault="00384D34" w:rsidP="002B2580">
            <w:pPr>
              <w:rPr>
                <w:rFonts w:ascii="Arial" w:hAnsi="Arial" w:cs="Arial"/>
                <w:sz w:val="20"/>
              </w:rPr>
            </w:pPr>
            <w:r w:rsidRPr="004E416F">
              <w:rPr>
                <w:rFonts w:ascii="Arial" w:hAnsi="Arial" w:cs="Arial"/>
                <w:sz w:val="20"/>
              </w:rPr>
              <w:t>Cesta na Klanec</w:t>
            </w:r>
          </w:p>
        </w:tc>
        <w:tc>
          <w:tcPr>
            <w:tcW w:w="1142" w:type="dxa"/>
            <w:tcBorders>
              <w:top w:val="nil"/>
              <w:left w:val="nil"/>
              <w:bottom w:val="single" w:sz="4" w:space="0" w:color="auto"/>
              <w:right w:val="single" w:sz="4" w:space="0" w:color="auto"/>
            </w:tcBorders>
            <w:shd w:val="clear" w:color="auto" w:fill="FFFF00"/>
            <w:noWrap/>
            <w:vAlign w:val="bottom"/>
          </w:tcPr>
          <w:p w14:paraId="12BDE98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B4B7A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1F5A8A8" w14:textId="77777777" w:rsidR="00384D34" w:rsidRPr="004E416F" w:rsidRDefault="00384D34" w:rsidP="002B2580">
            <w:pPr>
              <w:jc w:val="right"/>
              <w:rPr>
                <w:rFonts w:ascii="Arial" w:hAnsi="Arial"/>
                <w:sz w:val="20"/>
              </w:rPr>
            </w:pPr>
          </w:p>
        </w:tc>
      </w:tr>
      <w:tr w:rsidR="00384D34" w:rsidRPr="004E416F" w14:paraId="4B92081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74206E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B10C123" w14:textId="77777777" w:rsidR="00384D34" w:rsidRPr="004E416F" w:rsidRDefault="00384D34" w:rsidP="002B2580">
            <w:pPr>
              <w:rPr>
                <w:rFonts w:ascii="Arial" w:hAnsi="Arial" w:cs="Arial"/>
                <w:b/>
                <w:bCs/>
                <w:sz w:val="20"/>
              </w:rPr>
            </w:pPr>
            <w:r w:rsidRPr="004E416F">
              <w:rPr>
                <w:rFonts w:ascii="Arial" w:hAnsi="Arial" w:cs="Arial"/>
                <w:b/>
                <w:bCs/>
                <w:sz w:val="20"/>
              </w:rPr>
              <w:t>Hodonínska</w:t>
            </w:r>
          </w:p>
        </w:tc>
        <w:tc>
          <w:tcPr>
            <w:tcW w:w="599" w:type="dxa"/>
            <w:tcBorders>
              <w:top w:val="nil"/>
              <w:left w:val="nil"/>
              <w:bottom w:val="single" w:sz="4" w:space="0" w:color="auto"/>
              <w:right w:val="single" w:sz="4" w:space="0" w:color="auto"/>
            </w:tcBorders>
            <w:shd w:val="clear" w:color="auto" w:fill="auto"/>
            <w:noWrap/>
            <w:vAlign w:val="bottom"/>
            <w:hideMark/>
          </w:tcPr>
          <w:p w14:paraId="0CCE2C1E"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5C7F2A8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5905125" w14:textId="77777777" w:rsidR="00384D34" w:rsidRPr="004E416F" w:rsidRDefault="00384D34" w:rsidP="002B2580">
            <w:pPr>
              <w:jc w:val="right"/>
              <w:rPr>
                <w:rFonts w:ascii="Arial" w:hAnsi="Arial" w:cs="Arial"/>
                <w:sz w:val="20"/>
              </w:rPr>
            </w:pPr>
            <w:r w:rsidRPr="004E416F">
              <w:rPr>
                <w:rFonts w:ascii="Arial" w:hAnsi="Arial" w:cs="Arial"/>
                <w:sz w:val="20"/>
              </w:rPr>
              <w:t>2 247,31</w:t>
            </w:r>
          </w:p>
        </w:tc>
        <w:tc>
          <w:tcPr>
            <w:tcW w:w="1820" w:type="dxa"/>
            <w:tcBorders>
              <w:top w:val="nil"/>
              <w:left w:val="nil"/>
              <w:bottom w:val="single" w:sz="4" w:space="0" w:color="auto"/>
              <w:right w:val="single" w:sz="4" w:space="0" w:color="auto"/>
            </w:tcBorders>
            <w:shd w:val="clear" w:color="auto" w:fill="auto"/>
            <w:noWrap/>
            <w:vAlign w:val="bottom"/>
            <w:hideMark/>
          </w:tcPr>
          <w:p w14:paraId="5C85BDD3"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1D02923" w14:textId="77777777" w:rsidR="00384D34" w:rsidRPr="004E416F" w:rsidRDefault="00384D34" w:rsidP="002B2580">
            <w:pPr>
              <w:rPr>
                <w:rFonts w:ascii="Arial" w:hAnsi="Arial" w:cs="Arial"/>
                <w:sz w:val="20"/>
              </w:rPr>
            </w:pPr>
            <w:r w:rsidRPr="004E416F">
              <w:rPr>
                <w:rFonts w:ascii="Arial" w:hAnsi="Arial" w:cs="Arial"/>
                <w:sz w:val="20"/>
              </w:rPr>
              <w:t>Hodonínska</w:t>
            </w:r>
          </w:p>
        </w:tc>
        <w:tc>
          <w:tcPr>
            <w:tcW w:w="1142" w:type="dxa"/>
            <w:tcBorders>
              <w:top w:val="nil"/>
              <w:left w:val="nil"/>
              <w:bottom w:val="single" w:sz="4" w:space="0" w:color="auto"/>
              <w:right w:val="single" w:sz="4" w:space="0" w:color="auto"/>
            </w:tcBorders>
            <w:shd w:val="clear" w:color="auto" w:fill="FFFF00"/>
            <w:noWrap/>
            <w:vAlign w:val="bottom"/>
          </w:tcPr>
          <w:p w14:paraId="79C6E34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E090FA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CAA47D2" w14:textId="77777777" w:rsidR="00384D34" w:rsidRPr="004E416F" w:rsidRDefault="00384D34" w:rsidP="002B2580">
            <w:pPr>
              <w:jc w:val="right"/>
              <w:rPr>
                <w:rFonts w:ascii="Arial" w:hAnsi="Arial"/>
                <w:sz w:val="20"/>
              </w:rPr>
            </w:pPr>
          </w:p>
        </w:tc>
      </w:tr>
      <w:tr w:rsidR="00384D34" w:rsidRPr="004E416F" w14:paraId="19ADE9F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C4C910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0638D82" w14:textId="77777777" w:rsidR="00384D34" w:rsidRPr="004E416F" w:rsidRDefault="00384D34" w:rsidP="002B2580">
            <w:pPr>
              <w:rPr>
                <w:rFonts w:ascii="Arial" w:hAnsi="Arial" w:cs="Arial"/>
                <w:b/>
                <w:bCs/>
                <w:sz w:val="20"/>
              </w:rPr>
            </w:pPr>
            <w:r w:rsidRPr="004E416F">
              <w:rPr>
                <w:rFonts w:ascii="Arial" w:hAnsi="Arial" w:cs="Arial"/>
                <w:b/>
                <w:bCs/>
                <w:sz w:val="20"/>
              </w:rPr>
              <w:t>Hodonínska</w:t>
            </w:r>
          </w:p>
        </w:tc>
        <w:tc>
          <w:tcPr>
            <w:tcW w:w="599" w:type="dxa"/>
            <w:tcBorders>
              <w:top w:val="nil"/>
              <w:left w:val="nil"/>
              <w:bottom w:val="single" w:sz="4" w:space="0" w:color="auto"/>
              <w:right w:val="single" w:sz="4" w:space="0" w:color="auto"/>
            </w:tcBorders>
            <w:shd w:val="clear" w:color="auto" w:fill="auto"/>
            <w:noWrap/>
            <w:vAlign w:val="bottom"/>
            <w:hideMark/>
          </w:tcPr>
          <w:p w14:paraId="66388C44"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269F6F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633B7D8" w14:textId="77777777" w:rsidR="00384D34" w:rsidRPr="004E416F" w:rsidRDefault="00384D34" w:rsidP="002B2580">
            <w:pPr>
              <w:jc w:val="right"/>
              <w:rPr>
                <w:rFonts w:ascii="Arial" w:hAnsi="Arial" w:cs="Arial"/>
                <w:sz w:val="20"/>
              </w:rPr>
            </w:pPr>
            <w:r w:rsidRPr="004E416F">
              <w:rPr>
                <w:rFonts w:ascii="Arial" w:hAnsi="Arial" w:cs="Arial"/>
                <w:sz w:val="20"/>
              </w:rPr>
              <w:t>767,25</w:t>
            </w:r>
          </w:p>
        </w:tc>
        <w:tc>
          <w:tcPr>
            <w:tcW w:w="1820" w:type="dxa"/>
            <w:tcBorders>
              <w:top w:val="nil"/>
              <w:left w:val="nil"/>
              <w:bottom w:val="single" w:sz="4" w:space="0" w:color="auto"/>
              <w:right w:val="single" w:sz="4" w:space="0" w:color="auto"/>
            </w:tcBorders>
            <w:shd w:val="clear" w:color="auto" w:fill="auto"/>
            <w:noWrap/>
            <w:vAlign w:val="bottom"/>
            <w:hideMark/>
          </w:tcPr>
          <w:p w14:paraId="1920C512"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934F0B9" w14:textId="77777777" w:rsidR="00384D34" w:rsidRPr="004E416F" w:rsidRDefault="00384D34" w:rsidP="002B2580">
            <w:pPr>
              <w:rPr>
                <w:rFonts w:ascii="Arial" w:hAnsi="Arial" w:cs="Arial"/>
                <w:sz w:val="20"/>
              </w:rPr>
            </w:pPr>
            <w:r w:rsidRPr="004E416F">
              <w:rPr>
                <w:rFonts w:ascii="Arial" w:hAnsi="Arial" w:cs="Arial"/>
                <w:sz w:val="20"/>
              </w:rPr>
              <w:t>Hodonínska</w:t>
            </w:r>
          </w:p>
        </w:tc>
        <w:tc>
          <w:tcPr>
            <w:tcW w:w="1142" w:type="dxa"/>
            <w:tcBorders>
              <w:top w:val="nil"/>
              <w:left w:val="nil"/>
              <w:bottom w:val="single" w:sz="4" w:space="0" w:color="auto"/>
              <w:right w:val="single" w:sz="4" w:space="0" w:color="auto"/>
            </w:tcBorders>
            <w:shd w:val="clear" w:color="auto" w:fill="FFFF00"/>
            <w:noWrap/>
            <w:vAlign w:val="bottom"/>
          </w:tcPr>
          <w:p w14:paraId="1F03B0F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A9B43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872DDA5" w14:textId="77777777" w:rsidR="00384D34" w:rsidRPr="004E416F" w:rsidRDefault="00384D34" w:rsidP="002B2580">
            <w:pPr>
              <w:jc w:val="right"/>
              <w:rPr>
                <w:rFonts w:ascii="Arial" w:hAnsi="Arial"/>
                <w:sz w:val="20"/>
              </w:rPr>
            </w:pPr>
          </w:p>
        </w:tc>
      </w:tr>
      <w:tr w:rsidR="00384D34" w:rsidRPr="004E416F" w14:paraId="5136E11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F59F9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CF75AA9" w14:textId="77777777" w:rsidR="00384D34" w:rsidRPr="004E416F" w:rsidRDefault="00384D34" w:rsidP="002B2580">
            <w:pPr>
              <w:rPr>
                <w:rFonts w:ascii="Arial" w:hAnsi="Arial" w:cs="Arial"/>
                <w:b/>
                <w:bCs/>
                <w:sz w:val="20"/>
              </w:rPr>
            </w:pPr>
            <w:r w:rsidRPr="004E416F">
              <w:rPr>
                <w:rFonts w:ascii="Arial" w:hAnsi="Arial" w:cs="Arial"/>
                <w:b/>
                <w:bCs/>
                <w:sz w:val="20"/>
              </w:rPr>
              <w:t>Lamačská cesta</w:t>
            </w:r>
          </w:p>
        </w:tc>
        <w:tc>
          <w:tcPr>
            <w:tcW w:w="599" w:type="dxa"/>
            <w:tcBorders>
              <w:top w:val="nil"/>
              <w:left w:val="nil"/>
              <w:bottom w:val="single" w:sz="4" w:space="0" w:color="auto"/>
              <w:right w:val="single" w:sz="4" w:space="0" w:color="auto"/>
            </w:tcBorders>
            <w:shd w:val="clear" w:color="auto" w:fill="auto"/>
            <w:noWrap/>
            <w:vAlign w:val="bottom"/>
            <w:hideMark/>
          </w:tcPr>
          <w:p w14:paraId="485DEF31"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56AE16EC"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B239B1" w14:textId="77777777" w:rsidR="00384D34" w:rsidRPr="004E416F" w:rsidRDefault="00384D34" w:rsidP="002B2580">
            <w:pPr>
              <w:jc w:val="right"/>
              <w:rPr>
                <w:rFonts w:ascii="Arial" w:hAnsi="Arial" w:cs="Arial"/>
                <w:sz w:val="20"/>
              </w:rPr>
            </w:pPr>
            <w:r w:rsidRPr="004E416F">
              <w:rPr>
                <w:rFonts w:ascii="Arial" w:hAnsi="Arial" w:cs="Arial"/>
                <w:sz w:val="20"/>
              </w:rPr>
              <w:t>1 960,70</w:t>
            </w:r>
          </w:p>
        </w:tc>
        <w:tc>
          <w:tcPr>
            <w:tcW w:w="1820" w:type="dxa"/>
            <w:tcBorders>
              <w:top w:val="nil"/>
              <w:left w:val="nil"/>
              <w:bottom w:val="single" w:sz="4" w:space="0" w:color="auto"/>
              <w:right w:val="single" w:sz="4" w:space="0" w:color="auto"/>
            </w:tcBorders>
            <w:shd w:val="clear" w:color="auto" w:fill="auto"/>
            <w:noWrap/>
            <w:vAlign w:val="bottom"/>
            <w:hideMark/>
          </w:tcPr>
          <w:p w14:paraId="235C32F7"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231BE45B" w14:textId="77777777" w:rsidR="00384D34" w:rsidRPr="004E416F" w:rsidRDefault="00384D34" w:rsidP="002B2580">
            <w:pPr>
              <w:rPr>
                <w:rFonts w:ascii="Arial" w:hAnsi="Arial" w:cs="Arial"/>
                <w:sz w:val="20"/>
              </w:rPr>
            </w:pPr>
            <w:r w:rsidRPr="004E416F">
              <w:rPr>
                <w:rFonts w:ascii="Arial" w:hAnsi="Arial" w:cs="Arial"/>
                <w:sz w:val="20"/>
              </w:rPr>
              <w:t>Lamačská cesta</w:t>
            </w:r>
          </w:p>
        </w:tc>
        <w:tc>
          <w:tcPr>
            <w:tcW w:w="1142" w:type="dxa"/>
            <w:tcBorders>
              <w:top w:val="nil"/>
              <w:left w:val="nil"/>
              <w:bottom w:val="single" w:sz="4" w:space="0" w:color="auto"/>
              <w:right w:val="single" w:sz="4" w:space="0" w:color="auto"/>
            </w:tcBorders>
            <w:shd w:val="clear" w:color="auto" w:fill="FFFF00"/>
            <w:noWrap/>
            <w:vAlign w:val="bottom"/>
          </w:tcPr>
          <w:p w14:paraId="00143A8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14DFE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DE3226" w14:textId="77777777" w:rsidR="00384D34" w:rsidRPr="004E416F" w:rsidRDefault="00384D34" w:rsidP="002B2580">
            <w:pPr>
              <w:jc w:val="right"/>
              <w:rPr>
                <w:rFonts w:ascii="Arial" w:hAnsi="Arial"/>
                <w:sz w:val="20"/>
              </w:rPr>
            </w:pPr>
          </w:p>
        </w:tc>
      </w:tr>
      <w:tr w:rsidR="00384D34" w:rsidRPr="004E416F" w14:paraId="40D4DB3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16681A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89C4E2" w14:textId="77777777" w:rsidR="00384D34" w:rsidRPr="004E416F" w:rsidRDefault="00384D34" w:rsidP="002B2580">
            <w:pPr>
              <w:rPr>
                <w:rFonts w:ascii="Arial" w:hAnsi="Arial" w:cs="Arial"/>
                <w:b/>
                <w:bCs/>
                <w:sz w:val="20"/>
              </w:rPr>
            </w:pPr>
            <w:r w:rsidRPr="004E416F">
              <w:rPr>
                <w:rFonts w:ascii="Arial" w:hAnsi="Arial" w:cs="Arial"/>
                <w:b/>
                <w:bCs/>
                <w:sz w:val="20"/>
              </w:rPr>
              <w:t>Lamačská cesta</w:t>
            </w:r>
          </w:p>
        </w:tc>
        <w:tc>
          <w:tcPr>
            <w:tcW w:w="599" w:type="dxa"/>
            <w:tcBorders>
              <w:top w:val="nil"/>
              <w:left w:val="nil"/>
              <w:bottom w:val="single" w:sz="4" w:space="0" w:color="auto"/>
              <w:right w:val="single" w:sz="4" w:space="0" w:color="auto"/>
            </w:tcBorders>
            <w:shd w:val="clear" w:color="auto" w:fill="auto"/>
            <w:noWrap/>
            <w:vAlign w:val="bottom"/>
            <w:hideMark/>
          </w:tcPr>
          <w:p w14:paraId="0452CF52"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7E83F9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3DDB7DD" w14:textId="77777777" w:rsidR="00384D34" w:rsidRPr="004E416F" w:rsidRDefault="00384D34" w:rsidP="002B2580">
            <w:pPr>
              <w:jc w:val="right"/>
              <w:rPr>
                <w:rFonts w:ascii="Arial" w:hAnsi="Arial" w:cs="Arial"/>
                <w:sz w:val="20"/>
              </w:rPr>
            </w:pPr>
            <w:r w:rsidRPr="004E416F">
              <w:rPr>
                <w:rFonts w:ascii="Arial" w:hAnsi="Arial" w:cs="Arial"/>
                <w:sz w:val="20"/>
              </w:rPr>
              <w:t>6 832,67</w:t>
            </w:r>
          </w:p>
        </w:tc>
        <w:tc>
          <w:tcPr>
            <w:tcW w:w="1820" w:type="dxa"/>
            <w:tcBorders>
              <w:top w:val="nil"/>
              <w:left w:val="nil"/>
              <w:bottom w:val="single" w:sz="4" w:space="0" w:color="auto"/>
              <w:right w:val="single" w:sz="4" w:space="0" w:color="auto"/>
            </w:tcBorders>
            <w:shd w:val="clear" w:color="auto" w:fill="auto"/>
            <w:noWrap/>
            <w:vAlign w:val="bottom"/>
            <w:hideMark/>
          </w:tcPr>
          <w:p w14:paraId="0BE371E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F96665E" w14:textId="77777777" w:rsidR="00384D34" w:rsidRPr="004E416F" w:rsidRDefault="00384D34" w:rsidP="002B2580">
            <w:pPr>
              <w:rPr>
                <w:rFonts w:ascii="Arial" w:hAnsi="Arial" w:cs="Arial"/>
                <w:sz w:val="20"/>
              </w:rPr>
            </w:pPr>
            <w:r w:rsidRPr="004E416F">
              <w:rPr>
                <w:rFonts w:ascii="Arial" w:hAnsi="Arial" w:cs="Arial"/>
                <w:sz w:val="20"/>
              </w:rPr>
              <w:t>Lamačská cesta</w:t>
            </w:r>
          </w:p>
        </w:tc>
        <w:tc>
          <w:tcPr>
            <w:tcW w:w="1142" w:type="dxa"/>
            <w:tcBorders>
              <w:top w:val="nil"/>
              <w:left w:val="nil"/>
              <w:bottom w:val="single" w:sz="4" w:space="0" w:color="auto"/>
              <w:right w:val="single" w:sz="4" w:space="0" w:color="auto"/>
            </w:tcBorders>
            <w:shd w:val="clear" w:color="auto" w:fill="FFFF00"/>
            <w:noWrap/>
            <w:vAlign w:val="bottom"/>
          </w:tcPr>
          <w:p w14:paraId="37E1F2C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2A77F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49B5EB" w14:textId="77777777" w:rsidR="00384D34" w:rsidRPr="004E416F" w:rsidRDefault="00384D34" w:rsidP="002B2580">
            <w:pPr>
              <w:jc w:val="right"/>
              <w:rPr>
                <w:rFonts w:ascii="Arial" w:hAnsi="Arial"/>
                <w:sz w:val="20"/>
              </w:rPr>
            </w:pPr>
          </w:p>
        </w:tc>
      </w:tr>
      <w:tr w:rsidR="00384D34" w:rsidRPr="004E416F" w14:paraId="121BF53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0EA23C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16B1A26" w14:textId="77777777" w:rsidR="00384D34" w:rsidRPr="004E416F" w:rsidRDefault="00384D34" w:rsidP="002B2580">
            <w:pPr>
              <w:rPr>
                <w:rFonts w:ascii="Arial" w:hAnsi="Arial" w:cs="Arial"/>
                <w:b/>
                <w:bCs/>
                <w:sz w:val="20"/>
              </w:rPr>
            </w:pPr>
            <w:r w:rsidRPr="004E416F">
              <w:rPr>
                <w:rFonts w:ascii="Arial" w:hAnsi="Arial" w:cs="Arial"/>
                <w:b/>
                <w:bCs/>
                <w:sz w:val="20"/>
              </w:rPr>
              <w:t>Lediny</w:t>
            </w:r>
          </w:p>
        </w:tc>
        <w:tc>
          <w:tcPr>
            <w:tcW w:w="599" w:type="dxa"/>
            <w:tcBorders>
              <w:top w:val="nil"/>
              <w:left w:val="nil"/>
              <w:bottom w:val="single" w:sz="4" w:space="0" w:color="auto"/>
              <w:right w:val="single" w:sz="4" w:space="0" w:color="auto"/>
            </w:tcBorders>
            <w:shd w:val="clear" w:color="auto" w:fill="auto"/>
            <w:noWrap/>
            <w:vAlign w:val="bottom"/>
            <w:hideMark/>
          </w:tcPr>
          <w:p w14:paraId="34D71EFD"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3BCC9B10"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36595C5" w14:textId="77777777" w:rsidR="00384D34" w:rsidRPr="004E416F" w:rsidRDefault="00384D34" w:rsidP="002B2580">
            <w:pPr>
              <w:jc w:val="right"/>
              <w:rPr>
                <w:rFonts w:ascii="Arial" w:hAnsi="Arial" w:cs="Arial"/>
                <w:sz w:val="20"/>
              </w:rPr>
            </w:pPr>
            <w:r w:rsidRPr="004E416F">
              <w:rPr>
                <w:rFonts w:ascii="Arial" w:hAnsi="Arial" w:cs="Arial"/>
                <w:sz w:val="20"/>
              </w:rPr>
              <w:t>584,22</w:t>
            </w:r>
          </w:p>
        </w:tc>
        <w:tc>
          <w:tcPr>
            <w:tcW w:w="1820" w:type="dxa"/>
            <w:tcBorders>
              <w:top w:val="nil"/>
              <w:left w:val="nil"/>
              <w:bottom w:val="single" w:sz="4" w:space="0" w:color="auto"/>
              <w:right w:val="single" w:sz="4" w:space="0" w:color="auto"/>
            </w:tcBorders>
            <w:shd w:val="clear" w:color="auto" w:fill="auto"/>
            <w:noWrap/>
            <w:vAlign w:val="bottom"/>
            <w:hideMark/>
          </w:tcPr>
          <w:p w14:paraId="5B2F820D"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489D249C" w14:textId="77777777" w:rsidR="00384D34" w:rsidRPr="004E416F" w:rsidRDefault="00384D34" w:rsidP="002B2580">
            <w:pPr>
              <w:rPr>
                <w:rFonts w:ascii="Arial" w:hAnsi="Arial" w:cs="Arial"/>
                <w:sz w:val="20"/>
              </w:rPr>
            </w:pPr>
            <w:r w:rsidRPr="004E416F">
              <w:rPr>
                <w:rFonts w:ascii="Arial" w:hAnsi="Arial" w:cs="Arial"/>
                <w:sz w:val="20"/>
              </w:rPr>
              <w:t>Lediny</w:t>
            </w:r>
          </w:p>
        </w:tc>
        <w:tc>
          <w:tcPr>
            <w:tcW w:w="1142" w:type="dxa"/>
            <w:tcBorders>
              <w:top w:val="nil"/>
              <w:left w:val="nil"/>
              <w:bottom w:val="single" w:sz="4" w:space="0" w:color="auto"/>
              <w:right w:val="single" w:sz="4" w:space="0" w:color="auto"/>
            </w:tcBorders>
            <w:shd w:val="clear" w:color="auto" w:fill="FFFF00"/>
            <w:noWrap/>
            <w:vAlign w:val="bottom"/>
          </w:tcPr>
          <w:p w14:paraId="4F92402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B2E21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987DB9" w14:textId="77777777" w:rsidR="00384D34" w:rsidRPr="004E416F" w:rsidRDefault="00384D34" w:rsidP="002B2580">
            <w:pPr>
              <w:jc w:val="right"/>
              <w:rPr>
                <w:rFonts w:ascii="Arial" w:hAnsi="Arial"/>
                <w:sz w:val="20"/>
              </w:rPr>
            </w:pPr>
          </w:p>
        </w:tc>
      </w:tr>
      <w:tr w:rsidR="00384D34" w:rsidRPr="004E416F" w14:paraId="460EA09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59B95C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CCEAA3F" w14:textId="77777777" w:rsidR="00384D34" w:rsidRPr="004E416F" w:rsidRDefault="00384D34" w:rsidP="002B2580">
            <w:pPr>
              <w:rPr>
                <w:rFonts w:ascii="Arial" w:hAnsi="Arial" w:cs="Arial"/>
                <w:b/>
                <w:bCs/>
                <w:sz w:val="20"/>
              </w:rPr>
            </w:pPr>
            <w:r w:rsidRPr="004E416F">
              <w:rPr>
                <w:rFonts w:ascii="Arial" w:hAnsi="Arial" w:cs="Arial"/>
                <w:b/>
                <w:bCs/>
                <w:sz w:val="20"/>
              </w:rPr>
              <w:t>Lediny</w:t>
            </w:r>
          </w:p>
        </w:tc>
        <w:tc>
          <w:tcPr>
            <w:tcW w:w="599" w:type="dxa"/>
            <w:tcBorders>
              <w:top w:val="nil"/>
              <w:left w:val="nil"/>
              <w:bottom w:val="single" w:sz="4" w:space="0" w:color="auto"/>
              <w:right w:val="single" w:sz="4" w:space="0" w:color="auto"/>
            </w:tcBorders>
            <w:shd w:val="clear" w:color="auto" w:fill="auto"/>
            <w:noWrap/>
            <w:vAlign w:val="bottom"/>
            <w:hideMark/>
          </w:tcPr>
          <w:p w14:paraId="2F660562"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7E959E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E2B53A1" w14:textId="77777777" w:rsidR="00384D34" w:rsidRPr="004E416F" w:rsidRDefault="00384D34" w:rsidP="002B2580">
            <w:pPr>
              <w:jc w:val="right"/>
              <w:rPr>
                <w:rFonts w:ascii="Arial" w:hAnsi="Arial" w:cs="Arial"/>
                <w:sz w:val="20"/>
              </w:rPr>
            </w:pPr>
            <w:r w:rsidRPr="004E416F">
              <w:rPr>
                <w:rFonts w:ascii="Arial" w:hAnsi="Arial" w:cs="Arial"/>
                <w:sz w:val="20"/>
              </w:rPr>
              <w:t>598,61</w:t>
            </w:r>
          </w:p>
        </w:tc>
        <w:tc>
          <w:tcPr>
            <w:tcW w:w="1820" w:type="dxa"/>
            <w:tcBorders>
              <w:top w:val="nil"/>
              <w:left w:val="nil"/>
              <w:bottom w:val="single" w:sz="4" w:space="0" w:color="auto"/>
              <w:right w:val="single" w:sz="4" w:space="0" w:color="auto"/>
            </w:tcBorders>
            <w:shd w:val="clear" w:color="auto" w:fill="auto"/>
            <w:noWrap/>
            <w:vAlign w:val="bottom"/>
            <w:hideMark/>
          </w:tcPr>
          <w:p w14:paraId="6F34176F"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3C73F642" w14:textId="77777777" w:rsidR="00384D34" w:rsidRPr="004E416F" w:rsidRDefault="00384D34" w:rsidP="002B2580">
            <w:pPr>
              <w:rPr>
                <w:rFonts w:ascii="Arial" w:hAnsi="Arial" w:cs="Arial"/>
                <w:sz w:val="20"/>
              </w:rPr>
            </w:pPr>
            <w:r w:rsidRPr="004E416F">
              <w:rPr>
                <w:rFonts w:ascii="Arial" w:hAnsi="Arial" w:cs="Arial"/>
                <w:sz w:val="20"/>
              </w:rPr>
              <w:t>Lediny</w:t>
            </w:r>
          </w:p>
        </w:tc>
        <w:tc>
          <w:tcPr>
            <w:tcW w:w="1142" w:type="dxa"/>
            <w:tcBorders>
              <w:top w:val="nil"/>
              <w:left w:val="nil"/>
              <w:bottom w:val="single" w:sz="4" w:space="0" w:color="auto"/>
              <w:right w:val="single" w:sz="4" w:space="0" w:color="auto"/>
            </w:tcBorders>
            <w:shd w:val="clear" w:color="auto" w:fill="FFFF00"/>
            <w:noWrap/>
            <w:vAlign w:val="bottom"/>
          </w:tcPr>
          <w:p w14:paraId="47BB226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23E73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96A175A" w14:textId="77777777" w:rsidR="00384D34" w:rsidRPr="004E416F" w:rsidRDefault="00384D34" w:rsidP="002B2580">
            <w:pPr>
              <w:jc w:val="right"/>
              <w:rPr>
                <w:rFonts w:ascii="Arial" w:hAnsi="Arial"/>
                <w:sz w:val="20"/>
              </w:rPr>
            </w:pPr>
          </w:p>
        </w:tc>
      </w:tr>
      <w:tr w:rsidR="00384D34" w:rsidRPr="004E416F" w14:paraId="6D76274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3403A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87D9B26" w14:textId="77777777" w:rsidR="00384D34" w:rsidRPr="004E416F" w:rsidRDefault="00384D34" w:rsidP="002B2580">
            <w:pPr>
              <w:rPr>
                <w:rFonts w:ascii="Arial" w:hAnsi="Arial" w:cs="Arial"/>
                <w:b/>
                <w:bCs/>
                <w:sz w:val="20"/>
              </w:rPr>
            </w:pPr>
            <w:r w:rsidRPr="004E416F">
              <w:rPr>
                <w:rFonts w:ascii="Arial" w:hAnsi="Arial" w:cs="Arial"/>
                <w:b/>
                <w:bCs/>
                <w:sz w:val="20"/>
              </w:rPr>
              <w:t>Pod násypom</w:t>
            </w:r>
          </w:p>
        </w:tc>
        <w:tc>
          <w:tcPr>
            <w:tcW w:w="599" w:type="dxa"/>
            <w:tcBorders>
              <w:top w:val="nil"/>
              <w:left w:val="nil"/>
              <w:bottom w:val="single" w:sz="4" w:space="0" w:color="auto"/>
              <w:right w:val="single" w:sz="4" w:space="0" w:color="auto"/>
            </w:tcBorders>
            <w:shd w:val="clear" w:color="auto" w:fill="auto"/>
            <w:noWrap/>
            <w:vAlign w:val="bottom"/>
            <w:hideMark/>
          </w:tcPr>
          <w:p w14:paraId="05B5ED74"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F633D4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D339BBA" w14:textId="77777777" w:rsidR="00384D34" w:rsidRPr="004E416F" w:rsidRDefault="00384D34" w:rsidP="002B2580">
            <w:pPr>
              <w:jc w:val="right"/>
              <w:rPr>
                <w:rFonts w:ascii="Arial" w:hAnsi="Arial" w:cs="Arial"/>
                <w:sz w:val="20"/>
              </w:rPr>
            </w:pPr>
            <w:r w:rsidRPr="004E416F">
              <w:rPr>
                <w:rFonts w:ascii="Arial" w:hAnsi="Arial" w:cs="Arial"/>
                <w:sz w:val="20"/>
              </w:rPr>
              <w:t>775,89</w:t>
            </w:r>
          </w:p>
        </w:tc>
        <w:tc>
          <w:tcPr>
            <w:tcW w:w="1820" w:type="dxa"/>
            <w:tcBorders>
              <w:top w:val="nil"/>
              <w:left w:val="nil"/>
              <w:bottom w:val="single" w:sz="4" w:space="0" w:color="auto"/>
              <w:right w:val="single" w:sz="4" w:space="0" w:color="auto"/>
            </w:tcBorders>
            <w:shd w:val="clear" w:color="auto" w:fill="auto"/>
            <w:noWrap/>
            <w:vAlign w:val="bottom"/>
            <w:hideMark/>
          </w:tcPr>
          <w:p w14:paraId="0FE9DF80"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A2FFC6E" w14:textId="77777777" w:rsidR="00384D34" w:rsidRPr="004E416F" w:rsidRDefault="00384D34" w:rsidP="002B2580">
            <w:pPr>
              <w:rPr>
                <w:rFonts w:ascii="Arial" w:hAnsi="Arial" w:cs="Arial"/>
                <w:sz w:val="20"/>
              </w:rPr>
            </w:pPr>
            <w:r w:rsidRPr="004E416F">
              <w:rPr>
                <w:rFonts w:ascii="Arial" w:hAnsi="Arial" w:cs="Arial"/>
                <w:sz w:val="20"/>
              </w:rPr>
              <w:t>Pod násypom</w:t>
            </w:r>
          </w:p>
        </w:tc>
        <w:tc>
          <w:tcPr>
            <w:tcW w:w="1142" w:type="dxa"/>
            <w:tcBorders>
              <w:top w:val="nil"/>
              <w:left w:val="nil"/>
              <w:bottom w:val="single" w:sz="4" w:space="0" w:color="auto"/>
              <w:right w:val="single" w:sz="4" w:space="0" w:color="auto"/>
            </w:tcBorders>
            <w:shd w:val="clear" w:color="auto" w:fill="FFFF00"/>
            <w:noWrap/>
            <w:vAlign w:val="bottom"/>
          </w:tcPr>
          <w:p w14:paraId="3DF3D40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195EF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5C13F3" w14:textId="77777777" w:rsidR="00384D34" w:rsidRPr="004E416F" w:rsidRDefault="00384D34" w:rsidP="002B2580">
            <w:pPr>
              <w:jc w:val="right"/>
              <w:rPr>
                <w:rFonts w:ascii="Arial" w:hAnsi="Arial"/>
                <w:sz w:val="20"/>
              </w:rPr>
            </w:pPr>
          </w:p>
        </w:tc>
      </w:tr>
      <w:tr w:rsidR="00384D34" w:rsidRPr="004E416F" w14:paraId="29D1ED2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CE562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ECC7514" w14:textId="77777777" w:rsidR="00384D34" w:rsidRPr="004E416F" w:rsidRDefault="00384D34" w:rsidP="002B2580">
            <w:pPr>
              <w:rPr>
                <w:rFonts w:ascii="Arial" w:hAnsi="Arial" w:cs="Arial"/>
                <w:b/>
                <w:bCs/>
                <w:sz w:val="20"/>
              </w:rPr>
            </w:pPr>
            <w:r w:rsidRPr="004E416F">
              <w:rPr>
                <w:rFonts w:ascii="Arial" w:hAnsi="Arial" w:cs="Arial"/>
                <w:b/>
                <w:bCs/>
                <w:sz w:val="20"/>
              </w:rPr>
              <w:t>Pod násypom</w:t>
            </w:r>
          </w:p>
        </w:tc>
        <w:tc>
          <w:tcPr>
            <w:tcW w:w="599" w:type="dxa"/>
            <w:tcBorders>
              <w:top w:val="nil"/>
              <w:left w:val="nil"/>
              <w:bottom w:val="single" w:sz="4" w:space="0" w:color="auto"/>
              <w:right w:val="single" w:sz="4" w:space="0" w:color="auto"/>
            </w:tcBorders>
            <w:shd w:val="clear" w:color="auto" w:fill="auto"/>
            <w:noWrap/>
            <w:vAlign w:val="bottom"/>
            <w:hideMark/>
          </w:tcPr>
          <w:p w14:paraId="14B468B8"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682216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EBCE3C0" w14:textId="77777777" w:rsidR="00384D34" w:rsidRPr="004E416F" w:rsidRDefault="00384D34" w:rsidP="002B2580">
            <w:pPr>
              <w:jc w:val="right"/>
              <w:rPr>
                <w:rFonts w:ascii="Arial" w:hAnsi="Arial" w:cs="Arial"/>
                <w:sz w:val="20"/>
              </w:rPr>
            </w:pPr>
            <w:r w:rsidRPr="004E416F">
              <w:rPr>
                <w:rFonts w:ascii="Arial" w:hAnsi="Arial" w:cs="Arial"/>
                <w:sz w:val="20"/>
              </w:rPr>
              <w:t>1 041,08</w:t>
            </w:r>
          </w:p>
        </w:tc>
        <w:tc>
          <w:tcPr>
            <w:tcW w:w="1820" w:type="dxa"/>
            <w:tcBorders>
              <w:top w:val="nil"/>
              <w:left w:val="nil"/>
              <w:bottom w:val="single" w:sz="4" w:space="0" w:color="auto"/>
              <w:right w:val="single" w:sz="4" w:space="0" w:color="auto"/>
            </w:tcBorders>
            <w:shd w:val="clear" w:color="auto" w:fill="auto"/>
            <w:noWrap/>
            <w:vAlign w:val="bottom"/>
            <w:hideMark/>
          </w:tcPr>
          <w:p w14:paraId="2F7A2DAB"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7D36C8C4" w14:textId="77777777" w:rsidR="00384D34" w:rsidRPr="004E416F" w:rsidRDefault="00384D34" w:rsidP="002B2580">
            <w:pPr>
              <w:rPr>
                <w:rFonts w:ascii="Arial" w:hAnsi="Arial" w:cs="Arial"/>
                <w:sz w:val="20"/>
              </w:rPr>
            </w:pPr>
            <w:r w:rsidRPr="004E416F">
              <w:rPr>
                <w:rFonts w:ascii="Arial" w:hAnsi="Arial" w:cs="Arial"/>
                <w:sz w:val="20"/>
              </w:rPr>
              <w:t>Pod násypom</w:t>
            </w:r>
          </w:p>
        </w:tc>
        <w:tc>
          <w:tcPr>
            <w:tcW w:w="1142" w:type="dxa"/>
            <w:tcBorders>
              <w:top w:val="nil"/>
              <w:left w:val="nil"/>
              <w:bottom w:val="single" w:sz="4" w:space="0" w:color="auto"/>
              <w:right w:val="single" w:sz="4" w:space="0" w:color="auto"/>
            </w:tcBorders>
            <w:shd w:val="clear" w:color="auto" w:fill="FFFF00"/>
            <w:noWrap/>
            <w:vAlign w:val="bottom"/>
          </w:tcPr>
          <w:p w14:paraId="39C10AA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C18D0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4CAE92" w14:textId="77777777" w:rsidR="00384D34" w:rsidRPr="004E416F" w:rsidRDefault="00384D34" w:rsidP="002B2580">
            <w:pPr>
              <w:jc w:val="right"/>
              <w:rPr>
                <w:rFonts w:ascii="Arial" w:hAnsi="Arial"/>
                <w:sz w:val="20"/>
              </w:rPr>
            </w:pPr>
          </w:p>
        </w:tc>
      </w:tr>
      <w:tr w:rsidR="00384D34" w:rsidRPr="004E416F" w14:paraId="182DCAC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582FFE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D9F1C00" w14:textId="77777777" w:rsidR="00384D34" w:rsidRPr="004E416F" w:rsidRDefault="00384D34" w:rsidP="002B2580">
            <w:pPr>
              <w:rPr>
                <w:rFonts w:ascii="Arial" w:hAnsi="Arial" w:cs="Arial"/>
                <w:b/>
                <w:bCs/>
                <w:sz w:val="20"/>
              </w:rPr>
            </w:pPr>
            <w:r w:rsidRPr="004E416F">
              <w:rPr>
                <w:rFonts w:ascii="Arial" w:hAnsi="Arial" w:cs="Arial"/>
                <w:b/>
                <w:bCs/>
                <w:sz w:val="20"/>
              </w:rPr>
              <w:t>Podháj</w:t>
            </w:r>
          </w:p>
        </w:tc>
        <w:tc>
          <w:tcPr>
            <w:tcW w:w="599" w:type="dxa"/>
            <w:tcBorders>
              <w:top w:val="nil"/>
              <w:left w:val="nil"/>
              <w:bottom w:val="single" w:sz="4" w:space="0" w:color="auto"/>
              <w:right w:val="single" w:sz="4" w:space="0" w:color="auto"/>
            </w:tcBorders>
            <w:shd w:val="clear" w:color="auto" w:fill="auto"/>
            <w:noWrap/>
            <w:vAlign w:val="bottom"/>
            <w:hideMark/>
          </w:tcPr>
          <w:p w14:paraId="1C020DEF"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15DD4CD0"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5D889DF" w14:textId="77777777" w:rsidR="00384D34" w:rsidRPr="004E416F" w:rsidRDefault="00384D34" w:rsidP="002B2580">
            <w:pPr>
              <w:jc w:val="right"/>
              <w:rPr>
                <w:rFonts w:ascii="Arial" w:hAnsi="Arial" w:cs="Arial"/>
                <w:sz w:val="20"/>
              </w:rPr>
            </w:pPr>
            <w:r w:rsidRPr="004E416F">
              <w:rPr>
                <w:rFonts w:ascii="Arial" w:hAnsi="Arial" w:cs="Arial"/>
                <w:sz w:val="20"/>
              </w:rPr>
              <w:t>3 600,76</w:t>
            </w:r>
          </w:p>
        </w:tc>
        <w:tc>
          <w:tcPr>
            <w:tcW w:w="1820" w:type="dxa"/>
            <w:tcBorders>
              <w:top w:val="nil"/>
              <w:left w:val="nil"/>
              <w:bottom w:val="single" w:sz="4" w:space="0" w:color="auto"/>
              <w:right w:val="single" w:sz="4" w:space="0" w:color="auto"/>
            </w:tcBorders>
            <w:shd w:val="clear" w:color="auto" w:fill="auto"/>
            <w:noWrap/>
            <w:vAlign w:val="bottom"/>
            <w:hideMark/>
          </w:tcPr>
          <w:p w14:paraId="3F2E26B3"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88F7013" w14:textId="77777777" w:rsidR="00384D34" w:rsidRPr="004E416F" w:rsidRDefault="00384D34" w:rsidP="002B2580">
            <w:pPr>
              <w:rPr>
                <w:rFonts w:ascii="Arial" w:hAnsi="Arial" w:cs="Arial"/>
                <w:sz w:val="20"/>
              </w:rPr>
            </w:pPr>
            <w:r w:rsidRPr="004E416F">
              <w:rPr>
                <w:rFonts w:ascii="Arial" w:hAnsi="Arial" w:cs="Arial"/>
                <w:sz w:val="20"/>
              </w:rPr>
              <w:t>Podháj</w:t>
            </w:r>
          </w:p>
        </w:tc>
        <w:tc>
          <w:tcPr>
            <w:tcW w:w="1142" w:type="dxa"/>
            <w:tcBorders>
              <w:top w:val="nil"/>
              <w:left w:val="nil"/>
              <w:bottom w:val="single" w:sz="4" w:space="0" w:color="auto"/>
              <w:right w:val="single" w:sz="4" w:space="0" w:color="auto"/>
            </w:tcBorders>
            <w:shd w:val="clear" w:color="auto" w:fill="FFFF00"/>
            <w:noWrap/>
            <w:vAlign w:val="bottom"/>
          </w:tcPr>
          <w:p w14:paraId="61CB7AF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385AE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04F4BD" w14:textId="77777777" w:rsidR="00384D34" w:rsidRPr="004E416F" w:rsidRDefault="00384D34" w:rsidP="002B2580">
            <w:pPr>
              <w:jc w:val="right"/>
              <w:rPr>
                <w:rFonts w:ascii="Arial" w:hAnsi="Arial"/>
                <w:sz w:val="20"/>
              </w:rPr>
            </w:pPr>
          </w:p>
        </w:tc>
      </w:tr>
      <w:tr w:rsidR="00384D34" w:rsidRPr="004E416F" w14:paraId="69D911E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FCA1A0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5451AE" w14:textId="77777777" w:rsidR="00384D34" w:rsidRPr="004E416F" w:rsidRDefault="00384D34" w:rsidP="002B2580">
            <w:pPr>
              <w:rPr>
                <w:rFonts w:ascii="Arial" w:hAnsi="Arial" w:cs="Arial"/>
                <w:b/>
                <w:bCs/>
                <w:sz w:val="20"/>
              </w:rPr>
            </w:pPr>
            <w:r w:rsidRPr="004E416F">
              <w:rPr>
                <w:rFonts w:ascii="Arial" w:hAnsi="Arial" w:cs="Arial"/>
                <w:b/>
                <w:bCs/>
                <w:sz w:val="20"/>
              </w:rPr>
              <w:t>Podháj</w:t>
            </w:r>
          </w:p>
        </w:tc>
        <w:tc>
          <w:tcPr>
            <w:tcW w:w="599" w:type="dxa"/>
            <w:tcBorders>
              <w:top w:val="nil"/>
              <w:left w:val="nil"/>
              <w:bottom w:val="single" w:sz="4" w:space="0" w:color="auto"/>
              <w:right w:val="single" w:sz="4" w:space="0" w:color="auto"/>
            </w:tcBorders>
            <w:shd w:val="clear" w:color="auto" w:fill="auto"/>
            <w:noWrap/>
            <w:vAlign w:val="bottom"/>
            <w:hideMark/>
          </w:tcPr>
          <w:p w14:paraId="78CE7EB0"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4DF17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D881EB1" w14:textId="77777777" w:rsidR="00384D34" w:rsidRPr="004E416F" w:rsidRDefault="00384D34" w:rsidP="002B2580">
            <w:pPr>
              <w:jc w:val="right"/>
              <w:rPr>
                <w:rFonts w:ascii="Arial" w:hAnsi="Arial" w:cs="Arial"/>
                <w:sz w:val="20"/>
              </w:rPr>
            </w:pPr>
            <w:r w:rsidRPr="004E416F">
              <w:rPr>
                <w:rFonts w:ascii="Arial" w:hAnsi="Arial" w:cs="Arial"/>
                <w:sz w:val="20"/>
              </w:rPr>
              <w:t>3 238,17</w:t>
            </w:r>
          </w:p>
        </w:tc>
        <w:tc>
          <w:tcPr>
            <w:tcW w:w="1820" w:type="dxa"/>
            <w:tcBorders>
              <w:top w:val="nil"/>
              <w:left w:val="nil"/>
              <w:bottom w:val="single" w:sz="4" w:space="0" w:color="auto"/>
              <w:right w:val="single" w:sz="4" w:space="0" w:color="auto"/>
            </w:tcBorders>
            <w:shd w:val="clear" w:color="auto" w:fill="auto"/>
            <w:noWrap/>
            <w:vAlign w:val="bottom"/>
            <w:hideMark/>
          </w:tcPr>
          <w:p w14:paraId="0A0E38E2"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5EA8DBA4" w14:textId="77777777" w:rsidR="00384D34" w:rsidRPr="004E416F" w:rsidRDefault="00384D34" w:rsidP="002B2580">
            <w:pPr>
              <w:rPr>
                <w:rFonts w:ascii="Arial" w:hAnsi="Arial" w:cs="Arial"/>
                <w:sz w:val="20"/>
              </w:rPr>
            </w:pPr>
            <w:r w:rsidRPr="004E416F">
              <w:rPr>
                <w:rFonts w:ascii="Arial" w:hAnsi="Arial" w:cs="Arial"/>
                <w:sz w:val="20"/>
              </w:rPr>
              <w:t>Podháj</w:t>
            </w:r>
          </w:p>
        </w:tc>
        <w:tc>
          <w:tcPr>
            <w:tcW w:w="1142" w:type="dxa"/>
            <w:tcBorders>
              <w:top w:val="nil"/>
              <w:left w:val="nil"/>
              <w:bottom w:val="single" w:sz="4" w:space="0" w:color="auto"/>
              <w:right w:val="single" w:sz="4" w:space="0" w:color="auto"/>
            </w:tcBorders>
            <w:shd w:val="clear" w:color="auto" w:fill="FFFF00"/>
            <w:noWrap/>
            <w:vAlign w:val="bottom"/>
          </w:tcPr>
          <w:p w14:paraId="0EFEFC7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29466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57F25C7" w14:textId="77777777" w:rsidR="00384D34" w:rsidRPr="004E416F" w:rsidRDefault="00384D34" w:rsidP="002B2580">
            <w:pPr>
              <w:jc w:val="right"/>
              <w:rPr>
                <w:rFonts w:ascii="Arial" w:hAnsi="Arial"/>
                <w:sz w:val="20"/>
              </w:rPr>
            </w:pPr>
          </w:p>
        </w:tc>
      </w:tr>
      <w:tr w:rsidR="00384D34" w:rsidRPr="004E416F" w14:paraId="3B0449C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790466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4EA7AF9" w14:textId="77777777" w:rsidR="00384D34" w:rsidRPr="004E416F" w:rsidRDefault="00384D34" w:rsidP="002B2580">
            <w:pPr>
              <w:rPr>
                <w:rFonts w:ascii="Arial" w:hAnsi="Arial" w:cs="Arial"/>
                <w:b/>
                <w:bCs/>
                <w:sz w:val="20"/>
              </w:rPr>
            </w:pPr>
            <w:r w:rsidRPr="004E416F">
              <w:rPr>
                <w:rFonts w:ascii="Arial" w:hAnsi="Arial" w:cs="Arial"/>
                <w:b/>
                <w:bCs/>
                <w:sz w:val="20"/>
              </w:rPr>
              <w:t>Valentína Matrku</w:t>
            </w:r>
          </w:p>
        </w:tc>
        <w:tc>
          <w:tcPr>
            <w:tcW w:w="599" w:type="dxa"/>
            <w:tcBorders>
              <w:top w:val="nil"/>
              <w:left w:val="nil"/>
              <w:bottom w:val="single" w:sz="4" w:space="0" w:color="auto"/>
              <w:right w:val="single" w:sz="4" w:space="0" w:color="auto"/>
            </w:tcBorders>
            <w:shd w:val="clear" w:color="auto" w:fill="auto"/>
            <w:noWrap/>
            <w:vAlign w:val="bottom"/>
            <w:hideMark/>
          </w:tcPr>
          <w:p w14:paraId="327C5EDA"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684F941B"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FF1B184" w14:textId="77777777" w:rsidR="00384D34" w:rsidRPr="004E416F" w:rsidRDefault="00384D34" w:rsidP="002B2580">
            <w:pPr>
              <w:jc w:val="right"/>
              <w:rPr>
                <w:rFonts w:ascii="Arial" w:hAnsi="Arial" w:cs="Arial"/>
                <w:sz w:val="20"/>
              </w:rPr>
            </w:pPr>
            <w:r w:rsidRPr="004E416F">
              <w:rPr>
                <w:rFonts w:ascii="Arial" w:hAnsi="Arial" w:cs="Arial"/>
                <w:sz w:val="20"/>
              </w:rPr>
              <w:t>448,78</w:t>
            </w:r>
          </w:p>
        </w:tc>
        <w:tc>
          <w:tcPr>
            <w:tcW w:w="1820" w:type="dxa"/>
            <w:tcBorders>
              <w:top w:val="nil"/>
              <w:left w:val="nil"/>
              <w:bottom w:val="single" w:sz="4" w:space="0" w:color="auto"/>
              <w:right w:val="single" w:sz="4" w:space="0" w:color="auto"/>
            </w:tcBorders>
            <w:shd w:val="clear" w:color="auto" w:fill="auto"/>
            <w:noWrap/>
            <w:vAlign w:val="bottom"/>
            <w:hideMark/>
          </w:tcPr>
          <w:p w14:paraId="0633E967"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08DBCBC" w14:textId="77777777" w:rsidR="00384D34" w:rsidRPr="004E416F" w:rsidRDefault="00384D34" w:rsidP="002B2580">
            <w:pPr>
              <w:rPr>
                <w:rFonts w:ascii="Arial" w:hAnsi="Arial" w:cs="Arial"/>
                <w:sz w:val="20"/>
              </w:rPr>
            </w:pPr>
            <w:r w:rsidRPr="004E416F">
              <w:rPr>
                <w:rFonts w:ascii="Arial" w:hAnsi="Arial" w:cs="Arial"/>
                <w:sz w:val="20"/>
              </w:rPr>
              <w:t>Valentína Matrku</w:t>
            </w:r>
          </w:p>
        </w:tc>
        <w:tc>
          <w:tcPr>
            <w:tcW w:w="1142" w:type="dxa"/>
            <w:tcBorders>
              <w:top w:val="nil"/>
              <w:left w:val="nil"/>
              <w:bottom w:val="single" w:sz="4" w:space="0" w:color="auto"/>
              <w:right w:val="single" w:sz="4" w:space="0" w:color="auto"/>
            </w:tcBorders>
            <w:shd w:val="clear" w:color="auto" w:fill="FFFF00"/>
            <w:noWrap/>
            <w:vAlign w:val="bottom"/>
          </w:tcPr>
          <w:p w14:paraId="288E212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F99EEF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F715CDB" w14:textId="77777777" w:rsidR="00384D34" w:rsidRPr="004E416F" w:rsidRDefault="00384D34" w:rsidP="002B2580">
            <w:pPr>
              <w:jc w:val="right"/>
              <w:rPr>
                <w:rFonts w:ascii="Arial" w:hAnsi="Arial"/>
                <w:sz w:val="20"/>
              </w:rPr>
            </w:pPr>
          </w:p>
        </w:tc>
      </w:tr>
      <w:tr w:rsidR="00384D34" w:rsidRPr="004E416F" w14:paraId="6C87AD9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E8E1EE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D44105C" w14:textId="77777777" w:rsidR="00384D34" w:rsidRPr="004E416F" w:rsidRDefault="00384D34" w:rsidP="002B2580">
            <w:pPr>
              <w:rPr>
                <w:rFonts w:ascii="Arial" w:hAnsi="Arial" w:cs="Arial"/>
                <w:b/>
                <w:bCs/>
                <w:sz w:val="20"/>
              </w:rPr>
            </w:pPr>
            <w:r w:rsidRPr="004E416F">
              <w:rPr>
                <w:rFonts w:ascii="Arial" w:hAnsi="Arial" w:cs="Arial"/>
                <w:b/>
                <w:bCs/>
                <w:sz w:val="20"/>
              </w:rPr>
              <w:t>Valentína Matrku</w:t>
            </w:r>
          </w:p>
        </w:tc>
        <w:tc>
          <w:tcPr>
            <w:tcW w:w="599" w:type="dxa"/>
            <w:tcBorders>
              <w:top w:val="nil"/>
              <w:left w:val="nil"/>
              <w:bottom w:val="single" w:sz="4" w:space="0" w:color="auto"/>
              <w:right w:val="single" w:sz="4" w:space="0" w:color="auto"/>
            </w:tcBorders>
            <w:shd w:val="clear" w:color="auto" w:fill="auto"/>
            <w:noWrap/>
            <w:vAlign w:val="bottom"/>
            <w:hideMark/>
          </w:tcPr>
          <w:p w14:paraId="573452BE"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0D571B2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1B8FEEE" w14:textId="77777777" w:rsidR="00384D34" w:rsidRPr="004E416F" w:rsidRDefault="00384D34" w:rsidP="002B2580">
            <w:pPr>
              <w:jc w:val="right"/>
              <w:rPr>
                <w:rFonts w:ascii="Arial" w:hAnsi="Arial" w:cs="Arial"/>
                <w:sz w:val="20"/>
              </w:rPr>
            </w:pPr>
            <w:r w:rsidRPr="004E416F">
              <w:rPr>
                <w:rFonts w:ascii="Arial" w:hAnsi="Arial" w:cs="Arial"/>
                <w:sz w:val="20"/>
              </w:rPr>
              <w:t>32,41</w:t>
            </w:r>
          </w:p>
        </w:tc>
        <w:tc>
          <w:tcPr>
            <w:tcW w:w="1820" w:type="dxa"/>
            <w:tcBorders>
              <w:top w:val="nil"/>
              <w:left w:val="nil"/>
              <w:bottom w:val="single" w:sz="4" w:space="0" w:color="auto"/>
              <w:right w:val="single" w:sz="4" w:space="0" w:color="auto"/>
            </w:tcBorders>
            <w:shd w:val="clear" w:color="auto" w:fill="auto"/>
            <w:noWrap/>
            <w:vAlign w:val="bottom"/>
            <w:hideMark/>
          </w:tcPr>
          <w:p w14:paraId="1118DBE9"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01B93F42" w14:textId="77777777" w:rsidR="00384D34" w:rsidRPr="004E416F" w:rsidRDefault="00384D34" w:rsidP="002B2580">
            <w:pPr>
              <w:rPr>
                <w:rFonts w:ascii="Arial" w:hAnsi="Arial" w:cs="Arial"/>
                <w:sz w:val="20"/>
              </w:rPr>
            </w:pPr>
            <w:r w:rsidRPr="004E416F">
              <w:rPr>
                <w:rFonts w:ascii="Arial" w:hAnsi="Arial" w:cs="Arial"/>
                <w:sz w:val="20"/>
              </w:rPr>
              <w:t>Valentína Matrku</w:t>
            </w:r>
          </w:p>
        </w:tc>
        <w:tc>
          <w:tcPr>
            <w:tcW w:w="1142" w:type="dxa"/>
            <w:tcBorders>
              <w:top w:val="nil"/>
              <w:left w:val="nil"/>
              <w:bottom w:val="single" w:sz="4" w:space="0" w:color="auto"/>
              <w:right w:val="single" w:sz="4" w:space="0" w:color="auto"/>
            </w:tcBorders>
            <w:shd w:val="clear" w:color="auto" w:fill="FFFF00"/>
            <w:noWrap/>
            <w:vAlign w:val="bottom"/>
          </w:tcPr>
          <w:p w14:paraId="3ABC70A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A39F6C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CBC3D47" w14:textId="77777777" w:rsidR="00384D34" w:rsidRPr="004E416F" w:rsidRDefault="00384D34" w:rsidP="002B2580">
            <w:pPr>
              <w:jc w:val="right"/>
              <w:rPr>
                <w:rFonts w:ascii="Arial" w:hAnsi="Arial"/>
                <w:sz w:val="20"/>
              </w:rPr>
            </w:pPr>
          </w:p>
        </w:tc>
      </w:tr>
      <w:tr w:rsidR="00384D34" w:rsidRPr="004E416F" w14:paraId="7D4DCFA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1BBA7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ECE73FA" w14:textId="77777777" w:rsidR="00384D34" w:rsidRPr="004E416F" w:rsidRDefault="00384D34" w:rsidP="002B2580">
            <w:pPr>
              <w:rPr>
                <w:rFonts w:ascii="Arial" w:hAnsi="Arial" w:cs="Arial"/>
                <w:b/>
                <w:bCs/>
                <w:sz w:val="20"/>
              </w:rPr>
            </w:pPr>
            <w:r w:rsidRPr="004E416F">
              <w:rPr>
                <w:rFonts w:ascii="Arial" w:hAnsi="Arial" w:cs="Arial"/>
                <w:b/>
                <w:bCs/>
                <w:sz w:val="20"/>
              </w:rPr>
              <w:t>Vrančovičova</w:t>
            </w:r>
          </w:p>
        </w:tc>
        <w:tc>
          <w:tcPr>
            <w:tcW w:w="599" w:type="dxa"/>
            <w:tcBorders>
              <w:top w:val="nil"/>
              <w:left w:val="nil"/>
              <w:bottom w:val="single" w:sz="4" w:space="0" w:color="auto"/>
              <w:right w:val="single" w:sz="4" w:space="0" w:color="auto"/>
            </w:tcBorders>
            <w:shd w:val="clear" w:color="auto" w:fill="auto"/>
            <w:noWrap/>
            <w:vAlign w:val="bottom"/>
            <w:hideMark/>
          </w:tcPr>
          <w:p w14:paraId="11440F7F"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B132E29"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9DECF7C" w14:textId="77777777" w:rsidR="00384D34" w:rsidRPr="004E416F" w:rsidRDefault="00384D34" w:rsidP="002B2580">
            <w:pPr>
              <w:jc w:val="right"/>
              <w:rPr>
                <w:rFonts w:ascii="Arial" w:hAnsi="Arial" w:cs="Arial"/>
                <w:sz w:val="20"/>
              </w:rPr>
            </w:pPr>
            <w:r w:rsidRPr="004E416F">
              <w:rPr>
                <w:rFonts w:ascii="Arial" w:hAnsi="Arial" w:cs="Arial"/>
                <w:sz w:val="20"/>
              </w:rPr>
              <w:t>1 729,77</w:t>
            </w:r>
          </w:p>
        </w:tc>
        <w:tc>
          <w:tcPr>
            <w:tcW w:w="1820" w:type="dxa"/>
            <w:tcBorders>
              <w:top w:val="nil"/>
              <w:left w:val="nil"/>
              <w:bottom w:val="single" w:sz="4" w:space="0" w:color="auto"/>
              <w:right w:val="single" w:sz="4" w:space="0" w:color="auto"/>
            </w:tcBorders>
            <w:shd w:val="clear" w:color="auto" w:fill="auto"/>
            <w:noWrap/>
            <w:vAlign w:val="bottom"/>
            <w:hideMark/>
          </w:tcPr>
          <w:p w14:paraId="63CA93CC"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D94EB73" w14:textId="77777777" w:rsidR="00384D34" w:rsidRPr="004E416F" w:rsidRDefault="00384D34" w:rsidP="002B2580">
            <w:pPr>
              <w:rPr>
                <w:rFonts w:ascii="Arial" w:hAnsi="Arial" w:cs="Arial"/>
                <w:sz w:val="20"/>
              </w:rPr>
            </w:pPr>
            <w:r w:rsidRPr="004E416F">
              <w:rPr>
                <w:rFonts w:ascii="Arial" w:hAnsi="Arial" w:cs="Arial"/>
                <w:sz w:val="20"/>
              </w:rPr>
              <w:t>Vrančovičova</w:t>
            </w:r>
          </w:p>
        </w:tc>
        <w:tc>
          <w:tcPr>
            <w:tcW w:w="1142" w:type="dxa"/>
            <w:tcBorders>
              <w:top w:val="nil"/>
              <w:left w:val="nil"/>
              <w:bottom w:val="single" w:sz="4" w:space="0" w:color="auto"/>
              <w:right w:val="single" w:sz="4" w:space="0" w:color="auto"/>
            </w:tcBorders>
            <w:shd w:val="clear" w:color="auto" w:fill="FFFF00"/>
            <w:noWrap/>
            <w:vAlign w:val="bottom"/>
          </w:tcPr>
          <w:p w14:paraId="05197BA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A9D6F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7A98486" w14:textId="77777777" w:rsidR="00384D34" w:rsidRPr="004E416F" w:rsidRDefault="00384D34" w:rsidP="002B2580">
            <w:pPr>
              <w:jc w:val="right"/>
              <w:rPr>
                <w:rFonts w:ascii="Arial" w:hAnsi="Arial"/>
                <w:sz w:val="20"/>
              </w:rPr>
            </w:pPr>
          </w:p>
        </w:tc>
      </w:tr>
      <w:tr w:rsidR="00384D34" w:rsidRPr="004E416F" w14:paraId="617AAC9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237A9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225C01" w14:textId="77777777" w:rsidR="00384D34" w:rsidRPr="004E416F" w:rsidRDefault="00384D34" w:rsidP="002B2580">
            <w:pPr>
              <w:rPr>
                <w:rFonts w:ascii="Arial" w:hAnsi="Arial" w:cs="Arial"/>
                <w:b/>
                <w:bCs/>
                <w:sz w:val="20"/>
              </w:rPr>
            </w:pPr>
            <w:r w:rsidRPr="004E416F">
              <w:rPr>
                <w:rFonts w:ascii="Arial" w:hAnsi="Arial" w:cs="Arial"/>
                <w:b/>
                <w:bCs/>
                <w:sz w:val="20"/>
              </w:rPr>
              <w:t>Vrančovičova</w:t>
            </w:r>
          </w:p>
        </w:tc>
        <w:tc>
          <w:tcPr>
            <w:tcW w:w="599" w:type="dxa"/>
            <w:tcBorders>
              <w:top w:val="nil"/>
              <w:left w:val="nil"/>
              <w:bottom w:val="single" w:sz="4" w:space="0" w:color="auto"/>
              <w:right w:val="single" w:sz="4" w:space="0" w:color="auto"/>
            </w:tcBorders>
            <w:shd w:val="clear" w:color="auto" w:fill="auto"/>
            <w:noWrap/>
            <w:vAlign w:val="bottom"/>
            <w:hideMark/>
          </w:tcPr>
          <w:p w14:paraId="52305CD7"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466931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E251A1F" w14:textId="77777777" w:rsidR="00384D34" w:rsidRPr="004E416F" w:rsidRDefault="00384D34" w:rsidP="002B2580">
            <w:pPr>
              <w:jc w:val="right"/>
              <w:rPr>
                <w:rFonts w:ascii="Arial" w:hAnsi="Arial" w:cs="Arial"/>
                <w:sz w:val="20"/>
              </w:rPr>
            </w:pPr>
            <w:r w:rsidRPr="004E416F">
              <w:rPr>
                <w:rFonts w:ascii="Arial" w:hAnsi="Arial" w:cs="Arial"/>
                <w:sz w:val="20"/>
              </w:rPr>
              <w:t>1 436,64</w:t>
            </w:r>
          </w:p>
        </w:tc>
        <w:tc>
          <w:tcPr>
            <w:tcW w:w="1820" w:type="dxa"/>
            <w:tcBorders>
              <w:top w:val="nil"/>
              <w:left w:val="nil"/>
              <w:bottom w:val="single" w:sz="4" w:space="0" w:color="auto"/>
              <w:right w:val="single" w:sz="4" w:space="0" w:color="auto"/>
            </w:tcBorders>
            <w:shd w:val="clear" w:color="auto" w:fill="auto"/>
            <w:noWrap/>
            <w:vAlign w:val="bottom"/>
            <w:hideMark/>
          </w:tcPr>
          <w:p w14:paraId="4067BF0D"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7191A81" w14:textId="77777777" w:rsidR="00384D34" w:rsidRPr="004E416F" w:rsidRDefault="00384D34" w:rsidP="002B2580">
            <w:pPr>
              <w:rPr>
                <w:rFonts w:ascii="Arial" w:hAnsi="Arial" w:cs="Arial"/>
                <w:sz w:val="20"/>
              </w:rPr>
            </w:pPr>
            <w:r w:rsidRPr="004E416F">
              <w:rPr>
                <w:rFonts w:ascii="Arial" w:hAnsi="Arial" w:cs="Arial"/>
                <w:sz w:val="20"/>
              </w:rPr>
              <w:t>Vrančovičova</w:t>
            </w:r>
          </w:p>
        </w:tc>
        <w:tc>
          <w:tcPr>
            <w:tcW w:w="1142" w:type="dxa"/>
            <w:tcBorders>
              <w:top w:val="nil"/>
              <w:left w:val="nil"/>
              <w:bottom w:val="single" w:sz="4" w:space="0" w:color="auto"/>
              <w:right w:val="single" w:sz="4" w:space="0" w:color="auto"/>
            </w:tcBorders>
            <w:shd w:val="clear" w:color="auto" w:fill="FFFF00"/>
            <w:noWrap/>
            <w:vAlign w:val="bottom"/>
          </w:tcPr>
          <w:p w14:paraId="491ABD5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DDF9A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BBFA06F" w14:textId="77777777" w:rsidR="00384D34" w:rsidRPr="004E416F" w:rsidRDefault="00384D34" w:rsidP="002B2580">
            <w:pPr>
              <w:jc w:val="right"/>
              <w:rPr>
                <w:rFonts w:ascii="Arial" w:hAnsi="Arial"/>
                <w:sz w:val="20"/>
              </w:rPr>
            </w:pPr>
          </w:p>
        </w:tc>
      </w:tr>
      <w:tr w:rsidR="00384D34" w:rsidRPr="004E416F" w14:paraId="48C733E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3B4C9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FF6C1E9" w14:textId="77777777" w:rsidR="00384D34" w:rsidRPr="004E416F" w:rsidRDefault="00384D34" w:rsidP="002B2580">
            <w:pPr>
              <w:rPr>
                <w:rFonts w:ascii="Arial" w:hAnsi="Arial" w:cs="Arial"/>
                <w:b/>
                <w:bCs/>
                <w:sz w:val="20"/>
              </w:rPr>
            </w:pPr>
            <w:r w:rsidRPr="004E416F">
              <w:rPr>
                <w:rFonts w:ascii="Arial" w:hAnsi="Arial" w:cs="Arial"/>
                <w:b/>
                <w:bCs/>
                <w:sz w:val="20"/>
              </w:rPr>
              <w:t>Cesta III/244</w:t>
            </w:r>
          </w:p>
        </w:tc>
        <w:tc>
          <w:tcPr>
            <w:tcW w:w="599" w:type="dxa"/>
            <w:tcBorders>
              <w:top w:val="nil"/>
              <w:left w:val="nil"/>
              <w:bottom w:val="single" w:sz="4" w:space="0" w:color="auto"/>
              <w:right w:val="single" w:sz="4" w:space="0" w:color="auto"/>
            </w:tcBorders>
            <w:shd w:val="clear" w:color="auto" w:fill="auto"/>
            <w:noWrap/>
            <w:vAlign w:val="bottom"/>
            <w:hideMark/>
          </w:tcPr>
          <w:p w14:paraId="0879B4D4"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01AF0C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4949C65" w14:textId="77777777" w:rsidR="00384D34" w:rsidRPr="004E416F" w:rsidRDefault="00384D34" w:rsidP="002B2580">
            <w:pPr>
              <w:jc w:val="right"/>
              <w:rPr>
                <w:rFonts w:ascii="Arial" w:hAnsi="Arial" w:cs="Arial"/>
                <w:sz w:val="20"/>
              </w:rPr>
            </w:pPr>
            <w:r w:rsidRPr="004E416F">
              <w:rPr>
                <w:rFonts w:ascii="Arial" w:hAnsi="Arial" w:cs="Arial"/>
                <w:sz w:val="20"/>
              </w:rPr>
              <w:t>207,51</w:t>
            </w:r>
          </w:p>
        </w:tc>
        <w:tc>
          <w:tcPr>
            <w:tcW w:w="1820" w:type="dxa"/>
            <w:tcBorders>
              <w:top w:val="nil"/>
              <w:left w:val="nil"/>
              <w:bottom w:val="single" w:sz="4" w:space="0" w:color="auto"/>
              <w:right w:val="single" w:sz="4" w:space="0" w:color="auto"/>
            </w:tcBorders>
            <w:shd w:val="clear" w:color="auto" w:fill="auto"/>
            <w:noWrap/>
            <w:vAlign w:val="bottom"/>
            <w:hideMark/>
          </w:tcPr>
          <w:p w14:paraId="3440CA2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3498E103" w14:textId="77777777" w:rsidR="00384D34" w:rsidRPr="004E416F" w:rsidRDefault="00384D34" w:rsidP="002B2580">
            <w:pPr>
              <w:rPr>
                <w:rFonts w:ascii="Arial" w:hAnsi="Arial" w:cs="Arial"/>
                <w:sz w:val="20"/>
              </w:rPr>
            </w:pPr>
            <w:r w:rsidRPr="004E416F">
              <w:rPr>
                <w:rFonts w:ascii="Arial" w:hAnsi="Arial" w:cs="Arial"/>
                <w:sz w:val="20"/>
              </w:rPr>
              <w:t>Cesta III/244</w:t>
            </w:r>
          </w:p>
        </w:tc>
        <w:tc>
          <w:tcPr>
            <w:tcW w:w="1142" w:type="dxa"/>
            <w:tcBorders>
              <w:top w:val="nil"/>
              <w:left w:val="nil"/>
              <w:bottom w:val="single" w:sz="4" w:space="0" w:color="auto"/>
              <w:right w:val="single" w:sz="4" w:space="0" w:color="auto"/>
            </w:tcBorders>
            <w:shd w:val="clear" w:color="auto" w:fill="FFFF00"/>
            <w:noWrap/>
            <w:vAlign w:val="bottom"/>
          </w:tcPr>
          <w:p w14:paraId="67FD009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0B714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2065A6A" w14:textId="77777777" w:rsidR="00384D34" w:rsidRPr="004E416F" w:rsidRDefault="00384D34" w:rsidP="002B2580">
            <w:pPr>
              <w:jc w:val="right"/>
              <w:rPr>
                <w:rFonts w:ascii="Arial" w:hAnsi="Arial"/>
                <w:sz w:val="20"/>
              </w:rPr>
            </w:pPr>
          </w:p>
        </w:tc>
      </w:tr>
      <w:tr w:rsidR="00384D34" w:rsidRPr="004E416F" w14:paraId="00154CB6"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D1F02E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9BE5A0A" w14:textId="77777777" w:rsidR="00384D34" w:rsidRPr="004E416F" w:rsidRDefault="00384D34" w:rsidP="002B2580">
            <w:pPr>
              <w:rPr>
                <w:rFonts w:ascii="Arial" w:hAnsi="Arial" w:cs="Arial"/>
                <w:b/>
                <w:bCs/>
                <w:sz w:val="20"/>
              </w:rPr>
            </w:pPr>
            <w:r w:rsidRPr="004E416F">
              <w:rPr>
                <w:rFonts w:ascii="Arial" w:hAnsi="Arial" w:cs="Arial"/>
                <w:b/>
                <w:bCs/>
                <w:sz w:val="20"/>
              </w:rPr>
              <w:t>Cesta III/244</w:t>
            </w:r>
          </w:p>
        </w:tc>
        <w:tc>
          <w:tcPr>
            <w:tcW w:w="599" w:type="dxa"/>
            <w:tcBorders>
              <w:top w:val="nil"/>
              <w:left w:val="nil"/>
              <w:bottom w:val="single" w:sz="4" w:space="0" w:color="auto"/>
              <w:right w:val="single" w:sz="4" w:space="0" w:color="auto"/>
            </w:tcBorders>
            <w:shd w:val="clear" w:color="auto" w:fill="auto"/>
            <w:noWrap/>
            <w:vAlign w:val="bottom"/>
            <w:hideMark/>
          </w:tcPr>
          <w:p w14:paraId="2691057B"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248BFCF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974CCA0" w14:textId="77777777" w:rsidR="00384D34" w:rsidRPr="004E416F" w:rsidRDefault="00384D34" w:rsidP="002B2580">
            <w:pPr>
              <w:jc w:val="right"/>
              <w:rPr>
                <w:rFonts w:ascii="Arial" w:hAnsi="Arial" w:cs="Arial"/>
                <w:sz w:val="20"/>
              </w:rPr>
            </w:pPr>
            <w:r w:rsidRPr="004E416F">
              <w:rPr>
                <w:rFonts w:ascii="Arial" w:hAnsi="Arial" w:cs="Arial"/>
                <w:sz w:val="20"/>
              </w:rPr>
              <w:t>229,74</w:t>
            </w:r>
          </w:p>
        </w:tc>
        <w:tc>
          <w:tcPr>
            <w:tcW w:w="1820" w:type="dxa"/>
            <w:tcBorders>
              <w:top w:val="nil"/>
              <w:left w:val="nil"/>
              <w:bottom w:val="single" w:sz="4" w:space="0" w:color="auto"/>
              <w:right w:val="single" w:sz="4" w:space="0" w:color="auto"/>
            </w:tcBorders>
            <w:shd w:val="clear" w:color="auto" w:fill="auto"/>
            <w:noWrap/>
            <w:vAlign w:val="bottom"/>
            <w:hideMark/>
          </w:tcPr>
          <w:p w14:paraId="00DAECBF"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9B90DF6" w14:textId="77777777" w:rsidR="00384D34" w:rsidRPr="004E416F" w:rsidRDefault="00384D34" w:rsidP="002B2580">
            <w:pPr>
              <w:rPr>
                <w:rFonts w:ascii="Arial" w:hAnsi="Arial" w:cs="Arial"/>
                <w:sz w:val="20"/>
              </w:rPr>
            </w:pPr>
            <w:r w:rsidRPr="004E416F">
              <w:rPr>
                <w:rFonts w:ascii="Arial" w:hAnsi="Arial" w:cs="Arial"/>
                <w:sz w:val="20"/>
              </w:rPr>
              <w:t>Cesta III/244</w:t>
            </w:r>
          </w:p>
        </w:tc>
        <w:tc>
          <w:tcPr>
            <w:tcW w:w="1142" w:type="dxa"/>
            <w:tcBorders>
              <w:top w:val="nil"/>
              <w:left w:val="nil"/>
              <w:bottom w:val="single" w:sz="4" w:space="0" w:color="auto"/>
              <w:right w:val="single" w:sz="4" w:space="0" w:color="auto"/>
            </w:tcBorders>
            <w:shd w:val="clear" w:color="auto" w:fill="FFFF00"/>
            <w:noWrap/>
            <w:vAlign w:val="bottom"/>
          </w:tcPr>
          <w:p w14:paraId="7B59878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4B0762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0B237D8" w14:textId="77777777" w:rsidR="00384D34" w:rsidRPr="004E416F" w:rsidRDefault="00384D34" w:rsidP="002B2580">
            <w:pPr>
              <w:jc w:val="right"/>
              <w:rPr>
                <w:rFonts w:ascii="Arial" w:hAnsi="Arial"/>
                <w:sz w:val="20"/>
              </w:rPr>
            </w:pPr>
          </w:p>
        </w:tc>
      </w:tr>
      <w:tr w:rsidR="00384D34" w:rsidRPr="004E416F" w14:paraId="75CEF0D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C2CA3A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902194" w14:textId="77777777" w:rsidR="00384D34" w:rsidRPr="004E416F" w:rsidRDefault="00384D34" w:rsidP="002B2580">
            <w:pPr>
              <w:rPr>
                <w:rFonts w:ascii="Arial" w:hAnsi="Arial" w:cs="Arial"/>
                <w:b/>
                <w:bCs/>
                <w:sz w:val="20"/>
              </w:rPr>
            </w:pPr>
            <w:r w:rsidRPr="004E416F">
              <w:rPr>
                <w:rFonts w:ascii="Arial" w:hAnsi="Arial" w:cs="Arial"/>
                <w:b/>
                <w:bCs/>
                <w:sz w:val="20"/>
              </w:rPr>
              <w:t>Eisnerova</w:t>
            </w:r>
          </w:p>
        </w:tc>
        <w:tc>
          <w:tcPr>
            <w:tcW w:w="599" w:type="dxa"/>
            <w:tcBorders>
              <w:top w:val="nil"/>
              <w:left w:val="nil"/>
              <w:bottom w:val="single" w:sz="4" w:space="0" w:color="auto"/>
              <w:right w:val="single" w:sz="4" w:space="0" w:color="auto"/>
            </w:tcBorders>
            <w:shd w:val="clear" w:color="auto" w:fill="auto"/>
            <w:noWrap/>
            <w:vAlign w:val="bottom"/>
            <w:hideMark/>
          </w:tcPr>
          <w:p w14:paraId="1F650A4D"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0248F6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4180943" w14:textId="77777777" w:rsidR="00384D34" w:rsidRPr="004E416F" w:rsidRDefault="00384D34" w:rsidP="002B2580">
            <w:pPr>
              <w:jc w:val="right"/>
              <w:rPr>
                <w:rFonts w:ascii="Arial" w:hAnsi="Arial" w:cs="Arial"/>
                <w:sz w:val="20"/>
              </w:rPr>
            </w:pPr>
            <w:r w:rsidRPr="004E416F">
              <w:rPr>
                <w:rFonts w:ascii="Arial" w:hAnsi="Arial" w:cs="Arial"/>
                <w:sz w:val="20"/>
              </w:rPr>
              <w:t>2 344,58</w:t>
            </w:r>
          </w:p>
        </w:tc>
        <w:tc>
          <w:tcPr>
            <w:tcW w:w="1820" w:type="dxa"/>
            <w:tcBorders>
              <w:top w:val="nil"/>
              <w:left w:val="nil"/>
              <w:bottom w:val="single" w:sz="4" w:space="0" w:color="auto"/>
              <w:right w:val="single" w:sz="4" w:space="0" w:color="auto"/>
            </w:tcBorders>
            <w:shd w:val="clear" w:color="auto" w:fill="auto"/>
            <w:noWrap/>
            <w:vAlign w:val="bottom"/>
            <w:hideMark/>
          </w:tcPr>
          <w:p w14:paraId="69283A0A"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4747754A" w14:textId="77777777" w:rsidR="00384D34" w:rsidRPr="004E416F" w:rsidRDefault="00384D34" w:rsidP="002B2580">
            <w:pPr>
              <w:rPr>
                <w:rFonts w:ascii="Arial" w:hAnsi="Arial" w:cs="Arial"/>
                <w:sz w:val="20"/>
              </w:rPr>
            </w:pPr>
            <w:r w:rsidRPr="004E416F">
              <w:rPr>
                <w:rFonts w:ascii="Arial" w:hAnsi="Arial" w:cs="Arial"/>
                <w:sz w:val="20"/>
              </w:rPr>
              <w:t>Eisnerova</w:t>
            </w:r>
          </w:p>
        </w:tc>
        <w:tc>
          <w:tcPr>
            <w:tcW w:w="1142" w:type="dxa"/>
            <w:tcBorders>
              <w:top w:val="nil"/>
              <w:left w:val="nil"/>
              <w:bottom w:val="single" w:sz="4" w:space="0" w:color="auto"/>
              <w:right w:val="single" w:sz="4" w:space="0" w:color="auto"/>
            </w:tcBorders>
            <w:shd w:val="clear" w:color="auto" w:fill="FFFF00"/>
            <w:noWrap/>
            <w:vAlign w:val="bottom"/>
          </w:tcPr>
          <w:p w14:paraId="1B6B61B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8F738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50E786" w14:textId="77777777" w:rsidR="00384D34" w:rsidRPr="004E416F" w:rsidRDefault="00384D34" w:rsidP="002B2580">
            <w:pPr>
              <w:jc w:val="right"/>
              <w:rPr>
                <w:rFonts w:ascii="Arial" w:hAnsi="Arial"/>
                <w:sz w:val="20"/>
              </w:rPr>
            </w:pPr>
          </w:p>
        </w:tc>
      </w:tr>
      <w:tr w:rsidR="00384D34" w:rsidRPr="004E416F" w14:paraId="2798348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EF9984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54D774" w14:textId="77777777" w:rsidR="00384D34" w:rsidRPr="004E416F" w:rsidRDefault="00384D34" w:rsidP="002B2580">
            <w:pPr>
              <w:rPr>
                <w:rFonts w:ascii="Arial" w:hAnsi="Arial" w:cs="Arial"/>
                <w:b/>
                <w:bCs/>
                <w:sz w:val="20"/>
              </w:rPr>
            </w:pPr>
            <w:r w:rsidRPr="004E416F">
              <w:rPr>
                <w:rFonts w:ascii="Arial" w:hAnsi="Arial" w:cs="Arial"/>
                <w:b/>
                <w:bCs/>
                <w:sz w:val="20"/>
              </w:rPr>
              <w:t>Eisnerova</w:t>
            </w:r>
          </w:p>
        </w:tc>
        <w:tc>
          <w:tcPr>
            <w:tcW w:w="599" w:type="dxa"/>
            <w:tcBorders>
              <w:top w:val="nil"/>
              <w:left w:val="nil"/>
              <w:bottom w:val="single" w:sz="4" w:space="0" w:color="auto"/>
              <w:right w:val="single" w:sz="4" w:space="0" w:color="auto"/>
            </w:tcBorders>
            <w:shd w:val="clear" w:color="auto" w:fill="auto"/>
            <w:noWrap/>
            <w:vAlign w:val="bottom"/>
            <w:hideMark/>
          </w:tcPr>
          <w:p w14:paraId="19DA654B"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6A6CB42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7482810" w14:textId="77777777" w:rsidR="00384D34" w:rsidRPr="004E416F" w:rsidRDefault="00384D34" w:rsidP="002B2580">
            <w:pPr>
              <w:jc w:val="right"/>
              <w:rPr>
                <w:rFonts w:ascii="Arial" w:hAnsi="Arial" w:cs="Arial"/>
                <w:sz w:val="20"/>
              </w:rPr>
            </w:pPr>
            <w:r w:rsidRPr="004E416F">
              <w:rPr>
                <w:rFonts w:ascii="Arial" w:hAnsi="Arial" w:cs="Arial"/>
                <w:sz w:val="20"/>
              </w:rPr>
              <w:t>2 363,66</w:t>
            </w:r>
          </w:p>
        </w:tc>
        <w:tc>
          <w:tcPr>
            <w:tcW w:w="1820" w:type="dxa"/>
            <w:tcBorders>
              <w:top w:val="nil"/>
              <w:left w:val="nil"/>
              <w:bottom w:val="single" w:sz="4" w:space="0" w:color="auto"/>
              <w:right w:val="single" w:sz="4" w:space="0" w:color="auto"/>
            </w:tcBorders>
            <w:shd w:val="clear" w:color="auto" w:fill="auto"/>
            <w:noWrap/>
            <w:vAlign w:val="bottom"/>
            <w:hideMark/>
          </w:tcPr>
          <w:p w14:paraId="5635DD3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B74FE17" w14:textId="77777777" w:rsidR="00384D34" w:rsidRPr="004E416F" w:rsidRDefault="00384D34" w:rsidP="002B2580">
            <w:pPr>
              <w:rPr>
                <w:rFonts w:ascii="Arial" w:hAnsi="Arial" w:cs="Arial"/>
                <w:sz w:val="20"/>
              </w:rPr>
            </w:pPr>
            <w:r w:rsidRPr="004E416F">
              <w:rPr>
                <w:rFonts w:ascii="Arial" w:hAnsi="Arial" w:cs="Arial"/>
                <w:sz w:val="20"/>
              </w:rPr>
              <w:t>Eisnerova</w:t>
            </w:r>
          </w:p>
        </w:tc>
        <w:tc>
          <w:tcPr>
            <w:tcW w:w="1142" w:type="dxa"/>
            <w:tcBorders>
              <w:top w:val="nil"/>
              <w:left w:val="nil"/>
              <w:bottom w:val="single" w:sz="4" w:space="0" w:color="auto"/>
              <w:right w:val="single" w:sz="4" w:space="0" w:color="auto"/>
            </w:tcBorders>
            <w:shd w:val="clear" w:color="auto" w:fill="FFFF00"/>
            <w:noWrap/>
            <w:vAlign w:val="bottom"/>
          </w:tcPr>
          <w:p w14:paraId="0244BA8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B3D45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E5A92F" w14:textId="77777777" w:rsidR="00384D34" w:rsidRPr="004E416F" w:rsidRDefault="00384D34" w:rsidP="002B2580">
            <w:pPr>
              <w:jc w:val="right"/>
              <w:rPr>
                <w:rFonts w:ascii="Arial" w:hAnsi="Arial"/>
                <w:sz w:val="20"/>
              </w:rPr>
            </w:pPr>
          </w:p>
        </w:tc>
      </w:tr>
      <w:tr w:rsidR="00384D34" w:rsidRPr="004E416F" w14:paraId="7611258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252C8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E2A74C3" w14:textId="77777777" w:rsidR="00384D34" w:rsidRPr="004E416F" w:rsidRDefault="00384D34" w:rsidP="002B2580">
            <w:pPr>
              <w:rPr>
                <w:rFonts w:ascii="Arial" w:hAnsi="Arial" w:cs="Arial"/>
                <w:b/>
                <w:bCs/>
                <w:sz w:val="20"/>
              </w:rPr>
            </w:pPr>
            <w:r w:rsidRPr="004E416F">
              <w:rPr>
                <w:rFonts w:ascii="Arial" w:hAnsi="Arial" w:cs="Arial"/>
                <w:b/>
                <w:bCs/>
                <w:sz w:val="20"/>
              </w:rPr>
              <w:t>Istrijská</w:t>
            </w:r>
          </w:p>
        </w:tc>
        <w:tc>
          <w:tcPr>
            <w:tcW w:w="599" w:type="dxa"/>
            <w:tcBorders>
              <w:top w:val="nil"/>
              <w:left w:val="nil"/>
              <w:bottom w:val="single" w:sz="4" w:space="0" w:color="auto"/>
              <w:right w:val="single" w:sz="4" w:space="0" w:color="auto"/>
            </w:tcBorders>
            <w:shd w:val="clear" w:color="auto" w:fill="auto"/>
            <w:noWrap/>
            <w:vAlign w:val="bottom"/>
            <w:hideMark/>
          </w:tcPr>
          <w:p w14:paraId="4DCE3362"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A96089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8D3BE4D" w14:textId="77777777" w:rsidR="00384D34" w:rsidRPr="004E416F" w:rsidRDefault="00384D34" w:rsidP="002B2580">
            <w:pPr>
              <w:jc w:val="right"/>
              <w:rPr>
                <w:rFonts w:ascii="Arial" w:hAnsi="Arial" w:cs="Arial"/>
                <w:sz w:val="20"/>
              </w:rPr>
            </w:pPr>
            <w:r w:rsidRPr="004E416F">
              <w:rPr>
                <w:rFonts w:ascii="Arial" w:hAnsi="Arial" w:cs="Arial"/>
                <w:sz w:val="20"/>
              </w:rPr>
              <w:t>498,67</w:t>
            </w:r>
          </w:p>
        </w:tc>
        <w:tc>
          <w:tcPr>
            <w:tcW w:w="1820" w:type="dxa"/>
            <w:tcBorders>
              <w:top w:val="nil"/>
              <w:left w:val="nil"/>
              <w:bottom w:val="single" w:sz="4" w:space="0" w:color="auto"/>
              <w:right w:val="single" w:sz="4" w:space="0" w:color="auto"/>
            </w:tcBorders>
            <w:shd w:val="clear" w:color="auto" w:fill="auto"/>
            <w:noWrap/>
            <w:vAlign w:val="bottom"/>
            <w:hideMark/>
          </w:tcPr>
          <w:p w14:paraId="1E387427"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76CCD062" w14:textId="77777777" w:rsidR="00384D34" w:rsidRPr="004E416F" w:rsidRDefault="00384D34" w:rsidP="002B2580">
            <w:pPr>
              <w:rPr>
                <w:rFonts w:ascii="Arial" w:hAnsi="Arial" w:cs="Arial"/>
                <w:sz w:val="20"/>
              </w:rPr>
            </w:pPr>
            <w:r w:rsidRPr="004E416F">
              <w:rPr>
                <w:rFonts w:ascii="Arial" w:hAnsi="Arial" w:cs="Arial"/>
                <w:sz w:val="20"/>
              </w:rPr>
              <w:t>Istrijská</w:t>
            </w:r>
          </w:p>
        </w:tc>
        <w:tc>
          <w:tcPr>
            <w:tcW w:w="1142" w:type="dxa"/>
            <w:tcBorders>
              <w:top w:val="nil"/>
              <w:left w:val="nil"/>
              <w:bottom w:val="single" w:sz="4" w:space="0" w:color="auto"/>
              <w:right w:val="single" w:sz="4" w:space="0" w:color="auto"/>
            </w:tcBorders>
            <w:shd w:val="clear" w:color="auto" w:fill="FFFF00"/>
            <w:noWrap/>
            <w:vAlign w:val="bottom"/>
          </w:tcPr>
          <w:p w14:paraId="2A63461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8508B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3AC5A4E" w14:textId="77777777" w:rsidR="00384D34" w:rsidRPr="004E416F" w:rsidRDefault="00384D34" w:rsidP="002B2580">
            <w:pPr>
              <w:jc w:val="right"/>
              <w:rPr>
                <w:rFonts w:ascii="Arial" w:hAnsi="Arial"/>
                <w:sz w:val="20"/>
              </w:rPr>
            </w:pPr>
          </w:p>
        </w:tc>
      </w:tr>
      <w:tr w:rsidR="00384D34" w:rsidRPr="004E416F" w14:paraId="5BC89C5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DA431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4C1A39" w14:textId="77777777" w:rsidR="00384D34" w:rsidRPr="004E416F" w:rsidRDefault="00384D34" w:rsidP="002B2580">
            <w:pPr>
              <w:rPr>
                <w:rFonts w:ascii="Arial" w:hAnsi="Arial" w:cs="Arial"/>
                <w:b/>
                <w:bCs/>
                <w:sz w:val="20"/>
              </w:rPr>
            </w:pPr>
            <w:r w:rsidRPr="004E416F">
              <w:rPr>
                <w:rFonts w:ascii="Arial" w:hAnsi="Arial" w:cs="Arial"/>
                <w:b/>
                <w:bCs/>
                <w:sz w:val="20"/>
              </w:rPr>
              <w:t>Istrijská</w:t>
            </w:r>
          </w:p>
        </w:tc>
        <w:tc>
          <w:tcPr>
            <w:tcW w:w="599" w:type="dxa"/>
            <w:tcBorders>
              <w:top w:val="nil"/>
              <w:left w:val="nil"/>
              <w:bottom w:val="single" w:sz="4" w:space="0" w:color="auto"/>
              <w:right w:val="single" w:sz="4" w:space="0" w:color="auto"/>
            </w:tcBorders>
            <w:shd w:val="clear" w:color="auto" w:fill="auto"/>
            <w:noWrap/>
            <w:vAlign w:val="bottom"/>
            <w:hideMark/>
          </w:tcPr>
          <w:p w14:paraId="6C96F33E"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5FE792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E7A88BD" w14:textId="77777777" w:rsidR="00384D34" w:rsidRPr="004E416F" w:rsidRDefault="00384D34" w:rsidP="002B2580">
            <w:pPr>
              <w:jc w:val="right"/>
              <w:rPr>
                <w:rFonts w:ascii="Arial" w:hAnsi="Arial" w:cs="Arial"/>
                <w:sz w:val="20"/>
              </w:rPr>
            </w:pPr>
            <w:r w:rsidRPr="004E416F">
              <w:rPr>
                <w:rFonts w:ascii="Arial" w:hAnsi="Arial" w:cs="Arial"/>
                <w:sz w:val="20"/>
              </w:rPr>
              <w:t>679,68</w:t>
            </w:r>
          </w:p>
        </w:tc>
        <w:tc>
          <w:tcPr>
            <w:tcW w:w="1820" w:type="dxa"/>
            <w:tcBorders>
              <w:top w:val="nil"/>
              <w:left w:val="nil"/>
              <w:bottom w:val="single" w:sz="4" w:space="0" w:color="auto"/>
              <w:right w:val="single" w:sz="4" w:space="0" w:color="auto"/>
            </w:tcBorders>
            <w:shd w:val="clear" w:color="auto" w:fill="auto"/>
            <w:noWrap/>
            <w:vAlign w:val="bottom"/>
            <w:hideMark/>
          </w:tcPr>
          <w:p w14:paraId="7DDC7DB8"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ECFEB7E" w14:textId="77777777" w:rsidR="00384D34" w:rsidRPr="004E416F" w:rsidRDefault="00384D34" w:rsidP="002B2580">
            <w:pPr>
              <w:rPr>
                <w:rFonts w:ascii="Arial" w:hAnsi="Arial" w:cs="Arial"/>
                <w:sz w:val="20"/>
              </w:rPr>
            </w:pPr>
            <w:r w:rsidRPr="004E416F">
              <w:rPr>
                <w:rFonts w:ascii="Arial" w:hAnsi="Arial" w:cs="Arial"/>
                <w:sz w:val="20"/>
              </w:rPr>
              <w:t>Istrijská</w:t>
            </w:r>
          </w:p>
        </w:tc>
        <w:tc>
          <w:tcPr>
            <w:tcW w:w="1142" w:type="dxa"/>
            <w:tcBorders>
              <w:top w:val="nil"/>
              <w:left w:val="nil"/>
              <w:bottom w:val="single" w:sz="4" w:space="0" w:color="auto"/>
              <w:right w:val="single" w:sz="4" w:space="0" w:color="auto"/>
            </w:tcBorders>
            <w:shd w:val="clear" w:color="auto" w:fill="FFFF00"/>
            <w:noWrap/>
            <w:vAlign w:val="bottom"/>
          </w:tcPr>
          <w:p w14:paraId="5989E6C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66A43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B61ECD" w14:textId="77777777" w:rsidR="00384D34" w:rsidRPr="004E416F" w:rsidRDefault="00384D34" w:rsidP="002B2580">
            <w:pPr>
              <w:jc w:val="right"/>
              <w:rPr>
                <w:rFonts w:ascii="Arial" w:hAnsi="Arial"/>
                <w:sz w:val="20"/>
              </w:rPr>
            </w:pPr>
          </w:p>
        </w:tc>
      </w:tr>
      <w:tr w:rsidR="00384D34" w:rsidRPr="004E416F" w14:paraId="72737D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23088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D0B0918" w14:textId="77777777" w:rsidR="00384D34" w:rsidRPr="004E416F" w:rsidRDefault="00384D34" w:rsidP="002B2580">
            <w:pPr>
              <w:rPr>
                <w:rFonts w:ascii="Arial" w:hAnsi="Arial" w:cs="Arial"/>
                <w:b/>
                <w:bCs/>
                <w:sz w:val="20"/>
              </w:rPr>
            </w:pPr>
            <w:r w:rsidRPr="004E416F">
              <w:rPr>
                <w:rFonts w:ascii="Arial" w:hAnsi="Arial" w:cs="Arial"/>
                <w:b/>
                <w:bCs/>
                <w:sz w:val="20"/>
              </w:rPr>
              <w:t>Jána Jonáša</w:t>
            </w:r>
          </w:p>
        </w:tc>
        <w:tc>
          <w:tcPr>
            <w:tcW w:w="599" w:type="dxa"/>
            <w:tcBorders>
              <w:top w:val="nil"/>
              <w:left w:val="nil"/>
              <w:bottom w:val="single" w:sz="4" w:space="0" w:color="auto"/>
              <w:right w:val="single" w:sz="4" w:space="0" w:color="auto"/>
            </w:tcBorders>
            <w:shd w:val="clear" w:color="auto" w:fill="auto"/>
            <w:noWrap/>
            <w:vAlign w:val="bottom"/>
            <w:hideMark/>
          </w:tcPr>
          <w:p w14:paraId="5B68C6B1"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5D9B609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CD4ACF0" w14:textId="77777777" w:rsidR="00384D34" w:rsidRPr="004E416F" w:rsidRDefault="00384D34" w:rsidP="002B2580">
            <w:pPr>
              <w:jc w:val="right"/>
              <w:rPr>
                <w:rFonts w:ascii="Arial" w:hAnsi="Arial" w:cs="Arial"/>
                <w:sz w:val="20"/>
              </w:rPr>
            </w:pPr>
            <w:r w:rsidRPr="004E416F">
              <w:rPr>
                <w:rFonts w:ascii="Arial" w:hAnsi="Arial" w:cs="Arial"/>
                <w:sz w:val="20"/>
              </w:rPr>
              <w:t>268,04</w:t>
            </w:r>
          </w:p>
        </w:tc>
        <w:tc>
          <w:tcPr>
            <w:tcW w:w="1820" w:type="dxa"/>
            <w:tcBorders>
              <w:top w:val="nil"/>
              <w:left w:val="nil"/>
              <w:bottom w:val="single" w:sz="4" w:space="0" w:color="auto"/>
              <w:right w:val="single" w:sz="4" w:space="0" w:color="auto"/>
            </w:tcBorders>
            <w:shd w:val="clear" w:color="auto" w:fill="auto"/>
            <w:noWrap/>
            <w:vAlign w:val="bottom"/>
            <w:hideMark/>
          </w:tcPr>
          <w:p w14:paraId="75FB3C3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4242F42F" w14:textId="77777777" w:rsidR="00384D34" w:rsidRPr="004E416F" w:rsidRDefault="00384D34" w:rsidP="002B2580">
            <w:pPr>
              <w:rPr>
                <w:rFonts w:ascii="Arial" w:hAnsi="Arial" w:cs="Arial"/>
                <w:sz w:val="20"/>
              </w:rPr>
            </w:pPr>
            <w:r w:rsidRPr="004E416F">
              <w:rPr>
                <w:rFonts w:ascii="Arial" w:hAnsi="Arial" w:cs="Arial"/>
                <w:sz w:val="20"/>
              </w:rPr>
              <w:t>Jána Jonáša</w:t>
            </w:r>
          </w:p>
        </w:tc>
        <w:tc>
          <w:tcPr>
            <w:tcW w:w="1142" w:type="dxa"/>
            <w:tcBorders>
              <w:top w:val="nil"/>
              <w:left w:val="nil"/>
              <w:bottom w:val="single" w:sz="4" w:space="0" w:color="auto"/>
              <w:right w:val="single" w:sz="4" w:space="0" w:color="auto"/>
            </w:tcBorders>
            <w:shd w:val="clear" w:color="auto" w:fill="FFFF00"/>
            <w:noWrap/>
            <w:vAlign w:val="bottom"/>
          </w:tcPr>
          <w:p w14:paraId="1D9E8B0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647C70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AAC6389" w14:textId="77777777" w:rsidR="00384D34" w:rsidRPr="004E416F" w:rsidRDefault="00384D34" w:rsidP="002B2580">
            <w:pPr>
              <w:jc w:val="right"/>
              <w:rPr>
                <w:rFonts w:ascii="Arial" w:hAnsi="Arial"/>
                <w:sz w:val="20"/>
              </w:rPr>
            </w:pPr>
          </w:p>
        </w:tc>
      </w:tr>
      <w:tr w:rsidR="00384D34" w:rsidRPr="004E416F" w14:paraId="11C0213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3AFCA1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9E7DF18" w14:textId="77777777" w:rsidR="00384D34" w:rsidRPr="004E416F" w:rsidRDefault="00384D34" w:rsidP="002B2580">
            <w:pPr>
              <w:rPr>
                <w:rFonts w:ascii="Arial" w:hAnsi="Arial" w:cs="Arial"/>
                <w:b/>
                <w:bCs/>
                <w:sz w:val="20"/>
              </w:rPr>
            </w:pPr>
            <w:r w:rsidRPr="004E416F">
              <w:rPr>
                <w:rFonts w:ascii="Arial" w:hAnsi="Arial" w:cs="Arial"/>
                <w:b/>
                <w:bCs/>
                <w:sz w:val="20"/>
              </w:rPr>
              <w:t>Jána Jonáša</w:t>
            </w:r>
          </w:p>
        </w:tc>
        <w:tc>
          <w:tcPr>
            <w:tcW w:w="599" w:type="dxa"/>
            <w:tcBorders>
              <w:top w:val="nil"/>
              <w:left w:val="nil"/>
              <w:bottom w:val="single" w:sz="4" w:space="0" w:color="auto"/>
              <w:right w:val="single" w:sz="4" w:space="0" w:color="auto"/>
            </w:tcBorders>
            <w:shd w:val="clear" w:color="auto" w:fill="auto"/>
            <w:noWrap/>
            <w:vAlign w:val="bottom"/>
            <w:hideMark/>
          </w:tcPr>
          <w:p w14:paraId="6F666B4A"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72EF25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13C234" w14:textId="77777777" w:rsidR="00384D34" w:rsidRPr="004E416F" w:rsidRDefault="00384D34" w:rsidP="002B2580">
            <w:pPr>
              <w:jc w:val="right"/>
              <w:rPr>
                <w:rFonts w:ascii="Arial" w:hAnsi="Arial" w:cs="Arial"/>
                <w:sz w:val="20"/>
              </w:rPr>
            </w:pPr>
            <w:r w:rsidRPr="004E416F">
              <w:rPr>
                <w:rFonts w:ascii="Arial" w:hAnsi="Arial" w:cs="Arial"/>
                <w:sz w:val="20"/>
              </w:rPr>
              <w:t>2 588,29</w:t>
            </w:r>
          </w:p>
        </w:tc>
        <w:tc>
          <w:tcPr>
            <w:tcW w:w="1820" w:type="dxa"/>
            <w:tcBorders>
              <w:top w:val="nil"/>
              <w:left w:val="nil"/>
              <w:bottom w:val="single" w:sz="4" w:space="0" w:color="auto"/>
              <w:right w:val="single" w:sz="4" w:space="0" w:color="auto"/>
            </w:tcBorders>
            <w:shd w:val="clear" w:color="auto" w:fill="auto"/>
            <w:noWrap/>
            <w:vAlign w:val="bottom"/>
            <w:hideMark/>
          </w:tcPr>
          <w:p w14:paraId="640E337C"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FD9F9C9" w14:textId="77777777" w:rsidR="00384D34" w:rsidRPr="004E416F" w:rsidRDefault="00384D34" w:rsidP="002B2580">
            <w:pPr>
              <w:rPr>
                <w:rFonts w:ascii="Arial" w:hAnsi="Arial" w:cs="Arial"/>
                <w:sz w:val="20"/>
              </w:rPr>
            </w:pPr>
            <w:r w:rsidRPr="004E416F">
              <w:rPr>
                <w:rFonts w:ascii="Arial" w:hAnsi="Arial" w:cs="Arial"/>
                <w:sz w:val="20"/>
              </w:rPr>
              <w:t>Jána Jonáša</w:t>
            </w:r>
          </w:p>
        </w:tc>
        <w:tc>
          <w:tcPr>
            <w:tcW w:w="1142" w:type="dxa"/>
            <w:tcBorders>
              <w:top w:val="nil"/>
              <w:left w:val="nil"/>
              <w:bottom w:val="single" w:sz="4" w:space="0" w:color="auto"/>
              <w:right w:val="single" w:sz="4" w:space="0" w:color="auto"/>
            </w:tcBorders>
            <w:shd w:val="clear" w:color="auto" w:fill="FFFF00"/>
            <w:noWrap/>
            <w:vAlign w:val="bottom"/>
          </w:tcPr>
          <w:p w14:paraId="3850506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29B56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721AB93" w14:textId="77777777" w:rsidR="00384D34" w:rsidRPr="004E416F" w:rsidRDefault="00384D34" w:rsidP="002B2580">
            <w:pPr>
              <w:jc w:val="right"/>
              <w:rPr>
                <w:rFonts w:ascii="Arial" w:hAnsi="Arial"/>
                <w:sz w:val="20"/>
              </w:rPr>
            </w:pPr>
          </w:p>
        </w:tc>
      </w:tr>
      <w:tr w:rsidR="00384D34" w:rsidRPr="004E416F" w14:paraId="4A8A6A4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2C6E34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30A8371" w14:textId="77777777" w:rsidR="00384D34" w:rsidRPr="004E416F" w:rsidRDefault="00384D34" w:rsidP="002B2580">
            <w:pPr>
              <w:rPr>
                <w:rFonts w:ascii="Arial" w:hAnsi="Arial" w:cs="Arial"/>
                <w:b/>
                <w:bCs/>
                <w:sz w:val="20"/>
              </w:rPr>
            </w:pPr>
            <w:r w:rsidRPr="004E416F">
              <w:rPr>
                <w:rFonts w:ascii="Arial" w:hAnsi="Arial" w:cs="Arial"/>
                <w:b/>
                <w:bCs/>
                <w:sz w:val="20"/>
              </w:rPr>
              <w:t>Mlynská</w:t>
            </w:r>
          </w:p>
        </w:tc>
        <w:tc>
          <w:tcPr>
            <w:tcW w:w="599" w:type="dxa"/>
            <w:tcBorders>
              <w:top w:val="nil"/>
              <w:left w:val="nil"/>
              <w:bottom w:val="single" w:sz="4" w:space="0" w:color="auto"/>
              <w:right w:val="single" w:sz="4" w:space="0" w:color="auto"/>
            </w:tcBorders>
            <w:shd w:val="clear" w:color="auto" w:fill="auto"/>
            <w:noWrap/>
            <w:vAlign w:val="bottom"/>
            <w:hideMark/>
          </w:tcPr>
          <w:p w14:paraId="7561860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395F9DA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430B550" w14:textId="77777777" w:rsidR="00384D34" w:rsidRPr="004E416F" w:rsidRDefault="00384D34" w:rsidP="002B2580">
            <w:pPr>
              <w:jc w:val="right"/>
              <w:rPr>
                <w:rFonts w:ascii="Arial" w:hAnsi="Arial" w:cs="Arial"/>
                <w:sz w:val="20"/>
              </w:rPr>
            </w:pPr>
            <w:r w:rsidRPr="004E416F">
              <w:rPr>
                <w:rFonts w:ascii="Arial" w:hAnsi="Arial" w:cs="Arial"/>
                <w:sz w:val="20"/>
              </w:rPr>
              <w:t>326,71</w:t>
            </w:r>
          </w:p>
        </w:tc>
        <w:tc>
          <w:tcPr>
            <w:tcW w:w="1820" w:type="dxa"/>
            <w:tcBorders>
              <w:top w:val="nil"/>
              <w:left w:val="nil"/>
              <w:bottom w:val="single" w:sz="4" w:space="0" w:color="auto"/>
              <w:right w:val="single" w:sz="4" w:space="0" w:color="auto"/>
            </w:tcBorders>
            <w:shd w:val="clear" w:color="auto" w:fill="auto"/>
            <w:noWrap/>
            <w:vAlign w:val="bottom"/>
            <w:hideMark/>
          </w:tcPr>
          <w:p w14:paraId="7BA89221"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CFAF48D" w14:textId="77777777" w:rsidR="00384D34" w:rsidRPr="004E416F" w:rsidRDefault="00384D34" w:rsidP="002B2580">
            <w:pPr>
              <w:rPr>
                <w:rFonts w:ascii="Arial" w:hAnsi="Arial" w:cs="Arial"/>
                <w:sz w:val="20"/>
              </w:rPr>
            </w:pPr>
            <w:r w:rsidRPr="004E416F">
              <w:rPr>
                <w:rFonts w:ascii="Arial" w:hAnsi="Arial" w:cs="Arial"/>
                <w:sz w:val="20"/>
              </w:rPr>
              <w:t>Mlynská</w:t>
            </w:r>
          </w:p>
        </w:tc>
        <w:tc>
          <w:tcPr>
            <w:tcW w:w="1142" w:type="dxa"/>
            <w:tcBorders>
              <w:top w:val="nil"/>
              <w:left w:val="nil"/>
              <w:bottom w:val="single" w:sz="4" w:space="0" w:color="auto"/>
              <w:right w:val="single" w:sz="4" w:space="0" w:color="auto"/>
            </w:tcBorders>
            <w:shd w:val="clear" w:color="auto" w:fill="FFFF00"/>
            <w:noWrap/>
            <w:vAlign w:val="bottom"/>
          </w:tcPr>
          <w:p w14:paraId="128482B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0986B6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5BE5C3" w14:textId="77777777" w:rsidR="00384D34" w:rsidRPr="004E416F" w:rsidRDefault="00384D34" w:rsidP="002B2580">
            <w:pPr>
              <w:jc w:val="right"/>
              <w:rPr>
                <w:rFonts w:ascii="Arial" w:hAnsi="Arial"/>
                <w:sz w:val="20"/>
              </w:rPr>
            </w:pPr>
          </w:p>
        </w:tc>
      </w:tr>
      <w:tr w:rsidR="00384D34" w:rsidRPr="004E416F" w14:paraId="2DDC86D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B1BA4D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E8ED845" w14:textId="77777777" w:rsidR="00384D34" w:rsidRPr="004E416F" w:rsidRDefault="00384D34" w:rsidP="002B2580">
            <w:pPr>
              <w:rPr>
                <w:rFonts w:ascii="Arial" w:hAnsi="Arial" w:cs="Arial"/>
                <w:b/>
                <w:bCs/>
                <w:sz w:val="20"/>
              </w:rPr>
            </w:pPr>
            <w:r w:rsidRPr="004E416F">
              <w:rPr>
                <w:rFonts w:ascii="Arial" w:hAnsi="Arial" w:cs="Arial"/>
                <w:b/>
                <w:bCs/>
                <w:sz w:val="20"/>
              </w:rPr>
              <w:t>Mlynská</w:t>
            </w:r>
          </w:p>
        </w:tc>
        <w:tc>
          <w:tcPr>
            <w:tcW w:w="599" w:type="dxa"/>
            <w:tcBorders>
              <w:top w:val="nil"/>
              <w:left w:val="nil"/>
              <w:bottom w:val="single" w:sz="4" w:space="0" w:color="auto"/>
              <w:right w:val="single" w:sz="4" w:space="0" w:color="auto"/>
            </w:tcBorders>
            <w:shd w:val="clear" w:color="auto" w:fill="auto"/>
            <w:noWrap/>
            <w:vAlign w:val="bottom"/>
            <w:hideMark/>
          </w:tcPr>
          <w:p w14:paraId="390B899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0AAA140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9CE8CBC" w14:textId="77777777" w:rsidR="00384D34" w:rsidRPr="004E416F" w:rsidRDefault="00384D34" w:rsidP="002B2580">
            <w:pPr>
              <w:jc w:val="right"/>
              <w:rPr>
                <w:rFonts w:ascii="Arial" w:hAnsi="Arial" w:cs="Arial"/>
                <w:sz w:val="20"/>
              </w:rPr>
            </w:pPr>
            <w:r w:rsidRPr="004E416F">
              <w:rPr>
                <w:rFonts w:ascii="Arial" w:hAnsi="Arial" w:cs="Arial"/>
                <w:sz w:val="20"/>
              </w:rPr>
              <w:t>181,00</w:t>
            </w:r>
          </w:p>
        </w:tc>
        <w:tc>
          <w:tcPr>
            <w:tcW w:w="1820" w:type="dxa"/>
            <w:tcBorders>
              <w:top w:val="nil"/>
              <w:left w:val="nil"/>
              <w:bottom w:val="single" w:sz="4" w:space="0" w:color="auto"/>
              <w:right w:val="single" w:sz="4" w:space="0" w:color="auto"/>
            </w:tcBorders>
            <w:shd w:val="clear" w:color="auto" w:fill="auto"/>
            <w:noWrap/>
            <w:vAlign w:val="bottom"/>
            <w:hideMark/>
          </w:tcPr>
          <w:p w14:paraId="43F9D360"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22EE3DD" w14:textId="77777777" w:rsidR="00384D34" w:rsidRPr="004E416F" w:rsidRDefault="00384D34" w:rsidP="002B2580">
            <w:pPr>
              <w:rPr>
                <w:rFonts w:ascii="Arial" w:hAnsi="Arial" w:cs="Arial"/>
                <w:sz w:val="20"/>
              </w:rPr>
            </w:pPr>
            <w:r w:rsidRPr="004E416F">
              <w:rPr>
                <w:rFonts w:ascii="Arial" w:hAnsi="Arial" w:cs="Arial"/>
                <w:sz w:val="20"/>
              </w:rPr>
              <w:t>Mlynská</w:t>
            </w:r>
          </w:p>
        </w:tc>
        <w:tc>
          <w:tcPr>
            <w:tcW w:w="1142" w:type="dxa"/>
            <w:tcBorders>
              <w:top w:val="nil"/>
              <w:left w:val="nil"/>
              <w:bottom w:val="single" w:sz="4" w:space="0" w:color="auto"/>
              <w:right w:val="single" w:sz="4" w:space="0" w:color="auto"/>
            </w:tcBorders>
            <w:shd w:val="clear" w:color="auto" w:fill="FFFF00"/>
            <w:noWrap/>
            <w:vAlign w:val="bottom"/>
          </w:tcPr>
          <w:p w14:paraId="3BE874E5"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D9465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6C4695" w14:textId="77777777" w:rsidR="00384D34" w:rsidRPr="004E416F" w:rsidRDefault="00384D34" w:rsidP="002B2580">
            <w:pPr>
              <w:jc w:val="right"/>
              <w:rPr>
                <w:rFonts w:ascii="Arial" w:hAnsi="Arial"/>
                <w:sz w:val="20"/>
              </w:rPr>
            </w:pPr>
          </w:p>
        </w:tc>
      </w:tr>
      <w:tr w:rsidR="00384D34" w:rsidRPr="004E416F" w14:paraId="7850E3F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2DAF3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3A8756C" w14:textId="77777777" w:rsidR="00384D34" w:rsidRPr="004E416F" w:rsidRDefault="00384D34" w:rsidP="002B2580">
            <w:pPr>
              <w:rPr>
                <w:rFonts w:ascii="Arial" w:hAnsi="Arial" w:cs="Arial"/>
                <w:b/>
                <w:bCs/>
                <w:sz w:val="20"/>
              </w:rPr>
            </w:pPr>
            <w:r w:rsidRPr="004E416F">
              <w:rPr>
                <w:rFonts w:ascii="Arial" w:hAnsi="Arial" w:cs="Arial"/>
                <w:b/>
                <w:bCs/>
                <w:sz w:val="20"/>
              </w:rPr>
              <w:t>Na hriadkach</w:t>
            </w:r>
          </w:p>
        </w:tc>
        <w:tc>
          <w:tcPr>
            <w:tcW w:w="599" w:type="dxa"/>
            <w:tcBorders>
              <w:top w:val="nil"/>
              <w:left w:val="nil"/>
              <w:bottom w:val="single" w:sz="4" w:space="0" w:color="auto"/>
              <w:right w:val="single" w:sz="4" w:space="0" w:color="auto"/>
            </w:tcBorders>
            <w:shd w:val="clear" w:color="auto" w:fill="auto"/>
            <w:noWrap/>
            <w:vAlign w:val="bottom"/>
            <w:hideMark/>
          </w:tcPr>
          <w:p w14:paraId="20ADAE44"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2033C7F"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134AD28" w14:textId="77777777" w:rsidR="00384D34" w:rsidRPr="004E416F" w:rsidRDefault="00384D34" w:rsidP="002B2580">
            <w:pPr>
              <w:jc w:val="right"/>
              <w:rPr>
                <w:rFonts w:ascii="Arial" w:hAnsi="Arial" w:cs="Arial"/>
                <w:sz w:val="20"/>
              </w:rPr>
            </w:pPr>
            <w:r w:rsidRPr="004E416F">
              <w:rPr>
                <w:rFonts w:ascii="Arial" w:hAnsi="Arial" w:cs="Arial"/>
                <w:sz w:val="20"/>
              </w:rPr>
              <w:t>209,64</w:t>
            </w:r>
          </w:p>
        </w:tc>
        <w:tc>
          <w:tcPr>
            <w:tcW w:w="1820" w:type="dxa"/>
            <w:tcBorders>
              <w:top w:val="nil"/>
              <w:left w:val="nil"/>
              <w:bottom w:val="single" w:sz="4" w:space="0" w:color="auto"/>
              <w:right w:val="single" w:sz="4" w:space="0" w:color="auto"/>
            </w:tcBorders>
            <w:shd w:val="clear" w:color="auto" w:fill="auto"/>
            <w:noWrap/>
            <w:vAlign w:val="bottom"/>
            <w:hideMark/>
          </w:tcPr>
          <w:p w14:paraId="2CE382E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2F222B5E" w14:textId="77777777" w:rsidR="00384D34" w:rsidRPr="004E416F" w:rsidRDefault="00384D34" w:rsidP="002B2580">
            <w:pPr>
              <w:rPr>
                <w:rFonts w:ascii="Arial" w:hAnsi="Arial" w:cs="Arial"/>
                <w:sz w:val="20"/>
              </w:rPr>
            </w:pPr>
            <w:r w:rsidRPr="004E416F">
              <w:rPr>
                <w:rFonts w:ascii="Arial" w:hAnsi="Arial" w:cs="Arial"/>
                <w:sz w:val="20"/>
              </w:rPr>
              <w:t>Na hriadkach</w:t>
            </w:r>
          </w:p>
        </w:tc>
        <w:tc>
          <w:tcPr>
            <w:tcW w:w="1142" w:type="dxa"/>
            <w:tcBorders>
              <w:top w:val="nil"/>
              <w:left w:val="nil"/>
              <w:bottom w:val="single" w:sz="4" w:space="0" w:color="auto"/>
              <w:right w:val="single" w:sz="4" w:space="0" w:color="auto"/>
            </w:tcBorders>
            <w:shd w:val="clear" w:color="auto" w:fill="FFFF00"/>
            <w:noWrap/>
            <w:vAlign w:val="bottom"/>
          </w:tcPr>
          <w:p w14:paraId="4CE67F4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1ACACB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86BBD7B" w14:textId="77777777" w:rsidR="00384D34" w:rsidRPr="004E416F" w:rsidRDefault="00384D34" w:rsidP="002B2580">
            <w:pPr>
              <w:jc w:val="right"/>
              <w:rPr>
                <w:rFonts w:ascii="Arial" w:hAnsi="Arial"/>
                <w:sz w:val="20"/>
              </w:rPr>
            </w:pPr>
          </w:p>
        </w:tc>
      </w:tr>
      <w:tr w:rsidR="00384D34" w:rsidRPr="004E416F" w14:paraId="22C36C2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2462AC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E33EF3" w14:textId="77777777" w:rsidR="00384D34" w:rsidRPr="004E416F" w:rsidRDefault="00384D34" w:rsidP="002B2580">
            <w:pPr>
              <w:rPr>
                <w:rFonts w:ascii="Arial" w:hAnsi="Arial" w:cs="Arial"/>
                <w:b/>
                <w:bCs/>
                <w:sz w:val="20"/>
              </w:rPr>
            </w:pPr>
            <w:r w:rsidRPr="004E416F">
              <w:rPr>
                <w:rFonts w:ascii="Arial" w:hAnsi="Arial" w:cs="Arial"/>
                <w:b/>
                <w:bCs/>
                <w:sz w:val="20"/>
              </w:rPr>
              <w:t>Na hriadkach</w:t>
            </w:r>
          </w:p>
        </w:tc>
        <w:tc>
          <w:tcPr>
            <w:tcW w:w="599" w:type="dxa"/>
            <w:tcBorders>
              <w:top w:val="nil"/>
              <w:left w:val="nil"/>
              <w:bottom w:val="single" w:sz="4" w:space="0" w:color="auto"/>
              <w:right w:val="single" w:sz="4" w:space="0" w:color="auto"/>
            </w:tcBorders>
            <w:shd w:val="clear" w:color="auto" w:fill="auto"/>
            <w:noWrap/>
            <w:vAlign w:val="bottom"/>
            <w:hideMark/>
          </w:tcPr>
          <w:p w14:paraId="70F2CE62"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2DE48B3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3BCF846" w14:textId="77777777" w:rsidR="00384D34" w:rsidRPr="004E416F" w:rsidRDefault="00384D34" w:rsidP="002B2580">
            <w:pPr>
              <w:jc w:val="right"/>
              <w:rPr>
                <w:rFonts w:ascii="Arial" w:hAnsi="Arial" w:cs="Arial"/>
                <w:sz w:val="20"/>
              </w:rPr>
            </w:pPr>
            <w:r w:rsidRPr="004E416F">
              <w:rPr>
                <w:rFonts w:ascii="Arial" w:hAnsi="Arial" w:cs="Arial"/>
                <w:sz w:val="20"/>
              </w:rPr>
              <w:t>134,88</w:t>
            </w:r>
          </w:p>
        </w:tc>
        <w:tc>
          <w:tcPr>
            <w:tcW w:w="1820" w:type="dxa"/>
            <w:tcBorders>
              <w:top w:val="nil"/>
              <w:left w:val="nil"/>
              <w:bottom w:val="single" w:sz="4" w:space="0" w:color="auto"/>
              <w:right w:val="single" w:sz="4" w:space="0" w:color="auto"/>
            </w:tcBorders>
            <w:shd w:val="clear" w:color="auto" w:fill="auto"/>
            <w:noWrap/>
            <w:vAlign w:val="bottom"/>
            <w:hideMark/>
          </w:tcPr>
          <w:p w14:paraId="738D599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0B3C11E" w14:textId="77777777" w:rsidR="00384D34" w:rsidRPr="004E416F" w:rsidRDefault="00384D34" w:rsidP="002B2580">
            <w:pPr>
              <w:rPr>
                <w:rFonts w:ascii="Arial" w:hAnsi="Arial" w:cs="Arial"/>
                <w:sz w:val="20"/>
              </w:rPr>
            </w:pPr>
            <w:r w:rsidRPr="004E416F">
              <w:rPr>
                <w:rFonts w:ascii="Arial" w:hAnsi="Arial" w:cs="Arial"/>
                <w:sz w:val="20"/>
              </w:rPr>
              <w:t>Na hriadkach</w:t>
            </w:r>
          </w:p>
        </w:tc>
        <w:tc>
          <w:tcPr>
            <w:tcW w:w="1142" w:type="dxa"/>
            <w:tcBorders>
              <w:top w:val="nil"/>
              <w:left w:val="nil"/>
              <w:bottom w:val="single" w:sz="4" w:space="0" w:color="auto"/>
              <w:right w:val="single" w:sz="4" w:space="0" w:color="auto"/>
            </w:tcBorders>
            <w:shd w:val="clear" w:color="auto" w:fill="FFFF00"/>
            <w:noWrap/>
            <w:vAlign w:val="bottom"/>
          </w:tcPr>
          <w:p w14:paraId="5B0450B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99A53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643148" w14:textId="77777777" w:rsidR="00384D34" w:rsidRPr="004E416F" w:rsidRDefault="00384D34" w:rsidP="002B2580">
            <w:pPr>
              <w:jc w:val="right"/>
              <w:rPr>
                <w:rFonts w:ascii="Arial" w:hAnsi="Arial"/>
                <w:sz w:val="20"/>
              </w:rPr>
            </w:pPr>
          </w:p>
        </w:tc>
      </w:tr>
      <w:tr w:rsidR="00384D34" w:rsidRPr="004E416F" w14:paraId="25A902C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E17E0B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514A532" w14:textId="77777777" w:rsidR="00384D34" w:rsidRPr="004E416F" w:rsidRDefault="00384D34" w:rsidP="002B2580">
            <w:pPr>
              <w:rPr>
                <w:rFonts w:ascii="Arial" w:hAnsi="Arial" w:cs="Arial"/>
                <w:b/>
                <w:bCs/>
                <w:sz w:val="20"/>
              </w:rPr>
            </w:pPr>
            <w:r w:rsidRPr="004E416F">
              <w:rPr>
                <w:rFonts w:ascii="Arial" w:hAnsi="Arial" w:cs="Arial"/>
                <w:b/>
                <w:bCs/>
                <w:sz w:val="20"/>
              </w:rPr>
              <w:t>Námestie 6. apríla</w:t>
            </w:r>
          </w:p>
        </w:tc>
        <w:tc>
          <w:tcPr>
            <w:tcW w:w="599" w:type="dxa"/>
            <w:tcBorders>
              <w:top w:val="nil"/>
              <w:left w:val="nil"/>
              <w:bottom w:val="single" w:sz="4" w:space="0" w:color="auto"/>
              <w:right w:val="single" w:sz="4" w:space="0" w:color="auto"/>
            </w:tcBorders>
            <w:shd w:val="clear" w:color="auto" w:fill="auto"/>
            <w:noWrap/>
            <w:vAlign w:val="bottom"/>
            <w:hideMark/>
          </w:tcPr>
          <w:p w14:paraId="74124B6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CE378E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DA1D84F" w14:textId="77777777" w:rsidR="00384D34" w:rsidRPr="004E416F" w:rsidRDefault="00384D34" w:rsidP="002B2580">
            <w:pPr>
              <w:jc w:val="right"/>
              <w:rPr>
                <w:rFonts w:ascii="Arial" w:hAnsi="Arial" w:cs="Arial"/>
                <w:sz w:val="20"/>
              </w:rPr>
            </w:pPr>
            <w:r w:rsidRPr="004E416F">
              <w:rPr>
                <w:rFonts w:ascii="Arial" w:hAnsi="Arial" w:cs="Arial"/>
                <w:sz w:val="20"/>
              </w:rPr>
              <w:t>216,03</w:t>
            </w:r>
          </w:p>
        </w:tc>
        <w:tc>
          <w:tcPr>
            <w:tcW w:w="1820" w:type="dxa"/>
            <w:tcBorders>
              <w:top w:val="nil"/>
              <w:left w:val="nil"/>
              <w:bottom w:val="single" w:sz="4" w:space="0" w:color="auto"/>
              <w:right w:val="single" w:sz="4" w:space="0" w:color="auto"/>
            </w:tcBorders>
            <w:shd w:val="clear" w:color="auto" w:fill="auto"/>
            <w:noWrap/>
            <w:vAlign w:val="bottom"/>
            <w:hideMark/>
          </w:tcPr>
          <w:p w14:paraId="04F436EE"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27EBEEFA" w14:textId="77777777" w:rsidR="00384D34" w:rsidRPr="004E416F" w:rsidRDefault="00384D34" w:rsidP="002B2580">
            <w:pPr>
              <w:rPr>
                <w:rFonts w:ascii="Arial" w:hAnsi="Arial" w:cs="Arial"/>
                <w:sz w:val="20"/>
              </w:rPr>
            </w:pPr>
            <w:r w:rsidRPr="004E416F">
              <w:rPr>
                <w:rFonts w:ascii="Arial" w:hAnsi="Arial" w:cs="Arial"/>
                <w:sz w:val="20"/>
              </w:rPr>
              <w:t>Námestie 6. apríla</w:t>
            </w:r>
          </w:p>
        </w:tc>
        <w:tc>
          <w:tcPr>
            <w:tcW w:w="1142" w:type="dxa"/>
            <w:tcBorders>
              <w:top w:val="nil"/>
              <w:left w:val="nil"/>
              <w:bottom w:val="single" w:sz="4" w:space="0" w:color="auto"/>
              <w:right w:val="single" w:sz="4" w:space="0" w:color="auto"/>
            </w:tcBorders>
            <w:shd w:val="clear" w:color="auto" w:fill="FFFF00"/>
            <w:noWrap/>
            <w:vAlign w:val="bottom"/>
          </w:tcPr>
          <w:p w14:paraId="213BAE3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97FD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DA7436" w14:textId="77777777" w:rsidR="00384D34" w:rsidRPr="004E416F" w:rsidRDefault="00384D34" w:rsidP="002B2580">
            <w:pPr>
              <w:jc w:val="right"/>
              <w:rPr>
                <w:rFonts w:ascii="Arial" w:hAnsi="Arial"/>
                <w:sz w:val="20"/>
              </w:rPr>
            </w:pPr>
          </w:p>
        </w:tc>
      </w:tr>
      <w:tr w:rsidR="00384D34" w:rsidRPr="004E416F" w14:paraId="2202F44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FDD3B6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3BC7F6" w14:textId="77777777" w:rsidR="00384D34" w:rsidRPr="004E416F" w:rsidRDefault="00384D34" w:rsidP="002B2580">
            <w:pPr>
              <w:rPr>
                <w:rFonts w:ascii="Arial" w:hAnsi="Arial" w:cs="Arial"/>
                <w:b/>
                <w:bCs/>
                <w:sz w:val="20"/>
              </w:rPr>
            </w:pPr>
            <w:r w:rsidRPr="004E416F">
              <w:rPr>
                <w:rFonts w:ascii="Arial" w:hAnsi="Arial" w:cs="Arial"/>
                <w:b/>
                <w:bCs/>
                <w:sz w:val="20"/>
              </w:rPr>
              <w:t>Námestie 6. apríla</w:t>
            </w:r>
          </w:p>
        </w:tc>
        <w:tc>
          <w:tcPr>
            <w:tcW w:w="599" w:type="dxa"/>
            <w:tcBorders>
              <w:top w:val="nil"/>
              <w:left w:val="nil"/>
              <w:bottom w:val="single" w:sz="4" w:space="0" w:color="auto"/>
              <w:right w:val="single" w:sz="4" w:space="0" w:color="auto"/>
            </w:tcBorders>
            <w:shd w:val="clear" w:color="auto" w:fill="auto"/>
            <w:noWrap/>
            <w:vAlign w:val="bottom"/>
            <w:hideMark/>
          </w:tcPr>
          <w:p w14:paraId="21730C6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55AF6B5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5B5AA9E" w14:textId="77777777" w:rsidR="00384D34" w:rsidRPr="004E416F" w:rsidRDefault="00384D34" w:rsidP="002B2580">
            <w:pPr>
              <w:jc w:val="right"/>
              <w:rPr>
                <w:rFonts w:ascii="Arial" w:hAnsi="Arial" w:cs="Arial"/>
                <w:sz w:val="20"/>
              </w:rPr>
            </w:pPr>
            <w:r w:rsidRPr="004E416F">
              <w:rPr>
                <w:rFonts w:ascii="Arial" w:hAnsi="Arial" w:cs="Arial"/>
                <w:sz w:val="20"/>
              </w:rPr>
              <w:t>182,17</w:t>
            </w:r>
          </w:p>
        </w:tc>
        <w:tc>
          <w:tcPr>
            <w:tcW w:w="1820" w:type="dxa"/>
            <w:tcBorders>
              <w:top w:val="nil"/>
              <w:left w:val="nil"/>
              <w:bottom w:val="single" w:sz="4" w:space="0" w:color="auto"/>
              <w:right w:val="single" w:sz="4" w:space="0" w:color="auto"/>
            </w:tcBorders>
            <w:shd w:val="clear" w:color="auto" w:fill="auto"/>
            <w:noWrap/>
            <w:vAlign w:val="bottom"/>
            <w:hideMark/>
          </w:tcPr>
          <w:p w14:paraId="655F4A36"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3AED927" w14:textId="77777777" w:rsidR="00384D34" w:rsidRPr="004E416F" w:rsidRDefault="00384D34" w:rsidP="002B2580">
            <w:pPr>
              <w:rPr>
                <w:rFonts w:ascii="Arial" w:hAnsi="Arial" w:cs="Arial"/>
                <w:sz w:val="20"/>
              </w:rPr>
            </w:pPr>
            <w:r w:rsidRPr="004E416F">
              <w:rPr>
                <w:rFonts w:ascii="Arial" w:hAnsi="Arial" w:cs="Arial"/>
                <w:sz w:val="20"/>
              </w:rPr>
              <w:t>Námestie 6. apríla</w:t>
            </w:r>
          </w:p>
        </w:tc>
        <w:tc>
          <w:tcPr>
            <w:tcW w:w="1142" w:type="dxa"/>
            <w:tcBorders>
              <w:top w:val="nil"/>
              <w:left w:val="nil"/>
              <w:bottom w:val="single" w:sz="4" w:space="0" w:color="auto"/>
              <w:right w:val="single" w:sz="4" w:space="0" w:color="auto"/>
            </w:tcBorders>
            <w:shd w:val="clear" w:color="auto" w:fill="FFFF00"/>
            <w:noWrap/>
            <w:vAlign w:val="bottom"/>
          </w:tcPr>
          <w:p w14:paraId="35CD775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668646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DE1944D" w14:textId="77777777" w:rsidR="00384D34" w:rsidRPr="004E416F" w:rsidRDefault="00384D34" w:rsidP="002B2580">
            <w:pPr>
              <w:jc w:val="right"/>
              <w:rPr>
                <w:rFonts w:ascii="Arial" w:hAnsi="Arial"/>
                <w:sz w:val="20"/>
              </w:rPr>
            </w:pPr>
          </w:p>
        </w:tc>
      </w:tr>
      <w:tr w:rsidR="00384D34" w:rsidRPr="004E416F" w14:paraId="7531518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661813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A6CA69" w14:textId="77777777" w:rsidR="00384D34" w:rsidRPr="004E416F" w:rsidRDefault="00384D34" w:rsidP="002B2580">
            <w:pPr>
              <w:rPr>
                <w:rFonts w:ascii="Arial" w:hAnsi="Arial" w:cs="Arial"/>
                <w:b/>
                <w:bCs/>
                <w:sz w:val="20"/>
              </w:rPr>
            </w:pPr>
            <w:r w:rsidRPr="004E416F">
              <w:rPr>
                <w:rFonts w:ascii="Arial" w:hAnsi="Arial" w:cs="Arial"/>
                <w:b/>
                <w:bCs/>
                <w:sz w:val="20"/>
              </w:rPr>
              <w:t>Opletalova</w:t>
            </w:r>
          </w:p>
        </w:tc>
        <w:tc>
          <w:tcPr>
            <w:tcW w:w="599" w:type="dxa"/>
            <w:tcBorders>
              <w:top w:val="nil"/>
              <w:left w:val="nil"/>
              <w:bottom w:val="single" w:sz="4" w:space="0" w:color="auto"/>
              <w:right w:val="single" w:sz="4" w:space="0" w:color="auto"/>
            </w:tcBorders>
            <w:shd w:val="clear" w:color="auto" w:fill="auto"/>
            <w:noWrap/>
            <w:vAlign w:val="bottom"/>
            <w:hideMark/>
          </w:tcPr>
          <w:p w14:paraId="2AAFF729"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3BA9B1A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810C0EF" w14:textId="77777777" w:rsidR="00384D34" w:rsidRPr="004E416F" w:rsidRDefault="00384D34" w:rsidP="002B2580">
            <w:pPr>
              <w:jc w:val="right"/>
              <w:rPr>
                <w:rFonts w:ascii="Arial" w:hAnsi="Arial" w:cs="Arial"/>
                <w:sz w:val="20"/>
              </w:rPr>
            </w:pPr>
            <w:r w:rsidRPr="004E416F">
              <w:rPr>
                <w:rFonts w:ascii="Arial" w:hAnsi="Arial" w:cs="Arial"/>
                <w:sz w:val="20"/>
              </w:rPr>
              <w:t>1 723,45</w:t>
            </w:r>
          </w:p>
        </w:tc>
        <w:tc>
          <w:tcPr>
            <w:tcW w:w="1820" w:type="dxa"/>
            <w:tcBorders>
              <w:top w:val="nil"/>
              <w:left w:val="nil"/>
              <w:bottom w:val="single" w:sz="4" w:space="0" w:color="auto"/>
              <w:right w:val="single" w:sz="4" w:space="0" w:color="auto"/>
            </w:tcBorders>
            <w:shd w:val="clear" w:color="auto" w:fill="auto"/>
            <w:noWrap/>
            <w:vAlign w:val="bottom"/>
            <w:hideMark/>
          </w:tcPr>
          <w:p w14:paraId="35C6814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B5AE673" w14:textId="77777777" w:rsidR="00384D34" w:rsidRPr="004E416F" w:rsidRDefault="00384D34" w:rsidP="002B2580">
            <w:pPr>
              <w:rPr>
                <w:rFonts w:ascii="Arial" w:hAnsi="Arial" w:cs="Arial"/>
                <w:sz w:val="20"/>
              </w:rPr>
            </w:pPr>
            <w:r w:rsidRPr="004E416F">
              <w:rPr>
                <w:rFonts w:ascii="Arial" w:hAnsi="Arial" w:cs="Arial"/>
                <w:sz w:val="20"/>
              </w:rPr>
              <w:t>Opletalova</w:t>
            </w:r>
          </w:p>
        </w:tc>
        <w:tc>
          <w:tcPr>
            <w:tcW w:w="1142" w:type="dxa"/>
            <w:tcBorders>
              <w:top w:val="nil"/>
              <w:left w:val="nil"/>
              <w:bottom w:val="single" w:sz="4" w:space="0" w:color="auto"/>
              <w:right w:val="single" w:sz="4" w:space="0" w:color="auto"/>
            </w:tcBorders>
            <w:shd w:val="clear" w:color="auto" w:fill="FFFF00"/>
            <w:noWrap/>
            <w:vAlign w:val="bottom"/>
          </w:tcPr>
          <w:p w14:paraId="0947993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CD280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862B20" w14:textId="77777777" w:rsidR="00384D34" w:rsidRPr="004E416F" w:rsidRDefault="00384D34" w:rsidP="002B2580">
            <w:pPr>
              <w:jc w:val="right"/>
              <w:rPr>
                <w:rFonts w:ascii="Arial" w:hAnsi="Arial"/>
                <w:sz w:val="20"/>
              </w:rPr>
            </w:pPr>
          </w:p>
        </w:tc>
      </w:tr>
      <w:tr w:rsidR="00384D34" w:rsidRPr="004E416F" w14:paraId="4C65BC3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10846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B42249" w14:textId="77777777" w:rsidR="00384D34" w:rsidRPr="004E416F" w:rsidRDefault="00384D34" w:rsidP="002B2580">
            <w:pPr>
              <w:rPr>
                <w:rFonts w:ascii="Arial" w:hAnsi="Arial" w:cs="Arial"/>
                <w:b/>
                <w:bCs/>
                <w:sz w:val="20"/>
              </w:rPr>
            </w:pPr>
            <w:r w:rsidRPr="004E416F">
              <w:rPr>
                <w:rFonts w:ascii="Arial" w:hAnsi="Arial" w:cs="Arial"/>
                <w:b/>
                <w:bCs/>
                <w:sz w:val="20"/>
              </w:rPr>
              <w:t>Opletalova</w:t>
            </w:r>
          </w:p>
        </w:tc>
        <w:tc>
          <w:tcPr>
            <w:tcW w:w="599" w:type="dxa"/>
            <w:tcBorders>
              <w:top w:val="nil"/>
              <w:left w:val="nil"/>
              <w:bottom w:val="single" w:sz="4" w:space="0" w:color="auto"/>
              <w:right w:val="single" w:sz="4" w:space="0" w:color="auto"/>
            </w:tcBorders>
            <w:shd w:val="clear" w:color="auto" w:fill="auto"/>
            <w:noWrap/>
            <w:vAlign w:val="bottom"/>
            <w:hideMark/>
          </w:tcPr>
          <w:p w14:paraId="5D940D35"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13CB84B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1AF154F" w14:textId="77777777" w:rsidR="00384D34" w:rsidRPr="004E416F" w:rsidRDefault="00384D34" w:rsidP="002B2580">
            <w:pPr>
              <w:jc w:val="right"/>
              <w:rPr>
                <w:rFonts w:ascii="Arial" w:hAnsi="Arial" w:cs="Arial"/>
                <w:sz w:val="20"/>
              </w:rPr>
            </w:pPr>
            <w:r w:rsidRPr="004E416F">
              <w:rPr>
                <w:rFonts w:ascii="Arial" w:hAnsi="Arial" w:cs="Arial"/>
                <w:sz w:val="20"/>
              </w:rPr>
              <w:t>1 124,33</w:t>
            </w:r>
          </w:p>
        </w:tc>
        <w:tc>
          <w:tcPr>
            <w:tcW w:w="1820" w:type="dxa"/>
            <w:tcBorders>
              <w:top w:val="nil"/>
              <w:left w:val="nil"/>
              <w:bottom w:val="single" w:sz="4" w:space="0" w:color="auto"/>
              <w:right w:val="single" w:sz="4" w:space="0" w:color="auto"/>
            </w:tcBorders>
            <w:shd w:val="clear" w:color="auto" w:fill="auto"/>
            <w:noWrap/>
            <w:vAlign w:val="bottom"/>
            <w:hideMark/>
          </w:tcPr>
          <w:p w14:paraId="34D12D59"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57C58B45" w14:textId="77777777" w:rsidR="00384D34" w:rsidRPr="004E416F" w:rsidRDefault="00384D34" w:rsidP="002B2580">
            <w:pPr>
              <w:rPr>
                <w:rFonts w:ascii="Arial" w:hAnsi="Arial" w:cs="Arial"/>
                <w:sz w:val="20"/>
              </w:rPr>
            </w:pPr>
            <w:r w:rsidRPr="004E416F">
              <w:rPr>
                <w:rFonts w:ascii="Arial" w:hAnsi="Arial" w:cs="Arial"/>
                <w:sz w:val="20"/>
              </w:rPr>
              <w:t>Opletalova</w:t>
            </w:r>
          </w:p>
        </w:tc>
        <w:tc>
          <w:tcPr>
            <w:tcW w:w="1142" w:type="dxa"/>
            <w:tcBorders>
              <w:top w:val="nil"/>
              <w:left w:val="nil"/>
              <w:bottom w:val="single" w:sz="4" w:space="0" w:color="auto"/>
              <w:right w:val="single" w:sz="4" w:space="0" w:color="auto"/>
            </w:tcBorders>
            <w:shd w:val="clear" w:color="auto" w:fill="FFFF00"/>
            <w:noWrap/>
            <w:vAlign w:val="bottom"/>
          </w:tcPr>
          <w:p w14:paraId="507CC20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D2CC9A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A410B93" w14:textId="77777777" w:rsidR="00384D34" w:rsidRPr="004E416F" w:rsidRDefault="00384D34" w:rsidP="002B2580">
            <w:pPr>
              <w:jc w:val="right"/>
              <w:rPr>
                <w:rFonts w:ascii="Arial" w:hAnsi="Arial"/>
                <w:sz w:val="20"/>
              </w:rPr>
            </w:pPr>
          </w:p>
        </w:tc>
      </w:tr>
      <w:tr w:rsidR="00384D34" w:rsidRPr="004E416F" w14:paraId="0B7919D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5F1DA6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A546E25" w14:textId="77777777" w:rsidR="00384D34" w:rsidRPr="004E416F" w:rsidRDefault="00384D34" w:rsidP="002B2580">
            <w:pPr>
              <w:rPr>
                <w:rFonts w:ascii="Arial" w:hAnsi="Arial" w:cs="Arial"/>
                <w:b/>
                <w:bCs/>
                <w:sz w:val="20"/>
              </w:rPr>
            </w:pPr>
            <w:r w:rsidRPr="004E416F">
              <w:rPr>
                <w:rFonts w:ascii="Arial" w:hAnsi="Arial" w:cs="Arial"/>
                <w:b/>
                <w:bCs/>
                <w:sz w:val="20"/>
              </w:rPr>
              <w:t>Dúbravčická</w:t>
            </w:r>
          </w:p>
        </w:tc>
        <w:tc>
          <w:tcPr>
            <w:tcW w:w="599" w:type="dxa"/>
            <w:tcBorders>
              <w:top w:val="nil"/>
              <w:left w:val="nil"/>
              <w:bottom w:val="single" w:sz="4" w:space="0" w:color="auto"/>
              <w:right w:val="single" w:sz="4" w:space="0" w:color="auto"/>
            </w:tcBorders>
            <w:shd w:val="clear" w:color="auto" w:fill="auto"/>
            <w:noWrap/>
            <w:vAlign w:val="bottom"/>
            <w:hideMark/>
          </w:tcPr>
          <w:p w14:paraId="74125B4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7F44AAD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85A608F" w14:textId="77777777" w:rsidR="00384D34" w:rsidRPr="004E416F" w:rsidRDefault="00384D34" w:rsidP="002B2580">
            <w:pPr>
              <w:jc w:val="right"/>
              <w:rPr>
                <w:rFonts w:ascii="Arial" w:hAnsi="Arial" w:cs="Arial"/>
                <w:sz w:val="20"/>
              </w:rPr>
            </w:pPr>
            <w:r w:rsidRPr="004E416F">
              <w:rPr>
                <w:rFonts w:ascii="Arial" w:hAnsi="Arial" w:cs="Arial"/>
                <w:sz w:val="20"/>
              </w:rPr>
              <w:t>1 014,97</w:t>
            </w:r>
          </w:p>
        </w:tc>
        <w:tc>
          <w:tcPr>
            <w:tcW w:w="1820" w:type="dxa"/>
            <w:tcBorders>
              <w:top w:val="nil"/>
              <w:left w:val="nil"/>
              <w:bottom w:val="single" w:sz="4" w:space="0" w:color="auto"/>
              <w:right w:val="single" w:sz="4" w:space="0" w:color="auto"/>
            </w:tcBorders>
            <w:shd w:val="clear" w:color="auto" w:fill="auto"/>
            <w:noWrap/>
            <w:vAlign w:val="bottom"/>
            <w:hideMark/>
          </w:tcPr>
          <w:p w14:paraId="0E3703D3"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F9A8021" w14:textId="77777777" w:rsidR="00384D34" w:rsidRPr="004E416F" w:rsidRDefault="00384D34" w:rsidP="002B2580">
            <w:pPr>
              <w:rPr>
                <w:rFonts w:ascii="Arial" w:hAnsi="Arial" w:cs="Arial"/>
                <w:sz w:val="20"/>
              </w:rPr>
            </w:pPr>
            <w:r w:rsidRPr="004E416F">
              <w:rPr>
                <w:rFonts w:ascii="Arial" w:hAnsi="Arial" w:cs="Arial"/>
                <w:sz w:val="20"/>
              </w:rPr>
              <w:t>Dúbravčická</w:t>
            </w:r>
          </w:p>
        </w:tc>
        <w:tc>
          <w:tcPr>
            <w:tcW w:w="1142" w:type="dxa"/>
            <w:tcBorders>
              <w:top w:val="nil"/>
              <w:left w:val="nil"/>
              <w:bottom w:val="single" w:sz="4" w:space="0" w:color="auto"/>
              <w:right w:val="single" w:sz="4" w:space="0" w:color="auto"/>
            </w:tcBorders>
            <w:shd w:val="clear" w:color="auto" w:fill="FFFF00"/>
            <w:noWrap/>
            <w:vAlign w:val="bottom"/>
          </w:tcPr>
          <w:p w14:paraId="153260F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BE714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0D1F5D" w14:textId="77777777" w:rsidR="00384D34" w:rsidRPr="004E416F" w:rsidRDefault="00384D34" w:rsidP="002B2580">
            <w:pPr>
              <w:jc w:val="right"/>
              <w:rPr>
                <w:rFonts w:ascii="Arial" w:hAnsi="Arial"/>
                <w:sz w:val="20"/>
              </w:rPr>
            </w:pPr>
          </w:p>
        </w:tc>
      </w:tr>
      <w:tr w:rsidR="00384D34" w:rsidRPr="004E416F" w14:paraId="72B36E6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E0110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1FA6342" w14:textId="77777777" w:rsidR="00384D34" w:rsidRPr="004E416F" w:rsidRDefault="00384D34" w:rsidP="002B2580">
            <w:pPr>
              <w:rPr>
                <w:rFonts w:ascii="Arial" w:hAnsi="Arial" w:cs="Arial"/>
                <w:b/>
                <w:bCs/>
                <w:sz w:val="20"/>
              </w:rPr>
            </w:pPr>
            <w:r w:rsidRPr="004E416F">
              <w:rPr>
                <w:rFonts w:ascii="Arial" w:hAnsi="Arial" w:cs="Arial"/>
                <w:b/>
                <w:bCs/>
                <w:sz w:val="20"/>
              </w:rPr>
              <w:t>Harmincova</w:t>
            </w:r>
          </w:p>
        </w:tc>
        <w:tc>
          <w:tcPr>
            <w:tcW w:w="599" w:type="dxa"/>
            <w:tcBorders>
              <w:top w:val="nil"/>
              <w:left w:val="nil"/>
              <w:bottom w:val="single" w:sz="4" w:space="0" w:color="auto"/>
              <w:right w:val="single" w:sz="4" w:space="0" w:color="auto"/>
            </w:tcBorders>
            <w:shd w:val="clear" w:color="auto" w:fill="auto"/>
            <w:noWrap/>
            <w:vAlign w:val="bottom"/>
            <w:hideMark/>
          </w:tcPr>
          <w:p w14:paraId="4DBE9E6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4D00E4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CC024A9" w14:textId="77777777" w:rsidR="00384D34" w:rsidRPr="004E416F" w:rsidRDefault="00384D34" w:rsidP="002B2580">
            <w:pPr>
              <w:jc w:val="right"/>
              <w:rPr>
                <w:rFonts w:ascii="Arial" w:hAnsi="Arial" w:cs="Arial"/>
                <w:sz w:val="20"/>
              </w:rPr>
            </w:pPr>
            <w:r w:rsidRPr="004E416F">
              <w:rPr>
                <w:rFonts w:ascii="Arial" w:hAnsi="Arial" w:cs="Arial"/>
                <w:sz w:val="20"/>
              </w:rPr>
              <w:t>2 040,76</w:t>
            </w:r>
          </w:p>
        </w:tc>
        <w:tc>
          <w:tcPr>
            <w:tcW w:w="1820" w:type="dxa"/>
            <w:tcBorders>
              <w:top w:val="nil"/>
              <w:left w:val="nil"/>
              <w:bottom w:val="single" w:sz="4" w:space="0" w:color="auto"/>
              <w:right w:val="single" w:sz="4" w:space="0" w:color="auto"/>
            </w:tcBorders>
            <w:shd w:val="clear" w:color="auto" w:fill="auto"/>
            <w:noWrap/>
            <w:vAlign w:val="bottom"/>
            <w:hideMark/>
          </w:tcPr>
          <w:p w14:paraId="524B5F0E"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08A7900" w14:textId="77777777" w:rsidR="00384D34" w:rsidRPr="004E416F" w:rsidRDefault="00384D34" w:rsidP="002B2580">
            <w:pPr>
              <w:rPr>
                <w:rFonts w:ascii="Arial" w:hAnsi="Arial" w:cs="Arial"/>
                <w:sz w:val="20"/>
              </w:rPr>
            </w:pPr>
            <w:r w:rsidRPr="004E416F">
              <w:rPr>
                <w:rFonts w:ascii="Arial" w:hAnsi="Arial" w:cs="Arial"/>
                <w:sz w:val="20"/>
              </w:rPr>
              <w:t>Harmincova</w:t>
            </w:r>
          </w:p>
        </w:tc>
        <w:tc>
          <w:tcPr>
            <w:tcW w:w="1142" w:type="dxa"/>
            <w:tcBorders>
              <w:top w:val="nil"/>
              <w:left w:val="nil"/>
              <w:bottom w:val="single" w:sz="4" w:space="0" w:color="auto"/>
              <w:right w:val="single" w:sz="4" w:space="0" w:color="auto"/>
            </w:tcBorders>
            <w:shd w:val="clear" w:color="auto" w:fill="FFFF00"/>
            <w:noWrap/>
            <w:vAlign w:val="bottom"/>
          </w:tcPr>
          <w:p w14:paraId="4B50B17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B5127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92898B" w14:textId="77777777" w:rsidR="00384D34" w:rsidRPr="004E416F" w:rsidRDefault="00384D34" w:rsidP="002B2580">
            <w:pPr>
              <w:jc w:val="right"/>
              <w:rPr>
                <w:rFonts w:ascii="Arial" w:hAnsi="Arial"/>
                <w:sz w:val="20"/>
              </w:rPr>
            </w:pPr>
          </w:p>
        </w:tc>
      </w:tr>
      <w:tr w:rsidR="00384D34" w:rsidRPr="004E416F" w14:paraId="327109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9EC4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DE34C9D" w14:textId="77777777" w:rsidR="00384D34" w:rsidRPr="004E416F" w:rsidRDefault="00384D34" w:rsidP="002B2580">
            <w:pPr>
              <w:rPr>
                <w:rFonts w:ascii="Arial" w:hAnsi="Arial" w:cs="Arial"/>
                <w:b/>
                <w:bCs/>
                <w:sz w:val="20"/>
              </w:rPr>
            </w:pPr>
            <w:r w:rsidRPr="004E416F">
              <w:rPr>
                <w:rFonts w:ascii="Arial" w:hAnsi="Arial" w:cs="Arial"/>
                <w:b/>
                <w:bCs/>
                <w:sz w:val="20"/>
              </w:rPr>
              <w:t>Harmincova</w:t>
            </w:r>
          </w:p>
        </w:tc>
        <w:tc>
          <w:tcPr>
            <w:tcW w:w="599" w:type="dxa"/>
            <w:tcBorders>
              <w:top w:val="nil"/>
              <w:left w:val="nil"/>
              <w:bottom w:val="single" w:sz="4" w:space="0" w:color="auto"/>
              <w:right w:val="single" w:sz="4" w:space="0" w:color="auto"/>
            </w:tcBorders>
            <w:shd w:val="clear" w:color="auto" w:fill="auto"/>
            <w:noWrap/>
            <w:vAlign w:val="bottom"/>
            <w:hideMark/>
          </w:tcPr>
          <w:p w14:paraId="03FEFEE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68858B8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647A3CB" w14:textId="77777777" w:rsidR="00384D34" w:rsidRPr="004E416F" w:rsidRDefault="00384D34" w:rsidP="002B2580">
            <w:pPr>
              <w:jc w:val="right"/>
              <w:rPr>
                <w:rFonts w:ascii="Arial" w:hAnsi="Arial" w:cs="Arial"/>
                <w:sz w:val="20"/>
              </w:rPr>
            </w:pPr>
            <w:r w:rsidRPr="004E416F">
              <w:rPr>
                <w:rFonts w:ascii="Arial" w:hAnsi="Arial" w:cs="Arial"/>
                <w:sz w:val="20"/>
              </w:rPr>
              <w:t>2 472,20</w:t>
            </w:r>
          </w:p>
        </w:tc>
        <w:tc>
          <w:tcPr>
            <w:tcW w:w="1820" w:type="dxa"/>
            <w:tcBorders>
              <w:top w:val="nil"/>
              <w:left w:val="nil"/>
              <w:bottom w:val="single" w:sz="4" w:space="0" w:color="auto"/>
              <w:right w:val="single" w:sz="4" w:space="0" w:color="auto"/>
            </w:tcBorders>
            <w:shd w:val="clear" w:color="auto" w:fill="auto"/>
            <w:noWrap/>
            <w:vAlign w:val="bottom"/>
            <w:hideMark/>
          </w:tcPr>
          <w:p w14:paraId="6563A173"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A359889" w14:textId="77777777" w:rsidR="00384D34" w:rsidRPr="004E416F" w:rsidRDefault="00384D34" w:rsidP="002B2580">
            <w:pPr>
              <w:rPr>
                <w:rFonts w:ascii="Arial" w:hAnsi="Arial" w:cs="Arial"/>
                <w:sz w:val="20"/>
              </w:rPr>
            </w:pPr>
            <w:r w:rsidRPr="004E416F">
              <w:rPr>
                <w:rFonts w:ascii="Arial" w:hAnsi="Arial" w:cs="Arial"/>
                <w:sz w:val="20"/>
              </w:rPr>
              <w:t>Harmincova</w:t>
            </w:r>
          </w:p>
        </w:tc>
        <w:tc>
          <w:tcPr>
            <w:tcW w:w="1142" w:type="dxa"/>
            <w:tcBorders>
              <w:top w:val="nil"/>
              <w:left w:val="nil"/>
              <w:bottom w:val="single" w:sz="4" w:space="0" w:color="auto"/>
              <w:right w:val="single" w:sz="4" w:space="0" w:color="auto"/>
            </w:tcBorders>
            <w:shd w:val="clear" w:color="auto" w:fill="FFFF00"/>
            <w:noWrap/>
            <w:vAlign w:val="bottom"/>
          </w:tcPr>
          <w:p w14:paraId="35299ED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BFFE4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88B48B5" w14:textId="77777777" w:rsidR="00384D34" w:rsidRPr="004E416F" w:rsidRDefault="00384D34" w:rsidP="002B2580">
            <w:pPr>
              <w:jc w:val="right"/>
              <w:rPr>
                <w:rFonts w:ascii="Arial" w:hAnsi="Arial"/>
                <w:sz w:val="20"/>
              </w:rPr>
            </w:pPr>
          </w:p>
        </w:tc>
      </w:tr>
      <w:tr w:rsidR="00384D34" w:rsidRPr="004E416F" w14:paraId="5DF2A08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935EE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1AC05E0" w14:textId="77777777" w:rsidR="00384D34" w:rsidRPr="004E416F" w:rsidRDefault="00384D34" w:rsidP="002B2580">
            <w:pPr>
              <w:rPr>
                <w:rFonts w:ascii="Arial" w:hAnsi="Arial" w:cs="Arial"/>
                <w:b/>
                <w:bCs/>
                <w:sz w:val="20"/>
              </w:rPr>
            </w:pPr>
            <w:r w:rsidRPr="004E416F">
              <w:rPr>
                <w:rFonts w:ascii="Arial" w:hAnsi="Arial" w:cs="Arial"/>
                <w:b/>
                <w:bCs/>
                <w:sz w:val="20"/>
              </w:rPr>
              <w:t>Janka Alexyho</w:t>
            </w:r>
          </w:p>
        </w:tc>
        <w:tc>
          <w:tcPr>
            <w:tcW w:w="599" w:type="dxa"/>
            <w:tcBorders>
              <w:top w:val="nil"/>
              <w:left w:val="nil"/>
              <w:bottom w:val="single" w:sz="4" w:space="0" w:color="auto"/>
              <w:right w:val="single" w:sz="4" w:space="0" w:color="auto"/>
            </w:tcBorders>
            <w:shd w:val="clear" w:color="auto" w:fill="auto"/>
            <w:noWrap/>
            <w:vAlign w:val="bottom"/>
            <w:hideMark/>
          </w:tcPr>
          <w:p w14:paraId="6F6A534A"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5D0A33E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B75B553" w14:textId="77777777" w:rsidR="00384D34" w:rsidRPr="004E416F" w:rsidRDefault="00384D34" w:rsidP="002B2580">
            <w:pPr>
              <w:jc w:val="right"/>
              <w:rPr>
                <w:rFonts w:ascii="Arial" w:hAnsi="Arial" w:cs="Arial"/>
                <w:sz w:val="20"/>
              </w:rPr>
            </w:pPr>
            <w:r w:rsidRPr="004E416F">
              <w:rPr>
                <w:rFonts w:ascii="Arial" w:hAnsi="Arial" w:cs="Arial"/>
                <w:sz w:val="20"/>
              </w:rPr>
              <w:t>2 194,39</w:t>
            </w:r>
          </w:p>
        </w:tc>
        <w:tc>
          <w:tcPr>
            <w:tcW w:w="1820" w:type="dxa"/>
            <w:tcBorders>
              <w:top w:val="nil"/>
              <w:left w:val="nil"/>
              <w:bottom w:val="single" w:sz="4" w:space="0" w:color="auto"/>
              <w:right w:val="single" w:sz="4" w:space="0" w:color="auto"/>
            </w:tcBorders>
            <w:shd w:val="clear" w:color="auto" w:fill="auto"/>
            <w:noWrap/>
            <w:vAlign w:val="bottom"/>
            <w:hideMark/>
          </w:tcPr>
          <w:p w14:paraId="1DBA28E4"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09BF707F" w14:textId="77777777" w:rsidR="00384D34" w:rsidRPr="004E416F" w:rsidRDefault="00384D34" w:rsidP="002B2580">
            <w:pPr>
              <w:rPr>
                <w:rFonts w:ascii="Arial" w:hAnsi="Arial" w:cs="Arial"/>
                <w:sz w:val="20"/>
              </w:rPr>
            </w:pPr>
            <w:r w:rsidRPr="004E416F">
              <w:rPr>
                <w:rFonts w:ascii="Arial" w:hAnsi="Arial" w:cs="Arial"/>
                <w:sz w:val="20"/>
              </w:rPr>
              <w:t>Janka Alexyho</w:t>
            </w:r>
          </w:p>
        </w:tc>
        <w:tc>
          <w:tcPr>
            <w:tcW w:w="1142" w:type="dxa"/>
            <w:tcBorders>
              <w:top w:val="nil"/>
              <w:left w:val="nil"/>
              <w:bottom w:val="single" w:sz="4" w:space="0" w:color="auto"/>
              <w:right w:val="single" w:sz="4" w:space="0" w:color="auto"/>
            </w:tcBorders>
            <w:shd w:val="clear" w:color="auto" w:fill="FFFF00"/>
            <w:noWrap/>
            <w:vAlign w:val="bottom"/>
          </w:tcPr>
          <w:p w14:paraId="104B7E6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B3DB73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ABC6B3" w14:textId="77777777" w:rsidR="00384D34" w:rsidRPr="004E416F" w:rsidRDefault="00384D34" w:rsidP="002B2580">
            <w:pPr>
              <w:jc w:val="right"/>
              <w:rPr>
                <w:rFonts w:ascii="Arial" w:hAnsi="Arial"/>
                <w:sz w:val="20"/>
              </w:rPr>
            </w:pPr>
          </w:p>
        </w:tc>
      </w:tr>
      <w:tr w:rsidR="00384D34" w:rsidRPr="004E416F" w14:paraId="126139D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0067E7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42F7ADE" w14:textId="77777777" w:rsidR="00384D34" w:rsidRPr="004E416F" w:rsidRDefault="00384D34" w:rsidP="002B2580">
            <w:pPr>
              <w:rPr>
                <w:rFonts w:ascii="Arial" w:hAnsi="Arial" w:cs="Arial"/>
                <w:b/>
                <w:bCs/>
                <w:sz w:val="20"/>
              </w:rPr>
            </w:pPr>
            <w:r w:rsidRPr="004E416F">
              <w:rPr>
                <w:rFonts w:ascii="Arial" w:hAnsi="Arial" w:cs="Arial"/>
                <w:b/>
                <w:bCs/>
                <w:sz w:val="20"/>
              </w:rPr>
              <w:t>Janka Alexyho</w:t>
            </w:r>
          </w:p>
        </w:tc>
        <w:tc>
          <w:tcPr>
            <w:tcW w:w="599" w:type="dxa"/>
            <w:tcBorders>
              <w:top w:val="nil"/>
              <w:left w:val="nil"/>
              <w:bottom w:val="single" w:sz="4" w:space="0" w:color="auto"/>
              <w:right w:val="single" w:sz="4" w:space="0" w:color="auto"/>
            </w:tcBorders>
            <w:shd w:val="clear" w:color="auto" w:fill="auto"/>
            <w:noWrap/>
            <w:vAlign w:val="bottom"/>
            <w:hideMark/>
          </w:tcPr>
          <w:p w14:paraId="3C89815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233FFF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FF0396B" w14:textId="77777777" w:rsidR="00384D34" w:rsidRPr="004E416F" w:rsidRDefault="00384D34" w:rsidP="002B2580">
            <w:pPr>
              <w:jc w:val="right"/>
              <w:rPr>
                <w:rFonts w:ascii="Arial" w:hAnsi="Arial" w:cs="Arial"/>
                <w:sz w:val="20"/>
              </w:rPr>
            </w:pPr>
            <w:r w:rsidRPr="004E416F">
              <w:rPr>
                <w:rFonts w:ascii="Arial" w:hAnsi="Arial" w:cs="Arial"/>
                <w:sz w:val="20"/>
              </w:rPr>
              <w:t>1 318,78</w:t>
            </w:r>
          </w:p>
        </w:tc>
        <w:tc>
          <w:tcPr>
            <w:tcW w:w="1820" w:type="dxa"/>
            <w:tcBorders>
              <w:top w:val="nil"/>
              <w:left w:val="nil"/>
              <w:bottom w:val="single" w:sz="4" w:space="0" w:color="auto"/>
              <w:right w:val="single" w:sz="4" w:space="0" w:color="auto"/>
            </w:tcBorders>
            <w:shd w:val="clear" w:color="auto" w:fill="auto"/>
            <w:noWrap/>
            <w:vAlign w:val="bottom"/>
            <w:hideMark/>
          </w:tcPr>
          <w:p w14:paraId="5DD793A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248D0C7" w14:textId="77777777" w:rsidR="00384D34" w:rsidRPr="004E416F" w:rsidRDefault="00384D34" w:rsidP="002B2580">
            <w:pPr>
              <w:rPr>
                <w:rFonts w:ascii="Arial" w:hAnsi="Arial" w:cs="Arial"/>
                <w:sz w:val="20"/>
              </w:rPr>
            </w:pPr>
            <w:r w:rsidRPr="004E416F">
              <w:rPr>
                <w:rFonts w:ascii="Arial" w:hAnsi="Arial" w:cs="Arial"/>
                <w:sz w:val="20"/>
              </w:rPr>
              <w:t>Janka Alexyho</w:t>
            </w:r>
          </w:p>
        </w:tc>
        <w:tc>
          <w:tcPr>
            <w:tcW w:w="1142" w:type="dxa"/>
            <w:tcBorders>
              <w:top w:val="nil"/>
              <w:left w:val="nil"/>
              <w:bottom w:val="single" w:sz="4" w:space="0" w:color="auto"/>
              <w:right w:val="single" w:sz="4" w:space="0" w:color="auto"/>
            </w:tcBorders>
            <w:shd w:val="clear" w:color="auto" w:fill="FFFF00"/>
            <w:noWrap/>
            <w:vAlign w:val="bottom"/>
          </w:tcPr>
          <w:p w14:paraId="2E7E2AF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4373A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BB8249B" w14:textId="77777777" w:rsidR="00384D34" w:rsidRPr="004E416F" w:rsidRDefault="00384D34" w:rsidP="002B2580">
            <w:pPr>
              <w:jc w:val="right"/>
              <w:rPr>
                <w:rFonts w:ascii="Arial" w:hAnsi="Arial"/>
                <w:sz w:val="20"/>
              </w:rPr>
            </w:pPr>
          </w:p>
        </w:tc>
      </w:tr>
      <w:tr w:rsidR="00384D34" w:rsidRPr="004E416F" w14:paraId="1580E9B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6F46D0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A079EC7" w14:textId="77777777" w:rsidR="00384D34" w:rsidRPr="004E416F" w:rsidRDefault="00384D34" w:rsidP="002B2580">
            <w:pPr>
              <w:rPr>
                <w:rFonts w:ascii="Arial" w:hAnsi="Arial" w:cs="Arial"/>
                <w:b/>
                <w:bCs/>
                <w:sz w:val="20"/>
              </w:rPr>
            </w:pPr>
            <w:r w:rsidRPr="004E416F">
              <w:rPr>
                <w:rFonts w:ascii="Arial" w:hAnsi="Arial" w:cs="Arial"/>
                <w:b/>
                <w:bCs/>
                <w:sz w:val="20"/>
              </w:rPr>
              <w:t>Pod záhradami</w:t>
            </w:r>
          </w:p>
        </w:tc>
        <w:tc>
          <w:tcPr>
            <w:tcW w:w="599" w:type="dxa"/>
            <w:tcBorders>
              <w:top w:val="nil"/>
              <w:left w:val="nil"/>
              <w:bottom w:val="single" w:sz="4" w:space="0" w:color="auto"/>
              <w:right w:val="single" w:sz="4" w:space="0" w:color="auto"/>
            </w:tcBorders>
            <w:shd w:val="clear" w:color="auto" w:fill="auto"/>
            <w:noWrap/>
            <w:vAlign w:val="bottom"/>
            <w:hideMark/>
          </w:tcPr>
          <w:p w14:paraId="71630E15"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0203B0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F848D79" w14:textId="77777777" w:rsidR="00384D34" w:rsidRPr="004E416F" w:rsidRDefault="00384D34" w:rsidP="002B2580">
            <w:pPr>
              <w:jc w:val="right"/>
              <w:rPr>
                <w:rFonts w:ascii="Arial" w:hAnsi="Arial" w:cs="Arial"/>
                <w:sz w:val="20"/>
              </w:rPr>
            </w:pPr>
            <w:r w:rsidRPr="004E416F">
              <w:rPr>
                <w:rFonts w:ascii="Arial" w:hAnsi="Arial" w:cs="Arial"/>
                <w:sz w:val="20"/>
              </w:rPr>
              <w:t>1 984,37</w:t>
            </w:r>
          </w:p>
        </w:tc>
        <w:tc>
          <w:tcPr>
            <w:tcW w:w="1820" w:type="dxa"/>
            <w:tcBorders>
              <w:top w:val="nil"/>
              <w:left w:val="nil"/>
              <w:bottom w:val="single" w:sz="4" w:space="0" w:color="auto"/>
              <w:right w:val="single" w:sz="4" w:space="0" w:color="auto"/>
            </w:tcBorders>
            <w:shd w:val="clear" w:color="auto" w:fill="auto"/>
            <w:noWrap/>
            <w:vAlign w:val="bottom"/>
            <w:hideMark/>
          </w:tcPr>
          <w:p w14:paraId="4B343B51"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DD46AEB" w14:textId="77777777" w:rsidR="00384D34" w:rsidRPr="004E416F" w:rsidRDefault="00384D34" w:rsidP="002B2580">
            <w:pPr>
              <w:rPr>
                <w:rFonts w:ascii="Arial" w:hAnsi="Arial" w:cs="Arial"/>
                <w:sz w:val="20"/>
              </w:rPr>
            </w:pPr>
            <w:r w:rsidRPr="004E416F">
              <w:rPr>
                <w:rFonts w:ascii="Arial" w:hAnsi="Arial" w:cs="Arial"/>
                <w:sz w:val="20"/>
              </w:rPr>
              <w:t>Pod záhradami</w:t>
            </w:r>
          </w:p>
        </w:tc>
        <w:tc>
          <w:tcPr>
            <w:tcW w:w="1142" w:type="dxa"/>
            <w:tcBorders>
              <w:top w:val="nil"/>
              <w:left w:val="nil"/>
              <w:bottom w:val="single" w:sz="4" w:space="0" w:color="auto"/>
              <w:right w:val="single" w:sz="4" w:space="0" w:color="auto"/>
            </w:tcBorders>
            <w:shd w:val="clear" w:color="auto" w:fill="FFFF00"/>
            <w:noWrap/>
            <w:vAlign w:val="bottom"/>
          </w:tcPr>
          <w:p w14:paraId="491680B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5450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096D547" w14:textId="77777777" w:rsidR="00384D34" w:rsidRPr="004E416F" w:rsidRDefault="00384D34" w:rsidP="002B2580">
            <w:pPr>
              <w:jc w:val="right"/>
              <w:rPr>
                <w:rFonts w:ascii="Arial" w:hAnsi="Arial"/>
                <w:sz w:val="20"/>
              </w:rPr>
            </w:pPr>
          </w:p>
        </w:tc>
      </w:tr>
      <w:tr w:rsidR="00384D34" w:rsidRPr="004E416F" w14:paraId="2187A9E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D932B6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1F42BE3" w14:textId="77777777" w:rsidR="00384D34" w:rsidRPr="004E416F" w:rsidRDefault="00384D34" w:rsidP="002B2580">
            <w:pPr>
              <w:rPr>
                <w:rFonts w:ascii="Arial" w:hAnsi="Arial" w:cs="Arial"/>
                <w:b/>
                <w:bCs/>
                <w:sz w:val="20"/>
              </w:rPr>
            </w:pPr>
            <w:r w:rsidRPr="004E416F">
              <w:rPr>
                <w:rFonts w:ascii="Arial" w:hAnsi="Arial" w:cs="Arial"/>
                <w:b/>
                <w:bCs/>
                <w:sz w:val="20"/>
              </w:rPr>
              <w:t>Pod záhradami</w:t>
            </w:r>
          </w:p>
        </w:tc>
        <w:tc>
          <w:tcPr>
            <w:tcW w:w="599" w:type="dxa"/>
            <w:tcBorders>
              <w:top w:val="nil"/>
              <w:left w:val="nil"/>
              <w:bottom w:val="single" w:sz="4" w:space="0" w:color="auto"/>
              <w:right w:val="single" w:sz="4" w:space="0" w:color="auto"/>
            </w:tcBorders>
            <w:shd w:val="clear" w:color="auto" w:fill="auto"/>
            <w:noWrap/>
            <w:vAlign w:val="bottom"/>
            <w:hideMark/>
          </w:tcPr>
          <w:p w14:paraId="6F4482C5"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3259C191"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863B736" w14:textId="77777777" w:rsidR="00384D34" w:rsidRPr="004E416F" w:rsidRDefault="00384D34" w:rsidP="002B2580">
            <w:pPr>
              <w:jc w:val="right"/>
              <w:rPr>
                <w:rFonts w:ascii="Arial" w:hAnsi="Arial" w:cs="Arial"/>
                <w:sz w:val="20"/>
              </w:rPr>
            </w:pPr>
            <w:r w:rsidRPr="004E416F">
              <w:rPr>
                <w:rFonts w:ascii="Arial" w:hAnsi="Arial" w:cs="Arial"/>
                <w:sz w:val="20"/>
              </w:rPr>
              <w:t>1 453,10</w:t>
            </w:r>
          </w:p>
        </w:tc>
        <w:tc>
          <w:tcPr>
            <w:tcW w:w="1820" w:type="dxa"/>
            <w:tcBorders>
              <w:top w:val="nil"/>
              <w:left w:val="nil"/>
              <w:bottom w:val="single" w:sz="4" w:space="0" w:color="auto"/>
              <w:right w:val="single" w:sz="4" w:space="0" w:color="auto"/>
            </w:tcBorders>
            <w:shd w:val="clear" w:color="auto" w:fill="auto"/>
            <w:noWrap/>
            <w:vAlign w:val="bottom"/>
            <w:hideMark/>
          </w:tcPr>
          <w:p w14:paraId="64785CCB"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788CD134" w14:textId="77777777" w:rsidR="00384D34" w:rsidRPr="004E416F" w:rsidRDefault="00384D34" w:rsidP="002B2580">
            <w:pPr>
              <w:rPr>
                <w:rFonts w:ascii="Arial" w:hAnsi="Arial" w:cs="Arial"/>
                <w:sz w:val="20"/>
              </w:rPr>
            </w:pPr>
            <w:r w:rsidRPr="004E416F">
              <w:rPr>
                <w:rFonts w:ascii="Arial" w:hAnsi="Arial" w:cs="Arial"/>
                <w:sz w:val="20"/>
              </w:rPr>
              <w:t>Pod záhradami</w:t>
            </w:r>
          </w:p>
        </w:tc>
        <w:tc>
          <w:tcPr>
            <w:tcW w:w="1142" w:type="dxa"/>
            <w:tcBorders>
              <w:top w:val="nil"/>
              <w:left w:val="nil"/>
              <w:bottom w:val="single" w:sz="4" w:space="0" w:color="auto"/>
              <w:right w:val="single" w:sz="4" w:space="0" w:color="auto"/>
            </w:tcBorders>
            <w:shd w:val="clear" w:color="auto" w:fill="FFFF00"/>
            <w:noWrap/>
            <w:vAlign w:val="bottom"/>
          </w:tcPr>
          <w:p w14:paraId="4D42A29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64478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181918" w14:textId="77777777" w:rsidR="00384D34" w:rsidRPr="004E416F" w:rsidRDefault="00384D34" w:rsidP="002B2580">
            <w:pPr>
              <w:jc w:val="right"/>
              <w:rPr>
                <w:rFonts w:ascii="Arial" w:hAnsi="Arial"/>
                <w:sz w:val="20"/>
              </w:rPr>
            </w:pPr>
          </w:p>
        </w:tc>
      </w:tr>
      <w:tr w:rsidR="00384D34" w:rsidRPr="004E416F" w14:paraId="475FF0A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C8CCF7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0FFE0F1" w14:textId="77777777" w:rsidR="00384D34" w:rsidRPr="004E416F" w:rsidRDefault="00384D34" w:rsidP="002B2580">
            <w:pPr>
              <w:rPr>
                <w:rFonts w:ascii="Arial" w:hAnsi="Arial" w:cs="Arial"/>
                <w:b/>
                <w:bCs/>
                <w:sz w:val="20"/>
              </w:rPr>
            </w:pPr>
            <w:r w:rsidRPr="004E416F">
              <w:rPr>
                <w:rFonts w:ascii="Arial" w:hAnsi="Arial" w:cs="Arial"/>
                <w:b/>
                <w:bCs/>
                <w:sz w:val="20"/>
              </w:rPr>
              <w:t>Polianky</w:t>
            </w:r>
          </w:p>
        </w:tc>
        <w:tc>
          <w:tcPr>
            <w:tcW w:w="599" w:type="dxa"/>
            <w:tcBorders>
              <w:top w:val="nil"/>
              <w:left w:val="nil"/>
              <w:bottom w:val="single" w:sz="4" w:space="0" w:color="auto"/>
              <w:right w:val="single" w:sz="4" w:space="0" w:color="auto"/>
            </w:tcBorders>
            <w:shd w:val="clear" w:color="auto" w:fill="auto"/>
            <w:noWrap/>
            <w:vAlign w:val="bottom"/>
            <w:hideMark/>
          </w:tcPr>
          <w:p w14:paraId="2365802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7F222B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2AE2C7" w14:textId="77777777" w:rsidR="00384D34" w:rsidRPr="004E416F" w:rsidRDefault="00384D34" w:rsidP="002B2580">
            <w:pPr>
              <w:jc w:val="right"/>
              <w:rPr>
                <w:rFonts w:ascii="Arial" w:hAnsi="Arial" w:cs="Arial"/>
                <w:sz w:val="20"/>
              </w:rPr>
            </w:pPr>
            <w:r w:rsidRPr="004E416F">
              <w:rPr>
                <w:rFonts w:ascii="Arial" w:hAnsi="Arial" w:cs="Arial"/>
                <w:sz w:val="20"/>
              </w:rPr>
              <w:t>606,77</w:t>
            </w:r>
          </w:p>
        </w:tc>
        <w:tc>
          <w:tcPr>
            <w:tcW w:w="1820" w:type="dxa"/>
            <w:tcBorders>
              <w:top w:val="nil"/>
              <w:left w:val="nil"/>
              <w:bottom w:val="single" w:sz="4" w:space="0" w:color="auto"/>
              <w:right w:val="single" w:sz="4" w:space="0" w:color="auto"/>
            </w:tcBorders>
            <w:shd w:val="clear" w:color="auto" w:fill="auto"/>
            <w:noWrap/>
            <w:vAlign w:val="bottom"/>
            <w:hideMark/>
          </w:tcPr>
          <w:p w14:paraId="5B4AE8BF"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3CFDC59" w14:textId="77777777" w:rsidR="00384D34" w:rsidRPr="004E416F" w:rsidRDefault="00384D34" w:rsidP="002B2580">
            <w:pPr>
              <w:rPr>
                <w:rFonts w:ascii="Arial" w:hAnsi="Arial" w:cs="Arial"/>
                <w:sz w:val="20"/>
              </w:rPr>
            </w:pPr>
            <w:r w:rsidRPr="004E416F">
              <w:rPr>
                <w:rFonts w:ascii="Arial" w:hAnsi="Arial" w:cs="Arial"/>
                <w:sz w:val="20"/>
              </w:rPr>
              <w:t>Polianky</w:t>
            </w:r>
          </w:p>
        </w:tc>
        <w:tc>
          <w:tcPr>
            <w:tcW w:w="1142" w:type="dxa"/>
            <w:tcBorders>
              <w:top w:val="nil"/>
              <w:left w:val="nil"/>
              <w:bottom w:val="single" w:sz="4" w:space="0" w:color="auto"/>
              <w:right w:val="single" w:sz="4" w:space="0" w:color="auto"/>
            </w:tcBorders>
            <w:shd w:val="clear" w:color="auto" w:fill="FFFF00"/>
            <w:noWrap/>
            <w:vAlign w:val="bottom"/>
          </w:tcPr>
          <w:p w14:paraId="384530E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172D1D5"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E8BB23" w14:textId="77777777" w:rsidR="00384D34" w:rsidRPr="004E416F" w:rsidRDefault="00384D34" w:rsidP="002B2580">
            <w:pPr>
              <w:jc w:val="right"/>
              <w:rPr>
                <w:rFonts w:ascii="Arial" w:hAnsi="Arial"/>
                <w:sz w:val="20"/>
              </w:rPr>
            </w:pPr>
          </w:p>
        </w:tc>
      </w:tr>
      <w:tr w:rsidR="00384D34" w:rsidRPr="004E416F" w14:paraId="4456E1C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69F0BD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E95BED2" w14:textId="77777777" w:rsidR="00384D34" w:rsidRPr="004E416F" w:rsidRDefault="00384D34" w:rsidP="002B2580">
            <w:pPr>
              <w:rPr>
                <w:rFonts w:ascii="Arial" w:hAnsi="Arial" w:cs="Arial"/>
                <w:b/>
                <w:bCs/>
                <w:sz w:val="20"/>
              </w:rPr>
            </w:pPr>
            <w:r w:rsidRPr="004E416F">
              <w:rPr>
                <w:rFonts w:ascii="Arial" w:hAnsi="Arial" w:cs="Arial"/>
                <w:b/>
                <w:bCs/>
                <w:sz w:val="20"/>
              </w:rPr>
              <w:t>Polianky</w:t>
            </w:r>
          </w:p>
        </w:tc>
        <w:tc>
          <w:tcPr>
            <w:tcW w:w="599" w:type="dxa"/>
            <w:tcBorders>
              <w:top w:val="nil"/>
              <w:left w:val="nil"/>
              <w:bottom w:val="single" w:sz="4" w:space="0" w:color="auto"/>
              <w:right w:val="single" w:sz="4" w:space="0" w:color="auto"/>
            </w:tcBorders>
            <w:shd w:val="clear" w:color="auto" w:fill="auto"/>
            <w:noWrap/>
            <w:vAlign w:val="bottom"/>
            <w:hideMark/>
          </w:tcPr>
          <w:p w14:paraId="31C67354"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5432CB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D174219" w14:textId="77777777" w:rsidR="00384D34" w:rsidRPr="004E416F" w:rsidRDefault="00384D34" w:rsidP="002B2580">
            <w:pPr>
              <w:jc w:val="right"/>
              <w:rPr>
                <w:rFonts w:ascii="Arial" w:hAnsi="Arial" w:cs="Arial"/>
                <w:sz w:val="20"/>
              </w:rPr>
            </w:pPr>
            <w:r w:rsidRPr="004E416F">
              <w:rPr>
                <w:rFonts w:ascii="Arial" w:hAnsi="Arial" w:cs="Arial"/>
                <w:sz w:val="20"/>
              </w:rPr>
              <w:t>100,86</w:t>
            </w:r>
          </w:p>
        </w:tc>
        <w:tc>
          <w:tcPr>
            <w:tcW w:w="1820" w:type="dxa"/>
            <w:tcBorders>
              <w:top w:val="nil"/>
              <w:left w:val="nil"/>
              <w:bottom w:val="single" w:sz="4" w:space="0" w:color="auto"/>
              <w:right w:val="single" w:sz="4" w:space="0" w:color="auto"/>
            </w:tcBorders>
            <w:shd w:val="clear" w:color="auto" w:fill="auto"/>
            <w:noWrap/>
            <w:vAlign w:val="bottom"/>
            <w:hideMark/>
          </w:tcPr>
          <w:p w14:paraId="204F75D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368EB96" w14:textId="77777777" w:rsidR="00384D34" w:rsidRPr="004E416F" w:rsidRDefault="00384D34" w:rsidP="002B2580">
            <w:pPr>
              <w:rPr>
                <w:rFonts w:ascii="Arial" w:hAnsi="Arial" w:cs="Arial"/>
                <w:sz w:val="20"/>
              </w:rPr>
            </w:pPr>
            <w:r w:rsidRPr="004E416F">
              <w:rPr>
                <w:rFonts w:ascii="Arial" w:hAnsi="Arial" w:cs="Arial"/>
                <w:sz w:val="20"/>
              </w:rPr>
              <w:t>Polianky</w:t>
            </w:r>
          </w:p>
        </w:tc>
        <w:tc>
          <w:tcPr>
            <w:tcW w:w="1142" w:type="dxa"/>
            <w:tcBorders>
              <w:top w:val="nil"/>
              <w:left w:val="nil"/>
              <w:bottom w:val="single" w:sz="4" w:space="0" w:color="auto"/>
              <w:right w:val="single" w:sz="4" w:space="0" w:color="auto"/>
            </w:tcBorders>
            <w:shd w:val="clear" w:color="auto" w:fill="FFFF00"/>
            <w:noWrap/>
            <w:vAlign w:val="bottom"/>
          </w:tcPr>
          <w:p w14:paraId="0B22A69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5DEB8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D21CA32" w14:textId="77777777" w:rsidR="00384D34" w:rsidRPr="004E416F" w:rsidRDefault="00384D34" w:rsidP="002B2580">
            <w:pPr>
              <w:jc w:val="right"/>
              <w:rPr>
                <w:rFonts w:ascii="Arial" w:hAnsi="Arial"/>
                <w:sz w:val="20"/>
              </w:rPr>
            </w:pPr>
          </w:p>
        </w:tc>
      </w:tr>
      <w:tr w:rsidR="00384D34" w:rsidRPr="004E416F" w14:paraId="554518E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420E58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D11B859" w14:textId="77777777" w:rsidR="00384D34" w:rsidRPr="004E416F" w:rsidRDefault="00384D34" w:rsidP="002B2580">
            <w:pPr>
              <w:rPr>
                <w:rFonts w:ascii="Arial" w:hAnsi="Arial" w:cs="Arial"/>
                <w:b/>
                <w:bCs/>
                <w:sz w:val="20"/>
              </w:rPr>
            </w:pPr>
            <w:r w:rsidRPr="004E416F">
              <w:rPr>
                <w:rFonts w:ascii="Arial" w:hAnsi="Arial" w:cs="Arial"/>
                <w:b/>
                <w:bCs/>
                <w:sz w:val="20"/>
              </w:rPr>
              <w:t>Pri kríži</w:t>
            </w:r>
          </w:p>
        </w:tc>
        <w:tc>
          <w:tcPr>
            <w:tcW w:w="599" w:type="dxa"/>
            <w:tcBorders>
              <w:top w:val="nil"/>
              <w:left w:val="nil"/>
              <w:bottom w:val="single" w:sz="4" w:space="0" w:color="auto"/>
              <w:right w:val="single" w:sz="4" w:space="0" w:color="auto"/>
            </w:tcBorders>
            <w:shd w:val="clear" w:color="auto" w:fill="auto"/>
            <w:noWrap/>
            <w:vAlign w:val="bottom"/>
            <w:hideMark/>
          </w:tcPr>
          <w:p w14:paraId="7BD9D511"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6ECFE9DB"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94B59FD" w14:textId="77777777" w:rsidR="00384D34" w:rsidRPr="004E416F" w:rsidRDefault="00384D34" w:rsidP="002B2580">
            <w:pPr>
              <w:jc w:val="right"/>
              <w:rPr>
                <w:rFonts w:ascii="Arial" w:hAnsi="Arial" w:cs="Arial"/>
                <w:sz w:val="20"/>
              </w:rPr>
            </w:pPr>
            <w:r w:rsidRPr="004E416F">
              <w:rPr>
                <w:rFonts w:ascii="Arial" w:hAnsi="Arial" w:cs="Arial"/>
                <w:sz w:val="20"/>
              </w:rPr>
              <w:t>1 385,62</w:t>
            </w:r>
          </w:p>
        </w:tc>
        <w:tc>
          <w:tcPr>
            <w:tcW w:w="1820" w:type="dxa"/>
            <w:tcBorders>
              <w:top w:val="nil"/>
              <w:left w:val="nil"/>
              <w:bottom w:val="single" w:sz="4" w:space="0" w:color="auto"/>
              <w:right w:val="single" w:sz="4" w:space="0" w:color="auto"/>
            </w:tcBorders>
            <w:shd w:val="clear" w:color="auto" w:fill="auto"/>
            <w:noWrap/>
            <w:vAlign w:val="bottom"/>
            <w:hideMark/>
          </w:tcPr>
          <w:p w14:paraId="1AC81A4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09A3CCD7" w14:textId="77777777" w:rsidR="00384D34" w:rsidRPr="004E416F" w:rsidRDefault="00384D34" w:rsidP="002B2580">
            <w:pPr>
              <w:rPr>
                <w:rFonts w:ascii="Arial" w:hAnsi="Arial" w:cs="Arial"/>
                <w:sz w:val="20"/>
              </w:rPr>
            </w:pPr>
            <w:r w:rsidRPr="004E416F">
              <w:rPr>
                <w:rFonts w:ascii="Arial" w:hAnsi="Arial" w:cs="Arial"/>
                <w:sz w:val="20"/>
              </w:rPr>
              <w:t>Pri kríži</w:t>
            </w:r>
          </w:p>
        </w:tc>
        <w:tc>
          <w:tcPr>
            <w:tcW w:w="1142" w:type="dxa"/>
            <w:tcBorders>
              <w:top w:val="nil"/>
              <w:left w:val="nil"/>
              <w:bottom w:val="single" w:sz="4" w:space="0" w:color="auto"/>
              <w:right w:val="single" w:sz="4" w:space="0" w:color="auto"/>
            </w:tcBorders>
            <w:shd w:val="clear" w:color="auto" w:fill="FFFF00"/>
            <w:noWrap/>
            <w:vAlign w:val="bottom"/>
          </w:tcPr>
          <w:p w14:paraId="6BF6016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7A1FB6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3696D3" w14:textId="77777777" w:rsidR="00384D34" w:rsidRPr="004E416F" w:rsidRDefault="00384D34" w:rsidP="002B2580">
            <w:pPr>
              <w:jc w:val="right"/>
              <w:rPr>
                <w:rFonts w:ascii="Arial" w:hAnsi="Arial"/>
                <w:sz w:val="20"/>
              </w:rPr>
            </w:pPr>
          </w:p>
        </w:tc>
      </w:tr>
      <w:tr w:rsidR="00384D34" w:rsidRPr="004E416F" w14:paraId="089F0C1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6D8763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93CB75C" w14:textId="77777777" w:rsidR="00384D34" w:rsidRPr="004E416F" w:rsidRDefault="00384D34" w:rsidP="002B2580">
            <w:pPr>
              <w:rPr>
                <w:rFonts w:ascii="Arial" w:hAnsi="Arial" w:cs="Arial"/>
                <w:b/>
                <w:bCs/>
                <w:sz w:val="20"/>
              </w:rPr>
            </w:pPr>
            <w:r w:rsidRPr="004E416F">
              <w:rPr>
                <w:rFonts w:ascii="Arial" w:hAnsi="Arial" w:cs="Arial"/>
                <w:b/>
                <w:bCs/>
                <w:sz w:val="20"/>
              </w:rPr>
              <w:t>Pri kríži</w:t>
            </w:r>
          </w:p>
        </w:tc>
        <w:tc>
          <w:tcPr>
            <w:tcW w:w="599" w:type="dxa"/>
            <w:tcBorders>
              <w:top w:val="nil"/>
              <w:left w:val="nil"/>
              <w:bottom w:val="single" w:sz="4" w:space="0" w:color="auto"/>
              <w:right w:val="single" w:sz="4" w:space="0" w:color="auto"/>
            </w:tcBorders>
            <w:shd w:val="clear" w:color="auto" w:fill="auto"/>
            <w:noWrap/>
            <w:vAlign w:val="bottom"/>
            <w:hideMark/>
          </w:tcPr>
          <w:p w14:paraId="39531CEA"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4489045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7785472" w14:textId="77777777" w:rsidR="00384D34" w:rsidRPr="004E416F" w:rsidRDefault="00384D34" w:rsidP="002B2580">
            <w:pPr>
              <w:jc w:val="right"/>
              <w:rPr>
                <w:rFonts w:ascii="Arial" w:hAnsi="Arial" w:cs="Arial"/>
                <w:sz w:val="20"/>
              </w:rPr>
            </w:pPr>
            <w:r w:rsidRPr="004E416F">
              <w:rPr>
                <w:rFonts w:ascii="Arial" w:hAnsi="Arial" w:cs="Arial"/>
                <w:sz w:val="20"/>
              </w:rPr>
              <w:t>1 546,74</w:t>
            </w:r>
          </w:p>
        </w:tc>
        <w:tc>
          <w:tcPr>
            <w:tcW w:w="1820" w:type="dxa"/>
            <w:tcBorders>
              <w:top w:val="nil"/>
              <w:left w:val="nil"/>
              <w:bottom w:val="single" w:sz="4" w:space="0" w:color="auto"/>
              <w:right w:val="single" w:sz="4" w:space="0" w:color="auto"/>
            </w:tcBorders>
            <w:shd w:val="clear" w:color="auto" w:fill="auto"/>
            <w:noWrap/>
            <w:vAlign w:val="bottom"/>
            <w:hideMark/>
          </w:tcPr>
          <w:p w14:paraId="3E4C8742"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8EDD3C2" w14:textId="77777777" w:rsidR="00384D34" w:rsidRPr="004E416F" w:rsidRDefault="00384D34" w:rsidP="002B2580">
            <w:pPr>
              <w:rPr>
                <w:rFonts w:ascii="Arial" w:hAnsi="Arial" w:cs="Arial"/>
                <w:sz w:val="20"/>
              </w:rPr>
            </w:pPr>
            <w:r w:rsidRPr="004E416F">
              <w:rPr>
                <w:rFonts w:ascii="Arial" w:hAnsi="Arial" w:cs="Arial"/>
                <w:sz w:val="20"/>
              </w:rPr>
              <w:t>Pri kríži</w:t>
            </w:r>
          </w:p>
        </w:tc>
        <w:tc>
          <w:tcPr>
            <w:tcW w:w="1142" w:type="dxa"/>
            <w:tcBorders>
              <w:top w:val="nil"/>
              <w:left w:val="nil"/>
              <w:bottom w:val="single" w:sz="4" w:space="0" w:color="auto"/>
              <w:right w:val="single" w:sz="4" w:space="0" w:color="auto"/>
            </w:tcBorders>
            <w:shd w:val="clear" w:color="auto" w:fill="FFFF00"/>
            <w:noWrap/>
            <w:vAlign w:val="bottom"/>
          </w:tcPr>
          <w:p w14:paraId="76E178B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2E0EA0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7E2D5C" w14:textId="77777777" w:rsidR="00384D34" w:rsidRPr="004E416F" w:rsidRDefault="00384D34" w:rsidP="002B2580">
            <w:pPr>
              <w:jc w:val="right"/>
              <w:rPr>
                <w:rFonts w:ascii="Arial" w:hAnsi="Arial"/>
                <w:sz w:val="20"/>
              </w:rPr>
            </w:pPr>
          </w:p>
        </w:tc>
      </w:tr>
      <w:tr w:rsidR="00384D34" w:rsidRPr="004E416F" w14:paraId="34C8584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89EECB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EC5B68" w14:textId="77777777" w:rsidR="00384D34" w:rsidRPr="004E416F" w:rsidRDefault="00384D34" w:rsidP="002B2580">
            <w:pPr>
              <w:rPr>
                <w:rFonts w:ascii="Arial" w:hAnsi="Arial" w:cs="Arial"/>
                <w:b/>
                <w:bCs/>
                <w:sz w:val="20"/>
              </w:rPr>
            </w:pPr>
            <w:r w:rsidRPr="004E416F">
              <w:rPr>
                <w:rFonts w:ascii="Arial" w:hAnsi="Arial" w:cs="Arial"/>
                <w:b/>
                <w:bCs/>
                <w:sz w:val="20"/>
              </w:rPr>
              <w:t>Repašského</w:t>
            </w:r>
          </w:p>
        </w:tc>
        <w:tc>
          <w:tcPr>
            <w:tcW w:w="599" w:type="dxa"/>
            <w:tcBorders>
              <w:top w:val="nil"/>
              <w:left w:val="nil"/>
              <w:bottom w:val="single" w:sz="4" w:space="0" w:color="auto"/>
              <w:right w:val="single" w:sz="4" w:space="0" w:color="auto"/>
            </w:tcBorders>
            <w:shd w:val="clear" w:color="auto" w:fill="auto"/>
            <w:noWrap/>
            <w:vAlign w:val="bottom"/>
            <w:hideMark/>
          </w:tcPr>
          <w:p w14:paraId="7D7B9BB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A10B9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E9FD871" w14:textId="77777777" w:rsidR="00384D34" w:rsidRPr="004E416F" w:rsidRDefault="00384D34" w:rsidP="002B2580">
            <w:pPr>
              <w:jc w:val="right"/>
              <w:rPr>
                <w:rFonts w:ascii="Arial" w:hAnsi="Arial" w:cs="Arial"/>
                <w:sz w:val="20"/>
              </w:rPr>
            </w:pPr>
            <w:r w:rsidRPr="004E416F">
              <w:rPr>
                <w:rFonts w:ascii="Arial" w:hAnsi="Arial" w:cs="Arial"/>
                <w:sz w:val="20"/>
              </w:rPr>
              <w:t>442,76</w:t>
            </w:r>
          </w:p>
        </w:tc>
        <w:tc>
          <w:tcPr>
            <w:tcW w:w="1820" w:type="dxa"/>
            <w:tcBorders>
              <w:top w:val="nil"/>
              <w:left w:val="nil"/>
              <w:bottom w:val="single" w:sz="4" w:space="0" w:color="auto"/>
              <w:right w:val="single" w:sz="4" w:space="0" w:color="auto"/>
            </w:tcBorders>
            <w:shd w:val="clear" w:color="auto" w:fill="auto"/>
            <w:noWrap/>
            <w:vAlign w:val="bottom"/>
            <w:hideMark/>
          </w:tcPr>
          <w:p w14:paraId="153F3B2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5CBE676" w14:textId="77777777" w:rsidR="00384D34" w:rsidRPr="004E416F" w:rsidRDefault="00384D34" w:rsidP="002B2580">
            <w:pPr>
              <w:rPr>
                <w:rFonts w:ascii="Arial" w:hAnsi="Arial" w:cs="Arial"/>
                <w:sz w:val="20"/>
              </w:rPr>
            </w:pPr>
            <w:r w:rsidRPr="004E416F">
              <w:rPr>
                <w:rFonts w:ascii="Arial" w:hAnsi="Arial" w:cs="Arial"/>
                <w:sz w:val="20"/>
              </w:rPr>
              <w:t>Repašského</w:t>
            </w:r>
          </w:p>
        </w:tc>
        <w:tc>
          <w:tcPr>
            <w:tcW w:w="1142" w:type="dxa"/>
            <w:tcBorders>
              <w:top w:val="nil"/>
              <w:left w:val="nil"/>
              <w:bottom w:val="single" w:sz="4" w:space="0" w:color="auto"/>
              <w:right w:val="single" w:sz="4" w:space="0" w:color="auto"/>
            </w:tcBorders>
            <w:shd w:val="clear" w:color="auto" w:fill="FFFF00"/>
            <w:noWrap/>
            <w:vAlign w:val="bottom"/>
          </w:tcPr>
          <w:p w14:paraId="6A54FA4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913807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C333D6D" w14:textId="77777777" w:rsidR="00384D34" w:rsidRPr="004E416F" w:rsidRDefault="00384D34" w:rsidP="002B2580">
            <w:pPr>
              <w:jc w:val="right"/>
              <w:rPr>
                <w:rFonts w:ascii="Arial" w:hAnsi="Arial"/>
                <w:sz w:val="20"/>
              </w:rPr>
            </w:pPr>
          </w:p>
        </w:tc>
      </w:tr>
      <w:tr w:rsidR="00384D34" w:rsidRPr="004E416F" w14:paraId="60646C5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4EFD29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6FD907" w14:textId="77777777" w:rsidR="00384D34" w:rsidRPr="004E416F" w:rsidRDefault="00384D34" w:rsidP="002B2580">
            <w:pPr>
              <w:rPr>
                <w:rFonts w:ascii="Arial" w:hAnsi="Arial" w:cs="Arial"/>
                <w:b/>
                <w:bCs/>
                <w:sz w:val="20"/>
              </w:rPr>
            </w:pPr>
            <w:r w:rsidRPr="004E416F">
              <w:rPr>
                <w:rFonts w:ascii="Arial" w:hAnsi="Arial" w:cs="Arial"/>
                <w:b/>
                <w:bCs/>
                <w:sz w:val="20"/>
              </w:rPr>
              <w:t>Repašského</w:t>
            </w:r>
          </w:p>
        </w:tc>
        <w:tc>
          <w:tcPr>
            <w:tcW w:w="599" w:type="dxa"/>
            <w:tcBorders>
              <w:top w:val="nil"/>
              <w:left w:val="nil"/>
              <w:bottom w:val="single" w:sz="4" w:space="0" w:color="auto"/>
              <w:right w:val="single" w:sz="4" w:space="0" w:color="auto"/>
            </w:tcBorders>
            <w:shd w:val="clear" w:color="auto" w:fill="auto"/>
            <w:noWrap/>
            <w:vAlign w:val="bottom"/>
            <w:hideMark/>
          </w:tcPr>
          <w:p w14:paraId="00E5D563"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C37E38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7214E9F" w14:textId="77777777" w:rsidR="00384D34" w:rsidRPr="004E416F" w:rsidRDefault="00384D34" w:rsidP="002B2580">
            <w:pPr>
              <w:jc w:val="right"/>
              <w:rPr>
                <w:rFonts w:ascii="Arial" w:hAnsi="Arial" w:cs="Arial"/>
                <w:sz w:val="20"/>
              </w:rPr>
            </w:pPr>
            <w:r w:rsidRPr="004E416F">
              <w:rPr>
                <w:rFonts w:ascii="Arial" w:hAnsi="Arial" w:cs="Arial"/>
                <w:sz w:val="20"/>
              </w:rPr>
              <w:t>496,24</w:t>
            </w:r>
          </w:p>
        </w:tc>
        <w:tc>
          <w:tcPr>
            <w:tcW w:w="1820" w:type="dxa"/>
            <w:tcBorders>
              <w:top w:val="nil"/>
              <w:left w:val="nil"/>
              <w:bottom w:val="single" w:sz="4" w:space="0" w:color="auto"/>
              <w:right w:val="single" w:sz="4" w:space="0" w:color="auto"/>
            </w:tcBorders>
            <w:shd w:val="clear" w:color="auto" w:fill="auto"/>
            <w:noWrap/>
            <w:vAlign w:val="bottom"/>
            <w:hideMark/>
          </w:tcPr>
          <w:p w14:paraId="33D20A28"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BDC8157" w14:textId="77777777" w:rsidR="00384D34" w:rsidRPr="004E416F" w:rsidRDefault="00384D34" w:rsidP="002B2580">
            <w:pPr>
              <w:rPr>
                <w:rFonts w:ascii="Arial" w:hAnsi="Arial" w:cs="Arial"/>
                <w:sz w:val="20"/>
              </w:rPr>
            </w:pPr>
            <w:r w:rsidRPr="004E416F">
              <w:rPr>
                <w:rFonts w:ascii="Arial" w:hAnsi="Arial" w:cs="Arial"/>
                <w:sz w:val="20"/>
              </w:rPr>
              <w:t>Repašského</w:t>
            </w:r>
          </w:p>
        </w:tc>
        <w:tc>
          <w:tcPr>
            <w:tcW w:w="1142" w:type="dxa"/>
            <w:tcBorders>
              <w:top w:val="nil"/>
              <w:left w:val="nil"/>
              <w:bottom w:val="single" w:sz="4" w:space="0" w:color="auto"/>
              <w:right w:val="single" w:sz="4" w:space="0" w:color="auto"/>
            </w:tcBorders>
            <w:shd w:val="clear" w:color="auto" w:fill="FFFF00"/>
            <w:noWrap/>
            <w:vAlign w:val="bottom"/>
          </w:tcPr>
          <w:p w14:paraId="755AB42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BE3C4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1BFA77" w14:textId="77777777" w:rsidR="00384D34" w:rsidRPr="004E416F" w:rsidRDefault="00384D34" w:rsidP="002B2580">
            <w:pPr>
              <w:jc w:val="right"/>
              <w:rPr>
                <w:rFonts w:ascii="Arial" w:hAnsi="Arial"/>
                <w:sz w:val="20"/>
              </w:rPr>
            </w:pPr>
          </w:p>
        </w:tc>
      </w:tr>
      <w:tr w:rsidR="00384D34" w:rsidRPr="004E416F" w14:paraId="40FA00D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79C250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C459A4C" w14:textId="77777777" w:rsidR="00384D34" w:rsidRPr="004E416F" w:rsidRDefault="00384D34" w:rsidP="002B2580">
            <w:pPr>
              <w:rPr>
                <w:rFonts w:ascii="Arial" w:hAnsi="Arial" w:cs="Arial"/>
                <w:b/>
                <w:bCs/>
                <w:sz w:val="20"/>
              </w:rPr>
            </w:pPr>
            <w:r w:rsidRPr="004E416F">
              <w:rPr>
                <w:rFonts w:ascii="Arial" w:hAnsi="Arial" w:cs="Arial"/>
                <w:b/>
                <w:bCs/>
                <w:sz w:val="20"/>
              </w:rPr>
              <w:t>Saratovská</w:t>
            </w:r>
          </w:p>
        </w:tc>
        <w:tc>
          <w:tcPr>
            <w:tcW w:w="599" w:type="dxa"/>
            <w:tcBorders>
              <w:top w:val="nil"/>
              <w:left w:val="nil"/>
              <w:bottom w:val="single" w:sz="4" w:space="0" w:color="auto"/>
              <w:right w:val="single" w:sz="4" w:space="0" w:color="auto"/>
            </w:tcBorders>
            <w:shd w:val="clear" w:color="auto" w:fill="auto"/>
            <w:noWrap/>
            <w:vAlign w:val="bottom"/>
            <w:hideMark/>
          </w:tcPr>
          <w:p w14:paraId="653D08C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7186E32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EC64595" w14:textId="77777777" w:rsidR="00384D34" w:rsidRPr="004E416F" w:rsidRDefault="00384D34" w:rsidP="002B2580">
            <w:pPr>
              <w:jc w:val="right"/>
              <w:rPr>
                <w:rFonts w:ascii="Arial" w:hAnsi="Arial" w:cs="Arial"/>
                <w:sz w:val="20"/>
              </w:rPr>
            </w:pPr>
            <w:r w:rsidRPr="004E416F">
              <w:rPr>
                <w:rFonts w:ascii="Arial" w:hAnsi="Arial" w:cs="Arial"/>
                <w:sz w:val="20"/>
              </w:rPr>
              <w:t>2 646,44</w:t>
            </w:r>
          </w:p>
        </w:tc>
        <w:tc>
          <w:tcPr>
            <w:tcW w:w="1820" w:type="dxa"/>
            <w:tcBorders>
              <w:top w:val="nil"/>
              <w:left w:val="nil"/>
              <w:bottom w:val="single" w:sz="4" w:space="0" w:color="auto"/>
              <w:right w:val="single" w:sz="4" w:space="0" w:color="auto"/>
            </w:tcBorders>
            <w:shd w:val="clear" w:color="auto" w:fill="auto"/>
            <w:noWrap/>
            <w:vAlign w:val="bottom"/>
            <w:hideMark/>
          </w:tcPr>
          <w:p w14:paraId="7768584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7910160D" w14:textId="77777777" w:rsidR="00384D34" w:rsidRPr="004E416F" w:rsidRDefault="00384D34" w:rsidP="002B2580">
            <w:pPr>
              <w:rPr>
                <w:rFonts w:ascii="Arial" w:hAnsi="Arial" w:cs="Arial"/>
                <w:sz w:val="20"/>
              </w:rPr>
            </w:pPr>
            <w:r w:rsidRPr="004E416F">
              <w:rPr>
                <w:rFonts w:ascii="Arial" w:hAnsi="Arial" w:cs="Arial"/>
                <w:sz w:val="20"/>
              </w:rPr>
              <w:t>Saratovská</w:t>
            </w:r>
          </w:p>
        </w:tc>
        <w:tc>
          <w:tcPr>
            <w:tcW w:w="1142" w:type="dxa"/>
            <w:tcBorders>
              <w:top w:val="nil"/>
              <w:left w:val="nil"/>
              <w:bottom w:val="single" w:sz="4" w:space="0" w:color="auto"/>
              <w:right w:val="single" w:sz="4" w:space="0" w:color="auto"/>
            </w:tcBorders>
            <w:shd w:val="clear" w:color="auto" w:fill="FFFF00"/>
            <w:noWrap/>
            <w:vAlign w:val="bottom"/>
          </w:tcPr>
          <w:p w14:paraId="792AE4A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921B0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924B9D5" w14:textId="77777777" w:rsidR="00384D34" w:rsidRPr="004E416F" w:rsidRDefault="00384D34" w:rsidP="002B2580">
            <w:pPr>
              <w:jc w:val="right"/>
              <w:rPr>
                <w:rFonts w:ascii="Arial" w:hAnsi="Arial"/>
                <w:sz w:val="20"/>
              </w:rPr>
            </w:pPr>
          </w:p>
        </w:tc>
      </w:tr>
      <w:tr w:rsidR="00384D34" w:rsidRPr="004E416F" w14:paraId="08A4995E"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1FDFCA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7D1C139" w14:textId="77777777" w:rsidR="00384D34" w:rsidRPr="004E416F" w:rsidRDefault="00384D34" w:rsidP="002B2580">
            <w:pPr>
              <w:rPr>
                <w:rFonts w:ascii="Arial" w:hAnsi="Arial" w:cs="Arial"/>
                <w:b/>
                <w:bCs/>
                <w:sz w:val="20"/>
              </w:rPr>
            </w:pPr>
            <w:r w:rsidRPr="004E416F">
              <w:rPr>
                <w:rFonts w:ascii="Arial" w:hAnsi="Arial" w:cs="Arial"/>
                <w:b/>
                <w:bCs/>
                <w:sz w:val="20"/>
              </w:rPr>
              <w:t>Saratovská</w:t>
            </w:r>
          </w:p>
        </w:tc>
        <w:tc>
          <w:tcPr>
            <w:tcW w:w="599" w:type="dxa"/>
            <w:tcBorders>
              <w:top w:val="nil"/>
              <w:left w:val="nil"/>
              <w:bottom w:val="single" w:sz="4" w:space="0" w:color="auto"/>
              <w:right w:val="single" w:sz="4" w:space="0" w:color="auto"/>
            </w:tcBorders>
            <w:shd w:val="clear" w:color="auto" w:fill="auto"/>
            <w:noWrap/>
            <w:vAlign w:val="bottom"/>
            <w:hideMark/>
          </w:tcPr>
          <w:p w14:paraId="64EE708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A6026E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5C0BA9D" w14:textId="77777777" w:rsidR="00384D34" w:rsidRPr="004E416F" w:rsidRDefault="00384D34" w:rsidP="002B2580">
            <w:pPr>
              <w:jc w:val="right"/>
              <w:rPr>
                <w:rFonts w:ascii="Arial" w:hAnsi="Arial" w:cs="Arial"/>
                <w:sz w:val="20"/>
              </w:rPr>
            </w:pPr>
            <w:r w:rsidRPr="004E416F">
              <w:rPr>
                <w:rFonts w:ascii="Arial" w:hAnsi="Arial" w:cs="Arial"/>
                <w:sz w:val="20"/>
              </w:rPr>
              <w:t>4 952,86</w:t>
            </w:r>
          </w:p>
        </w:tc>
        <w:tc>
          <w:tcPr>
            <w:tcW w:w="1820" w:type="dxa"/>
            <w:tcBorders>
              <w:top w:val="nil"/>
              <w:left w:val="nil"/>
              <w:bottom w:val="single" w:sz="4" w:space="0" w:color="auto"/>
              <w:right w:val="single" w:sz="4" w:space="0" w:color="auto"/>
            </w:tcBorders>
            <w:shd w:val="clear" w:color="auto" w:fill="auto"/>
            <w:noWrap/>
            <w:vAlign w:val="bottom"/>
            <w:hideMark/>
          </w:tcPr>
          <w:p w14:paraId="0DC4054F"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40C6D3C" w14:textId="77777777" w:rsidR="00384D34" w:rsidRPr="004E416F" w:rsidRDefault="00384D34" w:rsidP="002B2580">
            <w:pPr>
              <w:rPr>
                <w:rFonts w:ascii="Arial" w:hAnsi="Arial" w:cs="Arial"/>
                <w:sz w:val="20"/>
              </w:rPr>
            </w:pPr>
            <w:r w:rsidRPr="004E416F">
              <w:rPr>
                <w:rFonts w:ascii="Arial" w:hAnsi="Arial" w:cs="Arial"/>
                <w:sz w:val="20"/>
              </w:rPr>
              <w:t>Saratovská</w:t>
            </w:r>
          </w:p>
        </w:tc>
        <w:tc>
          <w:tcPr>
            <w:tcW w:w="1142" w:type="dxa"/>
            <w:tcBorders>
              <w:top w:val="nil"/>
              <w:left w:val="nil"/>
              <w:bottom w:val="single" w:sz="4" w:space="0" w:color="auto"/>
              <w:right w:val="single" w:sz="4" w:space="0" w:color="auto"/>
            </w:tcBorders>
            <w:shd w:val="clear" w:color="auto" w:fill="FFFF00"/>
            <w:noWrap/>
            <w:vAlign w:val="bottom"/>
          </w:tcPr>
          <w:p w14:paraId="5BC75FD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B50BD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94AC58" w14:textId="77777777" w:rsidR="00384D34" w:rsidRPr="004E416F" w:rsidRDefault="00384D34" w:rsidP="002B2580">
            <w:pPr>
              <w:jc w:val="right"/>
              <w:rPr>
                <w:rFonts w:ascii="Arial" w:hAnsi="Arial"/>
                <w:sz w:val="20"/>
              </w:rPr>
            </w:pPr>
          </w:p>
        </w:tc>
      </w:tr>
      <w:tr w:rsidR="00384D34" w:rsidRPr="004E416F" w14:paraId="532AED53"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9C661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40664DD"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6458559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BD7690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1E4103A" w14:textId="77777777" w:rsidR="00384D34" w:rsidRPr="004E416F" w:rsidRDefault="00384D34" w:rsidP="002B2580">
            <w:pPr>
              <w:jc w:val="right"/>
              <w:rPr>
                <w:rFonts w:ascii="Arial" w:hAnsi="Arial" w:cs="Arial"/>
                <w:sz w:val="20"/>
              </w:rPr>
            </w:pPr>
            <w:r w:rsidRPr="004E416F">
              <w:rPr>
                <w:rFonts w:ascii="Arial" w:hAnsi="Arial" w:cs="Arial"/>
                <w:sz w:val="20"/>
              </w:rPr>
              <w:t>1 519,05</w:t>
            </w:r>
          </w:p>
        </w:tc>
        <w:tc>
          <w:tcPr>
            <w:tcW w:w="1820" w:type="dxa"/>
            <w:tcBorders>
              <w:top w:val="nil"/>
              <w:left w:val="nil"/>
              <w:bottom w:val="single" w:sz="4" w:space="0" w:color="auto"/>
              <w:right w:val="single" w:sz="4" w:space="0" w:color="auto"/>
            </w:tcBorders>
            <w:shd w:val="clear" w:color="auto" w:fill="auto"/>
            <w:noWrap/>
            <w:vAlign w:val="bottom"/>
            <w:hideMark/>
          </w:tcPr>
          <w:p w14:paraId="254F31C7"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A355551" w14:textId="77777777" w:rsidR="00384D34" w:rsidRPr="004E416F" w:rsidRDefault="00384D34" w:rsidP="002B2580">
            <w:pPr>
              <w:rPr>
                <w:rFonts w:ascii="Arial" w:hAnsi="Arial" w:cs="Arial"/>
                <w:sz w:val="20"/>
              </w:rPr>
            </w:pPr>
            <w:r w:rsidRPr="004E416F">
              <w:rPr>
                <w:rFonts w:ascii="Arial" w:hAnsi="Arial" w:cs="Arial"/>
                <w:sz w:val="20"/>
              </w:rPr>
              <w:t>Sch. Trnavského (od Harmincovej po Saratovskú)</w:t>
            </w:r>
          </w:p>
        </w:tc>
        <w:tc>
          <w:tcPr>
            <w:tcW w:w="1142" w:type="dxa"/>
            <w:tcBorders>
              <w:top w:val="nil"/>
              <w:left w:val="nil"/>
              <w:bottom w:val="single" w:sz="4" w:space="0" w:color="auto"/>
              <w:right w:val="single" w:sz="4" w:space="0" w:color="auto"/>
            </w:tcBorders>
            <w:shd w:val="clear" w:color="auto" w:fill="FFFF00"/>
            <w:noWrap/>
            <w:vAlign w:val="bottom"/>
          </w:tcPr>
          <w:p w14:paraId="1B16F3D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A95832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4D464C7" w14:textId="77777777" w:rsidR="00384D34" w:rsidRPr="004E416F" w:rsidRDefault="00384D34" w:rsidP="002B2580">
            <w:pPr>
              <w:jc w:val="right"/>
              <w:rPr>
                <w:rFonts w:ascii="Arial" w:hAnsi="Arial"/>
                <w:sz w:val="20"/>
              </w:rPr>
            </w:pPr>
          </w:p>
        </w:tc>
      </w:tr>
      <w:tr w:rsidR="00384D34" w:rsidRPr="004E416F" w14:paraId="1C18C3A2"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0DF6A7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04EF04"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0652296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1909EED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D1C72F7" w14:textId="77777777" w:rsidR="00384D34" w:rsidRPr="004E416F" w:rsidRDefault="00384D34" w:rsidP="002B2580">
            <w:pPr>
              <w:jc w:val="right"/>
              <w:rPr>
                <w:rFonts w:ascii="Arial" w:hAnsi="Arial" w:cs="Arial"/>
                <w:sz w:val="20"/>
              </w:rPr>
            </w:pPr>
            <w:r w:rsidRPr="004E416F">
              <w:rPr>
                <w:rFonts w:ascii="Arial" w:hAnsi="Arial" w:cs="Arial"/>
                <w:sz w:val="20"/>
              </w:rPr>
              <w:t>1 136,37</w:t>
            </w:r>
          </w:p>
        </w:tc>
        <w:tc>
          <w:tcPr>
            <w:tcW w:w="1820" w:type="dxa"/>
            <w:tcBorders>
              <w:top w:val="nil"/>
              <w:left w:val="nil"/>
              <w:bottom w:val="single" w:sz="4" w:space="0" w:color="auto"/>
              <w:right w:val="single" w:sz="4" w:space="0" w:color="auto"/>
            </w:tcBorders>
            <w:shd w:val="clear" w:color="auto" w:fill="auto"/>
            <w:noWrap/>
            <w:vAlign w:val="bottom"/>
            <w:hideMark/>
          </w:tcPr>
          <w:p w14:paraId="377344CC"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5C23227F" w14:textId="77777777" w:rsidR="00384D34" w:rsidRPr="004E416F" w:rsidRDefault="00384D34" w:rsidP="002B2580">
            <w:pPr>
              <w:rPr>
                <w:rFonts w:ascii="Arial" w:hAnsi="Arial" w:cs="Arial"/>
                <w:sz w:val="20"/>
              </w:rPr>
            </w:pPr>
            <w:r w:rsidRPr="004E416F">
              <w:rPr>
                <w:rFonts w:ascii="Arial" w:hAnsi="Arial" w:cs="Arial"/>
                <w:sz w:val="20"/>
              </w:rPr>
              <w:t>Sch. Trnavského (od Harmincovej po Saratovskú)</w:t>
            </w:r>
          </w:p>
        </w:tc>
        <w:tc>
          <w:tcPr>
            <w:tcW w:w="1142" w:type="dxa"/>
            <w:tcBorders>
              <w:top w:val="nil"/>
              <w:left w:val="nil"/>
              <w:bottom w:val="single" w:sz="4" w:space="0" w:color="auto"/>
              <w:right w:val="single" w:sz="4" w:space="0" w:color="auto"/>
            </w:tcBorders>
            <w:shd w:val="clear" w:color="auto" w:fill="FFFF00"/>
            <w:noWrap/>
            <w:vAlign w:val="bottom"/>
          </w:tcPr>
          <w:p w14:paraId="4AEF3A8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A619F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D3E5A3E" w14:textId="77777777" w:rsidR="00384D34" w:rsidRPr="004E416F" w:rsidRDefault="00384D34" w:rsidP="002B2580">
            <w:pPr>
              <w:jc w:val="right"/>
              <w:rPr>
                <w:rFonts w:ascii="Arial" w:hAnsi="Arial"/>
                <w:sz w:val="20"/>
              </w:rPr>
            </w:pPr>
          </w:p>
        </w:tc>
      </w:tr>
      <w:tr w:rsidR="00384D34" w:rsidRPr="004E416F" w14:paraId="5C3BE24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D15DFC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B371C3A" w14:textId="77777777" w:rsidR="00384D34" w:rsidRPr="004E416F" w:rsidRDefault="00384D34" w:rsidP="002B2580">
            <w:pPr>
              <w:rPr>
                <w:rFonts w:ascii="Arial" w:hAnsi="Arial" w:cs="Arial"/>
                <w:b/>
                <w:bCs/>
                <w:sz w:val="20"/>
              </w:rPr>
            </w:pPr>
            <w:r w:rsidRPr="004E416F">
              <w:rPr>
                <w:rFonts w:ascii="Arial" w:hAnsi="Arial" w:cs="Arial"/>
                <w:b/>
                <w:bCs/>
                <w:sz w:val="20"/>
              </w:rPr>
              <w:t>Štepná</w:t>
            </w:r>
          </w:p>
        </w:tc>
        <w:tc>
          <w:tcPr>
            <w:tcW w:w="599" w:type="dxa"/>
            <w:tcBorders>
              <w:top w:val="nil"/>
              <w:left w:val="nil"/>
              <w:bottom w:val="single" w:sz="4" w:space="0" w:color="auto"/>
              <w:right w:val="single" w:sz="4" w:space="0" w:color="auto"/>
            </w:tcBorders>
            <w:shd w:val="clear" w:color="auto" w:fill="auto"/>
            <w:noWrap/>
            <w:vAlign w:val="bottom"/>
            <w:hideMark/>
          </w:tcPr>
          <w:p w14:paraId="1C42C0CD"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47EB493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865C862" w14:textId="77777777" w:rsidR="00384D34" w:rsidRPr="004E416F" w:rsidRDefault="00384D34" w:rsidP="002B2580">
            <w:pPr>
              <w:jc w:val="right"/>
              <w:rPr>
                <w:rFonts w:ascii="Arial" w:hAnsi="Arial" w:cs="Arial"/>
                <w:sz w:val="20"/>
              </w:rPr>
            </w:pPr>
            <w:r w:rsidRPr="004E416F">
              <w:rPr>
                <w:rFonts w:ascii="Arial" w:hAnsi="Arial" w:cs="Arial"/>
                <w:sz w:val="20"/>
              </w:rPr>
              <w:t>270,73</w:t>
            </w:r>
          </w:p>
        </w:tc>
        <w:tc>
          <w:tcPr>
            <w:tcW w:w="1820" w:type="dxa"/>
            <w:tcBorders>
              <w:top w:val="nil"/>
              <w:left w:val="nil"/>
              <w:bottom w:val="single" w:sz="4" w:space="0" w:color="auto"/>
              <w:right w:val="single" w:sz="4" w:space="0" w:color="auto"/>
            </w:tcBorders>
            <w:shd w:val="clear" w:color="auto" w:fill="auto"/>
            <w:noWrap/>
            <w:vAlign w:val="bottom"/>
            <w:hideMark/>
          </w:tcPr>
          <w:p w14:paraId="63C530E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EF26EA1" w14:textId="77777777" w:rsidR="00384D34" w:rsidRPr="004E416F" w:rsidRDefault="00384D34" w:rsidP="002B2580">
            <w:pPr>
              <w:rPr>
                <w:rFonts w:ascii="Arial" w:hAnsi="Arial" w:cs="Arial"/>
                <w:sz w:val="20"/>
              </w:rPr>
            </w:pPr>
            <w:r w:rsidRPr="004E416F">
              <w:rPr>
                <w:rFonts w:ascii="Arial" w:hAnsi="Arial" w:cs="Arial"/>
                <w:sz w:val="20"/>
              </w:rPr>
              <w:t>Štepná</w:t>
            </w:r>
          </w:p>
        </w:tc>
        <w:tc>
          <w:tcPr>
            <w:tcW w:w="1142" w:type="dxa"/>
            <w:tcBorders>
              <w:top w:val="nil"/>
              <w:left w:val="nil"/>
              <w:bottom w:val="single" w:sz="4" w:space="0" w:color="auto"/>
              <w:right w:val="single" w:sz="4" w:space="0" w:color="auto"/>
            </w:tcBorders>
            <w:shd w:val="clear" w:color="auto" w:fill="FFFF00"/>
            <w:noWrap/>
            <w:vAlign w:val="bottom"/>
          </w:tcPr>
          <w:p w14:paraId="558AE65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CB4496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B703F5F" w14:textId="77777777" w:rsidR="00384D34" w:rsidRPr="004E416F" w:rsidRDefault="00384D34" w:rsidP="002B2580">
            <w:pPr>
              <w:jc w:val="right"/>
              <w:rPr>
                <w:rFonts w:ascii="Arial" w:hAnsi="Arial"/>
                <w:sz w:val="20"/>
              </w:rPr>
            </w:pPr>
          </w:p>
        </w:tc>
      </w:tr>
      <w:tr w:rsidR="00384D34" w:rsidRPr="004E416F" w14:paraId="55D4C6E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646B3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7716037" w14:textId="77777777" w:rsidR="00384D34" w:rsidRPr="004E416F" w:rsidRDefault="00384D34" w:rsidP="002B2580">
            <w:pPr>
              <w:rPr>
                <w:rFonts w:ascii="Arial" w:hAnsi="Arial" w:cs="Arial"/>
                <w:b/>
                <w:bCs/>
                <w:sz w:val="20"/>
              </w:rPr>
            </w:pPr>
            <w:r w:rsidRPr="004E416F">
              <w:rPr>
                <w:rFonts w:ascii="Arial" w:hAnsi="Arial" w:cs="Arial"/>
                <w:b/>
                <w:bCs/>
                <w:sz w:val="20"/>
              </w:rPr>
              <w:t>Štepná</w:t>
            </w:r>
          </w:p>
        </w:tc>
        <w:tc>
          <w:tcPr>
            <w:tcW w:w="599" w:type="dxa"/>
            <w:tcBorders>
              <w:top w:val="nil"/>
              <w:left w:val="nil"/>
              <w:bottom w:val="single" w:sz="4" w:space="0" w:color="auto"/>
              <w:right w:val="single" w:sz="4" w:space="0" w:color="auto"/>
            </w:tcBorders>
            <w:shd w:val="clear" w:color="auto" w:fill="auto"/>
            <w:noWrap/>
            <w:vAlign w:val="bottom"/>
            <w:hideMark/>
          </w:tcPr>
          <w:p w14:paraId="4384EBE8"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5D5B07E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84B4D50" w14:textId="77777777" w:rsidR="00384D34" w:rsidRPr="004E416F" w:rsidRDefault="00384D34" w:rsidP="002B2580">
            <w:pPr>
              <w:jc w:val="right"/>
              <w:rPr>
                <w:rFonts w:ascii="Arial" w:hAnsi="Arial" w:cs="Arial"/>
                <w:sz w:val="20"/>
              </w:rPr>
            </w:pPr>
            <w:r w:rsidRPr="004E416F">
              <w:rPr>
                <w:rFonts w:ascii="Arial" w:hAnsi="Arial" w:cs="Arial"/>
                <w:sz w:val="20"/>
              </w:rPr>
              <w:t>396,82</w:t>
            </w:r>
          </w:p>
        </w:tc>
        <w:tc>
          <w:tcPr>
            <w:tcW w:w="1820" w:type="dxa"/>
            <w:tcBorders>
              <w:top w:val="nil"/>
              <w:left w:val="nil"/>
              <w:bottom w:val="single" w:sz="4" w:space="0" w:color="auto"/>
              <w:right w:val="single" w:sz="4" w:space="0" w:color="auto"/>
            </w:tcBorders>
            <w:shd w:val="clear" w:color="auto" w:fill="auto"/>
            <w:noWrap/>
            <w:vAlign w:val="bottom"/>
            <w:hideMark/>
          </w:tcPr>
          <w:p w14:paraId="4BE1BD78"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E2E8268" w14:textId="77777777" w:rsidR="00384D34" w:rsidRPr="004E416F" w:rsidRDefault="00384D34" w:rsidP="002B2580">
            <w:pPr>
              <w:rPr>
                <w:rFonts w:ascii="Arial" w:hAnsi="Arial" w:cs="Arial"/>
                <w:sz w:val="20"/>
              </w:rPr>
            </w:pPr>
            <w:r w:rsidRPr="004E416F">
              <w:rPr>
                <w:rFonts w:ascii="Arial" w:hAnsi="Arial" w:cs="Arial"/>
                <w:sz w:val="20"/>
              </w:rPr>
              <w:t>Štepná</w:t>
            </w:r>
          </w:p>
        </w:tc>
        <w:tc>
          <w:tcPr>
            <w:tcW w:w="1142" w:type="dxa"/>
            <w:tcBorders>
              <w:top w:val="nil"/>
              <w:left w:val="nil"/>
              <w:bottom w:val="single" w:sz="4" w:space="0" w:color="auto"/>
              <w:right w:val="single" w:sz="4" w:space="0" w:color="auto"/>
            </w:tcBorders>
            <w:shd w:val="clear" w:color="auto" w:fill="FFFF00"/>
            <w:noWrap/>
            <w:vAlign w:val="bottom"/>
          </w:tcPr>
          <w:p w14:paraId="494D932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12B1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260684" w14:textId="77777777" w:rsidR="00384D34" w:rsidRPr="004E416F" w:rsidRDefault="00384D34" w:rsidP="002B2580">
            <w:pPr>
              <w:jc w:val="right"/>
              <w:rPr>
                <w:rFonts w:ascii="Arial" w:hAnsi="Arial"/>
                <w:sz w:val="20"/>
              </w:rPr>
            </w:pPr>
          </w:p>
        </w:tc>
      </w:tr>
      <w:tr w:rsidR="00384D34" w:rsidRPr="004E416F" w14:paraId="1B20002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EDE5FC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0E5946" w14:textId="77777777" w:rsidR="00384D34" w:rsidRPr="004E416F" w:rsidRDefault="00384D34" w:rsidP="002B2580">
            <w:pPr>
              <w:rPr>
                <w:rFonts w:ascii="Arial" w:hAnsi="Arial" w:cs="Arial"/>
                <w:b/>
                <w:bCs/>
                <w:sz w:val="20"/>
              </w:rPr>
            </w:pPr>
            <w:r w:rsidRPr="004E416F">
              <w:rPr>
                <w:rFonts w:ascii="Arial" w:hAnsi="Arial" w:cs="Arial"/>
                <w:b/>
                <w:bCs/>
                <w:sz w:val="20"/>
              </w:rPr>
              <w:t>Žatevná</w:t>
            </w:r>
          </w:p>
        </w:tc>
        <w:tc>
          <w:tcPr>
            <w:tcW w:w="599" w:type="dxa"/>
            <w:tcBorders>
              <w:top w:val="nil"/>
              <w:left w:val="nil"/>
              <w:bottom w:val="single" w:sz="4" w:space="0" w:color="auto"/>
              <w:right w:val="single" w:sz="4" w:space="0" w:color="auto"/>
            </w:tcBorders>
            <w:shd w:val="clear" w:color="auto" w:fill="auto"/>
            <w:noWrap/>
            <w:vAlign w:val="bottom"/>
            <w:hideMark/>
          </w:tcPr>
          <w:p w14:paraId="05839A71"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4C8838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B6A4E13" w14:textId="77777777" w:rsidR="00384D34" w:rsidRPr="004E416F" w:rsidRDefault="00384D34" w:rsidP="002B2580">
            <w:pPr>
              <w:jc w:val="right"/>
              <w:rPr>
                <w:rFonts w:ascii="Arial" w:hAnsi="Arial" w:cs="Arial"/>
                <w:sz w:val="20"/>
              </w:rPr>
            </w:pPr>
            <w:r w:rsidRPr="004E416F">
              <w:rPr>
                <w:rFonts w:ascii="Arial" w:hAnsi="Arial" w:cs="Arial"/>
                <w:sz w:val="20"/>
              </w:rPr>
              <w:t>584,88</w:t>
            </w:r>
          </w:p>
        </w:tc>
        <w:tc>
          <w:tcPr>
            <w:tcW w:w="1820" w:type="dxa"/>
            <w:tcBorders>
              <w:top w:val="nil"/>
              <w:left w:val="nil"/>
              <w:bottom w:val="single" w:sz="4" w:space="0" w:color="auto"/>
              <w:right w:val="single" w:sz="4" w:space="0" w:color="auto"/>
            </w:tcBorders>
            <w:shd w:val="clear" w:color="auto" w:fill="auto"/>
            <w:noWrap/>
            <w:vAlign w:val="bottom"/>
            <w:hideMark/>
          </w:tcPr>
          <w:p w14:paraId="7841F0B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4BB7C36" w14:textId="77777777" w:rsidR="00384D34" w:rsidRPr="004E416F" w:rsidRDefault="00384D34" w:rsidP="002B2580">
            <w:pPr>
              <w:rPr>
                <w:rFonts w:ascii="Arial" w:hAnsi="Arial" w:cs="Arial"/>
                <w:sz w:val="20"/>
              </w:rPr>
            </w:pPr>
            <w:r w:rsidRPr="004E416F">
              <w:rPr>
                <w:rFonts w:ascii="Arial" w:hAnsi="Arial" w:cs="Arial"/>
                <w:sz w:val="20"/>
              </w:rPr>
              <w:t>Žatevná</w:t>
            </w:r>
          </w:p>
        </w:tc>
        <w:tc>
          <w:tcPr>
            <w:tcW w:w="1142" w:type="dxa"/>
            <w:tcBorders>
              <w:top w:val="nil"/>
              <w:left w:val="nil"/>
              <w:bottom w:val="single" w:sz="4" w:space="0" w:color="auto"/>
              <w:right w:val="single" w:sz="4" w:space="0" w:color="auto"/>
            </w:tcBorders>
            <w:shd w:val="clear" w:color="auto" w:fill="FFFF00"/>
            <w:noWrap/>
            <w:vAlign w:val="bottom"/>
          </w:tcPr>
          <w:p w14:paraId="7798E93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38261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1A4042" w14:textId="77777777" w:rsidR="00384D34" w:rsidRPr="004E416F" w:rsidRDefault="00384D34" w:rsidP="002B2580">
            <w:pPr>
              <w:jc w:val="right"/>
              <w:rPr>
                <w:rFonts w:ascii="Arial" w:hAnsi="Arial"/>
                <w:sz w:val="20"/>
              </w:rPr>
            </w:pPr>
          </w:p>
        </w:tc>
      </w:tr>
      <w:tr w:rsidR="00384D34" w:rsidRPr="004E416F" w14:paraId="27CA420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B2289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ECBF596" w14:textId="77777777" w:rsidR="00384D34" w:rsidRPr="004E416F" w:rsidRDefault="00384D34" w:rsidP="002B2580">
            <w:pPr>
              <w:rPr>
                <w:rFonts w:ascii="Arial" w:hAnsi="Arial" w:cs="Arial"/>
                <w:b/>
                <w:bCs/>
                <w:sz w:val="20"/>
              </w:rPr>
            </w:pPr>
            <w:r w:rsidRPr="004E416F">
              <w:rPr>
                <w:rFonts w:ascii="Arial" w:hAnsi="Arial" w:cs="Arial"/>
                <w:b/>
                <w:bCs/>
                <w:sz w:val="20"/>
              </w:rPr>
              <w:t>Žatevná</w:t>
            </w:r>
          </w:p>
        </w:tc>
        <w:tc>
          <w:tcPr>
            <w:tcW w:w="599" w:type="dxa"/>
            <w:tcBorders>
              <w:top w:val="nil"/>
              <w:left w:val="nil"/>
              <w:bottom w:val="single" w:sz="4" w:space="0" w:color="auto"/>
              <w:right w:val="single" w:sz="4" w:space="0" w:color="auto"/>
            </w:tcBorders>
            <w:shd w:val="clear" w:color="auto" w:fill="auto"/>
            <w:noWrap/>
            <w:vAlign w:val="bottom"/>
            <w:hideMark/>
          </w:tcPr>
          <w:p w14:paraId="41992EF8"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CABB1C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1CF8598" w14:textId="77777777" w:rsidR="00384D34" w:rsidRPr="004E416F" w:rsidRDefault="00384D34" w:rsidP="002B2580">
            <w:pPr>
              <w:jc w:val="right"/>
              <w:rPr>
                <w:rFonts w:ascii="Arial" w:hAnsi="Arial" w:cs="Arial"/>
                <w:sz w:val="20"/>
              </w:rPr>
            </w:pPr>
            <w:r w:rsidRPr="004E416F">
              <w:rPr>
                <w:rFonts w:ascii="Arial" w:hAnsi="Arial" w:cs="Arial"/>
                <w:sz w:val="20"/>
              </w:rPr>
              <w:t>568,25</w:t>
            </w:r>
          </w:p>
        </w:tc>
        <w:tc>
          <w:tcPr>
            <w:tcW w:w="1820" w:type="dxa"/>
            <w:tcBorders>
              <w:top w:val="nil"/>
              <w:left w:val="nil"/>
              <w:bottom w:val="single" w:sz="4" w:space="0" w:color="auto"/>
              <w:right w:val="single" w:sz="4" w:space="0" w:color="auto"/>
            </w:tcBorders>
            <w:shd w:val="clear" w:color="auto" w:fill="auto"/>
            <w:noWrap/>
            <w:vAlign w:val="bottom"/>
            <w:hideMark/>
          </w:tcPr>
          <w:p w14:paraId="2144E672"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B496F2A" w14:textId="77777777" w:rsidR="00384D34" w:rsidRPr="004E416F" w:rsidRDefault="00384D34" w:rsidP="002B2580">
            <w:pPr>
              <w:rPr>
                <w:rFonts w:ascii="Arial" w:hAnsi="Arial" w:cs="Arial"/>
                <w:sz w:val="20"/>
              </w:rPr>
            </w:pPr>
            <w:r w:rsidRPr="004E416F">
              <w:rPr>
                <w:rFonts w:ascii="Arial" w:hAnsi="Arial" w:cs="Arial"/>
                <w:sz w:val="20"/>
              </w:rPr>
              <w:t>Žatevná</w:t>
            </w:r>
          </w:p>
        </w:tc>
        <w:tc>
          <w:tcPr>
            <w:tcW w:w="1142" w:type="dxa"/>
            <w:tcBorders>
              <w:top w:val="nil"/>
              <w:left w:val="nil"/>
              <w:bottom w:val="single" w:sz="4" w:space="0" w:color="auto"/>
              <w:right w:val="single" w:sz="4" w:space="0" w:color="auto"/>
            </w:tcBorders>
            <w:shd w:val="clear" w:color="auto" w:fill="FFFF00"/>
            <w:noWrap/>
            <w:vAlign w:val="bottom"/>
          </w:tcPr>
          <w:p w14:paraId="7B3A909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CA1E9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5054F91" w14:textId="77777777" w:rsidR="00384D34" w:rsidRPr="004E416F" w:rsidRDefault="00384D34" w:rsidP="002B2580">
            <w:pPr>
              <w:jc w:val="right"/>
              <w:rPr>
                <w:rFonts w:ascii="Arial" w:hAnsi="Arial"/>
                <w:sz w:val="20"/>
              </w:rPr>
            </w:pPr>
          </w:p>
        </w:tc>
      </w:tr>
      <w:tr w:rsidR="00384D34" w:rsidRPr="004E416F" w14:paraId="7527454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548E1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DAF57E" w14:textId="77777777" w:rsidR="00384D34" w:rsidRPr="004E416F" w:rsidRDefault="00384D34" w:rsidP="002B2580">
            <w:pPr>
              <w:rPr>
                <w:rFonts w:ascii="Arial" w:hAnsi="Arial" w:cs="Arial"/>
                <w:b/>
                <w:bCs/>
                <w:sz w:val="20"/>
              </w:rPr>
            </w:pPr>
            <w:r w:rsidRPr="004E416F">
              <w:rPr>
                <w:rFonts w:ascii="Arial" w:hAnsi="Arial" w:cs="Arial"/>
                <w:b/>
                <w:bCs/>
                <w:sz w:val="20"/>
              </w:rPr>
              <w:t>Cesta II/505</w:t>
            </w:r>
          </w:p>
        </w:tc>
        <w:tc>
          <w:tcPr>
            <w:tcW w:w="599" w:type="dxa"/>
            <w:tcBorders>
              <w:top w:val="nil"/>
              <w:left w:val="nil"/>
              <w:bottom w:val="single" w:sz="4" w:space="0" w:color="auto"/>
              <w:right w:val="single" w:sz="4" w:space="0" w:color="auto"/>
            </w:tcBorders>
            <w:shd w:val="clear" w:color="auto" w:fill="auto"/>
            <w:noWrap/>
            <w:vAlign w:val="bottom"/>
            <w:hideMark/>
          </w:tcPr>
          <w:p w14:paraId="5608E260"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2DE1638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AB4060A" w14:textId="77777777" w:rsidR="00384D34" w:rsidRPr="004E416F" w:rsidRDefault="00384D34" w:rsidP="002B2580">
            <w:pPr>
              <w:jc w:val="right"/>
              <w:rPr>
                <w:rFonts w:ascii="Arial" w:hAnsi="Arial" w:cs="Arial"/>
                <w:sz w:val="20"/>
              </w:rPr>
            </w:pPr>
            <w:r w:rsidRPr="004E416F">
              <w:rPr>
                <w:rFonts w:ascii="Arial" w:hAnsi="Arial" w:cs="Arial"/>
                <w:sz w:val="20"/>
              </w:rPr>
              <w:t>563,17</w:t>
            </w:r>
          </w:p>
        </w:tc>
        <w:tc>
          <w:tcPr>
            <w:tcW w:w="1820" w:type="dxa"/>
            <w:tcBorders>
              <w:top w:val="nil"/>
              <w:left w:val="nil"/>
              <w:bottom w:val="single" w:sz="4" w:space="0" w:color="auto"/>
              <w:right w:val="single" w:sz="4" w:space="0" w:color="auto"/>
            </w:tcBorders>
            <w:shd w:val="clear" w:color="auto" w:fill="auto"/>
            <w:noWrap/>
            <w:vAlign w:val="bottom"/>
            <w:hideMark/>
          </w:tcPr>
          <w:p w14:paraId="275878DD"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82177DA" w14:textId="77777777" w:rsidR="00384D34" w:rsidRPr="004E416F" w:rsidRDefault="00384D34" w:rsidP="002B2580">
            <w:pPr>
              <w:rPr>
                <w:rFonts w:ascii="Arial" w:hAnsi="Arial" w:cs="Arial"/>
                <w:sz w:val="20"/>
              </w:rPr>
            </w:pPr>
            <w:r w:rsidRPr="004E416F">
              <w:rPr>
                <w:rFonts w:ascii="Arial" w:hAnsi="Arial" w:cs="Arial"/>
                <w:sz w:val="20"/>
              </w:rPr>
              <w:t>Cesta II/505</w:t>
            </w:r>
          </w:p>
        </w:tc>
        <w:tc>
          <w:tcPr>
            <w:tcW w:w="1142" w:type="dxa"/>
            <w:tcBorders>
              <w:top w:val="nil"/>
              <w:left w:val="nil"/>
              <w:bottom w:val="single" w:sz="4" w:space="0" w:color="auto"/>
              <w:right w:val="single" w:sz="4" w:space="0" w:color="auto"/>
            </w:tcBorders>
            <w:shd w:val="clear" w:color="auto" w:fill="FFFF00"/>
            <w:noWrap/>
            <w:vAlign w:val="bottom"/>
          </w:tcPr>
          <w:p w14:paraId="06FF973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58516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5388A87" w14:textId="77777777" w:rsidR="00384D34" w:rsidRPr="004E416F" w:rsidRDefault="00384D34" w:rsidP="002B2580">
            <w:pPr>
              <w:jc w:val="right"/>
              <w:rPr>
                <w:rFonts w:ascii="Arial" w:hAnsi="Arial"/>
                <w:sz w:val="20"/>
              </w:rPr>
            </w:pPr>
          </w:p>
        </w:tc>
      </w:tr>
      <w:tr w:rsidR="00384D34" w:rsidRPr="004E416F" w14:paraId="227C33F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E9934F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690E97A" w14:textId="77777777" w:rsidR="00384D34" w:rsidRPr="004E416F" w:rsidRDefault="00384D34" w:rsidP="002B2580">
            <w:pPr>
              <w:rPr>
                <w:rFonts w:ascii="Arial" w:hAnsi="Arial" w:cs="Arial"/>
                <w:b/>
                <w:bCs/>
                <w:sz w:val="20"/>
              </w:rPr>
            </w:pPr>
            <w:r w:rsidRPr="004E416F">
              <w:rPr>
                <w:rFonts w:ascii="Arial" w:hAnsi="Arial" w:cs="Arial"/>
                <w:b/>
                <w:bCs/>
                <w:sz w:val="20"/>
              </w:rPr>
              <w:t>Cesta II/505</w:t>
            </w:r>
          </w:p>
        </w:tc>
        <w:tc>
          <w:tcPr>
            <w:tcW w:w="599" w:type="dxa"/>
            <w:tcBorders>
              <w:top w:val="nil"/>
              <w:left w:val="nil"/>
              <w:bottom w:val="single" w:sz="4" w:space="0" w:color="auto"/>
              <w:right w:val="single" w:sz="4" w:space="0" w:color="auto"/>
            </w:tcBorders>
            <w:shd w:val="clear" w:color="auto" w:fill="auto"/>
            <w:noWrap/>
            <w:vAlign w:val="bottom"/>
            <w:hideMark/>
          </w:tcPr>
          <w:p w14:paraId="1059C4C4"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5EDE45B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024F491" w14:textId="77777777" w:rsidR="00384D34" w:rsidRPr="004E416F" w:rsidRDefault="00384D34" w:rsidP="002B2580">
            <w:pPr>
              <w:jc w:val="right"/>
              <w:rPr>
                <w:rFonts w:ascii="Arial" w:hAnsi="Arial" w:cs="Arial"/>
                <w:sz w:val="20"/>
              </w:rPr>
            </w:pPr>
            <w:r w:rsidRPr="004E416F">
              <w:rPr>
                <w:rFonts w:ascii="Arial" w:hAnsi="Arial" w:cs="Arial"/>
                <w:sz w:val="20"/>
              </w:rPr>
              <w:t>304,10</w:t>
            </w:r>
          </w:p>
        </w:tc>
        <w:tc>
          <w:tcPr>
            <w:tcW w:w="1820" w:type="dxa"/>
            <w:tcBorders>
              <w:top w:val="nil"/>
              <w:left w:val="nil"/>
              <w:bottom w:val="single" w:sz="4" w:space="0" w:color="auto"/>
              <w:right w:val="single" w:sz="4" w:space="0" w:color="auto"/>
            </w:tcBorders>
            <w:shd w:val="clear" w:color="auto" w:fill="auto"/>
            <w:noWrap/>
            <w:vAlign w:val="bottom"/>
            <w:hideMark/>
          </w:tcPr>
          <w:p w14:paraId="74C720E9"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6467A5E" w14:textId="77777777" w:rsidR="00384D34" w:rsidRPr="004E416F" w:rsidRDefault="00384D34" w:rsidP="002B2580">
            <w:pPr>
              <w:rPr>
                <w:rFonts w:ascii="Arial" w:hAnsi="Arial" w:cs="Arial"/>
                <w:sz w:val="20"/>
              </w:rPr>
            </w:pPr>
            <w:r w:rsidRPr="004E416F">
              <w:rPr>
                <w:rFonts w:ascii="Arial" w:hAnsi="Arial" w:cs="Arial"/>
                <w:sz w:val="20"/>
              </w:rPr>
              <w:t>Cesta II/505</w:t>
            </w:r>
          </w:p>
        </w:tc>
        <w:tc>
          <w:tcPr>
            <w:tcW w:w="1142" w:type="dxa"/>
            <w:tcBorders>
              <w:top w:val="nil"/>
              <w:left w:val="nil"/>
              <w:bottom w:val="single" w:sz="4" w:space="0" w:color="auto"/>
              <w:right w:val="single" w:sz="4" w:space="0" w:color="auto"/>
            </w:tcBorders>
            <w:shd w:val="clear" w:color="auto" w:fill="FFFF00"/>
            <w:noWrap/>
            <w:vAlign w:val="bottom"/>
          </w:tcPr>
          <w:p w14:paraId="28D1150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20A62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793F720" w14:textId="77777777" w:rsidR="00384D34" w:rsidRPr="004E416F" w:rsidRDefault="00384D34" w:rsidP="002B2580">
            <w:pPr>
              <w:jc w:val="right"/>
              <w:rPr>
                <w:rFonts w:ascii="Arial" w:hAnsi="Arial"/>
                <w:sz w:val="20"/>
              </w:rPr>
            </w:pPr>
          </w:p>
        </w:tc>
      </w:tr>
      <w:tr w:rsidR="00384D34" w:rsidRPr="004E416F" w14:paraId="7D2BE267"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1E213B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91B7241" w14:textId="77777777" w:rsidR="00384D34" w:rsidRPr="004E416F" w:rsidRDefault="00384D34" w:rsidP="002B2580">
            <w:pPr>
              <w:rPr>
                <w:rFonts w:ascii="Arial" w:hAnsi="Arial" w:cs="Arial"/>
                <w:b/>
                <w:bCs/>
                <w:sz w:val="20"/>
              </w:rPr>
            </w:pPr>
            <w:r w:rsidRPr="004E416F">
              <w:rPr>
                <w:rFonts w:ascii="Arial" w:hAnsi="Arial" w:cs="Arial"/>
                <w:b/>
                <w:bCs/>
                <w:sz w:val="20"/>
              </w:rPr>
              <w:t>Československých tankistov</w:t>
            </w:r>
          </w:p>
        </w:tc>
        <w:tc>
          <w:tcPr>
            <w:tcW w:w="599" w:type="dxa"/>
            <w:tcBorders>
              <w:top w:val="nil"/>
              <w:left w:val="nil"/>
              <w:bottom w:val="single" w:sz="4" w:space="0" w:color="auto"/>
              <w:right w:val="single" w:sz="4" w:space="0" w:color="auto"/>
            </w:tcBorders>
            <w:shd w:val="clear" w:color="auto" w:fill="auto"/>
            <w:noWrap/>
            <w:vAlign w:val="bottom"/>
            <w:hideMark/>
          </w:tcPr>
          <w:p w14:paraId="1CFAFD7C"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63DB37A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BF368BF" w14:textId="77777777" w:rsidR="00384D34" w:rsidRPr="004E416F" w:rsidRDefault="00384D34" w:rsidP="002B2580">
            <w:pPr>
              <w:jc w:val="right"/>
              <w:rPr>
                <w:rFonts w:ascii="Arial" w:hAnsi="Arial" w:cs="Arial"/>
                <w:sz w:val="20"/>
              </w:rPr>
            </w:pPr>
            <w:r w:rsidRPr="004E416F">
              <w:rPr>
                <w:rFonts w:ascii="Arial" w:hAnsi="Arial" w:cs="Arial"/>
                <w:sz w:val="20"/>
              </w:rPr>
              <w:t>1 713,57</w:t>
            </w:r>
          </w:p>
        </w:tc>
        <w:tc>
          <w:tcPr>
            <w:tcW w:w="1820" w:type="dxa"/>
            <w:tcBorders>
              <w:top w:val="nil"/>
              <w:left w:val="nil"/>
              <w:bottom w:val="single" w:sz="4" w:space="0" w:color="auto"/>
              <w:right w:val="single" w:sz="4" w:space="0" w:color="auto"/>
            </w:tcBorders>
            <w:shd w:val="clear" w:color="auto" w:fill="auto"/>
            <w:noWrap/>
            <w:vAlign w:val="bottom"/>
            <w:hideMark/>
          </w:tcPr>
          <w:p w14:paraId="7406481E"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300993EC" w14:textId="77777777" w:rsidR="00384D34" w:rsidRPr="004E416F" w:rsidRDefault="00384D34" w:rsidP="002B2580">
            <w:pPr>
              <w:rPr>
                <w:rFonts w:ascii="Arial" w:hAnsi="Arial" w:cs="Arial"/>
                <w:sz w:val="20"/>
              </w:rPr>
            </w:pPr>
            <w:r w:rsidRPr="004E416F">
              <w:rPr>
                <w:rFonts w:ascii="Arial" w:hAnsi="Arial" w:cs="Arial"/>
                <w:sz w:val="20"/>
              </w:rPr>
              <w:t>Československých tankistov</w:t>
            </w:r>
          </w:p>
        </w:tc>
        <w:tc>
          <w:tcPr>
            <w:tcW w:w="1142" w:type="dxa"/>
            <w:tcBorders>
              <w:top w:val="nil"/>
              <w:left w:val="nil"/>
              <w:bottom w:val="single" w:sz="4" w:space="0" w:color="auto"/>
              <w:right w:val="single" w:sz="4" w:space="0" w:color="auto"/>
            </w:tcBorders>
            <w:shd w:val="clear" w:color="auto" w:fill="FFFF00"/>
            <w:noWrap/>
            <w:vAlign w:val="bottom"/>
          </w:tcPr>
          <w:p w14:paraId="7A7C834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C5EE2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54E053D" w14:textId="77777777" w:rsidR="00384D34" w:rsidRPr="004E416F" w:rsidRDefault="00384D34" w:rsidP="002B2580">
            <w:pPr>
              <w:jc w:val="right"/>
              <w:rPr>
                <w:rFonts w:ascii="Arial" w:hAnsi="Arial"/>
                <w:sz w:val="20"/>
              </w:rPr>
            </w:pPr>
          </w:p>
        </w:tc>
      </w:tr>
      <w:tr w:rsidR="00384D34" w:rsidRPr="004E416F" w14:paraId="63BD930F"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99832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4A35A1" w14:textId="77777777" w:rsidR="00384D34" w:rsidRPr="004E416F" w:rsidRDefault="00384D34" w:rsidP="002B2580">
            <w:pPr>
              <w:rPr>
                <w:rFonts w:ascii="Arial" w:hAnsi="Arial" w:cs="Arial"/>
                <w:b/>
                <w:bCs/>
                <w:sz w:val="20"/>
              </w:rPr>
            </w:pPr>
            <w:r w:rsidRPr="004E416F">
              <w:rPr>
                <w:rFonts w:ascii="Arial" w:hAnsi="Arial" w:cs="Arial"/>
                <w:b/>
                <w:bCs/>
                <w:sz w:val="20"/>
              </w:rPr>
              <w:t>Československých tankistov</w:t>
            </w:r>
          </w:p>
        </w:tc>
        <w:tc>
          <w:tcPr>
            <w:tcW w:w="599" w:type="dxa"/>
            <w:tcBorders>
              <w:top w:val="nil"/>
              <w:left w:val="nil"/>
              <w:bottom w:val="single" w:sz="4" w:space="0" w:color="auto"/>
              <w:right w:val="single" w:sz="4" w:space="0" w:color="auto"/>
            </w:tcBorders>
            <w:shd w:val="clear" w:color="auto" w:fill="auto"/>
            <w:noWrap/>
            <w:vAlign w:val="bottom"/>
            <w:hideMark/>
          </w:tcPr>
          <w:p w14:paraId="74F84AFC"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74619C2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FB0990D" w14:textId="77777777" w:rsidR="00384D34" w:rsidRPr="004E416F" w:rsidRDefault="00384D34" w:rsidP="002B2580">
            <w:pPr>
              <w:jc w:val="right"/>
              <w:rPr>
                <w:rFonts w:ascii="Arial" w:hAnsi="Arial" w:cs="Arial"/>
                <w:sz w:val="20"/>
              </w:rPr>
            </w:pPr>
            <w:r w:rsidRPr="004E416F">
              <w:rPr>
                <w:rFonts w:ascii="Arial" w:hAnsi="Arial" w:cs="Arial"/>
                <w:sz w:val="20"/>
              </w:rPr>
              <w:t>775,70</w:t>
            </w:r>
          </w:p>
        </w:tc>
        <w:tc>
          <w:tcPr>
            <w:tcW w:w="1820" w:type="dxa"/>
            <w:tcBorders>
              <w:top w:val="nil"/>
              <w:left w:val="nil"/>
              <w:bottom w:val="single" w:sz="4" w:space="0" w:color="auto"/>
              <w:right w:val="single" w:sz="4" w:space="0" w:color="auto"/>
            </w:tcBorders>
            <w:shd w:val="clear" w:color="auto" w:fill="auto"/>
            <w:noWrap/>
            <w:vAlign w:val="bottom"/>
            <w:hideMark/>
          </w:tcPr>
          <w:p w14:paraId="14EC5E91"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AF4A828" w14:textId="77777777" w:rsidR="00384D34" w:rsidRPr="004E416F" w:rsidRDefault="00384D34" w:rsidP="002B2580">
            <w:pPr>
              <w:rPr>
                <w:rFonts w:ascii="Arial" w:hAnsi="Arial" w:cs="Arial"/>
                <w:sz w:val="20"/>
              </w:rPr>
            </w:pPr>
            <w:r w:rsidRPr="004E416F">
              <w:rPr>
                <w:rFonts w:ascii="Arial" w:hAnsi="Arial" w:cs="Arial"/>
                <w:sz w:val="20"/>
              </w:rPr>
              <w:t>Československých tankistov</w:t>
            </w:r>
          </w:p>
        </w:tc>
        <w:tc>
          <w:tcPr>
            <w:tcW w:w="1142" w:type="dxa"/>
            <w:tcBorders>
              <w:top w:val="nil"/>
              <w:left w:val="nil"/>
              <w:bottom w:val="single" w:sz="4" w:space="0" w:color="auto"/>
              <w:right w:val="single" w:sz="4" w:space="0" w:color="auto"/>
            </w:tcBorders>
            <w:shd w:val="clear" w:color="auto" w:fill="FFFF00"/>
            <w:noWrap/>
            <w:vAlign w:val="bottom"/>
          </w:tcPr>
          <w:p w14:paraId="26E3EB5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C71B4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6F3E80" w14:textId="77777777" w:rsidR="00384D34" w:rsidRPr="004E416F" w:rsidRDefault="00384D34" w:rsidP="002B2580">
            <w:pPr>
              <w:jc w:val="right"/>
              <w:rPr>
                <w:rFonts w:ascii="Arial" w:hAnsi="Arial"/>
                <w:sz w:val="20"/>
              </w:rPr>
            </w:pPr>
          </w:p>
        </w:tc>
      </w:tr>
      <w:tr w:rsidR="00384D34" w:rsidRPr="004E416F" w14:paraId="22DC7E3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ABF892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0FC994C" w14:textId="77777777" w:rsidR="00384D34" w:rsidRPr="004E416F" w:rsidRDefault="00384D34" w:rsidP="002B2580">
            <w:pPr>
              <w:rPr>
                <w:rFonts w:ascii="Arial" w:hAnsi="Arial" w:cs="Arial"/>
                <w:b/>
                <w:bCs/>
                <w:sz w:val="20"/>
              </w:rPr>
            </w:pPr>
            <w:r w:rsidRPr="004E416F">
              <w:rPr>
                <w:rFonts w:ascii="Arial" w:hAnsi="Arial" w:cs="Arial"/>
                <w:b/>
                <w:bCs/>
                <w:sz w:val="20"/>
              </w:rPr>
              <w:t>Záhorská</w:t>
            </w:r>
          </w:p>
        </w:tc>
        <w:tc>
          <w:tcPr>
            <w:tcW w:w="599" w:type="dxa"/>
            <w:tcBorders>
              <w:top w:val="nil"/>
              <w:left w:val="nil"/>
              <w:bottom w:val="single" w:sz="4" w:space="0" w:color="auto"/>
              <w:right w:val="single" w:sz="4" w:space="0" w:color="auto"/>
            </w:tcBorders>
            <w:shd w:val="clear" w:color="auto" w:fill="auto"/>
            <w:noWrap/>
            <w:vAlign w:val="bottom"/>
            <w:hideMark/>
          </w:tcPr>
          <w:p w14:paraId="1591B814"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124F84F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FAD16A8" w14:textId="77777777" w:rsidR="00384D34" w:rsidRPr="004E416F" w:rsidRDefault="00384D34" w:rsidP="002B2580">
            <w:pPr>
              <w:jc w:val="right"/>
              <w:rPr>
                <w:rFonts w:ascii="Arial" w:hAnsi="Arial" w:cs="Arial"/>
                <w:sz w:val="20"/>
              </w:rPr>
            </w:pPr>
            <w:r w:rsidRPr="004E416F">
              <w:rPr>
                <w:rFonts w:ascii="Arial" w:hAnsi="Arial" w:cs="Arial"/>
                <w:sz w:val="20"/>
              </w:rPr>
              <w:t>513,09</w:t>
            </w:r>
          </w:p>
        </w:tc>
        <w:tc>
          <w:tcPr>
            <w:tcW w:w="1820" w:type="dxa"/>
            <w:tcBorders>
              <w:top w:val="nil"/>
              <w:left w:val="nil"/>
              <w:bottom w:val="single" w:sz="4" w:space="0" w:color="auto"/>
              <w:right w:val="single" w:sz="4" w:space="0" w:color="auto"/>
            </w:tcBorders>
            <w:shd w:val="clear" w:color="auto" w:fill="auto"/>
            <w:noWrap/>
            <w:vAlign w:val="bottom"/>
            <w:hideMark/>
          </w:tcPr>
          <w:p w14:paraId="7E4AE878"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AC541B3" w14:textId="77777777" w:rsidR="00384D34" w:rsidRPr="004E416F" w:rsidRDefault="00384D34" w:rsidP="002B2580">
            <w:pPr>
              <w:rPr>
                <w:rFonts w:ascii="Arial" w:hAnsi="Arial" w:cs="Arial"/>
                <w:sz w:val="20"/>
              </w:rPr>
            </w:pPr>
            <w:r w:rsidRPr="004E416F">
              <w:rPr>
                <w:rFonts w:ascii="Arial" w:hAnsi="Arial" w:cs="Arial"/>
                <w:sz w:val="20"/>
              </w:rPr>
              <w:t>Záhorská</w:t>
            </w:r>
          </w:p>
        </w:tc>
        <w:tc>
          <w:tcPr>
            <w:tcW w:w="1142" w:type="dxa"/>
            <w:tcBorders>
              <w:top w:val="nil"/>
              <w:left w:val="nil"/>
              <w:bottom w:val="single" w:sz="4" w:space="0" w:color="auto"/>
              <w:right w:val="single" w:sz="4" w:space="0" w:color="auto"/>
            </w:tcBorders>
            <w:shd w:val="clear" w:color="auto" w:fill="FFFF00"/>
            <w:noWrap/>
            <w:vAlign w:val="bottom"/>
          </w:tcPr>
          <w:p w14:paraId="1C763E7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47AEF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1092CB" w14:textId="77777777" w:rsidR="00384D34" w:rsidRPr="004E416F" w:rsidRDefault="00384D34" w:rsidP="002B2580">
            <w:pPr>
              <w:jc w:val="right"/>
              <w:rPr>
                <w:rFonts w:ascii="Arial" w:hAnsi="Arial"/>
                <w:sz w:val="20"/>
              </w:rPr>
            </w:pPr>
          </w:p>
        </w:tc>
      </w:tr>
      <w:tr w:rsidR="00384D34" w:rsidRPr="004E416F" w14:paraId="0217826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FE1EEC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992EF83" w14:textId="77777777" w:rsidR="00384D34" w:rsidRPr="004E416F" w:rsidRDefault="00384D34" w:rsidP="002B2580">
            <w:pPr>
              <w:rPr>
                <w:rFonts w:ascii="Arial" w:hAnsi="Arial" w:cs="Arial"/>
                <w:b/>
                <w:bCs/>
                <w:sz w:val="20"/>
              </w:rPr>
            </w:pPr>
            <w:r w:rsidRPr="004E416F">
              <w:rPr>
                <w:rFonts w:ascii="Arial" w:hAnsi="Arial" w:cs="Arial"/>
                <w:b/>
                <w:bCs/>
                <w:sz w:val="20"/>
              </w:rPr>
              <w:t>Brigádnícka</w:t>
            </w:r>
          </w:p>
        </w:tc>
        <w:tc>
          <w:tcPr>
            <w:tcW w:w="599" w:type="dxa"/>
            <w:tcBorders>
              <w:top w:val="nil"/>
              <w:left w:val="nil"/>
              <w:bottom w:val="single" w:sz="4" w:space="0" w:color="auto"/>
              <w:right w:val="single" w:sz="4" w:space="0" w:color="auto"/>
            </w:tcBorders>
            <w:shd w:val="clear" w:color="auto" w:fill="auto"/>
            <w:noWrap/>
            <w:vAlign w:val="bottom"/>
            <w:hideMark/>
          </w:tcPr>
          <w:p w14:paraId="34FB418B"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260E39E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ACF320D" w14:textId="77777777" w:rsidR="00384D34" w:rsidRPr="004E416F" w:rsidRDefault="00384D34" w:rsidP="002B2580">
            <w:pPr>
              <w:jc w:val="right"/>
              <w:rPr>
                <w:rFonts w:ascii="Arial" w:hAnsi="Arial" w:cs="Arial"/>
                <w:sz w:val="20"/>
              </w:rPr>
            </w:pPr>
            <w:r w:rsidRPr="004E416F">
              <w:rPr>
                <w:rFonts w:ascii="Arial" w:hAnsi="Arial" w:cs="Arial"/>
                <w:sz w:val="20"/>
              </w:rPr>
              <w:t>727,36</w:t>
            </w:r>
          </w:p>
        </w:tc>
        <w:tc>
          <w:tcPr>
            <w:tcW w:w="1820" w:type="dxa"/>
            <w:tcBorders>
              <w:top w:val="nil"/>
              <w:left w:val="nil"/>
              <w:bottom w:val="single" w:sz="4" w:space="0" w:color="auto"/>
              <w:right w:val="single" w:sz="4" w:space="0" w:color="auto"/>
            </w:tcBorders>
            <w:shd w:val="clear" w:color="auto" w:fill="auto"/>
            <w:noWrap/>
            <w:vAlign w:val="bottom"/>
            <w:hideMark/>
          </w:tcPr>
          <w:p w14:paraId="49BFD0DF"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5EBCE509" w14:textId="77777777" w:rsidR="00384D34" w:rsidRPr="004E416F" w:rsidRDefault="00384D34" w:rsidP="002B2580">
            <w:pPr>
              <w:rPr>
                <w:rFonts w:ascii="Arial" w:hAnsi="Arial" w:cs="Arial"/>
                <w:sz w:val="20"/>
              </w:rPr>
            </w:pPr>
            <w:r w:rsidRPr="004E416F">
              <w:rPr>
                <w:rFonts w:ascii="Arial" w:hAnsi="Arial" w:cs="Arial"/>
                <w:sz w:val="20"/>
              </w:rPr>
              <w:t>Brigádnická</w:t>
            </w:r>
          </w:p>
        </w:tc>
        <w:tc>
          <w:tcPr>
            <w:tcW w:w="1142" w:type="dxa"/>
            <w:tcBorders>
              <w:top w:val="nil"/>
              <w:left w:val="nil"/>
              <w:bottom w:val="single" w:sz="4" w:space="0" w:color="auto"/>
              <w:right w:val="single" w:sz="4" w:space="0" w:color="auto"/>
            </w:tcBorders>
            <w:shd w:val="clear" w:color="auto" w:fill="FFFF00"/>
            <w:noWrap/>
            <w:vAlign w:val="bottom"/>
          </w:tcPr>
          <w:p w14:paraId="0FAB64F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4BF66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395FA8" w14:textId="77777777" w:rsidR="00384D34" w:rsidRPr="004E416F" w:rsidRDefault="00384D34" w:rsidP="002B2580">
            <w:pPr>
              <w:jc w:val="right"/>
              <w:rPr>
                <w:rFonts w:ascii="Arial" w:hAnsi="Arial"/>
                <w:sz w:val="20"/>
              </w:rPr>
            </w:pPr>
          </w:p>
        </w:tc>
      </w:tr>
      <w:tr w:rsidR="00384D34" w:rsidRPr="004E416F" w14:paraId="0677DAB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AF18E9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F912E5" w14:textId="77777777" w:rsidR="00384D34" w:rsidRPr="004E416F" w:rsidRDefault="00384D34" w:rsidP="002B2580">
            <w:pPr>
              <w:rPr>
                <w:rFonts w:ascii="Arial" w:hAnsi="Arial" w:cs="Arial"/>
                <w:b/>
                <w:bCs/>
                <w:sz w:val="20"/>
              </w:rPr>
            </w:pPr>
            <w:r w:rsidRPr="004E416F">
              <w:rPr>
                <w:rFonts w:ascii="Arial" w:hAnsi="Arial" w:cs="Arial"/>
                <w:b/>
                <w:bCs/>
                <w:sz w:val="20"/>
              </w:rPr>
              <w:t>Brigádnícka</w:t>
            </w:r>
          </w:p>
        </w:tc>
        <w:tc>
          <w:tcPr>
            <w:tcW w:w="599" w:type="dxa"/>
            <w:tcBorders>
              <w:top w:val="nil"/>
              <w:left w:val="nil"/>
              <w:bottom w:val="single" w:sz="4" w:space="0" w:color="auto"/>
              <w:right w:val="single" w:sz="4" w:space="0" w:color="auto"/>
            </w:tcBorders>
            <w:shd w:val="clear" w:color="auto" w:fill="auto"/>
            <w:noWrap/>
            <w:vAlign w:val="bottom"/>
            <w:hideMark/>
          </w:tcPr>
          <w:p w14:paraId="1156E7AF"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E02EE3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17A161D" w14:textId="77777777" w:rsidR="00384D34" w:rsidRPr="004E416F" w:rsidRDefault="00384D34" w:rsidP="002B2580">
            <w:pPr>
              <w:jc w:val="right"/>
              <w:rPr>
                <w:rFonts w:ascii="Arial" w:hAnsi="Arial" w:cs="Arial"/>
                <w:sz w:val="20"/>
              </w:rPr>
            </w:pPr>
            <w:r w:rsidRPr="004E416F">
              <w:rPr>
                <w:rFonts w:ascii="Arial" w:hAnsi="Arial" w:cs="Arial"/>
                <w:sz w:val="20"/>
              </w:rPr>
              <w:t>92,31</w:t>
            </w:r>
          </w:p>
        </w:tc>
        <w:tc>
          <w:tcPr>
            <w:tcW w:w="1820" w:type="dxa"/>
            <w:tcBorders>
              <w:top w:val="nil"/>
              <w:left w:val="nil"/>
              <w:bottom w:val="single" w:sz="4" w:space="0" w:color="auto"/>
              <w:right w:val="single" w:sz="4" w:space="0" w:color="auto"/>
            </w:tcBorders>
            <w:shd w:val="clear" w:color="auto" w:fill="auto"/>
            <w:noWrap/>
            <w:vAlign w:val="bottom"/>
            <w:hideMark/>
          </w:tcPr>
          <w:p w14:paraId="23AF37B8"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13F957E0" w14:textId="77777777" w:rsidR="00384D34" w:rsidRPr="004E416F" w:rsidRDefault="00384D34" w:rsidP="002B2580">
            <w:pPr>
              <w:rPr>
                <w:rFonts w:ascii="Arial" w:hAnsi="Arial" w:cs="Arial"/>
                <w:sz w:val="20"/>
              </w:rPr>
            </w:pPr>
            <w:r w:rsidRPr="004E416F">
              <w:rPr>
                <w:rFonts w:ascii="Arial" w:hAnsi="Arial" w:cs="Arial"/>
                <w:sz w:val="20"/>
              </w:rPr>
              <w:t>Brigádnícka</w:t>
            </w:r>
          </w:p>
        </w:tc>
        <w:tc>
          <w:tcPr>
            <w:tcW w:w="1142" w:type="dxa"/>
            <w:tcBorders>
              <w:top w:val="nil"/>
              <w:left w:val="nil"/>
              <w:bottom w:val="single" w:sz="4" w:space="0" w:color="auto"/>
              <w:right w:val="single" w:sz="4" w:space="0" w:color="auto"/>
            </w:tcBorders>
            <w:shd w:val="clear" w:color="auto" w:fill="FFFF00"/>
            <w:noWrap/>
            <w:vAlign w:val="bottom"/>
          </w:tcPr>
          <w:p w14:paraId="5FACF18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BAE15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463DF3D" w14:textId="77777777" w:rsidR="00384D34" w:rsidRPr="004E416F" w:rsidRDefault="00384D34" w:rsidP="002B2580">
            <w:pPr>
              <w:jc w:val="right"/>
              <w:rPr>
                <w:rFonts w:ascii="Arial" w:hAnsi="Arial"/>
                <w:sz w:val="20"/>
              </w:rPr>
            </w:pPr>
          </w:p>
        </w:tc>
      </w:tr>
      <w:tr w:rsidR="00384D34" w:rsidRPr="004E416F" w14:paraId="2A93C71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0E50C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33CF7BF" w14:textId="77777777" w:rsidR="00384D34" w:rsidRPr="004E416F" w:rsidRDefault="00384D34" w:rsidP="002B2580">
            <w:pPr>
              <w:rPr>
                <w:rFonts w:ascii="Arial" w:hAnsi="Arial" w:cs="Arial"/>
                <w:b/>
                <w:bCs/>
                <w:sz w:val="20"/>
              </w:rPr>
            </w:pPr>
            <w:r w:rsidRPr="004E416F">
              <w:rPr>
                <w:rFonts w:ascii="Arial" w:hAnsi="Arial" w:cs="Arial"/>
                <w:b/>
                <w:bCs/>
                <w:sz w:val="20"/>
              </w:rPr>
              <w:t>Devínska cesta</w:t>
            </w:r>
          </w:p>
        </w:tc>
        <w:tc>
          <w:tcPr>
            <w:tcW w:w="599" w:type="dxa"/>
            <w:tcBorders>
              <w:top w:val="nil"/>
              <w:left w:val="nil"/>
              <w:bottom w:val="single" w:sz="4" w:space="0" w:color="auto"/>
              <w:right w:val="single" w:sz="4" w:space="0" w:color="auto"/>
            </w:tcBorders>
            <w:shd w:val="clear" w:color="auto" w:fill="auto"/>
            <w:noWrap/>
            <w:vAlign w:val="bottom"/>
            <w:hideMark/>
          </w:tcPr>
          <w:p w14:paraId="74F928FC"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15A63A2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51154D1" w14:textId="77777777" w:rsidR="00384D34" w:rsidRPr="004E416F" w:rsidRDefault="00384D34" w:rsidP="002B2580">
            <w:pPr>
              <w:jc w:val="right"/>
              <w:rPr>
                <w:rFonts w:ascii="Arial" w:hAnsi="Arial" w:cs="Arial"/>
                <w:sz w:val="20"/>
              </w:rPr>
            </w:pPr>
            <w:r w:rsidRPr="004E416F">
              <w:rPr>
                <w:rFonts w:ascii="Arial" w:hAnsi="Arial" w:cs="Arial"/>
                <w:sz w:val="20"/>
              </w:rPr>
              <w:t>671,53</w:t>
            </w:r>
          </w:p>
        </w:tc>
        <w:tc>
          <w:tcPr>
            <w:tcW w:w="1820" w:type="dxa"/>
            <w:tcBorders>
              <w:top w:val="nil"/>
              <w:left w:val="nil"/>
              <w:bottom w:val="single" w:sz="4" w:space="0" w:color="auto"/>
              <w:right w:val="single" w:sz="4" w:space="0" w:color="auto"/>
            </w:tcBorders>
            <w:shd w:val="clear" w:color="auto" w:fill="auto"/>
            <w:noWrap/>
            <w:vAlign w:val="bottom"/>
            <w:hideMark/>
          </w:tcPr>
          <w:p w14:paraId="24EF9252"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15CD16B4" w14:textId="77777777" w:rsidR="00384D34" w:rsidRPr="004E416F" w:rsidRDefault="00384D34" w:rsidP="002B2580">
            <w:pPr>
              <w:rPr>
                <w:rFonts w:ascii="Arial" w:hAnsi="Arial" w:cs="Arial"/>
                <w:sz w:val="20"/>
              </w:rPr>
            </w:pPr>
            <w:r w:rsidRPr="004E416F">
              <w:rPr>
                <w:rFonts w:ascii="Arial" w:hAnsi="Arial" w:cs="Arial"/>
                <w:sz w:val="20"/>
              </w:rPr>
              <w:t>Devínska cesta</w:t>
            </w:r>
          </w:p>
        </w:tc>
        <w:tc>
          <w:tcPr>
            <w:tcW w:w="1142" w:type="dxa"/>
            <w:tcBorders>
              <w:top w:val="nil"/>
              <w:left w:val="nil"/>
              <w:bottom w:val="single" w:sz="4" w:space="0" w:color="auto"/>
              <w:right w:val="single" w:sz="4" w:space="0" w:color="auto"/>
            </w:tcBorders>
            <w:shd w:val="clear" w:color="auto" w:fill="FFFF00"/>
            <w:noWrap/>
            <w:vAlign w:val="bottom"/>
          </w:tcPr>
          <w:p w14:paraId="77ECB2B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91AAB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5009C6" w14:textId="77777777" w:rsidR="00384D34" w:rsidRPr="004E416F" w:rsidRDefault="00384D34" w:rsidP="002B2580">
            <w:pPr>
              <w:jc w:val="right"/>
              <w:rPr>
                <w:rFonts w:ascii="Arial" w:hAnsi="Arial"/>
                <w:sz w:val="20"/>
              </w:rPr>
            </w:pPr>
          </w:p>
        </w:tc>
      </w:tr>
      <w:tr w:rsidR="00384D34" w:rsidRPr="004E416F" w14:paraId="0F7409F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49DF9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12EDE8" w14:textId="77777777" w:rsidR="00384D34" w:rsidRPr="004E416F" w:rsidRDefault="00384D34" w:rsidP="002B2580">
            <w:pPr>
              <w:rPr>
                <w:rFonts w:ascii="Arial" w:hAnsi="Arial" w:cs="Arial"/>
                <w:b/>
                <w:bCs/>
                <w:sz w:val="20"/>
              </w:rPr>
            </w:pPr>
            <w:r w:rsidRPr="004E416F">
              <w:rPr>
                <w:rFonts w:ascii="Arial" w:hAnsi="Arial" w:cs="Arial"/>
                <w:b/>
                <w:bCs/>
                <w:sz w:val="20"/>
              </w:rPr>
              <w:t>Devínska cesta</w:t>
            </w:r>
          </w:p>
        </w:tc>
        <w:tc>
          <w:tcPr>
            <w:tcW w:w="599" w:type="dxa"/>
            <w:tcBorders>
              <w:top w:val="nil"/>
              <w:left w:val="nil"/>
              <w:bottom w:val="single" w:sz="4" w:space="0" w:color="auto"/>
              <w:right w:val="single" w:sz="4" w:space="0" w:color="auto"/>
            </w:tcBorders>
            <w:shd w:val="clear" w:color="auto" w:fill="auto"/>
            <w:noWrap/>
            <w:vAlign w:val="bottom"/>
            <w:hideMark/>
          </w:tcPr>
          <w:p w14:paraId="5C3DBF83"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7E8FA7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FDD0344" w14:textId="77777777" w:rsidR="00384D34" w:rsidRPr="004E416F" w:rsidRDefault="00384D34" w:rsidP="002B2580">
            <w:pPr>
              <w:jc w:val="right"/>
              <w:rPr>
                <w:rFonts w:ascii="Arial" w:hAnsi="Arial" w:cs="Arial"/>
                <w:sz w:val="20"/>
              </w:rPr>
            </w:pPr>
            <w:r w:rsidRPr="004E416F">
              <w:rPr>
                <w:rFonts w:ascii="Arial" w:hAnsi="Arial" w:cs="Arial"/>
                <w:sz w:val="20"/>
              </w:rPr>
              <w:t>3 096,45</w:t>
            </w:r>
          </w:p>
        </w:tc>
        <w:tc>
          <w:tcPr>
            <w:tcW w:w="1820" w:type="dxa"/>
            <w:tcBorders>
              <w:top w:val="nil"/>
              <w:left w:val="nil"/>
              <w:bottom w:val="single" w:sz="4" w:space="0" w:color="auto"/>
              <w:right w:val="single" w:sz="4" w:space="0" w:color="auto"/>
            </w:tcBorders>
            <w:shd w:val="clear" w:color="auto" w:fill="auto"/>
            <w:noWrap/>
            <w:vAlign w:val="bottom"/>
            <w:hideMark/>
          </w:tcPr>
          <w:p w14:paraId="6CD31A59"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79A6AF94" w14:textId="77777777" w:rsidR="00384D34" w:rsidRPr="004E416F" w:rsidRDefault="00384D34" w:rsidP="002B2580">
            <w:pPr>
              <w:rPr>
                <w:rFonts w:ascii="Arial" w:hAnsi="Arial" w:cs="Arial"/>
                <w:sz w:val="20"/>
              </w:rPr>
            </w:pPr>
            <w:r w:rsidRPr="004E416F">
              <w:rPr>
                <w:rFonts w:ascii="Arial" w:hAnsi="Arial" w:cs="Arial"/>
                <w:sz w:val="20"/>
              </w:rPr>
              <w:t>Devínska cesta</w:t>
            </w:r>
          </w:p>
        </w:tc>
        <w:tc>
          <w:tcPr>
            <w:tcW w:w="1142" w:type="dxa"/>
            <w:tcBorders>
              <w:top w:val="nil"/>
              <w:left w:val="nil"/>
              <w:bottom w:val="single" w:sz="4" w:space="0" w:color="auto"/>
              <w:right w:val="single" w:sz="4" w:space="0" w:color="auto"/>
            </w:tcBorders>
            <w:shd w:val="clear" w:color="auto" w:fill="FFFF00"/>
            <w:noWrap/>
            <w:vAlign w:val="bottom"/>
          </w:tcPr>
          <w:p w14:paraId="0AAACCA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7A27A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508E68" w14:textId="77777777" w:rsidR="00384D34" w:rsidRPr="004E416F" w:rsidRDefault="00384D34" w:rsidP="002B2580">
            <w:pPr>
              <w:jc w:val="right"/>
              <w:rPr>
                <w:rFonts w:ascii="Arial" w:hAnsi="Arial"/>
                <w:sz w:val="20"/>
              </w:rPr>
            </w:pPr>
          </w:p>
        </w:tc>
      </w:tr>
      <w:tr w:rsidR="00384D34" w:rsidRPr="004E416F" w14:paraId="7FBAA2B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1AF2EE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A8575F" w14:textId="77777777" w:rsidR="00384D34" w:rsidRPr="004E416F" w:rsidRDefault="00384D34" w:rsidP="002B2580">
            <w:pPr>
              <w:rPr>
                <w:rFonts w:ascii="Arial" w:hAnsi="Arial" w:cs="Arial"/>
                <w:b/>
                <w:bCs/>
                <w:sz w:val="20"/>
              </w:rPr>
            </w:pPr>
            <w:r w:rsidRPr="004E416F">
              <w:rPr>
                <w:rFonts w:ascii="Arial" w:hAnsi="Arial" w:cs="Arial"/>
                <w:b/>
                <w:bCs/>
                <w:sz w:val="20"/>
              </w:rPr>
              <w:t>Kremeľská</w:t>
            </w:r>
          </w:p>
        </w:tc>
        <w:tc>
          <w:tcPr>
            <w:tcW w:w="599" w:type="dxa"/>
            <w:tcBorders>
              <w:top w:val="nil"/>
              <w:left w:val="nil"/>
              <w:bottom w:val="single" w:sz="4" w:space="0" w:color="auto"/>
              <w:right w:val="single" w:sz="4" w:space="0" w:color="auto"/>
            </w:tcBorders>
            <w:shd w:val="clear" w:color="auto" w:fill="auto"/>
            <w:noWrap/>
            <w:vAlign w:val="bottom"/>
            <w:hideMark/>
          </w:tcPr>
          <w:p w14:paraId="1D2CBB8B"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582389C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6697FAB" w14:textId="77777777" w:rsidR="00384D34" w:rsidRPr="004E416F" w:rsidRDefault="00384D34" w:rsidP="002B2580">
            <w:pPr>
              <w:jc w:val="right"/>
              <w:rPr>
                <w:rFonts w:ascii="Arial" w:hAnsi="Arial" w:cs="Arial"/>
                <w:sz w:val="20"/>
              </w:rPr>
            </w:pPr>
            <w:r w:rsidRPr="004E416F">
              <w:rPr>
                <w:rFonts w:ascii="Arial" w:hAnsi="Arial" w:cs="Arial"/>
                <w:sz w:val="20"/>
              </w:rPr>
              <w:t>2 111,42</w:t>
            </w:r>
          </w:p>
        </w:tc>
        <w:tc>
          <w:tcPr>
            <w:tcW w:w="1820" w:type="dxa"/>
            <w:tcBorders>
              <w:top w:val="nil"/>
              <w:left w:val="nil"/>
              <w:bottom w:val="single" w:sz="4" w:space="0" w:color="auto"/>
              <w:right w:val="single" w:sz="4" w:space="0" w:color="auto"/>
            </w:tcBorders>
            <w:shd w:val="clear" w:color="auto" w:fill="auto"/>
            <w:noWrap/>
            <w:vAlign w:val="bottom"/>
            <w:hideMark/>
          </w:tcPr>
          <w:p w14:paraId="78539DEE"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3ADEB95C" w14:textId="77777777" w:rsidR="00384D34" w:rsidRPr="004E416F" w:rsidRDefault="00384D34" w:rsidP="002B2580">
            <w:pPr>
              <w:rPr>
                <w:rFonts w:ascii="Arial" w:hAnsi="Arial" w:cs="Arial"/>
                <w:sz w:val="20"/>
              </w:rPr>
            </w:pPr>
            <w:r w:rsidRPr="004E416F">
              <w:rPr>
                <w:rFonts w:ascii="Arial" w:hAnsi="Arial" w:cs="Arial"/>
                <w:sz w:val="20"/>
              </w:rPr>
              <w:t>Kremeľská</w:t>
            </w:r>
          </w:p>
        </w:tc>
        <w:tc>
          <w:tcPr>
            <w:tcW w:w="1142" w:type="dxa"/>
            <w:tcBorders>
              <w:top w:val="nil"/>
              <w:left w:val="nil"/>
              <w:bottom w:val="single" w:sz="4" w:space="0" w:color="auto"/>
              <w:right w:val="single" w:sz="4" w:space="0" w:color="auto"/>
            </w:tcBorders>
            <w:shd w:val="clear" w:color="auto" w:fill="FFFF00"/>
            <w:noWrap/>
            <w:vAlign w:val="bottom"/>
          </w:tcPr>
          <w:p w14:paraId="0D79C8A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4146EE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EFC738" w14:textId="77777777" w:rsidR="00384D34" w:rsidRPr="004E416F" w:rsidRDefault="00384D34" w:rsidP="002B2580">
            <w:pPr>
              <w:jc w:val="right"/>
              <w:rPr>
                <w:rFonts w:ascii="Arial" w:hAnsi="Arial"/>
                <w:sz w:val="20"/>
              </w:rPr>
            </w:pPr>
          </w:p>
        </w:tc>
      </w:tr>
      <w:tr w:rsidR="00384D34" w:rsidRPr="004E416F" w14:paraId="2ED7EBA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601D5A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6E0290" w14:textId="77777777" w:rsidR="00384D34" w:rsidRPr="004E416F" w:rsidRDefault="00384D34" w:rsidP="002B2580">
            <w:pPr>
              <w:rPr>
                <w:rFonts w:ascii="Arial" w:hAnsi="Arial" w:cs="Arial"/>
                <w:b/>
                <w:bCs/>
                <w:sz w:val="20"/>
              </w:rPr>
            </w:pPr>
            <w:r w:rsidRPr="004E416F">
              <w:rPr>
                <w:rFonts w:ascii="Arial" w:hAnsi="Arial" w:cs="Arial"/>
                <w:b/>
                <w:bCs/>
                <w:sz w:val="20"/>
              </w:rPr>
              <w:t>Kremeľská</w:t>
            </w:r>
          </w:p>
        </w:tc>
        <w:tc>
          <w:tcPr>
            <w:tcW w:w="599" w:type="dxa"/>
            <w:tcBorders>
              <w:top w:val="nil"/>
              <w:left w:val="nil"/>
              <w:bottom w:val="single" w:sz="4" w:space="0" w:color="auto"/>
              <w:right w:val="single" w:sz="4" w:space="0" w:color="auto"/>
            </w:tcBorders>
            <w:shd w:val="clear" w:color="auto" w:fill="auto"/>
            <w:noWrap/>
            <w:vAlign w:val="bottom"/>
            <w:hideMark/>
          </w:tcPr>
          <w:p w14:paraId="3A655688"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5CB581E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A46A88F" w14:textId="77777777" w:rsidR="00384D34" w:rsidRPr="004E416F" w:rsidRDefault="00384D34" w:rsidP="002B2580">
            <w:pPr>
              <w:jc w:val="right"/>
              <w:rPr>
                <w:rFonts w:ascii="Arial" w:hAnsi="Arial" w:cs="Arial"/>
                <w:sz w:val="20"/>
              </w:rPr>
            </w:pPr>
            <w:r w:rsidRPr="004E416F">
              <w:rPr>
                <w:rFonts w:ascii="Arial" w:hAnsi="Arial" w:cs="Arial"/>
                <w:sz w:val="20"/>
              </w:rPr>
              <w:t>1 616,80</w:t>
            </w:r>
          </w:p>
        </w:tc>
        <w:tc>
          <w:tcPr>
            <w:tcW w:w="1820" w:type="dxa"/>
            <w:tcBorders>
              <w:top w:val="nil"/>
              <w:left w:val="nil"/>
              <w:bottom w:val="single" w:sz="4" w:space="0" w:color="auto"/>
              <w:right w:val="single" w:sz="4" w:space="0" w:color="auto"/>
            </w:tcBorders>
            <w:shd w:val="clear" w:color="auto" w:fill="auto"/>
            <w:noWrap/>
            <w:vAlign w:val="bottom"/>
            <w:hideMark/>
          </w:tcPr>
          <w:p w14:paraId="43BD3DA8"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4DF3295A" w14:textId="77777777" w:rsidR="00384D34" w:rsidRPr="004E416F" w:rsidRDefault="00384D34" w:rsidP="002B2580">
            <w:pPr>
              <w:rPr>
                <w:rFonts w:ascii="Arial" w:hAnsi="Arial" w:cs="Arial"/>
                <w:sz w:val="20"/>
              </w:rPr>
            </w:pPr>
            <w:r w:rsidRPr="004E416F">
              <w:rPr>
                <w:rFonts w:ascii="Arial" w:hAnsi="Arial" w:cs="Arial"/>
                <w:sz w:val="20"/>
              </w:rPr>
              <w:t>Kremeľská</w:t>
            </w:r>
          </w:p>
        </w:tc>
        <w:tc>
          <w:tcPr>
            <w:tcW w:w="1142" w:type="dxa"/>
            <w:tcBorders>
              <w:top w:val="nil"/>
              <w:left w:val="nil"/>
              <w:bottom w:val="single" w:sz="4" w:space="0" w:color="auto"/>
              <w:right w:val="single" w:sz="4" w:space="0" w:color="auto"/>
            </w:tcBorders>
            <w:shd w:val="clear" w:color="auto" w:fill="FFFF00"/>
            <w:noWrap/>
            <w:vAlign w:val="bottom"/>
          </w:tcPr>
          <w:p w14:paraId="04863AF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C8FC97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312151" w14:textId="77777777" w:rsidR="00384D34" w:rsidRPr="004E416F" w:rsidRDefault="00384D34" w:rsidP="002B2580">
            <w:pPr>
              <w:jc w:val="right"/>
              <w:rPr>
                <w:rFonts w:ascii="Arial" w:hAnsi="Arial"/>
                <w:sz w:val="20"/>
              </w:rPr>
            </w:pPr>
          </w:p>
        </w:tc>
      </w:tr>
      <w:tr w:rsidR="00384D34" w:rsidRPr="004E416F" w14:paraId="1E056098"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784D9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E459796" w14:textId="77777777" w:rsidR="00384D34" w:rsidRPr="004E416F" w:rsidRDefault="00384D34" w:rsidP="002B2580">
            <w:pPr>
              <w:rPr>
                <w:rFonts w:ascii="Arial" w:hAnsi="Arial" w:cs="Arial"/>
                <w:b/>
                <w:bCs/>
                <w:sz w:val="20"/>
              </w:rPr>
            </w:pPr>
            <w:r w:rsidRPr="004E416F">
              <w:rPr>
                <w:rFonts w:ascii="Arial" w:hAnsi="Arial" w:cs="Arial"/>
                <w:b/>
                <w:bCs/>
                <w:sz w:val="20"/>
              </w:rPr>
              <w:t>Slovanské nábrežie</w:t>
            </w:r>
          </w:p>
        </w:tc>
        <w:tc>
          <w:tcPr>
            <w:tcW w:w="599" w:type="dxa"/>
            <w:tcBorders>
              <w:top w:val="nil"/>
              <w:left w:val="nil"/>
              <w:bottom w:val="single" w:sz="4" w:space="0" w:color="auto"/>
              <w:right w:val="single" w:sz="4" w:space="0" w:color="auto"/>
            </w:tcBorders>
            <w:shd w:val="clear" w:color="auto" w:fill="auto"/>
            <w:noWrap/>
            <w:vAlign w:val="bottom"/>
            <w:hideMark/>
          </w:tcPr>
          <w:p w14:paraId="6ED52763"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0254EF4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F6B9F35" w14:textId="77777777" w:rsidR="00384D34" w:rsidRPr="004E416F" w:rsidRDefault="00384D34" w:rsidP="002B2580">
            <w:pPr>
              <w:jc w:val="right"/>
              <w:rPr>
                <w:rFonts w:ascii="Arial" w:hAnsi="Arial" w:cs="Arial"/>
                <w:sz w:val="20"/>
              </w:rPr>
            </w:pPr>
            <w:r w:rsidRPr="004E416F">
              <w:rPr>
                <w:rFonts w:ascii="Arial" w:hAnsi="Arial" w:cs="Arial"/>
                <w:sz w:val="20"/>
              </w:rPr>
              <w:t>266,41</w:t>
            </w:r>
          </w:p>
        </w:tc>
        <w:tc>
          <w:tcPr>
            <w:tcW w:w="1820" w:type="dxa"/>
            <w:tcBorders>
              <w:top w:val="nil"/>
              <w:left w:val="nil"/>
              <w:bottom w:val="single" w:sz="4" w:space="0" w:color="auto"/>
              <w:right w:val="single" w:sz="4" w:space="0" w:color="auto"/>
            </w:tcBorders>
            <w:shd w:val="clear" w:color="auto" w:fill="auto"/>
            <w:noWrap/>
            <w:vAlign w:val="bottom"/>
            <w:hideMark/>
          </w:tcPr>
          <w:p w14:paraId="2EC75AC5"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30F20FFC" w14:textId="77777777" w:rsidR="00384D34" w:rsidRPr="004E416F" w:rsidRDefault="00384D34" w:rsidP="002B2580">
            <w:pPr>
              <w:rPr>
                <w:rFonts w:ascii="Arial" w:hAnsi="Arial" w:cs="Arial"/>
                <w:sz w:val="20"/>
              </w:rPr>
            </w:pPr>
            <w:r w:rsidRPr="004E416F">
              <w:rPr>
                <w:rFonts w:ascii="Arial" w:hAnsi="Arial" w:cs="Arial"/>
                <w:sz w:val="20"/>
              </w:rPr>
              <w:t>Slovanské nábrežie</w:t>
            </w:r>
          </w:p>
        </w:tc>
        <w:tc>
          <w:tcPr>
            <w:tcW w:w="1142" w:type="dxa"/>
            <w:tcBorders>
              <w:top w:val="nil"/>
              <w:left w:val="nil"/>
              <w:bottom w:val="single" w:sz="4" w:space="0" w:color="auto"/>
              <w:right w:val="single" w:sz="4" w:space="0" w:color="auto"/>
            </w:tcBorders>
            <w:shd w:val="clear" w:color="auto" w:fill="FFFF00"/>
            <w:noWrap/>
            <w:vAlign w:val="bottom"/>
          </w:tcPr>
          <w:p w14:paraId="515BF6E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1C239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8EDEC7" w14:textId="77777777" w:rsidR="00384D34" w:rsidRPr="004E416F" w:rsidRDefault="00384D34" w:rsidP="002B2580">
            <w:pPr>
              <w:jc w:val="right"/>
              <w:rPr>
                <w:rFonts w:ascii="Arial" w:hAnsi="Arial"/>
                <w:sz w:val="20"/>
              </w:rPr>
            </w:pPr>
          </w:p>
        </w:tc>
      </w:tr>
      <w:tr w:rsidR="00384D34" w:rsidRPr="004E416F" w14:paraId="1430F6B4"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F577B1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A18F877" w14:textId="77777777" w:rsidR="00384D34" w:rsidRPr="004E416F" w:rsidRDefault="00384D34" w:rsidP="002B2580">
            <w:pPr>
              <w:rPr>
                <w:rFonts w:ascii="Arial" w:hAnsi="Arial" w:cs="Arial"/>
                <w:b/>
                <w:bCs/>
                <w:sz w:val="20"/>
              </w:rPr>
            </w:pPr>
            <w:r w:rsidRPr="004E416F">
              <w:rPr>
                <w:rFonts w:ascii="Arial" w:hAnsi="Arial" w:cs="Arial"/>
                <w:b/>
                <w:bCs/>
                <w:sz w:val="20"/>
              </w:rPr>
              <w:t>Slovanské nábrežie</w:t>
            </w:r>
          </w:p>
        </w:tc>
        <w:tc>
          <w:tcPr>
            <w:tcW w:w="599" w:type="dxa"/>
            <w:tcBorders>
              <w:top w:val="nil"/>
              <w:left w:val="nil"/>
              <w:bottom w:val="single" w:sz="4" w:space="0" w:color="auto"/>
              <w:right w:val="single" w:sz="4" w:space="0" w:color="auto"/>
            </w:tcBorders>
            <w:shd w:val="clear" w:color="auto" w:fill="auto"/>
            <w:noWrap/>
            <w:vAlign w:val="bottom"/>
            <w:hideMark/>
          </w:tcPr>
          <w:p w14:paraId="5B00DD66"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B3A68AC"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ACE676D" w14:textId="77777777" w:rsidR="00384D34" w:rsidRPr="004E416F" w:rsidRDefault="00384D34" w:rsidP="002B2580">
            <w:pPr>
              <w:jc w:val="right"/>
              <w:rPr>
                <w:rFonts w:ascii="Arial" w:hAnsi="Arial" w:cs="Arial"/>
                <w:sz w:val="20"/>
              </w:rPr>
            </w:pPr>
            <w:r w:rsidRPr="004E416F">
              <w:rPr>
                <w:rFonts w:ascii="Arial" w:hAnsi="Arial" w:cs="Arial"/>
                <w:sz w:val="20"/>
              </w:rPr>
              <w:t>1 187,11</w:t>
            </w:r>
          </w:p>
        </w:tc>
        <w:tc>
          <w:tcPr>
            <w:tcW w:w="1820" w:type="dxa"/>
            <w:tcBorders>
              <w:top w:val="nil"/>
              <w:left w:val="nil"/>
              <w:bottom w:val="single" w:sz="4" w:space="0" w:color="auto"/>
              <w:right w:val="single" w:sz="4" w:space="0" w:color="auto"/>
            </w:tcBorders>
            <w:shd w:val="clear" w:color="auto" w:fill="auto"/>
            <w:noWrap/>
            <w:vAlign w:val="bottom"/>
            <w:hideMark/>
          </w:tcPr>
          <w:p w14:paraId="7B628B5F"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0E89C65B" w14:textId="77777777" w:rsidR="00384D34" w:rsidRPr="004E416F" w:rsidRDefault="00384D34" w:rsidP="002B2580">
            <w:pPr>
              <w:rPr>
                <w:rFonts w:ascii="Arial" w:hAnsi="Arial" w:cs="Arial"/>
                <w:sz w:val="20"/>
              </w:rPr>
            </w:pPr>
            <w:r w:rsidRPr="004E416F">
              <w:rPr>
                <w:rFonts w:ascii="Arial" w:hAnsi="Arial" w:cs="Arial"/>
                <w:sz w:val="20"/>
              </w:rPr>
              <w:t>Slovanské nábrežie</w:t>
            </w:r>
          </w:p>
        </w:tc>
        <w:tc>
          <w:tcPr>
            <w:tcW w:w="1142" w:type="dxa"/>
            <w:tcBorders>
              <w:top w:val="nil"/>
              <w:left w:val="nil"/>
              <w:bottom w:val="single" w:sz="4" w:space="0" w:color="auto"/>
              <w:right w:val="single" w:sz="4" w:space="0" w:color="auto"/>
            </w:tcBorders>
            <w:shd w:val="clear" w:color="auto" w:fill="FFFF00"/>
            <w:noWrap/>
            <w:vAlign w:val="bottom"/>
          </w:tcPr>
          <w:p w14:paraId="568B5AD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B29A6E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7F4C4DC" w14:textId="77777777" w:rsidR="00384D34" w:rsidRPr="004E416F" w:rsidRDefault="00384D34" w:rsidP="002B2580">
            <w:pPr>
              <w:jc w:val="right"/>
              <w:rPr>
                <w:rFonts w:ascii="Arial" w:hAnsi="Arial"/>
                <w:sz w:val="20"/>
              </w:rPr>
            </w:pPr>
          </w:p>
        </w:tc>
      </w:tr>
      <w:tr w:rsidR="00384D34" w:rsidRPr="004E416F" w14:paraId="3A231F0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75158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C6E5F4" w14:textId="77777777" w:rsidR="00384D34" w:rsidRPr="004E416F" w:rsidRDefault="00384D34" w:rsidP="002B2580">
            <w:pPr>
              <w:rPr>
                <w:rFonts w:ascii="Arial" w:hAnsi="Arial" w:cs="Arial"/>
                <w:b/>
                <w:bCs/>
                <w:sz w:val="20"/>
              </w:rPr>
            </w:pPr>
            <w:r w:rsidRPr="004E416F">
              <w:rPr>
                <w:rFonts w:ascii="Arial" w:hAnsi="Arial" w:cs="Arial"/>
                <w:b/>
                <w:bCs/>
                <w:sz w:val="20"/>
              </w:rPr>
              <w:t>Bratislavská</w:t>
            </w:r>
          </w:p>
        </w:tc>
        <w:tc>
          <w:tcPr>
            <w:tcW w:w="599" w:type="dxa"/>
            <w:tcBorders>
              <w:top w:val="nil"/>
              <w:left w:val="nil"/>
              <w:bottom w:val="single" w:sz="4" w:space="0" w:color="auto"/>
              <w:right w:val="single" w:sz="4" w:space="0" w:color="auto"/>
            </w:tcBorders>
            <w:shd w:val="clear" w:color="auto" w:fill="auto"/>
            <w:noWrap/>
            <w:vAlign w:val="bottom"/>
            <w:hideMark/>
          </w:tcPr>
          <w:p w14:paraId="5470B7A7"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03425EB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438F657" w14:textId="77777777" w:rsidR="00384D34" w:rsidRPr="004E416F" w:rsidRDefault="00384D34" w:rsidP="002B2580">
            <w:pPr>
              <w:jc w:val="right"/>
              <w:rPr>
                <w:rFonts w:ascii="Arial" w:hAnsi="Arial" w:cs="Arial"/>
                <w:sz w:val="20"/>
              </w:rPr>
            </w:pPr>
            <w:r w:rsidRPr="004E416F">
              <w:rPr>
                <w:rFonts w:ascii="Arial" w:hAnsi="Arial" w:cs="Arial"/>
                <w:sz w:val="20"/>
              </w:rPr>
              <w:t>827,28</w:t>
            </w:r>
          </w:p>
        </w:tc>
        <w:tc>
          <w:tcPr>
            <w:tcW w:w="1820" w:type="dxa"/>
            <w:tcBorders>
              <w:top w:val="nil"/>
              <w:left w:val="nil"/>
              <w:bottom w:val="single" w:sz="4" w:space="0" w:color="auto"/>
              <w:right w:val="single" w:sz="4" w:space="0" w:color="auto"/>
            </w:tcBorders>
            <w:shd w:val="clear" w:color="auto" w:fill="auto"/>
            <w:noWrap/>
            <w:vAlign w:val="bottom"/>
            <w:hideMark/>
          </w:tcPr>
          <w:p w14:paraId="384F293F"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FEE24DC" w14:textId="77777777" w:rsidR="00384D34" w:rsidRPr="004E416F" w:rsidRDefault="00384D34" w:rsidP="002B2580">
            <w:pPr>
              <w:rPr>
                <w:rFonts w:ascii="Arial" w:hAnsi="Arial" w:cs="Arial"/>
                <w:sz w:val="20"/>
              </w:rPr>
            </w:pPr>
            <w:r w:rsidRPr="004E416F">
              <w:rPr>
                <w:rFonts w:ascii="Arial" w:hAnsi="Arial" w:cs="Arial"/>
                <w:sz w:val="20"/>
              </w:rPr>
              <w:t>Bratislavská</w:t>
            </w:r>
          </w:p>
        </w:tc>
        <w:tc>
          <w:tcPr>
            <w:tcW w:w="1142" w:type="dxa"/>
            <w:tcBorders>
              <w:top w:val="nil"/>
              <w:left w:val="nil"/>
              <w:bottom w:val="single" w:sz="4" w:space="0" w:color="auto"/>
              <w:right w:val="single" w:sz="4" w:space="0" w:color="auto"/>
            </w:tcBorders>
            <w:shd w:val="clear" w:color="auto" w:fill="FFFF00"/>
            <w:noWrap/>
            <w:vAlign w:val="bottom"/>
          </w:tcPr>
          <w:p w14:paraId="7E08F6F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F85DC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B320CD5" w14:textId="77777777" w:rsidR="00384D34" w:rsidRPr="004E416F" w:rsidRDefault="00384D34" w:rsidP="002B2580">
            <w:pPr>
              <w:jc w:val="right"/>
              <w:rPr>
                <w:rFonts w:ascii="Arial" w:hAnsi="Arial"/>
                <w:sz w:val="20"/>
              </w:rPr>
            </w:pPr>
          </w:p>
        </w:tc>
      </w:tr>
      <w:tr w:rsidR="00384D34" w:rsidRPr="004E416F" w14:paraId="7C2F1526"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06AD6C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DBDFB03" w14:textId="77777777" w:rsidR="00384D34" w:rsidRPr="004E416F" w:rsidRDefault="00384D34" w:rsidP="002B2580">
            <w:pPr>
              <w:rPr>
                <w:rFonts w:ascii="Arial" w:hAnsi="Arial" w:cs="Arial"/>
                <w:b/>
                <w:bCs/>
                <w:sz w:val="20"/>
              </w:rPr>
            </w:pPr>
            <w:r w:rsidRPr="004E416F">
              <w:rPr>
                <w:rFonts w:ascii="Arial" w:hAnsi="Arial" w:cs="Arial"/>
                <w:b/>
                <w:bCs/>
                <w:sz w:val="20"/>
              </w:rPr>
              <w:t>Bratislavská</w:t>
            </w:r>
          </w:p>
        </w:tc>
        <w:tc>
          <w:tcPr>
            <w:tcW w:w="599" w:type="dxa"/>
            <w:tcBorders>
              <w:top w:val="nil"/>
              <w:left w:val="nil"/>
              <w:bottom w:val="single" w:sz="4" w:space="0" w:color="auto"/>
              <w:right w:val="single" w:sz="4" w:space="0" w:color="auto"/>
            </w:tcBorders>
            <w:shd w:val="clear" w:color="auto" w:fill="auto"/>
            <w:noWrap/>
            <w:vAlign w:val="bottom"/>
            <w:hideMark/>
          </w:tcPr>
          <w:p w14:paraId="0C538BD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C278FB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4C14191" w14:textId="77777777" w:rsidR="00384D34" w:rsidRPr="004E416F" w:rsidRDefault="00384D34" w:rsidP="002B2580">
            <w:pPr>
              <w:jc w:val="right"/>
              <w:rPr>
                <w:rFonts w:ascii="Arial" w:hAnsi="Arial" w:cs="Arial"/>
                <w:sz w:val="20"/>
              </w:rPr>
            </w:pPr>
            <w:r w:rsidRPr="004E416F">
              <w:rPr>
                <w:rFonts w:ascii="Arial" w:hAnsi="Arial" w:cs="Arial"/>
                <w:sz w:val="20"/>
              </w:rPr>
              <w:t>1 610,48</w:t>
            </w:r>
          </w:p>
        </w:tc>
        <w:tc>
          <w:tcPr>
            <w:tcW w:w="1820" w:type="dxa"/>
            <w:tcBorders>
              <w:top w:val="nil"/>
              <w:left w:val="nil"/>
              <w:bottom w:val="single" w:sz="4" w:space="0" w:color="auto"/>
              <w:right w:val="single" w:sz="4" w:space="0" w:color="auto"/>
            </w:tcBorders>
            <w:shd w:val="clear" w:color="auto" w:fill="auto"/>
            <w:noWrap/>
            <w:vAlign w:val="bottom"/>
            <w:hideMark/>
          </w:tcPr>
          <w:p w14:paraId="54FD024F"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94E781B" w14:textId="77777777" w:rsidR="00384D34" w:rsidRPr="004E416F" w:rsidRDefault="00384D34" w:rsidP="002B2580">
            <w:pPr>
              <w:rPr>
                <w:rFonts w:ascii="Arial" w:hAnsi="Arial" w:cs="Arial"/>
                <w:sz w:val="20"/>
              </w:rPr>
            </w:pPr>
            <w:r w:rsidRPr="004E416F">
              <w:rPr>
                <w:rFonts w:ascii="Arial" w:hAnsi="Arial" w:cs="Arial"/>
                <w:sz w:val="20"/>
              </w:rPr>
              <w:t>Bratislavská</w:t>
            </w:r>
          </w:p>
        </w:tc>
        <w:tc>
          <w:tcPr>
            <w:tcW w:w="1142" w:type="dxa"/>
            <w:tcBorders>
              <w:top w:val="nil"/>
              <w:left w:val="nil"/>
              <w:bottom w:val="single" w:sz="4" w:space="0" w:color="auto"/>
              <w:right w:val="single" w:sz="4" w:space="0" w:color="auto"/>
            </w:tcBorders>
            <w:shd w:val="clear" w:color="auto" w:fill="FFFF00"/>
            <w:noWrap/>
            <w:vAlign w:val="bottom"/>
          </w:tcPr>
          <w:p w14:paraId="22624A6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CCF37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A3D4FF" w14:textId="77777777" w:rsidR="00384D34" w:rsidRPr="004E416F" w:rsidRDefault="00384D34" w:rsidP="002B2580">
            <w:pPr>
              <w:jc w:val="right"/>
              <w:rPr>
                <w:rFonts w:ascii="Arial" w:hAnsi="Arial"/>
                <w:sz w:val="20"/>
              </w:rPr>
            </w:pPr>
          </w:p>
        </w:tc>
      </w:tr>
      <w:tr w:rsidR="00384D34" w:rsidRPr="004E416F" w14:paraId="40001F5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4B3CD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2696BC2" w14:textId="77777777" w:rsidR="00384D34" w:rsidRPr="004E416F" w:rsidRDefault="00384D34" w:rsidP="002B2580">
            <w:pPr>
              <w:rPr>
                <w:rFonts w:ascii="Arial" w:hAnsi="Arial" w:cs="Arial"/>
                <w:b/>
                <w:bCs/>
                <w:sz w:val="20"/>
              </w:rPr>
            </w:pPr>
            <w:r w:rsidRPr="004E416F">
              <w:rPr>
                <w:rFonts w:ascii="Arial" w:hAnsi="Arial" w:cs="Arial"/>
                <w:b/>
                <w:bCs/>
                <w:sz w:val="20"/>
              </w:rPr>
              <w:t>Cesta I/2</w:t>
            </w:r>
          </w:p>
        </w:tc>
        <w:tc>
          <w:tcPr>
            <w:tcW w:w="599" w:type="dxa"/>
            <w:tcBorders>
              <w:top w:val="nil"/>
              <w:left w:val="nil"/>
              <w:bottom w:val="single" w:sz="4" w:space="0" w:color="auto"/>
              <w:right w:val="single" w:sz="4" w:space="0" w:color="auto"/>
            </w:tcBorders>
            <w:shd w:val="clear" w:color="auto" w:fill="auto"/>
            <w:noWrap/>
            <w:vAlign w:val="bottom"/>
            <w:hideMark/>
          </w:tcPr>
          <w:p w14:paraId="4157A3AE"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A2F188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BCC2C4F" w14:textId="77777777" w:rsidR="00384D34" w:rsidRPr="004E416F" w:rsidRDefault="00384D34" w:rsidP="002B2580">
            <w:pPr>
              <w:jc w:val="right"/>
              <w:rPr>
                <w:rFonts w:ascii="Arial" w:hAnsi="Arial" w:cs="Arial"/>
                <w:sz w:val="20"/>
              </w:rPr>
            </w:pPr>
            <w:r w:rsidRPr="004E416F">
              <w:rPr>
                <w:rFonts w:ascii="Arial" w:hAnsi="Arial" w:cs="Arial"/>
                <w:sz w:val="20"/>
              </w:rPr>
              <w:t>141,07</w:t>
            </w:r>
          </w:p>
        </w:tc>
        <w:tc>
          <w:tcPr>
            <w:tcW w:w="1820" w:type="dxa"/>
            <w:tcBorders>
              <w:top w:val="nil"/>
              <w:left w:val="nil"/>
              <w:bottom w:val="single" w:sz="4" w:space="0" w:color="auto"/>
              <w:right w:val="single" w:sz="4" w:space="0" w:color="auto"/>
            </w:tcBorders>
            <w:shd w:val="clear" w:color="auto" w:fill="auto"/>
            <w:noWrap/>
            <w:vAlign w:val="bottom"/>
            <w:hideMark/>
          </w:tcPr>
          <w:p w14:paraId="42CCC0EB"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411D8A1" w14:textId="77777777" w:rsidR="00384D34" w:rsidRPr="004E416F" w:rsidRDefault="00384D34" w:rsidP="002B2580">
            <w:pPr>
              <w:rPr>
                <w:rFonts w:ascii="Arial" w:hAnsi="Arial" w:cs="Arial"/>
                <w:sz w:val="20"/>
              </w:rPr>
            </w:pPr>
            <w:r w:rsidRPr="004E416F">
              <w:rPr>
                <w:rFonts w:ascii="Arial" w:hAnsi="Arial" w:cs="Arial"/>
                <w:sz w:val="20"/>
              </w:rPr>
              <w:t>Cesta I/2</w:t>
            </w:r>
          </w:p>
        </w:tc>
        <w:tc>
          <w:tcPr>
            <w:tcW w:w="1142" w:type="dxa"/>
            <w:tcBorders>
              <w:top w:val="nil"/>
              <w:left w:val="nil"/>
              <w:bottom w:val="single" w:sz="4" w:space="0" w:color="auto"/>
              <w:right w:val="single" w:sz="4" w:space="0" w:color="auto"/>
            </w:tcBorders>
            <w:shd w:val="clear" w:color="auto" w:fill="FFFF00"/>
            <w:noWrap/>
            <w:vAlign w:val="bottom"/>
          </w:tcPr>
          <w:p w14:paraId="7BB0697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CBA17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3FD85BA" w14:textId="77777777" w:rsidR="00384D34" w:rsidRPr="004E416F" w:rsidRDefault="00384D34" w:rsidP="002B2580">
            <w:pPr>
              <w:jc w:val="right"/>
              <w:rPr>
                <w:rFonts w:ascii="Arial" w:hAnsi="Arial"/>
                <w:sz w:val="20"/>
              </w:rPr>
            </w:pPr>
          </w:p>
        </w:tc>
      </w:tr>
      <w:tr w:rsidR="00384D34" w:rsidRPr="004E416F" w14:paraId="3EC39B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FBE2BB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DA0A5D0" w14:textId="77777777" w:rsidR="00384D34" w:rsidRPr="004E416F" w:rsidRDefault="00384D34" w:rsidP="002B2580">
            <w:pPr>
              <w:rPr>
                <w:rFonts w:ascii="Arial" w:hAnsi="Arial" w:cs="Arial"/>
                <w:b/>
                <w:bCs/>
                <w:sz w:val="20"/>
              </w:rPr>
            </w:pPr>
            <w:r w:rsidRPr="004E416F">
              <w:rPr>
                <w:rFonts w:ascii="Arial" w:hAnsi="Arial" w:cs="Arial"/>
                <w:b/>
                <w:bCs/>
                <w:sz w:val="20"/>
              </w:rPr>
              <w:t>Cesta I/2</w:t>
            </w:r>
          </w:p>
        </w:tc>
        <w:tc>
          <w:tcPr>
            <w:tcW w:w="599" w:type="dxa"/>
            <w:tcBorders>
              <w:top w:val="nil"/>
              <w:left w:val="nil"/>
              <w:bottom w:val="single" w:sz="4" w:space="0" w:color="auto"/>
              <w:right w:val="single" w:sz="4" w:space="0" w:color="auto"/>
            </w:tcBorders>
            <w:shd w:val="clear" w:color="auto" w:fill="auto"/>
            <w:noWrap/>
            <w:vAlign w:val="bottom"/>
            <w:hideMark/>
          </w:tcPr>
          <w:p w14:paraId="3705E039"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777C55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8DB9F1C" w14:textId="77777777" w:rsidR="00384D34" w:rsidRPr="004E416F" w:rsidRDefault="00384D34" w:rsidP="002B2580">
            <w:pPr>
              <w:jc w:val="right"/>
              <w:rPr>
                <w:rFonts w:ascii="Arial" w:hAnsi="Arial" w:cs="Arial"/>
                <w:sz w:val="20"/>
              </w:rPr>
            </w:pPr>
            <w:r w:rsidRPr="004E416F">
              <w:rPr>
                <w:rFonts w:ascii="Arial" w:hAnsi="Arial" w:cs="Arial"/>
                <w:sz w:val="20"/>
              </w:rPr>
              <w:t>249,05</w:t>
            </w:r>
          </w:p>
        </w:tc>
        <w:tc>
          <w:tcPr>
            <w:tcW w:w="1820" w:type="dxa"/>
            <w:tcBorders>
              <w:top w:val="nil"/>
              <w:left w:val="nil"/>
              <w:bottom w:val="single" w:sz="4" w:space="0" w:color="auto"/>
              <w:right w:val="single" w:sz="4" w:space="0" w:color="auto"/>
            </w:tcBorders>
            <w:shd w:val="clear" w:color="auto" w:fill="auto"/>
            <w:noWrap/>
            <w:vAlign w:val="bottom"/>
            <w:hideMark/>
          </w:tcPr>
          <w:p w14:paraId="2C73C7AB"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70BFC46F" w14:textId="77777777" w:rsidR="00384D34" w:rsidRPr="004E416F" w:rsidRDefault="00384D34" w:rsidP="002B2580">
            <w:pPr>
              <w:rPr>
                <w:rFonts w:ascii="Arial" w:hAnsi="Arial" w:cs="Arial"/>
                <w:sz w:val="20"/>
              </w:rPr>
            </w:pPr>
            <w:r w:rsidRPr="004E416F">
              <w:rPr>
                <w:rFonts w:ascii="Arial" w:hAnsi="Arial" w:cs="Arial"/>
                <w:sz w:val="20"/>
              </w:rPr>
              <w:t>Cesta I/2</w:t>
            </w:r>
          </w:p>
        </w:tc>
        <w:tc>
          <w:tcPr>
            <w:tcW w:w="1142" w:type="dxa"/>
            <w:tcBorders>
              <w:top w:val="nil"/>
              <w:left w:val="nil"/>
              <w:bottom w:val="single" w:sz="4" w:space="0" w:color="auto"/>
              <w:right w:val="single" w:sz="4" w:space="0" w:color="auto"/>
            </w:tcBorders>
            <w:shd w:val="clear" w:color="auto" w:fill="FFFF00"/>
            <w:noWrap/>
            <w:vAlign w:val="bottom"/>
          </w:tcPr>
          <w:p w14:paraId="07DFC3F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E6CEAD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7AF2DC" w14:textId="77777777" w:rsidR="00384D34" w:rsidRPr="004E416F" w:rsidRDefault="00384D34" w:rsidP="002B2580">
            <w:pPr>
              <w:jc w:val="right"/>
              <w:rPr>
                <w:rFonts w:ascii="Arial" w:hAnsi="Arial"/>
                <w:sz w:val="20"/>
              </w:rPr>
            </w:pPr>
          </w:p>
        </w:tc>
      </w:tr>
      <w:tr w:rsidR="00384D34" w:rsidRPr="004E416F" w14:paraId="2F83A461"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13E709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372BA90" w14:textId="77777777" w:rsidR="00384D34" w:rsidRPr="004E416F" w:rsidRDefault="00384D34" w:rsidP="002B2580">
            <w:pPr>
              <w:rPr>
                <w:rFonts w:ascii="Arial" w:hAnsi="Arial" w:cs="Arial"/>
                <w:b/>
                <w:bCs/>
                <w:sz w:val="20"/>
              </w:rPr>
            </w:pPr>
            <w:r w:rsidRPr="004E416F">
              <w:rPr>
                <w:rFonts w:ascii="Arial" w:hAnsi="Arial" w:cs="Arial"/>
                <w:b/>
                <w:bCs/>
                <w:sz w:val="20"/>
              </w:rPr>
              <w:t>Gbelská</w:t>
            </w:r>
          </w:p>
        </w:tc>
        <w:tc>
          <w:tcPr>
            <w:tcW w:w="599" w:type="dxa"/>
            <w:tcBorders>
              <w:top w:val="nil"/>
              <w:left w:val="nil"/>
              <w:bottom w:val="single" w:sz="4" w:space="0" w:color="auto"/>
              <w:right w:val="single" w:sz="4" w:space="0" w:color="auto"/>
            </w:tcBorders>
            <w:shd w:val="clear" w:color="auto" w:fill="auto"/>
            <w:noWrap/>
            <w:vAlign w:val="bottom"/>
            <w:hideMark/>
          </w:tcPr>
          <w:p w14:paraId="636BC81A"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38E88A9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C191047" w14:textId="77777777" w:rsidR="00384D34" w:rsidRPr="004E416F" w:rsidRDefault="00384D34" w:rsidP="002B2580">
            <w:pPr>
              <w:jc w:val="right"/>
              <w:rPr>
                <w:rFonts w:ascii="Arial" w:hAnsi="Arial" w:cs="Arial"/>
                <w:sz w:val="20"/>
              </w:rPr>
            </w:pPr>
            <w:r w:rsidRPr="004E416F">
              <w:rPr>
                <w:rFonts w:ascii="Arial" w:hAnsi="Arial" w:cs="Arial"/>
                <w:sz w:val="20"/>
              </w:rPr>
              <w:t>1 004,33</w:t>
            </w:r>
          </w:p>
        </w:tc>
        <w:tc>
          <w:tcPr>
            <w:tcW w:w="1820" w:type="dxa"/>
            <w:tcBorders>
              <w:top w:val="nil"/>
              <w:left w:val="nil"/>
              <w:bottom w:val="single" w:sz="4" w:space="0" w:color="auto"/>
              <w:right w:val="single" w:sz="4" w:space="0" w:color="auto"/>
            </w:tcBorders>
            <w:shd w:val="clear" w:color="auto" w:fill="auto"/>
            <w:noWrap/>
            <w:vAlign w:val="bottom"/>
            <w:hideMark/>
          </w:tcPr>
          <w:p w14:paraId="78925CB0"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1FAD788" w14:textId="77777777" w:rsidR="00384D34" w:rsidRPr="004E416F" w:rsidRDefault="00384D34" w:rsidP="002B2580">
            <w:pPr>
              <w:rPr>
                <w:rFonts w:ascii="Arial" w:hAnsi="Arial" w:cs="Arial"/>
                <w:sz w:val="20"/>
              </w:rPr>
            </w:pPr>
            <w:r w:rsidRPr="004E416F">
              <w:rPr>
                <w:rFonts w:ascii="Arial" w:hAnsi="Arial" w:cs="Arial"/>
                <w:sz w:val="20"/>
              </w:rPr>
              <w:t>Gbelská (od Tatranskej)</w:t>
            </w:r>
          </w:p>
        </w:tc>
        <w:tc>
          <w:tcPr>
            <w:tcW w:w="1142" w:type="dxa"/>
            <w:tcBorders>
              <w:top w:val="nil"/>
              <w:left w:val="nil"/>
              <w:bottom w:val="single" w:sz="4" w:space="0" w:color="auto"/>
              <w:right w:val="single" w:sz="4" w:space="0" w:color="auto"/>
            </w:tcBorders>
            <w:shd w:val="clear" w:color="auto" w:fill="FFFF00"/>
            <w:noWrap/>
            <w:vAlign w:val="bottom"/>
          </w:tcPr>
          <w:p w14:paraId="2F2B3F2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9232865"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4D16104" w14:textId="77777777" w:rsidR="00384D34" w:rsidRPr="004E416F" w:rsidRDefault="00384D34" w:rsidP="002B2580">
            <w:pPr>
              <w:jc w:val="right"/>
              <w:rPr>
                <w:rFonts w:ascii="Arial" w:hAnsi="Arial"/>
                <w:sz w:val="20"/>
              </w:rPr>
            </w:pPr>
          </w:p>
        </w:tc>
      </w:tr>
      <w:tr w:rsidR="00384D34" w:rsidRPr="004E416F" w14:paraId="5CB0DBCD"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45F37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E9A9225" w14:textId="77777777" w:rsidR="00384D34" w:rsidRPr="004E416F" w:rsidRDefault="00384D34" w:rsidP="002B2580">
            <w:pPr>
              <w:rPr>
                <w:rFonts w:ascii="Arial" w:hAnsi="Arial" w:cs="Arial"/>
                <w:b/>
                <w:bCs/>
                <w:sz w:val="20"/>
              </w:rPr>
            </w:pPr>
            <w:r w:rsidRPr="004E416F">
              <w:rPr>
                <w:rFonts w:ascii="Arial" w:hAnsi="Arial" w:cs="Arial"/>
                <w:b/>
                <w:bCs/>
                <w:sz w:val="20"/>
              </w:rPr>
              <w:t>Gbelská</w:t>
            </w:r>
          </w:p>
        </w:tc>
        <w:tc>
          <w:tcPr>
            <w:tcW w:w="599" w:type="dxa"/>
            <w:tcBorders>
              <w:top w:val="nil"/>
              <w:left w:val="nil"/>
              <w:bottom w:val="single" w:sz="4" w:space="0" w:color="auto"/>
              <w:right w:val="single" w:sz="4" w:space="0" w:color="auto"/>
            </w:tcBorders>
            <w:shd w:val="clear" w:color="auto" w:fill="auto"/>
            <w:noWrap/>
            <w:vAlign w:val="bottom"/>
            <w:hideMark/>
          </w:tcPr>
          <w:p w14:paraId="6AE574D3"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FBFA541"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633B050" w14:textId="77777777" w:rsidR="00384D34" w:rsidRPr="004E416F" w:rsidRDefault="00384D34" w:rsidP="002B2580">
            <w:pPr>
              <w:jc w:val="right"/>
              <w:rPr>
                <w:rFonts w:ascii="Arial" w:hAnsi="Arial" w:cs="Arial"/>
                <w:sz w:val="20"/>
              </w:rPr>
            </w:pPr>
            <w:r w:rsidRPr="004E416F">
              <w:rPr>
                <w:rFonts w:ascii="Arial" w:hAnsi="Arial" w:cs="Arial"/>
                <w:sz w:val="20"/>
              </w:rPr>
              <w:t>797,56</w:t>
            </w:r>
          </w:p>
        </w:tc>
        <w:tc>
          <w:tcPr>
            <w:tcW w:w="1820" w:type="dxa"/>
            <w:tcBorders>
              <w:top w:val="nil"/>
              <w:left w:val="nil"/>
              <w:bottom w:val="single" w:sz="4" w:space="0" w:color="auto"/>
              <w:right w:val="single" w:sz="4" w:space="0" w:color="auto"/>
            </w:tcBorders>
            <w:shd w:val="clear" w:color="auto" w:fill="auto"/>
            <w:noWrap/>
            <w:vAlign w:val="bottom"/>
            <w:hideMark/>
          </w:tcPr>
          <w:p w14:paraId="37FFD716"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6CEB41BA" w14:textId="77777777" w:rsidR="00384D34" w:rsidRPr="004E416F" w:rsidRDefault="00384D34" w:rsidP="002B2580">
            <w:pPr>
              <w:rPr>
                <w:rFonts w:ascii="Arial" w:hAnsi="Arial" w:cs="Arial"/>
                <w:sz w:val="20"/>
              </w:rPr>
            </w:pPr>
            <w:r w:rsidRPr="004E416F">
              <w:rPr>
                <w:rFonts w:ascii="Arial" w:hAnsi="Arial" w:cs="Arial"/>
                <w:sz w:val="20"/>
              </w:rPr>
              <w:t>Gbelská (od Tatranskej)</w:t>
            </w:r>
          </w:p>
        </w:tc>
        <w:tc>
          <w:tcPr>
            <w:tcW w:w="1142" w:type="dxa"/>
            <w:tcBorders>
              <w:top w:val="nil"/>
              <w:left w:val="nil"/>
              <w:bottom w:val="single" w:sz="4" w:space="0" w:color="auto"/>
              <w:right w:val="single" w:sz="4" w:space="0" w:color="auto"/>
            </w:tcBorders>
            <w:shd w:val="clear" w:color="auto" w:fill="FFFF00"/>
            <w:noWrap/>
            <w:vAlign w:val="bottom"/>
          </w:tcPr>
          <w:p w14:paraId="18457B8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C9FABF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9469EF" w14:textId="77777777" w:rsidR="00384D34" w:rsidRPr="004E416F" w:rsidRDefault="00384D34" w:rsidP="002B2580">
            <w:pPr>
              <w:jc w:val="right"/>
              <w:rPr>
                <w:rFonts w:ascii="Arial" w:hAnsi="Arial"/>
                <w:sz w:val="20"/>
              </w:rPr>
            </w:pPr>
          </w:p>
        </w:tc>
      </w:tr>
      <w:tr w:rsidR="00384D34" w:rsidRPr="004E416F" w14:paraId="5A6902C5"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7ED297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05D1DA4" w14:textId="77777777" w:rsidR="00384D34" w:rsidRPr="004E416F" w:rsidRDefault="00384D34" w:rsidP="002B2580">
            <w:pPr>
              <w:rPr>
                <w:rFonts w:ascii="Arial" w:hAnsi="Arial" w:cs="Arial"/>
                <w:b/>
                <w:bCs/>
                <w:sz w:val="20"/>
              </w:rPr>
            </w:pPr>
            <w:r w:rsidRPr="004E416F">
              <w:rPr>
                <w:rFonts w:ascii="Arial" w:hAnsi="Arial" w:cs="Arial"/>
                <w:b/>
                <w:bCs/>
                <w:sz w:val="20"/>
              </w:rPr>
              <w:t>Hargašova</w:t>
            </w:r>
          </w:p>
        </w:tc>
        <w:tc>
          <w:tcPr>
            <w:tcW w:w="599" w:type="dxa"/>
            <w:tcBorders>
              <w:top w:val="nil"/>
              <w:left w:val="nil"/>
              <w:bottom w:val="single" w:sz="4" w:space="0" w:color="auto"/>
              <w:right w:val="single" w:sz="4" w:space="0" w:color="auto"/>
            </w:tcBorders>
            <w:shd w:val="clear" w:color="auto" w:fill="auto"/>
            <w:noWrap/>
            <w:vAlign w:val="bottom"/>
            <w:hideMark/>
          </w:tcPr>
          <w:p w14:paraId="7F46DAC4"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C43884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5CF644F" w14:textId="77777777" w:rsidR="00384D34" w:rsidRPr="004E416F" w:rsidRDefault="00384D34" w:rsidP="002B2580">
            <w:pPr>
              <w:jc w:val="right"/>
              <w:rPr>
                <w:rFonts w:ascii="Arial" w:hAnsi="Arial" w:cs="Arial"/>
                <w:sz w:val="20"/>
              </w:rPr>
            </w:pPr>
            <w:r w:rsidRPr="004E416F">
              <w:rPr>
                <w:rFonts w:ascii="Arial" w:hAnsi="Arial" w:cs="Arial"/>
                <w:sz w:val="20"/>
              </w:rPr>
              <w:t>626,64</w:t>
            </w:r>
          </w:p>
        </w:tc>
        <w:tc>
          <w:tcPr>
            <w:tcW w:w="1820" w:type="dxa"/>
            <w:tcBorders>
              <w:top w:val="nil"/>
              <w:left w:val="nil"/>
              <w:bottom w:val="single" w:sz="4" w:space="0" w:color="auto"/>
              <w:right w:val="single" w:sz="4" w:space="0" w:color="auto"/>
            </w:tcBorders>
            <w:shd w:val="clear" w:color="auto" w:fill="auto"/>
            <w:noWrap/>
            <w:vAlign w:val="bottom"/>
            <w:hideMark/>
          </w:tcPr>
          <w:p w14:paraId="2047E8BE"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1B883CA" w14:textId="77777777" w:rsidR="00384D34" w:rsidRPr="004E416F" w:rsidRDefault="00384D34" w:rsidP="002B2580">
            <w:pPr>
              <w:rPr>
                <w:rFonts w:ascii="Arial" w:hAnsi="Arial" w:cs="Arial"/>
                <w:sz w:val="20"/>
              </w:rPr>
            </w:pPr>
            <w:r w:rsidRPr="004E416F">
              <w:rPr>
                <w:rFonts w:ascii="Arial" w:hAnsi="Arial" w:cs="Arial"/>
                <w:sz w:val="20"/>
              </w:rPr>
              <w:t>Hargašova (od Gbelskej)</w:t>
            </w:r>
          </w:p>
        </w:tc>
        <w:tc>
          <w:tcPr>
            <w:tcW w:w="1142" w:type="dxa"/>
            <w:tcBorders>
              <w:top w:val="nil"/>
              <w:left w:val="nil"/>
              <w:bottom w:val="single" w:sz="4" w:space="0" w:color="auto"/>
              <w:right w:val="single" w:sz="4" w:space="0" w:color="auto"/>
            </w:tcBorders>
            <w:shd w:val="clear" w:color="auto" w:fill="FFFF00"/>
            <w:noWrap/>
            <w:vAlign w:val="bottom"/>
          </w:tcPr>
          <w:p w14:paraId="1EA489C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946E71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01B8278" w14:textId="77777777" w:rsidR="00384D34" w:rsidRPr="004E416F" w:rsidRDefault="00384D34" w:rsidP="002B2580">
            <w:pPr>
              <w:jc w:val="right"/>
              <w:rPr>
                <w:rFonts w:ascii="Arial" w:hAnsi="Arial"/>
                <w:sz w:val="20"/>
              </w:rPr>
            </w:pPr>
          </w:p>
        </w:tc>
      </w:tr>
      <w:tr w:rsidR="00384D34" w:rsidRPr="004E416F" w14:paraId="68EAED15"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99C1CD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0BB681" w14:textId="77777777" w:rsidR="00384D34" w:rsidRPr="004E416F" w:rsidRDefault="00384D34" w:rsidP="002B2580">
            <w:pPr>
              <w:rPr>
                <w:rFonts w:ascii="Arial" w:hAnsi="Arial" w:cs="Arial"/>
                <w:b/>
                <w:bCs/>
                <w:sz w:val="20"/>
              </w:rPr>
            </w:pPr>
            <w:r w:rsidRPr="004E416F">
              <w:rPr>
                <w:rFonts w:ascii="Arial" w:hAnsi="Arial" w:cs="Arial"/>
                <w:b/>
                <w:bCs/>
                <w:sz w:val="20"/>
              </w:rPr>
              <w:t>Hargašova</w:t>
            </w:r>
          </w:p>
        </w:tc>
        <w:tc>
          <w:tcPr>
            <w:tcW w:w="599" w:type="dxa"/>
            <w:tcBorders>
              <w:top w:val="nil"/>
              <w:left w:val="nil"/>
              <w:bottom w:val="single" w:sz="4" w:space="0" w:color="auto"/>
              <w:right w:val="single" w:sz="4" w:space="0" w:color="auto"/>
            </w:tcBorders>
            <w:shd w:val="clear" w:color="auto" w:fill="auto"/>
            <w:noWrap/>
            <w:vAlign w:val="bottom"/>
            <w:hideMark/>
          </w:tcPr>
          <w:p w14:paraId="6D654E80"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628163F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8E497BB" w14:textId="77777777" w:rsidR="00384D34" w:rsidRPr="004E416F" w:rsidRDefault="00384D34" w:rsidP="002B2580">
            <w:pPr>
              <w:jc w:val="right"/>
              <w:rPr>
                <w:rFonts w:ascii="Arial" w:hAnsi="Arial" w:cs="Arial"/>
                <w:sz w:val="20"/>
              </w:rPr>
            </w:pPr>
            <w:r w:rsidRPr="004E416F">
              <w:rPr>
                <w:rFonts w:ascii="Arial" w:hAnsi="Arial" w:cs="Arial"/>
                <w:sz w:val="20"/>
              </w:rPr>
              <w:t>975,29</w:t>
            </w:r>
          </w:p>
        </w:tc>
        <w:tc>
          <w:tcPr>
            <w:tcW w:w="1820" w:type="dxa"/>
            <w:tcBorders>
              <w:top w:val="nil"/>
              <w:left w:val="nil"/>
              <w:bottom w:val="single" w:sz="4" w:space="0" w:color="auto"/>
              <w:right w:val="single" w:sz="4" w:space="0" w:color="auto"/>
            </w:tcBorders>
            <w:shd w:val="clear" w:color="auto" w:fill="auto"/>
            <w:noWrap/>
            <w:vAlign w:val="bottom"/>
            <w:hideMark/>
          </w:tcPr>
          <w:p w14:paraId="149D9FBA"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7E055E49" w14:textId="77777777" w:rsidR="00384D34" w:rsidRPr="004E416F" w:rsidRDefault="00384D34" w:rsidP="002B2580">
            <w:pPr>
              <w:rPr>
                <w:rFonts w:ascii="Arial" w:hAnsi="Arial" w:cs="Arial"/>
                <w:sz w:val="20"/>
              </w:rPr>
            </w:pPr>
            <w:r w:rsidRPr="004E416F">
              <w:rPr>
                <w:rFonts w:ascii="Arial" w:hAnsi="Arial" w:cs="Arial"/>
                <w:sz w:val="20"/>
              </w:rPr>
              <w:t>Hargašova (od Gbelskej)</w:t>
            </w:r>
          </w:p>
        </w:tc>
        <w:tc>
          <w:tcPr>
            <w:tcW w:w="1142" w:type="dxa"/>
            <w:tcBorders>
              <w:top w:val="nil"/>
              <w:left w:val="nil"/>
              <w:bottom w:val="single" w:sz="4" w:space="0" w:color="auto"/>
              <w:right w:val="single" w:sz="4" w:space="0" w:color="auto"/>
            </w:tcBorders>
            <w:shd w:val="clear" w:color="auto" w:fill="FFFF00"/>
            <w:noWrap/>
            <w:vAlign w:val="bottom"/>
          </w:tcPr>
          <w:p w14:paraId="2EFF0DC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C1784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2FC023" w14:textId="77777777" w:rsidR="00384D34" w:rsidRPr="004E416F" w:rsidRDefault="00384D34" w:rsidP="002B2580">
            <w:pPr>
              <w:jc w:val="right"/>
              <w:rPr>
                <w:rFonts w:ascii="Arial" w:hAnsi="Arial"/>
                <w:sz w:val="20"/>
              </w:rPr>
            </w:pPr>
          </w:p>
        </w:tc>
      </w:tr>
      <w:tr w:rsidR="00384D34" w:rsidRPr="004E416F" w14:paraId="0BF6ACA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962DD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68C068" w14:textId="77777777" w:rsidR="00384D34" w:rsidRPr="004E416F" w:rsidRDefault="00384D34" w:rsidP="002B2580">
            <w:pPr>
              <w:rPr>
                <w:rFonts w:ascii="Arial" w:hAnsi="Arial" w:cs="Arial"/>
                <w:b/>
                <w:bCs/>
                <w:sz w:val="20"/>
              </w:rPr>
            </w:pPr>
            <w:r w:rsidRPr="004E416F">
              <w:rPr>
                <w:rFonts w:ascii="Arial" w:hAnsi="Arial" w:cs="Arial"/>
                <w:b/>
                <w:bCs/>
                <w:sz w:val="20"/>
              </w:rPr>
              <w:t>Pútnická</w:t>
            </w:r>
          </w:p>
        </w:tc>
        <w:tc>
          <w:tcPr>
            <w:tcW w:w="599" w:type="dxa"/>
            <w:tcBorders>
              <w:top w:val="nil"/>
              <w:left w:val="nil"/>
              <w:bottom w:val="single" w:sz="4" w:space="0" w:color="auto"/>
              <w:right w:val="single" w:sz="4" w:space="0" w:color="auto"/>
            </w:tcBorders>
            <w:shd w:val="clear" w:color="auto" w:fill="auto"/>
            <w:noWrap/>
            <w:vAlign w:val="bottom"/>
            <w:hideMark/>
          </w:tcPr>
          <w:p w14:paraId="08AA3DEF"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0616BFE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1CC1493" w14:textId="77777777" w:rsidR="00384D34" w:rsidRPr="004E416F" w:rsidRDefault="00384D34" w:rsidP="002B2580">
            <w:pPr>
              <w:jc w:val="right"/>
              <w:rPr>
                <w:rFonts w:ascii="Arial" w:hAnsi="Arial" w:cs="Arial"/>
                <w:sz w:val="20"/>
              </w:rPr>
            </w:pPr>
            <w:r w:rsidRPr="004E416F">
              <w:rPr>
                <w:rFonts w:ascii="Arial" w:hAnsi="Arial" w:cs="Arial"/>
                <w:sz w:val="20"/>
              </w:rPr>
              <w:t>98,25</w:t>
            </w:r>
          </w:p>
        </w:tc>
        <w:tc>
          <w:tcPr>
            <w:tcW w:w="1820" w:type="dxa"/>
            <w:tcBorders>
              <w:top w:val="nil"/>
              <w:left w:val="nil"/>
              <w:bottom w:val="single" w:sz="4" w:space="0" w:color="auto"/>
              <w:right w:val="single" w:sz="4" w:space="0" w:color="auto"/>
            </w:tcBorders>
            <w:shd w:val="clear" w:color="auto" w:fill="auto"/>
            <w:noWrap/>
            <w:vAlign w:val="bottom"/>
            <w:hideMark/>
          </w:tcPr>
          <w:p w14:paraId="7D3E0C36"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50677864" w14:textId="77777777" w:rsidR="00384D34" w:rsidRPr="004E416F" w:rsidRDefault="00384D34" w:rsidP="002B2580">
            <w:pPr>
              <w:rPr>
                <w:rFonts w:ascii="Arial" w:hAnsi="Arial" w:cs="Arial"/>
                <w:sz w:val="20"/>
              </w:rPr>
            </w:pPr>
            <w:r w:rsidRPr="004E416F">
              <w:rPr>
                <w:rFonts w:ascii="Arial" w:hAnsi="Arial" w:cs="Arial"/>
                <w:sz w:val="20"/>
              </w:rPr>
              <w:t>Pútnická</w:t>
            </w:r>
          </w:p>
        </w:tc>
        <w:tc>
          <w:tcPr>
            <w:tcW w:w="1142" w:type="dxa"/>
            <w:tcBorders>
              <w:top w:val="nil"/>
              <w:left w:val="nil"/>
              <w:bottom w:val="single" w:sz="4" w:space="0" w:color="auto"/>
              <w:right w:val="single" w:sz="4" w:space="0" w:color="auto"/>
            </w:tcBorders>
            <w:shd w:val="clear" w:color="auto" w:fill="FFFF00"/>
            <w:noWrap/>
            <w:vAlign w:val="bottom"/>
          </w:tcPr>
          <w:p w14:paraId="2C82691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205C21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1F3AB12" w14:textId="77777777" w:rsidR="00384D34" w:rsidRPr="004E416F" w:rsidRDefault="00384D34" w:rsidP="002B2580">
            <w:pPr>
              <w:jc w:val="right"/>
              <w:rPr>
                <w:rFonts w:ascii="Arial" w:hAnsi="Arial"/>
                <w:sz w:val="20"/>
              </w:rPr>
            </w:pPr>
          </w:p>
        </w:tc>
      </w:tr>
      <w:tr w:rsidR="00384D34" w:rsidRPr="004E416F" w14:paraId="57E03CE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14A57B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C13C12C" w14:textId="77777777" w:rsidR="00384D34" w:rsidRPr="004E416F" w:rsidRDefault="00384D34" w:rsidP="002B2580">
            <w:pPr>
              <w:rPr>
                <w:rFonts w:ascii="Arial" w:hAnsi="Arial" w:cs="Arial"/>
                <w:b/>
                <w:bCs/>
                <w:sz w:val="20"/>
              </w:rPr>
            </w:pPr>
            <w:r w:rsidRPr="004E416F">
              <w:rPr>
                <w:rFonts w:ascii="Arial" w:hAnsi="Arial" w:cs="Arial"/>
                <w:b/>
                <w:bCs/>
                <w:sz w:val="20"/>
              </w:rPr>
              <w:t>Tatranská</w:t>
            </w:r>
          </w:p>
        </w:tc>
        <w:tc>
          <w:tcPr>
            <w:tcW w:w="599" w:type="dxa"/>
            <w:tcBorders>
              <w:top w:val="nil"/>
              <w:left w:val="nil"/>
              <w:bottom w:val="single" w:sz="4" w:space="0" w:color="auto"/>
              <w:right w:val="single" w:sz="4" w:space="0" w:color="auto"/>
            </w:tcBorders>
            <w:shd w:val="clear" w:color="auto" w:fill="auto"/>
            <w:noWrap/>
            <w:vAlign w:val="bottom"/>
            <w:hideMark/>
          </w:tcPr>
          <w:p w14:paraId="4CE6AFF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48F88D3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24F2B17" w14:textId="77777777" w:rsidR="00384D34" w:rsidRPr="004E416F" w:rsidRDefault="00384D34" w:rsidP="002B2580">
            <w:pPr>
              <w:jc w:val="right"/>
              <w:rPr>
                <w:rFonts w:ascii="Arial" w:hAnsi="Arial" w:cs="Arial"/>
                <w:sz w:val="20"/>
              </w:rPr>
            </w:pPr>
            <w:r w:rsidRPr="004E416F">
              <w:rPr>
                <w:rFonts w:ascii="Arial" w:hAnsi="Arial" w:cs="Arial"/>
                <w:sz w:val="20"/>
              </w:rPr>
              <w:t>1 436,34</w:t>
            </w:r>
          </w:p>
        </w:tc>
        <w:tc>
          <w:tcPr>
            <w:tcW w:w="1820" w:type="dxa"/>
            <w:tcBorders>
              <w:top w:val="nil"/>
              <w:left w:val="nil"/>
              <w:bottom w:val="single" w:sz="4" w:space="0" w:color="auto"/>
              <w:right w:val="single" w:sz="4" w:space="0" w:color="auto"/>
            </w:tcBorders>
            <w:shd w:val="clear" w:color="auto" w:fill="auto"/>
            <w:noWrap/>
            <w:vAlign w:val="bottom"/>
            <w:hideMark/>
          </w:tcPr>
          <w:p w14:paraId="3234C13C"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CE5F743" w14:textId="77777777" w:rsidR="00384D34" w:rsidRPr="004E416F" w:rsidRDefault="00384D34" w:rsidP="002B2580">
            <w:pPr>
              <w:rPr>
                <w:rFonts w:ascii="Arial" w:hAnsi="Arial" w:cs="Arial"/>
                <w:sz w:val="20"/>
              </w:rPr>
            </w:pPr>
            <w:r w:rsidRPr="004E416F">
              <w:rPr>
                <w:rFonts w:ascii="Arial" w:hAnsi="Arial" w:cs="Arial"/>
                <w:sz w:val="20"/>
              </w:rPr>
              <w:t>Tatranská</w:t>
            </w:r>
          </w:p>
        </w:tc>
        <w:tc>
          <w:tcPr>
            <w:tcW w:w="1142" w:type="dxa"/>
            <w:tcBorders>
              <w:top w:val="nil"/>
              <w:left w:val="nil"/>
              <w:bottom w:val="single" w:sz="4" w:space="0" w:color="auto"/>
              <w:right w:val="single" w:sz="4" w:space="0" w:color="auto"/>
            </w:tcBorders>
            <w:shd w:val="clear" w:color="auto" w:fill="FFFF00"/>
            <w:noWrap/>
            <w:vAlign w:val="bottom"/>
          </w:tcPr>
          <w:p w14:paraId="0D4B955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7ADEA5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034E50" w14:textId="77777777" w:rsidR="00384D34" w:rsidRPr="004E416F" w:rsidRDefault="00384D34" w:rsidP="002B2580">
            <w:pPr>
              <w:jc w:val="right"/>
              <w:rPr>
                <w:rFonts w:ascii="Arial" w:hAnsi="Arial"/>
                <w:sz w:val="20"/>
              </w:rPr>
            </w:pPr>
          </w:p>
        </w:tc>
      </w:tr>
      <w:tr w:rsidR="00384D34" w:rsidRPr="004E416F" w14:paraId="2583E98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08E8FE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833DDDA" w14:textId="77777777" w:rsidR="00384D34" w:rsidRPr="004E416F" w:rsidRDefault="00384D34" w:rsidP="002B2580">
            <w:pPr>
              <w:rPr>
                <w:rFonts w:ascii="Arial" w:hAnsi="Arial" w:cs="Arial"/>
                <w:b/>
                <w:bCs/>
                <w:sz w:val="20"/>
              </w:rPr>
            </w:pPr>
            <w:r w:rsidRPr="004E416F">
              <w:rPr>
                <w:rFonts w:ascii="Arial" w:hAnsi="Arial" w:cs="Arial"/>
                <w:b/>
                <w:bCs/>
                <w:sz w:val="20"/>
              </w:rPr>
              <w:t>Tatranská</w:t>
            </w:r>
          </w:p>
        </w:tc>
        <w:tc>
          <w:tcPr>
            <w:tcW w:w="599" w:type="dxa"/>
            <w:tcBorders>
              <w:top w:val="nil"/>
              <w:left w:val="nil"/>
              <w:bottom w:val="single" w:sz="4" w:space="0" w:color="auto"/>
              <w:right w:val="single" w:sz="4" w:space="0" w:color="auto"/>
            </w:tcBorders>
            <w:shd w:val="clear" w:color="auto" w:fill="auto"/>
            <w:noWrap/>
            <w:vAlign w:val="bottom"/>
            <w:hideMark/>
          </w:tcPr>
          <w:p w14:paraId="48D29F8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33DF140"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A5D18D8" w14:textId="77777777" w:rsidR="00384D34" w:rsidRPr="004E416F" w:rsidRDefault="00384D34" w:rsidP="002B2580">
            <w:pPr>
              <w:jc w:val="right"/>
              <w:rPr>
                <w:rFonts w:ascii="Arial" w:hAnsi="Arial" w:cs="Arial"/>
                <w:sz w:val="20"/>
              </w:rPr>
            </w:pPr>
            <w:r w:rsidRPr="004E416F">
              <w:rPr>
                <w:rFonts w:ascii="Arial" w:hAnsi="Arial" w:cs="Arial"/>
                <w:sz w:val="20"/>
              </w:rPr>
              <w:t>1 042,29</w:t>
            </w:r>
          </w:p>
        </w:tc>
        <w:tc>
          <w:tcPr>
            <w:tcW w:w="1820" w:type="dxa"/>
            <w:tcBorders>
              <w:top w:val="nil"/>
              <w:left w:val="nil"/>
              <w:bottom w:val="single" w:sz="4" w:space="0" w:color="auto"/>
              <w:right w:val="single" w:sz="4" w:space="0" w:color="auto"/>
            </w:tcBorders>
            <w:shd w:val="clear" w:color="auto" w:fill="auto"/>
            <w:noWrap/>
            <w:vAlign w:val="bottom"/>
            <w:hideMark/>
          </w:tcPr>
          <w:p w14:paraId="308EBBDC"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6EC9B2E6" w14:textId="77777777" w:rsidR="00384D34" w:rsidRPr="004E416F" w:rsidRDefault="00384D34" w:rsidP="002B2580">
            <w:pPr>
              <w:rPr>
                <w:rFonts w:ascii="Arial" w:hAnsi="Arial" w:cs="Arial"/>
                <w:sz w:val="20"/>
              </w:rPr>
            </w:pPr>
            <w:r w:rsidRPr="004E416F">
              <w:rPr>
                <w:rFonts w:ascii="Arial" w:hAnsi="Arial" w:cs="Arial"/>
                <w:sz w:val="20"/>
              </w:rPr>
              <w:t>Tatranská</w:t>
            </w:r>
          </w:p>
        </w:tc>
        <w:tc>
          <w:tcPr>
            <w:tcW w:w="1142" w:type="dxa"/>
            <w:tcBorders>
              <w:top w:val="nil"/>
              <w:left w:val="nil"/>
              <w:bottom w:val="single" w:sz="4" w:space="0" w:color="auto"/>
              <w:right w:val="single" w:sz="4" w:space="0" w:color="auto"/>
            </w:tcBorders>
            <w:shd w:val="clear" w:color="auto" w:fill="FFFF00"/>
            <w:noWrap/>
            <w:vAlign w:val="bottom"/>
          </w:tcPr>
          <w:p w14:paraId="4AE1027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527574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4C41C5" w14:textId="77777777" w:rsidR="00384D34" w:rsidRPr="004E416F" w:rsidRDefault="00384D34" w:rsidP="002B2580">
            <w:pPr>
              <w:jc w:val="right"/>
              <w:rPr>
                <w:rFonts w:ascii="Arial" w:hAnsi="Arial"/>
                <w:sz w:val="20"/>
              </w:rPr>
            </w:pPr>
          </w:p>
        </w:tc>
      </w:tr>
      <w:tr w:rsidR="00384D34" w:rsidRPr="004E416F" w14:paraId="7DB87A6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0A2940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8164616" w14:textId="77777777" w:rsidR="00384D34" w:rsidRPr="004E416F" w:rsidRDefault="00384D34" w:rsidP="002B2580">
            <w:pPr>
              <w:rPr>
                <w:rFonts w:ascii="Arial" w:hAnsi="Arial" w:cs="Arial"/>
                <w:b/>
                <w:bCs/>
                <w:sz w:val="20"/>
              </w:rPr>
            </w:pPr>
            <w:r w:rsidRPr="004E416F">
              <w:rPr>
                <w:rFonts w:ascii="Arial" w:hAnsi="Arial" w:cs="Arial"/>
                <w:b/>
                <w:bCs/>
                <w:sz w:val="20"/>
              </w:rPr>
              <w:t>Tešedíkova</w:t>
            </w:r>
          </w:p>
        </w:tc>
        <w:tc>
          <w:tcPr>
            <w:tcW w:w="599" w:type="dxa"/>
            <w:tcBorders>
              <w:top w:val="nil"/>
              <w:left w:val="nil"/>
              <w:bottom w:val="single" w:sz="4" w:space="0" w:color="auto"/>
              <w:right w:val="single" w:sz="4" w:space="0" w:color="auto"/>
            </w:tcBorders>
            <w:shd w:val="clear" w:color="auto" w:fill="auto"/>
            <w:noWrap/>
            <w:vAlign w:val="bottom"/>
            <w:hideMark/>
          </w:tcPr>
          <w:p w14:paraId="598B7688"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64F369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7EF24DD" w14:textId="77777777" w:rsidR="00384D34" w:rsidRPr="004E416F" w:rsidRDefault="00384D34" w:rsidP="002B2580">
            <w:pPr>
              <w:jc w:val="right"/>
              <w:rPr>
                <w:rFonts w:ascii="Arial" w:hAnsi="Arial" w:cs="Arial"/>
                <w:sz w:val="20"/>
              </w:rPr>
            </w:pPr>
            <w:r w:rsidRPr="004E416F">
              <w:rPr>
                <w:rFonts w:ascii="Arial" w:hAnsi="Arial" w:cs="Arial"/>
                <w:sz w:val="20"/>
              </w:rPr>
              <w:t>619,96</w:t>
            </w:r>
          </w:p>
        </w:tc>
        <w:tc>
          <w:tcPr>
            <w:tcW w:w="1820" w:type="dxa"/>
            <w:tcBorders>
              <w:top w:val="nil"/>
              <w:left w:val="nil"/>
              <w:bottom w:val="single" w:sz="4" w:space="0" w:color="auto"/>
              <w:right w:val="single" w:sz="4" w:space="0" w:color="auto"/>
            </w:tcBorders>
            <w:shd w:val="clear" w:color="auto" w:fill="auto"/>
            <w:noWrap/>
            <w:vAlign w:val="bottom"/>
            <w:hideMark/>
          </w:tcPr>
          <w:p w14:paraId="6C66077A"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139C151" w14:textId="77777777" w:rsidR="00384D34" w:rsidRPr="004E416F" w:rsidRDefault="00384D34" w:rsidP="002B2580">
            <w:pPr>
              <w:rPr>
                <w:rFonts w:ascii="Arial" w:hAnsi="Arial" w:cs="Arial"/>
                <w:sz w:val="20"/>
              </w:rPr>
            </w:pPr>
            <w:r w:rsidRPr="004E416F">
              <w:rPr>
                <w:rFonts w:ascii="Arial" w:hAnsi="Arial" w:cs="Arial"/>
                <w:sz w:val="20"/>
              </w:rPr>
              <w:t>Tešedíkova</w:t>
            </w:r>
          </w:p>
        </w:tc>
        <w:tc>
          <w:tcPr>
            <w:tcW w:w="1142" w:type="dxa"/>
            <w:tcBorders>
              <w:top w:val="nil"/>
              <w:left w:val="nil"/>
              <w:bottom w:val="single" w:sz="4" w:space="0" w:color="auto"/>
              <w:right w:val="single" w:sz="4" w:space="0" w:color="auto"/>
            </w:tcBorders>
            <w:shd w:val="clear" w:color="auto" w:fill="FFFF00"/>
            <w:noWrap/>
            <w:vAlign w:val="bottom"/>
          </w:tcPr>
          <w:p w14:paraId="3FBA0CC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890BA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790EBF2" w14:textId="77777777" w:rsidR="00384D34" w:rsidRPr="004E416F" w:rsidRDefault="00384D34" w:rsidP="002B2580">
            <w:pPr>
              <w:jc w:val="right"/>
              <w:rPr>
                <w:rFonts w:ascii="Arial" w:hAnsi="Arial"/>
                <w:sz w:val="20"/>
              </w:rPr>
            </w:pPr>
          </w:p>
        </w:tc>
      </w:tr>
      <w:tr w:rsidR="00384D34" w:rsidRPr="004E416F" w14:paraId="5DD451F5" w14:textId="77777777" w:rsidTr="002B2580">
        <w:trPr>
          <w:trHeight w:val="27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93DADC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E412AE0" w14:textId="77777777" w:rsidR="00384D34" w:rsidRPr="004E416F" w:rsidRDefault="00384D34" w:rsidP="002B2580">
            <w:pPr>
              <w:rPr>
                <w:rFonts w:ascii="Arial" w:hAnsi="Arial" w:cs="Arial"/>
                <w:b/>
                <w:bCs/>
                <w:sz w:val="20"/>
              </w:rPr>
            </w:pPr>
            <w:r w:rsidRPr="004E416F">
              <w:rPr>
                <w:rFonts w:ascii="Arial" w:hAnsi="Arial" w:cs="Arial"/>
                <w:b/>
                <w:bCs/>
                <w:sz w:val="20"/>
              </w:rPr>
              <w:t>Tešedíkova</w:t>
            </w:r>
          </w:p>
        </w:tc>
        <w:tc>
          <w:tcPr>
            <w:tcW w:w="599" w:type="dxa"/>
            <w:tcBorders>
              <w:top w:val="nil"/>
              <w:left w:val="nil"/>
              <w:bottom w:val="single" w:sz="4" w:space="0" w:color="auto"/>
              <w:right w:val="single" w:sz="4" w:space="0" w:color="auto"/>
            </w:tcBorders>
            <w:shd w:val="clear" w:color="auto" w:fill="auto"/>
            <w:noWrap/>
            <w:vAlign w:val="bottom"/>
            <w:hideMark/>
          </w:tcPr>
          <w:p w14:paraId="65169CF4"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2F9024B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7DD65C9" w14:textId="77777777" w:rsidR="00384D34" w:rsidRPr="004E416F" w:rsidRDefault="00384D34" w:rsidP="002B2580">
            <w:pPr>
              <w:jc w:val="right"/>
              <w:rPr>
                <w:rFonts w:ascii="Arial" w:hAnsi="Arial" w:cs="Arial"/>
                <w:sz w:val="20"/>
              </w:rPr>
            </w:pPr>
            <w:r w:rsidRPr="004E416F">
              <w:rPr>
                <w:rFonts w:ascii="Arial" w:hAnsi="Arial" w:cs="Arial"/>
                <w:sz w:val="20"/>
              </w:rPr>
              <w:t>413,67</w:t>
            </w:r>
          </w:p>
        </w:tc>
        <w:tc>
          <w:tcPr>
            <w:tcW w:w="1820" w:type="dxa"/>
            <w:tcBorders>
              <w:top w:val="nil"/>
              <w:left w:val="nil"/>
              <w:bottom w:val="single" w:sz="4" w:space="0" w:color="auto"/>
              <w:right w:val="single" w:sz="4" w:space="0" w:color="auto"/>
            </w:tcBorders>
            <w:shd w:val="clear" w:color="auto" w:fill="auto"/>
            <w:noWrap/>
            <w:vAlign w:val="bottom"/>
            <w:hideMark/>
          </w:tcPr>
          <w:p w14:paraId="139699AD"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3924A88" w14:textId="77777777" w:rsidR="00384D34" w:rsidRPr="004E416F" w:rsidRDefault="00384D34" w:rsidP="002B2580">
            <w:pPr>
              <w:rPr>
                <w:rFonts w:ascii="Arial" w:hAnsi="Arial" w:cs="Arial"/>
                <w:sz w:val="20"/>
              </w:rPr>
            </w:pPr>
            <w:r w:rsidRPr="004E416F">
              <w:rPr>
                <w:rFonts w:ascii="Arial" w:hAnsi="Arial" w:cs="Arial"/>
                <w:sz w:val="20"/>
              </w:rPr>
              <w:t>Tešedíkova</w:t>
            </w:r>
          </w:p>
        </w:tc>
        <w:tc>
          <w:tcPr>
            <w:tcW w:w="1142" w:type="dxa"/>
            <w:tcBorders>
              <w:top w:val="nil"/>
              <w:left w:val="nil"/>
              <w:bottom w:val="single" w:sz="4" w:space="0" w:color="auto"/>
              <w:right w:val="single" w:sz="4" w:space="0" w:color="auto"/>
            </w:tcBorders>
            <w:shd w:val="clear" w:color="auto" w:fill="FFFF00"/>
            <w:noWrap/>
            <w:vAlign w:val="bottom"/>
          </w:tcPr>
          <w:p w14:paraId="6E41FE3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4C2C11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76C79A" w14:textId="77777777" w:rsidR="00384D34" w:rsidRPr="004E416F" w:rsidRDefault="00384D34" w:rsidP="002B2580">
            <w:pPr>
              <w:jc w:val="right"/>
              <w:rPr>
                <w:rFonts w:ascii="Arial" w:hAnsi="Arial"/>
                <w:sz w:val="20"/>
              </w:rPr>
            </w:pPr>
          </w:p>
        </w:tc>
      </w:tr>
      <w:tr w:rsidR="00384D34" w:rsidRPr="004E416F" w14:paraId="27957729" w14:textId="77777777" w:rsidTr="002B2580">
        <w:trPr>
          <w:trHeight w:val="270"/>
        </w:trPr>
        <w:tc>
          <w:tcPr>
            <w:tcW w:w="961" w:type="dxa"/>
            <w:tcBorders>
              <w:top w:val="nil"/>
              <w:left w:val="nil"/>
              <w:bottom w:val="nil"/>
              <w:right w:val="nil"/>
            </w:tcBorders>
            <w:shd w:val="clear" w:color="auto" w:fill="auto"/>
            <w:noWrap/>
            <w:vAlign w:val="bottom"/>
            <w:hideMark/>
          </w:tcPr>
          <w:p w14:paraId="35591D50" w14:textId="77777777" w:rsidR="00384D34" w:rsidRPr="004E416F" w:rsidRDefault="00384D34" w:rsidP="002B2580">
            <w:pPr>
              <w:jc w:val="right"/>
              <w:rPr>
                <w:rFonts w:ascii="Arial" w:hAnsi="Arial"/>
                <w:sz w:val="20"/>
              </w:rPr>
            </w:pPr>
          </w:p>
        </w:tc>
        <w:tc>
          <w:tcPr>
            <w:tcW w:w="3616" w:type="dxa"/>
            <w:tcBorders>
              <w:top w:val="nil"/>
              <w:left w:val="nil"/>
              <w:bottom w:val="nil"/>
              <w:right w:val="nil"/>
            </w:tcBorders>
            <w:shd w:val="clear" w:color="auto" w:fill="auto"/>
            <w:noWrap/>
            <w:vAlign w:val="bottom"/>
            <w:hideMark/>
          </w:tcPr>
          <w:p w14:paraId="36C662D3"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73CA0D8B" w14:textId="77777777" w:rsidR="00384D34" w:rsidRPr="004E416F" w:rsidRDefault="00384D34" w:rsidP="002B2580">
            <w:pPr>
              <w:rPr>
                <w:sz w:val="20"/>
              </w:rPr>
            </w:pPr>
          </w:p>
        </w:tc>
        <w:tc>
          <w:tcPr>
            <w:tcW w:w="1102"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97685FC" w14:textId="77777777" w:rsidR="00384D34" w:rsidRPr="004E416F" w:rsidRDefault="00384D34" w:rsidP="002B2580">
            <w:pPr>
              <w:jc w:val="center"/>
              <w:rPr>
                <w:rFonts w:ascii="Arial" w:hAnsi="Arial" w:cs="Arial"/>
                <w:b/>
                <w:bCs/>
                <w:sz w:val="20"/>
              </w:rPr>
            </w:pPr>
            <w:r w:rsidRPr="004E416F">
              <w:rPr>
                <w:rFonts w:ascii="Arial" w:hAnsi="Arial" w:cs="Arial"/>
                <w:b/>
                <w:bCs/>
                <w:sz w:val="20"/>
              </w:rPr>
              <w:t>Súčet:</w:t>
            </w:r>
          </w:p>
        </w:tc>
        <w:tc>
          <w:tcPr>
            <w:tcW w:w="118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42FECB05" w14:textId="77777777" w:rsidR="00384D34" w:rsidRPr="004E416F" w:rsidRDefault="00384D34" w:rsidP="002B2580">
            <w:pPr>
              <w:jc w:val="right"/>
              <w:rPr>
                <w:rFonts w:ascii="Arial" w:hAnsi="Arial" w:cs="Arial"/>
                <w:b/>
                <w:bCs/>
                <w:sz w:val="20"/>
              </w:rPr>
            </w:pPr>
            <w:r w:rsidRPr="004E416F">
              <w:rPr>
                <w:rFonts w:ascii="Arial" w:hAnsi="Arial" w:cs="Arial"/>
                <w:b/>
                <w:bCs/>
                <w:sz w:val="20"/>
              </w:rPr>
              <w:t>143 847,19</w:t>
            </w:r>
          </w:p>
        </w:tc>
        <w:tc>
          <w:tcPr>
            <w:tcW w:w="1820" w:type="dxa"/>
            <w:tcBorders>
              <w:top w:val="nil"/>
              <w:left w:val="nil"/>
              <w:bottom w:val="nil"/>
              <w:right w:val="nil"/>
            </w:tcBorders>
            <w:shd w:val="clear" w:color="auto" w:fill="auto"/>
            <w:noWrap/>
            <w:vAlign w:val="bottom"/>
            <w:hideMark/>
          </w:tcPr>
          <w:p w14:paraId="43BF5AAE" w14:textId="77777777" w:rsidR="00384D34" w:rsidRPr="004E416F" w:rsidRDefault="00384D34" w:rsidP="002B2580">
            <w:pPr>
              <w:jc w:val="right"/>
              <w:rPr>
                <w:rFonts w:ascii="Arial" w:hAnsi="Arial" w:cs="Arial"/>
                <w:b/>
                <w:bCs/>
                <w:sz w:val="20"/>
              </w:rPr>
            </w:pPr>
          </w:p>
        </w:tc>
        <w:tc>
          <w:tcPr>
            <w:tcW w:w="1720" w:type="dxa"/>
            <w:tcBorders>
              <w:top w:val="nil"/>
              <w:left w:val="nil"/>
              <w:bottom w:val="nil"/>
              <w:right w:val="nil"/>
            </w:tcBorders>
            <w:shd w:val="clear" w:color="auto" w:fill="auto"/>
            <w:vAlign w:val="bottom"/>
            <w:hideMark/>
          </w:tcPr>
          <w:p w14:paraId="1F069337"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A4A5BD4" w14:textId="77777777" w:rsidR="00384D34" w:rsidRPr="004E416F" w:rsidRDefault="00384D34" w:rsidP="002B2580">
            <w:pPr>
              <w:rPr>
                <w:sz w:val="20"/>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1B1AC5A" w14:textId="77777777" w:rsidR="00384D34" w:rsidRPr="004E416F" w:rsidRDefault="00384D34" w:rsidP="002B2580">
            <w:pPr>
              <w:jc w:val="center"/>
              <w:rPr>
                <w:rFonts w:ascii="Arial" w:hAnsi="Arial" w:cs="Arial"/>
                <w:b/>
                <w:bCs/>
                <w:sz w:val="20"/>
              </w:rPr>
            </w:pPr>
            <w:r w:rsidRPr="004E416F">
              <w:rPr>
                <w:rFonts w:ascii="Arial" w:hAnsi="Arial" w:cs="Arial"/>
                <w:b/>
                <w:bCs/>
                <w:sz w:val="20"/>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482DFED1" w14:textId="77777777" w:rsidR="00384D34" w:rsidRPr="004E416F" w:rsidRDefault="00384D34" w:rsidP="002B2580">
            <w:pPr>
              <w:jc w:val="right"/>
              <w:rPr>
                <w:rFonts w:ascii="Arial" w:hAnsi="Arial" w:cs="Arial"/>
                <w:b/>
                <w:bCs/>
                <w:sz w:val="20"/>
              </w:rPr>
            </w:pPr>
          </w:p>
        </w:tc>
      </w:tr>
    </w:tbl>
    <w:p w14:paraId="2C093491" w14:textId="77777777" w:rsidR="00384D34" w:rsidRDefault="00384D34" w:rsidP="00384D34">
      <w:pPr>
        <w:pStyle w:val="F6-MenoFunkcia"/>
        <w:ind w:left="0"/>
        <w:rPr>
          <w:szCs w:val="24"/>
        </w:rPr>
      </w:pPr>
    </w:p>
    <w:p w14:paraId="78325BE4" w14:textId="77777777" w:rsidR="00384D34" w:rsidRDefault="00384D34" w:rsidP="00384D34">
      <w:pPr>
        <w:pStyle w:val="F6-MenoFunkcia"/>
        <w:ind w:left="0"/>
        <w:rPr>
          <w:szCs w:val="24"/>
        </w:rPr>
      </w:pPr>
    </w:p>
    <w:tbl>
      <w:tblPr>
        <w:tblW w:w="12985" w:type="dxa"/>
        <w:tblInd w:w="70" w:type="dxa"/>
        <w:tblCellMar>
          <w:left w:w="70" w:type="dxa"/>
          <w:right w:w="70" w:type="dxa"/>
        </w:tblCellMar>
        <w:tblLook w:val="04A0" w:firstRow="1" w:lastRow="0" w:firstColumn="1" w:lastColumn="0" w:noHBand="0" w:noVBand="1"/>
      </w:tblPr>
      <w:tblGrid>
        <w:gridCol w:w="960"/>
        <w:gridCol w:w="1422"/>
        <w:gridCol w:w="896"/>
        <w:gridCol w:w="1117"/>
        <w:gridCol w:w="2409"/>
        <w:gridCol w:w="2821"/>
        <w:gridCol w:w="1252"/>
        <w:gridCol w:w="1148"/>
        <w:gridCol w:w="960"/>
      </w:tblGrid>
      <w:tr w:rsidR="00384D34" w:rsidRPr="004E416F" w14:paraId="22BD08AC" w14:textId="77777777" w:rsidTr="002B2580">
        <w:trPr>
          <w:trHeight w:val="255"/>
        </w:trPr>
        <w:tc>
          <w:tcPr>
            <w:tcW w:w="960" w:type="dxa"/>
            <w:tcBorders>
              <w:top w:val="nil"/>
              <w:left w:val="nil"/>
              <w:bottom w:val="nil"/>
              <w:right w:val="nil"/>
            </w:tcBorders>
            <w:shd w:val="clear" w:color="auto" w:fill="auto"/>
            <w:noWrap/>
            <w:vAlign w:val="bottom"/>
            <w:hideMark/>
          </w:tcPr>
          <w:p w14:paraId="3EFC2307"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69D89E47" w14:textId="77777777" w:rsidR="00384D34" w:rsidRPr="004E416F" w:rsidRDefault="00384D34" w:rsidP="002B2580">
            <w:pPr>
              <w:rPr>
                <w:rFonts w:ascii="Arial" w:hAnsi="Arial"/>
                <w:b/>
                <w:bCs/>
                <w:sz w:val="20"/>
              </w:rPr>
            </w:pPr>
            <w:r w:rsidRPr="004E416F">
              <w:rPr>
                <w:rFonts w:ascii="Arial" w:hAnsi="Arial"/>
                <w:b/>
                <w:bCs/>
                <w:sz w:val="20"/>
              </w:rPr>
              <w:t>Čistenia pešej zóny sa bude vykonávať v čase</w:t>
            </w:r>
          </w:p>
        </w:tc>
        <w:tc>
          <w:tcPr>
            <w:tcW w:w="2409" w:type="dxa"/>
            <w:tcBorders>
              <w:top w:val="single" w:sz="8" w:space="0" w:color="auto"/>
              <w:left w:val="nil"/>
              <w:bottom w:val="single" w:sz="4" w:space="0" w:color="auto"/>
              <w:right w:val="single" w:sz="4" w:space="0" w:color="auto"/>
            </w:tcBorders>
            <w:shd w:val="clear" w:color="000000" w:fill="C0C0C0"/>
            <w:noWrap/>
            <w:vAlign w:val="center"/>
            <w:hideMark/>
          </w:tcPr>
          <w:p w14:paraId="363D08B9" w14:textId="77777777" w:rsidR="00384D34" w:rsidRPr="004E416F" w:rsidRDefault="00384D34" w:rsidP="002B2580">
            <w:pPr>
              <w:jc w:val="center"/>
              <w:rPr>
                <w:rFonts w:ascii="Arial" w:hAnsi="Arial"/>
                <w:b/>
                <w:bCs/>
                <w:sz w:val="20"/>
              </w:rPr>
            </w:pPr>
            <w:r w:rsidRPr="004E416F">
              <w:rPr>
                <w:rFonts w:ascii="Arial" w:hAnsi="Arial"/>
                <w:b/>
                <w:bCs/>
                <w:sz w:val="20"/>
              </w:rPr>
              <w:t>od</w:t>
            </w:r>
          </w:p>
        </w:tc>
        <w:tc>
          <w:tcPr>
            <w:tcW w:w="2821" w:type="dxa"/>
            <w:tcBorders>
              <w:top w:val="single" w:sz="8" w:space="0" w:color="auto"/>
              <w:left w:val="nil"/>
              <w:bottom w:val="single" w:sz="4" w:space="0" w:color="auto"/>
              <w:right w:val="single" w:sz="8" w:space="0" w:color="auto"/>
            </w:tcBorders>
            <w:shd w:val="clear" w:color="000000" w:fill="C0C0C0"/>
            <w:noWrap/>
            <w:vAlign w:val="center"/>
            <w:hideMark/>
          </w:tcPr>
          <w:p w14:paraId="5E846F81" w14:textId="77777777" w:rsidR="00384D34" w:rsidRPr="004E416F" w:rsidRDefault="00384D34" w:rsidP="002B2580">
            <w:pPr>
              <w:jc w:val="center"/>
              <w:rPr>
                <w:rFonts w:ascii="Arial" w:hAnsi="Arial"/>
                <w:b/>
                <w:bCs/>
                <w:sz w:val="20"/>
              </w:rPr>
            </w:pPr>
            <w:r w:rsidRPr="004E416F">
              <w:rPr>
                <w:rFonts w:ascii="Arial" w:hAnsi="Arial"/>
                <w:b/>
                <w:bCs/>
                <w:sz w:val="20"/>
              </w:rPr>
              <w:t>do</w:t>
            </w:r>
          </w:p>
        </w:tc>
        <w:tc>
          <w:tcPr>
            <w:tcW w:w="1252" w:type="dxa"/>
            <w:tcBorders>
              <w:top w:val="nil"/>
              <w:left w:val="nil"/>
              <w:bottom w:val="nil"/>
              <w:right w:val="nil"/>
            </w:tcBorders>
            <w:shd w:val="clear" w:color="auto" w:fill="auto"/>
            <w:noWrap/>
            <w:vAlign w:val="bottom"/>
            <w:hideMark/>
          </w:tcPr>
          <w:p w14:paraId="19B6A0F3"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0E495223"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2DE0C39C" w14:textId="77777777" w:rsidR="00384D34" w:rsidRPr="004E416F" w:rsidRDefault="00384D34" w:rsidP="002B2580">
            <w:pPr>
              <w:rPr>
                <w:sz w:val="20"/>
              </w:rPr>
            </w:pPr>
          </w:p>
        </w:tc>
      </w:tr>
      <w:tr w:rsidR="00384D34" w:rsidRPr="004E416F" w14:paraId="13B41269" w14:textId="77777777" w:rsidTr="002B2580">
        <w:trPr>
          <w:trHeight w:val="255"/>
        </w:trPr>
        <w:tc>
          <w:tcPr>
            <w:tcW w:w="960" w:type="dxa"/>
            <w:tcBorders>
              <w:top w:val="nil"/>
              <w:left w:val="nil"/>
              <w:bottom w:val="nil"/>
              <w:right w:val="nil"/>
            </w:tcBorders>
            <w:shd w:val="clear" w:color="auto" w:fill="auto"/>
            <w:noWrap/>
            <w:vAlign w:val="bottom"/>
            <w:hideMark/>
          </w:tcPr>
          <w:p w14:paraId="49026F86"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34A1" w14:textId="77777777" w:rsidR="00384D34" w:rsidRPr="004E416F" w:rsidRDefault="00384D34" w:rsidP="002B2580">
            <w:pPr>
              <w:rPr>
                <w:rFonts w:ascii="Arial" w:hAnsi="Arial"/>
                <w:b/>
                <w:bCs/>
                <w:sz w:val="20"/>
              </w:rPr>
            </w:pPr>
            <w:r w:rsidRPr="004E416F">
              <w:rPr>
                <w:rFonts w:ascii="Arial" w:hAnsi="Arial"/>
                <w:b/>
                <w:bCs/>
                <w:sz w:val="20"/>
              </w:rPr>
              <w:t>1. smena</w:t>
            </w:r>
          </w:p>
        </w:tc>
        <w:tc>
          <w:tcPr>
            <w:tcW w:w="2409" w:type="dxa"/>
            <w:tcBorders>
              <w:top w:val="nil"/>
              <w:left w:val="nil"/>
              <w:bottom w:val="single" w:sz="4" w:space="0" w:color="auto"/>
              <w:right w:val="single" w:sz="4" w:space="0" w:color="auto"/>
            </w:tcBorders>
            <w:shd w:val="clear" w:color="auto" w:fill="auto"/>
            <w:noWrap/>
            <w:vAlign w:val="center"/>
            <w:hideMark/>
          </w:tcPr>
          <w:p w14:paraId="4758F33B"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2821" w:type="dxa"/>
            <w:tcBorders>
              <w:top w:val="nil"/>
              <w:left w:val="nil"/>
              <w:bottom w:val="single" w:sz="4" w:space="0" w:color="auto"/>
              <w:right w:val="single" w:sz="8" w:space="0" w:color="auto"/>
            </w:tcBorders>
            <w:shd w:val="clear" w:color="auto" w:fill="auto"/>
            <w:noWrap/>
            <w:vAlign w:val="center"/>
            <w:hideMark/>
          </w:tcPr>
          <w:p w14:paraId="3A780A42"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252" w:type="dxa"/>
            <w:tcBorders>
              <w:top w:val="nil"/>
              <w:left w:val="nil"/>
              <w:bottom w:val="nil"/>
              <w:right w:val="nil"/>
            </w:tcBorders>
            <w:shd w:val="clear" w:color="auto" w:fill="auto"/>
            <w:noWrap/>
            <w:vAlign w:val="bottom"/>
            <w:hideMark/>
          </w:tcPr>
          <w:p w14:paraId="2A2E4811"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4C8F6F98"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5B8F5A2" w14:textId="77777777" w:rsidR="00384D34" w:rsidRPr="004E416F" w:rsidRDefault="00384D34" w:rsidP="002B2580">
            <w:pPr>
              <w:rPr>
                <w:sz w:val="20"/>
              </w:rPr>
            </w:pPr>
          </w:p>
        </w:tc>
      </w:tr>
      <w:tr w:rsidR="00384D34" w:rsidRPr="004E416F" w14:paraId="47307F16" w14:textId="77777777" w:rsidTr="002B2580">
        <w:trPr>
          <w:trHeight w:val="255"/>
        </w:trPr>
        <w:tc>
          <w:tcPr>
            <w:tcW w:w="960" w:type="dxa"/>
            <w:tcBorders>
              <w:top w:val="nil"/>
              <w:left w:val="nil"/>
              <w:bottom w:val="nil"/>
              <w:right w:val="nil"/>
            </w:tcBorders>
            <w:shd w:val="clear" w:color="auto" w:fill="auto"/>
            <w:noWrap/>
            <w:vAlign w:val="bottom"/>
            <w:hideMark/>
          </w:tcPr>
          <w:p w14:paraId="7E32EF5A"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54C28" w14:textId="77777777" w:rsidR="00384D34" w:rsidRPr="004E416F" w:rsidRDefault="00384D34" w:rsidP="002B2580">
            <w:pPr>
              <w:rPr>
                <w:rFonts w:ascii="Arial" w:hAnsi="Arial"/>
                <w:b/>
                <w:bCs/>
                <w:sz w:val="20"/>
              </w:rPr>
            </w:pPr>
            <w:r w:rsidRPr="004E416F">
              <w:rPr>
                <w:rFonts w:ascii="Arial" w:hAnsi="Arial"/>
                <w:b/>
                <w:bCs/>
                <w:sz w:val="20"/>
              </w:rPr>
              <w:t>2. smena</w:t>
            </w:r>
          </w:p>
        </w:tc>
        <w:tc>
          <w:tcPr>
            <w:tcW w:w="2409" w:type="dxa"/>
            <w:tcBorders>
              <w:top w:val="nil"/>
              <w:left w:val="nil"/>
              <w:bottom w:val="single" w:sz="4" w:space="0" w:color="auto"/>
              <w:right w:val="single" w:sz="4" w:space="0" w:color="auto"/>
            </w:tcBorders>
            <w:shd w:val="clear" w:color="auto" w:fill="auto"/>
            <w:noWrap/>
            <w:vAlign w:val="center"/>
            <w:hideMark/>
          </w:tcPr>
          <w:p w14:paraId="631742C4"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2821" w:type="dxa"/>
            <w:tcBorders>
              <w:top w:val="nil"/>
              <w:left w:val="nil"/>
              <w:bottom w:val="single" w:sz="4" w:space="0" w:color="auto"/>
              <w:right w:val="single" w:sz="8" w:space="0" w:color="auto"/>
            </w:tcBorders>
            <w:shd w:val="clear" w:color="auto" w:fill="auto"/>
            <w:noWrap/>
            <w:vAlign w:val="center"/>
            <w:hideMark/>
          </w:tcPr>
          <w:p w14:paraId="0E6947CE"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252" w:type="dxa"/>
            <w:tcBorders>
              <w:top w:val="nil"/>
              <w:left w:val="nil"/>
              <w:bottom w:val="nil"/>
              <w:right w:val="nil"/>
            </w:tcBorders>
            <w:shd w:val="clear" w:color="auto" w:fill="auto"/>
            <w:noWrap/>
            <w:vAlign w:val="bottom"/>
            <w:hideMark/>
          </w:tcPr>
          <w:p w14:paraId="77F451D8"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72F4CB85"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430977E" w14:textId="77777777" w:rsidR="00384D34" w:rsidRPr="004E416F" w:rsidRDefault="00384D34" w:rsidP="002B2580">
            <w:pPr>
              <w:rPr>
                <w:sz w:val="20"/>
              </w:rPr>
            </w:pPr>
          </w:p>
        </w:tc>
      </w:tr>
      <w:tr w:rsidR="00384D34" w:rsidRPr="004E416F" w14:paraId="1E51C016" w14:textId="77777777" w:rsidTr="002B2580">
        <w:trPr>
          <w:trHeight w:val="270"/>
        </w:trPr>
        <w:tc>
          <w:tcPr>
            <w:tcW w:w="960" w:type="dxa"/>
            <w:tcBorders>
              <w:top w:val="nil"/>
              <w:left w:val="nil"/>
              <w:bottom w:val="nil"/>
              <w:right w:val="nil"/>
            </w:tcBorders>
            <w:shd w:val="clear" w:color="auto" w:fill="auto"/>
            <w:noWrap/>
            <w:vAlign w:val="bottom"/>
            <w:hideMark/>
          </w:tcPr>
          <w:p w14:paraId="2A883F51" w14:textId="77777777" w:rsidR="00384D34" w:rsidRPr="004E416F" w:rsidRDefault="00384D34" w:rsidP="002B2580">
            <w:pPr>
              <w:rPr>
                <w:sz w:val="20"/>
              </w:rPr>
            </w:pPr>
          </w:p>
        </w:tc>
        <w:tc>
          <w:tcPr>
            <w:tcW w:w="1422" w:type="dxa"/>
            <w:tcBorders>
              <w:top w:val="nil"/>
              <w:left w:val="nil"/>
              <w:bottom w:val="nil"/>
              <w:right w:val="nil"/>
            </w:tcBorders>
            <w:shd w:val="clear" w:color="auto" w:fill="auto"/>
            <w:noWrap/>
            <w:vAlign w:val="bottom"/>
            <w:hideMark/>
          </w:tcPr>
          <w:p w14:paraId="47F1D57A" w14:textId="77777777" w:rsidR="00384D34" w:rsidRPr="004E416F" w:rsidRDefault="00384D34" w:rsidP="002B2580">
            <w:pPr>
              <w:rPr>
                <w:sz w:val="20"/>
              </w:rPr>
            </w:pPr>
          </w:p>
        </w:tc>
        <w:tc>
          <w:tcPr>
            <w:tcW w:w="896" w:type="dxa"/>
            <w:tcBorders>
              <w:top w:val="nil"/>
              <w:left w:val="nil"/>
              <w:bottom w:val="nil"/>
              <w:right w:val="nil"/>
            </w:tcBorders>
            <w:shd w:val="clear" w:color="auto" w:fill="auto"/>
            <w:noWrap/>
            <w:vAlign w:val="bottom"/>
            <w:hideMark/>
          </w:tcPr>
          <w:p w14:paraId="23977500" w14:textId="77777777" w:rsidR="00384D34" w:rsidRPr="004E416F" w:rsidRDefault="00384D34" w:rsidP="002B2580">
            <w:pPr>
              <w:rPr>
                <w:sz w:val="20"/>
              </w:rPr>
            </w:pPr>
          </w:p>
        </w:tc>
        <w:tc>
          <w:tcPr>
            <w:tcW w:w="1117" w:type="dxa"/>
            <w:tcBorders>
              <w:top w:val="nil"/>
              <w:left w:val="nil"/>
              <w:bottom w:val="nil"/>
              <w:right w:val="nil"/>
            </w:tcBorders>
            <w:shd w:val="clear" w:color="auto" w:fill="auto"/>
            <w:noWrap/>
            <w:vAlign w:val="bottom"/>
            <w:hideMark/>
          </w:tcPr>
          <w:p w14:paraId="04704603" w14:textId="77777777" w:rsidR="00384D34" w:rsidRPr="004E416F" w:rsidRDefault="00384D34" w:rsidP="002B2580">
            <w:pPr>
              <w:rPr>
                <w:sz w:val="20"/>
              </w:rPr>
            </w:pPr>
          </w:p>
        </w:tc>
        <w:tc>
          <w:tcPr>
            <w:tcW w:w="2409" w:type="dxa"/>
            <w:tcBorders>
              <w:top w:val="nil"/>
              <w:left w:val="nil"/>
              <w:bottom w:val="nil"/>
              <w:right w:val="nil"/>
            </w:tcBorders>
            <w:shd w:val="clear" w:color="auto" w:fill="auto"/>
            <w:noWrap/>
            <w:vAlign w:val="bottom"/>
            <w:hideMark/>
          </w:tcPr>
          <w:p w14:paraId="623A9FBA" w14:textId="77777777" w:rsidR="00384D34" w:rsidRPr="004E416F" w:rsidRDefault="00384D34" w:rsidP="002B2580">
            <w:pPr>
              <w:rPr>
                <w:sz w:val="20"/>
              </w:rPr>
            </w:pPr>
          </w:p>
        </w:tc>
        <w:tc>
          <w:tcPr>
            <w:tcW w:w="2821" w:type="dxa"/>
            <w:tcBorders>
              <w:top w:val="nil"/>
              <w:left w:val="nil"/>
              <w:bottom w:val="nil"/>
              <w:right w:val="nil"/>
            </w:tcBorders>
            <w:shd w:val="clear" w:color="auto" w:fill="auto"/>
            <w:noWrap/>
            <w:vAlign w:val="bottom"/>
            <w:hideMark/>
          </w:tcPr>
          <w:p w14:paraId="7E0E9D13" w14:textId="77777777" w:rsidR="00384D34" w:rsidRPr="004E416F" w:rsidRDefault="00384D34" w:rsidP="002B2580">
            <w:pPr>
              <w:rPr>
                <w:sz w:val="20"/>
              </w:rPr>
            </w:pPr>
          </w:p>
        </w:tc>
        <w:tc>
          <w:tcPr>
            <w:tcW w:w="1252" w:type="dxa"/>
            <w:tcBorders>
              <w:top w:val="nil"/>
              <w:left w:val="nil"/>
              <w:bottom w:val="nil"/>
              <w:right w:val="nil"/>
            </w:tcBorders>
            <w:shd w:val="clear" w:color="auto" w:fill="auto"/>
            <w:noWrap/>
            <w:vAlign w:val="bottom"/>
            <w:hideMark/>
          </w:tcPr>
          <w:p w14:paraId="11ACE16F" w14:textId="77777777" w:rsidR="00384D34" w:rsidRPr="004E416F" w:rsidRDefault="00384D34" w:rsidP="002B2580">
            <w:pPr>
              <w:rPr>
                <w:sz w:val="20"/>
              </w:rPr>
            </w:pPr>
          </w:p>
        </w:tc>
        <w:tc>
          <w:tcPr>
            <w:tcW w:w="1148" w:type="dxa"/>
            <w:tcBorders>
              <w:top w:val="nil"/>
              <w:left w:val="nil"/>
              <w:bottom w:val="nil"/>
              <w:right w:val="nil"/>
            </w:tcBorders>
            <w:shd w:val="clear" w:color="auto" w:fill="auto"/>
            <w:noWrap/>
            <w:vAlign w:val="bottom"/>
            <w:hideMark/>
          </w:tcPr>
          <w:p w14:paraId="305118CC"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23109CD" w14:textId="77777777" w:rsidR="00384D34" w:rsidRPr="004E416F" w:rsidRDefault="00384D34" w:rsidP="002B2580">
            <w:pPr>
              <w:rPr>
                <w:sz w:val="20"/>
              </w:rPr>
            </w:pPr>
          </w:p>
        </w:tc>
      </w:tr>
      <w:tr w:rsidR="00384D34" w:rsidRPr="004E416F" w14:paraId="1683D14F" w14:textId="77777777" w:rsidTr="002B2580">
        <w:trPr>
          <w:trHeight w:val="420"/>
        </w:trPr>
        <w:tc>
          <w:tcPr>
            <w:tcW w:w="960" w:type="dxa"/>
            <w:tcBorders>
              <w:top w:val="nil"/>
              <w:left w:val="nil"/>
              <w:bottom w:val="nil"/>
              <w:right w:val="nil"/>
            </w:tcBorders>
            <w:shd w:val="clear" w:color="auto" w:fill="auto"/>
            <w:noWrap/>
            <w:vAlign w:val="bottom"/>
            <w:hideMark/>
          </w:tcPr>
          <w:p w14:paraId="4142D1D3" w14:textId="77777777" w:rsidR="00384D34" w:rsidRPr="004E416F" w:rsidRDefault="00384D34" w:rsidP="002B2580">
            <w:pPr>
              <w:rPr>
                <w:sz w:val="20"/>
              </w:rPr>
            </w:pPr>
          </w:p>
        </w:tc>
        <w:tc>
          <w:tcPr>
            <w:tcW w:w="12025"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3B787095"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Letné čistenie lávok</w:t>
            </w:r>
          </w:p>
        </w:tc>
      </w:tr>
      <w:tr w:rsidR="00384D34" w:rsidRPr="004E416F" w14:paraId="76C5FB97" w14:textId="77777777" w:rsidTr="002B2580">
        <w:trPr>
          <w:trHeight w:val="1530"/>
        </w:trPr>
        <w:tc>
          <w:tcPr>
            <w:tcW w:w="960" w:type="dxa"/>
            <w:tcBorders>
              <w:top w:val="single" w:sz="8" w:space="0" w:color="auto"/>
              <w:left w:val="nil"/>
              <w:bottom w:val="nil"/>
              <w:right w:val="single" w:sz="4" w:space="0" w:color="auto"/>
            </w:tcBorders>
            <w:shd w:val="clear" w:color="000000" w:fill="C0C0C0"/>
            <w:vAlign w:val="center"/>
            <w:hideMark/>
          </w:tcPr>
          <w:p w14:paraId="5A017A9F" w14:textId="77777777" w:rsidR="00384D34" w:rsidRPr="004E416F" w:rsidRDefault="00384D34" w:rsidP="002B2580">
            <w:pPr>
              <w:jc w:val="center"/>
              <w:rPr>
                <w:rFonts w:ascii="Arial" w:hAnsi="Arial"/>
                <w:b/>
                <w:bCs/>
                <w:sz w:val="20"/>
              </w:rPr>
            </w:pPr>
            <w:r w:rsidRPr="004E416F">
              <w:rPr>
                <w:rFonts w:ascii="Arial" w:hAnsi="Arial"/>
                <w:b/>
                <w:bCs/>
                <w:sz w:val="20"/>
              </w:rPr>
              <w:t>Oblasť</w:t>
            </w:r>
          </w:p>
        </w:tc>
        <w:tc>
          <w:tcPr>
            <w:tcW w:w="1422" w:type="dxa"/>
            <w:tcBorders>
              <w:top w:val="nil"/>
              <w:left w:val="nil"/>
              <w:bottom w:val="nil"/>
              <w:right w:val="single" w:sz="4" w:space="0" w:color="auto"/>
            </w:tcBorders>
            <w:shd w:val="clear" w:color="000000" w:fill="C0C0C0"/>
            <w:vAlign w:val="center"/>
            <w:hideMark/>
          </w:tcPr>
          <w:p w14:paraId="05CA0513" w14:textId="77777777" w:rsidR="00384D34" w:rsidRPr="004E416F" w:rsidRDefault="00384D34" w:rsidP="002B2580">
            <w:pPr>
              <w:jc w:val="center"/>
              <w:rPr>
                <w:rFonts w:ascii="Arial" w:hAnsi="Arial"/>
                <w:b/>
                <w:bCs/>
                <w:sz w:val="20"/>
              </w:rPr>
            </w:pPr>
            <w:r w:rsidRPr="004E416F">
              <w:rPr>
                <w:rFonts w:ascii="Arial" w:hAnsi="Arial"/>
                <w:b/>
                <w:bCs/>
                <w:sz w:val="20"/>
              </w:rPr>
              <w:t>Ulica</w:t>
            </w:r>
          </w:p>
        </w:tc>
        <w:tc>
          <w:tcPr>
            <w:tcW w:w="896" w:type="dxa"/>
            <w:tcBorders>
              <w:top w:val="nil"/>
              <w:left w:val="nil"/>
              <w:bottom w:val="nil"/>
              <w:right w:val="single" w:sz="4" w:space="0" w:color="auto"/>
            </w:tcBorders>
            <w:shd w:val="clear" w:color="000000" w:fill="C0C0C0"/>
            <w:vAlign w:val="center"/>
            <w:hideMark/>
          </w:tcPr>
          <w:p w14:paraId="32315F2D" w14:textId="77777777" w:rsidR="00384D34" w:rsidRPr="004E416F" w:rsidRDefault="00384D34" w:rsidP="002B2580">
            <w:pPr>
              <w:jc w:val="center"/>
              <w:rPr>
                <w:rFonts w:ascii="Arial" w:hAnsi="Arial"/>
                <w:b/>
                <w:bCs/>
                <w:sz w:val="20"/>
              </w:rPr>
            </w:pPr>
            <w:r w:rsidRPr="004E416F">
              <w:rPr>
                <w:rFonts w:ascii="Arial" w:hAnsi="Arial"/>
                <w:b/>
                <w:bCs/>
                <w:sz w:val="20"/>
              </w:rPr>
              <w:t>Č. op</w:t>
            </w:r>
          </w:p>
        </w:tc>
        <w:tc>
          <w:tcPr>
            <w:tcW w:w="1117" w:type="dxa"/>
            <w:tcBorders>
              <w:top w:val="nil"/>
              <w:left w:val="nil"/>
              <w:bottom w:val="nil"/>
              <w:right w:val="nil"/>
            </w:tcBorders>
            <w:shd w:val="clear" w:color="000000" w:fill="C0C0C0"/>
            <w:vAlign w:val="center"/>
            <w:hideMark/>
          </w:tcPr>
          <w:p w14:paraId="2B1D20CF" w14:textId="77777777" w:rsidR="00384D34" w:rsidRPr="004E416F" w:rsidRDefault="00384D34" w:rsidP="002B2580">
            <w:pPr>
              <w:jc w:val="center"/>
              <w:rPr>
                <w:rFonts w:ascii="Arial" w:hAnsi="Arial"/>
                <w:b/>
                <w:bCs/>
                <w:sz w:val="20"/>
              </w:rPr>
            </w:pPr>
            <w:r w:rsidRPr="004E416F">
              <w:rPr>
                <w:rFonts w:ascii="Arial" w:hAnsi="Arial"/>
                <w:b/>
                <w:bCs/>
                <w:sz w:val="20"/>
              </w:rPr>
              <w:t>plocha (m2)</w:t>
            </w:r>
          </w:p>
        </w:tc>
        <w:tc>
          <w:tcPr>
            <w:tcW w:w="2409" w:type="dxa"/>
            <w:tcBorders>
              <w:top w:val="nil"/>
              <w:left w:val="nil"/>
              <w:bottom w:val="nil"/>
              <w:right w:val="single" w:sz="4" w:space="0" w:color="auto"/>
            </w:tcBorders>
            <w:shd w:val="clear" w:color="000000" w:fill="C0C0C0"/>
            <w:vAlign w:val="center"/>
            <w:hideMark/>
          </w:tcPr>
          <w:p w14:paraId="1780686A"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2821" w:type="dxa"/>
            <w:tcBorders>
              <w:top w:val="nil"/>
              <w:left w:val="nil"/>
              <w:bottom w:val="nil"/>
              <w:right w:val="nil"/>
            </w:tcBorders>
            <w:shd w:val="clear" w:color="000000" w:fill="C0C0C0"/>
            <w:vAlign w:val="center"/>
            <w:hideMark/>
          </w:tcPr>
          <w:p w14:paraId="34325B5D" w14:textId="77777777" w:rsidR="00384D34" w:rsidRPr="004E416F" w:rsidRDefault="00384D34" w:rsidP="002B2580">
            <w:pPr>
              <w:jc w:val="center"/>
              <w:rPr>
                <w:rFonts w:ascii="Arial" w:hAnsi="Arial"/>
                <w:b/>
                <w:bCs/>
                <w:sz w:val="20"/>
              </w:rPr>
            </w:pPr>
            <w:r w:rsidRPr="004E416F">
              <w:rPr>
                <w:rFonts w:ascii="Arial" w:hAnsi="Arial"/>
                <w:b/>
                <w:bCs/>
                <w:sz w:val="20"/>
              </w:rPr>
              <w:t>Úsek / Cesta</w:t>
            </w:r>
          </w:p>
        </w:tc>
        <w:tc>
          <w:tcPr>
            <w:tcW w:w="1252" w:type="dxa"/>
            <w:tcBorders>
              <w:top w:val="nil"/>
              <w:left w:val="single" w:sz="8" w:space="0" w:color="auto"/>
              <w:bottom w:val="nil"/>
              <w:right w:val="single" w:sz="8" w:space="0" w:color="auto"/>
            </w:tcBorders>
            <w:shd w:val="clear" w:color="000000" w:fill="C0C0C0"/>
            <w:vAlign w:val="center"/>
            <w:hideMark/>
          </w:tcPr>
          <w:p w14:paraId="0AE7C2C0"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148" w:type="dxa"/>
            <w:tcBorders>
              <w:top w:val="nil"/>
              <w:left w:val="nil"/>
              <w:bottom w:val="nil"/>
              <w:right w:val="single" w:sz="4" w:space="0" w:color="auto"/>
            </w:tcBorders>
            <w:shd w:val="clear" w:color="000000" w:fill="C0C0C0"/>
            <w:vAlign w:val="center"/>
            <w:hideMark/>
          </w:tcPr>
          <w:p w14:paraId="7826E98F"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07DAFA6E"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79ADDDE4" w14:textId="77777777" w:rsidTr="002B258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1C17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6F771A56"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473A52F9"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238DEC81" w14:textId="77777777" w:rsidR="00384D34" w:rsidRPr="004E416F" w:rsidRDefault="00384D34" w:rsidP="002B2580">
            <w:pPr>
              <w:jc w:val="right"/>
              <w:rPr>
                <w:rFonts w:ascii="Arial" w:hAnsi="Arial" w:cs="Arial"/>
                <w:sz w:val="20"/>
              </w:rPr>
            </w:pPr>
            <w:r w:rsidRPr="004E416F">
              <w:rPr>
                <w:rFonts w:ascii="Arial" w:hAnsi="Arial" w:cs="Arial"/>
                <w:sz w:val="20"/>
              </w:rPr>
              <w:t>913,6</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16B6E6BC"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single" w:sz="4" w:space="0" w:color="auto"/>
              <w:left w:val="nil"/>
              <w:bottom w:val="single" w:sz="4" w:space="0" w:color="auto"/>
              <w:right w:val="single" w:sz="4" w:space="0" w:color="auto"/>
            </w:tcBorders>
            <w:shd w:val="clear" w:color="auto" w:fill="auto"/>
            <w:noWrap/>
            <w:vAlign w:val="bottom"/>
            <w:hideMark/>
          </w:tcPr>
          <w:p w14:paraId="01BE73EC"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252" w:type="dxa"/>
            <w:tcBorders>
              <w:top w:val="single" w:sz="4" w:space="0" w:color="auto"/>
              <w:left w:val="nil"/>
              <w:bottom w:val="single" w:sz="4" w:space="0" w:color="auto"/>
              <w:right w:val="single" w:sz="4" w:space="0" w:color="auto"/>
            </w:tcBorders>
            <w:shd w:val="clear" w:color="auto" w:fill="FFFF00"/>
            <w:noWrap/>
            <w:vAlign w:val="bottom"/>
          </w:tcPr>
          <w:p w14:paraId="0271CC00" w14:textId="77777777" w:rsidR="00384D34" w:rsidRPr="004E416F" w:rsidRDefault="00384D34" w:rsidP="002B2580">
            <w:pPr>
              <w:jc w:val="center"/>
              <w:rPr>
                <w:rFonts w:ascii="Arial" w:hAnsi="Arial"/>
                <w:sz w:val="20"/>
              </w:rPr>
            </w:pP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62ABD65F"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54BD817" w14:textId="77777777" w:rsidR="00384D34" w:rsidRPr="004E416F" w:rsidRDefault="00384D34" w:rsidP="002B2580">
            <w:pPr>
              <w:jc w:val="right"/>
              <w:rPr>
                <w:rFonts w:ascii="Arial" w:hAnsi="Arial"/>
                <w:sz w:val="20"/>
              </w:rPr>
            </w:pPr>
          </w:p>
        </w:tc>
      </w:tr>
      <w:tr w:rsidR="00384D34" w:rsidRPr="004E416F" w14:paraId="57B4F933"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2677A1"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44C82272" w14:textId="77777777" w:rsidR="00384D34" w:rsidRPr="004E416F" w:rsidRDefault="00384D34" w:rsidP="002B2580">
            <w:pPr>
              <w:rPr>
                <w:rFonts w:ascii="Arial" w:hAnsi="Arial" w:cs="Arial"/>
                <w:b/>
                <w:bCs/>
                <w:sz w:val="20"/>
              </w:rPr>
            </w:pPr>
            <w:r w:rsidRPr="004E416F">
              <w:rPr>
                <w:rFonts w:ascii="Arial" w:hAnsi="Arial" w:cs="Arial"/>
                <w:b/>
                <w:bCs/>
                <w:sz w:val="20"/>
              </w:rPr>
              <w:t>Majerníkova</w:t>
            </w:r>
          </w:p>
        </w:tc>
        <w:tc>
          <w:tcPr>
            <w:tcW w:w="896" w:type="dxa"/>
            <w:tcBorders>
              <w:top w:val="nil"/>
              <w:left w:val="nil"/>
              <w:bottom w:val="single" w:sz="4" w:space="0" w:color="auto"/>
              <w:right w:val="single" w:sz="4" w:space="0" w:color="auto"/>
            </w:tcBorders>
            <w:shd w:val="clear" w:color="auto" w:fill="auto"/>
            <w:noWrap/>
            <w:vAlign w:val="bottom"/>
            <w:hideMark/>
          </w:tcPr>
          <w:p w14:paraId="4CDE49C7"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06C13362" w14:textId="77777777" w:rsidR="00384D34" w:rsidRPr="004E416F" w:rsidRDefault="00384D34" w:rsidP="002B2580">
            <w:pPr>
              <w:jc w:val="right"/>
              <w:rPr>
                <w:rFonts w:ascii="Arial" w:hAnsi="Arial" w:cs="Arial"/>
                <w:sz w:val="20"/>
              </w:rPr>
            </w:pPr>
            <w:r w:rsidRPr="004E416F">
              <w:rPr>
                <w:rFonts w:ascii="Arial" w:hAnsi="Arial" w:cs="Arial"/>
                <w:sz w:val="20"/>
              </w:rPr>
              <w:t>255,3</w:t>
            </w:r>
          </w:p>
        </w:tc>
        <w:tc>
          <w:tcPr>
            <w:tcW w:w="2409" w:type="dxa"/>
            <w:tcBorders>
              <w:top w:val="nil"/>
              <w:left w:val="nil"/>
              <w:bottom w:val="single" w:sz="4" w:space="0" w:color="auto"/>
              <w:right w:val="single" w:sz="4" w:space="0" w:color="auto"/>
            </w:tcBorders>
            <w:shd w:val="clear" w:color="auto" w:fill="auto"/>
            <w:noWrap/>
            <w:vAlign w:val="bottom"/>
            <w:hideMark/>
          </w:tcPr>
          <w:p w14:paraId="3CDCF325"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0368A34B" w14:textId="77777777" w:rsidR="00384D34" w:rsidRPr="004E416F" w:rsidRDefault="00384D34" w:rsidP="002B2580">
            <w:pPr>
              <w:rPr>
                <w:rFonts w:ascii="Arial" w:hAnsi="Arial" w:cs="Arial"/>
                <w:sz w:val="20"/>
              </w:rPr>
            </w:pPr>
            <w:r w:rsidRPr="004E416F">
              <w:rPr>
                <w:rFonts w:ascii="Arial" w:hAnsi="Arial" w:cs="Arial"/>
                <w:sz w:val="20"/>
              </w:rPr>
              <w:t>Majerníkova</w:t>
            </w:r>
          </w:p>
        </w:tc>
        <w:tc>
          <w:tcPr>
            <w:tcW w:w="1252" w:type="dxa"/>
            <w:tcBorders>
              <w:top w:val="nil"/>
              <w:left w:val="nil"/>
              <w:bottom w:val="single" w:sz="4" w:space="0" w:color="auto"/>
              <w:right w:val="single" w:sz="4" w:space="0" w:color="auto"/>
            </w:tcBorders>
            <w:shd w:val="clear" w:color="auto" w:fill="FFFF00"/>
            <w:noWrap/>
            <w:vAlign w:val="bottom"/>
          </w:tcPr>
          <w:p w14:paraId="604D2758"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0AEB5687"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016340AE" w14:textId="77777777" w:rsidR="00384D34" w:rsidRPr="004E416F" w:rsidRDefault="00384D34" w:rsidP="002B2580">
            <w:pPr>
              <w:jc w:val="right"/>
              <w:rPr>
                <w:rFonts w:ascii="Arial" w:hAnsi="Arial"/>
                <w:sz w:val="20"/>
              </w:rPr>
            </w:pPr>
          </w:p>
        </w:tc>
      </w:tr>
      <w:tr w:rsidR="00384D34" w:rsidRPr="004E416F" w14:paraId="56576602"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C8F6E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3CB45435"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6D0F44C0"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7DCD6F3C" w14:textId="77777777" w:rsidR="00384D34" w:rsidRPr="004E416F" w:rsidRDefault="00384D34" w:rsidP="002B2580">
            <w:pPr>
              <w:jc w:val="right"/>
              <w:rPr>
                <w:rFonts w:ascii="Arial" w:hAnsi="Arial" w:cs="Arial"/>
                <w:sz w:val="20"/>
              </w:rPr>
            </w:pPr>
            <w:r w:rsidRPr="004E416F">
              <w:rPr>
                <w:rFonts w:ascii="Arial" w:hAnsi="Arial" w:cs="Arial"/>
                <w:sz w:val="20"/>
              </w:rPr>
              <w:t>1 526,5</w:t>
            </w:r>
          </w:p>
        </w:tc>
        <w:tc>
          <w:tcPr>
            <w:tcW w:w="2409" w:type="dxa"/>
            <w:tcBorders>
              <w:top w:val="nil"/>
              <w:left w:val="nil"/>
              <w:bottom w:val="single" w:sz="4" w:space="0" w:color="auto"/>
              <w:right w:val="single" w:sz="4" w:space="0" w:color="auto"/>
            </w:tcBorders>
            <w:shd w:val="clear" w:color="auto" w:fill="auto"/>
            <w:noWrap/>
            <w:vAlign w:val="bottom"/>
            <w:hideMark/>
          </w:tcPr>
          <w:p w14:paraId="4D3149CE"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76E94B29" w14:textId="77777777" w:rsidR="00384D34" w:rsidRPr="004E416F" w:rsidRDefault="00384D34" w:rsidP="002B2580">
            <w:pPr>
              <w:rPr>
                <w:rFonts w:ascii="Arial" w:hAnsi="Arial" w:cs="Arial"/>
                <w:sz w:val="20"/>
              </w:rPr>
            </w:pPr>
            <w:r w:rsidRPr="004E416F">
              <w:rPr>
                <w:rFonts w:ascii="Arial" w:hAnsi="Arial" w:cs="Arial"/>
                <w:sz w:val="20"/>
              </w:rPr>
              <w:t>Karloveská - Jurigovo námestie</w:t>
            </w:r>
          </w:p>
        </w:tc>
        <w:tc>
          <w:tcPr>
            <w:tcW w:w="1252" w:type="dxa"/>
            <w:tcBorders>
              <w:top w:val="nil"/>
              <w:left w:val="nil"/>
              <w:bottom w:val="single" w:sz="4" w:space="0" w:color="auto"/>
              <w:right w:val="single" w:sz="4" w:space="0" w:color="auto"/>
            </w:tcBorders>
            <w:shd w:val="clear" w:color="auto" w:fill="FFFF00"/>
            <w:noWrap/>
            <w:vAlign w:val="bottom"/>
          </w:tcPr>
          <w:p w14:paraId="6EF5503D"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5414272D"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242FBC4C" w14:textId="77777777" w:rsidR="00384D34" w:rsidRPr="004E416F" w:rsidRDefault="00384D34" w:rsidP="002B2580">
            <w:pPr>
              <w:jc w:val="right"/>
              <w:rPr>
                <w:rFonts w:ascii="Arial" w:hAnsi="Arial"/>
                <w:sz w:val="20"/>
              </w:rPr>
            </w:pPr>
          </w:p>
        </w:tc>
      </w:tr>
      <w:tr w:rsidR="00384D34" w:rsidRPr="004E416F" w14:paraId="58D08651"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F12F9E"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4CBCB8E2"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7F0D92EF"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46CADD0D" w14:textId="77777777" w:rsidR="00384D34" w:rsidRPr="004E416F" w:rsidRDefault="00384D34" w:rsidP="002B2580">
            <w:pPr>
              <w:jc w:val="right"/>
              <w:rPr>
                <w:rFonts w:ascii="Arial" w:hAnsi="Arial" w:cs="Arial"/>
                <w:sz w:val="20"/>
              </w:rPr>
            </w:pPr>
            <w:r w:rsidRPr="004E416F">
              <w:rPr>
                <w:rFonts w:ascii="Arial" w:hAnsi="Arial" w:cs="Arial"/>
                <w:sz w:val="20"/>
              </w:rPr>
              <w:t>581,4</w:t>
            </w:r>
          </w:p>
        </w:tc>
        <w:tc>
          <w:tcPr>
            <w:tcW w:w="2409" w:type="dxa"/>
            <w:tcBorders>
              <w:top w:val="nil"/>
              <w:left w:val="nil"/>
              <w:bottom w:val="single" w:sz="4" w:space="0" w:color="auto"/>
              <w:right w:val="single" w:sz="4" w:space="0" w:color="auto"/>
            </w:tcBorders>
            <w:shd w:val="clear" w:color="auto" w:fill="auto"/>
            <w:noWrap/>
            <w:vAlign w:val="bottom"/>
            <w:hideMark/>
          </w:tcPr>
          <w:p w14:paraId="6F8F09DF"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5D7A9B28" w14:textId="77777777" w:rsidR="00384D34" w:rsidRPr="004E416F" w:rsidRDefault="00384D34" w:rsidP="002B2580">
            <w:pPr>
              <w:rPr>
                <w:rFonts w:ascii="Arial" w:hAnsi="Arial" w:cs="Arial"/>
                <w:sz w:val="20"/>
              </w:rPr>
            </w:pPr>
            <w:r w:rsidRPr="004E416F">
              <w:rPr>
                <w:rFonts w:ascii="Arial" w:hAnsi="Arial" w:cs="Arial"/>
                <w:sz w:val="20"/>
              </w:rPr>
              <w:t>Karloveská - lávka Nad lúčkami</w:t>
            </w:r>
          </w:p>
        </w:tc>
        <w:tc>
          <w:tcPr>
            <w:tcW w:w="1252" w:type="dxa"/>
            <w:tcBorders>
              <w:top w:val="nil"/>
              <w:left w:val="nil"/>
              <w:bottom w:val="single" w:sz="4" w:space="0" w:color="auto"/>
              <w:right w:val="single" w:sz="4" w:space="0" w:color="auto"/>
            </w:tcBorders>
            <w:shd w:val="clear" w:color="auto" w:fill="FFFF00"/>
            <w:noWrap/>
            <w:vAlign w:val="bottom"/>
          </w:tcPr>
          <w:p w14:paraId="439F4425"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50060786"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125B6F7B" w14:textId="77777777" w:rsidR="00384D34" w:rsidRPr="004E416F" w:rsidRDefault="00384D34" w:rsidP="002B2580">
            <w:pPr>
              <w:jc w:val="right"/>
              <w:rPr>
                <w:rFonts w:ascii="Arial" w:hAnsi="Arial"/>
                <w:sz w:val="20"/>
              </w:rPr>
            </w:pPr>
          </w:p>
        </w:tc>
      </w:tr>
      <w:tr w:rsidR="00384D34" w:rsidRPr="004E416F" w14:paraId="1588214A" w14:textId="77777777" w:rsidTr="002B2580">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BDB9F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53938807"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5DD64BD5"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01281BAD" w14:textId="77777777" w:rsidR="00384D34" w:rsidRPr="004E416F" w:rsidRDefault="00384D34" w:rsidP="002B2580">
            <w:pPr>
              <w:jc w:val="right"/>
              <w:rPr>
                <w:rFonts w:ascii="Arial" w:hAnsi="Arial" w:cs="Arial"/>
                <w:sz w:val="20"/>
              </w:rPr>
            </w:pPr>
            <w:r w:rsidRPr="004E416F">
              <w:rPr>
                <w:rFonts w:ascii="Arial" w:hAnsi="Arial" w:cs="Arial"/>
                <w:sz w:val="20"/>
              </w:rPr>
              <w:t>624,7</w:t>
            </w:r>
          </w:p>
        </w:tc>
        <w:tc>
          <w:tcPr>
            <w:tcW w:w="2409" w:type="dxa"/>
            <w:tcBorders>
              <w:top w:val="nil"/>
              <w:left w:val="nil"/>
              <w:bottom w:val="single" w:sz="4" w:space="0" w:color="auto"/>
              <w:right w:val="single" w:sz="4" w:space="0" w:color="auto"/>
            </w:tcBorders>
            <w:shd w:val="clear" w:color="auto" w:fill="auto"/>
            <w:noWrap/>
            <w:vAlign w:val="bottom"/>
            <w:hideMark/>
          </w:tcPr>
          <w:p w14:paraId="7ABA6189"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5B3CAC9F" w14:textId="77777777" w:rsidR="00384D34" w:rsidRPr="004E416F" w:rsidRDefault="00384D34" w:rsidP="002B2580">
            <w:pPr>
              <w:rPr>
                <w:rFonts w:ascii="Arial" w:hAnsi="Arial" w:cs="Arial"/>
                <w:sz w:val="20"/>
              </w:rPr>
            </w:pPr>
            <w:r w:rsidRPr="004E416F">
              <w:rPr>
                <w:rFonts w:ascii="Arial" w:hAnsi="Arial" w:cs="Arial"/>
                <w:sz w:val="20"/>
              </w:rPr>
              <w:t>most Púpavová</w:t>
            </w:r>
          </w:p>
        </w:tc>
        <w:tc>
          <w:tcPr>
            <w:tcW w:w="1252" w:type="dxa"/>
            <w:tcBorders>
              <w:top w:val="nil"/>
              <w:left w:val="nil"/>
              <w:bottom w:val="single" w:sz="4" w:space="0" w:color="auto"/>
              <w:right w:val="single" w:sz="4" w:space="0" w:color="auto"/>
            </w:tcBorders>
            <w:shd w:val="clear" w:color="auto" w:fill="FFFF00"/>
            <w:noWrap/>
            <w:vAlign w:val="bottom"/>
            <w:hideMark/>
          </w:tcPr>
          <w:p w14:paraId="41B72BB3"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2B1446FF"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43F47DBA" w14:textId="77777777" w:rsidR="00384D34" w:rsidRPr="004E416F" w:rsidRDefault="00384D34" w:rsidP="002B2580">
            <w:pPr>
              <w:jc w:val="right"/>
              <w:rPr>
                <w:rFonts w:ascii="Arial" w:hAnsi="Arial"/>
                <w:sz w:val="20"/>
              </w:rPr>
            </w:pPr>
          </w:p>
        </w:tc>
      </w:tr>
      <w:tr w:rsidR="00384D34" w:rsidRPr="004E416F" w14:paraId="7B5FA6B2" w14:textId="77777777" w:rsidTr="002B2580">
        <w:trPr>
          <w:trHeight w:val="270"/>
        </w:trPr>
        <w:tc>
          <w:tcPr>
            <w:tcW w:w="960" w:type="dxa"/>
            <w:tcBorders>
              <w:top w:val="nil"/>
              <w:left w:val="nil"/>
              <w:bottom w:val="nil"/>
              <w:right w:val="nil"/>
            </w:tcBorders>
            <w:shd w:val="clear" w:color="auto" w:fill="auto"/>
            <w:noWrap/>
            <w:vAlign w:val="bottom"/>
            <w:hideMark/>
          </w:tcPr>
          <w:p w14:paraId="2271C9C2" w14:textId="77777777" w:rsidR="00384D34" w:rsidRPr="004E416F" w:rsidRDefault="00384D34" w:rsidP="002B2580">
            <w:pPr>
              <w:jc w:val="right"/>
              <w:rPr>
                <w:rFonts w:ascii="Arial" w:hAnsi="Arial"/>
                <w:sz w:val="20"/>
              </w:rPr>
            </w:pPr>
          </w:p>
        </w:tc>
        <w:tc>
          <w:tcPr>
            <w:tcW w:w="1422" w:type="dxa"/>
            <w:tcBorders>
              <w:top w:val="nil"/>
              <w:left w:val="nil"/>
              <w:bottom w:val="nil"/>
              <w:right w:val="nil"/>
            </w:tcBorders>
            <w:shd w:val="clear" w:color="auto" w:fill="auto"/>
            <w:noWrap/>
            <w:vAlign w:val="bottom"/>
            <w:hideMark/>
          </w:tcPr>
          <w:p w14:paraId="0255E1F6" w14:textId="77777777" w:rsidR="00384D34" w:rsidRPr="004E416F" w:rsidRDefault="00384D34" w:rsidP="002B2580">
            <w:pPr>
              <w:rPr>
                <w:sz w:val="20"/>
              </w:rPr>
            </w:pPr>
          </w:p>
        </w:tc>
        <w:tc>
          <w:tcPr>
            <w:tcW w:w="896"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33CA3C9C" w14:textId="77777777" w:rsidR="00384D34" w:rsidRPr="004E416F" w:rsidRDefault="00384D34" w:rsidP="002B2580">
            <w:pPr>
              <w:jc w:val="center"/>
              <w:rPr>
                <w:rFonts w:ascii="Arial" w:hAnsi="Arial" w:cs="Arial"/>
                <w:b/>
                <w:bCs/>
                <w:sz w:val="20"/>
              </w:rPr>
            </w:pPr>
            <w:r w:rsidRPr="004E416F">
              <w:rPr>
                <w:rFonts w:ascii="Arial" w:hAnsi="Arial" w:cs="Arial"/>
                <w:b/>
                <w:bCs/>
                <w:sz w:val="20"/>
              </w:rPr>
              <w:t xml:space="preserve">SPOLU: </w:t>
            </w:r>
          </w:p>
        </w:tc>
        <w:tc>
          <w:tcPr>
            <w:tcW w:w="1117"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08406E3" w14:textId="77777777" w:rsidR="00384D34" w:rsidRPr="004E416F" w:rsidRDefault="00384D34" w:rsidP="002B2580">
            <w:pPr>
              <w:jc w:val="center"/>
              <w:rPr>
                <w:rFonts w:ascii="Arial" w:hAnsi="Arial" w:cs="Arial"/>
                <w:b/>
                <w:bCs/>
                <w:sz w:val="20"/>
              </w:rPr>
            </w:pPr>
            <w:r w:rsidRPr="004E416F">
              <w:rPr>
                <w:rFonts w:ascii="Arial" w:hAnsi="Arial" w:cs="Arial"/>
                <w:b/>
                <w:bCs/>
                <w:sz w:val="20"/>
              </w:rPr>
              <w:t>3 901,35</w:t>
            </w:r>
          </w:p>
        </w:tc>
        <w:tc>
          <w:tcPr>
            <w:tcW w:w="2409" w:type="dxa"/>
            <w:tcBorders>
              <w:top w:val="nil"/>
              <w:left w:val="nil"/>
              <w:bottom w:val="nil"/>
              <w:right w:val="nil"/>
            </w:tcBorders>
            <w:shd w:val="clear" w:color="auto" w:fill="auto"/>
            <w:noWrap/>
            <w:vAlign w:val="bottom"/>
            <w:hideMark/>
          </w:tcPr>
          <w:p w14:paraId="1409179F" w14:textId="77777777" w:rsidR="00384D34" w:rsidRPr="004E416F" w:rsidRDefault="00384D34" w:rsidP="002B2580">
            <w:pPr>
              <w:jc w:val="center"/>
              <w:rPr>
                <w:rFonts w:ascii="Arial" w:hAnsi="Arial" w:cs="Arial"/>
                <w:b/>
                <w:bCs/>
                <w:sz w:val="20"/>
              </w:rPr>
            </w:pPr>
          </w:p>
        </w:tc>
        <w:tc>
          <w:tcPr>
            <w:tcW w:w="2821" w:type="dxa"/>
            <w:tcBorders>
              <w:top w:val="nil"/>
              <w:left w:val="nil"/>
              <w:bottom w:val="nil"/>
              <w:right w:val="nil"/>
            </w:tcBorders>
            <w:shd w:val="clear" w:color="auto" w:fill="auto"/>
            <w:noWrap/>
            <w:vAlign w:val="bottom"/>
            <w:hideMark/>
          </w:tcPr>
          <w:p w14:paraId="3BDBEAA1" w14:textId="77777777" w:rsidR="00384D34" w:rsidRPr="004E416F" w:rsidRDefault="00384D34" w:rsidP="002B2580">
            <w:pPr>
              <w:rPr>
                <w:sz w:val="20"/>
              </w:rPr>
            </w:pPr>
          </w:p>
        </w:tc>
        <w:tc>
          <w:tcPr>
            <w:tcW w:w="1252" w:type="dxa"/>
            <w:tcBorders>
              <w:top w:val="nil"/>
              <w:left w:val="nil"/>
              <w:bottom w:val="nil"/>
              <w:right w:val="nil"/>
            </w:tcBorders>
            <w:shd w:val="clear" w:color="auto" w:fill="auto"/>
            <w:noWrap/>
            <w:vAlign w:val="bottom"/>
            <w:hideMark/>
          </w:tcPr>
          <w:p w14:paraId="7EC50158" w14:textId="77777777" w:rsidR="00384D34" w:rsidRPr="004E416F" w:rsidRDefault="00384D34" w:rsidP="002B2580">
            <w:pPr>
              <w:rPr>
                <w:sz w:val="20"/>
              </w:rPr>
            </w:pPr>
          </w:p>
        </w:tc>
        <w:tc>
          <w:tcPr>
            <w:tcW w:w="1148"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66D18B85" w14:textId="77777777" w:rsidR="00384D34" w:rsidRPr="004E416F" w:rsidRDefault="00384D34" w:rsidP="002B2580">
            <w:pPr>
              <w:jc w:val="center"/>
              <w:rPr>
                <w:rFonts w:ascii="Arial" w:hAnsi="Arial" w:cs="Arial"/>
                <w:b/>
                <w:bCs/>
                <w:sz w:val="20"/>
              </w:rPr>
            </w:pPr>
            <w:r w:rsidRPr="004E416F">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0FE26594" w14:textId="77777777" w:rsidR="00384D34" w:rsidRPr="004E416F" w:rsidRDefault="00384D34" w:rsidP="002B2580">
            <w:pPr>
              <w:jc w:val="center"/>
              <w:rPr>
                <w:rFonts w:ascii="Arial" w:hAnsi="Arial" w:cs="Arial"/>
                <w:b/>
                <w:bCs/>
                <w:sz w:val="20"/>
              </w:rPr>
            </w:pPr>
          </w:p>
        </w:tc>
      </w:tr>
    </w:tbl>
    <w:p w14:paraId="1F8AE2E4" w14:textId="77777777" w:rsidR="00384D34" w:rsidRDefault="00384D34" w:rsidP="00384D34">
      <w:pPr>
        <w:pStyle w:val="F6-MenoFunkcia"/>
        <w:ind w:left="0"/>
        <w:rPr>
          <w:szCs w:val="24"/>
        </w:rPr>
      </w:pPr>
    </w:p>
    <w:p w14:paraId="2E2F11C8" w14:textId="77777777" w:rsidR="00384D34" w:rsidRDefault="00384D34" w:rsidP="00384D34">
      <w:pPr>
        <w:pStyle w:val="F6-MenoFunkcia"/>
        <w:ind w:left="0"/>
        <w:rPr>
          <w:szCs w:val="24"/>
        </w:rPr>
      </w:pPr>
    </w:p>
    <w:p w14:paraId="5EC9EE09" w14:textId="77777777" w:rsidR="00384D34" w:rsidRDefault="00384D34" w:rsidP="00384D34">
      <w:pPr>
        <w:pStyle w:val="F6-MenoFunkcia"/>
        <w:ind w:left="0"/>
        <w:rPr>
          <w:szCs w:val="24"/>
        </w:rPr>
      </w:pPr>
    </w:p>
    <w:tbl>
      <w:tblPr>
        <w:tblW w:w="13960" w:type="dxa"/>
        <w:tblInd w:w="80" w:type="dxa"/>
        <w:tblCellMar>
          <w:left w:w="70" w:type="dxa"/>
          <w:right w:w="70" w:type="dxa"/>
        </w:tblCellMar>
        <w:tblLook w:val="04A0" w:firstRow="1" w:lastRow="0" w:firstColumn="1" w:lastColumn="0" w:noHBand="0" w:noVBand="1"/>
      </w:tblPr>
      <w:tblGrid>
        <w:gridCol w:w="496"/>
        <w:gridCol w:w="5112"/>
        <w:gridCol w:w="1267"/>
        <w:gridCol w:w="2164"/>
        <w:gridCol w:w="2113"/>
        <w:gridCol w:w="2818"/>
      </w:tblGrid>
      <w:tr w:rsidR="00384D34" w:rsidRPr="004E416F" w14:paraId="20B98A11" w14:textId="77777777" w:rsidTr="002B2580">
        <w:trPr>
          <w:trHeight w:val="420"/>
        </w:trPr>
        <w:tc>
          <w:tcPr>
            <w:tcW w:w="13960" w:type="dxa"/>
            <w:gridSpan w:val="6"/>
            <w:tcBorders>
              <w:top w:val="single" w:sz="8" w:space="0" w:color="auto"/>
              <w:left w:val="single" w:sz="8" w:space="0" w:color="auto"/>
              <w:bottom w:val="single" w:sz="8" w:space="0" w:color="auto"/>
              <w:right w:val="single" w:sz="8" w:space="0" w:color="000000"/>
            </w:tcBorders>
            <w:shd w:val="clear" w:color="000000" w:fill="C0C0C0"/>
            <w:vAlign w:val="center"/>
            <w:hideMark/>
          </w:tcPr>
          <w:p w14:paraId="03BDBAF2"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Údržba komunikácií - dopravné nehody (havarijná čata)</w:t>
            </w:r>
          </w:p>
        </w:tc>
      </w:tr>
      <w:tr w:rsidR="00384D34" w:rsidRPr="004E416F" w14:paraId="3B95F0BE" w14:textId="77777777" w:rsidTr="002B2580">
        <w:trPr>
          <w:trHeight w:val="270"/>
        </w:trPr>
        <w:tc>
          <w:tcPr>
            <w:tcW w:w="6865"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08F271D7" w14:textId="77777777" w:rsidR="00384D34" w:rsidRPr="004E416F" w:rsidRDefault="00384D34" w:rsidP="002B2580">
            <w:pPr>
              <w:jc w:val="center"/>
              <w:rPr>
                <w:rFonts w:ascii="Arial" w:hAnsi="Arial"/>
                <w:b/>
                <w:bCs/>
                <w:sz w:val="20"/>
              </w:rPr>
            </w:pPr>
            <w:r w:rsidRPr="004E416F">
              <w:rPr>
                <w:rFonts w:ascii="Arial" w:hAnsi="Arial"/>
                <w:b/>
                <w:bCs/>
                <w:sz w:val="20"/>
              </w:rPr>
              <w:t>havárie v 24 hod zmene 7 dní v týždni (3 x ručný  1 x vozidlo)</w:t>
            </w:r>
          </w:p>
        </w:tc>
        <w:tc>
          <w:tcPr>
            <w:tcW w:w="2164" w:type="dxa"/>
            <w:tcBorders>
              <w:top w:val="nil"/>
              <w:left w:val="nil"/>
              <w:bottom w:val="single" w:sz="8" w:space="0" w:color="auto"/>
              <w:right w:val="nil"/>
            </w:tcBorders>
            <w:shd w:val="clear" w:color="000000" w:fill="C0C0C0"/>
            <w:noWrap/>
            <w:vAlign w:val="center"/>
            <w:hideMark/>
          </w:tcPr>
          <w:p w14:paraId="5805F967" w14:textId="77777777" w:rsidR="00384D34" w:rsidRPr="004E416F" w:rsidRDefault="00384D34" w:rsidP="002B2580">
            <w:pPr>
              <w:rPr>
                <w:rFonts w:ascii="Arial" w:hAnsi="Arial"/>
                <w:b/>
                <w:bCs/>
                <w:sz w:val="20"/>
              </w:rPr>
            </w:pPr>
            <w:r w:rsidRPr="004E416F">
              <w:rPr>
                <w:rFonts w:ascii="Arial" w:hAnsi="Arial"/>
                <w:b/>
                <w:bCs/>
                <w:sz w:val="20"/>
              </w:rPr>
              <w:t> </w:t>
            </w:r>
          </w:p>
        </w:tc>
        <w:tc>
          <w:tcPr>
            <w:tcW w:w="2113" w:type="dxa"/>
            <w:tcBorders>
              <w:top w:val="nil"/>
              <w:left w:val="nil"/>
              <w:bottom w:val="single" w:sz="8" w:space="0" w:color="auto"/>
              <w:right w:val="nil"/>
            </w:tcBorders>
            <w:shd w:val="clear" w:color="000000" w:fill="C0C0C0"/>
            <w:noWrap/>
            <w:vAlign w:val="center"/>
            <w:hideMark/>
          </w:tcPr>
          <w:p w14:paraId="783DDC60" w14:textId="77777777" w:rsidR="00384D34" w:rsidRPr="004E416F" w:rsidRDefault="00384D34" w:rsidP="002B2580">
            <w:pPr>
              <w:rPr>
                <w:rFonts w:ascii="Arial" w:hAnsi="Arial"/>
                <w:b/>
                <w:bCs/>
                <w:sz w:val="20"/>
              </w:rPr>
            </w:pPr>
            <w:r w:rsidRPr="004E416F">
              <w:rPr>
                <w:rFonts w:ascii="Arial" w:hAnsi="Arial"/>
                <w:b/>
                <w:bCs/>
                <w:sz w:val="20"/>
              </w:rPr>
              <w:t> </w:t>
            </w:r>
          </w:p>
        </w:tc>
        <w:tc>
          <w:tcPr>
            <w:tcW w:w="2818" w:type="dxa"/>
            <w:tcBorders>
              <w:top w:val="nil"/>
              <w:left w:val="nil"/>
              <w:bottom w:val="single" w:sz="8" w:space="0" w:color="auto"/>
              <w:right w:val="single" w:sz="8" w:space="0" w:color="auto"/>
            </w:tcBorders>
            <w:shd w:val="clear" w:color="000000" w:fill="C0C0C0"/>
            <w:noWrap/>
            <w:vAlign w:val="center"/>
            <w:hideMark/>
          </w:tcPr>
          <w:p w14:paraId="783C47A8" w14:textId="77777777" w:rsidR="00384D34" w:rsidRPr="004E416F" w:rsidRDefault="00384D34" w:rsidP="002B2580">
            <w:pPr>
              <w:rPr>
                <w:rFonts w:ascii="Arial" w:hAnsi="Arial"/>
                <w:b/>
                <w:bCs/>
                <w:sz w:val="20"/>
              </w:rPr>
            </w:pPr>
            <w:r w:rsidRPr="004E416F">
              <w:rPr>
                <w:rFonts w:ascii="Arial" w:hAnsi="Arial"/>
                <w:b/>
                <w:bCs/>
                <w:sz w:val="20"/>
              </w:rPr>
              <w:t> </w:t>
            </w:r>
          </w:p>
        </w:tc>
      </w:tr>
      <w:tr w:rsidR="00384D34" w:rsidRPr="004E416F" w14:paraId="5C51706B" w14:textId="77777777" w:rsidTr="002B2580">
        <w:trPr>
          <w:trHeight w:val="780"/>
        </w:trPr>
        <w:tc>
          <w:tcPr>
            <w:tcW w:w="486" w:type="dxa"/>
            <w:tcBorders>
              <w:top w:val="nil"/>
              <w:left w:val="single" w:sz="8" w:space="0" w:color="auto"/>
              <w:bottom w:val="single" w:sz="8" w:space="0" w:color="auto"/>
              <w:right w:val="single" w:sz="4" w:space="0" w:color="auto"/>
            </w:tcBorders>
            <w:shd w:val="clear" w:color="000000" w:fill="C0C0C0"/>
            <w:noWrap/>
            <w:vAlign w:val="center"/>
            <w:hideMark/>
          </w:tcPr>
          <w:p w14:paraId="0241747B" w14:textId="77777777" w:rsidR="00384D34" w:rsidRPr="004E416F" w:rsidRDefault="00384D34" w:rsidP="002B2580">
            <w:pPr>
              <w:jc w:val="center"/>
              <w:rPr>
                <w:rFonts w:ascii="Arial" w:hAnsi="Arial"/>
                <w:b/>
                <w:bCs/>
                <w:sz w:val="20"/>
              </w:rPr>
            </w:pPr>
            <w:r w:rsidRPr="004E416F">
              <w:rPr>
                <w:rFonts w:ascii="Arial" w:hAnsi="Arial"/>
                <w:b/>
                <w:bCs/>
                <w:sz w:val="20"/>
              </w:rPr>
              <w:t>P.č.</w:t>
            </w:r>
          </w:p>
        </w:tc>
        <w:tc>
          <w:tcPr>
            <w:tcW w:w="5112" w:type="dxa"/>
            <w:tcBorders>
              <w:top w:val="nil"/>
              <w:left w:val="nil"/>
              <w:bottom w:val="single" w:sz="8" w:space="0" w:color="auto"/>
              <w:right w:val="nil"/>
            </w:tcBorders>
            <w:shd w:val="clear" w:color="000000" w:fill="C0C0C0"/>
            <w:noWrap/>
            <w:vAlign w:val="center"/>
            <w:hideMark/>
          </w:tcPr>
          <w:p w14:paraId="241E42CA"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1267" w:type="dxa"/>
            <w:tcBorders>
              <w:top w:val="nil"/>
              <w:left w:val="single" w:sz="8" w:space="0" w:color="auto"/>
              <w:bottom w:val="single" w:sz="8" w:space="0" w:color="auto"/>
              <w:right w:val="single" w:sz="8" w:space="0" w:color="auto"/>
            </w:tcBorders>
            <w:shd w:val="clear" w:color="000000" w:fill="C0C0C0"/>
            <w:vAlign w:val="center"/>
            <w:hideMark/>
          </w:tcPr>
          <w:p w14:paraId="37F50A64" w14:textId="77777777" w:rsidR="00384D34" w:rsidRPr="004E416F" w:rsidRDefault="00384D34" w:rsidP="002B2580">
            <w:pPr>
              <w:jc w:val="center"/>
              <w:rPr>
                <w:rFonts w:ascii="Arial" w:hAnsi="Arial"/>
                <w:b/>
                <w:bCs/>
                <w:sz w:val="20"/>
              </w:rPr>
            </w:pPr>
            <w:r w:rsidRPr="004E416F">
              <w:rPr>
                <w:rFonts w:ascii="Arial" w:hAnsi="Arial"/>
                <w:b/>
                <w:bCs/>
                <w:sz w:val="20"/>
              </w:rPr>
              <w:t>Rozsah</w:t>
            </w:r>
          </w:p>
        </w:tc>
        <w:tc>
          <w:tcPr>
            <w:tcW w:w="2164" w:type="dxa"/>
            <w:tcBorders>
              <w:top w:val="nil"/>
              <w:left w:val="nil"/>
              <w:bottom w:val="single" w:sz="8" w:space="0" w:color="auto"/>
              <w:right w:val="single" w:sz="4" w:space="0" w:color="auto"/>
            </w:tcBorders>
            <w:shd w:val="clear" w:color="000000" w:fill="C0C0C0"/>
            <w:vAlign w:val="center"/>
            <w:hideMark/>
          </w:tcPr>
          <w:p w14:paraId="4E9C61FD"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2113" w:type="dxa"/>
            <w:tcBorders>
              <w:top w:val="nil"/>
              <w:left w:val="nil"/>
              <w:bottom w:val="single" w:sz="8" w:space="0" w:color="auto"/>
              <w:right w:val="single" w:sz="8" w:space="0" w:color="auto"/>
            </w:tcBorders>
            <w:shd w:val="clear" w:color="000000" w:fill="C0C0C0"/>
            <w:vAlign w:val="center"/>
            <w:hideMark/>
          </w:tcPr>
          <w:p w14:paraId="60680192" w14:textId="77777777" w:rsidR="00384D34" w:rsidRPr="004E416F" w:rsidRDefault="00384D34" w:rsidP="002B2580">
            <w:pPr>
              <w:jc w:val="center"/>
              <w:rPr>
                <w:rFonts w:ascii="Arial" w:hAnsi="Arial"/>
                <w:b/>
                <w:bCs/>
                <w:sz w:val="20"/>
              </w:rPr>
            </w:pPr>
            <w:r w:rsidRPr="004E416F">
              <w:rPr>
                <w:rFonts w:ascii="Arial" w:hAnsi="Arial"/>
                <w:b/>
                <w:bCs/>
                <w:sz w:val="20"/>
              </w:rPr>
              <w:t>Počet dní</w:t>
            </w:r>
          </w:p>
        </w:tc>
        <w:tc>
          <w:tcPr>
            <w:tcW w:w="2818" w:type="dxa"/>
            <w:tcBorders>
              <w:top w:val="nil"/>
              <w:left w:val="nil"/>
              <w:bottom w:val="single" w:sz="8" w:space="0" w:color="auto"/>
              <w:right w:val="single" w:sz="8" w:space="0" w:color="auto"/>
            </w:tcBorders>
            <w:shd w:val="clear" w:color="000000" w:fill="C0C0C0"/>
            <w:vAlign w:val="center"/>
            <w:hideMark/>
          </w:tcPr>
          <w:p w14:paraId="11113601"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6756CBDB" w14:textId="77777777" w:rsidTr="002B2580">
        <w:trPr>
          <w:trHeight w:val="255"/>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3B52B195" w14:textId="77777777" w:rsidR="00384D34" w:rsidRPr="004E416F" w:rsidRDefault="00384D34" w:rsidP="002B2580">
            <w:pPr>
              <w:jc w:val="center"/>
              <w:rPr>
                <w:rFonts w:ascii="Arial" w:hAnsi="Arial"/>
                <w:sz w:val="20"/>
              </w:rPr>
            </w:pPr>
            <w:r w:rsidRPr="004E416F">
              <w:rPr>
                <w:rFonts w:ascii="Arial" w:hAnsi="Arial"/>
                <w:sz w:val="20"/>
              </w:rPr>
              <w:t>1</w:t>
            </w:r>
          </w:p>
        </w:tc>
        <w:tc>
          <w:tcPr>
            <w:tcW w:w="5112" w:type="dxa"/>
            <w:tcBorders>
              <w:top w:val="nil"/>
              <w:left w:val="nil"/>
              <w:bottom w:val="single" w:sz="4" w:space="0" w:color="auto"/>
              <w:right w:val="nil"/>
            </w:tcBorders>
            <w:shd w:val="clear" w:color="auto" w:fill="auto"/>
            <w:noWrap/>
            <w:vAlign w:val="center"/>
            <w:hideMark/>
          </w:tcPr>
          <w:p w14:paraId="6E736C81" w14:textId="77777777" w:rsidR="00384D34" w:rsidRPr="004E416F" w:rsidRDefault="00384D34" w:rsidP="002B2580">
            <w:pPr>
              <w:rPr>
                <w:rFonts w:ascii="Arial" w:hAnsi="Arial"/>
                <w:sz w:val="20"/>
              </w:rPr>
            </w:pPr>
            <w:r w:rsidRPr="004E416F">
              <w:rPr>
                <w:rFonts w:ascii="Arial" w:hAnsi="Arial"/>
                <w:sz w:val="20"/>
              </w:rPr>
              <w:t>Havarijná čata - 3 ručných pracovníkmi (hod.)</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5D1686B9" w14:textId="77777777" w:rsidR="00384D34" w:rsidRPr="004E416F" w:rsidRDefault="00384D34" w:rsidP="002B2580">
            <w:pPr>
              <w:ind w:firstLineChars="100" w:firstLine="200"/>
              <w:jc w:val="right"/>
              <w:rPr>
                <w:rFonts w:ascii="Arial" w:hAnsi="Arial"/>
                <w:sz w:val="20"/>
              </w:rPr>
            </w:pPr>
            <w:r w:rsidRPr="004E416F">
              <w:rPr>
                <w:rFonts w:ascii="Arial" w:hAnsi="Arial"/>
                <w:sz w:val="20"/>
              </w:rPr>
              <w:t>13 176</w:t>
            </w:r>
          </w:p>
        </w:tc>
        <w:tc>
          <w:tcPr>
            <w:tcW w:w="2164" w:type="dxa"/>
            <w:tcBorders>
              <w:top w:val="nil"/>
              <w:left w:val="nil"/>
              <w:bottom w:val="single" w:sz="4" w:space="0" w:color="auto"/>
              <w:right w:val="single" w:sz="4" w:space="0" w:color="auto"/>
            </w:tcBorders>
            <w:shd w:val="clear" w:color="auto" w:fill="FFFF00"/>
            <w:noWrap/>
            <w:vAlign w:val="center"/>
          </w:tcPr>
          <w:p w14:paraId="443B5CC5"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3462CB2F"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4D1986D7" w14:textId="77777777" w:rsidR="00384D34" w:rsidRPr="004E416F" w:rsidRDefault="00384D34" w:rsidP="002B2580">
            <w:pPr>
              <w:ind w:firstLineChars="100" w:firstLine="200"/>
              <w:jc w:val="right"/>
              <w:rPr>
                <w:rFonts w:ascii="Arial" w:hAnsi="Arial"/>
                <w:sz w:val="20"/>
              </w:rPr>
            </w:pPr>
          </w:p>
        </w:tc>
      </w:tr>
      <w:tr w:rsidR="00384D34" w:rsidRPr="004E416F" w14:paraId="7652513B" w14:textId="77777777" w:rsidTr="002B2580">
        <w:trPr>
          <w:trHeight w:val="255"/>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07D78407" w14:textId="77777777" w:rsidR="00384D34" w:rsidRPr="004E416F" w:rsidRDefault="00384D34" w:rsidP="002B2580">
            <w:pPr>
              <w:jc w:val="center"/>
              <w:rPr>
                <w:rFonts w:ascii="Arial" w:hAnsi="Arial"/>
                <w:sz w:val="20"/>
              </w:rPr>
            </w:pPr>
            <w:r w:rsidRPr="004E416F">
              <w:rPr>
                <w:rFonts w:ascii="Arial" w:hAnsi="Arial"/>
                <w:sz w:val="20"/>
              </w:rPr>
              <w:t>2</w:t>
            </w:r>
          </w:p>
        </w:tc>
        <w:tc>
          <w:tcPr>
            <w:tcW w:w="5112" w:type="dxa"/>
            <w:tcBorders>
              <w:top w:val="nil"/>
              <w:left w:val="nil"/>
              <w:bottom w:val="single" w:sz="4" w:space="0" w:color="auto"/>
              <w:right w:val="nil"/>
            </w:tcBorders>
            <w:shd w:val="clear" w:color="auto" w:fill="auto"/>
            <w:noWrap/>
            <w:vAlign w:val="center"/>
            <w:hideMark/>
          </w:tcPr>
          <w:p w14:paraId="71F0B07F" w14:textId="77777777" w:rsidR="00384D34" w:rsidRPr="004E416F" w:rsidRDefault="00384D34" w:rsidP="002B2580">
            <w:pPr>
              <w:rPr>
                <w:rFonts w:ascii="Arial" w:hAnsi="Arial"/>
                <w:sz w:val="20"/>
              </w:rPr>
            </w:pPr>
            <w:r w:rsidRPr="004E416F">
              <w:rPr>
                <w:rFonts w:ascii="Arial" w:hAnsi="Arial"/>
                <w:sz w:val="20"/>
              </w:rPr>
              <w:t>Havarijná čata - vozidlo do 5t (hod.)</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39AFDB91" w14:textId="77777777" w:rsidR="00384D34" w:rsidRPr="004E416F" w:rsidRDefault="00384D34" w:rsidP="002B2580">
            <w:pPr>
              <w:ind w:firstLineChars="100" w:firstLine="200"/>
              <w:jc w:val="right"/>
              <w:rPr>
                <w:rFonts w:ascii="Arial" w:hAnsi="Arial"/>
                <w:sz w:val="20"/>
              </w:rPr>
            </w:pPr>
            <w:r w:rsidRPr="004E416F">
              <w:rPr>
                <w:rFonts w:ascii="Arial" w:hAnsi="Arial"/>
                <w:sz w:val="20"/>
              </w:rPr>
              <w:t>4 392</w:t>
            </w:r>
          </w:p>
        </w:tc>
        <w:tc>
          <w:tcPr>
            <w:tcW w:w="2164" w:type="dxa"/>
            <w:tcBorders>
              <w:top w:val="nil"/>
              <w:left w:val="nil"/>
              <w:bottom w:val="single" w:sz="4" w:space="0" w:color="auto"/>
              <w:right w:val="single" w:sz="4" w:space="0" w:color="auto"/>
            </w:tcBorders>
            <w:shd w:val="clear" w:color="auto" w:fill="FFFF00"/>
            <w:noWrap/>
            <w:vAlign w:val="center"/>
          </w:tcPr>
          <w:p w14:paraId="2A872504"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1DA3CE0A"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30242954" w14:textId="77777777" w:rsidR="00384D34" w:rsidRPr="004E416F" w:rsidRDefault="00384D34" w:rsidP="002B2580">
            <w:pPr>
              <w:ind w:firstLineChars="100" w:firstLine="200"/>
              <w:jc w:val="right"/>
              <w:rPr>
                <w:rFonts w:ascii="Arial" w:hAnsi="Arial"/>
                <w:sz w:val="20"/>
              </w:rPr>
            </w:pPr>
          </w:p>
        </w:tc>
      </w:tr>
      <w:tr w:rsidR="00384D34" w:rsidRPr="004E416F" w14:paraId="5F905F14" w14:textId="77777777" w:rsidTr="002B2580">
        <w:trPr>
          <w:trHeight w:val="27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4F033CD8" w14:textId="77777777" w:rsidR="00384D34" w:rsidRPr="004E416F" w:rsidRDefault="00384D34" w:rsidP="002B2580">
            <w:pPr>
              <w:jc w:val="center"/>
              <w:rPr>
                <w:rFonts w:ascii="Arial" w:hAnsi="Arial"/>
                <w:sz w:val="20"/>
              </w:rPr>
            </w:pPr>
            <w:r w:rsidRPr="004E416F">
              <w:rPr>
                <w:rFonts w:ascii="Arial" w:hAnsi="Arial"/>
                <w:sz w:val="20"/>
              </w:rPr>
              <w:t>3</w:t>
            </w:r>
          </w:p>
        </w:tc>
        <w:tc>
          <w:tcPr>
            <w:tcW w:w="5112" w:type="dxa"/>
            <w:tcBorders>
              <w:top w:val="nil"/>
              <w:left w:val="nil"/>
              <w:bottom w:val="single" w:sz="8" w:space="0" w:color="auto"/>
              <w:right w:val="nil"/>
            </w:tcBorders>
            <w:shd w:val="clear" w:color="auto" w:fill="auto"/>
            <w:noWrap/>
            <w:vAlign w:val="center"/>
            <w:hideMark/>
          </w:tcPr>
          <w:p w14:paraId="4A420069" w14:textId="77777777" w:rsidR="00384D34" w:rsidRPr="004E416F" w:rsidRDefault="00384D34" w:rsidP="002B2580">
            <w:pPr>
              <w:rPr>
                <w:rFonts w:ascii="Arial" w:hAnsi="Arial"/>
                <w:sz w:val="20"/>
              </w:rPr>
            </w:pPr>
            <w:r w:rsidRPr="004E416F">
              <w:rPr>
                <w:rFonts w:ascii="Arial" w:hAnsi="Arial"/>
                <w:sz w:val="20"/>
              </w:rPr>
              <w:t>Havarijná čata - vozidlo do 5t (km)</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6116A318" w14:textId="77777777" w:rsidR="00384D34" w:rsidRPr="004E416F" w:rsidRDefault="00384D34" w:rsidP="002B2580">
            <w:pPr>
              <w:ind w:firstLineChars="100" w:firstLine="200"/>
              <w:jc w:val="right"/>
              <w:rPr>
                <w:rFonts w:ascii="Arial" w:hAnsi="Arial"/>
                <w:sz w:val="20"/>
              </w:rPr>
            </w:pPr>
            <w:r w:rsidRPr="004E416F">
              <w:rPr>
                <w:rFonts w:ascii="Arial" w:hAnsi="Arial"/>
                <w:sz w:val="20"/>
              </w:rPr>
              <w:t>18 300</w:t>
            </w:r>
          </w:p>
        </w:tc>
        <w:tc>
          <w:tcPr>
            <w:tcW w:w="2164" w:type="dxa"/>
            <w:tcBorders>
              <w:top w:val="nil"/>
              <w:left w:val="nil"/>
              <w:bottom w:val="single" w:sz="4" w:space="0" w:color="auto"/>
              <w:right w:val="single" w:sz="4" w:space="0" w:color="auto"/>
            </w:tcBorders>
            <w:shd w:val="clear" w:color="auto" w:fill="FFFF00"/>
            <w:noWrap/>
            <w:vAlign w:val="center"/>
          </w:tcPr>
          <w:p w14:paraId="3C7BBF96"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7271BE99"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10A9DD02" w14:textId="77777777" w:rsidR="00384D34" w:rsidRPr="004E416F" w:rsidRDefault="00384D34" w:rsidP="002B2580">
            <w:pPr>
              <w:ind w:firstLineChars="100" w:firstLine="200"/>
              <w:jc w:val="right"/>
              <w:rPr>
                <w:rFonts w:ascii="Arial" w:hAnsi="Arial"/>
                <w:sz w:val="20"/>
              </w:rPr>
            </w:pPr>
          </w:p>
        </w:tc>
      </w:tr>
      <w:tr w:rsidR="00384D34" w:rsidRPr="004E416F" w14:paraId="3184E21C" w14:textId="77777777" w:rsidTr="002B2580">
        <w:trPr>
          <w:trHeight w:val="270"/>
        </w:trPr>
        <w:tc>
          <w:tcPr>
            <w:tcW w:w="486" w:type="dxa"/>
            <w:tcBorders>
              <w:top w:val="single" w:sz="8" w:space="0" w:color="auto"/>
              <w:left w:val="single" w:sz="8" w:space="0" w:color="auto"/>
              <w:bottom w:val="single" w:sz="8" w:space="0" w:color="auto"/>
              <w:right w:val="nil"/>
            </w:tcBorders>
            <w:shd w:val="clear" w:color="000000" w:fill="C0C0C0"/>
            <w:noWrap/>
            <w:vAlign w:val="center"/>
            <w:hideMark/>
          </w:tcPr>
          <w:p w14:paraId="409C7BCD" w14:textId="77777777" w:rsidR="00384D34" w:rsidRPr="004E416F" w:rsidRDefault="00384D34" w:rsidP="002B2580">
            <w:pPr>
              <w:jc w:val="center"/>
              <w:rPr>
                <w:rFonts w:ascii="Arial" w:hAnsi="Arial"/>
                <w:color w:val="FF0000"/>
                <w:sz w:val="20"/>
              </w:rPr>
            </w:pPr>
            <w:r w:rsidRPr="004E416F">
              <w:rPr>
                <w:rFonts w:ascii="Arial" w:hAnsi="Arial"/>
                <w:color w:val="FF0000"/>
                <w:sz w:val="20"/>
              </w:rPr>
              <w:t> </w:t>
            </w:r>
          </w:p>
        </w:tc>
        <w:tc>
          <w:tcPr>
            <w:tcW w:w="5112" w:type="dxa"/>
            <w:tcBorders>
              <w:top w:val="nil"/>
              <w:left w:val="nil"/>
              <w:bottom w:val="single" w:sz="8" w:space="0" w:color="auto"/>
              <w:right w:val="nil"/>
            </w:tcBorders>
            <w:shd w:val="clear" w:color="000000" w:fill="C0C0C0"/>
            <w:noWrap/>
            <w:vAlign w:val="center"/>
            <w:hideMark/>
          </w:tcPr>
          <w:p w14:paraId="4E4632C6" w14:textId="77777777" w:rsidR="00384D34" w:rsidRPr="004E416F" w:rsidRDefault="00384D34" w:rsidP="002B2580">
            <w:pPr>
              <w:jc w:val="center"/>
              <w:rPr>
                <w:rFonts w:ascii="Arial" w:hAnsi="Arial"/>
                <w:b/>
                <w:bCs/>
                <w:sz w:val="20"/>
              </w:rPr>
            </w:pPr>
            <w:r w:rsidRPr="004E416F">
              <w:rPr>
                <w:rFonts w:ascii="Arial" w:hAnsi="Arial"/>
                <w:b/>
                <w:bCs/>
                <w:sz w:val="20"/>
              </w:rPr>
              <w:t>Spolu :</w:t>
            </w:r>
          </w:p>
        </w:tc>
        <w:tc>
          <w:tcPr>
            <w:tcW w:w="1267"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616C4D2" w14:textId="77777777" w:rsidR="00384D34" w:rsidRPr="004E416F" w:rsidRDefault="00384D34" w:rsidP="002B2580">
            <w:pPr>
              <w:ind w:firstLineChars="100" w:firstLine="201"/>
              <w:jc w:val="right"/>
              <w:rPr>
                <w:rFonts w:ascii="Arial" w:hAnsi="Arial"/>
                <w:b/>
                <w:bCs/>
                <w:sz w:val="20"/>
              </w:rPr>
            </w:pPr>
            <w:r w:rsidRPr="004E416F">
              <w:rPr>
                <w:rFonts w:ascii="Arial" w:hAnsi="Arial"/>
                <w:b/>
                <w:bCs/>
                <w:sz w:val="20"/>
              </w:rPr>
              <w:t> </w:t>
            </w:r>
          </w:p>
        </w:tc>
        <w:tc>
          <w:tcPr>
            <w:tcW w:w="2164" w:type="dxa"/>
            <w:tcBorders>
              <w:top w:val="single" w:sz="8" w:space="0" w:color="auto"/>
              <w:left w:val="nil"/>
              <w:bottom w:val="single" w:sz="8" w:space="0" w:color="auto"/>
              <w:right w:val="single" w:sz="4" w:space="0" w:color="auto"/>
            </w:tcBorders>
            <w:shd w:val="clear" w:color="000000" w:fill="C0C0C0"/>
            <w:noWrap/>
            <w:vAlign w:val="center"/>
            <w:hideMark/>
          </w:tcPr>
          <w:p w14:paraId="6289A5E5" w14:textId="77777777" w:rsidR="00384D34" w:rsidRPr="004E416F" w:rsidRDefault="00384D34" w:rsidP="002B2580">
            <w:pPr>
              <w:rPr>
                <w:rFonts w:ascii="Arial" w:hAnsi="Arial"/>
                <w:b/>
                <w:bCs/>
                <w:sz w:val="20"/>
              </w:rPr>
            </w:pPr>
            <w:r w:rsidRPr="004E416F">
              <w:rPr>
                <w:rFonts w:ascii="Arial" w:hAnsi="Arial"/>
                <w:b/>
                <w:bCs/>
                <w:sz w:val="20"/>
              </w:rPr>
              <w:t> </w:t>
            </w:r>
          </w:p>
        </w:tc>
        <w:tc>
          <w:tcPr>
            <w:tcW w:w="2113" w:type="dxa"/>
            <w:tcBorders>
              <w:top w:val="single" w:sz="8" w:space="0" w:color="auto"/>
              <w:left w:val="nil"/>
              <w:bottom w:val="single" w:sz="8" w:space="0" w:color="auto"/>
              <w:right w:val="single" w:sz="4" w:space="0" w:color="auto"/>
            </w:tcBorders>
            <w:shd w:val="clear" w:color="000000" w:fill="C0C0C0"/>
            <w:noWrap/>
            <w:vAlign w:val="center"/>
            <w:hideMark/>
          </w:tcPr>
          <w:p w14:paraId="55AE3AE6" w14:textId="77777777" w:rsidR="00384D34" w:rsidRPr="004E416F" w:rsidRDefault="00384D34" w:rsidP="002B2580">
            <w:pPr>
              <w:rPr>
                <w:rFonts w:ascii="Arial" w:hAnsi="Arial"/>
                <w:b/>
                <w:bCs/>
                <w:sz w:val="20"/>
              </w:rPr>
            </w:pPr>
            <w:r w:rsidRPr="004E416F">
              <w:rPr>
                <w:rFonts w:ascii="Arial" w:hAnsi="Arial"/>
                <w:b/>
                <w:bCs/>
                <w:sz w:val="20"/>
              </w:rPr>
              <w:t> </w:t>
            </w:r>
          </w:p>
        </w:tc>
        <w:tc>
          <w:tcPr>
            <w:tcW w:w="2818" w:type="dxa"/>
            <w:tcBorders>
              <w:top w:val="single" w:sz="8" w:space="0" w:color="auto"/>
              <w:left w:val="nil"/>
              <w:bottom w:val="single" w:sz="8" w:space="0" w:color="auto"/>
              <w:right w:val="single" w:sz="8" w:space="0" w:color="auto"/>
            </w:tcBorders>
            <w:shd w:val="clear" w:color="000000" w:fill="C0C0C0"/>
            <w:noWrap/>
            <w:vAlign w:val="center"/>
            <w:hideMark/>
          </w:tcPr>
          <w:p w14:paraId="18167B4C" w14:textId="77777777" w:rsidR="00384D34" w:rsidRPr="004E416F" w:rsidRDefault="00384D34" w:rsidP="002B2580">
            <w:pPr>
              <w:ind w:firstLineChars="100" w:firstLine="201"/>
              <w:jc w:val="right"/>
              <w:rPr>
                <w:rFonts w:ascii="Arial" w:hAnsi="Arial"/>
                <w:b/>
                <w:bCs/>
                <w:sz w:val="20"/>
              </w:rPr>
            </w:pPr>
            <w:r w:rsidRPr="004E416F">
              <w:rPr>
                <w:rFonts w:ascii="Arial" w:hAnsi="Arial"/>
                <w:b/>
                <w:bCs/>
                <w:sz w:val="20"/>
              </w:rPr>
              <w:t>110 077</w:t>
            </w:r>
          </w:p>
        </w:tc>
      </w:tr>
    </w:tbl>
    <w:p w14:paraId="51E31B4C" w14:textId="77777777" w:rsidR="00384D34" w:rsidRDefault="00384D34" w:rsidP="00384D34">
      <w:pPr>
        <w:pStyle w:val="F6-MenoFunkcia"/>
        <w:ind w:left="0"/>
        <w:jc w:val="left"/>
        <w:rPr>
          <w:szCs w:val="24"/>
        </w:rPr>
      </w:pPr>
    </w:p>
    <w:p w14:paraId="109B0542" w14:textId="77777777" w:rsidR="00384D34" w:rsidRDefault="00384D34" w:rsidP="00384D34">
      <w:pPr>
        <w:pStyle w:val="F6-MenoFunkcia"/>
        <w:ind w:left="0"/>
        <w:jc w:val="left"/>
        <w:rPr>
          <w:szCs w:val="24"/>
        </w:rPr>
      </w:pPr>
    </w:p>
    <w:p w14:paraId="262575DE" w14:textId="77777777" w:rsidR="00384D34" w:rsidRDefault="00384D34" w:rsidP="00384D34">
      <w:pPr>
        <w:pStyle w:val="F6-MenoFunkcia"/>
        <w:ind w:left="0"/>
        <w:jc w:val="left"/>
        <w:rPr>
          <w:szCs w:val="24"/>
        </w:rPr>
      </w:pPr>
    </w:p>
    <w:p w14:paraId="062784AB" w14:textId="77777777" w:rsidR="00384D34" w:rsidRDefault="00384D34" w:rsidP="00384D34">
      <w:pPr>
        <w:pStyle w:val="F6-MenoFunkcia"/>
        <w:ind w:left="0"/>
        <w:jc w:val="left"/>
        <w:rPr>
          <w:szCs w:val="24"/>
        </w:rPr>
      </w:pPr>
    </w:p>
    <w:p w14:paraId="35193E62" w14:textId="77777777" w:rsidR="00384D34" w:rsidRDefault="00384D34" w:rsidP="00384D34">
      <w:pPr>
        <w:pStyle w:val="F6-MenoFunkcia"/>
        <w:ind w:left="0"/>
        <w:jc w:val="left"/>
        <w:rPr>
          <w:szCs w:val="24"/>
        </w:rPr>
      </w:pPr>
    </w:p>
    <w:p w14:paraId="247AFA2A" w14:textId="77777777" w:rsidR="00384D34" w:rsidRDefault="00384D34" w:rsidP="00384D34">
      <w:pPr>
        <w:pStyle w:val="F6-MenoFunkcia"/>
        <w:ind w:left="0"/>
        <w:jc w:val="left"/>
        <w:rPr>
          <w:szCs w:val="24"/>
        </w:rPr>
      </w:pPr>
    </w:p>
    <w:p w14:paraId="1CDBD874" w14:textId="77777777" w:rsidR="00384D34" w:rsidRDefault="00384D34" w:rsidP="00384D34">
      <w:pPr>
        <w:pStyle w:val="F6-MenoFunkcia"/>
        <w:ind w:left="0"/>
        <w:jc w:val="left"/>
        <w:rPr>
          <w:szCs w:val="24"/>
        </w:rPr>
      </w:pPr>
    </w:p>
    <w:tbl>
      <w:tblPr>
        <w:tblW w:w="9980" w:type="dxa"/>
        <w:jc w:val="center"/>
        <w:tblCellMar>
          <w:left w:w="70" w:type="dxa"/>
          <w:right w:w="70" w:type="dxa"/>
        </w:tblCellMar>
        <w:tblLook w:val="04A0" w:firstRow="1" w:lastRow="0" w:firstColumn="1" w:lastColumn="0" w:noHBand="0" w:noVBand="1"/>
      </w:tblPr>
      <w:tblGrid>
        <w:gridCol w:w="1000"/>
        <w:gridCol w:w="1600"/>
        <w:gridCol w:w="960"/>
        <w:gridCol w:w="1160"/>
        <w:gridCol w:w="1220"/>
        <w:gridCol w:w="1200"/>
        <w:gridCol w:w="1180"/>
        <w:gridCol w:w="1660"/>
      </w:tblGrid>
      <w:tr w:rsidR="00384D34" w:rsidRPr="004E416F" w14:paraId="17E62571"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390BA0A6" w14:textId="77777777" w:rsidR="00384D34" w:rsidRPr="004E416F" w:rsidRDefault="00384D34" w:rsidP="002B2580">
            <w:pPr>
              <w:rPr>
                <w:sz w:val="20"/>
              </w:rPr>
            </w:pPr>
          </w:p>
        </w:tc>
        <w:tc>
          <w:tcPr>
            <w:tcW w:w="1600" w:type="dxa"/>
            <w:tcBorders>
              <w:top w:val="nil"/>
              <w:left w:val="nil"/>
              <w:bottom w:val="nil"/>
              <w:right w:val="nil"/>
            </w:tcBorders>
            <w:shd w:val="clear" w:color="auto" w:fill="auto"/>
            <w:noWrap/>
            <w:vAlign w:val="bottom"/>
            <w:hideMark/>
          </w:tcPr>
          <w:p w14:paraId="0E1ED73A" w14:textId="77777777" w:rsidR="00384D34" w:rsidRPr="004E416F" w:rsidRDefault="00384D34" w:rsidP="002B2580">
            <w:pPr>
              <w:rPr>
                <w:rFonts w:ascii="Arial" w:hAnsi="Arial"/>
                <w:b/>
                <w:bCs/>
                <w:sz w:val="20"/>
              </w:rPr>
            </w:pPr>
            <w:r w:rsidRPr="004E416F">
              <w:rPr>
                <w:rFonts w:ascii="Arial" w:hAnsi="Arial"/>
                <w:b/>
                <w:bCs/>
                <w:sz w:val="20"/>
              </w:rPr>
              <w:t>Plán kosby</w:t>
            </w:r>
          </w:p>
        </w:tc>
        <w:tc>
          <w:tcPr>
            <w:tcW w:w="960" w:type="dxa"/>
            <w:tcBorders>
              <w:top w:val="nil"/>
              <w:left w:val="nil"/>
              <w:bottom w:val="nil"/>
              <w:right w:val="nil"/>
            </w:tcBorders>
            <w:shd w:val="clear" w:color="auto" w:fill="auto"/>
            <w:noWrap/>
            <w:vAlign w:val="bottom"/>
            <w:hideMark/>
          </w:tcPr>
          <w:p w14:paraId="50337428" w14:textId="77777777" w:rsidR="00384D34" w:rsidRPr="004E416F" w:rsidRDefault="00384D34" w:rsidP="002B2580">
            <w:pPr>
              <w:rPr>
                <w:rFonts w:ascii="Arial" w:hAnsi="Arial"/>
                <w:b/>
                <w:bCs/>
                <w:sz w:val="20"/>
              </w:rPr>
            </w:pP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60FC0330" w14:textId="77777777" w:rsidR="00384D34" w:rsidRPr="004E416F" w:rsidRDefault="00384D34" w:rsidP="002B2580">
            <w:pPr>
              <w:jc w:val="center"/>
              <w:rPr>
                <w:rFonts w:ascii="Arial" w:hAnsi="Arial"/>
                <w:sz w:val="20"/>
              </w:rPr>
            </w:pPr>
            <w:r w:rsidRPr="004E416F">
              <w:rPr>
                <w:rFonts w:ascii="Arial" w:hAnsi="Arial"/>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F132E6A" w14:textId="77777777" w:rsidR="00384D34" w:rsidRPr="004E416F" w:rsidRDefault="00384D34" w:rsidP="002B2580">
            <w:pPr>
              <w:jc w:val="center"/>
              <w:rPr>
                <w:rFonts w:ascii="Arial" w:hAnsi="Arial"/>
                <w:sz w:val="20"/>
              </w:rPr>
            </w:pPr>
            <w:r w:rsidRPr="004E416F">
              <w:rPr>
                <w:rFonts w:ascii="Arial" w:hAnsi="Arial"/>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DE87A83" w14:textId="77777777" w:rsidR="00384D34" w:rsidRPr="004E416F" w:rsidRDefault="00384D34" w:rsidP="002B2580">
            <w:pPr>
              <w:jc w:val="center"/>
              <w:rPr>
                <w:rFonts w:ascii="Arial" w:hAnsi="Arial"/>
                <w:sz w:val="20"/>
              </w:rPr>
            </w:pPr>
            <w:r w:rsidRPr="004E416F">
              <w:rPr>
                <w:rFonts w:ascii="Arial" w:hAnsi="Arial"/>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AB0E3E8" w14:textId="77777777" w:rsidR="00384D34" w:rsidRPr="004E416F" w:rsidRDefault="00384D34" w:rsidP="002B2580">
            <w:pPr>
              <w:jc w:val="center"/>
              <w:rPr>
                <w:rFonts w:ascii="Arial" w:hAnsi="Arial"/>
                <w:sz w:val="20"/>
              </w:rPr>
            </w:pPr>
            <w:r w:rsidRPr="004E416F">
              <w:rPr>
                <w:rFonts w:ascii="Arial" w:hAnsi="Arial"/>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F241FD6" w14:textId="77777777" w:rsidR="00384D34" w:rsidRPr="004E416F" w:rsidRDefault="00384D34" w:rsidP="002B2580">
            <w:pPr>
              <w:jc w:val="center"/>
              <w:rPr>
                <w:rFonts w:ascii="Arial" w:hAnsi="Arial"/>
                <w:sz w:val="20"/>
              </w:rPr>
            </w:pPr>
            <w:r w:rsidRPr="004E416F">
              <w:rPr>
                <w:rFonts w:ascii="Arial" w:hAnsi="Arial"/>
                <w:sz w:val="20"/>
              </w:rPr>
              <w:t>5 kosba</w:t>
            </w:r>
          </w:p>
        </w:tc>
      </w:tr>
      <w:tr w:rsidR="00384D34" w:rsidRPr="004E416F" w14:paraId="1CA7E7DA"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73372B93" w14:textId="77777777" w:rsidR="00384D34" w:rsidRPr="004E416F" w:rsidRDefault="00384D34" w:rsidP="002B2580">
            <w:pPr>
              <w:jc w:val="center"/>
              <w:rPr>
                <w:rFonts w:ascii="Arial" w:hAnsi="Arial"/>
                <w:sz w:val="20"/>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8FAA34" w14:textId="77777777" w:rsidR="00384D34" w:rsidRPr="004E416F" w:rsidRDefault="00384D34" w:rsidP="002B2580">
            <w:pPr>
              <w:jc w:val="center"/>
              <w:rPr>
                <w:rFonts w:ascii="Arial" w:hAnsi="Arial"/>
                <w:sz w:val="20"/>
              </w:rPr>
            </w:pPr>
            <w:r w:rsidRPr="004E416F">
              <w:rPr>
                <w:rFonts w:ascii="Arial" w:hAnsi="Arial"/>
                <w:sz w:val="20"/>
              </w:rPr>
              <w:t>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708153D8" w14:textId="77777777" w:rsidR="00384D34" w:rsidRPr="004E416F" w:rsidRDefault="00384D34" w:rsidP="002B2580">
            <w:pPr>
              <w:jc w:val="center"/>
              <w:rPr>
                <w:rFonts w:ascii="Arial" w:hAnsi="Arial"/>
                <w:sz w:val="16"/>
                <w:szCs w:val="16"/>
              </w:rPr>
            </w:pPr>
            <w:r w:rsidRPr="004E416F">
              <w:rPr>
                <w:rFonts w:ascii="Arial" w:hAnsi="Arial"/>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2C7A8632" w14:textId="77777777" w:rsidR="00384D34" w:rsidRPr="004E416F" w:rsidRDefault="00384D34" w:rsidP="002B2580">
            <w:pPr>
              <w:jc w:val="center"/>
              <w:rPr>
                <w:rFonts w:ascii="Arial" w:hAnsi="Arial"/>
                <w:sz w:val="16"/>
                <w:szCs w:val="16"/>
              </w:rPr>
            </w:pPr>
            <w:r w:rsidRPr="004E416F">
              <w:rPr>
                <w:rFonts w:ascii="Arial" w:hAnsi="Arial"/>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737B0866" w14:textId="77777777" w:rsidR="00384D34" w:rsidRPr="004E416F" w:rsidRDefault="00384D34" w:rsidP="002B2580">
            <w:pPr>
              <w:jc w:val="center"/>
              <w:rPr>
                <w:rFonts w:ascii="Arial" w:hAnsi="Arial"/>
                <w:sz w:val="16"/>
                <w:szCs w:val="16"/>
              </w:rPr>
            </w:pPr>
            <w:r w:rsidRPr="004E416F">
              <w:rPr>
                <w:rFonts w:ascii="Arial" w:hAnsi="Arial"/>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51FE21E5" w14:textId="77777777" w:rsidR="00384D34" w:rsidRPr="004E416F" w:rsidRDefault="00384D34" w:rsidP="002B2580">
            <w:pPr>
              <w:jc w:val="center"/>
              <w:rPr>
                <w:rFonts w:ascii="Arial" w:hAnsi="Arial"/>
                <w:sz w:val="16"/>
                <w:szCs w:val="16"/>
              </w:rPr>
            </w:pPr>
            <w:r w:rsidRPr="004E416F">
              <w:rPr>
                <w:rFonts w:ascii="Arial" w:hAnsi="Arial"/>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1D673D50" w14:textId="77777777" w:rsidR="00384D34" w:rsidRPr="004E416F" w:rsidRDefault="00384D34" w:rsidP="002B2580">
            <w:pPr>
              <w:jc w:val="center"/>
              <w:rPr>
                <w:rFonts w:ascii="Arial" w:hAnsi="Arial"/>
                <w:sz w:val="16"/>
                <w:szCs w:val="16"/>
              </w:rPr>
            </w:pPr>
            <w:r w:rsidRPr="004E416F">
              <w:rPr>
                <w:rFonts w:ascii="Arial" w:hAnsi="Arial"/>
                <w:sz w:val="16"/>
                <w:szCs w:val="16"/>
              </w:rPr>
              <w:t>10.9.- 14.10</w:t>
            </w:r>
          </w:p>
        </w:tc>
      </w:tr>
      <w:tr w:rsidR="00384D34" w:rsidRPr="004E416F" w14:paraId="1770779A"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70765C1A" w14:textId="77777777" w:rsidR="00384D34" w:rsidRPr="004E416F" w:rsidRDefault="00384D34" w:rsidP="002B2580">
            <w:pPr>
              <w:jc w:val="center"/>
              <w:rPr>
                <w:rFonts w:ascii="Arial" w:hAnsi="Arial"/>
                <w:sz w:val="16"/>
                <w:szCs w:val="16"/>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B83D59" w14:textId="77777777" w:rsidR="00384D34" w:rsidRPr="004E416F" w:rsidRDefault="00384D34" w:rsidP="002B2580">
            <w:pPr>
              <w:jc w:val="center"/>
              <w:rPr>
                <w:rFonts w:ascii="Arial" w:hAnsi="Arial"/>
                <w:sz w:val="20"/>
              </w:rPr>
            </w:pPr>
            <w:r w:rsidRPr="004E416F">
              <w:rPr>
                <w:rFonts w:ascii="Arial" w:hAnsi="Arial"/>
                <w:sz w:val="20"/>
              </w:rPr>
              <w:t>II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42162206" w14:textId="77777777" w:rsidR="00384D34" w:rsidRPr="004E416F" w:rsidRDefault="00384D34" w:rsidP="002B2580">
            <w:pPr>
              <w:jc w:val="center"/>
              <w:rPr>
                <w:rFonts w:ascii="Arial" w:hAnsi="Arial"/>
                <w:sz w:val="16"/>
                <w:szCs w:val="16"/>
              </w:rPr>
            </w:pPr>
            <w:r w:rsidRPr="004E416F">
              <w:rPr>
                <w:rFonts w:ascii="Arial" w:hAnsi="Arial"/>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66241DD7" w14:textId="77777777" w:rsidR="00384D34" w:rsidRPr="004E416F" w:rsidRDefault="00384D34" w:rsidP="002B2580">
            <w:pPr>
              <w:jc w:val="center"/>
              <w:rPr>
                <w:rFonts w:ascii="Arial" w:hAnsi="Arial"/>
                <w:sz w:val="16"/>
                <w:szCs w:val="16"/>
              </w:rPr>
            </w:pPr>
            <w:r w:rsidRPr="004E416F">
              <w:rPr>
                <w:rFonts w:ascii="Arial" w:hAnsi="Arial"/>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12999CE5" w14:textId="77777777" w:rsidR="00384D34" w:rsidRPr="004E416F" w:rsidRDefault="00384D34" w:rsidP="002B2580">
            <w:pPr>
              <w:jc w:val="center"/>
              <w:rPr>
                <w:rFonts w:ascii="Arial" w:hAnsi="Arial"/>
                <w:sz w:val="16"/>
                <w:szCs w:val="16"/>
              </w:rPr>
            </w:pPr>
            <w:r w:rsidRPr="004E416F">
              <w:rPr>
                <w:rFonts w:ascii="Arial" w:hAnsi="Arial"/>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2A24C43A" w14:textId="77777777" w:rsidR="00384D34" w:rsidRPr="004E416F" w:rsidRDefault="00384D34" w:rsidP="002B2580">
            <w:pPr>
              <w:jc w:val="center"/>
              <w:rPr>
                <w:rFonts w:ascii="Arial" w:hAnsi="Arial"/>
                <w:sz w:val="16"/>
                <w:szCs w:val="16"/>
              </w:rPr>
            </w:pPr>
            <w:r w:rsidRPr="004E416F">
              <w:rPr>
                <w:rFonts w:ascii="Arial" w:hAnsi="Arial"/>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5F88A00A" w14:textId="77777777" w:rsidR="00384D34" w:rsidRPr="004E416F" w:rsidRDefault="00384D34" w:rsidP="002B2580">
            <w:pPr>
              <w:jc w:val="center"/>
              <w:rPr>
                <w:rFonts w:ascii="Arial" w:hAnsi="Arial"/>
                <w:sz w:val="16"/>
                <w:szCs w:val="16"/>
              </w:rPr>
            </w:pPr>
            <w:r w:rsidRPr="004E416F">
              <w:rPr>
                <w:rFonts w:ascii="Arial" w:hAnsi="Arial"/>
                <w:sz w:val="16"/>
                <w:szCs w:val="16"/>
              </w:rPr>
              <w:t> </w:t>
            </w:r>
          </w:p>
        </w:tc>
      </w:tr>
      <w:tr w:rsidR="00384D34" w:rsidRPr="004E416F" w14:paraId="228D4DE5"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0A90BDC" w14:textId="77777777" w:rsidR="00384D34" w:rsidRPr="004E416F" w:rsidRDefault="00384D34" w:rsidP="002B2580">
            <w:pPr>
              <w:jc w:val="center"/>
              <w:rPr>
                <w:rFonts w:ascii="Arial" w:hAnsi="Arial"/>
                <w:b/>
                <w:bCs/>
                <w:sz w:val="22"/>
                <w:szCs w:val="22"/>
              </w:rPr>
            </w:pPr>
            <w:r w:rsidRPr="004E416F">
              <w:rPr>
                <w:rFonts w:ascii="Arial" w:hAnsi="Arial"/>
                <w:b/>
                <w:bCs/>
                <w:sz w:val="22"/>
                <w:szCs w:val="22"/>
              </w:rPr>
              <w:t>Oblasť</w:t>
            </w:r>
          </w:p>
        </w:tc>
        <w:tc>
          <w:tcPr>
            <w:tcW w:w="8980" w:type="dxa"/>
            <w:gridSpan w:val="7"/>
            <w:tcBorders>
              <w:top w:val="single" w:sz="8" w:space="0" w:color="auto"/>
              <w:left w:val="nil"/>
              <w:bottom w:val="single" w:sz="8" w:space="0" w:color="auto"/>
              <w:right w:val="nil"/>
            </w:tcBorders>
            <w:shd w:val="clear" w:color="000000" w:fill="C0C0C0"/>
            <w:vAlign w:val="center"/>
            <w:hideMark/>
          </w:tcPr>
          <w:p w14:paraId="0038EA9E" w14:textId="77777777" w:rsidR="00384D34" w:rsidRPr="004E416F" w:rsidRDefault="00384D34" w:rsidP="002B2580">
            <w:pPr>
              <w:jc w:val="center"/>
              <w:rPr>
                <w:rFonts w:ascii="Arial" w:hAnsi="Arial"/>
                <w:b/>
                <w:bCs/>
                <w:sz w:val="22"/>
                <w:szCs w:val="22"/>
              </w:rPr>
            </w:pPr>
            <w:r w:rsidRPr="004E416F">
              <w:rPr>
                <w:rFonts w:ascii="Arial" w:hAnsi="Arial"/>
                <w:b/>
                <w:bCs/>
                <w:sz w:val="22"/>
                <w:szCs w:val="22"/>
              </w:rPr>
              <w:t>údržba trávnatých porastov 2018</w:t>
            </w:r>
          </w:p>
        </w:tc>
      </w:tr>
      <w:tr w:rsidR="00384D34" w:rsidRPr="004E416F" w14:paraId="7AC48D57"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1F22143" w14:textId="77777777" w:rsidR="00384D34" w:rsidRPr="004E416F" w:rsidRDefault="00384D34" w:rsidP="002B2580">
            <w:pPr>
              <w:rPr>
                <w:rFonts w:ascii="Arial" w:hAnsi="Arial"/>
                <w:b/>
                <w:bCs/>
                <w:sz w:val="22"/>
                <w:szCs w:val="22"/>
              </w:rPr>
            </w:pPr>
          </w:p>
        </w:tc>
        <w:tc>
          <w:tcPr>
            <w:tcW w:w="1600" w:type="dxa"/>
            <w:vMerge w:val="restart"/>
            <w:tcBorders>
              <w:top w:val="nil"/>
              <w:left w:val="single" w:sz="8" w:space="0" w:color="auto"/>
              <w:bottom w:val="single" w:sz="8" w:space="0" w:color="000000"/>
              <w:right w:val="single" w:sz="4" w:space="0" w:color="auto"/>
            </w:tcBorders>
            <w:shd w:val="clear" w:color="auto" w:fill="auto"/>
            <w:vAlign w:val="center"/>
            <w:hideMark/>
          </w:tcPr>
          <w:p w14:paraId="60F2CBBF"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7F585E" w14:textId="77777777" w:rsidR="00384D34" w:rsidRPr="004E416F" w:rsidRDefault="00384D34" w:rsidP="002B2580">
            <w:pPr>
              <w:jc w:val="center"/>
              <w:rPr>
                <w:rFonts w:ascii="Arial" w:hAnsi="Arial"/>
                <w:b/>
                <w:bCs/>
                <w:sz w:val="20"/>
              </w:rPr>
            </w:pPr>
            <w:r w:rsidRPr="004E416F">
              <w:rPr>
                <w:rFonts w:ascii="Arial" w:hAnsi="Arial"/>
                <w:b/>
                <w:bCs/>
                <w:sz w:val="20"/>
              </w:rPr>
              <w:t>rajón</w:t>
            </w:r>
          </w:p>
        </w:tc>
        <w:tc>
          <w:tcPr>
            <w:tcW w:w="2380" w:type="dxa"/>
            <w:gridSpan w:val="2"/>
            <w:tcBorders>
              <w:top w:val="single" w:sz="8" w:space="0" w:color="auto"/>
              <w:left w:val="nil"/>
              <w:bottom w:val="single" w:sz="4" w:space="0" w:color="auto"/>
              <w:right w:val="nil"/>
            </w:tcBorders>
            <w:shd w:val="clear" w:color="auto" w:fill="auto"/>
            <w:vAlign w:val="center"/>
            <w:hideMark/>
          </w:tcPr>
          <w:p w14:paraId="796E0342" w14:textId="77777777" w:rsidR="00384D34" w:rsidRPr="004E416F" w:rsidRDefault="00384D34" w:rsidP="002B2580">
            <w:pPr>
              <w:jc w:val="center"/>
              <w:rPr>
                <w:rFonts w:ascii="Arial" w:hAnsi="Arial"/>
                <w:b/>
                <w:bCs/>
                <w:sz w:val="20"/>
              </w:rPr>
            </w:pPr>
            <w:r w:rsidRPr="004E416F">
              <w:rPr>
                <w:rFonts w:ascii="Arial" w:hAnsi="Arial"/>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C7FF783"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24470BDF" w14:textId="77777777" w:rsidR="00384D34" w:rsidRPr="004E416F" w:rsidRDefault="00384D34" w:rsidP="002B2580">
            <w:pPr>
              <w:jc w:val="center"/>
              <w:rPr>
                <w:rFonts w:ascii="Arial" w:hAnsi="Arial"/>
                <w:b/>
                <w:bCs/>
                <w:sz w:val="20"/>
              </w:rPr>
            </w:pPr>
            <w:r w:rsidRPr="004E416F">
              <w:rPr>
                <w:rFonts w:ascii="Arial" w:hAnsi="Arial"/>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549F3517" w14:textId="77777777" w:rsidR="00384D34" w:rsidRPr="004E416F" w:rsidRDefault="00384D34" w:rsidP="002B2580">
            <w:pPr>
              <w:jc w:val="center"/>
              <w:rPr>
                <w:rFonts w:ascii="Arial" w:hAnsi="Arial"/>
                <w:b/>
                <w:bCs/>
                <w:sz w:val="20"/>
              </w:rPr>
            </w:pPr>
            <w:r w:rsidRPr="004E416F">
              <w:rPr>
                <w:rFonts w:ascii="Arial" w:hAnsi="Arial"/>
                <w:b/>
                <w:bCs/>
                <w:sz w:val="20"/>
              </w:rPr>
              <w:t xml:space="preserve">obrat za sezónu </w:t>
            </w:r>
          </w:p>
        </w:tc>
      </w:tr>
      <w:tr w:rsidR="00384D34" w:rsidRPr="004E416F" w14:paraId="344A8F0B"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616F4893" w14:textId="77777777" w:rsidR="00384D34" w:rsidRPr="004E416F" w:rsidRDefault="00384D34" w:rsidP="002B2580">
            <w:pPr>
              <w:rPr>
                <w:rFonts w:ascii="Arial" w:hAnsi="Arial"/>
                <w:b/>
                <w:bCs/>
                <w:sz w:val="22"/>
                <w:szCs w:val="22"/>
              </w:rPr>
            </w:pPr>
          </w:p>
        </w:tc>
        <w:tc>
          <w:tcPr>
            <w:tcW w:w="1600" w:type="dxa"/>
            <w:vMerge/>
            <w:tcBorders>
              <w:top w:val="nil"/>
              <w:left w:val="single" w:sz="8" w:space="0" w:color="auto"/>
              <w:bottom w:val="single" w:sz="8" w:space="0" w:color="000000"/>
              <w:right w:val="single" w:sz="4" w:space="0" w:color="auto"/>
            </w:tcBorders>
            <w:vAlign w:val="center"/>
            <w:hideMark/>
          </w:tcPr>
          <w:p w14:paraId="054026EB" w14:textId="77777777" w:rsidR="00384D34" w:rsidRPr="004E416F" w:rsidRDefault="00384D34" w:rsidP="002B2580">
            <w:pPr>
              <w:rPr>
                <w:rFonts w:ascii="Arial" w:hAnsi="Arial"/>
                <w:b/>
                <w:bCs/>
                <w:sz w:val="20"/>
              </w:rPr>
            </w:pPr>
          </w:p>
        </w:tc>
        <w:tc>
          <w:tcPr>
            <w:tcW w:w="960" w:type="dxa"/>
            <w:vMerge/>
            <w:tcBorders>
              <w:top w:val="nil"/>
              <w:left w:val="single" w:sz="4" w:space="0" w:color="auto"/>
              <w:bottom w:val="single" w:sz="4" w:space="0" w:color="auto"/>
              <w:right w:val="single" w:sz="4" w:space="0" w:color="auto"/>
            </w:tcBorders>
            <w:vAlign w:val="center"/>
            <w:hideMark/>
          </w:tcPr>
          <w:p w14:paraId="0921ADFC" w14:textId="77777777" w:rsidR="00384D34" w:rsidRPr="004E416F" w:rsidRDefault="00384D34" w:rsidP="002B2580">
            <w:pPr>
              <w:rPr>
                <w:rFonts w:ascii="Arial" w:hAnsi="Arial"/>
                <w:b/>
                <w:bCs/>
                <w:sz w:val="20"/>
              </w:rPr>
            </w:pPr>
          </w:p>
        </w:tc>
        <w:tc>
          <w:tcPr>
            <w:tcW w:w="1160" w:type="dxa"/>
            <w:tcBorders>
              <w:top w:val="nil"/>
              <w:left w:val="nil"/>
              <w:bottom w:val="nil"/>
              <w:right w:val="single" w:sz="4" w:space="0" w:color="auto"/>
            </w:tcBorders>
            <w:shd w:val="clear" w:color="000000" w:fill="FFFFFF"/>
            <w:vAlign w:val="center"/>
            <w:hideMark/>
          </w:tcPr>
          <w:p w14:paraId="6C1C6141" w14:textId="77777777" w:rsidR="00384D34" w:rsidRPr="004E416F" w:rsidRDefault="00384D34" w:rsidP="002B2580">
            <w:pPr>
              <w:jc w:val="center"/>
              <w:rPr>
                <w:rFonts w:ascii="Arial" w:hAnsi="Arial"/>
                <w:b/>
                <w:bCs/>
                <w:sz w:val="20"/>
              </w:rPr>
            </w:pPr>
            <w:r w:rsidRPr="004E416F">
              <w:rPr>
                <w:rFonts w:ascii="Arial" w:hAnsi="Arial"/>
                <w:b/>
                <w:bCs/>
                <w:sz w:val="20"/>
              </w:rPr>
              <w:t>spolu</w:t>
            </w:r>
          </w:p>
        </w:tc>
        <w:tc>
          <w:tcPr>
            <w:tcW w:w="1220" w:type="dxa"/>
            <w:tcBorders>
              <w:top w:val="nil"/>
              <w:left w:val="nil"/>
              <w:bottom w:val="nil"/>
              <w:right w:val="single" w:sz="4" w:space="0" w:color="auto"/>
            </w:tcBorders>
            <w:shd w:val="clear" w:color="auto" w:fill="auto"/>
            <w:vAlign w:val="center"/>
            <w:hideMark/>
          </w:tcPr>
          <w:p w14:paraId="17CBEA1C" w14:textId="77777777" w:rsidR="00384D34" w:rsidRPr="004E416F" w:rsidRDefault="00384D34" w:rsidP="002B2580">
            <w:pPr>
              <w:jc w:val="center"/>
              <w:rPr>
                <w:rFonts w:ascii="Arial" w:hAnsi="Arial"/>
                <w:b/>
                <w:bCs/>
                <w:sz w:val="20"/>
              </w:rPr>
            </w:pPr>
            <w:r w:rsidRPr="004E416F">
              <w:rPr>
                <w:rFonts w:ascii="Arial" w:hAnsi="Arial"/>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04E0F271" w14:textId="77777777" w:rsidR="00384D34" w:rsidRPr="004E416F" w:rsidRDefault="00384D34" w:rsidP="002B2580">
            <w:pPr>
              <w:rPr>
                <w:rFonts w:ascii="Arial" w:hAnsi="Arial"/>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44C18A5B" w14:textId="77777777" w:rsidR="00384D34" w:rsidRPr="004E416F" w:rsidRDefault="00384D34" w:rsidP="002B2580">
            <w:pPr>
              <w:rPr>
                <w:rFonts w:ascii="Arial" w:hAnsi="Arial"/>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4FE58C77" w14:textId="77777777" w:rsidR="00384D34" w:rsidRPr="004E416F" w:rsidRDefault="00384D34" w:rsidP="002B2580">
            <w:pPr>
              <w:rPr>
                <w:rFonts w:ascii="Arial" w:hAnsi="Arial"/>
                <w:b/>
                <w:bCs/>
                <w:sz w:val="20"/>
              </w:rPr>
            </w:pPr>
          </w:p>
        </w:tc>
      </w:tr>
      <w:tr w:rsidR="00384D34" w:rsidRPr="004E416F" w14:paraId="2EE12189" w14:textId="77777777" w:rsidTr="002B2580">
        <w:trPr>
          <w:trHeight w:val="270"/>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2B5E5C5C"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single" w:sz="4" w:space="0" w:color="auto"/>
              <w:left w:val="single" w:sz="8" w:space="0" w:color="auto"/>
              <w:bottom w:val="single" w:sz="4" w:space="0" w:color="auto"/>
              <w:right w:val="nil"/>
            </w:tcBorders>
            <w:shd w:val="clear" w:color="000000" w:fill="92D050"/>
            <w:vAlign w:val="center"/>
            <w:hideMark/>
          </w:tcPr>
          <w:p w14:paraId="5E09F436" w14:textId="77777777" w:rsidR="00384D34" w:rsidRPr="004E416F" w:rsidRDefault="00384D34" w:rsidP="002B2580">
            <w:pPr>
              <w:jc w:val="center"/>
              <w:rPr>
                <w:rFonts w:ascii="Arial" w:hAnsi="Arial"/>
                <w:sz w:val="20"/>
              </w:rPr>
            </w:pPr>
            <w:r w:rsidRPr="004E416F">
              <w:rPr>
                <w:rFonts w:ascii="Arial" w:hAnsi="Arial"/>
                <w:sz w:val="20"/>
              </w:rPr>
              <w:t>Karlova Ves</w:t>
            </w:r>
          </w:p>
        </w:tc>
        <w:tc>
          <w:tcPr>
            <w:tcW w:w="960"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EEA9DB3" w14:textId="77777777" w:rsidR="00384D34" w:rsidRPr="004E416F" w:rsidRDefault="00384D34" w:rsidP="002B2580">
            <w:pPr>
              <w:jc w:val="right"/>
              <w:rPr>
                <w:rFonts w:ascii="Arial" w:hAnsi="Arial"/>
                <w:sz w:val="20"/>
              </w:rPr>
            </w:pPr>
            <w:r w:rsidRPr="004E416F">
              <w:rPr>
                <w:rFonts w:ascii="Arial" w:hAnsi="Arial"/>
                <w:sz w:val="20"/>
              </w:rPr>
              <w:t>z/8/10</w:t>
            </w:r>
          </w:p>
        </w:tc>
        <w:tc>
          <w:tcPr>
            <w:tcW w:w="1160"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49B0ACF3" w14:textId="77777777" w:rsidR="00384D34" w:rsidRPr="004E416F" w:rsidRDefault="00384D34" w:rsidP="002B2580">
            <w:pPr>
              <w:jc w:val="right"/>
              <w:rPr>
                <w:rFonts w:ascii="Arial" w:hAnsi="Arial"/>
                <w:sz w:val="20"/>
              </w:rPr>
            </w:pPr>
            <w:r w:rsidRPr="004E416F">
              <w:rPr>
                <w:rFonts w:ascii="Arial" w:hAnsi="Arial"/>
                <w:sz w:val="20"/>
              </w:rPr>
              <w:t>112 443</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19E7C6B6" w14:textId="77777777" w:rsidR="00384D34" w:rsidRPr="004E416F" w:rsidRDefault="00384D34" w:rsidP="002B2580">
            <w:pPr>
              <w:jc w:val="right"/>
              <w:rPr>
                <w:rFonts w:ascii="Arial" w:hAnsi="Arial"/>
                <w:sz w:val="20"/>
              </w:rPr>
            </w:pPr>
            <w:r w:rsidRPr="004E416F">
              <w:rPr>
                <w:rFonts w:ascii="Arial" w:hAnsi="Arial"/>
                <w:sz w:val="20"/>
              </w:rPr>
              <w:t>562 215</w:t>
            </w:r>
          </w:p>
        </w:tc>
        <w:tc>
          <w:tcPr>
            <w:tcW w:w="1200" w:type="dxa"/>
            <w:tcBorders>
              <w:top w:val="single" w:sz="8" w:space="0" w:color="auto"/>
              <w:left w:val="nil"/>
              <w:bottom w:val="single" w:sz="4" w:space="0" w:color="auto"/>
              <w:right w:val="single" w:sz="4" w:space="0" w:color="auto"/>
            </w:tcBorders>
            <w:shd w:val="clear" w:color="000000" w:fill="FFFF00"/>
            <w:noWrap/>
            <w:vAlign w:val="bottom"/>
          </w:tcPr>
          <w:p w14:paraId="6BBF0530" w14:textId="77777777" w:rsidR="00384D34" w:rsidRPr="004E416F" w:rsidRDefault="00384D34" w:rsidP="002B2580">
            <w:pPr>
              <w:jc w:val="right"/>
              <w:rPr>
                <w:rFonts w:ascii="Arial" w:hAnsi="Arial"/>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1A36F0CF"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48C0FE1B" w14:textId="77777777" w:rsidR="00384D34" w:rsidRPr="004E416F" w:rsidRDefault="00384D34" w:rsidP="002B2580">
            <w:pPr>
              <w:jc w:val="right"/>
              <w:rPr>
                <w:rFonts w:ascii="Arial" w:hAnsi="Arial"/>
                <w:sz w:val="20"/>
              </w:rPr>
            </w:pPr>
          </w:p>
        </w:tc>
      </w:tr>
      <w:tr w:rsidR="00384D34" w:rsidRPr="004E416F" w14:paraId="6DB4608D"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0DD04270"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099188F9" w14:textId="77777777" w:rsidR="00384D34" w:rsidRPr="004E416F" w:rsidRDefault="00384D34" w:rsidP="002B2580">
            <w:pPr>
              <w:jc w:val="center"/>
              <w:rPr>
                <w:rFonts w:ascii="Arial" w:hAnsi="Arial"/>
                <w:sz w:val="20"/>
              </w:rPr>
            </w:pPr>
            <w:r w:rsidRPr="004E416F">
              <w:rPr>
                <w:rFonts w:ascii="Arial" w:hAnsi="Arial"/>
                <w:sz w:val="20"/>
              </w:rPr>
              <w:t>Dúbravka</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2F407A78" w14:textId="77777777" w:rsidR="00384D34" w:rsidRPr="004E416F" w:rsidRDefault="00384D34" w:rsidP="002B2580">
            <w:pPr>
              <w:jc w:val="right"/>
              <w:rPr>
                <w:rFonts w:ascii="Arial" w:hAnsi="Arial"/>
                <w:sz w:val="20"/>
              </w:rPr>
            </w:pPr>
            <w:r w:rsidRPr="004E416F">
              <w:rPr>
                <w:rFonts w:ascii="Arial" w:hAnsi="Arial"/>
                <w:sz w:val="20"/>
              </w:rPr>
              <w:t>z/9/10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57A72868" w14:textId="77777777" w:rsidR="00384D34" w:rsidRPr="004E416F" w:rsidRDefault="00384D34" w:rsidP="002B2580">
            <w:pPr>
              <w:jc w:val="right"/>
              <w:rPr>
                <w:rFonts w:ascii="Arial" w:hAnsi="Arial"/>
                <w:sz w:val="20"/>
              </w:rPr>
            </w:pPr>
            <w:r w:rsidRPr="004E416F">
              <w:rPr>
                <w:rFonts w:ascii="Arial" w:hAnsi="Arial"/>
                <w:sz w:val="20"/>
              </w:rPr>
              <w:t>45 739</w:t>
            </w:r>
          </w:p>
        </w:tc>
        <w:tc>
          <w:tcPr>
            <w:tcW w:w="1220" w:type="dxa"/>
            <w:tcBorders>
              <w:top w:val="nil"/>
              <w:left w:val="nil"/>
              <w:bottom w:val="single" w:sz="4" w:space="0" w:color="auto"/>
              <w:right w:val="single" w:sz="4" w:space="0" w:color="auto"/>
            </w:tcBorders>
            <w:shd w:val="clear" w:color="000000" w:fill="FFFF00"/>
            <w:noWrap/>
            <w:vAlign w:val="center"/>
            <w:hideMark/>
          </w:tcPr>
          <w:p w14:paraId="42C5FD51" w14:textId="77777777" w:rsidR="00384D34" w:rsidRPr="004E416F" w:rsidRDefault="00384D34" w:rsidP="002B2580">
            <w:pPr>
              <w:jc w:val="right"/>
              <w:rPr>
                <w:rFonts w:ascii="Arial" w:hAnsi="Arial"/>
                <w:sz w:val="20"/>
              </w:rPr>
            </w:pPr>
            <w:r w:rsidRPr="004E416F">
              <w:rPr>
                <w:rFonts w:ascii="Arial" w:hAnsi="Arial"/>
                <w:sz w:val="20"/>
              </w:rPr>
              <w:t>228 695</w:t>
            </w:r>
          </w:p>
        </w:tc>
        <w:tc>
          <w:tcPr>
            <w:tcW w:w="1200" w:type="dxa"/>
            <w:tcBorders>
              <w:top w:val="single" w:sz="8" w:space="0" w:color="auto"/>
              <w:left w:val="nil"/>
              <w:bottom w:val="single" w:sz="4" w:space="0" w:color="auto"/>
              <w:right w:val="single" w:sz="4" w:space="0" w:color="auto"/>
            </w:tcBorders>
            <w:shd w:val="clear" w:color="000000" w:fill="FFFF00"/>
            <w:noWrap/>
            <w:vAlign w:val="bottom"/>
          </w:tcPr>
          <w:p w14:paraId="4093D69B"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29CCB68"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5434191D" w14:textId="77777777" w:rsidR="00384D34" w:rsidRPr="004E416F" w:rsidRDefault="00384D34" w:rsidP="002B2580">
            <w:pPr>
              <w:jc w:val="right"/>
              <w:rPr>
                <w:rFonts w:ascii="Arial" w:hAnsi="Arial"/>
                <w:sz w:val="20"/>
              </w:rPr>
            </w:pPr>
          </w:p>
        </w:tc>
      </w:tr>
      <w:tr w:rsidR="00384D34" w:rsidRPr="004E416F" w14:paraId="5C326FA0"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BE8EB19"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718FEAE1" w14:textId="77777777" w:rsidR="00384D34" w:rsidRPr="004E416F" w:rsidRDefault="00384D34" w:rsidP="002B2580">
            <w:pPr>
              <w:jc w:val="center"/>
              <w:rPr>
                <w:rFonts w:ascii="Arial" w:hAnsi="Arial"/>
                <w:sz w:val="20"/>
              </w:rPr>
            </w:pPr>
            <w:r w:rsidRPr="004E416F">
              <w:rPr>
                <w:rFonts w:ascii="Arial" w:hAnsi="Arial"/>
                <w:sz w:val="20"/>
              </w:rPr>
              <w:t>Lamač</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3932C0E9" w14:textId="77777777" w:rsidR="00384D34" w:rsidRPr="004E416F" w:rsidRDefault="00384D34" w:rsidP="002B2580">
            <w:pPr>
              <w:jc w:val="right"/>
              <w:rPr>
                <w:rFonts w:ascii="Arial" w:hAnsi="Arial"/>
                <w:sz w:val="20"/>
              </w:rPr>
            </w:pPr>
            <w:r w:rsidRPr="004E416F">
              <w:rPr>
                <w:rFonts w:ascii="Arial" w:hAnsi="Arial"/>
                <w:sz w:val="20"/>
              </w:rPr>
              <w:t>z/10/10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6B1F7831" w14:textId="77777777" w:rsidR="00384D34" w:rsidRPr="004E416F" w:rsidRDefault="00384D34" w:rsidP="002B2580">
            <w:pPr>
              <w:jc w:val="right"/>
              <w:rPr>
                <w:rFonts w:ascii="Arial" w:hAnsi="Arial"/>
                <w:sz w:val="20"/>
              </w:rPr>
            </w:pPr>
            <w:r w:rsidRPr="004E416F">
              <w:rPr>
                <w:rFonts w:ascii="Arial" w:hAnsi="Arial"/>
                <w:sz w:val="20"/>
              </w:rPr>
              <w:t>45 696</w:t>
            </w:r>
          </w:p>
        </w:tc>
        <w:tc>
          <w:tcPr>
            <w:tcW w:w="1220" w:type="dxa"/>
            <w:tcBorders>
              <w:top w:val="nil"/>
              <w:left w:val="nil"/>
              <w:bottom w:val="single" w:sz="4" w:space="0" w:color="auto"/>
              <w:right w:val="single" w:sz="4" w:space="0" w:color="auto"/>
            </w:tcBorders>
            <w:shd w:val="clear" w:color="000000" w:fill="FFFF00"/>
            <w:noWrap/>
            <w:vAlign w:val="center"/>
            <w:hideMark/>
          </w:tcPr>
          <w:p w14:paraId="3152EFEE" w14:textId="77777777" w:rsidR="00384D34" w:rsidRPr="004E416F" w:rsidRDefault="00384D34" w:rsidP="002B2580">
            <w:pPr>
              <w:jc w:val="right"/>
              <w:rPr>
                <w:rFonts w:ascii="Arial" w:hAnsi="Arial"/>
                <w:sz w:val="20"/>
              </w:rPr>
            </w:pPr>
            <w:r w:rsidRPr="004E416F">
              <w:rPr>
                <w:rFonts w:ascii="Arial" w:hAnsi="Arial"/>
                <w:sz w:val="20"/>
              </w:rPr>
              <w:t>228 480</w:t>
            </w:r>
          </w:p>
        </w:tc>
        <w:tc>
          <w:tcPr>
            <w:tcW w:w="1200" w:type="dxa"/>
            <w:tcBorders>
              <w:top w:val="nil"/>
              <w:left w:val="nil"/>
              <w:bottom w:val="single" w:sz="4" w:space="0" w:color="auto"/>
              <w:right w:val="single" w:sz="4" w:space="0" w:color="auto"/>
            </w:tcBorders>
            <w:shd w:val="clear" w:color="000000" w:fill="FFFF00"/>
            <w:noWrap/>
            <w:vAlign w:val="bottom"/>
          </w:tcPr>
          <w:p w14:paraId="55CB4850"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72A21082"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4E603733" w14:textId="77777777" w:rsidR="00384D34" w:rsidRPr="004E416F" w:rsidRDefault="00384D34" w:rsidP="002B2580">
            <w:pPr>
              <w:jc w:val="right"/>
              <w:rPr>
                <w:rFonts w:ascii="Arial" w:hAnsi="Arial"/>
                <w:sz w:val="20"/>
              </w:rPr>
            </w:pPr>
          </w:p>
        </w:tc>
      </w:tr>
      <w:tr w:rsidR="00384D34" w:rsidRPr="004E416F" w14:paraId="08D4DB0C"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15F12DA3"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607077E4" w14:textId="77777777" w:rsidR="00384D34" w:rsidRPr="004E416F" w:rsidRDefault="00384D34" w:rsidP="002B2580">
            <w:pPr>
              <w:jc w:val="center"/>
              <w:rPr>
                <w:rFonts w:ascii="Arial" w:hAnsi="Arial"/>
                <w:sz w:val="20"/>
              </w:rPr>
            </w:pPr>
            <w:r w:rsidRPr="004E416F">
              <w:rPr>
                <w:rFonts w:ascii="Arial" w:hAnsi="Arial"/>
                <w:sz w:val="20"/>
              </w:rPr>
              <w:t>Devín</w:t>
            </w: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55B45013" w14:textId="77777777" w:rsidR="00384D34" w:rsidRPr="004E416F" w:rsidRDefault="00384D34" w:rsidP="002B2580">
            <w:pPr>
              <w:jc w:val="right"/>
              <w:rPr>
                <w:rFonts w:ascii="Arial" w:hAnsi="Arial"/>
                <w:sz w:val="20"/>
              </w:rPr>
            </w:pPr>
            <w:r w:rsidRPr="004E416F">
              <w:rPr>
                <w:rFonts w:ascii="Arial" w:hAnsi="Arial"/>
                <w:sz w:val="20"/>
              </w:rPr>
              <w:t>z/11/20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0170D87A" w14:textId="77777777" w:rsidR="00384D34" w:rsidRPr="004E416F" w:rsidRDefault="00384D34" w:rsidP="002B2580">
            <w:pPr>
              <w:jc w:val="right"/>
              <w:rPr>
                <w:rFonts w:ascii="Arial" w:hAnsi="Arial"/>
                <w:sz w:val="20"/>
              </w:rPr>
            </w:pPr>
            <w:r w:rsidRPr="004E416F">
              <w:rPr>
                <w:rFonts w:ascii="Arial" w:hAnsi="Arial"/>
                <w:sz w:val="20"/>
              </w:rPr>
              <w:t>34 440</w:t>
            </w:r>
          </w:p>
        </w:tc>
        <w:tc>
          <w:tcPr>
            <w:tcW w:w="1220" w:type="dxa"/>
            <w:tcBorders>
              <w:top w:val="nil"/>
              <w:left w:val="nil"/>
              <w:bottom w:val="single" w:sz="4" w:space="0" w:color="auto"/>
              <w:right w:val="single" w:sz="4" w:space="0" w:color="auto"/>
            </w:tcBorders>
            <w:shd w:val="clear" w:color="000000" w:fill="E6B8B7"/>
            <w:noWrap/>
            <w:vAlign w:val="center"/>
            <w:hideMark/>
          </w:tcPr>
          <w:p w14:paraId="612D5F30" w14:textId="77777777" w:rsidR="00384D34" w:rsidRPr="004E416F" w:rsidRDefault="00384D34" w:rsidP="002B2580">
            <w:pPr>
              <w:jc w:val="right"/>
              <w:rPr>
                <w:rFonts w:ascii="Arial" w:hAnsi="Arial"/>
                <w:sz w:val="20"/>
              </w:rPr>
            </w:pPr>
            <w:r w:rsidRPr="004E416F">
              <w:rPr>
                <w:rFonts w:ascii="Arial" w:hAnsi="Arial"/>
                <w:sz w:val="20"/>
              </w:rPr>
              <w:t>137 760</w:t>
            </w:r>
          </w:p>
        </w:tc>
        <w:tc>
          <w:tcPr>
            <w:tcW w:w="1200" w:type="dxa"/>
            <w:tcBorders>
              <w:top w:val="nil"/>
              <w:left w:val="nil"/>
              <w:bottom w:val="single" w:sz="4" w:space="0" w:color="auto"/>
              <w:right w:val="single" w:sz="4" w:space="0" w:color="auto"/>
            </w:tcBorders>
            <w:shd w:val="clear" w:color="000000" w:fill="E6B8B7"/>
            <w:noWrap/>
            <w:vAlign w:val="bottom"/>
          </w:tcPr>
          <w:p w14:paraId="24A9AE59"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C925F94"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3669830A" w14:textId="77777777" w:rsidR="00384D34" w:rsidRPr="004E416F" w:rsidRDefault="00384D34" w:rsidP="002B2580">
            <w:pPr>
              <w:jc w:val="right"/>
              <w:rPr>
                <w:rFonts w:ascii="Arial" w:hAnsi="Arial"/>
                <w:sz w:val="20"/>
              </w:rPr>
            </w:pPr>
          </w:p>
        </w:tc>
      </w:tr>
      <w:tr w:rsidR="00384D34" w:rsidRPr="004E416F" w14:paraId="7E4427C9"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68E4089D"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vMerge w:val="restart"/>
            <w:tcBorders>
              <w:top w:val="nil"/>
              <w:left w:val="single" w:sz="8" w:space="0" w:color="auto"/>
              <w:bottom w:val="single" w:sz="4" w:space="0" w:color="auto"/>
              <w:right w:val="nil"/>
            </w:tcBorders>
            <w:shd w:val="clear" w:color="000000" w:fill="92D050"/>
            <w:vAlign w:val="center"/>
            <w:hideMark/>
          </w:tcPr>
          <w:p w14:paraId="0F2B6427" w14:textId="77777777" w:rsidR="00384D34" w:rsidRPr="004E416F" w:rsidRDefault="00384D34" w:rsidP="002B2580">
            <w:pPr>
              <w:jc w:val="center"/>
              <w:rPr>
                <w:rFonts w:ascii="Arial" w:hAnsi="Arial"/>
                <w:sz w:val="20"/>
              </w:rPr>
            </w:pPr>
            <w:r w:rsidRPr="004E416F">
              <w:rPr>
                <w:rFonts w:ascii="Arial" w:hAnsi="Arial"/>
                <w:sz w:val="20"/>
              </w:rPr>
              <w:t>DNV</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0EADDBFA" w14:textId="77777777" w:rsidR="00384D34" w:rsidRPr="004E416F" w:rsidRDefault="00384D34" w:rsidP="002B2580">
            <w:pPr>
              <w:jc w:val="right"/>
              <w:rPr>
                <w:rFonts w:ascii="Arial" w:hAnsi="Arial"/>
                <w:sz w:val="20"/>
              </w:rPr>
            </w:pPr>
            <w:r w:rsidRPr="004E416F">
              <w:rPr>
                <w:rFonts w:ascii="Arial" w:hAnsi="Arial"/>
                <w:sz w:val="20"/>
              </w:rPr>
              <w:t>z/12/10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3EDCB4F3" w14:textId="77777777" w:rsidR="00384D34" w:rsidRPr="004E416F" w:rsidRDefault="00384D34" w:rsidP="002B2580">
            <w:pPr>
              <w:jc w:val="right"/>
              <w:rPr>
                <w:rFonts w:ascii="Arial" w:hAnsi="Arial"/>
                <w:sz w:val="20"/>
              </w:rPr>
            </w:pPr>
            <w:r w:rsidRPr="004E416F">
              <w:rPr>
                <w:rFonts w:ascii="Arial" w:hAnsi="Arial"/>
                <w:sz w:val="20"/>
              </w:rPr>
              <w:t>7 283</w:t>
            </w:r>
          </w:p>
        </w:tc>
        <w:tc>
          <w:tcPr>
            <w:tcW w:w="1220" w:type="dxa"/>
            <w:tcBorders>
              <w:top w:val="nil"/>
              <w:left w:val="nil"/>
              <w:bottom w:val="single" w:sz="4" w:space="0" w:color="auto"/>
              <w:right w:val="single" w:sz="4" w:space="0" w:color="auto"/>
            </w:tcBorders>
            <w:shd w:val="clear" w:color="000000" w:fill="FFFF00"/>
            <w:noWrap/>
            <w:vAlign w:val="center"/>
            <w:hideMark/>
          </w:tcPr>
          <w:p w14:paraId="3416B1C8" w14:textId="77777777" w:rsidR="00384D34" w:rsidRPr="004E416F" w:rsidRDefault="00384D34" w:rsidP="002B2580">
            <w:pPr>
              <w:jc w:val="right"/>
              <w:rPr>
                <w:rFonts w:ascii="Arial" w:hAnsi="Arial"/>
                <w:sz w:val="20"/>
              </w:rPr>
            </w:pPr>
            <w:r w:rsidRPr="004E416F">
              <w:rPr>
                <w:rFonts w:ascii="Arial" w:hAnsi="Arial"/>
                <w:sz w:val="20"/>
              </w:rPr>
              <w:t>36 415</w:t>
            </w:r>
          </w:p>
        </w:tc>
        <w:tc>
          <w:tcPr>
            <w:tcW w:w="1200" w:type="dxa"/>
            <w:tcBorders>
              <w:top w:val="nil"/>
              <w:left w:val="nil"/>
              <w:bottom w:val="single" w:sz="4" w:space="0" w:color="auto"/>
              <w:right w:val="single" w:sz="4" w:space="0" w:color="auto"/>
            </w:tcBorders>
            <w:shd w:val="clear" w:color="000000" w:fill="FFFF00"/>
            <w:noWrap/>
            <w:vAlign w:val="bottom"/>
          </w:tcPr>
          <w:p w14:paraId="65AF27E3"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B9A0E54"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30245E58" w14:textId="77777777" w:rsidR="00384D34" w:rsidRPr="004E416F" w:rsidRDefault="00384D34" w:rsidP="002B2580">
            <w:pPr>
              <w:jc w:val="right"/>
              <w:rPr>
                <w:rFonts w:ascii="Arial" w:hAnsi="Arial"/>
                <w:sz w:val="20"/>
              </w:rPr>
            </w:pPr>
          </w:p>
        </w:tc>
      </w:tr>
      <w:tr w:rsidR="00384D34" w:rsidRPr="004E416F" w14:paraId="30EF509E"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17B757B6"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vMerge/>
            <w:tcBorders>
              <w:top w:val="nil"/>
              <w:left w:val="single" w:sz="8" w:space="0" w:color="auto"/>
              <w:bottom w:val="single" w:sz="4" w:space="0" w:color="auto"/>
              <w:right w:val="nil"/>
            </w:tcBorders>
            <w:vAlign w:val="center"/>
            <w:hideMark/>
          </w:tcPr>
          <w:p w14:paraId="6FACA72C" w14:textId="77777777" w:rsidR="00384D34" w:rsidRPr="004E416F" w:rsidRDefault="00384D34" w:rsidP="002B2580">
            <w:pPr>
              <w:rPr>
                <w:rFonts w:ascii="Arial" w:hAnsi="Arial"/>
                <w:sz w:val="20"/>
              </w:rPr>
            </w:pP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4D963CD1" w14:textId="77777777" w:rsidR="00384D34" w:rsidRPr="004E416F" w:rsidRDefault="00384D34" w:rsidP="002B2580">
            <w:pPr>
              <w:jc w:val="right"/>
              <w:rPr>
                <w:rFonts w:ascii="Arial" w:hAnsi="Arial"/>
                <w:sz w:val="20"/>
              </w:rPr>
            </w:pPr>
            <w:r w:rsidRPr="004E416F">
              <w:rPr>
                <w:rFonts w:ascii="Arial" w:hAnsi="Arial"/>
                <w:sz w:val="20"/>
              </w:rPr>
              <w:t>z/12/20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17A80541" w14:textId="77777777" w:rsidR="00384D34" w:rsidRPr="004E416F" w:rsidRDefault="00384D34" w:rsidP="002B2580">
            <w:pPr>
              <w:jc w:val="right"/>
              <w:rPr>
                <w:rFonts w:ascii="Arial" w:hAnsi="Arial"/>
                <w:sz w:val="20"/>
              </w:rPr>
            </w:pPr>
            <w:r w:rsidRPr="004E416F">
              <w:rPr>
                <w:rFonts w:ascii="Arial" w:hAnsi="Arial"/>
                <w:sz w:val="20"/>
              </w:rPr>
              <w:t>141 352</w:t>
            </w:r>
          </w:p>
        </w:tc>
        <w:tc>
          <w:tcPr>
            <w:tcW w:w="1220" w:type="dxa"/>
            <w:tcBorders>
              <w:top w:val="nil"/>
              <w:left w:val="nil"/>
              <w:bottom w:val="single" w:sz="4" w:space="0" w:color="auto"/>
              <w:right w:val="single" w:sz="4" w:space="0" w:color="auto"/>
            </w:tcBorders>
            <w:shd w:val="clear" w:color="000000" w:fill="E6B8B7"/>
            <w:noWrap/>
            <w:vAlign w:val="center"/>
            <w:hideMark/>
          </w:tcPr>
          <w:p w14:paraId="23DE5499" w14:textId="77777777" w:rsidR="00384D34" w:rsidRPr="004E416F" w:rsidRDefault="00384D34" w:rsidP="002B2580">
            <w:pPr>
              <w:jc w:val="right"/>
              <w:rPr>
                <w:rFonts w:ascii="Arial" w:hAnsi="Arial"/>
                <w:sz w:val="20"/>
              </w:rPr>
            </w:pPr>
            <w:r w:rsidRPr="004E416F">
              <w:rPr>
                <w:rFonts w:ascii="Arial" w:hAnsi="Arial"/>
                <w:sz w:val="20"/>
              </w:rPr>
              <w:t>565 408</w:t>
            </w:r>
          </w:p>
        </w:tc>
        <w:tc>
          <w:tcPr>
            <w:tcW w:w="1200" w:type="dxa"/>
            <w:tcBorders>
              <w:top w:val="nil"/>
              <w:left w:val="nil"/>
              <w:bottom w:val="single" w:sz="4" w:space="0" w:color="auto"/>
              <w:right w:val="single" w:sz="4" w:space="0" w:color="auto"/>
            </w:tcBorders>
            <w:shd w:val="clear" w:color="000000" w:fill="E6B8B7"/>
            <w:noWrap/>
            <w:vAlign w:val="bottom"/>
          </w:tcPr>
          <w:p w14:paraId="23603E16"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3E3A96ED"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68BCE021" w14:textId="77777777" w:rsidR="00384D34" w:rsidRPr="004E416F" w:rsidRDefault="00384D34" w:rsidP="002B2580">
            <w:pPr>
              <w:jc w:val="right"/>
              <w:rPr>
                <w:rFonts w:ascii="Arial" w:hAnsi="Arial"/>
                <w:sz w:val="20"/>
              </w:rPr>
            </w:pPr>
          </w:p>
        </w:tc>
      </w:tr>
      <w:tr w:rsidR="00384D34" w:rsidRPr="004E416F" w14:paraId="5099C89E" w14:textId="77777777" w:rsidTr="002B2580">
        <w:trPr>
          <w:trHeight w:val="360"/>
          <w:jc w:val="center"/>
        </w:trPr>
        <w:tc>
          <w:tcPr>
            <w:tcW w:w="1000" w:type="dxa"/>
            <w:tcBorders>
              <w:top w:val="nil"/>
              <w:left w:val="single" w:sz="4" w:space="0" w:color="auto"/>
              <w:bottom w:val="single" w:sz="4" w:space="0" w:color="auto"/>
              <w:right w:val="single" w:sz="8" w:space="0" w:color="auto"/>
            </w:tcBorders>
            <w:shd w:val="clear" w:color="000000" w:fill="92D050"/>
            <w:vAlign w:val="center"/>
            <w:hideMark/>
          </w:tcPr>
          <w:p w14:paraId="67F49630"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nil"/>
              <w:bottom w:val="single" w:sz="4" w:space="0" w:color="auto"/>
              <w:right w:val="single" w:sz="4" w:space="0" w:color="auto"/>
            </w:tcBorders>
            <w:shd w:val="clear" w:color="000000" w:fill="92D050"/>
            <w:vAlign w:val="center"/>
            <w:hideMark/>
          </w:tcPr>
          <w:p w14:paraId="2D3292A5" w14:textId="77777777" w:rsidR="00384D34" w:rsidRPr="004E416F" w:rsidRDefault="00384D34" w:rsidP="002B2580">
            <w:pPr>
              <w:jc w:val="center"/>
              <w:rPr>
                <w:rFonts w:ascii="Arial" w:hAnsi="Arial"/>
                <w:sz w:val="20"/>
              </w:rPr>
            </w:pPr>
            <w:r w:rsidRPr="004E416F">
              <w:rPr>
                <w:rFonts w:ascii="Arial" w:hAnsi="Arial"/>
                <w:sz w:val="20"/>
              </w:rPr>
              <w:t>Záhorská Bystrica</w:t>
            </w:r>
          </w:p>
        </w:tc>
        <w:tc>
          <w:tcPr>
            <w:tcW w:w="960" w:type="dxa"/>
            <w:tcBorders>
              <w:top w:val="nil"/>
              <w:left w:val="nil"/>
              <w:bottom w:val="single" w:sz="4" w:space="0" w:color="auto"/>
              <w:right w:val="single" w:sz="4" w:space="0" w:color="auto"/>
            </w:tcBorders>
            <w:shd w:val="clear" w:color="000000" w:fill="FFFF00"/>
            <w:noWrap/>
            <w:vAlign w:val="center"/>
            <w:hideMark/>
          </w:tcPr>
          <w:p w14:paraId="08308A4E" w14:textId="77777777" w:rsidR="00384D34" w:rsidRPr="004E416F" w:rsidRDefault="00384D34" w:rsidP="002B2580">
            <w:pPr>
              <w:jc w:val="right"/>
              <w:rPr>
                <w:rFonts w:ascii="Arial" w:hAnsi="Arial"/>
                <w:sz w:val="20"/>
              </w:rPr>
            </w:pPr>
            <w:r w:rsidRPr="004E416F">
              <w:rPr>
                <w:rFonts w:ascii="Arial" w:hAnsi="Arial"/>
                <w:sz w:val="20"/>
              </w:rPr>
              <w:t>z/13/10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493674F4" w14:textId="77777777" w:rsidR="00384D34" w:rsidRPr="004E416F" w:rsidRDefault="00384D34" w:rsidP="002B2580">
            <w:pPr>
              <w:jc w:val="right"/>
              <w:rPr>
                <w:rFonts w:ascii="Arial" w:hAnsi="Arial"/>
                <w:sz w:val="20"/>
              </w:rPr>
            </w:pPr>
            <w:r w:rsidRPr="004E416F">
              <w:rPr>
                <w:rFonts w:ascii="Arial" w:hAnsi="Arial"/>
                <w:sz w:val="20"/>
              </w:rPr>
              <w:t>112 553</w:t>
            </w:r>
          </w:p>
        </w:tc>
        <w:tc>
          <w:tcPr>
            <w:tcW w:w="1220" w:type="dxa"/>
            <w:tcBorders>
              <w:top w:val="nil"/>
              <w:left w:val="nil"/>
              <w:bottom w:val="single" w:sz="4" w:space="0" w:color="auto"/>
              <w:right w:val="single" w:sz="4" w:space="0" w:color="auto"/>
            </w:tcBorders>
            <w:shd w:val="clear" w:color="000000" w:fill="FFFF00"/>
            <w:noWrap/>
            <w:vAlign w:val="center"/>
            <w:hideMark/>
          </w:tcPr>
          <w:p w14:paraId="49318B55" w14:textId="77777777" w:rsidR="00384D34" w:rsidRPr="004E416F" w:rsidRDefault="00384D34" w:rsidP="002B2580">
            <w:pPr>
              <w:jc w:val="right"/>
              <w:rPr>
                <w:rFonts w:ascii="Arial" w:hAnsi="Arial"/>
                <w:sz w:val="20"/>
              </w:rPr>
            </w:pPr>
            <w:r w:rsidRPr="004E416F">
              <w:rPr>
                <w:rFonts w:ascii="Arial" w:hAnsi="Arial"/>
                <w:sz w:val="20"/>
              </w:rPr>
              <w:t>562 765</w:t>
            </w:r>
          </w:p>
        </w:tc>
        <w:tc>
          <w:tcPr>
            <w:tcW w:w="1200" w:type="dxa"/>
            <w:tcBorders>
              <w:top w:val="nil"/>
              <w:left w:val="nil"/>
              <w:bottom w:val="single" w:sz="4" w:space="0" w:color="auto"/>
              <w:right w:val="single" w:sz="4" w:space="0" w:color="auto"/>
            </w:tcBorders>
            <w:shd w:val="clear" w:color="000000" w:fill="FFFF00"/>
            <w:noWrap/>
            <w:vAlign w:val="center"/>
          </w:tcPr>
          <w:p w14:paraId="0CBB1BCA"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center"/>
            <w:hideMark/>
          </w:tcPr>
          <w:p w14:paraId="0125DB0B"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2450F37D" w14:textId="77777777" w:rsidR="00384D34" w:rsidRPr="004E416F" w:rsidRDefault="00384D34" w:rsidP="002B2580">
            <w:pPr>
              <w:jc w:val="right"/>
              <w:rPr>
                <w:rFonts w:ascii="Arial" w:hAnsi="Arial"/>
                <w:sz w:val="20"/>
              </w:rPr>
            </w:pPr>
          </w:p>
        </w:tc>
      </w:tr>
      <w:tr w:rsidR="00384D34" w:rsidRPr="004E416F" w14:paraId="1663D1C8" w14:textId="77777777" w:rsidTr="002B2580">
        <w:trPr>
          <w:trHeight w:val="360"/>
          <w:jc w:val="center"/>
        </w:trPr>
        <w:tc>
          <w:tcPr>
            <w:tcW w:w="1000" w:type="dxa"/>
            <w:tcBorders>
              <w:top w:val="nil"/>
              <w:left w:val="single" w:sz="4" w:space="0" w:color="auto"/>
              <w:bottom w:val="single" w:sz="4" w:space="0" w:color="auto"/>
              <w:right w:val="single" w:sz="8" w:space="0" w:color="auto"/>
            </w:tcBorders>
            <w:shd w:val="clear" w:color="000000" w:fill="92D050"/>
            <w:vAlign w:val="center"/>
            <w:hideMark/>
          </w:tcPr>
          <w:p w14:paraId="36B2424F"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nil"/>
              <w:bottom w:val="single" w:sz="4" w:space="0" w:color="auto"/>
              <w:right w:val="single" w:sz="4" w:space="0" w:color="auto"/>
            </w:tcBorders>
            <w:shd w:val="clear" w:color="000000" w:fill="92D050"/>
            <w:vAlign w:val="center"/>
            <w:hideMark/>
          </w:tcPr>
          <w:p w14:paraId="6FA697E1" w14:textId="77777777" w:rsidR="00384D34" w:rsidRPr="004E416F" w:rsidRDefault="00384D34" w:rsidP="002B2580">
            <w:pPr>
              <w:jc w:val="center"/>
              <w:rPr>
                <w:rFonts w:ascii="Arial" w:hAnsi="Arial"/>
                <w:sz w:val="20"/>
              </w:rPr>
            </w:pPr>
            <w:r w:rsidRPr="004E416F">
              <w:rPr>
                <w:rFonts w:ascii="Arial" w:hAnsi="Arial"/>
                <w:sz w:val="20"/>
              </w:rPr>
              <w:t>Záhorská Bystrica</w:t>
            </w:r>
          </w:p>
        </w:tc>
        <w:tc>
          <w:tcPr>
            <w:tcW w:w="960" w:type="dxa"/>
            <w:tcBorders>
              <w:top w:val="nil"/>
              <w:left w:val="nil"/>
              <w:bottom w:val="single" w:sz="4" w:space="0" w:color="auto"/>
              <w:right w:val="single" w:sz="4" w:space="0" w:color="auto"/>
            </w:tcBorders>
            <w:shd w:val="clear" w:color="000000" w:fill="E6B8B7"/>
            <w:noWrap/>
            <w:vAlign w:val="bottom"/>
            <w:hideMark/>
          </w:tcPr>
          <w:p w14:paraId="651D8201" w14:textId="77777777" w:rsidR="00384D34" w:rsidRPr="004E416F" w:rsidRDefault="00384D34" w:rsidP="002B2580">
            <w:pPr>
              <w:jc w:val="right"/>
              <w:rPr>
                <w:rFonts w:ascii="Arial" w:hAnsi="Arial"/>
                <w:sz w:val="20"/>
              </w:rPr>
            </w:pPr>
            <w:r w:rsidRPr="004E416F">
              <w:rPr>
                <w:rFonts w:ascii="Arial" w:hAnsi="Arial"/>
                <w:sz w:val="20"/>
              </w:rPr>
              <w:t>z/13/20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38115687" w14:textId="77777777" w:rsidR="00384D34" w:rsidRPr="004E416F" w:rsidRDefault="00384D34" w:rsidP="002B2580">
            <w:pPr>
              <w:jc w:val="right"/>
              <w:rPr>
                <w:rFonts w:ascii="Arial" w:hAnsi="Arial"/>
                <w:sz w:val="20"/>
              </w:rPr>
            </w:pPr>
            <w:r w:rsidRPr="004E416F">
              <w:rPr>
                <w:rFonts w:ascii="Arial" w:hAnsi="Arial"/>
                <w:sz w:val="20"/>
              </w:rPr>
              <w:t>50 678</w:t>
            </w:r>
          </w:p>
        </w:tc>
        <w:tc>
          <w:tcPr>
            <w:tcW w:w="1220" w:type="dxa"/>
            <w:tcBorders>
              <w:top w:val="nil"/>
              <w:left w:val="nil"/>
              <w:bottom w:val="single" w:sz="4" w:space="0" w:color="auto"/>
              <w:right w:val="single" w:sz="8" w:space="0" w:color="auto"/>
            </w:tcBorders>
            <w:shd w:val="clear" w:color="000000" w:fill="E6B8B7"/>
            <w:noWrap/>
            <w:vAlign w:val="center"/>
            <w:hideMark/>
          </w:tcPr>
          <w:p w14:paraId="0C313DAE" w14:textId="77777777" w:rsidR="00384D34" w:rsidRPr="004E416F" w:rsidRDefault="00384D34" w:rsidP="002B2580">
            <w:pPr>
              <w:jc w:val="right"/>
              <w:rPr>
                <w:rFonts w:ascii="Arial" w:hAnsi="Arial"/>
                <w:sz w:val="20"/>
              </w:rPr>
            </w:pPr>
            <w:r w:rsidRPr="004E416F">
              <w:rPr>
                <w:rFonts w:ascii="Arial" w:hAnsi="Arial"/>
                <w:sz w:val="20"/>
              </w:rPr>
              <w:t>202 712</w:t>
            </w:r>
          </w:p>
        </w:tc>
        <w:tc>
          <w:tcPr>
            <w:tcW w:w="1200" w:type="dxa"/>
            <w:tcBorders>
              <w:top w:val="nil"/>
              <w:left w:val="single" w:sz="4" w:space="0" w:color="auto"/>
              <w:bottom w:val="single" w:sz="4" w:space="0" w:color="auto"/>
              <w:right w:val="single" w:sz="4" w:space="0" w:color="auto"/>
            </w:tcBorders>
            <w:shd w:val="clear" w:color="000000" w:fill="E6B8B7"/>
            <w:noWrap/>
            <w:vAlign w:val="bottom"/>
          </w:tcPr>
          <w:p w14:paraId="5817FE5F"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2B866B43"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5ECDC0A1" w14:textId="77777777" w:rsidR="00384D34" w:rsidRPr="004E416F" w:rsidRDefault="00384D34" w:rsidP="002B2580">
            <w:pPr>
              <w:jc w:val="right"/>
              <w:rPr>
                <w:rFonts w:ascii="Arial" w:hAnsi="Arial"/>
                <w:sz w:val="20"/>
              </w:rPr>
            </w:pPr>
          </w:p>
        </w:tc>
      </w:tr>
      <w:tr w:rsidR="00384D34" w:rsidRPr="004E416F" w14:paraId="231780B3"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0E73B1B6" w14:textId="77777777" w:rsidR="00384D34" w:rsidRPr="004E416F" w:rsidRDefault="00384D34" w:rsidP="002B2580">
            <w:pPr>
              <w:jc w:val="right"/>
              <w:rPr>
                <w:rFonts w:ascii="Arial" w:hAnsi="Arial"/>
                <w:sz w:val="20"/>
              </w:rPr>
            </w:pPr>
          </w:p>
        </w:tc>
        <w:tc>
          <w:tcPr>
            <w:tcW w:w="1600" w:type="dxa"/>
            <w:tcBorders>
              <w:top w:val="nil"/>
              <w:left w:val="nil"/>
              <w:bottom w:val="nil"/>
              <w:right w:val="nil"/>
            </w:tcBorders>
            <w:shd w:val="clear" w:color="auto" w:fill="auto"/>
            <w:noWrap/>
            <w:vAlign w:val="bottom"/>
            <w:hideMark/>
          </w:tcPr>
          <w:p w14:paraId="0775549C" w14:textId="77777777" w:rsidR="00384D34" w:rsidRPr="004E416F" w:rsidRDefault="00384D34" w:rsidP="002B2580">
            <w:pPr>
              <w:jc w:val="center"/>
              <w:rPr>
                <w:sz w:val="20"/>
              </w:rPr>
            </w:pPr>
          </w:p>
        </w:tc>
        <w:tc>
          <w:tcPr>
            <w:tcW w:w="960" w:type="dxa"/>
            <w:tcBorders>
              <w:top w:val="nil"/>
              <w:left w:val="nil"/>
              <w:bottom w:val="nil"/>
              <w:right w:val="nil"/>
            </w:tcBorders>
            <w:shd w:val="clear" w:color="auto" w:fill="auto"/>
            <w:noWrap/>
            <w:vAlign w:val="bottom"/>
            <w:hideMark/>
          </w:tcPr>
          <w:p w14:paraId="3B3B8EB5" w14:textId="77777777" w:rsidR="00384D34" w:rsidRPr="004E416F" w:rsidRDefault="00384D34" w:rsidP="002B2580">
            <w:pPr>
              <w:rPr>
                <w:sz w:val="20"/>
              </w:rPr>
            </w:pP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76DE8BC5" w14:textId="77777777" w:rsidR="00384D34" w:rsidRPr="004E416F" w:rsidRDefault="00384D34" w:rsidP="002B2580">
            <w:pPr>
              <w:jc w:val="right"/>
              <w:rPr>
                <w:rFonts w:ascii="Arial" w:hAnsi="Arial"/>
                <w:b/>
                <w:bCs/>
                <w:sz w:val="20"/>
              </w:rPr>
            </w:pPr>
            <w:r w:rsidRPr="004E416F">
              <w:rPr>
                <w:rFonts w:ascii="Arial" w:hAnsi="Arial"/>
                <w:b/>
                <w:bCs/>
                <w:sz w:val="20"/>
              </w:rPr>
              <w:t>550 184</w:t>
            </w:r>
          </w:p>
        </w:tc>
        <w:tc>
          <w:tcPr>
            <w:tcW w:w="1220" w:type="dxa"/>
            <w:tcBorders>
              <w:top w:val="nil"/>
              <w:left w:val="nil"/>
              <w:bottom w:val="nil"/>
              <w:right w:val="nil"/>
            </w:tcBorders>
            <w:shd w:val="clear" w:color="auto" w:fill="auto"/>
            <w:noWrap/>
            <w:vAlign w:val="bottom"/>
            <w:hideMark/>
          </w:tcPr>
          <w:p w14:paraId="52A4F27C" w14:textId="77777777" w:rsidR="00384D34" w:rsidRPr="004E416F" w:rsidRDefault="00384D3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1CF76ADF"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5ACBAF19" w14:textId="77777777" w:rsidR="00384D34" w:rsidRPr="004E416F" w:rsidRDefault="00384D34"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530933DD" w14:textId="77777777" w:rsidR="00384D34" w:rsidRPr="004E416F" w:rsidRDefault="00384D34" w:rsidP="002B2580">
            <w:pPr>
              <w:jc w:val="right"/>
              <w:rPr>
                <w:rFonts w:ascii="Arial" w:hAnsi="Arial"/>
                <w:b/>
                <w:bCs/>
              </w:rPr>
            </w:pPr>
          </w:p>
        </w:tc>
      </w:tr>
    </w:tbl>
    <w:p w14:paraId="57B11D94" w14:textId="77777777" w:rsidR="00384D34" w:rsidRDefault="00384D34" w:rsidP="00384D34">
      <w:pPr>
        <w:pStyle w:val="F6-MenoFunkcia"/>
        <w:ind w:left="0"/>
        <w:rPr>
          <w:szCs w:val="24"/>
        </w:rPr>
      </w:pPr>
    </w:p>
    <w:p w14:paraId="40C8ACB4" w14:textId="77777777" w:rsidR="00384D34" w:rsidRDefault="00384D34" w:rsidP="00384D34">
      <w:pPr>
        <w:pStyle w:val="F6-MenoFunkcia"/>
        <w:ind w:left="0"/>
        <w:rPr>
          <w:szCs w:val="24"/>
        </w:rPr>
      </w:pPr>
    </w:p>
    <w:tbl>
      <w:tblPr>
        <w:tblW w:w="8564" w:type="dxa"/>
        <w:jc w:val="center"/>
        <w:tblCellMar>
          <w:left w:w="70" w:type="dxa"/>
          <w:right w:w="70" w:type="dxa"/>
        </w:tblCellMar>
        <w:tblLook w:val="04A0" w:firstRow="1" w:lastRow="0" w:firstColumn="1" w:lastColumn="0" w:noHBand="0" w:noVBand="1"/>
      </w:tblPr>
      <w:tblGrid>
        <w:gridCol w:w="1200"/>
        <w:gridCol w:w="502"/>
        <w:gridCol w:w="2965"/>
        <w:gridCol w:w="878"/>
        <w:gridCol w:w="752"/>
        <w:gridCol w:w="1151"/>
        <w:gridCol w:w="1032"/>
        <w:gridCol w:w="84"/>
      </w:tblGrid>
      <w:tr w:rsidR="00384D34" w:rsidRPr="00373E26" w14:paraId="139BA2AB"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6D964B7B" w14:textId="77777777" w:rsidR="00384D34" w:rsidRPr="00373E26" w:rsidRDefault="00384D34" w:rsidP="002B2580">
            <w:pPr>
              <w:rPr>
                <w:sz w:val="20"/>
              </w:rPr>
            </w:pPr>
          </w:p>
        </w:tc>
        <w:tc>
          <w:tcPr>
            <w:tcW w:w="7364" w:type="dxa"/>
            <w:gridSpan w:val="7"/>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39DAA293" w14:textId="77777777" w:rsidR="00384D34" w:rsidRPr="00373E26" w:rsidRDefault="00384D34" w:rsidP="002B2580">
            <w:pPr>
              <w:jc w:val="center"/>
              <w:rPr>
                <w:rFonts w:ascii="Arial" w:hAnsi="Arial"/>
                <w:b/>
                <w:bCs/>
                <w:sz w:val="20"/>
              </w:rPr>
            </w:pPr>
            <w:r w:rsidRPr="00373E26">
              <w:rPr>
                <w:rFonts w:ascii="Arial" w:hAnsi="Arial"/>
                <w:b/>
                <w:bCs/>
                <w:sz w:val="20"/>
              </w:rPr>
              <w:t>odstraňovanie buriny v obrubníkoch 2019</w:t>
            </w:r>
          </w:p>
        </w:tc>
      </w:tr>
      <w:tr w:rsidR="00384D34" w:rsidRPr="00373E26" w14:paraId="0C7F68BB" w14:textId="77777777" w:rsidTr="002B2580">
        <w:trPr>
          <w:trHeight w:val="255"/>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54BC359D" w14:textId="77777777" w:rsidR="00384D34" w:rsidRPr="00373E26" w:rsidRDefault="00384D34" w:rsidP="002B2580">
            <w:pPr>
              <w:jc w:val="center"/>
              <w:rPr>
                <w:rFonts w:ascii="Arial" w:hAnsi="Arial"/>
                <w:b/>
                <w:bCs/>
                <w:sz w:val="20"/>
              </w:rPr>
            </w:pPr>
            <w:r w:rsidRPr="00373E26">
              <w:rPr>
                <w:rFonts w:ascii="Arial" w:hAnsi="Arial"/>
                <w:b/>
                <w:bCs/>
                <w:sz w:val="20"/>
              </w:rPr>
              <w:t>Oblasť</w:t>
            </w:r>
          </w:p>
        </w:tc>
        <w:tc>
          <w:tcPr>
            <w:tcW w:w="502"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361AA6A" w14:textId="77777777" w:rsidR="00384D34" w:rsidRPr="00373E26" w:rsidRDefault="00384D34" w:rsidP="002B2580">
            <w:pPr>
              <w:jc w:val="center"/>
              <w:rPr>
                <w:rFonts w:ascii="Arial" w:hAnsi="Arial"/>
                <w:b/>
                <w:bCs/>
                <w:sz w:val="20"/>
              </w:rPr>
            </w:pPr>
            <w:r w:rsidRPr="00373E26">
              <w:rPr>
                <w:rFonts w:ascii="Arial" w:hAnsi="Arial"/>
                <w:b/>
                <w:bCs/>
                <w:sz w:val="20"/>
              </w:rPr>
              <w:t>r.č.</w:t>
            </w:r>
          </w:p>
        </w:tc>
        <w:tc>
          <w:tcPr>
            <w:tcW w:w="2965" w:type="dxa"/>
            <w:vMerge w:val="restart"/>
            <w:tcBorders>
              <w:top w:val="nil"/>
              <w:left w:val="single" w:sz="4" w:space="0" w:color="auto"/>
              <w:bottom w:val="single" w:sz="4" w:space="0" w:color="auto"/>
              <w:right w:val="single" w:sz="4" w:space="0" w:color="auto"/>
            </w:tcBorders>
            <w:shd w:val="clear" w:color="000000" w:fill="C0C0C0"/>
            <w:vAlign w:val="center"/>
            <w:hideMark/>
          </w:tcPr>
          <w:p w14:paraId="64D3914D" w14:textId="77777777" w:rsidR="00384D34" w:rsidRPr="00373E26" w:rsidRDefault="00384D34" w:rsidP="002B2580">
            <w:pPr>
              <w:jc w:val="center"/>
              <w:rPr>
                <w:rFonts w:ascii="Arial" w:hAnsi="Arial"/>
                <w:b/>
                <w:bCs/>
                <w:sz w:val="20"/>
              </w:rPr>
            </w:pPr>
            <w:r w:rsidRPr="00373E26">
              <w:rPr>
                <w:rFonts w:ascii="Arial" w:hAnsi="Arial"/>
                <w:b/>
                <w:bCs/>
                <w:sz w:val="20"/>
              </w:rPr>
              <w:t>m.č.</w:t>
            </w:r>
          </w:p>
        </w:tc>
        <w:tc>
          <w:tcPr>
            <w:tcW w:w="878" w:type="dxa"/>
            <w:vMerge w:val="restart"/>
            <w:tcBorders>
              <w:top w:val="nil"/>
              <w:left w:val="single" w:sz="4" w:space="0" w:color="auto"/>
              <w:bottom w:val="single" w:sz="4" w:space="0" w:color="auto"/>
              <w:right w:val="single" w:sz="4" w:space="0" w:color="auto"/>
            </w:tcBorders>
            <w:shd w:val="clear" w:color="000000" w:fill="C0C0C0"/>
            <w:vAlign w:val="center"/>
            <w:hideMark/>
          </w:tcPr>
          <w:p w14:paraId="237A2D49" w14:textId="77777777" w:rsidR="00384D34" w:rsidRPr="00373E26" w:rsidRDefault="00384D34" w:rsidP="002B2580">
            <w:pPr>
              <w:jc w:val="center"/>
              <w:rPr>
                <w:rFonts w:ascii="Arial" w:hAnsi="Arial"/>
                <w:b/>
                <w:bCs/>
                <w:sz w:val="20"/>
              </w:rPr>
            </w:pPr>
            <w:r w:rsidRPr="00373E26">
              <w:rPr>
                <w:rFonts w:ascii="Arial" w:hAnsi="Arial"/>
                <w:b/>
                <w:bCs/>
                <w:sz w:val="20"/>
              </w:rPr>
              <w:t>výmera v m</w:t>
            </w:r>
          </w:p>
        </w:tc>
        <w:tc>
          <w:tcPr>
            <w:tcW w:w="752" w:type="dxa"/>
            <w:vMerge w:val="restart"/>
            <w:tcBorders>
              <w:top w:val="nil"/>
              <w:left w:val="single" w:sz="4" w:space="0" w:color="auto"/>
              <w:bottom w:val="single" w:sz="4" w:space="0" w:color="auto"/>
              <w:right w:val="single" w:sz="4" w:space="0" w:color="auto"/>
            </w:tcBorders>
            <w:shd w:val="clear" w:color="000000" w:fill="C0C0C0"/>
            <w:vAlign w:val="center"/>
            <w:hideMark/>
          </w:tcPr>
          <w:p w14:paraId="21281C18" w14:textId="77777777" w:rsidR="00384D34" w:rsidRPr="00373E26" w:rsidRDefault="00384D34" w:rsidP="002B2580">
            <w:pPr>
              <w:jc w:val="center"/>
              <w:rPr>
                <w:rFonts w:ascii="Arial" w:hAnsi="Arial"/>
                <w:b/>
                <w:bCs/>
                <w:sz w:val="20"/>
              </w:rPr>
            </w:pPr>
            <w:r w:rsidRPr="00373E26">
              <w:rPr>
                <w:rFonts w:ascii="Arial" w:hAnsi="Arial"/>
                <w:b/>
                <w:bCs/>
                <w:sz w:val="20"/>
              </w:rPr>
              <w:t>jed. cena</w:t>
            </w:r>
          </w:p>
        </w:tc>
        <w:tc>
          <w:tcPr>
            <w:tcW w:w="1151" w:type="dxa"/>
            <w:vMerge w:val="restart"/>
            <w:tcBorders>
              <w:top w:val="nil"/>
              <w:left w:val="single" w:sz="4" w:space="0" w:color="auto"/>
              <w:bottom w:val="single" w:sz="4" w:space="0" w:color="auto"/>
              <w:right w:val="single" w:sz="4" w:space="0" w:color="auto"/>
            </w:tcBorders>
            <w:shd w:val="clear" w:color="000000" w:fill="C0C0C0"/>
            <w:vAlign w:val="center"/>
            <w:hideMark/>
          </w:tcPr>
          <w:p w14:paraId="1ACA7EA4" w14:textId="77777777" w:rsidR="00384D34" w:rsidRPr="00373E26" w:rsidRDefault="00384D34" w:rsidP="002B2580">
            <w:pPr>
              <w:jc w:val="center"/>
              <w:rPr>
                <w:rFonts w:ascii="Arial" w:hAnsi="Arial"/>
                <w:b/>
                <w:bCs/>
                <w:sz w:val="20"/>
              </w:rPr>
            </w:pPr>
            <w:r w:rsidRPr="00373E26">
              <w:rPr>
                <w:rFonts w:ascii="Arial" w:hAnsi="Arial"/>
                <w:b/>
                <w:bCs/>
                <w:sz w:val="20"/>
              </w:rPr>
              <w:t>sezónna cykličnosť</w:t>
            </w:r>
          </w:p>
        </w:tc>
        <w:tc>
          <w:tcPr>
            <w:tcW w:w="1116" w:type="dxa"/>
            <w:gridSpan w:val="2"/>
            <w:tcBorders>
              <w:top w:val="nil"/>
              <w:left w:val="single" w:sz="4" w:space="0" w:color="auto"/>
              <w:bottom w:val="single" w:sz="4" w:space="0" w:color="auto"/>
              <w:right w:val="single" w:sz="8" w:space="0" w:color="auto"/>
            </w:tcBorders>
            <w:shd w:val="clear" w:color="000000" w:fill="C0C0C0"/>
            <w:vAlign w:val="center"/>
            <w:hideMark/>
          </w:tcPr>
          <w:p w14:paraId="65691CB6" w14:textId="77777777" w:rsidR="00384D34" w:rsidRPr="00373E26" w:rsidRDefault="00384D34" w:rsidP="002B2580">
            <w:pPr>
              <w:jc w:val="center"/>
              <w:rPr>
                <w:rFonts w:ascii="Arial" w:hAnsi="Arial"/>
                <w:b/>
                <w:bCs/>
                <w:sz w:val="20"/>
              </w:rPr>
            </w:pPr>
            <w:r w:rsidRPr="00373E26">
              <w:rPr>
                <w:rFonts w:ascii="Arial" w:hAnsi="Arial"/>
                <w:b/>
                <w:bCs/>
                <w:sz w:val="20"/>
              </w:rPr>
              <w:t>obrat</w:t>
            </w:r>
          </w:p>
        </w:tc>
      </w:tr>
      <w:tr w:rsidR="00384D34" w:rsidRPr="00373E26" w14:paraId="2D42C7A8" w14:textId="77777777" w:rsidTr="002B2580">
        <w:trPr>
          <w:gridAfter w:val="1"/>
          <w:wAfter w:w="84" w:type="dxa"/>
          <w:trHeight w:val="270"/>
          <w:jc w:val="center"/>
        </w:trPr>
        <w:tc>
          <w:tcPr>
            <w:tcW w:w="1200" w:type="dxa"/>
            <w:vMerge/>
            <w:tcBorders>
              <w:top w:val="single" w:sz="8" w:space="0" w:color="auto"/>
              <w:left w:val="single" w:sz="8" w:space="0" w:color="auto"/>
              <w:bottom w:val="nil"/>
              <w:right w:val="single" w:sz="4" w:space="0" w:color="auto"/>
            </w:tcBorders>
            <w:vAlign w:val="center"/>
            <w:hideMark/>
          </w:tcPr>
          <w:p w14:paraId="0EE19605" w14:textId="77777777" w:rsidR="00384D34" w:rsidRPr="00373E26" w:rsidRDefault="00384D34" w:rsidP="002B2580">
            <w:pPr>
              <w:rPr>
                <w:rFonts w:ascii="Arial" w:hAnsi="Arial"/>
                <w:b/>
                <w:bCs/>
                <w:sz w:val="20"/>
              </w:rPr>
            </w:pPr>
          </w:p>
        </w:tc>
        <w:tc>
          <w:tcPr>
            <w:tcW w:w="502" w:type="dxa"/>
            <w:vMerge/>
            <w:tcBorders>
              <w:top w:val="nil"/>
              <w:left w:val="single" w:sz="8" w:space="0" w:color="auto"/>
              <w:bottom w:val="single" w:sz="8" w:space="0" w:color="000000"/>
              <w:right w:val="single" w:sz="4" w:space="0" w:color="auto"/>
            </w:tcBorders>
            <w:vAlign w:val="center"/>
            <w:hideMark/>
          </w:tcPr>
          <w:p w14:paraId="7F44E740" w14:textId="77777777" w:rsidR="00384D34" w:rsidRPr="00373E26" w:rsidRDefault="00384D34" w:rsidP="002B2580">
            <w:pPr>
              <w:rPr>
                <w:rFonts w:ascii="Arial" w:hAnsi="Arial"/>
                <w:b/>
                <w:bCs/>
                <w:sz w:val="20"/>
              </w:rPr>
            </w:pPr>
          </w:p>
        </w:tc>
        <w:tc>
          <w:tcPr>
            <w:tcW w:w="2965" w:type="dxa"/>
            <w:vMerge/>
            <w:tcBorders>
              <w:top w:val="nil"/>
              <w:left w:val="single" w:sz="4" w:space="0" w:color="auto"/>
              <w:bottom w:val="single" w:sz="4" w:space="0" w:color="auto"/>
              <w:right w:val="single" w:sz="4" w:space="0" w:color="auto"/>
            </w:tcBorders>
            <w:vAlign w:val="center"/>
            <w:hideMark/>
          </w:tcPr>
          <w:p w14:paraId="11686D40" w14:textId="77777777" w:rsidR="00384D34" w:rsidRPr="00373E26" w:rsidRDefault="00384D34" w:rsidP="002B2580">
            <w:pPr>
              <w:rPr>
                <w:rFonts w:ascii="Arial" w:hAnsi="Arial"/>
                <w:b/>
                <w:bCs/>
                <w:sz w:val="20"/>
              </w:rPr>
            </w:pPr>
          </w:p>
        </w:tc>
        <w:tc>
          <w:tcPr>
            <w:tcW w:w="878" w:type="dxa"/>
            <w:vMerge/>
            <w:tcBorders>
              <w:top w:val="nil"/>
              <w:left w:val="single" w:sz="4" w:space="0" w:color="auto"/>
              <w:bottom w:val="single" w:sz="4" w:space="0" w:color="auto"/>
              <w:right w:val="single" w:sz="4" w:space="0" w:color="auto"/>
            </w:tcBorders>
            <w:vAlign w:val="center"/>
            <w:hideMark/>
          </w:tcPr>
          <w:p w14:paraId="6E33F269" w14:textId="77777777" w:rsidR="00384D34" w:rsidRPr="00373E26" w:rsidRDefault="00384D34" w:rsidP="002B2580">
            <w:pPr>
              <w:rPr>
                <w:rFonts w:ascii="Arial" w:hAnsi="Arial"/>
                <w:b/>
                <w:bCs/>
                <w:sz w:val="20"/>
              </w:rPr>
            </w:pPr>
          </w:p>
        </w:tc>
        <w:tc>
          <w:tcPr>
            <w:tcW w:w="752" w:type="dxa"/>
            <w:vMerge/>
            <w:tcBorders>
              <w:top w:val="nil"/>
              <w:left w:val="single" w:sz="4" w:space="0" w:color="auto"/>
              <w:bottom w:val="single" w:sz="4" w:space="0" w:color="auto"/>
              <w:right w:val="single" w:sz="4" w:space="0" w:color="auto"/>
            </w:tcBorders>
            <w:vAlign w:val="center"/>
            <w:hideMark/>
          </w:tcPr>
          <w:p w14:paraId="59E78EE5" w14:textId="77777777" w:rsidR="00384D34" w:rsidRPr="00373E26" w:rsidRDefault="00384D34" w:rsidP="002B2580">
            <w:pPr>
              <w:rPr>
                <w:rFonts w:ascii="Arial" w:hAnsi="Arial"/>
                <w:b/>
                <w:bCs/>
                <w:sz w:val="20"/>
              </w:rPr>
            </w:pPr>
          </w:p>
        </w:tc>
        <w:tc>
          <w:tcPr>
            <w:tcW w:w="1151" w:type="dxa"/>
            <w:vMerge/>
            <w:tcBorders>
              <w:top w:val="nil"/>
              <w:left w:val="single" w:sz="4" w:space="0" w:color="auto"/>
              <w:bottom w:val="single" w:sz="4" w:space="0" w:color="auto"/>
              <w:right w:val="single" w:sz="4" w:space="0" w:color="auto"/>
            </w:tcBorders>
            <w:vAlign w:val="center"/>
            <w:hideMark/>
          </w:tcPr>
          <w:p w14:paraId="2361BEA3" w14:textId="77777777" w:rsidR="00384D34" w:rsidRPr="00373E26" w:rsidRDefault="00384D34" w:rsidP="002B2580">
            <w:pPr>
              <w:rPr>
                <w:rFonts w:ascii="Arial" w:hAnsi="Arial"/>
                <w:b/>
                <w:bCs/>
                <w:sz w:val="20"/>
              </w:rPr>
            </w:pPr>
          </w:p>
        </w:tc>
        <w:tc>
          <w:tcPr>
            <w:tcW w:w="1032" w:type="dxa"/>
            <w:tcBorders>
              <w:top w:val="nil"/>
              <w:left w:val="single" w:sz="4" w:space="0" w:color="auto"/>
              <w:bottom w:val="single" w:sz="4" w:space="0" w:color="auto"/>
              <w:right w:val="single" w:sz="8" w:space="0" w:color="auto"/>
            </w:tcBorders>
            <w:vAlign w:val="center"/>
            <w:hideMark/>
          </w:tcPr>
          <w:p w14:paraId="77DB25B7" w14:textId="77777777" w:rsidR="00384D34" w:rsidRPr="00373E26" w:rsidRDefault="00384D34" w:rsidP="002B2580">
            <w:pPr>
              <w:rPr>
                <w:rFonts w:ascii="Arial" w:hAnsi="Arial"/>
                <w:b/>
                <w:bCs/>
                <w:sz w:val="20"/>
              </w:rPr>
            </w:pPr>
          </w:p>
        </w:tc>
      </w:tr>
      <w:tr w:rsidR="00384D34" w:rsidRPr="00373E26" w14:paraId="635A9BEB"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23A57" w14:textId="77777777" w:rsidR="00384D34" w:rsidRPr="00373E26" w:rsidRDefault="00384D34" w:rsidP="002B2580">
            <w:pPr>
              <w:jc w:val="center"/>
              <w:rPr>
                <w:rFonts w:ascii="Arial" w:hAnsi="Arial"/>
                <w:sz w:val="20"/>
              </w:rPr>
            </w:pPr>
            <w:r w:rsidRPr="00373E26">
              <w:rPr>
                <w:rFonts w:ascii="Arial" w:hAnsi="Arial"/>
                <w:sz w:val="20"/>
              </w:rPr>
              <w:t>2</w:t>
            </w:r>
          </w:p>
        </w:tc>
        <w:tc>
          <w:tcPr>
            <w:tcW w:w="502" w:type="dxa"/>
            <w:tcBorders>
              <w:top w:val="single" w:sz="4" w:space="0" w:color="auto"/>
              <w:left w:val="nil"/>
              <w:bottom w:val="nil"/>
              <w:right w:val="single" w:sz="4" w:space="0" w:color="auto"/>
            </w:tcBorders>
            <w:shd w:val="clear" w:color="000000" w:fill="CCC0DA"/>
            <w:noWrap/>
            <w:vAlign w:val="center"/>
            <w:hideMark/>
          </w:tcPr>
          <w:p w14:paraId="68B5124A" w14:textId="77777777" w:rsidR="00384D34" w:rsidRPr="00373E26" w:rsidRDefault="00384D34" w:rsidP="002B2580">
            <w:pPr>
              <w:jc w:val="center"/>
              <w:rPr>
                <w:rFonts w:ascii="Arial" w:hAnsi="Arial"/>
                <w:sz w:val="20"/>
              </w:rPr>
            </w:pPr>
            <w:r w:rsidRPr="00373E26">
              <w:rPr>
                <w:rFonts w:ascii="Arial" w:hAnsi="Arial"/>
                <w:sz w:val="20"/>
              </w:rPr>
              <w:t>461</w:t>
            </w:r>
          </w:p>
        </w:tc>
        <w:tc>
          <w:tcPr>
            <w:tcW w:w="2965" w:type="dxa"/>
            <w:tcBorders>
              <w:top w:val="single" w:sz="4" w:space="0" w:color="auto"/>
              <w:left w:val="nil"/>
              <w:bottom w:val="single" w:sz="4" w:space="0" w:color="auto"/>
              <w:right w:val="single" w:sz="4" w:space="0" w:color="auto"/>
            </w:tcBorders>
            <w:shd w:val="clear" w:color="auto" w:fill="auto"/>
            <w:noWrap/>
            <w:vAlign w:val="bottom"/>
            <w:hideMark/>
          </w:tcPr>
          <w:p w14:paraId="058B964D" w14:textId="77777777" w:rsidR="00384D34" w:rsidRPr="00373E26" w:rsidRDefault="00384D34" w:rsidP="002B2580">
            <w:pPr>
              <w:rPr>
                <w:rFonts w:ascii="Arial" w:hAnsi="Arial"/>
                <w:sz w:val="20"/>
              </w:rPr>
            </w:pPr>
            <w:r w:rsidRPr="00373E26">
              <w:rPr>
                <w:rFonts w:ascii="Arial" w:hAnsi="Arial"/>
                <w:sz w:val="20"/>
              </w:rPr>
              <w:t>Karlova Ves, Dúbravka, Lamač</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14:paraId="5711AD49" w14:textId="77777777" w:rsidR="00384D34" w:rsidRPr="00373E26" w:rsidRDefault="00384D34" w:rsidP="002B2580">
            <w:pPr>
              <w:jc w:val="right"/>
              <w:rPr>
                <w:rFonts w:ascii="Arial" w:hAnsi="Arial"/>
                <w:sz w:val="20"/>
              </w:rPr>
            </w:pPr>
            <w:r w:rsidRPr="00373E26">
              <w:rPr>
                <w:rFonts w:ascii="Arial" w:hAnsi="Arial"/>
                <w:sz w:val="20"/>
              </w:rPr>
              <w:t>74 062</w:t>
            </w:r>
          </w:p>
        </w:tc>
        <w:tc>
          <w:tcPr>
            <w:tcW w:w="752" w:type="dxa"/>
            <w:tcBorders>
              <w:top w:val="single" w:sz="4" w:space="0" w:color="auto"/>
              <w:left w:val="nil"/>
              <w:bottom w:val="single" w:sz="4" w:space="0" w:color="auto"/>
              <w:right w:val="single" w:sz="4" w:space="0" w:color="auto"/>
            </w:tcBorders>
            <w:shd w:val="clear" w:color="auto" w:fill="FFFF00"/>
            <w:noWrap/>
            <w:vAlign w:val="bottom"/>
          </w:tcPr>
          <w:p w14:paraId="5C31B4E4" w14:textId="77777777" w:rsidR="00384D34" w:rsidRPr="00373E26" w:rsidRDefault="00384D34" w:rsidP="002B2580">
            <w:pPr>
              <w:jc w:val="center"/>
              <w:rPr>
                <w:rFonts w:ascii="Arial" w:hAnsi="Arial"/>
                <w:sz w:val="20"/>
              </w:rPr>
            </w:pP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79F573D4" w14:textId="77777777" w:rsidR="00384D34" w:rsidRPr="00373E26" w:rsidRDefault="00384D34" w:rsidP="002B2580">
            <w:pPr>
              <w:jc w:val="center"/>
              <w:rPr>
                <w:rFonts w:ascii="Arial" w:hAnsi="Arial"/>
                <w:sz w:val="20"/>
              </w:rPr>
            </w:pPr>
            <w:r w:rsidRPr="00373E26">
              <w:rPr>
                <w:rFonts w:ascii="Arial" w:hAnsi="Arial"/>
                <w:sz w:val="20"/>
              </w:rPr>
              <w:t>2</w:t>
            </w:r>
          </w:p>
        </w:tc>
        <w:tc>
          <w:tcPr>
            <w:tcW w:w="1116" w:type="dxa"/>
            <w:gridSpan w:val="2"/>
            <w:tcBorders>
              <w:top w:val="single" w:sz="4" w:space="0" w:color="auto"/>
              <w:left w:val="nil"/>
              <w:bottom w:val="single" w:sz="4" w:space="0" w:color="auto"/>
              <w:right w:val="single" w:sz="8" w:space="0" w:color="auto"/>
            </w:tcBorders>
            <w:shd w:val="clear" w:color="auto" w:fill="auto"/>
            <w:noWrap/>
            <w:vAlign w:val="bottom"/>
          </w:tcPr>
          <w:p w14:paraId="58698686" w14:textId="77777777" w:rsidR="00384D34" w:rsidRPr="00373E26" w:rsidRDefault="00384D34" w:rsidP="002B2580">
            <w:pPr>
              <w:jc w:val="right"/>
              <w:rPr>
                <w:rFonts w:ascii="Arial" w:hAnsi="Arial"/>
                <w:sz w:val="20"/>
              </w:rPr>
            </w:pPr>
          </w:p>
        </w:tc>
      </w:tr>
      <w:tr w:rsidR="00384D34" w:rsidRPr="00373E26" w14:paraId="206D3DB0"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61C6D06" w14:textId="77777777" w:rsidR="00384D34" w:rsidRPr="00373E26" w:rsidRDefault="00384D34" w:rsidP="002B2580">
            <w:pPr>
              <w:jc w:val="center"/>
              <w:rPr>
                <w:rFonts w:ascii="Arial" w:hAnsi="Arial"/>
                <w:sz w:val="20"/>
              </w:rPr>
            </w:pPr>
            <w:r w:rsidRPr="00373E26">
              <w:rPr>
                <w:rFonts w:ascii="Arial" w:hAnsi="Arial"/>
                <w:sz w:val="20"/>
              </w:rPr>
              <w:t>2</w:t>
            </w:r>
          </w:p>
        </w:tc>
        <w:tc>
          <w:tcPr>
            <w:tcW w:w="502" w:type="dxa"/>
            <w:tcBorders>
              <w:top w:val="single" w:sz="4" w:space="0" w:color="auto"/>
              <w:left w:val="nil"/>
              <w:bottom w:val="nil"/>
              <w:right w:val="single" w:sz="4" w:space="0" w:color="auto"/>
            </w:tcBorders>
            <w:shd w:val="clear" w:color="000000" w:fill="CCC0DA"/>
            <w:noWrap/>
            <w:vAlign w:val="center"/>
            <w:hideMark/>
          </w:tcPr>
          <w:p w14:paraId="2B8F532D" w14:textId="77777777" w:rsidR="00384D34" w:rsidRPr="00373E26" w:rsidRDefault="00384D34" w:rsidP="002B2580">
            <w:pPr>
              <w:jc w:val="center"/>
              <w:rPr>
                <w:rFonts w:ascii="Arial" w:hAnsi="Arial"/>
                <w:sz w:val="20"/>
              </w:rPr>
            </w:pPr>
            <w:r w:rsidRPr="00373E26">
              <w:rPr>
                <w:rFonts w:ascii="Arial" w:hAnsi="Arial"/>
                <w:sz w:val="20"/>
              </w:rPr>
              <w:t>462</w:t>
            </w:r>
          </w:p>
        </w:tc>
        <w:tc>
          <w:tcPr>
            <w:tcW w:w="2965" w:type="dxa"/>
            <w:tcBorders>
              <w:top w:val="nil"/>
              <w:left w:val="nil"/>
              <w:bottom w:val="single" w:sz="4" w:space="0" w:color="auto"/>
              <w:right w:val="single" w:sz="4" w:space="0" w:color="auto"/>
            </w:tcBorders>
            <w:shd w:val="clear" w:color="auto" w:fill="auto"/>
            <w:noWrap/>
            <w:vAlign w:val="bottom"/>
            <w:hideMark/>
          </w:tcPr>
          <w:p w14:paraId="3476B094" w14:textId="77777777" w:rsidR="00384D34" w:rsidRPr="00373E26" w:rsidRDefault="00384D34" w:rsidP="002B2580">
            <w:pPr>
              <w:rPr>
                <w:rFonts w:ascii="Arial" w:hAnsi="Arial"/>
                <w:sz w:val="20"/>
              </w:rPr>
            </w:pPr>
            <w:r w:rsidRPr="00373E26">
              <w:rPr>
                <w:rFonts w:ascii="Arial" w:hAnsi="Arial"/>
                <w:sz w:val="20"/>
              </w:rPr>
              <w:t>Devín, D.N.V., Záhorská Bystrica</w:t>
            </w:r>
          </w:p>
        </w:tc>
        <w:tc>
          <w:tcPr>
            <w:tcW w:w="878" w:type="dxa"/>
            <w:tcBorders>
              <w:top w:val="nil"/>
              <w:left w:val="nil"/>
              <w:bottom w:val="single" w:sz="4" w:space="0" w:color="auto"/>
              <w:right w:val="single" w:sz="4" w:space="0" w:color="auto"/>
            </w:tcBorders>
            <w:shd w:val="clear" w:color="auto" w:fill="auto"/>
            <w:noWrap/>
            <w:vAlign w:val="bottom"/>
            <w:hideMark/>
          </w:tcPr>
          <w:p w14:paraId="4860DF54" w14:textId="77777777" w:rsidR="00384D34" w:rsidRPr="00373E26" w:rsidRDefault="00384D34" w:rsidP="002B2580">
            <w:pPr>
              <w:jc w:val="right"/>
              <w:rPr>
                <w:rFonts w:ascii="Arial" w:hAnsi="Arial"/>
                <w:sz w:val="20"/>
              </w:rPr>
            </w:pPr>
            <w:r w:rsidRPr="00373E26">
              <w:rPr>
                <w:rFonts w:ascii="Arial" w:hAnsi="Arial"/>
                <w:sz w:val="20"/>
              </w:rPr>
              <w:t>21 699</w:t>
            </w:r>
          </w:p>
        </w:tc>
        <w:tc>
          <w:tcPr>
            <w:tcW w:w="752" w:type="dxa"/>
            <w:tcBorders>
              <w:top w:val="nil"/>
              <w:left w:val="nil"/>
              <w:bottom w:val="single" w:sz="4" w:space="0" w:color="auto"/>
              <w:right w:val="single" w:sz="4" w:space="0" w:color="auto"/>
            </w:tcBorders>
            <w:shd w:val="clear" w:color="auto" w:fill="FFFF00"/>
            <w:noWrap/>
            <w:vAlign w:val="bottom"/>
          </w:tcPr>
          <w:p w14:paraId="476470E2" w14:textId="77777777" w:rsidR="00384D34" w:rsidRPr="00373E26" w:rsidRDefault="00384D34" w:rsidP="002B2580">
            <w:pPr>
              <w:jc w:val="center"/>
              <w:rPr>
                <w:rFonts w:ascii="Arial" w:hAnsi="Arial"/>
                <w:sz w:val="20"/>
              </w:rPr>
            </w:pPr>
          </w:p>
        </w:tc>
        <w:tc>
          <w:tcPr>
            <w:tcW w:w="1151" w:type="dxa"/>
            <w:tcBorders>
              <w:top w:val="nil"/>
              <w:left w:val="nil"/>
              <w:bottom w:val="single" w:sz="4" w:space="0" w:color="auto"/>
              <w:right w:val="single" w:sz="4" w:space="0" w:color="auto"/>
            </w:tcBorders>
            <w:shd w:val="clear" w:color="auto" w:fill="auto"/>
            <w:noWrap/>
            <w:vAlign w:val="bottom"/>
            <w:hideMark/>
          </w:tcPr>
          <w:p w14:paraId="734B5FFF" w14:textId="77777777" w:rsidR="00384D34" w:rsidRPr="00373E26" w:rsidRDefault="00384D34" w:rsidP="002B2580">
            <w:pPr>
              <w:jc w:val="center"/>
              <w:rPr>
                <w:rFonts w:ascii="Arial" w:hAnsi="Arial"/>
                <w:sz w:val="20"/>
              </w:rPr>
            </w:pPr>
            <w:r w:rsidRPr="00373E26">
              <w:rPr>
                <w:rFonts w:ascii="Arial" w:hAnsi="Arial"/>
                <w:sz w:val="20"/>
              </w:rPr>
              <w:t>2</w:t>
            </w:r>
          </w:p>
        </w:tc>
        <w:tc>
          <w:tcPr>
            <w:tcW w:w="1116" w:type="dxa"/>
            <w:gridSpan w:val="2"/>
            <w:tcBorders>
              <w:top w:val="nil"/>
              <w:left w:val="nil"/>
              <w:bottom w:val="single" w:sz="4" w:space="0" w:color="auto"/>
              <w:right w:val="single" w:sz="8" w:space="0" w:color="auto"/>
            </w:tcBorders>
            <w:shd w:val="clear" w:color="auto" w:fill="auto"/>
            <w:noWrap/>
            <w:vAlign w:val="bottom"/>
          </w:tcPr>
          <w:p w14:paraId="2DAEA7EF" w14:textId="77777777" w:rsidR="00384D34" w:rsidRPr="00373E26" w:rsidRDefault="00384D34" w:rsidP="002B2580">
            <w:pPr>
              <w:jc w:val="right"/>
              <w:rPr>
                <w:rFonts w:ascii="Arial" w:hAnsi="Arial"/>
                <w:sz w:val="20"/>
              </w:rPr>
            </w:pPr>
          </w:p>
        </w:tc>
      </w:tr>
      <w:tr w:rsidR="00384D34" w:rsidRPr="00373E26" w14:paraId="7D0FD508"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19E455D1" w14:textId="77777777" w:rsidR="00384D34" w:rsidRPr="00373E26" w:rsidRDefault="00384D34" w:rsidP="002B2580">
            <w:pPr>
              <w:jc w:val="right"/>
              <w:rPr>
                <w:rFonts w:ascii="Arial" w:hAnsi="Arial"/>
                <w:sz w:val="20"/>
              </w:rPr>
            </w:pPr>
          </w:p>
        </w:tc>
        <w:tc>
          <w:tcPr>
            <w:tcW w:w="502" w:type="dxa"/>
            <w:tcBorders>
              <w:top w:val="nil"/>
              <w:left w:val="nil"/>
              <w:bottom w:val="nil"/>
              <w:right w:val="nil"/>
            </w:tcBorders>
            <w:shd w:val="clear" w:color="auto" w:fill="auto"/>
            <w:noWrap/>
            <w:vAlign w:val="center"/>
            <w:hideMark/>
          </w:tcPr>
          <w:p w14:paraId="67BCF456" w14:textId="77777777" w:rsidR="00384D34" w:rsidRPr="00373E26" w:rsidRDefault="00384D34" w:rsidP="002B2580">
            <w:pPr>
              <w:rPr>
                <w:sz w:val="20"/>
              </w:rPr>
            </w:pPr>
          </w:p>
        </w:tc>
        <w:tc>
          <w:tcPr>
            <w:tcW w:w="2965" w:type="dxa"/>
            <w:tcBorders>
              <w:top w:val="nil"/>
              <w:left w:val="nil"/>
              <w:bottom w:val="nil"/>
              <w:right w:val="nil"/>
            </w:tcBorders>
            <w:shd w:val="clear" w:color="auto" w:fill="auto"/>
            <w:noWrap/>
            <w:vAlign w:val="bottom"/>
            <w:hideMark/>
          </w:tcPr>
          <w:p w14:paraId="56F67709" w14:textId="77777777" w:rsidR="00384D34" w:rsidRPr="00373E26" w:rsidRDefault="00384D34" w:rsidP="002B2580">
            <w:pPr>
              <w:rPr>
                <w:sz w:val="20"/>
              </w:rPr>
            </w:pPr>
          </w:p>
        </w:tc>
        <w:tc>
          <w:tcPr>
            <w:tcW w:w="878" w:type="dxa"/>
            <w:tcBorders>
              <w:top w:val="nil"/>
              <w:left w:val="single" w:sz="8" w:space="0" w:color="auto"/>
              <w:bottom w:val="single" w:sz="8" w:space="0" w:color="auto"/>
              <w:right w:val="single" w:sz="8" w:space="0" w:color="auto"/>
            </w:tcBorders>
            <w:shd w:val="clear" w:color="auto" w:fill="auto"/>
            <w:noWrap/>
            <w:vAlign w:val="bottom"/>
            <w:hideMark/>
          </w:tcPr>
          <w:p w14:paraId="48416E68" w14:textId="77777777" w:rsidR="00384D34" w:rsidRPr="00373E26" w:rsidRDefault="00384D34" w:rsidP="002B2580">
            <w:pPr>
              <w:jc w:val="right"/>
              <w:rPr>
                <w:rFonts w:ascii="Arial" w:hAnsi="Arial"/>
                <w:b/>
                <w:bCs/>
                <w:sz w:val="20"/>
              </w:rPr>
            </w:pPr>
            <w:r w:rsidRPr="00373E26">
              <w:rPr>
                <w:rFonts w:ascii="Arial" w:hAnsi="Arial"/>
                <w:b/>
                <w:bCs/>
                <w:sz w:val="20"/>
              </w:rPr>
              <w:t>95 761</w:t>
            </w:r>
          </w:p>
        </w:tc>
        <w:tc>
          <w:tcPr>
            <w:tcW w:w="752" w:type="dxa"/>
            <w:tcBorders>
              <w:top w:val="nil"/>
              <w:left w:val="nil"/>
              <w:bottom w:val="nil"/>
              <w:right w:val="nil"/>
            </w:tcBorders>
            <w:shd w:val="clear" w:color="auto" w:fill="auto"/>
            <w:noWrap/>
            <w:vAlign w:val="bottom"/>
            <w:hideMark/>
          </w:tcPr>
          <w:p w14:paraId="11357954" w14:textId="77777777" w:rsidR="00384D34" w:rsidRPr="00373E26" w:rsidRDefault="00384D34" w:rsidP="002B2580">
            <w:pPr>
              <w:jc w:val="right"/>
              <w:rPr>
                <w:rFonts w:ascii="Arial" w:hAnsi="Arial"/>
                <w:b/>
                <w:bCs/>
                <w:sz w:val="20"/>
              </w:rPr>
            </w:pPr>
          </w:p>
        </w:tc>
        <w:tc>
          <w:tcPr>
            <w:tcW w:w="1151" w:type="dxa"/>
            <w:tcBorders>
              <w:top w:val="nil"/>
              <w:left w:val="nil"/>
              <w:bottom w:val="nil"/>
              <w:right w:val="nil"/>
            </w:tcBorders>
            <w:shd w:val="clear" w:color="auto" w:fill="auto"/>
            <w:noWrap/>
            <w:vAlign w:val="bottom"/>
            <w:hideMark/>
          </w:tcPr>
          <w:p w14:paraId="4B7C546C" w14:textId="77777777" w:rsidR="00384D34" w:rsidRPr="00373E26" w:rsidRDefault="00384D34" w:rsidP="002B2580">
            <w:pPr>
              <w:rPr>
                <w:sz w:val="20"/>
              </w:rPr>
            </w:pPr>
          </w:p>
        </w:tc>
        <w:tc>
          <w:tcPr>
            <w:tcW w:w="1116" w:type="dxa"/>
            <w:gridSpan w:val="2"/>
            <w:tcBorders>
              <w:top w:val="nil"/>
              <w:left w:val="single" w:sz="8" w:space="0" w:color="auto"/>
              <w:bottom w:val="single" w:sz="8" w:space="0" w:color="auto"/>
              <w:right w:val="single" w:sz="8" w:space="0" w:color="auto"/>
            </w:tcBorders>
            <w:shd w:val="clear" w:color="000000" w:fill="C0C0C0"/>
            <w:noWrap/>
            <w:vAlign w:val="bottom"/>
          </w:tcPr>
          <w:p w14:paraId="7BBF82F4" w14:textId="77777777" w:rsidR="00384D34" w:rsidRPr="00373E26" w:rsidRDefault="00384D34" w:rsidP="002B2580">
            <w:pPr>
              <w:jc w:val="right"/>
              <w:rPr>
                <w:rFonts w:ascii="Arial" w:hAnsi="Arial"/>
                <w:b/>
                <w:bCs/>
                <w:sz w:val="20"/>
              </w:rPr>
            </w:pPr>
          </w:p>
        </w:tc>
      </w:tr>
    </w:tbl>
    <w:p w14:paraId="636C80A0" w14:textId="77777777" w:rsidR="00384D34" w:rsidRDefault="00384D34" w:rsidP="00384D34">
      <w:pPr>
        <w:pStyle w:val="F6-MenoFunkcia"/>
        <w:ind w:left="0"/>
        <w:rPr>
          <w:szCs w:val="24"/>
        </w:rPr>
      </w:pPr>
    </w:p>
    <w:p w14:paraId="548F698B" w14:textId="77777777" w:rsidR="00384D34" w:rsidRDefault="00384D34" w:rsidP="00384D34">
      <w:pPr>
        <w:pStyle w:val="F6-MenoFunkcia"/>
        <w:ind w:left="0"/>
        <w:rPr>
          <w:szCs w:val="24"/>
        </w:rPr>
      </w:pPr>
    </w:p>
    <w:p w14:paraId="1CD0D729" w14:textId="77777777" w:rsidR="00384D34" w:rsidRDefault="00384D34" w:rsidP="00384D34">
      <w:pPr>
        <w:pStyle w:val="F6-MenoFunkcia"/>
        <w:ind w:left="0"/>
        <w:rPr>
          <w:szCs w:val="24"/>
        </w:rPr>
      </w:pPr>
    </w:p>
    <w:p w14:paraId="12DAF552" w14:textId="77777777" w:rsidR="00384D34" w:rsidRDefault="00384D34" w:rsidP="00384D34">
      <w:pPr>
        <w:pStyle w:val="F6-MenoFunkcia"/>
        <w:ind w:left="0"/>
        <w:rPr>
          <w:szCs w:val="24"/>
        </w:rPr>
      </w:pPr>
    </w:p>
    <w:p w14:paraId="750211D1" w14:textId="77777777" w:rsidR="00384D34" w:rsidRDefault="00384D34" w:rsidP="00384D34">
      <w:pPr>
        <w:pStyle w:val="F6-MenoFunkcia"/>
        <w:ind w:left="0"/>
        <w:rPr>
          <w:szCs w:val="24"/>
        </w:rPr>
      </w:pPr>
    </w:p>
    <w:p w14:paraId="6B72869E" w14:textId="77777777" w:rsidR="00384D34" w:rsidRDefault="00384D34" w:rsidP="00384D34">
      <w:pPr>
        <w:pStyle w:val="F6-MenoFunkcia"/>
        <w:ind w:left="0"/>
        <w:rPr>
          <w:szCs w:val="24"/>
        </w:rPr>
      </w:pPr>
    </w:p>
    <w:tbl>
      <w:tblPr>
        <w:tblW w:w="11020" w:type="dxa"/>
        <w:jc w:val="center"/>
        <w:tblCellMar>
          <w:left w:w="70" w:type="dxa"/>
          <w:right w:w="70" w:type="dxa"/>
        </w:tblCellMar>
        <w:tblLook w:val="04A0" w:firstRow="1" w:lastRow="0" w:firstColumn="1" w:lastColumn="0" w:noHBand="0" w:noVBand="1"/>
      </w:tblPr>
      <w:tblGrid>
        <w:gridCol w:w="1000"/>
        <w:gridCol w:w="797"/>
        <w:gridCol w:w="2072"/>
        <w:gridCol w:w="2587"/>
        <w:gridCol w:w="760"/>
        <w:gridCol w:w="680"/>
        <w:gridCol w:w="1000"/>
        <w:gridCol w:w="1148"/>
        <w:gridCol w:w="1060"/>
      </w:tblGrid>
      <w:tr w:rsidR="00384D34" w:rsidRPr="00373E26" w14:paraId="09CA7B23" w14:textId="77777777" w:rsidTr="002B2580">
        <w:trPr>
          <w:trHeight w:val="404"/>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3A359CE" w14:textId="77777777" w:rsidR="00384D34" w:rsidRPr="00373E26" w:rsidRDefault="00384D34" w:rsidP="002B2580">
            <w:pPr>
              <w:jc w:val="center"/>
              <w:rPr>
                <w:rFonts w:ascii="Arial" w:hAnsi="Arial" w:cs="Arial"/>
                <w:b/>
                <w:bCs/>
                <w:sz w:val="20"/>
              </w:rPr>
            </w:pPr>
            <w:r w:rsidRPr="00373E26">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4CB8F7CC" w14:textId="77777777" w:rsidR="00384D34" w:rsidRPr="00373E26" w:rsidRDefault="00384D34" w:rsidP="002B2580">
            <w:pPr>
              <w:jc w:val="center"/>
              <w:rPr>
                <w:rFonts w:ascii="Arial" w:hAnsi="Arial" w:cs="Arial"/>
                <w:b/>
                <w:bCs/>
                <w:sz w:val="20"/>
              </w:rPr>
            </w:pPr>
            <w:r w:rsidRPr="00373E26">
              <w:rPr>
                <w:rFonts w:ascii="Arial" w:hAnsi="Arial" w:cs="Arial"/>
                <w:b/>
                <w:bCs/>
                <w:sz w:val="20"/>
              </w:rPr>
              <w:t>rez kríkov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F071D48" w14:textId="77777777" w:rsidR="00384D34" w:rsidRPr="00373E26" w:rsidRDefault="00384D34" w:rsidP="002B2580">
            <w:pPr>
              <w:jc w:val="center"/>
              <w:rPr>
                <w:rFonts w:ascii="Arial" w:hAnsi="Arial" w:cs="Arial"/>
                <w:b/>
                <w:bCs/>
                <w:sz w:val="20"/>
              </w:rPr>
            </w:pPr>
            <w:r w:rsidRPr="00373E26">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EFB3AA1" w14:textId="77777777" w:rsidR="00384D34" w:rsidRPr="00373E26" w:rsidRDefault="00384D34" w:rsidP="002B2580">
            <w:pPr>
              <w:jc w:val="center"/>
              <w:rPr>
                <w:rFonts w:ascii="Arial" w:hAnsi="Arial" w:cs="Arial"/>
                <w:b/>
                <w:bCs/>
                <w:sz w:val="20"/>
              </w:rPr>
            </w:pPr>
            <w:r w:rsidRPr="00373E26">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7052CDA" w14:textId="77777777" w:rsidR="00384D34" w:rsidRPr="00373E26" w:rsidRDefault="00384D34" w:rsidP="002B2580">
            <w:pPr>
              <w:jc w:val="center"/>
              <w:rPr>
                <w:rFonts w:ascii="Arial" w:hAnsi="Arial" w:cs="Arial"/>
                <w:b/>
                <w:bCs/>
                <w:sz w:val="20"/>
              </w:rPr>
            </w:pPr>
            <w:r w:rsidRPr="00373E26">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C964C22" w14:textId="77777777" w:rsidR="00384D34" w:rsidRPr="00373E26" w:rsidRDefault="00384D34" w:rsidP="002B2580">
            <w:pPr>
              <w:jc w:val="center"/>
              <w:rPr>
                <w:rFonts w:ascii="Arial" w:hAnsi="Arial" w:cs="Arial"/>
                <w:b/>
                <w:bCs/>
                <w:sz w:val="20"/>
              </w:rPr>
            </w:pPr>
            <w:r w:rsidRPr="00373E26">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5CF3A33E" w14:textId="77777777" w:rsidR="00384D34" w:rsidRPr="00373E26" w:rsidRDefault="00384D34" w:rsidP="002B2580">
            <w:pPr>
              <w:jc w:val="center"/>
              <w:rPr>
                <w:rFonts w:ascii="Arial" w:hAnsi="Arial" w:cs="Arial"/>
                <w:b/>
                <w:bCs/>
                <w:sz w:val="20"/>
              </w:rPr>
            </w:pPr>
            <w:r w:rsidRPr="00373E26">
              <w:rPr>
                <w:rFonts w:ascii="Arial" w:hAnsi="Arial" w:cs="Arial"/>
                <w:b/>
                <w:bCs/>
                <w:sz w:val="20"/>
              </w:rPr>
              <w:t>obrat</w:t>
            </w:r>
          </w:p>
        </w:tc>
      </w:tr>
      <w:tr w:rsidR="00384D34" w:rsidRPr="00373E26" w14:paraId="33964C31"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7E299A0" w14:textId="77777777" w:rsidR="00384D34" w:rsidRPr="00373E26" w:rsidRDefault="00384D34"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B2C538A" w14:textId="77777777" w:rsidR="00384D34" w:rsidRPr="00373E26" w:rsidRDefault="00384D34"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3E8D8264" w14:textId="77777777" w:rsidR="00384D34" w:rsidRPr="00373E26" w:rsidRDefault="00384D34"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55D00514" w14:textId="77777777" w:rsidR="00384D34" w:rsidRPr="00373E26" w:rsidRDefault="00384D34"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285FA66F" w14:textId="77777777" w:rsidR="00384D34" w:rsidRPr="00373E26" w:rsidRDefault="00384D34"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7880C5D0" w14:textId="77777777" w:rsidR="00384D34" w:rsidRPr="00373E26" w:rsidRDefault="00384D34"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7F31C66D" w14:textId="77777777" w:rsidR="00384D34" w:rsidRPr="00373E26" w:rsidRDefault="00384D34" w:rsidP="002B2580">
            <w:pPr>
              <w:rPr>
                <w:rFonts w:ascii="Arial" w:hAnsi="Arial" w:cs="Arial"/>
                <w:b/>
                <w:bCs/>
                <w:sz w:val="20"/>
              </w:rPr>
            </w:pPr>
          </w:p>
        </w:tc>
      </w:tr>
      <w:tr w:rsidR="00384D34" w:rsidRPr="00373E26" w14:paraId="3EAB7995"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5D2BD"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single" w:sz="4" w:space="0" w:color="auto"/>
              <w:left w:val="nil"/>
              <w:bottom w:val="single" w:sz="4" w:space="0" w:color="auto"/>
              <w:right w:val="single" w:sz="4" w:space="0" w:color="auto"/>
            </w:tcBorders>
            <w:shd w:val="clear" w:color="000000" w:fill="92D050"/>
            <w:noWrap/>
            <w:vAlign w:val="bottom"/>
            <w:hideMark/>
          </w:tcPr>
          <w:p w14:paraId="1CA25575" w14:textId="77777777" w:rsidR="00384D34" w:rsidRPr="00373E26" w:rsidRDefault="00384D34" w:rsidP="002B2580">
            <w:pPr>
              <w:jc w:val="center"/>
              <w:rPr>
                <w:rFonts w:ascii="Arial" w:hAnsi="Arial" w:cs="Arial"/>
                <w:sz w:val="20"/>
              </w:rPr>
            </w:pPr>
            <w:r w:rsidRPr="00373E26">
              <w:rPr>
                <w:rFonts w:ascii="Arial" w:hAnsi="Arial" w:cs="Arial"/>
                <w:sz w:val="20"/>
              </w:rPr>
              <w:t>z/12/50</w:t>
            </w:r>
          </w:p>
        </w:tc>
        <w:tc>
          <w:tcPr>
            <w:tcW w:w="2072" w:type="dxa"/>
            <w:tcBorders>
              <w:top w:val="single" w:sz="4" w:space="0" w:color="auto"/>
              <w:left w:val="nil"/>
              <w:bottom w:val="single" w:sz="4" w:space="0" w:color="auto"/>
              <w:right w:val="single" w:sz="4" w:space="0" w:color="auto"/>
            </w:tcBorders>
            <w:shd w:val="clear" w:color="auto" w:fill="auto"/>
            <w:noWrap/>
            <w:vAlign w:val="bottom"/>
            <w:hideMark/>
          </w:tcPr>
          <w:p w14:paraId="1AB53735" w14:textId="77777777" w:rsidR="00384D34" w:rsidRPr="00373E26" w:rsidRDefault="00384D34" w:rsidP="002B2580">
            <w:pPr>
              <w:jc w:val="center"/>
              <w:rPr>
                <w:rFonts w:ascii="Arial" w:hAnsi="Arial" w:cs="Arial"/>
                <w:sz w:val="20"/>
              </w:rPr>
            </w:pPr>
            <w:r w:rsidRPr="00373E26">
              <w:rPr>
                <w:rFonts w:ascii="Arial" w:hAnsi="Arial" w:cs="Arial"/>
                <w:sz w:val="20"/>
              </w:rPr>
              <w:t>DNV</w:t>
            </w:r>
          </w:p>
        </w:tc>
        <w:tc>
          <w:tcPr>
            <w:tcW w:w="2587" w:type="dxa"/>
            <w:tcBorders>
              <w:top w:val="single" w:sz="4" w:space="0" w:color="auto"/>
              <w:left w:val="nil"/>
              <w:bottom w:val="single" w:sz="4" w:space="0" w:color="auto"/>
              <w:right w:val="single" w:sz="4" w:space="0" w:color="auto"/>
            </w:tcBorders>
            <w:shd w:val="clear" w:color="auto" w:fill="auto"/>
            <w:noWrap/>
            <w:vAlign w:val="bottom"/>
            <w:hideMark/>
          </w:tcPr>
          <w:p w14:paraId="3513AD98" w14:textId="77777777" w:rsidR="00384D34" w:rsidRPr="00373E26" w:rsidRDefault="00384D34" w:rsidP="002B2580">
            <w:pPr>
              <w:rPr>
                <w:rFonts w:ascii="Arial" w:hAnsi="Arial" w:cs="Arial"/>
                <w:sz w:val="20"/>
              </w:rPr>
            </w:pPr>
            <w:r w:rsidRPr="00373E26">
              <w:rPr>
                <w:rFonts w:ascii="Arial" w:hAnsi="Arial" w:cs="Arial"/>
                <w:sz w:val="20"/>
              </w:rPr>
              <w:t>orez živý plot nad 150cm</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4EF762AE"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3918B7A" w14:textId="77777777" w:rsidR="00384D34" w:rsidRPr="00373E26" w:rsidRDefault="00384D34" w:rsidP="002B2580">
            <w:pPr>
              <w:jc w:val="right"/>
              <w:rPr>
                <w:rFonts w:ascii="Arial" w:hAnsi="Arial" w:cs="Arial"/>
                <w:sz w:val="20"/>
              </w:rPr>
            </w:pPr>
            <w:r w:rsidRPr="00373E26">
              <w:rPr>
                <w:rFonts w:ascii="Arial" w:hAnsi="Arial" w:cs="Arial"/>
                <w:sz w:val="20"/>
              </w:rPr>
              <w:t>423</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01A067C5" w14:textId="77777777" w:rsidR="00384D34" w:rsidRPr="00373E26" w:rsidRDefault="00384D34" w:rsidP="002B2580">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1B996A2"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auto" w:fill="auto"/>
            <w:noWrap/>
            <w:vAlign w:val="bottom"/>
          </w:tcPr>
          <w:p w14:paraId="47D482D1" w14:textId="77777777" w:rsidR="00384D34" w:rsidRPr="00373E26" w:rsidRDefault="00384D34" w:rsidP="002B2580">
            <w:pPr>
              <w:jc w:val="right"/>
              <w:rPr>
                <w:rFonts w:ascii="Arial" w:hAnsi="Arial" w:cs="Arial"/>
                <w:sz w:val="20"/>
              </w:rPr>
            </w:pPr>
          </w:p>
        </w:tc>
      </w:tr>
      <w:tr w:rsidR="00384D34" w:rsidRPr="00373E26" w14:paraId="1CCE3AA4"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36418B4"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4214877C"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000000" w:fill="FFFFFF"/>
            <w:noWrap/>
            <w:vAlign w:val="bottom"/>
            <w:hideMark/>
          </w:tcPr>
          <w:p w14:paraId="289E6E93" w14:textId="77777777" w:rsidR="00384D34" w:rsidRPr="00373E26" w:rsidRDefault="00384D34" w:rsidP="002B2580">
            <w:pPr>
              <w:jc w:val="center"/>
              <w:rPr>
                <w:rFonts w:ascii="Arial" w:hAnsi="Arial" w:cs="Arial"/>
                <w:sz w:val="20"/>
              </w:rPr>
            </w:pPr>
            <w:r w:rsidRPr="00373E26">
              <w:rPr>
                <w:rFonts w:ascii="Arial" w:hAnsi="Arial" w:cs="Arial"/>
                <w:sz w:val="20"/>
              </w:rPr>
              <w:t>KV,Dúbravka, Lamač</w:t>
            </w:r>
          </w:p>
        </w:tc>
        <w:tc>
          <w:tcPr>
            <w:tcW w:w="2587" w:type="dxa"/>
            <w:tcBorders>
              <w:top w:val="nil"/>
              <w:left w:val="nil"/>
              <w:bottom w:val="single" w:sz="4" w:space="0" w:color="auto"/>
              <w:right w:val="single" w:sz="4" w:space="0" w:color="auto"/>
            </w:tcBorders>
            <w:shd w:val="clear" w:color="000000" w:fill="FFFFFF"/>
            <w:noWrap/>
            <w:vAlign w:val="bottom"/>
            <w:hideMark/>
          </w:tcPr>
          <w:p w14:paraId="6104BEAA" w14:textId="77777777" w:rsidR="00384D34" w:rsidRPr="00373E26" w:rsidRDefault="00384D34" w:rsidP="002B2580">
            <w:pPr>
              <w:rPr>
                <w:rFonts w:ascii="Arial" w:hAnsi="Arial" w:cs="Arial"/>
                <w:sz w:val="20"/>
              </w:rPr>
            </w:pPr>
            <w:r w:rsidRPr="00373E26">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000000" w:fill="FFFFFF"/>
            <w:noWrap/>
            <w:vAlign w:val="bottom"/>
            <w:hideMark/>
          </w:tcPr>
          <w:p w14:paraId="0E13619E" w14:textId="77777777" w:rsidR="00384D34" w:rsidRPr="00373E26" w:rsidRDefault="00384D34" w:rsidP="002B2580">
            <w:pPr>
              <w:jc w:val="right"/>
              <w:rPr>
                <w:rFonts w:ascii="Arial" w:hAnsi="Arial" w:cs="Arial"/>
                <w:sz w:val="20"/>
              </w:rPr>
            </w:pPr>
            <w:r w:rsidRPr="00373E26">
              <w:rPr>
                <w:rFonts w:ascii="Arial" w:hAnsi="Arial" w:cs="Arial"/>
                <w:sz w:val="20"/>
              </w:rPr>
              <w:t>135</w:t>
            </w:r>
          </w:p>
        </w:tc>
        <w:tc>
          <w:tcPr>
            <w:tcW w:w="680" w:type="dxa"/>
            <w:tcBorders>
              <w:top w:val="nil"/>
              <w:left w:val="nil"/>
              <w:bottom w:val="single" w:sz="4" w:space="0" w:color="auto"/>
              <w:right w:val="single" w:sz="4" w:space="0" w:color="auto"/>
            </w:tcBorders>
            <w:shd w:val="clear" w:color="000000" w:fill="FFFFFF"/>
            <w:noWrap/>
            <w:vAlign w:val="bottom"/>
            <w:hideMark/>
          </w:tcPr>
          <w:p w14:paraId="1894A66B"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9C11D4E"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208E0949"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04070818" w14:textId="77777777" w:rsidR="00384D34" w:rsidRPr="00373E26" w:rsidRDefault="00384D34" w:rsidP="002B2580">
            <w:pPr>
              <w:jc w:val="right"/>
              <w:rPr>
                <w:rFonts w:ascii="Arial" w:hAnsi="Arial" w:cs="Arial"/>
                <w:sz w:val="20"/>
              </w:rPr>
            </w:pPr>
          </w:p>
        </w:tc>
      </w:tr>
      <w:tr w:rsidR="00384D34" w:rsidRPr="00373E26" w14:paraId="181852DB"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EAC68B7"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273A04BB"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auto" w:fill="auto"/>
            <w:noWrap/>
            <w:vAlign w:val="bottom"/>
            <w:hideMark/>
          </w:tcPr>
          <w:p w14:paraId="77D44203" w14:textId="77777777" w:rsidR="00384D34" w:rsidRPr="00373E26" w:rsidRDefault="00384D34" w:rsidP="002B2580">
            <w:pPr>
              <w:jc w:val="center"/>
              <w:rPr>
                <w:rFonts w:ascii="Arial" w:hAnsi="Arial" w:cs="Arial"/>
                <w:sz w:val="20"/>
              </w:rPr>
            </w:pPr>
            <w:r w:rsidRPr="00373E26">
              <w:rPr>
                <w:rFonts w:ascii="Arial" w:hAnsi="Arial" w:cs="Arial"/>
                <w:sz w:val="20"/>
              </w:rPr>
              <w:t>KV,Dúbravka, Lamač</w:t>
            </w:r>
          </w:p>
        </w:tc>
        <w:tc>
          <w:tcPr>
            <w:tcW w:w="2587" w:type="dxa"/>
            <w:tcBorders>
              <w:top w:val="nil"/>
              <w:left w:val="nil"/>
              <w:bottom w:val="single" w:sz="4" w:space="0" w:color="auto"/>
              <w:right w:val="single" w:sz="4" w:space="0" w:color="auto"/>
            </w:tcBorders>
            <w:shd w:val="clear" w:color="auto" w:fill="auto"/>
            <w:noWrap/>
            <w:vAlign w:val="bottom"/>
            <w:hideMark/>
          </w:tcPr>
          <w:p w14:paraId="24F56341" w14:textId="77777777" w:rsidR="00384D34" w:rsidRPr="00373E26" w:rsidRDefault="00384D34" w:rsidP="002B2580">
            <w:pPr>
              <w:rPr>
                <w:rFonts w:ascii="Arial" w:hAnsi="Arial" w:cs="Arial"/>
                <w:sz w:val="20"/>
              </w:rPr>
            </w:pPr>
            <w:r w:rsidRPr="00373E26">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74ED7952" w14:textId="77777777" w:rsidR="00384D34" w:rsidRPr="00373E26" w:rsidRDefault="00384D34" w:rsidP="002B2580">
            <w:pPr>
              <w:jc w:val="right"/>
              <w:rPr>
                <w:rFonts w:ascii="Arial" w:hAnsi="Arial" w:cs="Arial"/>
                <w:sz w:val="20"/>
              </w:rPr>
            </w:pPr>
            <w:r w:rsidRPr="00373E26">
              <w:rPr>
                <w:rFonts w:ascii="Arial" w:hAnsi="Arial" w:cs="Arial"/>
                <w:sz w:val="20"/>
              </w:rPr>
              <w:t>159</w:t>
            </w:r>
          </w:p>
        </w:tc>
        <w:tc>
          <w:tcPr>
            <w:tcW w:w="680" w:type="dxa"/>
            <w:tcBorders>
              <w:top w:val="nil"/>
              <w:left w:val="nil"/>
              <w:bottom w:val="single" w:sz="4" w:space="0" w:color="auto"/>
              <w:right w:val="single" w:sz="4" w:space="0" w:color="auto"/>
            </w:tcBorders>
            <w:shd w:val="clear" w:color="auto" w:fill="auto"/>
            <w:noWrap/>
            <w:vAlign w:val="bottom"/>
            <w:hideMark/>
          </w:tcPr>
          <w:p w14:paraId="55542E48"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98064CA"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DA74AAF"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45E90958" w14:textId="77777777" w:rsidR="00384D34" w:rsidRPr="00373E26" w:rsidRDefault="00384D34" w:rsidP="002B2580">
            <w:pPr>
              <w:jc w:val="right"/>
              <w:rPr>
                <w:rFonts w:ascii="Arial" w:hAnsi="Arial" w:cs="Arial"/>
                <w:sz w:val="20"/>
              </w:rPr>
            </w:pPr>
          </w:p>
        </w:tc>
      </w:tr>
      <w:tr w:rsidR="00384D34" w:rsidRPr="00373E26" w14:paraId="25368E12"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2F65E2"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4D64967F"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auto" w:fill="auto"/>
            <w:noWrap/>
            <w:vAlign w:val="bottom"/>
            <w:hideMark/>
          </w:tcPr>
          <w:p w14:paraId="26EE68AB" w14:textId="77777777" w:rsidR="00384D34" w:rsidRPr="00373E26" w:rsidRDefault="00384D34" w:rsidP="002B2580">
            <w:pPr>
              <w:jc w:val="center"/>
              <w:rPr>
                <w:rFonts w:ascii="Arial" w:hAnsi="Arial" w:cs="Arial"/>
                <w:sz w:val="20"/>
              </w:rPr>
            </w:pPr>
            <w:r w:rsidRPr="00373E26">
              <w:rPr>
                <w:rFonts w:ascii="Arial" w:hAnsi="Arial" w:cs="Arial"/>
                <w:sz w:val="20"/>
              </w:rPr>
              <w:t>KV,Dúbravka, Lamač</w:t>
            </w:r>
          </w:p>
        </w:tc>
        <w:tc>
          <w:tcPr>
            <w:tcW w:w="2587" w:type="dxa"/>
            <w:tcBorders>
              <w:top w:val="nil"/>
              <w:left w:val="nil"/>
              <w:bottom w:val="single" w:sz="4" w:space="0" w:color="auto"/>
              <w:right w:val="single" w:sz="4" w:space="0" w:color="auto"/>
            </w:tcBorders>
            <w:shd w:val="clear" w:color="auto" w:fill="auto"/>
            <w:noWrap/>
            <w:vAlign w:val="bottom"/>
            <w:hideMark/>
          </w:tcPr>
          <w:p w14:paraId="23323C7E" w14:textId="77777777" w:rsidR="00384D34" w:rsidRPr="00373E26" w:rsidRDefault="00384D34" w:rsidP="002B2580">
            <w:pPr>
              <w:rPr>
                <w:rFonts w:ascii="Arial" w:hAnsi="Arial" w:cs="Arial"/>
                <w:sz w:val="20"/>
              </w:rPr>
            </w:pPr>
            <w:r w:rsidRPr="00373E26">
              <w:rPr>
                <w:rFonts w:ascii="Arial" w:hAnsi="Arial" w:cs="Arial"/>
                <w:sz w:val="20"/>
              </w:rPr>
              <w:t>orez kríkov nad 3m</w:t>
            </w:r>
          </w:p>
        </w:tc>
        <w:tc>
          <w:tcPr>
            <w:tcW w:w="760" w:type="dxa"/>
            <w:tcBorders>
              <w:top w:val="nil"/>
              <w:left w:val="nil"/>
              <w:bottom w:val="single" w:sz="4" w:space="0" w:color="auto"/>
              <w:right w:val="single" w:sz="4" w:space="0" w:color="auto"/>
            </w:tcBorders>
            <w:shd w:val="clear" w:color="auto" w:fill="auto"/>
            <w:noWrap/>
            <w:vAlign w:val="bottom"/>
            <w:hideMark/>
          </w:tcPr>
          <w:p w14:paraId="5947757B" w14:textId="77777777" w:rsidR="00384D34" w:rsidRPr="00373E26" w:rsidRDefault="00384D34" w:rsidP="002B2580">
            <w:pPr>
              <w:jc w:val="right"/>
              <w:rPr>
                <w:rFonts w:ascii="Arial" w:hAnsi="Arial" w:cs="Arial"/>
                <w:sz w:val="20"/>
              </w:rPr>
            </w:pPr>
            <w:r w:rsidRPr="00373E26">
              <w:rPr>
                <w:rFonts w:ascii="Arial" w:hAnsi="Arial" w:cs="Arial"/>
                <w:sz w:val="20"/>
              </w:rPr>
              <w:t>15</w:t>
            </w:r>
          </w:p>
        </w:tc>
        <w:tc>
          <w:tcPr>
            <w:tcW w:w="680" w:type="dxa"/>
            <w:tcBorders>
              <w:top w:val="nil"/>
              <w:left w:val="nil"/>
              <w:bottom w:val="single" w:sz="4" w:space="0" w:color="auto"/>
              <w:right w:val="single" w:sz="4" w:space="0" w:color="auto"/>
            </w:tcBorders>
            <w:shd w:val="clear" w:color="auto" w:fill="auto"/>
            <w:noWrap/>
            <w:vAlign w:val="bottom"/>
            <w:hideMark/>
          </w:tcPr>
          <w:p w14:paraId="2572C301"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EAFD69A"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7AC8B898"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015E9995" w14:textId="77777777" w:rsidR="00384D34" w:rsidRPr="00373E26" w:rsidRDefault="00384D34" w:rsidP="002B2580">
            <w:pPr>
              <w:jc w:val="right"/>
              <w:rPr>
                <w:rFonts w:ascii="Arial" w:hAnsi="Arial" w:cs="Arial"/>
                <w:sz w:val="20"/>
              </w:rPr>
            </w:pPr>
          </w:p>
        </w:tc>
      </w:tr>
      <w:tr w:rsidR="00384D34" w:rsidRPr="00373E26" w14:paraId="0F7D4CF3"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8F51112" w14:textId="77777777" w:rsidR="00384D34" w:rsidRPr="00373E26" w:rsidRDefault="00384D34" w:rsidP="002B2580">
            <w:pPr>
              <w:jc w:val="right"/>
              <w:rPr>
                <w:rFonts w:ascii="Arial" w:hAnsi="Arial" w:cs="Arial"/>
                <w:sz w:val="20"/>
              </w:rPr>
            </w:pPr>
          </w:p>
        </w:tc>
        <w:tc>
          <w:tcPr>
            <w:tcW w:w="741" w:type="dxa"/>
            <w:tcBorders>
              <w:top w:val="nil"/>
              <w:left w:val="nil"/>
              <w:bottom w:val="nil"/>
              <w:right w:val="nil"/>
            </w:tcBorders>
            <w:shd w:val="clear" w:color="auto" w:fill="auto"/>
            <w:noWrap/>
            <w:vAlign w:val="bottom"/>
            <w:hideMark/>
          </w:tcPr>
          <w:p w14:paraId="2C9CBE4A" w14:textId="77777777" w:rsidR="00384D34" w:rsidRPr="00373E26" w:rsidRDefault="00384D34" w:rsidP="002B2580">
            <w:pPr>
              <w:rPr>
                <w:sz w:val="20"/>
              </w:rPr>
            </w:pPr>
          </w:p>
        </w:tc>
        <w:tc>
          <w:tcPr>
            <w:tcW w:w="2072" w:type="dxa"/>
            <w:tcBorders>
              <w:top w:val="nil"/>
              <w:left w:val="nil"/>
              <w:bottom w:val="nil"/>
              <w:right w:val="nil"/>
            </w:tcBorders>
            <w:shd w:val="clear" w:color="auto" w:fill="auto"/>
            <w:noWrap/>
            <w:vAlign w:val="bottom"/>
            <w:hideMark/>
          </w:tcPr>
          <w:p w14:paraId="143CD77B" w14:textId="77777777" w:rsidR="00384D34" w:rsidRPr="00373E26" w:rsidRDefault="00384D34" w:rsidP="002B2580">
            <w:pPr>
              <w:rPr>
                <w:sz w:val="20"/>
              </w:rPr>
            </w:pPr>
          </w:p>
        </w:tc>
        <w:tc>
          <w:tcPr>
            <w:tcW w:w="2587" w:type="dxa"/>
            <w:tcBorders>
              <w:top w:val="nil"/>
              <w:left w:val="nil"/>
              <w:bottom w:val="nil"/>
              <w:right w:val="nil"/>
            </w:tcBorders>
            <w:shd w:val="clear" w:color="auto" w:fill="auto"/>
            <w:noWrap/>
            <w:vAlign w:val="bottom"/>
            <w:hideMark/>
          </w:tcPr>
          <w:p w14:paraId="7D233ECE" w14:textId="77777777" w:rsidR="00384D34" w:rsidRPr="00373E26" w:rsidRDefault="00384D34"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C2D5CB9" w14:textId="77777777" w:rsidR="00384D34" w:rsidRPr="00373E26" w:rsidRDefault="00384D34" w:rsidP="002B2580">
            <w:pPr>
              <w:jc w:val="right"/>
              <w:rPr>
                <w:rFonts w:ascii="Arial" w:hAnsi="Arial" w:cs="Arial"/>
                <w:b/>
                <w:bCs/>
                <w:sz w:val="20"/>
              </w:rPr>
            </w:pPr>
            <w:r w:rsidRPr="00373E26">
              <w:rPr>
                <w:rFonts w:ascii="Arial" w:hAnsi="Arial" w:cs="Arial"/>
                <w:b/>
                <w:bCs/>
                <w:sz w:val="20"/>
              </w:rPr>
              <w:t>309</w:t>
            </w:r>
          </w:p>
        </w:tc>
        <w:tc>
          <w:tcPr>
            <w:tcW w:w="680" w:type="dxa"/>
            <w:tcBorders>
              <w:top w:val="nil"/>
              <w:left w:val="nil"/>
              <w:bottom w:val="single" w:sz="4" w:space="0" w:color="auto"/>
              <w:right w:val="single" w:sz="4" w:space="0" w:color="auto"/>
            </w:tcBorders>
            <w:shd w:val="clear" w:color="auto" w:fill="auto"/>
            <w:noWrap/>
            <w:vAlign w:val="bottom"/>
            <w:hideMark/>
          </w:tcPr>
          <w:p w14:paraId="034AF0AA" w14:textId="77777777" w:rsidR="00384D34" w:rsidRPr="00373E26" w:rsidRDefault="00384D34" w:rsidP="002B2580">
            <w:pPr>
              <w:jc w:val="right"/>
              <w:rPr>
                <w:rFonts w:ascii="Arial" w:hAnsi="Arial" w:cs="Arial"/>
                <w:b/>
                <w:bCs/>
                <w:sz w:val="20"/>
              </w:rPr>
            </w:pPr>
            <w:r w:rsidRPr="00373E26">
              <w:rPr>
                <w:rFonts w:ascii="Arial" w:hAnsi="Arial" w:cs="Arial"/>
                <w:b/>
                <w:bCs/>
                <w:sz w:val="20"/>
              </w:rPr>
              <w:t>423</w:t>
            </w:r>
          </w:p>
        </w:tc>
        <w:tc>
          <w:tcPr>
            <w:tcW w:w="1000" w:type="dxa"/>
            <w:tcBorders>
              <w:top w:val="nil"/>
              <w:left w:val="nil"/>
              <w:bottom w:val="nil"/>
              <w:right w:val="nil"/>
            </w:tcBorders>
            <w:shd w:val="clear" w:color="auto" w:fill="auto"/>
            <w:noWrap/>
            <w:vAlign w:val="bottom"/>
            <w:hideMark/>
          </w:tcPr>
          <w:p w14:paraId="6CFF59DC" w14:textId="77777777" w:rsidR="00384D34" w:rsidRPr="00373E26" w:rsidRDefault="00384D34"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1B273E4B" w14:textId="77777777" w:rsidR="00384D34" w:rsidRPr="00373E26" w:rsidRDefault="00384D34" w:rsidP="002B2580">
            <w:pPr>
              <w:rPr>
                <w:rFonts w:ascii="Arial" w:hAnsi="Arial" w:cs="Arial"/>
                <w:sz w:val="20"/>
              </w:rPr>
            </w:pPr>
            <w:r w:rsidRPr="00373E26">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4B8D86E8" w14:textId="77777777" w:rsidR="00384D34" w:rsidRPr="00373E26" w:rsidRDefault="00384D34" w:rsidP="002B2580">
            <w:pPr>
              <w:jc w:val="right"/>
              <w:rPr>
                <w:rFonts w:ascii="Arial" w:hAnsi="Arial" w:cs="Arial"/>
                <w:b/>
                <w:bCs/>
                <w:sz w:val="20"/>
              </w:rPr>
            </w:pPr>
          </w:p>
        </w:tc>
      </w:tr>
    </w:tbl>
    <w:p w14:paraId="54FDB183" w14:textId="77777777" w:rsidR="00384D34" w:rsidRDefault="00384D34" w:rsidP="00384D34">
      <w:pPr>
        <w:ind w:left="284"/>
        <w:rPr>
          <w:rFonts w:ascii="Times New Roman" w:hAnsi="Times New Roman"/>
        </w:rPr>
      </w:pPr>
    </w:p>
    <w:p w14:paraId="238FC103" w14:textId="77777777" w:rsidR="00384D34" w:rsidRDefault="00384D34" w:rsidP="00384D34">
      <w:pPr>
        <w:ind w:left="284"/>
        <w:rPr>
          <w:rFonts w:ascii="Times New Roman" w:hAnsi="Times New Roman"/>
        </w:rPr>
      </w:pPr>
    </w:p>
    <w:p w14:paraId="5CEC626F" w14:textId="77777777" w:rsidR="00384D34" w:rsidRDefault="00384D34" w:rsidP="00384D34">
      <w:pPr>
        <w:ind w:left="284"/>
        <w:rPr>
          <w:rFonts w:ascii="Times New Roman" w:hAnsi="Times New Roman"/>
        </w:rPr>
      </w:pPr>
    </w:p>
    <w:p w14:paraId="73892E10" w14:textId="77777777" w:rsidR="00384D34" w:rsidRDefault="00384D34" w:rsidP="00384D34">
      <w:pPr>
        <w:ind w:left="284"/>
        <w:rPr>
          <w:rFonts w:ascii="Times New Roman" w:hAnsi="Times New Roman"/>
        </w:rPr>
      </w:pPr>
    </w:p>
    <w:p w14:paraId="70B911AC" w14:textId="77777777" w:rsidR="00384D34" w:rsidRDefault="00384D34" w:rsidP="00384D34">
      <w:pPr>
        <w:ind w:left="284"/>
        <w:rPr>
          <w:rFonts w:ascii="Times New Roman" w:hAnsi="Times New Roman"/>
        </w:rPr>
      </w:pPr>
    </w:p>
    <w:p w14:paraId="06E7E90D" w14:textId="77777777" w:rsidR="00384D34" w:rsidRDefault="00384D34" w:rsidP="00384D34">
      <w:pPr>
        <w:ind w:left="284"/>
        <w:rPr>
          <w:rFonts w:ascii="Times New Roman" w:hAnsi="Times New Roman"/>
        </w:rPr>
      </w:pPr>
    </w:p>
    <w:p w14:paraId="09E44B0D" w14:textId="77777777" w:rsidR="00384D34" w:rsidRDefault="00384D34" w:rsidP="00384D34">
      <w:pPr>
        <w:ind w:left="284"/>
        <w:rPr>
          <w:rFonts w:ascii="Times New Roman" w:hAnsi="Times New Roman"/>
        </w:rPr>
      </w:pPr>
    </w:p>
    <w:p w14:paraId="161FF576" w14:textId="77777777" w:rsidR="00384D34" w:rsidRDefault="00384D34" w:rsidP="00384D34">
      <w:pPr>
        <w:ind w:left="284"/>
        <w:rPr>
          <w:rFonts w:ascii="Times New Roman" w:hAnsi="Times New Roman"/>
        </w:rPr>
      </w:pPr>
    </w:p>
    <w:p w14:paraId="63186B22" w14:textId="77777777" w:rsidR="00384D34" w:rsidRDefault="00384D34" w:rsidP="00384D34">
      <w:pPr>
        <w:ind w:left="284"/>
        <w:rPr>
          <w:rFonts w:ascii="Times New Roman" w:hAnsi="Times New Roman"/>
        </w:rPr>
      </w:pPr>
    </w:p>
    <w:p w14:paraId="3AD2EB31" w14:textId="77777777" w:rsidR="00384D34" w:rsidRDefault="00384D34" w:rsidP="00384D34">
      <w:pPr>
        <w:rPr>
          <w:rFonts w:ascii="Times New Roman" w:hAnsi="Times New Roman"/>
        </w:rPr>
        <w:sectPr w:rsidR="00384D34" w:rsidSect="00C11E4E">
          <w:pgSz w:w="16838" w:h="11906" w:orient="landscape"/>
          <w:pgMar w:top="1417" w:right="568" w:bottom="1417" w:left="993" w:header="708" w:footer="708" w:gutter="0"/>
          <w:cols w:space="708"/>
          <w:docGrid w:linePitch="360"/>
        </w:sectP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BB96F" w14:textId="77777777" w:rsidR="009267FE" w:rsidRDefault="009267FE">
      <w:r>
        <w:separator/>
      </w:r>
    </w:p>
  </w:endnote>
  <w:endnote w:type="continuationSeparator" w:id="0">
    <w:p w14:paraId="6580256B" w14:textId="77777777" w:rsidR="009267FE" w:rsidRDefault="009267FE">
      <w:r>
        <w:continuationSeparator/>
      </w:r>
    </w:p>
  </w:endnote>
  <w:endnote w:type="continuationNotice" w:id="1">
    <w:p w14:paraId="287623E4" w14:textId="77777777" w:rsidR="009267FE" w:rsidRDefault="00926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24BE7" w14:textId="77777777" w:rsidR="00384D34" w:rsidRDefault="00384D34">
    <w:pPr>
      <w:rPr>
        <w:sz w:val="2"/>
        <w:szCs w:val="2"/>
      </w:rPr>
    </w:pPr>
    <w:r>
      <w:rPr>
        <w:noProof/>
        <w:lang w:bidi="ar-SA"/>
      </w:rPr>
      <mc:AlternateContent>
        <mc:Choice Requires="wps">
          <w:drawing>
            <wp:anchor distT="0" distB="0" distL="63500" distR="63500" simplePos="0" relativeHeight="251662336" behindDoc="1" locked="0" layoutInCell="1" allowOverlap="1" wp14:anchorId="790CBAB7" wp14:editId="7863FFE1">
              <wp:simplePos x="0" y="0"/>
              <wp:positionH relativeFrom="page">
                <wp:posOffset>3661410</wp:posOffset>
              </wp:positionH>
              <wp:positionV relativeFrom="page">
                <wp:posOffset>10022205</wp:posOffset>
              </wp:positionV>
              <wp:extent cx="121920" cy="162560"/>
              <wp:effectExtent l="3810" t="1905" r="190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58999"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262C6F" w:rsidRPr="00262C6F">
                            <w:rPr>
                              <w:rStyle w:val="Headerorfooter105pt"/>
                              <w:rFonts w:eastAsia="Courier New"/>
                              <w:noProof/>
                            </w:rPr>
                            <w:t>23</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0CBAB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O5xqgIAAKY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VGgnTQogc6GnQrRxTb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QgoVsRbWT+BcpUE&#10;ZYEIYdyB0Ur1E6MBRkeOBcw2jPgnAdq3U2Y21GxsZ4OICi7m2GA0mWszTaPHXrFdC7jz67qB91Ey&#10;p91TDodXBcPAUTgMLjttzv+d12m8rn4D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G2I7nGqAgAApgUAAA4AAAAAAAAA&#10;AAAAAAAALgIAAGRycy9lMm9Eb2MueG1sUEsBAi0AFAAGAAgAAAAhAK8AL+ffAAAADQEAAA8AAAAA&#10;AAAAAAAAAAAABAUAAGRycy9kb3ducmV2LnhtbFBLBQYAAAAABAAEAPMAAAAQBgAAAAA=&#10;" filled="f" stroked="f">
              <v:textbox style="mso-fit-shape-to-text:t" inset="0,0,0,0">
                <w:txbxContent>
                  <w:p w14:paraId="48958999"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262C6F" w:rsidRPr="00262C6F">
                      <w:rPr>
                        <w:rStyle w:val="Headerorfooter105pt"/>
                        <w:rFonts w:eastAsia="Courier New"/>
                        <w:noProof/>
                      </w:rPr>
                      <w:t>23</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8D9BD" w14:textId="77777777" w:rsidR="00384D34" w:rsidRDefault="00384D34">
    <w:pPr>
      <w:rPr>
        <w:sz w:val="2"/>
        <w:szCs w:val="2"/>
      </w:rPr>
    </w:pPr>
    <w:r>
      <w:rPr>
        <w:noProof/>
        <w:lang w:bidi="ar-SA"/>
      </w:rPr>
      <mc:AlternateContent>
        <mc:Choice Requires="wps">
          <w:drawing>
            <wp:anchor distT="0" distB="0" distL="63500" distR="63500" simplePos="0" relativeHeight="251663360" behindDoc="1" locked="0" layoutInCell="1" allowOverlap="1" wp14:anchorId="2F5C4F41" wp14:editId="0359357A">
              <wp:simplePos x="0" y="0"/>
              <wp:positionH relativeFrom="page">
                <wp:posOffset>3667760</wp:posOffset>
              </wp:positionH>
              <wp:positionV relativeFrom="page">
                <wp:posOffset>10022205</wp:posOffset>
              </wp:positionV>
              <wp:extent cx="121920" cy="162560"/>
              <wp:effectExtent l="635" t="1905"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C8168"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5C4F41"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fX/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Q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jp9f+tAgAArQUAAA4AAAAA&#10;AAAAAAAAAAAALgIAAGRycy9lMm9Eb2MueG1sUEsBAi0AFAAGAAgAAAAhAKQK1izfAAAADQEAAA8A&#10;AAAAAAAAAAAAAAAABwUAAGRycy9kb3ducmV2LnhtbFBLBQYAAAAABAAEAPMAAAATBgAAAAA=&#10;" filled="f" stroked="f">
              <v:textbox style="mso-fit-shape-to-text:t" inset="0,0,0,0">
                <w:txbxContent>
                  <w:p w14:paraId="2BCC8168"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576BA" w:rsidRPr="007576BA">
                            <w:rPr>
                              <w:rStyle w:val="Headerorfooter105pt"/>
                              <w:rFonts w:eastAsia="Courier New"/>
                              <w:noProof/>
                            </w:rPr>
                            <w:t>34</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576BA" w:rsidRPr="007576BA">
                      <w:rPr>
                        <w:rStyle w:val="Headerorfooter105pt"/>
                        <w:rFonts w:eastAsia="Courier New"/>
                        <w:noProof/>
                      </w:rPr>
                      <w:t>34</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0BC32" w14:textId="77777777" w:rsidR="009267FE" w:rsidRDefault="009267FE">
      <w:r>
        <w:separator/>
      </w:r>
    </w:p>
  </w:footnote>
  <w:footnote w:type="continuationSeparator" w:id="0">
    <w:p w14:paraId="0A39A1E1" w14:textId="77777777" w:rsidR="009267FE" w:rsidRDefault="009267FE">
      <w:r>
        <w:continuationSeparator/>
      </w:r>
    </w:p>
  </w:footnote>
  <w:footnote w:type="continuationNotice" w:id="1">
    <w:p w14:paraId="10C259BA" w14:textId="77777777" w:rsidR="009267FE" w:rsidRDefault="009267FE"/>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4FEA" w14:textId="77777777" w:rsidR="00384D34" w:rsidRDefault="00384D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2C6F"/>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0F03"/>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576BA"/>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267FE"/>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627D"/>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06DC"/>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64A"/>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08812-7EE6-4224-B067-AEE039C30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10769</Words>
  <Characters>61386</Characters>
  <Application>Microsoft Office Word</Application>
  <DocSecurity>0</DocSecurity>
  <Lines>511</Lines>
  <Paragraphs>144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2019-05-26T10:53:00Z</dcterms:created>
  <dcterms:modified xsi:type="dcterms:W3CDTF">2019-05-31T15:50:00Z</dcterms:modified>
</cp:coreProperties>
</file>