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ABDDFB" w14:textId="77777777" w:rsidR="007C343E" w:rsidRPr="007C343E" w:rsidRDefault="007C343E" w:rsidP="007C343E">
      <w:pPr>
        <w:rPr>
          <w:rFonts w:eastAsia="Calibri" w:cs="Arial"/>
          <w:b/>
          <w:color w:val="595959" w:themeColor="text1" w:themeTint="A6"/>
          <w:sz w:val="22"/>
          <w:szCs w:val="22"/>
        </w:rPr>
      </w:pPr>
      <w:r w:rsidRPr="00ED6784">
        <w:rPr>
          <w:rFonts w:ascii="Calibri" w:eastAsia="Calibri" w:hAnsi="Calibri"/>
          <w:noProof/>
        </w:rPr>
        <w:drawing>
          <wp:anchor distT="0" distB="0" distL="114300" distR="114300" simplePos="0" relativeHeight="251659264" behindDoc="1" locked="0" layoutInCell="1" allowOverlap="1" wp14:anchorId="1D8CCC47" wp14:editId="3D85833B">
            <wp:simplePos x="0" y="0"/>
            <wp:positionH relativeFrom="column">
              <wp:posOffset>29210</wp:posOffset>
            </wp:positionH>
            <wp:positionV relativeFrom="paragraph">
              <wp:posOffset>3175</wp:posOffset>
            </wp:positionV>
            <wp:extent cx="1889760" cy="585470"/>
            <wp:effectExtent l="0" t="0" r="0" b="0"/>
            <wp:wrapTight wrapText="bothSides">
              <wp:wrapPolygon edited="0">
                <wp:start x="0" y="0"/>
                <wp:lineTo x="0" y="21085"/>
                <wp:lineTo x="21339" y="21085"/>
                <wp:lineTo x="21339" y="0"/>
                <wp:lineTo x="0" y="0"/>
              </wp:wrapPolygon>
            </wp:wrapTight>
            <wp:docPr id="3"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89760" cy="585470"/>
                    </a:xfrm>
                    <a:prstGeom prst="rect">
                      <a:avLst/>
                    </a:prstGeom>
                    <a:noFill/>
                  </pic:spPr>
                </pic:pic>
              </a:graphicData>
            </a:graphic>
            <wp14:sizeRelH relativeFrom="page">
              <wp14:pctWidth>0</wp14:pctWidth>
            </wp14:sizeRelH>
            <wp14:sizeRelV relativeFrom="margin">
              <wp14:pctHeight>0</wp14:pctHeight>
            </wp14:sizeRelV>
          </wp:anchor>
        </w:drawing>
      </w:r>
      <w:r w:rsidRPr="00ED6784">
        <w:rPr>
          <w:rFonts w:eastAsia="Calibri" w:cs="Arial"/>
          <w:b/>
          <w:color w:val="808080" w:themeColor="background1" w:themeShade="80"/>
        </w:rPr>
        <w:tab/>
      </w:r>
      <w:r w:rsidRPr="007C343E">
        <w:rPr>
          <w:rFonts w:eastAsia="Calibri" w:cs="Arial"/>
          <w:b/>
          <w:color w:val="595959" w:themeColor="text1" w:themeTint="A6"/>
          <w:sz w:val="22"/>
          <w:szCs w:val="22"/>
        </w:rPr>
        <w:t>Fakultná nemocnica s poliklinikou Nové Zámky</w:t>
      </w:r>
    </w:p>
    <w:p w14:paraId="6EE6B1CB" w14:textId="77777777" w:rsidR="007C343E" w:rsidRPr="00EC6A5C" w:rsidRDefault="007C343E" w:rsidP="007C343E">
      <w:pPr>
        <w:rPr>
          <w:rFonts w:eastAsia="Calibri" w:cs="Arial"/>
          <w:color w:val="595959" w:themeColor="text1" w:themeTint="A6"/>
          <w:spacing w:val="6"/>
          <w:sz w:val="8"/>
          <w:szCs w:val="8"/>
        </w:rPr>
      </w:pPr>
      <w:r w:rsidRPr="00ED6784">
        <w:rPr>
          <w:rFonts w:eastAsia="Calibri" w:cs="Arial"/>
          <w:color w:val="595959" w:themeColor="text1" w:themeTint="A6"/>
          <w:spacing w:val="6"/>
          <w:szCs w:val="16"/>
        </w:rPr>
        <w:tab/>
        <w:t xml:space="preserve">    </w:t>
      </w:r>
    </w:p>
    <w:p w14:paraId="196FC4F8" w14:textId="7CF8C691" w:rsidR="007C343E" w:rsidRPr="00ED6784" w:rsidRDefault="007C343E" w:rsidP="007C343E">
      <w:pPr>
        <w:ind w:firstLine="708"/>
        <w:rPr>
          <w:rFonts w:eastAsia="Calibri" w:cs="Arial"/>
          <w:color w:val="595959" w:themeColor="text1" w:themeTint="A6"/>
          <w:spacing w:val="6"/>
          <w:szCs w:val="20"/>
        </w:rPr>
      </w:pPr>
      <w:r w:rsidRPr="00ED6784">
        <w:rPr>
          <w:rFonts w:eastAsia="Calibri" w:cs="Arial"/>
          <w:color w:val="595959" w:themeColor="text1" w:themeTint="A6"/>
          <w:spacing w:val="6"/>
          <w:szCs w:val="16"/>
        </w:rPr>
        <w:t xml:space="preserve"> </w:t>
      </w:r>
      <w:r w:rsidRPr="00ED6784">
        <w:rPr>
          <w:rFonts w:eastAsia="Calibri" w:cs="Arial"/>
          <w:color w:val="595959" w:themeColor="text1" w:themeTint="A6"/>
          <w:spacing w:val="6"/>
          <w:szCs w:val="20"/>
        </w:rPr>
        <w:t xml:space="preserve">Slovenská </w:t>
      </w:r>
      <w:r w:rsidRPr="00ED6784">
        <w:rPr>
          <w:rFonts w:eastAsia="Calibri" w:cs="Arial"/>
          <w:color w:val="595959" w:themeColor="text1" w:themeTint="A6"/>
          <w:szCs w:val="20"/>
        </w:rPr>
        <w:t>ulica</w:t>
      </w:r>
      <w:r w:rsidRPr="00ED6784">
        <w:rPr>
          <w:rFonts w:eastAsia="Calibri" w:cs="Arial"/>
          <w:color w:val="595959" w:themeColor="text1" w:themeTint="A6"/>
          <w:spacing w:val="6"/>
          <w:szCs w:val="20"/>
        </w:rPr>
        <w:t xml:space="preserve"> 11 A, 940 34 Nové Zámky</w:t>
      </w:r>
    </w:p>
    <w:p w14:paraId="09FF592E" w14:textId="5B3D3B56" w:rsidR="007C343E" w:rsidRDefault="007C343E" w:rsidP="007C343E">
      <w:pPr>
        <w:tabs>
          <w:tab w:val="center" w:pos="3686"/>
          <w:tab w:val="center" w:pos="5670"/>
          <w:tab w:val="center" w:pos="8364"/>
        </w:tabs>
        <w:jc w:val="center"/>
        <w:rPr>
          <w:rFonts w:eastAsia="Calibri" w:cs="Arial"/>
          <w:color w:val="595959" w:themeColor="text1" w:themeTint="A6"/>
          <w:spacing w:val="6"/>
          <w:sz w:val="16"/>
          <w:szCs w:val="16"/>
        </w:rPr>
      </w:pPr>
      <w:r w:rsidRPr="00ED6784">
        <w:rPr>
          <w:rFonts w:eastAsia="Calibri" w:cs="Arial"/>
          <w:color w:val="595959" w:themeColor="text1" w:themeTint="A6"/>
          <w:spacing w:val="6"/>
          <w:sz w:val="16"/>
          <w:szCs w:val="16"/>
        </w:rPr>
        <w:t xml:space="preserve">Tel: +421 (0) 35 691 2111  E-mail: </w:t>
      </w:r>
      <w:hyperlink r:id="rId9" w:history="1">
        <w:r w:rsidRPr="00ED6784">
          <w:rPr>
            <w:rFonts w:eastAsia="Calibri" w:cs="Arial"/>
            <w:color w:val="0000FF"/>
            <w:spacing w:val="6"/>
            <w:sz w:val="16"/>
            <w:szCs w:val="16"/>
          </w:rPr>
          <w:t>email@nspnz.sk</w:t>
        </w:r>
      </w:hyperlink>
      <w:r w:rsidRPr="00ED6784">
        <w:rPr>
          <w:rFonts w:eastAsia="Calibri" w:cs="Arial"/>
          <w:color w:val="595959" w:themeColor="text1" w:themeTint="A6"/>
          <w:spacing w:val="6"/>
          <w:sz w:val="16"/>
          <w:szCs w:val="16"/>
        </w:rPr>
        <w:t xml:space="preserve">   Web: </w:t>
      </w:r>
      <w:hyperlink r:id="rId10" w:history="1">
        <w:r w:rsidRPr="00ED6784">
          <w:rPr>
            <w:rFonts w:eastAsia="Calibri" w:cs="Arial"/>
            <w:color w:val="0000FF"/>
            <w:spacing w:val="6"/>
            <w:sz w:val="16"/>
            <w:szCs w:val="16"/>
          </w:rPr>
          <w:t>www.nspnz.sk</w:t>
        </w:r>
      </w:hyperlink>
    </w:p>
    <w:p w14:paraId="003F0CE9" w14:textId="726AC6E8" w:rsidR="00A245F2" w:rsidRDefault="00FC4B81" w:rsidP="00A245F2">
      <w:pPr>
        <w:jc w:val="center"/>
        <w:rPr>
          <w:rFonts w:cs="Arial"/>
          <w:sz w:val="22"/>
          <w:szCs w:val="22"/>
        </w:rPr>
      </w:pPr>
      <w:r>
        <w:rPr>
          <w:rFonts w:cs="Arial"/>
          <w:noProof/>
          <w:color w:val="595959" w:themeColor="text1" w:themeTint="A6"/>
          <w:spacing w:val="6"/>
          <w:sz w:val="16"/>
          <w:szCs w:val="16"/>
        </w:rPr>
        <mc:AlternateContent>
          <mc:Choice Requires="wps">
            <w:drawing>
              <wp:anchor distT="0" distB="0" distL="114300" distR="114300" simplePos="0" relativeHeight="251661312" behindDoc="0" locked="0" layoutInCell="1" allowOverlap="1" wp14:anchorId="055DB483" wp14:editId="76E2AD60">
                <wp:simplePos x="0" y="0"/>
                <wp:positionH relativeFrom="column">
                  <wp:posOffset>2010410</wp:posOffset>
                </wp:positionH>
                <wp:positionV relativeFrom="paragraph">
                  <wp:posOffset>8890</wp:posOffset>
                </wp:positionV>
                <wp:extent cx="3657600" cy="0"/>
                <wp:effectExtent l="11430" t="9525" r="7620" b="9525"/>
                <wp:wrapNone/>
                <wp:docPr id="2" name="Rovná spojnica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0" cy="0"/>
                        </a:xfrm>
                        <a:prstGeom prst="line">
                          <a:avLst/>
                        </a:prstGeom>
                        <a:noFill/>
                        <a:ln w="12700">
                          <a:solidFill>
                            <a:srgbClr val="7F7F7F"/>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622B8FCE" id="Rovná spojnica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8.3pt,.7pt" to="446.3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" strokecolor="#7f7f7f" strokeweight="1pt">
                <v:stroke joinstyle="miter"/>
              </v:line>
            </w:pict>
          </mc:Fallback>
        </mc:AlternateContent>
      </w:r>
    </w:p>
    <w:p w14:paraId="0DDEFC39" w14:textId="77777777" w:rsidR="009A0A11" w:rsidRDefault="009A0A11" w:rsidP="00A245F2">
      <w:pPr>
        <w:jc w:val="center"/>
        <w:rPr>
          <w:rFonts w:cs="Arial"/>
          <w:sz w:val="22"/>
          <w:szCs w:val="22"/>
        </w:rPr>
      </w:pPr>
    </w:p>
    <w:p w14:paraId="3E7EC550" w14:textId="77777777" w:rsidR="009A0A11" w:rsidRDefault="009A0A11" w:rsidP="00A245F2">
      <w:pPr>
        <w:jc w:val="center"/>
        <w:rPr>
          <w:rFonts w:cs="Arial"/>
          <w:sz w:val="22"/>
          <w:szCs w:val="22"/>
        </w:rPr>
      </w:pPr>
    </w:p>
    <w:p w14:paraId="20647586" w14:textId="77777777" w:rsidR="009A0A11" w:rsidRPr="00AB1F55" w:rsidRDefault="009A0A11" w:rsidP="00A245F2">
      <w:pPr>
        <w:jc w:val="center"/>
        <w:rPr>
          <w:rFonts w:cs="Arial"/>
          <w:sz w:val="22"/>
          <w:szCs w:val="22"/>
        </w:rPr>
      </w:pPr>
    </w:p>
    <w:p w14:paraId="48FD4B1A" w14:textId="77777777" w:rsidR="00A245F2" w:rsidRPr="00AB1F55" w:rsidRDefault="00A245F2" w:rsidP="00A245F2">
      <w:pPr>
        <w:jc w:val="center"/>
        <w:rPr>
          <w:rFonts w:cs="Arial"/>
          <w:b/>
          <w:sz w:val="22"/>
          <w:szCs w:val="22"/>
        </w:rPr>
      </w:pPr>
      <w:r w:rsidRPr="00AB1F55">
        <w:rPr>
          <w:rFonts w:cs="Arial"/>
          <w:b/>
          <w:sz w:val="22"/>
          <w:szCs w:val="22"/>
        </w:rPr>
        <w:t>SÚŤAŽNÉ  PODKLADY</w:t>
      </w:r>
    </w:p>
    <w:p w14:paraId="383711D7" w14:textId="77777777" w:rsidR="00A245F2" w:rsidRPr="00AB1F55" w:rsidRDefault="00A245F2" w:rsidP="009079F1">
      <w:pPr>
        <w:tabs>
          <w:tab w:val="left" w:pos="3000"/>
        </w:tabs>
        <w:jc w:val="right"/>
        <w:rPr>
          <w:rFonts w:cs="Arial"/>
          <w:b/>
          <w:sz w:val="22"/>
          <w:szCs w:val="22"/>
        </w:rPr>
      </w:pPr>
    </w:p>
    <w:p w14:paraId="33B44670" w14:textId="77777777" w:rsidR="00A245F2" w:rsidRPr="00AB1F55" w:rsidRDefault="00A245F2" w:rsidP="00A245F2">
      <w:pPr>
        <w:tabs>
          <w:tab w:val="left" w:pos="3000"/>
        </w:tabs>
        <w:jc w:val="left"/>
        <w:rPr>
          <w:rFonts w:cs="Arial"/>
          <w:b/>
          <w:sz w:val="22"/>
          <w:szCs w:val="22"/>
        </w:rPr>
      </w:pPr>
    </w:p>
    <w:p w14:paraId="25FF0EA8" w14:textId="21EB0FE7" w:rsidR="00A245F2" w:rsidRDefault="00A245F2" w:rsidP="00553F2F">
      <w:pPr>
        <w:spacing w:after="240"/>
        <w:ind w:left="2127" w:hanging="2127"/>
        <w:rPr>
          <w:rFonts w:cs="Arial"/>
          <w:b/>
          <w:bCs/>
          <w:caps/>
          <w:sz w:val="24"/>
        </w:rPr>
      </w:pPr>
      <w:r w:rsidRPr="00AB1F55">
        <w:rPr>
          <w:rFonts w:cs="Arial"/>
          <w:sz w:val="22"/>
        </w:rPr>
        <w:t>Predmet zákazky:</w:t>
      </w:r>
      <w:r w:rsidRPr="00AB1F55">
        <w:rPr>
          <w:rFonts w:cs="Arial"/>
          <w:b/>
          <w:bCs/>
          <w:sz w:val="22"/>
        </w:rPr>
        <w:t xml:space="preserve"> </w:t>
      </w:r>
      <w:r w:rsidRPr="00AB1F55">
        <w:rPr>
          <w:rFonts w:cs="Arial"/>
          <w:b/>
          <w:bCs/>
        </w:rPr>
        <w:tab/>
      </w:r>
      <w:r w:rsidRPr="00AB1F55">
        <w:rPr>
          <w:rStyle w:val="FontStyle15"/>
          <w:rFonts w:cs="Arial"/>
          <w:b/>
          <w:sz w:val="24"/>
        </w:rPr>
        <w:t>„</w:t>
      </w:r>
      <w:r w:rsidR="00096A22">
        <w:rPr>
          <w:rFonts w:cs="Arial"/>
          <w:b/>
          <w:bCs/>
          <w:caps/>
          <w:sz w:val="24"/>
        </w:rPr>
        <w:t xml:space="preserve">Dezinfekčné prostriedky </w:t>
      </w:r>
      <w:r w:rsidR="007C343E">
        <w:rPr>
          <w:rFonts w:cs="Arial"/>
          <w:b/>
          <w:bCs/>
          <w:caps/>
          <w:sz w:val="24"/>
        </w:rPr>
        <w:t xml:space="preserve">- PLOCHY </w:t>
      </w:r>
      <w:r w:rsidR="00096A22">
        <w:rPr>
          <w:rFonts w:cs="Arial"/>
          <w:b/>
          <w:bCs/>
          <w:caps/>
          <w:sz w:val="24"/>
        </w:rPr>
        <w:t>pre FNSP Nové Zámky</w:t>
      </w:r>
      <w:r w:rsidR="00553F2F" w:rsidRPr="007760C5">
        <w:rPr>
          <w:rFonts w:cs="Arial"/>
          <w:b/>
          <w:bCs/>
          <w:caps/>
          <w:sz w:val="24"/>
        </w:rPr>
        <w:t>“</w:t>
      </w:r>
    </w:p>
    <w:p w14:paraId="44E1FFF3" w14:textId="77777777" w:rsidR="00553F2F" w:rsidRPr="00553F2F" w:rsidRDefault="00553F2F" w:rsidP="00553F2F">
      <w:pPr>
        <w:spacing w:after="240"/>
        <w:ind w:left="2127" w:hanging="2127"/>
        <w:rPr>
          <w:rFonts w:cs="Arial"/>
          <w:b/>
          <w:bCs/>
          <w:caps/>
          <w:sz w:val="24"/>
          <w:highlight w:val="yellow"/>
        </w:rPr>
      </w:pPr>
    </w:p>
    <w:p w14:paraId="2D24DA9B" w14:textId="77777777" w:rsidR="00A20808" w:rsidRPr="00C0652B" w:rsidRDefault="00A20808" w:rsidP="00A20808">
      <w:pPr>
        <w:jc w:val="center"/>
        <w:rPr>
          <w:rFonts w:cs="Arial"/>
          <w:sz w:val="18"/>
          <w:szCs w:val="18"/>
        </w:rPr>
      </w:pPr>
    </w:p>
    <w:p w14:paraId="79E3312A" w14:textId="7AA534F8" w:rsidR="00A20808" w:rsidRPr="00C0652B" w:rsidRDefault="0016248A" w:rsidP="00A20808">
      <w:pPr>
        <w:jc w:val="center"/>
        <w:rPr>
          <w:rFonts w:cs="Arial"/>
          <w:b/>
          <w:sz w:val="22"/>
          <w:szCs w:val="22"/>
        </w:rPr>
      </w:pPr>
      <w:bookmarkStart w:id="0" w:name="_Hlk39324353"/>
      <w:bookmarkStart w:id="1" w:name="_Hlk115079002"/>
      <w:r>
        <w:rPr>
          <w:rFonts w:cs="Arial"/>
          <w:b/>
          <w:sz w:val="22"/>
          <w:szCs w:val="22"/>
        </w:rPr>
        <w:t>N</w:t>
      </w:r>
      <w:r w:rsidR="00096A22">
        <w:rPr>
          <w:rFonts w:cs="Arial"/>
          <w:b/>
          <w:sz w:val="22"/>
          <w:szCs w:val="22"/>
        </w:rPr>
        <w:t>adlimitn</w:t>
      </w:r>
      <w:r>
        <w:rPr>
          <w:rFonts w:cs="Arial"/>
          <w:b/>
          <w:sz w:val="22"/>
          <w:szCs w:val="22"/>
        </w:rPr>
        <w:t>á</w:t>
      </w:r>
      <w:r w:rsidR="00096A22">
        <w:rPr>
          <w:rFonts w:cs="Arial"/>
          <w:b/>
          <w:sz w:val="22"/>
          <w:szCs w:val="22"/>
        </w:rPr>
        <w:t xml:space="preserve"> zákazk</w:t>
      </w:r>
      <w:r>
        <w:rPr>
          <w:rFonts w:cs="Arial"/>
          <w:b/>
          <w:sz w:val="22"/>
          <w:szCs w:val="22"/>
        </w:rPr>
        <w:t>a</w:t>
      </w:r>
      <w:r w:rsidR="00096A22">
        <w:rPr>
          <w:rFonts w:cs="Arial"/>
          <w:b/>
          <w:sz w:val="22"/>
          <w:szCs w:val="22"/>
        </w:rPr>
        <w:t xml:space="preserve"> </w:t>
      </w:r>
      <w:bookmarkEnd w:id="0"/>
      <w:r w:rsidR="00096A22">
        <w:rPr>
          <w:rFonts w:cs="Arial"/>
          <w:b/>
          <w:sz w:val="22"/>
          <w:szCs w:val="22"/>
        </w:rPr>
        <w:t xml:space="preserve">postupom verejnej súťaže </w:t>
      </w:r>
      <w:bookmarkEnd w:id="1"/>
      <w:r w:rsidR="00A20808" w:rsidRPr="00C0652B">
        <w:rPr>
          <w:rFonts w:cs="Arial"/>
          <w:b/>
          <w:sz w:val="22"/>
          <w:szCs w:val="22"/>
        </w:rPr>
        <w:t xml:space="preserve">podľa </w:t>
      </w:r>
      <w:bookmarkStart w:id="2" w:name="_Hlk115078982"/>
      <w:r w:rsidR="00A20808" w:rsidRPr="009972E2">
        <w:rPr>
          <w:rFonts w:cs="Arial"/>
          <w:b/>
          <w:sz w:val="22"/>
          <w:szCs w:val="22"/>
        </w:rPr>
        <w:t>§ </w:t>
      </w:r>
      <w:r w:rsidR="00096A22" w:rsidRPr="009972E2">
        <w:rPr>
          <w:rFonts w:cs="Arial"/>
          <w:b/>
          <w:sz w:val="22"/>
          <w:szCs w:val="22"/>
        </w:rPr>
        <w:t>66 ods. 7</w:t>
      </w:r>
      <w:r w:rsidR="00096A22">
        <w:rPr>
          <w:rFonts w:cs="Arial"/>
          <w:b/>
          <w:sz w:val="22"/>
          <w:szCs w:val="22"/>
        </w:rPr>
        <w:t xml:space="preserve"> </w:t>
      </w:r>
      <w:bookmarkEnd w:id="2"/>
      <w:r w:rsidR="001E60CF">
        <w:rPr>
          <w:rFonts w:cs="Arial"/>
          <w:b/>
          <w:sz w:val="22"/>
          <w:szCs w:val="22"/>
        </w:rPr>
        <w:t xml:space="preserve">(„SUPER REVERZ“) </w:t>
      </w:r>
      <w:r w:rsidR="00A20808" w:rsidRPr="00C0652B">
        <w:rPr>
          <w:rFonts w:cs="Arial"/>
          <w:b/>
          <w:sz w:val="22"/>
          <w:szCs w:val="22"/>
        </w:rPr>
        <w:t>zákona č. 343/2015 Z. z. o verejnom obstarávaní a o zmene a doplnení niektorých zákonov v znení neskorších predpisov</w:t>
      </w:r>
      <w:r w:rsidR="00546D6C">
        <w:rPr>
          <w:rFonts w:cs="Arial"/>
          <w:b/>
          <w:sz w:val="22"/>
          <w:szCs w:val="22"/>
        </w:rPr>
        <w:t xml:space="preserve"> </w:t>
      </w:r>
      <w:r w:rsidR="00096A22">
        <w:rPr>
          <w:rFonts w:cs="Arial"/>
          <w:b/>
          <w:sz w:val="22"/>
          <w:szCs w:val="22"/>
        </w:rPr>
        <w:t xml:space="preserve"> </w:t>
      </w:r>
      <w:r w:rsidR="00096A22" w:rsidRPr="00096A22">
        <w:rPr>
          <w:rFonts w:cs="Arial"/>
          <w:bCs/>
          <w:sz w:val="22"/>
          <w:szCs w:val="22"/>
        </w:rPr>
        <w:t>(ďalej v texte aj ako „zákon o verejnom obstarávaní“)</w:t>
      </w:r>
    </w:p>
    <w:p w14:paraId="1BE215B1" w14:textId="4459EB9E" w:rsidR="00A20808" w:rsidRPr="00C0652B" w:rsidRDefault="00A20808" w:rsidP="00A20808">
      <w:pPr>
        <w:jc w:val="center"/>
        <w:rPr>
          <w:rFonts w:cs="Arial"/>
          <w:bCs/>
          <w:sz w:val="22"/>
          <w:szCs w:val="22"/>
        </w:rPr>
      </w:pPr>
      <w:r w:rsidRPr="00C0652B">
        <w:rPr>
          <w:rFonts w:cs="Arial"/>
          <w:bCs/>
          <w:sz w:val="22"/>
          <w:szCs w:val="22"/>
        </w:rPr>
        <w:t>(</w:t>
      </w:r>
      <w:r w:rsidR="00096A22">
        <w:rPr>
          <w:rFonts w:cs="Arial"/>
          <w:bCs/>
          <w:sz w:val="22"/>
          <w:szCs w:val="22"/>
        </w:rPr>
        <w:t>tovary</w:t>
      </w:r>
      <w:r w:rsidR="009478FC">
        <w:rPr>
          <w:rFonts w:cs="Arial"/>
          <w:bCs/>
          <w:sz w:val="22"/>
          <w:szCs w:val="22"/>
        </w:rPr>
        <w:t xml:space="preserve"> </w:t>
      </w:r>
      <w:r w:rsidR="009478FC" w:rsidRPr="00A40A07">
        <w:rPr>
          <w:rFonts w:cs="Arial"/>
          <w:bCs/>
          <w:sz w:val="22"/>
          <w:szCs w:val="22"/>
        </w:rPr>
        <w:t>a služby</w:t>
      </w:r>
      <w:r w:rsidRPr="00A40A07">
        <w:rPr>
          <w:rFonts w:cs="Arial"/>
          <w:bCs/>
          <w:sz w:val="22"/>
          <w:szCs w:val="22"/>
        </w:rPr>
        <w:t>)</w:t>
      </w:r>
      <w:r w:rsidR="003E10F7">
        <w:rPr>
          <w:rFonts w:cs="Arial"/>
          <w:bCs/>
          <w:sz w:val="22"/>
          <w:szCs w:val="22"/>
        </w:rPr>
        <w:t xml:space="preserve"> </w:t>
      </w:r>
    </w:p>
    <w:p w14:paraId="4B66DD79" w14:textId="77777777" w:rsidR="00A20808" w:rsidRDefault="00A20808" w:rsidP="00A245F2">
      <w:pPr>
        <w:rPr>
          <w:rFonts w:cs="Arial"/>
          <w:szCs w:val="20"/>
        </w:rPr>
      </w:pPr>
    </w:p>
    <w:p w14:paraId="444B514F" w14:textId="77777777" w:rsidR="00A20808" w:rsidRDefault="00A20808" w:rsidP="00A245F2">
      <w:pPr>
        <w:rPr>
          <w:rFonts w:cs="Arial"/>
          <w:szCs w:val="20"/>
        </w:rPr>
      </w:pPr>
    </w:p>
    <w:p w14:paraId="187B2230" w14:textId="77777777" w:rsidR="00A20808" w:rsidRPr="00AB1F55" w:rsidRDefault="00120011" w:rsidP="00A245F2">
      <w:pPr>
        <w:rPr>
          <w:rFonts w:cs="Arial"/>
          <w:szCs w:val="20"/>
        </w:rPr>
      </w:pPr>
      <w:r>
        <w:rPr>
          <w:rFonts w:cs="Arial"/>
          <w:szCs w:val="20"/>
        </w:rPr>
        <w:t xml:space="preserve"> </w:t>
      </w:r>
    </w:p>
    <w:p w14:paraId="46DB40C9" w14:textId="77777777" w:rsidR="00546D6C" w:rsidRPr="00AB1F55" w:rsidRDefault="00546D6C" w:rsidP="00546D6C">
      <w:pPr>
        <w:pStyle w:val="Textbody"/>
        <w:rPr>
          <w:sz w:val="20"/>
        </w:rPr>
      </w:pPr>
      <w:r w:rsidRPr="00AB1F55">
        <w:rPr>
          <w:sz w:val="20"/>
        </w:rPr>
        <w:t xml:space="preserve">Verejný obstarávateľ zastúpený: </w:t>
      </w:r>
    </w:p>
    <w:p w14:paraId="64514572" w14:textId="77777777" w:rsidR="00546D6C" w:rsidRPr="00AB1F55" w:rsidRDefault="00546D6C" w:rsidP="00546D6C">
      <w:pPr>
        <w:pStyle w:val="Standard"/>
        <w:rPr>
          <w:rFonts w:ascii="Arial" w:hAnsi="Arial" w:cs="Arial"/>
          <w:sz w:val="18"/>
        </w:rPr>
      </w:pPr>
    </w:p>
    <w:p w14:paraId="1CE20BDF" w14:textId="53477F8F" w:rsidR="00546D6C" w:rsidRPr="00AB1F55" w:rsidRDefault="00546D6C" w:rsidP="00546D6C">
      <w:pPr>
        <w:pStyle w:val="Standard"/>
        <w:rPr>
          <w:rFonts w:ascii="Arial" w:hAnsi="Arial" w:cs="Arial"/>
          <w:sz w:val="20"/>
          <w:szCs w:val="20"/>
        </w:rPr>
      </w:pPr>
      <w:r w:rsidRPr="00AB1F55">
        <w:rPr>
          <w:rFonts w:ascii="Arial" w:hAnsi="Arial" w:cs="Arial"/>
          <w:sz w:val="20"/>
          <w:szCs w:val="20"/>
        </w:rPr>
        <w:t xml:space="preserve">V  Nových </w:t>
      </w:r>
      <w:r w:rsidRPr="00B17562">
        <w:rPr>
          <w:rFonts w:ascii="Arial" w:hAnsi="Arial" w:cs="Arial"/>
          <w:sz w:val="20"/>
          <w:szCs w:val="20"/>
        </w:rPr>
        <w:t xml:space="preserve">Zámkoch, </w:t>
      </w:r>
      <w:r w:rsidRPr="00C55F03">
        <w:rPr>
          <w:rFonts w:ascii="Arial" w:hAnsi="Arial" w:cs="Arial"/>
          <w:sz w:val="20"/>
          <w:szCs w:val="20"/>
        </w:rPr>
        <w:t xml:space="preserve">dňa  </w:t>
      </w:r>
      <w:r w:rsidR="00EC6A5C" w:rsidRPr="00EC6A5C">
        <w:rPr>
          <w:rFonts w:ascii="Arial" w:hAnsi="Arial" w:cs="Arial"/>
          <w:sz w:val="20"/>
          <w:szCs w:val="20"/>
        </w:rPr>
        <w:t>0</w:t>
      </w:r>
      <w:r w:rsidR="005E7D35">
        <w:rPr>
          <w:rFonts w:ascii="Arial" w:hAnsi="Arial" w:cs="Arial"/>
          <w:sz w:val="20"/>
          <w:szCs w:val="20"/>
        </w:rPr>
        <w:t>3</w:t>
      </w:r>
      <w:r w:rsidR="00537412" w:rsidRPr="00EC6A5C">
        <w:rPr>
          <w:rFonts w:ascii="Arial" w:hAnsi="Arial" w:cs="Arial"/>
          <w:sz w:val="20"/>
          <w:szCs w:val="20"/>
        </w:rPr>
        <w:t>.</w:t>
      </w:r>
      <w:r w:rsidR="007C343E" w:rsidRPr="00EC6A5C">
        <w:rPr>
          <w:rFonts w:ascii="Arial" w:hAnsi="Arial" w:cs="Arial"/>
          <w:sz w:val="20"/>
          <w:szCs w:val="20"/>
        </w:rPr>
        <w:t>0</w:t>
      </w:r>
      <w:r w:rsidR="00EC6A5C" w:rsidRPr="00EC6A5C">
        <w:rPr>
          <w:rFonts w:ascii="Arial" w:hAnsi="Arial" w:cs="Arial"/>
          <w:sz w:val="20"/>
          <w:szCs w:val="20"/>
        </w:rPr>
        <w:t>2</w:t>
      </w:r>
      <w:r w:rsidR="00537412" w:rsidRPr="00EC6A5C">
        <w:rPr>
          <w:rFonts w:ascii="Arial" w:hAnsi="Arial" w:cs="Arial"/>
          <w:sz w:val="20"/>
          <w:szCs w:val="20"/>
        </w:rPr>
        <w:t>.202</w:t>
      </w:r>
      <w:r w:rsidR="007C343E" w:rsidRPr="00EC6A5C">
        <w:rPr>
          <w:rFonts w:ascii="Arial" w:hAnsi="Arial" w:cs="Arial"/>
          <w:sz w:val="20"/>
          <w:szCs w:val="20"/>
        </w:rPr>
        <w:t>3</w:t>
      </w:r>
      <w:r w:rsidRPr="00AB1F55">
        <w:rPr>
          <w:rFonts w:ascii="Arial" w:hAnsi="Arial" w:cs="Arial"/>
          <w:sz w:val="20"/>
          <w:szCs w:val="20"/>
        </w:rPr>
        <w:t xml:space="preserve"> </w:t>
      </w:r>
    </w:p>
    <w:p w14:paraId="26EE1B3E" w14:textId="77777777" w:rsidR="00546D6C" w:rsidRPr="00AB1F55" w:rsidRDefault="00546D6C" w:rsidP="00546D6C">
      <w:pPr>
        <w:pStyle w:val="Standard"/>
        <w:rPr>
          <w:rFonts w:ascii="Arial" w:hAnsi="Arial" w:cs="Arial"/>
        </w:rPr>
      </w:pPr>
      <w:r w:rsidRPr="00AB1F55">
        <w:rPr>
          <w:rFonts w:ascii="Arial" w:hAnsi="Arial" w:cs="Arial"/>
        </w:rPr>
        <w:t xml:space="preserve">    </w:t>
      </w:r>
    </w:p>
    <w:p w14:paraId="1797D9F7" w14:textId="77777777" w:rsidR="00546D6C" w:rsidRPr="00AB1F55" w:rsidRDefault="00546D6C" w:rsidP="00546D6C">
      <w:pPr>
        <w:pStyle w:val="Standard"/>
      </w:pPr>
      <w:r w:rsidRPr="00AB1F55">
        <w:rPr>
          <w:rFonts w:ascii="Arial" w:hAnsi="Arial" w:cs="Arial"/>
        </w:rPr>
        <w:t xml:space="preserve">   </w:t>
      </w:r>
    </w:p>
    <w:p w14:paraId="3791944D" w14:textId="77777777" w:rsidR="00546D6C" w:rsidRPr="00AB1F55" w:rsidRDefault="00546D6C" w:rsidP="00546D6C">
      <w:pPr>
        <w:pStyle w:val="Standard"/>
        <w:rPr>
          <w:rFonts w:ascii="Arial" w:hAnsi="Arial" w:cs="Arial"/>
          <w:color w:val="000000"/>
          <w:sz w:val="16"/>
        </w:rPr>
      </w:pPr>
    </w:p>
    <w:p w14:paraId="66F310F5" w14:textId="77777777" w:rsidR="00546D6C" w:rsidRPr="00AB1F55" w:rsidRDefault="00546D6C" w:rsidP="00546D6C">
      <w:pPr>
        <w:suppressAutoHyphens/>
        <w:textAlignment w:val="baseline"/>
        <w:rPr>
          <w:rFonts w:cs="Arial"/>
          <w:kern w:val="3"/>
          <w:lang w:eastAsia="zh-CN"/>
        </w:rPr>
      </w:pPr>
      <w:r w:rsidRPr="00AB1F55">
        <w:rPr>
          <w:rFonts w:cs="Arial"/>
          <w:kern w:val="3"/>
          <w:lang w:eastAsia="zh-CN"/>
        </w:rPr>
        <w:t xml:space="preserve">.........................................................                 </w:t>
      </w:r>
      <w:r>
        <w:rPr>
          <w:rFonts w:cs="Arial"/>
          <w:kern w:val="3"/>
          <w:lang w:eastAsia="zh-CN"/>
        </w:rPr>
        <w:t xml:space="preserve">                            </w:t>
      </w:r>
    </w:p>
    <w:p w14:paraId="24FBAD1D" w14:textId="3AB9F3D0" w:rsidR="00096A22" w:rsidRPr="00096A22" w:rsidRDefault="00096A22" w:rsidP="00096A22">
      <w:pPr>
        <w:pStyle w:val="Nadpis5"/>
        <w:spacing w:before="120"/>
        <w:ind w:right="16"/>
        <w:jc w:val="both"/>
        <w:rPr>
          <w:rFonts w:ascii="Arial" w:eastAsia="Times New Roman" w:hAnsi="Arial" w:cs="Arial"/>
          <w:b w:val="0"/>
          <w:i w:val="0"/>
          <w:color w:val="000000"/>
          <w:kern w:val="3"/>
          <w:sz w:val="20"/>
          <w:szCs w:val="24"/>
          <w:lang w:eastAsia="zh-CN"/>
        </w:rPr>
      </w:pPr>
      <w:r>
        <w:rPr>
          <w:rFonts w:ascii="Arial" w:eastAsia="Times New Roman" w:hAnsi="Arial" w:cs="Arial"/>
          <w:b w:val="0"/>
          <w:i w:val="0"/>
          <w:color w:val="000000"/>
          <w:kern w:val="3"/>
          <w:sz w:val="20"/>
          <w:szCs w:val="24"/>
          <w:lang w:eastAsia="zh-CN"/>
        </w:rPr>
        <w:t xml:space="preserve">      </w:t>
      </w:r>
      <w:bookmarkStart w:id="3" w:name="_Hlk115079042"/>
      <w:r w:rsidRPr="00096A22">
        <w:rPr>
          <w:rFonts w:ascii="Arial" w:eastAsia="Times New Roman" w:hAnsi="Arial" w:cs="Arial"/>
          <w:b w:val="0"/>
          <w:i w:val="0"/>
          <w:color w:val="000000"/>
          <w:kern w:val="3"/>
          <w:sz w:val="20"/>
          <w:szCs w:val="24"/>
          <w:lang w:eastAsia="zh-CN"/>
        </w:rPr>
        <w:t>MUDr. Karol Hajnovič</w:t>
      </w:r>
      <w:bookmarkEnd w:id="3"/>
    </w:p>
    <w:p w14:paraId="728BF4D1" w14:textId="072AA27E" w:rsidR="00546D6C" w:rsidRPr="00AB1F55" w:rsidRDefault="00096A22" w:rsidP="00096A22">
      <w:pPr>
        <w:pStyle w:val="Nadpis5"/>
        <w:spacing w:before="120"/>
        <w:ind w:right="16"/>
        <w:jc w:val="both"/>
        <w:rPr>
          <w:rFonts w:ascii="Arial" w:hAnsi="Arial" w:cs="Arial"/>
          <w:sz w:val="20"/>
        </w:rPr>
      </w:pPr>
      <w:r>
        <w:rPr>
          <w:rFonts w:ascii="Arial" w:eastAsia="Times New Roman" w:hAnsi="Arial" w:cs="Arial"/>
          <w:b w:val="0"/>
          <w:i w:val="0"/>
          <w:color w:val="000000"/>
          <w:kern w:val="3"/>
          <w:sz w:val="20"/>
          <w:szCs w:val="24"/>
          <w:lang w:eastAsia="zh-CN"/>
        </w:rPr>
        <w:t xml:space="preserve">   r</w:t>
      </w:r>
      <w:r w:rsidRPr="00096A22">
        <w:rPr>
          <w:rFonts w:ascii="Arial" w:eastAsia="Times New Roman" w:hAnsi="Arial" w:cs="Arial"/>
          <w:b w:val="0"/>
          <w:i w:val="0"/>
          <w:color w:val="000000"/>
          <w:kern w:val="3"/>
          <w:sz w:val="20"/>
          <w:szCs w:val="24"/>
          <w:lang w:eastAsia="zh-CN"/>
        </w:rPr>
        <w:t>iaditeľ</w:t>
      </w:r>
      <w:r>
        <w:rPr>
          <w:rFonts w:ascii="Arial" w:eastAsia="Times New Roman" w:hAnsi="Arial" w:cs="Arial"/>
          <w:b w:val="0"/>
          <w:i w:val="0"/>
          <w:color w:val="000000"/>
          <w:kern w:val="3"/>
          <w:sz w:val="20"/>
          <w:szCs w:val="24"/>
          <w:lang w:eastAsia="zh-CN"/>
        </w:rPr>
        <w:t xml:space="preserve"> </w:t>
      </w:r>
      <w:r w:rsidRPr="00096A22">
        <w:rPr>
          <w:rFonts w:ascii="Arial" w:eastAsia="Times New Roman" w:hAnsi="Arial" w:cs="Arial"/>
          <w:b w:val="0"/>
          <w:i w:val="0"/>
          <w:color w:val="000000"/>
          <w:kern w:val="3"/>
          <w:sz w:val="20"/>
          <w:szCs w:val="24"/>
          <w:lang w:eastAsia="zh-CN"/>
        </w:rPr>
        <w:t>FNsP Nové Zámky</w:t>
      </w:r>
    </w:p>
    <w:p w14:paraId="7E3BE7F7" w14:textId="77777777" w:rsidR="00546D6C" w:rsidRPr="00AB1F55" w:rsidRDefault="00546D6C" w:rsidP="00546D6C"/>
    <w:p w14:paraId="5B3EDA40" w14:textId="77777777" w:rsidR="00546D6C" w:rsidRPr="00AB1F55" w:rsidRDefault="00546D6C" w:rsidP="00546D6C">
      <w:pPr>
        <w:rPr>
          <w:rFonts w:cs="Arial"/>
        </w:rPr>
      </w:pPr>
      <w:r w:rsidRPr="00AB1F55">
        <w:rPr>
          <w:rFonts w:cs="Arial"/>
        </w:rPr>
        <w:t xml:space="preserve">Osoba zodpovedná za špecifikáciu predmetu obstarania:           </w:t>
      </w:r>
    </w:p>
    <w:p w14:paraId="1547BC45" w14:textId="77777777" w:rsidR="00546D6C" w:rsidRPr="00AB1F55" w:rsidRDefault="00546D6C" w:rsidP="00546D6C">
      <w:pPr>
        <w:ind w:left="5664"/>
        <w:rPr>
          <w:rFonts w:cs="Arial"/>
        </w:rPr>
      </w:pPr>
      <w:r w:rsidRPr="00AB1F55">
        <w:rPr>
          <w:rFonts w:cs="Arial"/>
        </w:rPr>
        <w:t xml:space="preserve">                                                                                                                                                                                                                  </w:t>
      </w:r>
    </w:p>
    <w:p w14:paraId="7C0E4F92" w14:textId="77777777" w:rsidR="00546D6C" w:rsidRPr="00AB1F55" w:rsidRDefault="00546D6C" w:rsidP="00546D6C">
      <w:pPr>
        <w:rPr>
          <w:rFonts w:cs="Arial"/>
        </w:rPr>
      </w:pPr>
    </w:p>
    <w:p w14:paraId="4C0F9032" w14:textId="77777777" w:rsidR="00546D6C" w:rsidRPr="00AB1F55" w:rsidRDefault="00546D6C" w:rsidP="00546D6C">
      <w:pPr>
        <w:rPr>
          <w:rFonts w:cs="Arial"/>
        </w:rPr>
      </w:pPr>
    </w:p>
    <w:p w14:paraId="0C1BA742" w14:textId="77777777" w:rsidR="00546D6C" w:rsidRPr="00537412" w:rsidRDefault="00546D6C" w:rsidP="00546D6C">
      <w:pPr>
        <w:rPr>
          <w:rFonts w:cs="Arial"/>
        </w:rPr>
      </w:pPr>
      <w:r w:rsidRPr="00537412">
        <w:rPr>
          <w:rFonts w:cs="Arial"/>
        </w:rPr>
        <w:t xml:space="preserve">...............................................................                                   ....................................................... </w:t>
      </w:r>
    </w:p>
    <w:p w14:paraId="18F3483C" w14:textId="46667D9A" w:rsidR="00096A22" w:rsidRDefault="00096A22" w:rsidP="0034415C">
      <w:pPr>
        <w:ind w:left="708" w:hanging="48"/>
        <w:rPr>
          <w:rFonts w:cs="Arial"/>
        </w:rPr>
      </w:pPr>
      <w:r>
        <w:rPr>
          <w:rFonts w:cs="Arial"/>
        </w:rPr>
        <w:t xml:space="preserve">    </w:t>
      </w:r>
      <w:r w:rsidRPr="00096A22">
        <w:rPr>
          <w:rFonts w:cs="Arial"/>
        </w:rPr>
        <w:t>Mgr. Peter Hoppan</w:t>
      </w:r>
      <w:r>
        <w:rPr>
          <w:rFonts w:cs="Arial"/>
        </w:rPr>
        <w:t xml:space="preserve">   </w:t>
      </w:r>
      <w:r w:rsidR="00546D6C" w:rsidRPr="00537412">
        <w:rPr>
          <w:rFonts w:cs="Arial"/>
        </w:rPr>
        <w:tab/>
      </w:r>
      <w:r w:rsidR="00546D6C" w:rsidRPr="00537412">
        <w:rPr>
          <w:rFonts w:cs="Arial"/>
        </w:rPr>
        <w:tab/>
      </w:r>
      <w:r w:rsidR="00546D6C" w:rsidRPr="00537412">
        <w:rPr>
          <w:rFonts w:cs="Arial"/>
        </w:rPr>
        <w:tab/>
      </w:r>
      <w:r w:rsidR="00546D6C" w:rsidRPr="00537412">
        <w:rPr>
          <w:rFonts w:cs="Arial"/>
        </w:rPr>
        <w:tab/>
      </w:r>
      <w:r w:rsidR="00546D6C" w:rsidRPr="00537412">
        <w:rPr>
          <w:rFonts w:cs="Arial"/>
        </w:rPr>
        <w:tab/>
      </w:r>
      <w:r w:rsidRPr="00096A22">
        <w:rPr>
          <w:rFonts w:cs="Arial"/>
        </w:rPr>
        <w:t>MUDr. Melinda Tóthová</w:t>
      </w:r>
      <w:r w:rsidR="00546D6C" w:rsidRPr="00AB1F55">
        <w:rPr>
          <w:rFonts w:cs="Arial"/>
        </w:rPr>
        <w:tab/>
      </w:r>
      <w:r w:rsidR="00546D6C">
        <w:rPr>
          <w:rFonts w:cs="Arial"/>
        </w:rPr>
        <w:t xml:space="preserve">           </w:t>
      </w:r>
    </w:p>
    <w:p w14:paraId="1BEC4155" w14:textId="2C39D14E" w:rsidR="00546D6C" w:rsidRPr="00546D6C" w:rsidRDefault="00096A22" w:rsidP="00096A22">
      <w:pPr>
        <w:rPr>
          <w:rFonts w:cs="Arial"/>
        </w:rPr>
      </w:pPr>
      <w:r w:rsidRPr="00096A22">
        <w:rPr>
          <w:rFonts w:cs="Arial"/>
        </w:rPr>
        <w:t>verejný zdravotník na odd</w:t>
      </w:r>
      <w:r>
        <w:rPr>
          <w:rFonts w:cs="Arial"/>
        </w:rPr>
        <w:t>.</w:t>
      </w:r>
      <w:r w:rsidRPr="00096A22">
        <w:rPr>
          <w:rFonts w:cs="Arial"/>
        </w:rPr>
        <w:t xml:space="preserve"> epidemiológie a hygieny</w:t>
      </w:r>
      <w:r w:rsidR="00546D6C">
        <w:rPr>
          <w:rFonts w:cs="Arial"/>
        </w:rPr>
        <w:tab/>
      </w:r>
      <w:r>
        <w:rPr>
          <w:rFonts w:cs="Arial"/>
        </w:rPr>
        <w:t xml:space="preserve">          </w:t>
      </w:r>
      <w:r w:rsidRPr="00096A22">
        <w:rPr>
          <w:rFonts w:cs="Arial"/>
        </w:rPr>
        <w:t>primár Ústavu mikrobiológie</w:t>
      </w:r>
      <w:r w:rsidR="00546D6C">
        <w:rPr>
          <w:rFonts w:cs="Arial"/>
        </w:rPr>
        <w:tab/>
      </w:r>
      <w:r w:rsidR="00546D6C">
        <w:rPr>
          <w:rFonts w:cs="Arial"/>
        </w:rPr>
        <w:tab/>
        <w:t xml:space="preserve">       </w:t>
      </w:r>
      <w:r w:rsidR="0034415C">
        <w:rPr>
          <w:rFonts w:cs="Arial"/>
        </w:rPr>
        <w:tab/>
      </w:r>
      <w:r w:rsidR="0034415C">
        <w:rPr>
          <w:rFonts w:cs="Arial"/>
        </w:rPr>
        <w:tab/>
      </w:r>
      <w:r>
        <w:rPr>
          <w:rFonts w:cs="Arial"/>
        </w:rPr>
        <w:t xml:space="preserve">   </w:t>
      </w:r>
    </w:p>
    <w:p w14:paraId="51930FC0" w14:textId="77777777" w:rsidR="00546D6C" w:rsidRDefault="00546D6C" w:rsidP="00546D6C">
      <w:pPr>
        <w:rPr>
          <w:rFonts w:cs="Arial"/>
        </w:rPr>
      </w:pPr>
      <w:r w:rsidRPr="00AB1F55">
        <w:rPr>
          <w:rFonts w:cs="Arial"/>
        </w:rPr>
        <w:t xml:space="preserve">            </w:t>
      </w:r>
    </w:p>
    <w:p w14:paraId="11D02998" w14:textId="77777777" w:rsidR="00546D6C" w:rsidRPr="00AB1F55" w:rsidRDefault="00546D6C" w:rsidP="00546D6C">
      <w:pPr>
        <w:rPr>
          <w:rFonts w:cs="Arial"/>
        </w:rPr>
      </w:pPr>
    </w:p>
    <w:p w14:paraId="79D874D2" w14:textId="6D29422B" w:rsidR="00546D6C" w:rsidRPr="00AB1F55" w:rsidRDefault="00546D6C" w:rsidP="00546D6C">
      <w:pPr>
        <w:pStyle w:val="Zkladntext3"/>
        <w:jc w:val="both"/>
        <w:rPr>
          <w:rFonts w:ascii="Arial" w:hAnsi="Arial" w:cs="Arial"/>
          <w:noProof w:val="0"/>
          <w:color w:val="auto"/>
        </w:rPr>
      </w:pPr>
      <w:r w:rsidRPr="00AB1F55">
        <w:rPr>
          <w:rFonts w:ascii="Arial" w:hAnsi="Arial" w:cs="Arial"/>
          <w:noProof w:val="0"/>
          <w:color w:val="auto"/>
        </w:rPr>
        <w:t>Súlad súťažných podkladov so zákonom o verejnom obstarávaní potvrdzuje:</w:t>
      </w:r>
    </w:p>
    <w:p w14:paraId="00069CDF" w14:textId="77777777" w:rsidR="00546D6C" w:rsidRPr="00AB1F55" w:rsidRDefault="00546D6C" w:rsidP="00546D6C">
      <w:pPr>
        <w:rPr>
          <w:color w:val="000000"/>
        </w:rPr>
      </w:pPr>
    </w:p>
    <w:p w14:paraId="6FA9798F" w14:textId="5463EE2A" w:rsidR="00EC6A5C" w:rsidRPr="00AB1F55" w:rsidRDefault="00546D6C" w:rsidP="00EC6A5C">
      <w:pPr>
        <w:pStyle w:val="Standard"/>
        <w:rPr>
          <w:rFonts w:ascii="Arial" w:hAnsi="Arial" w:cs="Arial"/>
          <w:sz w:val="20"/>
          <w:szCs w:val="20"/>
        </w:rPr>
      </w:pPr>
      <w:r w:rsidRPr="00EC6A5C">
        <w:rPr>
          <w:rFonts w:ascii="Arial" w:hAnsi="Arial" w:cs="Arial"/>
          <w:sz w:val="20"/>
          <w:szCs w:val="20"/>
        </w:rPr>
        <w:t xml:space="preserve">V Nových Zámkoch, dňa </w:t>
      </w:r>
      <w:r w:rsidR="00EC6A5C" w:rsidRPr="00EC6A5C">
        <w:rPr>
          <w:rFonts w:ascii="Arial" w:hAnsi="Arial" w:cs="Arial"/>
          <w:sz w:val="20"/>
          <w:szCs w:val="20"/>
        </w:rPr>
        <w:t>0</w:t>
      </w:r>
      <w:r w:rsidR="005E7D35">
        <w:rPr>
          <w:rFonts w:ascii="Arial" w:hAnsi="Arial" w:cs="Arial"/>
          <w:sz w:val="20"/>
          <w:szCs w:val="20"/>
        </w:rPr>
        <w:t>3</w:t>
      </w:r>
      <w:r w:rsidR="00EC6A5C" w:rsidRPr="00EC6A5C">
        <w:rPr>
          <w:rFonts w:ascii="Arial" w:hAnsi="Arial" w:cs="Arial"/>
          <w:sz w:val="20"/>
          <w:szCs w:val="20"/>
        </w:rPr>
        <w:t>.02.2023</w:t>
      </w:r>
      <w:r w:rsidR="00EC6A5C" w:rsidRPr="00AB1F55">
        <w:rPr>
          <w:rFonts w:ascii="Arial" w:hAnsi="Arial" w:cs="Arial"/>
          <w:sz w:val="20"/>
          <w:szCs w:val="20"/>
        </w:rPr>
        <w:t xml:space="preserve"> </w:t>
      </w:r>
    </w:p>
    <w:p w14:paraId="53A95A75" w14:textId="77777777" w:rsidR="00EC6A5C" w:rsidRPr="00AB1F55" w:rsidRDefault="00EC6A5C" w:rsidP="00EC6A5C">
      <w:pPr>
        <w:pStyle w:val="Standard"/>
        <w:rPr>
          <w:rFonts w:ascii="Arial" w:hAnsi="Arial" w:cs="Arial"/>
        </w:rPr>
      </w:pPr>
      <w:r w:rsidRPr="00AB1F55">
        <w:rPr>
          <w:rFonts w:ascii="Arial" w:hAnsi="Arial" w:cs="Arial"/>
        </w:rPr>
        <w:t xml:space="preserve">    </w:t>
      </w:r>
    </w:p>
    <w:p w14:paraId="74E858BA" w14:textId="77777777" w:rsidR="00546D6C" w:rsidRPr="00AB1F55" w:rsidRDefault="00546D6C" w:rsidP="00546D6C">
      <w:pPr>
        <w:rPr>
          <w:rFonts w:cs="Arial"/>
        </w:rPr>
      </w:pPr>
      <w:r w:rsidRPr="00AB1F55">
        <w:rPr>
          <w:rFonts w:cs="Arial"/>
        </w:rPr>
        <w:t xml:space="preserve">                                 </w:t>
      </w:r>
    </w:p>
    <w:p w14:paraId="10A0D8D3" w14:textId="77777777" w:rsidR="00546D6C" w:rsidRPr="00AB1F55" w:rsidRDefault="00546D6C" w:rsidP="00546D6C">
      <w:pPr>
        <w:pStyle w:val="Nadpis5"/>
        <w:spacing w:before="120"/>
        <w:ind w:right="16"/>
        <w:jc w:val="both"/>
        <w:rPr>
          <w:rFonts w:ascii="Arial" w:hAnsi="Arial" w:cs="Arial"/>
          <w:sz w:val="20"/>
        </w:rPr>
      </w:pPr>
    </w:p>
    <w:p w14:paraId="05AAD6DF" w14:textId="5AD8BE8E" w:rsidR="00546D6C" w:rsidRPr="00AB1F55" w:rsidRDefault="00546D6C" w:rsidP="00546D6C">
      <w:pPr>
        <w:suppressAutoHyphens/>
        <w:textAlignment w:val="baseline"/>
        <w:rPr>
          <w:rFonts w:cs="Arial"/>
          <w:kern w:val="3"/>
          <w:lang w:eastAsia="zh-CN"/>
        </w:rPr>
      </w:pPr>
      <w:r w:rsidRPr="00AB1F55">
        <w:rPr>
          <w:rFonts w:cs="Arial"/>
          <w:kern w:val="3"/>
          <w:lang w:eastAsia="zh-CN"/>
        </w:rPr>
        <w:t xml:space="preserve">.........................................................                                            </w:t>
      </w:r>
    </w:p>
    <w:p w14:paraId="0601CFAE" w14:textId="61AE98B4" w:rsidR="00546D6C" w:rsidRPr="00AB1F55" w:rsidRDefault="00546D6C" w:rsidP="00546D6C">
      <w:pPr>
        <w:rPr>
          <w:rFonts w:cs="Arial"/>
        </w:rPr>
      </w:pPr>
      <w:r w:rsidRPr="00AB1F55">
        <w:rPr>
          <w:rFonts w:cs="Arial"/>
          <w:lang w:eastAsia="en-US"/>
        </w:rPr>
        <w:t xml:space="preserve">       </w:t>
      </w:r>
      <w:r w:rsidR="00EC6A5C">
        <w:rPr>
          <w:rFonts w:cs="Arial"/>
          <w:lang w:eastAsia="en-US"/>
        </w:rPr>
        <w:t xml:space="preserve">   </w:t>
      </w:r>
      <w:r w:rsidRPr="00AB1F55">
        <w:rPr>
          <w:rFonts w:cs="Arial"/>
          <w:lang w:eastAsia="en-US"/>
        </w:rPr>
        <w:t xml:space="preserve"> </w:t>
      </w:r>
      <w:r w:rsidRPr="00AB1F55">
        <w:rPr>
          <w:rFonts w:cs="Arial"/>
        </w:rPr>
        <w:t xml:space="preserve">Ing. Vladimír Lipovský                                                                    </w:t>
      </w:r>
    </w:p>
    <w:p w14:paraId="0E88EF33" w14:textId="15FD89C8" w:rsidR="00546D6C" w:rsidRPr="00AB1F55" w:rsidRDefault="00096A22" w:rsidP="00546D6C">
      <w:pPr>
        <w:rPr>
          <w:rFonts w:cs="Arial"/>
        </w:rPr>
      </w:pPr>
      <w:r>
        <w:rPr>
          <w:rFonts w:cs="Arial"/>
        </w:rPr>
        <w:t>vedúci oddelenia verejného obstarávania</w:t>
      </w:r>
    </w:p>
    <w:p w14:paraId="364D38B7" w14:textId="77777777" w:rsidR="00546D6C" w:rsidRPr="00AB1F55" w:rsidRDefault="00546D6C" w:rsidP="00546D6C">
      <w:pPr>
        <w:rPr>
          <w:rFonts w:cs="Arial"/>
        </w:rPr>
      </w:pPr>
    </w:p>
    <w:p w14:paraId="4B859F5E" w14:textId="4EF6E63C" w:rsidR="00A245F2" w:rsidRDefault="00DD4B60" w:rsidP="00DD4B60">
      <w:pPr>
        <w:tabs>
          <w:tab w:val="left" w:pos="1140"/>
        </w:tabs>
        <w:rPr>
          <w:rFonts w:cs="Arial"/>
        </w:rPr>
      </w:pPr>
      <w:r>
        <w:rPr>
          <w:rFonts w:cs="Arial"/>
        </w:rPr>
        <w:tab/>
      </w:r>
    </w:p>
    <w:p w14:paraId="7C18AB70" w14:textId="15720609" w:rsidR="00096A22" w:rsidRDefault="00096A22" w:rsidP="00A245F2">
      <w:pPr>
        <w:rPr>
          <w:rFonts w:cs="Arial"/>
        </w:rPr>
      </w:pPr>
    </w:p>
    <w:p w14:paraId="525E3C3E" w14:textId="4B002E7D" w:rsidR="0016248A" w:rsidRDefault="0016248A" w:rsidP="00A245F2">
      <w:pPr>
        <w:rPr>
          <w:rFonts w:cs="Arial"/>
        </w:rPr>
      </w:pPr>
    </w:p>
    <w:p w14:paraId="61045045" w14:textId="13A08E78" w:rsidR="00E8634D" w:rsidRDefault="00E8634D" w:rsidP="00A245F2">
      <w:pPr>
        <w:rPr>
          <w:rFonts w:cs="Arial"/>
        </w:rPr>
      </w:pPr>
    </w:p>
    <w:p w14:paraId="11864765" w14:textId="77777777" w:rsidR="00350B01" w:rsidRDefault="00350B01" w:rsidP="00A245F2">
      <w:pPr>
        <w:rPr>
          <w:rFonts w:cs="Arial"/>
        </w:rPr>
      </w:pPr>
    </w:p>
    <w:p w14:paraId="603FBFA6" w14:textId="77777777" w:rsidR="00A20808" w:rsidRDefault="00A20808" w:rsidP="00A245F2">
      <w:pPr>
        <w:rPr>
          <w:rFonts w:cs="Arial"/>
        </w:rPr>
      </w:pPr>
    </w:p>
    <w:p w14:paraId="046F7333" w14:textId="77777777" w:rsidR="00186067" w:rsidRDefault="00A245F2" w:rsidP="00904F3D">
      <w:pPr>
        <w:spacing w:line="276" w:lineRule="auto"/>
        <w:rPr>
          <w:noProof/>
        </w:rPr>
      </w:pPr>
      <w:r w:rsidRPr="00634E47">
        <w:rPr>
          <w:rFonts w:cs="Arial"/>
          <w:b/>
          <w:sz w:val="24"/>
        </w:rPr>
        <w:lastRenderedPageBreak/>
        <w:t>Obsah</w:t>
      </w:r>
      <w:r w:rsidR="00A73647" w:rsidRPr="00AB1F55">
        <w:rPr>
          <w:rFonts w:cs="Arial"/>
        </w:rPr>
        <w:fldChar w:fldCharType="begin"/>
      </w:r>
      <w:r w:rsidRPr="00AB1F55">
        <w:rPr>
          <w:rFonts w:cs="Arial"/>
        </w:rPr>
        <w:instrText xml:space="preserve"> TOC \o "1-3" \h \z \u </w:instrText>
      </w:r>
      <w:r w:rsidR="00A73647" w:rsidRPr="00AB1F55">
        <w:rPr>
          <w:rFonts w:cs="Arial"/>
        </w:rPr>
        <w:fldChar w:fldCharType="separate"/>
      </w:r>
    </w:p>
    <w:p w14:paraId="42A32D9D" w14:textId="68B79A4E" w:rsidR="00186067" w:rsidRDefault="00C610A7">
      <w:pPr>
        <w:pStyle w:val="Obsah2"/>
        <w:rPr>
          <w:rFonts w:asciiTheme="minorHAnsi" w:eastAsiaTheme="minorEastAsia" w:hAnsiTheme="minorHAnsi" w:cstheme="minorBidi"/>
          <w:b w:val="0"/>
          <w:w w:val="100"/>
          <w:sz w:val="22"/>
          <w:szCs w:val="22"/>
        </w:rPr>
      </w:pPr>
      <w:hyperlink w:anchor="_Toc117251489" w:history="1">
        <w:r w:rsidR="00186067" w:rsidRPr="00A04172">
          <w:rPr>
            <w:rStyle w:val="Hypertextovprepojenie"/>
            <w:rFonts w:cs="Arial"/>
          </w:rPr>
          <w:t>A.1 Pokyny pre záujemcov a uchádzačov</w:t>
        </w:r>
        <w:r w:rsidR="00186067">
          <w:rPr>
            <w:webHidden/>
          </w:rPr>
          <w:tab/>
        </w:r>
        <w:r w:rsidR="00186067">
          <w:rPr>
            <w:webHidden/>
          </w:rPr>
          <w:fldChar w:fldCharType="begin"/>
        </w:r>
        <w:r w:rsidR="00186067">
          <w:rPr>
            <w:webHidden/>
          </w:rPr>
          <w:instrText xml:space="preserve"> PAGEREF _Toc117251489 \h </w:instrText>
        </w:r>
        <w:r w:rsidR="00186067">
          <w:rPr>
            <w:webHidden/>
          </w:rPr>
        </w:r>
        <w:r w:rsidR="00186067">
          <w:rPr>
            <w:webHidden/>
          </w:rPr>
          <w:fldChar w:fldCharType="separate"/>
        </w:r>
        <w:r w:rsidR="00F941B9">
          <w:rPr>
            <w:webHidden/>
          </w:rPr>
          <w:t>3</w:t>
        </w:r>
        <w:r w:rsidR="00186067">
          <w:rPr>
            <w:webHidden/>
          </w:rPr>
          <w:fldChar w:fldCharType="end"/>
        </w:r>
      </w:hyperlink>
    </w:p>
    <w:p w14:paraId="3C2D4A57" w14:textId="1C91DE5D" w:rsidR="00186067" w:rsidRDefault="00C610A7">
      <w:pPr>
        <w:pStyle w:val="Obsah2"/>
        <w:rPr>
          <w:rFonts w:asciiTheme="minorHAnsi" w:eastAsiaTheme="minorEastAsia" w:hAnsiTheme="minorHAnsi" w:cstheme="minorBidi"/>
          <w:b w:val="0"/>
          <w:w w:val="100"/>
          <w:sz w:val="22"/>
          <w:szCs w:val="22"/>
        </w:rPr>
      </w:pPr>
      <w:hyperlink w:anchor="_Toc117251491" w:history="1">
        <w:r w:rsidR="00186067" w:rsidRPr="00A04172">
          <w:rPr>
            <w:rStyle w:val="Hypertextovprepojenie"/>
            <w:rFonts w:cs="Arial"/>
          </w:rPr>
          <w:t>Všeobecné informácie</w:t>
        </w:r>
        <w:r w:rsidR="00186067">
          <w:rPr>
            <w:webHidden/>
          </w:rPr>
          <w:tab/>
        </w:r>
        <w:r w:rsidR="00186067">
          <w:rPr>
            <w:webHidden/>
          </w:rPr>
          <w:fldChar w:fldCharType="begin"/>
        </w:r>
        <w:r w:rsidR="00186067">
          <w:rPr>
            <w:webHidden/>
          </w:rPr>
          <w:instrText xml:space="preserve"> PAGEREF _Toc117251491 \h </w:instrText>
        </w:r>
        <w:r w:rsidR="00186067">
          <w:rPr>
            <w:webHidden/>
          </w:rPr>
        </w:r>
        <w:r w:rsidR="00186067">
          <w:rPr>
            <w:webHidden/>
          </w:rPr>
          <w:fldChar w:fldCharType="separate"/>
        </w:r>
        <w:r w:rsidR="00F941B9">
          <w:rPr>
            <w:webHidden/>
          </w:rPr>
          <w:t>4</w:t>
        </w:r>
        <w:r w:rsidR="00186067">
          <w:rPr>
            <w:webHidden/>
          </w:rPr>
          <w:fldChar w:fldCharType="end"/>
        </w:r>
      </w:hyperlink>
    </w:p>
    <w:p w14:paraId="3089B629" w14:textId="01D8FF80" w:rsidR="00186067" w:rsidRDefault="00C610A7">
      <w:pPr>
        <w:pStyle w:val="Obsah3"/>
        <w:rPr>
          <w:rFonts w:asciiTheme="minorHAnsi" w:eastAsiaTheme="minorEastAsia" w:hAnsiTheme="minorHAnsi" w:cstheme="minorBidi"/>
          <w:noProof/>
          <w:sz w:val="22"/>
          <w:szCs w:val="22"/>
        </w:rPr>
      </w:pPr>
      <w:hyperlink w:anchor="_Toc117251492" w:history="1">
        <w:r w:rsidR="00186067" w:rsidRPr="00A04172">
          <w:rPr>
            <w:rStyle w:val="Hypertextovprepojenie"/>
            <w:noProof/>
          </w:rPr>
          <w:t>1</w:t>
        </w:r>
        <w:r w:rsidR="00186067">
          <w:rPr>
            <w:rFonts w:asciiTheme="minorHAnsi" w:eastAsiaTheme="minorEastAsia" w:hAnsiTheme="minorHAnsi" w:cstheme="minorBidi"/>
            <w:noProof/>
            <w:sz w:val="22"/>
            <w:szCs w:val="22"/>
          </w:rPr>
          <w:tab/>
        </w:r>
        <w:r w:rsidR="00186067" w:rsidRPr="00A04172">
          <w:rPr>
            <w:rStyle w:val="Hypertextovprepojenie"/>
            <w:rFonts w:cs="Arial"/>
            <w:noProof/>
          </w:rPr>
          <w:t>Identifikácia verejného obstarávateľa</w:t>
        </w:r>
        <w:r w:rsidR="00186067">
          <w:rPr>
            <w:noProof/>
            <w:webHidden/>
          </w:rPr>
          <w:tab/>
        </w:r>
        <w:r w:rsidR="00186067">
          <w:rPr>
            <w:noProof/>
            <w:webHidden/>
          </w:rPr>
          <w:fldChar w:fldCharType="begin"/>
        </w:r>
        <w:r w:rsidR="00186067">
          <w:rPr>
            <w:noProof/>
            <w:webHidden/>
          </w:rPr>
          <w:instrText xml:space="preserve"> PAGEREF _Toc117251492 \h </w:instrText>
        </w:r>
        <w:r w:rsidR="00186067">
          <w:rPr>
            <w:noProof/>
            <w:webHidden/>
          </w:rPr>
        </w:r>
        <w:r w:rsidR="00186067">
          <w:rPr>
            <w:noProof/>
            <w:webHidden/>
          </w:rPr>
          <w:fldChar w:fldCharType="separate"/>
        </w:r>
        <w:r w:rsidR="00F941B9">
          <w:rPr>
            <w:noProof/>
            <w:webHidden/>
          </w:rPr>
          <w:t>4</w:t>
        </w:r>
        <w:r w:rsidR="00186067">
          <w:rPr>
            <w:noProof/>
            <w:webHidden/>
          </w:rPr>
          <w:fldChar w:fldCharType="end"/>
        </w:r>
      </w:hyperlink>
    </w:p>
    <w:p w14:paraId="2E1E1278" w14:textId="099A970D" w:rsidR="00186067" w:rsidRDefault="00C610A7">
      <w:pPr>
        <w:pStyle w:val="Obsah3"/>
        <w:rPr>
          <w:rFonts w:asciiTheme="minorHAnsi" w:eastAsiaTheme="minorEastAsia" w:hAnsiTheme="minorHAnsi" w:cstheme="minorBidi"/>
          <w:noProof/>
          <w:sz w:val="22"/>
          <w:szCs w:val="22"/>
        </w:rPr>
      </w:pPr>
      <w:hyperlink w:anchor="_Toc117251493" w:history="1">
        <w:r w:rsidR="00186067" w:rsidRPr="00A04172">
          <w:rPr>
            <w:rStyle w:val="Hypertextovprepojenie"/>
            <w:noProof/>
          </w:rPr>
          <w:t>2</w:t>
        </w:r>
        <w:r w:rsidR="00186067">
          <w:rPr>
            <w:rFonts w:asciiTheme="minorHAnsi" w:eastAsiaTheme="minorEastAsia" w:hAnsiTheme="minorHAnsi" w:cstheme="minorBidi"/>
            <w:noProof/>
            <w:sz w:val="22"/>
            <w:szCs w:val="22"/>
          </w:rPr>
          <w:tab/>
        </w:r>
        <w:r w:rsidR="00186067" w:rsidRPr="00A04172">
          <w:rPr>
            <w:rStyle w:val="Hypertextovprepojenie"/>
            <w:rFonts w:cs="Arial"/>
            <w:noProof/>
          </w:rPr>
          <w:t>Predmet zákazky</w:t>
        </w:r>
        <w:r w:rsidR="00186067">
          <w:rPr>
            <w:noProof/>
            <w:webHidden/>
          </w:rPr>
          <w:tab/>
        </w:r>
        <w:r w:rsidR="00186067">
          <w:rPr>
            <w:noProof/>
            <w:webHidden/>
          </w:rPr>
          <w:fldChar w:fldCharType="begin"/>
        </w:r>
        <w:r w:rsidR="00186067">
          <w:rPr>
            <w:noProof/>
            <w:webHidden/>
          </w:rPr>
          <w:instrText xml:space="preserve"> PAGEREF _Toc117251493 \h </w:instrText>
        </w:r>
        <w:r w:rsidR="00186067">
          <w:rPr>
            <w:noProof/>
            <w:webHidden/>
          </w:rPr>
        </w:r>
        <w:r w:rsidR="00186067">
          <w:rPr>
            <w:noProof/>
            <w:webHidden/>
          </w:rPr>
          <w:fldChar w:fldCharType="separate"/>
        </w:r>
        <w:r w:rsidR="00F941B9">
          <w:rPr>
            <w:noProof/>
            <w:webHidden/>
          </w:rPr>
          <w:t>4</w:t>
        </w:r>
        <w:r w:rsidR="00186067">
          <w:rPr>
            <w:noProof/>
            <w:webHidden/>
          </w:rPr>
          <w:fldChar w:fldCharType="end"/>
        </w:r>
      </w:hyperlink>
    </w:p>
    <w:p w14:paraId="52B75BAF" w14:textId="785277A4" w:rsidR="00186067" w:rsidRDefault="00C610A7">
      <w:pPr>
        <w:pStyle w:val="Obsah3"/>
        <w:rPr>
          <w:rFonts w:asciiTheme="minorHAnsi" w:eastAsiaTheme="minorEastAsia" w:hAnsiTheme="minorHAnsi" w:cstheme="minorBidi"/>
          <w:noProof/>
          <w:sz w:val="22"/>
          <w:szCs w:val="22"/>
        </w:rPr>
      </w:pPr>
      <w:hyperlink w:anchor="_Toc117251494" w:history="1">
        <w:r w:rsidR="00186067" w:rsidRPr="00A04172">
          <w:rPr>
            <w:rStyle w:val="Hypertextovprepojenie"/>
            <w:noProof/>
          </w:rPr>
          <w:t>3</w:t>
        </w:r>
        <w:r w:rsidR="00186067">
          <w:rPr>
            <w:rFonts w:asciiTheme="minorHAnsi" w:eastAsiaTheme="minorEastAsia" w:hAnsiTheme="minorHAnsi" w:cstheme="minorBidi"/>
            <w:noProof/>
            <w:sz w:val="22"/>
            <w:szCs w:val="22"/>
          </w:rPr>
          <w:tab/>
        </w:r>
        <w:r w:rsidR="00186067" w:rsidRPr="00A04172">
          <w:rPr>
            <w:rStyle w:val="Hypertextovprepojenie"/>
            <w:rFonts w:cs="Arial"/>
            <w:noProof/>
          </w:rPr>
          <w:t>Rozdelenie predmetu zákazky</w:t>
        </w:r>
        <w:r w:rsidR="00186067">
          <w:rPr>
            <w:noProof/>
            <w:webHidden/>
          </w:rPr>
          <w:tab/>
        </w:r>
        <w:r w:rsidR="00186067">
          <w:rPr>
            <w:noProof/>
            <w:webHidden/>
          </w:rPr>
          <w:fldChar w:fldCharType="begin"/>
        </w:r>
        <w:r w:rsidR="00186067">
          <w:rPr>
            <w:noProof/>
            <w:webHidden/>
          </w:rPr>
          <w:instrText xml:space="preserve"> PAGEREF _Toc117251494 \h </w:instrText>
        </w:r>
        <w:r w:rsidR="00186067">
          <w:rPr>
            <w:noProof/>
            <w:webHidden/>
          </w:rPr>
        </w:r>
        <w:r w:rsidR="00186067">
          <w:rPr>
            <w:noProof/>
            <w:webHidden/>
          </w:rPr>
          <w:fldChar w:fldCharType="separate"/>
        </w:r>
        <w:r w:rsidR="00F941B9">
          <w:rPr>
            <w:noProof/>
            <w:webHidden/>
          </w:rPr>
          <w:t>5</w:t>
        </w:r>
        <w:r w:rsidR="00186067">
          <w:rPr>
            <w:noProof/>
            <w:webHidden/>
          </w:rPr>
          <w:fldChar w:fldCharType="end"/>
        </w:r>
      </w:hyperlink>
    </w:p>
    <w:p w14:paraId="5F453D76" w14:textId="216204BD" w:rsidR="00186067" w:rsidRDefault="00C610A7">
      <w:pPr>
        <w:pStyle w:val="Obsah3"/>
        <w:rPr>
          <w:rFonts w:asciiTheme="minorHAnsi" w:eastAsiaTheme="minorEastAsia" w:hAnsiTheme="minorHAnsi" w:cstheme="minorBidi"/>
          <w:noProof/>
          <w:sz w:val="22"/>
          <w:szCs w:val="22"/>
        </w:rPr>
      </w:pPr>
      <w:hyperlink w:anchor="_Toc117251495" w:history="1">
        <w:r w:rsidR="00186067" w:rsidRPr="00A04172">
          <w:rPr>
            <w:rStyle w:val="Hypertextovprepojenie"/>
            <w:noProof/>
          </w:rPr>
          <w:t>4</w:t>
        </w:r>
        <w:r w:rsidR="00186067">
          <w:rPr>
            <w:rFonts w:asciiTheme="minorHAnsi" w:eastAsiaTheme="minorEastAsia" w:hAnsiTheme="minorHAnsi" w:cstheme="minorBidi"/>
            <w:noProof/>
            <w:sz w:val="22"/>
            <w:szCs w:val="22"/>
          </w:rPr>
          <w:tab/>
        </w:r>
        <w:r w:rsidR="00186067" w:rsidRPr="00A04172">
          <w:rPr>
            <w:rStyle w:val="Hypertextovprepojenie"/>
            <w:rFonts w:cs="Arial"/>
            <w:noProof/>
          </w:rPr>
          <w:t>Variantné riešenie, Ekvivalentné riešenie</w:t>
        </w:r>
        <w:r w:rsidR="00186067">
          <w:rPr>
            <w:noProof/>
            <w:webHidden/>
          </w:rPr>
          <w:tab/>
        </w:r>
        <w:r w:rsidR="00186067">
          <w:rPr>
            <w:noProof/>
            <w:webHidden/>
          </w:rPr>
          <w:fldChar w:fldCharType="begin"/>
        </w:r>
        <w:r w:rsidR="00186067">
          <w:rPr>
            <w:noProof/>
            <w:webHidden/>
          </w:rPr>
          <w:instrText xml:space="preserve"> PAGEREF _Toc117251495 \h </w:instrText>
        </w:r>
        <w:r w:rsidR="00186067">
          <w:rPr>
            <w:noProof/>
            <w:webHidden/>
          </w:rPr>
        </w:r>
        <w:r w:rsidR="00186067">
          <w:rPr>
            <w:noProof/>
            <w:webHidden/>
          </w:rPr>
          <w:fldChar w:fldCharType="separate"/>
        </w:r>
        <w:r w:rsidR="00F941B9">
          <w:rPr>
            <w:noProof/>
            <w:webHidden/>
          </w:rPr>
          <w:t>5</w:t>
        </w:r>
        <w:r w:rsidR="00186067">
          <w:rPr>
            <w:noProof/>
            <w:webHidden/>
          </w:rPr>
          <w:fldChar w:fldCharType="end"/>
        </w:r>
      </w:hyperlink>
    </w:p>
    <w:p w14:paraId="7E53BF7D" w14:textId="5C116F00" w:rsidR="00186067" w:rsidRDefault="00C610A7">
      <w:pPr>
        <w:pStyle w:val="Obsah3"/>
        <w:rPr>
          <w:rFonts w:asciiTheme="minorHAnsi" w:eastAsiaTheme="minorEastAsia" w:hAnsiTheme="minorHAnsi" w:cstheme="minorBidi"/>
          <w:noProof/>
          <w:sz w:val="22"/>
          <w:szCs w:val="22"/>
        </w:rPr>
      </w:pPr>
      <w:hyperlink w:anchor="_Toc117251496" w:history="1">
        <w:r w:rsidR="00186067" w:rsidRPr="00A04172">
          <w:rPr>
            <w:rStyle w:val="Hypertextovprepojenie"/>
            <w:noProof/>
          </w:rPr>
          <w:t>5</w:t>
        </w:r>
        <w:r w:rsidR="00186067">
          <w:rPr>
            <w:rFonts w:asciiTheme="minorHAnsi" w:eastAsiaTheme="minorEastAsia" w:hAnsiTheme="minorHAnsi" w:cstheme="minorBidi"/>
            <w:noProof/>
            <w:sz w:val="22"/>
            <w:szCs w:val="22"/>
          </w:rPr>
          <w:tab/>
        </w:r>
        <w:r w:rsidR="00186067" w:rsidRPr="00A04172">
          <w:rPr>
            <w:rStyle w:val="Hypertextovprepojenie"/>
            <w:rFonts w:cs="Arial"/>
            <w:noProof/>
          </w:rPr>
          <w:t>Miesto a termín dodania predmetu zákazky</w:t>
        </w:r>
        <w:r w:rsidR="00186067">
          <w:rPr>
            <w:noProof/>
            <w:webHidden/>
          </w:rPr>
          <w:tab/>
        </w:r>
        <w:r w:rsidR="00186067">
          <w:rPr>
            <w:noProof/>
            <w:webHidden/>
          </w:rPr>
          <w:fldChar w:fldCharType="begin"/>
        </w:r>
        <w:r w:rsidR="00186067">
          <w:rPr>
            <w:noProof/>
            <w:webHidden/>
          </w:rPr>
          <w:instrText xml:space="preserve"> PAGEREF _Toc117251496 \h </w:instrText>
        </w:r>
        <w:r w:rsidR="00186067">
          <w:rPr>
            <w:noProof/>
            <w:webHidden/>
          </w:rPr>
        </w:r>
        <w:r w:rsidR="00186067">
          <w:rPr>
            <w:noProof/>
            <w:webHidden/>
          </w:rPr>
          <w:fldChar w:fldCharType="separate"/>
        </w:r>
        <w:r w:rsidR="00F941B9">
          <w:rPr>
            <w:noProof/>
            <w:webHidden/>
          </w:rPr>
          <w:t>5</w:t>
        </w:r>
        <w:r w:rsidR="00186067">
          <w:rPr>
            <w:noProof/>
            <w:webHidden/>
          </w:rPr>
          <w:fldChar w:fldCharType="end"/>
        </w:r>
      </w:hyperlink>
    </w:p>
    <w:p w14:paraId="6DE626A1" w14:textId="1B590AF9" w:rsidR="00186067" w:rsidRDefault="00C610A7">
      <w:pPr>
        <w:pStyle w:val="Obsah3"/>
        <w:rPr>
          <w:rFonts w:asciiTheme="minorHAnsi" w:eastAsiaTheme="minorEastAsia" w:hAnsiTheme="minorHAnsi" w:cstheme="minorBidi"/>
          <w:noProof/>
          <w:sz w:val="22"/>
          <w:szCs w:val="22"/>
        </w:rPr>
      </w:pPr>
      <w:hyperlink w:anchor="_Toc117251497" w:history="1">
        <w:r w:rsidR="00186067" w:rsidRPr="00A04172">
          <w:rPr>
            <w:rStyle w:val="Hypertextovprepojenie"/>
            <w:noProof/>
          </w:rPr>
          <w:t>6</w:t>
        </w:r>
        <w:r w:rsidR="00186067">
          <w:rPr>
            <w:rFonts w:asciiTheme="minorHAnsi" w:eastAsiaTheme="minorEastAsia" w:hAnsiTheme="minorHAnsi" w:cstheme="minorBidi"/>
            <w:noProof/>
            <w:sz w:val="22"/>
            <w:szCs w:val="22"/>
          </w:rPr>
          <w:tab/>
        </w:r>
        <w:r w:rsidR="00186067" w:rsidRPr="00A04172">
          <w:rPr>
            <w:rStyle w:val="Hypertextovprepojenie"/>
            <w:rFonts w:cs="Arial"/>
            <w:noProof/>
          </w:rPr>
          <w:t>Zdroj finančných prostriedkov</w:t>
        </w:r>
        <w:r w:rsidR="00186067">
          <w:rPr>
            <w:noProof/>
            <w:webHidden/>
          </w:rPr>
          <w:tab/>
        </w:r>
        <w:r w:rsidR="00186067">
          <w:rPr>
            <w:noProof/>
            <w:webHidden/>
          </w:rPr>
          <w:fldChar w:fldCharType="begin"/>
        </w:r>
        <w:r w:rsidR="00186067">
          <w:rPr>
            <w:noProof/>
            <w:webHidden/>
          </w:rPr>
          <w:instrText xml:space="preserve"> PAGEREF _Toc117251497 \h </w:instrText>
        </w:r>
        <w:r w:rsidR="00186067">
          <w:rPr>
            <w:noProof/>
            <w:webHidden/>
          </w:rPr>
        </w:r>
        <w:r w:rsidR="00186067">
          <w:rPr>
            <w:noProof/>
            <w:webHidden/>
          </w:rPr>
          <w:fldChar w:fldCharType="separate"/>
        </w:r>
        <w:r w:rsidR="00F941B9">
          <w:rPr>
            <w:noProof/>
            <w:webHidden/>
          </w:rPr>
          <w:t>5</w:t>
        </w:r>
        <w:r w:rsidR="00186067">
          <w:rPr>
            <w:noProof/>
            <w:webHidden/>
          </w:rPr>
          <w:fldChar w:fldCharType="end"/>
        </w:r>
      </w:hyperlink>
    </w:p>
    <w:p w14:paraId="3164D105" w14:textId="01D44C0E" w:rsidR="00186067" w:rsidRDefault="00C610A7">
      <w:pPr>
        <w:pStyle w:val="Obsah3"/>
        <w:rPr>
          <w:rFonts w:asciiTheme="minorHAnsi" w:eastAsiaTheme="minorEastAsia" w:hAnsiTheme="minorHAnsi" w:cstheme="minorBidi"/>
          <w:noProof/>
          <w:sz w:val="22"/>
          <w:szCs w:val="22"/>
        </w:rPr>
      </w:pPr>
      <w:hyperlink w:anchor="_Toc117251498" w:history="1">
        <w:r w:rsidR="00186067" w:rsidRPr="00A04172">
          <w:rPr>
            <w:rStyle w:val="Hypertextovprepojenie"/>
            <w:noProof/>
          </w:rPr>
          <w:t>7</w:t>
        </w:r>
        <w:r w:rsidR="00186067">
          <w:rPr>
            <w:rFonts w:asciiTheme="minorHAnsi" w:eastAsiaTheme="minorEastAsia" w:hAnsiTheme="minorHAnsi" w:cstheme="minorBidi"/>
            <w:noProof/>
            <w:sz w:val="22"/>
            <w:szCs w:val="22"/>
          </w:rPr>
          <w:tab/>
        </w:r>
        <w:r w:rsidR="00186067" w:rsidRPr="00A04172">
          <w:rPr>
            <w:rStyle w:val="Hypertextovprepojenie"/>
            <w:rFonts w:cs="Arial"/>
            <w:noProof/>
          </w:rPr>
          <w:t>Typ zmluvného vzťahu</w:t>
        </w:r>
        <w:r w:rsidR="00186067">
          <w:rPr>
            <w:noProof/>
            <w:webHidden/>
          </w:rPr>
          <w:tab/>
        </w:r>
        <w:r w:rsidR="00186067">
          <w:rPr>
            <w:noProof/>
            <w:webHidden/>
          </w:rPr>
          <w:fldChar w:fldCharType="begin"/>
        </w:r>
        <w:r w:rsidR="00186067">
          <w:rPr>
            <w:noProof/>
            <w:webHidden/>
          </w:rPr>
          <w:instrText xml:space="preserve"> PAGEREF _Toc117251498 \h </w:instrText>
        </w:r>
        <w:r w:rsidR="00186067">
          <w:rPr>
            <w:noProof/>
            <w:webHidden/>
          </w:rPr>
        </w:r>
        <w:r w:rsidR="00186067">
          <w:rPr>
            <w:noProof/>
            <w:webHidden/>
          </w:rPr>
          <w:fldChar w:fldCharType="separate"/>
        </w:r>
        <w:r w:rsidR="00F941B9">
          <w:rPr>
            <w:noProof/>
            <w:webHidden/>
          </w:rPr>
          <w:t>5</w:t>
        </w:r>
        <w:r w:rsidR="00186067">
          <w:rPr>
            <w:noProof/>
            <w:webHidden/>
          </w:rPr>
          <w:fldChar w:fldCharType="end"/>
        </w:r>
      </w:hyperlink>
    </w:p>
    <w:p w14:paraId="03B38144" w14:textId="74DADA49" w:rsidR="00186067" w:rsidRDefault="00C610A7">
      <w:pPr>
        <w:pStyle w:val="Obsah3"/>
        <w:rPr>
          <w:rFonts w:asciiTheme="minorHAnsi" w:eastAsiaTheme="minorEastAsia" w:hAnsiTheme="minorHAnsi" w:cstheme="minorBidi"/>
          <w:noProof/>
          <w:sz w:val="22"/>
          <w:szCs w:val="22"/>
        </w:rPr>
      </w:pPr>
      <w:hyperlink w:anchor="_Toc117251499" w:history="1">
        <w:r w:rsidR="00186067" w:rsidRPr="00A04172">
          <w:rPr>
            <w:rStyle w:val="Hypertextovprepojenie"/>
            <w:noProof/>
          </w:rPr>
          <w:t>8</w:t>
        </w:r>
        <w:r w:rsidR="00186067">
          <w:rPr>
            <w:rFonts w:asciiTheme="minorHAnsi" w:eastAsiaTheme="minorEastAsia" w:hAnsiTheme="minorHAnsi" w:cstheme="minorBidi"/>
            <w:noProof/>
            <w:sz w:val="22"/>
            <w:szCs w:val="22"/>
          </w:rPr>
          <w:tab/>
        </w:r>
        <w:r w:rsidR="00186067" w:rsidRPr="00A04172">
          <w:rPr>
            <w:rStyle w:val="Hypertextovprepojenie"/>
            <w:rFonts w:cs="Arial"/>
            <w:noProof/>
          </w:rPr>
          <w:t>Lehota viazanosti ponuky</w:t>
        </w:r>
        <w:r w:rsidR="00186067">
          <w:rPr>
            <w:noProof/>
            <w:webHidden/>
          </w:rPr>
          <w:tab/>
        </w:r>
        <w:r w:rsidR="00186067">
          <w:rPr>
            <w:noProof/>
            <w:webHidden/>
          </w:rPr>
          <w:fldChar w:fldCharType="begin"/>
        </w:r>
        <w:r w:rsidR="00186067">
          <w:rPr>
            <w:noProof/>
            <w:webHidden/>
          </w:rPr>
          <w:instrText xml:space="preserve"> PAGEREF _Toc117251499 \h </w:instrText>
        </w:r>
        <w:r w:rsidR="00186067">
          <w:rPr>
            <w:noProof/>
            <w:webHidden/>
          </w:rPr>
        </w:r>
        <w:r w:rsidR="00186067">
          <w:rPr>
            <w:noProof/>
            <w:webHidden/>
          </w:rPr>
          <w:fldChar w:fldCharType="separate"/>
        </w:r>
        <w:r w:rsidR="00F941B9">
          <w:rPr>
            <w:noProof/>
            <w:webHidden/>
          </w:rPr>
          <w:t>5</w:t>
        </w:r>
        <w:r w:rsidR="00186067">
          <w:rPr>
            <w:noProof/>
            <w:webHidden/>
          </w:rPr>
          <w:fldChar w:fldCharType="end"/>
        </w:r>
      </w:hyperlink>
    </w:p>
    <w:p w14:paraId="03BD86A8" w14:textId="43ABE32E" w:rsidR="00186067" w:rsidRDefault="00C610A7">
      <w:pPr>
        <w:pStyle w:val="Obsah2"/>
        <w:rPr>
          <w:rFonts w:asciiTheme="minorHAnsi" w:eastAsiaTheme="minorEastAsia" w:hAnsiTheme="minorHAnsi" w:cstheme="minorBidi"/>
          <w:b w:val="0"/>
          <w:w w:val="100"/>
          <w:sz w:val="22"/>
          <w:szCs w:val="22"/>
        </w:rPr>
      </w:pPr>
      <w:hyperlink w:anchor="_Toc117251501" w:history="1">
        <w:r w:rsidR="00186067" w:rsidRPr="00A04172">
          <w:rPr>
            <w:rStyle w:val="Hypertextovprepojenie"/>
            <w:rFonts w:cs="Arial"/>
          </w:rPr>
          <w:t>Komunikácia a vysvetlenie</w:t>
        </w:r>
        <w:r w:rsidR="00186067">
          <w:rPr>
            <w:webHidden/>
          </w:rPr>
          <w:tab/>
        </w:r>
        <w:r w:rsidR="00186067">
          <w:rPr>
            <w:webHidden/>
          </w:rPr>
          <w:fldChar w:fldCharType="begin"/>
        </w:r>
        <w:r w:rsidR="00186067">
          <w:rPr>
            <w:webHidden/>
          </w:rPr>
          <w:instrText xml:space="preserve"> PAGEREF _Toc117251501 \h </w:instrText>
        </w:r>
        <w:r w:rsidR="00186067">
          <w:rPr>
            <w:webHidden/>
          </w:rPr>
        </w:r>
        <w:r w:rsidR="00186067">
          <w:rPr>
            <w:webHidden/>
          </w:rPr>
          <w:fldChar w:fldCharType="separate"/>
        </w:r>
        <w:r w:rsidR="00F941B9">
          <w:rPr>
            <w:webHidden/>
          </w:rPr>
          <w:t>6</w:t>
        </w:r>
        <w:r w:rsidR="00186067">
          <w:rPr>
            <w:webHidden/>
          </w:rPr>
          <w:fldChar w:fldCharType="end"/>
        </w:r>
      </w:hyperlink>
    </w:p>
    <w:p w14:paraId="18E38E49" w14:textId="451E28CF" w:rsidR="00186067" w:rsidRDefault="00C610A7">
      <w:pPr>
        <w:pStyle w:val="Obsah3"/>
        <w:rPr>
          <w:rFonts w:asciiTheme="minorHAnsi" w:eastAsiaTheme="minorEastAsia" w:hAnsiTheme="minorHAnsi" w:cstheme="minorBidi"/>
          <w:noProof/>
          <w:sz w:val="22"/>
          <w:szCs w:val="22"/>
        </w:rPr>
      </w:pPr>
      <w:hyperlink w:anchor="_Toc117251502" w:history="1">
        <w:r w:rsidR="00186067" w:rsidRPr="00A04172">
          <w:rPr>
            <w:rStyle w:val="Hypertextovprepojenie"/>
            <w:noProof/>
          </w:rPr>
          <w:t>9</w:t>
        </w:r>
        <w:r w:rsidR="00186067">
          <w:rPr>
            <w:rFonts w:asciiTheme="minorHAnsi" w:eastAsiaTheme="minorEastAsia" w:hAnsiTheme="minorHAnsi" w:cstheme="minorBidi"/>
            <w:noProof/>
            <w:sz w:val="22"/>
            <w:szCs w:val="22"/>
          </w:rPr>
          <w:tab/>
        </w:r>
        <w:r w:rsidR="00186067" w:rsidRPr="00A04172">
          <w:rPr>
            <w:rStyle w:val="Hypertextovprepojenie"/>
            <w:rFonts w:cs="Arial"/>
            <w:noProof/>
          </w:rPr>
          <w:t>Komunikácia medzi verejným obstarávateľom, záujemcami alebo uchádzačmi</w:t>
        </w:r>
        <w:r w:rsidR="00186067">
          <w:rPr>
            <w:noProof/>
            <w:webHidden/>
          </w:rPr>
          <w:tab/>
        </w:r>
        <w:r w:rsidR="00186067">
          <w:rPr>
            <w:noProof/>
            <w:webHidden/>
          </w:rPr>
          <w:fldChar w:fldCharType="begin"/>
        </w:r>
        <w:r w:rsidR="00186067">
          <w:rPr>
            <w:noProof/>
            <w:webHidden/>
          </w:rPr>
          <w:instrText xml:space="preserve"> PAGEREF _Toc117251502 \h </w:instrText>
        </w:r>
        <w:r w:rsidR="00186067">
          <w:rPr>
            <w:noProof/>
            <w:webHidden/>
          </w:rPr>
        </w:r>
        <w:r w:rsidR="00186067">
          <w:rPr>
            <w:noProof/>
            <w:webHidden/>
          </w:rPr>
          <w:fldChar w:fldCharType="separate"/>
        </w:r>
        <w:r w:rsidR="00F941B9">
          <w:rPr>
            <w:noProof/>
            <w:webHidden/>
          </w:rPr>
          <w:t>6</w:t>
        </w:r>
        <w:r w:rsidR="00186067">
          <w:rPr>
            <w:noProof/>
            <w:webHidden/>
          </w:rPr>
          <w:fldChar w:fldCharType="end"/>
        </w:r>
      </w:hyperlink>
    </w:p>
    <w:p w14:paraId="1D35A3AF" w14:textId="2B51B0DD" w:rsidR="00186067" w:rsidRDefault="00C610A7">
      <w:pPr>
        <w:pStyle w:val="Obsah3"/>
        <w:rPr>
          <w:rFonts w:asciiTheme="minorHAnsi" w:eastAsiaTheme="minorEastAsia" w:hAnsiTheme="minorHAnsi" w:cstheme="minorBidi"/>
          <w:noProof/>
          <w:sz w:val="22"/>
          <w:szCs w:val="22"/>
        </w:rPr>
      </w:pPr>
      <w:hyperlink w:anchor="_Toc117251505" w:history="1">
        <w:r w:rsidR="00186067" w:rsidRPr="00A04172">
          <w:rPr>
            <w:rStyle w:val="Hypertextovprepojenie"/>
            <w:noProof/>
          </w:rPr>
          <w:t>10</w:t>
        </w:r>
        <w:r w:rsidR="00186067">
          <w:rPr>
            <w:rFonts w:asciiTheme="minorHAnsi" w:eastAsiaTheme="minorEastAsia" w:hAnsiTheme="minorHAnsi" w:cstheme="minorBidi"/>
            <w:noProof/>
            <w:sz w:val="22"/>
            <w:szCs w:val="22"/>
          </w:rPr>
          <w:tab/>
        </w:r>
        <w:r w:rsidR="00186067" w:rsidRPr="00A04172">
          <w:rPr>
            <w:rStyle w:val="Hypertextovprepojenie"/>
            <w:rFonts w:cs="Arial"/>
            <w:noProof/>
          </w:rPr>
          <w:t>Vysvetlenie a doplnenie súťažných podkladov</w:t>
        </w:r>
        <w:r w:rsidR="00186067">
          <w:rPr>
            <w:noProof/>
            <w:webHidden/>
          </w:rPr>
          <w:tab/>
        </w:r>
        <w:r w:rsidR="00186067">
          <w:rPr>
            <w:noProof/>
            <w:webHidden/>
          </w:rPr>
          <w:fldChar w:fldCharType="begin"/>
        </w:r>
        <w:r w:rsidR="00186067">
          <w:rPr>
            <w:noProof/>
            <w:webHidden/>
          </w:rPr>
          <w:instrText xml:space="preserve"> PAGEREF _Toc117251505 \h </w:instrText>
        </w:r>
        <w:r w:rsidR="00186067">
          <w:rPr>
            <w:noProof/>
            <w:webHidden/>
          </w:rPr>
        </w:r>
        <w:r w:rsidR="00186067">
          <w:rPr>
            <w:noProof/>
            <w:webHidden/>
          </w:rPr>
          <w:fldChar w:fldCharType="separate"/>
        </w:r>
        <w:r w:rsidR="00F941B9">
          <w:rPr>
            <w:noProof/>
            <w:webHidden/>
          </w:rPr>
          <w:t>7</w:t>
        </w:r>
        <w:r w:rsidR="00186067">
          <w:rPr>
            <w:noProof/>
            <w:webHidden/>
          </w:rPr>
          <w:fldChar w:fldCharType="end"/>
        </w:r>
      </w:hyperlink>
    </w:p>
    <w:p w14:paraId="2DD52E8B" w14:textId="5163F21F" w:rsidR="00186067" w:rsidRDefault="00C610A7">
      <w:pPr>
        <w:pStyle w:val="Obsah3"/>
        <w:rPr>
          <w:rFonts w:asciiTheme="minorHAnsi" w:eastAsiaTheme="minorEastAsia" w:hAnsiTheme="minorHAnsi" w:cstheme="minorBidi"/>
          <w:noProof/>
          <w:sz w:val="22"/>
          <w:szCs w:val="22"/>
        </w:rPr>
      </w:pPr>
      <w:hyperlink w:anchor="_Toc117251506" w:history="1">
        <w:r w:rsidR="00186067" w:rsidRPr="00A04172">
          <w:rPr>
            <w:rStyle w:val="Hypertextovprepojenie"/>
            <w:noProof/>
          </w:rPr>
          <w:t>11</w:t>
        </w:r>
        <w:r w:rsidR="00186067">
          <w:rPr>
            <w:rFonts w:asciiTheme="minorHAnsi" w:eastAsiaTheme="minorEastAsia" w:hAnsiTheme="minorHAnsi" w:cstheme="minorBidi"/>
            <w:noProof/>
            <w:sz w:val="22"/>
            <w:szCs w:val="22"/>
          </w:rPr>
          <w:tab/>
        </w:r>
        <w:r w:rsidR="00186067" w:rsidRPr="00A04172">
          <w:rPr>
            <w:rStyle w:val="Hypertextovprepojenie"/>
            <w:rFonts w:cs="Arial"/>
            <w:noProof/>
          </w:rPr>
          <w:t>Obhliadka miesta realizácie predmetu zákazky</w:t>
        </w:r>
        <w:r w:rsidR="00186067">
          <w:rPr>
            <w:noProof/>
            <w:webHidden/>
          </w:rPr>
          <w:tab/>
        </w:r>
        <w:r w:rsidR="00186067">
          <w:rPr>
            <w:noProof/>
            <w:webHidden/>
          </w:rPr>
          <w:fldChar w:fldCharType="begin"/>
        </w:r>
        <w:r w:rsidR="00186067">
          <w:rPr>
            <w:noProof/>
            <w:webHidden/>
          </w:rPr>
          <w:instrText xml:space="preserve"> PAGEREF _Toc117251506 \h </w:instrText>
        </w:r>
        <w:r w:rsidR="00186067">
          <w:rPr>
            <w:noProof/>
            <w:webHidden/>
          </w:rPr>
        </w:r>
        <w:r w:rsidR="00186067">
          <w:rPr>
            <w:noProof/>
            <w:webHidden/>
          </w:rPr>
          <w:fldChar w:fldCharType="separate"/>
        </w:r>
        <w:r w:rsidR="00F941B9">
          <w:rPr>
            <w:noProof/>
            <w:webHidden/>
          </w:rPr>
          <w:t>7</w:t>
        </w:r>
        <w:r w:rsidR="00186067">
          <w:rPr>
            <w:noProof/>
            <w:webHidden/>
          </w:rPr>
          <w:fldChar w:fldCharType="end"/>
        </w:r>
      </w:hyperlink>
    </w:p>
    <w:p w14:paraId="23005CC7" w14:textId="71D7A747" w:rsidR="00186067" w:rsidRDefault="00C610A7">
      <w:pPr>
        <w:pStyle w:val="Obsah2"/>
        <w:rPr>
          <w:rFonts w:asciiTheme="minorHAnsi" w:eastAsiaTheme="minorEastAsia" w:hAnsiTheme="minorHAnsi" w:cstheme="minorBidi"/>
          <w:b w:val="0"/>
          <w:w w:val="100"/>
          <w:sz w:val="22"/>
          <w:szCs w:val="22"/>
        </w:rPr>
      </w:pPr>
      <w:hyperlink w:anchor="_Toc117251508" w:history="1">
        <w:r w:rsidR="00186067" w:rsidRPr="00A04172">
          <w:rPr>
            <w:rStyle w:val="Hypertextovprepojenie"/>
            <w:rFonts w:cs="Arial"/>
          </w:rPr>
          <w:t>Elektronické ponuky – podávanie ponúk</w:t>
        </w:r>
        <w:r w:rsidR="00186067">
          <w:rPr>
            <w:webHidden/>
          </w:rPr>
          <w:tab/>
        </w:r>
        <w:r w:rsidR="00186067">
          <w:rPr>
            <w:webHidden/>
          </w:rPr>
          <w:fldChar w:fldCharType="begin"/>
        </w:r>
        <w:r w:rsidR="00186067">
          <w:rPr>
            <w:webHidden/>
          </w:rPr>
          <w:instrText xml:space="preserve"> PAGEREF _Toc117251508 \h </w:instrText>
        </w:r>
        <w:r w:rsidR="00186067">
          <w:rPr>
            <w:webHidden/>
          </w:rPr>
        </w:r>
        <w:r w:rsidR="00186067">
          <w:rPr>
            <w:webHidden/>
          </w:rPr>
          <w:fldChar w:fldCharType="separate"/>
        </w:r>
        <w:r w:rsidR="00F941B9">
          <w:rPr>
            <w:webHidden/>
          </w:rPr>
          <w:t>7</w:t>
        </w:r>
        <w:r w:rsidR="00186067">
          <w:rPr>
            <w:webHidden/>
          </w:rPr>
          <w:fldChar w:fldCharType="end"/>
        </w:r>
      </w:hyperlink>
    </w:p>
    <w:p w14:paraId="5FF3F43D" w14:textId="214D7A98" w:rsidR="00186067" w:rsidRDefault="00C610A7">
      <w:pPr>
        <w:pStyle w:val="Obsah3"/>
        <w:rPr>
          <w:rFonts w:asciiTheme="minorHAnsi" w:eastAsiaTheme="minorEastAsia" w:hAnsiTheme="minorHAnsi" w:cstheme="minorBidi"/>
          <w:noProof/>
          <w:sz w:val="22"/>
          <w:szCs w:val="22"/>
        </w:rPr>
      </w:pPr>
      <w:hyperlink w:anchor="_Toc117251509" w:history="1">
        <w:r w:rsidR="00186067" w:rsidRPr="00A04172">
          <w:rPr>
            <w:rStyle w:val="Hypertextovprepojenie"/>
            <w:noProof/>
          </w:rPr>
          <w:t>12</w:t>
        </w:r>
        <w:r w:rsidR="00186067">
          <w:rPr>
            <w:rFonts w:asciiTheme="minorHAnsi" w:eastAsiaTheme="minorEastAsia" w:hAnsiTheme="minorHAnsi" w:cstheme="minorBidi"/>
            <w:noProof/>
            <w:sz w:val="22"/>
            <w:szCs w:val="22"/>
          </w:rPr>
          <w:tab/>
        </w:r>
        <w:r w:rsidR="00186067" w:rsidRPr="00A04172">
          <w:rPr>
            <w:rStyle w:val="Hypertextovprepojenie"/>
            <w:rFonts w:cs="Arial"/>
            <w:noProof/>
          </w:rPr>
          <w:t>Vyhotovenie a predloženie ponuky</w:t>
        </w:r>
        <w:r w:rsidR="00186067">
          <w:rPr>
            <w:noProof/>
            <w:webHidden/>
          </w:rPr>
          <w:tab/>
        </w:r>
        <w:r w:rsidR="00186067">
          <w:rPr>
            <w:noProof/>
            <w:webHidden/>
          </w:rPr>
          <w:fldChar w:fldCharType="begin"/>
        </w:r>
        <w:r w:rsidR="00186067">
          <w:rPr>
            <w:noProof/>
            <w:webHidden/>
          </w:rPr>
          <w:instrText xml:space="preserve"> PAGEREF _Toc117251509 \h </w:instrText>
        </w:r>
        <w:r w:rsidR="00186067">
          <w:rPr>
            <w:noProof/>
            <w:webHidden/>
          </w:rPr>
        </w:r>
        <w:r w:rsidR="00186067">
          <w:rPr>
            <w:noProof/>
            <w:webHidden/>
          </w:rPr>
          <w:fldChar w:fldCharType="separate"/>
        </w:r>
        <w:r w:rsidR="00F941B9">
          <w:rPr>
            <w:noProof/>
            <w:webHidden/>
          </w:rPr>
          <w:t>7</w:t>
        </w:r>
        <w:r w:rsidR="00186067">
          <w:rPr>
            <w:noProof/>
            <w:webHidden/>
          </w:rPr>
          <w:fldChar w:fldCharType="end"/>
        </w:r>
      </w:hyperlink>
    </w:p>
    <w:p w14:paraId="2CEDBFF9" w14:textId="36F323E6" w:rsidR="00186067" w:rsidRDefault="00C610A7">
      <w:pPr>
        <w:pStyle w:val="Obsah3"/>
        <w:rPr>
          <w:rFonts w:asciiTheme="minorHAnsi" w:eastAsiaTheme="minorEastAsia" w:hAnsiTheme="minorHAnsi" w:cstheme="minorBidi"/>
          <w:noProof/>
          <w:sz w:val="22"/>
          <w:szCs w:val="22"/>
        </w:rPr>
      </w:pPr>
      <w:hyperlink w:anchor="_Toc117251510" w:history="1">
        <w:r w:rsidR="00186067" w:rsidRPr="00A04172">
          <w:rPr>
            <w:rStyle w:val="Hypertextovprepojenie"/>
            <w:noProof/>
          </w:rPr>
          <w:t>13</w:t>
        </w:r>
        <w:r w:rsidR="00186067">
          <w:rPr>
            <w:rFonts w:asciiTheme="minorHAnsi" w:eastAsiaTheme="minorEastAsia" w:hAnsiTheme="minorHAnsi" w:cstheme="minorBidi"/>
            <w:noProof/>
            <w:sz w:val="22"/>
            <w:szCs w:val="22"/>
          </w:rPr>
          <w:tab/>
        </w:r>
        <w:r w:rsidR="00186067" w:rsidRPr="00A04172">
          <w:rPr>
            <w:rStyle w:val="Hypertextovprepojenie"/>
            <w:rFonts w:cs="Arial"/>
            <w:noProof/>
          </w:rPr>
          <w:t>Jazyk ponuky</w:t>
        </w:r>
        <w:r w:rsidR="00186067">
          <w:rPr>
            <w:noProof/>
            <w:webHidden/>
          </w:rPr>
          <w:tab/>
        </w:r>
        <w:r w:rsidR="00186067">
          <w:rPr>
            <w:noProof/>
            <w:webHidden/>
          </w:rPr>
          <w:fldChar w:fldCharType="begin"/>
        </w:r>
        <w:r w:rsidR="00186067">
          <w:rPr>
            <w:noProof/>
            <w:webHidden/>
          </w:rPr>
          <w:instrText xml:space="preserve"> PAGEREF _Toc117251510 \h </w:instrText>
        </w:r>
        <w:r w:rsidR="00186067">
          <w:rPr>
            <w:noProof/>
            <w:webHidden/>
          </w:rPr>
        </w:r>
        <w:r w:rsidR="00186067">
          <w:rPr>
            <w:noProof/>
            <w:webHidden/>
          </w:rPr>
          <w:fldChar w:fldCharType="separate"/>
        </w:r>
        <w:r w:rsidR="00F941B9">
          <w:rPr>
            <w:noProof/>
            <w:webHidden/>
          </w:rPr>
          <w:t>9</w:t>
        </w:r>
        <w:r w:rsidR="00186067">
          <w:rPr>
            <w:noProof/>
            <w:webHidden/>
          </w:rPr>
          <w:fldChar w:fldCharType="end"/>
        </w:r>
      </w:hyperlink>
    </w:p>
    <w:p w14:paraId="37EA77F1" w14:textId="42D4E6A9" w:rsidR="00186067" w:rsidRDefault="00C610A7">
      <w:pPr>
        <w:pStyle w:val="Obsah3"/>
        <w:rPr>
          <w:rFonts w:asciiTheme="minorHAnsi" w:eastAsiaTheme="minorEastAsia" w:hAnsiTheme="minorHAnsi" w:cstheme="minorBidi"/>
          <w:noProof/>
          <w:sz w:val="22"/>
          <w:szCs w:val="22"/>
        </w:rPr>
      </w:pPr>
      <w:hyperlink w:anchor="_Toc117251511" w:history="1">
        <w:r w:rsidR="00186067" w:rsidRPr="00A04172">
          <w:rPr>
            <w:rStyle w:val="Hypertextovprepojenie"/>
            <w:noProof/>
          </w:rPr>
          <w:t>14</w:t>
        </w:r>
        <w:r w:rsidR="00186067">
          <w:rPr>
            <w:rFonts w:asciiTheme="minorHAnsi" w:eastAsiaTheme="minorEastAsia" w:hAnsiTheme="minorHAnsi" w:cstheme="minorBidi"/>
            <w:noProof/>
            <w:sz w:val="22"/>
            <w:szCs w:val="22"/>
          </w:rPr>
          <w:tab/>
        </w:r>
        <w:r w:rsidR="00186067" w:rsidRPr="00A04172">
          <w:rPr>
            <w:rStyle w:val="Hypertextovprepojenie"/>
            <w:rFonts w:cs="Arial"/>
            <w:noProof/>
          </w:rPr>
          <w:t>Mena a ceny uvádzané v ponuke</w:t>
        </w:r>
        <w:r w:rsidR="00186067">
          <w:rPr>
            <w:noProof/>
            <w:webHidden/>
          </w:rPr>
          <w:tab/>
        </w:r>
        <w:r w:rsidR="00186067">
          <w:rPr>
            <w:noProof/>
            <w:webHidden/>
          </w:rPr>
          <w:fldChar w:fldCharType="begin"/>
        </w:r>
        <w:r w:rsidR="00186067">
          <w:rPr>
            <w:noProof/>
            <w:webHidden/>
          </w:rPr>
          <w:instrText xml:space="preserve"> PAGEREF _Toc117251511 \h </w:instrText>
        </w:r>
        <w:r w:rsidR="00186067">
          <w:rPr>
            <w:noProof/>
            <w:webHidden/>
          </w:rPr>
        </w:r>
        <w:r w:rsidR="00186067">
          <w:rPr>
            <w:noProof/>
            <w:webHidden/>
          </w:rPr>
          <w:fldChar w:fldCharType="separate"/>
        </w:r>
        <w:r w:rsidR="00F941B9">
          <w:rPr>
            <w:noProof/>
            <w:webHidden/>
          </w:rPr>
          <w:t>10</w:t>
        </w:r>
        <w:r w:rsidR="00186067">
          <w:rPr>
            <w:noProof/>
            <w:webHidden/>
          </w:rPr>
          <w:fldChar w:fldCharType="end"/>
        </w:r>
      </w:hyperlink>
    </w:p>
    <w:p w14:paraId="39083324" w14:textId="0A66B0D1" w:rsidR="00186067" w:rsidRDefault="00C610A7">
      <w:pPr>
        <w:pStyle w:val="Obsah3"/>
        <w:rPr>
          <w:rFonts w:asciiTheme="minorHAnsi" w:eastAsiaTheme="minorEastAsia" w:hAnsiTheme="minorHAnsi" w:cstheme="minorBidi"/>
          <w:noProof/>
          <w:sz w:val="22"/>
          <w:szCs w:val="22"/>
        </w:rPr>
      </w:pPr>
      <w:hyperlink w:anchor="_Toc117251512" w:history="1">
        <w:r w:rsidR="00186067" w:rsidRPr="00A04172">
          <w:rPr>
            <w:rStyle w:val="Hypertextovprepojenie"/>
            <w:noProof/>
          </w:rPr>
          <w:t>15</w:t>
        </w:r>
        <w:r w:rsidR="00186067">
          <w:rPr>
            <w:rFonts w:asciiTheme="minorHAnsi" w:eastAsiaTheme="minorEastAsia" w:hAnsiTheme="minorHAnsi" w:cstheme="minorBidi"/>
            <w:noProof/>
            <w:sz w:val="22"/>
            <w:szCs w:val="22"/>
          </w:rPr>
          <w:tab/>
        </w:r>
        <w:r w:rsidR="00186067" w:rsidRPr="00A04172">
          <w:rPr>
            <w:rStyle w:val="Hypertextovprepojenie"/>
            <w:rFonts w:cs="Arial"/>
            <w:noProof/>
          </w:rPr>
          <w:t>Obsah ponuky</w:t>
        </w:r>
        <w:r w:rsidR="00186067">
          <w:rPr>
            <w:noProof/>
            <w:webHidden/>
          </w:rPr>
          <w:tab/>
        </w:r>
        <w:r w:rsidR="00186067">
          <w:rPr>
            <w:noProof/>
            <w:webHidden/>
          </w:rPr>
          <w:fldChar w:fldCharType="begin"/>
        </w:r>
        <w:r w:rsidR="00186067">
          <w:rPr>
            <w:noProof/>
            <w:webHidden/>
          </w:rPr>
          <w:instrText xml:space="preserve"> PAGEREF _Toc117251512 \h </w:instrText>
        </w:r>
        <w:r w:rsidR="00186067">
          <w:rPr>
            <w:noProof/>
            <w:webHidden/>
          </w:rPr>
        </w:r>
        <w:r w:rsidR="00186067">
          <w:rPr>
            <w:noProof/>
            <w:webHidden/>
          </w:rPr>
          <w:fldChar w:fldCharType="separate"/>
        </w:r>
        <w:r w:rsidR="00F941B9">
          <w:rPr>
            <w:noProof/>
            <w:webHidden/>
          </w:rPr>
          <w:t>10</w:t>
        </w:r>
        <w:r w:rsidR="00186067">
          <w:rPr>
            <w:noProof/>
            <w:webHidden/>
          </w:rPr>
          <w:fldChar w:fldCharType="end"/>
        </w:r>
      </w:hyperlink>
    </w:p>
    <w:p w14:paraId="0A9EB6B6" w14:textId="310D8384" w:rsidR="00186067" w:rsidRDefault="00C610A7">
      <w:pPr>
        <w:pStyle w:val="Obsah3"/>
        <w:rPr>
          <w:rFonts w:asciiTheme="minorHAnsi" w:eastAsiaTheme="minorEastAsia" w:hAnsiTheme="minorHAnsi" w:cstheme="minorBidi"/>
          <w:noProof/>
          <w:sz w:val="22"/>
          <w:szCs w:val="22"/>
        </w:rPr>
      </w:pPr>
      <w:hyperlink w:anchor="_Toc117251513" w:history="1">
        <w:r w:rsidR="00186067" w:rsidRPr="00A04172">
          <w:rPr>
            <w:rStyle w:val="Hypertextovprepojenie"/>
            <w:noProof/>
          </w:rPr>
          <w:t>16</w:t>
        </w:r>
        <w:r w:rsidR="00186067">
          <w:rPr>
            <w:rFonts w:asciiTheme="minorHAnsi" w:eastAsiaTheme="minorEastAsia" w:hAnsiTheme="minorHAnsi" w:cstheme="minorBidi"/>
            <w:noProof/>
            <w:sz w:val="22"/>
            <w:szCs w:val="22"/>
          </w:rPr>
          <w:tab/>
        </w:r>
        <w:r w:rsidR="00186067" w:rsidRPr="00A04172">
          <w:rPr>
            <w:rStyle w:val="Hypertextovprepojenie"/>
            <w:rFonts w:cs="Arial"/>
            <w:noProof/>
          </w:rPr>
          <w:t>Náklady na ponuku</w:t>
        </w:r>
        <w:r w:rsidR="00186067">
          <w:rPr>
            <w:noProof/>
            <w:webHidden/>
          </w:rPr>
          <w:tab/>
        </w:r>
        <w:r w:rsidR="00186067">
          <w:rPr>
            <w:noProof/>
            <w:webHidden/>
          </w:rPr>
          <w:fldChar w:fldCharType="begin"/>
        </w:r>
        <w:r w:rsidR="00186067">
          <w:rPr>
            <w:noProof/>
            <w:webHidden/>
          </w:rPr>
          <w:instrText xml:space="preserve"> PAGEREF _Toc117251513 \h </w:instrText>
        </w:r>
        <w:r w:rsidR="00186067">
          <w:rPr>
            <w:noProof/>
            <w:webHidden/>
          </w:rPr>
        </w:r>
        <w:r w:rsidR="00186067">
          <w:rPr>
            <w:noProof/>
            <w:webHidden/>
          </w:rPr>
          <w:fldChar w:fldCharType="separate"/>
        </w:r>
        <w:r w:rsidR="00F941B9">
          <w:rPr>
            <w:noProof/>
            <w:webHidden/>
          </w:rPr>
          <w:t>12</w:t>
        </w:r>
        <w:r w:rsidR="00186067">
          <w:rPr>
            <w:noProof/>
            <w:webHidden/>
          </w:rPr>
          <w:fldChar w:fldCharType="end"/>
        </w:r>
      </w:hyperlink>
    </w:p>
    <w:p w14:paraId="05D4144D" w14:textId="18F107DD" w:rsidR="00186067" w:rsidRDefault="00C610A7">
      <w:pPr>
        <w:pStyle w:val="Obsah3"/>
        <w:rPr>
          <w:rFonts w:asciiTheme="minorHAnsi" w:eastAsiaTheme="minorEastAsia" w:hAnsiTheme="minorHAnsi" w:cstheme="minorBidi"/>
          <w:noProof/>
          <w:sz w:val="22"/>
          <w:szCs w:val="22"/>
        </w:rPr>
      </w:pPr>
      <w:hyperlink w:anchor="_Toc117251514" w:history="1">
        <w:r w:rsidR="00186067" w:rsidRPr="00A04172">
          <w:rPr>
            <w:rStyle w:val="Hypertextovprepojenie"/>
            <w:noProof/>
          </w:rPr>
          <w:t>17</w:t>
        </w:r>
        <w:r w:rsidR="00186067">
          <w:rPr>
            <w:rFonts w:asciiTheme="minorHAnsi" w:eastAsiaTheme="minorEastAsia" w:hAnsiTheme="minorHAnsi" w:cstheme="minorBidi"/>
            <w:noProof/>
            <w:sz w:val="22"/>
            <w:szCs w:val="22"/>
          </w:rPr>
          <w:tab/>
        </w:r>
        <w:r w:rsidR="00186067" w:rsidRPr="00A04172">
          <w:rPr>
            <w:rStyle w:val="Hypertextovprepojenie"/>
            <w:noProof/>
          </w:rPr>
          <w:t>Zábezpeka ponuky</w:t>
        </w:r>
        <w:r w:rsidR="00186067">
          <w:rPr>
            <w:noProof/>
            <w:webHidden/>
          </w:rPr>
          <w:tab/>
        </w:r>
        <w:r w:rsidR="00186067">
          <w:rPr>
            <w:noProof/>
            <w:webHidden/>
          </w:rPr>
          <w:fldChar w:fldCharType="begin"/>
        </w:r>
        <w:r w:rsidR="00186067">
          <w:rPr>
            <w:noProof/>
            <w:webHidden/>
          </w:rPr>
          <w:instrText xml:space="preserve"> PAGEREF _Toc117251514 \h </w:instrText>
        </w:r>
        <w:r w:rsidR="00186067">
          <w:rPr>
            <w:noProof/>
            <w:webHidden/>
          </w:rPr>
        </w:r>
        <w:r w:rsidR="00186067">
          <w:rPr>
            <w:noProof/>
            <w:webHidden/>
          </w:rPr>
          <w:fldChar w:fldCharType="separate"/>
        </w:r>
        <w:r w:rsidR="00F941B9">
          <w:rPr>
            <w:noProof/>
            <w:webHidden/>
          </w:rPr>
          <w:t>12</w:t>
        </w:r>
        <w:r w:rsidR="00186067">
          <w:rPr>
            <w:noProof/>
            <w:webHidden/>
          </w:rPr>
          <w:fldChar w:fldCharType="end"/>
        </w:r>
      </w:hyperlink>
    </w:p>
    <w:p w14:paraId="1354B58F" w14:textId="34BECFFB" w:rsidR="00186067" w:rsidRDefault="00C610A7">
      <w:pPr>
        <w:pStyle w:val="Obsah3"/>
        <w:rPr>
          <w:rFonts w:asciiTheme="minorHAnsi" w:eastAsiaTheme="minorEastAsia" w:hAnsiTheme="minorHAnsi" w:cstheme="minorBidi"/>
          <w:noProof/>
          <w:sz w:val="22"/>
          <w:szCs w:val="22"/>
        </w:rPr>
      </w:pPr>
      <w:hyperlink w:anchor="_Toc117251518" w:history="1">
        <w:r w:rsidR="00186067" w:rsidRPr="00A04172">
          <w:rPr>
            <w:rStyle w:val="Hypertextovprepojenie"/>
            <w:noProof/>
          </w:rPr>
          <w:t>18</w:t>
        </w:r>
        <w:r w:rsidR="00186067">
          <w:rPr>
            <w:rFonts w:asciiTheme="minorHAnsi" w:eastAsiaTheme="minorEastAsia" w:hAnsiTheme="minorHAnsi" w:cstheme="minorBidi"/>
            <w:noProof/>
            <w:sz w:val="22"/>
            <w:szCs w:val="22"/>
          </w:rPr>
          <w:tab/>
        </w:r>
        <w:r w:rsidR="00186067" w:rsidRPr="00A04172">
          <w:rPr>
            <w:rStyle w:val="Hypertextovprepojenie"/>
            <w:rFonts w:cs="Arial"/>
            <w:noProof/>
          </w:rPr>
          <w:t>Miesto a lehota na predkladanie ponuky</w:t>
        </w:r>
        <w:r w:rsidR="00186067">
          <w:rPr>
            <w:noProof/>
            <w:webHidden/>
          </w:rPr>
          <w:tab/>
        </w:r>
        <w:r w:rsidR="00186067">
          <w:rPr>
            <w:noProof/>
            <w:webHidden/>
          </w:rPr>
          <w:fldChar w:fldCharType="begin"/>
        </w:r>
        <w:r w:rsidR="00186067">
          <w:rPr>
            <w:noProof/>
            <w:webHidden/>
          </w:rPr>
          <w:instrText xml:space="preserve"> PAGEREF _Toc117251518 \h </w:instrText>
        </w:r>
        <w:r w:rsidR="00186067">
          <w:rPr>
            <w:noProof/>
            <w:webHidden/>
          </w:rPr>
        </w:r>
        <w:r w:rsidR="00186067">
          <w:rPr>
            <w:noProof/>
            <w:webHidden/>
          </w:rPr>
          <w:fldChar w:fldCharType="separate"/>
        </w:r>
        <w:r w:rsidR="00F941B9">
          <w:rPr>
            <w:noProof/>
            <w:webHidden/>
          </w:rPr>
          <w:t>15</w:t>
        </w:r>
        <w:r w:rsidR="00186067">
          <w:rPr>
            <w:noProof/>
            <w:webHidden/>
          </w:rPr>
          <w:fldChar w:fldCharType="end"/>
        </w:r>
      </w:hyperlink>
    </w:p>
    <w:p w14:paraId="33C5ECD7" w14:textId="7F36D7A1" w:rsidR="00186067" w:rsidRDefault="00C610A7">
      <w:pPr>
        <w:pStyle w:val="Obsah3"/>
        <w:rPr>
          <w:rFonts w:asciiTheme="minorHAnsi" w:eastAsiaTheme="minorEastAsia" w:hAnsiTheme="minorHAnsi" w:cstheme="minorBidi"/>
          <w:noProof/>
          <w:sz w:val="22"/>
          <w:szCs w:val="22"/>
        </w:rPr>
      </w:pPr>
      <w:hyperlink w:anchor="_Toc117251519" w:history="1">
        <w:r w:rsidR="00186067" w:rsidRPr="00A04172">
          <w:rPr>
            <w:rStyle w:val="Hypertextovprepojenie"/>
            <w:noProof/>
          </w:rPr>
          <w:t>19</w:t>
        </w:r>
        <w:r w:rsidR="00186067">
          <w:rPr>
            <w:rFonts w:asciiTheme="minorHAnsi" w:eastAsiaTheme="minorEastAsia" w:hAnsiTheme="minorHAnsi" w:cstheme="minorBidi"/>
            <w:noProof/>
            <w:sz w:val="22"/>
            <w:szCs w:val="22"/>
          </w:rPr>
          <w:tab/>
        </w:r>
        <w:r w:rsidR="00186067" w:rsidRPr="00A04172">
          <w:rPr>
            <w:rStyle w:val="Hypertextovprepojenie"/>
            <w:rFonts w:cs="Arial"/>
            <w:noProof/>
          </w:rPr>
          <w:t>Doplnenie, zmena a odvolanie ponuky</w:t>
        </w:r>
        <w:r w:rsidR="00186067">
          <w:rPr>
            <w:noProof/>
            <w:webHidden/>
          </w:rPr>
          <w:tab/>
        </w:r>
        <w:r w:rsidR="00186067">
          <w:rPr>
            <w:noProof/>
            <w:webHidden/>
          </w:rPr>
          <w:fldChar w:fldCharType="begin"/>
        </w:r>
        <w:r w:rsidR="00186067">
          <w:rPr>
            <w:noProof/>
            <w:webHidden/>
          </w:rPr>
          <w:instrText xml:space="preserve"> PAGEREF _Toc117251519 \h </w:instrText>
        </w:r>
        <w:r w:rsidR="00186067">
          <w:rPr>
            <w:noProof/>
            <w:webHidden/>
          </w:rPr>
        </w:r>
        <w:r w:rsidR="00186067">
          <w:rPr>
            <w:noProof/>
            <w:webHidden/>
          </w:rPr>
          <w:fldChar w:fldCharType="separate"/>
        </w:r>
        <w:r w:rsidR="00F941B9">
          <w:rPr>
            <w:noProof/>
            <w:webHidden/>
          </w:rPr>
          <w:t>15</w:t>
        </w:r>
        <w:r w:rsidR="00186067">
          <w:rPr>
            <w:noProof/>
            <w:webHidden/>
          </w:rPr>
          <w:fldChar w:fldCharType="end"/>
        </w:r>
      </w:hyperlink>
    </w:p>
    <w:p w14:paraId="04EC4C43" w14:textId="64E9FFF7" w:rsidR="00186067" w:rsidRDefault="00C610A7">
      <w:pPr>
        <w:pStyle w:val="Obsah2"/>
        <w:rPr>
          <w:rFonts w:asciiTheme="minorHAnsi" w:eastAsiaTheme="minorEastAsia" w:hAnsiTheme="minorHAnsi" w:cstheme="minorBidi"/>
          <w:b w:val="0"/>
          <w:w w:val="100"/>
          <w:sz w:val="22"/>
          <w:szCs w:val="22"/>
        </w:rPr>
      </w:pPr>
      <w:hyperlink w:anchor="_Toc117251521" w:history="1">
        <w:r w:rsidR="00186067" w:rsidRPr="00A04172">
          <w:rPr>
            <w:rStyle w:val="Hypertextovprepojenie"/>
            <w:rFonts w:cs="Arial"/>
          </w:rPr>
          <w:t>Otváranie a vyhodnotenie ponúk</w:t>
        </w:r>
        <w:r w:rsidR="00186067">
          <w:rPr>
            <w:webHidden/>
          </w:rPr>
          <w:tab/>
        </w:r>
        <w:r w:rsidR="00186067">
          <w:rPr>
            <w:webHidden/>
          </w:rPr>
          <w:fldChar w:fldCharType="begin"/>
        </w:r>
        <w:r w:rsidR="00186067">
          <w:rPr>
            <w:webHidden/>
          </w:rPr>
          <w:instrText xml:space="preserve"> PAGEREF _Toc117251521 \h </w:instrText>
        </w:r>
        <w:r w:rsidR="00186067">
          <w:rPr>
            <w:webHidden/>
          </w:rPr>
        </w:r>
        <w:r w:rsidR="00186067">
          <w:rPr>
            <w:webHidden/>
          </w:rPr>
          <w:fldChar w:fldCharType="separate"/>
        </w:r>
        <w:r w:rsidR="00F941B9">
          <w:rPr>
            <w:webHidden/>
          </w:rPr>
          <w:t>16</w:t>
        </w:r>
        <w:r w:rsidR="00186067">
          <w:rPr>
            <w:webHidden/>
          </w:rPr>
          <w:fldChar w:fldCharType="end"/>
        </w:r>
      </w:hyperlink>
    </w:p>
    <w:p w14:paraId="78365BE9" w14:textId="12128167" w:rsidR="00186067" w:rsidRDefault="00C610A7">
      <w:pPr>
        <w:pStyle w:val="Obsah3"/>
        <w:rPr>
          <w:rFonts w:asciiTheme="minorHAnsi" w:eastAsiaTheme="minorEastAsia" w:hAnsiTheme="minorHAnsi" w:cstheme="minorBidi"/>
          <w:noProof/>
          <w:sz w:val="22"/>
          <w:szCs w:val="22"/>
        </w:rPr>
      </w:pPr>
      <w:hyperlink w:anchor="_Toc117251522" w:history="1">
        <w:r w:rsidR="00186067" w:rsidRPr="00A04172">
          <w:rPr>
            <w:rStyle w:val="Hypertextovprepojenie"/>
            <w:noProof/>
          </w:rPr>
          <w:t>20</w:t>
        </w:r>
        <w:r w:rsidR="00186067">
          <w:rPr>
            <w:rFonts w:asciiTheme="minorHAnsi" w:eastAsiaTheme="minorEastAsia" w:hAnsiTheme="minorHAnsi" w:cstheme="minorBidi"/>
            <w:noProof/>
            <w:sz w:val="22"/>
            <w:szCs w:val="22"/>
          </w:rPr>
          <w:tab/>
        </w:r>
        <w:r w:rsidR="00186067" w:rsidRPr="00A04172">
          <w:rPr>
            <w:rStyle w:val="Hypertextovprepojenie"/>
            <w:rFonts w:cs="Arial"/>
            <w:noProof/>
          </w:rPr>
          <w:t>Otváranie ponúk</w:t>
        </w:r>
        <w:r w:rsidR="00186067">
          <w:rPr>
            <w:noProof/>
            <w:webHidden/>
          </w:rPr>
          <w:tab/>
        </w:r>
        <w:r w:rsidR="00186067">
          <w:rPr>
            <w:noProof/>
            <w:webHidden/>
          </w:rPr>
          <w:fldChar w:fldCharType="begin"/>
        </w:r>
        <w:r w:rsidR="00186067">
          <w:rPr>
            <w:noProof/>
            <w:webHidden/>
          </w:rPr>
          <w:instrText xml:space="preserve"> PAGEREF _Toc117251522 \h </w:instrText>
        </w:r>
        <w:r w:rsidR="00186067">
          <w:rPr>
            <w:noProof/>
            <w:webHidden/>
          </w:rPr>
        </w:r>
        <w:r w:rsidR="00186067">
          <w:rPr>
            <w:noProof/>
            <w:webHidden/>
          </w:rPr>
          <w:fldChar w:fldCharType="separate"/>
        </w:r>
        <w:r w:rsidR="00F941B9">
          <w:rPr>
            <w:noProof/>
            <w:webHidden/>
          </w:rPr>
          <w:t>16</w:t>
        </w:r>
        <w:r w:rsidR="00186067">
          <w:rPr>
            <w:noProof/>
            <w:webHidden/>
          </w:rPr>
          <w:fldChar w:fldCharType="end"/>
        </w:r>
      </w:hyperlink>
    </w:p>
    <w:p w14:paraId="5870F4FA" w14:textId="5A562E64" w:rsidR="00186067" w:rsidRDefault="00C610A7">
      <w:pPr>
        <w:pStyle w:val="Obsah3"/>
        <w:rPr>
          <w:rFonts w:asciiTheme="minorHAnsi" w:eastAsiaTheme="minorEastAsia" w:hAnsiTheme="minorHAnsi" w:cstheme="minorBidi"/>
          <w:noProof/>
          <w:sz w:val="22"/>
          <w:szCs w:val="22"/>
        </w:rPr>
      </w:pPr>
      <w:hyperlink w:anchor="_Toc117251523" w:history="1">
        <w:r w:rsidR="00186067" w:rsidRPr="00A04172">
          <w:rPr>
            <w:rStyle w:val="Hypertextovprepojenie"/>
            <w:noProof/>
          </w:rPr>
          <w:t>21</w:t>
        </w:r>
        <w:r w:rsidR="00186067">
          <w:rPr>
            <w:rFonts w:asciiTheme="minorHAnsi" w:eastAsiaTheme="minorEastAsia" w:hAnsiTheme="minorHAnsi" w:cstheme="minorBidi"/>
            <w:noProof/>
            <w:sz w:val="22"/>
            <w:szCs w:val="22"/>
          </w:rPr>
          <w:tab/>
        </w:r>
        <w:r w:rsidR="00186067" w:rsidRPr="00A04172">
          <w:rPr>
            <w:rStyle w:val="Hypertextovprepojenie"/>
            <w:noProof/>
          </w:rPr>
          <w:t>Vyhodnotenie splnenia podmienok účasti uchádzačov</w:t>
        </w:r>
        <w:r w:rsidR="00186067">
          <w:rPr>
            <w:noProof/>
            <w:webHidden/>
          </w:rPr>
          <w:tab/>
        </w:r>
        <w:r w:rsidR="00186067">
          <w:rPr>
            <w:noProof/>
            <w:webHidden/>
          </w:rPr>
          <w:fldChar w:fldCharType="begin"/>
        </w:r>
        <w:r w:rsidR="00186067">
          <w:rPr>
            <w:noProof/>
            <w:webHidden/>
          </w:rPr>
          <w:instrText xml:space="preserve"> PAGEREF _Toc117251523 \h </w:instrText>
        </w:r>
        <w:r w:rsidR="00186067">
          <w:rPr>
            <w:noProof/>
            <w:webHidden/>
          </w:rPr>
        </w:r>
        <w:r w:rsidR="00186067">
          <w:rPr>
            <w:noProof/>
            <w:webHidden/>
          </w:rPr>
          <w:fldChar w:fldCharType="separate"/>
        </w:r>
        <w:r w:rsidR="00F941B9">
          <w:rPr>
            <w:noProof/>
            <w:webHidden/>
          </w:rPr>
          <w:t>16</w:t>
        </w:r>
        <w:r w:rsidR="00186067">
          <w:rPr>
            <w:noProof/>
            <w:webHidden/>
          </w:rPr>
          <w:fldChar w:fldCharType="end"/>
        </w:r>
      </w:hyperlink>
    </w:p>
    <w:p w14:paraId="0072F410" w14:textId="4CBFF01C" w:rsidR="00186067" w:rsidRDefault="00C610A7">
      <w:pPr>
        <w:pStyle w:val="Obsah3"/>
        <w:rPr>
          <w:rFonts w:asciiTheme="minorHAnsi" w:eastAsiaTheme="minorEastAsia" w:hAnsiTheme="minorHAnsi" w:cstheme="minorBidi"/>
          <w:noProof/>
          <w:sz w:val="22"/>
          <w:szCs w:val="22"/>
        </w:rPr>
      </w:pPr>
      <w:hyperlink w:anchor="_Toc117251524" w:history="1">
        <w:r w:rsidR="00186067" w:rsidRPr="00A04172">
          <w:rPr>
            <w:rStyle w:val="Hypertextovprepojenie"/>
            <w:noProof/>
          </w:rPr>
          <w:t>22</w:t>
        </w:r>
        <w:r w:rsidR="00186067">
          <w:rPr>
            <w:rFonts w:asciiTheme="minorHAnsi" w:eastAsiaTheme="minorEastAsia" w:hAnsiTheme="minorHAnsi" w:cstheme="minorBidi"/>
            <w:noProof/>
            <w:sz w:val="22"/>
            <w:szCs w:val="22"/>
          </w:rPr>
          <w:tab/>
        </w:r>
        <w:r w:rsidR="00186067" w:rsidRPr="00A04172">
          <w:rPr>
            <w:rStyle w:val="Hypertextovprepojenie"/>
            <w:noProof/>
          </w:rPr>
          <w:t>Vyhodnotenie ponúk</w:t>
        </w:r>
        <w:r w:rsidR="00186067">
          <w:rPr>
            <w:noProof/>
            <w:webHidden/>
          </w:rPr>
          <w:tab/>
        </w:r>
        <w:r w:rsidR="00186067">
          <w:rPr>
            <w:noProof/>
            <w:webHidden/>
          </w:rPr>
          <w:fldChar w:fldCharType="begin"/>
        </w:r>
        <w:r w:rsidR="00186067">
          <w:rPr>
            <w:noProof/>
            <w:webHidden/>
          </w:rPr>
          <w:instrText xml:space="preserve"> PAGEREF _Toc117251524 \h </w:instrText>
        </w:r>
        <w:r w:rsidR="00186067">
          <w:rPr>
            <w:noProof/>
            <w:webHidden/>
          </w:rPr>
        </w:r>
        <w:r w:rsidR="00186067">
          <w:rPr>
            <w:noProof/>
            <w:webHidden/>
          </w:rPr>
          <w:fldChar w:fldCharType="separate"/>
        </w:r>
        <w:r w:rsidR="00F941B9">
          <w:rPr>
            <w:noProof/>
            <w:webHidden/>
          </w:rPr>
          <w:t>16</w:t>
        </w:r>
        <w:r w:rsidR="00186067">
          <w:rPr>
            <w:noProof/>
            <w:webHidden/>
          </w:rPr>
          <w:fldChar w:fldCharType="end"/>
        </w:r>
      </w:hyperlink>
    </w:p>
    <w:p w14:paraId="739B1B70" w14:textId="1BA67F7A" w:rsidR="00186067" w:rsidRDefault="00C610A7">
      <w:pPr>
        <w:pStyle w:val="Obsah2"/>
        <w:rPr>
          <w:rFonts w:asciiTheme="minorHAnsi" w:eastAsiaTheme="minorEastAsia" w:hAnsiTheme="minorHAnsi" w:cstheme="minorBidi"/>
          <w:b w:val="0"/>
          <w:w w:val="100"/>
          <w:sz w:val="22"/>
          <w:szCs w:val="22"/>
        </w:rPr>
      </w:pPr>
      <w:hyperlink w:anchor="_Toc117251526" w:history="1">
        <w:r w:rsidR="00186067" w:rsidRPr="00A04172">
          <w:rPr>
            <w:rStyle w:val="Hypertextovprepojenie"/>
            <w:rFonts w:cs="Arial"/>
          </w:rPr>
          <w:t>Dôvernosť a etika vo verejnom obstarávaní</w:t>
        </w:r>
        <w:r w:rsidR="00186067">
          <w:rPr>
            <w:webHidden/>
          </w:rPr>
          <w:tab/>
        </w:r>
        <w:r w:rsidR="00186067">
          <w:rPr>
            <w:webHidden/>
          </w:rPr>
          <w:fldChar w:fldCharType="begin"/>
        </w:r>
        <w:r w:rsidR="00186067">
          <w:rPr>
            <w:webHidden/>
          </w:rPr>
          <w:instrText xml:space="preserve"> PAGEREF _Toc117251526 \h </w:instrText>
        </w:r>
        <w:r w:rsidR="00186067">
          <w:rPr>
            <w:webHidden/>
          </w:rPr>
        </w:r>
        <w:r w:rsidR="00186067">
          <w:rPr>
            <w:webHidden/>
          </w:rPr>
          <w:fldChar w:fldCharType="separate"/>
        </w:r>
        <w:r w:rsidR="00F941B9">
          <w:rPr>
            <w:webHidden/>
          </w:rPr>
          <w:t>17</w:t>
        </w:r>
        <w:r w:rsidR="00186067">
          <w:rPr>
            <w:webHidden/>
          </w:rPr>
          <w:fldChar w:fldCharType="end"/>
        </w:r>
      </w:hyperlink>
    </w:p>
    <w:p w14:paraId="207894BF" w14:textId="137AB41D" w:rsidR="00186067" w:rsidRDefault="00C610A7">
      <w:pPr>
        <w:pStyle w:val="Obsah3"/>
        <w:rPr>
          <w:rFonts w:asciiTheme="minorHAnsi" w:eastAsiaTheme="minorEastAsia" w:hAnsiTheme="minorHAnsi" w:cstheme="minorBidi"/>
          <w:noProof/>
          <w:sz w:val="22"/>
          <w:szCs w:val="22"/>
        </w:rPr>
      </w:pPr>
      <w:hyperlink w:anchor="_Toc117251527" w:history="1">
        <w:r w:rsidR="00186067" w:rsidRPr="00A04172">
          <w:rPr>
            <w:rStyle w:val="Hypertextovprepojenie"/>
            <w:noProof/>
          </w:rPr>
          <w:t>23</w:t>
        </w:r>
        <w:r w:rsidR="00186067">
          <w:rPr>
            <w:rFonts w:asciiTheme="minorHAnsi" w:eastAsiaTheme="minorEastAsia" w:hAnsiTheme="minorHAnsi" w:cstheme="minorBidi"/>
            <w:noProof/>
            <w:sz w:val="22"/>
            <w:szCs w:val="22"/>
          </w:rPr>
          <w:tab/>
        </w:r>
        <w:r w:rsidR="00186067" w:rsidRPr="00A04172">
          <w:rPr>
            <w:rStyle w:val="Hypertextovprepojenie"/>
            <w:rFonts w:cs="Arial"/>
            <w:noProof/>
          </w:rPr>
          <w:t>Dôvernosť procesu verejného obstarávania</w:t>
        </w:r>
        <w:r w:rsidR="00186067">
          <w:rPr>
            <w:noProof/>
            <w:webHidden/>
          </w:rPr>
          <w:tab/>
        </w:r>
        <w:r w:rsidR="00186067">
          <w:rPr>
            <w:noProof/>
            <w:webHidden/>
          </w:rPr>
          <w:fldChar w:fldCharType="begin"/>
        </w:r>
        <w:r w:rsidR="00186067">
          <w:rPr>
            <w:noProof/>
            <w:webHidden/>
          </w:rPr>
          <w:instrText xml:space="preserve"> PAGEREF _Toc117251527 \h </w:instrText>
        </w:r>
        <w:r w:rsidR="00186067">
          <w:rPr>
            <w:noProof/>
            <w:webHidden/>
          </w:rPr>
        </w:r>
        <w:r w:rsidR="00186067">
          <w:rPr>
            <w:noProof/>
            <w:webHidden/>
          </w:rPr>
          <w:fldChar w:fldCharType="separate"/>
        </w:r>
        <w:r w:rsidR="00F941B9">
          <w:rPr>
            <w:noProof/>
            <w:webHidden/>
          </w:rPr>
          <w:t>17</w:t>
        </w:r>
        <w:r w:rsidR="00186067">
          <w:rPr>
            <w:noProof/>
            <w:webHidden/>
          </w:rPr>
          <w:fldChar w:fldCharType="end"/>
        </w:r>
      </w:hyperlink>
    </w:p>
    <w:p w14:paraId="0C38A35B" w14:textId="10898BD4" w:rsidR="00186067" w:rsidRDefault="00C610A7">
      <w:pPr>
        <w:pStyle w:val="Obsah2"/>
        <w:rPr>
          <w:rFonts w:asciiTheme="minorHAnsi" w:eastAsiaTheme="minorEastAsia" w:hAnsiTheme="minorHAnsi" w:cstheme="minorBidi"/>
          <w:b w:val="0"/>
          <w:w w:val="100"/>
          <w:sz w:val="22"/>
          <w:szCs w:val="22"/>
        </w:rPr>
      </w:pPr>
      <w:hyperlink w:anchor="_Toc117251529" w:history="1">
        <w:r w:rsidR="00186067" w:rsidRPr="00A04172">
          <w:rPr>
            <w:rStyle w:val="Hypertextovprepojenie"/>
          </w:rPr>
          <w:t>Prijatie ponuky</w:t>
        </w:r>
        <w:r w:rsidR="00186067">
          <w:rPr>
            <w:webHidden/>
          </w:rPr>
          <w:tab/>
        </w:r>
        <w:r w:rsidR="00186067">
          <w:rPr>
            <w:webHidden/>
          </w:rPr>
          <w:fldChar w:fldCharType="begin"/>
        </w:r>
        <w:r w:rsidR="00186067">
          <w:rPr>
            <w:webHidden/>
          </w:rPr>
          <w:instrText xml:space="preserve"> PAGEREF _Toc117251529 \h </w:instrText>
        </w:r>
        <w:r w:rsidR="00186067">
          <w:rPr>
            <w:webHidden/>
          </w:rPr>
        </w:r>
        <w:r w:rsidR="00186067">
          <w:rPr>
            <w:webHidden/>
          </w:rPr>
          <w:fldChar w:fldCharType="separate"/>
        </w:r>
        <w:r w:rsidR="00F941B9">
          <w:rPr>
            <w:webHidden/>
          </w:rPr>
          <w:t>18</w:t>
        </w:r>
        <w:r w:rsidR="00186067">
          <w:rPr>
            <w:webHidden/>
          </w:rPr>
          <w:fldChar w:fldCharType="end"/>
        </w:r>
      </w:hyperlink>
    </w:p>
    <w:p w14:paraId="73DF946D" w14:textId="658C6659" w:rsidR="00186067" w:rsidRDefault="00C610A7">
      <w:pPr>
        <w:pStyle w:val="Obsah3"/>
        <w:rPr>
          <w:rFonts w:asciiTheme="minorHAnsi" w:eastAsiaTheme="minorEastAsia" w:hAnsiTheme="minorHAnsi" w:cstheme="minorBidi"/>
          <w:noProof/>
          <w:sz w:val="22"/>
          <w:szCs w:val="22"/>
        </w:rPr>
      </w:pPr>
      <w:hyperlink w:anchor="_Toc117251530" w:history="1">
        <w:r w:rsidR="00186067" w:rsidRPr="00A04172">
          <w:rPr>
            <w:rStyle w:val="Hypertextovprepojenie"/>
            <w:noProof/>
          </w:rPr>
          <w:t>24</w:t>
        </w:r>
        <w:r w:rsidR="00186067">
          <w:rPr>
            <w:rFonts w:asciiTheme="minorHAnsi" w:eastAsiaTheme="minorEastAsia" w:hAnsiTheme="minorHAnsi" w:cstheme="minorBidi"/>
            <w:noProof/>
            <w:sz w:val="22"/>
            <w:szCs w:val="22"/>
          </w:rPr>
          <w:tab/>
        </w:r>
        <w:r w:rsidR="00186067" w:rsidRPr="00A04172">
          <w:rPr>
            <w:rStyle w:val="Hypertextovprepojenie"/>
            <w:rFonts w:cs="Arial"/>
            <w:noProof/>
          </w:rPr>
          <w:t>Informácie o výsledku vyhodnotenia ponúk</w:t>
        </w:r>
        <w:r w:rsidR="00186067">
          <w:rPr>
            <w:noProof/>
            <w:webHidden/>
          </w:rPr>
          <w:tab/>
        </w:r>
        <w:r w:rsidR="00186067">
          <w:rPr>
            <w:noProof/>
            <w:webHidden/>
          </w:rPr>
          <w:fldChar w:fldCharType="begin"/>
        </w:r>
        <w:r w:rsidR="00186067">
          <w:rPr>
            <w:noProof/>
            <w:webHidden/>
          </w:rPr>
          <w:instrText xml:space="preserve"> PAGEREF _Toc117251530 \h </w:instrText>
        </w:r>
        <w:r w:rsidR="00186067">
          <w:rPr>
            <w:noProof/>
            <w:webHidden/>
          </w:rPr>
        </w:r>
        <w:r w:rsidR="00186067">
          <w:rPr>
            <w:noProof/>
            <w:webHidden/>
          </w:rPr>
          <w:fldChar w:fldCharType="separate"/>
        </w:r>
        <w:r w:rsidR="00F941B9">
          <w:rPr>
            <w:noProof/>
            <w:webHidden/>
          </w:rPr>
          <w:t>18</w:t>
        </w:r>
        <w:r w:rsidR="00186067">
          <w:rPr>
            <w:noProof/>
            <w:webHidden/>
          </w:rPr>
          <w:fldChar w:fldCharType="end"/>
        </w:r>
      </w:hyperlink>
    </w:p>
    <w:p w14:paraId="634E068B" w14:textId="4E4799DF" w:rsidR="00186067" w:rsidRDefault="00C610A7">
      <w:pPr>
        <w:pStyle w:val="Obsah3"/>
        <w:rPr>
          <w:rFonts w:asciiTheme="minorHAnsi" w:eastAsiaTheme="minorEastAsia" w:hAnsiTheme="minorHAnsi" w:cstheme="minorBidi"/>
          <w:noProof/>
          <w:sz w:val="22"/>
          <w:szCs w:val="22"/>
        </w:rPr>
      </w:pPr>
      <w:hyperlink w:anchor="_Toc117251531" w:history="1">
        <w:r w:rsidR="00186067" w:rsidRPr="00A04172">
          <w:rPr>
            <w:rStyle w:val="Hypertextovprepojenie"/>
            <w:noProof/>
          </w:rPr>
          <w:t>25</w:t>
        </w:r>
        <w:r w:rsidR="00186067">
          <w:rPr>
            <w:rFonts w:asciiTheme="minorHAnsi" w:eastAsiaTheme="minorEastAsia" w:hAnsiTheme="minorHAnsi" w:cstheme="minorBidi"/>
            <w:noProof/>
            <w:sz w:val="22"/>
            <w:szCs w:val="22"/>
          </w:rPr>
          <w:tab/>
        </w:r>
        <w:r w:rsidR="00186067" w:rsidRPr="00A04172">
          <w:rPr>
            <w:rStyle w:val="Hypertextovprepojenie"/>
            <w:rFonts w:cs="Arial"/>
            <w:noProof/>
          </w:rPr>
          <w:t>Uzavretie Zmluvy o dielo</w:t>
        </w:r>
        <w:r w:rsidR="00186067">
          <w:rPr>
            <w:noProof/>
            <w:webHidden/>
          </w:rPr>
          <w:tab/>
        </w:r>
        <w:r w:rsidR="00186067">
          <w:rPr>
            <w:noProof/>
            <w:webHidden/>
          </w:rPr>
          <w:fldChar w:fldCharType="begin"/>
        </w:r>
        <w:r w:rsidR="00186067">
          <w:rPr>
            <w:noProof/>
            <w:webHidden/>
          </w:rPr>
          <w:instrText xml:space="preserve"> PAGEREF _Toc117251531 \h </w:instrText>
        </w:r>
        <w:r w:rsidR="00186067">
          <w:rPr>
            <w:noProof/>
            <w:webHidden/>
          </w:rPr>
        </w:r>
        <w:r w:rsidR="00186067">
          <w:rPr>
            <w:noProof/>
            <w:webHidden/>
          </w:rPr>
          <w:fldChar w:fldCharType="separate"/>
        </w:r>
        <w:r w:rsidR="00F941B9">
          <w:rPr>
            <w:noProof/>
            <w:webHidden/>
          </w:rPr>
          <w:t>18</w:t>
        </w:r>
        <w:r w:rsidR="00186067">
          <w:rPr>
            <w:noProof/>
            <w:webHidden/>
          </w:rPr>
          <w:fldChar w:fldCharType="end"/>
        </w:r>
      </w:hyperlink>
    </w:p>
    <w:p w14:paraId="037B99AD" w14:textId="1C8A59CD" w:rsidR="00186067" w:rsidRDefault="00C610A7">
      <w:pPr>
        <w:pStyle w:val="Obsah2"/>
        <w:rPr>
          <w:rFonts w:asciiTheme="minorHAnsi" w:eastAsiaTheme="minorEastAsia" w:hAnsiTheme="minorHAnsi" w:cstheme="minorBidi"/>
          <w:b w:val="0"/>
          <w:w w:val="100"/>
          <w:sz w:val="22"/>
          <w:szCs w:val="22"/>
        </w:rPr>
      </w:pPr>
      <w:hyperlink w:anchor="_Toc117251533" w:history="1">
        <w:r w:rsidR="00186067" w:rsidRPr="00A04172">
          <w:rPr>
            <w:rStyle w:val="Hypertextovprepojenie"/>
          </w:rPr>
          <w:t>Elektronická aukcia</w:t>
        </w:r>
        <w:r w:rsidR="00186067">
          <w:rPr>
            <w:webHidden/>
          </w:rPr>
          <w:tab/>
        </w:r>
        <w:r w:rsidR="00186067">
          <w:rPr>
            <w:webHidden/>
          </w:rPr>
          <w:fldChar w:fldCharType="begin"/>
        </w:r>
        <w:r w:rsidR="00186067">
          <w:rPr>
            <w:webHidden/>
          </w:rPr>
          <w:instrText xml:space="preserve"> PAGEREF _Toc117251533 \h </w:instrText>
        </w:r>
        <w:r w:rsidR="00186067">
          <w:rPr>
            <w:webHidden/>
          </w:rPr>
        </w:r>
        <w:r w:rsidR="00186067">
          <w:rPr>
            <w:webHidden/>
          </w:rPr>
          <w:fldChar w:fldCharType="separate"/>
        </w:r>
        <w:r w:rsidR="00F941B9">
          <w:rPr>
            <w:webHidden/>
          </w:rPr>
          <w:t>19</w:t>
        </w:r>
        <w:r w:rsidR="00186067">
          <w:rPr>
            <w:webHidden/>
          </w:rPr>
          <w:fldChar w:fldCharType="end"/>
        </w:r>
      </w:hyperlink>
    </w:p>
    <w:p w14:paraId="37C33446" w14:textId="7858EA84" w:rsidR="00186067" w:rsidRDefault="00C610A7">
      <w:pPr>
        <w:pStyle w:val="Obsah3"/>
        <w:rPr>
          <w:rFonts w:asciiTheme="minorHAnsi" w:eastAsiaTheme="minorEastAsia" w:hAnsiTheme="minorHAnsi" w:cstheme="minorBidi"/>
          <w:noProof/>
          <w:sz w:val="22"/>
          <w:szCs w:val="22"/>
        </w:rPr>
      </w:pPr>
      <w:hyperlink w:anchor="_Toc117251534" w:history="1">
        <w:r w:rsidR="00186067" w:rsidRPr="00A04172">
          <w:rPr>
            <w:rStyle w:val="Hypertextovprepojenie"/>
            <w:noProof/>
          </w:rPr>
          <w:t>26</w:t>
        </w:r>
        <w:r w:rsidR="00186067">
          <w:rPr>
            <w:rFonts w:asciiTheme="minorHAnsi" w:eastAsiaTheme="minorEastAsia" w:hAnsiTheme="minorHAnsi" w:cstheme="minorBidi"/>
            <w:noProof/>
            <w:sz w:val="22"/>
            <w:szCs w:val="22"/>
          </w:rPr>
          <w:tab/>
        </w:r>
        <w:r w:rsidR="00186067" w:rsidRPr="00A04172">
          <w:rPr>
            <w:rStyle w:val="Hypertextovprepojenie"/>
            <w:rFonts w:cs="Arial"/>
            <w:noProof/>
          </w:rPr>
          <w:t>Všeobecné informácie</w:t>
        </w:r>
        <w:r w:rsidR="00186067">
          <w:rPr>
            <w:noProof/>
            <w:webHidden/>
          </w:rPr>
          <w:tab/>
        </w:r>
        <w:r w:rsidR="00186067">
          <w:rPr>
            <w:noProof/>
            <w:webHidden/>
          </w:rPr>
          <w:fldChar w:fldCharType="begin"/>
        </w:r>
        <w:r w:rsidR="00186067">
          <w:rPr>
            <w:noProof/>
            <w:webHidden/>
          </w:rPr>
          <w:instrText xml:space="preserve"> PAGEREF _Toc117251534 \h </w:instrText>
        </w:r>
        <w:r w:rsidR="00186067">
          <w:rPr>
            <w:noProof/>
            <w:webHidden/>
          </w:rPr>
        </w:r>
        <w:r w:rsidR="00186067">
          <w:rPr>
            <w:noProof/>
            <w:webHidden/>
          </w:rPr>
          <w:fldChar w:fldCharType="separate"/>
        </w:r>
        <w:r w:rsidR="00F941B9">
          <w:rPr>
            <w:noProof/>
            <w:webHidden/>
          </w:rPr>
          <w:t>19</w:t>
        </w:r>
        <w:r w:rsidR="00186067">
          <w:rPr>
            <w:noProof/>
            <w:webHidden/>
          </w:rPr>
          <w:fldChar w:fldCharType="end"/>
        </w:r>
      </w:hyperlink>
    </w:p>
    <w:p w14:paraId="56B944A2" w14:textId="3B80C851" w:rsidR="00186067" w:rsidRDefault="00C610A7">
      <w:pPr>
        <w:pStyle w:val="Obsah3"/>
        <w:rPr>
          <w:rFonts w:asciiTheme="minorHAnsi" w:eastAsiaTheme="minorEastAsia" w:hAnsiTheme="minorHAnsi" w:cstheme="minorBidi"/>
          <w:noProof/>
          <w:sz w:val="22"/>
          <w:szCs w:val="22"/>
        </w:rPr>
      </w:pPr>
      <w:hyperlink w:anchor="_Toc117251535" w:history="1">
        <w:r w:rsidR="00186067" w:rsidRPr="00A04172">
          <w:rPr>
            <w:rStyle w:val="Hypertextovprepojenie"/>
            <w:noProof/>
          </w:rPr>
          <w:t>27</w:t>
        </w:r>
        <w:r w:rsidR="00186067">
          <w:rPr>
            <w:rFonts w:asciiTheme="minorHAnsi" w:eastAsiaTheme="minorEastAsia" w:hAnsiTheme="minorHAnsi" w:cstheme="minorBidi"/>
            <w:noProof/>
            <w:sz w:val="22"/>
            <w:szCs w:val="22"/>
          </w:rPr>
          <w:tab/>
        </w:r>
        <w:r w:rsidR="00186067" w:rsidRPr="00A04172">
          <w:rPr>
            <w:rStyle w:val="Hypertextovprepojenie"/>
            <w:rFonts w:cs="Arial"/>
            <w:noProof/>
          </w:rPr>
          <w:t>Doplňujúce informácie</w:t>
        </w:r>
        <w:r w:rsidR="00186067">
          <w:rPr>
            <w:noProof/>
            <w:webHidden/>
          </w:rPr>
          <w:tab/>
        </w:r>
        <w:r w:rsidR="00186067">
          <w:rPr>
            <w:noProof/>
            <w:webHidden/>
          </w:rPr>
          <w:fldChar w:fldCharType="begin"/>
        </w:r>
        <w:r w:rsidR="00186067">
          <w:rPr>
            <w:noProof/>
            <w:webHidden/>
          </w:rPr>
          <w:instrText xml:space="preserve"> PAGEREF _Toc117251535 \h </w:instrText>
        </w:r>
        <w:r w:rsidR="00186067">
          <w:rPr>
            <w:noProof/>
            <w:webHidden/>
          </w:rPr>
        </w:r>
        <w:r w:rsidR="00186067">
          <w:rPr>
            <w:noProof/>
            <w:webHidden/>
          </w:rPr>
          <w:fldChar w:fldCharType="separate"/>
        </w:r>
        <w:r w:rsidR="00F941B9">
          <w:rPr>
            <w:noProof/>
            <w:webHidden/>
          </w:rPr>
          <w:t>19</w:t>
        </w:r>
        <w:r w:rsidR="00186067">
          <w:rPr>
            <w:noProof/>
            <w:webHidden/>
          </w:rPr>
          <w:fldChar w:fldCharType="end"/>
        </w:r>
      </w:hyperlink>
    </w:p>
    <w:p w14:paraId="1C8AE793" w14:textId="1AC033EC" w:rsidR="00186067" w:rsidRDefault="00C610A7">
      <w:pPr>
        <w:pStyle w:val="Obsah3"/>
        <w:rPr>
          <w:rFonts w:asciiTheme="minorHAnsi" w:eastAsiaTheme="minorEastAsia" w:hAnsiTheme="minorHAnsi" w:cstheme="minorBidi"/>
          <w:noProof/>
          <w:sz w:val="22"/>
          <w:szCs w:val="22"/>
        </w:rPr>
      </w:pPr>
      <w:hyperlink w:anchor="_Toc117251536" w:history="1">
        <w:r w:rsidR="00186067" w:rsidRPr="00A04172">
          <w:rPr>
            <w:rStyle w:val="Hypertextovprepojenie"/>
            <w:noProof/>
          </w:rPr>
          <w:t>28</w:t>
        </w:r>
        <w:r w:rsidR="00186067">
          <w:rPr>
            <w:rFonts w:asciiTheme="minorHAnsi" w:eastAsiaTheme="minorEastAsia" w:hAnsiTheme="minorHAnsi" w:cstheme="minorBidi"/>
            <w:noProof/>
            <w:sz w:val="22"/>
            <w:szCs w:val="22"/>
          </w:rPr>
          <w:tab/>
        </w:r>
        <w:r w:rsidR="00186067" w:rsidRPr="00A04172">
          <w:rPr>
            <w:rStyle w:val="Hypertextovprepojenie"/>
            <w:noProof/>
          </w:rPr>
          <w:t>Zrušenie verejného obstarávania</w:t>
        </w:r>
        <w:r w:rsidR="00186067">
          <w:rPr>
            <w:noProof/>
            <w:webHidden/>
          </w:rPr>
          <w:tab/>
        </w:r>
        <w:r w:rsidR="00186067">
          <w:rPr>
            <w:noProof/>
            <w:webHidden/>
          </w:rPr>
          <w:fldChar w:fldCharType="begin"/>
        </w:r>
        <w:r w:rsidR="00186067">
          <w:rPr>
            <w:noProof/>
            <w:webHidden/>
          </w:rPr>
          <w:instrText xml:space="preserve"> PAGEREF _Toc117251536 \h </w:instrText>
        </w:r>
        <w:r w:rsidR="00186067">
          <w:rPr>
            <w:noProof/>
            <w:webHidden/>
          </w:rPr>
        </w:r>
        <w:r w:rsidR="00186067">
          <w:rPr>
            <w:noProof/>
            <w:webHidden/>
          </w:rPr>
          <w:fldChar w:fldCharType="separate"/>
        </w:r>
        <w:r w:rsidR="00F941B9">
          <w:rPr>
            <w:noProof/>
            <w:webHidden/>
          </w:rPr>
          <w:t>19</w:t>
        </w:r>
        <w:r w:rsidR="00186067">
          <w:rPr>
            <w:noProof/>
            <w:webHidden/>
          </w:rPr>
          <w:fldChar w:fldCharType="end"/>
        </w:r>
      </w:hyperlink>
    </w:p>
    <w:p w14:paraId="703B754A" w14:textId="271C53AE" w:rsidR="00186067" w:rsidRDefault="00C610A7">
      <w:pPr>
        <w:pStyle w:val="Obsah2"/>
        <w:rPr>
          <w:rFonts w:asciiTheme="minorHAnsi" w:eastAsiaTheme="minorEastAsia" w:hAnsiTheme="minorHAnsi" w:cstheme="minorBidi"/>
          <w:b w:val="0"/>
          <w:w w:val="100"/>
          <w:sz w:val="22"/>
          <w:szCs w:val="22"/>
        </w:rPr>
      </w:pPr>
      <w:hyperlink w:anchor="_Toc117251538" w:history="1">
        <w:r w:rsidR="00186067" w:rsidRPr="00A04172">
          <w:rPr>
            <w:rStyle w:val="Hypertextovprepojenie"/>
            <w:rFonts w:cs="Arial"/>
          </w:rPr>
          <w:t>A.2 Preukazovanie plnenia podmienok účasti uchádzačmi</w:t>
        </w:r>
        <w:r w:rsidR="00186067">
          <w:rPr>
            <w:webHidden/>
          </w:rPr>
          <w:tab/>
        </w:r>
        <w:r w:rsidR="00186067">
          <w:rPr>
            <w:webHidden/>
          </w:rPr>
          <w:fldChar w:fldCharType="begin"/>
        </w:r>
        <w:r w:rsidR="00186067">
          <w:rPr>
            <w:webHidden/>
          </w:rPr>
          <w:instrText xml:space="preserve"> PAGEREF _Toc117251538 \h </w:instrText>
        </w:r>
        <w:r w:rsidR="00186067">
          <w:rPr>
            <w:webHidden/>
          </w:rPr>
        </w:r>
        <w:r w:rsidR="00186067">
          <w:rPr>
            <w:webHidden/>
          </w:rPr>
          <w:fldChar w:fldCharType="separate"/>
        </w:r>
        <w:r w:rsidR="00F941B9">
          <w:rPr>
            <w:webHidden/>
          </w:rPr>
          <w:t>21</w:t>
        </w:r>
        <w:r w:rsidR="00186067">
          <w:rPr>
            <w:webHidden/>
          </w:rPr>
          <w:fldChar w:fldCharType="end"/>
        </w:r>
      </w:hyperlink>
    </w:p>
    <w:p w14:paraId="56332B30" w14:textId="4077AD12" w:rsidR="00186067" w:rsidRDefault="00C610A7">
      <w:pPr>
        <w:pStyle w:val="Obsah2"/>
        <w:rPr>
          <w:rFonts w:asciiTheme="minorHAnsi" w:eastAsiaTheme="minorEastAsia" w:hAnsiTheme="minorHAnsi" w:cstheme="minorBidi"/>
          <w:b w:val="0"/>
          <w:w w:val="100"/>
          <w:sz w:val="22"/>
          <w:szCs w:val="22"/>
        </w:rPr>
      </w:pPr>
      <w:hyperlink w:anchor="_Toc117251540" w:history="1">
        <w:r w:rsidR="00186067" w:rsidRPr="00A04172">
          <w:rPr>
            <w:rStyle w:val="Hypertextovprepojenie"/>
            <w:rFonts w:cs="Arial"/>
          </w:rPr>
          <w:t>A.3 Kritériá na vyhodnotenie ponúk a pravidlá ich uplatnenia</w:t>
        </w:r>
        <w:r w:rsidR="00186067">
          <w:rPr>
            <w:webHidden/>
          </w:rPr>
          <w:tab/>
        </w:r>
        <w:r w:rsidR="00186067">
          <w:rPr>
            <w:webHidden/>
          </w:rPr>
          <w:fldChar w:fldCharType="begin"/>
        </w:r>
        <w:r w:rsidR="00186067">
          <w:rPr>
            <w:webHidden/>
          </w:rPr>
          <w:instrText xml:space="preserve"> PAGEREF _Toc117251540 \h </w:instrText>
        </w:r>
        <w:r w:rsidR="00186067">
          <w:rPr>
            <w:webHidden/>
          </w:rPr>
        </w:r>
        <w:r w:rsidR="00186067">
          <w:rPr>
            <w:webHidden/>
          </w:rPr>
          <w:fldChar w:fldCharType="separate"/>
        </w:r>
        <w:r w:rsidR="00F941B9">
          <w:rPr>
            <w:webHidden/>
          </w:rPr>
          <w:t>27</w:t>
        </w:r>
        <w:r w:rsidR="00186067">
          <w:rPr>
            <w:webHidden/>
          </w:rPr>
          <w:fldChar w:fldCharType="end"/>
        </w:r>
      </w:hyperlink>
    </w:p>
    <w:p w14:paraId="7693C473" w14:textId="32019EE7" w:rsidR="00186067" w:rsidRDefault="00C610A7">
      <w:pPr>
        <w:pStyle w:val="Obsah2"/>
        <w:rPr>
          <w:rFonts w:asciiTheme="minorHAnsi" w:eastAsiaTheme="minorEastAsia" w:hAnsiTheme="minorHAnsi" w:cstheme="minorBidi"/>
          <w:b w:val="0"/>
          <w:w w:val="100"/>
          <w:sz w:val="22"/>
          <w:szCs w:val="22"/>
        </w:rPr>
      </w:pPr>
      <w:hyperlink w:anchor="_Toc117251542" w:history="1">
        <w:r w:rsidR="00186067" w:rsidRPr="00A04172">
          <w:rPr>
            <w:rStyle w:val="Hypertextovprepojenie"/>
            <w:rFonts w:cs="Arial"/>
          </w:rPr>
          <w:t>B.1 Opis predmetu zákazky</w:t>
        </w:r>
        <w:r w:rsidR="00186067">
          <w:rPr>
            <w:webHidden/>
          </w:rPr>
          <w:tab/>
        </w:r>
        <w:r w:rsidR="00186067">
          <w:rPr>
            <w:webHidden/>
          </w:rPr>
          <w:fldChar w:fldCharType="begin"/>
        </w:r>
        <w:r w:rsidR="00186067">
          <w:rPr>
            <w:webHidden/>
          </w:rPr>
          <w:instrText xml:space="preserve"> PAGEREF _Toc117251542 \h </w:instrText>
        </w:r>
        <w:r w:rsidR="00186067">
          <w:rPr>
            <w:webHidden/>
          </w:rPr>
        </w:r>
        <w:r w:rsidR="00186067">
          <w:rPr>
            <w:webHidden/>
          </w:rPr>
          <w:fldChar w:fldCharType="separate"/>
        </w:r>
        <w:r w:rsidR="00F941B9">
          <w:rPr>
            <w:webHidden/>
          </w:rPr>
          <w:t>29</w:t>
        </w:r>
        <w:r w:rsidR="00186067">
          <w:rPr>
            <w:webHidden/>
          </w:rPr>
          <w:fldChar w:fldCharType="end"/>
        </w:r>
      </w:hyperlink>
    </w:p>
    <w:p w14:paraId="60CB14CB" w14:textId="5863DE36" w:rsidR="00186067" w:rsidRDefault="00C610A7">
      <w:pPr>
        <w:pStyle w:val="Obsah2"/>
        <w:rPr>
          <w:rFonts w:asciiTheme="minorHAnsi" w:eastAsiaTheme="minorEastAsia" w:hAnsiTheme="minorHAnsi" w:cstheme="minorBidi"/>
          <w:b w:val="0"/>
          <w:w w:val="100"/>
          <w:sz w:val="22"/>
          <w:szCs w:val="22"/>
        </w:rPr>
      </w:pPr>
      <w:hyperlink w:anchor="_Toc117251544" w:history="1">
        <w:r w:rsidR="00186067" w:rsidRPr="00A04172">
          <w:rPr>
            <w:rStyle w:val="Hypertextovprepojenie"/>
            <w:rFonts w:cs="Arial"/>
          </w:rPr>
          <w:t>B.2 Obchodné podmienky dodania predmetu zákazky</w:t>
        </w:r>
        <w:r w:rsidR="00186067">
          <w:rPr>
            <w:webHidden/>
          </w:rPr>
          <w:tab/>
        </w:r>
        <w:r w:rsidR="00186067">
          <w:rPr>
            <w:webHidden/>
          </w:rPr>
          <w:fldChar w:fldCharType="begin"/>
        </w:r>
        <w:r w:rsidR="00186067">
          <w:rPr>
            <w:webHidden/>
          </w:rPr>
          <w:instrText xml:space="preserve"> PAGEREF _Toc117251544 \h </w:instrText>
        </w:r>
        <w:r w:rsidR="00186067">
          <w:rPr>
            <w:webHidden/>
          </w:rPr>
        </w:r>
        <w:r w:rsidR="00186067">
          <w:rPr>
            <w:webHidden/>
          </w:rPr>
          <w:fldChar w:fldCharType="separate"/>
        </w:r>
        <w:r w:rsidR="00F941B9">
          <w:rPr>
            <w:webHidden/>
          </w:rPr>
          <w:t>32</w:t>
        </w:r>
        <w:r w:rsidR="00186067">
          <w:rPr>
            <w:webHidden/>
          </w:rPr>
          <w:fldChar w:fldCharType="end"/>
        </w:r>
      </w:hyperlink>
    </w:p>
    <w:p w14:paraId="69E98EE7" w14:textId="2FBC064A" w:rsidR="00186067" w:rsidRDefault="00C610A7">
      <w:pPr>
        <w:pStyle w:val="Obsah2"/>
        <w:rPr>
          <w:rFonts w:asciiTheme="minorHAnsi" w:eastAsiaTheme="minorEastAsia" w:hAnsiTheme="minorHAnsi" w:cstheme="minorBidi"/>
          <w:b w:val="0"/>
          <w:w w:val="100"/>
          <w:sz w:val="22"/>
          <w:szCs w:val="22"/>
        </w:rPr>
      </w:pPr>
      <w:hyperlink w:anchor="_Toc117251545" w:history="1">
        <w:r w:rsidR="00186067" w:rsidRPr="00A04172">
          <w:rPr>
            <w:rStyle w:val="Hypertextovprepojenie"/>
            <w:rFonts w:cs="Arial"/>
          </w:rPr>
          <w:t>R Á M C O V Á  Z M L U V A  č. ................</w:t>
        </w:r>
        <w:r w:rsidR="00186067">
          <w:rPr>
            <w:webHidden/>
          </w:rPr>
          <w:tab/>
        </w:r>
        <w:r w:rsidR="00186067">
          <w:rPr>
            <w:webHidden/>
          </w:rPr>
          <w:fldChar w:fldCharType="begin"/>
        </w:r>
        <w:r w:rsidR="00186067">
          <w:rPr>
            <w:webHidden/>
          </w:rPr>
          <w:instrText xml:space="preserve"> PAGEREF _Toc117251545 \h </w:instrText>
        </w:r>
        <w:r w:rsidR="00186067">
          <w:rPr>
            <w:webHidden/>
          </w:rPr>
        </w:r>
        <w:r w:rsidR="00186067">
          <w:rPr>
            <w:webHidden/>
          </w:rPr>
          <w:fldChar w:fldCharType="separate"/>
        </w:r>
        <w:r w:rsidR="00F941B9">
          <w:rPr>
            <w:webHidden/>
          </w:rPr>
          <w:t>34</w:t>
        </w:r>
        <w:r w:rsidR="00186067">
          <w:rPr>
            <w:webHidden/>
          </w:rPr>
          <w:fldChar w:fldCharType="end"/>
        </w:r>
      </w:hyperlink>
    </w:p>
    <w:p w14:paraId="6C69DA58" w14:textId="77777777" w:rsidR="00A245F2" w:rsidRPr="00B1515B" w:rsidRDefault="00A73647" w:rsidP="00904F3D">
      <w:pPr>
        <w:rPr>
          <w:rFonts w:cs="Arial"/>
          <w:sz w:val="4"/>
          <w:szCs w:val="4"/>
        </w:rPr>
      </w:pPr>
      <w:r w:rsidRPr="00AB1F55">
        <w:rPr>
          <w:rFonts w:cs="Arial"/>
        </w:rPr>
        <w:fldChar w:fldCharType="end"/>
      </w:r>
    </w:p>
    <w:p w14:paraId="3C53B1D2" w14:textId="6C2D0051" w:rsidR="0016248A" w:rsidRDefault="0016248A" w:rsidP="00904F3D">
      <w:pPr>
        <w:pStyle w:val="Odsekzoznamu"/>
        <w:numPr>
          <w:ilvl w:val="0"/>
          <w:numId w:val="27"/>
        </w:numPr>
        <w:rPr>
          <w:rFonts w:cs="Arial"/>
          <w:szCs w:val="20"/>
        </w:rPr>
      </w:pPr>
      <w:r>
        <w:rPr>
          <w:rFonts w:cs="Arial"/>
          <w:szCs w:val="20"/>
        </w:rPr>
        <w:t>Príloha č. 1 Technické požiadavky na predmet zákazky</w:t>
      </w:r>
    </w:p>
    <w:p w14:paraId="4B4F5FED" w14:textId="0315458F" w:rsidR="0016248A" w:rsidRPr="00904F3D" w:rsidRDefault="00992AC0" w:rsidP="00904F3D">
      <w:pPr>
        <w:pStyle w:val="Odsekzoznamu"/>
        <w:numPr>
          <w:ilvl w:val="0"/>
          <w:numId w:val="27"/>
        </w:numPr>
        <w:rPr>
          <w:rFonts w:cs="Arial"/>
          <w:szCs w:val="20"/>
        </w:rPr>
      </w:pPr>
      <w:r w:rsidRPr="00951220">
        <w:rPr>
          <w:rFonts w:cs="Arial"/>
          <w:szCs w:val="20"/>
        </w:rPr>
        <w:t>Príloha č. 2 Zoznam subdodávateľov</w:t>
      </w:r>
    </w:p>
    <w:p w14:paraId="40A5A1C8" w14:textId="77777777" w:rsidR="00F814B6" w:rsidRDefault="00F814B6" w:rsidP="00537412">
      <w:pPr>
        <w:ind w:left="142"/>
        <w:rPr>
          <w:rFonts w:cs="Arial"/>
          <w:szCs w:val="20"/>
          <w:u w:val="single"/>
        </w:rPr>
      </w:pPr>
    </w:p>
    <w:p w14:paraId="3CBDF3C9" w14:textId="516F94A0" w:rsidR="00A245F2" w:rsidRPr="00952827" w:rsidRDefault="00A245F2" w:rsidP="00537412">
      <w:pPr>
        <w:ind w:left="142"/>
        <w:rPr>
          <w:rFonts w:cs="Arial"/>
          <w:szCs w:val="20"/>
          <w:u w:val="single"/>
        </w:rPr>
      </w:pPr>
      <w:r w:rsidRPr="00952827">
        <w:rPr>
          <w:rFonts w:cs="Arial"/>
          <w:szCs w:val="20"/>
          <w:u w:val="single"/>
        </w:rPr>
        <w:t>Prílohy súťažných podkladov:</w:t>
      </w:r>
    </w:p>
    <w:p w14:paraId="5E3E4C85" w14:textId="77777777" w:rsidR="00A245F2" w:rsidRDefault="00A245F2" w:rsidP="00537412">
      <w:pPr>
        <w:ind w:firstLine="142"/>
        <w:rPr>
          <w:rFonts w:cs="Arial"/>
          <w:szCs w:val="20"/>
        </w:rPr>
      </w:pPr>
      <w:r>
        <w:rPr>
          <w:rFonts w:cs="Arial"/>
          <w:szCs w:val="20"/>
        </w:rPr>
        <w:t>-</w:t>
      </w:r>
      <w:r w:rsidRPr="00D351D0">
        <w:rPr>
          <w:rFonts w:cs="Arial"/>
          <w:szCs w:val="20"/>
        </w:rPr>
        <w:t xml:space="preserve"> Príloha č.</w:t>
      </w:r>
      <w:r>
        <w:rPr>
          <w:rFonts w:cs="Arial"/>
          <w:szCs w:val="20"/>
        </w:rPr>
        <w:t xml:space="preserve"> </w:t>
      </w:r>
      <w:r w:rsidRPr="00D351D0">
        <w:rPr>
          <w:rFonts w:cs="Arial"/>
          <w:szCs w:val="20"/>
        </w:rPr>
        <w:t>1</w:t>
      </w:r>
      <w:r w:rsidR="009A0A11">
        <w:rPr>
          <w:rFonts w:cs="Arial"/>
          <w:szCs w:val="20"/>
        </w:rPr>
        <w:t>:</w:t>
      </w:r>
      <w:r w:rsidRPr="00D351D0">
        <w:rPr>
          <w:rFonts w:cs="Arial"/>
          <w:szCs w:val="20"/>
        </w:rPr>
        <w:t xml:space="preserve"> Identifikačné údaje uchádzača</w:t>
      </w:r>
    </w:p>
    <w:p w14:paraId="170A76BE" w14:textId="77777777" w:rsidR="00A245F2" w:rsidRDefault="00A245F2" w:rsidP="00537412">
      <w:pPr>
        <w:ind w:firstLine="142"/>
        <w:rPr>
          <w:rFonts w:cs="Arial"/>
          <w:szCs w:val="20"/>
        </w:rPr>
      </w:pPr>
      <w:r>
        <w:rPr>
          <w:rFonts w:cs="Arial"/>
          <w:szCs w:val="20"/>
        </w:rPr>
        <w:t>- Príloha č. 2</w:t>
      </w:r>
      <w:r w:rsidR="009A0A11">
        <w:rPr>
          <w:rFonts w:cs="Arial"/>
          <w:szCs w:val="20"/>
        </w:rPr>
        <w:t>:</w:t>
      </w:r>
      <w:r>
        <w:rPr>
          <w:rFonts w:cs="Arial"/>
          <w:szCs w:val="20"/>
        </w:rPr>
        <w:t xml:space="preserve"> Vyhlásenie uchádzača vo verejnom obstarávaní</w:t>
      </w:r>
    </w:p>
    <w:p w14:paraId="068622AC" w14:textId="2934171F" w:rsidR="0005354B" w:rsidRDefault="00A245F2" w:rsidP="00537412">
      <w:pPr>
        <w:ind w:left="142"/>
      </w:pPr>
      <w:r>
        <w:t xml:space="preserve">- </w:t>
      </w:r>
      <w:r w:rsidRPr="0084563E">
        <w:t xml:space="preserve">Príloha č. </w:t>
      </w:r>
      <w:r w:rsidR="0016248A">
        <w:t>3</w:t>
      </w:r>
      <w:r w:rsidRPr="0084563E">
        <w:t>: Jednotný európsky dokument („JED“)</w:t>
      </w:r>
    </w:p>
    <w:p w14:paraId="31C8DED6" w14:textId="77777777" w:rsidR="00BE76E4" w:rsidRDefault="00BE76E4" w:rsidP="00AD15EB">
      <w:pPr>
        <w:ind w:left="142"/>
      </w:pPr>
    </w:p>
    <w:p w14:paraId="02197676" w14:textId="77777777" w:rsidR="00A245F2" w:rsidRDefault="00A245F2" w:rsidP="00AD15EB"/>
    <w:p w14:paraId="25E2419E" w14:textId="77777777" w:rsidR="00A245F2" w:rsidRPr="00AB1F55" w:rsidRDefault="00A245F2" w:rsidP="00AD15EB">
      <w:pPr>
        <w:ind w:firstLine="198"/>
        <w:rPr>
          <w:rFonts w:cs="Arial"/>
        </w:rPr>
      </w:pPr>
      <w:r>
        <w:rPr>
          <w:rFonts w:cs="Arial"/>
        </w:rPr>
        <w:lastRenderedPageBreak/>
        <w:tab/>
      </w:r>
    </w:p>
    <w:p w14:paraId="73FC1F71" w14:textId="77777777" w:rsidR="00A245F2" w:rsidRPr="00AB1F55" w:rsidRDefault="00A245F2" w:rsidP="00A245F2">
      <w:pPr>
        <w:spacing w:after="120" w:line="216" w:lineRule="auto"/>
        <w:jc w:val="center"/>
        <w:rPr>
          <w:rFonts w:cs="Arial"/>
          <w:szCs w:val="20"/>
        </w:rPr>
      </w:pPr>
    </w:p>
    <w:p w14:paraId="2A4F291D" w14:textId="77777777" w:rsidR="00A245F2" w:rsidRDefault="00A245F2" w:rsidP="00A245F2">
      <w:pPr>
        <w:spacing w:after="120" w:line="216" w:lineRule="auto"/>
        <w:jc w:val="center"/>
        <w:rPr>
          <w:rFonts w:cs="Arial"/>
          <w:szCs w:val="20"/>
        </w:rPr>
      </w:pPr>
    </w:p>
    <w:p w14:paraId="39E90923" w14:textId="77777777" w:rsidR="009A0A11" w:rsidRDefault="009A0A11" w:rsidP="00A245F2">
      <w:pPr>
        <w:spacing w:after="120" w:line="216" w:lineRule="auto"/>
        <w:jc w:val="center"/>
        <w:rPr>
          <w:rFonts w:cs="Arial"/>
          <w:szCs w:val="20"/>
        </w:rPr>
      </w:pPr>
    </w:p>
    <w:p w14:paraId="3C10681F" w14:textId="77777777" w:rsidR="009A0A11" w:rsidRPr="00AB1F55" w:rsidRDefault="009A0A11" w:rsidP="00A245F2">
      <w:pPr>
        <w:spacing w:after="120" w:line="216" w:lineRule="auto"/>
        <w:jc w:val="center"/>
        <w:rPr>
          <w:rFonts w:cs="Arial"/>
          <w:szCs w:val="20"/>
        </w:rPr>
      </w:pPr>
    </w:p>
    <w:p w14:paraId="5C773005" w14:textId="77777777" w:rsidR="00A245F2" w:rsidRPr="00AB1F55" w:rsidRDefault="00A245F2" w:rsidP="00A245F2">
      <w:pPr>
        <w:spacing w:after="120" w:line="216" w:lineRule="auto"/>
        <w:jc w:val="center"/>
        <w:rPr>
          <w:rFonts w:cs="Arial"/>
          <w:szCs w:val="20"/>
        </w:rPr>
      </w:pPr>
    </w:p>
    <w:p w14:paraId="637A29F3" w14:textId="77777777" w:rsidR="00A245F2" w:rsidRPr="00AB1F55" w:rsidRDefault="00A245F2" w:rsidP="00A245F2">
      <w:pPr>
        <w:spacing w:after="120" w:line="216" w:lineRule="auto"/>
        <w:jc w:val="center"/>
        <w:rPr>
          <w:rFonts w:cs="Arial"/>
          <w:szCs w:val="20"/>
        </w:rPr>
      </w:pPr>
    </w:p>
    <w:p w14:paraId="60A82BF6" w14:textId="77777777" w:rsidR="00A245F2" w:rsidRPr="00AB1F55" w:rsidRDefault="00A245F2" w:rsidP="00A245F2">
      <w:pPr>
        <w:pStyle w:val="Zkladntext3"/>
        <w:rPr>
          <w:rFonts w:ascii="Arial" w:hAnsi="Arial" w:cs="Arial"/>
          <w:b/>
          <w:i/>
          <w:noProof w:val="0"/>
          <w:color w:val="auto"/>
          <w:sz w:val="36"/>
          <w:szCs w:val="36"/>
        </w:rPr>
      </w:pPr>
      <w:r w:rsidRPr="00AB1F55">
        <w:rPr>
          <w:rFonts w:ascii="Arial" w:hAnsi="Arial" w:cs="Arial"/>
          <w:b/>
          <w:noProof w:val="0"/>
          <w:color w:val="auto"/>
          <w:sz w:val="36"/>
          <w:szCs w:val="36"/>
        </w:rPr>
        <w:t>SÚŤAŽNÉ  PODKLADY</w:t>
      </w:r>
    </w:p>
    <w:p w14:paraId="2EAB70A8" w14:textId="77777777" w:rsidR="00A245F2" w:rsidRPr="00AB1F55" w:rsidRDefault="00A245F2" w:rsidP="00A245F2">
      <w:pPr>
        <w:pStyle w:val="Zkladntext3"/>
        <w:rPr>
          <w:rFonts w:ascii="Arial" w:hAnsi="Arial" w:cs="Arial"/>
          <w:noProof w:val="0"/>
          <w:color w:val="auto"/>
        </w:rPr>
      </w:pPr>
    </w:p>
    <w:p w14:paraId="020DB347" w14:textId="708E1CA6" w:rsidR="00A20808" w:rsidRPr="00C0652B" w:rsidRDefault="00A20808" w:rsidP="00A20808">
      <w:pPr>
        <w:pStyle w:val="Zkladntext3"/>
        <w:rPr>
          <w:rFonts w:ascii="Arial" w:hAnsi="Arial" w:cs="Arial"/>
          <w:noProof w:val="0"/>
          <w:color w:val="auto"/>
          <w:sz w:val="24"/>
          <w:szCs w:val="24"/>
        </w:rPr>
      </w:pPr>
      <w:r w:rsidRPr="00C0652B">
        <w:rPr>
          <w:rFonts w:ascii="Arial" w:hAnsi="Arial" w:cs="Arial"/>
          <w:noProof w:val="0"/>
          <w:color w:val="auto"/>
          <w:sz w:val="24"/>
          <w:szCs w:val="24"/>
        </w:rPr>
        <w:t>(</w:t>
      </w:r>
      <w:r w:rsidR="0016248A">
        <w:rPr>
          <w:rFonts w:ascii="Arial" w:hAnsi="Arial" w:cs="Arial"/>
          <w:noProof w:val="0"/>
          <w:color w:val="auto"/>
          <w:sz w:val="24"/>
          <w:szCs w:val="24"/>
        </w:rPr>
        <w:t>NADLIMITNÁ</w:t>
      </w:r>
      <w:r w:rsidRPr="00C0652B">
        <w:rPr>
          <w:rFonts w:ascii="Arial" w:hAnsi="Arial" w:cs="Arial"/>
          <w:noProof w:val="0"/>
          <w:color w:val="auto"/>
          <w:sz w:val="24"/>
          <w:szCs w:val="24"/>
        </w:rPr>
        <w:t xml:space="preserve"> </w:t>
      </w:r>
      <w:r w:rsidR="0016248A">
        <w:rPr>
          <w:rFonts w:ascii="Arial" w:hAnsi="Arial" w:cs="Arial"/>
          <w:noProof w:val="0"/>
          <w:color w:val="auto"/>
          <w:sz w:val="24"/>
          <w:szCs w:val="24"/>
        </w:rPr>
        <w:t>VEREJNÁ SÚŤAŽ</w:t>
      </w:r>
      <w:r w:rsidRPr="00C0652B">
        <w:rPr>
          <w:rFonts w:ascii="Arial" w:hAnsi="Arial" w:cs="Arial"/>
          <w:noProof w:val="0"/>
          <w:color w:val="auto"/>
          <w:sz w:val="24"/>
          <w:szCs w:val="24"/>
        </w:rPr>
        <w:t xml:space="preserve"> NA </w:t>
      </w:r>
      <w:r w:rsidR="0016248A">
        <w:rPr>
          <w:rFonts w:ascii="Arial" w:hAnsi="Arial" w:cs="Arial"/>
          <w:noProof w:val="0"/>
          <w:color w:val="auto"/>
          <w:sz w:val="24"/>
          <w:szCs w:val="24"/>
        </w:rPr>
        <w:t xml:space="preserve">DODANIE </w:t>
      </w:r>
      <w:r w:rsidR="0016248A" w:rsidRPr="00A40A07">
        <w:rPr>
          <w:rFonts w:ascii="Arial" w:hAnsi="Arial" w:cs="Arial"/>
          <w:noProof w:val="0"/>
          <w:color w:val="auto"/>
          <w:sz w:val="24"/>
          <w:szCs w:val="24"/>
        </w:rPr>
        <w:t>TOVARU</w:t>
      </w:r>
      <w:r w:rsidR="00CE2C51" w:rsidRPr="00A40A07">
        <w:rPr>
          <w:rFonts w:ascii="Arial" w:hAnsi="Arial" w:cs="Arial"/>
          <w:noProof w:val="0"/>
          <w:color w:val="auto"/>
          <w:sz w:val="24"/>
          <w:szCs w:val="24"/>
        </w:rPr>
        <w:t xml:space="preserve"> a</w:t>
      </w:r>
      <w:r w:rsidR="00132CA3" w:rsidRPr="00A40A07">
        <w:rPr>
          <w:rFonts w:ascii="Arial" w:hAnsi="Arial" w:cs="Arial"/>
          <w:noProof w:val="0"/>
          <w:color w:val="auto"/>
          <w:sz w:val="24"/>
          <w:szCs w:val="24"/>
        </w:rPr>
        <w:t> </w:t>
      </w:r>
      <w:r w:rsidR="00CE2C51" w:rsidRPr="00A40A07">
        <w:rPr>
          <w:rFonts w:ascii="Arial" w:hAnsi="Arial" w:cs="Arial"/>
          <w:noProof w:val="0"/>
          <w:color w:val="auto"/>
          <w:sz w:val="24"/>
          <w:szCs w:val="24"/>
        </w:rPr>
        <w:t>POS</w:t>
      </w:r>
      <w:r w:rsidR="00132CA3" w:rsidRPr="00A40A07">
        <w:rPr>
          <w:rFonts w:ascii="Arial" w:hAnsi="Arial" w:cs="Arial"/>
          <w:noProof w:val="0"/>
          <w:color w:val="auto"/>
          <w:sz w:val="24"/>
          <w:szCs w:val="24"/>
        </w:rPr>
        <w:t>KYTNUTIE SLUŽBY</w:t>
      </w:r>
      <w:r w:rsidRPr="00A40A07">
        <w:rPr>
          <w:rFonts w:ascii="Arial" w:hAnsi="Arial" w:cs="Arial"/>
          <w:noProof w:val="0"/>
          <w:color w:val="auto"/>
          <w:sz w:val="24"/>
          <w:szCs w:val="24"/>
        </w:rPr>
        <w:t>)</w:t>
      </w:r>
    </w:p>
    <w:p w14:paraId="62A360E4" w14:textId="77777777" w:rsidR="00A245F2" w:rsidRPr="00AB1F55" w:rsidRDefault="00A245F2" w:rsidP="00A245F2">
      <w:pPr>
        <w:pStyle w:val="Zkladntext3"/>
        <w:rPr>
          <w:rFonts w:ascii="Arial" w:hAnsi="Arial" w:cs="Arial"/>
          <w:noProof w:val="0"/>
          <w:color w:val="auto"/>
          <w:sz w:val="24"/>
          <w:szCs w:val="24"/>
        </w:rPr>
      </w:pPr>
    </w:p>
    <w:p w14:paraId="30C8EA37" w14:textId="77777777" w:rsidR="00A245F2" w:rsidRPr="00AB1F55" w:rsidRDefault="00A245F2" w:rsidP="00A245F2">
      <w:pPr>
        <w:spacing w:before="20"/>
        <w:rPr>
          <w:rFonts w:cs="Arial"/>
          <w:b/>
          <w:smallCaps/>
        </w:rPr>
      </w:pPr>
    </w:p>
    <w:p w14:paraId="26CE133A" w14:textId="77777777" w:rsidR="00A245F2" w:rsidRPr="00AB1F55" w:rsidRDefault="00A245F2" w:rsidP="00A245F2">
      <w:pPr>
        <w:spacing w:before="20"/>
        <w:rPr>
          <w:rFonts w:cs="Arial"/>
          <w:sz w:val="24"/>
        </w:rPr>
      </w:pPr>
      <w:r w:rsidRPr="00AB1F55">
        <w:rPr>
          <w:rFonts w:cs="Arial"/>
          <w:b/>
          <w:smallCaps/>
          <w:sz w:val="24"/>
        </w:rPr>
        <w:t>Predmet zákazky</w:t>
      </w:r>
      <w:r w:rsidRPr="00AB1F55">
        <w:rPr>
          <w:rFonts w:cs="Arial"/>
          <w:b/>
          <w:sz w:val="24"/>
        </w:rPr>
        <w:t>:</w:t>
      </w:r>
    </w:p>
    <w:p w14:paraId="4AC46A57" w14:textId="77777777" w:rsidR="00A245F2" w:rsidRPr="00EB3CA3" w:rsidRDefault="00A245F2" w:rsidP="00A245F2">
      <w:pPr>
        <w:rPr>
          <w:rFonts w:cs="Arial"/>
          <w:b/>
          <w:sz w:val="28"/>
          <w:szCs w:val="28"/>
        </w:rPr>
      </w:pPr>
    </w:p>
    <w:p w14:paraId="6C307660" w14:textId="22B953DB" w:rsidR="00A245F2" w:rsidRDefault="00A245F2" w:rsidP="00A245F2">
      <w:pPr>
        <w:jc w:val="center"/>
        <w:rPr>
          <w:rFonts w:cs="Arial"/>
          <w:b/>
          <w:bCs/>
          <w:caps/>
          <w:sz w:val="24"/>
        </w:rPr>
      </w:pPr>
      <w:r w:rsidRPr="00EB3CA3">
        <w:rPr>
          <w:rFonts w:cs="Arial"/>
          <w:b/>
          <w:bCs/>
          <w:caps/>
          <w:sz w:val="24"/>
        </w:rPr>
        <w:t>„</w:t>
      </w:r>
      <w:r w:rsidR="007C343E" w:rsidRPr="007C343E">
        <w:rPr>
          <w:rFonts w:cs="Arial"/>
          <w:b/>
          <w:bCs/>
          <w:caps/>
          <w:sz w:val="24"/>
        </w:rPr>
        <w:t>DEZINFEKČNÉ PROSTRIEDKY - PLOCHY PRE FNSP NOVÉ ZÁMKY</w:t>
      </w:r>
      <w:r w:rsidRPr="00553F2F">
        <w:rPr>
          <w:rFonts w:cs="Arial"/>
          <w:b/>
          <w:bCs/>
          <w:caps/>
          <w:sz w:val="24"/>
        </w:rPr>
        <w:t>“</w:t>
      </w:r>
      <w:r w:rsidRPr="00EB3CA3">
        <w:rPr>
          <w:rFonts w:cs="Arial"/>
          <w:b/>
          <w:bCs/>
          <w:caps/>
          <w:sz w:val="24"/>
        </w:rPr>
        <w:t xml:space="preserve"> </w:t>
      </w:r>
    </w:p>
    <w:p w14:paraId="1A3A3ADC" w14:textId="77777777" w:rsidR="005D64E8" w:rsidRPr="00EB3CA3" w:rsidRDefault="005D64E8" w:rsidP="00A245F2">
      <w:pPr>
        <w:jc w:val="center"/>
        <w:rPr>
          <w:rFonts w:cs="Arial"/>
          <w:b/>
          <w:bCs/>
          <w:i/>
          <w:caps/>
          <w:sz w:val="24"/>
        </w:rPr>
      </w:pPr>
    </w:p>
    <w:p w14:paraId="46F0D8AC" w14:textId="77777777" w:rsidR="00A245F2" w:rsidRPr="00AB1F55" w:rsidRDefault="00A245F2" w:rsidP="00A245F2">
      <w:pPr>
        <w:rPr>
          <w:rFonts w:cs="Arial"/>
          <w:szCs w:val="20"/>
        </w:rPr>
      </w:pPr>
    </w:p>
    <w:p w14:paraId="20B514A7" w14:textId="77777777" w:rsidR="00A245F2" w:rsidRPr="00AB1F55" w:rsidRDefault="00A245F2" w:rsidP="00A245F2">
      <w:pPr>
        <w:pStyle w:val="Nadpis2"/>
        <w:jc w:val="left"/>
        <w:rPr>
          <w:rFonts w:cs="Arial"/>
        </w:rPr>
      </w:pPr>
      <w:bookmarkStart w:id="4" w:name="_Toc355611534"/>
      <w:bookmarkStart w:id="5" w:name="_Toc117251489"/>
      <w:r w:rsidRPr="00AB1F55">
        <w:rPr>
          <w:rFonts w:cs="Arial"/>
        </w:rPr>
        <w:t>A.1 Pokyny pre záujemcov a uchádzačov</w:t>
      </w:r>
      <w:bookmarkEnd w:id="4"/>
      <w:bookmarkEnd w:id="5"/>
    </w:p>
    <w:p w14:paraId="5DE62029" w14:textId="77777777" w:rsidR="00A245F2" w:rsidRPr="00AB1F55" w:rsidRDefault="00A245F2" w:rsidP="00A245F2">
      <w:pPr>
        <w:rPr>
          <w:rFonts w:cs="Arial"/>
          <w:szCs w:val="20"/>
        </w:rPr>
      </w:pPr>
    </w:p>
    <w:p w14:paraId="606CA866" w14:textId="77777777" w:rsidR="00A245F2" w:rsidRPr="00AB1F55" w:rsidRDefault="00A245F2" w:rsidP="00A245F2">
      <w:pPr>
        <w:rPr>
          <w:rFonts w:cs="Arial"/>
          <w:szCs w:val="20"/>
        </w:rPr>
      </w:pPr>
    </w:p>
    <w:p w14:paraId="43853349" w14:textId="77777777" w:rsidR="00A245F2" w:rsidRPr="00AB1F55" w:rsidRDefault="00A245F2" w:rsidP="00A245F2">
      <w:pPr>
        <w:rPr>
          <w:rFonts w:cs="Arial"/>
          <w:szCs w:val="20"/>
        </w:rPr>
      </w:pPr>
    </w:p>
    <w:p w14:paraId="680D5660" w14:textId="77777777" w:rsidR="00A245F2" w:rsidRPr="00AB1F55" w:rsidRDefault="00A245F2" w:rsidP="00A245F2">
      <w:pPr>
        <w:rPr>
          <w:rFonts w:cs="Arial"/>
          <w:szCs w:val="20"/>
        </w:rPr>
      </w:pPr>
    </w:p>
    <w:p w14:paraId="62B79F6D" w14:textId="77777777" w:rsidR="00A245F2" w:rsidRPr="00AB1F55" w:rsidRDefault="00A245F2" w:rsidP="00A245F2">
      <w:pPr>
        <w:rPr>
          <w:rFonts w:cs="Arial"/>
          <w:szCs w:val="20"/>
        </w:rPr>
      </w:pPr>
    </w:p>
    <w:p w14:paraId="396C10C9" w14:textId="77777777" w:rsidR="00A245F2" w:rsidRPr="00AB1F55" w:rsidRDefault="00A245F2" w:rsidP="00A245F2">
      <w:pPr>
        <w:rPr>
          <w:rFonts w:cs="Arial"/>
          <w:szCs w:val="20"/>
        </w:rPr>
      </w:pPr>
    </w:p>
    <w:p w14:paraId="01CCAFFD" w14:textId="77777777" w:rsidR="00A245F2" w:rsidRPr="00AB1F55" w:rsidRDefault="00A245F2" w:rsidP="00A245F2">
      <w:pPr>
        <w:rPr>
          <w:rFonts w:cs="Arial"/>
          <w:szCs w:val="20"/>
        </w:rPr>
      </w:pPr>
    </w:p>
    <w:p w14:paraId="24881C88" w14:textId="77777777" w:rsidR="00A245F2" w:rsidRPr="00AB1F55" w:rsidRDefault="00A245F2" w:rsidP="00A245F2">
      <w:pPr>
        <w:rPr>
          <w:rFonts w:cs="Arial"/>
          <w:szCs w:val="20"/>
        </w:rPr>
      </w:pPr>
    </w:p>
    <w:p w14:paraId="14BB59EA" w14:textId="77777777" w:rsidR="00A245F2" w:rsidRPr="00AB1F55" w:rsidRDefault="00A245F2" w:rsidP="00A245F2">
      <w:pPr>
        <w:rPr>
          <w:rFonts w:cs="Arial"/>
          <w:szCs w:val="20"/>
        </w:rPr>
      </w:pPr>
    </w:p>
    <w:p w14:paraId="72751B94" w14:textId="77777777" w:rsidR="00A245F2" w:rsidRPr="00AB1F55" w:rsidRDefault="00A245F2" w:rsidP="00A245F2">
      <w:pPr>
        <w:rPr>
          <w:rFonts w:cs="Arial"/>
          <w:szCs w:val="20"/>
        </w:rPr>
      </w:pPr>
    </w:p>
    <w:p w14:paraId="11AFF81A" w14:textId="77777777" w:rsidR="00A245F2" w:rsidRPr="00AB1F55" w:rsidRDefault="00A245F2" w:rsidP="00A245F2">
      <w:pPr>
        <w:rPr>
          <w:rFonts w:cs="Arial"/>
          <w:szCs w:val="20"/>
        </w:rPr>
      </w:pPr>
    </w:p>
    <w:p w14:paraId="26CDB053" w14:textId="77777777" w:rsidR="00A245F2" w:rsidRPr="00AB1F55" w:rsidRDefault="00A245F2" w:rsidP="00A245F2">
      <w:pPr>
        <w:rPr>
          <w:rFonts w:cs="Arial"/>
          <w:szCs w:val="20"/>
        </w:rPr>
      </w:pPr>
    </w:p>
    <w:p w14:paraId="3BF22071" w14:textId="77777777" w:rsidR="00A245F2" w:rsidRPr="00AB1F55" w:rsidRDefault="00A245F2" w:rsidP="00A245F2">
      <w:pPr>
        <w:rPr>
          <w:rFonts w:cs="Arial"/>
          <w:szCs w:val="20"/>
        </w:rPr>
      </w:pPr>
    </w:p>
    <w:p w14:paraId="52D3630B" w14:textId="77777777" w:rsidR="00A245F2" w:rsidRPr="00AB1F55" w:rsidRDefault="00A245F2" w:rsidP="00A245F2">
      <w:pPr>
        <w:rPr>
          <w:rFonts w:cs="Arial"/>
          <w:szCs w:val="20"/>
        </w:rPr>
      </w:pPr>
    </w:p>
    <w:p w14:paraId="128B8E97" w14:textId="77777777" w:rsidR="00A245F2" w:rsidRPr="00AB1F55" w:rsidRDefault="00A245F2" w:rsidP="00A245F2">
      <w:pPr>
        <w:rPr>
          <w:rFonts w:cs="Arial"/>
          <w:szCs w:val="20"/>
        </w:rPr>
      </w:pPr>
    </w:p>
    <w:p w14:paraId="0EE9F86C" w14:textId="77777777" w:rsidR="00A245F2" w:rsidRPr="00AB1F55" w:rsidRDefault="00A245F2" w:rsidP="00A245F2">
      <w:pPr>
        <w:rPr>
          <w:rFonts w:cs="Arial"/>
          <w:szCs w:val="20"/>
        </w:rPr>
      </w:pPr>
    </w:p>
    <w:p w14:paraId="40EBF83D" w14:textId="77777777" w:rsidR="00A245F2" w:rsidRPr="00AB1F55" w:rsidRDefault="00A245F2" w:rsidP="00A245F2">
      <w:pPr>
        <w:rPr>
          <w:rFonts w:cs="Arial"/>
          <w:szCs w:val="20"/>
        </w:rPr>
      </w:pPr>
    </w:p>
    <w:p w14:paraId="379F0E0F" w14:textId="77777777" w:rsidR="00A245F2" w:rsidRPr="00AB1F55" w:rsidRDefault="00A245F2" w:rsidP="00A245F2">
      <w:pPr>
        <w:rPr>
          <w:rFonts w:cs="Arial"/>
          <w:szCs w:val="20"/>
        </w:rPr>
      </w:pPr>
    </w:p>
    <w:p w14:paraId="6BEB1D61" w14:textId="77777777" w:rsidR="00A245F2" w:rsidRPr="00AB1F55" w:rsidRDefault="00A245F2" w:rsidP="00A245F2">
      <w:pPr>
        <w:rPr>
          <w:rFonts w:cs="Arial"/>
          <w:szCs w:val="20"/>
        </w:rPr>
      </w:pPr>
    </w:p>
    <w:p w14:paraId="35D2FA77" w14:textId="77777777" w:rsidR="00A245F2" w:rsidRPr="00AB1F55" w:rsidRDefault="00A245F2" w:rsidP="00A245F2">
      <w:pPr>
        <w:rPr>
          <w:rFonts w:cs="Arial"/>
          <w:szCs w:val="20"/>
        </w:rPr>
      </w:pPr>
    </w:p>
    <w:p w14:paraId="79DF742E" w14:textId="77777777" w:rsidR="00A245F2" w:rsidRPr="00AB1F55" w:rsidRDefault="00A245F2" w:rsidP="00A245F2">
      <w:pPr>
        <w:rPr>
          <w:rFonts w:cs="Arial"/>
          <w:szCs w:val="20"/>
        </w:rPr>
      </w:pPr>
    </w:p>
    <w:p w14:paraId="0C78F775" w14:textId="77777777" w:rsidR="00A245F2" w:rsidRPr="00AB1F55" w:rsidRDefault="00A245F2" w:rsidP="00A245F2">
      <w:pPr>
        <w:rPr>
          <w:rFonts w:cs="Arial"/>
          <w:szCs w:val="20"/>
        </w:rPr>
      </w:pPr>
    </w:p>
    <w:p w14:paraId="17BA08F7" w14:textId="77777777" w:rsidR="00A245F2" w:rsidRPr="00AB1F55" w:rsidRDefault="00A245F2" w:rsidP="00A245F2">
      <w:pPr>
        <w:rPr>
          <w:rFonts w:cs="Arial"/>
          <w:szCs w:val="20"/>
        </w:rPr>
      </w:pPr>
    </w:p>
    <w:p w14:paraId="56F6ADD1" w14:textId="77777777" w:rsidR="00A245F2" w:rsidRPr="00AB1F55" w:rsidRDefault="00A245F2" w:rsidP="00A245F2">
      <w:pPr>
        <w:rPr>
          <w:rFonts w:cs="Arial"/>
          <w:szCs w:val="20"/>
        </w:rPr>
      </w:pPr>
    </w:p>
    <w:p w14:paraId="50770CB5" w14:textId="77777777" w:rsidR="00A245F2" w:rsidRPr="00AB1F55" w:rsidRDefault="00A245F2" w:rsidP="00A245F2">
      <w:pPr>
        <w:rPr>
          <w:rFonts w:cs="Arial"/>
          <w:szCs w:val="20"/>
        </w:rPr>
      </w:pPr>
    </w:p>
    <w:p w14:paraId="022F572C" w14:textId="77777777" w:rsidR="00A245F2" w:rsidRPr="00AB1F55" w:rsidRDefault="00A245F2" w:rsidP="00A245F2">
      <w:pPr>
        <w:rPr>
          <w:rFonts w:cs="Arial"/>
          <w:szCs w:val="20"/>
        </w:rPr>
      </w:pPr>
    </w:p>
    <w:p w14:paraId="6D2FD72C" w14:textId="77777777" w:rsidR="00A245F2" w:rsidRPr="00AB1F55" w:rsidRDefault="00A245F2" w:rsidP="00A245F2">
      <w:pPr>
        <w:rPr>
          <w:rFonts w:cs="Arial"/>
          <w:szCs w:val="20"/>
        </w:rPr>
      </w:pPr>
    </w:p>
    <w:p w14:paraId="5F5EA8EC" w14:textId="77777777" w:rsidR="00A245F2" w:rsidRPr="00AB1F55" w:rsidRDefault="00A245F2" w:rsidP="00A245F2">
      <w:pPr>
        <w:rPr>
          <w:rFonts w:cs="Arial"/>
          <w:szCs w:val="20"/>
        </w:rPr>
      </w:pPr>
    </w:p>
    <w:p w14:paraId="4D8352E8" w14:textId="4264255F" w:rsidR="00A245F2" w:rsidRPr="00AB1F55" w:rsidRDefault="005D64E8" w:rsidP="00A245F2">
      <w:pPr>
        <w:jc w:val="center"/>
        <w:rPr>
          <w:rFonts w:cs="Arial"/>
          <w:szCs w:val="20"/>
        </w:rPr>
      </w:pPr>
      <w:r>
        <w:rPr>
          <w:rFonts w:cs="Arial"/>
          <w:szCs w:val="20"/>
        </w:rPr>
        <w:t xml:space="preserve">Nové </w:t>
      </w:r>
      <w:r w:rsidRPr="00C81CE9">
        <w:rPr>
          <w:rFonts w:cs="Arial"/>
          <w:szCs w:val="20"/>
        </w:rPr>
        <w:t>Zámky</w:t>
      </w:r>
      <w:r w:rsidR="00A245F2" w:rsidRPr="00C81CE9">
        <w:rPr>
          <w:rFonts w:cs="Arial"/>
          <w:szCs w:val="20"/>
        </w:rPr>
        <w:t xml:space="preserve">, </w:t>
      </w:r>
      <w:r w:rsidR="00EC6A5C">
        <w:rPr>
          <w:rFonts w:cs="Arial"/>
          <w:szCs w:val="20"/>
        </w:rPr>
        <w:t>február</w:t>
      </w:r>
      <w:r w:rsidR="00F2263E" w:rsidRPr="00C81CE9">
        <w:rPr>
          <w:rFonts w:cs="Arial"/>
          <w:szCs w:val="20"/>
        </w:rPr>
        <w:t xml:space="preserve"> 202</w:t>
      </w:r>
      <w:r w:rsidR="007C343E" w:rsidRPr="00C81CE9">
        <w:rPr>
          <w:rFonts w:cs="Arial"/>
          <w:szCs w:val="20"/>
        </w:rPr>
        <w:t>3</w:t>
      </w:r>
      <w:r w:rsidR="00A245F2" w:rsidRPr="00AB1F55">
        <w:rPr>
          <w:rFonts w:cs="Arial"/>
          <w:szCs w:val="20"/>
        </w:rPr>
        <w:br w:type="page"/>
      </w:r>
    </w:p>
    <w:p w14:paraId="42105AB5" w14:textId="77777777" w:rsidR="00A245F2" w:rsidRPr="00AB1F55" w:rsidRDefault="00A245F2" w:rsidP="00A245F2">
      <w:pPr>
        <w:jc w:val="right"/>
        <w:rPr>
          <w:rFonts w:cs="Arial"/>
          <w:b/>
          <w:szCs w:val="20"/>
        </w:rPr>
      </w:pPr>
      <w:r w:rsidRPr="00AB1F55">
        <w:rPr>
          <w:rFonts w:cs="Arial"/>
          <w:b/>
          <w:szCs w:val="20"/>
        </w:rPr>
        <w:lastRenderedPageBreak/>
        <w:t>A.1  Pokyny pre záujemcov a uchádzačov</w:t>
      </w:r>
    </w:p>
    <w:p w14:paraId="0874B616" w14:textId="77777777" w:rsidR="00A245F2" w:rsidRPr="00AB1F55" w:rsidRDefault="00A245F2" w:rsidP="00A245F2">
      <w:pPr>
        <w:rPr>
          <w:rFonts w:cs="Arial"/>
          <w:szCs w:val="20"/>
        </w:rPr>
      </w:pPr>
    </w:p>
    <w:p w14:paraId="007A25CA" w14:textId="77777777" w:rsidR="00A245F2" w:rsidRPr="00AB1F55" w:rsidRDefault="00A245F2" w:rsidP="00A245F2">
      <w:pPr>
        <w:pStyle w:val="Nadpis2"/>
        <w:rPr>
          <w:rFonts w:cs="Arial"/>
        </w:rPr>
      </w:pPr>
      <w:bookmarkStart w:id="6" w:name="_Toc355611535"/>
      <w:bookmarkStart w:id="7" w:name="_Toc457376804"/>
      <w:bookmarkStart w:id="8" w:name="_Toc458627830"/>
      <w:bookmarkStart w:id="9" w:name="_Toc459104746"/>
      <w:bookmarkStart w:id="10" w:name="_Toc526253144"/>
      <w:bookmarkStart w:id="11" w:name="_Toc527111477"/>
      <w:bookmarkStart w:id="12" w:name="_Toc527359663"/>
      <w:bookmarkStart w:id="13" w:name="_Toc527368455"/>
      <w:bookmarkStart w:id="14" w:name="_Toc18664469"/>
      <w:bookmarkStart w:id="15" w:name="_Toc44420470"/>
      <w:bookmarkStart w:id="16" w:name="_Toc44480226"/>
      <w:bookmarkStart w:id="17" w:name="_Toc45096762"/>
      <w:bookmarkStart w:id="18" w:name="_Toc46836576"/>
      <w:bookmarkStart w:id="19" w:name="_Toc48553124"/>
      <w:bookmarkStart w:id="20" w:name="_Toc96065522"/>
      <w:bookmarkStart w:id="21" w:name="_Toc117251490"/>
      <w:r w:rsidRPr="00AB1F55">
        <w:rPr>
          <w:rFonts w:cs="Arial"/>
        </w:rPr>
        <w:t>Časť I.</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p w14:paraId="690867E9" w14:textId="77777777" w:rsidR="00A245F2" w:rsidRPr="00AB1F55" w:rsidRDefault="00A245F2" w:rsidP="00A245F2">
      <w:pPr>
        <w:pStyle w:val="Nadpis2"/>
        <w:rPr>
          <w:rFonts w:cs="Arial"/>
        </w:rPr>
      </w:pPr>
      <w:bookmarkStart w:id="22" w:name="_Toc354993018"/>
      <w:bookmarkStart w:id="23" w:name="_Toc355611536"/>
      <w:bookmarkStart w:id="24" w:name="_Toc357758495"/>
      <w:bookmarkStart w:id="25" w:name="_Toc359919521"/>
      <w:bookmarkStart w:id="26" w:name="_Toc527359664"/>
      <w:bookmarkStart w:id="27" w:name="_Toc527368456"/>
      <w:bookmarkStart w:id="28" w:name="_Toc48553125"/>
      <w:bookmarkStart w:id="29" w:name="_Toc117251491"/>
      <w:r w:rsidRPr="00AB1F55">
        <w:rPr>
          <w:rFonts w:cs="Arial"/>
        </w:rPr>
        <w:t>Všeobecné informácie</w:t>
      </w:r>
      <w:bookmarkEnd w:id="22"/>
      <w:bookmarkEnd w:id="23"/>
      <w:bookmarkEnd w:id="24"/>
      <w:bookmarkEnd w:id="25"/>
      <w:bookmarkEnd w:id="26"/>
      <w:bookmarkEnd w:id="27"/>
      <w:bookmarkEnd w:id="28"/>
      <w:bookmarkEnd w:id="29"/>
    </w:p>
    <w:p w14:paraId="179460EB" w14:textId="77777777" w:rsidR="00A245F2" w:rsidRPr="00AB1F55" w:rsidRDefault="00A245F2" w:rsidP="00A245F2">
      <w:pPr>
        <w:pStyle w:val="Nadpis3"/>
        <w:rPr>
          <w:rFonts w:cs="Arial"/>
        </w:rPr>
      </w:pPr>
      <w:bookmarkStart w:id="30" w:name="_Toc355611537"/>
      <w:bookmarkStart w:id="31" w:name="_Toc117251492"/>
      <w:r w:rsidRPr="00AB1F55">
        <w:rPr>
          <w:rFonts w:cs="Arial"/>
        </w:rPr>
        <w:t xml:space="preserve">Identifikácia </w:t>
      </w:r>
      <w:bookmarkEnd w:id="30"/>
      <w:r w:rsidR="00082C96">
        <w:rPr>
          <w:rFonts w:cs="Arial"/>
        </w:rPr>
        <w:t>verejného obstarávateľa</w:t>
      </w:r>
      <w:bookmarkEnd w:id="31"/>
    </w:p>
    <w:p w14:paraId="3256D3D7" w14:textId="77777777" w:rsidR="005D64E8" w:rsidRPr="00AB1F55" w:rsidRDefault="005D64E8" w:rsidP="005D64E8">
      <w:pPr>
        <w:adjustRightInd w:val="0"/>
        <w:spacing w:line="276" w:lineRule="auto"/>
        <w:ind w:left="567"/>
        <w:rPr>
          <w:rFonts w:cs="Arial"/>
          <w:b/>
        </w:rPr>
      </w:pPr>
      <w:bookmarkStart w:id="32" w:name="_Toc355611538"/>
      <w:r w:rsidRPr="00AB1F55">
        <w:rPr>
          <w:rFonts w:cs="Arial"/>
        </w:rPr>
        <w:t xml:space="preserve">Názov: </w:t>
      </w:r>
      <w:r w:rsidRPr="00AB1F55">
        <w:rPr>
          <w:rFonts w:cs="Arial"/>
        </w:rPr>
        <w:tab/>
      </w:r>
      <w:r w:rsidRPr="00AB1F55">
        <w:rPr>
          <w:rFonts w:cs="Arial"/>
        </w:rPr>
        <w:tab/>
      </w:r>
      <w:r w:rsidRPr="00AB1F55">
        <w:rPr>
          <w:rFonts w:cs="Arial"/>
        </w:rPr>
        <w:tab/>
      </w:r>
      <w:r w:rsidRPr="00AB1F55">
        <w:rPr>
          <w:rFonts w:cs="Arial"/>
          <w:b/>
        </w:rPr>
        <w:t>Fakultná nemocnica s poliklinikou Nové Zámky</w:t>
      </w:r>
    </w:p>
    <w:p w14:paraId="4809BFFD" w14:textId="706E8886" w:rsidR="005D64E8" w:rsidRPr="00AB1F55" w:rsidRDefault="005D64E8" w:rsidP="005D64E8">
      <w:pPr>
        <w:adjustRightInd w:val="0"/>
        <w:spacing w:line="276" w:lineRule="auto"/>
        <w:ind w:left="567"/>
        <w:rPr>
          <w:rFonts w:cs="Arial"/>
        </w:rPr>
      </w:pPr>
      <w:r w:rsidRPr="00AB1F55">
        <w:rPr>
          <w:rFonts w:cs="Arial"/>
        </w:rPr>
        <w:t>Adresa:</w:t>
      </w:r>
      <w:r w:rsidRPr="00AB1F55">
        <w:rPr>
          <w:rFonts w:cs="Arial"/>
        </w:rPr>
        <w:tab/>
      </w:r>
      <w:r w:rsidRPr="00AB1F55">
        <w:rPr>
          <w:rFonts w:cs="Arial"/>
        </w:rPr>
        <w:tab/>
      </w:r>
      <w:r w:rsidRPr="00AB1F55">
        <w:rPr>
          <w:rFonts w:cs="Arial"/>
        </w:rPr>
        <w:tab/>
        <w:t>Slovenská ulica 11</w:t>
      </w:r>
      <w:r w:rsidR="009D7F8A">
        <w:rPr>
          <w:rFonts w:cs="Arial"/>
        </w:rPr>
        <w:t>/</w:t>
      </w:r>
      <w:r w:rsidRPr="00AB1F55">
        <w:rPr>
          <w:rFonts w:cs="Arial"/>
        </w:rPr>
        <w:t>A</w:t>
      </w:r>
    </w:p>
    <w:p w14:paraId="3917216E" w14:textId="77777777" w:rsidR="005D64E8" w:rsidRPr="00AB1F55" w:rsidRDefault="005D64E8" w:rsidP="005D64E8">
      <w:pPr>
        <w:adjustRightInd w:val="0"/>
        <w:spacing w:line="276" w:lineRule="auto"/>
        <w:ind w:left="567"/>
        <w:rPr>
          <w:rFonts w:cs="Arial"/>
        </w:rPr>
      </w:pPr>
      <w:r w:rsidRPr="00AB1F55">
        <w:rPr>
          <w:rFonts w:cs="Arial"/>
        </w:rPr>
        <w:tab/>
      </w:r>
      <w:r w:rsidRPr="00AB1F55">
        <w:rPr>
          <w:rFonts w:cs="Arial"/>
        </w:rPr>
        <w:tab/>
      </w:r>
      <w:r w:rsidRPr="00AB1F55">
        <w:rPr>
          <w:rFonts w:cs="Arial"/>
        </w:rPr>
        <w:tab/>
      </w:r>
      <w:r w:rsidRPr="00AB1F55">
        <w:rPr>
          <w:rFonts w:cs="Arial"/>
        </w:rPr>
        <w:tab/>
        <w:t>940 34 Nové Zámky</w:t>
      </w:r>
    </w:p>
    <w:p w14:paraId="476A4E9B" w14:textId="70EBCCED" w:rsidR="005D64E8" w:rsidRPr="005D64E8" w:rsidRDefault="005D64E8" w:rsidP="005D64E8">
      <w:pPr>
        <w:adjustRightInd w:val="0"/>
        <w:spacing w:line="276" w:lineRule="auto"/>
        <w:ind w:left="567"/>
        <w:rPr>
          <w:rFonts w:cs="Arial"/>
        </w:rPr>
      </w:pPr>
      <w:r w:rsidRPr="00AB1F55">
        <w:rPr>
          <w:rFonts w:cs="Arial"/>
        </w:rPr>
        <w:t>Zastúpená:</w:t>
      </w:r>
      <w:r w:rsidRPr="00AB1F55">
        <w:rPr>
          <w:rFonts w:cs="Arial"/>
        </w:rPr>
        <w:tab/>
      </w:r>
      <w:r w:rsidRPr="00AB1F55">
        <w:rPr>
          <w:rFonts w:cs="Arial"/>
        </w:rPr>
        <w:tab/>
      </w:r>
      <w:r w:rsidR="00F2263E" w:rsidRPr="00F2263E">
        <w:rPr>
          <w:rFonts w:cs="Arial"/>
        </w:rPr>
        <w:t>MUDr. Karol Hajnovič –riaditeľ FNsP</w:t>
      </w:r>
    </w:p>
    <w:p w14:paraId="54565B63" w14:textId="77777777" w:rsidR="005D64E8" w:rsidRPr="00AB1F55" w:rsidRDefault="005D64E8" w:rsidP="005D64E8">
      <w:pPr>
        <w:adjustRightInd w:val="0"/>
        <w:spacing w:line="276" w:lineRule="auto"/>
        <w:ind w:left="567"/>
        <w:rPr>
          <w:rFonts w:cs="Arial"/>
        </w:rPr>
      </w:pPr>
      <w:r w:rsidRPr="00AB1F55">
        <w:rPr>
          <w:rFonts w:cs="Arial"/>
        </w:rPr>
        <w:t xml:space="preserve">IČO:                            </w:t>
      </w:r>
      <w:r w:rsidRPr="00AB1F55">
        <w:rPr>
          <w:rFonts w:cs="Arial"/>
        </w:rPr>
        <w:tab/>
        <w:t>173 361 12</w:t>
      </w:r>
    </w:p>
    <w:p w14:paraId="0FFCBEF5" w14:textId="77777777" w:rsidR="005D64E8" w:rsidRPr="00AB1F55" w:rsidRDefault="005D64E8" w:rsidP="005D64E8">
      <w:pPr>
        <w:adjustRightInd w:val="0"/>
        <w:spacing w:line="276" w:lineRule="auto"/>
        <w:ind w:left="567"/>
        <w:rPr>
          <w:rFonts w:cs="Arial"/>
        </w:rPr>
      </w:pPr>
      <w:r w:rsidRPr="00AB1F55">
        <w:rPr>
          <w:rFonts w:cs="Arial"/>
        </w:rPr>
        <w:t xml:space="preserve">DIČ:                            </w:t>
      </w:r>
      <w:r w:rsidRPr="00AB1F55">
        <w:rPr>
          <w:rFonts w:cs="Arial"/>
        </w:rPr>
        <w:tab/>
        <w:t>2021068324</w:t>
      </w:r>
    </w:p>
    <w:p w14:paraId="6E36763F" w14:textId="77777777" w:rsidR="005D64E8" w:rsidRPr="00AB1F55" w:rsidRDefault="005D64E8" w:rsidP="005D64E8">
      <w:pPr>
        <w:adjustRightInd w:val="0"/>
        <w:spacing w:line="276" w:lineRule="auto"/>
        <w:ind w:left="567"/>
        <w:rPr>
          <w:rFonts w:cs="Arial"/>
        </w:rPr>
      </w:pPr>
      <w:r w:rsidRPr="00AB1F55">
        <w:rPr>
          <w:rFonts w:cs="Arial"/>
        </w:rPr>
        <w:t xml:space="preserve">IČ DPH:                       </w:t>
      </w:r>
      <w:r w:rsidRPr="00AB1F55">
        <w:rPr>
          <w:rFonts w:cs="Arial"/>
        </w:rPr>
        <w:tab/>
        <w:t>SK2021068324</w:t>
      </w:r>
    </w:p>
    <w:p w14:paraId="3A634666" w14:textId="77777777" w:rsidR="005D64E8" w:rsidRPr="00AB1F55" w:rsidRDefault="005D64E8" w:rsidP="005D64E8">
      <w:pPr>
        <w:adjustRightInd w:val="0"/>
        <w:spacing w:line="276" w:lineRule="auto"/>
        <w:ind w:left="567"/>
        <w:rPr>
          <w:rFonts w:cs="Arial"/>
        </w:rPr>
      </w:pPr>
      <w:r w:rsidRPr="00AB1F55">
        <w:rPr>
          <w:rFonts w:cs="Arial"/>
        </w:rPr>
        <w:t xml:space="preserve">Bankové spojenie:       </w:t>
      </w:r>
      <w:r w:rsidRPr="00AB1F55">
        <w:rPr>
          <w:rFonts w:cs="Arial"/>
        </w:rPr>
        <w:tab/>
        <w:t>Štátna pokladnica, Radlinského 32, 810 05 Bratislava</w:t>
      </w:r>
    </w:p>
    <w:p w14:paraId="0D90861C" w14:textId="77777777" w:rsidR="005D64E8" w:rsidRPr="00AB1F55" w:rsidRDefault="005D64E8" w:rsidP="005D64E8">
      <w:pPr>
        <w:adjustRightInd w:val="0"/>
        <w:spacing w:line="276" w:lineRule="auto"/>
        <w:ind w:left="567"/>
        <w:rPr>
          <w:rFonts w:cs="Arial"/>
        </w:rPr>
      </w:pPr>
      <w:r w:rsidRPr="00AB1F55">
        <w:rPr>
          <w:rFonts w:cs="Arial"/>
          <w:bCs/>
        </w:rPr>
        <w:t>BIC/SWIFT:</w:t>
      </w:r>
      <w:r w:rsidRPr="00AB1F55">
        <w:rPr>
          <w:rFonts w:cs="Arial"/>
          <w:b/>
          <w:bCs/>
        </w:rPr>
        <w:t xml:space="preserve">                 </w:t>
      </w:r>
      <w:r w:rsidRPr="00AB1F55">
        <w:rPr>
          <w:rFonts w:cs="Arial"/>
          <w:b/>
          <w:bCs/>
        </w:rPr>
        <w:tab/>
      </w:r>
      <w:r w:rsidRPr="00AB1F55">
        <w:rPr>
          <w:rFonts w:cs="Arial"/>
          <w:bCs/>
        </w:rPr>
        <w:t>SPSRSKBAXXX</w:t>
      </w:r>
    </w:p>
    <w:p w14:paraId="7C75857C" w14:textId="77777777" w:rsidR="005D64E8" w:rsidRPr="00AB1F55" w:rsidRDefault="005D64E8" w:rsidP="005D64E8">
      <w:pPr>
        <w:adjustRightInd w:val="0"/>
        <w:spacing w:line="276" w:lineRule="auto"/>
        <w:ind w:left="567"/>
        <w:rPr>
          <w:rFonts w:cs="Arial"/>
        </w:rPr>
      </w:pPr>
      <w:r w:rsidRPr="00AB1F55">
        <w:rPr>
          <w:rFonts w:cs="Arial"/>
          <w:bCs/>
        </w:rPr>
        <w:t>Číslo účtu príjemcu:</w:t>
      </w:r>
      <w:r w:rsidRPr="00AB1F55">
        <w:rPr>
          <w:rFonts w:cs="Arial"/>
          <w:b/>
          <w:bCs/>
        </w:rPr>
        <w:t xml:space="preserve">  </w:t>
      </w:r>
      <w:r w:rsidRPr="00AB1F55">
        <w:rPr>
          <w:rFonts w:cs="Arial"/>
          <w:b/>
          <w:bCs/>
        </w:rPr>
        <w:tab/>
      </w:r>
      <w:r w:rsidRPr="00AB1F55">
        <w:rPr>
          <w:rFonts w:cs="Arial"/>
          <w:bCs/>
        </w:rPr>
        <w:t>7000540295/8180</w:t>
      </w:r>
    </w:p>
    <w:p w14:paraId="438ED16B" w14:textId="77777777" w:rsidR="005D64E8" w:rsidRPr="00AB1F55" w:rsidRDefault="005D64E8" w:rsidP="005D64E8">
      <w:pPr>
        <w:adjustRightInd w:val="0"/>
        <w:spacing w:line="276" w:lineRule="auto"/>
        <w:ind w:left="567"/>
        <w:rPr>
          <w:rFonts w:cs="Arial"/>
        </w:rPr>
      </w:pPr>
      <w:r w:rsidRPr="00AB1F55">
        <w:rPr>
          <w:rFonts w:cs="Arial"/>
        </w:rPr>
        <w:t xml:space="preserve">Číslo IBAN :                 </w:t>
      </w:r>
      <w:r w:rsidRPr="00AB1F55">
        <w:rPr>
          <w:rFonts w:cs="Arial"/>
        </w:rPr>
        <w:tab/>
        <w:t>SK88 8180 0000 0070 0054 0295</w:t>
      </w:r>
    </w:p>
    <w:p w14:paraId="5904DAF3" w14:textId="77777777" w:rsidR="005D64E8" w:rsidRPr="00AB1F55" w:rsidRDefault="005D64E8" w:rsidP="005D64E8">
      <w:pPr>
        <w:adjustRightInd w:val="0"/>
        <w:spacing w:line="276" w:lineRule="auto"/>
        <w:ind w:left="567"/>
        <w:rPr>
          <w:rFonts w:cs="Arial"/>
          <w:bCs/>
        </w:rPr>
      </w:pPr>
      <w:r w:rsidRPr="00AB1F55">
        <w:rPr>
          <w:rFonts w:cs="Arial"/>
          <w:bCs/>
        </w:rPr>
        <w:t>Názov účtu príjemcu:</w:t>
      </w:r>
      <w:r w:rsidRPr="00AB1F55">
        <w:rPr>
          <w:rFonts w:cs="Arial"/>
          <w:bCs/>
        </w:rPr>
        <w:tab/>
        <w:t xml:space="preserve">BÚ </w:t>
      </w:r>
      <w:r>
        <w:rPr>
          <w:rFonts w:cs="Arial"/>
          <w:bCs/>
        </w:rPr>
        <w:t>ne</w:t>
      </w:r>
      <w:r w:rsidRPr="00AB1F55">
        <w:rPr>
          <w:rFonts w:cs="Arial"/>
          <w:bCs/>
        </w:rPr>
        <w:t>úročený FNsP NZ</w:t>
      </w:r>
    </w:p>
    <w:p w14:paraId="6C010C5F" w14:textId="77777777" w:rsidR="005D64E8" w:rsidRPr="00AB1F55" w:rsidRDefault="005D64E8" w:rsidP="005D64E8">
      <w:pPr>
        <w:spacing w:line="276" w:lineRule="auto"/>
        <w:ind w:firstLine="567"/>
        <w:rPr>
          <w:sz w:val="24"/>
          <w:szCs w:val="22"/>
          <w:lang w:eastAsia="en-US"/>
        </w:rPr>
      </w:pPr>
      <w:r w:rsidRPr="00AB1F55">
        <w:rPr>
          <w:rFonts w:cs="Arial"/>
          <w:lang w:eastAsia="en-US"/>
        </w:rPr>
        <w:t xml:space="preserve">Web:                            </w:t>
      </w:r>
      <w:r w:rsidRPr="00AB1F55">
        <w:rPr>
          <w:rFonts w:cs="Arial"/>
          <w:lang w:eastAsia="en-US"/>
        </w:rPr>
        <w:tab/>
      </w:r>
      <w:hyperlink r:id="rId11" w:history="1">
        <w:r w:rsidRPr="00AB1F55">
          <w:rPr>
            <w:rFonts w:cs="Arial"/>
            <w:color w:val="0000FF"/>
            <w:u w:val="single"/>
            <w:lang w:eastAsia="en-US"/>
          </w:rPr>
          <w:t>www.nspnz.sk</w:t>
        </w:r>
      </w:hyperlink>
    </w:p>
    <w:p w14:paraId="7F447891" w14:textId="77777777" w:rsidR="005D64E8" w:rsidRPr="00AB1F55" w:rsidRDefault="005D64E8" w:rsidP="005D64E8">
      <w:pPr>
        <w:spacing w:line="360" w:lineRule="auto"/>
        <w:ind w:firstLine="567"/>
        <w:jc w:val="left"/>
        <w:rPr>
          <w:rFonts w:cs="Arial"/>
          <w:sz w:val="21"/>
          <w:szCs w:val="21"/>
          <w:lang w:eastAsia="en-US"/>
        </w:rPr>
      </w:pPr>
      <w:r w:rsidRPr="00AB1F55">
        <w:rPr>
          <w:sz w:val="21"/>
          <w:szCs w:val="21"/>
          <w:lang w:eastAsia="en-US"/>
        </w:rPr>
        <w:t>Adresa stránky, kde je možný prístup k dokumentácii VO: https://josephine.proebiz.com/</w:t>
      </w:r>
    </w:p>
    <w:p w14:paraId="5C729A81" w14:textId="4E6BB8B2" w:rsidR="00E8634D" w:rsidRDefault="00E8634D" w:rsidP="00E8634D">
      <w:pPr>
        <w:ind w:left="567"/>
        <w:rPr>
          <w:rFonts w:cs="Arial"/>
        </w:rPr>
      </w:pPr>
      <w:r>
        <w:rPr>
          <w:rFonts w:cs="Arial"/>
          <w:b/>
        </w:rPr>
        <w:t>Odd. verejného</w:t>
      </w:r>
      <w:r w:rsidR="005D64E8" w:rsidRPr="00AB1F55">
        <w:rPr>
          <w:rFonts w:cs="Arial"/>
          <w:b/>
        </w:rPr>
        <w:t xml:space="preserve"> obstarávania:</w:t>
      </w:r>
      <w:r>
        <w:rPr>
          <w:rFonts w:cs="Arial"/>
        </w:rPr>
        <w:t xml:space="preserve"> </w:t>
      </w:r>
      <w:r w:rsidR="005D64E8" w:rsidRPr="00AB1F55">
        <w:rPr>
          <w:rFonts w:cs="Arial"/>
        </w:rPr>
        <w:t>Ing. Vladimír Lipovský tel. 035/691 2245,</w:t>
      </w:r>
      <w:r>
        <w:rPr>
          <w:rFonts w:cs="Arial"/>
        </w:rPr>
        <w:t xml:space="preserve"> </w:t>
      </w:r>
      <w:hyperlink r:id="rId12" w:history="1">
        <w:r w:rsidR="0066500A">
          <w:rPr>
            <w:rFonts w:cs="Arial"/>
          </w:rPr>
          <w:t>0</w:t>
        </w:r>
        <w:r w:rsidR="0066500A" w:rsidRPr="0066500A">
          <w:rPr>
            <w:rFonts w:cs="Arial"/>
          </w:rPr>
          <w:t>918 622 668</w:t>
        </w:r>
      </w:hyperlink>
      <w:r>
        <w:rPr>
          <w:rFonts w:cs="Arial"/>
        </w:rPr>
        <w:t xml:space="preserve">        </w:t>
      </w:r>
    </w:p>
    <w:p w14:paraId="124ED6A7" w14:textId="77777777" w:rsidR="00A245F2" w:rsidRPr="00AB1F55" w:rsidRDefault="00A245F2" w:rsidP="00A245F2">
      <w:pPr>
        <w:pStyle w:val="Nadpis3"/>
        <w:rPr>
          <w:rFonts w:cs="Arial"/>
        </w:rPr>
      </w:pPr>
      <w:bookmarkStart w:id="33" w:name="_Toc117251493"/>
      <w:r w:rsidRPr="00AB1F55">
        <w:rPr>
          <w:rFonts w:cs="Arial"/>
        </w:rPr>
        <w:t>Predmet zákazky</w:t>
      </w:r>
      <w:bookmarkEnd w:id="32"/>
      <w:bookmarkEnd w:id="33"/>
    </w:p>
    <w:p w14:paraId="758D7B40" w14:textId="77777777" w:rsidR="00A245F2" w:rsidRPr="00AB1F55" w:rsidRDefault="00A245F2" w:rsidP="00A245F2">
      <w:pPr>
        <w:numPr>
          <w:ilvl w:val="1"/>
          <w:numId w:val="1"/>
        </w:numPr>
        <w:spacing w:after="120"/>
        <w:ind w:left="1021" w:hanging="567"/>
        <w:rPr>
          <w:rFonts w:cs="Arial"/>
        </w:rPr>
      </w:pPr>
      <w:r w:rsidRPr="00AB1F55">
        <w:rPr>
          <w:rFonts w:cs="Arial"/>
        </w:rPr>
        <w:t>Názov predmetu zákazky:</w:t>
      </w:r>
    </w:p>
    <w:p w14:paraId="4FBE3FBF" w14:textId="3AFE9F76" w:rsidR="00A245F2" w:rsidRPr="00CF19E1" w:rsidRDefault="00A245F2" w:rsidP="00A245F2">
      <w:pPr>
        <w:ind w:left="993"/>
        <w:rPr>
          <w:rFonts w:cs="Arial"/>
          <w:b/>
          <w:szCs w:val="20"/>
        </w:rPr>
      </w:pPr>
      <w:r w:rsidRPr="009E514F">
        <w:rPr>
          <w:rFonts w:cs="Arial"/>
          <w:b/>
          <w:szCs w:val="20"/>
        </w:rPr>
        <w:t>„</w:t>
      </w:r>
      <w:r w:rsidR="000E5FE0">
        <w:rPr>
          <w:rFonts w:cs="Arial"/>
          <w:b/>
          <w:bCs/>
          <w:szCs w:val="20"/>
        </w:rPr>
        <w:t>Dezinfekčné prostriedky</w:t>
      </w:r>
      <w:r w:rsidR="007C343E">
        <w:rPr>
          <w:rFonts w:cs="Arial"/>
          <w:b/>
          <w:bCs/>
          <w:szCs w:val="20"/>
        </w:rPr>
        <w:t xml:space="preserve"> -plochy</w:t>
      </w:r>
      <w:r w:rsidR="000E5FE0">
        <w:rPr>
          <w:rFonts w:cs="Arial"/>
          <w:b/>
          <w:bCs/>
          <w:szCs w:val="20"/>
        </w:rPr>
        <w:t xml:space="preserve"> pre FNsP Nové Zámky</w:t>
      </w:r>
      <w:r w:rsidR="005D64E8" w:rsidRPr="009E514F">
        <w:rPr>
          <w:rFonts w:cs="Arial"/>
          <w:b/>
          <w:bCs/>
          <w:szCs w:val="20"/>
        </w:rPr>
        <w:t>“</w:t>
      </w:r>
    </w:p>
    <w:p w14:paraId="50A05D6D" w14:textId="77777777" w:rsidR="00A245F2" w:rsidRPr="00AB1F55" w:rsidRDefault="00A245F2" w:rsidP="00A245F2">
      <w:pPr>
        <w:ind w:left="993"/>
        <w:rPr>
          <w:rFonts w:cs="Arial"/>
        </w:rPr>
      </w:pPr>
    </w:p>
    <w:p w14:paraId="332CECAD" w14:textId="77777777" w:rsidR="00A245F2" w:rsidRPr="00AB1F55" w:rsidRDefault="00A245F2" w:rsidP="00A245F2">
      <w:pPr>
        <w:numPr>
          <w:ilvl w:val="1"/>
          <w:numId w:val="1"/>
        </w:numPr>
        <w:spacing w:after="120"/>
        <w:ind w:left="1021" w:hanging="567"/>
        <w:rPr>
          <w:rFonts w:cs="Arial"/>
          <w:bCs/>
          <w:iCs/>
        </w:rPr>
      </w:pPr>
      <w:bookmarkStart w:id="34" w:name="_Toc355611539"/>
      <w:r w:rsidRPr="00AB1F55">
        <w:rPr>
          <w:rFonts w:cs="Arial"/>
          <w:b/>
        </w:rPr>
        <w:t>Stručný opis predmetu zákazky:</w:t>
      </w:r>
      <w:r w:rsidRPr="00AB1F55">
        <w:rPr>
          <w:rFonts w:cs="Arial"/>
          <w:b/>
          <w:bCs/>
          <w:iCs/>
        </w:rPr>
        <w:t xml:space="preserve"> </w:t>
      </w:r>
    </w:p>
    <w:p w14:paraId="5EDB6B76" w14:textId="74F26650" w:rsidR="007C232B" w:rsidRPr="00A40A07" w:rsidRDefault="009E514F" w:rsidP="000E5FE0">
      <w:pPr>
        <w:pStyle w:val="Odsekzoznamu"/>
        <w:numPr>
          <w:ilvl w:val="2"/>
          <w:numId w:val="0"/>
        </w:numPr>
        <w:autoSpaceDE w:val="0"/>
        <w:autoSpaceDN w:val="0"/>
        <w:spacing w:before="120"/>
        <w:ind w:left="993"/>
        <w:contextualSpacing/>
        <w:jc w:val="both"/>
        <w:rPr>
          <w:rFonts w:eastAsia="Arial" w:cs="Arial"/>
        </w:rPr>
      </w:pPr>
      <w:r w:rsidRPr="00A40A07">
        <w:rPr>
          <w:rFonts w:eastAsia="Arial" w:cs="Arial"/>
        </w:rPr>
        <w:t xml:space="preserve">Predmetom zákazky je </w:t>
      </w:r>
      <w:r w:rsidR="000E5FE0" w:rsidRPr="00A40A07">
        <w:rPr>
          <w:rFonts w:eastAsia="Arial" w:cs="Arial"/>
        </w:rPr>
        <w:t xml:space="preserve">nákup dezinfekčných prostriedkov </w:t>
      </w:r>
      <w:r w:rsidR="008D02E1">
        <w:rPr>
          <w:rFonts w:eastAsia="Arial" w:cs="Arial"/>
        </w:rPr>
        <w:t xml:space="preserve">určených na plochy </w:t>
      </w:r>
      <w:r w:rsidR="000E5FE0" w:rsidRPr="00A40A07">
        <w:rPr>
          <w:rFonts w:eastAsia="Arial" w:cs="Arial"/>
        </w:rPr>
        <w:t>pre FNsP Nové Zámky, rozdele</w:t>
      </w:r>
      <w:r w:rsidR="000E5FE0" w:rsidRPr="001F2FEE">
        <w:rPr>
          <w:rFonts w:eastAsia="Arial" w:cs="Arial"/>
        </w:rPr>
        <w:t xml:space="preserve">ný na </w:t>
      </w:r>
      <w:r w:rsidR="001F2FEE" w:rsidRPr="001F2FEE">
        <w:rPr>
          <w:rFonts w:eastAsia="Arial" w:cs="Arial"/>
        </w:rPr>
        <w:t>4</w:t>
      </w:r>
      <w:r w:rsidR="000E5FE0" w:rsidRPr="00A40A07">
        <w:rPr>
          <w:rFonts w:eastAsia="Arial" w:cs="Arial"/>
        </w:rPr>
        <w:t xml:space="preserve"> čast</w:t>
      </w:r>
      <w:r w:rsidR="001F2FEE">
        <w:rPr>
          <w:rFonts w:eastAsia="Arial" w:cs="Arial"/>
        </w:rPr>
        <w:t>i</w:t>
      </w:r>
      <w:r w:rsidR="000E5FE0" w:rsidRPr="00A40A07">
        <w:rPr>
          <w:rFonts w:eastAsia="Arial" w:cs="Arial"/>
        </w:rPr>
        <w:t>:</w:t>
      </w:r>
    </w:p>
    <w:p w14:paraId="5C9E4C53" w14:textId="22BF3774" w:rsidR="007C343E" w:rsidRDefault="00D51E32" w:rsidP="00893878">
      <w:pPr>
        <w:pStyle w:val="Odsekzoznamu"/>
        <w:numPr>
          <w:ilvl w:val="2"/>
          <w:numId w:val="0"/>
        </w:numPr>
        <w:autoSpaceDE w:val="0"/>
        <w:autoSpaceDN w:val="0"/>
        <w:spacing w:before="120"/>
        <w:ind w:left="993"/>
        <w:contextualSpacing/>
        <w:jc w:val="both"/>
        <w:rPr>
          <w:rFonts w:eastAsia="Arial" w:cs="Arial"/>
        </w:rPr>
      </w:pPr>
      <w:r w:rsidRPr="00A40A07">
        <w:rPr>
          <w:rFonts w:eastAsia="Arial" w:cs="Arial"/>
        </w:rPr>
        <w:t>Č</w:t>
      </w:r>
      <w:r w:rsidR="007C343E" w:rsidRPr="00A40A07">
        <w:rPr>
          <w:rFonts w:eastAsia="Arial" w:cs="Arial"/>
        </w:rPr>
        <w:t xml:space="preserve">asť </w:t>
      </w:r>
      <w:r w:rsidR="001F2FEE">
        <w:rPr>
          <w:rFonts w:eastAsia="Arial" w:cs="Arial"/>
        </w:rPr>
        <w:t>1</w:t>
      </w:r>
      <w:r w:rsidR="007C343E" w:rsidRPr="00A40A07">
        <w:rPr>
          <w:rFonts w:eastAsia="Arial" w:cs="Arial"/>
        </w:rPr>
        <w:t xml:space="preserve"> - CHLÓR</w:t>
      </w:r>
      <w:r w:rsidR="007C343E" w:rsidRPr="007C343E">
        <w:rPr>
          <w:rFonts w:eastAsia="Arial" w:cs="Arial"/>
        </w:rPr>
        <w:t xml:space="preserve"> tbl </w:t>
      </w:r>
    </w:p>
    <w:p w14:paraId="1389DA83" w14:textId="3AF2AFAF" w:rsidR="007C343E" w:rsidRDefault="00D51E32" w:rsidP="00893878">
      <w:pPr>
        <w:pStyle w:val="Odsekzoznamu"/>
        <w:numPr>
          <w:ilvl w:val="2"/>
          <w:numId w:val="0"/>
        </w:numPr>
        <w:autoSpaceDE w:val="0"/>
        <w:autoSpaceDN w:val="0"/>
        <w:spacing w:before="120"/>
        <w:ind w:left="993"/>
        <w:contextualSpacing/>
        <w:jc w:val="both"/>
        <w:rPr>
          <w:rFonts w:eastAsia="Arial" w:cs="Arial"/>
        </w:rPr>
      </w:pPr>
      <w:r>
        <w:rPr>
          <w:rFonts w:eastAsia="Arial" w:cs="Arial"/>
        </w:rPr>
        <w:t>Č</w:t>
      </w:r>
      <w:r w:rsidR="007C343E" w:rsidRPr="007C343E">
        <w:rPr>
          <w:rFonts w:eastAsia="Arial" w:cs="Arial"/>
        </w:rPr>
        <w:t>asť</w:t>
      </w:r>
      <w:r w:rsidR="001F2FEE">
        <w:rPr>
          <w:rFonts w:eastAsia="Arial" w:cs="Arial"/>
        </w:rPr>
        <w:t xml:space="preserve"> 2</w:t>
      </w:r>
      <w:r w:rsidR="007C343E" w:rsidRPr="007C343E">
        <w:rPr>
          <w:rFonts w:eastAsia="Arial" w:cs="Arial"/>
        </w:rPr>
        <w:t xml:space="preserve"> - KAZ </w:t>
      </w:r>
    </w:p>
    <w:p w14:paraId="29337B1B" w14:textId="46BA2664" w:rsidR="00D51E32" w:rsidRDefault="00D51E32" w:rsidP="00893878">
      <w:pPr>
        <w:pStyle w:val="Odsekzoznamu"/>
        <w:numPr>
          <w:ilvl w:val="2"/>
          <w:numId w:val="0"/>
        </w:numPr>
        <w:autoSpaceDE w:val="0"/>
        <w:autoSpaceDN w:val="0"/>
        <w:spacing w:before="120"/>
        <w:ind w:left="993"/>
        <w:contextualSpacing/>
        <w:jc w:val="both"/>
        <w:rPr>
          <w:rFonts w:eastAsia="Arial" w:cs="Arial"/>
        </w:rPr>
      </w:pPr>
      <w:r>
        <w:rPr>
          <w:rFonts w:eastAsia="Arial" w:cs="Arial"/>
        </w:rPr>
        <w:t>Č</w:t>
      </w:r>
      <w:r w:rsidRPr="00D51E32">
        <w:rPr>
          <w:rFonts w:eastAsia="Arial" w:cs="Arial"/>
        </w:rPr>
        <w:t xml:space="preserve">asť </w:t>
      </w:r>
      <w:r w:rsidR="001F2FEE">
        <w:rPr>
          <w:rFonts w:eastAsia="Arial" w:cs="Arial"/>
        </w:rPr>
        <w:t>3</w:t>
      </w:r>
      <w:r w:rsidRPr="00D51E32">
        <w:rPr>
          <w:rFonts w:eastAsia="Arial" w:cs="Arial"/>
        </w:rPr>
        <w:t xml:space="preserve"> - Malé plochy ALKOHOL </w:t>
      </w:r>
    </w:p>
    <w:p w14:paraId="3BB4E6A2" w14:textId="138F41EC" w:rsidR="00D51E32" w:rsidRDefault="00D51E32" w:rsidP="00893878">
      <w:pPr>
        <w:pStyle w:val="Odsekzoznamu"/>
        <w:numPr>
          <w:ilvl w:val="2"/>
          <w:numId w:val="0"/>
        </w:numPr>
        <w:autoSpaceDE w:val="0"/>
        <w:autoSpaceDN w:val="0"/>
        <w:spacing w:before="120"/>
        <w:ind w:left="993"/>
        <w:contextualSpacing/>
        <w:jc w:val="both"/>
        <w:rPr>
          <w:rFonts w:eastAsia="Arial" w:cs="Arial"/>
        </w:rPr>
      </w:pPr>
      <w:r>
        <w:rPr>
          <w:rFonts w:eastAsia="Arial" w:cs="Arial"/>
        </w:rPr>
        <w:t>Č</w:t>
      </w:r>
      <w:r w:rsidRPr="00D51E32">
        <w:rPr>
          <w:rFonts w:eastAsia="Arial" w:cs="Arial"/>
        </w:rPr>
        <w:t xml:space="preserve">asť </w:t>
      </w:r>
      <w:r w:rsidR="001F2FEE">
        <w:rPr>
          <w:rFonts w:eastAsia="Arial" w:cs="Arial"/>
        </w:rPr>
        <w:t xml:space="preserve">4 </w:t>
      </w:r>
      <w:r w:rsidRPr="00D51E32">
        <w:rPr>
          <w:rFonts w:eastAsia="Arial" w:cs="Arial"/>
        </w:rPr>
        <w:t xml:space="preserve">- Veľké plochy AK </w:t>
      </w:r>
    </w:p>
    <w:p w14:paraId="2995CE40" w14:textId="77777777" w:rsidR="00186067" w:rsidRPr="00186067" w:rsidRDefault="00186067" w:rsidP="00893878">
      <w:pPr>
        <w:pStyle w:val="Odsekzoznamu"/>
        <w:numPr>
          <w:ilvl w:val="2"/>
          <w:numId w:val="0"/>
        </w:numPr>
        <w:autoSpaceDE w:val="0"/>
        <w:autoSpaceDN w:val="0"/>
        <w:spacing w:before="120"/>
        <w:ind w:left="993"/>
        <w:contextualSpacing/>
        <w:jc w:val="both"/>
        <w:rPr>
          <w:rFonts w:eastAsia="Arial" w:cs="Arial"/>
          <w:sz w:val="8"/>
          <w:szCs w:val="8"/>
        </w:rPr>
      </w:pPr>
    </w:p>
    <w:p w14:paraId="4C0B6D09" w14:textId="3B7B019B" w:rsidR="009E514F" w:rsidRPr="00AB1F55" w:rsidRDefault="009E514F" w:rsidP="009E514F">
      <w:pPr>
        <w:pStyle w:val="Odsekzoznamu"/>
        <w:numPr>
          <w:ilvl w:val="2"/>
          <w:numId w:val="0"/>
        </w:numPr>
        <w:tabs>
          <w:tab w:val="left" w:pos="540"/>
        </w:tabs>
        <w:autoSpaceDE w:val="0"/>
        <w:autoSpaceDN w:val="0"/>
        <w:spacing w:before="120"/>
        <w:ind w:left="993"/>
        <w:contextualSpacing/>
        <w:jc w:val="both"/>
      </w:pPr>
      <w:r w:rsidRPr="00AB1F55">
        <w:t>Podrobné vymedz</w:t>
      </w:r>
      <w:r>
        <w:t>enie predmetu zákazky je uvedené</w:t>
      </w:r>
      <w:r w:rsidRPr="00AB1F55">
        <w:t xml:space="preserve"> v časti B.1 S</w:t>
      </w:r>
      <w:r>
        <w:t>P: Opis predmetu zákazky a v B.</w:t>
      </w:r>
      <w:r w:rsidR="00C53E03">
        <w:t>2</w:t>
      </w:r>
      <w:r w:rsidRPr="00AB1F55">
        <w:t xml:space="preserve"> Obchodné podmienky dodania predmetu zákazky.</w:t>
      </w:r>
    </w:p>
    <w:p w14:paraId="036AF245" w14:textId="77777777" w:rsidR="00651E39" w:rsidRPr="00AB1F55" w:rsidRDefault="00651E39" w:rsidP="00E02CF4">
      <w:pPr>
        <w:pStyle w:val="Zkladntext"/>
        <w:tabs>
          <w:tab w:val="num" w:pos="851"/>
          <w:tab w:val="num" w:pos="1276"/>
        </w:tabs>
        <w:autoSpaceDE w:val="0"/>
        <w:autoSpaceDN w:val="0"/>
        <w:rPr>
          <w:rFonts w:ascii="Arial" w:hAnsi="Arial" w:cs="Arial"/>
          <w:b w:val="0"/>
          <w:sz w:val="20"/>
        </w:rPr>
      </w:pPr>
    </w:p>
    <w:p w14:paraId="38DCE974" w14:textId="77777777" w:rsidR="00A245F2" w:rsidRPr="00AB1F55" w:rsidRDefault="00A245F2" w:rsidP="00A245F2">
      <w:pPr>
        <w:numPr>
          <w:ilvl w:val="1"/>
          <w:numId w:val="1"/>
        </w:numPr>
        <w:spacing w:after="120"/>
        <w:ind w:left="1021" w:hanging="567"/>
        <w:rPr>
          <w:rFonts w:cs="Arial"/>
          <w:b/>
        </w:rPr>
      </w:pPr>
      <w:r w:rsidRPr="00AB1F55">
        <w:rPr>
          <w:rFonts w:cs="Arial"/>
          <w:b/>
        </w:rPr>
        <w:t>Číselné kódy predmetu zákazky pre hlavný predmet a doplňujúce predmety z Hlavného slovníka  obstarávania prípadne z Doplnkového slovníka Spoločného slovníka obstarávania (CPV):</w:t>
      </w:r>
    </w:p>
    <w:p w14:paraId="0DF4DD50" w14:textId="50382BBC" w:rsidR="009E514F" w:rsidRPr="00581515" w:rsidRDefault="009E514F" w:rsidP="009E514F">
      <w:pPr>
        <w:pStyle w:val="Zkladntext"/>
        <w:autoSpaceDE w:val="0"/>
        <w:autoSpaceDN w:val="0"/>
        <w:ind w:left="3544" w:hanging="2550"/>
        <w:rPr>
          <w:rFonts w:ascii="Arial" w:hAnsi="Arial" w:cs="Arial"/>
          <w:b w:val="0"/>
          <w:sz w:val="20"/>
        </w:rPr>
      </w:pPr>
      <w:r w:rsidRPr="00AB1F55">
        <w:rPr>
          <w:rFonts w:ascii="Arial" w:hAnsi="Arial" w:cs="Arial"/>
          <w:b w:val="0"/>
          <w:sz w:val="20"/>
        </w:rPr>
        <w:t xml:space="preserve">Hlavný kód CPV: </w:t>
      </w:r>
      <w:r>
        <w:rPr>
          <w:rFonts w:ascii="Arial" w:hAnsi="Arial" w:cs="Arial"/>
          <w:b w:val="0"/>
          <w:sz w:val="20"/>
        </w:rPr>
        <w:tab/>
      </w:r>
      <w:r w:rsidR="000E5FE0" w:rsidRPr="000E5FE0">
        <w:rPr>
          <w:rFonts w:ascii="Arial" w:hAnsi="Arial" w:cs="Arial"/>
          <w:b w:val="0"/>
          <w:sz w:val="20"/>
        </w:rPr>
        <w:t>24455000-8 - Dezinfekčné prostriedky</w:t>
      </w:r>
    </w:p>
    <w:p w14:paraId="374CC414" w14:textId="3E4BB769" w:rsidR="00E02CF4" w:rsidRDefault="008116EE" w:rsidP="00D51E32">
      <w:pPr>
        <w:pStyle w:val="Zkladntext"/>
        <w:autoSpaceDE w:val="0"/>
        <w:autoSpaceDN w:val="0"/>
        <w:ind w:left="720" w:firstLine="301"/>
        <w:rPr>
          <w:rFonts w:ascii="Arial" w:hAnsi="Arial" w:cs="Arial"/>
          <w:b w:val="0"/>
          <w:sz w:val="20"/>
        </w:rPr>
      </w:pPr>
      <w:r w:rsidRPr="00CB49E9">
        <w:rPr>
          <w:rFonts w:ascii="Arial" w:hAnsi="Arial" w:cs="Arial"/>
          <w:b w:val="0"/>
          <w:sz w:val="20"/>
        </w:rPr>
        <w:t>Dodatočné kódy CPV</w:t>
      </w:r>
      <w:r w:rsidR="00D51E32">
        <w:rPr>
          <w:rFonts w:ascii="Arial" w:hAnsi="Arial" w:cs="Arial"/>
          <w:b w:val="0"/>
          <w:sz w:val="20"/>
        </w:rPr>
        <w:t xml:space="preserve">: </w:t>
      </w:r>
      <w:r w:rsidR="00D51E32">
        <w:rPr>
          <w:rFonts w:ascii="Arial" w:hAnsi="Arial" w:cs="Arial"/>
          <w:b w:val="0"/>
          <w:sz w:val="20"/>
        </w:rPr>
        <w:tab/>
      </w:r>
      <w:r w:rsidR="00B400E6" w:rsidRPr="00CB49E9">
        <w:rPr>
          <w:rFonts w:ascii="Arial" w:hAnsi="Arial" w:cs="Arial"/>
          <w:b w:val="0"/>
          <w:sz w:val="20"/>
        </w:rPr>
        <w:t xml:space="preserve">33631600-8 </w:t>
      </w:r>
      <w:r w:rsidR="00A67E85">
        <w:rPr>
          <w:rFonts w:ascii="Arial" w:hAnsi="Arial" w:cs="Arial"/>
          <w:b w:val="0"/>
          <w:sz w:val="20"/>
        </w:rPr>
        <w:t>-</w:t>
      </w:r>
      <w:r w:rsidR="00D51E32">
        <w:rPr>
          <w:rFonts w:ascii="Arial" w:hAnsi="Arial" w:cs="Arial"/>
          <w:b w:val="0"/>
          <w:sz w:val="20"/>
        </w:rPr>
        <w:t xml:space="preserve"> </w:t>
      </w:r>
      <w:r w:rsidR="00B400E6" w:rsidRPr="00CB49E9">
        <w:rPr>
          <w:rFonts w:ascii="Arial" w:hAnsi="Arial" w:cs="Arial"/>
          <w:b w:val="0"/>
          <w:sz w:val="20"/>
        </w:rPr>
        <w:t>Antiseptiká a dezinfekčné prostriedky</w:t>
      </w:r>
    </w:p>
    <w:p w14:paraId="3F83B16A" w14:textId="434C73FD" w:rsidR="008D2C3D" w:rsidRDefault="001F69C3" w:rsidP="00A67E85">
      <w:pPr>
        <w:pStyle w:val="Zkladntext"/>
        <w:autoSpaceDE w:val="0"/>
        <w:autoSpaceDN w:val="0"/>
        <w:ind w:left="720" w:firstLine="301"/>
        <w:rPr>
          <w:rFonts w:ascii="Arial" w:hAnsi="Arial" w:cs="Arial"/>
          <w:b w:val="0"/>
          <w:sz w:val="20"/>
        </w:rPr>
      </w:pP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sidR="00A67E85" w:rsidRPr="00A67E85">
        <w:rPr>
          <w:rFonts w:ascii="Arial" w:hAnsi="Arial" w:cs="Arial"/>
          <w:b w:val="0"/>
          <w:sz w:val="20"/>
        </w:rPr>
        <w:t>80530000-</w:t>
      </w:r>
      <w:r w:rsidR="00A67E85" w:rsidRPr="00186067">
        <w:rPr>
          <w:rFonts w:ascii="Arial" w:hAnsi="Arial" w:cs="Arial"/>
          <w:b w:val="0"/>
          <w:sz w:val="20"/>
        </w:rPr>
        <w:t>8 - Služby týkajúce</w:t>
      </w:r>
      <w:r w:rsidR="00A67E85" w:rsidRPr="00A67E85">
        <w:rPr>
          <w:rFonts w:ascii="Arial" w:hAnsi="Arial" w:cs="Arial"/>
          <w:b w:val="0"/>
          <w:sz w:val="20"/>
        </w:rPr>
        <w:t xml:space="preserve"> sa praktického vzdelávania</w:t>
      </w:r>
    </w:p>
    <w:p w14:paraId="78E741CA" w14:textId="77777777" w:rsidR="00A67E85" w:rsidRDefault="00A67E85" w:rsidP="00A67E85">
      <w:pPr>
        <w:pStyle w:val="Zkladntext"/>
        <w:autoSpaceDE w:val="0"/>
        <w:autoSpaceDN w:val="0"/>
        <w:ind w:left="720" w:firstLine="301"/>
        <w:rPr>
          <w:rFonts w:ascii="Arial" w:hAnsi="Arial" w:cs="Arial"/>
          <w:b w:val="0"/>
          <w:sz w:val="20"/>
        </w:rPr>
      </w:pPr>
    </w:p>
    <w:p w14:paraId="3A3A187C" w14:textId="77777777" w:rsidR="00A245F2" w:rsidRPr="00AB1F55" w:rsidRDefault="00A245F2" w:rsidP="00A245F2">
      <w:pPr>
        <w:numPr>
          <w:ilvl w:val="1"/>
          <w:numId w:val="1"/>
        </w:numPr>
        <w:spacing w:after="120"/>
        <w:ind w:left="1021" w:hanging="567"/>
        <w:rPr>
          <w:rFonts w:cs="Arial"/>
          <w:b/>
        </w:rPr>
      </w:pPr>
      <w:r w:rsidRPr="00AB1F55">
        <w:rPr>
          <w:rFonts w:cs="Arial"/>
          <w:b/>
        </w:rPr>
        <w:t xml:space="preserve">Predpokladané množstvo a rozsah predmetu zákazky: </w:t>
      </w:r>
    </w:p>
    <w:p w14:paraId="61CA12E1" w14:textId="3DC31513" w:rsidR="00A245F2" w:rsidRDefault="00735E2A" w:rsidP="00A245F2">
      <w:pPr>
        <w:pStyle w:val="Zkladntext"/>
        <w:numPr>
          <w:ilvl w:val="2"/>
          <w:numId w:val="1"/>
        </w:numPr>
        <w:autoSpaceDE w:val="0"/>
        <w:autoSpaceDN w:val="0"/>
        <w:ind w:right="282"/>
        <w:rPr>
          <w:rFonts w:ascii="Arial" w:hAnsi="Arial" w:cs="Arial"/>
          <w:b w:val="0"/>
          <w:sz w:val="20"/>
        </w:rPr>
      </w:pPr>
      <w:bookmarkStart w:id="35" w:name="_Hlk114819564"/>
      <w:r>
        <w:rPr>
          <w:rFonts w:ascii="Arial" w:hAnsi="Arial" w:cs="Arial"/>
          <w:b w:val="0"/>
          <w:sz w:val="20"/>
        </w:rPr>
        <w:t xml:space="preserve">Celková </w:t>
      </w:r>
      <w:r w:rsidR="00A245F2" w:rsidRPr="00737FFB">
        <w:rPr>
          <w:rFonts w:ascii="Arial" w:hAnsi="Arial" w:cs="Arial"/>
          <w:b w:val="0"/>
          <w:sz w:val="20"/>
        </w:rPr>
        <w:t>Predpokladaná hodnota predmetu zákazky je stanovená vo výške</w:t>
      </w:r>
      <w:r w:rsidR="00A245F2" w:rsidRPr="00481B57">
        <w:rPr>
          <w:rFonts w:ascii="Arial" w:hAnsi="Arial" w:cs="Arial"/>
          <w:b w:val="0"/>
          <w:sz w:val="20"/>
        </w:rPr>
        <w:t xml:space="preserve">: </w:t>
      </w:r>
      <w:r w:rsidR="001F2FEE">
        <w:rPr>
          <w:rFonts w:ascii="Arial" w:hAnsi="Arial" w:cs="Arial"/>
          <w:sz w:val="20"/>
        </w:rPr>
        <w:t>535 283,67</w:t>
      </w:r>
      <w:r w:rsidR="00AD20D9" w:rsidRPr="00481B57">
        <w:rPr>
          <w:rFonts w:ascii="Arial" w:hAnsi="Arial" w:cs="Arial"/>
          <w:sz w:val="20"/>
        </w:rPr>
        <w:t xml:space="preserve"> </w:t>
      </w:r>
      <w:r w:rsidR="00A245F2" w:rsidRPr="00481B57">
        <w:rPr>
          <w:rFonts w:ascii="Arial" w:hAnsi="Arial" w:cs="Arial"/>
          <w:sz w:val="20"/>
        </w:rPr>
        <w:t>€ bez</w:t>
      </w:r>
      <w:r w:rsidR="00A245F2" w:rsidRPr="00F80AF5">
        <w:rPr>
          <w:rFonts w:ascii="Arial" w:hAnsi="Arial" w:cs="Arial"/>
          <w:sz w:val="20"/>
        </w:rPr>
        <w:t xml:space="preserve"> DPH</w:t>
      </w:r>
      <w:r w:rsidR="00A245F2" w:rsidRPr="00427F3B">
        <w:rPr>
          <w:rFonts w:ascii="Arial" w:hAnsi="Arial" w:cs="Arial"/>
          <w:b w:val="0"/>
          <w:sz w:val="20"/>
        </w:rPr>
        <w:t xml:space="preserve"> a je určená </w:t>
      </w:r>
      <w:r w:rsidR="00A245F2" w:rsidRPr="00A8665D">
        <w:rPr>
          <w:rFonts w:ascii="Arial" w:hAnsi="Arial" w:cs="Arial"/>
          <w:b w:val="0"/>
          <w:sz w:val="20"/>
        </w:rPr>
        <w:t xml:space="preserve">podľa § 6 </w:t>
      </w:r>
      <w:r w:rsidR="00F429E5" w:rsidRPr="00A8665D">
        <w:rPr>
          <w:rFonts w:ascii="Arial" w:hAnsi="Arial" w:cs="Arial"/>
          <w:b w:val="0"/>
          <w:sz w:val="20"/>
        </w:rPr>
        <w:t>z</w:t>
      </w:r>
      <w:r w:rsidR="00A245F2" w:rsidRPr="00A8665D">
        <w:rPr>
          <w:rFonts w:ascii="Arial" w:hAnsi="Arial" w:cs="Arial"/>
          <w:b w:val="0"/>
          <w:sz w:val="20"/>
        </w:rPr>
        <w:t>ákona</w:t>
      </w:r>
      <w:r w:rsidR="00F429E5" w:rsidRPr="00427F3B">
        <w:rPr>
          <w:rFonts w:ascii="Arial" w:hAnsi="Arial" w:cs="Arial"/>
          <w:b w:val="0"/>
          <w:sz w:val="20"/>
        </w:rPr>
        <w:t xml:space="preserve"> o verejnom</w:t>
      </w:r>
      <w:r w:rsidR="00F429E5" w:rsidRPr="00737FFB">
        <w:rPr>
          <w:rFonts w:ascii="Arial" w:hAnsi="Arial" w:cs="Arial"/>
          <w:b w:val="0"/>
          <w:sz w:val="20"/>
        </w:rPr>
        <w:t xml:space="preserve"> </w:t>
      </w:r>
      <w:r w:rsidR="00E66B34" w:rsidRPr="00737FFB">
        <w:rPr>
          <w:rFonts w:ascii="Arial" w:hAnsi="Arial" w:cs="Arial"/>
          <w:b w:val="0"/>
          <w:sz w:val="20"/>
        </w:rPr>
        <w:t>obstarávaní</w:t>
      </w:r>
      <w:r w:rsidR="00A245F2" w:rsidRPr="00737FFB">
        <w:rPr>
          <w:rFonts w:ascii="Arial" w:hAnsi="Arial" w:cs="Arial"/>
          <w:b w:val="0"/>
          <w:sz w:val="20"/>
        </w:rPr>
        <w:t xml:space="preserve"> na základe </w:t>
      </w:r>
      <w:r w:rsidR="00E66B34">
        <w:rPr>
          <w:rFonts w:ascii="Arial" w:hAnsi="Arial" w:cs="Arial"/>
          <w:b w:val="0"/>
          <w:sz w:val="20"/>
        </w:rPr>
        <w:t>vykonaného prieskumu trhu.</w:t>
      </w:r>
    </w:p>
    <w:p w14:paraId="35DAD739" w14:textId="01DD6AC0" w:rsidR="008120A2" w:rsidRPr="001F2FEE" w:rsidRDefault="008120A2" w:rsidP="008120A2">
      <w:pPr>
        <w:pStyle w:val="Zkladntext"/>
        <w:autoSpaceDE w:val="0"/>
        <w:autoSpaceDN w:val="0"/>
        <w:ind w:left="2137" w:right="282"/>
        <w:rPr>
          <w:rFonts w:ascii="Arial" w:hAnsi="Arial" w:cs="Arial"/>
          <w:bCs/>
          <w:sz w:val="20"/>
        </w:rPr>
      </w:pPr>
      <w:r w:rsidRPr="001F2FEE">
        <w:rPr>
          <w:rFonts w:ascii="Arial" w:hAnsi="Arial" w:cs="Arial"/>
          <w:bCs/>
          <w:sz w:val="20"/>
        </w:rPr>
        <w:t xml:space="preserve">PHZ pre časť č. </w:t>
      </w:r>
      <w:r w:rsidR="001F2FEE" w:rsidRPr="001F2FEE">
        <w:rPr>
          <w:rFonts w:ascii="Arial" w:hAnsi="Arial" w:cs="Arial"/>
          <w:bCs/>
          <w:sz w:val="20"/>
        </w:rPr>
        <w:t>1 – C</w:t>
      </w:r>
      <w:r w:rsidR="00535329">
        <w:rPr>
          <w:rFonts w:ascii="Arial" w:hAnsi="Arial" w:cs="Arial"/>
          <w:bCs/>
          <w:sz w:val="20"/>
        </w:rPr>
        <w:t>H</w:t>
      </w:r>
      <w:r w:rsidR="001F2FEE" w:rsidRPr="001F2FEE">
        <w:rPr>
          <w:rFonts w:ascii="Arial" w:hAnsi="Arial" w:cs="Arial"/>
          <w:bCs/>
          <w:sz w:val="20"/>
        </w:rPr>
        <w:t>LÓR tbl</w:t>
      </w:r>
      <w:r w:rsidRPr="001F2FEE">
        <w:rPr>
          <w:rFonts w:ascii="Arial" w:hAnsi="Arial" w:cs="Arial"/>
          <w:bCs/>
          <w:sz w:val="20"/>
        </w:rPr>
        <w:t>:</w:t>
      </w:r>
      <w:r w:rsidR="004E0261" w:rsidRPr="001F2FEE">
        <w:rPr>
          <w:rFonts w:ascii="Arial" w:hAnsi="Arial" w:cs="Arial"/>
          <w:bCs/>
          <w:sz w:val="20"/>
        </w:rPr>
        <w:tab/>
      </w:r>
      <w:r w:rsidRPr="001F2FEE">
        <w:rPr>
          <w:rFonts w:ascii="Arial" w:hAnsi="Arial" w:cs="Arial"/>
          <w:bCs/>
          <w:sz w:val="20"/>
        </w:rPr>
        <w:t xml:space="preserve"> </w:t>
      </w:r>
      <w:r w:rsidR="001F2FEE" w:rsidRPr="001F2FEE">
        <w:rPr>
          <w:rFonts w:ascii="Arial" w:hAnsi="Arial" w:cs="Arial"/>
          <w:bCs/>
          <w:sz w:val="20"/>
        </w:rPr>
        <w:tab/>
        <w:t xml:space="preserve">230 666,00 </w:t>
      </w:r>
      <w:r w:rsidR="004E0261" w:rsidRPr="001F2FEE">
        <w:rPr>
          <w:rFonts w:ascii="Arial" w:hAnsi="Arial" w:cs="Arial"/>
          <w:bCs/>
          <w:sz w:val="20"/>
        </w:rPr>
        <w:t>E</w:t>
      </w:r>
      <w:r w:rsidRPr="001F2FEE">
        <w:rPr>
          <w:rFonts w:ascii="Arial" w:hAnsi="Arial" w:cs="Arial"/>
          <w:bCs/>
          <w:sz w:val="20"/>
        </w:rPr>
        <w:t>UR bez DPH</w:t>
      </w:r>
    </w:p>
    <w:p w14:paraId="56DAD33E" w14:textId="2F459AB6" w:rsidR="008120A2" w:rsidRPr="001F2FEE" w:rsidRDefault="008120A2" w:rsidP="008120A2">
      <w:pPr>
        <w:pStyle w:val="Zkladntext"/>
        <w:autoSpaceDE w:val="0"/>
        <w:autoSpaceDN w:val="0"/>
        <w:ind w:left="2137" w:right="282"/>
        <w:rPr>
          <w:rFonts w:ascii="Arial" w:hAnsi="Arial" w:cs="Arial"/>
          <w:bCs/>
          <w:sz w:val="20"/>
        </w:rPr>
      </w:pPr>
      <w:r w:rsidRPr="001F2FEE">
        <w:rPr>
          <w:rFonts w:ascii="Arial" w:hAnsi="Arial" w:cs="Arial"/>
          <w:bCs/>
          <w:sz w:val="20"/>
        </w:rPr>
        <w:t xml:space="preserve">PHZ pre časť č. </w:t>
      </w:r>
      <w:r w:rsidR="001F2FEE" w:rsidRPr="001F2FEE">
        <w:rPr>
          <w:rFonts w:ascii="Arial" w:hAnsi="Arial" w:cs="Arial"/>
          <w:bCs/>
          <w:sz w:val="20"/>
        </w:rPr>
        <w:t>2 - KAZ</w:t>
      </w:r>
      <w:r w:rsidRPr="001F2FEE">
        <w:rPr>
          <w:rFonts w:ascii="Arial" w:hAnsi="Arial" w:cs="Arial"/>
          <w:bCs/>
          <w:sz w:val="20"/>
        </w:rPr>
        <w:t xml:space="preserve">: </w:t>
      </w:r>
      <w:r w:rsidR="004E0261" w:rsidRPr="001F2FEE">
        <w:rPr>
          <w:rFonts w:ascii="Arial" w:hAnsi="Arial" w:cs="Arial"/>
          <w:bCs/>
          <w:sz w:val="20"/>
        </w:rPr>
        <w:tab/>
      </w:r>
      <w:r w:rsidR="001F2FEE" w:rsidRPr="001F2FEE">
        <w:rPr>
          <w:rFonts w:ascii="Arial" w:hAnsi="Arial" w:cs="Arial"/>
          <w:bCs/>
          <w:sz w:val="20"/>
        </w:rPr>
        <w:tab/>
      </w:r>
      <w:r w:rsidR="001F2FEE" w:rsidRPr="001F2FEE">
        <w:rPr>
          <w:rFonts w:ascii="Arial" w:hAnsi="Arial" w:cs="Arial"/>
          <w:bCs/>
          <w:sz w:val="20"/>
        </w:rPr>
        <w:tab/>
        <w:t xml:space="preserve">132 824,08 </w:t>
      </w:r>
      <w:r w:rsidR="004E0261" w:rsidRPr="001F2FEE">
        <w:rPr>
          <w:rFonts w:ascii="Arial" w:hAnsi="Arial" w:cs="Arial"/>
          <w:bCs/>
          <w:sz w:val="20"/>
        </w:rPr>
        <w:t>E</w:t>
      </w:r>
      <w:r w:rsidRPr="001F2FEE">
        <w:rPr>
          <w:rFonts w:ascii="Arial" w:hAnsi="Arial" w:cs="Arial"/>
          <w:bCs/>
          <w:sz w:val="20"/>
        </w:rPr>
        <w:t>UR bez DPH</w:t>
      </w:r>
    </w:p>
    <w:p w14:paraId="7CDB1AD3" w14:textId="66597AC2" w:rsidR="001F2FEE" w:rsidRPr="001F2FEE" w:rsidRDefault="00E02CF4" w:rsidP="00E02CF4">
      <w:pPr>
        <w:pStyle w:val="Zkladntext"/>
        <w:autoSpaceDE w:val="0"/>
        <w:autoSpaceDN w:val="0"/>
        <w:ind w:left="2137" w:right="282"/>
        <w:rPr>
          <w:rFonts w:ascii="Arial" w:hAnsi="Arial" w:cs="Arial"/>
          <w:bCs/>
          <w:sz w:val="20"/>
        </w:rPr>
      </w:pPr>
      <w:r w:rsidRPr="001F2FEE">
        <w:rPr>
          <w:rFonts w:ascii="Arial" w:hAnsi="Arial" w:cs="Arial"/>
          <w:bCs/>
          <w:sz w:val="20"/>
        </w:rPr>
        <w:t xml:space="preserve">PHZ pre časť č. </w:t>
      </w:r>
      <w:r w:rsidR="001F2FEE" w:rsidRPr="001F2FEE">
        <w:rPr>
          <w:rFonts w:ascii="Arial" w:hAnsi="Arial" w:cs="Arial"/>
          <w:bCs/>
          <w:sz w:val="20"/>
        </w:rPr>
        <w:t>3 – Malé plochy ALKOHOL</w:t>
      </w:r>
      <w:r w:rsidRPr="001F2FEE">
        <w:rPr>
          <w:rFonts w:ascii="Arial" w:hAnsi="Arial" w:cs="Arial"/>
          <w:bCs/>
          <w:sz w:val="20"/>
        </w:rPr>
        <w:t xml:space="preserve">: </w:t>
      </w:r>
      <w:r w:rsidR="004E0261" w:rsidRPr="001F2FEE">
        <w:rPr>
          <w:rFonts w:ascii="Arial" w:hAnsi="Arial" w:cs="Arial"/>
          <w:bCs/>
          <w:sz w:val="20"/>
        </w:rPr>
        <w:tab/>
      </w:r>
      <w:r w:rsidR="001F2FEE" w:rsidRPr="001F2FEE">
        <w:rPr>
          <w:rFonts w:ascii="Arial" w:hAnsi="Arial" w:cs="Arial"/>
          <w:bCs/>
          <w:sz w:val="20"/>
        </w:rPr>
        <w:t>126 607,47</w:t>
      </w:r>
      <w:r w:rsidRPr="001F2FEE">
        <w:rPr>
          <w:rFonts w:ascii="Arial" w:hAnsi="Arial" w:cs="Arial"/>
          <w:bCs/>
          <w:sz w:val="20"/>
        </w:rPr>
        <w:t xml:space="preserve"> EUR bez DPH</w:t>
      </w:r>
    </w:p>
    <w:p w14:paraId="034A9A6A" w14:textId="592CDF42" w:rsidR="00E02CF4" w:rsidRPr="001F2FEE" w:rsidRDefault="001F2FEE" w:rsidP="00E02CF4">
      <w:pPr>
        <w:pStyle w:val="Zkladntext"/>
        <w:autoSpaceDE w:val="0"/>
        <w:autoSpaceDN w:val="0"/>
        <w:ind w:left="2137" w:right="282"/>
        <w:rPr>
          <w:rFonts w:ascii="Arial" w:hAnsi="Arial" w:cs="Arial"/>
          <w:bCs/>
          <w:sz w:val="20"/>
        </w:rPr>
      </w:pPr>
      <w:r>
        <w:rPr>
          <w:rFonts w:ascii="Arial" w:hAnsi="Arial" w:cs="Arial"/>
          <w:bCs/>
          <w:sz w:val="20"/>
        </w:rPr>
        <w:t>P</w:t>
      </w:r>
      <w:r w:rsidR="00E02CF4" w:rsidRPr="001F2FEE">
        <w:rPr>
          <w:rFonts w:ascii="Arial" w:hAnsi="Arial" w:cs="Arial"/>
          <w:bCs/>
          <w:sz w:val="20"/>
        </w:rPr>
        <w:t xml:space="preserve">HZ pre časť č. </w:t>
      </w:r>
      <w:r w:rsidRPr="001F2FEE">
        <w:rPr>
          <w:rFonts w:ascii="Arial" w:hAnsi="Arial" w:cs="Arial"/>
          <w:bCs/>
          <w:sz w:val="20"/>
        </w:rPr>
        <w:t>4 – Veľké plochy AK</w:t>
      </w:r>
      <w:r w:rsidR="00E02CF4" w:rsidRPr="001F2FEE">
        <w:rPr>
          <w:rFonts w:ascii="Arial" w:hAnsi="Arial" w:cs="Arial"/>
          <w:bCs/>
          <w:sz w:val="20"/>
        </w:rPr>
        <w:t xml:space="preserve">: </w:t>
      </w:r>
      <w:r w:rsidRPr="001F2FEE">
        <w:rPr>
          <w:rFonts w:ascii="Arial" w:hAnsi="Arial" w:cs="Arial"/>
          <w:bCs/>
          <w:sz w:val="20"/>
        </w:rPr>
        <w:tab/>
      </w:r>
      <w:r>
        <w:rPr>
          <w:rFonts w:ascii="Arial" w:hAnsi="Arial" w:cs="Arial"/>
          <w:bCs/>
          <w:sz w:val="20"/>
        </w:rPr>
        <w:t xml:space="preserve">  </w:t>
      </w:r>
      <w:r w:rsidRPr="001F2FEE">
        <w:rPr>
          <w:rFonts w:ascii="Arial" w:hAnsi="Arial" w:cs="Arial"/>
          <w:bCs/>
          <w:sz w:val="20"/>
        </w:rPr>
        <w:t xml:space="preserve">45 186,12 </w:t>
      </w:r>
      <w:r w:rsidR="00E02CF4" w:rsidRPr="001F2FEE">
        <w:rPr>
          <w:rFonts w:ascii="Arial" w:hAnsi="Arial" w:cs="Arial"/>
          <w:bCs/>
          <w:sz w:val="20"/>
        </w:rPr>
        <w:t>EUR bez DPH</w:t>
      </w:r>
    </w:p>
    <w:bookmarkEnd w:id="35"/>
    <w:p w14:paraId="62857D7A" w14:textId="77777777" w:rsidR="00E66B34" w:rsidRPr="00E66B34" w:rsidRDefault="00E66B34" w:rsidP="00E66B34"/>
    <w:p w14:paraId="204326AB" w14:textId="29D74119" w:rsidR="00A245F2" w:rsidRPr="007A627C" w:rsidRDefault="00A245F2" w:rsidP="00A245F2">
      <w:pPr>
        <w:pStyle w:val="Zkladntext"/>
        <w:numPr>
          <w:ilvl w:val="2"/>
          <w:numId w:val="1"/>
        </w:numPr>
        <w:autoSpaceDE w:val="0"/>
        <w:autoSpaceDN w:val="0"/>
        <w:ind w:right="282"/>
        <w:rPr>
          <w:rFonts w:ascii="Arial" w:hAnsi="Arial" w:cs="Arial"/>
          <w:b w:val="0"/>
          <w:sz w:val="20"/>
        </w:rPr>
      </w:pPr>
      <w:r w:rsidRPr="007A627C">
        <w:rPr>
          <w:rFonts w:ascii="Arial" w:hAnsi="Arial" w:cs="Arial"/>
          <w:b w:val="0"/>
          <w:sz w:val="20"/>
        </w:rPr>
        <w:t xml:space="preserve">Predpokladané množstvo: </w:t>
      </w:r>
      <w:r w:rsidR="008748E9">
        <w:rPr>
          <w:rFonts w:ascii="Arial" w:hAnsi="Arial" w:cs="Arial"/>
          <w:b w:val="0"/>
          <w:sz w:val="20"/>
        </w:rPr>
        <w:t>uvedené v časti súťažných podkladov</w:t>
      </w:r>
      <w:r w:rsidR="008748E9" w:rsidRPr="008748E9">
        <w:rPr>
          <w:rFonts w:ascii="Arial" w:hAnsi="Arial" w:cs="Arial"/>
          <w:b w:val="0"/>
          <w:sz w:val="20"/>
        </w:rPr>
        <w:t xml:space="preserve"> B.1 Opis predmetu zákazky týchto súťažných podkladov</w:t>
      </w:r>
      <w:r w:rsidR="008748E9">
        <w:rPr>
          <w:rFonts w:ascii="Arial" w:hAnsi="Arial" w:cs="Arial"/>
          <w:b w:val="0"/>
          <w:sz w:val="20"/>
        </w:rPr>
        <w:t xml:space="preserve"> / príloha č. 1 Zmluvy – Technické požiadavky na predmet zákazky</w:t>
      </w:r>
    </w:p>
    <w:p w14:paraId="4B2F3B4C" w14:textId="77777777" w:rsidR="00A245F2" w:rsidRPr="00AB1F55" w:rsidRDefault="00A245F2" w:rsidP="00A245F2">
      <w:pPr>
        <w:pStyle w:val="Nadpis3"/>
        <w:rPr>
          <w:rFonts w:cs="Arial"/>
        </w:rPr>
      </w:pPr>
      <w:bookmarkStart w:id="36" w:name="_Toc117251494"/>
      <w:r w:rsidRPr="00AB1F55">
        <w:rPr>
          <w:rFonts w:cs="Arial"/>
        </w:rPr>
        <w:lastRenderedPageBreak/>
        <w:t>Rozdelenie predmetu zákazky</w:t>
      </w:r>
      <w:bookmarkEnd w:id="34"/>
      <w:bookmarkEnd w:id="36"/>
    </w:p>
    <w:p w14:paraId="1ED30AC6" w14:textId="72486CF4" w:rsidR="0058011E" w:rsidRPr="0058011E" w:rsidRDefault="008748E9" w:rsidP="00782959">
      <w:pPr>
        <w:numPr>
          <w:ilvl w:val="1"/>
          <w:numId w:val="29"/>
        </w:numPr>
        <w:ind w:left="1021" w:hanging="567"/>
      </w:pPr>
      <w:bookmarkStart w:id="37" w:name="_Toc355611540"/>
      <w:r>
        <w:rPr>
          <w:rFonts w:cs="Arial"/>
        </w:rPr>
        <w:t xml:space="preserve">Predmet </w:t>
      </w:r>
      <w:r w:rsidRPr="00A40A07">
        <w:rPr>
          <w:rFonts w:cs="Arial"/>
        </w:rPr>
        <w:t xml:space="preserve">zákazky je </w:t>
      </w:r>
      <w:r w:rsidRPr="001F2FEE">
        <w:rPr>
          <w:rFonts w:cs="Arial"/>
        </w:rPr>
        <w:t>rozdelený na</w:t>
      </w:r>
      <w:r w:rsidR="00D51E32" w:rsidRPr="001F2FEE">
        <w:rPr>
          <w:rFonts w:cs="Arial"/>
        </w:rPr>
        <w:t xml:space="preserve"> </w:t>
      </w:r>
      <w:r w:rsidR="001F2FEE" w:rsidRPr="001F2FEE">
        <w:rPr>
          <w:rFonts w:cs="Arial"/>
        </w:rPr>
        <w:t>4</w:t>
      </w:r>
      <w:r w:rsidRPr="001F2FEE">
        <w:rPr>
          <w:rFonts w:cs="Arial"/>
        </w:rPr>
        <w:t xml:space="preserve"> čast</w:t>
      </w:r>
      <w:r w:rsidR="001F2FEE" w:rsidRPr="001F2FEE">
        <w:rPr>
          <w:rFonts w:cs="Arial"/>
        </w:rPr>
        <w:t>i</w:t>
      </w:r>
      <w:r w:rsidRPr="001F2FEE">
        <w:rPr>
          <w:rFonts w:cs="Arial"/>
        </w:rPr>
        <w:t xml:space="preserve">. </w:t>
      </w:r>
      <w:r w:rsidR="006A3DA8" w:rsidRPr="001F2FEE">
        <w:rPr>
          <w:rFonts w:cs="Arial"/>
          <w:b/>
          <w:bCs/>
        </w:rPr>
        <w:t>Uchádzač</w:t>
      </w:r>
      <w:r w:rsidR="006A3DA8" w:rsidRPr="002D6089">
        <w:rPr>
          <w:rFonts w:cs="Arial"/>
          <w:b/>
          <w:bCs/>
        </w:rPr>
        <w:t xml:space="preserve"> môže predložiť ponuku na časť / časti alebo všetky časti zákazky.</w:t>
      </w:r>
      <w:r w:rsidR="006A3DA8">
        <w:rPr>
          <w:rFonts w:cs="Arial"/>
        </w:rPr>
        <w:t xml:space="preserve"> </w:t>
      </w:r>
      <w:r>
        <w:rPr>
          <w:rFonts w:cs="Arial"/>
        </w:rPr>
        <w:t xml:space="preserve">Uchádzači musia predložiť ponuku </w:t>
      </w:r>
      <w:r>
        <w:rPr>
          <w:rFonts w:cs="Arial"/>
          <w:bCs/>
        </w:rPr>
        <w:t>na celý</w:t>
      </w:r>
      <w:r>
        <w:rPr>
          <w:rFonts w:cs="Arial"/>
        </w:rPr>
        <w:t xml:space="preserve"> požadovaný </w:t>
      </w:r>
      <w:r>
        <w:rPr>
          <w:rFonts w:cs="Arial"/>
          <w:u w:val="single"/>
        </w:rPr>
        <w:t>predmet zákazky - za časť zákazky</w:t>
      </w:r>
      <w:r>
        <w:rPr>
          <w:rFonts w:cs="Arial"/>
        </w:rPr>
        <w:t>, na ktorú predkladajú ponuku podľa špecifikácie čast</w:t>
      </w:r>
      <w:r w:rsidR="008A79E9">
        <w:rPr>
          <w:rFonts w:cs="Arial"/>
        </w:rPr>
        <w:t xml:space="preserve">i </w:t>
      </w:r>
      <w:r>
        <w:rPr>
          <w:rFonts w:cs="Arial"/>
        </w:rPr>
        <w:t xml:space="preserve">predmetu zákazky uvedenej v časti </w:t>
      </w:r>
      <w:r>
        <w:rPr>
          <w:rFonts w:cs="Arial"/>
          <w:i/>
          <w:iCs/>
        </w:rPr>
        <w:t>B.1 Opis predmetu zákazky</w:t>
      </w:r>
      <w:r>
        <w:rPr>
          <w:rFonts w:cs="Arial"/>
        </w:rPr>
        <w:t xml:space="preserve"> týchto súťažných podkladov</w:t>
      </w:r>
      <w:r w:rsidR="00310635">
        <w:rPr>
          <w:rFonts w:cs="Arial"/>
        </w:rPr>
        <w:t xml:space="preserve"> / v prílohe č. 1 Technické požiadavky na predmet zákazky.</w:t>
      </w:r>
    </w:p>
    <w:p w14:paraId="7822C37F" w14:textId="77777777" w:rsidR="00A245F2" w:rsidRPr="00AB1F55" w:rsidRDefault="00A245F2" w:rsidP="00A245F2">
      <w:pPr>
        <w:pStyle w:val="Nadpis3"/>
        <w:rPr>
          <w:rFonts w:cs="Arial"/>
        </w:rPr>
      </w:pPr>
      <w:bookmarkStart w:id="38" w:name="_Toc117251495"/>
      <w:r w:rsidRPr="00AB1F55">
        <w:rPr>
          <w:rFonts w:cs="Arial"/>
        </w:rPr>
        <w:t>Variantné riešenie</w:t>
      </w:r>
      <w:bookmarkEnd w:id="37"/>
      <w:r w:rsidRPr="00AB1F55">
        <w:rPr>
          <w:rFonts w:cs="Arial"/>
        </w:rPr>
        <w:t>, Ekvivalentné riešenie</w:t>
      </w:r>
      <w:bookmarkEnd w:id="38"/>
    </w:p>
    <w:p w14:paraId="68B2E123" w14:textId="77777777" w:rsidR="00A245F2" w:rsidRPr="00AB1F55" w:rsidRDefault="00A245F2" w:rsidP="00A245F2">
      <w:pPr>
        <w:numPr>
          <w:ilvl w:val="1"/>
          <w:numId w:val="1"/>
        </w:numPr>
        <w:spacing w:after="120"/>
        <w:ind w:left="1021" w:hanging="567"/>
        <w:rPr>
          <w:rFonts w:cs="Arial"/>
        </w:rPr>
      </w:pPr>
      <w:r w:rsidRPr="00AB1F55">
        <w:rPr>
          <w:rFonts w:cs="Arial"/>
        </w:rPr>
        <w:t xml:space="preserve">Uchádzačom sa </w:t>
      </w:r>
      <w:r w:rsidRPr="008A79E9">
        <w:rPr>
          <w:rFonts w:cs="Arial"/>
          <w:b/>
          <w:bCs/>
        </w:rPr>
        <w:t>nepovoľuje</w:t>
      </w:r>
      <w:r w:rsidRPr="00AB1F55">
        <w:rPr>
          <w:rFonts w:cs="Arial"/>
        </w:rPr>
        <w:t xml:space="preserve"> predložiť variantné riešenie vo vzťahu k požadovanému predmetu zákazky.</w:t>
      </w:r>
    </w:p>
    <w:p w14:paraId="3173DB40" w14:textId="77777777" w:rsidR="00A245F2" w:rsidRPr="00AB1F55" w:rsidRDefault="00A245F2" w:rsidP="00A245F2">
      <w:pPr>
        <w:numPr>
          <w:ilvl w:val="1"/>
          <w:numId w:val="1"/>
        </w:numPr>
        <w:spacing w:after="120"/>
        <w:ind w:left="1021" w:hanging="567"/>
        <w:rPr>
          <w:rFonts w:cs="Arial"/>
        </w:rPr>
      </w:pPr>
      <w:r w:rsidRPr="00AB1F55">
        <w:rPr>
          <w:rFonts w:cs="Arial"/>
        </w:rPr>
        <w:t xml:space="preserve">Ak súčasťou ponuky bude aj variantné riešenie, variantné riešenie nebude zaradené </w:t>
      </w:r>
      <w:r w:rsidR="006F4A8C">
        <w:rPr>
          <w:rFonts w:cs="Arial"/>
        </w:rPr>
        <w:br/>
      </w:r>
      <w:r w:rsidRPr="00AB1F55">
        <w:rPr>
          <w:rFonts w:cs="Arial"/>
        </w:rPr>
        <w:t>do vyhodnotenia a bude sa naň hľadieť, akoby nebolo predložené. Vyhodnotené bude iba základné riešenie.</w:t>
      </w:r>
    </w:p>
    <w:p w14:paraId="44AEF06E" w14:textId="77777777" w:rsidR="00A245F2" w:rsidRPr="008B39E6" w:rsidRDefault="00A245F2" w:rsidP="00A245F2">
      <w:pPr>
        <w:numPr>
          <w:ilvl w:val="1"/>
          <w:numId w:val="1"/>
        </w:numPr>
        <w:ind w:left="1021" w:hanging="567"/>
        <w:rPr>
          <w:rFonts w:cs="Arial"/>
          <w:b/>
        </w:rPr>
      </w:pPr>
      <w:r w:rsidRPr="00AB1F55">
        <w:rPr>
          <w:rFonts w:cs="Arial"/>
        </w:rPr>
        <w:t xml:space="preserve">V prípade ak sa technické požiadavky odvolávajú na konkrétneho výrobcu, výrobný postup, značku, patent, typ, krajinu, oblasť alebo miesto pôvodu alebo výroby, verejný obstarávateľ pripúšťa ponúknuť ekvivalentný výrobok, zariaďovací predmet alebo materiál (ďalej len „ekvivalent“). Uchádzač musí v ponuke predložiť ako prílohu </w:t>
      </w:r>
      <w:r w:rsidRPr="007A627C">
        <w:rPr>
          <w:rFonts w:cs="Arial"/>
          <w:b/>
        </w:rPr>
        <w:t>„Zoznam ponúkaných ekvivalentných položiek“</w:t>
      </w:r>
      <w:r w:rsidRPr="00AB1F55">
        <w:rPr>
          <w:rFonts w:cs="Arial"/>
        </w:rPr>
        <w:t xml:space="preserve">, v ktorej uvedie čísla a názvy pôvodných položiek, ku ktorým ponúka ekvivalent, čísla nových položiek, obchodný názov, typové označenie a technické parametre ponúkaného ekvivalentu. </w:t>
      </w:r>
      <w:r w:rsidRPr="008B39E6">
        <w:rPr>
          <w:rFonts w:cs="Arial"/>
          <w:b/>
        </w:rPr>
        <w:t>Bližšie popísané v časti "B. 1.– Opis predmetu zákazky".</w:t>
      </w:r>
    </w:p>
    <w:p w14:paraId="064A7F0F" w14:textId="77777777" w:rsidR="00A245F2" w:rsidRPr="00AB1F55" w:rsidRDefault="00A245F2" w:rsidP="00A245F2">
      <w:pPr>
        <w:pStyle w:val="Nadpis3"/>
        <w:rPr>
          <w:rFonts w:cs="Arial"/>
        </w:rPr>
      </w:pPr>
      <w:bookmarkStart w:id="39" w:name="_Toc355611541"/>
      <w:bookmarkStart w:id="40" w:name="_Toc117251496"/>
      <w:r w:rsidRPr="00AB1F55">
        <w:rPr>
          <w:rFonts w:cs="Arial"/>
        </w:rPr>
        <w:t>Miesto a termín dodania predmetu zákazky</w:t>
      </w:r>
      <w:bookmarkEnd w:id="39"/>
      <w:bookmarkEnd w:id="40"/>
    </w:p>
    <w:p w14:paraId="72F926C8" w14:textId="77777777" w:rsidR="00A245F2" w:rsidRPr="00AB1F55" w:rsidRDefault="00A245F2" w:rsidP="00A245F2">
      <w:pPr>
        <w:numPr>
          <w:ilvl w:val="1"/>
          <w:numId w:val="1"/>
        </w:numPr>
        <w:spacing w:after="120"/>
        <w:ind w:left="1021" w:hanging="567"/>
        <w:rPr>
          <w:rFonts w:cs="Arial"/>
          <w:b/>
          <w:szCs w:val="20"/>
        </w:rPr>
      </w:pPr>
      <w:r w:rsidRPr="008120A2">
        <w:rPr>
          <w:rFonts w:cs="Arial"/>
          <w:b/>
          <w:bCs/>
        </w:rPr>
        <w:t>Miesto dodania predmetu zákazky</w:t>
      </w:r>
      <w:r w:rsidRPr="00AB1F55">
        <w:rPr>
          <w:rFonts w:cs="Arial"/>
        </w:rPr>
        <w:t>:</w:t>
      </w:r>
      <w:r w:rsidRPr="00AB1F55">
        <w:rPr>
          <w:rFonts w:cs="Arial"/>
          <w:szCs w:val="20"/>
        </w:rPr>
        <w:t xml:space="preserve"> </w:t>
      </w:r>
    </w:p>
    <w:sdt>
      <w:sdtPr>
        <w:rPr>
          <w:rFonts w:cs="Arial"/>
          <w:b/>
          <w:szCs w:val="20"/>
        </w:rPr>
        <w:alias w:val="E[Procurement].Location"/>
        <w:tag w:val="entity:Procurement|Location"/>
        <w:id w:val="-790133527"/>
      </w:sdtPr>
      <w:sdtEndPr/>
      <w:sdtContent>
        <w:p w14:paraId="5B51B9AB" w14:textId="4CCE0A44" w:rsidR="00A245F2" w:rsidRDefault="009E514F" w:rsidP="009D7F8A">
          <w:pPr>
            <w:spacing w:after="120"/>
            <w:ind w:left="1021"/>
            <w:rPr>
              <w:rFonts w:cs="Arial"/>
              <w:szCs w:val="20"/>
            </w:rPr>
          </w:pPr>
          <w:r w:rsidRPr="00AB1F55">
            <w:rPr>
              <w:rFonts w:cs="Arial"/>
              <w:szCs w:val="20"/>
            </w:rPr>
            <w:t>Fakultná nemocnica s poliklinikou Nové Zámky</w:t>
          </w:r>
          <w:r>
            <w:rPr>
              <w:rFonts w:cs="Arial"/>
              <w:szCs w:val="20"/>
            </w:rPr>
            <w:t xml:space="preserve">, </w:t>
          </w:r>
          <w:sdt>
            <w:sdtPr>
              <w:rPr>
                <w:rFonts w:cs="Arial"/>
                <w:b/>
                <w:szCs w:val="20"/>
              </w:rPr>
              <w:alias w:val="E[Procurement].Location"/>
              <w:tag w:val="entity:Procurement|Location"/>
              <w:id w:val="11420547"/>
            </w:sdtPr>
            <w:sdtEndPr/>
            <w:sdtContent>
              <w:r w:rsidR="009D7F8A" w:rsidRPr="009D7F8A">
                <w:rPr>
                  <w:rFonts w:cs="Arial"/>
                  <w:b/>
                  <w:szCs w:val="20"/>
                </w:rPr>
                <w:t>Slovenská ulica 11/A</w:t>
              </w:r>
              <w:r w:rsidR="009D7F8A">
                <w:rPr>
                  <w:rFonts w:cs="Arial"/>
                  <w:b/>
                  <w:szCs w:val="20"/>
                </w:rPr>
                <w:t xml:space="preserve">, </w:t>
              </w:r>
              <w:r w:rsidR="009D7F8A" w:rsidRPr="009D7F8A">
                <w:rPr>
                  <w:rFonts w:cs="Arial"/>
                  <w:b/>
                  <w:szCs w:val="20"/>
                </w:rPr>
                <w:t>940 34 Nové Zámky</w:t>
              </w:r>
              <w:r w:rsidR="009D7F8A">
                <w:rPr>
                  <w:rFonts w:cs="Arial"/>
                  <w:b/>
                  <w:szCs w:val="20"/>
                </w:rPr>
                <w:t xml:space="preserve">, </w:t>
              </w:r>
              <w:r w:rsidR="00904F3D">
                <w:rPr>
                  <w:rFonts w:cs="Arial"/>
                  <w:bCs/>
                  <w:szCs w:val="20"/>
                </w:rPr>
                <w:t>N</w:t>
              </w:r>
              <w:r w:rsidR="009D7F8A" w:rsidRPr="008120A2">
                <w:rPr>
                  <w:rFonts w:cs="Arial"/>
                  <w:bCs/>
                  <w:szCs w:val="20"/>
                </w:rPr>
                <w:t>emocničná lekáreň</w:t>
              </w:r>
              <w:r w:rsidR="008A79E9">
                <w:rPr>
                  <w:rFonts w:cs="Arial"/>
                  <w:bCs/>
                  <w:szCs w:val="20"/>
                </w:rPr>
                <w:t xml:space="preserve">, </w:t>
              </w:r>
              <w:r w:rsidR="00904F3D">
                <w:rPr>
                  <w:rFonts w:cs="Arial"/>
                  <w:bCs/>
                  <w:szCs w:val="20"/>
                </w:rPr>
                <w:t>S</w:t>
              </w:r>
              <w:r w:rsidR="009D7F8A" w:rsidRPr="008120A2">
                <w:rPr>
                  <w:rFonts w:cs="Arial"/>
                  <w:bCs/>
                  <w:szCs w:val="20"/>
                </w:rPr>
                <w:t>klad všeobecného materiálu</w:t>
              </w:r>
              <w:r w:rsidR="00462324">
                <w:rPr>
                  <w:rFonts w:cs="Arial"/>
                  <w:bCs/>
                  <w:szCs w:val="20"/>
                </w:rPr>
                <w:t xml:space="preserve"> a </w:t>
              </w:r>
              <w:r w:rsidR="00904F3D">
                <w:rPr>
                  <w:rFonts w:cs="Arial"/>
                  <w:bCs/>
                  <w:szCs w:val="20"/>
                </w:rPr>
                <w:t>S</w:t>
              </w:r>
              <w:r w:rsidR="009D7F8A" w:rsidRPr="008120A2">
                <w:rPr>
                  <w:rFonts w:cs="Arial"/>
                  <w:bCs/>
                  <w:szCs w:val="20"/>
                </w:rPr>
                <w:t>klad pre verejnú lekáreň</w:t>
              </w:r>
              <w:r w:rsidR="008A79E9">
                <w:rPr>
                  <w:rFonts w:cs="Arial"/>
                  <w:bCs/>
                  <w:szCs w:val="20"/>
                </w:rPr>
                <w:t>.</w:t>
              </w:r>
              <w:r w:rsidRPr="008120A2">
                <w:rPr>
                  <w:rFonts w:cs="Arial"/>
                  <w:bCs/>
                  <w:szCs w:val="20"/>
                </w:rPr>
                <w:t xml:space="preserve"> </w:t>
              </w:r>
            </w:sdtContent>
          </w:sdt>
        </w:p>
      </w:sdtContent>
    </w:sdt>
    <w:p w14:paraId="3B8B8C16" w14:textId="61F7AAD0" w:rsidR="008120A2" w:rsidRDefault="00A245F2" w:rsidP="009C7242">
      <w:pPr>
        <w:ind w:left="1021"/>
        <w:rPr>
          <w:rFonts w:cs="Arial"/>
          <w:szCs w:val="20"/>
        </w:rPr>
      </w:pPr>
      <w:r w:rsidRPr="00AB1F55">
        <w:rPr>
          <w:rFonts w:cs="Arial"/>
          <w:b/>
        </w:rPr>
        <w:t>Termín dodania predmetu zákazky</w:t>
      </w:r>
      <w:r>
        <w:rPr>
          <w:rFonts w:cs="Arial"/>
          <w:b/>
        </w:rPr>
        <w:t>/trvanie zmluvy</w:t>
      </w:r>
      <w:r w:rsidRPr="00AB1F55">
        <w:rPr>
          <w:rFonts w:cs="Arial"/>
          <w:b/>
        </w:rPr>
        <w:t>:</w:t>
      </w:r>
      <w:r w:rsidR="009C7242">
        <w:rPr>
          <w:rFonts w:cs="Arial"/>
          <w:b/>
        </w:rPr>
        <w:t xml:space="preserve"> </w:t>
      </w:r>
      <w:r w:rsidR="009C7242" w:rsidRPr="009C7242">
        <w:rPr>
          <w:rFonts w:cs="Arial"/>
          <w:bCs/>
        </w:rPr>
        <w:t xml:space="preserve">Doba </w:t>
      </w:r>
      <w:r w:rsidR="009C7242" w:rsidRPr="008D02E1">
        <w:rPr>
          <w:rFonts w:cs="Arial"/>
          <w:bCs/>
        </w:rPr>
        <w:t xml:space="preserve">trvania Rámcovej </w:t>
      </w:r>
      <w:r w:rsidR="008A79E9" w:rsidRPr="008D02E1">
        <w:rPr>
          <w:rFonts w:cs="Arial"/>
          <w:bCs/>
        </w:rPr>
        <w:t>zmluvy</w:t>
      </w:r>
      <w:r w:rsidR="009C7242" w:rsidRPr="008D02E1">
        <w:rPr>
          <w:rFonts w:cs="Arial"/>
          <w:bCs/>
        </w:rPr>
        <w:t>:</w:t>
      </w:r>
      <w:r w:rsidR="009C7242" w:rsidRPr="008D02E1">
        <w:rPr>
          <w:rFonts w:cs="Arial"/>
          <w:b/>
        </w:rPr>
        <w:t xml:space="preserve"> 3</w:t>
      </w:r>
      <w:r w:rsidR="008D02E1" w:rsidRPr="008D02E1">
        <w:rPr>
          <w:rFonts w:cs="Arial"/>
          <w:b/>
        </w:rPr>
        <w:t>2</w:t>
      </w:r>
      <w:r w:rsidR="008D02E1">
        <w:rPr>
          <w:rFonts w:cs="Arial"/>
          <w:b/>
        </w:rPr>
        <w:t xml:space="preserve"> </w:t>
      </w:r>
      <w:r w:rsidR="009C7242" w:rsidRPr="009C7242">
        <w:rPr>
          <w:rFonts w:cs="Arial"/>
          <w:b/>
        </w:rPr>
        <w:t xml:space="preserve">mesiacov </w:t>
      </w:r>
      <w:r w:rsidR="009C7242" w:rsidRPr="008120A2">
        <w:rPr>
          <w:rFonts w:cs="Arial"/>
          <w:bCs/>
        </w:rPr>
        <w:t xml:space="preserve">od nadobudnutia účinnosti Rámcovej </w:t>
      </w:r>
      <w:r w:rsidR="008A79E9">
        <w:rPr>
          <w:rFonts w:cs="Arial"/>
          <w:bCs/>
        </w:rPr>
        <w:t>zmluvy</w:t>
      </w:r>
      <w:r w:rsidR="008120A2">
        <w:rPr>
          <w:rFonts w:cs="Arial"/>
          <w:bCs/>
        </w:rPr>
        <w:t xml:space="preserve"> </w:t>
      </w:r>
      <w:r w:rsidR="008120A2" w:rsidRPr="00252E8B">
        <w:rPr>
          <w:rFonts w:cs="Arial"/>
          <w:szCs w:val="20"/>
        </w:rPr>
        <w:t>alebo do vyčerpania finančného limitu celkovej hodnoty zákazky</w:t>
      </w:r>
      <w:r w:rsidR="008120A2">
        <w:rPr>
          <w:rFonts w:cs="Arial"/>
          <w:szCs w:val="20"/>
        </w:rPr>
        <w:t xml:space="preserve"> (časti zákazky)</w:t>
      </w:r>
      <w:r w:rsidR="008120A2" w:rsidRPr="00252E8B">
        <w:rPr>
          <w:rFonts w:cs="Arial"/>
          <w:szCs w:val="20"/>
        </w:rPr>
        <w:t>, podľa toho, ktorá z týchto skutočností nastane skôr</w:t>
      </w:r>
      <w:r w:rsidR="008120A2">
        <w:rPr>
          <w:rFonts w:cs="Arial"/>
          <w:szCs w:val="20"/>
        </w:rPr>
        <w:t>.</w:t>
      </w:r>
    </w:p>
    <w:p w14:paraId="26B88A0C" w14:textId="35B27381" w:rsidR="009C7242" w:rsidRPr="008120A2" w:rsidRDefault="009C7242" w:rsidP="009C7242">
      <w:pPr>
        <w:ind w:left="1021"/>
        <w:rPr>
          <w:rFonts w:cs="Arial"/>
          <w:bCs/>
        </w:rPr>
      </w:pPr>
      <w:r w:rsidRPr="008120A2">
        <w:rPr>
          <w:rFonts w:cs="Arial"/>
          <w:bCs/>
        </w:rPr>
        <w:t xml:space="preserve">Uchádzač je povinný sa na základe uzatvorenej Rámcovej </w:t>
      </w:r>
      <w:r w:rsidR="008A79E9">
        <w:rPr>
          <w:rFonts w:cs="Arial"/>
          <w:bCs/>
        </w:rPr>
        <w:t>zmluvy</w:t>
      </w:r>
      <w:r w:rsidRPr="008120A2">
        <w:rPr>
          <w:rFonts w:cs="Arial"/>
          <w:bCs/>
        </w:rPr>
        <w:t xml:space="preserve"> zaviazať, že predmet obstarávania bude dodávať v množstvách špecifikovaných v samostatných objednávkach predkladaných podľa skutočných potrieb a požiadaviek verejného obstarávateľa. </w:t>
      </w:r>
    </w:p>
    <w:p w14:paraId="52D05B87" w14:textId="77777777" w:rsidR="00A245F2" w:rsidRPr="00AB1F55" w:rsidRDefault="00A245F2" w:rsidP="00A245F2">
      <w:pPr>
        <w:pStyle w:val="Nadpis3"/>
        <w:rPr>
          <w:rFonts w:cs="Arial"/>
        </w:rPr>
      </w:pPr>
      <w:bookmarkStart w:id="41" w:name="_Toc355611542"/>
      <w:bookmarkStart w:id="42" w:name="_Toc117251497"/>
      <w:r w:rsidRPr="00AB1F55">
        <w:rPr>
          <w:rFonts w:cs="Arial"/>
        </w:rPr>
        <w:t>Zdroj finančných prostriedkov</w:t>
      </w:r>
      <w:bookmarkEnd w:id="41"/>
      <w:bookmarkEnd w:id="42"/>
    </w:p>
    <w:p w14:paraId="5572E5FE" w14:textId="0E3496AC" w:rsidR="009C7242" w:rsidRDefault="009C7242" w:rsidP="009C7242">
      <w:pPr>
        <w:numPr>
          <w:ilvl w:val="1"/>
          <w:numId w:val="1"/>
        </w:numPr>
        <w:spacing w:after="120"/>
        <w:ind w:left="1021" w:hanging="567"/>
        <w:rPr>
          <w:rFonts w:cs="Arial"/>
        </w:rPr>
      </w:pPr>
      <w:bookmarkStart w:id="43" w:name="_Toc355611543"/>
      <w:r>
        <w:rPr>
          <w:rFonts w:cs="Arial"/>
        </w:rPr>
        <w:t xml:space="preserve">Predmet zákazky </w:t>
      </w:r>
      <w:r w:rsidRPr="009C7242">
        <w:rPr>
          <w:rFonts w:cs="Arial"/>
        </w:rPr>
        <w:t xml:space="preserve">sa bude financovať z vlastných zdrojov verejného obstarávateľa formou bezhotovostného platobného styku. Preddavky ani zálohy sa neposkytujú. Úhrady sa budú vykonávať na základe faktúr vystavených podľa objednávok a dodacích listov skutočne dodaného množstva tovaru. </w:t>
      </w:r>
    </w:p>
    <w:p w14:paraId="5D0EBD75" w14:textId="4162193D" w:rsidR="009C7242" w:rsidRPr="009C7242" w:rsidRDefault="009C7242" w:rsidP="009C7242">
      <w:pPr>
        <w:numPr>
          <w:ilvl w:val="1"/>
          <w:numId w:val="1"/>
        </w:numPr>
        <w:spacing w:after="120"/>
        <w:ind w:left="1021" w:hanging="567"/>
        <w:rPr>
          <w:rFonts w:cs="Arial"/>
        </w:rPr>
      </w:pPr>
      <w:r w:rsidRPr="009C7242">
        <w:rPr>
          <w:rFonts w:cs="Arial"/>
        </w:rPr>
        <w:t xml:space="preserve">Verejný  obstarávateľ  si  vyhradzuje  právo  neprijať  ani  jednu  ponuku  a neuzavrieť Rámcovú </w:t>
      </w:r>
      <w:r w:rsidR="008A79E9">
        <w:rPr>
          <w:rFonts w:cs="Arial"/>
        </w:rPr>
        <w:t>zmluvu</w:t>
      </w:r>
      <w:r w:rsidRPr="009C7242">
        <w:rPr>
          <w:rFonts w:cs="Arial"/>
        </w:rPr>
        <w:t xml:space="preserve"> so  žiadnym  uchádzačom  v prípade,  že  ceny  uvádzané  v ponukách presiahnu stanovený limit finančných prostriedkov, pridelených na predmet zákazky, t.j. limit predpokladanej hodnoty zákazky</w:t>
      </w:r>
      <w:r w:rsidR="008A79E9">
        <w:rPr>
          <w:rFonts w:cs="Arial"/>
        </w:rPr>
        <w:t xml:space="preserve"> na danú časť zákazky.</w:t>
      </w:r>
    </w:p>
    <w:p w14:paraId="7EC021D5" w14:textId="77777777" w:rsidR="00A245F2" w:rsidRPr="00AB1F55" w:rsidRDefault="00A245F2" w:rsidP="00A245F2">
      <w:pPr>
        <w:pStyle w:val="Nadpis3"/>
        <w:rPr>
          <w:rFonts w:cs="Arial"/>
        </w:rPr>
      </w:pPr>
      <w:bookmarkStart w:id="44" w:name="_Toc117251498"/>
      <w:r w:rsidRPr="00AB1F55">
        <w:rPr>
          <w:rFonts w:cs="Arial"/>
        </w:rPr>
        <w:t>Typ zmluv</w:t>
      </w:r>
      <w:bookmarkEnd w:id="43"/>
      <w:r w:rsidRPr="00AB1F55">
        <w:rPr>
          <w:rFonts w:cs="Arial"/>
        </w:rPr>
        <w:t>ného vzťahu</w:t>
      </w:r>
      <w:bookmarkEnd w:id="44"/>
    </w:p>
    <w:p w14:paraId="1F430843" w14:textId="14513229" w:rsidR="00A245F2" w:rsidRPr="008120A2" w:rsidRDefault="00A245F2" w:rsidP="00A50FBB">
      <w:pPr>
        <w:numPr>
          <w:ilvl w:val="1"/>
          <w:numId w:val="1"/>
        </w:numPr>
        <w:spacing w:after="120"/>
        <w:ind w:left="1021" w:hanging="567"/>
        <w:rPr>
          <w:rFonts w:cs="Arial"/>
          <w:i/>
        </w:rPr>
      </w:pPr>
      <w:r w:rsidRPr="008120A2">
        <w:rPr>
          <w:rFonts w:cs="Arial"/>
        </w:rPr>
        <w:t xml:space="preserve">S úspešným uchádzačom bude uzatvorená </w:t>
      </w:r>
      <w:r w:rsidR="008120A2" w:rsidRPr="008120A2">
        <w:rPr>
          <w:rFonts w:cs="Arial"/>
          <w:szCs w:val="20"/>
        </w:rPr>
        <w:t xml:space="preserve">Rámcová </w:t>
      </w:r>
      <w:r w:rsidR="008A79E9">
        <w:rPr>
          <w:rFonts w:cs="Arial"/>
          <w:szCs w:val="20"/>
        </w:rPr>
        <w:t>zmluva</w:t>
      </w:r>
      <w:r w:rsidR="008120A2" w:rsidRPr="008120A2">
        <w:rPr>
          <w:rFonts w:cs="Arial"/>
          <w:szCs w:val="20"/>
        </w:rPr>
        <w:t xml:space="preserve"> v zmysle § 269 ods. 2 a § 409 zákona č. 513/1991 Zb. Obchodného zákonníka</w:t>
      </w:r>
      <w:r w:rsidR="008120A2">
        <w:rPr>
          <w:rFonts w:cs="Arial"/>
          <w:color w:val="0070C0"/>
          <w:szCs w:val="20"/>
        </w:rPr>
        <w:t xml:space="preserve"> </w:t>
      </w:r>
      <w:r w:rsidR="008120A2" w:rsidRPr="00252E8B">
        <w:rPr>
          <w:rFonts w:cs="Arial"/>
          <w:szCs w:val="20"/>
        </w:rPr>
        <w:t xml:space="preserve">v znení neskorších predpisov (ďalej </w:t>
      </w:r>
      <w:r w:rsidR="008120A2">
        <w:rPr>
          <w:rFonts w:cs="Arial"/>
          <w:szCs w:val="20"/>
        </w:rPr>
        <w:t>aj</w:t>
      </w:r>
      <w:r w:rsidR="008120A2" w:rsidRPr="00252E8B">
        <w:rPr>
          <w:rFonts w:cs="Arial"/>
          <w:szCs w:val="20"/>
        </w:rPr>
        <w:t xml:space="preserve"> „zmluva“)</w:t>
      </w:r>
      <w:r w:rsidR="008120A2">
        <w:rPr>
          <w:rFonts w:cs="Arial"/>
          <w:szCs w:val="20"/>
        </w:rPr>
        <w:t xml:space="preserve">. </w:t>
      </w:r>
      <w:r w:rsidR="001E60CF">
        <w:rPr>
          <w:rFonts w:cs="Arial"/>
        </w:rPr>
        <w:t>Predmet zákazky sa bude dodávať</w:t>
      </w:r>
      <w:r w:rsidRPr="008120A2">
        <w:rPr>
          <w:rFonts w:cs="Arial"/>
        </w:rPr>
        <w:t xml:space="preserve"> v súlade so zmluvnými podmienkami, ktoré sú podrobne vymedzené v týchto súťažných podkladoch -  oddiel </w:t>
      </w:r>
      <w:r w:rsidRPr="008120A2">
        <w:rPr>
          <w:rFonts w:cs="Arial"/>
          <w:i/>
        </w:rPr>
        <w:t>B.</w:t>
      </w:r>
      <w:r w:rsidR="00C53E03">
        <w:rPr>
          <w:rFonts w:cs="Arial"/>
          <w:i/>
        </w:rPr>
        <w:t>2</w:t>
      </w:r>
      <w:r w:rsidRPr="008120A2">
        <w:rPr>
          <w:rFonts w:cs="Arial"/>
          <w:i/>
        </w:rPr>
        <w:t xml:space="preserve"> „Obchodné podmienky dodania predmetu zákazky“ </w:t>
      </w:r>
    </w:p>
    <w:p w14:paraId="69A0A909" w14:textId="77777777" w:rsidR="00A245F2" w:rsidRPr="00AB1F55" w:rsidRDefault="00A245F2" w:rsidP="00A245F2">
      <w:pPr>
        <w:pStyle w:val="Nadpis3"/>
        <w:rPr>
          <w:rFonts w:cs="Arial"/>
        </w:rPr>
      </w:pPr>
      <w:bookmarkStart w:id="45" w:name="_Toc355611544"/>
      <w:bookmarkStart w:id="46" w:name="_Toc117251499"/>
      <w:r w:rsidRPr="00AB1F55">
        <w:rPr>
          <w:rFonts w:cs="Arial"/>
        </w:rPr>
        <w:t>Lehota viazanosti ponuky</w:t>
      </w:r>
      <w:bookmarkEnd w:id="45"/>
      <w:bookmarkEnd w:id="46"/>
    </w:p>
    <w:p w14:paraId="5381AF09" w14:textId="77777777" w:rsidR="00A245F2" w:rsidRPr="00AB1F55" w:rsidRDefault="00A245F2" w:rsidP="00A245F2">
      <w:pPr>
        <w:numPr>
          <w:ilvl w:val="1"/>
          <w:numId w:val="1"/>
        </w:numPr>
        <w:spacing w:after="120"/>
        <w:ind w:left="1021" w:hanging="567"/>
        <w:rPr>
          <w:rFonts w:cs="Arial"/>
        </w:rPr>
      </w:pPr>
      <w:r w:rsidRPr="00AB1F55">
        <w:rPr>
          <w:rFonts w:cs="Arial"/>
        </w:rPr>
        <w:t>Uchádzač je svojou ponukou viazaný od lehoty na predkladanie ponúk až do uplynutia lehoty viazanosti ponúk stanovenej verejným obstarávateľom.</w:t>
      </w:r>
    </w:p>
    <w:p w14:paraId="3124D445" w14:textId="617BCB2C" w:rsidR="00A245F2" w:rsidRPr="00AB1F55" w:rsidRDefault="00A245F2" w:rsidP="00A245F2">
      <w:pPr>
        <w:numPr>
          <w:ilvl w:val="1"/>
          <w:numId w:val="1"/>
        </w:numPr>
        <w:spacing w:after="120"/>
        <w:ind w:left="1021" w:hanging="567"/>
        <w:rPr>
          <w:rFonts w:cs="Arial"/>
        </w:rPr>
      </w:pPr>
      <w:r w:rsidRPr="00AB1F55">
        <w:rPr>
          <w:rFonts w:cs="Arial"/>
        </w:rPr>
        <w:t xml:space="preserve">Lehota viazanosti ponúk je verejným obstarávateľom </w:t>
      </w:r>
      <w:r w:rsidRPr="00C81CE9">
        <w:rPr>
          <w:rFonts w:cs="Arial"/>
        </w:rPr>
        <w:t xml:space="preserve">stanovená do </w:t>
      </w:r>
      <w:r w:rsidR="00462324" w:rsidRPr="00C81CE9">
        <w:rPr>
          <w:rFonts w:cs="Arial"/>
          <w:b/>
        </w:rPr>
        <w:t>31</w:t>
      </w:r>
      <w:r w:rsidR="003F715F" w:rsidRPr="00C81CE9">
        <w:rPr>
          <w:rFonts w:cs="Arial"/>
          <w:b/>
        </w:rPr>
        <w:t>.</w:t>
      </w:r>
      <w:r w:rsidR="00F5113D" w:rsidRPr="00C81CE9">
        <w:rPr>
          <w:rFonts w:cs="Arial"/>
          <w:b/>
        </w:rPr>
        <w:t>12</w:t>
      </w:r>
      <w:r w:rsidR="003F715F" w:rsidRPr="00C81CE9">
        <w:rPr>
          <w:rFonts w:cs="Arial"/>
          <w:b/>
        </w:rPr>
        <w:t>.202</w:t>
      </w:r>
      <w:r w:rsidR="00462324" w:rsidRPr="00C81CE9">
        <w:rPr>
          <w:rFonts w:cs="Arial"/>
          <w:b/>
        </w:rPr>
        <w:t>3</w:t>
      </w:r>
    </w:p>
    <w:p w14:paraId="1305C60A" w14:textId="0AB8EC94" w:rsidR="00E72D10" w:rsidRPr="001E60CF" w:rsidRDefault="00A245F2" w:rsidP="001E60CF">
      <w:pPr>
        <w:numPr>
          <w:ilvl w:val="1"/>
          <w:numId w:val="29"/>
        </w:numPr>
        <w:spacing w:after="120"/>
        <w:ind w:left="1021" w:hanging="567"/>
        <w:rPr>
          <w:rFonts w:cs="Arial"/>
        </w:rPr>
      </w:pPr>
      <w:r w:rsidRPr="00AB1F55">
        <w:rPr>
          <w:rFonts w:cs="Arial"/>
        </w:rPr>
        <w:lastRenderedPageBreak/>
        <w:t xml:space="preserve">V prípade potreby, vyplývajúcej najmä z aplikácie revíznych postupov, si verejný obstarávateľ vyhradzuje právo primerane </w:t>
      </w:r>
      <w:r w:rsidR="00ED2617">
        <w:rPr>
          <w:rFonts w:cs="Arial"/>
        </w:rPr>
        <w:t xml:space="preserve">predĺžiť lehotu viazanosti ponúk, </w:t>
      </w:r>
      <w:r w:rsidR="00ED2617" w:rsidRPr="00DA67DD">
        <w:rPr>
          <w:rFonts w:cs="Arial"/>
          <w:b/>
        </w:rPr>
        <w:t xml:space="preserve">maximálne však </w:t>
      </w:r>
      <w:r w:rsidR="00ED2617" w:rsidRPr="00664EAD">
        <w:rPr>
          <w:rFonts w:cs="Arial"/>
          <w:b/>
        </w:rPr>
        <w:t>12 mesiacov od</w:t>
      </w:r>
      <w:r w:rsidR="00ED2617" w:rsidRPr="00DA67DD">
        <w:rPr>
          <w:rFonts w:cs="Arial"/>
          <w:b/>
        </w:rPr>
        <w:t xml:space="preserve"> uplynutia lehoty na predkladanie ponúk</w:t>
      </w:r>
      <w:r w:rsidRPr="00DA67DD">
        <w:rPr>
          <w:rFonts w:cs="Arial"/>
        </w:rPr>
        <w:t xml:space="preserve">. </w:t>
      </w:r>
      <w:r w:rsidR="006144B1" w:rsidRPr="00DA67DD">
        <w:rPr>
          <w:rFonts w:cs="Arial"/>
        </w:rPr>
        <w:t>Predĺženie lehoty viazanosti</w:t>
      </w:r>
      <w:r w:rsidR="006144B1">
        <w:rPr>
          <w:rFonts w:cs="Arial"/>
        </w:rPr>
        <w:t xml:space="preserve"> ponúk oznámi verejný obstarávateľ všetkým záujemcom a uchádzačom formou elektronickej komunikácie v systéme JOSEPHINE. V prípade, ak uchádzač nesúhlasí s predĺžením lehoty viazanosti ponúk, doručí žiadosť o späťvzatie ponuky v elektronickej forme v systéme JOSEPHINE. </w:t>
      </w:r>
    </w:p>
    <w:p w14:paraId="56D6F231" w14:textId="18F02F4D" w:rsidR="00E07266" w:rsidRDefault="00A245F2" w:rsidP="00E07266">
      <w:pPr>
        <w:numPr>
          <w:ilvl w:val="1"/>
          <w:numId w:val="1"/>
        </w:numPr>
        <w:spacing w:after="120"/>
        <w:ind w:left="1021" w:hanging="567"/>
        <w:rPr>
          <w:rFonts w:cs="Arial"/>
        </w:rPr>
      </w:pPr>
      <w:r w:rsidRPr="00A90C94">
        <w:rPr>
          <w:rFonts w:cs="Arial"/>
        </w:rPr>
        <w:t xml:space="preserve">Uchádzači sú svojou ponukou viazaní do uplynutia verejným obstarávateľom oznámenej, primerane predĺženej lehoty viazanosti ponúk podľa bodu </w:t>
      </w:r>
      <w:r w:rsidRPr="00DA67DD">
        <w:rPr>
          <w:rFonts w:cs="Arial"/>
        </w:rPr>
        <w:t xml:space="preserve">8.3. </w:t>
      </w:r>
      <w:r w:rsidR="00E07266" w:rsidRPr="00DA67DD">
        <w:rPr>
          <w:rFonts w:cs="Arial"/>
        </w:rPr>
        <w:t xml:space="preserve">a sú povinní predĺžiť platnosť zábezpeky </w:t>
      </w:r>
      <w:r w:rsidR="00291D56" w:rsidRPr="00DA67DD">
        <w:rPr>
          <w:rFonts w:cs="Arial"/>
        </w:rPr>
        <w:t>a</w:t>
      </w:r>
      <w:r w:rsidR="00664EAD">
        <w:rPr>
          <w:rFonts w:cs="Arial"/>
        </w:rPr>
        <w:t> </w:t>
      </w:r>
      <w:r w:rsidR="00291D56" w:rsidRPr="00DA67DD">
        <w:rPr>
          <w:rFonts w:cs="Arial"/>
        </w:rPr>
        <w:t>po</w:t>
      </w:r>
      <w:r w:rsidR="00664EAD">
        <w:rPr>
          <w:rFonts w:cs="Arial"/>
        </w:rPr>
        <w:t>i</w:t>
      </w:r>
      <w:r w:rsidR="00291D56" w:rsidRPr="00DA67DD">
        <w:rPr>
          <w:rFonts w:cs="Arial"/>
        </w:rPr>
        <w:t>steni</w:t>
      </w:r>
      <w:r w:rsidR="00664EAD">
        <w:rPr>
          <w:rFonts w:cs="Arial"/>
        </w:rPr>
        <w:t xml:space="preserve">a </w:t>
      </w:r>
      <w:r w:rsidR="00291D56" w:rsidRPr="00DA67DD">
        <w:rPr>
          <w:rFonts w:cs="Arial"/>
        </w:rPr>
        <w:t xml:space="preserve">záruky </w:t>
      </w:r>
      <w:r w:rsidR="00E07266" w:rsidRPr="00DA67DD">
        <w:rPr>
          <w:rFonts w:cs="Arial"/>
        </w:rPr>
        <w:t xml:space="preserve">podľa bodu </w:t>
      </w:r>
      <w:r w:rsidR="009049F4">
        <w:rPr>
          <w:rFonts w:cs="Arial"/>
        </w:rPr>
        <w:t>17</w:t>
      </w:r>
      <w:r w:rsidR="00E07266" w:rsidRPr="00DA67DD">
        <w:rPr>
          <w:rFonts w:cs="Arial"/>
        </w:rPr>
        <w:t xml:space="preserve"> tejto časti súťažných podkladov.</w:t>
      </w:r>
    </w:p>
    <w:p w14:paraId="0F16309F" w14:textId="7664F53E" w:rsidR="00A245F2" w:rsidRPr="001E60CF" w:rsidRDefault="00E72D10" w:rsidP="00AB0F9F">
      <w:pPr>
        <w:numPr>
          <w:ilvl w:val="1"/>
          <w:numId w:val="1"/>
        </w:numPr>
        <w:spacing w:after="120"/>
        <w:ind w:left="1021" w:hanging="567"/>
        <w:rPr>
          <w:rFonts w:cs="Arial"/>
        </w:rPr>
      </w:pPr>
      <w:r>
        <w:t>Verejný obstarávateľ si vyhradzuje právo uzavrieť zmluvu aj v predĺženej lehote viazanosti ponúk.</w:t>
      </w:r>
      <w:r w:rsidR="00326EF0">
        <w:t xml:space="preserve"> </w:t>
      </w:r>
    </w:p>
    <w:p w14:paraId="61541009" w14:textId="77777777" w:rsidR="00A245F2" w:rsidRPr="00AB1F55" w:rsidRDefault="00A245F2" w:rsidP="00A245F2">
      <w:pPr>
        <w:pStyle w:val="Nadpis2"/>
        <w:rPr>
          <w:rFonts w:cs="Arial"/>
        </w:rPr>
      </w:pPr>
      <w:bookmarkStart w:id="47" w:name="_Toc355611545"/>
      <w:bookmarkStart w:id="48" w:name="_Toc457376814"/>
      <w:bookmarkStart w:id="49" w:name="_Toc458627840"/>
      <w:bookmarkStart w:id="50" w:name="_Toc459104756"/>
      <w:bookmarkStart w:id="51" w:name="_Toc526253154"/>
      <w:bookmarkStart w:id="52" w:name="_Toc527111487"/>
      <w:bookmarkStart w:id="53" w:name="_Toc527359673"/>
      <w:bookmarkStart w:id="54" w:name="_Toc527368465"/>
      <w:bookmarkStart w:id="55" w:name="_Toc18664479"/>
      <w:bookmarkStart w:id="56" w:name="_Toc44420480"/>
      <w:bookmarkStart w:id="57" w:name="_Toc44480236"/>
      <w:bookmarkStart w:id="58" w:name="_Toc45096772"/>
      <w:bookmarkStart w:id="59" w:name="_Toc46836586"/>
      <w:bookmarkStart w:id="60" w:name="_Toc48553134"/>
      <w:bookmarkStart w:id="61" w:name="_Toc96065532"/>
      <w:bookmarkStart w:id="62" w:name="_Toc117251500"/>
      <w:r w:rsidRPr="00AB1F55">
        <w:rPr>
          <w:rFonts w:cs="Arial"/>
        </w:rPr>
        <w:t>Časť II.</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p>
    <w:p w14:paraId="70F82606" w14:textId="77777777" w:rsidR="00A245F2" w:rsidRPr="00AB1F55" w:rsidRDefault="00A245F2" w:rsidP="00A245F2">
      <w:pPr>
        <w:pStyle w:val="Nadpis2"/>
        <w:rPr>
          <w:rFonts w:cs="Arial"/>
        </w:rPr>
      </w:pPr>
      <w:bookmarkStart w:id="63" w:name="_Toc354993028"/>
      <w:bookmarkStart w:id="64" w:name="_Toc355611546"/>
      <w:bookmarkStart w:id="65" w:name="_Toc357758505"/>
      <w:bookmarkStart w:id="66" w:name="_Toc359919531"/>
      <w:bookmarkStart w:id="67" w:name="_Toc117251501"/>
      <w:r w:rsidRPr="00AB1F55">
        <w:rPr>
          <w:rFonts w:cs="Arial"/>
        </w:rPr>
        <w:t>Komunikácia a vysvetlenie</w:t>
      </w:r>
      <w:bookmarkEnd w:id="63"/>
      <w:bookmarkEnd w:id="64"/>
      <w:bookmarkEnd w:id="65"/>
      <w:bookmarkEnd w:id="66"/>
      <w:bookmarkEnd w:id="67"/>
    </w:p>
    <w:p w14:paraId="7AD79E93" w14:textId="77777777" w:rsidR="00A245F2" w:rsidRPr="00AB1F55" w:rsidRDefault="00A245F2" w:rsidP="00A245F2">
      <w:pPr>
        <w:pStyle w:val="Nadpis3"/>
        <w:rPr>
          <w:rFonts w:cs="Arial"/>
        </w:rPr>
      </w:pPr>
      <w:bookmarkStart w:id="68" w:name="_Toc355611547"/>
      <w:bookmarkStart w:id="69" w:name="_Toc117251502"/>
      <w:r w:rsidRPr="00AB1F55">
        <w:rPr>
          <w:rFonts w:cs="Arial"/>
        </w:rPr>
        <w:t>Komunikácia medzi verejným obstarávateľom, záujemcami alebo uchádzačmi</w:t>
      </w:r>
      <w:bookmarkEnd w:id="68"/>
      <w:bookmarkEnd w:id="69"/>
    </w:p>
    <w:p w14:paraId="1E091259" w14:textId="77777777" w:rsidR="00CC26D9" w:rsidRPr="00521D5F" w:rsidRDefault="00CC26D9" w:rsidP="00CC26D9">
      <w:pPr>
        <w:numPr>
          <w:ilvl w:val="1"/>
          <w:numId w:val="1"/>
        </w:numPr>
        <w:spacing w:after="120"/>
        <w:ind w:left="1021" w:hanging="567"/>
        <w:rPr>
          <w:rFonts w:cs="Arial"/>
          <w:bCs/>
        </w:rPr>
      </w:pPr>
      <w:bookmarkStart w:id="70" w:name="_Toc355611548"/>
      <w:r w:rsidRPr="00521D5F">
        <w:rPr>
          <w:rFonts w:cs="Arial"/>
          <w:bCs/>
        </w:rPr>
        <w:t xml:space="preserve">Poskytovanie vysvetlení, odovzdávanie podkladov a komunikácia („ďalej len komunikácia“) </w:t>
      </w:r>
      <w:r>
        <w:rPr>
          <w:rFonts w:cs="Arial"/>
          <w:bCs/>
        </w:rPr>
        <w:t>m</w:t>
      </w:r>
      <w:r w:rsidRPr="00521D5F">
        <w:rPr>
          <w:rFonts w:cs="Arial"/>
          <w:bCs/>
        </w:rPr>
        <w:t xml:space="preserve">edzi verejným obstarávateľom/záujemcami a uchádzačmi sa bude uskutočňovať </w:t>
      </w:r>
      <w:r w:rsidRPr="00F5113D">
        <w:rPr>
          <w:rFonts w:cs="Arial"/>
          <w:b/>
        </w:rPr>
        <w:t>v slovenskom alebo českom jazyku</w:t>
      </w:r>
      <w:r w:rsidRPr="00521D5F">
        <w:rPr>
          <w:rFonts w:cs="Arial"/>
          <w:bCs/>
        </w:rPr>
        <w:t xml:space="preserve"> a spôsobom, ktorý zabezpečí úplnosť a obsah týchto údajov uvedených v ponuke, podmienkach účasti a zaručí ochranu dôverných a osobných údajov uvedených v týchto dokumentoch. </w:t>
      </w:r>
    </w:p>
    <w:p w14:paraId="23F420EC" w14:textId="77777777" w:rsidR="008A6BA4" w:rsidRDefault="00CC26D9" w:rsidP="00CC26D9">
      <w:pPr>
        <w:numPr>
          <w:ilvl w:val="1"/>
          <w:numId w:val="1"/>
        </w:numPr>
        <w:spacing w:after="120"/>
        <w:ind w:left="1021" w:hanging="567"/>
        <w:rPr>
          <w:rFonts w:cs="Arial"/>
        </w:rPr>
      </w:pPr>
      <w:r w:rsidRPr="00825234">
        <w:rPr>
          <w:rFonts w:cs="Arial"/>
        </w:rPr>
        <w:t xml:space="preserve">Verejný obstarávateľ bude pri komunikácii s uchádzačmi resp. záujemcami postupovať </w:t>
      </w:r>
      <w:r w:rsidRPr="00825234">
        <w:rPr>
          <w:rFonts w:cs="Arial"/>
        </w:rPr>
        <w:br/>
      </w:r>
      <w:r w:rsidRPr="00F5113D">
        <w:rPr>
          <w:rFonts w:cs="Arial"/>
          <w:bCs/>
        </w:rPr>
        <w:t>v zmysle § 20</w:t>
      </w:r>
      <w:r w:rsidRPr="00664EAD">
        <w:rPr>
          <w:rFonts w:cs="Arial"/>
          <w:b/>
        </w:rPr>
        <w:t> </w:t>
      </w:r>
      <w:r w:rsidRPr="00F5113D">
        <w:rPr>
          <w:rFonts w:cs="Arial"/>
          <w:bCs/>
        </w:rPr>
        <w:t>zákona č. 343/2015 Z. z. o verejnom obstarávaní a o zmene a doplnení niektorých zákonov v znení neskorších predpisov (ďalej aj „zákon o verejnom obstarávaní“ alebo „ZVO“)</w:t>
      </w:r>
      <w:r w:rsidRPr="00825234">
        <w:rPr>
          <w:rFonts w:cs="Arial"/>
          <w:b/>
        </w:rPr>
        <w:t xml:space="preserve"> prostredníctvom komunikačného rozhrania systému JOSEPHINE</w:t>
      </w:r>
      <w:r w:rsidR="008A6BA4">
        <w:rPr>
          <w:rFonts w:cs="Arial"/>
        </w:rPr>
        <w:t>.</w:t>
      </w:r>
    </w:p>
    <w:p w14:paraId="5D11A14B" w14:textId="03FBBE1F" w:rsidR="00CC26D9" w:rsidRPr="00C0652B" w:rsidRDefault="008A6BA4" w:rsidP="008A6BA4">
      <w:pPr>
        <w:spacing w:after="120"/>
        <w:ind w:left="1021"/>
        <w:rPr>
          <w:rFonts w:cs="Arial"/>
        </w:rPr>
      </w:pPr>
      <w:r>
        <w:rPr>
          <w:rFonts w:cs="Arial"/>
        </w:rPr>
        <w:t>T</w:t>
      </w:r>
      <w:r w:rsidR="00CC26D9" w:rsidRPr="00825234">
        <w:rPr>
          <w:rFonts w:cs="Arial"/>
        </w:rPr>
        <w:t xml:space="preserve">ento spôsob komunikácie sa týka akejkoľvek komunikácie a podaní medzi verejným obstarávateľom a záujemcami/uchádzačmi počas celého procesu verejného obstarávania. </w:t>
      </w:r>
      <w:r w:rsidR="00CC26D9" w:rsidRPr="00F5113D">
        <w:rPr>
          <w:rFonts w:cs="Arial"/>
          <w:b/>
          <w:bCs/>
        </w:rPr>
        <w:t>Podania a dokumenty súvisiace s uplatnením revíznych postupov</w:t>
      </w:r>
      <w:r w:rsidR="00CC26D9" w:rsidRPr="00251FF9">
        <w:rPr>
          <w:rFonts w:cs="Arial"/>
        </w:rPr>
        <w:t xml:space="preserve"> </w:t>
      </w:r>
      <w:r w:rsidR="00664EAD">
        <w:rPr>
          <w:rFonts w:cs="Arial"/>
        </w:rPr>
        <w:t xml:space="preserve">– žiadosť o nápravu , námietka </w:t>
      </w:r>
      <w:r w:rsidR="00CC26D9" w:rsidRPr="00251FF9">
        <w:rPr>
          <w:rFonts w:cs="Arial"/>
        </w:rPr>
        <w:t xml:space="preserve">sú </w:t>
      </w:r>
      <w:r w:rsidR="00CC26D9" w:rsidRPr="00F5113D">
        <w:rPr>
          <w:rFonts w:cs="Arial"/>
          <w:b/>
          <w:bCs/>
        </w:rPr>
        <w:t>medzi verejným obstarávateľom a záujemcami/uchádzačmi</w:t>
      </w:r>
      <w:r w:rsidR="00CC26D9" w:rsidRPr="00251FF9">
        <w:rPr>
          <w:rFonts w:cs="Arial"/>
        </w:rPr>
        <w:t xml:space="preserve"> doručené elektronicky </w:t>
      </w:r>
      <w:r w:rsidR="00CC26D9" w:rsidRPr="00F5113D">
        <w:rPr>
          <w:rFonts w:cs="Arial"/>
          <w:b/>
          <w:bCs/>
        </w:rPr>
        <w:t>prostredníctvom komunikačného rozhrania systému JOSEPHINE</w:t>
      </w:r>
      <w:r w:rsidR="00CC26D9" w:rsidRPr="00251FF9">
        <w:rPr>
          <w:rFonts w:cs="Arial"/>
        </w:rPr>
        <w:t xml:space="preserve">. </w:t>
      </w:r>
      <w:r w:rsidR="00CC26D9" w:rsidRPr="00B354F2">
        <w:rPr>
          <w:rFonts w:cs="Arial"/>
        </w:rPr>
        <w:t xml:space="preserve">Doručovanie námietky a ich odvolávanie </w:t>
      </w:r>
      <w:r w:rsidR="00CC26D9" w:rsidRPr="00F5113D">
        <w:rPr>
          <w:rFonts w:cs="Arial"/>
          <w:b/>
          <w:bCs/>
        </w:rPr>
        <w:t>vo vzťahu k ÚVO</w:t>
      </w:r>
      <w:r w:rsidR="00CC26D9" w:rsidRPr="00B354F2">
        <w:rPr>
          <w:rFonts w:cs="Arial"/>
        </w:rPr>
        <w:t xml:space="preserve"> je </w:t>
      </w:r>
      <w:r w:rsidR="00CC26D9" w:rsidRPr="00664EAD">
        <w:rPr>
          <w:rFonts w:cs="Arial"/>
        </w:rPr>
        <w:t>riešené v zmysle §</w:t>
      </w:r>
      <w:r w:rsidR="002D6089" w:rsidRPr="00664EAD">
        <w:rPr>
          <w:rFonts w:cs="Arial"/>
        </w:rPr>
        <w:t xml:space="preserve"> </w:t>
      </w:r>
      <w:r w:rsidR="00CC26D9" w:rsidRPr="00664EAD">
        <w:rPr>
          <w:rFonts w:cs="Arial"/>
        </w:rPr>
        <w:t xml:space="preserve">170 ods. </w:t>
      </w:r>
      <w:r>
        <w:rPr>
          <w:rFonts w:cs="Arial"/>
        </w:rPr>
        <w:t>8</w:t>
      </w:r>
      <w:r w:rsidR="008208DF">
        <w:rPr>
          <w:rFonts w:cs="Arial"/>
        </w:rPr>
        <w:t xml:space="preserve"> písm. b)</w:t>
      </w:r>
      <w:r w:rsidR="00CC26D9" w:rsidRPr="00B354F2">
        <w:rPr>
          <w:rFonts w:cs="Arial"/>
        </w:rPr>
        <w:t xml:space="preserve"> </w:t>
      </w:r>
      <w:r w:rsidR="00F5113D">
        <w:rPr>
          <w:rFonts w:cs="Arial"/>
        </w:rPr>
        <w:t>ZVO</w:t>
      </w:r>
      <w:r w:rsidR="00CC26D9" w:rsidRPr="00B354F2">
        <w:rPr>
          <w:rFonts w:cs="Arial"/>
        </w:rPr>
        <w:t>.</w:t>
      </w:r>
    </w:p>
    <w:p w14:paraId="0865A699" w14:textId="77777777" w:rsidR="00CC26D9" w:rsidRDefault="00CC26D9" w:rsidP="00CC26D9">
      <w:pPr>
        <w:numPr>
          <w:ilvl w:val="1"/>
          <w:numId w:val="1"/>
        </w:numPr>
        <w:spacing w:after="120"/>
        <w:ind w:left="1021" w:hanging="567"/>
        <w:rPr>
          <w:rFonts w:cs="Arial"/>
        </w:rPr>
      </w:pPr>
      <w:r w:rsidRPr="00051239">
        <w:rPr>
          <w:rFonts w:cs="Arial"/>
        </w:rPr>
        <w:t xml:space="preserve">JOSEPHINE je na účely tohto verejného obstarávania softvér na elektronizáciu zadávania verejných zákaziek. JOSEPHINE je webová aplikácia na doméne </w:t>
      </w:r>
      <w:hyperlink r:id="rId13" w:history="1">
        <w:r w:rsidRPr="00051239">
          <w:rPr>
            <w:rStyle w:val="Hypertextovprepojenie"/>
            <w:rFonts w:cs="Arial"/>
          </w:rPr>
          <w:t>https://josephine.proebiz.com</w:t>
        </w:r>
      </w:hyperlink>
    </w:p>
    <w:p w14:paraId="3EB4E1B9" w14:textId="77777777" w:rsidR="00CC26D9" w:rsidRDefault="00CC26D9" w:rsidP="00CC26D9">
      <w:pPr>
        <w:numPr>
          <w:ilvl w:val="1"/>
          <w:numId w:val="1"/>
        </w:numPr>
        <w:spacing w:after="120"/>
        <w:ind w:left="1021" w:hanging="567"/>
        <w:rPr>
          <w:rFonts w:cs="Arial"/>
        </w:rPr>
      </w:pPr>
      <w:r w:rsidRPr="00A05DCA">
        <w:rPr>
          <w:rFonts w:cs="Arial"/>
        </w:rPr>
        <w:t>E-mailová komunikácia sa nepovažuje za elektronické doručovanie</w:t>
      </w:r>
      <w:r>
        <w:rPr>
          <w:rFonts w:cs="Arial"/>
        </w:rPr>
        <w:t xml:space="preserve"> </w:t>
      </w:r>
      <w:r w:rsidRPr="005E029B">
        <w:rPr>
          <w:rFonts w:cs="Arial"/>
        </w:rPr>
        <w:t>podľa § 20</w:t>
      </w:r>
      <w:r>
        <w:rPr>
          <w:rFonts w:cs="Arial"/>
        </w:rPr>
        <w:t xml:space="preserve"> ods. 1 zákona o verejnom obstarávaní.</w:t>
      </w:r>
    </w:p>
    <w:p w14:paraId="3C443B24" w14:textId="77777777" w:rsidR="00CC26D9" w:rsidRPr="00051239" w:rsidRDefault="00CC26D9" w:rsidP="00CC26D9">
      <w:pPr>
        <w:numPr>
          <w:ilvl w:val="1"/>
          <w:numId w:val="1"/>
        </w:numPr>
        <w:ind w:left="1021" w:hanging="567"/>
        <w:rPr>
          <w:rFonts w:cs="Arial"/>
          <w:szCs w:val="20"/>
        </w:rPr>
      </w:pPr>
      <w:r w:rsidRPr="00051239">
        <w:rPr>
          <w:rFonts w:cs="Arial"/>
          <w:szCs w:val="20"/>
        </w:rPr>
        <w:t>Na bezproblémové používanie systému JOSEPHINE je nutné používať jeden z podporovaných internetových prehliadačov:</w:t>
      </w:r>
    </w:p>
    <w:p w14:paraId="0BF1F28C" w14:textId="2F60A41C" w:rsidR="005E029B" w:rsidRPr="005E029B" w:rsidRDefault="005E029B" w:rsidP="005E029B">
      <w:pPr>
        <w:ind w:left="1021"/>
        <w:rPr>
          <w:rFonts w:cs="Arial"/>
          <w:szCs w:val="20"/>
        </w:rPr>
      </w:pPr>
      <w:r w:rsidRPr="005E029B">
        <w:rPr>
          <w:rFonts w:cs="Arial"/>
          <w:szCs w:val="20"/>
        </w:rPr>
        <w:t>- Mozilla Firefox verzia 13.0 a vyššia</w:t>
      </w:r>
    </w:p>
    <w:p w14:paraId="5BF28C32" w14:textId="60A51422" w:rsidR="005E029B" w:rsidRPr="005E029B" w:rsidRDefault="005E029B" w:rsidP="005E029B">
      <w:pPr>
        <w:ind w:left="1021"/>
        <w:rPr>
          <w:rFonts w:cs="Arial"/>
          <w:szCs w:val="20"/>
        </w:rPr>
      </w:pPr>
      <w:r w:rsidRPr="005E029B">
        <w:rPr>
          <w:rFonts w:cs="Arial"/>
          <w:szCs w:val="20"/>
        </w:rPr>
        <w:t>- Google Chrome</w:t>
      </w:r>
    </w:p>
    <w:p w14:paraId="6017F537" w14:textId="4A472C0E" w:rsidR="00CC26D9" w:rsidRPr="006B13FB" w:rsidRDefault="005E029B" w:rsidP="005E029B">
      <w:pPr>
        <w:spacing w:after="240"/>
        <w:ind w:left="1021"/>
        <w:rPr>
          <w:rFonts w:cs="Arial"/>
          <w:szCs w:val="20"/>
        </w:rPr>
      </w:pPr>
      <w:r w:rsidRPr="005E029B">
        <w:rPr>
          <w:rFonts w:cs="Arial"/>
          <w:szCs w:val="20"/>
        </w:rPr>
        <w:t>- Microsoft Edge.</w:t>
      </w:r>
    </w:p>
    <w:p w14:paraId="12272E54" w14:textId="636BE74D" w:rsidR="00CC26D9" w:rsidRPr="00825234" w:rsidRDefault="00CC26D9" w:rsidP="00CC26D9">
      <w:pPr>
        <w:numPr>
          <w:ilvl w:val="1"/>
          <w:numId w:val="1"/>
        </w:numPr>
        <w:ind w:left="1021" w:hanging="567"/>
        <w:rPr>
          <w:rFonts w:cs="Arial"/>
        </w:rPr>
      </w:pPr>
      <w:r w:rsidRPr="00825234">
        <w:rPr>
          <w:rFonts w:cs="Arial"/>
        </w:rPr>
        <w:t>Verejný obstarávateľ poskytuje neobmedzený a úplný priamy bezodplatný prístup k súťažným podkladom tzn. bez nutnosti registrácie. Avšak odporúčame záujemcom sa registrovať, aby mohli byť informovaní o prípadných aktualizáciách týkajúcich sa zákazky.</w:t>
      </w:r>
      <w:r w:rsidRPr="00825234">
        <w:rPr>
          <w:rFonts w:cs="Arial"/>
          <w:b/>
        </w:rPr>
        <w:t xml:space="preserve"> </w:t>
      </w:r>
      <w:r w:rsidR="008A6BA4">
        <w:rPr>
          <w:rFonts w:cs="Arial"/>
          <w:b/>
        </w:rPr>
        <w:t>Registrácia v systéme Josephine uvedená v bode 1</w:t>
      </w:r>
      <w:r w:rsidR="001638DF">
        <w:rPr>
          <w:rFonts w:cs="Arial"/>
          <w:b/>
        </w:rPr>
        <w:t>2</w:t>
      </w:r>
      <w:r w:rsidR="008A6BA4">
        <w:rPr>
          <w:rFonts w:cs="Arial"/>
          <w:b/>
        </w:rPr>
        <w:t>.</w:t>
      </w:r>
      <w:r w:rsidR="001638DF">
        <w:rPr>
          <w:rFonts w:cs="Arial"/>
          <w:b/>
        </w:rPr>
        <w:t>1</w:t>
      </w:r>
      <w:r w:rsidR="008A6BA4">
        <w:rPr>
          <w:rFonts w:cs="Arial"/>
          <w:b/>
        </w:rPr>
        <w:t>5 týchto SP.</w:t>
      </w:r>
    </w:p>
    <w:p w14:paraId="0428FCD9" w14:textId="77777777" w:rsidR="00CC26D9" w:rsidRPr="00AB1F55" w:rsidRDefault="00CC26D9" w:rsidP="00CC26D9">
      <w:pPr>
        <w:ind w:left="1021"/>
        <w:rPr>
          <w:rFonts w:cs="Arial"/>
        </w:rPr>
      </w:pPr>
    </w:p>
    <w:p w14:paraId="3378CA61" w14:textId="77777777" w:rsidR="00CC26D9" w:rsidRDefault="00CC26D9" w:rsidP="00CC26D9">
      <w:pPr>
        <w:numPr>
          <w:ilvl w:val="1"/>
          <w:numId w:val="1"/>
        </w:numPr>
        <w:spacing w:after="120"/>
        <w:ind w:left="1021" w:hanging="567"/>
        <w:rPr>
          <w:rFonts w:cs="Arial"/>
          <w:b/>
        </w:rPr>
      </w:pPr>
      <w:r w:rsidRPr="00AB1F55">
        <w:rPr>
          <w:rFonts w:cs="Arial"/>
          <w:b/>
        </w:rPr>
        <w:t>Pravidlá pre doručovanie</w:t>
      </w:r>
      <w:r w:rsidRPr="00AB1F55">
        <w:rPr>
          <w:rFonts w:cs="Arial"/>
        </w:rPr>
        <w:t xml:space="preserve"> – zásielka sa považuje za doručenú záujemcovi/uchádzačovi, ak jej adresát  bude mať objektívnu možnosť oboznámiť sa s jej obsahom, t.j. ako náhle sa dostane zásielka do sféry jeho dispozície. Za okamih doručenia sa v systéme JOSEPHINE </w:t>
      </w:r>
      <w:r w:rsidRPr="00051239">
        <w:rPr>
          <w:rFonts w:cs="Arial"/>
          <w:b/>
        </w:rPr>
        <w:t>považuje okamih jej odoslania v systéme JOSEPHINE a to v súlade s funkcionalitou systému.</w:t>
      </w:r>
    </w:p>
    <w:p w14:paraId="3BF8B1E5" w14:textId="77777777" w:rsidR="00CC26D9" w:rsidRPr="00051239" w:rsidRDefault="00CC26D9" w:rsidP="00CC26D9">
      <w:pPr>
        <w:numPr>
          <w:ilvl w:val="1"/>
          <w:numId w:val="1"/>
        </w:numPr>
        <w:spacing w:after="120"/>
        <w:ind w:left="1021" w:hanging="567"/>
        <w:rPr>
          <w:rFonts w:cs="Arial"/>
        </w:rPr>
      </w:pPr>
      <w:r w:rsidRPr="00051239">
        <w:rPr>
          <w:rFonts w:cs="Arial"/>
        </w:rPr>
        <w:t xml:space="preserve">Ak je odosielateľom zásielky verejný obstarávateľ, tak záujemcovi resp. uchádzačovi bude </w:t>
      </w:r>
      <w:r w:rsidRPr="00B47A15">
        <w:rPr>
          <w:rFonts w:cs="Arial"/>
          <w:b/>
        </w:rPr>
        <w:t>na ním určený kontaktný e-mail/e-maily bezodkladne</w:t>
      </w:r>
      <w:r w:rsidRPr="00051239">
        <w:rPr>
          <w:rFonts w:cs="Arial"/>
        </w:rPr>
        <w:t xml:space="preserve"> odoslaná informácia o tom, že </w:t>
      </w:r>
      <w:r w:rsidRPr="00051239">
        <w:rPr>
          <w:rFonts w:cs="Arial"/>
        </w:rPr>
        <w:lastRenderedPageBreak/>
        <w:t xml:space="preserve">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4ECD830B" w14:textId="77777777" w:rsidR="00CC26D9" w:rsidRPr="004629D0" w:rsidRDefault="00CC26D9" w:rsidP="00CC26D9">
      <w:pPr>
        <w:numPr>
          <w:ilvl w:val="1"/>
          <w:numId w:val="1"/>
        </w:numPr>
        <w:spacing w:after="120"/>
        <w:ind w:left="1021" w:hanging="567"/>
        <w:rPr>
          <w:rFonts w:cs="Arial"/>
          <w:b/>
        </w:rPr>
      </w:pPr>
      <w:r w:rsidRPr="004629D0">
        <w:rPr>
          <w:rFonts w:cs="Arial"/>
          <w:b/>
        </w:rPr>
        <w:t>Ak je odosielateľom zásielky záujemca resp. uchádzač, tak po prihlásení do systému</w:t>
      </w:r>
      <w:r w:rsidRPr="00051239">
        <w:rPr>
          <w:rFonts w:cs="Arial"/>
        </w:rPr>
        <w:t xml:space="preserve"> a k predmetnému obstarávaniu môže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3D292991" w14:textId="77777777" w:rsidR="00CC26D9" w:rsidRPr="004629D0" w:rsidRDefault="00CC26D9" w:rsidP="00CC26D9">
      <w:pPr>
        <w:numPr>
          <w:ilvl w:val="1"/>
          <w:numId w:val="1"/>
        </w:numPr>
        <w:spacing w:after="120"/>
        <w:ind w:left="1021" w:hanging="567"/>
        <w:rPr>
          <w:rFonts w:cs="Arial"/>
          <w:b/>
        </w:rPr>
      </w:pPr>
      <w:r w:rsidRPr="00051239">
        <w:rPr>
          <w:rFonts w:cs="Arial"/>
        </w:rPr>
        <w:t xml:space="preserve">Verejný obstarávateľ odporúča záujemcom, ktorí chcú byť </w:t>
      </w:r>
      <w:bookmarkStart w:id="71" w:name="_Hlk531715170"/>
      <w:r w:rsidRPr="00051239">
        <w:rPr>
          <w:rFonts w:cs="Arial"/>
        </w:rPr>
        <w:t xml:space="preserve">informovaní o prípadných aktualizáciách týkajúcich sa zákazky </w:t>
      </w:r>
      <w:bookmarkEnd w:id="71"/>
      <w:r w:rsidRPr="00051239">
        <w:rPr>
          <w:rFonts w:cs="Arial"/>
        </w:rPr>
        <w:t xml:space="preserve">prostredníctvom notifikačných e-mailov, aby v danej zákazke zaklikli tlačidlo </w:t>
      </w:r>
      <w:r w:rsidRPr="00051239">
        <w:rPr>
          <w:rFonts w:cs="Arial"/>
          <w:b/>
        </w:rPr>
        <w:t>„ZAUJÍMA MA TO“</w:t>
      </w:r>
      <w:r w:rsidRPr="00051239">
        <w:rPr>
          <w:rFonts w:cs="Arial"/>
        </w:rPr>
        <w:t xml:space="preserve"> (v pravej hornej časti obrazovky). Notifikačné e-maily sú taktiež doručované záujemcom, ktorí sú evidovaní na elektronickom liste záujemcov pri danej zákazke</w:t>
      </w:r>
      <w:r>
        <w:rPr>
          <w:rFonts w:cs="Arial"/>
        </w:rPr>
        <w:t>.</w:t>
      </w:r>
    </w:p>
    <w:p w14:paraId="6F2C8114" w14:textId="77777777" w:rsidR="00CC26D9" w:rsidRPr="00704EDF" w:rsidRDefault="00CC26D9" w:rsidP="00CC26D9">
      <w:pPr>
        <w:numPr>
          <w:ilvl w:val="1"/>
          <w:numId w:val="1"/>
        </w:numPr>
        <w:spacing w:after="120"/>
        <w:ind w:left="1021" w:hanging="567"/>
      </w:pPr>
      <w:r w:rsidRPr="00051239">
        <w:rPr>
          <w:rFonts w:cs="Arial"/>
        </w:rPr>
        <w:t>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w:t>
      </w:r>
    </w:p>
    <w:p w14:paraId="1960E191" w14:textId="77777777" w:rsidR="00CC26D9" w:rsidRPr="00C0652B" w:rsidRDefault="00CC26D9" w:rsidP="00CC26D9">
      <w:pPr>
        <w:numPr>
          <w:ilvl w:val="1"/>
          <w:numId w:val="1"/>
        </w:numPr>
        <w:spacing w:after="120"/>
        <w:ind w:left="1021" w:hanging="567"/>
      </w:pPr>
      <w:r w:rsidRPr="00C0652B">
        <w:t xml:space="preserve">V </w:t>
      </w:r>
      <w:r w:rsidRPr="00C0652B">
        <w:rPr>
          <w:rFonts w:eastAsia="Calibri" w:cs="Arial"/>
          <w:color w:val="000000"/>
          <w:szCs w:val="20"/>
        </w:rPr>
        <w:t xml:space="preserve">prípade otázok týkajúcich sa systému Josephine môžu záujemcovia alebo uchádzači využiť niektorú z nasledovných možností : </w:t>
      </w:r>
    </w:p>
    <w:p w14:paraId="6BDBB7DC" w14:textId="77777777" w:rsidR="00186067" w:rsidRPr="00186067" w:rsidRDefault="00186067" w:rsidP="00186067">
      <w:pPr>
        <w:ind w:left="708" w:firstLine="708"/>
        <w:rPr>
          <w:sz w:val="22"/>
          <w:szCs w:val="22"/>
        </w:rPr>
      </w:pPr>
      <w:r w:rsidRPr="00186067">
        <w:rPr>
          <w:sz w:val="22"/>
          <w:szCs w:val="22"/>
        </w:rPr>
        <w:t>- telefonicky na tel.:+</w:t>
      </w:r>
      <w:r w:rsidRPr="00A55CD7">
        <w:rPr>
          <w:b/>
          <w:bCs/>
          <w:sz w:val="24"/>
        </w:rPr>
        <w:t>421 220 255 999</w:t>
      </w:r>
      <w:r w:rsidRPr="00186067">
        <w:rPr>
          <w:sz w:val="22"/>
          <w:szCs w:val="22"/>
        </w:rPr>
        <w:t xml:space="preserve"> </w:t>
      </w:r>
    </w:p>
    <w:p w14:paraId="539DF3C2" w14:textId="67296CC1" w:rsidR="00CC26D9" w:rsidRPr="00186067" w:rsidRDefault="00186067" w:rsidP="00186067">
      <w:pPr>
        <w:ind w:left="708" w:firstLine="708"/>
        <w:rPr>
          <w:sz w:val="22"/>
          <w:szCs w:val="22"/>
        </w:rPr>
      </w:pPr>
      <w:r w:rsidRPr="00186067">
        <w:rPr>
          <w:sz w:val="22"/>
          <w:szCs w:val="22"/>
        </w:rPr>
        <w:t>- prostredníctvom kontaktného formuláru na https://josephine.proebiz.com</w:t>
      </w:r>
    </w:p>
    <w:p w14:paraId="51C61E2B" w14:textId="77777777" w:rsidR="00A245F2" w:rsidRPr="00AB1F55" w:rsidRDefault="00A245F2" w:rsidP="00A245F2">
      <w:pPr>
        <w:pStyle w:val="Nadpis3"/>
        <w:rPr>
          <w:rFonts w:cs="Arial"/>
        </w:rPr>
      </w:pPr>
      <w:bookmarkStart w:id="72" w:name="_Toc117251505"/>
      <w:r w:rsidRPr="00AB1F55">
        <w:rPr>
          <w:rFonts w:cs="Arial"/>
        </w:rPr>
        <w:t>Vysvetlenie a doplnenie súťažných podkladov</w:t>
      </w:r>
      <w:bookmarkEnd w:id="70"/>
      <w:bookmarkEnd w:id="72"/>
    </w:p>
    <w:p w14:paraId="3880471D" w14:textId="77777777" w:rsidR="00A245F2" w:rsidRPr="008208DF" w:rsidRDefault="00A245F2" w:rsidP="00A245F2">
      <w:pPr>
        <w:numPr>
          <w:ilvl w:val="1"/>
          <w:numId w:val="1"/>
        </w:numPr>
        <w:spacing w:after="120"/>
        <w:ind w:left="1021" w:hanging="567"/>
        <w:rPr>
          <w:rFonts w:cs="Arial"/>
          <w:strike/>
        </w:rPr>
      </w:pPr>
      <w:bookmarkStart w:id="73" w:name="_Toc355611549"/>
      <w:r w:rsidRPr="00AB1F55">
        <w:rPr>
          <w:rFonts w:cs="Arial"/>
        </w:rPr>
        <w:t xml:space="preserve">V prípade nejasností alebo potreby objasnenia požiadaviek a podmienok účasti </w:t>
      </w:r>
      <w:r>
        <w:rPr>
          <w:rFonts w:cs="Arial"/>
        </w:rPr>
        <w:br/>
      </w:r>
      <w:r w:rsidRPr="00AB1F55">
        <w:rPr>
          <w:rFonts w:cs="Arial"/>
        </w:rPr>
        <w:t xml:space="preserve">vo verejnom obstarávaní, uvedených v oznámení o vyhlásení verejného obstarávania a/alebo v súťažných podkladoch, inej sprievodnej dokumentácie a/alebo iných dokumentoch poskytnutých verejným obstarávateľom v lehote na predkladanie ponúk, môže ktorýkoľvek zo záujemcov požiadať prostredníctvom komunikačného rozhrania systému JOSEPHINE v </w:t>
      </w:r>
      <w:r w:rsidRPr="00AB1F55">
        <w:rPr>
          <w:rFonts w:cs="Arial"/>
          <w:b/>
        </w:rPr>
        <w:t>slovenskom jazyku</w:t>
      </w:r>
      <w:r>
        <w:rPr>
          <w:rFonts w:cs="Arial"/>
        </w:rPr>
        <w:t xml:space="preserve"> alebo </w:t>
      </w:r>
      <w:r w:rsidRPr="008208DF">
        <w:rPr>
          <w:rFonts w:cs="Arial"/>
        </w:rPr>
        <w:t>v českom jazyku.</w:t>
      </w:r>
    </w:p>
    <w:p w14:paraId="7BD09E13" w14:textId="77777777" w:rsidR="008B5367" w:rsidRDefault="00704EDF" w:rsidP="008B5367">
      <w:pPr>
        <w:numPr>
          <w:ilvl w:val="1"/>
          <w:numId w:val="1"/>
        </w:numPr>
        <w:spacing w:after="120"/>
        <w:ind w:left="1021" w:hanging="567"/>
        <w:rPr>
          <w:rFonts w:cs="Arial"/>
        </w:rPr>
      </w:pPr>
      <w:r w:rsidRPr="008208DF">
        <w:rPr>
          <w:rFonts w:cs="Arial"/>
        </w:rPr>
        <w:t>Verejný obstarávateľ v zmysle §  </w:t>
      </w:r>
      <w:r w:rsidR="008B5367" w:rsidRPr="008208DF">
        <w:rPr>
          <w:rFonts w:cs="Arial"/>
        </w:rPr>
        <w:t>48</w:t>
      </w:r>
      <w:r w:rsidRPr="008208DF">
        <w:rPr>
          <w:rFonts w:cs="Arial"/>
        </w:rPr>
        <w:t xml:space="preserve"> ZVO bezodkladne poskytne vysvetlenie informácií potrebných na vypracovanie ponuky, na preukázanie splnenia podmienok účasti všetkým záujemcom, ktorí sú mu známi prostredníctvom systému Josephine, </w:t>
      </w:r>
      <w:r w:rsidRPr="008208DF">
        <w:rPr>
          <w:rFonts w:cs="Arial"/>
          <w:b/>
          <w:sz w:val="24"/>
          <w:u w:val="single"/>
        </w:rPr>
        <w:t xml:space="preserve">najneskôr </w:t>
      </w:r>
      <w:r w:rsidR="008B5367" w:rsidRPr="008208DF">
        <w:rPr>
          <w:rFonts w:cs="Arial"/>
          <w:b/>
          <w:sz w:val="24"/>
          <w:u w:val="single"/>
        </w:rPr>
        <w:t xml:space="preserve">však šesť </w:t>
      </w:r>
      <w:r w:rsidRPr="008208DF">
        <w:rPr>
          <w:rFonts w:cs="Arial"/>
          <w:b/>
          <w:sz w:val="24"/>
          <w:u w:val="single"/>
        </w:rPr>
        <w:t>dn</w:t>
      </w:r>
      <w:r w:rsidR="008B5367" w:rsidRPr="008208DF">
        <w:rPr>
          <w:rFonts w:cs="Arial"/>
          <w:b/>
          <w:sz w:val="24"/>
          <w:u w:val="single"/>
        </w:rPr>
        <w:t>í</w:t>
      </w:r>
      <w:r w:rsidRPr="008208DF">
        <w:rPr>
          <w:rFonts w:cs="Arial"/>
          <w:sz w:val="24"/>
          <w:u w:val="single"/>
        </w:rPr>
        <w:t xml:space="preserve"> </w:t>
      </w:r>
      <w:r w:rsidRPr="008208DF">
        <w:rPr>
          <w:rFonts w:cs="Arial"/>
        </w:rPr>
        <w:t>pred uplynutím lehoty na</w:t>
      </w:r>
      <w:r w:rsidRPr="00C0652B">
        <w:rPr>
          <w:rFonts w:cs="Arial"/>
        </w:rPr>
        <w:t xml:space="preserve"> predkladanie ponúk </w:t>
      </w:r>
      <w:r w:rsidRPr="00C0652B">
        <w:rPr>
          <w:rFonts w:cs="Arial"/>
          <w:b/>
        </w:rPr>
        <w:t>za predpokladu, že o vysvetlenie záujemca požiada dostatočne vopred</w:t>
      </w:r>
      <w:r w:rsidRPr="00C0652B">
        <w:rPr>
          <w:rFonts w:cs="Arial"/>
        </w:rPr>
        <w:t xml:space="preserve"> a súčasne verejný obstarávateľ zverejní vysvetlenie v profile verejného obstarávateľa zriadenom v elektronickom úložisku </w:t>
      </w:r>
      <w:r w:rsidRPr="00C0652B">
        <w:rPr>
          <w:rFonts w:cs="Arial"/>
        </w:rPr>
        <w:br/>
        <w:t>na webovej stránke Úradu pre verejné obstarávanie vo forme linku na verejný portál systému JOSEPHINE.</w:t>
      </w:r>
    </w:p>
    <w:p w14:paraId="322D0AF5" w14:textId="6D5F4B17" w:rsidR="008B5367" w:rsidRPr="002D6089" w:rsidRDefault="008B5367" w:rsidP="008B5367">
      <w:pPr>
        <w:numPr>
          <w:ilvl w:val="1"/>
          <w:numId w:val="1"/>
        </w:numPr>
        <w:spacing w:after="120"/>
        <w:ind w:left="1021" w:hanging="567"/>
        <w:rPr>
          <w:rFonts w:cs="Arial"/>
          <w:b/>
          <w:bCs/>
        </w:rPr>
      </w:pPr>
      <w:r w:rsidRPr="002D6089">
        <w:rPr>
          <w:rFonts w:cs="Arial"/>
          <w:b/>
          <w:bCs/>
        </w:rPr>
        <w:t>Je  žiadúce, aby záujemcovia v prípade uplatňovania žiadosti o vysvetlenie požiadali čo možno najskôr, pričom je potrebné prihliadať na to, že verejný obstarávateľ potrebuje časový  priestor  na  prípravu  odpovedí  a  ich  doručenie  záujemcom  pred  uplynutím lehoty na predkladanie ponúk.</w:t>
      </w:r>
    </w:p>
    <w:p w14:paraId="09870AED" w14:textId="77777777" w:rsidR="00A245F2" w:rsidRPr="00AB1F55" w:rsidRDefault="00A245F2" w:rsidP="00A245F2">
      <w:pPr>
        <w:pStyle w:val="Nadpis3"/>
        <w:rPr>
          <w:rFonts w:cs="Arial"/>
        </w:rPr>
      </w:pPr>
      <w:bookmarkStart w:id="74" w:name="_Toc96065538"/>
      <w:bookmarkStart w:id="75" w:name="_Toc117251506"/>
      <w:r w:rsidRPr="00AB1F55">
        <w:rPr>
          <w:rFonts w:cs="Arial"/>
        </w:rPr>
        <w:t>Obhliadka miesta realizácie predmetu zákazky</w:t>
      </w:r>
      <w:bookmarkEnd w:id="73"/>
      <w:bookmarkEnd w:id="74"/>
      <w:bookmarkEnd w:id="75"/>
    </w:p>
    <w:p w14:paraId="6969DCDC" w14:textId="41A9CBD8" w:rsidR="00A245F2" w:rsidRPr="008B5367" w:rsidRDefault="008B5367" w:rsidP="008B5367">
      <w:pPr>
        <w:numPr>
          <w:ilvl w:val="1"/>
          <w:numId w:val="1"/>
        </w:numPr>
        <w:spacing w:after="120"/>
        <w:ind w:left="1021" w:hanging="567"/>
        <w:rPr>
          <w:rFonts w:cs="Arial"/>
        </w:rPr>
      </w:pPr>
      <w:r w:rsidRPr="008B5367">
        <w:t>Obhliadka miesta plnenia zákazky nie je potrebná</w:t>
      </w:r>
    </w:p>
    <w:p w14:paraId="1D4ADB36" w14:textId="77777777" w:rsidR="00A245F2" w:rsidRPr="008B5367" w:rsidRDefault="00A245F2" w:rsidP="00A245F2">
      <w:pPr>
        <w:pStyle w:val="Nadpis2"/>
        <w:rPr>
          <w:rFonts w:cs="Arial"/>
        </w:rPr>
      </w:pPr>
      <w:bookmarkStart w:id="76" w:name="_Toc355611550"/>
      <w:bookmarkStart w:id="77" w:name="_Toc457376819"/>
      <w:bookmarkStart w:id="78" w:name="_Toc458627845"/>
      <w:bookmarkStart w:id="79" w:name="_Toc459104761"/>
      <w:bookmarkStart w:id="80" w:name="_Toc526253159"/>
      <w:bookmarkStart w:id="81" w:name="_Toc527111492"/>
      <w:bookmarkStart w:id="82" w:name="_Toc527359678"/>
      <w:bookmarkStart w:id="83" w:name="_Toc527368470"/>
      <w:bookmarkStart w:id="84" w:name="_Toc18664486"/>
      <w:bookmarkStart w:id="85" w:name="_Toc44420487"/>
      <w:bookmarkStart w:id="86" w:name="_Toc45096779"/>
      <w:bookmarkStart w:id="87" w:name="_Toc46836593"/>
      <w:bookmarkStart w:id="88" w:name="_Toc48553141"/>
      <w:bookmarkStart w:id="89" w:name="_Toc96065539"/>
      <w:bookmarkStart w:id="90" w:name="_Toc117251507"/>
      <w:r w:rsidRPr="008B5367">
        <w:rPr>
          <w:rFonts w:cs="Arial"/>
        </w:rPr>
        <w:t>Časť III.</w:t>
      </w:r>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14:paraId="5BC860AF" w14:textId="16652A26" w:rsidR="00A245F2" w:rsidRPr="00AB1F55" w:rsidRDefault="00C53E03" w:rsidP="00A245F2">
      <w:pPr>
        <w:pStyle w:val="Nadpis2"/>
        <w:rPr>
          <w:rFonts w:cs="Arial"/>
        </w:rPr>
      </w:pPr>
      <w:bookmarkStart w:id="91" w:name="_Toc117251508"/>
      <w:r>
        <w:rPr>
          <w:rFonts w:cs="Arial"/>
        </w:rPr>
        <w:t>Elektronické ponuky – podávanie ponúk</w:t>
      </w:r>
      <w:bookmarkEnd w:id="91"/>
    </w:p>
    <w:p w14:paraId="31321103" w14:textId="7C267950" w:rsidR="00A245F2" w:rsidRPr="00AB1F55" w:rsidRDefault="00A245F2" w:rsidP="00A245F2">
      <w:pPr>
        <w:pStyle w:val="Nadpis3"/>
        <w:rPr>
          <w:rFonts w:cs="Arial"/>
        </w:rPr>
      </w:pPr>
      <w:bookmarkStart w:id="92" w:name="_Toc355611552"/>
      <w:bookmarkStart w:id="93" w:name="_Toc117251509"/>
      <w:r w:rsidRPr="00AB1F55">
        <w:rPr>
          <w:rFonts w:cs="Arial"/>
        </w:rPr>
        <w:t xml:space="preserve">Vyhotovenie </w:t>
      </w:r>
      <w:bookmarkEnd w:id="92"/>
      <w:r w:rsidR="002F1069">
        <w:rPr>
          <w:rFonts w:cs="Arial"/>
        </w:rPr>
        <w:t>a predloženie ponuky</w:t>
      </w:r>
      <w:bookmarkEnd w:id="93"/>
    </w:p>
    <w:p w14:paraId="49A862B2" w14:textId="77777777" w:rsidR="002F1069" w:rsidRPr="00AB1F55" w:rsidRDefault="002F1069" w:rsidP="002F1069">
      <w:pPr>
        <w:numPr>
          <w:ilvl w:val="1"/>
          <w:numId w:val="1"/>
        </w:numPr>
        <w:spacing w:after="120"/>
        <w:ind w:left="1021" w:hanging="567"/>
        <w:rPr>
          <w:rFonts w:cs="Arial"/>
        </w:rPr>
      </w:pPr>
      <w:bookmarkStart w:id="94" w:name="_Toc355611553"/>
      <w:r w:rsidRPr="00AB1F55">
        <w:rPr>
          <w:rFonts w:cs="Arial"/>
        </w:rPr>
        <w:t>Záujemcom je hospodársky subjekt, ktorý má záujem o účasť vo verejnom obstarávaní a uchádzačom hospodársky subjekt, ktorý predložil ponuku.</w:t>
      </w:r>
    </w:p>
    <w:p w14:paraId="5BDF1231" w14:textId="77777777" w:rsidR="002F1069" w:rsidRPr="00AB1F55" w:rsidRDefault="002F1069" w:rsidP="002F1069">
      <w:pPr>
        <w:numPr>
          <w:ilvl w:val="1"/>
          <w:numId w:val="1"/>
        </w:numPr>
        <w:spacing w:after="120"/>
        <w:ind w:left="1021" w:hanging="567"/>
        <w:rPr>
          <w:rFonts w:cs="Arial"/>
        </w:rPr>
      </w:pPr>
      <w:r w:rsidRPr="00AB1F55">
        <w:rPr>
          <w:rFonts w:cs="Arial"/>
        </w:rPr>
        <w:t>Záujemcom / uchádzačom môže byť fyzická osoba alebo právnická osoba vystupujúca voči verejnému obstarávateľovi samostatne alebo skupina fyzických osôb/právnických osôb vystupujúcich voči verejnému obstarávateľovi spoločne.</w:t>
      </w:r>
    </w:p>
    <w:p w14:paraId="17C9BF3D" w14:textId="77777777" w:rsidR="002F1069" w:rsidRPr="00F22FED" w:rsidRDefault="002F1069" w:rsidP="002F1069">
      <w:pPr>
        <w:numPr>
          <w:ilvl w:val="1"/>
          <w:numId w:val="1"/>
        </w:numPr>
        <w:spacing w:after="120"/>
        <w:ind w:left="1021" w:hanging="567"/>
        <w:rPr>
          <w:rFonts w:cs="Arial"/>
        </w:rPr>
      </w:pPr>
      <w:r w:rsidRPr="00F22FED">
        <w:rPr>
          <w:rFonts w:cs="Arial"/>
        </w:rPr>
        <w:lastRenderedPageBreak/>
        <w:t xml:space="preserve">Skupina dodávateľov nemusí vytvoriť určitú právnu formu do predloženia ponuky. </w:t>
      </w:r>
      <w:r>
        <w:rPr>
          <w:rFonts w:cs="Arial"/>
        </w:rPr>
        <w:br/>
      </w:r>
      <w:r w:rsidRPr="00F22FED">
        <w:rPr>
          <w:rFonts w:cs="Arial"/>
        </w:rPr>
        <w:t>V prípade, ak bude ponuka skupiny dodávateľov prijatá, tak všetci členovia skupiny dodávateľov,  z dôvodu riadneho plnenia zmluvy, budú povinní vytvoriť medzi sebou určitú právnu formu (napr. podľa Občianskeho zákonníka, alebo Obchodného zákonníka).</w:t>
      </w:r>
    </w:p>
    <w:p w14:paraId="0723E78A" w14:textId="3CB2FACA" w:rsidR="002F1069" w:rsidRPr="002F1069" w:rsidRDefault="002F1069" w:rsidP="002F1069">
      <w:pPr>
        <w:numPr>
          <w:ilvl w:val="1"/>
          <w:numId w:val="1"/>
        </w:numPr>
        <w:spacing w:after="120"/>
        <w:ind w:left="1021" w:hanging="567"/>
        <w:rPr>
          <w:rFonts w:cs="Arial"/>
        </w:rPr>
      </w:pPr>
      <w:r w:rsidRPr="00F22FED">
        <w:rPr>
          <w:rFonts w:cs="Arial"/>
        </w:rPr>
        <w:t xml:space="preserve">V prípade vytvorenia právnych vzťahov, na ktorých základe nevzniká nový subjekt </w:t>
      </w:r>
      <w:r>
        <w:rPr>
          <w:rFonts w:cs="Arial"/>
        </w:rPr>
        <w:br/>
      </w:r>
      <w:r w:rsidRPr="00F22FED">
        <w:rPr>
          <w:rFonts w:cs="Arial"/>
        </w:rPr>
        <w:t>s právnou subjektivitou,  musí byť jasné a zrejmé, ako sú stanovené ich vzájomné práva a povinnosti, kto a akou časťou sa bude podieľať na plnení a skutočnosť, že všetci členovia  budú ručiť za záväzky  spoločne a nerozdielne. Úspešný uchádzač (skupina dodávateľov) musí predložiť verejnému obstarávateľovi originál alebo úradne overenú kópiu originálu dokumentu, ktorá preukazuje splnenie uvedených podmienok a to najneskôr v deň uzatvorenia (podpisu) Zmluvy o dielo, ktorá má byť výsledkom tohto verejného obstarávania.</w:t>
      </w:r>
    </w:p>
    <w:p w14:paraId="062E2D59" w14:textId="4DB7A4F2" w:rsidR="002F1069" w:rsidRPr="002F1069" w:rsidRDefault="00AF21E4" w:rsidP="002F1069">
      <w:pPr>
        <w:numPr>
          <w:ilvl w:val="1"/>
          <w:numId w:val="1"/>
        </w:numPr>
        <w:spacing w:after="120"/>
        <w:ind w:left="1021" w:hanging="567"/>
        <w:rPr>
          <w:rFonts w:cs="Arial"/>
          <w:strike/>
        </w:rPr>
      </w:pPr>
      <w:r w:rsidRPr="00AC18AE">
        <w:rPr>
          <w:rFonts w:cs="Arial"/>
        </w:rPr>
        <w:t xml:space="preserve">Uchádzač predkladá ponuku v elektronickej podobe v lehote na predkladanie ponúk. </w:t>
      </w:r>
      <w:r w:rsidR="004E22CF" w:rsidRPr="00AC18AE">
        <w:rPr>
          <w:rFonts w:cs="Arial"/>
        </w:rPr>
        <w:t>Ponuka je vyhotovená elektronicky v zmysle § 49 ods. 1 písm. a</w:t>
      </w:r>
      <w:r w:rsidRPr="00AC18AE">
        <w:rPr>
          <w:rFonts w:cs="Arial"/>
        </w:rPr>
        <w:t>) ZVO</w:t>
      </w:r>
      <w:r w:rsidR="004E22CF" w:rsidRPr="00AC18AE">
        <w:rPr>
          <w:rFonts w:cs="Arial"/>
        </w:rPr>
        <w:t xml:space="preserve"> a vložená do systému JOSEPHINE umiestnenom na webovej adrese </w:t>
      </w:r>
      <w:hyperlink r:id="rId14" w:history="1">
        <w:r w:rsidR="004E22CF" w:rsidRPr="00AC18AE">
          <w:rPr>
            <w:rStyle w:val="Hypertextovprepojenie"/>
            <w:rFonts w:cs="Arial"/>
          </w:rPr>
          <w:t>https://josephine.proebiz.com/</w:t>
        </w:r>
      </w:hyperlink>
    </w:p>
    <w:p w14:paraId="784ABFAC" w14:textId="08BC4206" w:rsidR="004E22CF" w:rsidRPr="009C1EA2" w:rsidRDefault="004E22CF" w:rsidP="004E22CF">
      <w:pPr>
        <w:numPr>
          <w:ilvl w:val="1"/>
          <w:numId w:val="1"/>
        </w:numPr>
        <w:spacing w:after="120"/>
        <w:ind w:left="1021" w:hanging="567"/>
        <w:rPr>
          <w:rFonts w:cs="Arial"/>
          <w:strike/>
        </w:rPr>
      </w:pPr>
      <w:r w:rsidRPr="00AB1F55">
        <w:rPr>
          <w:rFonts w:cs="Arial"/>
        </w:rPr>
        <w:t xml:space="preserve">Elektronická ponuka sa vloží </w:t>
      </w:r>
      <w:r w:rsidRPr="00EF231E">
        <w:rPr>
          <w:rFonts w:cs="Arial"/>
        </w:rPr>
        <w:t>pr</w:t>
      </w:r>
      <w:r>
        <w:rPr>
          <w:rFonts w:cs="Arial"/>
        </w:rPr>
        <w:t xml:space="preserve">ostredníctvom systému JOSEPHINE </w:t>
      </w:r>
      <w:r w:rsidRPr="00AB1F55">
        <w:rPr>
          <w:rFonts w:cs="Arial"/>
        </w:rPr>
        <w:t xml:space="preserve">vyplnením </w:t>
      </w:r>
      <w:r w:rsidR="00AC18AE" w:rsidRPr="00AC18AE">
        <w:rPr>
          <w:rFonts w:cs="Arial"/>
        </w:rPr>
        <w:t xml:space="preserve">ponukového formulára </w:t>
      </w:r>
      <w:r w:rsidR="0012484B">
        <w:rPr>
          <w:rFonts w:cs="Arial"/>
        </w:rPr>
        <w:t>pre tú časť na ktorú uchádzač ponuku</w:t>
      </w:r>
      <w:r>
        <w:rPr>
          <w:rFonts w:cs="Arial"/>
        </w:rPr>
        <w:t xml:space="preserve">, </w:t>
      </w:r>
      <w:r w:rsidRPr="00AB1F55">
        <w:rPr>
          <w:rFonts w:cs="Arial"/>
        </w:rPr>
        <w:t xml:space="preserve">ktorý odpovedá návrhu na plnení kritérií uvedeného v Súťažných </w:t>
      </w:r>
      <w:r>
        <w:rPr>
          <w:rFonts w:cs="Arial"/>
        </w:rPr>
        <w:t>p</w:t>
      </w:r>
      <w:r w:rsidRPr="00AB1F55">
        <w:rPr>
          <w:rFonts w:cs="Arial"/>
        </w:rPr>
        <w:t>odkladoch</w:t>
      </w:r>
      <w:r>
        <w:rPr>
          <w:rFonts w:cs="Arial"/>
        </w:rPr>
        <w:t xml:space="preserve"> </w:t>
      </w:r>
      <w:r w:rsidRPr="00EF231E">
        <w:rPr>
          <w:rFonts w:cs="Arial"/>
        </w:rPr>
        <w:t xml:space="preserve">a vložením </w:t>
      </w:r>
      <w:r w:rsidRPr="00EF231E">
        <w:rPr>
          <w:rFonts w:cs="Arial"/>
          <w:b/>
        </w:rPr>
        <w:t>požadovaných</w:t>
      </w:r>
      <w:r>
        <w:rPr>
          <w:rFonts w:cs="Arial"/>
          <w:b/>
        </w:rPr>
        <w:t xml:space="preserve"> </w:t>
      </w:r>
      <w:r w:rsidRPr="00EF231E">
        <w:rPr>
          <w:rFonts w:cs="Arial"/>
          <w:b/>
        </w:rPr>
        <w:t>dokladov a</w:t>
      </w:r>
      <w:r>
        <w:rPr>
          <w:rFonts w:cs="Arial"/>
          <w:b/>
        </w:rPr>
        <w:t> </w:t>
      </w:r>
      <w:r w:rsidRPr="00EF231E">
        <w:rPr>
          <w:rFonts w:cs="Arial"/>
          <w:b/>
        </w:rPr>
        <w:t>dokumentov</w:t>
      </w:r>
      <w:r>
        <w:rPr>
          <w:rFonts w:cs="Arial"/>
          <w:b/>
        </w:rPr>
        <w:t xml:space="preserve"> </w:t>
      </w:r>
      <w:r w:rsidRPr="00EF231E">
        <w:rPr>
          <w:rFonts w:cs="Arial"/>
          <w:b/>
        </w:rPr>
        <w:t>podľa bodu 1</w:t>
      </w:r>
      <w:r w:rsidR="001767B7">
        <w:rPr>
          <w:rFonts w:cs="Arial"/>
          <w:b/>
        </w:rPr>
        <w:t>5</w:t>
      </w:r>
      <w:r w:rsidRPr="00EF231E">
        <w:rPr>
          <w:rFonts w:cs="Arial"/>
        </w:rPr>
        <w:t xml:space="preserve"> </w:t>
      </w:r>
      <w:r w:rsidRPr="00EF231E">
        <w:rPr>
          <w:rFonts w:cs="Arial"/>
          <w:b/>
        </w:rPr>
        <w:t>týchto súťažných podkladov</w:t>
      </w:r>
      <w:r w:rsidR="00AC18AE">
        <w:rPr>
          <w:rFonts w:cs="Arial"/>
        </w:rPr>
        <w:t>.</w:t>
      </w:r>
    </w:p>
    <w:p w14:paraId="66A8117C" w14:textId="5C8D50A0" w:rsidR="004E22CF" w:rsidRPr="001558C2" w:rsidRDefault="004E22CF" w:rsidP="004E22CF">
      <w:pPr>
        <w:numPr>
          <w:ilvl w:val="1"/>
          <w:numId w:val="1"/>
        </w:numPr>
        <w:spacing w:after="120"/>
        <w:ind w:left="1021" w:hanging="567"/>
        <w:rPr>
          <w:rFonts w:cs="Arial"/>
          <w:strike/>
        </w:rPr>
      </w:pPr>
      <w:r>
        <w:t xml:space="preserve">Ak bol dokument pôvodne vyhotovený </w:t>
      </w:r>
      <w:r w:rsidRPr="00EF231E">
        <w:rPr>
          <w:b/>
        </w:rPr>
        <w:t>v listinnej podobe</w:t>
      </w:r>
      <w:r>
        <w:t xml:space="preserve">, uchádzač ho predloží ako </w:t>
      </w:r>
      <w:r w:rsidRPr="00EF231E">
        <w:rPr>
          <w:b/>
        </w:rPr>
        <w:t>oskenovaný „pdf“ dokument originálu alebo úradne overenej kópie</w:t>
      </w:r>
      <w:r w:rsidR="00327609">
        <w:rPr>
          <w:b/>
        </w:rPr>
        <w:t xml:space="preserve"> alebo obyčajnej fotokópe</w:t>
      </w:r>
      <w:r>
        <w:t xml:space="preserve"> (vrátane jeho úradného prekladu ak je to potrebné) do systému JOSEPHINE pokiaľ nie je v súťažných podkladoch určené inak. Ak bol dokument pôvodne vyhotovený </w:t>
      </w:r>
      <w:r w:rsidRPr="00EF231E">
        <w:rPr>
          <w:u w:val="single"/>
        </w:rPr>
        <w:t>v elektronickej podobe</w:t>
      </w:r>
      <w:r>
        <w:t xml:space="preserve">, uchádzač ho predloží prostredníctvom systému JOSEPHINE v pôvodnej elektronickej podobe (vrátane jeho úradného prekladu ak je to potrebné). </w:t>
      </w:r>
    </w:p>
    <w:p w14:paraId="693AC8DB" w14:textId="465E702B" w:rsidR="00AC18AE" w:rsidRDefault="004E22CF" w:rsidP="004E22CF">
      <w:pPr>
        <w:numPr>
          <w:ilvl w:val="1"/>
          <w:numId w:val="1"/>
        </w:numPr>
        <w:spacing w:after="120"/>
        <w:ind w:left="1021" w:hanging="567"/>
        <w:rPr>
          <w:rFonts w:cs="Arial"/>
        </w:rPr>
      </w:pPr>
      <w:r w:rsidRPr="002D6089">
        <w:rPr>
          <w:rFonts w:cs="Arial"/>
          <w:b/>
          <w:lang w:bidi="sk-SK"/>
        </w:rPr>
        <w:t>V prípade zloženia zábezpeky ponuky formou bankovej záruky resp. poistením záruky je potrebné ju predložiť aj listinne ako originál na adresu verejného obstarávateľa</w:t>
      </w:r>
      <w:r w:rsidRPr="002D6089">
        <w:rPr>
          <w:rFonts w:cs="Arial"/>
          <w:lang w:bidi="sk-SK"/>
        </w:rPr>
        <w:t xml:space="preserve">, </w:t>
      </w:r>
      <w:r w:rsidRPr="002D6089">
        <w:rPr>
          <w:rFonts w:cs="Arial"/>
          <w:b/>
          <w:lang w:bidi="sk-SK"/>
        </w:rPr>
        <w:t>s výnimkou záručnej listiny/poistenia záruky, ktorá je vystavená bankou alebo poisťovňou ako elektronický dokument podpísaný zaručeným elektronickým podpisom banky alebo poisťovne, v takom prípade sa predkladá iba ako súčasť ponuky elektronicky v IS Josephine</w:t>
      </w:r>
      <w:r w:rsidRPr="002D6089">
        <w:rPr>
          <w:rFonts w:cs="Arial"/>
          <w:lang w:bidi="sk-SK"/>
        </w:rPr>
        <w:t>. Podrobne uvedené v bode 1</w:t>
      </w:r>
      <w:r w:rsidR="001767B7">
        <w:rPr>
          <w:rFonts w:cs="Arial"/>
          <w:lang w:bidi="sk-SK"/>
        </w:rPr>
        <w:t>7</w:t>
      </w:r>
      <w:r w:rsidRPr="002D6089">
        <w:rPr>
          <w:rFonts w:cs="Arial"/>
          <w:lang w:bidi="sk-SK"/>
        </w:rPr>
        <w:t>.8. týchto SP</w:t>
      </w:r>
      <w:r w:rsidR="00AC18AE">
        <w:rPr>
          <w:rFonts w:cs="Arial"/>
          <w:lang w:bidi="sk-SK"/>
        </w:rPr>
        <w:t>.</w:t>
      </w:r>
    </w:p>
    <w:p w14:paraId="58B3A061" w14:textId="193FBF2B" w:rsidR="004E22CF" w:rsidRDefault="00AC18AE" w:rsidP="004E22CF">
      <w:pPr>
        <w:numPr>
          <w:ilvl w:val="1"/>
          <w:numId w:val="1"/>
        </w:numPr>
        <w:spacing w:after="120"/>
        <w:ind w:left="1021" w:hanging="567"/>
        <w:rPr>
          <w:rFonts w:cs="Arial"/>
        </w:rPr>
      </w:pPr>
      <w:r w:rsidRPr="00AC18AE">
        <w:rPr>
          <w:rFonts w:cs="Arial"/>
          <w:lang w:bidi="sk-SK"/>
        </w:rPr>
        <w:t xml:space="preserve">Uchádzačom navrhovaná cena za dodanie požadovaného predmetu zákazky, uvedená v ponuke uchádzača, bude vyjadrená v EUR (Eurách) s presnosťou na </w:t>
      </w:r>
      <w:r>
        <w:rPr>
          <w:rFonts w:cs="Arial"/>
          <w:lang w:bidi="sk-SK"/>
        </w:rPr>
        <w:t>2</w:t>
      </w:r>
      <w:r w:rsidRPr="00AC18AE">
        <w:rPr>
          <w:rFonts w:cs="Arial"/>
          <w:lang w:bidi="sk-SK"/>
        </w:rPr>
        <w:t xml:space="preserve">  desatinné miesta  a vložená do systému JOSEPHINE v tejto štruktúre: cena bez DPH, sadzba DPH, cena bez  DPH (kritérium hodnotenia).</w:t>
      </w:r>
    </w:p>
    <w:p w14:paraId="3D9593A3" w14:textId="47C074C3" w:rsidR="002F1069" w:rsidRPr="002F1069" w:rsidRDefault="002F1069" w:rsidP="002F1069">
      <w:pPr>
        <w:numPr>
          <w:ilvl w:val="1"/>
          <w:numId w:val="1"/>
        </w:numPr>
        <w:spacing w:after="120"/>
        <w:ind w:left="1021" w:hanging="567"/>
        <w:rPr>
          <w:rFonts w:cs="Arial"/>
          <w:szCs w:val="20"/>
        </w:rPr>
      </w:pPr>
      <w:r w:rsidRPr="00C0652B">
        <w:t xml:space="preserve">Doručenie ponuky je zaznamenávané s presnosťou na sekundy. Systém JOSEPHINE považuje za čas vloženia ponuky okamih uloženia posledného súboru (dát) – nie čas začatia nahrávania ponuky, preto je potrebné predložiť ponuku (začať s nahrávaním) </w:t>
      </w:r>
      <w:r>
        <w:br/>
      </w:r>
      <w:r w:rsidRPr="00C0652B">
        <w:t>v dostatočnom časovom predstihu najmä s ohľadom na veľkosť ukladaných dát</w:t>
      </w:r>
    </w:p>
    <w:p w14:paraId="4A25C224" w14:textId="77777777" w:rsidR="00AC18AE" w:rsidRDefault="00AC18AE" w:rsidP="00AC18AE">
      <w:pPr>
        <w:numPr>
          <w:ilvl w:val="1"/>
          <w:numId w:val="1"/>
        </w:numPr>
        <w:spacing w:after="120"/>
        <w:ind w:left="1021" w:hanging="567"/>
        <w:rPr>
          <w:rFonts w:cs="Arial"/>
        </w:rPr>
      </w:pPr>
      <w:r w:rsidRPr="00AC18AE">
        <w:rPr>
          <w:rFonts w:cs="Arial"/>
        </w:rPr>
        <w:t>Po úspešnom nahraní ponuky do systému JOSEPHINE je uchádzačovi odoslaný notifikačný informatívny e-mail (a to na emailovú adresu užívateľa uchádzača, ktorý ponuku nahral).</w:t>
      </w:r>
    </w:p>
    <w:p w14:paraId="7ECD500F" w14:textId="420A0967" w:rsidR="00AC18AE" w:rsidRDefault="00AC18AE" w:rsidP="00AC18AE">
      <w:pPr>
        <w:numPr>
          <w:ilvl w:val="1"/>
          <w:numId w:val="1"/>
        </w:numPr>
        <w:spacing w:after="120"/>
        <w:ind w:left="1021" w:hanging="567"/>
        <w:rPr>
          <w:rFonts w:cs="Arial"/>
        </w:rPr>
      </w:pPr>
      <w:r w:rsidRPr="00AC18AE">
        <w:rPr>
          <w:rFonts w:cs="Arial"/>
        </w:rPr>
        <w:t>Ponuka uchádzača predložená po uplynutí lehoty na predkladanie ponúk sa elektronicky neotvorí.</w:t>
      </w:r>
    </w:p>
    <w:p w14:paraId="7E0FCE25" w14:textId="4A7DFCE9" w:rsidR="002F1069" w:rsidRDefault="002F1069" w:rsidP="002F1069">
      <w:pPr>
        <w:numPr>
          <w:ilvl w:val="1"/>
          <w:numId w:val="1"/>
        </w:numPr>
        <w:spacing w:after="120"/>
        <w:ind w:left="1021" w:hanging="567"/>
        <w:rPr>
          <w:rFonts w:cs="Arial"/>
          <w:szCs w:val="20"/>
        </w:rPr>
      </w:pPr>
      <w:r w:rsidRPr="00AB1F55">
        <w:rPr>
          <w:rFonts w:cs="Arial"/>
        </w:rPr>
        <w:t xml:space="preserve">Každý uchádzač môže predložiť iba jednu ponuku. Uchádzač nemôže byť v tom istom postupe zadávania zákazky členom skupiny dodávateľov, ktorá predkladá ponuku. Verejný </w:t>
      </w:r>
      <w:r w:rsidRPr="00AB1F55">
        <w:rPr>
          <w:rFonts w:cs="Arial"/>
          <w:szCs w:val="20"/>
        </w:rPr>
        <w:t>obstarávateľ vylúči uchádzača,  ktorý je súčasne členom skupiny dodávateľov.</w:t>
      </w:r>
    </w:p>
    <w:p w14:paraId="5E5C447E" w14:textId="352878EE" w:rsidR="002F1069" w:rsidRPr="002F1069" w:rsidRDefault="002F1069" w:rsidP="002F1069">
      <w:pPr>
        <w:numPr>
          <w:ilvl w:val="1"/>
          <w:numId w:val="1"/>
        </w:numPr>
        <w:spacing w:after="120"/>
        <w:ind w:left="1021" w:hanging="567"/>
        <w:rPr>
          <w:rFonts w:cs="Arial"/>
          <w:szCs w:val="20"/>
        </w:rPr>
      </w:pPr>
      <w:r w:rsidRPr="002F1069">
        <w:rPr>
          <w:rFonts w:cs="Arial"/>
          <w:szCs w:val="20"/>
        </w:rPr>
        <w:t>Uchádzač má možnosť sa registrovať do systému JOSEPHINE pomocou hesla alebo aj pomocou občianskeho preukaz</w:t>
      </w:r>
      <w:r w:rsidR="00C53E03">
        <w:rPr>
          <w:rFonts w:cs="Arial"/>
          <w:szCs w:val="20"/>
        </w:rPr>
        <w:t>u</w:t>
      </w:r>
      <w:r w:rsidRPr="002F1069">
        <w:rPr>
          <w:rFonts w:cs="Arial"/>
          <w:szCs w:val="20"/>
        </w:rPr>
        <w:t xml:space="preserve"> s elektronickým čipom a bezpečnostným osobnostným kódom (eID)</w:t>
      </w:r>
    </w:p>
    <w:p w14:paraId="3F645B0D" w14:textId="2998716F" w:rsidR="002F1069" w:rsidRPr="006B13FB" w:rsidRDefault="002F1069" w:rsidP="002F1069">
      <w:pPr>
        <w:numPr>
          <w:ilvl w:val="1"/>
          <w:numId w:val="1"/>
        </w:numPr>
        <w:spacing w:after="120"/>
        <w:ind w:left="1021" w:hanging="567"/>
        <w:rPr>
          <w:rFonts w:cs="Arial"/>
          <w:b/>
          <w:szCs w:val="20"/>
        </w:rPr>
      </w:pPr>
      <w:r w:rsidRPr="006B13FB">
        <w:rPr>
          <w:rFonts w:cs="Arial"/>
          <w:b/>
          <w:szCs w:val="20"/>
        </w:rPr>
        <w:t xml:space="preserve">Predkladanie ponúk je umožnené </w:t>
      </w:r>
      <w:r w:rsidRPr="006B13FB">
        <w:rPr>
          <w:rFonts w:cs="Arial"/>
          <w:b/>
          <w:szCs w:val="20"/>
          <w:highlight w:val="cyan"/>
        </w:rPr>
        <w:t>iba autentifikovaným uchádzačom</w:t>
      </w:r>
      <w:r w:rsidRPr="006B13FB">
        <w:rPr>
          <w:rFonts w:cs="Arial"/>
          <w:b/>
          <w:szCs w:val="20"/>
        </w:rPr>
        <w:t>. Autentifikáciu je možné vykonať týmito spôsobmi</w:t>
      </w:r>
      <w:r w:rsidR="00F81F78">
        <w:rPr>
          <w:rFonts w:cs="Arial"/>
          <w:b/>
          <w:szCs w:val="20"/>
        </w:rPr>
        <w:t>:</w:t>
      </w:r>
    </w:p>
    <w:p w14:paraId="20896666" w14:textId="105390EA" w:rsidR="002F1069" w:rsidRPr="002F1069" w:rsidRDefault="002F1069" w:rsidP="002F1069">
      <w:pPr>
        <w:spacing w:after="120"/>
        <w:ind w:left="1021" w:hanging="313"/>
        <w:rPr>
          <w:rFonts w:cs="Arial"/>
          <w:szCs w:val="22"/>
        </w:rPr>
      </w:pPr>
      <w:r w:rsidRPr="002F1069">
        <w:rPr>
          <w:rFonts w:cs="Arial"/>
          <w:szCs w:val="22"/>
        </w:rPr>
        <w:t>a)</w:t>
      </w:r>
      <w:r w:rsidRPr="002F1069">
        <w:rPr>
          <w:rFonts w:cs="Arial"/>
          <w:szCs w:val="22"/>
        </w:rPr>
        <w:tab/>
      </w:r>
      <w:r w:rsidR="00613271" w:rsidRPr="00613271">
        <w:rPr>
          <w:rFonts w:cs="Arial"/>
          <w:szCs w:val="22"/>
        </w:rPr>
        <w:t>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O dokončení autentifikácie je uchádzač informovaný e-mailom.</w:t>
      </w:r>
    </w:p>
    <w:p w14:paraId="522A0B81" w14:textId="1B3832AC" w:rsidR="002F1069" w:rsidRPr="002F1069" w:rsidRDefault="002F1069" w:rsidP="002F1069">
      <w:pPr>
        <w:spacing w:after="120"/>
        <w:ind w:left="1021" w:hanging="313"/>
        <w:rPr>
          <w:rFonts w:cs="Arial"/>
          <w:szCs w:val="22"/>
        </w:rPr>
      </w:pPr>
      <w:r w:rsidRPr="002F1069">
        <w:rPr>
          <w:rFonts w:cs="Arial"/>
          <w:szCs w:val="22"/>
        </w:rPr>
        <w:lastRenderedPageBreak/>
        <w:t xml:space="preserve">b) </w:t>
      </w:r>
      <w:r w:rsidRPr="002F1069">
        <w:rPr>
          <w:rFonts w:cs="Arial"/>
          <w:szCs w:val="22"/>
        </w:rPr>
        <w:tab/>
      </w:r>
      <w:r w:rsidR="00613271" w:rsidRPr="00613271">
        <w:rPr>
          <w:rFonts w:cs="Arial"/>
          <w:szCs w:val="22"/>
        </w:rP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 O dokončení autentifikácie je uchádzač informovaný e-mailom.</w:t>
      </w:r>
    </w:p>
    <w:p w14:paraId="32083366" w14:textId="1C619E8D" w:rsidR="002F1069" w:rsidRPr="002F1069" w:rsidRDefault="002F1069" w:rsidP="002F1069">
      <w:pPr>
        <w:spacing w:after="120"/>
        <w:ind w:left="1021" w:hanging="313"/>
        <w:rPr>
          <w:rFonts w:cs="Arial"/>
          <w:szCs w:val="22"/>
        </w:rPr>
      </w:pPr>
      <w:r w:rsidRPr="002F1069">
        <w:rPr>
          <w:rFonts w:cs="Arial"/>
          <w:szCs w:val="22"/>
        </w:rPr>
        <w:t xml:space="preserve">c) </w:t>
      </w:r>
      <w:r w:rsidRPr="002F1069">
        <w:rPr>
          <w:rFonts w:cs="Arial"/>
          <w:szCs w:val="22"/>
        </w:rPr>
        <w:tab/>
      </w:r>
      <w:r w:rsidR="00613271" w:rsidRPr="00613271">
        <w:rPr>
          <w:rFonts w:cs="Arial"/>
          <w:szCs w:val="22"/>
        </w:rPr>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uchádzač informovaný e-mailom.</w:t>
      </w:r>
    </w:p>
    <w:p w14:paraId="2B9F5E5D" w14:textId="3D126BA2" w:rsidR="002F1069" w:rsidRPr="008E64DE" w:rsidRDefault="002F1069" w:rsidP="00613271">
      <w:pPr>
        <w:spacing w:after="120"/>
        <w:ind w:left="1021" w:hanging="313"/>
        <w:rPr>
          <w:rFonts w:cs="Arial"/>
          <w:szCs w:val="22"/>
        </w:rPr>
      </w:pPr>
      <w:r w:rsidRPr="002F1069">
        <w:rPr>
          <w:rFonts w:cs="Arial"/>
          <w:szCs w:val="22"/>
        </w:rPr>
        <w:t xml:space="preserve">d) </w:t>
      </w:r>
      <w:r w:rsidRPr="002F1069">
        <w:rPr>
          <w:rFonts w:cs="Arial"/>
          <w:szCs w:val="22"/>
        </w:rPr>
        <w:tab/>
      </w:r>
      <w:r w:rsidR="00613271" w:rsidRPr="00613271">
        <w:rPr>
          <w:rFonts w:cs="Arial"/>
          <w:szCs w:val="22"/>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 O dokončení autentifikácie je uchádzač informovaný e-mailom.</w:t>
      </w:r>
    </w:p>
    <w:p w14:paraId="1BF3EDAE" w14:textId="77777777" w:rsidR="002F1069" w:rsidRDefault="002F1069" w:rsidP="002F1069">
      <w:pPr>
        <w:numPr>
          <w:ilvl w:val="1"/>
          <w:numId w:val="1"/>
        </w:numPr>
        <w:spacing w:after="120"/>
        <w:ind w:left="1021" w:hanging="567"/>
        <w:rPr>
          <w:rFonts w:cs="Arial"/>
          <w:szCs w:val="22"/>
        </w:rPr>
      </w:pPr>
      <w:r w:rsidRPr="008E64DE">
        <w:rPr>
          <w:rFonts w:cs="Arial"/>
          <w:szCs w:val="22"/>
        </w:rPr>
        <w:t>Autentifikovaný uchádzač si po prihlásení do systému JOSEPHINE v prehľade - zozname obstarávaní vyberie predmetné obstarávanie a vloží svoju ponuku do určeného formulára na príjem ponúk, ktorý nájde v záložke „Ponuky a žiadosti“.</w:t>
      </w:r>
    </w:p>
    <w:p w14:paraId="16179B86" w14:textId="73D20C6A" w:rsidR="002F1069" w:rsidRPr="002F1069" w:rsidRDefault="002F1069" w:rsidP="002F1069">
      <w:pPr>
        <w:numPr>
          <w:ilvl w:val="1"/>
          <w:numId w:val="1"/>
        </w:numPr>
        <w:spacing w:after="120"/>
        <w:ind w:left="1021" w:hanging="567"/>
        <w:rPr>
          <w:rFonts w:cs="Arial"/>
        </w:rPr>
      </w:pPr>
      <w:r w:rsidRPr="00010916">
        <w:rPr>
          <w:rFonts w:cs="Arial"/>
        </w:rPr>
        <w:t xml:space="preserve">V kontextu § </w:t>
      </w:r>
      <w:r w:rsidRPr="00642869">
        <w:rPr>
          <w:rFonts w:cs="Arial"/>
        </w:rPr>
        <w:t>49 bod 1a ZVO</w:t>
      </w:r>
      <w:r w:rsidRPr="00010916">
        <w:rPr>
          <w:rFonts w:cs="Arial"/>
        </w:rPr>
        <w:t xml:space="preserve"> upozorňujeme uchádzačov na náležitosti predkladania ponúk elektronicky. Heslo súťaže: </w:t>
      </w:r>
      <w:r>
        <w:rPr>
          <w:rFonts w:cs="Arial"/>
          <w:b/>
          <w:bCs/>
          <w:i/>
        </w:rPr>
        <w:t>Dezinfekčné prostriedky - plochy pre FNsP Nové Zámky</w:t>
      </w:r>
      <w:r w:rsidRPr="00010916">
        <w:rPr>
          <w:rFonts w:cs="Arial"/>
          <w:b/>
          <w:bCs/>
          <w:i/>
        </w:rPr>
        <w:t>.</w:t>
      </w:r>
    </w:p>
    <w:p w14:paraId="16C42DF0" w14:textId="1D675176" w:rsidR="00AC18AE" w:rsidRPr="002F1069" w:rsidRDefault="00AC18AE" w:rsidP="00AC18AE">
      <w:pPr>
        <w:numPr>
          <w:ilvl w:val="1"/>
          <w:numId w:val="1"/>
        </w:numPr>
        <w:spacing w:after="120"/>
        <w:ind w:left="1021" w:hanging="567"/>
        <w:rPr>
          <w:rFonts w:cs="Arial"/>
        </w:rPr>
      </w:pPr>
      <w:r w:rsidRPr="00AC18AE">
        <w:rPr>
          <w:rFonts w:cs="Arial"/>
        </w:rPr>
        <w:t>Uchádzač môže predloženú ponuku vziať späť do uplynutia lehoty na predkladanie ponúk. Uchádzač pri odvolaní ponuky postupuje obdobne ako pri vložení prvotnej ponuky (kliknutím na tlačidlo „Stiahnuť ponuku“ a predložením novej ponuky).</w:t>
      </w:r>
    </w:p>
    <w:p w14:paraId="13C56A73" w14:textId="4F9ADD3A" w:rsidR="00AF21E4" w:rsidRPr="00AC18AE" w:rsidRDefault="004E22CF" w:rsidP="002E54DB">
      <w:pPr>
        <w:numPr>
          <w:ilvl w:val="1"/>
          <w:numId w:val="1"/>
        </w:numPr>
        <w:spacing w:after="120"/>
        <w:ind w:left="1021" w:hanging="567"/>
        <w:rPr>
          <w:rFonts w:cs="Arial"/>
          <w:b/>
          <w:bCs/>
        </w:rPr>
      </w:pPr>
      <w:r w:rsidRPr="00AC18AE">
        <w:rPr>
          <w:rFonts w:cs="Arial"/>
          <w:lang w:bidi="sk-SK"/>
        </w:rPr>
        <w:t xml:space="preserve">Verejný obstarávateľ je povinný zachovávať mlčanlivosť </w:t>
      </w:r>
      <w:r w:rsidRPr="00AC18AE">
        <w:rPr>
          <w:rFonts w:cs="Arial"/>
          <w:b/>
          <w:bCs/>
          <w:lang w:bidi="sk-SK"/>
        </w:rPr>
        <w:t>o informáciách označených ako dôverné, ktoré im uchádzač poskytol; na tento účel uchádzač označí, ktoré skutočnosti považuje za dôverné</w:t>
      </w:r>
      <w:r w:rsidR="00AC18AE" w:rsidRPr="00AC18AE">
        <w:rPr>
          <w:rFonts w:cs="Arial"/>
          <w:b/>
          <w:bCs/>
          <w:lang w:bidi="sk-SK"/>
        </w:rPr>
        <w:t>.</w:t>
      </w:r>
    </w:p>
    <w:p w14:paraId="2ACE5A8C" w14:textId="77777777" w:rsidR="004E22CF" w:rsidRDefault="004E22CF" w:rsidP="004E22CF">
      <w:pPr>
        <w:numPr>
          <w:ilvl w:val="1"/>
          <w:numId w:val="1"/>
        </w:numPr>
        <w:spacing w:after="120"/>
        <w:ind w:left="1021" w:hanging="567"/>
        <w:rPr>
          <w:rFonts w:cs="Arial"/>
        </w:rPr>
      </w:pPr>
      <w:r>
        <w:rPr>
          <w:rFonts w:cs="Arial"/>
          <w:lang w:bidi="sk-SK"/>
        </w:rPr>
        <w:t xml:space="preserve">V zmysle § </w:t>
      </w:r>
      <w:r w:rsidRPr="008208DF">
        <w:rPr>
          <w:rFonts w:cs="Arial"/>
          <w:lang w:bidi="sk-SK"/>
        </w:rPr>
        <w:t xml:space="preserve">49 ods. 5 ZVO, </w:t>
      </w:r>
      <w:r w:rsidRPr="008208DF">
        <w:rPr>
          <w:rFonts w:cs="Arial"/>
          <w:b/>
          <w:bCs/>
          <w:lang w:bidi="sk-SK"/>
        </w:rPr>
        <w:t>ak</w:t>
      </w:r>
      <w:r w:rsidRPr="005B6399">
        <w:rPr>
          <w:rFonts w:cs="Arial"/>
          <w:b/>
          <w:bCs/>
          <w:lang w:bidi="sk-SK"/>
        </w:rPr>
        <w:t xml:space="preserve"> uchádzač nevypracoval ponuku sám, uvedie v ponuke osobu, ktorej služby alebo podklady pri jej vypracovaní využil.</w:t>
      </w:r>
      <w:r>
        <w:rPr>
          <w:rFonts w:cs="Arial"/>
          <w:lang w:bidi="sk-SK"/>
        </w:rPr>
        <w:t xml:space="preserve"> Údaje podľa prvej vety uchádzač uvedie v rozsahu meno a priezvisko, obchodné meno alebo názov, adresa pobytu, sídlo alebo miesto podnikania a identifikačné číslo ak mu bolo pridelené. – Uvedené uchádzač vyplní do prílohy č. 1 SP – „</w:t>
      </w:r>
      <w:r w:rsidRPr="004C2562">
        <w:rPr>
          <w:rFonts w:cs="Arial"/>
          <w:lang w:bidi="sk-SK"/>
        </w:rPr>
        <w:t>Identifikačné údaje uchádzača</w:t>
      </w:r>
      <w:r>
        <w:rPr>
          <w:rFonts w:cs="Arial"/>
          <w:lang w:bidi="sk-SK"/>
        </w:rPr>
        <w:t>“</w:t>
      </w:r>
    </w:p>
    <w:p w14:paraId="49746B46" w14:textId="77777777" w:rsidR="004E22CF" w:rsidRDefault="004E22CF" w:rsidP="004E22CF">
      <w:pPr>
        <w:numPr>
          <w:ilvl w:val="1"/>
          <w:numId w:val="1"/>
        </w:numPr>
        <w:spacing w:after="120"/>
        <w:ind w:left="1021" w:hanging="567"/>
        <w:rPr>
          <w:rFonts w:cs="Arial"/>
        </w:rPr>
      </w:pPr>
      <w:r w:rsidRPr="00C0652B">
        <w:rPr>
          <w:b/>
          <w:bCs/>
          <w:szCs w:val="20"/>
        </w:rPr>
        <w:t xml:space="preserve">Verejný obstarávateľ nepožaduje, aby ponuky predkladané prostredníctvom IS JOSEPHINE boli šifrované heslom. </w:t>
      </w:r>
      <w:r w:rsidRPr="00C0652B">
        <w:rPr>
          <w:szCs w:val="20"/>
        </w:rPr>
        <w:t>Rozhodnutie je ponechané na uchádzačovi. Ak sa uchádzač rozhodne, že svoju ponuku alebo jej časť zašifruje heslom, je povinný doručiť verejnému obstarávateľovi heslo najneskôr v lehote na otváranie ponúk. Pokiaľ uchádzač heslo nedoručí, resp. nesprístupní, alebo doručí nesprávne heslo v dôsledku čoho nebude možné odšifrovať ponuku a obsah jeho ponuky nebude možné sprístupniť, verejný obstarávateľ uchádzača z verejného obstarávania vylúči.</w:t>
      </w:r>
    </w:p>
    <w:p w14:paraId="6DEC6CD3" w14:textId="77777777" w:rsidR="00A245F2" w:rsidRPr="00AB1F55" w:rsidRDefault="00A245F2" w:rsidP="00A245F2">
      <w:pPr>
        <w:pStyle w:val="Nadpis3"/>
        <w:rPr>
          <w:rFonts w:cs="Arial"/>
        </w:rPr>
      </w:pPr>
      <w:bookmarkStart w:id="95" w:name="_Toc117251510"/>
      <w:r w:rsidRPr="00AB1F55">
        <w:rPr>
          <w:rFonts w:cs="Arial"/>
        </w:rPr>
        <w:t>Jazyk ponuky</w:t>
      </w:r>
      <w:bookmarkEnd w:id="94"/>
      <w:bookmarkEnd w:id="95"/>
    </w:p>
    <w:p w14:paraId="2217BE3C" w14:textId="75AA9AFE" w:rsidR="00A245F2" w:rsidRPr="00BB6F09" w:rsidRDefault="00A245F2" w:rsidP="00BB6F09">
      <w:pPr>
        <w:numPr>
          <w:ilvl w:val="1"/>
          <w:numId w:val="1"/>
        </w:numPr>
        <w:spacing w:after="120"/>
        <w:ind w:left="1021" w:hanging="567"/>
        <w:rPr>
          <w:rFonts w:cs="Arial"/>
        </w:rPr>
      </w:pPr>
      <w:r w:rsidRPr="008208DF">
        <w:rPr>
          <w:rFonts w:cs="Arial"/>
          <w:b/>
          <w:bCs/>
        </w:rPr>
        <w:t>Ponuka a ďalšie doklady a dokumenty vo verejnom obstarávaní sa predkladajú v štátnom jazyku (t.j. v slovenskom jazyku),</w:t>
      </w:r>
      <w:r w:rsidRPr="008208DF">
        <w:rPr>
          <w:b/>
          <w:bCs/>
        </w:rPr>
        <w:t xml:space="preserve"> </w:t>
      </w:r>
      <w:r w:rsidRPr="008208DF">
        <w:rPr>
          <w:rFonts w:cs="Arial"/>
          <w:b/>
          <w:bCs/>
        </w:rPr>
        <w:t>to neplatí pre ponuku, ďalšie doklady a dokumenty vyhotovené v českom jazyku</w:t>
      </w:r>
      <w:r w:rsidRPr="00AB1F55">
        <w:rPr>
          <w:rFonts w:cs="Arial"/>
        </w:rPr>
        <w:t>.</w:t>
      </w:r>
      <w:r w:rsidR="00FF2E3B">
        <w:rPr>
          <w:rFonts w:cs="Arial"/>
        </w:rPr>
        <w:t xml:space="preserve"> </w:t>
      </w:r>
      <w:r w:rsidR="00BB6F09">
        <w:rPr>
          <w:rFonts w:cs="Arial"/>
        </w:rPr>
        <w:t xml:space="preserve">V prípade, ak sú doklady a dokumenty vo verejnom obstarávaní v inom ako slovenskom alebo českom jazyku </w:t>
      </w:r>
      <w:r w:rsidR="00BB6F09" w:rsidRPr="00AB1F55">
        <w:rPr>
          <w:rFonts w:cs="Arial"/>
        </w:rPr>
        <w:t xml:space="preserve">musia byť predložené v pôvodnom jazyku a </w:t>
      </w:r>
      <w:r w:rsidR="00BB6F09" w:rsidRPr="008208DF">
        <w:rPr>
          <w:rFonts w:cs="Arial"/>
          <w:b/>
          <w:bCs/>
          <w:u w:val="single"/>
        </w:rPr>
        <w:t>súčasne musia byť úradne preložené do štátneho jazyka</w:t>
      </w:r>
      <w:r w:rsidR="00BB6F09" w:rsidRPr="00AB1F55">
        <w:rPr>
          <w:rFonts w:cs="Arial"/>
        </w:rPr>
        <w:t xml:space="preserve"> (t.j. do slovenského jazyka), okrem dokladov vyhotovených v českom jazyku. Ak sa zistí rozdiel v ich obsahu, rozhodujúci je </w:t>
      </w:r>
      <w:r w:rsidR="00BB6F09" w:rsidRPr="00690055">
        <w:rPr>
          <w:rFonts w:cs="Arial"/>
        </w:rPr>
        <w:t>úradný</w:t>
      </w:r>
      <w:r w:rsidR="00BB6F09" w:rsidRPr="00AB1F55">
        <w:rPr>
          <w:rFonts w:cs="Arial"/>
          <w:b/>
        </w:rPr>
        <w:t xml:space="preserve"> </w:t>
      </w:r>
      <w:r w:rsidR="00BB6F09" w:rsidRPr="00AB1F55">
        <w:rPr>
          <w:rFonts w:cs="Arial"/>
        </w:rPr>
        <w:t>preklad do štátneho jazyka (t.j. do slovenského jazyka).</w:t>
      </w:r>
      <w:r w:rsidR="00A0706E">
        <w:rPr>
          <w:rFonts w:cs="Arial"/>
        </w:rPr>
        <w:t xml:space="preserve"> </w:t>
      </w:r>
    </w:p>
    <w:p w14:paraId="30C55C7F" w14:textId="2E8EC020" w:rsidR="005A11E2" w:rsidRDefault="00904F3D" w:rsidP="005A11E2">
      <w:pPr>
        <w:numPr>
          <w:ilvl w:val="1"/>
          <w:numId w:val="1"/>
        </w:numPr>
        <w:spacing w:after="120"/>
        <w:ind w:left="1021" w:hanging="567"/>
        <w:rPr>
          <w:rFonts w:cs="Arial"/>
        </w:rPr>
      </w:pPr>
      <w:r w:rsidRPr="005A11E2">
        <w:rPr>
          <w:rFonts w:cs="Arial"/>
        </w:rPr>
        <w:t xml:space="preserve">V prípade </w:t>
      </w:r>
      <w:r w:rsidRPr="00A40A07">
        <w:rPr>
          <w:rFonts w:cs="Arial"/>
        </w:rPr>
        <w:t>predkladania do</w:t>
      </w:r>
      <w:r w:rsidR="005A11E2" w:rsidRPr="00A40A07">
        <w:rPr>
          <w:rFonts w:cs="Arial"/>
        </w:rPr>
        <w:t>kladov</w:t>
      </w:r>
      <w:r w:rsidR="00A0706E" w:rsidRPr="00A40A07">
        <w:rPr>
          <w:rFonts w:cs="Arial"/>
        </w:rPr>
        <w:t xml:space="preserve"> uvedených 1</w:t>
      </w:r>
      <w:r w:rsidR="001767B7" w:rsidRPr="00A40A07">
        <w:rPr>
          <w:rFonts w:cs="Arial"/>
        </w:rPr>
        <w:t>5</w:t>
      </w:r>
      <w:r w:rsidR="00A0706E" w:rsidRPr="00A40A07">
        <w:rPr>
          <w:rFonts w:cs="Arial"/>
        </w:rPr>
        <w:t>.1.12</w:t>
      </w:r>
      <w:r w:rsidR="005A11E2" w:rsidRPr="00A40A07">
        <w:rPr>
          <w:rFonts w:cs="Arial"/>
        </w:rPr>
        <w:t xml:space="preserve"> k</w:t>
      </w:r>
      <w:r w:rsidR="005A11E2" w:rsidRPr="005A11E2">
        <w:rPr>
          <w:rFonts w:cs="Arial"/>
        </w:rPr>
        <w:t> preukázaniu splnenia požiadaviek na predmet zákazky</w:t>
      </w:r>
      <w:r w:rsidR="005A11E2">
        <w:rPr>
          <w:rFonts w:cs="Arial"/>
        </w:rPr>
        <w:t>, v</w:t>
      </w:r>
      <w:r w:rsidR="005A11E2" w:rsidRPr="005A11E2">
        <w:rPr>
          <w:rFonts w:cs="Arial"/>
        </w:rPr>
        <w:t>erejný obstarávateľ nepožaduje úradný úplný preklad všetkých predkladaných dokladov a</w:t>
      </w:r>
      <w:r w:rsidR="005A11E2">
        <w:rPr>
          <w:rFonts w:cs="Arial"/>
        </w:rPr>
        <w:t> </w:t>
      </w:r>
      <w:r w:rsidR="005A11E2" w:rsidRPr="005A11E2">
        <w:rPr>
          <w:rFonts w:cs="Arial"/>
        </w:rPr>
        <w:t>dokumentov</w:t>
      </w:r>
      <w:r w:rsidR="005A11E2">
        <w:rPr>
          <w:rFonts w:cs="Arial"/>
        </w:rPr>
        <w:t xml:space="preserve"> </w:t>
      </w:r>
      <w:r w:rsidR="005A11E2" w:rsidRPr="00EA54F9">
        <w:rPr>
          <w:rFonts w:cs="Arial"/>
        </w:rPr>
        <w:t>uvedených v bode 1</w:t>
      </w:r>
      <w:r w:rsidR="001767B7" w:rsidRPr="00EA54F9">
        <w:rPr>
          <w:rFonts w:cs="Arial"/>
        </w:rPr>
        <w:t>5</w:t>
      </w:r>
      <w:r w:rsidR="005A11E2" w:rsidRPr="00EA54F9">
        <w:rPr>
          <w:rFonts w:cs="Arial"/>
        </w:rPr>
        <w:t xml:space="preserve">.1.12 tzn. v prípade veľkého počtu strán z konkrétneho dokumentu/dokladu podľa </w:t>
      </w:r>
      <w:r w:rsidR="004C48E9" w:rsidRPr="00EA54F9">
        <w:rPr>
          <w:rFonts w:cs="Arial"/>
        </w:rPr>
        <w:t>bodu 1</w:t>
      </w:r>
      <w:r w:rsidR="001767B7" w:rsidRPr="00EA54F9">
        <w:rPr>
          <w:rFonts w:cs="Arial"/>
        </w:rPr>
        <w:t>5</w:t>
      </w:r>
      <w:r w:rsidR="004C48E9" w:rsidRPr="00EA54F9">
        <w:rPr>
          <w:rFonts w:cs="Arial"/>
        </w:rPr>
        <w:t>.1.12</w:t>
      </w:r>
      <w:r w:rsidR="005A11E2" w:rsidRPr="00EA54F9">
        <w:rPr>
          <w:rFonts w:cs="Arial"/>
          <w:b/>
          <w:bCs/>
          <w:u w:val="single"/>
        </w:rPr>
        <w:t xml:space="preserve">  bude postačovať aj výber toho podstatného z dokladu/dokumentu</w:t>
      </w:r>
      <w:r w:rsidR="005A11E2" w:rsidRPr="00EA54F9">
        <w:rPr>
          <w:rFonts w:cs="Arial"/>
        </w:rPr>
        <w:t xml:space="preserve"> tzn. je potrebné predložiť úradne preložené len tie strany dokladu / dokumentu, ktoré preukazujú splnenie požiadaviek na predmet zákazky v zmysle požiadaviek uvedených v prílohe č. 1 Zmluvy : „Technické požiadavky na predmet zákazky“. Avšak </w:t>
      </w:r>
      <w:r w:rsidR="00B4379E" w:rsidRPr="00EA54F9">
        <w:rPr>
          <w:rFonts w:cs="Arial"/>
        </w:rPr>
        <w:t>zároveň</w:t>
      </w:r>
      <w:r w:rsidR="005A11E2" w:rsidRPr="00EA54F9">
        <w:rPr>
          <w:rFonts w:cs="Arial"/>
        </w:rPr>
        <w:t xml:space="preserve"> platí, že scan originálu alebo úradne overenej fotokópie </w:t>
      </w:r>
      <w:r w:rsidR="00756FD2" w:rsidRPr="00EA54F9">
        <w:rPr>
          <w:rFonts w:cs="Arial"/>
        </w:rPr>
        <w:t>alebo obyčajnej fotokópie</w:t>
      </w:r>
      <w:r w:rsidR="00756FD2">
        <w:rPr>
          <w:rFonts w:cs="Arial"/>
        </w:rPr>
        <w:t xml:space="preserve"> </w:t>
      </w:r>
      <w:r w:rsidR="005A11E2" w:rsidRPr="005A11E2">
        <w:rPr>
          <w:rFonts w:cs="Arial"/>
        </w:rPr>
        <w:t>dokumentu v pôvodnom jazyku predkladá uchádzač celý.</w:t>
      </w:r>
      <w:r w:rsidR="00A0706E">
        <w:rPr>
          <w:rFonts w:cs="Arial"/>
        </w:rPr>
        <w:t xml:space="preserve"> </w:t>
      </w:r>
    </w:p>
    <w:p w14:paraId="3A78EF76" w14:textId="77777777" w:rsidR="00A245F2" w:rsidRPr="00AB1F55" w:rsidRDefault="00A245F2" w:rsidP="00A245F2">
      <w:pPr>
        <w:pStyle w:val="Nadpis3"/>
        <w:rPr>
          <w:rFonts w:cs="Arial"/>
        </w:rPr>
      </w:pPr>
      <w:bookmarkStart w:id="96" w:name="_Toc355611554"/>
      <w:bookmarkStart w:id="97" w:name="_Toc117251511"/>
      <w:r w:rsidRPr="00AB1F55">
        <w:rPr>
          <w:rFonts w:cs="Arial"/>
        </w:rPr>
        <w:lastRenderedPageBreak/>
        <w:t>Mena a ceny uvádzané v ponuke</w:t>
      </w:r>
      <w:bookmarkEnd w:id="96"/>
      <w:bookmarkEnd w:id="97"/>
    </w:p>
    <w:p w14:paraId="7F0709BC" w14:textId="18D29763" w:rsidR="00A245F2" w:rsidRDefault="00A245F2" w:rsidP="00A245F2">
      <w:pPr>
        <w:numPr>
          <w:ilvl w:val="1"/>
          <w:numId w:val="1"/>
        </w:numPr>
        <w:spacing w:after="120"/>
        <w:ind w:left="1021" w:hanging="567"/>
        <w:rPr>
          <w:rFonts w:cs="Arial"/>
        </w:rPr>
      </w:pPr>
      <w:r w:rsidRPr="00AB1F55">
        <w:rPr>
          <w:rFonts w:cs="Arial"/>
        </w:rPr>
        <w:t xml:space="preserve">Uchádzač </w:t>
      </w:r>
      <w:r w:rsidRPr="00C53E03">
        <w:rPr>
          <w:rFonts w:cs="Arial"/>
        </w:rPr>
        <w:t>stanoví cenu za predmet zákazky na základe vlastných výpočtov, činností, výdavkov a príjmov podľa zákona č. 18/1996 Z. z. o cenách v znení neskorších predpisov a vyhlášky MF SR č. 87/1996 Z. z. ktorou sa zákon o cenách vykonáva a cena bude záväzná pre požadovaný rozsah predmetu zákazky.</w:t>
      </w:r>
    </w:p>
    <w:p w14:paraId="62066CFB" w14:textId="369EB444" w:rsidR="00C53E03" w:rsidRPr="00AB1F55" w:rsidRDefault="00C53E03" w:rsidP="00A245F2">
      <w:pPr>
        <w:numPr>
          <w:ilvl w:val="1"/>
          <w:numId w:val="1"/>
        </w:numPr>
        <w:spacing w:after="120"/>
        <w:ind w:left="1021" w:hanging="567"/>
        <w:rPr>
          <w:rFonts w:cs="Arial"/>
        </w:rPr>
      </w:pPr>
      <w:r w:rsidRPr="00C53E03">
        <w:rPr>
          <w:rFonts w:cs="Arial"/>
        </w:rPr>
        <w:t xml:space="preserve">Cena musí byť stanovená ako platná pre verejným obstarávateľom stanovený rozsah zákazky, ktorý je daný cenou </w:t>
      </w:r>
      <w:r w:rsidRPr="00C53E03">
        <w:rPr>
          <w:rFonts w:cs="Arial"/>
          <w:b/>
          <w:bCs/>
          <w:u w:val="single"/>
        </w:rPr>
        <w:t>za všetky položky</w:t>
      </w:r>
      <w:r w:rsidRPr="00C53E03">
        <w:rPr>
          <w:rFonts w:cs="Arial"/>
        </w:rPr>
        <w:t xml:space="preserve"> danej časti zákazky</w:t>
      </w:r>
    </w:p>
    <w:p w14:paraId="7CA24DC4" w14:textId="3A05E322" w:rsidR="00A245F2" w:rsidRDefault="00C53E03" w:rsidP="00C53E03">
      <w:pPr>
        <w:numPr>
          <w:ilvl w:val="1"/>
          <w:numId w:val="1"/>
        </w:numPr>
        <w:spacing w:after="120"/>
        <w:ind w:left="1021" w:hanging="567"/>
        <w:rPr>
          <w:rFonts w:cs="Arial"/>
        </w:rPr>
      </w:pPr>
      <w:r w:rsidRPr="00CD5A45">
        <w:rPr>
          <w:szCs w:val="20"/>
        </w:rPr>
        <w:t>Uchádzačom navrhnutá cena zákazky musí zahŕňať všetky náklady súvisiace s plnením zákazky v rozsahu podľa uvedeného v týchto súťažných podkladoch.</w:t>
      </w:r>
      <w:r w:rsidR="00A245F2" w:rsidRPr="00C53E03">
        <w:rPr>
          <w:rFonts w:cs="Arial"/>
        </w:rPr>
        <w:t>.</w:t>
      </w:r>
    </w:p>
    <w:p w14:paraId="0EE76DFD" w14:textId="5F734632" w:rsidR="00C53E03" w:rsidRPr="00C53E03" w:rsidRDefault="00C53E03" w:rsidP="00C53E03">
      <w:pPr>
        <w:numPr>
          <w:ilvl w:val="1"/>
          <w:numId w:val="1"/>
        </w:numPr>
        <w:spacing w:after="120"/>
        <w:ind w:left="1021" w:hanging="567"/>
        <w:rPr>
          <w:rFonts w:cs="Arial"/>
        </w:rPr>
      </w:pPr>
      <w:r w:rsidRPr="00CD5A45">
        <w:rPr>
          <w:szCs w:val="20"/>
        </w:rPr>
        <w:t>Uchádzač musí cenu zákazky predložiť v mene Euro €.</w:t>
      </w:r>
    </w:p>
    <w:p w14:paraId="477E5D39" w14:textId="77777777" w:rsidR="00C53E03" w:rsidRPr="00C53E03" w:rsidRDefault="00A245F2" w:rsidP="00A245F2">
      <w:pPr>
        <w:numPr>
          <w:ilvl w:val="1"/>
          <w:numId w:val="1"/>
        </w:numPr>
        <w:shd w:val="clear" w:color="auto" w:fill="FFFFFF" w:themeFill="background1"/>
        <w:spacing w:after="120"/>
        <w:ind w:left="993" w:hanging="567"/>
        <w:rPr>
          <w:rFonts w:cs="Arial"/>
          <w:b/>
        </w:rPr>
      </w:pPr>
      <w:r w:rsidRPr="00AB1F55">
        <w:rPr>
          <w:rFonts w:cs="Arial"/>
        </w:rPr>
        <w:t>Ak je uchádzač platiteľom dane z pridanej hodnoty (ďalej len „DPH“), navrhovanú cenu uvedie cenu bez DPH, sadzbu DPH a cenu s DPH.</w:t>
      </w:r>
      <w:r>
        <w:rPr>
          <w:rFonts w:cs="Arial"/>
        </w:rPr>
        <w:t xml:space="preserve"> </w:t>
      </w:r>
      <w:r w:rsidR="00C53E03" w:rsidRPr="00C53E03">
        <w:rPr>
          <w:rFonts w:cs="Arial"/>
        </w:rPr>
        <w:t>DPH musí byť stanovená v zmysle platných zákonov SR. V prípade nesprávneho vyčíslenia DPH idú všetky zvýšené náklady ako aj sankcie z toho vyplývajúce na vrub uchádzača.</w:t>
      </w:r>
    </w:p>
    <w:p w14:paraId="6349DF16" w14:textId="77777777" w:rsidR="00C53E03" w:rsidRDefault="00A245F2" w:rsidP="00C53E03">
      <w:pPr>
        <w:shd w:val="clear" w:color="auto" w:fill="FFFFFF" w:themeFill="background1"/>
        <w:spacing w:after="120"/>
        <w:ind w:left="993"/>
        <w:rPr>
          <w:rFonts w:cs="Arial"/>
          <w:szCs w:val="20"/>
        </w:rPr>
      </w:pPr>
      <w:r w:rsidRPr="00F24BD3">
        <w:rPr>
          <w:rFonts w:cs="Arial"/>
          <w:szCs w:val="20"/>
        </w:rPr>
        <w:t xml:space="preserve">Všetky ceny uvádzané v ponuke uchádzača musia byť vypracované presne podľa časti A.3 </w:t>
      </w:r>
      <w:r>
        <w:rPr>
          <w:rFonts w:cs="Arial"/>
          <w:szCs w:val="20"/>
        </w:rPr>
        <w:t>Kritériá na vyhodnotenie ponúk</w:t>
      </w:r>
      <w:r w:rsidRPr="00F24BD3">
        <w:rPr>
          <w:rFonts w:cs="Arial"/>
          <w:szCs w:val="20"/>
        </w:rPr>
        <w:t xml:space="preserve"> a pravidlá ich uplatnenia“ </w:t>
      </w:r>
      <w:r>
        <w:rPr>
          <w:rFonts w:cs="Arial"/>
          <w:szCs w:val="20"/>
        </w:rPr>
        <w:t xml:space="preserve"> </w:t>
      </w:r>
    </w:p>
    <w:p w14:paraId="2812A31B" w14:textId="12ADE4D0" w:rsidR="00A245F2" w:rsidRPr="00C53E03" w:rsidRDefault="00A245F2" w:rsidP="00C53E03">
      <w:pPr>
        <w:numPr>
          <w:ilvl w:val="1"/>
          <w:numId w:val="1"/>
        </w:numPr>
        <w:shd w:val="clear" w:color="auto" w:fill="FFFFFF" w:themeFill="background1"/>
        <w:spacing w:after="120"/>
        <w:ind w:left="993" w:hanging="567"/>
        <w:rPr>
          <w:rFonts w:cs="Arial"/>
          <w:szCs w:val="20"/>
        </w:rPr>
      </w:pPr>
      <w:r w:rsidRPr="00AB1F55">
        <w:rPr>
          <w:rFonts w:cs="Arial"/>
        </w:rPr>
        <w:t>Ak uchádzač nie je platiteľom DPH, uvedie navrhovanú cenu celkom a na skutočnosť že nie je platiteľom DPH upozorní v ponuke.</w:t>
      </w:r>
      <w:r w:rsidR="00020047">
        <w:rPr>
          <w:rFonts w:cs="Arial"/>
        </w:rPr>
        <w:t xml:space="preserve"> V prípade, ak sa uchádzač stane úspešným a v čase trvania Rámcovej zmluvy sa stane platcom DPH, nie je možné ceny navyšovať o výšku DPH a uchádzač s týmto navýšením musí počítať už vo svojej cenovej ponuke.</w:t>
      </w:r>
    </w:p>
    <w:p w14:paraId="342FA900" w14:textId="45CE3601" w:rsidR="00C53E03" w:rsidRPr="00C53E03" w:rsidRDefault="00C53E03" w:rsidP="00C53E03">
      <w:pPr>
        <w:numPr>
          <w:ilvl w:val="1"/>
          <w:numId w:val="1"/>
        </w:numPr>
        <w:shd w:val="clear" w:color="auto" w:fill="FFFFFF" w:themeFill="background1"/>
        <w:spacing w:after="120"/>
        <w:ind w:left="993" w:hanging="567"/>
        <w:rPr>
          <w:rFonts w:cs="Arial"/>
          <w:szCs w:val="20"/>
        </w:rPr>
      </w:pPr>
      <w:r w:rsidRPr="00C53E03">
        <w:rPr>
          <w:rFonts w:cs="Arial"/>
          <w:szCs w:val="20"/>
        </w:rPr>
        <w:t xml:space="preserve">V prípade, ak ponuku predkladá </w:t>
      </w:r>
      <w:r>
        <w:rPr>
          <w:rFonts w:cs="Arial"/>
          <w:szCs w:val="20"/>
        </w:rPr>
        <w:t>uchádzač</w:t>
      </w:r>
      <w:r w:rsidRPr="00C53E03">
        <w:rPr>
          <w:rFonts w:cs="Arial"/>
          <w:szCs w:val="20"/>
        </w:rPr>
        <w:t xml:space="preserve"> z iného členského štátu EÚ, predkladá ju vrátane DPH v príslušnej výške %, pričom fakturácia zo strany </w:t>
      </w:r>
      <w:r>
        <w:rPr>
          <w:rFonts w:cs="Arial"/>
          <w:szCs w:val="20"/>
        </w:rPr>
        <w:t>úspešného uchádzača</w:t>
      </w:r>
      <w:r w:rsidRPr="00C53E03">
        <w:rPr>
          <w:rFonts w:cs="Arial"/>
          <w:szCs w:val="20"/>
        </w:rPr>
        <w:t xml:space="preserve"> bude v takomto prípade bez DPH a DPH zaplatí objednávateľ v príslušnej výške % do štátneho rozpočtu SR cez príslušný daňový úrad.</w:t>
      </w:r>
    </w:p>
    <w:p w14:paraId="3172238D" w14:textId="0FDFB8F6" w:rsidR="00C53E03" w:rsidRDefault="00C53E03" w:rsidP="00C53E03">
      <w:pPr>
        <w:numPr>
          <w:ilvl w:val="1"/>
          <w:numId w:val="1"/>
        </w:numPr>
        <w:shd w:val="clear" w:color="auto" w:fill="FFFFFF" w:themeFill="background1"/>
        <w:spacing w:after="120"/>
        <w:ind w:left="993" w:hanging="567"/>
        <w:rPr>
          <w:rFonts w:cs="Arial"/>
          <w:szCs w:val="20"/>
        </w:rPr>
      </w:pPr>
      <w:r w:rsidRPr="00C53E03">
        <w:rPr>
          <w:rFonts w:cs="Arial"/>
          <w:szCs w:val="20"/>
        </w:rPr>
        <w:t>Jednotkové ceny musia byť zadané na 4 desatinné miesta a celkové ceny za položky musia byť zadané - zaokrúhlené na 2 desatinné miesta tzn. nie len zobrazenie v bunke na 2 desatinné miesta. Pri stanovovaní celkovej ceny položky je nutné prenásobiť množstvo jednotkovou cenou a zároveň hodnotu zaokrúhliť na 2 desatinné miesta a to tak , že do bunky je dobré zadať vzorec =ROUND(A1xB1;2), ktorý toto zaokrúhľovanie zabezpečí.</w:t>
      </w:r>
    </w:p>
    <w:p w14:paraId="7DA83309" w14:textId="77777777" w:rsidR="00A245F2" w:rsidRPr="00A55CD7" w:rsidRDefault="00A245F2" w:rsidP="00A245F2">
      <w:pPr>
        <w:pStyle w:val="Nadpis3"/>
        <w:rPr>
          <w:rFonts w:cs="Arial"/>
          <w:sz w:val="24"/>
          <w:szCs w:val="24"/>
          <w:highlight w:val="cyan"/>
        </w:rPr>
      </w:pPr>
      <w:bookmarkStart w:id="98" w:name="_Toc355611556"/>
      <w:bookmarkStart w:id="99" w:name="_Toc117251512"/>
      <w:r w:rsidRPr="00A55CD7">
        <w:rPr>
          <w:rFonts w:cs="Arial"/>
          <w:sz w:val="24"/>
          <w:szCs w:val="24"/>
          <w:highlight w:val="cyan"/>
        </w:rPr>
        <w:t>Obsah ponuky</w:t>
      </w:r>
      <w:bookmarkEnd w:id="98"/>
      <w:bookmarkEnd w:id="99"/>
    </w:p>
    <w:p w14:paraId="382E9032" w14:textId="77777777" w:rsidR="00A245F2" w:rsidRPr="00AB1F55" w:rsidRDefault="00A245F2" w:rsidP="00A245F2">
      <w:pPr>
        <w:numPr>
          <w:ilvl w:val="1"/>
          <w:numId w:val="1"/>
        </w:numPr>
        <w:spacing w:after="120"/>
        <w:ind w:left="1021" w:hanging="567"/>
        <w:rPr>
          <w:rFonts w:cs="Arial"/>
        </w:rPr>
      </w:pPr>
      <w:r w:rsidRPr="00AB1F55">
        <w:rPr>
          <w:rFonts w:cs="Arial"/>
        </w:rPr>
        <w:t>Ponuka predložená uchádzačom musí obsahovať:</w:t>
      </w:r>
    </w:p>
    <w:p w14:paraId="6D5EAE38" w14:textId="66734032" w:rsidR="00A245F2" w:rsidRPr="003A21AA" w:rsidRDefault="00A245F2" w:rsidP="00A55CD7">
      <w:pPr>
        <w:numPr>
          <w:ilvl w:val="2"/>
          <w:numId w:val="1"/>
        </w:numPr>
        <w:spacing w:after="120"/>
        <w:ind w:left="1276" w:hanging="709"/>
        <w:rPr>
          <w:rFonts w:cs="Arial"/>
          <w:bCs/>
        </w:rPr>
      </w:pPr>
      <w:r w:rsidRPr="00AB1F55">
        <w:rPr>
          <w:rFonts w:cs="Arial"/>
          <w:b/>
          <w:bCs/>
        </w:rPr>
        <w:t xml:space="preserve">titulný list </w:t>
      </w:r>
      <w:r w:rsidRPr="00AB1F55">
        <w:rPr>
          <w:rFonts w:cs="Arial"/>
          <w:bCs/>
        </w:rPr>
        <w:t>ponuky s názvom a adresou uchádzača a s označením, z ktorého jednoznačne vyplýva, že ide o ponuku na predmet zákazky</w:t>
      </w:r>
      <w:r w:rsidR="00160A2D">
        <w:rPr>
          <w:rFonts w:cs="Arial"/>
          <w:bCs/>
        </w:rPr>
        <w:t xml:space="preserve"> </w:t>
      </w:r>
      <w:r w:rsidR="00FD1BC5">
        <w:rPr>
          <w:rFonts w:cs="Arial"/>
          <w:bCs/>
        </w:rPr>
        <w:t xml:space="preserve">- konkrétnu časť / časti predmetu zákazky </w:t>
      </w:r>
      <w:r w:rsidR="00FD1BC5" w:rsidRPr="00AB1F55">
        <w:rPr>
          <w:rFonts w:cs="Arial"/>
          <w:bCs/>
        </w:rPr>
        <w:t xml:space="preserve"> podľa týchto súťažných podkladov</w:t>
      </w:r>
      <w:r w:rsidR="0025335D" w:rsidRPr="003A21AA">
        <w:rPr>
          <w:rFonts w:cs="Arial"/>
          <w:bCs/>
        </w:rPr>
        <w:t xml:space="preserve"> </w:t>
      </w:r>
    </w:p>
    <w:p w14:paraId="644E954D" w14:textId="77777777" w:rsidR="00A245F2" w:rsidRPr="00AB1F55" w:rsidRDefault="00A245F2" w:rsidP="00A55CD7">
      <w:pPr>
        <w:numPr>
          <w:ilvl w:val="2"/>
          <w:numId w:val="1"/>
        </w:numPr>
        <w:spacing w:after="120"/>
        <w:ind w:left="1276" w:hanging="709"/>
        <w:rPr>
          <w:rFonts w:cs="Arial"/>
          <w:bCs/>
        </w:rPr>
      </w:pPr>
      <w:r w:rsidRPr="00AB1F55">
        <w:rPr>
          <w:rFonts w:cs="Arial"/>
          <w:b/>
          <w:bCs/>
        </w:rPr>
        <w:t>obsah ponuky</w:t>
      </w:r>
      <w:r w:rsidRPr="00AB1F55">
        <w:rPr>
          <w:rFonts w:cs="Arial"/>
          <w:bCs/>
        </w:rPr>
        <w:t xml:space="preserve"> (index – položkový zoznam dokladov ponuky) s odkazom </w:t>
      </w:r>
      <w:r w:rsidR="0009342D">
        <w:rPr>
          <w:rFonts w:cs="Arial"/>
          <w:bCs/>
        </w:rPr>
        <w:br/>
      </w:r>
      <w:r w:rsidRPr="00AB1F55">
        <w:rPr>
          <w:rFonts w:cs="Arial"/>
          <w:bCs/>
        </w:rPr>
        <w:t>na očíslované strany;</w:t>
      </w:r>
    </w:p>
    <w:p w14:paraId="35C287A9" w14:textId="0AAF4695" w:rsidR="00A245F2" w:rsidRPr="002C0E89" w:rsidRDefault="00A245F2" w:rsidP="00A55CD7">
      <w:pPr>
        <w:numPr>
          <w:ilvl w:val="2"/>
          <w:numId w:val="1"/>
        </w:numPr>
        <w:spacing w:after="120"/>
        <w:ind w:left="1276" w:hanging="709"/>
        <w:rPr>
          <w:rFonts w:cs="Arial"/>
        </w:rPr>
      </w:pPr>
      <w:r w:rsidRPr="00AB1F55">
        <w:rPr>
          <w:rFonts w:cs="Arial"/>
          <w:b/>
        </w:rPr>
        <w:t>Identifikačné údaje uchádzača</w:t>
      </w:r>
      <w:r w:rsidRPr="00AB1F55">
        <w:rPr>
          <w:rFonts w:cs="Arial"/>
        </w:rPr>
        <w:t xml:space="preserve"> (v prípade skupiny dodávateľov označenie uchádzača ako skupinu dodávateľov a identifikačné údaje každého člena skupiny dodávateľov) s uvedením obchodného mena, adresy sídla alebo miesta podnikania, mena kontaktnej osoby, telefónneho čísla a elektronickej adresy kontaktnej osoby</w:t>
      </w:r>
      <w:r>
        <w:rPr>
          <w:rFonts w:cs="Arial"/>
        </w:rPr>
        <w:t xml:space="preserve">. </w:t>
      </w:r>
      <w:r w:rsidRPr="00A82486">
        <w:rPr>
          <w:rFonts w:cs="Arial"/>
        </w:rPr>
        <w:t xml:space="preserve">V zmysle § 49 ods. 5 ZVO, ak uchádzač nevypracoval ponuku sám, uvedie v ponuke osobou, ktorej služby alebo podklady pri jej vypracovaní </w:t>
      </w:r>
      <w:r w:rsidRPr="003A21AA">
        <w:rPr>
          <w:rFonts w:cs="Arial"/>
        </w:rPr>
        <w:t>využil. Údaje</w:t>
      </w:r>
      <w:r w:rsidRPr="002C0E89">
        <w:rPr>
          <w:rFonts w:cs="Arial"/>
        </w:rPr>
        <w:t xml:space="preserve"> podľa prvej vety uchádzač uvedie v rozsahu meno a priezvisko, obchodné meno alebo názov, adresa pobytu, sídlo alebo miesto podnikania a identifikačné číslo ak mu bolo pridelené</w:t>
      </w:r>
      <w:r>
        <w:rPr>
          <w:rFonts w:cs="Arial"/>
        </w:rPr>
        <w:t xml:space="preserve">. </w:t>
      </w:r>
      <w:r w:rsidRPr="002C0E89">
        <w:rPr>
          <w:rFonts w:cs="Arial"/>
        </w:rPr>
        <w:t xml:space="preserve">Ak uchádzač vypracoval cenovú ponuku sám </w:t>
      </w:r>
      <w:r>
        <w:rPr>
          <w:rFonts w:cs="Arial"/>
        </w:rPr>
        <w:t xml:space="preserve">tieto informácie </w:t>
      </w:r>
      <w:r w:rsidRPr="002C0E89">
        <w:rPr>
          <w:rFonts w:cs="Arial"/>
        </w:rPr>
        <w:t xml:space="preserve">nevyplní </w:t>
      </w:r>
      <w:r>
        <w:rPr>
          <w:rFonts w:cs="Arial"/>
        </w:rPr>
        <w:t>do príslušnej bunky</w:t>
      </w:r>
      <w:r w:rsidRPr="002C0E89">
        <w:rPr>
          <w:rFonts w:cs="Arial"/>
        </w:rPr>
        <w:t xml:space="preserve"> </w:t>
      </w:r>
      <w:r w:rsidRPr="002C0E89">
        <w:rPr>
          <w:rFonts w:cs="Arial"/>
          <w:color w:val="4F81BD" w:themeColor="accent1"/>
        </w:rPr>
        <w:t>(</w:t>
      </w:r>
      <w:r w:rsidRPr="002C0E89">
        <w:rPr>
          <w:rFonts w:cs="Arial"/>
          <w:b/>
          <w:color w:val="4F81BD" w:themeColor="accent1"/>
          <w:u w:val="single"/>
        </w:rPr>
        <w:t>Príloha č. 1 Súťažných podkladov).</w:t>
      </w:r>
      <w:r w:rsidR="0025335D">
        <w:rPr>
          <w:rFonts w:cs="Arial"/>
          <w:b/>
          <w:color w:val="4F81BD" w:themeColor="accent1"/>
          <w:u w:val="single"/>
        </w:rPr>
        <w:t xml:space="preserve"> </w:t>
      </w:r>
    </w:p>
    <w:p w14:paraId="02DB2C53" w14:textId="77777777" w:rsidR="00A245F2" w:rsidRPr="00AB1F55" w:rsidRDefault="00A245F2" w:rsidP="00A55CD7">
      <w:pPr>
        <w:numPr>
          <w:ilvl w:val="2"/>
          <w:numId w:val="1"/>
        </w:numPr>
        <w:spacing w:after="120"/>
        <w:ind w:left="1276" w:hanging="709"/>
        <w:rPr>
          <w:rFonts w:cs="Arial"/>
        </w:rPr>
      </w:pPr>
      <w:r w:rsidRPr="00AB1F55">
        <w:rPr>
          <w:rFonts w:cs="Arial"/>
        </w:rPr>
        <w:t xml:space="preserve">V prípade ak ponuku bude predkladať </w:t>
      </w:r>
      <w:r w:rsidRPr="00AB1F55">
        <w:rPr>
          <w:rFonts w:cs="Arial"/>
          <w:b/>
        </w:rPr>
        <w:t>skupina dodávateľov</w:t>
      </w:r>
      <w:r w:rsidRPr="00AB1F55">
        <w:rPr>
          <w:rFonts w:cs="Arial"/>
        </w:rPr>
        <w:t xml:space="preserve">, predkladá - </w:t>
      </w:r>
      <w:r w:rsidRPr="00AB1F55">
        <w:rPr>
          <w:rFonts w:cs="Arial"/>
          <w:b/>
        </w:rPr>
        <w:t>plnú moc</w:t>
      </w:r>
      <w:r w:rsidRPr="00AB1F55">
        <w:rPr>
          <w:rFonts w:cs="Arial"/>
        </w:rPr>
        <w:t xml:space="preserve"> (podpísanú všetkými členmi skupiny alebo osobou/osobami oprávnenými konať v danej veci za každého člena skupiny) pre jedného z členov skupiny, ktorý bude oprávnený konať v mene všetkých členov skupiny dodávateľov a prijímať pokyny v tomto verejnom obstarávaní a bude oprávnený konať v mene skupiny pre prípad prijatia ponuky, podpisu zmluvy a komunikácie/zodpovednosti v procese plnenia zmluvy</w:t>
      </w:r>
    </w:p>
    <w:p w14:paraId="2D401C08" w14:textId="77777777" w:rsidR="00A245F2" w:rsidRPr="00AB1F55" w:rsidRDefault="00A245F2" w:rsidP="00A55CD7">
      <w:pPr>
        <w:numPr>
          <w:ilvl w:val="2"/>
          <w:numId w:val="1"/>
        </w:numPr>
        <w:spacing w:after="120"/>
        <w:ind w:left="1276" w:hanging="709"/>
        <w:rPr>
          <w:rFonts w:cs="Arial"/>
          <w:bCs/>
        </w:rPr>
      </w:pPr>
      <w:r w:rsidRPr="00AB1F55">
        <w:rPr>
          <w:rFonts w:cs="Arial"/>
          <w:b/>
          <w:bCs/>
        </w:rPr>
        <w:lastRenderedPageBreak/>
        <w:t>Čestné  vyhlásenie  v  prípade  skupiny  dodávateľov</w:t>
      </w:r>
      <w:r w:rsidRPr="00AB1F55">
        <w:rPr>
          <w:rFonts w:cs="Arial"/>
          <w:bCs/>
          <w:u w:val="single"/>
        </w:rPr>
        <w:t>,</w:t>
      </w:r>
      <w:r w:rsidRPr="00AB1F55">
        <w:rPr>
          <w:rFonts w:cs="Arial"/>
          <w:bCs/>
        </w:rPr>
        <w:t xml:space="preserve"> podpísané  všetkými  členmi skupiny alebo osobou/osobami oprávnenými konať v danej veci za každého člena skupiny,  v  ktorom  vyhlásia,  že  v  prípade  prijatia  ich  ponuky  verejným obstarávateľom vytvoria všetci členovia skupiny dodávateľov niektorú z právnych foriem  podľa  Obchodného  zákonníka  alebo  Občianskeho  zákonníka  z  dôvodu riadneho plnenia  zmluvy, resp. podľa príslušných právnych predpisov platných  </w:t>
      </w:r>
      <w:r w:rsidR="00621F1B">
        <w:rPr>
          <w:rFonts w:cs="Arial"/>
          <w:bCs/>
        </w:rPr>
        <w:br/>
      </w:r>
      <w:r w:rsidRPr="00AB1F55">
        <w:rPr>
          <w:rFonts w:cs="Arial"/>
          <w:bCs/>
        </w:rPr>
        <w:t>v krajine sídla členov skupiny, ktorá bude zaväzovať zmluvné strany, aby ručili spoločne za záväzky voči verejnému obstarávateľovi vzniknuté pri realizácii predmetu zákazky.</w:t>
      </w:r>
    </w:p>
    <w:p w14:paraId="0F803B60" w14:textId="77777777" w:rsidR="00A245F2" w:rsidRPr="00AB1F55" w:rsidRDefault="00A245F2" w:rsidP="00A55CD7">
      <w:pPr>
        <w:numPr>
          <w:ilvl w:val="2"/>
          <w:numId w:val="1"/>
        </w:numPr>
        <w:spacing w:after="120"/>
        <w:ind w:left="1276" w:hanging="709"/>
        <w:rPr>
          <w:rFonts w:cs="Arial"/>
          <w:color w:val="4F81BD" w:themeColor="accent1"/>
          <w:u w:val="single"/>
        </w:rPr>
      </w:pPr>
      <w:r w:rsidRPr="00AB1F55">
        <w:rPr>
          <w:rFonts w:cs="Arial"/>
          <w:b/>
          <w:bCs/>
        </w:rPr>
        <w:t>Vyhlásenie</w:t>
      </w:r>
      <w:r w:rsidRPr="00AB1F55">
        <w:rPr>
          <w:rFonts w:cs="Arial"/>
          <w:b/>
        </w:rPr>
        <w:t xml:space="preserve"> uchádzača, že súhlasí s podmienkami</w:t>
      </w:r>
      <w:r w:rsidRPr="00AB1F55">
        <w:rPr>
          <w:rFonts w:cs="Arial"/>
        </w:rPr>
        <w:t xml:space="preserve"> </w:t>
      </w:r>
      <w:r w:rsidRPr="00AB1F55">
        <w:rPr>
          <w:rFonts w:cs="Arial"/>
          <w:b/>
        </w:rPr>
        <w:t>verejnej súťaže</w:t>
      </w:r>
      <w:r w:rsidRPr="00AB1F55">
        <w:rPr>
          <w:rFonts w:cs="Arial"/>
        </w:rPr>
        <w:t xml:space="preserve"> – </w:t>
      </w:r>
      <w:r w:rsidRPr="00AB1F55">
        <w:rPr>
          <w:rFonts w:cs="Arial"/>
          <w:color w:val="4F81BD" w:themeColor="accent1"/>
        </w:rPr>
        <w:t>(</w:t>
      </w:r>
      <w:r w:rsidRPr="00AB1F55">
        <w:rPr>
          <w:rFonts w:cs="Arial"/>
          <w:b/>
          <w:color w:val="4F81BD" w:themeColor="accent1"/>
          <w:u w:val="single"/>
        </w:rPr>
        <w:t>Príloha č. 2 S</w:t>
      </w:r>
      <w:r w:rsidRPr="00EF292C">
        <w:rPr>
          <w:rFonts w:cs="Arial"/>
          <w:b/>
          <w:color w:val="4F81BD" w:themeColor="accent1"/>
          <w:u w:val="single"/>
        </w:rPr>
        <w:t>úťažných</w:t>
      </w:r>
      <w:r w:rsidRPr="00AB1F55">
        <w:rPr>
          <w:rFonts w:cs="Arial"/>
          <w:b/>
          <w:color w:val="4F81BD" w:themeColor="accent1"/>
          <w:u w:val="single"/>
        </w:rPr>
        <w:t xml:space="preserve"> podkladov)</w:t>
      </w:r>
    </w:p>
    <w:p w14:paraId="5CA39AAF" w14:textId="4BF0FDBB" w:rsidR="006C0DA8" w:rsidRPr="007B2BA3" w:rsidRDefault="009C6276" w:rsidP="00A55CD7">
      <w:pPr>
        <w:numPr>
          <w:ilvl w:val="2"/>
          <w:numId w:val="1"/>
        </w:numPr>
        <w:spacing w:after="120"/>
        <w:ind w:left="1276" w:hanging="709"/>
        <w:rPr>
          <w:rFonts w:cs="Arial"/>
          <w:b/>
          <w:iCs/>
          <w:sz w:val="22"/>
          <w:szCs w:val="22"/>
          <w:u w:val="single"/>
        </w:rPr>
      </w:pPr>
      <w:r w:rsidRPr="00C0652B">
        <w:rPr>
          <w:rFonts w:cs="Arial"/>
          <w:b/>
          <w:bCs/>
        </w:rPr>
        <w:t xml:space="preserve">Potvrdenia, doklady, dokumenty </w:t>
      </w:r>
      <w:r w:rsidRPr="00C0652B">
        <w:rPr>
          <w:rFonts w:cs="Arial"/>
        </w:rPr>
        <w:t xml:space="preserve">ktorými uchádzači preukážu </w:t>
      </w:r>
      <w:r w:rsidRPr="00C0652B">
        <w:rPr>
          <w:rFonts w:cs="Arial"/>
          <w:b/>
        </w:rPr>
        <w:t>splnenie p</w:t>
      </w:r>
      <w:r w:rsidRPr="00C0652B">
        <w:rPr>
          <w:rFonts w:cs="Arial"/>
          <w:b/>
          <w:bCs/>
          <w:iCs/>
        </w:rPr>
        <w:t>odmienok účasti</w:t>
      </w:r>
      <w:r w:rsidRPr="00C0652B">
        <w:rPr>
          <w:rFonts w:cs="Arial"/>
          <w:bCs/>
          <w:iCs/>
        </w:rPr>
        <w:t xml:space="preserve">  vo verejnom obstarávaní požadované  </w:t>
      </w:r>
      <w:r w:rsidR="00353A3B">
        <w:rPr>
          <w:rFonts w:cs="Arial"/>
          <w:bCs/>
          <w:iCs/>
        </w:rPr>
        <w:t>v Oznámení</w:t>
      </w:r>
      <w:r w:rsidRPr="00C0652B">
        <w:rPr>
          <w:rFonts w:cs="Arial"/>
          <w:bCs/>
          <w:iCs/>
        </w:rPr>
        <w:t>, prostredníctvom ktor</w:t>
      </w:r>
      <w:r w:rsidR="00353A3B">
        <w:rPr>
          <w:rFonts w:cs="Arial"/>
          <w:bCs/>
          <w:iCs/>
        </w:rPr>
        <w:t xml:space="preserve">ého </w:t>
      </w:r>
      <w:r w:rsidRPr="00C0652B">
        <w:rPr>
          <w:rFonts w:cs="Arial"/>
          <w:bCs/>
          <w:iCs/>
        </w:rPr>
        <w:t xml:space="preserve"> bola vyhlásená </w:t>
      </w:r>
      <w:r w:rsidR="00353A3B">
        <w:rPr>
          <w:rFonts w:cs="Arial"/>
          <w:bCs/>
          <w:iCs/>
        </w:rPr>
        <w:t>na</w:t>
      </w:r>
      <w:r w:rsidRPr="00C0652B">
        <w:rPr>
          <w:rFonts w:cs="Arial"/>
          <w:bCs/>
          <w:iCs/>
        </w:rPr>
        <w:t>dlimitná zákazka a </w:t>
      </w:r>
      <w:r w:rsidRPr="007B2BA3">
        <w:rPr>
          <w:rFonts w:cs="Arial"/>
          <w:b/>
          <w:iCs/>
          <w:u w:val="single"/>
        </w:rPr>
        <w:t xml:space="preserve">podľa </w:t>
      </w:r>
      <w:r w:rsidRPr="007B2BA3">
        <w:rPr>
          <w:rFonts w:cs="Arial"/>
          <w:b/>
          <w:iCs/>
          <w:sz w:val="22"/>
          <w:szCs w:val="22"/>
          <w:u w:val="single"/>
        </w:rPr>
        <w:t>oddielu A.2 Podmienky účasti  uchádzačov týchto súťažných podkladov.</w:t>
      </w:r>
      <w:r w:rsidR="0025335D" w:rsidRPr="007B2BA3">
        <w:rPr>
          <w:rFonts w:cs="Arial"/>
          <w:b/>
          <w:iCs/>
          <w:sz w:val="22"/>
          <w:szCs w:val="22"/>
          <w:u w:val="single"/>
        </w:rPr>
        <w:t xml:space="preserve"> </w:t>
      </w:r>
    </w:p>
    <w:p w14:paraId="22916AA1" w14:textId="625D051E" w:rsidR="00E15216" w:rsidRDefault="00A245F2" w:rsidP="00A55CD7">
      <w:pPr>
        <w:numPr>
          <w:ilvl w:val="2"/>
          <w:numId w:val="1"/>
        </w:numPr>
        <w:spacing w:after="120"/>
        <w:ind w:left="1276" w:hanging="709"/>
        <w:rPr>
          <w:rFonts w:cs="Arial"/>
        </w:rPr>
      </w:pPr>
      <w:r w:rsidRPr="007B2BA3">
        <w:rPr>
          <w:rFonts w:cs="Arial"/>
          <w:b/>
          <w:bCs/>
          <w:iCs/>
          <w:sz w:val="22"/>
          <w:szCs w:val="22"/>
        </w:rPr>
        <w:t>Doklad o zložení zábezpeky</w:t>
      </w:r>
      <w:r w:rsidRPr="001E60CF">
        <w:rPr>
          <w:rFonts w:cs="Arial"/>
          <w:bCs/>
          <w:iCs/>
        </w:rPr>
        <w:t xml:space="preserve"> podľa bodu 1</w:t>
      </w:r>
      <w:r w:rsidR="00C53E03">
        <w:rPr>
          <w:rFonts w:cs="Arial"/>
          <w:bCs/>
          <w:iCs/>
        </w:rPr>
        <w:t>7</w:t>
      </w:r>
      <w:r w:rsidRPr="001E60CF">
        <w:rPr>
          <w:rFonts w:cs="Arial"/>
          <w:bCs/>
          <w:iCs/>
        </w:rPr>
        <w:t>. tohto oddielu súťažných podkladov</w:t>
      </w:r>
      <w:r w:rsidR="00A669D5" w:rsidRPr="001E60CF">
        <w:rPr>
          <w:rFonts w:cs="Arial"/>
          <w:b/>
          <w:iCs/>
        </w:rPr>
        <w:t>.</w:t>
      </w:r>
    </w:p>
    <w:p w14:paraId="5FBAFB06" w14:textId="1D9CC72A" w:rsidR="00E15216" w:rsidRPr="00E15216" w:rsidRDefault="00353A3B" w:rsidP="00A55CD7">
      <w:pPr>
        <w:numPr>
          <w:ilvl w:val="2"/>
          <w:numId w:val="1"/>
        </w:numPr>
        <w:spacing w:after="120"/>
        <w:ind w:left="1276" w:hanging="709"/>
        <w:rPr>
          <w:rFonts w:cs="Arial"/>
        </w:rPr>
      </w:pPr>
      <w:r w:rsidRPr="00E15216">
        <w:rPr>
          <w:rFonts w:cs="Arial"/>
          <w:b/>
        </w:rPr>
        <w:t>Elektronický h</w:t>
      </w:r>
      <w:r w:rsidR="00A245F2" w:rsidRPr="00E15216">
        <w:rPr>
          <w:rFonts w:cs="Arial"/>
          <w:b/>
        </w:rPr>
        <w:t>odnotiaci formulár</w:t>
      </w:r>
      <w:r w:rsidR="00BF1FAE" w:rsidRPr="00E15216">
        <w:rPr>
          <w:rFonts w:cs="Arial"/>
        </w:rPr>
        <w:t xml:space="preserve"> </w:t>
      </w:r>
      <w:r w:rsidRPr="00E15216">
        <w:rPr>
          <w:rFonts w:cs="Arial"/>
        </w:rPr>
        <w:t xml:space="preserve">v el. systéme Josephine  - uchádzač </w:t>
      </w:r>
      <w:r w:rsidR="00E15216" w:rsidRPr="00E15216">
        <w:rPr>
          <w:rFonts w:cs="Arial"/>
        </w:rPr>
        <w:t>vyplní položkový elektronický formulár, ktorý zodpovedá návrhu na plnenie kritérií uvedenom v súťažných podkladoch  časť</w:t>
      </w:r>
      <w:r w:rsidR="00E15216" w:rsidRPr="00E15216">
        <w:rPr>
          <w:rFonts w:cs="Arial"/>
          <w:b/>
          <w:color w:val="4F81BD" w:themeColor="accent1"/>
          <w:u w:val="single"/>
        </w:rPr>
        <w:t xml:space="preserve"> A.3.</w:t>
      </w:r>
      <w:r w:rsidR="00E15216" w:rsidRPr="00E15216">
        <w:rPr>
          <w:rFonts w:cs="Arial"/>
          <w:b/>
          <w:i/>
          <w:color w:val="4F81BD" w:themeColor="accent1"/>
          <w:u w:val="single"/>
        </w:rPr>
        <w:t xml:space="preserve"> </w:t>
      </w:r>
      <w:r w:rsidR="00E15216" w:rsidRPr="00E15216">
        <w:rPr>
          <w:rFonts w:cs="Arial"/>
          <w:b/>
          <w:color w:val="4F81BD" w:themeColor="accent1"/>
          <w:u w:val="single"/>
        </w:rPr>
        <w:t>Kritéria na hodnotenie ponúk</w:t>
      </w:r>
      <w:r w:rsidR="00E15216" w:rsidRPr="00E15216">
        <w:rPr>
          <w:rFonts w:cs="Arial"/>
          <w:i/>
        </w:rPr>
        <w:t xml:space="preserve"> a pravidlá ich uplatnenia </w:t>
      </w:r>
      <w:r w:rsidR="00E15216" w:rsidRPr="00E15216">
        <w:rPr>
          <w:rFonts w:cs="Arial"/>
        </w:rPr>
        <w:t xml:space="preserve">týchto súťažných podkladov. </w:t>
      </w:r>
      <w:r w:rsidR="00F15BEC" w:rsidRPr="00E15216">
        <w:rPr>
          <w:rFonts w:cs="Arial"/>
          <w:b/>
          <w:bCs/>
        </w:rPr>
        <w:t xml:space="preserve"> (tej časti /časti zákazky na ktorú uchádzač predkladá ponuku)</w:t>
      </w:r>
      <w:r w:rsidR="00BF1FAE" w:rsidRPr="00E15216">
        <w:rPr>
          <w:rFonts w:cs="Arial"/>
        </w:rPr>
        <w:t xml:space="preserve"> </w:t>
      </w:r>
      <w:r w:rsidRPr="00E15216">
        <w:rPr>
          <w:rFonts w:cs="Arial"/>
        </w:rPr>
        <w:t xml:space="preserve"> </w:t>
      </w:r>
    </w:p>
    <w:p w14:paraId="3C3A0C00" w14:textId="72E6EE93" w:rsidR="00DC51EC" w:rsidRPr="00E15216" w:rsidRDefault="00A245F2" w:rsidP="00A55CD7">
      <w:pPr>
        <w:numPr>
          <w:ilvl w:val="2"/>
          <w:numId w:val="1"/>
        </w:numPr>
        <w:spacing w:after="120"/>
        <w:ind w:left="1276" w:hanging="709"/>
        <w:rPr>
          <w:rFonts w:cs="Arial"/>
        </w:rPr>
      </w:pPr>
      <w:r w:rsidRPr="00ED16B1">
        <w:rPr>
          <w:rFonts w:cs="Arial"/>
          <w:b/>
          <w:bCs/>
          <w:color w:val="FF0000"/>
        </w:rPr>
        <w:t xml:space="preserve">Návrh </w:t>
      </w:r>
      <w:r w:rsidR="00FD1BC5" w:rsidRPr="00ED16B1">
        <w:rPr>
          <w:rFonts w:cs="Arial"/>
          <w:b/>
          <w:bCs/>
          <w:color w:val="FF0000"/>
        </w:rPr>
        <w:t xml:space="preserve">Rámcovej </w:t>
      </w:r>
      <w:r w:rsidR="002B113D">
        <w:rPr>
          <w:rFonts w:cs="Arial"/>
          <w:b/>
          <w:bCs/>
          <w:color w:val="FF0000"/>
        </w:rPr>
        <w:t>zmluvy</w:t>
      </w:r>
      <w:r w:rsidRPr="00ED16B1">
        <w:rPr>
          <w:rFonts w:cs="Arial"/>
          <w:b/>
          <w:bCs/>
          <w:color w:val="FF0000"/>
        </w:rPr>
        <w:t xml:space="preserve"> </w:t>
      </w:r>
      <w:r w:rsidRPr="006868CC">
        <w:rPr>
          <w:rFonts w:cs="Arial"/>
        </w:rPr>
        <w:t xml:space="preserve">podľa oddielu súťažných podkladov </w:t>
      </w:r>
      <w:r w:rsidRPr="006868CC">
        <w:rPr>
          <w:rFonts w:cs="Arial"/>
          <w:i/>
        </w:rPr>
        <w:t>B.</w:t>
      </w:r>
      <w:r w:rsidR="00C53E03">
        <w:rPr>
          <w:rFonts w:cs="Arial"/>
          <w:i/>
        </w:rPr>
        <w:t>2</w:t>
      </w:r>
      <w:r w:rsidRPr="006868CC">
        <w:rPr>
          <w:rFonts w:cs="Arial"/>
          <w:i/>
        </w:rPr>
        <w:t xml:space="preserve"> Obchodné podmienky dodania predmetu zákazk</w:t>
      </w:r>
      <w:r w:rsidR="00D14FBC" w:rsidRPr="006868CC">
        <w:rPr>
          <w:rFonts w:cs="Arial"/>
          <w:i/>
        </w:rPr>
        <w:t>y –</w:t>
      </w:r>
      <w:r w:rsidR="006868CC" w:rsidRPr="006868CC">
        <w:rPr>
          <w:rFonts w:cs="Arial"/>
          <w:iCs/>
        </w:rPr>
        <w:t xml:space="preserve"> v snahe verejného obstarávateľa o zníženie  administratívnej záťaže vo verejnom obstarávaní pre uchádzačov - </w:t>
      </w:r>
      <w:r w:rsidR="00D14FBC" w:rsidRPr="006868CC">
        <w:rPr>
          <w:rFonts w:cs="Arial"/>
          <w:i/>
        </w:rPr>
        <w:t xml:space="preserve"> </w:t>
      </w:r>
      <w:r w:rsidR="00F15BEC" w:rsidRPr="00076F74">
        <w:rPr>
          <w:rFonts w:cs="Arial"/>
          <w:iCs/>
          <w:color w:val="FF0000"/>
          <w:sz w:val="22"/>
          <w:szCs w:val="22"/>
          <w:u w:val="single"/>
        </w:rPr>
        <w:t xml:space="preserve">uchádzač </w:t>
      </w:r>
      <w:r w:rsidR="00F15BEC" w:rsidRPr="00076F74">
        <w:rPr>
          <w:rFonts w:cs="Arial"/>
          <w:b/>
          <w:bCs/>
          <w:iCs/>
          <w:color w:val="FF0000"/>
          <w:sz w:val="22"/>
          <w:szCs w:val="22"/>
          <w:u w:val="single"/>
        </w:rPr>
        <w:t>NEPREDKLADÁ</w:t>
      </w:r>
      <w:r w:rsidR="00D14FBC" w:rsidRPr="00ED16B1">
        <w:rPr>
          <w:rFonts w:cs="Arial"/>
          <w:iCs/>
          <w:color w:val="FF0000"/>
          <w:u w:val="single"/>
        </w:rPr>
        <w:t xml:space="preserve"> </w:t>
      </w:r>
      <w:r w:rsidR="006868CC" w:rsidRPr="00F15BEC">
        <w:rPr>
          <w:rFonts w:cs="Arial"/>
          <w:iCs/>
        </w:rPr>
        <w:t xml:space="preserve">vyplnený a podpísaný tento </w:t>
      </w:r>
      <w:r w:rsidR="00D14FBC" w:rsidRPr="00F15BEC">
        <w:rPr>
          <w:rFonts w:cs="Arial"/>
          <w:iCs/>
        </w:rPr>
        <w:t>návrh zmluvy</w:t>
      </w:r>
      <w:r w:rsidR="006868CC" w:rsidRPr="00F15BEC">
        <w:rPr>
          <w:rFonts w:cs="Arial"/>
          <w:iCs/>
        </w:rPr>
        <w:t>,</w:t>
      </w:r>
      <w:r w:rsidR="006868CC" w:rsidRPr="00ED16B1">
        <w:rPr>
          <w:rFonts w:cs="Arial"/>
          <w:iCs/>
          <w:u w:val="single"/>
        </w:rPr>
        <w:t xml:space="preserve"> </w:t>
      </w:r>
      <w:r w:rsidR="001965BB" w:rsidRPr="00ED16B1">
        <w:rPr>
          <w:rFonts w:cs="Arial"/>
          <w:iCs/>
        </w:rPr>
        <w:t>U</w:t>
      </w:r>
      <w:r w:rsidR="00D14FBC" w:rsidRPr="00ED16B1">
        <w:rPr>
          <w:rFonts w:cs="Arial"/>
          <w:iCs/>
        </w:rPr>
        <w:t xml:space="preserve">chádzač podpísaním a predložením </w:t>
      </w:r>
      <w:r w:rsidR="00D14FBC" w:rsidRPr="00ED16B1">
        <w:rPr>
          <w:rFonts w:cs="Arial"/>
          <w:b/>
          <w:bCs/>
          <w:iCs/>
        </w:rPr>
        <w:t>prílohy č. 2 SP</w:t>
      </w:r>
      <w:r w:rsidR="00D14FBC" w:rsidRPr="00ED16B1">
        <w:rPr>
          <w:rFonts w:cs="Arial"/>
          <w:iCs/>
        </w:rPr>
        <w:t xml:space="preserve"> – „Vyhlásenie uchádzača vo verejnom obstarávaní“</w:t>
      </w:r>
      <w:r w:rsidR="00E15216">
        <w:rPr>
          <w:rFonts w:cs="Arial"/>
          <w:iCs/>
        </w:rPr>
        <w:t xml:space="preserve"> </w:t>
      </w:r>
      <w:r w:rsidR="00D14FBC" w:rsidRPr="00ED16B1">
        <w:rPr>
          <w:rFonts w:cs="Arial"/>
          <w:b/>
          <w:bCs/>
          <w:iCs/>
        </w:rPr>
        <w:t>vyjadruje súhlas s</w:t>
      </w:r>
      <w:r w:rsidR="001965BB" w:rsidRPr="00ED16B1">
        <w:rPr>
          <w:rFonts w:cs="Arial"/>
          <w:b/>
          <w:bCs/>
          <w:iCs/>
        </w:rPr>
        <w:t>o záväznými zmluvnými podmienkami  </w:t>
      </w:r>
      <w:r w:rsidR="006868CC" w:rsidRPr="00ED16B1">
        <w:rPr>
          <w:rFonts w:cs="Arial"/>
          <w:b/>
          <w:bCs/>
          <w:iCs/>
        </w:rPr>
        <w:t xml:space="preserve">uvedených v návrhu </w:t>
      </w:r>
      <w:r w:rsidR="001965BB" w:rsidRPr="00ED16B1">
        <w:rPr>
          <w:rFonts w:cs="Arial"/>
          <w:b/>
          <w:bCs/>
          <w:iCs/>
        </w:rPr>
        <w:t>Rámcovej zmluvy</w:t>
      </w:r>
      <w:r w:rsidR="006868CC" w:rsidRPr="00ED16B1">
        <w:rPr>
          <w:rFonts w:cs="Arial"/>
          <w:b/>
          <w:bCs/>
          <w:iCs/>
        </w:rPr>
        <w:t> </w:t>
      </w:r>
    </w:p>
    <w:p w14:paraId="5D1A0679" w14:textId="61A1761F" w:rsidR="00DC51EC" w:rsidRDefault="003A21AA" w:rsidP="00A55CD7">
      <w:pPr>
        <w:spacing w:after="120"/>
        <w:ind w:left="567"/>
        <w:rPr>
          <w:i/>
          <w:iCs/>
        </w:rPr>
      </w:pPr>
      <w:r>
        <w:rPr>
          <w:i/>
          <w:iCs/>
        </w:rPr>
        <w:t xml:space="preserve">Výsledkom verejného obstarávania bude uzavretie rámcovej zmluvy v znení podľa </w:t>
      </w:r>
      <w:r w:rsidR="002B113D">
        <w:rPr>
          <w:i/>
          <w:iCs/>
        </w:rPr>
        <w:t>Návrhu</w:t>
      </w:r>
      <w:r w:rsidR="00A55CD7">
        <w:rPr>
          <w:i/>
          <w:iCs/>
        </w:rPr>
        <w:t xml:space="preserve"> </w:t>
      </w:r>
      <w:r w:rsidR="002B113D">
        <w:rPr>
          <w:i/>
          <w:iCs/>
        </w:rPr>
        <w:t xml:space="preserve">rámcovej zmluvy, ktorá je prílohou SP a ktorá sa s úspešných uchádzačom bude uzatvárať v tomto znení. V prípade ak bude uchádzač úspešný vo viacerých častiach zákazky, uzavrie sa jedna zmluva na viacej častí. </w:t>
      </w:r>
    </w:p>
    <w:p w14:paraId="265AE2D4" w14:textId="77777777" w:rsidR="00E15216" w:rsidRPr="00E15216" w:rsidRDefault="00E15216" w:rsidP="00A55CD7">
      <w:pPr>
        <w:numPr>
          <w:ilvl w:val="2"/>
          <w:numId w:val="1"/>
        </w:numPr>
        <w:spacing w:after="120"/>
        <w:ind w:left="567" w:firstLine="0"/>
        <w:rPr>
          <w:i/>
          <w:iCs/>
          <w:color w:val="FF0000"/>
        </w:rPr>
      </w:pPr>
      <w:r>
        <w:rPr>
          <w:b/>
          <w:bCs/>
        </w:rPr>
        <w:t>Prílohy zmluvy:</w:t>
      </w:r>
    </w:p>
    <w:p w14:paraId="6F4AD4E7" w14:textId="630A89F2" w:rsidR="00E15216" w:rsidRDefault="000D2872" w:rsidP="00A55CD7">
      <w:pPr>
        <w:spacing w:after="120"/>
        <w:ind w:left="567"/>
        <w:rPr>
          <w:i/>
          <w:iCs/>
          <w:color w:val="FF0000"/>
        </w:rPr>
      </w:pPr>
      <w:r w:rsidRPr="006868CC">
        <w:rPr>
          <w:b/>
          <w:bCs/>
        </w:rPr>
        <w:t xml:space="preserve">- Príloha č. 1 zmluvy – Technické požiadavky na predmet zákazky </w:t>
      </w:r>
      <w:r w:rsidR="00A82486" w:rsidRPr="006868CC">
        <w:rPr>
          <w:b/>
          <w:bCs/>
        </w:rPr>
        <w:t>–</w:t>
      </w:r>
      <w:r w:rsidRPr="006868CC">
        <w:rPr>
          <w:b/>
          <w:bCs/>
        </w:rPr>
        <w:t xml:space="preserve"> </w:t>
      </w:r>
      <w:r w:rsidR="00A82486" w:rsidRPr="007B2BA3">
        <w:t xml:space="preserve">uchádzač vyplní </w:t>
      </w:r>
      <w:r w:rsidR="007B2BA3" w:rsidRPr="007B2BA3">
        <w:t xml:space="preserve">podľa pokynov v nej uvedenej </w:t>
      </w:r>
      <w:r w:rsidR="00C561E2" w:rsidRPr="007B2BA3">
        <w:t xml:space="preserve"> </w:t>
      </w:r>
      <w:r w:rsidR="007B2BA3" w:rsidRPr="006868CC">
        <w:rPr>
          <w:i/>
          <w:iCs/>
        </w:rPr>
        <w:t>a predloží ju</w:t>
      </w:r>
      <w:r w:rsidRPr="006868CC">
        <w:rPr>
          <w:i/>
          <w:iCs/>
        </w:rPr>
        <w:t xml:space="preserve"> </w:t>
      </w:r>
      <w:r w:rsidR="007B2BA3" w:rsidRPr="006868CC">
        <w:rPr>
          <w:i/>
          <w:iCs/>
        </w:rPr>
        <w:t xml:space="preserve">za tú časť </w:t>
      </w:r>
      <w:r w:rsidRPr="006868CC">
        <w:rPr>
          <w:i/>
          <w:iCs/>
        </w:rPr>
        <w:t xml:space="preserve"> zákazky</w:t>
      </w:r>
      <w:r w:rsidR="007B2BA3" w:rsidRPr="006868CC">
        <w:rPr>
          <w:i/>
          <w:iCs/>
        </w:rPr>
        <w:t>,</w:t>
      </w:r>
      <w:r w:rsidRPr="006868CC">
        <w:rPr>
          <w:i/>
          <w:iCs/>
        </w:rPr>
        <w:t xml:space="preserve"> na ktorú predkladá ponuku</w:t>
      </w:r>
      <w:r w:rsidR="007B2BA3" w:rsidRPr="006868CC">
        <w:rPr>
          <w:i/>
          <w:iCs/>
        </w:rPr>
        <w:t xml:space="preserve"> – </w:t>
      </w:r>
      <w:r w:rsidR="007B2BA3" w:rsidRPr="00E15216">
        <w:rPr>
          <w:b/>
          <w:bCs/>
          <w:i/>
          <w:iCs/>
          <w:color w:val="FF0000"/>
          <w:u w:val="single"/>
        </w:rPr>
        <w:t>postačuje predložiť v elektronickej forme vo formáte Excel</w:t>
      </w:r>
    </w:p>
    <w:p w14:paraId="32E80600" w14:textId="2F6D3DBF" w:rsidR="00287672" w:rsidRPr="00076F74" w:rsidRDefault="00163624" w:rsidP="00A55CD7">
      <w:pPr>
        <w:spacing w:after="120"/>
        <w:ind w:left="567"/>
        <w:rPr>
          <w:i/>
          <w:iCs/>
        </w:rPr>
      </w:pPr>
      <w:r w:rsidRPr="00E15216">
        <w:rPr>
          <w:b/>
          <w:bCs/>
        </w:rPr>
        <w:t>-</w:t>
      </w:r>
      <w:r w:rsidRPr="00E15216">
        <w:rPr>
          <w:i/>
          <w:iCs/>
          <w:color w:val="FF0000"/>
        </w:rPr>
        <w:t xml:space="preserve"> </w:t>
      </w:r>
      <w:r w:rsidRPr="00E15216">
        <w:rPr>
          <w:b/>
          <w:bCs/>
          <w:i/>
          <w:iCs/>
        </w:rPr>
        <w:t>Príloha č. 2 zmluvy</w:t>
      </w:r>
      <w:r w:rsidRPr="00E15216">
        <w:rPr>
          <w:i/>
          <w:iCs/>
        </w:rPr>
        <w:t xml:space="preserve"> – Zoznam subdodávateľov, ak sú v čase predloženia ponuky známi</w:t>
      </w:r>
    </w:p>
    <w:p w14:paraId="75DE9AA9" w14:textId="2E0775D3" w:rsidR="00B30C49" w:rsidRPr="00C81677" w:rsidRDefault="00B30C49" w:rsidP="005E5056">
      <w:pPr>
        <w:numPr>
          <w:ilvl w:val="2"/>
          <w:numId w:val="1"/>
        </w:numPr>
        <w:ind w:left="426" w:hanging="708"/>
        <w:rPr>
          <w:i/>
          <w:iCs/>
          <w:sz w:val="24"/>
          <w:u w:val="single"/>
        </w:rPr>
      </w:pPr>
      <w:bookmarkStart w:id="100" w:name="_Hlk129007288"/>
      <w:bookmarkStart w:id="101" w:name="_Hlk109197991"/>
      <w:r w:rsidRPr="00C81677">
        <w:rPr>
          <w:rFonts w:cs="Arial"/>
          <w:b/>
          <w:sz w:val="24"/>
        </w:rPr>
        <w:t>Doklady k preukázaniu splnenia požiadaviek na predmet zákazky</w:t>
      </w:r>
      <w:r w:rsidR="002475F9" w:rsidRPr="00C81677">
        <w:rPr>
          <w:rFonts w:cs="Arial"/>
          <w:b/>
          <w:sz w:val="24"/>
        </w:rPr>
        <w:t xml:space="preserve"> </w:t>
      </w:r>
      <w:r w:rsidR="002475F9" w:rsidRPr="00287672">
        <w:rPr>
          <w:rFonts w:cs="Arial"/>
          <w:b/>
          <w:color w:val="00B0F0"/>
          <w:sz w:val="40"/>
          <w:szCs w:val="40"/>
        </w:rPr>
        <w:t>*</w:t>
      </w:r>
      <w:r w:rsidRPr="00C81677">
        <w:rPr>
          <w:rFonts w:cs="Arial"/>
          <w:b/>
          <w:sz w:val="24"/>
        </w:rPr>
        <w:t xml:space="preserve"> :</w:t>
      </w:r>
    </w:p>
    <w:p w14:paraId="056C4CCB" w14:textId="0F7F3D24" w:rsidR="005775C4" w:rsidRDefault="005775C4" w:rsidP="005E5056">
      <w:pPr>
        <w:spacing w:line="276" w:lineRule="auto"/>
        <w:rPr>
          <w:rFonts w:cs="Arial"/>
          <w:b/>
          <w:sz w:val="22"/>
          <w:szCs w:val="22"/>
        </w:rPr>
      </w:pPr>
      <w:r w:rsidRPr="00287672">
        <w:rPr>
          <w:rFonts w:cs="Arial"/>
          <w:b/>
          <w:sz w:val="22"/>
          <w:szCs w:val="22"/>
        </w:rPr>
        <w:t xml:space="preserve">a) Technické/produk. listy; </w:t>
      </w:r>
    </w:p>
    <w:p w14:paraId="1F593D83" w14:textId="77777777" w:rsidR="005E5056" w:rsidRPr="005E5056" w:rsidRDefault="005E5056" w:rsidP="005E5056">
      <w:pPr>
        <w:spacing w:line="276" w:lineRule="auto"/>
        <w:rPr>
          <w:rFonts w:cs="Arial"/>
          <w:b/>
          <w:sz w:val="16"/>
          <w:szCs w:val="16"/>
        </w:rPr>
      </w:pPr>
    </w:p>
    <w:p w14:paraId="26CAC125" w14:textId="7C4F4176" w:rsidR="005775C4" w:rsidRPr="00287672" w:rsidRDefault="005775C4" w:rsidP="005E5056">
      <w:pPr>
        <w:spacing w:line="276" w:lineRule="auto"/>
        <w:rPr>
          <w:rFonts w:cs="Arial"/>
          <w:b/>
          <w:sz w:val="22"/>
          <w:szCs w:val="22"/>
        </w:rPr>
      </w:pPr>
      <w:r w:rsidRPr="00287672">
        <w:rPr>
          <w:rFonts w:cs="Arial"/>
          <w:b/>
          <w:sz w:val="22"/>
          <w:szCs w:val="22"/>
        </w:rPr>
        <w:t>b)  KBÚ</w:t>
      </w:r>
      <w:r w:rsidR="00472061" w:rsidRPr="00287672">
        <w:rPr>
          <w:rFonts w:cs="Arial"/>
          <w:b/>
          <w:sz w:val="22"/>
          <w:szCs w:val="22"/>
        </w:rPr>
        <w:t xml:space="preserve"> </w:t>
      </w:r>
      <w:r w:rsidR="00472061" w:rsidRPr="00287672">
        <w:rPr>
          <w:rFonts w:cs="Arial"/>
          <w:bCs/>
          <w:sz w:val="22"/>
          <w:szCs w:val="22"/>
        </w:rPr>
        <w:t>(„karta bezpečnostných údajov“)</w:t>
      </w:r>
    </w:p>
    <w:p w14:paraId="79DCD48C" w14:textId="77777777" w:rsidR="005E5056" w:rsidRPr="005E5056" w:rsidRDefault="005E5056" w:rsidP="005E5056">
      <w:pPr>
        <w:spacing w:line="276" w:lineRule="auto"/>
        <w:rPr>
          <w:rFonts w:cs="Arial"/>
          <w:b/>
          <w:sz w:val="16"/>
          <w:szCs w:val="16"/>
        </w:rPr>
      </w:pPr>
    </w:p>
    <w:p w14:paraId="4B606129" w14:textId="550E5AE7" w:rsidR="005775C4" w:rsidRPr="00001120" w:rsidRDefault="005775C4" w:rsidP="005E5056">
      <w:pPr>
        <w:spacing w:line="276" w:lineRule="auto"/>
        <w:rPr>
          <w:rFonts w:cs="Arial"/>
          <w:b/>
          <w:color w:val="FF0000"/>
          <w:sz w:val="22"/>
          <w:szCs w:val="22"/>
          <w:highlight w:val="yellow"/>
          <w:rPrChange w:id="102" w:author="Ing. Vladimír Lipovský" w:date="2023-03-06T15:00:00Z">
            <w:rPr>
              <w:rFonts w:cs="Arial"/>
              <w:b/>
              <w:sz w:val="22"/>
              <w:szCs w:val="22"/>
              <w:highlight w:val="yellow"/>
            </w:rPr>
          </w:rPrChange>
        </w:rPr>
      </w:pPr>
      <w:bookmarkStart w:id="103" w:name="_Hlk129007448"/>
      <w:r w:rsidRPr="00287672">
        <w:rPr>
          <w:rFonts w:cs="Arial"/>
          <w:b/>
          <w:sz w:val="22"/>
          <w:szCs w:val="22"/>
        </w:rPr>
        <w:t xml:space="preserve">c) </w:t>
      </w:r>
      <w:r w:rsidR="00472061" w:rsidRPr="00287672">
        <w:rPr>
          <w:rFonts w:cs="Arial"/>
          <w:b/>
          <w:sz w:val="22"/>
          <w:szCs w:val="22"/>
        </w:rPr>
        <w:t xml:space="preserve">Certifikát/doklad o </w:t>
      </w:r>
      <w:r w:rsidR="00472061" w:rsidRPr="005F3C26">
        <w:rPr>
          <w:rFonts w:cs="Arial"/>
          <w:b/>
          <w:sz w:val="22"/>
          <w:szCs w:val="22"/>
          <w:u w:val="single"/>
        </w:rPr>
        <w:t>registrácii biocídnych</w:t>
      </w:r>
      <w:r w:rsidR="00472061" w:rsidRPr="00287672">
        <w:rPr>
          <w:rFonts w:cs="Arial"/>
          <w:b/>
          <w:sz w:val="22"/>
          <w:szCs w:val="22"/>
        </w:rPr>
        <w:t xml:space="preserve"> dez. prostriedkov </w:t>
      </w:r>
      <w:r w:rsidR="00472061" w:rsidRPr="005F3C26">
        <w:rPr>
          <w:rFonts w:cs="Arial"/>
          <w:b/>
          <w:sz w:val="22"/>
          <w:szCs w:val="22"/>
          <w:u w:val="single"/>
        </w:rPr>
        <w:t>v CCHLP</w:t>
      </w:r>
      <w:r w:rsidR="00472061" w:rsidRPr="00287672">
        <w:rPr>
          <w:rFonts w:cs="Arial"/>
          <w:b/>
          <w:sz w:val="22"/>
          <w:szCs w:val="22"/>
        </w:rPr>
        <w:t xml:space="preserve"> </w:t>
      </w:r>
      <w:r w:rsidR="005E5056" w:rsidRPr="005E5056">
        <w:rPr>
          <w:rFonts w:cs="Arial"/>
          <w:b/>
          <w:sz w:val="22"/>
          <w:szCs w:val="22"/>
        </w:rPr>
        <w:t xml:space="preserve">alebo </w:t>
      </w:r>
      <w:r w:rsidR="005E5056" w:rsidRPr="005F3C26">
        <w:rPr>
          <w:rFonts w:cs="Arial"/>
          <w:b/>
          <w:sz w:val="22"/>
          <w:szCs w:val="22"/>
          <w:u w:val="single"/>
        </w:rPr>
        <w:t>ZP registrovaná v ŠUKL</w:t>
      </w:r>
      <w:r w:rsidR="005E5056">
        <w:rPr>
          <w:rFonts w:cs="Arial"/>
          <w:b/>
          <w:sz w:val="22"/>
          <w:szCs w:val="22"/>
        </w:rPr>
        <w:t xml:space="preserve"> </w:t>
      </w:r>
      <w:bookmarkEnd w:id="100"/>
      <w:ins w:id="104" w:author="Ing. Vladimír Lipovský" w:date="2023-03-06T15:00:00Z">
        <w:r w:rsidR="00001120" w:rsidRPr="00001120">
          <w:rPr>
            <w:rFonts w:cs="Arial"/>
            <w:b/>
            <w:color w:val="FF0000"/>
            <w:sz w:val="22"/>
            <w:szCs w:val="22"/>
            <w:rPrChange w:id="105" w:author="Ing. Vladimír Lipovský" w:date="2023-03-06T15:00:00Z">
              <w:rPr>
                <w:rFonts w:cs="Arial"/>
                <w:b/>
                <w:sz w:val="22"/>
                <w:szCs w:val="22"/>
              </w:rPr>
            </w:rPrChange>
          </w:rPr>
          <w:t>(okrem časti 4 kde je možné predložiť DP registrovaný len v C</w:t>
        </w:r>
      </w:ins>
      <w:r w:rsidR="00C610A7">
        <w:rPr>
          <w:rFonts w:cs="Arial"/>
          <w:b/>
          <w:color w:val="FF0000"/>
          <w:sz w:val="22"/>
          <w:szCs w:val="22"/>
        </w:rPr>
        <w:t>CH</w:t>
      </w:r>
      <w:ins w:id="106" w:author="Ing. Vladimír Lipovský" w:date="2023-03-06T15:00:00Z">
        <w:r w:rsidR="00001120" w:rsidRPr="00001120">
          <w:rPr>
            <w:rFonts w:cs="Arial"/>
            <w:b/>
            <w:color w:val="FF0000"/>
            <w:sz w:val="22"/>
            <w:szCs w:val="22"/>
            <w:rPrChange w:id="107" w:author="Ing. Vladimír Lipovský" w:date="2023-03-06T15:00:00Z">
              <w:rPr>
                <w:rFonts w:cs="Arial"/>
                <w:b/>
                <w:sz w:val="22"/>
                <w:szCs w:val="22"/>
              </w:rPr>
            </w:rPrChange>
          </w:rPr>
          <w:t>LP)</w:t>
        </w:r>
      </w:ins>
    </w:p>
    <w:bookmarkEnd w:id="103"/>
    <w:p w14:paraId="63AD1A31" w14:textId="77777777" w:rsidR="005E5056" w:rsidRPr="005E5056" w:rsidRDefault="005E5056" w:rsidP="005E5056">
      <w:pPr>
        <w:rPr>
          <w:rFonts w:cs="Arial"/>
          <w:b/>
          <w:sz w:val="8"/>
          <w:szCs w:val="8"/>
        </w:rPr>
      </w:pPr>
    </w:p>
    <w:p w14:paraId="4B7C4EFD" w14:textId="31AD629E" w:rsidR="005775C4" w:rsidRPr="00287672" w:rsidRDefault="00F32B66" w:rsidP="005E5056">
      <w:pPr>
        <w:rPr>
          <w:rFonts w:cs="Arial"/>
          <w:b/>
        </w:rPr>
      </w:pPr>
      <w:r w:rsidRPr="00287672">
        <w:rPr>
          <w:rFonts w:cs="Arial"/>
          <w:b/>
          <w:sz w:val="22"/>
          <w:szCs w:val="22"/>
        </w:rPr>
        <w:t xml:space="preserve">Doklady na preukázanie noriem </w:t>
      </w:r>
      <w:r w:rsidR="00BE6513" w:rsidRPr="00287672">
        <w:rPr>
          <w:rFonts w:cs="Arial"/>
          <w:b/>
          <w:sz w:val="22"/>
          <w:szCs w:val="22"/>
        </w:rPr>
        <w:t xml:space="preserve">– </w:t>
      </w:r>
      <w:r w:rsidR="00C40C0D" w:rsidRPr="00287672">
        <w:rPr>
          <w:rFonts w:cs="Arial"/>
          <w:b/>
          <w:sz w:val="22"/>
          <w:szCs w:val="22"/>
        </w:rPr>
        <w:t xml:space="preserve">výsledky z </w:t>
      </w:r>
      <w:r w:rsidR="00BE6513" w:rsidRPr="00287672">
        <w:rPr>
          <w:rFonts w:cs="Arial"/>
          <w:b/>
          <w:sz w:val="22"/>
          <w:szCs w:val="22"/>
        </w:rPr>
        <w:t>testovania z akreditovaných laboratórií</w:t>
      </w:r>
      <w:r w:rsidR="00CD2534">
        <w:rPr>
          <w:rFonts w:cs="Arial"/>
          <w:b/>
          <w:color w:val="00B050"/>
          <w:sz w:val="40"/>
          <w:szCs w:val="40"/>
        </w:rPr>
        <w:t xml:space="preserve"> </w:t>
      </w:r>
      <w:r w:rsidR="00CD2534" w:rsidRPr="00CD2534">
        <w:rPr>
          <w:rFonts w:cs="Arial"/>
          <w:b/>
          <w:color w:val="00B050"/>
          <w:sz w:val="22"/>
          <w:szCs w:val="22"/>
        </w:rPr>
        <w:t xml:space="preserve">– </w:t>
      </w:r>
      <w:r w:rsidR="00CD2534">
        <w:rPr>
          <w:rFonts w:cs="Arial"/>
          <w:b/>
          <w:color w:val="00B050"/>
          <w:sz w:val="22"/>
          <w:szCs w:val="22"/>
        </w:rPr>
        <w:t>predkladajú sa a podrobne uvedené v rámci časti SP A2</w:t>
      </w:r>
      <w:r w:rsidR="00CD2534" w:rsidRPr="00CD2534">
        <w:t xml:space="preserve"> </w:t>
      </w:r>
      <w:r w:rsidR="00CD2534" w:rsidRPr="00CD2534">
        <w:rPr>
          <w:rFonts w:cs="Arial"/>
          <w:b/>
          <w:color w:val="00B050"/>
          <w:sz w:val="22"/>
          <w:szCs w:val="22"/>
        </w:rPr>
        <w:t>Preukazovanie plnenia podmienok účasti uchádzačmi</w:t>
      </w:r>
      <w:r w:rsidR="00CD2534">
        <w:rPr>
          <w:rFonts w:cs="Arial"/>
          <w:b/>
          <w:color w:val="00B050"/>
          <w:sz w:val="22"/>
          <w:szCs w:val="22"/>
        </w:rPr>
        <w:t xml:space="preserve"> – časť 2.2.2</w:t>
      </w:r>
    </w:p>
    <w:p w14:paraId="4BEE6367" w14:textId="77777777" w:rsidR="00C81677" w:rsidRDefault="00C81677" w:rsidP="009D3941">
      <w:pPr>
        <w:pStyle w:val="Odsekzoznamu"/>
        <w:spacing w:line="276" w:lineRule="auto"/>
        <w:ind w:left="1381"/>
        <w:jc w:val="both"/>
        <w:rPr>
          <w:rFonts w:cs="Arial"/>
          <w:b/>
          <w:color w:val="FF0000"/>
        </w:rPr>
      </w:pPr>
    </w:p>
    <w:p w14:paraId="03C7E364" w14:textId="0B52558F" w:rsidR="00E5547D" w:rsidRDefault="002475F9" w:rsidP="00287672">
      <w:pPr>
        <w:spacing w:after="120"/>
        <w:rPr>
          <w:rFonts w:cs="Arial"/>
          <w:b/>
          <w:bCs/>
          <w:u w:val="single"/>
        </w:rPr>
      </w:pPr>
      <w:bookmarkStart w:id="108" w:name="_Hlk109198046"/>
      <w:bookmarkEnd w:id="101"/>
      <w:r w:rsidRPr="00287672">
        <w:rPr>
          <w:rFonts w:cs="Arial"/>
          <w:b/>
          <w:bCs/>
          <w:color w:val="00B0F0"/>
          <w:sz w:val="40"/>
          <w:szCs w:val="40"/>
        </w:rPr>
        <w:t xml:space="preserve">* </w:t>
      </w:r>
      <w:r w:rsidR="004C48E9" w:rsidRPr="00C81677">
        <w:rPr>
          <w:rFonts w:cs="Arial"/>
          <w:sz w:val="22"/>
          <w:szCs w:val="22"/>
          <w:highlight w:val="cyan"/>
        </w:rPr>
        <w:t>V prípade predkladania dokladov uvedených v tomto bode 1</w:t>
      </w:r>
      <w:r w:rsidR="001767B7">
        <w:rPr>
          <w:rFonts w:cs="Arial"/>
          <w:sz w:val="22"/>
          <w:szCs w:val="22"/>
          <w:highlight w:val="cyan"/>
        </w:rPr>
        <w:t>5</w:t>
      </w:r>
      <w:r w:rsidR="004C48E9" w:rsidRPr="00C81677">
        <w:rPr>
          <w:rFonts w:cs="Arial"/>
          <w:sz w:val="22"/>
          <w:szCs w:val="22"/>
          <w:highlight w:val="cyan"/>
        </w:rPr>
        <w:t xml:space="preserve">.1.12, verejný obstarávateľ </w:t>
      </w:r>
      <w:r w:rsidR="004C48E9" w:rsidRPr="00C81677">
        <w:rPr>
          <w:rFonts w:cs="Arial"/>
          <w:sz w:val="22"/>
          <w:szCs w:val="22"/>
          <w:highlight w:val="cyan"/>
          <w:u w:val="single"/>
        </w:rPr>
        <w:t xml:space="preserve">nepožaduje úradný úplný preklad všetkých predkladaných dokladov </w:t>
      </w:r>
      <w:r w:rsidR="004C48E9" w:rsidRPr="00C81677">
        <w:rPr>
          <w:rFonts w:cs="Arial"/>
          <w:sz w:val="22"/>
          <w:szCs w:val="22"/>
          <w:highlight w:val="cyan"/>
        </w:rPr>
        <w:t>a dokumentov uvedených v tomto bode 1</w:t>
      </w:r>
      <w:r w:rsidR="001767B7">
        <w:rPr>
          <w:rFonts w:cs="Arial"/>
          <w:sz w:val="22"/>
          <w:szCs w:val="22"/>
          <w:highlight w:val="cyan"/>
        </w:rPr>
        <w:t>5</w:t>
      </w:r>
      <w:r w:rsidR="004C48E9" w:rsidRPr="00C81677">
        <w:rPr>
          <w:rFonts w:cs="Arial"/>
          <w:sz w:val="22"/>
          <w:szCs w:val="22"/>
          <w:highlight w:val="cyan"/>
        </w:rPr>
        <w:t>.1.12 tzn. v prípade veľkého počtu strán z konkrétneho dokumentu/dokladu</w:t>
      </w:r>
      <w:r w:rsidR="004C48E9" w:rsidRPr="00C81677">
        <w:rPr>
          <w:rFonts w:cs="Arial"/>
          <w:b/>
          <w:bCs/>
          <w:sz w:val="22"/>
          <w:szCs w:val="22"/>
          <w:highlight w:val="cyan"/>
          <w:u w:val="single"/>
        </w:rPr>
        <w:t xml:space="preserve">  bude postačovať aj </w:t>
      </w:r>
      <w:r w:rsidR="00DC3C41" w:rsidRPr="00C81677">
        <w:rPr>
          <w:rFonts w:cs="Arial"/>
          <w:b/>
          <w:bCs/>
          <w:sz w:val="22"/>
          <w:szCs w:val="22"/>
          <w:highlight w:val="cyan"/>
          <w:u w:val="single"/>
        </w:rPr>
        <w:t xml:space="preserve">úradný preklad </w:t>
      </w:r>
      <w:r w:rsidR="004C48E9" w:rsidRPr="00C81677">
        <w:rPr>
          <w:rFonts w:cs="Arial"/>
          <w:b/>
          <w:bCs/>
          <w:sz w:val="22"/>
          <w:szCs w:val="22"/>
          <w:highlight w:val="cyan"/>
          <w:u w:val="single"/>
        </w:rPr>
        <w:t>výber</w:t>
      </w:r>
      <w:r w:rsidR="00DC3C41" w:rsidRPr="00C81677">
        <w:rPr>
          <w:rFonts w:cs="Arial"/>
          <w:b/>
          <w:bCs/>
          <w:sz w:val="22"/>
          <w:szCs w:val="22"/>
          <w:highlight w:val="cyan"/>
          <w:u w:val="single"/>
        </w:rPr>
        <w:t>u</w:t>
      </w:r>
      <w:r w:rsidR="004C48E9" w:rsidRPr="00C81677">
        <w:rPr>
          <w:rFonts w:cs="Arial"/>
          <w:b/>
          <w:bCs/>
          <w:sz w:val="22"/>
          <w:szCs w:val="22"/>
          <w:highlight w:val="cyan"/>
          <w:u w:val="single"/>
        </w:rPr>
        <w:t xml:space="preserve"> toho podstatného z dokladu/dokumentu</w:t>
      </w:r>
      <w:r w:rsidR="004C48E9" w:rsidRPr="00C81677">
        <w:rPr>
          <w:rFonts w:cs="Arial"/>
          <w:sz w:val="22"/>
          <w:szCs w:val="22"/>
          <w:highlight w:val="cyan"/>
        </w:rPr>
        <w:t xml:space="preserve"> tzn. je potrebné predložiť úradne</w:t>
      </w:r>
      <w:r w:rsidR="00E5547D" w:rsidRPr="00C81677">
        <w:rPr>
          <w:rFonts w:cs="Arial"/>
          <w:sz w:val="22"/>
          <w:szCs w:val="22"/>
          <w:highlight w:val="cyan"/>
        </w:rPr>
        <w:t xml:space="preserve"> preložené</w:t>
      </w:r>
      <w:r w:rsidR="004C48E9" w:rsidRPr="00C81677">
        <w:rPr>
          <w:rFonts w:cs="Arial"/>
          <w:sz w:val="22"/>
          <w:szCs w:val="22"/>
          <w:highlight w:val="cyan"/>
        </w:rPr>
        <w:t xml:space="preserve"> len tie strany dokladu / dokumentu, ktoré preukazujú </w:t>
      </w:r>
      <w:r w:rsidR="004C48E9" w:rsidRPr="00C81677">
        <w:rPr>
          <w:rFonts w:cs="Arial"/>
          <w:sz w:val="22"/>
          <w:szCs w:val="22"/>
          <w:highlight w:val="cyan"/>
        </w:rPr>
        <w:lastRenderedPageBreak/>
        <w:t xml:space="preserve">splnenie požiadaviek na predmet zákazky v zmysle požiadaviek uvedených v prílohe č. 1 Zmluvy : „Technické požiadavky na predmet zákazky“. </w:t>
      </w:r>
      <w:r w:rsidR="004A5717" w:rsidRPr="00C81677">
        <w:rPr>
          <w:rFonts w:cs="Arial"/>
          <w:sz w:val="22"/>
          <w:szCs w:val="22"/>
          <w:highlight w:val="cyan"/>
        </w:rPr>
        <w:t>Avšak</w:t>
      </w:r>
      <w:r w:rsidR="00F15BEC" w:rsidRPr="00C81677">
        <w:rPr>
          <w:rFonts w:cs="Arial"/>
          <w:sz w:val="22"/>
          <w:szCs w:val="22"/>
          <w:highlight w:val="cyan"/>
        </w:rPr>
        <w:t xml:space="preserve"> </w:t>
      </w:r>
      <w:r w:rsidR="004A5717" w:rsidRPr="00C81677">
        <w:rPr>
          <w:rFonts w:cs="Arial"/>
          <w:sz w:val="22"/>
          <w:szCs w:val="22"/>
          <w:highlight w:val="cyan"/>
        </w:rPr>
        <w:t>z</w:t>
      </w:r>
      <w:r w:rsidR="00F15BEC" w:rsidRPr="00C81677">
        <w:rPr>
          <w:rFonts w:cs="Arial"/>
          <w:sz w:val="22"/>
          <w:szCs w:val="22"/>
          <w:highlight w:val="cyan"/>
        </w:rPr>
        <w:t>ároveň p</w:t>
      </w:r>
      <w:r w:rsidR="004C48E9" w:rsidRPr="00C81677">
        <w:rPr>
          <w:rFonts w:cs="Arial"/>
          <w:sz w:val="22"/>
          <w:szCs w:val="22"/>
          <w:highlight w:val="cyan"/>
        </w:rPr>
        <w:t xml:space="preserve">latí, že scan originálu alebo úradne overenej fotokópie dokumentu </w:t>
      </w:r>
      <w:r w:rsidR="00756FD2" w:rsidRPr="00C81677">
        <w:rPr>
          <w:rFonts w:cs="Arial"/>
          <w:sz w:val="22"/>
          <w:szCs w:val="22"/>
          <w:highlight w:val="cyan"/>
        </w:rPr>
        <w:t xml:space="preserve"> alebo obyčajnej fotokópie dokumentu </w:t>
      </w:r>
      <w:r w:rsidR="004C48E9" w:rsidRPr="00C81677">
        <w:rPr>
          <w:rFonts w:cs="Arial"/>
          <w:b/>
          <w:bCs/>
          <w:sz w:val="22"/>
          <w:szCs w:val="22"/>
          <w:highlight w:val="cyan"/>
          <w:u w:val="single"/>
        </w:rPr>
        <w:t>v pôvodnom jazyku predkladá uchádzač celý.</w:t>
      </w:r>
      <w:r w:rsidR="004C48E9" w:rsidRPr="004C48E9">
        <w:rPr>
          <w:rFonts w:cs="Arial"/>
          <w:b/>
          <w:bCs/>
          <w:u w:val="single"/>
        </w:rPr>
        <w:t xml:space="preserve"> </w:t>
      </w:r>
    </w:p>
    <w:p w14:paraId="6D670A02" w14:textId="155D4B41" w:rsidR="00C73883" w:rsidRPr="004A5717" w:rsidRDefault="00C73883" w:rsidP="00287672">
      <w:pPr>
        <w:spacing w:after="120"/>
        <w:rPr>
          <w:rFonts w:cs="Arial"/>
          <w:bCs/>
        </w:rPr>
      </w:pPr>
      <w:r>
        <w:rPr>
          <w:rFonts w:cs="Arial"/>
          <w:b/>
        </w:rPr>
        <w:t xml:space="preserve">Verejný obstarávateľ </w:t>
      </w:r>
      <w:r w:rsidRPr="00756FD2">
        <w:rPr>
          <w:rFonts w:cs="Arial"/>
          <w:b/>
          <w:u w:val="single"/>
        </w:rPr>
        <w:t>neumožňuje</w:t>
      </w:r>
      <w:r>
        <w:rPr>
          <w:rFonts w:cs="Arial"/>
          <w:b/>
        </w:rPr>
        <w:t xml:space="preserve"> predložiť neúradný preklad dokladov , </w:t>
      </w:r>
      <w:r w:rsidRPr="004A5717">
        <w:rPr>
          <w:rFonts w:cs="Arial"/>
          <w:bCs/>
        </w:rPr>
        <w:t>nakoľko v zmysle § 20 ods. 20 a 21 ZVO bude povinný na účel výkonu dohľadu nad verejným obstarávaním podľa ZVO zabezpečiť úradný preklad dokumentácie</w:t>
      </w:r>
      <w:r w:rsidR="00DC3C41" w:rsidRPr="004A5717">
        <w:rPr>
          <w:rFonts w:cs="Arial"/>
          <w:bCs/>
        </w:rPr>
        <w:t xml:space="preserve"> sám</w:t>
      </w:r>
      <w:r w:rsidR="00A769D8" w:rsidRPr="004A5717">
        <w:rPr>
          <w:rFonts w:cs="Arial"/>
          <w:bCs/>
        </w:rPr>
        <w:t xml:space="preserve"> verejný </w:t>
      </w:r>
      <w:r w:rsidR="00756FD2" w:rsidRPr="004A5717">
        <w:rPr>
          <w:rFonts w:cs="Arial"/>
          <w:bCs/>
        </w:rPr>
        <w:t>obstarávateľ.</w:t>
      </w:r>
    </w:p>
    <w:p w14:paraId="510CFA44" w14:textId="01B5759C" w:rsidR="00C73883" w:rsidRDefault="002662A0" w:rsidP="00287672">
      <w:pPr>
        <w:spacing w:after="120"/>
        <w:rPr>
          <w:rFonts w:cs="Arial"/>
          <w:b/>
          <w:bCs/>
        </w:rPr>
      </w:pPr>
      <w:r w:rsidRPr="002611BB">
        <w:rPr>
          <w:rFonts w:cs="Arial"/>
          <w:bCs/>
        </w:rPr>
        <w:t xml:space="preserve">V prípade, ak je niektorý z dokumentov prístupný pre verejného obstarávateľa </w:t>
      </w:r>
      <w:r w:rsidRPr="003A40C2">
        <w:rPr>
          <w:rFonts w:cs="Arial"/>
          <w:bCs/>
        </w:rPr>
        <w:t>elektronicky</w:t>
      </w:r>
      <w:r w:rsidR="00C73883" w:rsidRPr="003A40C2">
        <w:rPr>
          <w:rFonts w:cs="Arial"/>
          <w:bCs/>
        </w:rPr>
        <w:t xml:space="preserve"> (napr. </w:t>
      </w:r>
      <w:r w:rsidR="00C73883">
        <w:rPr>
          <w:rFonts w:cs="Arial"/>
          <w:bCs/>
        </w:rPr>
        <w:t xml:space="preserve"> CCHLP) </w:t>
      </w:r>
      <w:r w:rsidRPr="002611BB">
        <w:rPr>
          <w:rFonts w:cs="Arial"/>
          <w:bCs/>
        </w:rPr>
        <w:t xml:space="preserve"> uchádzač v cenovej ponuke uvedie odkaz / link na takýto el. dokument napr. </w:t>
      </w:r>
      <w:r w:rsidR="004C48E9" w:rsidRPr="004A5717">
        <w:rPr>
          <w:rFonts w:cs="Arial"/>
          <w:bCs/>
          <w:u w:val="single"/>
        </w:rPr>
        <w:t>v poznámke</w:t>
      </w:r>
      <w:r w:rsidR="004C48E9" w:rsidRPr="002611BB">
        <w:rPr>
          <w:rFonts w:cs="Arial"/>
          <w:bCs/>
        </w:rPr>
        <w:t xml:space="preserve"> Prílohy č. 1 Technické požiadavky na predmet zákazky</w:t>
      </w:r>
      <w:r w:rsidR="002611BB">
        <w:rPr>
          <w:rFonts w:cs="Arial"/>
          <w:b/>
          <w:bCs/>
        </w:rPr>
        <w:t xml:space="preserve"> tzn. nie je potrebné predkladať scan písomnej dokumentácie</w:t>
      </w:r>
      <w:r w:rsidR="00A769D8">
        <w:rPr>
          <w:rFonts w:cs="Arial"/>
          <w:b/>
          <w:bCs/>
        </w:rPr>
        <w:t>.</w:t>
      </w:r>
    </w:p>
    <w:p w14:paraId="56502C1E" w14:textId="2487B501" w:rsidR="00A769D8" w:rsidRDefault="00C561E2" w:rsidP="00287672">
      <w:pPr>
        <w:spacing w:after="120"/>
        <w:rPr>
          <w:rFonts w:cs="Arial"/>
          <w:bCs/>
        </w:rPr>
      </w:pPr>
      <w:r w:rsidRPr="002611BB">
        <w:rPr>
          <w:rFonts w:cs="Arial"/>
          <w:bCs/>
        </w:rPr>
        <w:t>V</w:t>
      </w:r>
      <w:r>
        <w:rPr>
          <w:rFonts w:cs="Arial"/>
          <w:bCs/>
        </w:rPr>
        <w:t> prípade, ak je doklad prístupný elektronickej databáze v inom ako slovenskom alebo českom jazyku platí rovnako</w:t>
      </w:r>
      <w:r w:rsidR="005631B2">
        <w:rPr>
          <w:rFonts w:cs="Arial"/>
          <w:bCs/>
        </w:rPr>
        <w:t>,</w:t>
      </w:r>
      <w:r>
        <w:rPr>
          <w:rFonts w:cs="Arial"/>
          <w:bCs/>
        </w:rPr>
        <w:t xml:space="preserve"> že nie je potrebn</w:t>
      </w:r>
      <w:r w:rsidR="005631B2">
        <w:rPr>
          <w:rFonts w:cs="Arial"/>
          <w:bCs/>
        </w:rPr>
        <w:t xml:space="preserve">ý </w:t>
      </w:r>
      <w:r>
        <w:rPr>
          <w:rFonts w:cs="Arial"/>
          <w:bCs/>
        </w:rPr>
        <w:t xml:space="preserve">úradný preklad celého dokumentu iba tej strany </w:t>
      </w:r>
      <w:r w:rsidR="005631B2">
        <w:rPr>
          <w:rFonts w:cs="Arial"/>
          <w:bCs/>
        </w:rPr>
        <w:t>/</w:t>
      </w:r>
      <w:r>
        <w:rPr>
          <w:rFonts w:cs="Arial"/>
          <w:bCs/>
        </w:rPr>
        <w:t>tých strán v ktorých sa preukazuje splnenie požiadaviek na predmet zákazky uvedených v prílohe č. 1 Rámcovej zmluvy</w:t>
      </w:r>
      <w:r w:rsidR="00C73883">
        <w:rPr>
          <w:rFonts w:cs="Arial"/>
          <w:bCs/>
        </w:rPr>
        <w:t>: „</w:t>
      </w:r>
      <w:r w:rsidR="00756FD2">
        <w:rPr>
          <w:rFonts w:cs="Arial"/>
          <w:bCs/>
        </w:rPr>
        <w:t>T</w:t>
      </w:r>
      <w:r w:rsidR="00C73883">
        <w:rPr>
          <w:rFonts w:cs="Arial"/>
          <w:bCs/>
        </w:rPr>
        <w:t>echnické požiadavky na predmet zákazky“</w:t>
      </w:r>
      <w:r w:rsidR="004A5717">
        <w:rPr>
          <w:rFonts w:cs="Arial"/>
          <w:bCs/>
        </w:rPr>
        <w:t xml:space="preserve"> </w:t>
      </w:r>
    </w:p>
    <w:bookmarkEnd w:id="108"/>
    <w:p w14:paraId="70652BBC" w14:textId="058B45B5" w:rsidR="00A245F2" w:rsidRPr="00904781" w:rsidRDefault="00A245F2" w:rsidP="00A245F2">
      <w:pPr>
        <w:numPr>
          <w:ilvl w:val="1"/>
          <w:numId w:val="1"/>
        </w:numPr>
        <w:spacing w:after="120"/>
        <w:ind w:left="1021" w:hanging="567"/>
        <w:rPr>
          <w:rFonts w:cs="Arial"/>
          <w:bCs/>
        </w:rPr>
      </w:pPr>
      <w:r w:rsidRPr="00AB1F55">
        <w:rPr>
          <w:rFonts w:cs="Arial"/>
        </w:rPr>
        <w:t>Dokumenty uchádzača podľa vyššie uvedených bodov tohto oddielu súťažných podkladov</w:t>
      </w:r>
      <w:r w:rsidR="00904781">
        <w:rPr>
          <w:rFonts w:cs="Arial"/>
        </w:rPr>
        <w:t xml:space="preserve">, </w:t>
      </w:r>
      <w:r w:rsidR="00904781" w:rsidRPr="009544C6">
        <w:rPr>
          <w:rFonts w:cs="Arial"/>
          <w:u w:val="single"/>
        </w:rPr>
        <w:t>ktoré vytvoril samotný uchádzač</w:t>
      </w:r>
      <w:r w:rsidR="00904781">
        <w:rPr>
          <w:rFonts w:cs="Arial"/>
        </w:rPr>
        <w:t>,</w:t>
      </w:r>
      <w:r w:rsidRPr="00AB1F55">
        <w:rPr>
          <w:rFonts w:cs="Arial"/>
        </w:rPr>
        <w:t xml:space="preserve"> musia byť podpísané uchádzačom (t.j. u fyzickej osoby podnikateľom, u právnickej osoby štatutárnym orgánom, oprávneným konať v mene uchádzača) alebo osobou oprávnenou konať za uchádzača (</w:t>
      </w:r>
      <w:r w:rsidRPr="00446377">
        <w:rPr>
          <w:rFonts w:cs="Arial"/>
          <w:b/>
          <w:highlight w:val="cyan"/>
        </w:rPr>
        <w:t xml:space="preserve">preukazuje </w:t>
      </w:r>
      <w:r w:rsidR="00863610" w:rsidRPr="00446377">
        <w:rPr>
          <w:rFonts w:cs="Arial"/>
          <w:b/>
          <w:highlight w:val="cyan"/>
        </w:rPr>
        <w:t>splnomocnením</w:t>
      </w:r>
      <w:r w:rsidR="00446377" w:rsidRPr="00446377">
        <w:rPr>
          <w:rFonts w:cs="Arial"/>
          <w:b/>
          <w:highlight w:val="cyan"/>
        </w:rPr>
        <w:t xml:space="preserve"> v cenovej ponuke</w:t>
      </w:r>
      <w:r w:rsidRPr="00446377">
        <w:rPr>
          <w:rFonts w:cs="Arial"/>
          <w:b/>
          <w:highlight w:val="cyan"/>
        </w:rPr>
        <w:t>)</w:t>
      </w:r>
      <w:r w:rsidRPr="00573F56">
        <w:rPr>
          <w:rFonts w:cs="Arial"/>
          <w:b/>
        </w:rPr>
        <w:t>, v prípade skupiny dodávateľov musí byť podpísané každým členom skupiny alebo osobou/osobami oprávnenými konať v danej veci za člena skupiny</w:t>
      </w:r>
      <w:r w:rsidR="00904781">
        <w:rPr>
          <w:rFonts w:cs="Arial"/>
          <w:b/>
        </w:rPr>
        <w:t xml:space="preserve">, </w:t>
      </w:r>
      <w:r w:rsidR="00904781" w:rsidRPr="00904781">
        <w:rPr>
          <w:rFonts w:cs="Arial"/>
          <w:bCs/>
        </w:rPr>
        <w:t xml:space="preserve">okrem výnimiek uvedených v ods. </w:t>
      </w:r>
      <w:r w:rsidR="001767B7">
        <w:rPr>
          <w:rFonts w:cs="Arial"/>
          <w:bCs/>
        </w:rPr>
        <w:t>15</w:t>
      </w:r>
      <w:r w:rsidR="00904781" w:rsidRPr="00904781">
        <w:rPr>
          <w:rFonts w:cs="Arial"/>
          <w:bCs/>
        </w:rPr>
        <w:t xml:space="preserve">.1 </w:t>
      </w:r>
      <w:r w:rsidR="00904781">
        <w:rPr>
          <w:rFonts w:cs="Arial"/>
          <w:bCs/>
        </w:rPr>
        <w:t xml:space="preserve">pri </w:t>
      </w:r>
      <w:r w:rsidR="005B6486">
        <w:rPr>
          <w:rFonts w:cs="Arial"/>
          <w:bCs/>
        </w:rPr>
        <w:t xml:space="preserve">konkrétnych dokladoch </w:t>
      </w:r>
      <w:r w:rsidR="00904781" w:rsidRPr="00904781">
        <w:rPr>
          <w:rFonts w:cs="Arial"/>
          <w:bCs/>
        </w:rPr>
        <w:t xml:space="preserve"> </w:t>
      </w:r>
    </w:p>
    <w:p w14:paraId="744BBAB6" w14:textId="0816515A" w:rsidR="00A245F2" w:rsidRPr="00767622" w:rsidRDefault="00A245F2" w:rsidP="00A245F2">
      <w:pPr>
        <w:numPr>
          <w:ilvl w:val="1"/>
          <w:numId w:val="1"/>
        </w:numPr>
        <w:spacing w:after="120"/>
        <w:ind w:left="1021" w:hanging="567"/>
        <w:rPr>
          <w:rFonts w:cs="Arial"/>
        </w:rPr>
      </w:pPr>
      <w:r w:rsidRPr="00767622">
        <w:rPr>
          <w:rFonts w:cs="Arial"/>
        </w:rPr>
        <w:t xml:space="preserve">Vyhlásenia, potvrdenia, doklady a iné dokumenty tvoriace ponuku, požadované bodoch </w:t>
      </w:r>
      <w:r w:rsidRPr="00FF2E3B">
        <w:rPr>
          <w:rFonts w:cs="Arial"/>
        </w:rPr>
        <w:t>1</w:t>
      </w:r>
      <w:r w:rsidR="001767B7">
        <w:rPr>
          <w:rFonts w:cs="Arial"/>
        </w:rPr>
        <w:t>5</w:t>
      </w:r>
      <w:r w:rsidRPr="00FF2E3B">
        <w:rPr>
          <w:rFonts w:cs="Arial"/>
        </w:rPr>
        <w:t>.1.1 – 1</w:t>
      </w:r>
      <w:r w:rsidR="001767B7">
        <w:rPr>
          <w:rFonts w:cs="Arial"/>
        </w:rPr>
        <w:t>5</w:t>
      </w:r>
      <w:r w:rsidRPr="00FF2E3B">
        <w:rPr>
          <w:rFonts w:cs="Arial"/>
        </w:rPr>
        <w:t>.1.</w:t>
      </w:r>
      <w:r w:rsidR="00FF2E3B">
        <w:rPr>
          <w:rFonts w:cs="Arial"/>
        </w:rPr>
        <w:t>1</w:t>
      </w:r>
      <w:r w:rsidR="002611BB">
        <w:rPr>
          <w:rFonts w:cs="Arial"/>
        </w:rPr>
        <w:t>2</w:t>
      </w:r>
      <w:r w:rsidRPr="00767622">
        <w:rPr>
          <w:rFonts w:cs="Arial"/>
        </w:rPr>
        <w:t xml:space="preserve">, musia byť </w:t>
      </w:r>
      <w:r w:rsidRPr="00767622">
        <w:rPr>
          <w:rFonts w:cs="Arial"/>
          <w:b/>
        </w:rPr>
        <w:t>vo forme originálu alebo úradne overenej kópie</w:t>
      </w:r>
      <w:r w:rsidR="00327609">
        <w:rPr>
          <w:rFonts w:cs="Arial"/>
          <w:b/>
        </w:rPr>
        <w:t xml:space="preserve"> </w:t>
      </w:r>
      <w:r w:rsidR="00756FD2">
        <w:rPr>
          <w:rFonts w:cs="Arial"/>
          <w:b/>
        </w:rPr>
        <w:t>alebo obyčajnej fotokópie dokumentu</w:t>
      </w:r>
      <w:r w:rsidRPr="00767622">
        <w:rPr>
          <w:rFonts w:cs="Arial"/>
        </w:rPr>
        <w:t>, pokiaľ nie je určené inak</w:t>
      </w:r>
      <w:r w:rsidR="009544C6">
        <w:rPr>
          <w:rFonts w:cs="Arial"/>
        </w:rPr>
        <w:t xml:space="preserve"> (</w:t>
      </w:r>
      <w:r w:rsidR="009544C6" w:rsidRPr="009544C6">
        <w:rPr>
          <w:rFonts w:cs="Arial"/>
          <w:i/>
          <w:iCs/>
        </w:rPr>
        <w:t>napr. elektronické dokumenty priamo dostupné pre verejného obstarávateľa</w:t>
      </w:r>
      <w:r w:rsidR="009544C6">
        <w:rPr>
          <w:rFonts w:cs="Arial"/>
          <w:i/>
          <w:iCs/>
        </w:rPr>
        <w:t xml:space="preserve"> vo forme linku /odkazu na takýto el. dokument</w:t>
      </w:r>
      <w:r w:rsidR="00756FD2">
        <w:rPr>
          <w:rFonts w:cs="Arial"/>
          <w:i/>
          <w:iCs/>
        </w:rPr>
        <w:t xml:space="preserve"> alebo príloha č. 1“Technické požiadavky na predmet zákazky“</w:t>
      </w:r>
      <w:r w:rsidR="004E7A89">
        <w:rPr>
          <w:rFonts w:cs="Arial"/>
          <w:i/>
          <w:iCs/>
        </w:rPr>
        <w:t xml:space="preserve"> ktorý postačuje predložiť vo formáte Excel</w:t>
      </w:r>
      <w:r w:rsidR="009544C6">
        <w:rPr>
          <w:rFonts w:cs="Arial"/>
        </w:rPr>
        <w:t>)</w:t>
      </w:r>
      <w:r w:rsidRPr="00767622">
        <w:rPr>
          <w:rFonts w:cs="Arial"/>
        </w:rPr>
        <w:t xml:space="preserve"> a</w:t>
      </w:r>
      <w:r>
        <w:rPr>
          <w:rFonts w:cs="Arial"/>
        </w:rPr>
        <w:t> uchádzač ich</w:t>
      </w:r>
      <w:r w:rsidRPr="00767622">
        <w:rPr>
          <w:rFonts w:cs="Arial"/>
        </w:rPr>
        <w:t xml:space="preserve"> predkladá prostredníctvom systému </w:t>
      </w:r>
      <w:r w:rsidRPr="00767622">
        <w:rPr>
          <w:rFonts w:cs="Arial"/>
          <w:b/>
        </w:rPr>
        <w:t xml:space="preserve">JOSEPHINE </w:t>
      </w:r>
      <w:r w:rsidRPr="00767622">
        <w:rPr>
          <w:rFonts w:cs="Arial"/>
        </w:rPr>
        <w:t xml:space="preserve">umiestnenom na webovej adrese </w:t>
      </w:r>
      <w:hyperlink r:id="rId15" w:history="1">
        <w:r w:rsidRPr="00767622">
          <w:rPr>
            <w:rStyle w:val="Hypertextovprepojenie"/>
            <w:rFonts w:cs="Arial"/>
          </w:rPr>
          <w:t>https://josephine.proebiz.com/</w:t>
        </w:r>
      </w:hyperlink>
      <w:r>
        <w:rPr>
          <w:rFonts w:cs="Arial"/>
          <w:strike/>
        </w:rPr>
        <w:t xml:space="preserve"> </w:t>
      </w:r>
      <w:r w:rsidRPr="00767622">
        <w:rPr>
          <w:rFonts w:cs="Arial"/>
          <w:b/>
        </w:rPr>
        <w:t>ako scan</w:t>
      </w:r>
      <w:r w:rsidRPr="00767622">
        <w:rPr>
          <w:rFonts w:cs="Arial"/>
        </w:rPr>
        <w:t xml:space="preserve">  </w:t>
      </w:r>
      <w:r w:rsidRPr="00767622">
        <w:rPr>
          <w:rFonts w:cs="Arial"/>
          <w:b/>
        </w:rPr>
        <w:t>týchto dokladov</w:t>
      </w:r>
      <w:r>
        <w:rPr>
          <w:rFonts w:cs="Arial"/>
          <w:b/>
        </w:rPr>
        <w:t xml:space="preserve"> </w:t>
      </w:r>
      <w:r w:rsidRPr="00767622">
        <w:rPr>
          <w:rFonts w:cs="Arial"/>
        </w:rPr>
        <w:t>(odporúčaný formát pdf</w:t>
      </w:r>
      <w:r w:rsidR="009544C6">
        <w:rPr>
          <w:rFonts w:cs="Arial"/>
        </w:rPr>
        <w:t>,</w:t>
      </w:r>
      <w:r>
        <w:rPr>
          <w:rFonts w:cs="Arial"/>
        </w:rPr>
        <w:t>)</w:t>
      </w:r>
      <w:r w:rsidR="009544C6">
        <w:rPr>
          <w:rFonts w:cs="Arial"/>
        </w:rPr>
        <w:t>,</w:t>
      </w:r>
      <w:r>
        <w:rPr>
          <w:rFonts w:cs="Arial"/>
        </w:rPr>
        <w:t xml:space="preserve"> </w:t>
      </w:r>
      <w:r w:rsidR="007D2AB5" w:rsidRPr="009544C6">
        <w:rPr>
          <w:rFonts w:cs="Arial"/>
          <w:b/>
        </w:rPr>
        <w:t>okrem</w:t>
      </w:r>
      <w:r w:rsidRPr="009544C6">
        <w:rPr>
          <w:rFonts w:cs="Arial"/>
          <w:b/>
        </w:rPr>
        <w:t xml:space="preserve"> </w:t>
      </w:r>
      <w:r w:rsidR="0005281A">
        <w:rPr>
          <w:rFonts w:cs="Arial"/>
          <w:b/>
        </w:rPr>
        <w:t>dokladu</w:t>
      </w:r>
      <w:r w:rsidR="009049F4">
        <w:rPr>
          <w:rFonts w:cs="Arial"/>
          <w:b/>
        </w:rPr>
        <w:t>:</w:t>
      </w:r>
      <w:r w:rsidR="0005281A">
        <w:rPr>
          <w:rFonts w:cs="Arial"/>
          <w:b/>
        </w:rPr>
        <w:t xml:space="preserve"> </w:t>
      </w:r>
      <w:r w:rsidRPr="009544C6">
        <w:rPr>
          <w:rFonts w:cs="Arial"/>
          <w:b/>
        </w:rPr>
        <w:t>bankovej záruky</w:t>
      </w:r>
      <w:r w:rsidR="00573F56" w:rsidRPr="009544C6">
        <w:rPr>
          <w:rFonts w:cs="Arial"/>
          <w:b/>
        </w:rPr>
        <w:t xml:space="preserve"> alebo postenia záruky</w:t>
      </w:r>
      <w:r w:rsidRPr="009544C6">
        <w:rPr>
          <w:rFonts w:cs="Arial"/>
          <w:b/>
        </w:rPr>
        <w:t>,</w:t>
      </w:r>
      <w:r w:rsidRPr="009544C6">
        <w:rPr>
          <w:rFonts w:cs="Arial"/>
        </w:rPr>
        <w:t xml:space="preserve"> ktorá musí byť predložená </w:t>
      </w:r>
      <w:r w:rsidR="00F02725" w:rsidRPr="009544C6">
        <w:rPr>
          <w:rFonts w:cs="Arial"/>
        </w:rPr>
        <w:t xml:space="preserve">okrem scanu </w:t>
      </w:r>
      <w:r w:rsidRPr="009544C6">
        <w:rPr>
          <w:rFonts w:cs="Arial"/>
          <w:b/>
          <w:u w:val="single"/>
        </w:rPr>
        <w:t xml:space="preserve">aj v listinnej forme </w:t>
      </w:r>
      <w:r w:rsidR="00756FD2" w:rsidRPr="00756FD2">
        <w:rPr>
          <w:rFonts w:cs="Arial"/>
          <w:b/>
          <w:u w:val="single"/>
        </w:rPr>
        <w:t xml:space="preserve">a </w:t>
      </w:r>
      <w:r w:rsidR="004E6FE9" w:rsidRPr="00756FD2">
        <w:rPr>
          <w:rFonts w:cs="Arial"/>
          <w:b/>
          <w:u w:val="single"/>
        </w:rPr>
        <w:t>ako originál</w:t>
      </w:r>
      <w:r w:rsidR="004E6FE9" w:rsidRPr="009544C6">
        <w:rPr>
          <w:rFonts w:cs="Arial"/>
          <w:b/>
          <w:u w:val="single"/>
        </w:rPr>
        <w:t xml:space="preserve"> </w:t>
      </w:r>
      <w:r w:rsidRPr="009544C6">
        <w:rPr>
          <w:rFonts w:cs="Arial"/>
          <w:b/>
          <w:u w:val="single"/>
        </w:rPr>
        <w:t xml:space="preserve">a doručená </w:t>
      </w:r>
      <w:r w:rsidRPr="009544C6">
        <w:rPr>
          <w:rFonts w:cs="Arial"/>
          <w:b/>
          <w:bCs/>
          <w:iCs/>
          <w:u w:val="single"/>
        </w:rPr>
        <w:t>poštou/kuriérom/osobne</w:t>
      </w:r>
      <w:r w:rsidR="009544C6">
        <w:rPr>
          <w:rFonts w:cs="Arial"/>
          <w:b/>
          <w:bCs/>
          <w:iCs/>
          <w:u w:val="single"/>
        </w:rPr>
        <w:t xml:space="preserve"> </w:t>
      </w:r>
      <w:r w:rsidRPr="009544C6">
        <w:rPr>
          <w:rFonts w:cs="Arial"/>
          <w:b/>
          <w:u w:val="single"/>
        </w:rPr>
        <w:t>na adresu verejného obstarávateľa</w:t>
      </w:r>
      <w:r w:rsidR="00654CC6">
        <w:rPr>
          <w:rFonts w:cs="Arial"/>
          <w:b/>
          <w:u w:val="single"/>
        </w:rPr>
        <w:t xml:space="preserve"> uvedenú v bode 1</w:t>
      </w:r>
      <w:r w:rsidR="001767B7">
        <w:rPr>
          <w:rFonts w:cs="Arial"/>
          <w:b/>
          <w:u w:val="single"/>
        </w:rPr>
        <w:t>7</w:t>
      </w:r>
      <w:r w:rsidR="00654CC6">
        <w:rPr>
          <w:rFonts w:cs="Arial"/>
          <w:b/>
          <w:u w:val="single"/>
        </w:rPr>
        <w:t>.8</w:t>
      </w:r>
      <w:r>
        <w:rPr>
          <w:rFonts w:cs="Arial"/>
          <w:b/>
          <w:u w:val="single"/>
        </w:rPr>
        <w:t xml:space="preserve"> v lehote na predkladanie ponúk</w:t>
      </w:r>
      <w:r w:rsidR="0005281A" w:rsidRPr="0005281A">
        <w:rPr>
          <w:rFonts w:cs="Arial"/>
          <w:b/>
        </w:rPr>
        <w:t xml:space="preserve"> (</w:t>
      </w:r>
      <w:r w:rsidR="0005281A">
        <w:rPr>
          <w:rFonts w:cs="Arial"/>
          <w:b/>
          <w:u w:val="single"/>
        </w:rPr>
        <w:t xml:space="preserve">neplatí </w:t>
      </w:r>
      <w:r w:rsidR="0005281A" w:rsidRPr="0005281A">
        <w:rPr>
          <w:rFonts w:cs="Arial"/>
          <w:bCs/>
        </w:rPr>
        <w:t>pre bankovú záruku / poistenie záruky</w:t>
      </w:r>
      <w:r w:rsidR="0005281A" w:rsidRPr="0005281A">
        <w:rPr>
          <w:bCs/>
        </w:rPr>
        <w:t xml:space="preserve"> </w:t>
      </w:r>
      <w:r w:rsidR="0005281A" w:rsidRPr="0005281A">
        <w:rPr>
          <w:rFonts w:cs="Arial"/>
          <w:bCs/>
        </w:rPr>
        <w:t xml:space="preserve">ktorá je vystavená bankou alebo poisťovňou </w:t>
      </w:r>
      <w:r w:rsidR="0005281A" w:rsidRPr="00EA54F9">
        <w:rPr>
          <w:rFonts w:cs="Arial"/>
          <w:b/>
          <w:u w:val="single"/>
        </w:rPr>
        <w:t>ako elektronický dokument podpísaný zaručeným elektronickým podpisom banky alebo poisťovne</w:t>
      </w:r>
      <w:r w:rsidR="0005281A" w:rsidRPr="0005281A">
        <w:rPr>
          <w:rFonts w:cs="Arial"/>
          <w:bCs/>
        </w:rPr>
        <w:t>, v takom prípade sa predkladá záručná listina/poistenie záruky iba ako súčasť ponuky elektronicky v IS Josephine</w:t>
      </w:r>
      <w:r w:rsidR="0005281A">
        <w:rPr>
          <w:rFonts w:cs="Arial"/>
          <w:b/>
          <w:u w:val="single"/>
        </w:rPr>
        <w:t>)</w:t>
      </w:r>
      <w:r w:rsidR="0005281A" w:rsidRPr="0005281A">
        <w:rPr>
          <w:rFonts w:cs="Arial"/>
          <w:b/>
          <w:u w:val="single"/>
        </w:rPr>
        <w:t>.</w:t>
      </w:r>
      <w:r w:rsidR="00654CC6">
        <w:rPr>
          <w:rFonts w:cs="Arial"/>
        </w:rPr>
        <w:t xml:space="preserve">, </w:t>
      </w:r>
      <w:r w:rsidR="00654CC6" w:rsidRPr="00FF2E3B">
        <w:rPr>
          <w:rFonts w:cs="Arial"/>
        </w:rPr>
        <w:t>Predkladanie ponúk je podrobne uvedené</w:t>
      </w:r>
      <w:r w:rsidRPr="00FF2E3B">
        <w:rPr>
          <w:rFonts w:cs="Arial"/>
        </w:rPr>
        <w:t xml:space="preserve"> v bode 12 a</w:t>
      </w:r>
      <w:r w:rsidR="00654CC6" w:rsidRPr="00FF2E3B">
        <w:rPr>
          <w:rFonts w:cs="Arial"/>
        </w:rPr>
        <w:t xml:space="preserve"> predloženie zábezpeky v bode </w:t>
      </w:r>
      <w:r w:rsidRPr="00FF2E3B">
        <w:rPr>
          <w:rFonts w:cs="Arial"/>
        </w:rPr>
        <w:t>1</w:t>
      </w:r>
      <w:r w:rsidR="001767B7">
        <w:rPr>
          <w:rFonts w:cs="Arial"/>
        </w:rPr>
        <w:t>7</w:t>
      </w:r>
      <w:r w:rsidRPr="00FF2E3B">
        <w:rPr>
          <w:rFonts w:cs="Arial"/>
        </w:rPr>
        <w:t>.8</w:t>
      </w:r>
      <w:r>
        <w:rPr>
          <w:rFonts w:cs="Arial"/>
        </w:rPr>
        <w:t xml:space="preserve"> </w:t>
      </w:r>
      <w:r w:rsidRPr="00767622">
        <w:rPr>
          <w:rFonts w:cs="Arial"/>
        </w:rPr>
        <w:t>týchto súťažných podkladov.</w:t>
      </w:r>
    </w:p>
    <w:p w14:paraId="1846DC38" w14:textId="3A1A4365" w:rsidR="00A245F2" w:rsidRDefault="00A245F2" w:rsidP="00A245F2">
      <w:pPr>
        <w:numPr>
          <w:ilvl w:val="1"/>
          <w:numId w:val="1"/>
        </w:numPr>
        <w:spacing w:after="120"/>
        <w:ind w:left="1021" w:hanging="567"/>
        <w:rPr>
          <w:rFonts w:cs="Arial"/>
        </w:rPr>
      </w:pPr>
      <w:bookmarkStart w:id="109" w:name="_Toc355611557"/>
      <w:r w:rsidRPr="00AB1F55">
        <w:rPr>
          <w:rFonts w:cs="Arial"/>
        </w:rPr>
        <w:t xml:space="preserve">Uchádzači musia predložiť ponuku </w:t>
      </w:r>
      <w:r w:rsidRPr="00AB1F55">
        <w:rPr>
          <w:rFonts w:cs="Arial"/>
          <w:b/>
          <w:u w:val="single"/>
        </w:rPr>
        <w:t>na celý</w:t>
      </w:r>
      <w:r w:rsidRPr="00AB1F55">
        <w:rPr>
          <w:rFonts w:cs="Arial"/>
        </w:rPr>
        <w:t xml:space="preserve"> požadovaný rozsah predmetu zákazky t.j. musia d</w:t>
      </w:r>
      <w:r w:rsidR="007121C5">
        <w:rPr>
          <w:rFonts w:cs="Arial"/>
        </w:rPr>
        <w:t>ať ponuku na všetky položky predmetu zákazky</w:t>
      </w:r>
      <w:r w:rsidR="0060703B">
        <w:rPr>
          <w:rFonts w:cs="Arial"/>
        </w:rPr>
        <w:t xml:space="preserve"> </w:t>
      </w:r>
      <w:r w:rsidR="0060703B" w:rsidRPr="00654CC6">
        <w:rPr>
          <w:rFonts w:cs="Arial"/>
          <w:u w:val="single"/>
        </w:rPr>
        <w:t>v príslušnej časti predmetu zákazky</w:t>
      </w:r>
      <w:r w:rsidR="007121C5">
        <w:rPr>
          <w:rFonts w:cs="Arial"/>
        </w:rPr>
        <w:t xml:space="preserve"> </w:t>
      </w:r>
      <w:r w:rsidR="00654CC6">
        <w:rPr>
          <w:rFonts w:cs="Arial"/>
        </w:rPr>
        <w:t xml:space="preserve"> </w:t>
      </w:r>
      <w:r w:rsidRPr="00AB1F55">
        <w:rPr>
          <w:rFonts w:cs="Arial"/>
        </w:rPr>
        <w:t xml:space="preserve">podľa oddielu </w:t>
      </w:r>
      <w:r w:rsidRPr="00AB1F55">
        <w:rPr>
          <w:rFonts w:cs="Arial"/>
          <w:i/>
        </w:rPr>
        <w:t>B.1 Opis predmetu zákazky</w:t>
      </w:r>
      <w:r w:rsidRPr="00AB1F55">
        <w:rPr>
          <w:rFonts w:cs="Arial"/>
        </w:rPr>
        <w:t xml:space="preserve"> týchto súťažných podkladov.</w:t>
      </w:r>
    </w:p>
    <w:p w14:paraId="1C98528F" w14:textId="40F254AC" w:rsidR="004E7A89" w:rsidRPr="00AB1F55" w:rsidRDefault="004E7A89" w:rsidP="00A245F2">
      <w:pPr>
        <w:numPr>
          <w:ilvl w:val="1"/>
          <w:numId w:val="1"/>
        </w:numPr>
        <w:spacing w:after="120"/>
        <w:ind w:left="1021" w:hanging="567"/>
        <w:rPr>
          <w:rFonts w:cs="Arial"/>
        </w:rPr>
      </w:pPr>
      <w:r w:rsidRPr="004E7A89">
        <w:rPr>
          <w:rFonts w:cs="Arial"/>
          <w:b/>
          <w:bCs/>
        </w:rPr>
        <w:t>Ak uchádzač predkladá ponuku na viacej častí zákazky, nie je potrebné aby rovnaké  dokumenty predkladal ku každej časti zákazky</w:t>
      </w:r>
      <w:r>
        <w:rPr>
          <w:rFonts w:cs="Arial"/>
        </w:rPr>
        <w:t xml:space="preserve">, ak sú dokumenty platné pre iné časti zákazky a stačí keď ich uchádzač predloží raz v cenovej ponuke k jednej časti z viacerých častí na ktoré predkladá ponuku (napr. doklady na preukázanie splnenia podmienok účasti </w:t>
      </w:r>
      <w:r w:rsidR="004A5717">
        <w:rPr>
          <w:rFonts w:cs="Arial"/>
        </w:rPr>
        <w:t xml:space="preserve">osobného postavenia </w:t>
      </w:r>
      <w:r>
        <w:rPr>
          <w:rFonts w:cs="Arial"/>
        </w:rPr>
        <w:t>nie je potrebné predkladať ku každej časti, ale iba v jednej časti</w:t>
      </w:r>
      <w:r w:rsidR="004A5717">
        <w:rPr>
          <w:rFonts w:cs="Arial"/>
        </w:rPr>
        <w:t xml:space="preserve"> na ktorú predkladá ponuku</w:t>
      </w:r>
      <w:r>
        <w:rPr>
          <w:rFonts w:cs="Arial"/>
        </w:rPr>
        <w:t>)</w:t>
      </w:r>
      <w:r w:rsidR="001764F8">
        <w:rPr>
          <w:rFonts w:cs="Arial"/>
        </w:rPr>
        <w:t xml:space="preserve">. Verejný obstarávateľ odporúča aby </w:t>
      </w:r>
      <w:r w:rsidR="001764F8" w:rsidRPr="002D566B">
        <w:rPr>
          <w:rFonts w:cs="Arial"/>
          <w:u w:val="single"/>
        </w:rPr>
        <w:t>túto informáciu</w:t>
      </w:r>
      <w:r w:rsidR="001764F8">
        <w:rPr>
          <w:rFonts w:cs="Arial"/>
        </w:rPr>
        <w:t xml:space="preserve"> uviedol v ponuke napr. v obsahu ponuky/ zozname predkladaných dokumentov.</w:t>
      </w:r>
    </w:p>
    <w:p w14:paraId="717B0CCF" w14:textId="77777777" w:rsidR="00A245F2" w:rsidRPr="00AB1F55" w:rsidRDefault="00A245F2" w:rsidP="00A245F2">
      <w:pPr>
        <w:pStyle w:val="Nadpis3"/>
        <w:rPr>
          <w:rFonts w:cs="Arial"/>
        </w:rPr>
      </w:pPr>
      <w:bookmarkStart w:id="110" w:name="_Toc527111499"/>
      <w:bookmarkStart w:id="111" w:name="_Toc117251513"/>
      <w:r w:rsidRPr="00AB1F55">
        <w:rPr>
          <w:rFonts w:cs="Arial"/>
        </w:rPr>
        <w:t>Náklady na ponuku</w:t>
      </w:r>
      <w:bookmarkEnd w:id="109"/>
      <w:bookmarkEnd w:id="110"/>
      <w:bookmarkEnd w:id="111"/>
    </w:p>
    <w:p w14:paraId="18A75172" w14:textId="6CE8581E" w:rsidR="00A245F2" w:rsidRDefault="00A245F2" w:rsidP="00A245F2">
      <w:pPr>
        <w:numPr>
          <w:ilvl w:val="1"/>
          <w:numId w:val="1"/>
        </w:numPr>
        <w:ind w:left="1021" w:hanging="567"/>
        <w:rPr>
          <w:rFonts w:cs="Arial"/>
        </w:rPr>
      </w:pPr>
      <w:r w:rsidRPr="00AB1F55">
        <w:rPr>
          <w:rFonts w:cs="Arial"/>
        </w:rPr>
        <w:t xml:space="preserve">Všetky náklady a výdavky spojené s prípravou a predložením ponuky znáša uchádzač </w:t>
      </w:r>
      <w:r w:rsidR="0037188D">
        <w:rPr>
          <w:rFonts w:cs="Arial"/>
        </w:rPr>
        <w:br/>
      </w:r>
      <w:r w:rsidRPr="00AB1F55">
        <w:rPr>
          <w:rFonts w:cs="Arial"/>
        </w:rPr>
        <w:t>bez finančného nároku voči verejnému obstarávateľovi, bez ohľadu na výsledok verejného obstarávania.</w:t>
      </w:r>
    </w:p>
    <w:p w14:paraId="2889741B" w14:textId="6B10B1E9" w:rsidR="00C53E03" w:rsidRDefault="00C53E03" w:rsidP="00C53E03">
      <w:pPr>
        <w:pStyle w:val="Nadpis3"/>
      </w:pPr>
      <w:bookmarkStart w:id="112" w:name="_Toc117251514"/>
      <w:r>
        <w:t>Zábezpeka ponuky</w:t>
      </w:r>
      <w:bookmarkEnd w:id="112"/>
    </w:p>
    <w:p w14:paraId="0598A584" w14:textId="77777777" w:rsidR="00C53E03" w:rsidRPr="00FF2CDE" w:rsidRDefault="00C53E03" w:rsidP="00C53E03">
      <w:pPr>
        <w:numPr>
          <w:ilvl w:val="1"/>
          <w:numId w:val="1"/>
        </w:numPr>
        <w:spacing w:after="120"/>
        <w:ind w:left="1021" w:hanging="567"/>
        <w:rPr>
          <w:rFonts w:cs="Arial"/>
        </w:rPr>
      </w:pPr>
      <w:r w:rsidRPr="00FF2CDE">
        <w:rPr>
          <w:rFonts w:cs="Arial"/>
        </w:rPr>
        <w:t>Zábezpeka sa vyžaduje. Zábezpeka zabezpečí viazanosť návrhu počas lehoty viazanosti ponúk.</w:t>
      </w:r>
    </w:p>
    <w:p w14:paraId="4C127CEA" w14:textId="77777777" w:rsidR="00C53E03" w:rsidRPr="00E25025" w:rsidRDefault="00C53E03" w:rsidP="00C53E03">
      <w:pPr>
        <w:numPr>
          <w:ilvl w:val="1"/>
          <w:numId w:val="1"/>
        </w:numPr>
        <w:spacing w:after="120"/>
        <w:ind w:left="1021" w:hanging="567"/>
        <w:rPr>
          <w:rFonts w:cs="Arial"/>
        </w:rPr>
      </w:pPr>
      <w:r w:rsidRPr="00FF2CDE">
        <w:rPr>
          <w:rFonts w:cs="Arial"/>
        </w:rPr>
        <w:lastRenderedPageBreak/>
        <w:t>Zábezpeka ponúk pri predkladaní ponuky</w:t>
      </w:r>
      <w:r w:rsidRPr="00737FFB">
        <w:rPr>
          <w:rFonts w:cs="Arial"/>
        </w:rPr>
        <w:t xml:space="preserve"> na predmet zákazky je stanovená v nasledovnej </w:t>
      </w:r>
      <w:r w:rsidRPr="00E25025">
        <w:rPr>
          <w:rFonts w:cs="Arial"/>
        </w:rPr>
        <w:t xml:space="preserve">výške: </w:t>
      </w:r>
    </w:p>
    <w:p w14:paraId="5F3EA972" w14:textId="19DDFAC6" w:rsidR="001F2FEE" w:rsidRPr="001C079D" w:rsidRDefault="00C53E03" w:rsidP="001F2FEE">
      <w:pPr>
        <w:spacing w:after="120"/>
        <w:ind w:left="708"/>
        <w:jc w:val="left"/>
        <w:rPr>
          <w:rFonts w:cs="Arial"/>
        </w:rPr>
      </w:pPr>
      <w:r w:rsidRPr="001C079D">
        <w:rPr>
          <w:rFonts w:cs="Arial"/>
        </w:rPr>
        <w:t xml:space="preserve">- Pre </w:t>
      </w:r>
      <w:r w:rsidRPr="001C079D">
        <w:rPr>
          <w:rFonts w:cs="Arial"/>
          <w:b/>
          <w:bCs/>
        </w:rPr>
        <w:t xml:space="preserve">časť č. </w:t>
      </w:r>
      <w:r w:rsidR="001F2FEE" w:rsidRPr="001C079D">
        <w:rPr>
          <w:rFonts w:cs="Arial"/>
          <w:b/>
          <w:bCs/>
        </w:rPr>
        <w:t>1</w:t>
      </w:r>
      <w:r w:rsidRPr="001C079D">
        <w:rPr>
          <w:rFonts w:cs="Arial"/>
        </w:rPr>
        <w:t xml:space="preserve"> „</w:t>
      </w:r>
      <w:r w:rsidR="00455ABF" w:rsidRPr="001C079D">
        <w:rPr>
          <w:rFonts w:cs="Arial"/>
          <w:i/>
          <w:iCs/>
        </w:rPr>
        <w:t>CHLÓR tbl</w:t>
      </w:r>
      <w:r w:rsidRPr="001C079D">
        <w:rPr>
          <w:rFonts w:cs="Arial"/>
        </w:rPr>
        <w:t>„</w:t>
      </w:r>
      <w:r w:rsidR="001C079D">
        <w:rPr>
          <w:rFonts w:cs="Arial"/>
        </w:rPr>
        <w:t xml:space="preserve">: </w:t>
      </w:r>
      <w:r w:rsidR="001C079D">
        <w:rPr>
          <w:rFonts w:cs="Arial"/>
        </w:rPr>
        <w:tab/>
      </w:r>
      <w:r w:rsidR="001C079D">
        <w:rPr>
          <w:rFonts w:cs="Arial"/>
        </w:rPr>
        <w:tab/>
      </w:r>
      <w:r w:rsidR="001C079D">
        <w:rPr>
          <w:rFonts w:cs="Arial"/>
        </w:rPr>
        <w:tab/>
      </w:r>
      <w:r w:rsidR="001F2FEE" w:rsidRPr="001C079D">
        <w:rPr>
          <w:rFonts w:cs="Arial"/>
          <w:b/>
          <w:bCs/>
        </w:rPr>
        <w:t>8 000,00 EUR</w:t>
      </w:r>
      <w:r w:rsidR="001F2FEE" w:rsidRPr="001C079D">
        <w:rPr>
          <w:rFonts w:cs="Arial"/>
        </w:rPr>
        <w:t xml:space="preserve"> (slovom </w:t>
      </w:r>
      <w:r w:rsidR="001C079D">
        <w:rPr>
          <w:rFonts w:cs="Arial"/>
        </w:rPr>
        <w:t>osemtisíc</w:t>
      </w:r>
      <w:r w:rsidR="001F2FEE" w:rsidRPr="001C079D">
        <w:rPr>
          <w:rFonts w:cs="Arial"/>
        </w:rPr>
        <w:t>, - EUR)</w:t>
      </w:r>
    </w:p>
    <w:p w14:paraId="137E366F" w14:textId="67BE466D" w:rsidR="00C53E03" w:rsidRPr="001C079D" w:rsidRDefault="00C53E03" w:rsidP="00C53E03">
      <w:pPr>
        <w:spacing w:after="120"/>
        <w:ind w:left="708"/>
        <w:jc w:val="left"/>
        <w:rPr>
          <w:rFonts w:cs="Arial"/>
        </w:rPr>
      </w:pPr>
      <w:r w:rsidRPr="001C079D">
        <w:rPr>
          <w:rFonts w:cs="Arial"/>
        </w:rPr>
        <w:t xml:space="preserve">- Pre </w:t>
      </w:r>
      <w:r w:rsidRPr="001C079D">
        <w:rPr>
          <w:rFonts w:cs="Arial"/>
          <w:b/>
          <w:bCs/>
        </w:rPr>
        <w:t xml:space="preserve">časť č. </w:t>
      </w:r>
      <w:r w:rsidR="001F2FEE" w:rsidRPr="001C079D">
        <w:rPr>
          <w:rFonts w:cs="Arial"/>
          <w:b/>
          <w:bCs/>
        </w:rPr>
        <w:t>2</w:t>
      </w:r>
      <w:r w:rsidRPr="001C079D">
        <w:rPr>
          <w:rFonts w:cs="Arial"/>
        </w:rPr>
        <w:t>: „</w:t>
      </w:r>
      <w:r w:rsidR="00455ABF" w:rsidRPr="001C079D">
        <w:rPr>
          <w:rFonts w:cs="Arial"/>
          <w:i/>
          <w:iCs/>
        </w:rPr>
        <w:t>KAZ“</w:t>
      </w:r>
      <w:r w:rsidRPr="001C079D">
        <w:rPr>
          <w:rFonts w:cs="Arial"/>
        </w:rPr>
        <w:t xml:space="preserve">: </w:t>
      </w:r>
      <w:r w:rsidR="001C079D">
        <w:rPr>
          <w:rFonts w:cs="Arial"/>
        </w:rPr>
        <w:tab/>
      </w:r>
      <w:r w:rsidR="001C079D">
        <w:rPr>
          <w:rFonts w:cs="Arial"/>
        </w:rPr>
        <w:tab/>
      </w:r>
      <w:r w:rsidR="001C079D">
        <w:rPr>
          <w:rFonts w:cs="Arial"/>
        </w:rPr>
        <w:tab/>
      </w:r>
      <w:r w:rsidR="001C079D">
        <w:rPr>
          <w:rFonts w:cs="Arial"/>
        </w:rPr>
        <w:tab/>
      </w:r>
      <w:r w:rsidR="001F2FEE" w:rsidRPr="001C079D">
        <w:rPr>
          <w:rFonts w:cs="Arial"/>
          <w:b/>
          <w:bCs/>
        </w:rPr>
        <w:t>4 500,00 EUR</w:t>
      </w:r>
      <w:r w:rsidR="001F2FEE" w:rsidRPr="001C079D">
        <w:rPr>
          <w:rFonts w:cs="Arial"/>
        </w:rPr>
        <w:t xml:space="preserve"> (slovom</w:t>
      </w:r>
      <w:r w:rsidR="001C079D">
        <w:rPr>
          <w:rFonts w:cs="Arial"/>
        </w:rPr>
        <w:t xml:space="preserve"> štyritísícpäťsto</w:t>
      </w:r>
      <w:r w:rsidR="001F2FEE" w:rsidRPr="001C079D">
        <w:rPr>
          <w:rFonts w:cs="Arial"/>
        </w:rPr>
        <w:t>, - EUR)</w:t>
      </w:r>
    </w:p>
    <w:p w14:paraId="358A5173" w14:textId="09A0C261" w:rsidR="00455ABF" w:rsidRPr="001C079D" w:rsidRDefault="00C53E03" w:rsidP="00455ABF">
      <w:pPr>
        <w:spacing w:after="120"/>
        <w:ind w:left="708"/>
        <w:jc w:val="left"/>
        <w:rPr>
          <w:rFonts w:cs="Arial"/>
        </w:rPr>
      </w:pPr>
      <w:r w:rsidRPr="001C079D">
        <w:rPr>
          <w:rFonts w:cs="Arial"/>
        </w:rPr>
        <w:t xml:space="preserve">- Pre </w:t>
      </w:r>
      <w:r w:rsidRPr="001C079D">
        <w:rPr>
          <w:rFonts w:cs="Arial"/>
          <w:b/>
          <w:bCs/>
        </w:rPr>
        <w:t xml:space="preserve">časť č. </w:t>
      </w:r>
      <w:r w:rsidR="001F2FEE" w:rsidRPr="001C079D">
        <w:rPr>
          <w:rFonts w:cs="Arial"/>
          <w:b/>
          <w:bCs/>
        </w:rPr>
        <w:t>3</w:t>
      </w:r>
      <w:r w:rsidRPr="001C079D">
        <w:rPr>
          <w:rFonts w:cs="Arial"/>
        </w:rPr>
        <w:t>: „</w:t>
      </w:r>
      <w:r w:rsidR="00455ABF" w:rsidRPr="001C079D">
        <w:rPr>
          <w:rFonts w:cs="Arial"/>
          <w:i/>
          <w:iCs/>
        </w:rPr>
        <w:t>Malé plochy ALKOHOL</w:t>
      </w:r>
      <w:r w:rsidRPr="001C079D">
        <w:rPr>
          <w:rFonts w:cs="Arial"/>
        </w:rPr>
        <w:t xml:space="preserve">“:  </w:t>
      </w:r>
      <w:r w:rsidR="001C079D">
        <w:rPr>
          <w:rFonts w:cs="Arial"/>
        </w:rPr>
        <w:tab/>
      </w:r>
      <w:r w:rsidR="001F2FEE" w:rsidRPr="001C079D">
        <w:rPr>
          <w:rFonts w:cs="Arial"/>
          <w:b/>
          <w:bCs/>
        </w:rPr>
        <w:t>4 000,00</w:t>
      </w:r>
      <w:r w:rsidR="00455ABF" w:rsidRPr="001C079D">
        <w:rPr>
          <w:rFonts w:cs="Arial"/>
          <w:b/>
          <w:bCs/>
        </w:rPr>
        <w:t xml:space="preserve"> EUR</w:t>
      </w:r>
      <w:r w:rsidR="00455ABF" w:rsidRPr="001C079D">
        <w:rPr>
          <w:rFonts w:cs="Arial"/>
        </w:rPr>
        <w:t xml:space="preserve"> (slovom </w:t>
      </w:r>
      <w:r w:rsidR="001C079D">
        <w:rPr>
          <w:rFonts w:cs="Arial"/>
        </w:rPr>
        <w:t>štyritisíc</w:t>
      </w:r>
      <w:r w:rsidR="00455ABF" w:rsidRPr="001C079D">
        <w:rPr>
          <w:rFonts w:cs="Arial"/>
        </w:rPr>
        <w:t>, - EUR)</w:t>
      </w:r>
    </w:p>
    <w:p w14:paraId="4646DB10" w14:textId="4AFA3A26" w:rsidR="00C53E03" w:rsidRPr="00B42BC6" w:rsidRDefault="00C53E03" w:rsidP="00C53E03">
      <w:pPr>
        <w:spacing w:after="120"/>
        <w:ind w:firstLine="708"/>
        <w:jc w:val="left"/>
        <w:rPr>
          <w:rFonts w:cs="Arial"/>
        </w:rPr>
      </w:pPr>
      <w:r w:rsidRPr="001C079D">
        <w:rPr>
          <w:rFonts w:cs="Arial"/>
        </w:rPr>
        <w:t xml:space="preserve">- Pre </w:t>
      </w:r>
      <w:r w:rsidRPr="001C079D">
        <w:rPr>
          <w:rFonts w:cs="Arial"/>
          <w:b/>
          <w:bCs/>
        </w:rPr>
        <w:t xml:space="preserve">časť č. </w:t>
      </w:r>
      <w:r w:rsidR="005E52AE">
        <w:rPr>
          <w:rFonts w:cs="Arial"/>
          <w:b/>
          <w:bCs/>
        </w:rPr>
        <w:t>4</w:t>
      </w:r>
      <w:r w:rsidRPr="001C079D">
        <w:rPr>
          <w:rFonts w:cs="Arial"/>
        </w:rPr>
        <w:t>: „</w:t>
      </w:r>
      <w:r w:rsidR="00455ABF" w:rsidRPr="001C079D">
        <w:rPr>
          <w:rFonts w:cs="Arial"/>
          <w:i/>
          <w:iCs/>
        </w:rPr>
        <w:t>Veľké plochy AK</w:t>
      </w:r>
      <w:r w:rsidRPr="001C079D">
        <w:rPr>
          <w:rFonts w:cs="Arial"/>
        </w:rPr>
        <w:t xml:space="preserve">“ :  </w:t>
      </w:r>
      <w:r w:rsidR="001C079D">
        <w:rPr>
          <w:rFonts w:cs="Arial"/>
        </w:rPr>
        <w:tab/>
      </w:r>
      <w:r w:rsidR="001C079D">
        <w:rPr>
          <w:rFonts w:cs="Arial"/>
        </w:rPr>
        <w:tab/>
      </w:r>
      <w:r w:rsidR="001C079D" w:rsidRPr="001C079D">
        <w:rPr>
          <w:rFonts w:cs="Arial"/>
          <w:b/>
          <w:bCs/>
        </w:rPr>
        <w:t>1 500,00</w:t>
      </w:r>
      <w:r w:rsidR="00455ABF" w:rsidRPr="001C079D">
        <w:rPr>
          <w:rFonts w:cs="Arial"/>
          <w:b/>
          <w:bCs/>
        </w:rPr>
        <w:t xml:space="preserve"> EUR</w:t>
      </w:r>
      <w:r w:rsidR="00455ABF" w:rsidRPr="001C079D">
        <w:rPr>
          <w:rFonts w:cs="Arial"/>
        </w:rPr>
        <w:t xml:space="preserve"> (slovom </w:t>
      </w:r>
      <w:r w:rsidR="001C079D">
        <w:rPr>
          <w:rFonts w:cs="Arial"/>
        </w:rPr>
        <w:t>tisícpäťsto</w:t>
      </w:r>
      <w:r w:rsidR="00455ABF" w:rsidRPr="001C079D">
        <w:rPr>
          <w:rFonts w:cs="Arial"/>
        </w:rPr>
        <w:t>, - EUR)</w:t>
      </w:r>
    </w:p>
    <w:p w14:paraId="5117520A" w14:textId="77777777" w:rsidR="00C53E03" w:rsidRDefault="00C53E03" w:rsidP="00C53E03">
      <w:pPr>
        <w:spacing w:after="120"/>
        <w:ind w:left="1021"/>
        <w:rPr>
          <w:rFonts w:cs="Arial"/>
          <w:b/>
          <w:bCs/>
        </w:rPr>
      </w:pPr>
    </w:p>
    <w:p w14:paraId="1FBB3DC5" w14:textId="77777777" w:rsidR="00C53E03" w:rsidRPr="00AB1F55" w:rsidRDefault="00C53E03" w:rsidP="00C53E03">
      <w:pPr>
        <w:numPr>
          <w:ilvl w:val="1"/>
          <w:numId w:val="1"/>
        </w:numPr>
        <w:spacing w:after="120"/>
        <w:ind w:left="1021" w:hanging="567"/>
        <w:rPr>
          <w:rFonts w:cs="Arial"/>
        </w:rPr>
      </w:pPr>
      <w:r w:rsidRPr="00AB1F55">
        <w:rPr>
          <w:rFonts w:cs="Arial"/>
        </w:rPr>
        <w:t>Spôsoby zloženia zábezpeky ponuky:</w:t>
      </w:r>
    </w:p>
    <w:p w14:paraId="6D3D840F" w14:textId="77777777" w:rsidR="00C53E03" w:rsidRPr="00AB1F55" w:rsidRDefault="00C53E03" w:rsidP="00C53E03">
      <w:pPr>
        <w:numPr>
          <w:ilvl w:val="2"/>
          <w:numId w:val="1"/>
        </w:numPr>
        <w:spacing w:after="120"/>
        <w:ind w:left="1758" w:hanging="737"/>
        <w:rPr>
          <w:rFonts w:cs="Arial"/>
        </w:rPr>
      </w:pPr>
      <w:r w:rsidRPr="00AB1F55">
        <w:rPr>
          <w:rFonts w:cs="Arial"/>
        </w:rPr>
        <w:t xml:space="preserve">poskytnutím bankovej záruky za uchádzača  alebo </w:t>
      </w:r>
    </w:p>
    <w:p w14:paraId="6C0016F4" w14:textId="77777777" w:rsidR="00C53E03" w:rsidRPr="00A46401" w:rsidRDefault="00C53E03" w:rsidP="00C53E03">
      <w:pPr>
        <w:numPr>
          <w:ilvl w:val="2"/>
          <w:numId w:val="1"/>
        </w:numPr>
        <w:spacing w:after="120"/>
        <w:ind w:left="1758" w:hanging="737"/>
        <w:rPr>
          <w:rFonts w:cs="Arial"/>
        </w:rPr>
      </w:pPr>
      <w:r w:rsidRPr="00AB1F55">
        <w:t xml:space="preserve">zložením finančných prostriedkov na bankový účet verejného obstarávateľa v banke alebo  </w:t>
      </w:r>
      <w:r>
        <w:t xml:space="preserve">v zahraničnej banke alebo </w:t>
      </w:r>
      <w:r w:rsidRPr="00AB1F55">
        <w:t>v pobočke zahraničnej banky</w:t>
      </w:r>
      <w:r>
        <w:t xml:space="preserve">  alebo</w:t>
      </w:r>
    </w:p>
    <w:p w14:paraId="5A7D70DF" w14:textId="77777777" w:rsidR="00C53E03" w:rsidRPr="001B5350" w:rsidRDefault="00C53E03" w:rsidP="00C53E03">
      <w:pPr>
        <w:numPr>
          <w:ilvl w:val="2"/>
          <w:numId w:val="1"/>
        </w:numPr>
        <w:spacing w:after="120"/>
        <w:ind w:left="1758" w:hanging="737"/>
        <w:rPr>
          <w:rFonts w:cs="Arial"/>
        </w:rPr>
      </w:pPr>
      <w:r w:rsidRPr="001B5350">
        <w:rPr>
          <w:rFonts w:cs="Arial"/>
        </w:rPr>
        <w:t xml:space="preserve">poistenie záruky </w:t>
      </w:r>
      <w:r w:rsidRPr="00C0652B">
        <w:rPr>
          <w:rFonts w:cs="Arial"/>
        </w:rPr>
        <w:t>za uchádzača</w:t>
      </w:r>
    </w:p>
    <w:p w14:paraId="195FF9F3" w14:textId="77777777" w:rsidR="00C53E03" w:rsidRPr="00AB1F55" w:rsidRDefault="00C53E03" w:rsidP="00C53E03">
      <w:pPr>
        <w:numPr>
          <w:ilvl w:val="1"/>
          <w:numId w:val="1"/>
        </w:numPr>
        <w:spacing w:after="120"/>
        <w:ind w:left="1021" w:hanging="567"/>
        <w:rPr>
          <w:rFonts w:cs="Arial"/>
        </w:rPr>
      </w:pPr>
      <w:r w:rsidRPr="00AB1F55">
        <w:rPr>
          <w:rFonts w:cs="Arial"/>
        </w:rPr>
        <w:t>Podmienky zloženia zábezpeky ponuky:</w:t>
      </w:r>
    </w:p>
    <w:p w14:paraId="12049813" w14:textId="77777777" w:rsidR="00C53E03" w:rsidRPr="00093A2E" w:rsidRDefault="00C53E03" w:rsidP="00C53E03">
      <w:pPr>
        <w:numPr>
          <w:ilvl w:val="2"/>
          <w:numId w:val="1"/>
        </w:numPr>
        <w:spacing w:after="120"/>
        <w:ind w:left="1758" w:hanging="737"/>
        <w:rPr>
          <w:rFonts w:cs="Arial"/>
          <w:b/>
        </w:rPr>
      </w:pPr>
      <w:r>
        <w:rPr>
          <w:rFonts w:cs="Arial"/>
          <w:b/>
        </w:rPr>
        <w:t>P</w:t>
      </w:r>
      <w:r w:rsidRPr="00093A2E">
        <w:rPr>
          <w:rFonts w:cs="Arial"/>
          <w:b/>
        </w:rPr>
        <w:t xml:space="preserve">oskytnutie bankovej záruky za uchádzača: </w:t>
      </w:r>
    </w:p>
    <w:p w14:paraId="554ADE9A" w14:textId="77777777" w:rsidR="00C53E03" w:rsidRPr="00AB1F55" w:rsidRDefault="00C53E03" w:rsidP="00C53E03">
      <w:pPr>
        <w:numPr>
          <w:ilvl w:val="3"/>
          <w:numId w:val="1"/>
        </w:numPr>
        <w:spacing w:after="120"/>
        <w:ind w:left="2694" w:hanging="851"/>
        <w:rPr>
          <w:rFonts w:cs="Arial"/>
        </w:rPr>
      </w:pPr>
      <w:r w:rsidRPr="00AB1F55">
        <w:rPr>
          <w:rFonts w:cs="Arial"/>
        </w:rPr>
        <w:t>Poskytnutie bankovej záruky  sa riadi ustanoveniami § 313 až § 322 zákona č. 513/1991  Zb. Obchodný zákonník</w:t>
      </w:r>
      <w:r>
        <w:rPr>
          <w:rFonts w:cs="Arial"/>
        </w:rPr>
        <w:t xml:space="preserve"> v znení neskorších predpisov </w:t>
      </w:r>
      <w:r>
        <w:t xml:space="preserve">alebo podľa ekvivalentného zahraničného právneho predpisu v zmysle príslušných právnych predpisov platných v krajine uchádzača. Banková záruka môže byť vystavená bankou so sídlom v Slovenskej republike, pobočkou zahraničnej banky v Slovenskej republike alebo zahraničnou bankou (ďalej len „banka“). </w:t>
      </w:r>
      <w:r w:rsidRPr="00AB1F55">
        <w:rPr>
          <w:rFonts w:cs="Arial"/>
        </w:rPr>
        <w:t xml:space="preserve"> </w:t>
      </w:r>
    </w:p>
    <w:p w14:paraId="344AA1A6" w14:textId="77777777" w:rsidR="00C53E03" w:rsidRPr="00AB1F55" w:rsidRDefault="00C53E03" w:rsidP="00C53E03">
      <w:pPr>
        <w:numPr>
          <w:ilvl w:val="3"/>
          <w:numId w:val="1"/>
        </w:numPr>
        <w:spacing w:after="120"/>
        <w:ind w:left="2694" w:hanging="851"/>
        <w:rPr>
          <w:rFonts w:cs="Arial"/>
        </w:rPr>
      </w:pPr>
      <w:r w:rsidRPr="00AB1F55">
        <w:t>Zo záručnej listiny vystavenej bankou musí vyplývať, že:</w:t>
      </w:r>
      <w:r w:rsidRPr="00AB1F55">
        <w:rPr>
          <w:rFonts w:cs="Arial"/>
        </w:rPr>
        <w:t xml:space="preserve"> </w:t>
      </w:r>
    </w:p>
    <w:p w14:paraId="2E281FC4" w14:textId="4A8092FF" w:rsidR="00C53E03" w:rsidRPr="00AB1F55" w:rsidRDefault="00C53E03" w:rsidP="00C53E03">
      <w:pPr>
        <w:pStyle w:val="Odsekzoznamu"/>
        <w:numPr>
          <w:ilvl w:val="4"/>
          <w:numId w:val="1"/>
        </w:numPr>
        <w:spacing w:after="120"/>
        <w:ind w:left="3261" w:hanging="993"/>
        <w:jc w:val="both"/>
        <w:rPr>
          <w:rFonts w:cs="Arial"/>
        </w:rPr>
      </w:pPr>
      <w:r w:rsidRPr="00AB1F55">
        <w:rPr>
          <w:rFonts w:cs="Arial"/>
        </w:rPr>
        <w:t xml:space="preserve">banka uspokojí veriteľa (verejného obstarávateľa podľa bodu 1. týchto súťažných podkladov) za dlžníka (uchádzača) v prípade prepadnutia jeho zábezpeky ponuky v prospech verejného obstarávateľa </w:t>
      </w:r>
      <w:r w:rsidRPr="006357FB">
        <w:rPr>
          <w:rFonts w:cs="Arial"/>
        </w:rPr>
        <w:t>podľa bodu 1</w:t>
      </w:r>
      <w:r w:rsidR="006357FB" w:rsidRPr="006357FB">
        <w:rPr>
          <w:rFonts w:cs="Arial"/>
        </w:rPr>
        <w:t>7</w:t>
      </w:r>
      <w:r w:rsidRPr="006357FB">
        <w:rPr>
          <w:rFonts w:cs="Arial"/>
        </w:rPr>
        <w:t>.6</w:t>
      </w:r>
    </w:p>
    <w:p w14:paraId="54578076" w14:textId="047AD979" w:rsidR="00C53E03" w:rsidRPr="00AB1F55" w:rsidRDefault="00C53E03" w:rsidP="00C53E03">
      <w:pPr>
        <w:pStyle w:val="Odsekzoznamu"/>
        <w:numPr>
          <w:ilvl w:val="4"/>
          <w:numId w:val="1"/>
        </w:numPr>
        <w:spacing w:after="120"/>
        <w:ind w:left="3261" w:hanging="993"/>
        <w:jc w:val="both"/>
        <w:rPr>
          <w:rFonts w:cs="Arial"/>
        </w:rPr>
      </w:pPr>
      <w:r w:rsidRPr="00AB1F55">
        <w:rPr>
          <w:rFonts w:cs="Arial"/>
        </w:rPr>
        <w:t xml:space="preserve">banková záruka sa použije na úhradu zábezpeky ponuky </w:t>
      </w:r>
      <w:r>
        <w:rPr>
          <w:rFonts w:cs="Arial"/>
        </w:rPr>
        <w:br/>
      </w:r>
      <w:r w:rsidRPr="00AB1F55">
        <w:rPr>
          <w:rFonts w:cs="Arial"/>
        </w:rPr>
        <w:t>vo výške podľa bodu 1</w:t>
      </w:r>
      <w:r w:rsidR="009049F4">
        <w:rPr>
          <w:rFonts w:cs="Arial"/>
        </w:rPr>
        <w:t>7</w:t>
      </w:r>
      <w:r w:rsidRPr="00AB1F55">
        <w:rPr>
          <w:rFonts w:cs="Arial"/>
        </w:rPr>
        <w:t>.2</w:t>
      </w:r>
    </w:p>
    <w:p w14:paraId="3BE81C0A" w14:textId="2530E62A" w:rsidR="00C53E03" w:rsidRPr="00AB1F55" w:rsidRDefault="00C53E03" w:rsidP="00C53E03">
      <w:pPr>
        <w:pStyle w:val="Odsekzoznamu"/>
        <w:numPr>
          <w:ilvl w:val="4"/>
          <w:numId w:val="1"/>
        </w:numPr>
        <w:spacing w:after="120"/>
        <w:ind w:left="3261" w:hanging="993"/>
        <w:jc w:val="both"/>
        <w:rPr>
          <w:rFonts w:cs="Arial"/>
        </w:rPr>
      </w:pPr>
      <w:r w:rsidRPr="00AB1F55">
        <w:rPr>
          <w:rFonts w:cs="Arial"/>
        </w:rPr>
        <w:t xml:space="preserve">banka sa zaväzuje zaplatiť vzniknutú pohľadávku do 30 dní </w:t>
      </w:r>
      <w:r>
        <w:rPr>
          <w:rFonts w:cs="Arial"/>
        </w:rPr>
        <w:br/>
      </w:r>
      <w:r w:rsidRPr="00AB1F55">
        <w:rPr>
          <w:rFonts w:cs="Arial"/>
        </w:rPr>
        <w:t>po doručení výzvy verejného obstarávateľa na zaplatenie, na účet verejného obstarávateľa podľa bodu 1</w:t>
      </w:r>
      <w:r w:rsidR="009049F4">
        <w:rPr>
          <w:rFonts w:cs="Arial"/>
        </w:rPr>
        <w:t>7</w:t>
      </w:r>
      <w:r w:rsidRPr="00AB1F55">
        <w:rPr>
          <w:rFonts w:cs="Arial"/>
        </w:rPr>
        <w:t>.4.2.1,</w:t>
      </w:r>
    </w:p>
    <w:p w14:paraId="5288780F" w14:textId="77777777" w:rsidR="00C53E03" w:rsidRPr="00AB1F55" w:rsidRDefault="00C53E03" w:rsidP="00C53E03">
      <w:pPr>
        <w:pStyle w:val="Odsekzoznamu"/>
        <w:numPr>
          <w:ilvl w:val="4"/>
          <w:numId w:val="1"/>
        </w:numPr>
        <w:spacing w:after="120"/>
        <w:ind w:left="3261" w:hanging="993"/>
        <w:jc w:val="both"/>
        <w:rPr>
          <w:rFonts w:cs="Arial"/>
        </w:rPr>
      </w:pPr>
      <w:r w:rsidRPr="00AB1F55">
        <w:rPr>
          <w:rFonts w:cs="Arial"/>
        </w:rPr>
        <w:t>banková záruka nadobúda platnosť dňom jej vystavenia bankou a vzniká doručením záručnej listiny verejnému obstarávateľovi,</w:t>
      </w:r>
    </w:p>
    <w:p w14:paraId="5872BBC7" w14:textId="77777777" w:rsidR="00C53E03" w:rsidRPr="00093A2E" w:rsidRDefault="00C53E03" w:rsidP="00C53E03">
      <w:pPr>
        <w:pStyle w:val="Odsekzoznamu"/>
        <w:numPr>
          <w:ilvl w:val="4"/>
          <w:numId w:val="1"/>
        </w:numPr>
        <w:spacing w:after="120"/>
        <w:ind w:left="3261" w:hanging="993"/>
        <w:jc w:val="both"/>
        <w:rPr>
          <w:rFonts w:cs="Arial"/>
          <w:b/>
        </w:rPr>
      </w:pPr>
      <w:r w:rsidRPr="00093A2E">
        <w:rPr>
          <w:rFonts w:cs="Arial"/>
          <w:b/>
        </w:rPr>
        <w:t>platnosť bankovej záruky končí uplynutím lehoty viazanosti ponúk podľa bodu 8.2</w:t>
      </w:r>
      <w:r>
        <w:rPr>
          <w:rFonts w:cs="Arial"/>
          <w:b/>
        </w:rPr>
        <w:t xml:space="preserve"> </w:t>
      </w:r>
      <w:r>
        <w:t>s možnosťou predĺženia jej platnosti v prípade predĺženia lehoty viazanosti verejným obstarávateľom, ktoré však nesmie byť dlhšie ako 12 mesiacov od uplynutia lehoty na predkladanie ponúk.</w:t>
      </w:r>
    </w:p>
    <w:p w14:paraId="449AA373" w14:textId="77777777" w:rsidR="00C53E03" w:rsidRPr="00AB1F55" w:rsidRDefault="00C53E03" w:rsidP="00C53E03">
      <w:pPr>
        <w:pStyle w:val="Odsekzoznamu"/>
        <w:numPr>
          <w:ilvl w:val="4"/>
          <w:numId w:val="1"/>
        </w:numPr>
        <w:spacing w:after="120"/>
        <w:ind w:left="3261" w:hanging="993"/>
        <w:jc w:val="both"/>
        <w:rPr>
          <w:rFonts w:cs="Arial"/>
        </w:rPr>
      </w:pPr>
      <w:r w:rsidRPr="00AB1F55">
        <w:rPr>
          <w:rFonts w:cs="Arial"/>
        </w:rPr>
        <w:t>banková záruka zanikne:</w:t>
      </w:r>
    </w:p>
    <w:p w14:paraId="7B7D4AAA" w14:textId="77777777" w:rsidR="00C53E03" w:rsidRPr="00AB1F55" w:rsidRDefault="00C53E03" w:rsidP="00C53E03">
      <w:pPr>
        <w:pStyle w:val="Odsekzoznamu"/>
        <w:numPr>
          <w:ilvl w:val="5"/>
          <w:numId w:val="1"/>
        </w:numPr>
        <w:spacing w:after="120"/>
        <w:ind w:left="4111" w:hanging="1134"/>
        <w:jc w:val="both"/>
        <w:rPr>
          <w:rFonts w:cs="Arial"/>
        </w:rPr>
      </w:pPr>
      <w:r w:rsidRPr="00AB1F55">
        <w:rPr>
          <w:rFonts w:cs="Arial"/>
        </w:rPr>
        <w:t>plnením banky v rozsahu, v akom  banka za uchádzača poskytla plnenie v prospech verejného obstarávateľa,</w:t>
      </w:r>
    </w:p>
    <w:p w14:paraId="10A65E70" w14:textId="77777777" w:rsidR="00C53E03" w:rsidRPr="00AB1F55" w:rsidRDefault="00C53E03" w:rsidP="00C53E03">
      <w:pPr>
        <w:pStyle w:val="Odsekzoznamu"/>
        <w:numPr>
          <w:ilvl w:val="5"/>
          <w:numId w:val="1"/>
        </w:numPr>
        <w:spacing w:after="120"/>
        <w:ind w:left="4111" w:hanging="1134"/>
        <w:jc w:val="both"/>
        <w:rPr>
          <w:rFonts w:cs="Arial"/>
        </w:rPr>
      </w:pPr>
      <w:r w:rsidRPr="00AB1F55">
        <w:rPr>
          <w:rFonts w:cs="Arial"/>
        </w:rPr>
        <w:t xml:space="preserve">odvolaním bankovej záruky na základe písomného vyhlásenia verejného  obstarávateľa, </w:t>
      </w:r>
    </w:p>
    <w:p w14:paraId="598199C5" w14:textId="77777777" w:rsidR="00C53E03" w:rsidRPr="00AB1F55" w:rsidRDefault="00C53E03" w:rsidP="00C53E03">
      <w:pPr>
        <w:pStyle w:val="Odsekzoznamu"/>
        <w:numPr>
          <w:ilvl w:val="5"/>
          <w:numId w:val="1"/>
        </w:numPr>
        <w:spacing w:after="120"/>
        <w:ind w:left="4111" w:hanging="1134"/>
        <w:jc w:val="both"/>
        <w:rPr>
          <w:rFonts w:cs="Arial"/>
        </w:rPr>
      </w:pPr>
      <w:r w:rsidRPr="00AB1F55">
        <w:rPr>
          <w:rFonts w:cs="Arial"/>
        </w:rPr>
        <w:t xml:space="preserve">uplynutím doby platnosti, ak si verejný obstarávateľ </w:t>
      </w:r>
      <w:r>
        <w:rPr>
          <w:rFonts w:cs="Arial"/>
        </w:rPr>
        <w:br/>
      </w:r>
      <w:r w:rsidRPr="00AB1F55">
        <w:rPr>
          <w:rFonts w:cs="Arial"/>
        </w:rPr>
        <w:t>do uplynutia doby platnosti neuplatnil svoje nároky voči banke vyplývajúce z vystavenej záručnej listiny</w:t>
      </w:r>
    </w:p>
    <w:p w14:paraId="5BF5056A" w14:textId="2C5CFE4B" w:rsidR="00C53E03" w:rsidRPr="00AB1F55" w:rsidRDefault="00C53E03" w:rsidP="00C53E03">
      <w:pPr>
        <w:pStyle w:val="Odsekzoznamu"/>
        <w:numPr>
          <w:ilvl w:val="3"/>
          <w:numId w:val="1"/>
        </w:numPr>
        <w:spacing w:after="120"/>
        <w:ind w:left="2694" w:hanging="851"/>
        <w:jc w:val="both"/>
        <w:rPr>
          <w:rFonts w:cs="Arial"/>
        </w:rPr>
      </w:pPr>
      <w:r w:rsidRPr="00AB1F55">
        <w:rPr>
          <w:rFonts w:cs="Arial"/>
        </w:rPr>
        <w:t>Záručná listina podľa bodov 1</w:t>
      </w:r>
      <w:r w:rsidR="009049F4">
        <w:rPr>
          <w:rFonts w:cs="Arial"/>
        </w:rPr>
        <w:t>7</w:t>
      </w:r>
      <w:r w:rsidRPr="00AB1F55">
        <w:rPr>
          <w:rFonts w:cs="Arial"/>
        </w:rPr>
        <w:t xml:space="preserve">.4.1.2, v ktorej banka písomne vyhlási, že uspokojí verejného obstarávateľa za uchádzača do výšky finančných prostriedkov, ktoré verejný obstarávateľ požaduje ako zábezpeku viazanosti ponuky uchádzača, musí byť súčasťou ponuky. Ak bankovú </w:t>
      </w:r>
      <w:r w:rsidRPr="00AB1F55">
        <w:rPr>
          <w:rFonts w:cs="Arial"/>
        </w:rPr>
        <w:lastRenderedPageBreak/>
        <w:t xml:space="preserve">záruku poskytne zahraničná banka, ktorá nemá pobočku na území Slovenskej republiky, záručná listina vyhotovená zahraničnou bankou v štátnom jazyku krajiny sídla takejto banky musí byť zároveň doložená úradným prekladom do slovenského jazyka. </w:t>
      </w:r>
    </w:p>
    <w:p w14:paraId="61DD8E18" w14:textId="4FB73C88" w:rsidR="00C53E03" w:rsidRDefault="00C53E03" w:rsidP="00C53E03">
      <w:pPr>
        <w:pStyle w:val="Odsekzoznamu"/>
        <w:numPr>
          <w:ilvl w:val="3"/>
          <w:numId w:val="1"/>
        </w:numPr>
        <w:spacing w:after="120"/>
        <w:ind w:left="2694" w:hanging="851"/>
        <w:jc w:val="both"/>
        <w:rPr>
          <w:rFonts w:cs="Arial"/>
        </w:rPr>
      </w:pPr>
      <w:r w:rsidRPr="00AB1F55">
        <w:rPr>
          <w:rFonts w:cs="Arial"/>
        </w:rPr>
        <w:t>Ak záručná listina podľa bodu 1</w:t>
      </w:r>
      <w:r w:rsidR="009049F4">
        <w:rPr>
          <w:rFonts w:cs="Arial"/>
        </w:rPr>
        <w:t>7</w:t>
      </w:r>
      <w:r w:rsidRPr="00AB1F55">
        <w:rPr>
          <w:rFonts w:cs="Arial"/>
        </w:rPr>
        <w:t>.4.1.3 nebude súčasťou ponuky, bude uchádzač z verejnej súťaže vylúčený.</w:t>
      </w:r>
    </w:p>
    <w:p w14:paraId="439A0FDD" w14:textId="6C520330" w:rsidR="00464D7F" w:rsidRPr="00464D7F" w:rsidRDefault="00464D7F" w:rsidP="00464D7F">
      <w:pPr>
        <w:spacing w:after="120"/>
        <w:ind w:left="1843"/>
        <w:rPr>
          <w:rFonts w:cs="Arial"/>
          <w:i/>
          <w:iCs/>
        </w:rPr>
      </w:pPr>
      <w:r w:rsidRPr="00464D7F">
        <w:rPr>
          <w:rFonts w:cs="Arial"/>
          <w:i/>
          <w:iCs/>
        </w:rPr>
        <w:t>Záručná listina / poistenie záruky musí byť predložená/é  toľko krát a v takej sume podľa toho, na ktorú čas</w:t>
      </w:r>
      <w:r w:rsidR="001106FC">
        <w:rPr>
          <w:rFonts w:cs="Arial"/>
          <w:i/>
          <w:iCs/>
        </w:rPr>
        <w:t>ť</w:t>
      </w:r>
      <w:r w:rsidRPr="00464D7F">
        <w:rPr>
          <w:rFonts w:cs="Arial"/>
          <w:i/>
          <w:iCs/>
        </w:rPr>
        <w:t>/časti predkladá uchádzač svoju ponuku. Uvedené je z dôvodu splnenia si povinnosti verejného obstarávania v zmysle  § 46 ods. 7 písm. b) ZVO t.j. vrátenie/ uvoľnenie zábezpeky (záručnej listiny, poistenia záruky) po vylúčení uchádzača z verejného obstarávania. V prípade ,ak bude banková záruka / poistenie záruky obsahovať ustanovenie, že je možné uvoľniť zábezpeku zvlášť je možné predložiť jednu súhrnnú bankovú záruku s uvedeným častí zákazky a výšky zábezpeky za dané časti.</w:t>
      </w:r>
    </w:p>
    <w:p w14:paraId="0BA11FB7" w14:textId="77777777" w:rsidR="00C53E03" w:rsidRPr="00AB1F55" w:rsidRDefault="00C53E03" w:rsidP="00C53E03">
      <w:pPr>
        <w:pStyle w:val="Odsekzoznamu"/>
        <w:numPr>
          <w:ilvl w:val="2"/>
          <w:numId w:val="1"/>
        </w:numPr>
        <w:spacing w:after="120"/>
        <w:jc w:val="both"/>
        <w:rPr>
          <w:rFonts w:cs="Arial"/>
        </w:rPr>
      </w:pPr>
      <w:r w:rsidRPr="00093A2E">
        <w:rPr>
          <w:rFonts w:cs="Arial"/>
          <w:b/>
        </w:rPr>
        <w:t>Zloženie finančných prostriedkov na bankový účet verejného obstarávateľa</w:t>
      </w:r>
      <w:r w:rsidRPr="00AB1F55">
        <w:rPr>
          <w:rFonts w:cs="Arial"/>
        </w:rPr>
        <w:t>:</w:t>
      </w:r>
    </w:p>
    <w:p w14:paraId="3F4A5FA9" w14:textId="20EE3D08" w:rsidR="00C53E03" w:rsidRPr="00AB1F55" w:rsidRDefault="00C53E03" w:rsidP="00C53E03">
      <w:pPr>
        <w:pStyle w:val="Odsekzoznamu"/>
        <w:numPr>
          <w:ilvl w:val="3"/>
          <w:numId w:val="1"/>
        </w:numPr>
        <w:spacing w:after="120"/>
        <w:ind w:left="2694" w:hanging="851"/>
        <w:jc w:val="both"/>
        <w:rPr>
          <w:rFonts w:cs="Arial"/>
        </w:rPr>
      </w:pPr>
      <w:r w:rsidRPr="00AB1F55">
        <w:rPr>
          <w:rFonts w:cs="Arial"/>
        </w:rPr>
        <w:t>Finančné prostriedky vo výške podľa bodu 1</w:t>
      </w:r>
      <w:r w:rsidR="009049F4">
        <w:rPr>
          <w:rFonts w:cs="Arial"/>
        </w:rPr>
        <w:t>7</w:t>
      </w:r>
      <w:r w:rsidRPr="00AB1F55">
        <w:rPr>
          <w:rFonts w:cs="Arial"/>
        </w:rPr>
        <w:t>.2 musia byť zložené na účet verejného  obstarávateľa vedený Štátnej pokladnici, na číslo účtu:</w:t>
      </w:r>
    </w:p>
    <w:p w14:paraId="2344A85E" w14:textId="77777777" w:rsidR="00C53E03" w:rsidRPr="00F612C2" w:rsidRDefault="00C53E03" w:rsidP="00C53E03">
      <w:pPr>
        <w:ind w:left="1080"/>
        <w:rPr>
          <w:rFonts w:cs="Arial"/>
          <w:b/>
          <w:szCs w:val="20"/>
        </w:rPr>
      </w:pPr>
      <w:r w:rsidRPr="00F612C2">
        <w:rPr>
          <w:rFonts w:cs="Arial"/>
          <w:b/>
          <w:szCs w:val="20"/>
        </w:rPr>
        <w:t>IBAN:</w:t>
      </w:r>
      <w:r w:rsidRPr="00F612C2">
        <w:rPr>
          <w:rFonts w:cs="Arial"/>
          <w:b/>
          <w:szCs w:val="20"/>
        </w:rPr>
        <w:tab/>
      </w:r>
      <w:r w:rsidRPr="00F612C2">
        <w:rPr>
          <w:rFonts w:cs="Arial"/>
          <w:b/>
          <w:szCs w:val="20"/>
        </w:rPr>
        <w:tab/>
      </w:r>
      <w:r w:rsidRPr="00F612C2">
        <w:rPr>
          <w:rFonts w:cs="Arial"/>
          <w:b/>
          <w:szCs w:val="20"/>
        </w:rPr>
        <w:tab/>
      </w:r>
      <w:r w:rsidRPr="00F612C2">
        <w:rPr>
          <w:rFonts w:cs="Arial"/>
          <w:b/>
        </w:rPr>
        <w:t>SK88 8180 0000 0070 0054 0295</w:t>
      </w:r>
    </w:p>
    <w:p w14:paraId="1BFBED0D" w14:textId="77777777" w:rsidR="00C53E03" w:rsidRPr="00F612C2" w:rsidRDefault="00C53E03" w:rsidP="00C53E03">
      <w:pPr>
        <w:ind w:left="1080"/>
        <w:rPr>
          <w:rFonts w:cs="Arial"/>
          <w:b/>
          <w:szCs w:val="20"/>
        </w:rPr>
      </w:pPr>
      <w:r w:rsidRPr="00F612C2">
        <w:rPr>
          <w:rFonts w:cs="Arial"/>
          <w:b/>
          <w:szCs w:val="20"/>
        </w:rPr>
        <w:t>BIC/SWIFT:</w:t>
      </w:r>
      <w:r w:rsidRPr="00F612C2">
        <w:rPr>
          <w:rFonts w:cs="Arial"/>
          <w:b/>
          <w:szCs w:val="20"/>
        </w:rPr>
        <w:tab/>
      </w:r>
      <w:r w:rsidRPr="00F612C2">
        <w:rPr>
          <w:rFonts w:cs="Arial"/>
          <w:b/>
          <w:szCs w:val="20"/>
        </w:rPr>
        <w:tab/>
      </w:r>
      <w:r w:rsidRPr="00F612C2">
        <w:rPr>
          <w:rFonts w:cs="Arial"/>
          <w:b/>
          <w:bCs/>
        </w:rPr>
        <w:t>SPSRSKBA</w:t>
      </w:r>
    </w:p>
    <w:p w14:paraId="2AC1C977" w14:textId="77777777" w:rsidR="00C53E03" w:rsidRDefault="00C53E03" w:rsidP="00C53E03">
      <w:pPr>
        <w:ind w:left="1080"/>
        <w:rPr>
          <w:rFonts w:cs="Arial"/>
          <w:b/>
          <w:color w:val="C00000"/>
          <w:szCs w:val="20"/>
        </w:rPr>
      </w:pPr>
      <w:r>
        <w:rPr>
          <w:rFonts w:cs="Arial"/>
          <w:b/>
          <w:szCs w:val="20"/>
        </w:rPr>
        <w:t>Variabilný symbol:</w:t>
      </w:r>
      <w:r>
        <w:rPr>
          <w:rFonts w:cs="Arial"/>
          <w:b/>
          <w:szCs w:val="20"/>
        </w:rPr>
        <w:tab/>
      </w:r>
      <w:r w:rsidRPr="00F612C2">
        <w:rPr>
          <w:rFonts w:cs="Arial"/>
          <w:b/>
          <w:szCs w:val="20"/>
        </w:rPr>
        <w:t>IČO uchádzača</w:t>
      </w:r>
    </w:p>
    <w:p w14:paraId="675AA77B" w14:textId="6B462D9A" w:rsidR="00C53E03" w:rsidRDefault="00C53E03" w:rsidP="00C53E03">
      <w:pPr>
        <w:ind w:left="1080"/>
        <w:rPr>
          <w:rFonts w:cs="Arial"/>
          <w:szCs w:val="20"/>
        </w:rPr>
      </w:pPr>
      <w:r>
        <w:rPr>
          <w:rFonts w:cs="Arial"/>
          <w:b/>
          <w:szCs w:val="20"/>
        </w:rPr>
        <w:t>P</w:t>
      </w:r>
      <w:r w:rsidRPr="00F612C2">
        <w:rPr>
          <w:rFonts w:cs="Arial"/>
          <w:b/>
          <w:szCs w:val="20"/>
        </w:rPr>
        <w:t xml:space="preserve">oznámka do ktorej uchádzač uvedie: </w:t>
      </w:r>
      <w:r>
        <w:rPr>
          <w:rFonts w:cs="Arial"/>
          <w:b/>
          <w:i/>
          <w:szCs w:val="20"/>
          <w:highlight w:val="cyan"/>
        </w:rPr>
        <w:t>Zábezpeka</w:t>
      </w:r>
      <w:r w:rsidR="00EC6A5C">
        <w:rPr>
          <w:rFonts w:cs="Arial"/>
          <w:b/>
          <w:i/>
          <w:szCs w:val="20"/>
          <w:highlight w:val="cyan"/>
        </w:rPr>
        <w:t xml:space="preserve"> </w:t>
      </w:r>
      <w:r w:rsidR="00A26D88">
        <w:rPr>
          <w:rFonts w:cs="Arial"/>
          <w:b/>
          <w:i/>
          <w:szCs w:val="20"/>
          <w:highlight w:val="cyan"/>
        </w:rPr>
        <w:t>–</w:t>
      </w:r>
      <w:r w:rsidR="00EC6A5C">
        <w:rPr>
          <w:rFonts w:cs="Arial"/>
          <w:b/>
          <w:i/>
          <w:szCs w:val="20"/>
          <w:highlight w:val="cyan"/>
        </w:rPr>
        <w:t xml:space="preserve"> </w:t>
      </w:r>
      <w:r w:rsidR="00A26D88">
        <w:rPr>
          <w:rFonts w:cs="Arial"/>
          <w:b/>
          <w:i/>
          <w:szCs w:val="20"/>
          <w:highlight w:val="cyan"/>
        </w:rPr>
        <w:t xml:space="preserve">DP </w:t>
      </w:r>
      <w:r w:rsidR="00EC6A5C">
        <w:rPr>
          <w:rFonts w:cs="Arial"/>
          <w:b/>
          <w:i/>
          <w:szCs w:val="20"/>
          <w:highlight w:val="cyan"/>
        </w:rPr>
        <w:t>plochy</w:t>
      </w:r>
      <w:r>
        <w:rPr>
          <w:rFonts w:cs="Arial"/>
          <w:b/>
          <w:i/>
          <w:szCs w:val="20"/>
          <w:highlight w:val="cyan"/>
        </w:rPr>
        <w:t xml:space="preserve"> pre časť č. .... (</w:t>
      </w:r>
      <w:r w:rsidRPr="008B2249">
        <w:rPr>
          <w:rFonts w:cs="Arial"/>
          <w:b/>
          <w:color w:val="FF0000"/>
          <w:szCs w:val="20"/>
        </w:rPr>
        <w:t>Číslo časti zákazky, na ktorú uhrádza zábezpeku</w:t>
      </w:r>
      <w:r>
        <w:rPr>
          <w:rFonts w:cs="Arial"/>
          <w:b/>
          <w:szCs w:val="20"/>
        </w:rPr>
        <w:t>)</w:t>
      </w:r>
      <w:r w:rsidRPr="003F715F">
        <w:rPr>
          <w:rFonts w:cs="Arial"/>
          <w:b/>
          <w:szCs w:val="20"/>
          <w:highlight w:val="cyan"/>
        </w:rPr>
        <w:t>, a názov spoločnos</w:t>
      </w:r>
      <w:r w:rsidRPr="003F715F">
        <w:rPr>
          <w:rFonts w:cs="Arial"/>
          <w:szCs w:val="20"/>
          <w:highlight w:val="cyan"/>
        </w:rPr>
        <w:t>ti</w:t>
      </w:r>
      <w:r>
        <w:rPr>
          <w:rFonts w:cs="Arial"/>
          <w:szCs w:val="20"/>
        </w:rPr>
        <w:t xml:space="preserve">. </w:t>
      </w:r>
    </w:p>
    <w:p w14:paraId="1BD7FDF1" w14:textId="77777777" w:rsidR="00C53E03" w:rsidRPr="00A769D8" w:rsidRDefault="00C53E03" w:rsidP="00C53E03">
      <w:pPr>
        <w:spacing w:after="120"/>
        <w:ind w:left="1021"/>
        <w:rPr>
          <w:rFonts w:cs="Arial"/>
          <w:i/>
          <w:iCs/>
        </w:rPr>
      </w:pPr>
      <w:r w:rsidRPr="00A769D8">
        <w:rPr>
          <w:rFonts w:cs="Arial"/>
          <w:i/>
          <w:iCs/>
        </w:rPr>
        <w:t>Zloženie fin. prostriedkov na účet verejného obstarávateľa je možné zrealizovať aj jednou platbou, avšak je potrebné do poznámky platby uviesť čísla častí zákazky, za ktoré zložil zábezpeku ponuky. Hodnota uhradenej zábezpeky spolu sa musí rovnať sume všetkých hodnôt  zábezpek, na ktoré uchádzač predkladá ponuku. Napriek uvedenému sa odporúča uchádzačom predložiť zábezpeku ponuky – vložením finančných prostriedkov v hodnote zábezpeky toľko krát a v takej hodnote ako vyžaduje verejný obstarávateľ v tej konkrétnej časti zákazky, nakoľko pri jednom vklade môže prísť k omylu sčítania hodnôt zábezpek.</w:t>
      </w:r>
    </w:p>
    <w:p w14:paraId="4835BB60" w14:textId="77777777" w:rsidR="00C53E03" w:rsidRPr="003F715F" w:rsidRDefault="00C53E03" w:rsidP="00C53E03">
      <w:pPr>
        <w:rPr>
          <w:rFonts w:cs="Arial"/>
          <w:b/>
          <w:color w:val="C00000"/>
          <w:szCs w:val="20"/>
        </w:rPr>
      </w:pPr>
    </w:p>
    <w:p w14:paraId="50622DE3" w14:textId="77777777" w:rsidR="00C53E03" w:rsidRPr="00A82486" w:rsidRDefault="00C53E03" w:rsidP="00C53E03">
      <w:pPr>
        <w:pStyle w:val="Odsekzoznamu"/>
        <w:numPr>
          <w:ilvl w:val="3"/>
          <w:numId w:val="1"/>
        </w:numPr>
        <w:spacing w:after="120"/>
        <w:ind w:left="2694" w:hanging="851"/>
        <w:jc w:val="both"/>
        <w:rPr>
          <w:rFonts w:cs="Arial"/>
          <w:highlight w:val="yellow"/>
        </w:rPr>
      </w:pPr>
      <w:r w:rsidRPr="00A82486">
        <w:rPr>
          <w:rFonts w:cs="Arial"/>
        </w:rPr>
        <w:t xml:space="preserve">Finančné prostriedky musia byť pripísané na účte verejného obstarávateľa najneskôr </w:t>
      </w:r>
      <w:r w:rsidRPr="00D86107">
        <w:rPr>
          <w:rFonts w:cs="Arial"/>
          <w:b/>
          <w:bCs/>
          <w:sz w:val="24"/>
        </w:rPr>
        <w:t>v deň</w:t>
      </w:r>
      <w:r w:rsidRPr="00A82486">
        <w:rPr>
          <w:rFonts w:cs="Arial"/>
          <w:b/>
          <w:bCs/>
          <w:sz w:val="32"/>
          <w:szCs w:val="32"/>
        </w:rPr>
        <w:t xml:space="preserve"> </w:t>
      </w:r>
      <w:r w:rsidRPr="00A82486">
        <w:rPr>
          <w:rFonts w:cs="Arial"/>
        </w:rPr>
        <w:t xml:space="preserve">uplynutia lehoty </w:t>
      </w:r>
      <w:r w:rsidRPr="00A82486">
        <w:rPr>
          <w:rFonts w:cs="Arial"/>
        </w:rPr>
        <w:br/>
        <w:t xml:space="preserve">na predkladanie ponúk uvedenej  v časti </w:t>
      </w:r>
      <w:r w:rsidRPr="00A82486">
        <w:rPr>
          <w:rFonts w:cs="Arial"/>
          <w:bCs/>
        </w:rPr>
        <w:t>IV.2.2) oznámenia o vyhlásení verejného obstarávania : „Lehota na predkladanie ponúk“.</w:t>
      </w:r>
      <w:r>
        <w:rPr>
          <w:rFonts w:cs="Arial"/>
          <w:bCs/>
        </w:rPr>
        <w:t xml:space="preserve"> </w:t>
      </w:r>
    </w:p>
    <w:p w14:paraId="61873966" w14:textId="3E1C0F58" w:rsidR="00C53E03" w:rsidRPr="00AB1F55" w:rsidRDefault="00C53E03" w:rsidP="00C53E03">
      <w:pPr>
        <w:pStyle w:val="Odsekzoznamu"/>
        <w:numPr>
          <w:ilvl w:val="3"/>
          <w:numId w:val="1"/>
        </w:numPr>
        <w:spacing w:after="120"/>
        <w:ind w:left="2694" w:hanging="851"/>
        <w:jc w:val="both"/>
        <w:rPr>
          <w:rFonts w:cs="Arial"/>
        </w:rPr>
      </w:pPr>
      <w:r w:rsidRPr="00AB1F55">
        <w:rPr>
          <w:rFonts w:cs="Arial"/>
        </w:rPr>
        <w:t>Ak finančné prostriedky nebudú zložené na účte verejného obstarávateľa podľa bodu 1</w:t>
      </w:r>
      <w:r w:rsidR="001638DF">
        <w:rPr>
          <w:rFonts w:cs="Arial"/>
        </w:rPr>
        <w:t>7</w:t>
      </w:r>
      <w:r w:rsidRPr="00AB1F55">
        <w:rPr>
          <w:rFonts w:cs="Arial"/>
        </w:rPr>
        <w:t xml:space="preserve">.4.2.2,  bude uchádzač z verejnej súťaže vylúčený. </w:t>
      </w:r>
    </w:p>
    <w:p w14:paraId="1BB1F964" w14:textId="77777777" w:rsidR="00C53E03" w:rsidRDefault="00C53E03" w:rsidP="00C53E03">
      <w:pPr>
        <w:pStyle w:val="Odsekzoznamu"/>
        <w:numPr>
          <w:ilvl w:val="3"/>
          <w:numId w:val="1"/>
        </w:numPr>
        <w:spacing w:after="120"/>
        <w:ind w:left="2694" w:hanging="851"/>
        <w:jc w:val="both"/>
        <w:rPr>
          <w:rFonts w:cs="Arial"/>
        </w:rPr>
      </w:pPr>
      <w:r w:rsidRPr="00AB1F55">
        <w:rPr>
          <w:rFonts w:cs="Arial"/>
        </w:rPr>
        <w:t>Doba platnosti zábezpeky ponuky poskytnutej zložením finančných prostriedkov na účet verejného obstarávateľa trvá do uplynutia lehoty viazan</w:t>
      </w:r>
      <w:r>
        <w:rPr>
          <w:rFonts w:cs="Arial"/>
        </w:rPr>
        <w:t>osti ponúk.</w:t>
      </w:r>
    </w:p>
    <w:p w14:paraId="15B9240F" w14:textId="4A003485" w:rsidR="00C53E03" w:rsidRDefault="00C53E03" w:rsidP="00C53E03">
      <w:pPr>
        <w:pStyle w:val="Odsekzoznamu"/>
        <w:numPr>
          <w:ilvl w:val="2"/>
          <w:numId w:val="1"/>
        </w:numPr>
        <w:spacing w:after="120"/>
        <w:jc w:val="both"/>
        <w:rPr>
          <w:rFonts w:cs="Arial"/>
        </w:rPr>
      </w:pPr>
      <w:r w:rsidRPr="000C0950">
        <w:rPr>
          <w:rFonts w:cs="Arial"/>
          <w:b/>
        </w:rPr>
        <w:t>V prípade poistenia záruky vystavuje záručnú listinu poisťovňa</w:t>
      </w:r>
      <w:r w:rsidRPr="00AF6428">
        <w:rPr>
          <w:rFonts w:cs="Arial"/>
        </w:rPr>
        <w:t>,</w:t>
      </w:r>
      <w:r>
        <w:rPr>
          <w:rFonts w:cs="Arial"/>
        </w:rPr>
        <w:t xml:space="preserve"> </w:t>
      </w:r>
      <w:r>
        <w:t>(ďalej len „poisťovňa“). P</w:t>
      </w:r>
      <w:r w:rsidRPr="00AF6428">
        <w:rPr>
          <w:rFonts w:cs="Arial"/>
        </w:rPr>
        <w:t>odmienky zloženia záruky sa použijú</w:t>
      </w:r>
      <w:r>
        <w:rPr>
          <w:rFonts w:cs="Arial"/>
        </w:rPr>
        <w:t xml:space="preserve"> ustanovenia uvedené v bode 1</w:t>
      </w:r>
      <w:r w:rsidR="001638DF">
        <w:rPr>
          <w:rFonts w:cs="Arial"/>
        </w:rPr>
        <w:t>7</w:t>
      </w:r>
      <w:r>
        <w:rPr>
          <w:rFonts w:cs="Arial"/>
        </w:rPr>
        <w:t>.4</w:t>
      </w:r>
      <w:r w:rsidRPr="00AF6428">
        <w:rPr>
          <w:rFonts w:cs="Arial"/>
        </w:rPr>
        <w:t>.</w:t>
      </w:r>
      <w:r>
        <w:rPr>
          <w:rFonts w:cs="Arial"/>
        </w:rPr>
        <w:t>1</w:t>
      </w:r>
      <w:r w:rsidRPr="00AF6428">
        <w:rPr>
          <w:rFonts w:cs="Arial"/>
        </w:rPr>
        <w:t xml:space="preserve"> primerane</w:t>
      </w:r>
      <w:r>
        <w:rPr>
          <w:rFonts w:cs="Arial"/>
        </w:rPr>
        <w:t>.</w:t>
      </w:r>
    </w:p>
    <w:p w14:paraId="7AA905CC" w14:textId="77777777" w:rsidR="00C53E03" w:rsidRPr="009C6276" w:rsidRDefault="00C53E03" w:rsidP="00C53E03">
      <w:pPr>
        <w:pStyle w:val="Odsekzoznamu"/>
        <w:numPr>
          <w:ilvl w:val="3"/>
          <w:numId w:val="1"/>
        </w:numPr>
        <w:spacing w:after="120"/>
        <w:ind w:left="2694" w:hanging="851"/>
        <w:jc w:val="both"/>
        <w:rPr>
          <w:rFonts w:cs="Arial"/>
        </w:rPr>
      </w:pPr>
      <w:r w:rsidRPr="00EA397C">
        <w:rPr>
          <w:rFonts w:cs="Arial"/>
        </w:rPr>
        <w:t>Poistenie záruky uchádzača môže byť poskytnuté poisťovacou spoločnosťou na to oprávnenou (poisťovňou) so sídlom v Slovenskej republike, pobočkou zahraničnej poisťovne v Slovenskej republike alebo zahraničnou poisťovňou (ďalej len „poisťovňa").</w:t>
      </w:r>
    </w:p>
    <w:p w14:paraId="415065B6" w14:textId="7C59EB25" w:rsidR="00C53E03" w:rsidRDefault="00C53E03" w:rsidP="00C53E03">
      <w:pPr>
        <w:pStyle w:val="Odsekzoznamu"/>
        <w:numPr>
          <w:ilvl w:val="3"/>
          <w:numId w:val="1"/>
        </w:numPr>
        <w:spacing w:after="120"/>
        <w:ind w:left="2694" w:hanging="851"/>
        <w:jc w:val="both"/>
        <w:rPr>
          <w:rFonts w:cs="Arial"/>
        </w:rPr>
      </w:pPr>
      <w:r w:rsidRPr="00C0652B">
        <w:rPr>
          <w:rFonts w:cs="Arial"/>
        </w:rPr>
        <w:t>Ak záručná listina podľa bodu 1</w:t>
      </w:r>
      <w:r w:rsidR="001638DF">
        <w:rPr>
          <w:rFonts w:cs="Arial"/>
        </w:rPr>
        <w:t>7</w:t>
      </w:r>
      <w:r w:rsidRPr="00C0652B">
        <w:rPr>
          <w:rFonts w:cs="Arial"/>
        </w:rPr>
        <w:t>.4.3 nebude súčasťou ponuky, bude uchádzač z verejného obstarávania vylúčený.</w:t>
      </w:r>
    </w:p>
    <w:p w14:paraId="445AC1AC" w14:textId="77777777" w:rsidR="00C53E03" w:rsidRPr="003758B5" w:rsidRDefault="00C53E03" w:rsidP="00C53E03">
      <w:pPr>
        <w:pStyle w:val="Odsekzoznamu"/>
        <w:numPr>
          <w:ilvl w:val="3"/>
          <w:numId w:val="1"/>
        </w:numPr>
        <w:spacing w:after="120"/>
        <w:ind w:left="2694" w:hanging="851"/>
        <w:jc w:val="both"/>
        <w:rPr>
          <w:rFonts w:cs="Arial"/>
        </w:rPr>
      </w:pPr>
      <w:r w:rsidRPr="00AB1F55">
        <w:rPr>
          <w:rFonts w:cs="Arial"/>
        </w:rPr>
        <w:t xml:space="preserve">Ak </w:t>
      </w:r>
      <w:r>
        <w:rPr>
          <w:rFonts w:cs="Arial"/>
        </w:rPr>
        <w:t>záručná listina</w:t>
      </w:r>
      <w:r w:rsidRPr="00AB1F55">
        <w:rPr>
          <w:rFonts w:cs="Arial"/>
        </w:rPr>
        <w:t xml:space="preserve"> poskytne zahraničná banka, ktorá nemá pobočku na území Slovenskej republiky, záručná listina vyhotovená zahraničnou bankou v štátnom jazyku krajiny sídla takejto banky musí byť zároveň doložená úradným prekladom do slovenského jazyka. </w:t>
      </w:r>
    </w:p>
    <w:p w14:paraId="68C4B30E" w14:textId="77777777" w:rsidR="00C53E03" w:rsidRPr="00AB1F55" w:rsidRDefault="00C53E03" w:rsidP="00C53E03">
      <w:pPr>
        <w:pStyle w:val="Odsekzoznamu"/>
        <w:numPr>
          <w:ilvl w:val="1"/>
          <w:numId w:val="1"/>
        </w:numPr>
        <w:spacing w:after="120"/>
        <w:ind w:left="993" w:hanging="567"/>
        <w:jc w:val="both"/>
        <w:rPr>
          <w:rFonts w:cs="Arial"/>
        </w:rPr>
      </w:pPr>
      <w:r w:rsidRPr="00464D7F">
        <w:rPr>
          <w:rFonts w:cs="Arial"/>
          <w:b/>
          <w:bCs/>
        </w:rPr>
        <w:t>Podmienky vrátenia zábezpeky ponuky</w:t>
      </w:r>
      <w:r w:rsidRPr="00AB1F55">
        <w:rPr>
          <w:rFonts w:cs="Arial"/>
        </w:rPr>
        <w:t>.</w:t>
      </w:r>
    </w:p>
    <w:p w14:paraId="5D161C8A" w14:textId="77777777" w:rsidR="00C53E03" w:rsidRPr="00AB1F55" w:rsidRDefault="00C53E03" w:rsidP="00C53E03">
      <w:pPr>
        <w:pStyle w:val="Odsekzoznamu"/>
        <w:spacing w:after="120"/>
        <w:ind w:left="993"/>
        <w:jc w:val="both"/>
        <w:rPr>
          <w:rFonts w:cs="Arial"/>
        </w:rPr>
      </w:pPr>
      <w:r w:rsidRPr="00AB1F55">
        <w:rPr>
          <w:rFonts w:cs="Arial"/>
        </w:rPr>
        <w:t>Verejný obstarávateľ uvoľní alebo vráti uchádzačovi zábezpeku do siedmich dní odo dňa</w:t>
      </w:r>
    </w:p>
    <w:p w14:paraId="3451CF06" w14:textId="77777777" w:rsidR="00C53E03" w:rsidRDefault="00C53E03" w:rsidP="00C53E03">
      <w:pPr>
        <w:pStyle w:val="Odsekzoznamu"/>
        <w:numPr>
          <w:ilvl w:val="0"/>
          <w:numId w:val="8"/>
        </w:numPr>
        <w:spacing w:after="120"/>
        <w:jc w:val="both"/>
        <w:rPr>
          <w:rFonts w:cs="Arial"/>
        </w:rPr>
      </w:pPr>
      <w:r>
        <w:rPr>
          <w:rFonts w:cs="Arial"/>
        </w:rPr>
        <w:lastRenderedPageBreak/>
        <w:t>uplynutia lehoty viazanosti ponúk</w:t>
      </w:r>
    </w:p>
    <w:p w14:paraId="417FDA71" w14:textId="77777777" w:rsidR="00C53E03" w:rsidRPr="00AB1F55" w:rsidRDefault="00C53E03" w:rsidP="00C53E03">
      <w:pPr>
        <w:pStyle w:val="Odsekzoznamu"/>
        <w:numPr>
          <w:ilvl w:val="0"/>
          <w:numId w:val="8"/>
        </w:numPr>
        <w:spacing w:after="120"/>
        <w:jc w:val="both"/>
        <w:rPr>
          <w:rFonts w:cs="Arial"/>
        </w:rPr>
      </w:pPr>
      <w:r w:rsidRPr="00AB1F55">
        <w:rPr>
          <w:rFonts w:cs="Arial"/>
        </w:rPr>
        <w:t>márneho uplynutia lehoty na doručenie námietky, ak ho verejný obstarávateľ vylúčil z verejného obstarávania, alebo ak verejný obstarávateľ zruší použitý postup zadávania zákazky,</w:t>
      </w:r>
    </w:p>
    <w:p w14:paraId="60EC02E8" w14:textId="77777777" w:rsidR="00C53E03" w:rsidRPr="00AB1F55" w:rsidRDefault="00C53E03" w:rsidP="00C53E03">
      <w:pPr>
        <w:pStyle w:val="Odsekzoznamu"/>
        <w:numPr>
          <w:ilvl w:val="0"/>
          <w:numId w:val="8"/>
        </w:numPr>
        <w:spacing w:after="120"/>
        <w:jc w:val="both"/>
        <w:rPr>
          <w:rFonts w:cs="Arial"/>
        </w:rPr>
      </w:pPr>
      <w:r w:rsidRPr="00AB1F55">
        <w:rPr>
          <w:rFonts w:cs="Arial"/>
        </w:rPr>
        <w:t>uzavretia zmluvy</w:t>
      </w:r>
      <w:r>
        <w:rPr>
          <w:rFonts w:cs="Arial"/>
        </w:rPr>
        <w:t>.</w:t>
      </w:r>
    </w:p>
    <w:p w14:paraId="593860A9" w14:textId="77777777" w:rsidR="00C53E03" w:rsidRPr="00464D7F" w:rsidRDefault="00C53E03" w:rsidP="00C53E03">
      <w:pPr>
        <w:pStyle w:val="Odsekzoznamu"/>
        <w:numPr>
          <w:ilvl w:val="1"/>
          <w:numId w:val="1"/>
        </w:numPr>
        <w:spacing w:after="120"/>
        <w:ind w:left="993" w:hanging="567"/>
        <w:jc w:val="both"/>
        <w:rPr>
          <w:rFonts w:cs="Arial"/>
          <w:b/>
          <w:bCs/>
        </w:rPr>
      </w:pPr>
      <w:r w:rsidRPr="00464D7F">
        <w:rPr>
          <w:rFonts w:cs="Arial"/>
          <w:b/>
          <w:bCs/>
        </w:rPr>
        <w:t xml:space="preserve">Zábezpeka prepadne v prospech verejného obstarávateľa, ak uchádzač </w:t>
      </w:r>
    </w:p>
    <w:p w14:paraId="62E12030" w14:textId="77777777" w:rsidR="00C53E03" w:rsidRPr="00AB1F55" w:rsidRDefault="00C53E03" w:rsidP="00C53E03">
      <w:pPr>
        <w:pStyle w:val="Odsekzoznamu"/>
        <w:numPr>
          <w:ilvl w:val="0"/>
          <w:numId w:val="9"/>
        </w:numPr>
        <w:spacing w:after="120"/>
        <w:jc w:val="both"/>
        <w:rPr>
          <w:rFonts w:cs="Arial"/>
        </w:rPr>
      </w:pPr>
      <w:r w:rsidRPr="00AB1F55">
        <w:rPr>
          <w:rFonts w:cs="Arial"/>
        </w:rPr>
        <w:t>odstúpi od svojej ponuky alebo</w:t>
      </w:r>
    </w:p>
    <w:p w14:paraId="719CC7BF" w14:textId="77777777" w:rsidR="00C53E03" w:rsidRPr="00AB1F55" w:rsidRDefault="00C53E03" w:rsidP="00C53E03">
      <w:pPr>
        <w:pStyle w:val="Odsekzoznamu"/>
        <w:numPr>
          <w:ilvl w:val="0"/>
          <w:numId w:val="9"/>
        </w:numPr>
        <w:spacing w:after="120"/>
        <w:jc w:val="both"/>
        <w:rPr>
          <w:rFonts w:cs="Arial"/>
        </w:rPr>
      </w:pPr>
      <w:r w:rsidRPr="00AB1F55">
        <w:rPr>
          <w:rFonts w:cs="Arial"/>
        </w:rPr>
        <w:t xml:space="preserve">neposkytne súčinnosť alebo odmietne uzavrieť zmluvu alebo rámcovú dohodu podľa </w:t>
      </w:r>
      <w:r w:rsidRPr="00D86107">
        <w:rPr>
          <w:rFonts w:cs="Arial"/>
        </w:rPr>
        <w:t>§ 56 ods. 8 až 12 zákona</w:t>
      </w:r>
      <w:r w:rsidRPr="00AB1F55">
        <w:rPr>
          <w:rFonts w:cs="Arial"/>
        </w:rPr>
        <w:t xml:space="preserve"> o verejnom obstarávaní.</w:t>
      </w:r>
    </w:p>
    <w:p w14:paraId="26A7E353" w14:textId="0AD356BF" w:rsidR="00C53E03" w:rsidRPr="00AB1F55" w:rsidRDefault="00C53E03" w:rsidP="00C53E03">
      <w:pPr>
        <w:pStyle w:val="Odsekzoznamu"/>
        <w:numPr>
          <w:ilvl w:val="1"/>
          <w:numId w:val="1"/>
        </w:numPr>
        <w:spacing w:after="120"/>
        <w:ind w:left="993" w:hanging="567"/>
        <w:jc w:val="both"/>
        <w:rPr>
          <w:rFonts w:cs="Arial"/>
        </w:rPr>
      </w:pPr>
      <w:r w:rsidRPr="00AB1F55">
        <w:rPr>
          <w:rFonts w:cs="Arial"/>
        </w:rPr>
        <w:t xml:space="preserve">Spôsob zloženia zábezpeky si uchádzač vyberie podľa podmienok zloženia uvedených </w:t>
      </w:r>
      <w:r>
        <w:rPr>
          <w:rFonts w:cs="Arial"/>
        </w:rPr>
        <w:br/>
      </w:r>
      <w:r w:rsidRPr="00AB1F55">
        <w:rPr>
          <w:rFonts w:cs="Arial"/>
        </w:rPr>
        <w:t>v bode  1</w:t>
      </w:r>
      <w:r w:rsidR="001638DF">
        <w:rPr>
          <w:rFonts w:cs="Arial"/>
        </w:rPr>
        <w:t>7</w:t>
      </w:r>
      <w:r w:rsidRPr="00AB1F55">
        <w:rPr>
          <w:rFonts w:cs="Arial"/>
        </w:rPr>
        <w:t>.3.</w:t>
      </w:r>
    </w:p>
    <w:p w14:paraId="11C8A13A" w14:textId="77777777" w:rsidR="00C53E03" w:rsidRPr="009A0A11" w:rsidRDefault="00C53E03" w:rsidP="00C53E03">
      <w:pPr>
        <w:pStyle w:val="Odsekzoznamu"/>
        <w:numPr>
          <w:ilvl w:val="1"/>
          <w:numId w:val="1"/>
        </w:numPr>
        <w:spacing w:after="120"/>
        <w:ind w:left="993" w:hanging="567"/>
        <w:rPr>
          <w:rFonts w:cs="Arial"/>
          <w:b/>
          <w:u w:val="single"/>
        </w:rPr>
      </w:pPr>
      <w:r w:rsidRPr="009A0A11">
        <w:rPr>
          <w:rFonts w:cs="Arial"/>
          <w:b/>
          <w:u w:val="single"/>
        </w:rPr>
        <w:t>Upozornenie pre záujemcov / uchádzačov:</w:t>
      </w:r>
    </w:p>
    <w:p w14:paraId="58DDD8C7" w14:textId="77777777" w:rsidR="00C53E03" w:rsidRPr="006357FB" w:rsidRDefault="00C53E03" w:rsidP="00C53E03">
      <w:pPr>
        <w:pStyle w:val="Nadpis3"/>
        <w:numPr>
          <w:ilvl w:val="0"/>
          <w:numId w:val="0"/>
        </w:numPr>
        <w:ind w:left="851"/>
        <w:rPr>
          <w:b w:val="0"/>
          <w:sz w:val="20"/>
          <w:szCs w:val="20"/>
        </w:rPr>
      </w:pPr>
      <w:bookmarkStart w:id="113" w:name="_Toc117251515"/>
      <w:r w:rsidRPr="006357FB">
        <w:rPr>
          <w:b w:val="0"/>
          <w:sz w:val="20"/>
          <w:szCs w:val="20"/>
        </w:rPr>
        <w:t xml:space="preserve">V prípade poskytnutia zábezpeky formou bankovej záruky alebo poistením záruky uchádzač predloží </w:t>
      </w:r>
      <w:r w:rsidRPr="006357FB">
        <w:rPr>
          <w:sz w:val="20"/>
          <w:szCs w:val="20"/>
        </w:rPr>
        <w:t>originál záručnej listiny</w:t>
      </w:r>
      <w:r w:rsidRPr="006357FB">
        <w:rPr>
          <w:b w:val="0"/>
          <w:sz w:val="20"/>
          <w:szCs w:val="20"/>
        </w:rPr>
        <w:t xml:space="preserve"> alebo </w:t>
      </w:r>
      <w:r w:rsidRPr="006357FB">
        <w:rPr>
          <w:sz w:val="20"/>
          <w:szCs w:val="20"/>
        </w:rPr>
        <w:t>originál poistenia záruky</w:t>
      </w:r>
      <w:r w:rsidRPr="006357FB">
        <w:rPr>
          <w:b w:val="0"/>
          <w:sz w:val="20"/>
          <w:szCs w:val="20"/>
        </w:rPr>
        <w:t xml:space="preserve"> (notársky overená kópia záručnej listiny /poistenia záruky </w:t>
      </w:r>
      <w:r w:rsidRPr="006357FB">
        <w:rPr>
          <w:b w:val="0"/>
          <w:sz w:val="20"/>
          <w:szCs w:val="20"/>
          <w:u w:val="single"/>
        </w:rPr>
        <w:t>nie je postačujúca</w:t>
      </w:r>
      <w:r w:rsidRPr="006357FB">
        <w:rPr>
          <w:b w:val="0"/>
          <w:sz w:val="20"/>
          <w:szCs w:val="20"/>
        </w:rPr>
        <w:t xml:space="preserve">) poštou/kuriérom/osobne v listinnej forme v lehote na predkladanie ponúk, najneskôr v deň lehoty na predkladanie ponúk a zároveň predloží </w:t>
      </w:r>
      <w:r w:rsidRPr="006357FB">
        <w:rPr>
          <w:bCs w:val="0"/>
          <w:sz w:val="20"/>
          <w:szCs w:val="20"/>
        </w:rPr>
        <w:t>scan originálu záručnej listiny alebo poistenia záruky</w:t>
      </w:r>
      <w:r w:rsidRPr="006357FB">
        <w:rPr>
          <w:b w:val="0"/>
          <w:sz w:val="20"/>
          <w:szCs w:val="20"/>
        </w:rPr>
        <w:t xml:space="preserve"> prostredníctvom systému JOSEPHINE priamo v cenovej ponuke.</w:t>
      </w:r>
      <w:bookmarkEnd w:id="113"/>
    </w:p>
    <w:p w14:paraId="51D238A9" w14:textId="77777777" w:rsidR="00C53E03" w:rsidRPr="00FA7614" w:rsidRDefault="00C53E03" w:rsidP="00C53E03">
      <w:pPr>
        <w:pStyle w:val="Nadpis3"/>
        <w:numPr>
          <w:ilvl w:val="0"/>
          <w:numId w:val="0"/>
        </w:numPr>
        <w:ind w:left="851"/>
        <w:rPr>
          <w:rFonts w:cs="Arial"/>
          <w:b w:val="0"/>
          <w:bCs w:val="0"/>
          <w:sz w:val="20"/>
          <w:szCs w:val="20"/>
          <w:highlight w:val="cyan"/>
          <w:u w:val="single"/>
        </w:rPr>
      </w:pPr>
      <w:bookmarkStart w:id="114" w:name="_Toc117251516"/>
      <w:r w:rsidRPr="00FA7614">
        <w:rPr>
          <w:rFonts w:cs="Arial"/>
          <w:b w:val="0"/>
          <w:bCs w:val="0"/>
          <w:sz w:val="20"/>
          <w:szCs w:val="20"/>
          <w:u w:val="single"/>
        </w:rPr>
        <w:t>Originál bankovej záruky zasielať na adresu verejného obstarávateľa:</w:t>
      </w:r>
      <w:bookmarkEnd w:id="114"/>
    </w:p>
    <w:p w14:paraId="08D49A98" w14:textId="77777777" w:rsidR="00C53E03" w:rsidRPr="00FA7614" w:rsidRDefault="00C53E03" w:rsidP="00C53E03">
      <w:pPr>
        <w:adjustRightInd w:val="0"/>
        <w:spacing w:line="276" w:lineRule="auto"/>
        <w:ind w:left="851"/>
        <w:rPr>
          <w:rFonts w:cs="Arial"/>
          <w:b/>
          <w:bCs/>
          <w:szCs w:val="20"/>
        </w:rPr>
      </w:pPr>
      <w:r w:rsidRPr="00FA7614">
        <w:rPr>
          <w:rFonts w:cs="Arial"/>
          <w:b/>
          <w:bCs/>
          <w:szCs w:val="20"/>
        </w:rPr>
        <w:t>Fakultná nemocnica s poliklinikou Nové Zámky</w:t>
      </w:r>
    </w:p>
    <w:p w14:paraId="5F3B5B9C" w14:textId="77777777" w:rsidR="00C53E03" w:rsidRPr="00FA7614" w:rsidRDefault="00C53E03" w:rsidP="00C53E03">
      <w:pPr>
        <w:adjustRightInd w:val="0"/>
        <w:spacing w:line="276" w:lineRule="auto"/>
        <w:ind w:left="851"/>
        <w:rPr>
          <w:rFonts w:cs="Arial"/>
          <w:b/>
          <w:bCs/>
          <w:szCs w:val="20"/>
        </w:rPr>
      </w:pPr>
      <w:r w:rsidRPr="00FA7614">
        <w:rPr>
          <w:rFonts w:cs="Arial"/>
          <w:b/>
          <w:bCs/>
          <w:szCs w:val="20"/>
        </w:rPr>
        <w:t>Ing. Vladimír Lipovský</w:t>
      </w:r>
    </w:p>
    <w:p w14:paraId="033657D4" w14:textId="77777777" w:rsidR="00C53E03" w:rsidRPr="00FA7614" w:rsidRDefault="00C53E03" w:rsidP="00C53E03">
      <w:pPr>
        <w:adjustRightInd w:val="0"/>
        <w:spacing w:line="276" w:lineRule="auto"/>
        <w:ind w:left="851"/>
        <w:rPr>
          <w:rFonts w:cs="Arial"/>
          <w:b/>
          <w:bCs/>
          <w:szCs w:val="20"/>
        </w:rPr>
      </w:pPr>
      <w:r w:rsidRPr="00FA7614">
        <w:rPr>
          <w:rFonts w:cs="Arial"/>
          <w:b/>
          <w:bCs/>
          <w:szCs w:val="20"/>
        </w:rPr>
        <w:t>Slovenská ulica 11 A</w:t>
      </w:r>
      <w:r w:rsidRPr="00FA7614">
        <w:rPr>
          <w:rFonts w:cs="Arial"/>
          <w:b/>
          <w:bCs/>
          <w:szCs w:val="20"/>
        </w:rPr>
        <w:tab/>
      </w:r>
    </w:p>
    <w:p w14:paraId="56D3FF8F" w14:textId="77777777" w:rsidR="00C53E03" w:rsidRPr="00FA7614" w:rsidRDefault="00C53E03" w:rsidP="00C53E03">
      <w:pPr>
        <w:adjustRightInd w:val="0"/>
        <w:spacing w:line="276" w:lineRule="auto"/>
        <w:ind w:left="851"/>
        <w:rPr>
          <w:rFonts w:cs="Arial"/>
          <w:b/>
          <w:bCs/>
          <w:szCs w:val="20"/>
        </w:rPr>
      </w:pPr>
      <w:r w:rsidRPr="00FA7614">
        <w:rPr>
          <w:rFonts w:cs="Arial"/>
          <w:b/>
          <w:bCs/>
          <w:szCs w:val="20"/>
        </w:rPr>
        <w:t>940 34 Nové Zámky</w:t>
      </w:r>
    </w:p>
    <w:p w14:paraId="1DFFFCDA" w14:textId="77777777" w:rsidR="00C53E03" w:rsidRPr="00A769D8" w:rsidRDefault="00C53E03" w:rsidP="00C53E03">
      <w:pPr>
        <w:adjustRightInd w:val="0"/>
        <w:spacing w:line="276" w:lineRule="auto"/>
        <w:ind w:left="851"/>
        <w:rPr>
          <w:rFonts w:cs="Arial"/>
          <w:sz w:val="8"/>
          <w:szCs w:val="8"/>
          <w:highlight w:val="cyan"/>
        </w:rPr>
      </w:pPr>
    </w:p>
    <w:p w14:paraId="0093F0E5" w14:textId="77777777" w:rsidR="00C53E03" w:rsidRPr="00A40A07" w:rsidRDefault="00C53E03" w:rsidP="00C53E03">
      <w:pPr>
        <w:adjustRightInd w:val="0"/>
        <w:spacing w:line="276" w:lineRule="auto"/>
        <w:ind w:left="851"/>
        <w:rPr>
          <w:rFonts w:cs="Arial"/>
        </w:rPr>
      </w:pPr>
      <w:r w:rsidRPr="00A40A07">
        <w:rPr>
          <w:rFonts w:cs="Arial"/>
        </w:rPr>
        <w:t>Označenie obálky: „</w:t>
      </w:r>
      <w:r w:rsidRPr="00A40A07">
        <w:rPr>
          <w:rFonts w:cs="Arial"/>
          <w:b/>
        </w:rPr>
        <w:t xml:space="preserve">Banková záruka– </w:t>
      </w:r>
      <w:r w:rsidRPr="00A40A07">
        <w:rPr>
          <w:rFonts w:cs="Arial"/>
          <w:b/>
          <w:szCs w:val="20"/>
        </w:rPr>
        <w:t>„</w:t>
      </w:r>
      <w:r w:rsidRPr="00A40A07">
        <w:rPr>
          <w:rFonts w:cs="Arial"/>
          <w:b/>
          <w:bCs/>
          <w:szCs w:val="20"/>
        </w:rPr>
        <w:t>Dezinfekčné prostriedky - plochy pre FNSP NZ“</w:t>
      </w:r>
      <w:r w:rsidRPr="00A40A07">
        <w:rPr>
          <w:rFonts w:cs="Arial"/>
        </w:rPr>
        <w:t xml:space="preserve">alebo </w:t>
      </w:r>
      <w:r w:rsidRPr="00A40A07">
        <w:rPr>
          <w:rFonts w:cs="Arial"/>
          <w:b/>
        </w:rPr>
        <w:t xml:space="preserve">„Poistenie záruky – </w:t>
      </w:r>
      <w:r w:rsidRPr="00A40A07">
        <w:rPr>
          <w:rFonts w:cs="Arial"/>
        </w:rPr>
        <w:t xml:space="preserve"> </w:t>
      </w:r>
      <w:r w:rsidRPr="00A40A07">
        <w:rPr>
          <w:rFonts w:cs="Arial"/>
          <w:b/>
          <w:szCs w:val="20"/>
        </w:rPr>
        <w:t>„</w:t>
      </w:r>
      <w:r w:rsidRPr="00A40A07">
        <w:rPr>
          <w:rFonts w:cs="Arial"/>
          <w:b/>
          <w:bCs/>
          <w:szCs w:val="20"/>
        </w:rPr>
        <w:t xml:space="preserve">Dezinfekčné prostriedky - plochy pre FNSP </w:t>
      </w:r>
      <w:r w:rsidRPr="00A40A07">
        <w:rPr>
          <w:rFonts w:cs="Arial"/>
        </w:rPr>
        <w:t>a „</w:t>
      </w:r>
      <w:r w:rsidRPr="00A40A07">
        <w:rPr>
          <w:rFonts w:cs="Arial"/>
          <w:b/>
        </w:rPr>
        <w:t>NEOTVÁRAŤ</w:t>
      </w:r>
      <w:r w:rsidRPr="00A40A07">
        <w:rPr>
          <w:rFonts w:cs="Arial"/>
        </w:rPr>
        <w:t xml:space="preserve">“ </w:t>
      </w:r>
    </w:p>
    <w:p w14:paraId="468D2F6C" w14:textId="77777777" w:rsidR="00C53E03" w:rsidRPr="00A769D8" w:rsidRDefault="00C53E03" w:rsidP="00C53E03">
      <w:pPr>
        <w:adjustRightInd w:val="0"/>
        <w:spacing w:line="276" w:lineRule="auto"/>
        <w:ind w:left="851"/>
        <w:rPr>
          <w:rFonts w:cs="Arial"/>
          <w:sz w:val="8"/>
          <w:szCs w:val="8"/>
          <w:highlight w:val="cyan"/>
        </w:rPr>
      </w:pPr>
    </w:p>
    <w:p w14:paraId="31611ED9" w14:textId="77777777" w:rsidR="00C53E03" w:rsidRPr="00353A3B" w:rsidRDefault="00C53E03" w:rsidP="00C53E03">
      <w:pPr>
        <w:ind w:left="851"/>
      </w:pPr>
      <w:r>
        <w:t xml:space="preserve">V prípade osobného doručenia – je potrebné doručiť originál záručnej listiny / poistenia záruky na adresu verejného obstarávateľ - administratívna budova riaditeľstva – </w:t>
      </w:r>
      <w:r w:rsidRPr="00353A3B">
        <w:t>podateľňa od 7:00 – 14 :45 hod</w:t>
      </w:r>
    </w:p>
    <w:p w14:paraId="75E93D40" w14:textId="77777777" w:rsidR="00C53E03" w:rsidRPr="006357FB" w:rsidRDefault="00C53E03" w:rsidP="00C53E03">
      <w:pPr>
        <w:pStyle w:val="Nadpis3"/>
        <w:numPr>
          <w:ilvl w:val="0"/>
          <w:numId w:val="0"/>
        </w:numPr>
        <w:ind w:left="851"/>
        <w:rPr>
          <w:rFonts w:cs="Arial"/>
          <w:sz w:val="20"/>
          <w:szCs w:val="20"/>
        </w:rPr>
      </w:pPr>
      <w:bookmarkStart w:id="115" w:name="_Toc117251517"/>
      <w:r w:rsidRPr="006357FB">
        <w:rPr>
          <w:rFonts w:cs="Arial"/>
          <w:b w:val="0"/>
          <w:bCs w:val="0"/>
          <w:sz w:val="20"/>
          <w:szCs w:val="20"/>
        </w:rPr>
        <w:t>Výnimkou  je záručná listina/poistenie záruky, ktorá</w:t>
      </w:r>
      <w:r w:rsidRPr="006357FB">
        <w:rPr>
          <w:rFonts w:cs="Arial"/>
          <w:sz w:val="20"/>
          <w:szCs w:val="20"/>
        </w:rPr>
        <w:t xml:space="preserve"> je vystavená bankou alebo poisťovňou </w:t>
      </w:r>
      <w:r w:rsidRPr="006357FB">
        <w:rPr>
          <w:rFonts w:cs="Arial"/>
          <w:sz w:val="20"/>
          <w:szCs w:val="20"/>
          <w:u w:val="single"/>
        </w:rPr>
        <w:t>ako elektronický dokument</w:t>
      </w:r>
      <w:r w:rsidRPr="006357FB">
        <w:rPr>
          <w:rFonts w:cs="Arial"/>
          <w:sz w:val="20"/>
          <w:szCs w:val="20"/>
        </w:rPr>
        <w:t xml:space="preserve"> podpísaný zaručeným elektronickým podpisom banky alebo poisťovne, v takom prípade sa predkladá</w:t>
      </w:r>
      <w:r w:rsidRPr="006357FB">
        <w:rPr>
          <w:sz w:val="20"/>
          <w:szCs w:val="20"/>
        </w:rPr>
        <w:t xml:space="preserve"> </w:t>
      </w:r>
      <w:r w:rsidRPr="006357FB">
        <w:rPr>
          <w:rFonts w:cs="Arial"/>
          <w:sz w:val="20"/>
          <w:szCs w:val="20"/>
        </w:rPr>
        <w:t>záručná listina/poistenie záruky iba ako súčasť ponuky elektronicky v IS Josephine.</w:t>
      </w:r>
      <w:bookmarkEnd w:id="115"/>
    </w:p>
    <w:p w14:paraId="4DA890F4" w14:textId="77777777" w:rsidR="00A245F2" w:rsidRPr="00AB1F55" w:rsidRDefault="00A245F2" w:rsidP="00A245F2">
      <w:pPr>
        <w:pStyle w:val="Nadpis3"/>
        <w:rPr>
          <w:rFonts w:cs="Arial"/>
        </w:rPr>
      </w:pPr>
      <w:bookmarkStart w:id="116" w:name="_Toc355611563"/>
      <w:bookmarkStart w:id="117" w:name="_Toc117251518"/>
      <w:r w:rsidRPr="00AB1F55">
        <w:rPr>
          <w:rFonts w:cs="Arial"/>
        </w:rPr>
        <w:t>Miesto a lehota na predkladanie ponuky</w:t>
      </w:r>
      <w:bookmarkEnd w:id="116"/>
      <w:bookmarkEnd w:id="117"/>
    </w:p>
    <w:p w14:paraId="56CDBBE7" w14:textId="77777777" w:rsidR="00A245F2" w:rsidRPr="00AB1F55" w:rsidRDefault="00A245F2" w:rsidP="00A245F2">
      <w:pPr>
        <w:numPr>
          <w:ilvl w:val="1"/>
          <w:numId w:val="1"/>
        </w:numPr>
        <w:spacing w:after="120"/>
        <w:ind w:left="1021" w:hanging="567"/>
        <w:rPr>
          <w:rFonts w:cs="Arial"/>
        </w:rPr>
      </w:pPr>
      <w:r w:rsidRPr="00AB1F55">
        <w:rPr>
          <w:rFonts w:cs="Arial"/>
        </w:rPr>
        <w:t>Ponuky sa predkladajú elektronicky prostredníctvom systému JOSEPHINE (webová adresa systému je https:/josephine.proebiz.com), kde autentifikovaný uchádzač vkladá ponuku k danej zákazke.</w:t>
      </w:r>
    </w:p>
    <w:p w14:paraId="6563DC77" w14:textId="3A5012E9" w:rsidR="00E61E07" w:rsidRDefault="00E61E07" w:rsidP="00A245F2">
      <w:pPr>
        <w:numPr>
          <w:ilvl w:val="1"/>
          <w:numId w:val="1"/>
        </w:numPr>
        <w:spacing w:after="120"/>
        <w:ind w:left="1021" w:hanging="567"/>
        <w:rPr>
          <w:rFonts w:cs="Arial"/>
        </w:rPr>
      </w:pPr>
      <w:r w:rsidRPr="00E61E07">
        <w:rPr>
          <w:rFonts w:cs="Arial"/>
        </w:rPr>
        <w:t xml:space="preserve">Lehota na predkladanie ponúk je </w:t>
      </w:r>
      <w:r w:rsidRPr="006270D0">
        <w:rPr>
          <w:rFonts w:cs="Arial"/>
        </w:rPr>
        <w:t>uvedená v bode IV.2.2)</w:t>
      </w:r>
      <w:r w:rsidRPr="00E61E07">
        <w:rPr>
          <w:rFonts w:cs="Arial"/>
        </w:rPr>
        <w:t xml:space="preserve"> </w:t>
      </w:r>
      <w:r>
        <w:rPr>
          <w:rFonts w:cs="Arial"/>
        </w:rPr>
        <w:t>Oznámenia o vyhlásení verejného obstarávania</w:t>
      </w:r>
    </w:p>
    <w:p w14:paraId="1807A260" w14:textId="0D0073B7" w:rsidR="00A245F2" w:rsidRPr="00AB1F55" w:rsidRDefault="00A245F2" w:rsidP="00A245F2">
      <w:pPr>
        <w:numPr>
          <w:ilvl w:val="1"/>
          <w:numId w:val="1"/>
        </w:numPr>
        <w:spacing w:after="120"/>
        <w:ind w:left="1021" w:hanging="567"/>
        <w:rPr>
          <w:rFonts w:cs="Arial"/>
        </w:rPr>
      </w:pPr>
      <w:r w:rsidRPr="00AB1F55">
        <w:rPr>
          <w:rFonts w:cs="Arial"/>
        </w:rPr>
        <w:t xml:space="preserve">Ponuka uchádzača predložená po uplynutí lehoty na predkladanie ponúk stanovenej </w:t>
      </w:r>
      <w:r w:rsidR="00E94319">
        <w:rPr>
          <w:rFonts w:cs="Arial"/>
        </w:rPr>
        <w:br/>
      </w:r>
      <w:r w:rsidRPr="00AB1F55">
        <w:rPr>
          <w:rFonts w:cs="Arial"/>
        </w:rPr>
        <w:t>v bode 20.2. tejto časti súťažných podkladov sa elektronicky neotvoria.</w:t>
      </w:r>
    </w:p>
    <w:p w14:paraId="77ECEBDA" w14:textId="77777777" w:rsidR="00A245F2" w:rsidRPr="00AB1F55" w:rsidRDefault="00A245F2" w:rsidP="00A245F2">
      <w:pPr>
        <w:pStyle w:val="Nadpis3"/>
        <w:rPr>
          <w:rFonts w:cs="Arial"/>
        </w:rPr>
      </w:pPr>
      <w:bookmarkStart w:id="118" w:name="_Toc355611564"/>
      <w:bookmarkStart w:id="119" w:name="_Toc117251519"/>
      <w:r w:rsidRPr="00AB1F55">
        <w:rPr>
          <w:rFonts w:cs="Arial"/>
        </w:rPr>
        <w:t>Doplnenie, zmena a odvolanie ponuky</w:t>
      </w:r>
      <w:bookmarkEnd w:id="118"/>
      <w:bookmarkEnd w:id="119"/>
    </w:p>
    <w:p w14:paraId="57210620" w14:textId="1830EA8F" w:rsidR="00A245F2" w:rsidRPr="00AB1F55" w:rsidRDefault="00A245F2" w:rsidP="00A245F2">
      <w:pPr>
        <w:numPr>
          <w:ilvl w:val="1"/>
          <w:numId w:val="1"/>
        </w:numPr>
        <w:spacing w:after="120"/>
        <w:ind w:left="1021" w:hanging="567"/>
        <w:rPr>
          <w:rFonts w:cs="Arial"/>
        </w:rPr>
      </w:pPr>
      <w:r w:rsidRPr="00AB1F55">
        <w:rPr>
          <w:rFonts w:cs="Arial"/>
        </w:rPr>
        <w:t xml:space="preserve">Uchádzač môže predloženú ponuku dodatočne zmeniť alebo vziať späť do uplynutia lehoty na predkladanie ponúk podľa bodu </w:t>
      </w:r>
      <w:r w:rsidR="006357FB">
        <w:rPr>
          <w:rFonts w:cs="Arial"/>
        </w:rPr>
        <w:t>18</w:t>
      </w:r>
      <w:r w:rsidRPr="00AB1F55">
        <w:rPr>
          <w:rFonts w:cs="Arial"/>
        </w:rPr>
        <w:t>.2.</w:t>
      </w:r>
    </w:p>
    <w:p w14:paraId="28F4E440" w14:textId="77777777" w:rsidR="00A245F2" w:rsidRPr="00AB1F55" w:rsidRDefault="00A245F2" w:rsidP="00A245F2">
      <w:pPr>
        <w:numPr>
          <w:ilvl w:val="1"/>
          <w:numId w:val="1"/>
        </w:numPr>
        <w:spacing w:after="120"/>
        <w:ind w:left="1021" w:hanging="567"/>
        <w:rPr>
          <w:rFonts w:cs="Arial"/>
        </w:rPr>
      </w:pPr>
      <w:r w:rsidRPr="00AB1F55">
        <w:rPr>
          <w:rFonts w:cs="Arial"/>
        </w:rPr>
        <w:t>Uchádzač pri zmene a odvolaní ponuky postupuje obdobne ako pri vložení prvotnej ponuky (kliknutím na tlačidlo Stiahnuť ponuku a predložením novej ponuky)</w:t>
      </w:r>
      <w:r w:rsidR="00E94319">
        <w:rPr>
          <w:rFonts w:cs="Arial"/>
        </w:rPr>
        <w:t>.</w:t>
      </w:r>
    </w:p>
    <w:p w14:paraId="55E530EF" w14:textId="77777777" w:rsidR="00A245F2" w:rsidRPr="00AB1F55" w:rsidRDefault="00A245F2" w:rsidP="00A245F2">
      <w:pPr>
        <w:rPr>
          <w:rFonts w:cs="Arial"/>
        </w:rPr>
      </w:pPr>
    </w:p>
    <w:p w14:paraId="549317D1" w14:textId="77777777" w:rsidR="00A245F2" w:rsidRPr="00AB1F55" w:rsidRDefault="00A245F2" w:rsidP="00A245F2">
      <w:pPr>
        <w:rPr>
          <w:rFonts w:cs="Arial"/>
        </w:rPr>
      </w:pPr>
    </w:p>
    <w:p w14:paraId="2A058258" w14:textId="77777777" w:rsidR="00A245F2" w:rsidRPr="00AB1F55" w:rsidRDefault="00A245F2" w:rsidP="00A245F2">
      <w:pPr>
        <w:pStyle w:val="Nadpis2"/>
        <w:rPr>
          <w:rFonts w:cs="Arial"/>
        </w:rPr>
      </w:pPr>
      <w:bookmarkStart w:id="120" w:name="_Toc355611565"/>
      <w:bookmarkStart w:id="121" w:name="_Toc457376834"/>
      <w:bookmarkStart w:id="122" w:name="_Toc458627859"/>
      <w:bookmarkStart w:id="123" w:name="_Toc459104775"/>
      <w:bookmarkStart w:id="124" w:name="_Toc526253173"/>
      <w:bookmarkStart w:id="125" w:name="_Toc527111506"/>
      <w:bookmarkStart w:id="126" w:name="_Toc527359692"/>
      <w:bookmarkStart w:id="127" w:name="_Toc527368484"/>
      <w:bookmarkStart w:id="128" w:name="_Toc18664501"/>
      <w:bookmarkStart w:id="129" w:name="_Toc44420502"/>
      <w:bookmarkStart w:id="130" w:name="_Toc44480258"/>
      <w:bookmarkStart w:id="131" w:name="_Toc45096794"/>
      <w:bookmarkStart w:id="132" w:name="_Toc46836608"/>
      <w:bookmarkStart w:id="133" w:name="_Toc48553156"/>
      <w:bookmarkStart w:id="134" w:name="_Toc96065554"/>
      <w:bookmarkStart w:id="135" w:name="_Toc117251520"/>
      <w:r w:rsidRPr="00AB1F55">
        <w:rPr>
          <w:rFonts w:cs="Arial"/>
        </w:rPr>
        <w:lastRenderedPageBreak/>
        <w:t>Časť V.</w:t>
      </w:r>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p>
    <w:p w14:paraId="30664682" w14:textId="77777777" w:rsidR="00A245F2" w:rsidRPr="00AB1F55" w:rsidRDefault="00A245F2" w:rsidP="00A245F2">
      <w:pPr>
        <w:pStyle w:val="Nadpis2"/>
        <w:rPr>
          <w:rFonts w:cs="Arial"/>
        </w:rPr>
      </w:pPr>
      <w:bookmarkStart w:id="136" w:name="_Toc354993048"/>
      <w:bookmarkStart w:id="137" w:name="_Toc355611566"/>
      <w:bookmarkStart w:id="138" w:name="_Toc357758525"/>
      <w:bookmarkStart w:id="139" w:name="_Toc359919551"/>
      <w:bookmarkStart w:id="140" w:name="_Toc117251521"/>
      <w:r w:rsidRPr="00AB1F55">
        <w:rPr>
          <w:rFonts w:cs="Arial"/>
        </w:rPr>
        <w:t>Otváranie a vyhodnotenie ponúk</w:t>
      </w:r>
      <w:bookmarkEnd w:id="136"/>
      <w:bookmarkEnd w:id="137"/>
      <w:bookmarkEnd w:id="138"/>
      <w:bookmarkEnd w:id="139"/>
      <w:bookmarkEnd w:id="140"/>
    </w:p>
    <w:p w14:paraId="5EABA937" w14:textId="77777777" w:rsidR="00A245F2" w:rsidRPr="00AB1F55" w:rsidRDefault="00A245F2" w:rsidP="00A245F2">
      <w:pPr>
        <w:pStyle w:val="Nadpis3"/>
        <w:rPr>
          <w:rFonts w:cs="Arial"/>
        </w:rPr>
      </w:pPr>
      <w:bookmarkStart w:id="141" w:name="_Toc355611567"/>
      <w:bookmarkStart w:id="142" w:name="_Toc117251522"/>
      <w:r w:rsidRPr="00AB1F55">
        <w:rPr>
          <w:rFonts w:cs="Arial"/>
        </w:rPr>
        <w:t>Otváranie ponúk</w:t>
      </w:r>
      <w:bookmarkEnd w:id="141"/>
      <w:bookmarkEnd w:id="142"/>
    </w:p>
    <w:p w14:paraId="6004E96C" w14:textId="0DBD9A6F" w:rsidR="004276A9" w:rsidRPr="00AC5A5C" w:rsidRDefault="004276A9" w:rsidP="004276A9">
      <w:pPr>
        <w:numPr>
          <w:ilvl w:val="1"/>
          <w:numId w:val="1"/>
        </w:numPr>
        <w:spacing w:after="120"/>
        <w:ind w:left="1021" w:hanging="567"/>
        <w:rPr>
          <w:rFonts w:cs="Arial"/>
          <w:b/>
        </w:rPr>
      </w:pPr>
      <w:bookmarkStart w:id="143" w:name="_Hlk65680811"/>
      <w:r w:rsidRPr="001B2F00">
        <w:rPr>
          <w:rFonts w:cs="Arial"/>
        </w:rPr>
        <w:t>Termín otvárania ponú</w:t>
      </w:r>
      <w:r w:rsidRPr="00743D05">
        <w:rPr>
          <w:rFonts w:cs="Arial"/>
        </w:rPr>
        <w:t>k</w:t>
      </w:r>
      <w:r>
        <w:rPr>
          <w:rFonts w:cs="Arial"/>
        </w:rPr>
        <w:t xml:space="preserve"> je uvedený v Oznámení o vyhlásení verejného </w:t>
      </w:r>
      <w:r w:rsidRPr="00AC5A5C">
        <w:rPr>
          <w:rFonts w:cs="Arial"/>
        </w:rPr>
        <w:t xml:space="preserve">obstarávania v bode IV.2.7). </w:t>
      </w:r>
      <w:bookmarkEnd w:id="143"/>
    </w:p>
    <w:p w14:paraId="3B7E8DF1" w14:textId="482E8964" w:rsidR="00A07742" w:rsidRPr="00487E4E" w:rsidRDefault="00A245F2" w:rsidP="00A07742">
      <w:pPr>
        <w:numPr>
          <w:ilvl w:val="1"/>
          <w:numId w:val="1"/>
        </w:numPr>
        <w:spacing w:after="120"/>
        <w:ind w:left="1021" w:hanging="567"/>
        <w:rPr>
          <w:rFonts w:cs="Arial"/>
          <w:b/>
        </w:rPr>
      </w:pPr>
      <w:r w:rsidRPr="00AB1F55">
        <w:rPr>
          <w:rFonts w:cs="Arial"/>
        </w:rPr>
        <w:t xml:space="preserve">Miesto otvárania ponúk: </w:t>
      </w:r>
      <w:r w:rsidR="00A07742" w:rsidRPr="00AB1F55">
        <w:rPr>
          <w:rFonts w:cs="Arial"/>
        </w:rPr>
        <w:t>Fakultná nemocnica s poliklinikou Nové Zámky, Slovenská ulica 11 A, 940 34  Nové Zámky</w:t>
      </w:r>
    </w:p>
    <w:p w14:paraId="54B6B163" w14:textId="77777777" w:rsidR="00487E4E" w:rsidRPr="00AC5A5C" w:rsidRDefault="00487E4E" w:rsidP="00487E4E">
      <w:pPr>
        <w:numPr>
          <w:ilvl w:val="1"/>
          <w:numId w:val="1"/>
        </w:numPr>
        <w:spacing w:after="120"/>
        <w:ind w:left="1021" w:hanging="567"/>
        <w:rPr>
          <w:rFonts w:cs="Arial"/>
          <w:b/>
          <w:bCs/>
          <w:szCs w:val="20"/>
        </w:rPr>
      </w:pPr>
      <w:r w:rsidRPr="00AC5A5C">
        <w:rPr>
          <w:rFonts w:eastAsiaTheme="minorHAnsi" w:cs="Arial"/>
          <w:b/>
          <w:bCs/>
          <w:szCs w:val="20"/>
          <w:lang w:eastAsia="en-US"/>
        </w:rPr>
        <w:t xml:space="preserve">Miestom „on-line“ sprístupnenia ponúk je webová adresa https://josephine.proebiz.com/sk a totožná záložka ako pri predkladaní ponúk. </w:t>
      </w:r>
    </w:p>
    <w:p w14:paraId="3086CD64" w14:textId="77777777" w:rsidR="00487E4E" w:rsidRPr="00AC5A5C" w:rsidRDefault="00487E4E" w:rsidP="00487E4E">
      <w:pPr>
        <w:numPr>
          <w:ilvl w:val="1"/>
          <w:numId w:val="1"/>
        </w:numPr>
        <w:spacing w:after="120"/>
        <w:ind w:left="1021" w:hanging="567"/>
        <w:rPr>
          <w:rFonts w:cs="Arial"/>
          <w:b/>
          <w:szCs w:val="20"/>
        </w:rPr>
      </w:pPr>
      <w:r w:rsidRPr="00AC5A5C">
        <w:rPr>
          <w:rFonts w:eastAsiaTheme="minorHAnsi" w:cs="Arial"/>
          <w:szCs w:val="20"/>
          <w:lang w:eastAsia="en-US"/>
        </w:rPr>
        <w:t xml:space="preserve">On-line sprístupnenia ponúk sa môže zúčastniť iba uchádzač, ktorého ponuka bola predložená v lehote na predkladanie ponúk. Pri on-line sprístupnení budú zverejnené informácie v zmysle ZVO. Všetky prístupy do tohto „on-line“ prostredia zo strany uchádzačov bude systém JOSEPHINE logovať a budú súčasťou protokolov v danom obstarávaní. </w:t>
      </w:r>
    </w:p>
    <w:p w14:paraId="3C599BB1" w14:textId="63C46AB3" w:rsidR="00487E4E" w:rsidRPr="008C4833" w:rsidRDefault="00487E4E" w:rsidP="00487E4E">
      <w:pPr>
        <w:numPr>
          <w:ilvl w:val="1"/>
          <w:numId w:val="1"/>
        </w:numPr>
        <w:spacing w:after="120"/>
        <w:ind w:left="1021" w:hanging="567"/>
        <w:rPr>
          <w:rFonts w:cs="Arial"/>
          <w:b/>
          <w:szCs w:val="20"/>
        </w:rPr>
      </w:pPr>
      <w:r w:rsidRPr="00AC5A5C">
        <w:rPr>
          <w:rFonts w:eastAsiaTheme="minorHAnsi" w:cs="Arial"/>
          <w:szCs w:val="20"/>
          <w:lang w:eastAsia="en-US"/>
        </w:rPr>
        <w:t xml:space="preserve">Všetkým uchádzačom, ktorí predložili ponuku, bude do piatich pracovných dní odo dňa </w:t>
      </w:r>
      <w:r w:rsidRPr="008C4833">
        <w:rPr>
          <w:rFonts w:eastAsiaTheme="minorHAnsi" w:cs="Arial"/>
          <w:szCs w:val="20"/>
          <w:lang w:eastAsia="en-US"/>
        </w:rPr>
        <w:t>otvárania ponúk zaslaná zápisnica z otvárania ponúk</w:t>
      </w:r>
      <w:r w:rsidRPr="008C4833">
        <w:rPr>
          <w:rFonts w:ascii="Times New Roman" w:eastAsiaTheme="minorHAnsi" w:hAnsi="Times New Roman"/>
          <w:sz w:val="22"/>
          <w:szCs w:val="22"/>
          <w:lang w:eastAsia="en-US"/>
        </w:rPr>
        <w:t xml:space="preserve">. </w:t>
      </w:r>
    </w:p>
    <w:p w14:paraId="65CBEB57" w14:textId="3A652791" w:rsidR="00F36321" w:rsidRPr="008C4833" w:rsidRDefault="00F36321" w:rsidP="00225030">
      <w:pPr>
        <w:pStyle w:val="Nadpis3"/>
        <w:rPr>
          <w:rFonts w:cs="Arial"/>
        </w:rPr>
      </w:pPr>
      <w:bookmarkStart w:id="144" w:name="_Toc63604835"/>
      <w:bookmarkStart w:id="145" w:name="_Toc117251523"/>
      <w:bookmarkStart w:id="146" w:name="_Toc12005051"/>
      <w:r w:rsidRPr="008C4833">
        <w:t>Vyhodnotenie splnenia podmienok účasti uchádzačov</w:t>
      </w:r>
      <w:bookmarkEnd w:id="144"/>
      <w:bookmarkEnd w:id="145"/>
    </w:p>
    <w:p w14:paraId="5B104D02" w14:textId="7B422D76" w:rsidR="00F36321" w:rsidRPr="00BB6EBF" w:rsidRDefault="00F36321" w:rsidP="00F36321">
      <w:pPr>
        <w:numPr>
          <w:ilvl w:val="1"/>
          <w:numId w:val="1"/>
        </w:numPr>
        <w:spacing w:after="120"/>
        <w:ind w:left="1021" w:hanging="567"/>
        <w:rPr>
          <w:rFonts w:cs="Arial"/>
          <w:b/>
          <w:bCs/>
        </w:rPr>
      </w:pPr>
      <w:r w:rsidRPr="00BB6EBF">
        <w:rPr>
          <w:b/>
          <w:bCs/>
        </w:rPr>
        <w:t xml:space="preserve">V zmysle § </w:t>
      </w:r>
      <w:r>
        <w:rPr>
          <w:b/>
          <w:bCs/>
        </w:rPr>
        <w:t>66</w:t>
      </w:r>
      <w:r w:rsidR="00A40DAE">
        <w:rPr>
          <w:b/>
          <w:bCs/>
        </w:rPr>
        <w:t xml:space="preserve"> </w:t>
      </w:r>
      <w:r>
        <w:rPr>
          <w:b/>
          <w:bCs/>
        </w:rPr>
        <w:t>ods. 7</w:t>
      </w:r>
      <w:r w:rsidRPr="00BB6EBF">
        <w:rPr>
          <w:b/>
          <w:bCs/>
        </w:rPr>
        <w:t xml:space="preserve"> ZVO </w:t>
      </w:r>
      <w:r w:rsidR="00764127">
        <w:rPr>
          <w:b/>
          <w:bCs/>
        </w:rPr>
        <w:t xml:space="preserve">druhej vtedy s použitím § 55 ods. 1 ZVO druhej vety </w:t>
      </w:r>
      <w:r w:rsidRPr="00BB6EBF">
        <w:rPr>
          <w:b/>
          <w:bCs/>
        </w:rPr>
        <w:t xml:space="preserve">verejný obstarávateľ rozhodol, že vyhodnotenie splnenia podmienok účasti uchádzačov podľa § 40 sa uskutoční po vyhodnotení ponúk na základe kritérií na vyhodnotenie ponúk, a to u uchádzača na prvom mieste v poradí, spolu s vyhodnotením požiadaviek na predmet zákazky podľa </w:t>
      </w:r>
      <w:r w:rsidRPr="00AC5A5C">
        <w:rPr>
          <w:b/>
          <w:bCs/>
        </w:rPr>
        <w:t>bodu 2</w:t>
      </w:r>
      <w:r w:rsidR="00A02A1E">
        <w:rPr>
          <w:b/>
          <w:bCs/>
        </w:rPr>
        <w:t>2</w:t>
      </w:r>
      <w:r w:rsidRPr="00AC5A5C">
        <w:rPr>
          <w:b/>
          <w:bCs/>
        </w:rPr>
        <w:t xml:space="preserve"> </w:t>
      </w:r>
      <w:r w:rsidR="00A02A1E">
        <w:rPr>
          <w:b/>
          <w:bCs/>
        </w:rPr>
        <w:t>SP</w:t>
      </w:r>
      <w:r w:rsidRPr="00AC5A5C">
        <w:rPr>
          <w:b/>
          <w:bCs/>
        </w:rPr>
        <w:t xml:space="preserve"> (tzv. „super reverz“). </w:t>
      </w:r>
      <w:r w:rsidRPr="00AC5A5C">
        <w:rPr>
          <w:rFonts w:eastAsia="Calibri" w:cs="Arial"/>
          <w:b/>
          <w:bCs/>
          <w:szCs w:val="20"/>
        </w:rPr>
        <w:t>Ak dôjde k vylúčeniu uchádzača na 1. mieste</w:t>
      </w:r>
      <w:r w:rsidRPr="00BB6EBF">
        <w:rPr>
          <w:rFonts w:eastAsia="Calibri" w:cs="Arial"/>
          <w:b/>
          <w:bCs/>
          <w:szCs w:val="20"/>
        </w:rPr>
        <w:t xml:space="preserve"> v poradí, verejný obstarávateľ vyhodnotí následne splnenie podmienok účasti a požiadavky na predmet zákazky u ďalšieho uchádzača v poradí tak, aby uchádzač umiestnený na prvom mieste v novo zostavenom poradí spĺňal podmienky účasti a požiadavky na predmet zákazky.</w:t>
      </w:r>
    </w:p>
    <w:p w14:paraId="1B672EDA" w14:textId="66A2203F" w:rsidR="00F36321" w:rsidRPr="00C7797A" w:rsidRDefault="00F36321" w:rsidP="00F36321">
      <w:pPr>
        <w:numPr>
          <w:ilvl w:val="1"/>
          <w:numId w:val="1"/>
        </w:numPr>
        <w:spacing w:after="120"/>
        <w:ind w:left="1021" w:hanging="567"/>
        <w:rPr>
          <w:rFonts w:cs="Arial"/>
        </w:rPr>
      </w:pPr>
      <w:r>
        <w:t xml:space="preserve">Splnenie podmienok účasti </w:t>
      </w:r>
      <w:r w:rsidRPr="00C7797A">
        <w:rPr>
          <w:rFonts w:cs="Arial"/>
        </w:rPr>
        <w:t>uchádzačov bude založené na posúdení splnenia</w:t>
      </w:r>
      <w:r w:rsidR="00864582">
        <w:rPr>
          <w:rFonts w:cs="Arial"/>
        </w:rPr>
        <w:t xml:space="preserve"> Podmienok účasti uvedených v </w:t>
      </w:r>
      <w:r w:rsidR="00864582" w:rsidRPr="00864582">
        <w:rPr>
          <w:rFonts w:cs="Arial"/>
          <w:b/>
          <w:bCs/>
        </w:rPr>
        <w:t xml:space="preserve">časť A.2 týchto SP. </w:t>
      </w:r>
    </w:p>
    <w:p w14:paraId="29690CEB" w14:textId="1725114C" w:rsidR="00F36321" w:rsidRPr="00DD0020" w:rsidRDefault="00F36321" w:rsidP="00F36321">
      <w:pPr>
        <w:numPr>
          <w:ilvl w:val="1"/>
          <w:numId w:val="1"/>
        </w:numPr>
        <w:spacing w:after="120"/>
        <w:ind w:left="1021" w:hanging="567"/>
        <w:rPr>
          <w:rFonts w:cs="Arial"/>
        </w:rPr>
      </w:pPr>
      <w:r w:rsidRPr="00EA397C">
        <w:rPr>
          <w:rFonts w:eastAsia="Calibri" w:cs="Arial"/>
          <w:color w:val="000000"/>
          <w:szCs w:val="20"/>
        </w:rPr>
        <w:t xml:space="preserve">Ak uchádzač, ktorý sa umiestnil na </w:t>
      </w:r>
      <w:r w:rsidR="00864582">
        <w:rPr>
          <w:rFonts w:eastAsia="Calibri" w:cs="Arial"/>
          <w:color w:val="000000"/>
          <w:szCs w:val="20"/>
        </w:rPr>
        <w:t xml:space="preserve">1. </w:t>
      </w:r>
      <w:r w:rsidRPr="00EA397C">
        <w:rPr>
          <w:rFonts w:eastAsia="Calibri" w:cs="Arial"/>
          <w:color w:val="000000"/>
          <w:szCs w:val="20"/>
        </w:rPr>
        <w:t>mieste v poradí alebo aktuálne ďalší uchádzač v poradí predbežne nahradí doklady na preukázanie splnenia podmienok účasti Jednotným európskym dokumentom</w:t>
      </w:r>
      <w:r w:rsidR="00864582">
        <w:rPr>
          <w:rFonts w:eastAsia="Calibri" w:cs="Arial"/>
          <w:color w:val="000000"/>
          <w:szCs w:val="20"/>
        </w:rPr>
        <w:t xml:space="preserve"> (ďalej len „JED“)</w:t>
      </w:r>
      <w:r w:rsidRPr="00EA397C">
        <w:rPr>
          <w:rFonts w:eastAsia="Calibri" w:cs="Arial"/>
          <w:color w:val="000000"/>
          <w:szCs w:val="20"/>
        </w:rPr>
        <w:t xml:space="preserve">, verejný obstarávateľ požiada tohto uchádzača písomne elektronicky prostredníctvom IS JOSEPHINE o predloženie dokladu alebo dokladov nahradených </w:t>
      </w:r>
      <w:r w:rsidR="00864582">
        <w:rPr>
          <w:rFonts w:eastAsia="Calibri" w:cs="Arial"/>
          <w:color w:val="000000"/>
          <w:szCs w:val="20"/>
        </w:rPr>
        <w:t>JED-om</w:t>
      </w:r>
      <w:r w:rsidR="00592728">
        <w:rPr>
          <w:rFonts w:eastAsia="Calibri" w:cs="Arial"/>
          <w:color w:val="000000"/>
          <w:szCs w:val="20"/>
        </w:rPr>
        <w:t xml:space="preserve"> v zmysle § 55 ods. 1 ZVO v súvislosti s § 39 ods. 6 ZVO.</w:t>
      </w:r>
    </w:p>
    <w:p w14:paraId="20045A07" w14:textId="2712D3D1" w:rsidR="00250007" w:rsidRPr="00864582" w:rsidRDefault="00F36321" w:rsidP="00864582">
      <w:pPr>
        <w:numPr>
          <w:ilvl w:val="1"/>
          <w:numId w:val="1"/>
        </w:numPr>
        <w:spacing w:after="120"/>
        <w:ind w:left="1021" w:hanging="567"/>
        <w:rPr>
          <w:rFonts w:cs="Arial"/>
        </w:rPr>
      </w:pPr>
      <w:r w:rsidRPr="00C0652B">
        <w:rPr>
          <w:rFonts w:cs="Arial"/>
          <w:lang w:bidi="sk-SK"/>
        </w:rPr>
        <w:t xml:space="preserve">Verejný obstarávateľ prostredníctvom komunikačného rozhrania systému JOSEPHINE požiada uchádzača o vysvetlenie alebo doplnenie predložených dokladov v zmysle § 40 ods. 4 </w:t>
      </w:r>
      <w:r w:rsidR="00592728">
        <w:rPr>
          <w:rFonts w:cs="Arial"/>
          <w:lang w:bidi="sk-SK"/>
        </w:rPr>
        <w:t xml:space="preserve">písm. a) </w:t>
      </w:r>
      <w:r w:rsidRPr="00C0652B">
        <w:rPr>
          <w:rFonts w:cs="Arial"/>
          <w:lang w:bidi="sk-SK"/>
        </w:rPr>
        <w:t>ZVO, ak z predložených dokladov nemožno posúdiť ich platnosť alebo splnenie podmienky účasti</w:t>
      </w:r>
      <w:r w:rsidR="00864582">
        <w:rPr>
          <w:rFonts w:cs="Arial"/>
          <w:lang w:bidi="sk-SK"/>
        </w:rPr>
        <w:t xml:space="preserve"> a</w:t>
      </w:r>
      <w:r w:rsidR="00592728">
        <w:rPr>
          <w:rFonts w:cs="Arial"/>
          <w:lang w:bidi="sk-SK"/>
        </w:rPr>
        <w:t xml:space="preserve"> v zmysle § 40 ods. 5 písm. c) ZVO </w:t>
      </w:r>
      <w:r w:rsidRPr="00864582">
        <w:rPr>
          <w:rFonts w:cs="Arial"/>
        </w:rPr>
        <w:t xml:space="preserve">požiada uchádzača o nahradenie inej osoby, prostredníctvom ktorej preukazuje technickú spôsobilosť alebo odbornú spôsobilosť, ak existujú dôvody na vylúčenie. </w:t>
      </w:r>
    </w:p>
    <w:p w14:paraId="3B186EC6" w14:textId="2E9919B9" w:rsidR="00F36321" w:rsidRPr="00C0652B" w:rsidRDefault="00F36321" w:rsidP="00F36321">
      <w:pPr>
        <w:numPr>
          <w:ilvl w:val="1"/>
          <w:numId w:val="1"/>
        </w:numPr>
        <w:spacing w:after="120"/>
        <w:ind w:left="1021" w:hanging="567"/>
        <w:rPr>
          <w:rFonts w:cs="Arial"/>
        </w:rPr>
      </w:pPr>
      <w:r w:rsidRPr="00C0652B">
        <w:rPr>
          <w:rFonts w:cs="Arial"/>
        </w:rPr>
        <w:t xml:space="preserve">Verejný obstarávateľ bezodkladne prostredníctvom komunikačného rozhrania systému JOSEPHINE upovedomí uchádzača, že bol vylúčený </w:t>
      </w:r>
      <w:r w:rsidR="00592728">
        <w:rPr>
          <w:rFonts w:cs="Arial"/>
        </w:rPr>
        <w:t xml:space="preserve">v zmysle § 40 ods. 14 ZVO </w:t>
      </w:r>
      <w:r w:rsidRPr="00C0652B">
        <w:rPr>
          <w:rFonts w:cs="Arial"/>
        </w:rPr>
        <w:t xml:space="preserve"> uvedením dôvodu a lehoty, v ktorej môže byť doručená námietka</w:t>
      </w:r>
      <w:r w:rsidR="00592728">
        <w:rPr>
          <w:rFonts w:cs="Arial"/>
        </w:rPr>
        <w:t>.</w:t>
      </w:r>
    </w:p>
    <w:p w14:paraId="7CCF7E57" w14:textId="093D3296" w:rsidR="00A40DAE" w:rsidRPr="00AC5A5C" w:rsidRDefault="007B2AF3" w:rsidP="00AC5A5C">
      <w:pPr>
        <w:pStyle w:val="Nadpis3"/>
        <w:rPr>
          <w:rFonts w:cs="Arial"/>
        </w:rPr>
      </w:pPr>
      <w:bookmarkStart w:id="147" w:name="_Toc117251524"/>
      <w:r w:rsidRPr="00AC5A5C">
        <w:t xml:space="preserve">Vyhodnotenie </w:t>
      </w:r>
      <w:bookmarkStart w:id="148" w:name="_Toc63604836"/>
      <w:bookmarkEnd w:id="146"/>
      <w:r w:rsidR="00AC5A5C" w:rsidRPr="00AC5A5C">
        <w:t>ponúk</w:t>
      </w:r>
      <w:bookmarkEnd w:id="148"/>
      <w:bookmarkEnd w:id="147"/>
    </w:p>
    <w:p w14:paraId="16153DDF" w14:textId="70DFE208" w:rsidR="00A40DAE" w:rsidRPr="00BB6EBF" w:rsidRDefault="00A40DAE" w:rsidP="00A40DAE">
      <w:pPr>
        <w:numPr>
          <w:ilvl w:val="1"/>
          <w:numId w:val="1"/>
        </w:numPr>
        <w:spacing w:after="120"/>
        <w:ind w:left="1021" w:hanging="567"/>
        <w:rPr>
          <w:rFonts w:cs="Arial"/>
          <w:b/>
          <w:bCs/>
        </w:rPr>
      </w:pPr>
      <w:r w:rsidRPr="00BB6EBF">
        <w:rPr>
          <w:b/>
          <w:bCs/>
        </w:rPr>
        <w:t xml:space="preserve">V zmysle § </w:t>
      </w:r>
      <w:r>
        <w:rPr>
          <w:b/>
          <w:bCs/>
        </w:rPr>
        <w:t>66 ods. 7</w:t>
      </w:r>
      <w:r w:rsidRPr="00BB6EBF">
        <w:rPr>
          <w:b/>
          <w:bCs/>
        </w:rPr>
        <w:t xml:space="preserve"> ZVO </w:t>
      </w:r>
      <w:r>
        <w:rPr>
          <w:b/>
          <w:bCs/>
        </w:rPr>
        <w:t xml:space="preserve">druhej vtedy s použitím § 55 ods. 1 ZVO druhej vety </w:t>
      </w:r>
      <w:r w:rsidRPr="00BB6EBF">
        <w:rPr>
          <w:b/>
          <w:bCs/>
        </w:rPr>
        <w:t xml:space="preserve">verejný obstarávateľ rozhodol, že vyhodnotenie požiadaviek na predmet zákazky podľa § 53 ZVO sa uskutoční po vyhodnotení ponúk na základe kritérií na vyhodnotenie ponúk, a to u uchádzača na </w:t>
      </w:r>
      <w:r w:rsidR="00A02A1E">
        <w:rPr>
          <w:b/>
          <w:bCs/>
        </w:rPr>
        <w:t>1.</w:t>
      </w:r>
      <w:r w:rsidRPr="00BB6EBF">
        <w:rPr>
          <w:b/>
          <w:bCs/>
        </w:rPr>
        <w:t xml:space="preserve"> mieste v poradí spolu s vyhodnotením splnenia podmienok účasti podľa </w:t>
      </w:r>
      <w:r w:rsidRPr="00AC5A5C">
        <w:rPr>
          <w:b/>
          <w:bCs/>
        </w:rPr>
        <w:t>bodu 2</w:t>
      </w:r>
      <w:r w:rsidR="00A02A1E">
        <w:rPr>
          <w:b/>
          <w:bCs/>
        </w:rPr>
        <w:t>1</w:t>
      </w:r>
      <w:r w:rsidRPr="00AC5A5C">
        <w:rPr>
          <w:b/>
          <w:bCs/>
        </w:rPr>
        <w:t xml:space="preserve"> </w:t>
      </w:r>
      <w:r w:rsidR="00A02A1E">
        <w:rPr>
          <w:b/>
          <w:bCs/>
        </w:rPr>
        <w:t>SP</w:t>
      </w:r>
      <w:r w:rsidRPr="00BB6EBF">
        <w:rPr>
          <w:b/>
          <w:bCs/>
        </w:rPr>
        <w:t xml:space="preserve"> (tzv. „super reverz“). </w:t>
      </w:r>
      <w:r w:rsidRPr="00BB6EBF">
        <w:rPr>
          <w:rFonts w:eastAsia="Calibri" w:cs="Arial"/>
          <w:b/>
          <w:bCs/>
          <w:szCs w:val="20"/>
        </w:rPr>
        <w:t xml:space="preserve">Ak dôjde k vylúčeniu uchádzača na 1. mieste v poradí, </w:t>
      </w:r>
      <w:bookmarkStart w:id="149" w:name="_Hlk63499707"/>
      <w:r w:rsidRPr="00BB6EBF">
        <w:rPr>
          <w:rFonts w:eastAsia="Calibri" w:cs="Arial"/>
          <w:b/>
          <w:bCs/>
          <w:szCs w:val="20"/>
        </w:rPr>
        <w:t xml:space="preserve">verejný obstarávateľ vyhodnotí následne </w:t>
      </w:r>
      <w:bookmarkEnd w:id="149"/>
      <w:r w:rsidRPr="00BB6EBF">
        <w:rPr>
          <w:rFonts w:eastAsia="Calibri" w:cs="Arial"/>
          <w:b/>
          <w:bCs/>
          <w:szCs w:val="20"/>
        </w:rPr>
        <w:t xml:space="preserve">požiadavky na predmet zákazky a splnenie podmienok účasti </w:t>
      </w:r>
      <w:bookmarkStart w:id="150" w:name="_Hlk63499818"/>
      <w:r w:rsidRPr="00BB6EBF">
        <w:rPr>
          <w:rFonts w:eastAsia="Calibri" w:cs="Arial"/>
          <w:b/>
          <w:bCs/>
          <w:szCs w:val="20"/>
        </w:rPr>
        <w:t xml:space="preserve">ďalšieho uchádzača v poradí </w:t>
      </w:r>
      <w:bookmarkEnd w:id="150"/>
      <w:r w:rsidRPr="00BB6EBF">
        <w:rPr>
          <w:rFonts w:eastAsia="Calibri" w:cs="Arial"/>
          <w:b/>
          <w:bCs/>
          <w:szCs w:val="20"/>
        </w:rPr>
        <w:t>tak, aby uchádzač umiestnený na prvom mieste v novo zostavenom poradí spĺňal požiadavky na predmet zákazky a podmienky účasti.</w:t>
      </w:r>
    </w:p>
    <w:p w14:paraId="47F36310" w14:textId="77777777" w:rsidR="00A40DAE" w:rsidRPr="00C0652B" w:rsidRDefault="00A40DAE" w:rsidP="00A40DAE">
      <w:pPr>
        <w:numPr>
          <w:ilvl w:val="1"/>
          <w:numId w:val="1"/>
        </w:numPr>
        <w:spacing w:after="120"/>
        <w:ind w:left="1021" w:hanging="567"/>
        <w:rPr>
          <w:rFonts w:cs="Arial"/>
        </w:rPr>
      </w:pPr>
      <w:r w:rsidRPr="00C0652B">
        <w:rPr>
          <w:rFonts w:cs="Arial"/>
        </w:rPr>
        <w:lastRenderedPageBreak/>
        <w:t xml:space="preserve">Platnou ponukou je ponuka, ktorá zároveň neobsahuje žiadne obmedzenia alebo výhrady, ktoré sú v rozpore s požiadavkami verejného obstarávateľa na predmet zákazky uvedenými verejným obstarávateľom vo výzve na predkladanie ponúk, v týchto súťažných podkladoch alebo v inej sprievodnej dokumentácií poskytnutej verejným obstarávateľom v lehote na predkladanie ponúk. </w:t>
      </w:r>
    </w:p>
    <w:p w14:paraId="5F2C287D" w14:textId="5CA1B561" w:rsidR="00A40DAE" w:rsidRPr="00BB6EBF" w:rsidRDefault="00A40DAE" w:rsidP="00A40DAE">
      <w:pPr>
        <w:numPr>
          <w:ilvl w:val="1"/>
          <w:numId w:val="1"/>
        </w:numPr>
        <w:spacing w:after="120"/>
        <w:ind w:left="1021" w:hanging="567"/>
        <w:rPr>
          <w:rFonts w:cs="Arial"/>
        </w:rPr>
      </w:pPr>
      <w:r w:rsidRPr="00BB6EBF">
        <w:rPr>
          <w:rFonts w:cs="Arial"/>
        </w:rPr>
        <w:t>Vyhodnocovanie ponúk komisiou je neverejné. Komisia vyhodnotí ponuky z hľadiska zloženia zábezpeky v zmysle bodu 1</w:t>
      </w:r>
      <w:r w:rsidR="001638DF">
        <w:rPr>
          <w:rFonts w:cs="Arial"/>
        </w:rPr>
        <w:t>7</w:t>
      </w:r>
      <w:r w:rsidRPr="00BB6EBF">
        <w:rPr>
          <w:rFonts w:cs="Arial"/>
        </w:rPr>
        <w:t xml:space="preserve"> SP a </w:t>
      </w:r>
      <w:r w:rsidRPr="00BB6EBF">
        <w:t xml:space="preserve">podľa kritérií na vyhodnocovanie ponúk podľa časti SP – „A.3 </w:t>
      </w:r>
      <w:r w:rsidRPr="00BB6EBF">
        <w:rPr>
          <w:rFonts w:cs="Arial"/>
        </w:rPr>
        <w:t xml:space="preserve">Kritériá na vyhodnotenie ponúk a pravidlá ich uplatnenia“ a následne vyhodnotí u uchádzača na 1. mieste v poradí z hľadiska splnenia požiadaviek verejného obstarávateľa na predmet zákazky </w:t>
      </w:r>
      <w:r w:rsidR="00A02A1E">
        <w:rPr>
          <w:rFonts w:cs="Arial"/>
        </w:rPr>
        <w:t xml:space="preserve">a </w:t>
      </w:r>
      <w:r w:rsidRPr="00BB6EBF">
        <w:rPr>
          <w:rFonts w:cs="Arial"/>
        </w:rPr>
        <w:t xml:space="preserve">v prípade pochybností overí správnosť informácií a dôkazov, ktoré poskytol uchádzač na 1. mieste v poradí. Ak komisia identifikuje nezrovnalosti alebo nejasnosti v informáciách alebo dôkazoch, ktoré uchádzač poskytol, prostredníctvom komunikačného rozhrania systému JOSEPHINE požiada o vysvetlenie ponuky </w:t>
      </w:r>
      <w:r w:rsidR="00A02A1E">
        <w:rPr>
          <w:rFonts w:cs="Arial"/>
        </w:rPr>
        <w:t xml:space="preserve">v zmysle § 53 ods. 1 ZVO </w:t>
      </w:r>
      <w:r w:rsidRPr="00BB6EBF">
        <w:rPr>
          <w:rFonts w:cs="Arial"/>
        </w:rPr>
        <w:t>a ak je to potrebné aj o predloženie dôkazov. Vysvetlením ponuky nemôže dôjsť k jej zmene. Za zmenu ponuky sa nepovažuje odstránenie zrejmých chýb v písaní a počítaní.</w:t>
      </w:r>
      <w:r w:rsidR="00A02A1E">
        <w:rPr>
          <w:rFonts w:cs="Arial"/>
        </w:rPr>
        <w:t xml:space="preserve"> </w:t>
      </w:r>
    </w:p>
    <w:p w14:paraId="3C1A2EC8" w14:textId="45ADCF7A" w:rsidR="00A40DAE" w:rsidRPr="00BB6EBF" w:rsidRDefault="00A40DAE" w:rsidP="00A40DAE">
      <w:pPr>
        <w:spacing w:after="120"/>
        <w:ind w:left="1021"/>
        <w:rPr>
          <w:rFonts w:cs="Arial"/>
          <w:b/>
          <w:bCs/>
        </w:rPr>
      </w:pPr>
      <w:r w:rsidRPr="00BB6EBF">
        <w:rPr>
          <w:rFonts w:cs="Arial"/>
          <w:b/>
          <w:bCs/>
        </w:rPr>
        <w:t>Verejný obstarávateľ po otvorení ponúk vyhodnotí zloženie zábezpeky u všetkých uchádzačov a v prípade nezloženia zábezpeky uchádzačmi v lehote na predkladanie ponúk</w:t>
      </w:r>
      <w:r w:rsidR="00DA5A91">
        <w:rPr>
          <w:rFonts w:cs="Arial"/>
          <w:b/>
          <w:bCs/>
        </w:rPr>
        <w:t xml:space="preserve"> </w:t>
      </w:r>
      <w:r w:rsidRPr="00BB6EBF">
        <w:rPr>
          <w:rFonts w:cs="Arial"/>
          <w:b/>
          <w:bCs/>
        </w:rPr>
        <w:t xml:space="preserve">v časti IV.2.2) </w:t>
      </w:r>
      <w:r>
        <w:rPr>
          <w:rFonts w:cs="Arial"/>
          <w:b/>
          <w:bCs/>
        </w:rPr>
        <w:t>Oznámenia o vyhlásení verejného obstarávania</w:t>
      </w:r>
      <w:r w:rsidRPr="00BB6EBF">
        <w:rPr>
          <w:rFonts w:cs="Arial"/>
          <w:b/>
          <w:bCs/>
        </w:rPr>
        <w:t xml:space="preserve"> : „Lehota na predkladanie ponúk“ </w:t>
      </w:r>
      <w:r w:rsidR="00DA5A91">
        <w:rPr>
          <w:rFonts w:cs="Arial"/>
          <w:b/>
          <w:bCs/>
        </w:rPr>
        <w:t xml:space="preserve"> - do dňa lehoty predloženia ponuky </w:t>
      </w:r>
      <w:r w:rsidRPr="00BB6EBF">
        <w:rPr>
          <w:rFonts w:cs="Arial"/>
          <w:b/>
          <w:bCs/>
        </w:rPr>
        <w:t>alebo v prípade nesplnenia podmienok zloženia zábezpeky uvedených v bode 1</w:t>
      </w:r>
      <w:r w:rsidR="001638DF">
        <w:rPr>
          <w:rFonts w:cs="Arial"/>
          <w:b/>
          <w:bCs/>
        </w:rPr>
        <w:t>7</w:t>
      </w:r>
      <w:r w:rsidRPr="00BB6EBF">
        <w:rPr>
          <w:rFonts w:cs="Arial"/>
          <w:b/>
          <w:bCs/>
        </w:rPr>
        <w:t xml:space="preserve"> súťažných podkladov, bude ich ponuka vylúčená v </w:t>
      </w:r>
      <w:r w:rsidRPr="00DA5A91">
        <w:rPr>
          <w:rFonts w:cs="Arial"/>
          <w:b/>
          <w:bCs/>
        </w:rPr>
        <w:t>zmysle § 53 ods. 5 písm. a</w:t>
      </w:r>
      <w:r w:rsidRPr="00BB6EBF">
        <w:rPr>
          <w:rFonts w:cs="Arial"/>
          <w:b/>
          <w:bCs/>
        </w:rPr>
        <w:t xml:space="preserve">) ZVO. </w:t>
      </w:r>
    </w:p>
    <w:p w14:paraId="2D0A8E8A" w14:textId="1441B778" w:rsidR="00A40DAE" w:rsidRPr="00C0652B" w:rsidRDefault="00A40DAE" w:rsidP="00A40DAE">
      <w:pPr>
        <w:numPr>
          <w:ilvl w:val="1"/>
          <w:numId w:val="1"/>
        </w:numPr>
        <w:spacing w:after="120"/>
        <w:ind w:left="1021" w:hanging="567"/>
        <w:rPr>
          <w:rFonts w:cs="Arial"/>
        </w:rPr>
      </w:pPr>
      <w:r w:rsidRPr="00C0652B">
        <w:rPr>
          <w:rFonts w:cs="Arial"/>
        </w:rPr>
        <w:t>Ak sa pri určitej zákazke javí ponuka ako mimoriadne nízka vo vzťahu k tovaru, stavebným prácam alebo službe, komisia prostredníctvom komunikačného rozhrania systému JOSEPHINE požiada uchádzača o vysvetlenie týkajúce sa tej časti ponuky, ktoré sú pre jej cenu podstatné</w:t>
      </w:r>
      <w:r w:rsidR="00A02A1E">
        <w:rPr>
          <w:rFonts w:cs="Arial"/>
        </w:rPr>
        <w:t xml:space="preserve"> v zmysle § 53 ods. 2 ZVO.</w:t>
      </w:r>
    </w:p>
    <w:p w14:paraId="7DFD315C" w14:textId="780D684F" w:rsidR="00A40DAE" w:rsidRPr="00C0652B" w:rsidRDefault="00A40DAE" w:rsidP="00A40DAE">
      <w:pPr>
        <w:numPr>
          <w:ilvl w:val="1"/>
          <w:numId w:val="1"/>
        </w:numPr>
        <w:spacing w:after="120"/>
        <w:ind w:left="1021" w:hanging="567"/>
        <w:rPr>
          <w:rFonts w:cs="Arial"/>
        </w:rPr>
      </w:pPr>
      <w:r w:rsidRPr="00C0652B">
        <w:rPr>
          <w:rFonts w:cs="Arial"/>
        </w:rPr>
        <w:t xml:space="preserve">Ponuka uchádzača, ktorá nebude spĺňať požiadavky verejného obstarávateľa bude z verejného obstarávania vylúčená v zmysle § 53 ods. 5 </w:t>
      </w:r>
      <w:r w:rsidR="00A02A1E">
        <w:rPr>
          <w:rFonts w:cs="Arial"/>
        </w:rPr>
        <w:t>ZVO</w:t>
      </w:r>
      <w:r w:rsidRPr="00C0652B">
        <w:rPr>
          <w:rFonts w:cs="Arial"/>
        </w:rPr>
        <w:t xml:space="preserve">. Uchádzačovi bude prostredníctvom komunikačného rozhrania systému JOSEPHINE oznámené jeho vylúčenie s uvedením dôvodov vyplývajúcich najmä z nesúladu predloženej ponuky s technickými špecifikáciami, výkonnostnými požiadavkami a funkčnými požiadavkami na predmet zákazky určenými verejným obstarávateľom a lehoty, v ktorej môže byť podaná námietka podľa </w:t>
      </w:r>
      <w:r w:rsidRPr="00375D30">
        <w:rPr>
          <w:rFonts w:cs="Arial"/>
        </w:rPr>
        <w:t>§170 ods. 3 písm. d) ZVO</w:t>
      </w:r>
      <w:r>
        <w:rPr>
          <w:rFonts w:cs="Arial"/>
        </w:rPr>
        <w:t>.</w:t>
      </w:r>
    </w:p>
    <w:p w14:paraId="571D0A65" w14:textId="1CCF887D" w:rsidR="00A40DAE" w:rsidRPr="00375D30" w:rsidRDefault="00A40DAE" w:rsidP="00AB0F9F">
      <w:pPr>
        <w:numPr>
          <w:ilvl w:val="1"/>
          <w:numId w:val="1"/>
        </w:numPr>
        <w:spacing w:after="120"/>
        <w:ind w:left="1021" w:hanging="567"/>
        <w:rPr>
          <w:rFonts w:cs="Arial"/>
        </w:rPr>
      </w:pPr>
      <w:r w:rsidRPr="00375D30">
        <w:rPr>
          <w:rFonts w:cs="Arial"/>
        </w:rPr>
        <w:t>Ak uchádzač odôvodňuje mimoriadne nízku ponuku získaním štátnej pomoci, musí byť schopný v primeranej lehote určenej komisiou preukázať, že mu štátna pomoc bola poskytnutá v súlade s pravidlami vnútorného trhu Európskej únie, inak verejný obstarávateľ vylúči ponuku.</w:t>
      </w:r>
    </w:p>
    <w:p w14:paraId="3DBA0EDE" w14:textId="77777777" w:rsidR="00A245F2" w:rsidRPr="00AB1F55" w:rsidRDefault="00A245F2" w:rsidP="00A245F2">
      <w:pPr>
        <w:pStyle w:val="Nadpis2"/>
        <w:rPr>
          <w:rFonts w:cs="Arial"/>
        </w:rPr>
      </w:pPr>
      <w:bookmarkStart w:id="151" w:name="_Toc355611575"/>
      <w:bookmarkStart w:id="152" w:name="_Toc457376839"/>
      <w:bookmarkStart w:id="153" w:name="_Toc458627864"/>
      <w:bookmarkStart w:id="154" w:name="_Toc459104780"/>
      <w:bookmarkStart w:id="155" w:name="_Toc526253178"/>
      <w:bookmarkStart w:id="156" w:name="_Toc527111511"/>
      <w:bookmarkStart w:id="157" w:name="_Toc527359697"/>
      <w:bookmarkStart w:id="158" w:name="_Toc527368489"/>
      <w:bookmarkStart w:id="159" w:name="_Toc18664506"/>
      <w:bookmarkStart w:id="160" w:name="_Toc44420507"/>
      <w:bookmarkStart w:id="161" w:name="_Toc44480263"/>
      <w:bookmarkStart w:id="162" w:name="_Toc45096799"/>
      <w:bookmarkStart w:id="163" w:name="_Toc46836613"/>
      <w:bookmarkStart w:id="164" w:name="_Toc48553161"/>
      <w:bookmarkStart w:id="165" w:name="_Toc96065559"/>
      <w:bookmarkStart w:id="166" w:name="_Toc117251525"/>
      <w:r w:rsidRPr="00AB1F55">
        <w:rPr>
          <w:rFonts w:cs="Arial"/>
        </w:rPr>
        <w:t>Časť VI.</w:t>
      </w:r>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p>
    <w:p w14:paraId="25D94067" w14:textId="77777777" w:rsidR="00A245F2" w:rsidRPr="00AB1F55" w:rsidRDefault="00A245F2" w:rsidP="00A245F2">
      <w:pPr>
        <w:pStyle w:val="Nadpis2"/>
        <w:rPr>
          <w:rFonts w:cs="Arial"/>
        </w:rPr>
      </w:pPr>
      <w:bookmarkStart w:id="167" w:name="_Toc117251526"/>
      <w:r w:rsidRPr="00AB1F55">
        <w:rPr>
          <w:rFonts w:cs="Arial"/>
        </w:rPr>
        <w:t>Dôvernosť a etika vo verejnom obstarávaní</w:t>
      </w:r>
      <w:bookmarkEnd w:id="167"/>
    </w:p>
    <w:p w14:paraId="1A887C86" w14:textId="77777777" w:rsidR="00A245F2" w:rsidRPr="00AB1F55" w:rsidRDefault="00A245F2" w:rsidP="00A245F2">
      <w:pPr>
        <w:pStyle w:val="Nadpis3"/>
        <w:rPr>
          <w:rFonts w:cs="Arial"/>
        </w:rPr>
      </w:pPr>
      <w:bookmarkStart w:id="168" w:name="_Toc117251527"/>
      <w:r w:rsidRPr="00AB1F55">
        <w:rPr>
          <w:rFonts w:cs="Arial"/>
        </w:rPr>
        <w:t>Dôvernosť procesu verejného obstarávania</w:t>
      </w:r>
      <w:bookmarkEnd w:id="168"/>
    </w:p>
    <w:p w14:paraId="011DD0A3" w14:textId="77777777" w:rsidR="00A245F2" w:rsidRPr="001764F8" w:rsidRDefault="00A245F2" w:rsidP="00A245F2">
      <w:pPr>
        <w:numPr>
          <w:ilvl w:val="1"/>
          <w:numId w:val="1"/>
        </w:numPr>
        <w:spacing w:after="120"/>
        <w:ind w:left="1021" w:hanging="567"/>
        <w:rPr>
          <w:rFonts w:cs="Arial"/>
          <w:b/>
          <w:bCs/>
        </w:rPr>
      </w:pPr>
      <w:r w:rsidRPr="00AB1F55">
        <w:rPr>
          <w:rFonts w:cs="Arial"/>
          <w:color w:val="000000"/>
          <w:lang w:eastAsia="en-US"/>
        </w:rPr>
        <w:t xml:space="preserve">Verejný obstarávateľ je povinný zachovávať mlčanlivosť o informáciách označených ako dôverné, ktoré im uchádzač poskytol; na </w:t>
      </w:r>
      <w:r w:rsidRPr="001764F8">
        <w:rPr>
          <w:rFonts w:cs="Arial"/>
          <w:b/>
          <w:bCs/>
          <w:color w:val="000000"/>
          <w:lang w:eastAsia="en-US"/>
        </w:rPr>
        <w:t>tento účel uchádzač označí, ktoré skutočnosti považuje za dôverné.</w:t>
      </w:r>
    </w:p>
    <w:p w14:paraId="6FD9BA47" w14:textId="77777777" w:rsidR="00A245F2" w:rsidRPr="00AB1F55" w:rsidRDefault="00A245F2" w:rsidP="00A245F2">
      <w:pPr>
        <w:numPr>
          <w:ilvl w:val="1"/>
          <w:numId w:val="1"/>
        </w:numPr>
        <w:spacing w:after="120"/>
        <w:ind w:left="1021" w:hanging="567"/>
        <w:rPr>
          <w:rFonts w:cs="Arial"/>
        </w:rPr>
      </w:pPr>
      <w:r w:rsidRPr="00AB1F55">
        <w:rPr>
          <w:rFonts w:cs="Arial"/>
          <w:color w:val="000000"/>
          <w:szCs w:val="22"/>
        </w:rPr>
        <w:t>Za dôverné informácie je na účely tohto zákona možné označiť výhradne obchodné tajomstvo, technické riešenia a predlohy, návody, výkresy, projektové dokumentácie, modely, spôsob výpočtu jednotkových cien a ak sa neuvádzajú jednotkové ceny, ale len cena, tak aj spôsob výpočtu ceny a vzory.</w:t>
      </w:r>
    </w:p>
    <w:p w14:paraId="0ECC376C" w14:textId="618D2994" w:rsidR="00A245F2" w:rsidRPr="00AB1F55" w:rsidRDefault="00A245F2" w:rsidP="00A245F2">
      <w:pPr>
        <w:numPr>
          <w:ilvl w:val="1"/>
          <w:numId w:val="1"/>
        </w:numPr>
        <w:spacing w:after="120"/>
        <w:ind w:left="1021" w:hanging="567"/>
        <w:rPr>
          <w:rFonts w:cs="Arial"/>
        </w:rPr>
      </w:pPr>
      <w:r w:rsidRPr="00AB1F55">
        <w:rPr>
          <w:rFonts w:cs="Arial"/>
          <w:color w:val="000000"/>
          <w:szCs w:val="22"/>
        </w:rPr>
        <w:t>Ustanovením bodu 2</w:t>
      </w:r>
      <w:r w:rsidR="00A02A1E">
        <w:rPr>
          <w:rFonts w:cs="Arial"/>
          <w:color w:val="000000"/>
          <w:szCs w:val="22"/>
        </w:rPr>
        <w:t>3</w:t>
      </w:r>
      <w:r w:rsidRPr="00AB1F55">
        <w:rPr>
          <w:rFonts w:cs="Arial"/>
          <w:color w:val="000000"/>
          <w:szCs w:val="22"/>
        </w:rPr>
        <w:t>.1 nie je dotknutá povinnosť verejného obstarávateľa oznamovať či zasielať úradu dokumenty a iné oznámenia, ako ani zverejňovať dokumenty a iné oznámenia podľa zákona o verejnom obstarávaní a tiež povinnosti zverejňovania zmlúv podľa osobitného predpisu.( Zákon č. 211/2000 Z. z., o slobodnom prístupe k informáciám a o zmene a doplnení niektorých zákonov v znení neskorších predpisov.)</w:t>
      </w:r>
    </w:p>
    <w:p w14:paraId="4B76F264" w14:textId="77777777" w:rsidR="00A245F2" w:rsidRPr="00AB1F55" w:rsidRDefault="00A245F2" w:rsidP="00A245F2">
      <w:pPr>
        <w:numPr>
          <w:ilvl w:val="1"/>
          <w:numId w:val="1"/>
        </w:numPr>
        <w:spacing w:after="120"/>
        <w:ind w:left="1021" w:hanging="567"/>
        <w:rPr>
          <w:rFonts w:cs="Arial"/>
        </w:rPr>
      </w:pPr>
      <w:r w:rsidRPr="00AB1F55">
        <w:rPr>
          <w:rFonts w:cs="Arial"/>
        </w:rPr>
        <w:t xml:space="preserve">Verejný obstarávateľ je povinný zabezpečiť, aby vo verejnom obstarávaní nedošlo </w:t>
      </w:r>
      <w:r w:rsidR="006B7FFB">
        <w:rPr>
          <w:rFonts w:cs="Arial"/>
        </w:rPr>
        <w:br/>
      </w:r>
      <w:r w:rsidRPr="00AB1F55">
        <w:rPr>
          <w:rFonts w:cs="Arial"/>
        </w:rPr>
        <w:t xml:space="preserve">ku konfliktu záujmov, ktorý by mohol narušiť alebo obmedziť hospodársku súťaž alebo porušiť princíp transparentnosti a princíp rovnakého zaobchádzania. Verejný obstarávateľ </w:t>
      </w:r>
      <w:r w:rsidRPr="00AB1F55">
        <w:rPr>
          <w:rFonts w:cs="Arial"/>
        </w:rPr>
        <w:lastRenderedPageBreak/>
        <w:t>je povinný prijať primerané opatrenia a vykonať nápravu, ak zistia konflikt záujmov. Verejný obstarávateľ bude postupovať podľa § 23 zákona o verejnom obstarávaní.</w:t>
      </w:r>
    </w:p>
    <w:p w14:paraId="2D3DBD19" w14:textId="77777777" w:rsidR="00A245F2" w:rsidRPr="00AB1F55" w:rsidRDefault="00A245F2" w:rsidP="00A245F2">
      <w:pPr>
        <w:spacing w:after="120"/>
        <w:ind w:left="1021"/>
        <w:rPr>
          <w:rFonts w:cs="Arial"/>
        </w:rPr>
      </w:pPr>
    </w:p>
    <w:p w14:paraId="348C2899" w14:textId="77777777" w:rsidR="00A245F2" w:rsidRPr="00AB1F55" w:rsidRDefault="00A245F2" w:rsidP="00A245F2">
      <w:pPr>
        <w:pStyle w:val="Nadpis2"/>
        <w:rPr>
          <w:rFonts w:cs="Arial"/>
        </w:rPr>
      </w:pPr>
      <w:bookmarkStart w:id="169" w:name="_Toc457376842"/>
      <w:bookmarkStart w:id="170" w:name="_Toc458627867"/>
      <w:bookmarkStart w:id="171" w:name="_Toc459104783"/>
      <w:bookmarkStart w:id="172" w:name="_Toc526253181"/>
      <w:bookmarkStart w:id="173" w:name="_Toc527111514"/>
      <w:bookmarkStart w:id="174" w:name="_Toc527359700"/>
      <w:bookmarkStart w:id="175" w:name="_Toc527368492"/>
      <w:bookmarkStart w:id="176" w:name="_Toc18664509"/>
      <w:bookmarkStart w:id="177" w:name="_Toc44420510"/>
      <w:bookmarkStart w:id="178" w:name="_Toc44480266"/>
      <w:bookmarkStart w:id="179" w:name="_Toc45096802"/>
      <w:bookmarkStart w:id="180" w:name="_Toc46836616"/>
      <w:bookmarkStart w:id="181" w:name="_Toc48553164"/>
      <w:bookmarkStart w:id="182" w:name="_Toc96065562"/>
      <w:bookmarkStart w:id="183" w:name="_Toc117251528"/>
      <w:r w:rsidRPr="00AB1F55">
        <w:rPr>
          <w:rFonts w:cs="Arial"/>
        </w:rPr>
        <w:t>Časť VII.</w:t>
      </w:r>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p>
    <w:p w14:paraId="7FFE381D" w14:textId="77777777" w:rsidR="00A245F2" w:rsidRPr="00AB1F55" w:rsidRDefault="00A245F2" w:rsidP="00A245F2">
      <w:pPr>
        <w:pStyle w:val="Nadpis2"/>
      </w:pPr>
      <w:bookmarkStart w:id="184" w:name="_Toc526253182"/>
      <w:bookmarkStart w:id="185" w:name="_Toc117251529"/>
      <w:r w:rsidRPr="00AB1F55">
        <w:t>Prijatie ponuky</w:t>
      </w:r>
      <w:bookmarkEnd w:id="184"/>
      <w:bookmarkEnd w:id="185"/>
    </w:p>
    <w:p w14:paraId="56BBBC20" w14:textId="77777777" w:rsidR="00A245F2" w:rsidRPr="00375D30" w:rsidRDefault="00A245F2" w:rsidP="00A245F2">
      <w:pPr>
        <w:pStyle w:val="Nadpis3"/>
        <w:rPr>
          <w:rFonts w:cs="Arial"/>
        </w:rPr>
      </w:pPr>
      <w:bookmarkStart w:id="186" w:name="_Toc117251530"/>
      <w:r w:rsidRPr="00375D30">
        <w:rPr>
          <w:rFonts w:cs="Arial"/>
        </w:rPr>
        <w:t>Informácie o výsledku vyhodnotenia ponúk</w:t>
      </w:r>
      <w:bookmarkEnd w:id="186"/>
    </w:p>
    <w:p w14:paraId="149D9408" w14:textId="21CD7527" w:rsidR="00A245F2" w:rsidRPr="002905E4" w:rsidRDefault="00A245F2" w:rsidP="00A245F2">
      <w:pPr>
        <w:numPr>
          <w:ilvl w:val="1"/>
          <w:numId w:val="1"/>
        </w:numPr>
        <w:spacing w:after="120"/>
        <w:ind w:left="1021" w:hanging="567"/>
        <w:rPr>
          <w:rFonts w:cs="Arial"/>
        </w:rPr>
      </w:pPr>
      <w:r>
        <w:rPr>
          <w:rFonts w:cs="Arial"/>
        </w:rPr>
        <w:t xml:space="preserve">Verejný obstarávateľ po </w:t>
      </w:r>
      <w:r w:rsidRPr="00AB1F55">
        <w:rPr>
          <w:rFonts w:cs="Arial"/>
        </w:rPr>
        <w:t>vyhodnotená podľa bodu 2</w:t>
      </w:r>
      <w:r w:rsidR="00747203">
        <w:rPr>
          <w:rFonts w:cs="Arial"/>
        </w:rPr>
        <w:t>1</w:t>
      </w:r>
      <w:r w:rsidRPr="00AB1F55">
        <w:rPr>
          <w:rFonts w:cs="Arial"/>
        </w:rPr>
        <w:t xml:space="preserve"> a 2</w:t>
      </w:r>
      <w:r w:rsidR="00747203">
        <w:rPr>
          <w:rFonts w:cs="Arial"/>
        </w:rPr>
        <w:t>2</w:t>
      </w:r>
      <w:r w:rsidRPr="00AB1F55">
        <w:rPr>
          <w:rFonts w:cs="Arial"/>
        </w:rPr>
        <w:t xml:space="preserve">. </w:t>
      </w:r>
      <w:r>
        <w:rPr>
          <w:rFonts w:cs="Arial"/>
        </w:rPr>
        <w:t xml:space="preserve">a po odoslaní všetkých oznámení o vylúčení uchádzača bezodkladne oznámi všetkých uchádzačom, ktorých ponuky sa vyhodnocovali, </w:t>
      </w:r>
      <w:r w:rsidR="00A9663F">
        <w:rPr>
          <w:rFonts w:cs="Arial"/>
        </w:rPr>
        <w:t xml:space="preserve">vylúčeným uchádzačom ktorým plynie lehota na podanie </w:t>
      </w:r>
      <w:r w:rsidR="008E64DE">
        <w:rPr>
          <w:rFonts w:cs="Arial"/>
        </w:rPr>
        <w:t>námietky</w:t>
      </w:r>
      <w:r w:rsidR="00A9663F">
        <w:rPr>
          <w:rFonts w:cs="Arial"/>
        </w:rPr>
        <w:t xml:space="preserve">, </w:t>
      </w:r>
      <w:r>
        <w:rPr>
          <w:rFonts w:cs="Arial"/>
        </w:rPr>
        <w:t>výsledok vyhodnotenia ponúk, vrátane poradia uchádzačom v </w:t>
      </w:r>
      <w:r w:rsidRPr="00A9663F">
        <w:rPr>
          <w:rFonts w:cs="Arial"/>
        </w:rPr>
        <w:t>súlade s ustanovením § 55 ZVO</w:t>
      </w:r>
      <w:r>
        <w:rPr>
          <w:rFonts w:cs="Arial"/>
        </w:rPr>
        <w:t xml:space="preserve">. </w:t>
      </w:r>
      <w:r w:rsidRPr="002905E4">
        <w:rPr>
          <w:rFonts w:cs="Arial"/>
        </w:rPr>
        <w:t xml:space="preserve">Verejný obstarávateľ súčasne uverejní informáciu o vyhodnotení ponúk a poradie </w:t>
      </w:r>
      <w:r w:rsidR="00171E01" w:rsidRPr="002905E4">
        <w:rPr>
          <w:rFonts w:cs="Arial"/>
        </w:rPr>
        <w:t>uchádzačov</w:t>
      </w:r>
      <w:r w:rsidR="00171E01">
        <w:rPr>
          <w:rFonts w:cs="Arial"/>
        </w:rPr>
        <w:t xml:space="preserve"> na</w:t>
      </w:r>
      <w:r w:rsidRPr="002905E4">
        <w:rPr>
          <w:rFonts w:cs="Arial"/>
        </w:rPr>
        <w:t xml:space="preserve"> svojom profile. </w:t>
      </w:r>
    </w:p>
    <w:p w14:paraId="7C44C4E7" w14:textId="0302FF1F" w:rsidR="00A245F2" w:rsidRPr="00AB1F55" w:rsidRDefault="00A245F2" w:rsidP="00A245F2">
      <w:pPr>
        <w:numPr>
          <w:ilvl w:val="1"/>
          <w:numId w:val="1"/>
        </w:numPr>
        <w:spacing w:after="120"/>
        <w:ind w:left="1021" w:hanging="567"/>
        <w:rPr>
          <w:rFonts w:cs="Arial"/>
        </w:rPr>
      </w:pPr>
      <w:r w:rsidRPr="00AB1F55">
        <w:rPr>
          <w:rFonts w:cs="Arial"/>
        </w:rPr>
        <w:t>Úspešným uchádzačom bude prostredníctvom komunikačného rozhrania systému JOSEPHINE bezodkladne zaslané oznámenie, že jeho ponuku prijíma a neúspešným uchádzačom jednotlivo zaslané oznámenie, že ich ponuka neuspela s uvedením dôvodov, pre ktoré ich ponuka nebola prijatá. V oznámení bude ďalej uvedená  identifikácia úspešného uchádzača a informácia o charakteristikách a výhodách prijatej ponuky</w:t>
      </w:r>
      <w:r w:rsidR="00A9663F">
        <w:rPr>
          <w:rFonts w:cs="Arial"/>
        </w:rPr>
        <w:t>, výsledok vyhodnotenia splnenia podmienok účasti u úspešného uchádzač</w:t>
      </w:r>
      <w:r w:rsidRPr="00AB1F55">
        <w:rPr>
          <w:rFonts w:cs="Arial"/>
        </w:rPr>
        <w:t xml:space="preserve"> a lehota, v ktorej môže byť </w:t>
      </w:r>
      <w:r w:rsidRPr="00A17010">
        <w:rPr>
          <w:rFonts w:cs="Arial"/>
        </w:rPr>
        <w:t>doručená námietka podľa § 170</w:t>
      </w:r>
      <w:r w:rsidRPr="00AB1F55">
        <w:rPr>
          <w:rFonts w:cs="Arial"/>
        </w:rPr>
        <w:t xml:space="preserve"> zákona o verejnom obstarávaní.</w:t>
      </w:r>
    </w:p>
    <w:p w14:paraId="7542D57D" w14:textId="77777777" w:rsidR="00A245F2" w:rsidRPr="00D76A5D" w:rsidRDefault="00A245F2" w:rsidP="00A245F2">
      <w:pPr>
        <w:pStyle w:val="Nadpis3"/>
        <w:rPr>
          <w:rFonts w:cs="Arial"/>
        </w:rPr>
      </w:pPr>
      <w:bookmarkStart w:id="187" w:name="_Toc117251531"/>
      <w:bookmarkStart w:id="188" w:name="_Toc355611579"/>
      <w:r w:rsidRPr="00AB1F55">
        <w:rPr>
          <w:rFonts w:cs="Arial"/>
        </w:rPr>
        <w:t xml:space="preserve">Uzavretie </w:t>
      </w:r>
      <w:r>
        <w:rPr>
          <w:rFonts w:cs="Arial"/>
        </w:rPr>
        <w:t>Zmluvy o dielo</w:t>
      </w:r>
      <w:bookmarkEnd w:id="187"/>
    </w:p>
    <w:p w14:paraId="20051B1E" w14:textId="0133844B" w:rsidR="00A245F2" w:rsidRPr="00AB1F55" w:rsidRDefault="00A245F2" w:rsidP="00A245F2">
      <w:pPr>
        <w:numPr>
          <w:ilvl w:val="1"/>
          <w:numId w:val="1"/>
        </w:numPr>
        <w:spacing w:after="120"/>
        <w:ind w:left="993" w:hanging="567"/>
        <w:rPr>
          <w:rFonts w:cs="Arial"/>
        </w:rPr>
      </w:pPr>
      <w:r w:rsidRPr="00D76A5D">
        <w:rPr>
          <w:rFonts w:cs="Arial"/>
        </w:rPr>
        <w:t xml:space="preserve">Verejný obstarávateľ uzavrie </w:t>
      </w:r>
      <w:r w:rsidR="00171E01">
        <w:rPr>
          <w:rFonts w:cs="Arial"/>
        </w:rPr>
        <w:t>zmluvu</w:t>
      </w:r>
      <w:r w:rsidRPr="00AB1F55">
        <w:rPr>
          <w:rFonts w:cs="Arial"/>
        </w:rPr>
        <w:t xml:space="preserve"> s úspešným uchádzačom, ktorý sa po celkovom vyhodnotení ponúk</w:t>
      </w:r>
      <w:r w:rsidR="00171E01">
        <w:rPr>
          <w:rFonts w:cs="Arial"/>
        </w:rPr>
        <w:t xml:space="preserve"> </w:t>
      </w:r>
      <w:r w:rsidRPr="00AB1F55">
        <w:rPr>
          <w:rFonts w:cs="Arial"/>
        </w:rPr>
        <w:t>umiestni na 1. mieste v poradí za celý predmet zákazky</w:t>
      </w:r>
      <w:r w:rsidR="008268A8">
        <w:rPr>
          <w:rFonts w:cs="Arial"/>
        </w:rPr>
        <w:t xml:space="preserve"> - pre danú časť zákazky</w:t>
      </w:r>
      <w:r w:rsidRPr="00AB1F55">
        <w:rPr>
          <w:rFonts w:cs="Arial"/>
        </w:rPr>
        <w:t>. Na proces uzavretia zmluvy sa aplikujú postupy v </w:t>
      </w:r>
      <w:r w:rsidRPr="00A17010">
        <w:rPr>
          <w:rFonts w:cs="Arial"/>
        </w:rPr>
        <w:t>zmysle § 56 ZVO.</w:t>
      </w:r>
    </w:p>
    <w:p w14:paraId="26E0D88F" w14:textId="565B8273" w:rsidR="00F217DE" w:rsidRPr="00F217DE" w:rsidRDefault="00A245F2" w:rsidP="00F217DE">
      <w:pPr>
        <w:numPr>
          <w:ilvl w:val="1"/>
          <w:numId w:val="1"/>
        </w:numPr>
        <w:spacing w:after="120"/>
        <w:ind w:left="1021" w:hanging="567"/>
        <w:rPr>
          <w:rFonts w:cs="Arial"/>
        </w:rPr>
      </w:pPr>
      <w:r w:rsidRPr="00AB1F55">
        <w:rPr>
          <w:rFonts w:cs="Arial"/>
        </w:rPr>
        <w:t xml:space="preserve">Verejný obstarávateľ </w:t>
      </w:r>
      <w:r w:rsidRPr="00C12572">
        <w:rPr>
          <w:rFonts w:cs="Arial"/>
        </w:rPr>
        <w:t xml:space="preserve">nesmie uzavrieť zmluvu s uchádzačom, ktorý nie je zapísaný </w:t>
      </w:r>
      <w:r w:rsidR="00CF1845" w:rsidRPr="00C12572">
        <w:rPr>
          <w:rFonts w:cs="Arial"/>
        </w:rPr>
        <w:br/>
      </w:r>
      <w:r w:rsidRPr="00747203">
        <w:rPr>
          <w:rFonts w:cs="Arial"/>
          <w:b/>
          <w:bCs/>
        </w:rPr>
        <w:t>v registri partnerov verejného sektora</w:t>
      </w:r>
      <w:r w:rsidR="00111906" w:rsidRPr="00C12572">
        <w:rPr>
          <w:rFonts w:cs="Arial"/>
        </w:rPr>
        <w:t xml:space="preserve"> a má takúto povinnosť</w:t>
      </w:r>
      <w:r w:rsidRPr="00C12572">
        <w:rPr>
          <w:rFonts w:cs="Arial"/>
        </w:rPr>
        <w:t>, alebo ktorého subdodávatelia, ktorí sú verejnému obstarávateľovi známi v čase uzavretia zmluvy, nie sú zapísaní v registri partnerov verejného sektora, pokiaľ im povinnosť zápisu</w:t>
      </w:r>
      <w:r w:rsidRPr="00AB1F55">
        <w:rPr>
          <w:rFonts w:cs="Arial"/>
        </w:rPr>
        <w:t xml:space="preserve"> v registri partnerov verejného sektora vyplýva zo zákona č. 315/2016 Z.</w:t>
      </w:r>
      <w:r w:rsidR="00CF1845">
        <w:rPr>
          <w:rFonts w:cs="Arial"/>
        </w:rPr>
        <w:t xml:space="preserve"> </w:t>
      </w:r>
      <w:r w:rsidRPr="00AB1F55">
        <w:rPr>
          <w:rFonts w:cs="Arial"/>
        </w:rPr>
        <w:t>z. o registri partnerov verejného sektora a o zmene a doplnení niektorých zákonov</w:t>
      </w:r>
      <w:r w:rsidR="00F217DE">
        <w:rPr>
          <w:rFonts w:cs="Arial"/>
        </w:rPr>
        <w:t xml:space="preserve"> – uchádzač (alebo aj jeho subdodávateľ) musí si splniť túto povinnosť najneskôr v čase uzavretia Rámcovej zmluvy a počas trvania rámcovej zmluvy.</w:t>
      </w:r>
      <w:r w:rsidR="00C12572">
        <w:rPr>
          <w:rFonts w:cs="Arial"/>
        </w:rPr>
        <w:t xml:space="preserve"> Uvedené bude vyžadované od úspešného uchádzača v rámci výzvy na poskytnutie súčinnosti na uzavretie zmluvy  v zmysle § 56 ods. 8 ZVO, v opačnom prípade prepadne zábezpeka v prospech verejného obstarávateľa a  bude uzavretá zmluva s uchádzačom na ďalšom mieste v poradí. </w:t>
      </w:r>
    </w:p>
    <w:p w14:paraId="15763153" w14:textId="35D68E08" w:rsidR="00C12572" w:rsidRPr="00076F74" w:rsidRDefault="00A17010" w:rsidP="00AB0F9F">
      <w:pPr>
        <w:numPr>
          <w:ilvl w:val="1"/>
          <w:numId w:val="1"/>
        </w:numPr>
        <w:spacing w:after="120"/>
        <w:ind w:left="1021" w:hanging="567"/>
        <w:rPr>
          <w:rFonts w:cs="Arial"/>
          <w:b/>
          <w:bCs/>
        </w:rPr>
      </w:pPr>
      <w:r w:rsidRPr="00C12572">
        <w:rPr>
          <w:rFonts w:cs="Arial"/>
        </w:rPr>
        <w:t xml:space="preserve">Verejný obstarávateľ nemôže taktiež uzavrieť zmluvu v zmysle § 11 ods. 1 písm. c) a d) </w:t>
      </w:r>
      <w:r w:rsidR="00747203">
        <w:rPr>
          <w:rFonts w:cs="Arial"/>
        </w:rPr>
        <w:t>ZVO</w:t>
      </w:r>
      <w:r w:rsidRPr="00C12572">
        <w:rPr>
          <w:rFonts w:cs="Arial"/>
        </w:rPr>
        <w:t xml:space="preserve"> s uchádzačom (platí aj pre subdodávateľa uchádzača), ktorý má povinnosť byť zapísaný v registri partnerov verejného sektora podľa predchádzajúcej vety a zároveň jeho konečným užívateľom výhod zapísaným v registri partnerov verejného sektora je „verejným funkcionárom“ </w:t>
      </w:r>
      <w:r w:rsidR="00F217DE" w:rsidRPr="00C12572">
        <w:rPr>
          <w:rFonts w:cs="Arial"/>
        </w:rPr>
        <w:t xml:space="preserve"> - </w:t>
      </w:r>
      <w:r w:rsidR="00F217DE" w:rsidRPr="00076F74">
        <w:rPr>
          <w:rFonts w:cs="Arial"/>
          <w:b/>
          <w:bCs/>
        </w:rPr>
        <w:t xml:space="preserve">uchádzač </w:t>
      </w:r>
      <w:r w:rsidR="00F217DE" w:rsidRPr="00076F74">
        <w:rPr>
          <w:rFonts w:cs="Arial"/>
          <w:b/>
          <w:bCs/>
          <w:highlight w:val="cyan"/>
        </w:rPr>
        <w:t>čestne vyhlási túto skutočnosť v čestnom vyhlásení</w:t>
      </w:r>
      <w:r w:rsidR="00747203">
        <w:rPr>
          <w:rFonts w:cs="Arial"/>
          <w:b/>
          <w:bCs/>
          <w:highlight w:val="cyan"/>
        </w:rPr>
        <w:t xml:space="preserve"> v prílohe č. 2 SP ako aj v</w:t>
      </w:r>
      <w:r w:rsidR="00F217DE" w:rsidRPr="00076F74">
        <w:rPr>
          <w:rFonts w:cs="Arial"/>
          <w:b/>
          <w:bCs/>
          <w:highlight w:val="cyan"/>
        </w:rPr>
        <w:t> čase uzatvorenia rámcovej zmluvy</w:t>
      </w:r>
      <w:r w:rsidR="00747203">
        <w:rPr>
          <w:rFonts w:cs="Arial"/>
          <w:b/>
          <w:bCs/>
        </w:rPr>
        <w:t xml:space="preserve">  </w:t>
      </w:r>
      <w:r w:rsidR="00747203" w:rsidRPr="00747203">
        <w:rPr>
          <w:rFonts w:cs="Arial"/>
          <w:b/>
          <w:bCs/>
          <w:highlight w:val="cyan"/>
        </w:rPr>
        <w:t xml:space="preserve">- </w:t>
      </w:r>
      <w:r w:rsidR="00345558" w:rsidRPr="00747203">
        <w:rPr>
          <w:rFonts w:cs="Arial"/>
          <w:b/>
          <w:bCs/>
          <w:highlight w:val="cyan"/>
        </w:rPr>
        <w:t>Čl. VII ods. 6</w:t>
      </w:r>
      <w:r w:rsidR="00747203" w:rsidRPr="00747203">
        <w:rPr>
          <w:rFonts w:cs="Arial"/>
          <w:b/>
          <w:bCs/>
          <w:highlight w:val="cyan"/>
        </w:rPr>
        <w:t xml:space="preserve"> Rámcovej zmluvy</w:t>
      </w:r>
      <w:r w:rsidR="00747203">
        <w:rPr>
          <w:rFonts w:cs="Arial"/>
          <w:b/>
          <w:bCs/>
        </w:rPr>
        <w:t>.</w:t>
      </w:r>
    </w:p>
    <w:p w14:paraId="605C2B54" w14:textId="736E1FDD" w:rsidR="005B7EE3" w:rsidRDefault="00A245F2" w:rsidP="00747203">
      <w:pPr>
        <w:numPr>
          <w:ilvl w:val="1"/>
          <w:numId w:val="1"/>
        </w:numPr>
        <w:spacing w:after="120"/>
        <w:ind w:left="1021" w:hanging="567"/>
        <w:rPr>
          <w:rFonts w:cs="Arial"/>
        </w:rPr>
      </w:pPr>
      <w:r w:rsidRPr="00C12572">
        <w:rPr>
          <w:rFonts w:cs="Arial"/>
        </w:rPr>
        <w:t xml:space="preserve">Verejný obstarávateľ uzavrie zmluvu s úspešným uchádzačom najskôr jedenásty deň odo dňa odoslania informácie o výsledku vyhodnotenia ponúk podľa § 55 zákona o verejnom </w:t>
      </w:r>
      <w:r w:rsidRPr="001D1364">
        <w:rPr>
          <w:rFonts w:cs="Arial"/>
        </w:rPr>
        <w:t>obstarávaní, ak nebola doručená žiadosť o nápravu, ak žiadosť o nápravu bola doručená po uplynutí lehoty podľa § 164 ods. 5 alebo 6 ZVO, alebo ak neboli doručené námietky podľa § 170 ZVO.</w:t>
      </w:r>
    </w:p>
    <w:p w14:paraId="41B617CD" w14:textId="76356C28" w:rsidR="00A245F2" w:rsidRPr="0084540A" w:rsidRDefault="00A245F2" w:rsidP="005B7EE3">
      <w:pPr>
        <w:numPr>
          <w:ilvl w:val="1"/>
          <w:numId w:val="1"/>
        </w:numPr>
        <w:spacing w:after="120"/>
        <w:ind w:left="1021" w:hanging="567"/>
        <w:rPr>
          <w:rFonts w:cs="Arial"/>
          <w:b/>
          <w:bCs/>
        </w:rPr>
      </w:pPr>
      <w:r w:rsidRPr="005B7EE3">
        <w:rPr>
          <w:rFonts w:cs="Arial"/>
          <w:lang w:bidi="sk-SK"/>
        </w:rPr>
        <w:t xml:space="preserve">Úspešný uchádzač </w:t>
      </w:r>
      <w:r w:rsidR="00C452F7">
        <w:rPr>
          <w:rFonts w:cs="Arial"/>
          <w:lang w:bidi="sk-SK"/>
        </w:rPr>
        <w:t xml:space="preserve">je </w:t>
      </w:r>
      <w:r w:rsidRPr="005B7EE3">
        <w:rPr>
          <w:rFonts w:cs="Arial"/>
          <w:lang w:bidi="sk-SK"/>
        </w:rPr>
        <w:t>v </w:t>
      </w:r>
      <w:r w:rsidRPr="005945E6">
        <w:rPr>
          <w:rFonts w:cs="Arial"/>
          <w:lang w:bidi="sk-SK"/>
        </w:rPr>
        <w:t>zmysle § 56 ods. 8 ZVO povinn</w:t>
      </w:r>
      <w:r w:rsidR="00C452F7">
        <w:rPr>
          <w:rFonts w:cs="Arial"/>
          <w:lang w:bidi="sk-SK"/>
        </w:rPr>
        <w:t>ý</w:t>
      </w:r>
      <w:r w:rsidRPr="005B7EE3">
        <w:rPr>
          <w:rFonts w:cs="Arial"/>
          <w:lang w:bidi="sk-SK"/>
        </w:rPr>
        <w:t xml:space="preserve"> poskytnúť verejnému obstarávateľovi riadnu súčinnosť potrebnú na uzavretie zmluvy tak, aby mohl</w:t>
      </w:r>
      <w:r w:rsidR="00C452F7">
        <w:rPr>
          <w:rFonts w:cs="Arial"/>
          <w:lang w:bidi="sk-SK"/>
        </w:rPr>
        <w:t>a</w:t>
      </w:r>
      <w:r w:rsidRPr="005B7EE3">
        <w:rPr>
          <w:rFonts w:cs="Arial"/>
          <w:lang w:bidi="sk-SK"/>
        </w:rPr>
        <w:t xml:space="preserve"> byť uzavret</w:t>
      </w:r>
      <w:r w:rsidR="00C452F7">
        <w:rPr>
          <w:rFonts w:cs="Arial"/>
          <w:lang w:bidi="sk-SK"/>
        </w:rPr>
        <w:t>á</w:t>
      </w:r>
      <w:r w:rsidRPr="005B7EE3">
        <w:rPr>
          <w:rFonts w:cs="Arial"/>
          <w:lang w:bidi="sk-SK"/>
        </w:rPr>
        <w:t xml:space="preserve"> do 10 pracovných dní odo dňa uplynutia lehoty podľa § 56 ods. 2 až 7 zákona o verejnom obstarávaní, ak bol na ich uzatvorenie písomne vyzvaní.</w:t>
      </w:r>
      <w:r w:rsidR="003F501A" w:rsidRPr="005B7EE3">
        <w:rPr>
          <w:rFonts w:cs="Arial"/>
          <w:lang w:bidi="sk-SK"/>
        </w:rPr>
        <w:t xml:space="preserve"> Verejný obstarávateľ môže požadovať dlhšiu lehotu na poskytnutie súčinnosti.</w:t>
      </w:r>
      <w:r w:rsidR="00C452F7">
        <w:rPr>
          <w:rFonts w:cs="Arial"/>
          <w:lang w:bidi="sk-SK"/>
        </w:rPr>
        <w:t xml:space="preserve"> </w:t>
      </w:r>
      <w:r w:rsidR="00C452F7" w:rsidRPr="00464D7F">
        <w:rPr>
          <w:rFonts w:cs="Arial"/>
          <w:b/>
          <w:bCs/>
          <w:lang w:bidi="sk-SK"/>
        </w:rPr>
        <w:t>Verejný obstarávateľ a obstarávateľ môžu pred písomným vyzvaním na uzavretie zmluvy uskutočniť s úspešným uchádzačom alebo uchádzačmi rokovania výhradne o znížení zmluvnej ceny.</w:t>
      </w:r>
    </w:p>
    <w:p w14:paraId="396CB310" w14:textId="553478A1" w:rsidR="00815009" w:rsidRDefault="00A245F2" w:rsidP="00815009">
      <w:pPr>
        <w:numPr>
          <w:ilvl w:val="1"/>
          <w:numId w:val="1"/>
        </w:numPr>
        <w:spacing w:after="120"/>
        <w:ind w:left="993" w:hanging="633"/>
        <w:rPr>
          <w:rFonts w:cs="Arial"/>
        </w:rPr>
      </w:pPr>
      <w:r w:rsidRPr="00AB1F55">
        <w:rPr>
          <w:rFonts w:cs="Arial"/>
          <w:lang w:bidi="sk-SK"/>
        </w:rPr>
        <w:lastRenderedPageBreak/>
        <w:t xml:space="preserve">Ak úspešný uchádzač, ktorý sa po vyhodnotení ponúk umiestnil na 1. mieste v poradí odmietne uzavrieť zmluvu alebo </w:t>
      </w:r>
      <w:r w:rsidR="00C452F7">
        <w:rPr>
          <w:rFonts w:cs="Arial"/>
          <w:lang w:bidi="sk-SK"/>
        </w:rPr>
        <w:t>odmietne poskytnúť súčinnosť v lehote podľa bodu 2</w:t>
      </w:r>
      <w:r w:rsidR="00C51FBE">
        <w:rPr>
          <w:rFonts w:cs="Arial"/>
          <w:lang w:bidi="sk-SK"/>
        </w:rPr>
        <w:t>5</w:t>
      </w:r>
      <w:r w:rsidR="00C452F7">
        <w:rPr>
          <w:rFonts w:cs="Arial"/>
          <w:lang w:bidi="sk-SK"/>
        </w:rPr>
        <w:t>.</w:t>
      </w:r>
      <w:r w:rsidR="00C51FBE">
        <w:rPr>
          <w:rFonts w:cs="Arial"/>
          <w:lang w:bidi="sk-SK"/>
        </w:rPr>
        <w:t>6</w:t>
      </w:r>
      <w:r w:rsidR="00C452F7">
        <w:rPr>
          <w:rFonts w:cs="Arial"/>
          <w:lang w:bidi="sk-SK"/>
        </w:rPr>
        <w:t xml:space="preserve"> tejto časti SP </w:t>
      </w:r>
      <w:r w:rsidRPr="00AB1F55">
        <w:rPr>
          <w:rFonts w:cs="Arial"/>
          <w:lang w:bidi="sk-SK"/>
        </w:rPr>
        <w:t xml:space="preserve">, verejný obstarávateľ môže uzavrieť zmluvu s uchádzačom, ktorý sa umiestnil </w:t>
      </w:r>
      <w:r w:rsidR="00C452F7">
        <w:rPr>
          <w:rFonts w:cs="Arial"/>
          <w:lang w:bidi="sk-SK"/>
        </w:rPr>
        <w:t>na nasledujúcom mieste v poradí.</w:t>
      </w:r>
      <w:r w:rsidR="00A074E4" w:rsidRPr="00A074E4">
        <w:t xml:space="preserve"> </w:t>
      </w:r>
      <w:r w:rsidR="00A074E4" w:rsidRPr="00A074E4">
        <w:rPr>
          <w:rFonts w:cs="Arial"/>
          <w:lang w:bidi="sk-SK"/>
        </w:rPr>
        <w:t>Povinnosti verejného obstarávateľa a obstarávateľa podľa § 55 a</w:t>
      </w:r>
      <w:r w:rsidR="00A074E4">
        <w:rPr>
          <w:rFonts w:cs="Arial"/>
          <w:lang w:bidi="sk-SK"/>
        </w:rPr>
        <w:t> </w:t>
      </w:r>
      <w:r w:rsidR="00A074E4" w:rsidRPr="00A074E4">
        <w:rPr>
          <w:rFonts w:cs="Arial"/>
          <w:lang w:bidi="sk-SK"/>
        </w:rPr>
        <w:t>56</w:t>
      </w:r>
      <w:r w:rsidR="00A074E4">
        <w:rPr>
          <w:rFonts w:cs="Arial"/>
          <w:lang w:bidi="sk-SK"/>
        </w:rPr>
        <w:t xml:space="preserve"> ZVO</w:t>
      </w:r>
      <w:r w:rsidR="00A074E4" w:rsidRPr="00A074E4">
        <w:rPr>
          <w:rFonts w:cs="Arial"/>
          <w:lang w:bidi="sk-SK"/>
        </w:rPr>
        <w:t xml:space="preserve"> tým nie sú dotknuté.</w:t>
      </w:r>
    </w:p>
    <w:p w14:paraId="5904ADAD" w14:textId="7B3EA63F" w:rsidR="00C51FBE" w:rsidRDefault="00C51FBE" w:rsidP="00815009">
      <w:pPr>
        <w:numPr>
          <w:ilvl w:val="1"/>
          <w:numId w:val="1"/>
        </w:numPr>
        <w:spacing w:after="120"/>
        <w:ind w:left="993" w:hanging="633"/>
        <w:rPr>
          <w:rFonts w:cs="Arial"/>
        </w:rPr>
      </w:pPr>
      <w:r>
        <w:rPr>
          <w:rFonts w:cs="Arial"/>
          <w:lang w:bidi="sk-SK"/>
        </w:rPr>
        <w:t xml:space="preserve">V prípade, ak úspešný uchádzač neposkytne súčinnosť na uzavretie zmluvy, prepadne zábezpeka v prospech verejného obstarávateľa. </w:t>
      </w:r>
    </w:p>
    <w:p w14:paraId="3791BF5C" w14:textId="389B7FC6" w:rsidR="00A245F2" w:rsidRPr="00C51FBE" w:rsidRDefault="00A245F2" w:rsidP="00815009">
      <w:pPr>
        <w:numPr>
          <w:ilvl w:val="1"/>
          <w:numId w:val="1"/>
        </w:numPr>
        <w:spacing w:after="120"/>
        <w:ind w:left="993" w:hanging="633"/>
        <w:rPr>
          <w:rFonts w:cs="Arial"/>
          <w:b/>
          <w:bCs/>
        </w:rPr>
      </w:pPr>
      <w:r w:rsidRPr="00C51FBE">
        <w:rPr>
          <w:rFonts w:cs="Arial"/>
          <w:b/>
          <w:bCs/>
          <w:szCs w:val="20"/>
        </w:rPr>
        <w:t>Využitie subdodávateľov:</w:t>
      </w:r>
    </w:p>
    <w:p w14:paraId="6D66FBEB" w14:textId="0101C8A0" w:rsidR="00A245F2" w:rsidRPr="00815009" w:rsidRDefault="00A245F2" w:rsidP="00A245F2">
      <w:pPr>
        <w:pStyle w:val="Odsekzoznamu"/>
        <w:numPr>
          <w:ilvl w:val="2"/>
          <w:numId w:val="1"/>
        </w:numPr>
        <w:ind w:hanging="1003"/>
        <w:jc w:val="both"/>
        <w:rPr>
          <w:rFonts w:cs="Arial"/>
          <w:szCs w:val="20"/>
        </w:rPr>
      </w:pPr>
      <w:r w:rsidRPr="00951220">
        <w:rPr>
          <w:rFonts w:cs="Arial"/>
          <w:szCs w:val="20"/>
        </w:rPr>
        <w:t>Úspešný uchádzač najneskôr v čase jej uzavretia uvedie údaje o všetkých známych subdodávateľoch v rozsahu obchodné meno, sídlo, IČO, a údaje o osobe oprávnenej konať</w:t>
      </w:r>
      <w:r w:rsidR="008E64DE">
        <w:rPr>
          <w:rFonts w:cs="Arial"/>
          <w:szCs w:val="20"/>
        </w:rPr>
        <w:t xml:space="preserve"> </w:t>
      </w:r>
      <w:r w:rsidRPr="00951220">
        <w:rPr>
          <w:rFonts w:cs="Arial"/>
          <w:szCs w:val="20"/>
        </w:rPr>
        <w:t xml:space="preserve">za subdodávateľa v rozsahu meno a priezvisko, adresa pobytu, dátum narodenia, predmet a podiel subdodávok na celkových nákladoch. Budúci </w:t>
      </w:r>
      <w:r w:rsidR="00952214">
        <w:rPr>
          <w:rFonts w:cs="Arial"/>
          <w:szCs w:val="20"/>
        </w:rPr>
        <w:t>predávajúci</w:t>
      </w:r>
      <w:r w:rsidRPr="00951220">
        <w:rPr>
          <w:rFonts w:cs="Arial"/>
          <w:szCs w:val="20"/>
        </w:rPr>
        <w:t xml:space="preserve"> je povinný bezodkladne oznámiť budúcemu </w:t>
      </w:r>
      <w:r w:rsidR="00952214">
        <w:rPr>
          <w:rFonts w:cs="Arial"/>
          <w:szCs w:val="20"/>
        </w:rPr>
        <w:t xml:space="preserve">kupujúcemu </w:t>
      </w:r>
      <w:r w:rsidRPr="00951220">
        <w:rPr>
          <w:rFonts w:cs="Arial"/>
          <w:szCs w:val="20"/>
        </w:rPr>
        <w:t xml:space="preserve">akúkoľvek zmenu údajov o subdodávateľoch uvedených </w:t>
      </w:r>
      <w:r w:rsidRPr="00815009">
        <w:rPr>
          <w:rFonts w:cs="Arial"/>
          <w:szCs w:val="20"/>
        </w:rPr>
        <w:t>v predchádzajúcej vete.</w:t>
      </w:r>
    </w:p>
    <w:p w14:paraId="22DB5BDC" w14:textId="28DB0EEC" w:rsidR="00A245F2" w:rsidRPr="00815009" w:rsidRDefault="00A245F2" w:rsidP="00A245F2">
      <w:pPr>
        <w:pStyle w:val="Odsekzoznamu"/>
        <w:numPr>
          <w:ilvl w:val="2"/>
          <w:numId w:val="1"/>
        </w:numPr>
        <w:ind w:hanging="1003"/>
        <w:jc w:val="both"/>
        <w:rPr>
          <w:rFonts w:cs="Arial"/>
          <w:szCs w:val="20"/>
        </w:rPr>
      </w:pPr>
      <w:r w:rsidRPr="00815009">
        <w:rPr>
          <w:rFonts w:cs="Arial"/>
          <w:szCs w:val="20"/>
        </w:rPr>
        <w:t xml:space="preserve">Počas trvania zmluvy je </w:t>
      </w:r>
      <w:r w:rsidR="00952214" w:rsidRPr="00815009">
        <w:rPr>
          <w:rFonts w:cs="Arial"/>
          <w:szCs w:val="20"/>
        </w:rPr>
        <w:t>budúci predávajúci</w:t>
      </w:r>
      <w:r w:rsidRPr="00815009">
        <w:rPr>
          <w:rFonts w:cs="Arial"/>
          <w:szCs w:val="20"/>
        </w:rPr>
        <w:t xml:space="preserve"> oprávnený zmeniť subdodávateľa uvedeného v prílohe č. 2 zmluvy v súlade s</w:t>
      </w:r>
      <w:r w:rsidR="00952214" w:rsidRPr="00815009">
        <w:rPr>
          <w:rFonts w:cs="Arial"/>
          <w:szCs w:val="20"/>
        </w:rPr>
        <w:t xml:space="preserve">o </w:t>
      </w:r>
      <w:r w:rsidRPr="00815009">
        <w:rPr>
          <w:rFonts w:cs="Arial"/>
          <w:szCs w:val="20"/>
        </w:rPr>
        <w:t>zmluvou.</w:t>
      </w:r>
    </w:p>
    <w:p w14:paraId="545FD991" w14:textId="77777777" w:rsidR="00A245F2" w:rsidRPr="00AB1F55" w:rsidRDefault="00A245F2" w:rsidP="00A245F2">
      <w:pPr>
        <w:spacing w:after="120"/>
        <w:ind w:left="1021"/>
        <w:rPr>
          <w:rFonts w:cs="Arial"/>
        </w:rPr>
      </w:pPr>
    </w:p>
    <w:p w14:paraId="7C2A76EC" w14:textId="77777777" w:rsidR="00A245F2" w:rsidRPr="00AB1F55" w:rsidRDefault="00A245F2" w:rsidP="00A245F2">
      <w:pPr>
        <w:pStyle w:val="Nadpis2"/>
        <w:rPr>
          <w:rFonts w:cs="Arial"/>
        </w:rPr>
      </w:pPr>
      <w:bookmarkStart w:id="189" w:name="_Toc457376846"/>
      <w:bookmarkStart w:id="190" w:name="_Toc458627871"/>
      <w:bookmarkStart w:id="191" w:name="_Toc459104787"/>
      <w:bookmarkStart w:id="192" w:name="_Toc526253185"/>
      <w:bookmarkStart w:id="193" w:name="_Toc527111518"/>
      <w:bookmarkStart w:id="194" w:name="_Toc527359704"/>
      <w:bookmarkStart w:id="195" w:name="_Toc527368496"/>
      <w:bookmarkStart w:id="196" w:name="_Toc18664513"/>
      <w:bookmarkStart w:id="197" w:name="_Toc44420514"/>
      <w:bookmarkStart w:id="198" w:name="_Toc44480270"/>
      <w:bookmarkStart w:id="199" w:name="_Toc45096806"/>
      <w:bookmarkStart w:id="200" w:name="_Toc46836620"/>
      <w:bookmarkStart w:id="201" w:name="_Toc48553168"/>
      <w:bookmarkStart w:id="202" w:name="_Toc96065566"/>
      <w:bookmarkStart w:id="203" w:name="_Toc117251532"/>
      <w:r w:rsidRPr="00AB1F55">
        <w:rPr>
          <w:rFonts w:cs="Arial"/>
        </w:rPr>
        <w:t>Časť VIII.</w:t>
      </w:r>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p>
    <w:p w14:paraId="0421477B" w14:textId="77777777" w:rsidR="00A245F2" w:rsidRPr="00AB1F55" w:rsidRDefault="00A245F2" w:rsidP="00A245F2">
      <w:pPr>
        <w:pStyle w:val="Nadpis2"/>
      </w:pPr>
      <w:bookmarkStart w:id="204" w:name="_Toc117251533"/>
      <w:r w:rsidRPr="00C50981">
        <w:t>Elektronická aukcia</w:t>
      </w:r>
      <w:bookmarkEnd w:id="204"/>
    </w:p>
    <w:p w14:paraId="1CEE82D6" w14:textId="37998193" w:rsidR="00B811C7" w:rsidRPr="00B811C7" w:rsidRDefault="00A245F2" w:rsidP="00B811C7">
      <w:pPr>
        <w:pStyle w:val="Nadpis3"/>
        <w:rPr>
          <w:rFonts w:cs="Arial"/>
        </w:rPr>
      </w:pPr>
      <w:bookmarkStart w:id="205" w:name="_Toc117251534"/>
      <w:bookmarkEnd w:id="188"/>
      <w:r w:rsidRPr="00AB1F55">
        <w:rPr>
          <w:rFonts w:cs="Arial"/>
        </w:rPr>
        <w:t>Všeobecné informácie</w:t>
      </w:r>
      <w:bookmarkEnd w:id="205"/>
      <w:r w:rsidRPr="00AB1F55">
        <w:rPr>
          <w:rFonts w:cs="Arial"/>
        </w:rPr>
        <w:t xml:space="preserve"> </w:t>
      </w:r>
    </w:p>
    <w:p w14:paraId="5B9B5F58" w14:textId="328A6FE9" w:rsidR="00A245F2" w:rsidRPr="00C50981" w:rsidRDefault="00B811C7" w:rsidP="00A245F2">
      <w:pPr>
        <w:numPr>
          <w:ilvl w:val="1"/>
          <w:numId w:val="1"/>
        </w:numPr>
        <w:spacing w:after="120"/>
        <w:ind w:left="1021" w:hanging="567"/>
        <w:rPr>
          <w:rFonts w:cs="Arial"/>
          <w:b/>
          <w:bCs/>
          <w:sz w:val="28"/>
          <w:szCs w:val="28"/>
          <w:highlight w:val="cyan"/>
        </w:rPr>
      </w:pPr>
      <w:r w:rsidRPr="00C50981">
        <w:rPr>
          <w:rFonts w:cs="Arial"/>
          <w:b/>
          <w:bCs/>
          <w:sz w:val="28"/>
          <w:szCs w:val="28"/>
          <w:highlight w:val="cyan"/>
        </w:rPr>
        <w:t>Elektronická aukcia sa nepoužije</w:t>
      </w:r>
    </w:p>
    <w:p w14:paraId="5B082A4A" w14:textId="49025F63" w:rsidR="00160A2D" w:rsidRPr="00C50981" w:rsidRDefault="00A245F2" w:rsidP="00160A2D">
      <w:pPr>
        <w:pStyle w:val="Nadpis3"/>
        <w:rPr>
          <w:rFonts w:cs="Arial"/>
        </w:rPr>
      </w:pPr>
      <w:bookmarkStart w:id="206" w:name="_Toc117251535"/>
      <w:r w:rsidRPr="00AB1F55">
        <w:rPr>
          <w:rFonts w:cs="Arial"/>
        </w:rPr>
        <w:t>Doplňujúce informácie</w:t>
      </w:r>
      <w:bookmarkEnd w:id="206"/>
    </w:p>
    <w:p w14:paraId="634B3C16" w14:textId="77777777" w:rsidR="00A245F2" w:rsidRPr="00AB1F55" w:rsidRDefault="00A245F2" w:rsidP="00A245F2">
      <w:pPr>
        <w:numPr>
          <w:ilvl w:val="1"/>
          <w:numId w:val="1"/>
        </w:numPr>
        <w:spacing w:after="120"/>
        <w:ind w:left="1021" w:hanging="567"/>
        <w:rPr>
          <w:rFonts w:cs="Arial"/>
          <w:b/>
        </w:rPr>
      </w:pPr>
      <w:bookmarkStart w:id="207" w:name="_Toc501654511"/>
      <w:r w:rsidRPr="00AB1F55">
        <w:rPr>
          <w:rFonts w:cs="Arial"/>
          <w:b/>
        </w:rPr>
        <w:t>Súhlas so spracovaním osobných údajov</w:t>
      </w:r>
      <w:bookmarkEnd w:id="207"/>
    </w:p>
    <w:p w14:paraId="584D04B6" w14:textId="77777777" w:rsidR="00A245F2" w:rsidRPr="00AB1F55" w:rsidRDefault="00A245F2" w:rsidP="00A245F2">
      <w:pPr>
        <w:numPr>
          <w:ilvl w:val="1"/>
          <w:numId w:val="1"/>
        </w:numPr>
        <w:spacing w:after="120"/>
        <w:ind w:left="993" w:hanging="633"/>
        <w:rPr>
          <w:rFonts w:cs="Arial"/>
          <w:vanish/>
        </w:rPr>
      </w:pPr>
    </w:p>
    <w:p w14:paraId="1DBAA977" w14:textId="77777777" w:rsidR="00A245F2" w:rsidRPr="00AB1F55" w:rsidRDefault="00A245F2" w:rsidP="00A245F2">
      <w:pPr>
        <w:spacing w:after="120"/>
        <w:ind w:left="993"/>
        <w:rPr>
          <w:rFonts w:cs="Arial"/>
        </w:rPr>
      </w:pPr>
      <w:r w:rsidRPr="00AB1F55">
        <w:rPr>
          <w:rFonts w:cs="Arial"/>
        </w:rPr>
        <w:t xml:space="preserve">V súvislosti so zadávaním tejto zákazky bude verejný obstarávateľ spracúvať osobné údaje fyzických osôb uvedených v ponuke každého uchádzača, ktorý predložil ponuku v lehote na predkladanie ponúk. Uchádzač pre tento účel zabezpečí súhlas dotknutých osôb </w:t>
      </w:r>
      <w:r w:rsidR="00824360">
        <w:rPr>
          <w:rFonts w:cs="Arial"/>
        </w:rPr>
        <w:br/>
      </w:r>
      <w:r w:rsidRPr="00AB1F55">
        <w:rPr>
          <w:rFonts w:cs="Arial"/>
        </w:rPr>
        <w:t>v dokumente, kde sa nachádzajú osobné údaje dotknutej osoby. Predložením ponuky uchádzač súhlasí so spracovaním osobných údajov fyzických osôb uvedených v ponuke na účely zabezpečenia riadneho postupu verejného obstarávania.</w:t>
      </w:r>
    </w:p>
    <w:p w14:paraId="1D03EA90" w14:textId="77777777" w:rsidR="00A245F2" w:rsidRPr="00AB1F55" w:rsidRDefault="00A245F2" w:rsidP="00A245F2">
      <w:pPr>
        <w:spacing w:after="120"/>
        <w:ind w:left="993"/>
        <w:rPr>
          <w:rFonts w:cs="Arial"/>
        </w:rPr>
      </w:pPr>
      <w:r w:rsidRPr="00AB1F55">
        <w:rPr>
          <w:rFonts w:cs="Arial"/>
        </w:rPr>
        <w:t xml:space="preserve">Osobné údaje budú spracúvané v súlade s platnou legislatívou za účelom predloženia ponuky, jej vyhodnotenia a zverejnenia v súlade so zákonom o verejnom obstarávaní. </w:t>
      </w:r>
    </w:p>
    <w:p w14:paraId="3A4A4FDC" w14:textId="77777777" w:rsidR="00A245F2" w:rsidRPr="00AB1F55" w:rsidRDefault="00A245F2" w:rsidP="00A245F2">
      <w:pPr>
        <w:spacing w:after="120"/>
        <w:ind w:left="993"/>
        <w:rPr>
          <w:rFonts w:cs="Arial"/>
        </w:rPr>
      </w:pPr>
      <w:r w:rsidRPr="00AB1F55">
        <w:rPr>
          <w:rFonts w:cs="Arial"/>
        </w:rPr>
        <w:t xml:space="preserve">Práva osoby, ktorej osobné údaje sa spracúvajú, sú upravené v zákone č. 18/2018 Z.z. </w:t>
      </w:r>
      <w:r w:rsidR="00824360">
        <w:rPr>
          <w:rFonts w:cs="Arial"/>
        </w:rPr>
        <w:br/>
      </w:r>
      <w:r w:rsidRPr="00AB1F55">
        <w:rPr>
          <w:rFonts w:cs="Arial"/>
        </w:rPr>
        <w:t xml:space="preserve">o ochrane osobných údajov a o zmene a doplnení niektorých zákonov a GDPR. </w:t>
      </w:r>
    </w:p>
    <w:p w14:paraId="4FE67194" w14:textId="77777777" w:rsidR="00A245F2" w:rsidRPr="00AB1F55" w:rsidRDefault="00A245F2" w:rsidP="00A245F2">
      <w:pPr>
        <w:spacing w:after="120"/>
        <w:ind w:left="993"/>
        <w:rPr>
          <w:rFonts w:cs="Arial"/>
        </w:rPr>
      </w:pPr>
      <w:r w:rsidRPr="00AB1F55">
        <w:rPr>
          <w:rFonts w:cs="Arial"/>
        </w:rPr>
        <w:t xml:space="preserve">Verejný obstarávateľ má za to, že predložením ponuky uchádzač zodpovedá </w:t>
      </w:r>
      <w:r w:rsidR="00824360">
        <w:rPr>
          <w:rFonts w:cs="Arial"/>
        </w:rPr>
        <w:br/>
      </w:r>
      <w:r w:rsidRPr="00AB1F55">
        <w:rPr>
          <w:rFonts w:cs="Arial"/>
        </w:rPr>
        <w:t xml:space="preserve">za zabezpečenie aj súhlasov všetkých ostatných dotknutých osôb so spracovaním osobných údajov uvedených v predloženej ponuke podľa zákona č. 18/2018 Z. z. </w:t>
      </w:r>
      <w:r w:rsidR="007A1DCA">
        <w:rPr>
          <w:rFonts w:cs="Arial"/>
        </w:rPr>
        <w:br/>
      </w:r>
      <w:r w:rsidRPr="00AB1F55">
        <w:rPr>
          <w:rFonts w:cs="Arial"/>
        </w:rPr>
        <w:t>o ochrane osobných údajov a o zmene a doplnení niektorých zákonov v znení neskorších predpisov a GDPR. Uvedené platí aj pre prípad, keď ponuku predkladá skupina dodávateľov.</w:t>
      </w:r>
    </w:p>
    <w:p w14:paraId="56A01F9E" w14:textId="77777777" w:rsidR="00A245F2" w:rsidRDefault="00A245F2" w:rsidP="00A245F2">
      <w:pPr>
        <w:pStyle w:val="Nadpis3"/>
      </w:pPr>
      <w:bookmarkStart w:id="208" w:name="_Toc117251536"/>
      <w:r>
        <w:t>Zrušenie verejného obstarávania</w:t>
      </w:r>
      <w:bookmarkEnd w:id="208"/>
    </w:p>
    <w:p w14:paraId="57E9DCF8" w14:textId="77777777" w:rsidR="00A245F2" w:rsidRDefault="00A245F2" w:rsidP="00A245F2">
      <w:pPr>
        <w:numPr>
          <w:ilvl w:val="1"/>
          <w:numId w:val="1"/>
        </w:numPr>
        <w:spacing w:after="120"/>
        <w:ind w:left="1021" w:hanging="567"/>
      </w:pPr>
      <w:r w:rsidRPr="0086667E">
        <w:t>Verejný obstarávateľ zruší verejné obstarávanie alebo jeho časť, ak :</w:t>
      </w:r>
    </w:p>
    <w:p w14:paraId="41CEF780" w14:textId="77777777" w:rsidR="00A245F2" w:rsidRDefault="00A245F2" w:rsidP="00A245F2">
      <w:pPr>
        <w:spacing w:after="120"/>
        <w:ind w:left="1021"/>
      </w:pPr>
      <w:r>
        <w:t xml:space="preserve">- </w:t>
      </w:r>
      <w:r w:rsidRPr="0086667E">
        <w:t>ani jeden uchádzač nesplnil podmienky účasti vo verejnom obstarávaní a uchádzač si neuplatnil námietky v lehote podľa zákona o verejnom obstarávaní</w:t>
      </w:r>
      <w:r w:rsidR="00915842">
        <w:t>,</w:t>
      </w:r>
    </w:p>
    <w:p w14:paraId="3BF9C86F" w14:textId="5419F5DA" w:rsidR="00A245F2" w:rsidRDefault="00A245F2" w:rsidP="00A245F2">
      <w:pPr>
        <w:spacing w:after="120"/>
        <w:ind w:left="1021"/>
      </w:pPr>
      <w:r>
        <w:t>- nedostal ani jednu ponuku,</w:t>
      </w:r>
    </w:p>
    <w:p w14:paraId="20E250DD" w14:textId="4B5AD6B6" w:rsidR="00617150" w:rsidRDefault="00A245F2" w:rsidP="00617150">
      <w:pPr>
        <w:spacing w:after="120"/>
        <w:ind w:left="1021"/>
      </w:pPr>
      <w:r>
        <w:t xml:space="preserve">- </w:t>
      </w:r>
      <w:r w:rsidRPr="0086667E">
        <w:t>ani jedna z predložených ponúk nezodpovedá požiadavkám určeným v súťažných podkladoch a uchádzač nepodal námietky v lehote podľa zákona o verejnom obstarávaní,</w:t>
      </w:r>
    </w:p>
    <w:p w14:paraId="17A4522A" w14:textId="77777777" w:rsidR="00A245F2" w:rsidRDefault="00A245F2" w:rsidP="00A245F2">
      <w:pPr>
        <w:spacing w:after="120"/>
        <w:ind w:left="1021"/>
      </w:pPr>
      <w:r>
        <w:t xml:space="preserve">- </w:t>
      </w:r>
      <w:r w:rsidRPr="0086667E">
        <w:t>jeho zrušenie nariadil úrad.</w:t>
      </w:r>
    </w:p>
    <w:p w14:paraId="15F0DEB1" w14:textId="77777777" w:rsidR="00A245F2" w:rsidRDefault="00A245F2" w:rsidP="00A245F2">
      <w:pPr>
        <w:numPr>
          <w:ilvl w:val="1"/>
          <w:numId w:val="1"/>
        </w:numPr>
        <w:spacing w:after="120"/>
        <w:ind w:left="1021" w:hanging="567"/>
      </w:pPr>
      <w:r>
        <w:t xml:space="preserve">Verejný obstarávateľ </w:t>
      </w:r>
      <w:r w:rsidRPr="00293B75">
        <w:rPr>
          <w:b/>
          <w:bCs/>
        </w:rPr>
        <w:t>si vyhradzuje právo zrušiť verejné obstarávanie</w:t>
      </w:r>
      <w:r>
        <w:t xml:space="preserve"> alebo jeho časť, ak sa zmenili okolnosti, za ktorých sa vyhlásilo toto verejné obstarávanie, ak sa v priebehu </w:t>
      </w:r>
      <w:r>
        <w:lastRenderedPageBreak/>
        <w:t xml:space="preserve">postupu verejného obstarávania vyskytli dôvody hodné osobitného zreteľa, pre ktoré nemožno od verejného obstarávateľa požadovať, aby vo verejnom obstarávaní pokračoval, </w:t>
      </w:r>
    </w:p>
    <w:p w14:paraId="24563E2A" w14:textId="754D0CE0" w:rsidR="004C78EB" w:rsidRPr="00464D7F" w:rsidRDefault="00A245F2" w:rsidP="004C78EB">
      <w:pPr>
        <w:numPr>
          <w:ilvl w:val="1"/>
          <w:numId w:val="1"/>
        </w:numPr>
        <w:spacing w:after="120"/>
        <w:ind w:left="1021" w:hanging="567"/>
        <w:rPr>
          <w:b/>
          <w:bCs/>
        </w:rPr>
      </w:pPr>
      <w:r w:rsidRPr="0086667E">
        <w:t xml:space="preserve">Verejný obstarávateľ </w:t>
      </w:r>
      <w:r w:rsidRPr="00293B75">
        <w:rPr>
          <w:b/>
          <w:bCs/>
        </w:rPr>
        <w:t>si vyhradzuje právo zrušiť</w:t>
      </w:r>
      <w:r w:rsidRPr="0086667E">
        <w:t xml:space="preserve"> verejné obstarávanie alebo jeho časť, </w:t>
      </w:r>
      <w:r w:rsidRPr="00464D7F">
        <w:rPr>
          <w:b/>
          <w:bCs/>
        </w:rPr>
        <w:t>ak nebol</w:t>
      </w:r>
      <w:r w:rsidR="00293B75">
        <w:rPr>
          <w:b/>
          <w:bCs/>
        </w:rPr>
        <w:t>a</w:t>
      </w:r>
      <w:r w:rsidRPr="00464D7F">
        <w:rPr>
          <w:b/>
          <w:bCs/>
        </w:rPr>
        <w:t xml:space="preserve"> predložen</w:t>
      </w:r>
      <w:r w:rsidR="00293B75">
        <w:rPr>
          <w:b/>
          <w:bCs/>
        </w:rPr>
        <w:t>á</w:t>
      </w:r>
      <w:r w:rsidRPr="00464D7F">
        <w:rPr>
          <w:b/>
          <w:bCs/>
        </w:rPr>
        <w:t xml:space="preserve"> viac ako </w:t>
      </w:r>
      <w:r w:rsidR="00293B75">
        <w:rPr>
          <w:b/>
          <w:bCs/>
        </w:rPr>
        <w:t>jedna</w:t>
      </w:r>
      <w:r w:rsidR="00293B75" w:rsidRPr="00464D7F">
        <w:rPr>
          <w:b/>
          <w:bCs/>
        </w:rPr>
        <w:t xml:space="preserve"> </w:t>
      </w:r>
      <w:r w:rsidRPr="00464D7F">
        <w:rPr>
          <w:b/>
          <w:bCs/>
        </w:rPr>
        <w:t>ponuk</w:t>
      </w:r>
      <w:r w:rsidR="00293B75">
        <w:rPr>
          <w:b/>
          <w:bCs/>
        </w:rPr>
        <w:t>a</w:t>
      </w:r>
      <w:r w:rsidRPr="0086667E">
        <w:t xml:space="preserve">, alebo </w:t>
      </w:r>
      <w:r w:rsidRPr="00464D7F">
        <w:rPr>
          <w:b/>
          <w:bCs/>
        </w:rPr>
        <w:t xml:space="preserve">ak navrhované ceny v predložených ponukách sú vyššie ako predpokladaná hodnota. </w:t>
      </w:r>
    </w:p>
    <w:p w14:paraId="2DBC12B2" w14:textId="443C239B" w:rsidR="00351DDA" w:rsidRPr="00225030" w:rsidRDefault="00A245F2" w:rsidP="004C78EB">
      <w:pPr>
        <w:numPr>
          <w:ilvl w:val="1"/>
          <w:numId w:val="1"/>
        </w:numPr>
        <w:spacing w:after="120"/>
        <w:ind w:left="1021" w:hanging="567"/>
      </w:pPr>
      <w:r>
        <w:t>Verejný obstarávateľ upovedomí uchádzačov o zrušení použitého postupu verejného obstarávania s uvedením dôvodu zrušenia a oznámi postup, ktorý použije pri zadávaní zákazky na pôvodný predmet zákazky</w:t>
      </w:r>
      <w:r w:rsidR="004C78EB">
        <w:t xml:space="preserve"> . Verejný obstarávateľ v oznámení o výsledku verejného obstarávania uvedú, či zadávanie zákazky bude predmetom opätovného uverejnenia.</w:t>
      </w:r>
    </w:p>
    <w:p w14:paraId="23260BDC" w14:textId="2E132034" w:rsidR="00351DDA" w:rsidRDefault="00351DDA" w:rsidP="001B2F00">
      <w:pPr>
        <w:spacing w:after="120" w:line="216" w:lineRule="auto"/>
        <w:rPr>
          <w:rFonts w:cs="Arial"/>
          <w:szCs w:val="20"/>
        </w:rPr>
      </w:pPr>
    </w:p>
    <w:p w14:paraId="54082300" w14:textId="5C9B55E1" w:rsidR="00DD4B60" w:rsidRDefault="00DD4B60" w:rsidP="00A245F2">
      <w:pPr>
        <w:spacing w:after="120" w:line="216" w:lineRule="auto"/>
        <w:jc w:val="center"/>
        <w:rPr>
          <w:rFonts w:cs="Arial"/>
          <w:szCs w:val="20"/>
        </w:rPr>
      </w:pPr>
    </w:p>
    <w:p w14:paraId="4E3A865C" w14:textId="77777777" w:rsidR="00464D7F" w:rsidRDefault="00464D7F" w:rsidP="00A245F2">
      <w:pPr>
        <w:spacing w:after="120" w:line="216" w:lineRule="auto"/>
        <w:jc w:val="center"/>
        <w:rPr>
          <w:rFonts w:cs="Arial"/>
          <w:szCs w:val="20"/>
        </w:rPr>
      </w:pPr>
    </w:p>
    <w:p w14:paraId="71ACC9BD" w14:textId="6696EDEC" w:rsidR="00DD4B60" w:rsidRDefault="00DD4B60" w:rsidP="00A245F2">
      <w:pPr>
        <w:spacing w:after="120" w:line="216" w:lineRule="auto"/>
        <w:jc w:val="center"/>
        <w:rPr>
          <w:rFonts w:cs="Arial"/>
          <w:szCs w:val="20"/>
        </w:rPr>
      </w:pPr>
    </w:p>
    <w:p w14:paraId="4732639B" w14:textId="73240839" w:rsidR="00A40A07" w:rsidRDefault="00A40A07" w:rsidP="00A245F2">
      <w:pPr>
        <w:spacing w:after="120" w:line="216" w:lineRule="auto"/>
        <w:jc w:val="center"/>
        <w:rPr>
          <w:rFonts w:cs="Arial"/>
          <w:szCs w:val="20"/>
        </w:rPr>
      </w:pPr>
    </w:p>
    <w:p w14:paraId="485C6785" w14:textId="1BFC3A0D" w:rsidR="00A40A07" w:rsidRDefault="00A40A07" w:rsidP="00A245F2">
      <w:pPr>
        <w:spacing w:after="120" w:line="216" w:lineRule="auto"/>
        <w:jc w:val="center"/>
        <w:rPr>
          <w:rFonts w:cs="Arial"/>
          <w:szCs w:val="20"/>
        </w:rPr>
      </w:pPr>
    </w:p>
    <w:p w14:paraId="364BCB4E" w14:textId="4F4413F9" w:rsidR="00A40A07" w:rsidRDefault="00A40A07" w:rsidP="00A245F2">
      <w:pPr>
        <w:spacing w:after="120" w:line="216" w:lineRule="auto"/>
        <w:jc w:val="center"/>
        <w:rPr>
          <w:rFonts w:cs="Arial"/>
          <w:szCs w:val="20"/>
        </w:rPr>
      </w:pPr>
    </w:p>
    <w:p w14:paraId="01BF174B" w14:textId="1AED57F0" w:rsidR="00EA54F9" w:rsidRDefault="00EA54F9" w:rsidP="00A245F2">
      <w:pPr>
        <w:spacing w:after="120" w:line="216" w:lineRule="auto"/>
        <w:jc w:val="center"/>
        <w:rPr>
          <w:rFonts w:cs="Arial"/>
          <w:szCs w:val="20"/>
        </w:rPr>
      </w:pPr>
    </w:p>
    <w:p w14:paraId="1E5354CE" w14:textId="7DE9194E" w:rsidR="00EA54F9" w:rsidRDefault="00EA54F9" w:rsidP="00A245F2">
      <w:pPr>
        <w:spacing w:after="120" w:line="216" w:lineRule="auto"/>
        <w:jc w:val="center"/>
        <w:rPr>
          <w:rFonts w:cs="Arial"/>
          <w:szCs w:val="20"/>
        </w:rPr>
      </w:pPr>
    </w:p>
    <w:p w14:paraId="727CC78F" w14:textId="3800AD77" w:rsidR="00EA54F9" w:rsidRDefault="00EA54F9" w:rsidP="00A245F2">
      <w:pPr>
        <w:spacing w:after="120" w:line="216" w:lineRule="auto"/>
        <w:jc w:val="center"/>
        <w:rPr>
          <w:rFonts w:cs="Arial"/>
          <w:szCs w:val="20"/>
        </w:rPr>
      </w:pPr>
    </w:p>
    <w:p w14:paraId="0D0B7318" w14:textId="0B4B106D" w:rsidR="00EA54F9" w:rsidRDefault="00EA54F9" w:rsidP="00A245F2">
      <w:pPr>
        <w:spacing w:after="120" w:line="216" w:lineRule="auto"/>
        <w:jc w:val="center"/>
        <w:rPr>
          <w:rFonts w:cs="Arial"/>
          <w:szCs w:val="20"/>
        </w:rPr>
      </w:pPr>
    </w:p>
    <w:p w14:paraId="59C1DB9F" w14:textId="7D133B2C" w:rsidR="00EA54F9" w:rsidRDefault="00EA54F9" w:rsidP="00A245F2">
      <w:pPr>
        <w:spacing w:after="120" w:line="216" w:lineRule="auto"/>
        <w:jc w:val="center"/>
        <w:rPr>
          <w:rFonts w:cs="Arial"/>
          <w:szCs w:val="20"/>
        </w:rPr>
      </w:pPr>
    </w:p>
    <w:p w14:paraId="65D21413" w14:textId="4758F7F1" w:rsidR="00EA54F9" w:rsidRDefault="00EA54F9" w:rsidP="00A245F2">
      <w:pPr>
        <w:spacing w:after="120" w:line="216" w:lineRule="auto"/>
        <w:jc w:val="center"/>
        <w:rPr>
          <w:rFonts w:cs="Arial"/>
          <w:szCs w:val="20"/>
        </w:rPr>
      </w:pPr>
    </w:p>
    <w:p w14:paraId="3B2CA6A0" w14:textId="3B012C4E" w:rsidR="00EA54F9" w:rsidRDefault="00EA54F9" w:rsidP="00A245F2">
      <w:pPr>
        <w:spacing w:after="120" w:line="216" w:lineRule="auto"/>
        <w:jc w:val="center"/>
        <w:rPr>
          <w:rFonts w:cs="Arial"/>
          <w:szCs w:val="20"/>
        </w:rPr>
      </w:pPr>
    </w:p>
    <w:p w14:paraId="370D808E" w14:textId="1C09A7B9" w:rsidR="00EA54F9" w:rsidRDefault="00EA54F9" w:rsidP="00A245F2">
      <w:pPr>
        <w:spacing w:after="120" w:line="216" w:lineRule="auto"/>
        <w:jc w:val="center"/>
        <w:rPr>
          <w:rFonts w:cs="Arial"/>
          <w:szCs w:val="20"/>
        </w:rPr>
      </w:pPr>
    </w:p>
    <w:p w14:paraId="39741968" w14:textId="35FF8346" w:rsidR="00EA54F9" w:rsidRDefault="00EA54F9" w:rsidP="00A245F2">
      <w:pPr>
        <w:spacing w:after="120" w:line="216" w:lineRule="auto"/>
        <w:jc w:val="center"/>
        <w:rPr>
          <w:rFonts w:cs="Arial"/>
          <w:szCs w:val="20"/>
        </w:rPr>
      </w:pPr>
    </w:p>
    <w:p w14:paraId="265BDBC3" w14:textId="2D0A9EAF" w:rsidR="00EA54F9" w:rsidRDefault="00EA54F9" w:rsidP="00A245F2">
      <w:pPr>
        <w:spacing w:after="120" w:line="216" w:lineRule="auto"/>
        <w:jc w:val="center"/>
        <w:rPr>
          <w:rFonts w:cs="Arial"/>
          <w:szCs w:val="20"/>
        </w:rPr>
      </w:pPr>
    </w:p>
    <w:p w14:paraId="0B76670F" w14:textId="585C68DD" w:rsidR="00EA54F9" w:rsidRDefault="00EA54F9" w:rsidP="00A245F2">
      <w:pPr>
        <w:spacing w:after="120" w:line="216" w:lineRule="auto"/>
        <w:jc w:val="center"/>
        <w:rPr>
          <w:rFonts w:cs="Arial"/>
          <w:szCs w:val="20"/>
        </w:rPr>
      </w:pPr>
    </w:p>
    <w:p w14:paraId="6C2FCBE3" w14:textId="00ADA8FF" w:rsidR="00EA54F9" w:rsidRDefault="00EA54F9" w:rsidP="00A245F2">
      <w:pPr>
        <w:spacing w:after="120" w:line="216" w:lineRule="auto"/>
        <w:jc w:val="center"/>
        <w:rPr>
          <w:rFonts w:cs="Arial"/>
          <w:szCs w:val="20"/>
        </w:rPr>
      </w:pPr>
    </w:p>
    <w:p w14:paraId="2138F6E9" w14:textId="21650BEF" w:rsidR="00EA54F9" w:rsidRDefault="00EA54F9" w:rsidP="00A245F2">
      <w:pPr>
        <w:spacing w:after="120" w:line="216" w:lineRule="auto"/>
        <w:jc w:val="center"/>
        <w:rPr>
          <w:rFonts w:cs="Arial"/>
          <w:szCs w:val="20"/>
        </w:rPr>
      </w:pPr>
    </w:p>
    <w:p w14:paraId="3C879326" w14:textId="3824E74B" w:rsidR="00EA54F9" w:rsidRDefault="00EA54F9" w:rsidP="00A245F2">
      <w:pPr>
        <w:spacing w:after="120" w:line="216" w:lineRule="auto"/>
        <w:jc w:val="center"/>
        <w:rPr>
          <w:rFonts w:cs="Arial"/>
          <w:szCs w:val="20"/>
        </w:rPr>
      </w:pPr>
    </w:p>
    <w:p w14:paraId="7AC9F92A" w14:textId="3168C70E" w:rsidR="00EA54F9" w:rsidRDefault="00EA54F9" w:rsidP="00A245F2">
      <w:pPr>
        <w:spacing w:after="120" w:line="216" w:lineRule="auto"/>
        <w:jc w:val="center"/>
        <w:rPr>
          <w:rFonts w:cs="Arial"/>
          <w:szCs w:val="20"/>
        </w:rPr>
      </w:pPr>
    </w:p>
    <w:p w14:paraId="1BA9353C" w14:textId="456C0DC5" w:rsidR="00EA54F9" w:rsidRDefault="00EA54F9" w:rsidP="00A245F2">
      <w:pPr>
        <w:spacing w:after="120" w:line="216" w:lineRule="auto"/>
        <w:jc w:val="center"/>
        <w:rPr>
          <w:rFonts w:cs="Arial"/>
          <w:szCs w:val="20"/>
        </w:rPr>
      </w:pPr>
    </w:p>
    <w:p w14:paraId="5D5929A3" w14:textId="409F41B5" w:rsidR="00EA54F9" w:rsidRDefault="00EA54F9" w:rsidP="00A245F2">
      <w:pPr>
        <w:spacing w:after="120" w:line="216" w:lineRule="auto"/>
        <w:jc w:val="center"/>
        <w:rPr>
          <w:rFonts w:cs="Arial"/>
          <w:szCs w:val="20"/>
        </w:rPr>
      </w:pPr>
    </w:p>
    <w:p w14:paraId="38A8A162" w14:textId="5E9642E6" w:rsidR="00EA54F9" w:rsidRDefault="00EA54F9" w:rsidP="00A245F2">
      <w:pPr>
        <w:spacing w:after="120" w:line="216" w:lineRule="auto"/>
        <w:jc w:val="center"/>
        <w:rPr>
          <w:rFonts w:cs="Arial"/>
          <w:szCs w:val="20"/>
        </w:rPr>
      </w:pPr>
    </w:p>
    <w:p w14:paraId="459167DE" w14:textId="7A70A9B2" w:rsidR="001C079D" w:rsidRDefault="001C079D" w:rsidP="00A245F2">
      <w:pPr>
        <w:spacing w:after="120" w:line="216" w:lineRule="auto"/>
        <w:jc w:val="center"/>
        <w:rPr>
          <w:rFonts w:cs="Arial"/>
          <w:szCs w:val="20"/>
        </w:rPr>
      </w:pPr>
    </w:p>
    <w:p w14:paraId="4F2B0F3E" w14:textId="41F4A7D9" w:rsidR="001C079D" w:rsidRDefault="001C079D" w:rsidP="00A245F2">
      <w:pPr>
        <w:spacing w:after="120" w:line="216" w:lineRule="auto"/>
        <w:jc w:val="center"/>
        <w:rPr>
          <w:rFonts w:cs="Arial"/>
          <w:szCs w:val="20"/>
        </w:rPr>
      </w:pPr>
    </w:p>
    <w:p w14:paraId="61D80001" w14:textId="36850DD7" w:rsidR="001C079D" w:rsidRDefault="001C079D" w:rsidP="00A245F2">
      <w:pPr>
        <w:spacing w:after="120" w:line="216" w:lineRule="auto"/>
        <w:jc w:val="center"/>
        <w:rPr>
          <w:rFonts w:cs="Arial"/>
          <w:szCs w:val="20"/>
        </w:rPr>
      </w:pPr>
    </w:p>
    <w:p w14:paraId="2970C507" w14:textId="664361CD" w:rsidR="001C079D" w:rsidRDefault="001C079D" w:rsidP="00A245F2">
      <w:pPr>
        <w:spacing w:after="120" w:line="216" w:lineRule="auto"/>
        <w:jc w:val="center"/>
        <w:rPr>
          <w:rFonts w:cs="Arial"/>
          <w:szCs w:val="20"/>
        </w:rPr>
      </w:pPr>
    </w:p>
    <w:p w14:paraId="420BE185" w14:textId="5CD7824F" w:rsidR="001C079D" w:rsidRDefault="001C079D" w:rsidP="00A245F2">
      <w:pPr>
        <w:spacing w:after="120" w:line="216" w:lineRule="auto"/>
        <w:jc w:val="center"/>
        <w:rPr>
          <w:rFonts w:cs="Arial"/>
          <w:szCs w:val="20"/>
        </w:rPr>
      </w:pPr>
    </w:p>
    <w:p w14:paraId="52AEE61E" w14:textId="1ABEE970" w:rsidR="001C079D" w:rsidRDefault="001C079D" w:rsidP="00A245F2">
      <w:pPr>
        <w:spacing w:after="120" w:line="216" w:lineRule="auto"/>
        <w:jc w:val="center"/>
        <w:rPr>
          <w:rFonts w:cs="Arial"/>
          <w:szCs w:val="20"/>
        </w:rPr>
      </w:pPr>
    </w:p>
    <w:p w14:paraId="290E2DAE" w14:textId="1FFB2456" w:rsidR="001C079D" w:rsidRDefault="001C079D" w:rsidP="00A245F2">
      <w:pPr>
        <w:spacing w:after="120" w:line="216" w:lineRule="auto"/>
        <w:jc w:val="center"/>
        <w:rPr>
          <w:rFonts w:cs="Arial"/>
          <w:szCs w:val="20"/>
        </w:rPr>
      </w:pPr>
    </w:p>
    <w:p w14:paraId="00ADAC98" w14:textId="21C30349" w:rsidR="001C079D" w:rsidRDefault="001C079D" w:rsidP="00A245F2">
      <w:pPr>
        <w:spacing w:after="120" w:line="216" w:lineRule="auto"/>
        <w:jc w:val="center"/>
        <w:rPr>
          <w:rFonts w:cs="Arial"/>
          <w:szCs w:val="20"/>
        </w:rPr>
      </w:pPr>
    </w:p>
    <w:p w14:paraId="5161C69C" w14:textId="2F0D31C4" w:rsidR="001C079D" w:rsidRDefault="001C079D" w:rsidP="00A245F2">
      <w:pPr>
        <w:spacing w:after="120" w:line="216" w:lineRule="auto"/>
        <w:jc w:val="center"/>
        <w:rPr>
          <w:rFonts w:cs="Arial"/>
          <w:szCs w:val="20"/>
        </w:rPr>
      </w:pPr>
    </w:p>
    <w:p w14:paraId="283AFB54" w14:textId="79C89829" w:rsidR="001C079D" w:rsidRDefault="001C079D" w:rsidP="00A245F2">
      <w:pPr>
        <w:spacing w:after="120" w:line="216" w:lineRule="auto"/>
        <w:jc w:val="center"/>
        <w:rPr>
          <w:rFonts w:cs="Arial"/>
          <w:szCs w:val="20"/>
        </w:rPr>
      </w:pPr>
    </w:p>
    <w:p w14:paraId="1F824426" w14:textId="637D24F8" w:rsidR="001C079D" w:rsidRDefault="001C079D" w:rsidP="00A245F2">
      <w:pPr>
        <w:spacing w:after="120" w:line="216" w:lineRule="auto"/>
        <w:jc w:val="center"/>
        <w:rPr>
          <w:rFonts w:cs="Arial"/>
          <w:szCs w:val="20"/>
        </w:rPr>
      </w:pPr>
    </w:p>
    <w:p w14:paraId="53001CA7" w14:textId="77777777" w:rsidR="001C079D" w:rsidRDefault="001C079D" w:rsidP="00A245F2">
      <w:pPr>
        <w:spacing w:after="120" w:line="216" w:lineRule="auto"/>
        <w:jc w:val="center"/>
        <w:rPr>
          <w:rFonts w:cs="Arial"/>
          <w:szCs w:val="20"/>
        </w:rPr>
      </w:pPr>
    </w:p>
    <w:p w14:paraId="2464927A" w14:textId="77777777" w:rsidR="00EA54F9" w:rsidRDefault="00EA54F9" w:rsidP="00A245F2">
      <w:pPr>
        <w:spacing w:after="120" w:line="216" w:lineRule="auto"/>
        <w:jc w:val="center"/>
        <w:rPr>
          <w:rFonts w:cs="Arial"/>
          <w:szCs w:val="20"/>
        </w:rPr>
      </w:pPr>
    </w:p>
    <w:p w14:paraId="23764E0A" w14:textId="0C9C904E" w:rsidR="00A40A07" w:rsidRDefault="00A40A07" w:rsidP="00A245F2">
      <w:pPr>
        <w:spacing w:after="120" w:line="216" w:lineRule="auto"/>
        <w:jc w:val="center"/>
        <w:rPr>
          <w:rFonts w:cs="Arial"/>
          <w:szCs w:val="20"/>
        </w:rPr>
      </w:pPr>
    </w:p>
    <w:p w14:paraId="6D58BC6D" w14:textId="77777777" w:rsidR="00A40A07" w:rsidRPr="00AB1F55" w:rsidRDefault="00A40A07" w:rsidP="00A245F2">
      <w:pPr>
        <w:spacing w:after="120" w:line="216" w:lineRule="auto"/>
        <w:jc w:val="center"/>
        <w:rPr>
          <w:rFonts w:cs="Arial"/>
          <w:szCs w:val="20"/>
        </w:rPr>
      </w:pPr>
    </w:p>
    <w:p w14:paraId="1CA7E98D" w14:textId="77777777" w:rsidR="00A245F2" w:rsidRPr="00AB1F55" w:rsidRDefault="00A245F2" w:rsidP="00A245F2">
      <w:pPr>
        <w:pStyle w:val="Zkladntext3"/>
        <w:rPr>
          <w:rFonts w:ascii="Arial" w:hAnsi="Arial" w:cs="Arial"/>
          <w:b/>
          <w:i/>
          <w:noProof w:val="0"/>
          <w:color w:val="auto"/>
          <w:sz w:val="36"/>
          <w:szCs w:val="36"/>
        </w:rPr>
      </w:pPr>
      <w:r w:rsidRPr="00AB1F55">
        <w:rPr>
          <w:rFonts w:ascii="Arial" w:hAnsi="Arial" w:cs="Arial"/>
          <w:b/>
          <w:noProof w:val="0"/>
          <w:color w:val="auto"/>
          <w:sz w:val="36"/>
          <w:szCs w:val="36"/>
        </w:rPr>
        <w:t>SÚŤAŽNÉ  PODKLADY</w:t>
      </w:r>
    </w:p>
    <w:p w14:paraId="70B78622" w14:textId="77777777" w:rsidR="00A245F2" w:rsidRPr="00AB1F55" w:rsidRDefault="00A245F2" w:rsidP="00A245F2">
      <w:pPr>
        <w:pStyle w:val="Zkladntext3"/>
        <w:rPr>
          <w:rFonts w:ascii="Arial" w:hAnsi="Arial" w:cs="Arial"/>
          <w:noProof w:val="0"/>
          <w:color w:val="auto"/>
        </w:rPr>
      </w:pPr>
    </w:p>
    <w:p w14:paraId="281FF9F9" w14:textId="77777777" w:rsidR="00132CA3" w:rsidRPr="00AB1F55" w:rsidRDefault="00132CA3" w:rsidP="00132CA3">
      <w:pPr>
        <w:pStyle w:val="Zkladntext3"/>
        <w:rPr>
          <w:rFonts w:ascii="Arial" w:hAnsi="Arial" w:cs="Arial"/>
          <w:noProof w:val="0"/>
          <w:color w:val="auto"/>
        </w:rPr>
      </w:pPr>
    </w:p>
    <w:p w14:paraId="6DC5994D" w14:textId="77777777" w:rsidR="00132CA3" w:rsidRPr="00C0652B" w:rsidRDefault="00132CA3" w:rsidP="00132CA3">
      <w:pPr>
        <w:pStyle w:val="Zkladntext3"/>
        <w:rPr>
          <w:rFonts w:ascii="Arial" w:hAnsi="Arial" w:cs="Arial"/>
          <w:noProof w:val="0"/>
          <w:color w:val="auto"/>
          <w:sz w:val="24"/>
          <w:szCs w:val="24"/>
        </w:rPr>
      </w:pPr>
      <w:r w:rsidRPr="00C0652B">
        <w:rPr>
          <w:rFonts w:ascii="Arial" w:hAnsi="Arial" w:cs="Arial"/>
          <w:noProof w:val="0"/>
          <w:color w:val="auto"/>
          <w:sz w:val="24"/>
          <w:szCs w:val="24"/>
        </w:rPr>
        <w:t>(</w:t>
      </w:r>
      <w:r>
        <w:rPr>
          <w:rFonts w:ascii="Arial" w:hAnsi="Arial" w:cs="Arial"/>
          <w:noProof w:val="0"/>
          <w:color w:val="auto"/>
          <w:sz w:val="24"/>
          <w:szCs w:val="24"/>
        </w:rPr>
        <w:t>NADLIMITNÁ</w:t>
      </w:r>
      <w:r w:rsidRPr="00C0652B">
        <w:rPr>
          <w:rFonts w:ascii="Arial" w:hAnsi="Arial" w:cs="Arial"/>
          <w:noProof w:val="0"/>
          <w:color w:val="auto"/>
          <w:sz w:val="24"/>
          <w:szCs w:val="24"/>
        </w:rPr>
        <w:t xml:space="preserve"> </w:t>
      </w:r>
      <w:r>
        <w:rPr>
          <w:rFonts w:ascii="Arial" w:hAnsi="Arial" w:cs="Arial"/>
          <w:noProof w:val="0"/>
          <w:color w:val="auto"/>
          <w:sz w:val="24"/>
          <w:szCs w:val="24"/>
        </w:rPr>
        <w:t>VEREJNÁ SÚŤAŽ</w:t>
      </w:r>
      <w:r w:rsidRPr="00C0652B">
        <w:rPr>
          <w:rFonts w:ascii="Arial" w:hAnsi="Arial" w:cs="Arial"/>
          <w:noProof w:val="0"/>
          <w:color w:val="auto"/>
          <w:sz w:val="24"/>
          <w:szCs w:val="24"/>
        </w:rPr>
        <w:t xml:space="preserve"> NA </w:t>
      </w:r>
      <w:r>
        <w:rPr>
          <w:rFonts w:ascii="Arial" w:hAnsi="Arial" w:cs="Arial"/>
          <w:noProof w:val="0"/>
          <w:color w:val="auto"/>
          <w:sz w:val="24"/>
          <w:szCs w:val="24"/>
        </w:rPr>
        <w:t xml:space="preserve">DODANIE TOVARU </w:t>
      </w:r>
      <w:r w:rsidRPr="00A40A07">
        <w:rPr>
          <w:rFonts w:ascii="Arial" w:hAnsi="Arial" w:cs="Arial"/>
          <w:noProof w:val="0"/>
          <w:color w:val="auto"/>
          <w:sz w:val="24"/>
          <w:szCs w:val="24"/>
        </w:rPr>
        <w:t>a POSKYTNUTIE SLUŽBY)</w:t>
      </w:r>
    </w:p>
    <w:p w14:paraId="17F1EB45" w14:textId="77777777" w:rsidR="00A245F2" w:rsidRPr="00AB1F55" w:rsidRDefault="00A245F2" w:rsidP="00A245F2">
      <w:pPr>
        <w:pStyle w:val="Zkladntext3"/>
        <w:rPr>
          <w:rFonts w:ascii="Arial" w:hAnsi="Arial" w:cs="Arial"/>
          <w:noProof w:val="0"/>
          <w:color w:val="auto"/>
          <w:sz w:val="24"/>
          <w:szCs w:val="24"/>
        </w:rPr>
      </w:pPr>
    </w:p>
    <w:p w14:paraId="36DB75C2" w14:textId="77777777" w:rsidR="00A245F2" w:rsidRPr="00AB1F55" w:rsidRDefault="00A245F2" w:rsidP="00A245F2">
      <w:pPr>
        <w:spacing w:before="20"/>
        <w:rPr>
          <w:rFonts w:cs="Arial"/>
          <w:b/>
          <w:smallCaps/>
        </w:rPr>
      </w:pPr>
    </w:p>
    <w:p w14:paraId="1C415617" w14:textId="77777777" w:rsidR="00A245F2" w:rsidRPr="00AB1F55" w:rsidRDefault="00A245F2" w:rsidP="00A245F2">
      <w:pPr>
        <w:spacing w:before="20"/>
        <w:rPr>
          <w:rFonts w:cs="Arial"/>
          <w:sz w:val="24"/>
        </w:rPr>
      </w:pPr>
      <w:r w:rsidRPr="00AB1F55">
        <w:rPr>
          <w:rFonts w:cs="Arial"/>
          <w:b/>
          <w:smallCaps/>
          <w:sz w:val="24"/>
        </w:rPr>
        <w:t>Predmet zákazky</w:t>
      </w:r>
      <w:r w:rsidRPr="00AB1F55">
        <w:rPr>
          <w:rFonts w:cs="Arial"/>
          <w:b/>
          <w:sz w:val="24"/>
        </w:rPr>
        <w:t>:</w:t>
      </w:r>
    </w:p>
    <w:p w14:paraId="11907631" w14:textId="77777777" w:rsidR="00A245F2" w:rsidRPr="00AB1F55" w:rsidRDefault="00A245F2" w:rsidP="00A245F2">
      <w:pPr>
        <w:rPr>
          <w:rFonts w:cs="Arial"/>
          <w:b/>
          <w:sz w:val="24"/>
        </w:rPr>
      </w:pPr>
    </w:p>
    <w:p w14:paraId="6E12F45D" w14:textId="5337B302" w:rsidR="001B2F00" w:rsidRPr="009E514F" w:rsidRDefault="001B2F00" w:rsidP="009E514F">
      <w:pPr>
        <w:pStyle w:val="Nadpis2"/>
        <w:rPr>
          <w:rFonts w:cs="Arial"/>
          <w:bCs/>
          <w:caps/>
          <w:sz w:val="24"/>
        </w:rPr>
      </w:pPr>
      <w:bookmarkStart w:id="209" w:name="_Toc44420520"/>
      <w:bookmarkStart w:id="210" w:name="_Toc44480276"/>
      <w:bookmarkStart w:id="211" w:name="_Toc45096812"/>
      <w:bookmarkStart w:id="212" w:name="_Toc46836626"/>
      <w:bookmarkStart w:id="213" w:name="_Toc48553174"/>
      <w:bookmarkStart w:id="214" w:name="_Toc96065571"/>
      <w:bookmarkStart w:id="215" w:name="_Toc117251537"/>
      <w:bookmarkStart w:id="216" w:name="_Toc355611581"/>
      <w:r w:rsidRPr="009E514F">
        <w:rPr>
          <w:rFonts w:cs="Arial"/>
          <w:bCs/>
          <w:caps/>
          <w:sz w:val="24"/>
        </w:rPr>
        <w:t>„</w:t>
      </w:r>
      <w:r w:rsidR="00257E3A" w:rsidRPr="00257E3A">
        <w:rPr>
          <w:rFonts w:cs="Arial"/>
          <w:bCs/>
          <w:caps/>
          <w:sz w:val="24"/>
        </w:rPr>
        <w:t>DEZINFEKČNÉ PROSTRIEDKY</w:t>
      </w:r>
      <w:r w:rsidR="00D51E32">
        <w:rPr>
          <w:rFonts w:cs="Arial"/>
          <w:bCs/>
          <w:caps/>
          <w:sz w:val="24"/>
        </w:rPr>
        <w:t xml:space="preserve"> - PLOCHY</w:t>
      </w:r>
      <w:r w:rsidR="00257E3A" w:rsidRPr="00257E3A">
        <w:rPr>
          <w:rFonts w:cs="Arial"/>
          <w:bCs/>
          <w:caps/>
          <w:sz w:val="24"/>
        </w:rPr>
        <w:t xml:space="preserve"> PRE FNSP NOVÉ ZÁMKY</w:t>
      </w:r>
      <w:r w:rsidRPr="009E514F">
        <w:rPr>
          <w:rFonts w:cs="Arial"/>
          <w:bCs/>
          <w:caps/>
          <w:sz w:val="24"/>
        </w:rPr>
        <w:t>“</w:t>
      </w:r>
      <w:bookmarkEnd w:id="209"/>
      <w:bookmarkEnd w:id="210"/>
      <w:bookmarkEnd w:id="211"/>
      <w:bookmarkEnd w:id="212"/>
      <w:bookmarkEnd w:id="213"/>
      <w:bookmarkEnd w:id="214"/>
      <w:bookmarkEnd w:id="215"/>
    </w:p>
    <w:p w14:paraId="68358753" w14:textId="77777777" w:rsidR="001B2F00" w:rsidRDefault="001B2F00" w:rsidP="00A245F2">
      <w:pPr>
        <w:pStyle w:val="Nadpis2"/>
        <w:jc w:val="left"/>
        <w:rPr>
          <w:rFonts w:cs="Arial"/>
        </w:rPr>
      </w:pPr>
    </w:p>
    <w:p w14:paraId="68955896" w14:textId="77777777" w:rsidR="001B2F00" w:rsidRDefault="001B2F00" w:rsidP="00A245F2">
      <w:pPr>
        <w:pStyle w:val="Nadpis2"/>
        <w:jc w:val="left"/>
        <w:rPr>
          <w:rFonts w:cs="Arial"/>
        </w:rPr>
      </w:pPr>
    </w:p>
    <w:p w14:paraId="44745FBD" w14:textId="77777777" w:rsidR="00A245F2" w:rsidRPr="00AB1F55" w:rsidRDefault="00A245F2" w:rsidP="00B42BC6">
      <w:pPr>
        <w:pStyle w:val="Nadpis2"/>
        <w:rPr>
          <w:rFonts w:cs="Arial"/>
        </w:rPr>
      </w:pPr>
      <w:bookmarkStart w:id="217" w:name="_Toc117251538"/>
      <w:r w:rsidRPr="00AB1F55">
        <w:rPr>
          <w:rFonts w:cs="Arial"/>
        </w:rPr>
        <w:t>A.2 Preukazovanie plnenia podmienok účasti uchádzačmi</w:t>
      </w:r>
      <w:bookmarkEnd w:id="216"/>
      <w:bookmarkEnd w:id="217"/>
    </w:p>
    <w:p w14:paraId="3F89A90E" w14:textId="77777777" w:rsidR="00A245F2" w:rsidRPr="00AB1F55" w:rsidRDefault="00A245F2" w:rsidP="00A245F2">
      <w:pPr>
        <w:rPr>
          <w:rFonts w:cs="Arial"/>
          <w:szCs w:val="20"/>
        </w:rPr>
      </w:pPr>
    </w:p>
    <w:p w14:paraId="1F275E4C" w14:textId="77777777" w:rsidR="00A245F2" w:rsidRPr="00AB1F55" w:rsidRDefault="00A245F2" w:rsidP="00A245F2">
      <w:pPr>
        <w:rPr>
          <w:rFonts w:cs="Arial"/>
          <w:szCs w:val="20"/>
        </w:rPr>
      </w:pPr>
    </w:p>
    <w:p w14:paraId="445945C7" w14:textId="77777777" w:rsidR="00A245F2" w:rsidRPr="00AB1F55" w:rsidRDefault="00A245F2" w:rsidP="00A245F2">
      <w:pPr>
        <w:rPr>
          <w:rFonts w:cs="Arial"/>
          <w:szCs w:val="20"/>
        </w:rPr>
      </w:pPr>
    </w:p>
    <w:p w14:paraId="2FD6B7AA" w14:textId="77777777" w:rsidR="00A245F2" w:rsidRPr="00AB1F55" w:rsidRDefault="00A245F2" w:rsidP="00A245F2">
      <w:pPr>
        <w:rPr>
          <w:rFonts w:cs="Arial"/>
          <w:szCs w:val="20"/>
        </w:rPr>
      </w:pPr>
    </w:p>
    <w:p w14:paraId="5B50BC76" w14:textId="77777777" w:rsidR="00A245F2" w:rsidRPr="00AB1F55" w:rsidRDefault="00A245F2" w:rsidP="00A245F2">
      <w:pPr>
        <w:rPr>
          <w:rFonts w:cs="Arial"/>
          <w:szCs w:val="20"/>
        </w:rPr>
      </w:pPr>
    </w:p>
    <w:p w14:paraId="435AF48D" w14:textId="77777777" w:rsidR="00A245F2" w:rsidRPr="00AB1F55" w:rsidRDefault="00A245F2" w:rsidP="00A245F2">
      <w:pPr>
        <w:rPr>
          <w:rFonts w:cs="Arial"/>
          <w:szCs w:val="20"/>
        </w:rPr>
      </w:pPr>
    </w:p>
    <w:p w14:paraId="13649E77" w14:textId="77777777" w:rsidR="00A245F2" w:rsidRPr="00AB1F55" w:rsidRDefault="00A245F2" w:rsidP="00A245F2">
      <w:pPr>
        <w:rPr>
          <w:rFonts w:cs="Arial"/>
          <w:szCs w:val="20"/>
        </w:rPr>
      </w:pPr>
    </w:p>
    <w:p w14:paraId="161FFB86" w14:textId="77777777" w:rsidR="00A245F2" w:rsidRPr="00AB1F55" w:rsidRDefault="00A245F2" w:rsidP="00A245F2">
      <w:pPr>
        <w:rPr>
          <w:rFonts w:cs="Arial"/>
          <w:szCs w:val="20"/>
        </w:rPr>
      </w:pPr>
    </w:p>
    <w:p w14:paraId="6400F14F" w14:textId="77777777" w:rsidR="00A245F2" w:rsidRPr="00AB1F55" w:rsidRDefault="00A245F2" w:rsidP="00A245F2">
      <w:pPr>
        <w:rPr>
          <w:rFonts w:cs="Arial"/>
          <w:szCs w:val="20"/>
        </w:rPr>
      </w:pPr>
    </w:p>
    <w:p w14:paraId="1336554B" w14:textId="77777777" w:rsidR="00A245F2" w:rsidRPr="00AB1F55" w:rsidRDefault="00A245F2" w:rsidP="00A245F2">
      <w:pPr>
        <w:rPr>
          <w:rFonts w:cs="Arial"/>
          <w:szCs w:val="20"/>
        </w:rPr>
      </w:pPr>
    </w:p>
    <w:p w14:paraId="2672DFCF" w14:textId="77777777" w:rsidR="00A245F2" w:rsidRPr="00AB1F55" w:rsidRDefault="00A245F2" w:rsidP="00A245F2">
      <w:pPr>
        <w:rPr>
          <w:rFonts w:cs="Arial"/>
          <w:szCs w:val="20"/>
        </w:rPr>
      </w:pPr>
    </w:p>
    <w:p w14:paraId="2000DF91" w14:textId="77777777" w:rsidR="00A245F2" w:rsidRPr="00AB1F55" w:rsidRDefault="00A245F2" w:rsidP="00A245F2">
      <w:pPr>
        <w:rPr>
          <w:rFonts w:cs="Arial"/>
          <w:szCs w:val="20"/>
        </w:rPr>
      </w:pPr>
    </w:p>
    <w:p w14:paraId="5C8D8F92" w14:textId="77777777" w:rsidR="00A245F2" w:rsidRPr="00AB1F55" w:rsidRDefault="00A245F2" w:rsidP="00A245F2">
      <w:pPr>
        <w:rPr>
          <w:rFonts w:cs="Arial"/>
          <w:szCs w:val="20"/>
        </w:rPr>
      </w:pPr>
    </w:p>
    <w:p w14:paraId="3DC9C255" w14:textId="77777777" w:rsidR="00A245F2" w:rsidRPr="00AB1F55" w:rsidRDefault="00A245F2" w:rsidP="00A245F2">
      <w:pPr>
        <w:rPr>
          <w:rFonts w:cs="Arial"/>
          <w:szCs w:val="20"/>
        </w:rPr>
      </w:pPr>
    </w:p>
    <w:p w14:paraId="00311F1C" w14:textId="77777777" w:rsidR="00A245F2" w:rsidRPr="00AB1F55" w:rsidRDefault="00A245F2" w:rsidP="00A245F2">
      <w:pPr>
        <w:rPr>
          <w:rFonts w:cs="Arial"/>
          <w:szCs w:val="20"/>
        </w:rPr>
      </w:pPr>
    </w:p>
    <w:p w14:paraId="77831BAF" w14:textId="77777777" w:rsidR="00A245F2" w:rsidRPr="00AB1F55" w:rsidRDefault="00A245F2" w:rsidP="00A245F2">
      <w:pPr>
        <w:rPr>
          <w:rFonts w:cs="Arial"/>
          <w:szCs w:val="20"/>
        </w:rPr>
      </w:pPr>
    </w:p>
    <w:p w14:paraId="7BC9F059" w14:textId="77777777" w:rsidR="00A245F2" w:rsidRPr="00AB1F55" w:rsidRDefault="00A245F2" w:rsidP="00A245F2">
      <w:pPr>
        <w:rPr>
          <w:rFonts w:cs="Arial"/>
          <w:szCs w:val="20"/>
        </w:rPr>
      </w:pPr>
    </w:p>
    <w:p w14:paraId="0D168497" w14:textId="77777777" w:rsidR="00A245F2" w:rsidRPr="00AB1F55" w:rsidRDefault="00A245F2" w:rsidP="00A245F2">
      <w:pPr>
        <w:rPr>
          <w:rFonts w:cs="Arial"/>
          <w:szCs w:val="20"/>
        </w:rPr>
      </w:pPr>
    </w:p>
    <w:p w14:paraId="33E94AE1" w14:textId="77777777" w:rsidR="00A245F2" w:rsidRPr="00AB1F55" w:rsidRDefault="00A245F2" w:rsidP="00A245F2">
      <w:pPr>
        <w:rPr>
          <w:rFonts w:cs="Arial"/>
          <w:szCs w:val="20"/>
        </w:rPr>
      </w:pPr>
    </w:p>
    <w:p w14:paraId="17EA7228" w14:textId="77777777" w:rsidR="00A245F2" w:rsidRPr="00AB1F55" w:rsidRDefault="00A245F2" w:rsidP="00A245F2">
      <w:pPr>
        <w:rPr>
          <w:rFonts w:cs="Arial"/>
          <w:szCs w:val="20"/>
        </w:rPr>
      </w:pPr>
    </w:p>
    <w:p w14:paraId="182A28E6" w14:textId="77777777" w:rsidR="00A245F2" w:rsidRPr="00AB1F55" w:rsidRDefault="00A245F2" w:rsidP="00A245F2">
      <w:pPr>
        <w:rPr>
          <w:rFonts w:cs="Arial"/>
          <w:szCs w:val="20"/>
        </w:rPr>
      </w:pPr>
    </w:p>
    <w:p w14:paraId="246FB428" w14:textId="77777777" w:rsidR="00A245F2" w:rsidRPr="00AB1F55" w:rsidRDefault="00A245F2" w:rsidP="00A245F2">
      <w:pPr>
        <w:rPr>
          <w:rFonts w:cs="Arial"/>
          <w:szCs w:val="20"/>
        </w:rPr>
      </w:pPr>
    </w:p>
    <w:p w14:paraId="6C5F29A3" w14:textId="77777777" w:rsidR="00A245F2" w:rsidRDefault="00A245F2" w:rsidP="00A245F2">
      <w:pPr>
        <w:rPr>
          <w:rFonts w:cs="Arial"/>
          <w:szCs w:val="20"/>
        </w:rPr>
      </w:pPr>
    </w:p>
    <w:p w14:paraId="19CD3A85" w14:textId="77777777" w:rsidR="00A245F2" w:rsidRPr="00AB1F55" w:rsidRDefault="00A245F2" w:rsidP="00A245F2">
      <w:pPr>
        <w:rPr>
          <w:rFonts w:cs="Arial"/>
          <w:szCs w:val="20"/>
        </w:rPr>
      </w:pPr>
    </w:p>
    <w:p w14:paraId="714AADCC" w14:textId="77777777" w:rsidR="00A245F2" w:rsidRPr="00AB1F55" w:rsidRDefault="00A245F2" w:rsidP="00A245F2">
      <w:pPr>
        <w:rPr>
          <w:rFonts w:cs="Arial"/>
          <w:szCs w:val="20"/>
        </w:rPr>
      </w:pPr>
    </w:p>
    <w:p w14:paraId="58FA4EC3" w14:textId="77777777" w:rsidR="00A245F2" w:rsidRPr="00AB1F55" w:rsidRDefault="00A245F2" w:rsidP="00A245F2">
      <w:pPr>
        <w:rPr>
          <w:rFonts w:cs="Arial"/>
          <w:szCs w:val="20"/>
        </w:rPr>
      </w:pPr>
    </w:p>
    <w:p w14:paraId="15AC7F29" w14:textId="77777777" w:rsidR="00A245F2" w:rsidRPr="00AB1F55" w:rsidRDefault="00A245F2" w:rsidP="00A245F2">
      <w:pPr>
        <w:rPr>
          <w:rFonts w:cs="Arial"/>
          <w:szCs w:val="20"/>
        </w:rPr>
      </w:pPr>
    </w:p>
    <w:p w14:paraId="15970617" w14:textId="426BB0D3" w:rsidR="00A245F2" w:rsidRPr="00AB1F55" w:rsidRDefault="008E4FBA" w:rsidP="008E4FBA">
      <w:pPr>
        <w:spacing w:after="120"/>
        <w:jc w:val="center"/>
        <w:rPr>
          <w:rFonts w:cs="Arial"/>
        </w:rPr>
      </w:pPr>
      <w:r>
        <w:rPr>
          <w:rFonts w:cs="Arial"/>
          <w:szCs w:val="20"/>
        </w:rPr>
        <w:t xml:space="preserve">Nové </w:t>
      </w:r>
      <w:r w:rsidRPr="00C55F03">
        <w:rPr>
          <w:rFonts w:cs="Arial"/>
          <w:szCs w:val="20"/>
        </w:rPr>
        <w:t xml:space="preserve">Zámky, </w:t>
      </w:r>
      <w:r w:rsidR="00EC6A5C">
        <w:rPr>
          <w:rFonts w:cs="Arial"/>
          <w:szCs w:val="20"/>
        </w:rPr>
        <w:t>február</w:t>
      </w:r>
      <w:r w:rsidR="007C343E" w:rsidRPr="007C343E">
        <w:rPr>
          <w:rFonts w:cs="Arial"/>
          <w:szCs w:val="20"/>
        </w:rPr>
        <w:t xml:space="preserve"> 2023</w:t>
      </w:r>
      <w:r w:rsidR="00A245F2" w:rsidRPr="00AB1F55">
        <w:rPr>
          <w:rFonts w:cs="Arial"/>
        </w:rPr>
        <w:br w:type="page"/>
      </w:r>
    </w:p>
    <w:p w14:paraId="5DD14AB0" w14:textId="77777777" w:rsidR="00A245F2" w:rsidRPr="00AB1F55" w:rsidRDefault="00A245F2" w:rsidP="00A245F2">
      <w:pPr>
        <w:jc w:val="center"/>
        <w:rPr>
          <w:rFonts w:cs="Arial"/>
          <w:b/>
          <w:sz w:val="22"/>
          <w:szCs w:val="22"/>
        </w:rPr>
      </w:pPr>
      <w:r w:rsidRPr="00AB1F55">
        <w:rPr>
          <w:rFonts w:cs="Arial"/>
          <w:b/>
          <w:sz w:val="22"/>
          <w:szCs w:val="22"/>
        </w:rPr>
        <w:lastRenderedPageBreak/>
        <w:t>A.2 Preukazovanie plnenia podmienok účasti uchádzačmi</w:t>
      </w:r>
    </w:p>
    <w:p w14:paraId="412B33D4" w14:textId="77777777" w:rsidR="00A245F2" w:rsidRDefault="00A245F2" w:rsidP="00A245F2">
      <w:pPr>
        <w:spacing w:after="120"/>
        <w:rPr>
          <w:rFonts w:cs="Arial"/>
          <w:color w:val="4F81BD" w:themeColor="accent1"/>
          <w:sz w:val="28"/>
          <w:szCs w:val="28"/>
        </w:rPr>
      </w:pPr>
    </w:p>
    <w:p w14:paraId="31702974" w14:textId="77777777" w:rsidR="00A245F2" w:rsidRPr="00AB1F55" w:rsidRDefault="00535C7C" w:rsidP="005E5B0C">
      <w:pPr>
        <w:pStyle w:val="Odsekzoznamu"/>
        <w:numPr>
          <w:ilvl w:val="3"/>
          <w:numId w:val="8"/>
        </w:numPr>
        <w:spacing w:after="120"/>
        <w:ind w:left="0" w:firstLine="0"/>
        <w:jc w:val="both"/>
        <w:rPr>
          <w:rFonts w:cs="Arial"/>
          <w:b/>
          <w:bCs/>
          <w:iCs/>
          <w:color w:val="4F81BD" w:themeColor="accent1"/>
          <w:sz w:val="24"/>
        </w:rPr>
      </w:pPr>
      <w:r>
        <w:rPr>
          <w:rFonts w:cs="Arial"/>
          <w:b/>
          <w:bCs/>
          <w:iCs/>
          <w:color w:val="4F81BD" w:themeColor="accent1"/>
          <w:sz w:val="24"/>
        </w:rPr>
        <w:t>O</w:t>
      </w:r>
      <w:r w:rsidR="00A245F2" w:rsidRPr="00AB1F55">
        <w:rPr>
          <w:rFonts w:cs="Arial"/>
          <w:b/>
          <w:bCs/>
          <w:iCs/>
          <w:color w:val="4F81BD" w:themeColor="accent1"/>
          <w:sz w:val="24"/>
        </w:rPr>
        <w:t>sobné postavenie podľa § 32 zákona o verejnom obstarávaní</w:t>
      </w:r>
    </w:p>
    <w:p w14:paraId="36F30E06" w14:textId="77777777" w:rsidR="00A245F2" w:rsidRDefault="00A245F2" w:rsidP="005E5B0C">
      <w:pPr>
        <w:spacing w:after="120"/>
        <w:rPr>
          <w:rFonts w:cs="Arial"/>
        </w:rPr>
      </w:pPr>
      <w:r w:rsidRPr="00AB1F55">
        <w:rPr>
          <w:rFonts w:cs="Arial"/>
        </w:rPr>
        <w:t xml:space="preserve">Informácie a formálne náležitosti nevyhnutné na vyhodnotenie splnenia podmienok účasti: </w:t>
      </w:r>
    </w:p>
    <w:p w14:paraId="256DCF94" w14:textId="77777777" w:rsidR="008E4FBA" w:rsidRPr="00AB1F55" w:rsidRDefault="008E4FBA" w:rsidP="005E5B0C">
      <w:pPr>
        <w:spacing w:after="120"/>
        <w:rPr>
          <w:rFonts w:cs="Arial"/>
          <w:b/>
          <w:bCs/>
          <w:iCs/>
        </w:rPr>
      </w:pPr>
      <w:r>
        <w:rPr>
          <w:rFonts w:cs="Arial"/>
        </w:rPr>
        <w:t xml:space="preserve">1.1 </w:t>
      </w:r>
      <w:r w:rsidRPr="00AB1F55">
        <w:rPr>
          <w:rFonts w:cs="Arial"/>
        </w:rPr>
        <w:t xml:space="preserve">Uchádzač musí splniť podmienky účasti </w:t>
      </w:r>
      <w:r w:rsidRPr="00AB1F55">
        <w:rPr>
          <w:rFonts w:cs="Arial"/>
          <w:b/>
        </w:rPr>
        <w:t>podľa § 32 ods. 1 zákona o verejnom obstarávaní</w:t>
      </w:r>
      <w:r w:rsidRPr="00AB1F55">
        <w:rPr>
          <w:rFonts w:cs="Arial"/>
        </w:rPr>
        <w:t xml:space="preserve">. </w:t>
      </w:r>
    </w:p>
    <w:p w14:paraId="00C11A9D" w14:textId="77777777" w:rsidR="008E4FBA" w:rsidRDefault="008E4FBA" w:rsidP="005E5B0C">
      <w:pPr>
        <w:spacing w:after="120"/>
        <w:rPr>
          <w:rFonts w:cs="Arial"/>
        </w:rPr>
      </w:pPr>
      <w:r w:rsidRPr="00AB1F55">
        <w:rPr>
          <w:rFonts w:cs="Arial"/>
        </w:rPr>
        <w:t xml:space="preserve">Uchádzač preukáže splnenie podmienok účasti týkajúcich sa </w:t>
      </w:r>
      <w:r w:rsidRPr="00AB1F55">
        <w:rPr>
          <w:rFonts w:cs="Arial"/>
          <w:b/>
        </w:rPr>
        <w:t>osobného postavenia podľa § 32 ods. 2, resp. ods. 4, 5</w:t>
      </w:r>
      <w:r w:rsidRPr="00AB1F55">
        <w:rPr>
          <w:rFonts w:cs="Arial"/>
        </w:rPr>
        <w:t xml:space="preserve">  predložením </w:t>
      </w:r>
      <w:r w:rsidRPr="005B6929">
        <w:rPr>
          <w:rFonts w:cs="Arial"/>
          <w:b/>
        </w:rPr>
        <w:t>originálnych dokladov  alebo úradne osvedčených kópií dokladov</w:t>
      </w:r>
      <w:r w:rsidRPr="00AB1F55">
        <w:rPr>
          <w:rFonts w:cs="Arial"/>
        </w:rPr>
        <w:t>, resp. podľa § 152  zákona o verejnom obstarávaní</w:t>
      </w:r>
    </w:p>
    <w:p w14:paraId="0B26B535" w14:textId="77777777" w:rsidR="008E4FBA" w:rsidRPr="00AB1F55" w:rsidRDefault="008E4FBA" w:rsidP="005E5B0C">
      <w:pPr>
        <w:spacing w:after="120"/>
        <w:rPr>
          <w:rFonts w:cs="Arial"/>
          <w:b/>
          <w:bCs/>
          <w:iCs/>
        </w:rPr>
      </w:pPr>
      <w:r w:rsidRPr="00AB1F55">
        <w:rPr>
          <w:rFonts w:cs="Arial"/>
          <w:lang w:bidi="sk-SK"/>
        </w:rPr>
        <w:t>a) písm. a) doloženým výpisom z registra trestov nie starším ako tri mesiace ku dňu uplynutia lehoty na predkladanie ponúk</w:t>
      </w:r>
    </w:p>
    <w:p w14:paraId="67026042" w14:textId="77777777" w:rsidR="00A245F2" w:rsidRPr="00AB1F55" w:rsidRDefault="00A245F2" w:rsidP="005E5B0C">
      <w:pPr>
        <w:spacing w:after="120"/>
        <w:rPr>
          <w:rFonts w:cs="Arial"/>
          <w:b/>
          <w:bCs/>
          <w:iCs/>
        </w:rPr>
      </w:pPr>
      <w:r w:rsidRPr="00AB1F55">
        <w:rPr>
          <w:rFonts w:cs="Arial"/>
          <w:lang w:bidi="sk-SK"/>
        </w:rPr>
        <w:t>b) písm. b) doloženým potvrdením zdravotnej poisťovne a Sociálnej poisťovne nie starším ako tri mesiace ku dňu uplynutia lehoty na predkladanie ponúk,</w:t>
      </w:r>
    </w:p>
    <w:p w14:paraId="6133BD8C" w14:textId="77777777" w:rsidR="00A245F2" w:rsidRPr="00AB1F55" w:rsidRDefault="00A245F2" w:rsidP="005E5B0C">
      <w:pPr>
        <w:spacing w:after="120"/>
        <w:rPr>
          <w:rFonts w:cs="Arial"/>
          <w:b/>
          <w:bCs/>
          <w:iCs/>
        </w:rPr>
      </w:pPr>
      <w:r w:rsidRPr="00AB1F55">
        <w:rPr>
          <w:rFonts w:cs="Arial"/>
          <w:lang w:bidi="sk-SK"/>
        </w:rPr>
        <w:t xml:space="preserve">c) písm. c) doloženým potvrdením miestne príslušného daňového úradu </w:t>
      </w:r>
      <w:r w:rsidR="00124AE3" w:rsidRPr="005A048D">
        <w:rPr>
          <w:rFonts w:cs="Arial"/>
          <w:lang w:bidi="sk-SK"/>
        </w:rPr>
        <w:t>a miestne príslušného colného úradu</w:t>
      </w:r>
      <w:r w:rsidR="00124AE3" w:rsidRPr="00AB1F55">
        <w:rPr>
          <w:rFonts w:cs="Arial"/>
          <w:lang w:bidi="sk-SK"/>
        </w:rPr>
        <w:t xml:space="preserve"> </w:t>
      </w:r>
      <w:r w:rsidRPr="00AB1F55">
        <w:rPr>
          <w:rFonts w:cs="Arial"/>
          <w:lang w:bidi="sk-SK"/>
        </w:rPr>
        <w:t>nie starším ako tri mesiace ku dňu uplynutia lehoty na predkladanie ponúk,</w:t>
      </w:r>
    </w:p>
    <w:p w14:paraId="18FB85DE" w14:textId="77777777" w:rsidR="00A245F2" w:rsidRPr="00AB1F55" w:rsidRDefault="00A245F2" w:rsidP="005E5B0C">
      <w:pPr>
        <w:spacing w:after="120"/>
        <w:rPr>
          <w:rFonts w:cs="Arial"/>
          <w:b/>
          <w:bCs/>
          <w:iCs/>
        </w:rPr>
      </w:pPr>
      <w:r w:rsidRPr="00AB1F55">
        <w:rPr>
          <w:rFonts w:cs="Arial"/>
          <w:lang w:bidi="sk-SK"/>
        </w:rPr>
        <w:t>d) písm. d) doloženým potvrdením príslušného súdu nie starším ako tri mesiace ku dňu uplynutia lehoty na predkladanie ponúk,</w:t>
      </w:r>
    </w:p>
    <w:p w14:paraId="044B5F9B" w14:textId="77777777" w:rsidR="00A245F2" w:rsidRPr="00AB1F55" w:rsidRDefault="00A245F2" w:rsidP="005E5B0C">
      <w:pPr>
        <w:spacing w:after="120"/>
        <w:rPr>
          <w:rFonts w:cs="Arial"/>
          <w:b/>
          <w:bCs/>
          <w:iCs/>
        </w:rPr>
      </w:pPr>
      <w:r w:rsidRPr="00AB1F55">
        <w:rPr>
          <w:rFonts w:cs="Arial"/>
          <w:lang w:bidi="sk-SK"/>
        </w:rPr>
        <w:t>e) písm. e) doloženým dokladom o oprávnení dodávať tovar, uskutočňovať stavebné práce alebo poskytovať službu, ktorý zodpovedá predmetu zákazky,</w:t>
      </w:r>
    </w:p>
    <w:p w14:paraId="5A9F7B7F" w14:textId="771A8F7B" w:rsidR="00A245F2" w:rsidRDefault="00A245F2" w:rsidP="005E5B0C">
      <w:pPr>
        <w:spacing w:after="120"/>
        <w:rPr>
          <w:rFonts w:cs="Arial"/>
          <w:lang w:bidi="sk-SK"/>
        </w:rPr>
      </w:pPr>
      <w:r w:rsidRPr="002240E4">
        <w:rPr>
          <w:rFonts w:cs="Arial"/>
          <w:lang w:bidi="sk-SK"/>
        </w:rPr>
        <w:t>f) písm. f) doloženým čestným vyhlásením.</w:t>
      </w:r>
    </w:p>
    <w:p w14:paraId="2B3D2E5A" w14:textId="77777777" w:rsidR="00EA54F9" w:rsidRDefault="00EA54F9" w:rsidP="005E5B0C">
      <w:pPr>
        <w:spacing w:after="120"/>
        <w:rPr>
          <w:rFonts w:cs="Arial"/>
          <w:lang w:bidi="sk-SK"/>
        </w:rPr>
      </w:pPr>
    </w:p>
    <w:p w14:paraId="1C3FA7ED" w14:textId="1AB19F69" w:rsidR="0025335D" w:rsidRPr="00A408FA" w:rsidRDefault="00373973" w:rsidP="005E5B0C">
      <w:pPr>
        <w:spacing w:after="120"/>
        <w:rPr>
          <w:rFonts w:cs="Arial"/>
          <w:b/>
          <w:bCs/>
          <w:iCs/>
        </w:rPr>
      </w:pPr>
      <w:r>
        <w:rPr>
          <w:rFonts w:cs="Arial"/>
          <w:lang w:bidi="sk-SK"/>
        </w:rPr>
        <w:t>1.</w:t>
      </w:r>
      <w:r w:rsidR="008E4FBA">
        <w:rPr>
          <w:rFonts w:cs="Arial"/>
          <w:lang w:bidi="sk-SK"/>
        </w:rPr>
        <w:t>2</w:t>
      </w:r>
      <w:r>
        <w:rPr>
          <w:rFonts w:cs="Arial"/>
          <w:lang w:bidi="sk-SK"/>
        </w:rPr>
        <w:t xml:space="preserve"> </w:t>
      </w:r>
      <w:r w:rsidRPr="00AB1F55">
        <w:rPr>
          <w:rFonts w:cs="Arial"/>
        </w:rPr>
        <w:t xml:space="preserve">Uchádzač môže splnenie podmienok účasti týkajúcich sa osobného postavenia preukázať zápisom </w:t>
      </w:r>
      <w:r w:rsidRPr="00373973">
        <w:rPr>
          <w:rFonts w:cs="Arial"/>
          <w:b/>
        </w:rPr>
        <w:t>do zoznamu hospodárskych subjektov</w:t>
      </w:r>
      <w:r w:rsidRPr="00AB1F55">
        <w:rPr>
          <w:rFonts w:cs="Arial"/>
        </w:rPr>
        <w:t xml:space="preserve"> v súlade s § 152 zákona o verejnom obstarávaní. Verejný obstarávateľ uzná rovnocenný zápis alebo potvrdenie o zápise vydané príslušným orgánom iného členského štátu, ktorým uchádzač preukazuje splnenie podmienok účasti vo verejnom obstarávaní. Verejný obstarávateľ prijme aj iný rovnocenný doklad predložený uchádzačom. V prípade, že zápis do zoznamu hospodárskych subjektov nepokrýva podmienky účasti týkajúce sa osobného postavenia ustanovené v § 32 ods. 1 zákona o verejnom obstarávaní, uchádzač tieto skutočnosti preukáže samostatným dokladom preukazujúcim požadovanú podmienku účasti vydaným príslušnou inštitúciou.</w:t>
      </w:r>
    </w:p>
    <w:p w14:paraId="5119F6CE" w14:textId="13C8D077" w:rsidR="00A245F2" w:rsidRDefault="00A245F2" w:rsidP="005E5B0C">
      <w:pPr>
        <w:spacing w:after="120"/>
        <w:rPr>
          <w:rFonts w:cs="Arial"/>
          <w:lang w:bidi="sk-SK"/>
        </w:rPr>
      </w:pPr>
      <w:r w:rsidRPr="00AB1F55">
        <w:rPr>
          <w:rFonts w:cs="Arial"/>
          <w:lang w:bidi="sk-SK"/>
        </w:rPr>
        <w:t xml:space="preserve">V prípade uchádzača, ktorého tvorí </w:t>
      </w:r>
      <w:r w:rsidRPr="00AB6057">
        <w:rPr>
          <w:rFonts w:cs="Arial"/>
          <w:b/>
          <w:lang w:bidi="sk-SK"/>
        </w:rPr>
        <w:t>skupina dodávateľov</w:t>
      </w:r>
      <w:r w:rsidRPr="00AB1F55">
        <w:rPr>
          <w:rFonts w:cs="Arial"/>
          <w:lang w:bidi="sk-SK"/>
        </w:rPr>
        <w:t xml:space="preserve"> zúčastnená vo verejnom obstarávaní, sa požaduje preukázanie splnenia podmienok účasti týkajúcich sa osobného postavenia </w:t>
      </w:r>
      <w:r w:rsidRPr="00006227">
        <w:rPr>
          <w:rFonts w:cs="Arial"/>
          <w:b/>
          <w:bCs/>
          <w:lang w:bidi="sk-SK"/>
        </w:rPr>
        <w:t>za každého člena skupiny osobitne</w:t>
      </w:r>
      <w:r w:rsidRPr="00AB1F55">
        <w:rPr>
          <w:rFonts w:cs="Arial"/>
          <w:lang w:bidi="sk-SK"/>
        </w:rPr>
        <w:t xml:space="preserve">. Splnenie podmienky účasti podľa §32 ods. 1 písm. e) zákona </w:t>
      </w:r>
      <w:r>
        <w:rPr>
          <w:rFonts w:cs="Arial"/>
          <w:lang w:bidi="sk-SK"/>
        </w:rPr>
        <w:t xml:space="preserve">o verejnom obstarávaní </w:t>
      </w:r>
      <w:r w:rsidRPr="00AB1F55">
        <w:rPr>
          <w:rFonts w:cs="Arial"/>
          <w:lang w:bidi="sk-SK"/>
        </w:rPr>
        <w:t>preukazuje člen skupiny len vo vzťahu k tej časti predmetu zákazky</w:t>
      </w:r>
      <w:r w:rsidR="00A408FA">
        <w:rPr>
          <w:rFonts w:cs="Arial"/>
          <w:lang w:bidi="sk-SK"/>
        </w:rPr>
        <w:t>( konkrétnej časti predmetu zákazky)</w:t>
      </w:r>
      <w:r w:rsidRPr="00AB1F55">
        <w:rPr>
          <w:rFonts w:cs="Arial"/>
          <w:lang w:bidi="sk-SK"/>
        </w:rPr>
        <w:t xml:space="preserve">, ktorú má zabezpečiť. </w:t>
      </w:r>
    </w:p>
    <w:p w14:paraId="418B9B46" w14:textId="658E60B6" w:rsidR="00A245F2" w:rsidRDefault="00A245F2" w:rsidP="005E5B0C">
      <w:pPr>
        <w:spacing w:after="120"/>
        <w:rPr>
          <w:rFonts w:cs="Arial"/>
          <w:b/>
          <w:bCs/>
          <w:iCs/>
        </w:rPr>
      </w:pPr>
      <w:r w:rsidRPr="00AB1F55">
        <w:rPr>
          <w:rFonts w:cs="Arial"/>
          <w:lang w:bidi="sk-SK"/>
        </w:rPr>
        <w:t xml:space="preserve">Ak uchádzač alebo záujemca má sídlo, miesto podnikania alebo obvyklý pobyt mimo územia Slovenskej republiky a štát jeho sídla, miesta podnikania alebo obvyklého pobytu nevydáva niektoré z dokladov uvedených v §32 ods.2 zákona o verejnom obstarávaní alebo nevydáva ani rovnocenné doklady, možno ich nahradiť čestným vyhlásením podľa predpisov platných </w:t>
      </w:r>
      <w:r w:rsidR="009014F8">
        <w:rPr>
          <w:rFonts w:cs="Arial"/>
          <w:lang w:bidi="sk-SK"/>
        </w:rPr>
        <w:br/>
      </w:r>
      <w:r w:rsidRPr="00AB1F55">
        <w:rPr>
          <w:rFonts w:cs="Arial"/>
          <w:lang w:bidi="sk-SK"/>
        </w:rPr>
        <w:t>v štáte jeho sídla, miesta podnikania alebo obvyklého pobytu.</w:t>
      </w:r>
    </w:p>
    <w:p w14:paraId="338ED986" w14:textId="0C649CDA" w:rsidR="00DF47AE" w:rsidRPr="00DF47AE" w:rsidRDefault="00DF47AE" w:rsidP="00DF47AE">
      <w:pPr>
        <w:spacing w:after="120"/>
        <w:rPr>
          <w:b/>
          <w:bCs/>
        </w:rPr>
      </w:pPr>
      <w:r w:rsidRPr="00C0652B">
        <w:t xml:space="preserve">Verejný obstarávateľ </w:t>
      </w:r>
      <w:r w:rsidRPr="00DF47AE">
        <w:rPr>
          <w:b/>
          <w:bCs/>
        </w:rPr>
        <w:t>z informačných systémov verejnej správy nie je oprávnený vyžiadať si doklady</w:t>
      </w:r>
      <w:r>
        <w:t xml:space="preserve"> Osobného postavenia</w:t>
      </w:r>
      <w:r w:rsidRPr="00C0652B">
        <w:t xml:space="preserve">, a teda </w:t>
      </w:r>
      <w:r w:rsidRPr="00DF47AE">
        <w:rPr>
          <w:b/>
          <w:bCs/>
        </w:rPr>
        <w:t>ich predloženie sa požaduje od uchádzača</w:t>
      </w:r>
      <w:r>
        <w:rPr>
          <w:b/>
          <w:bCs/>
        </w:rPr>
        <w:t>.</w:t>
      </w:r>
    </w:p>
    <w:p w14:paraId="2D76F224" w14:textId="77777777" w:rsidR="00DF47AE" w:rsidRPr="00DF47AE" w:rsidRDefault="00DF47AE" w:rsidP="005E5B0C">
      <w:pPr>
        <w:spacing w:after="120"/>
        <w:rPr>
          <w:rFonts w:cs="Arial"/>
          <w:b/>
          <w:bCs/>
          <w:iCs/>
        </w:rPr>
      </w:pPr>
    </w:p>
    <w:p w14:paraId="11E22FB5" w14:textId="77777777" w:rsidR="00A245F2" w:rsidRPr="009310DC" w:rsidRDefault="00A245F2" w:rsidP="005E5B0C">
      <w:pPr>
        <w:pStyle w:val="Odsekzoznamu"/>
        <w:numPr>
          <w:ilvl w:val="3"/>
          <w:numId w:val="8"/>
        </w:numPr>
        <w:spacing w:after="120"/>
        <w:ind w:left="0" w:firstLine="0"/>
        <w:jc w:val="both"/>
        <w:rPr>
          <w:rFonts w:cs="Arial"/>
          <w:b/>
          <w:bCs/>
          <w:iCs/>
          <w:color w:val="4F81BD" w:themeColor="accent1"/>
          <w:sz w:val="24"/>
        </w:rPr>
      </w:pPr>
      <w:r w:rsidRPr="009310DC">
        <w:rPr>
          <w:rFonts w:cs="Arial"/>
          <w:b/>
          <w:bCs/>
          <w:iCs/>
          <w:color w:val="4F81BD" w:themeColor="accent1"/>
          <w:sz w:val="24"/>
        </w:rPr>
        <w:t>Technická spôsobilosť alebo odborná spôsobilosť podľa § 34 zákona o verejnom obstarávaní</w:t>
      </w:r>
    </w:p>
    <w:p w14:paraId="2D4CF3CB" w14:textId="3DBEC0A9" w:rsidR="00A245F2" w:rsidRDefault="00A245F2" w:rsidP="00DF47AE">
      <w:pPr>
        <w:pStyle w:val="Odsekzoznamu"/>
        <w:ind w:left="0"/>
        <w:rPr>
          <w:rFonts w:cs="Arial"/>
          <w:bCs/>
          <w:iCs/>
        </w:rPr>
      </w:pPr>
      <w:bookmarkStart w:id="218" w:name="_Hlk109197610"/>
      <w:r w:rsidRPr="00AB1F55">
        <w:rPr>
          <w:rFonts w:cs="Arial"/>
          <w:bCs/>
          <w:iCs/>
        </w:rPr>
        <w:t>Zoznam a krátky opis podmienok</w:t>
      </w:r>
      <w:r w:rsidR="00006227">
        <w:rPr>
          <w:rFonts w:cs="Arial"/>
          <w:bCs/>
          <w:iCs/>
        </w:rPr>
        <w:t xml:space="preserve"> a minimálna požadovaná úroveň štandardov</w:t>
      </w:r>
      <w:r w:rsidRPr="00AB1F55">
        <w:rPr>
          <w:rFonts w:cs="Arial"/>
          <w:bCs/>
          <w:iCs/>
        </w:rPr>
        <w:t>:</w:t>
      </w:r>
    </w:p>
    <w:p w14:paraId="1EC8E976" w14:textId="77777777" w:rsidR="00006227" w:rsidRDefault="00006227" w:rsidP="00DF47AE"/>
    <w:p w14:paraId="2E4149D6" w14:textId="111716CC" w:rsidR="00006227" w:rsidRPr="00BD0C5A" w:rsidRDefault="00006227" w:rsidP="00006227">
      <w:pPr>
        <w:spacing w:after="120"/>
        <w:rPr>
          <w:b/>
        </w:rPr>
      </w:pPr>
      <w:r w:rsidRPr="00AB1F55">
        <w:t>Verejný obstarávateľ požaduje od uchádzačov</w:t>
      </w:r>
      <w:r w:rsidRPr="00AB1F55">
        <w:rPr>
          <w:b/>
        </w:rPr>
        <w:t xml:space="preserve"> </w:t>
      </w:r>
      <w:r w:rsidRPr="00AB1F55">
        <w:t xml:space="preserve">technickú alebo odbornú spôsobilosť vo verejnom obstarávaní preukázať predložením nasledovných </w:t>
      </w:r>
      <w:r w:rsidRPr="00BD0C5A">
        <w:rPr>
          <w:b/>
        </w:rPr>
        <w:t>originálnych dokladov alebo ich úradne osvedčených kópií</w:t>
      </w:r>
      <w:r>
        <w:rPr>
          <w:b/>
        </w:rPr>
        <w:t xml:space="preserve"> alebo obyčajných fotokópií, ak nie je uvedené inak</w:t>
      </w:r>
      <w:r w:rsidRPr="00BD0C5A">
        <w:rPr>
          <w:b/>
        </w:rPr>
        <w:t xml:space="preserve">: </w:t>
      </w:r>
    </w:p>
    <w:p w14:paraId="59F1D9E7" w14:textId="6527F6CE" w:rsidR="00006227" w:rsidRDefault="00006227" w:rsidP="005E5B0C">
      <w:pPr>
        <w:pStyle w:val="Odsekzoznamu"/>
        <w:spacing w:after="120"/>
        <w:ind w:left="0"/>
        <w:rPr>
          <w:rFonts w:cs="Arial"/>
          <w:bCs/>
          <w:iCs/>
        </w:rPr>
      </w:pPr>
    </w:p>
    <w:p w14:paraId="49341AF2" w14:textId="77777777" w:rsidR="00EA54F9" w:rsidRDefault="00EA54F9" w:rsidP="005E5B0C">
      <w:pPr>
        <w:pStyle w:val="Odsekzoznamu"/>
        <w:spacing w:after="120"/>
        <w:ind w:left="0"/>
        <w:rPr>
          <w:rFonts w:cs="Arial"/>
          <w:bCs/>
          <w:iCs/>
        </w:rPr>
      </w:pPr>
    </w:p>
    <w:p w14:paraId="120F6837" w14:textId="7161B635" w:rsidR="00D343AF" w:rsidRDefault="001906AF" w:rsidP="00006227">
      <w:pPr>
        <w:rPr>
          <w:rFonts w:cs="Arial"/>
          <w:b/>
        </w:rPr>
      </w:pPr>
      <w:r>
        <w:rPr>
          <w:rFonts w:cs="Arial"/>
          <w:b/>
          <w:u w:val="single"/>
        </w:rPr>
        <w:lastRenderedPageBreak/>
        <w:t>2</w:t>
      </w:r>
      <w:r w:rsidR="00574BDB">
        <w:rPr>
          <w:rFonts w:cs="Arial"/>
          <w:b/>
          <w:u w:val="single"/>
        </w:rPr>
        <w:t>.1</w:t>
      </w:r>
      <w:r w:rsidR="00A245F2" w:rsidRPr="00AB1F55">
        <w:rPr>
          <w:rFonts w:cs="Arial"/>
          <w:b/>
          <w:u w:val="single"/>
        </w:rPr>
        <w:t>:</w:t>
      </w:r>
      <w:r w:rsidR="00A245F2" w:rsidRPr="00AB1F55">
        <w:rPr>
          <w:rFonts w:cs="Arial"/>
          <w:b/>
        </w:rPr>
        <w:t xml:space="preserve"> Dokumenty podľa § 34 ods. 1 písm. </w:t>
      </w:r>
      <w:r w:rsidR="00D343AF">
        <w:rPr>
          <w:rFonts w:cs="Arial"/>
          <w:b/>
        </w:rPr>
        <w:t>a</w:t>
      </w:r>
      <w:r w:rsidR="00A245F2" w:rsidRPr="00AB1F55">
        <w:rPr>
          <w:rFonts w:cs="Arial"/>
          <w:b/>
        </w:rPr>
        <w:t xml:space="preserve">) zákona o verejnom obstarávaní: </w:t>
      </w:r>
    </w:p>
    <w:p w14:paraId="69CE34C9" w14:textId="77777777" w:rsidR="00006227" w:rsidRDefault="00006227" w:rsidP="00006227">
      <w:pPr>
        <w:rPr>
          <w:rFonts w:cs="Arial"/>
          <w:b/>
          <w:u w:val="single"/>
        </w:rPr>
      </w:pPr>
    </w:p>
    <w:p w14:paraId="6CE1D7A4" w14:textId="6F1E2E9C" w:rsidR="00006227" w:rsidRDefault="00006227" w:rsidP="00006227">
      <w:pPr>
        <w:rPr>
          <w:rFonts w:cs="Arial"/>
          <w:b/>
          <w:u w:val="single"/>
        </w:rPr>
      </w:pPr>
      <w:r w:rsidRPr="00006227">
        <w:rPr>
          <w:rFonts w:cs="Arial"/>
          <w:b/>
          <w:u w:val="single"/>
        </w:rPr>
        <w:t>Minimálna požadovaná úroveň štandardov:</w:t>
      </w:r>
    </w:p>
    <w:p w14:paraId="73EF1A2B" w14:textId="77777777" w:rsidR="00006227" w:rsidRDefault="00006227" w:rsidP="00006227">
      <w:pPr>
        <w:rPr>
          <w:rFonts w:cs="Arial"/>
          <w:b/>
          <w:u w:val="single"/>
        </w:rPr>
      </w:pPr>
    </w:p>
    <w:p w14:paraId="30A31DA1" w14:textId="36CBDB6F" w:rsidR="00006227" w:rsidRDefault="00006227" w:rsidP="00006227">
      <w:pPr>
        <w:tabs>
          <w:tab w:val="left" w:pos="284"/>
        </w:tabs>
        <w:spacing w:after="120"/>
        <w:rPr>
          <w:szCs w:val="20"/>
        </w:rPr>
      </w:pPr>
      <w:r w:rsidRPr="00EA397C">
        <w:rPr>
          <w:szCs w:val="20"/>
        </w:rPr>
        <w:t xml:space="preserve">Uchádzač predloží zoznam dodaných tovarov rovnakých alebo podobných charakteru ako je predmet zákazky </w:t>
      </w:r>
      <w:r>
        <w:rPr>
          <w:szCs w:val="20"/>
        </w:rPr>
        <w:t xml:space="preserve">– časť zákazky na ktorú predkladá ponuku </w:t>
      </w:r>
      <w:r w:rsidRPr="00EA397C">
        <w:rPr>
          <w:szCs w:val="20"/>
        </w:rPr>
        <w:t xml:space="preserve">za predchádzajúce tri roky od vyhlásenia verejného obstarávania, s uvedením cien, lehôt dodania a odberateľov, ktoré v danom období dodal pre verejných obstarávateľov, obstarávateľov alebo iných odberateľov. </w:t>
      </w:r>
    </w:p>
    <w:p w14:paraId="7CB4825A" w14:textId="59BB09C9" w:rsidR="00006227" w:rsidRPr="005878D0" w:rsidRDefault="00006227" w:rsidP="00006227">
      <w:pPr>
        <w:tabs>
          <w:tab w:val="left" w:pos="284"/>
        </w:tabs>
        <w:spacing w:after="120"/>
        <w:rPr>
          <w:u w:val="single"/>
        </w:rPr>
      </w:pPr>
      <w:r w:rsidRPr="002F5FEE">
        <w:rPr>
          <w:b/>
          <w:bCs/>
        </w:rPr>
        <w:t xml:space="preserve">Verejný obstarávateľ požaduje preukázať realizáciu </w:t>
      </w:r>
      <w:r w:rsidRPr="00490AD5">
        <w:rPr>
          <w:b/>
          <w:bCs/>
        </w:rPr>
        <w:t>zákazi</w:t>
      </w:r>
      <w:r>
        <w:rPr>
          <w:b/>
          <w:bCs/>
        </w:rPr>
        <w:t xml:space="preserve">ek </w:t>
      </w:r>
      <w:r w:rsidRPr="002F5FEE">
        <w:rPr>
          <w:b/>
          <w:bCs/>
        </w:rPr>
        <w:t>rovnakého alebo typovo podobného charakteru, ako je časť rozdeleného predmetu zákazky, na ktorý uchádzač predkladá ponuku</w:t>
      </w:r>
      <w:r>
        <w:rPr>
          <w:b/>
          <w:bCs/>
        </w:rPr>
        <w:t xml:space="preserve"> </w:t>
      </w:r>
      <w:r w:rsidRPr="005E02C6">
        <w:rPr>
          <w:b/>
          <w:bCs/>
          <w:szCs w:val="20"/>
          <w:u w:val="single"/>
        </w:rPr>
        <w:t xml:space="preserve">za obdobie predchádzajúcich troch rokov </w:t>
      </w:r>
      <w:r w:rsidR="00EC6A5C">
        <w:rPr>
          <w:b/>
          <w:bCs/>
          <w:szCs w:val="20"/>
          <w:u w:val="single"/>
        </w:rPr>
        <w:t>SPOLU</w:t>
      </w:r>
      <w:r w:rsidRPr="005E02C6">
        <w:rPr>
          <w:b/>
          <w:bCs/>
          <w:szCs w:val="20"/>
          <w:u w:val="single"/>
        </w:rPr>
        <w:t xml:space="preserve"> ku dňu vyhlásenia </w:t>
      </w:r>
      <w:r w:rsidRPr="009D055D">
        <w:rPr>
          <w:b/>
          <w:bCs/>
          <w:color w:val="000000" w:themeColor="text1"/>
          <w:szCs w:val="20"/>
          <w:u w:val="single"/>
        </w:rPr>
        <w:t>verejnej súťaže (posledné 3 (tri) roky, t. j. 3x365 dní, ktoré sa počítajú spätne od dňa vyhlásenia verejného obstarávania v rámci tejto verejnej súťaže).</w:t>
      </w:r>
      <w:r w:rsidRPr="009D055D">
        <w:rPr>
          <w:b/>
          <w:bCs/>
          <w:color w:val="000000" w:themeColor="text1"/>
        </w:rPr>
        <w:t xml:space="preserve">   </w:t>
      </w:r>
      <w:r w:rsidRPr="00345558">
        <w:rPr>
          <w:b/>
          <w:bCs/>
          <w:color w:val="000000" w:themeColor="text1"/>
          <w:highlight w:val="cyan"/>
        </w:rPr>
        <w:t>Rovnakým alebo typovo podobným charakterom sa rozumie dezinfekčný prostriedok rovnakého alebo podobného typu ako požadovaný dezinfekčný prostriedok za danú časť zákazky definovaného v prílohe č. 1 Zmluvy „Technické požiadavky na predmet zákazky“  s rovnakými alebo podobnými vlastnosťami ako sú požadované vlastnosti v tejto Prílohe č. 1 zmluvy</w:t>
      </w:r>
      <w:r>
        <w:rPr>
          <w:b/>
          <w:bCs/>
          <w:color w:val="000000" w:themeColor="text1"/>
        </w:rPr>
        <w:t xml:space="preserve"> </w:t>
      </w:r>
      <w:r w:rsidRPr="009D055D">
        <w:rPr>
          <w:color w:val="000000" w:themeColor="text1"/>
        </w:rPr>
        <w:t>(Ak obsahuje časť zákazky rôzne požadované dez. prostriedky, nie je potrebné preukázať referenciami všetky položky danej časti zákazky</w:t>
      </w:r>
      <w:r w:rsidR="00A40A07">
        <w:rPr>
          <w:color w:val="000000" w:themeColor="text1"/>
        </w:rPr>
        <w:t>)</w:t>
      </w:r>
    </w:p>
    <w:p w14:paraId="0A9D4D54" w14:textId="45C78080" w:rsidR="00006227" w:rsidRPr="005D666A" w:rsidRDefault="00006227" w:rsidP="00006227">
      <w:pPr>
        <w:tabs>
          <w:tab w:val="left" w:pos="284"/>
        </w:tabs>
        <w:spacing w:after="120"/>
        <w:rPr>
          <w:rFonts w:cs="Arial"/>
          <w:b/>
        </w:rPr>
      </w:pPr>
      <w:r w:rsidRPr="005D666A">
        <w:rPr>
          <w:rFonts w:cs="Arial"/>
          <w:b/>
        </w:rPr>
        <w:t xml:space="preserve">Pre časť </w:t>
      </w:r>
      <w:r w:rsidR="001C079D" w:rsidRPr="005D666A">
        <w:rPr>
          <w:rFonts w:cs="Arial"/>
          <w:b/>
        </w:rPr>
        <w:t>1</w:t>
      </w:r>
      <w:r w:rsidRPr="005D666A">
        <w:rPr>
          <w:rFonts w:cs="Arial"/>
          <w:b/>
        </w:rPr>
        <w:t xml:space="preserve"> CHLÓR tbl:  v celkovej hodnote min.</w:t>
      </w:r>
      <w:r w:rsidR="005D666A">
        <w:rPr>
          <w:rFonts w:cs="Arial"/>
          <w:b/>
        </w:rPr>
        <w:t>:</w:t>
      </w:r>
      <w:r w:rsidR="005D666A">
        <w:rPr>
          <w:rFonts w:cs="Arial"/>
          <w:b/>
        </w:rPr>
        <w:tab/>
      </w:r>
      <w:r w:rsidRPr="005D666A">
        <w:rPr>
          <w:rFonts w:cs="Arial"/>
          <w:b/>
        </w:rPr>
        <w:t xml:space="preserve"> </w:t>
      </w:r>
      <w:r w:rsidR="005D666A">
        <w:rPr>
          <w:rFonts w:cs="Arial"/>
          <w:b/>
        </w:rPr>
        <w:tab/>
        <w:t xml:space="preserve"> </w:t>
      </w:r>
      <w:r w:rsidR="005D666A">
        <w:rPr>
          <w:rFonts w:cs="Arial"/>
          <w:b/>
        </w:rPr>
        <w:tab/>
      </w:r>
      <w:r w:rsidR="00F67823">
        <w:rPr>
          <w:rFonts w:cs="Arial"/>
          <w:b/>
        </w:rPr>
        <w:t xml:space="preserve">  </w:t>
      </w:r>
      <w:r w:rsidR="00265FA2">
        <w:rPr>
          <w:rFonts w:cs="Arial"/>
          <w:b/>
        </w:rPr>
        <w:t>9</w:t>
      </w:r>
      <w:r w:rsidR="00F67823">
        <w:rPr>
          <w:rFonts w:cs="Arial"/>
          <w:b/>
        </w:rPr>
        <w:t>0</w:t>
      </w:r>
      <w:r w:rsidRPr="005D666A">
        <w:rPr>
          <w:rFonts w:cs="Arial"/>
          <w:b/>
        </w:rPr>
        <w:t xml:space="preserve"> 000,- EUR bez DPH</w:t>
      </w:r>
    </w:p>
    <w:p w14:paraId="4FAC397A" w14:textId="2FAD0D2C" w:rsidR="00006227" w:rsidRPr="005D666A" w:rsidRDefault="00006227" w:rsidP="00006227">
      <w:pPr>
        <w:tabs>
          <w:tab w:val="left" w:pos="284"/>
        </w:tabs>
        <w:spacing w:after="120"/>
        <w:rPr>
          <w:rFonts w:cs="Arial"/>
          <w:b/>
        </w:rPr>
      </w:pPr>
      <w:r w:rsidRPr="005D666A">
        <w:rPr>
          <w:rFonts w:cs="Arial"/>
          <w:b/>
        </w:rPr>
        <w:t xml:space="preserve">Pre časť </w:t>
      </w:r>
      <w:r w:rsidR="001C079D" w:rsidRPr="005D666A">
        <w:rPr>
          <w:rFonts w:cs="Arial"/>
          <w:b/>
        </w:rPr>
        <w:t>2</w:t>
      </w:r>
      <w:r w:rsidRPr="005D666A">
        <w:rPr>
          <w:rFonts w:cs="Arial"/>
          <w:b/>
        </w:rPr>
        <w:t xml:space="preserve"> KAZ: v celkovej hodnote min.</w:t>
      </w:r>
      <w:r w:rsidR="005D666A">
        <w:rPr>
          <w:rFonts w:cs="Arial"/>
          <w:b/>
        </w:rPr>
        <w:t>:</w:t>
      </w:r>
      <w:r w:rsidR="005D666A">
        <w:rPr>
          <w:rFonts w:cs="Arial"/>
          <w:b/>
        </w:rPr>
        <w:tab/>
      </w:r>
      <w:r w:rsidR="005D666A">
        <w:rPr>
          <w:rFonts w:cs="Arial"/>
          <w:b/>
        </w:rPr>
        <w:tab/>
      </w:r>
      <w:r w:rsidR="005D666A">
        <w:rPr>
          <w:rFonts w:cs="Arial"/>
          <w:b/>
        </w:rPr>
        <w:tab/>
      </w:r>
      <w:r w:rsidR="005D666A">
        <w:rPr>
          <w:rFonts w:cs="Arial"/>
          <w:b/>
        </w:rPr>
        <w:tab/>
      </w:r>
      <w:r w:rsidR="00620DDB">
        <w:rPr>
          <w:rFonts w:cs="Arial"/>
          <w:b/>
        </w:rPr>
        <w:t xml:space="preserve">  </w:t>
      </w:r>
      <w:r w:rsidR="00265FA2">
        <w:rPr>
          <w:rFonts w:cs="Arial"/>
          <w:b/>
        </w:rPr>
        <w:t>65</w:t>
      </w:r>
      <w:r w:rsidR="00620DDB">
        <w:rPr>
          <w:rFonts w:cs="Arial"/>
          <w:b/>
        </w:rPr>
        <w:t xml:space="preserve"> 000</w:t>
      </w:r>
      <w:r w:rsidRPr="005D666A">
        <w:rPr>
          <w:rFonts w:cs="Arial"/>
          <w:b/>
        </w:rPr>
        <w:t>,- EUR bez DPH</w:t>
      </w:r>
    </w:p>
    <w:p w14:paraId="4E1E2430" w14:textId="5F91008F" w:rsidR="00006227" w:rsidRPr="005D666A" w:rsidRDefault="00006227" w:rsidP="00006227">
      <w:pPr>
        <w:tabs>
          <w:tab w:val="left" w:pos="284"/>
        </w:tabs>
        <w:spacing w:after="120"/>
        <w:rPr>
          <w:rFonts w:cs="Arial"/>
          <w:b/>
        </w:rPr>
      </w:pPr>
      <w:r w:rsidRPr="005D666A">
        <w:rPr>
          <w:rFonts w:cs="Arial"/>
          <w:b/>
        </w:rPr>
        <w:t xml:space="preserve">Pre časť </w:t>
      </w:r>
      <w:r w:rsidR="001C079D" w:rsidRPr="005D666A">
        <w:rPr>
          <w:rFonts w:cs="Arial"/>
          <w:b/>
        </w:rPr>
        <w:t>3</w:t>
      </w:r>
      <w:r w:rsidRPr="005D666A">
        <w:rPr>
          <w:rFonts w:cs="Arial"/>
          <w:b/>
        </w:rPr>
        <w:t xml:space="preserve">  Malé plochy ALKOHOL: v celkovej hodnote min.</w:t>
      </w:r>
      <w:r w:rsidR="005D666A">
        <w:rPr>
          <w:rFonts w:cs="Arial"/>
          <w:b/>
        </w:rPr>
        <w:t>:</w:t>
      </w:r>
      <w:r w:rsidR="005D666A">
        <w:rPr>
          <w:rFonts w:cs="Arial"/>
          <w:b/>
        </w:rPr>
        <w:tab/>
      </w:r>
      <w:r w:rsidR="00620DDB">
        <w:rPr>
          <w:rFonts w:cs="Arial"/>
          <w:b/>
        </w:rPr>
        <w:t xml:space="preserve">  </w:t>
      </w:r>
      <w:r w:rsidR="00265FA2">
        <w:rPr>
          <w:rFonts w:cs="Arial"/>
          <w:b/>
        </w:rPr>
        <w:t>60</w:t>
      </w:r>
      <w:r w:rsidR="00620DDB">
        <w:rPr>
          <w:rFonts w:cs="Arial"/>
          <w:b/>
        </w:rPr>
        <w:t xml:space="preserve"> 000</w:t>
      </w:r>
      <w:r w:rsidRPr="005D666A">
        <w:rPr>
          <w:rFonts w:cs="Arial"/>
          <w:b/>
        </w:rPr>
        <w:t>,- EUR bez DPH</w:t>
      </w:r>
    </w:p>
    <w:p w14:paraId="755F30CF" w14:textId="5915CC1E" w:rsidR="00006227" w:rsidRDefault="00006227" w:rsidP="00006227">
      <w:pPr>
        <w:tabs>
          <w:tab w:val="left" w:pos="284"/>
        </w:tabs>
        <w:spacing w:after="120"/>
        <w:rPr>
          <w:rFonts w:cs="Arial"/>
          <w:b/>
        </w:rPr>
      </w:pPr>
      <w:r w:rsidRPr="005D666A">
        <w:rPr>
          <w:rFonts w:cs="Arial"/>
          <w:b/>
        </w:rPr>
        <w:t xml:space="preserve">Pre časť </w:t>
      </w:r>
      <w:r w:rsidR="001C079D" w:rsidRPr="005D666A">
        <w:rPr>
          <w:rFonts w:cs="Arial"/>
          <w:b/>
        </w:rPr>
        <w:t>4</w:t>
      </w:r>
      <w:r w:rsidRPr="005D666A">
        <w:rPr>
          <w:rFonts w:cs="Arial"/>
          <w:b/>
        </w:rPr>
        <w:t xml:space="preserve"> Veľké plochy AK : v celkovej hodnote min</w:t>
      </w:r>
      <w:r w:rsidR="005D666A">
        <w:rPr>
          <w:rFonts w:cs="Arial"/>
          <w:b/>
        </w:rPr>
        <w:t>:</w:t>
      </w:r>
      <w:r w:rsidR="005D666A" w:rsidRPr="005D666A">
        <w:rPr>
          <w:rFonts w:cs="Arial"/>
          <w:b/>
        </w:rPr>
        <w:t xml:space="preserve"> </w:t>
      </w:r>
      <w:r w:rsidR="005D666A">
        <w:rPr>
          <w:rFonts w:cs="Arial"/>
          <w:b/>
        </w:rPr>
        <w:tab/>
      </w:r>
      <w:r w:rsidR="005D666A">
        <w:rPr>
          <w:rFonts w:cs="Arial"/>
          <w:b/>
        </w:rPr>
        <w:tab/>
      </w:r>
      <w:r w:rsidR="00620DDB">
        <w:rPr>
          <w:rFonts w:cs="Arial"/>
          <w:b/>
        </w:rPr>
        <w:t xml:space="preserve">  25</w:t>
      </w:r>
      <w:r w:rsidRPr="005D666A">
        <w:rPr>
          <w:rFonts w:cs="Arial"/>
          <w:b/>
        </w:rPr>
        <w:t> 000,- EUR bez DPH</w:t>
      </w:r>
    </w:p>
    <w:p w14:paraId="10BE9F70" w14:textId="77777777" w:rsidR="00006227" w:rsidRDefault="00006227" w:rsidP="00006227">
      <w:pPr>
        <w:pStyle w:val="Odsekzoznamu"/>
        <w:tabs>
          <w:tab w:val="left" w:pos="284"/>
        </w:tabs>
        <w:autoSpaceDE w:val="0"/>
        <w:autoSpaceDN w:val="0"/>
        <w:spacing w:after="120"/>
        <w:ind w:left="0"/>
        <w:contextualSpacing/>
        <w:jc w:val="both"/>
        <w:rPr>
          <w:rFonts w:cs="Arial"/>
        </w:rPr>
      </w:pPr>
      <w:r>
        <w:rPr>
          <w:rFonts w:cs="Arial"/>
        </w:rPr>
        <w:t>(</w:t>
      </w:r>
      <w:r w:rsidRPr="00EA397C">
        <w:rPr>
          <w:rFonts w:cs="Arial"/>
        </w:rPr>
        <w:t xml:space="preserve">Verejný obstarávateľ </w:t>
      </w:r>
      <w:r w:rsidRPr="009567D4">
        <w:rPr>
          <w:rFonts w:cs="Arial"/>
          <w:u w:val="single"/>
        </w:rPr>
        <w:t>umožňuje predloženie viacerých referencií</w:t>
      </w:r>
      <w:r w:rsidRPr="00EA397C">
        <w:rPr>
          <w:rFonts w:cs="Arial"/>
        </w:rPr>
        <w:t xml:space="preserve"> </w:t>
      </w:r>
      <w:r>
        <w:rPr>
          <w:rFonts w:cs="Arial"/>
        </w:rPr>
        <w:t>v celkovej</w:t>
      </w:r>
      <w:r w:rsidRPr="00EA397C">
        <w:rPr>
          <w:rFonts w:cs="Arial"/>
        </w:rPr>
        <w:t xml:space="preserve"> hodnote </w:t>
      </w:r>
      <w:r>
        <w:rPr>
          <w:rFonts w:cs="Arial"/>
        </w:rPr>
        <w:t xml:space="preserve">požadovanej </w:t>
      </w:r>
      <w:r w:rsidRPr="00F33BDE">
        <w:rPr>
          <w:rFonts w:cs="Arial"/>
        </w:rPr>
        <w:t>minimálne</w:t>
      </w:r>
      <w:r>
        <w:rPr>
          <w:rFonts w:cs="Arial"/>
        </w:rPr>
        <w:t xml:space="preserve">j úrovne v sume </w:t>
      </w:r>
      <w:r w:rsidRPr="00F33BDE">
        <w:rPr>
          <w:rFonts w:cs="Arial"/>
        </w:rPr>
        <w:t>Eur bez DPH</w:t>
      </w:r>
      <w:r>
        <w:rPr>
          <w:rFonts w:cs="Arial"/>
        </w:rPr>
        <w:t xml:space="preserve"> za obdobie 3 rokov (3x365dní) spätne odo dňa vyhlásenia verejnej súťaže za danú časť)</w:t>
      </w:r>
    </w:p>
    <w:p w14:paraId="7BF74501" w14:textId="77777777" w:rsidR="00006227" w:rsidRPr="005631B2" w:rsidRDefault="00006227" w:rsidP="000C0304">
      <w:pPr>
        <w:pStyle w:val="Odsekzoznamu"/>
        <w:tabs>
          <w:tab w:val="left" w:pos="284"/>
        </w:tabs>
        <w:autoSpaceDE w:val="0"/>
        <w:autoSpaceDN w:val="0"/>
        <w:ind w:left="0"/>
        <w:contextualSpacing/>
        <w:jc w:val="both"/>
        <w:rPr>
          <w:rFonts w:cs="Arial"/>
        </w:rPr>
      </w:pPr>
    </w:p>
    <w:p w14:paraId="581F35D7" w14:textId="77777777" w:rsidR="00006227" w:rsidRDefault="00006227" w:rsidP="000C0304">
      <w:pPr>
        <w:tabs>
          <w:tab w:val="left" w:pos="284"/>
        </w:tabs>
        <w:rPr>
          <w:b/>
          <w:bCs/>
          <w:u w:val="single"/>
        </w:rPr>
      </w:pPr>
      <w:r>
        <w:rPr>
          <w:b/>
          <w:bCs/>
          <w:u w:val="single"/>
        </w:rPr>
        <w:t>Uchádzač predloží ku každej časti zvlášť, na ktorú predkladá ponuku:</w:t>
      </w:r>
    </w:p>
    <w:p w14:paraId="40616A53" w14:textId="77777777" w:rsidR="00006227" w:rsidRPr="00561796" w:rsidRDefault="00006227" w:rsidP="00006227">
      <w:pPr>
        <w:pStyle w:val="Odsekzoznamu"/>
        <w:numPr>
          <w:ilvl w:val="0"/>
          <w:numId w:val="32"/>
        </w:numPr>
        <w:tabs>
          <w:tab w:val="left" w:pos="284"/>
        </w:tabs>
        <w:autoSpaceDE w:val="0"/>
        <w:autoSpaceDN w:val="0"/>
        <w:spacing w:after="120"/>
        <w:ind w:left="0" w:firstLine="0"/>
        <w:contextualSpacing/>
        <w:rPr>
          <w:rFonts w:cs="Arial"/>
          <w:bCs/>
          <w:iCs/>
        </w:rPr>
      </w:pPr>
      <w:r w:rsidRPr="00561796">
        <w:rPr>
          <w:rFonts w:cs="Arial"/>
          <w:b/>
          <w:bCs/>
          <w:iCs/>
        </w:rPr>
        <w:t>Zoznam dodaných tovarov</w:t>
      </w:r>
      <w:r w:rsidRPr="00561796">
        <w:rPr>
          <w:rFonts w:cs="Arial"/>
          <w:bCs/>
          <w:iCs/>
        </w:rPr>
        <w:t xml:space="preserve"> bude obsahovať nasledovné údaje:</w:t>
      </w:r>
    </w:p>
    <w:p w14:paraId="7438B73C" w14:textId="77777777" w:rsidR="00006227" w:rsidRPr="003B73EE" w:rsidRDefault="00006227" w:rsidP="00006227">
      <w:pPr>
        <w:pStyle w:val="Odsekzoznamu"/>
        <w:numPr>
          <w:ilvl w:val="0"/>
          <w:numId w:val="31"/>
        </w:numPr>
        <w:tabs>
          <w:tab w:val="left" w:pos="284"/>
        </w:tabs>
        <w:autoSpaceDE w:val="0"/>
        <w:autoSpaceDN w:val="0"/>
        <w:spacing w:after="120"/>
        <w:ind w:left="0" w:firstLine="0"/>
        <w:contextualSpacing/>
        <w:jc w:val="both"/>
        <w:rPr>
          <w:rFonts w:cs="Arial"/>
          <w:b/>
        </w:rPr>
      </w:pPr>
      <w:r w:rsidRPr="003B73EE">
        <w:rPr>
          <w:rFonts w:cs="Arial"/>
          <w:b/>
          <w:iCs/>
        </w:rPr>
        <w:t>názov/obchodné meno a sídlo odberateľa</w:t>
      </w:r>
    </w:p>
    <w:p w14:paraId="3EDA64C5" w14:textId="77777777" w:rsidR="00006227" w:rsidRPr="000B3BB3" w:rsidRDefault="00006227" w:rsidP="00006227">
      <w:pPr>
        <w:pStyle w:val="Odsekzoznamu"/>
        <w:numPr>
          <w:ilvl w:val="0"/>
          <w:numId w:val="31"/>
        </w:numPr>
        <w:tabs>
          <w:tab w:val="left" w:pos="284"/>
        </w:tabs>
        <w:autoSpaceDE w:val="0"/>
        <w:autoSpaceDN w:val="0"/>
        <w:spacing w:after="120"/>
        <w:ind w:left="0" w:firstLine="0"/>
        <w:contextualSpacing/>
        <w:jc w:val="both"/>
        <w:rPr>
          <w:rFonts w:cs="Arial"/>
          <w:b/>
        </w:rPr>
      </w:pPr>
      <w:r w:rsidRPr="000B3BB3">
        <w:rPr>
          <w:rFonts w:cs="Arial"/>
          <w:bCs/>
          <w:iCs/>
        </w:rPr>
        <w:t xml:space="preserve">predmet dodaných tovarov aj  </w:t>
      </w:r>
      <w:r w:rsidRPr="000B3BB3">
        <w:rPr>
          <w:rFonts w:cs="Arial"/>
          <w:b/>
          <w:bCs/>
          <w:iCs/>
          <w:highlight w:val="cyan"/>
        </w:rPr>
        <w:t>Názvy dodaných dezinfekčných prostriedkov</w:t>
      </w:r>
      <w:r w:rsidRPr="000B3BB3">
        <w:rPr>
          <w:rFonts w:cs="Arial"/>
          <w:bCs/>
          <w:iCs/>
        </w:rPr>
        <w:t xml:space="preserve"> (na preukázanie min. požadovanej úrovne podmienky účasti  - preukázanie dodania konkrétnych dezinfekčných prostriedkov rovnakého alebo podobného typu</w:t>
      </w:r>
      <w:r>
        <w:rPr>
          <w:rFonts w:cs="Arial"/>
          <w:bCs/>
          <w:iCs/>
        </w:rPr>
        <w:t>.</w:t>
      </w:r>
      <w:r w:rsidRPr="000B3BB3">
        <w:rPr>
          <w:rFonts w:cs="Arial"/>
          <w:bCs/>
          <w:iCs/>
        </w:rPr>
        <w:t xml:space="preserve"> Rovnakým alebo typovo podobným charakterom sa rozumie dezinfekčný prostriedok rovnakého alebo podobného typu ako požadovaný dezinfekčný prostriedok v opise predmetu zákazky za danú časť v prílohe č. 1</w:t>
      </w:r>
      <w:r>
        <w:rPr>
          <w:rFonts w:cs="Arial"/>
          <w:bCs/>
          <w:iCs/>
        </w:rPr>
        <w:t xml:space="preserve"> Zmluvy</w:t>
      </w:r>
      <w:r w:rsidRPr="000B3BB3">
        <w:rPr>
          <w:rFonts w:cs="Arial"/>
          <w:bCs/>
          <w:iCs/>
        </w:rPr>
        <w:t xml:space="preserve"> „Technické požiadavky na predmet zákazky“  s rovnakými alebo podobnými vlastnosťami  ako sú požadované vlastnosti v  Prílohe č. 1</w:t>
      </w:r>
      <w:r>
        <w:rPr>
          <w:rFonts w:cs="Arial"/>
          <w:bCs/>
          <w:iCs/>
        </w:rPr>
        <w:t xml:space="preserve"> Zmluvy :“Technické požiadavky na predmet zákazky“)</w:t>
      </w:r>
      <w:r w:rsidRPr="000B3BB3">
        <w:rPr>
          <w:rFonts w:cs="Arial"/>
          <w:bCs/>
          <w:iCs/>
        </w:rPr>
        <w:t xml:space="preserve"> </w:t>
      </w:r>
    </w:p>
    <w:p w14:paraId="5B58A9AA" w14:textId="77777777" w:rsidR="00006227" w:rsidRPr="000B3BB3" w:rsidRDefault="00006227" w:rsidP="00006227">
      <w:pPr>
        <w:pStyle w:val="Odsekzoznamu"/>
        <w:numPr>
          <w:ilvl w:val="0"/>
          <w:numId w:val="31"/>
        </w:numPr>
        <w:tabs>
          <w:tab w:val="left" w:pos="284"/>
        </w:tabs>
        <w:autoSpaceDE w:val="0"/>
        <w:autoSpaceDN w:val="0"/>
        <w:spacing w:after="120"/>
        <w:ind w:left="0" w:firstLine="0"/>
        <w:contextualSpacing/>
        <w:jc w:val="both"/>
        <w:rPr>
          <w:rFonts w:cs="Arial"/>
          <w:b/>
        </w:rPr>
      </w:pPr>
      <w:r w:rsidRPr="000B3BB3">
        <w:rPr>
          <w:rFonts w:cs="Arial"/>
          <w:b/>
          <w:iCs/>
        </w:rPr>
        <w:t xml:space="preserve">miesto dodania </w:t>
      </w:r>
    </w:p>
    <w:p w14:paraId="7371BF43" w14:textId="77777777" w:rsidR="00006227" w:rsidRPr="00EA397C" w:rsidRDefault="00006227" w:rsidP="00006227">
      <w:pPr>
        <w:pStyle w:val="Odsekzoznamu"/>
        <w:numPr>
          <w:ilvl w:val="0"/>
          <w:numId w:val="31"/>
        </w:numPr>
        <w:tabs>
          <w:tab w:val="left" w:pos="284"/>
        </w:tabs>
        <w:autoSpaceDE w:val="0"/>
        <w:autoSpaceDN w:val="0"/>
        <w:spacing w:after="120"/>
        <w:ind w:left="0" w:firstLine="0"/>
        <w:contextualSpacing/>
        <w:jc w:val="both"/>
        <w:rPr>
          <w:rFonts w:cs="Arial"/>
        </w:rPr>
      </w:pPr>
      <w:r w:rsidRPr="003B73EE">
        <w:rPr>
          <w:rFonts w:cs="Arial"/>
          <w:b/>
          <w:iCs/>
        </w:rPr>
        <w:t>lehota dodania</w:t>
      </w:r>
      <w:r w:rsidRPr="00EA397C">
        <w:rPr>
          <w:rFonts w:cs="Arial"/>
          <w:bCs/>
          <w:iCs/>
        </w:rPr>
        <w:t xml:space="preserve"> (od – do, mesiac, rok), </w:t>
      </w:r>
    </w:p>
    <w:p w14:paraId="6DC36BBE" w14:textId="77777777" w:rsidR="00006227" w:rsidRPr="00EA397C" w:rsidRDefault="00006227" w:rsidP="00006227">
      <w:pPr>
        <w:pStyle w:val="Odsekzoznamu"/>
        <w:numPr>
          <w:ilvl w:val="0"/>
          <w:numId w:val="31"/>
        </w:numPr>
        <w:tabs>
          <w:tab w:val="left" w:pos="284"/>
        </w:tabs>
        <w:autoSpaceDE w:val="0"/>
        <w:autoSpaceDN w:val="0"/>
        <w:spacing w:after="120"/>
        <w:ind w:left="0" w:firstLine="0"/>
        <w:contextualSpacing/>
        <w:jc w:val="both"/>
        <w:rPr>
          <w:rFonts w:cs="Arial"/>
        </w:rPr>
      </w:pPr>
      <w:r w:rsidRPr="003B73EE">
        <w:rPr>
          <w:rFonts w:cs="Arial"/>
          <w:b/>
          <w:iCs/>
        </w:rPr>
        <w:t>cena celkom v Eur bez DPH</w:t>
      </w:r>
      <w:r>
        <w:rPr>
          <w:rFonts w:cs="Arial"/>
          <w:bCs/>
          <w:iCs/>
        </w:rPr>
        <w:t xml:space="preserve"> </w:t>
      </w:r>
      <w:r w:rsidRPr="00EA397C">
        <w:rPr>
          <w:rFonts w:cs="Arial"/>
          <w:bCs/>
          <w:iCs/>
        </w:rPr>
        <w:t xml:space="preserve">, </w:t>
      </w:r>
    </w:p>
    <w:p w14:paraId="7D094258" w14:textId="77777777" w:rsidR="00006227" w:rsidRPr="003B73EE" w:rsidRDefault="00006227" w:rsidP="00006227">
      <w:pPr>
        <w:pStyle w:val="Odsekzoznamu"/>
        <w:numPr>
          <w:ilvl w:val="0"/>
          <w:numId w:val="31"/>
        </w:numPr>
        <w:tabs>
          <w:tab w:val="left" w:pos="284"/>
        </w:tabs>
        <w:autoSpaceDE w:val="0"/>
        <w:autoSpaceDN w:val="0"/>
        <w:spacing w:after="120"/>
        <w:ind w:left="0" w:firstLine="0"/>
        <w:contextualSpacing/>
        <w:jc w:val="both"/>
        <w:rPr>
          <w:rFonts w:cs="Arial"/>
          <w:b/>
        </w:rPr>
      </w:pPr>
      <w:r w:rsidRPr="003B73EE">
        <w:rPr>
          <w:rFonts w:cs="Arial"/>
          <w:b/>
          <w:iCs/>
        </w:rPr>
        <w:t>meno a kontakt na osobu odberateľa, u ktorej si možno overiť tieto údaje</w:t>
      </w:r>
    </w:p>
    <w:p w14:paraId="67432094" w14:textId="77777777" w:rsidR="00006227" w:rsidRPr="00F657DE" w:rsidRDefault="00006227" w:rsidP="00006227">
      <w:pPr>
        <w:tabs>
          <w:tab w:val="left" w:pos="284"/>
        </w:tabs>
        <w:autoSpaceDE w:val="0"/>
        <w:autoSpaceDN w:val="0"/>
        <w:adjustRightInd w:val="0"/>
        <w:rPr>
          <w:b/>
        </w:rPr>
      </w:pPr>
      <w:r>
        <w:rPr>
          <w:b/>
        </w:rPr>
        <w:t>Z</w:t>
      </w:r>
      <w:r w:rsidRPr="00F657DE">
        <w:rPr>
          <w:b/>
        </w:rPr>
        <w:t>oznam dodaných tovarov bude podpísaný uchádzačom</w:t>
      </w:r>
      <w:r>
        <w:rPr>
          <w:b/>
        </w:rPr>
        <w:t xml:space="preserve"> – oprávnenou osobou za uchádzača alebo osobou splnomocnenou</w:t>
      </w:r>
    </w:p>
    <w:p w14:paraId="1545BC4A" w14:textId="77777777" w:rsidR="00006227" w:rsidRPr="000810B3" w:rsidRDefault="00006227" w:rsidP="00006227">
      <w:pPr>
        <w:tabs>
          <w:tab w:val="left" w:pos="284"/>
        </w:tabs>
        <w:spacing w:after="120"/>
        <w:rPr>
          <w:b/>
          <w:bCs/>
          <w:u w:val="single"/>
        </w:rPr>
      </w:pPr>
    </w:p>
    <w:p w14:paraId="2F55134A" w14:textId="7EA744BA" w:rsidR="00006227" w:rsidRDefault="00006227" w:rsidP="00006227">
      <w:pPr>
        <w:pStyle w:val="Odsekzoznamu"/>
        <w:numPr>
          <w:ilvl w:val="0"/>
          <w:numId w:val="32"/>
        </w:numPr>
        <w:tabs>
          <w:tab w:val="left" w:pos="284"/>
        </w:tabs>
        <w:autoSpaceDE w:val="0"/>
        <w:autoSpaceDN w:val="0"/>
        <w:adjustRightInd w:val="0"/>
        <w:ind w:left="0" w:firstLine="0"/>
        <w:jc w:val="both"/>
        <w:rPr>
          <w:rFonts w:cs="Arial"/>
          <w:szCs w:val="20"/>
          <w:shd w:val="clear" w:color="auto" w:fill="FFFFFF"/>
        </w:rPr>
      </w:pPr>
      <w:r w:rsidRPr="005631B2">
        <w:rPr>
          <w:rFonts w:cs="Arial"/>
          <w:szCs w:val="20"/>
          <w:shd w:val="clear" w:color="auto" w:fill="FFFFFF"/>
        </w:rPr>
        <w:t xml:space="preserve">dokladom </w:t>
      </w:r>
      <w:r w:rsidRPr="005631B2">
        <w:rPr>
          <w:rFonts w:cs="Arial"/>
          <w:b/>
          <w:bCs/>
          <w:szCs w:val="20"/>
          <w:shd w:val="clear" w:color="auto" w:fill="FFFFFF"/>
        </w:rPr>
        <w:t>je referencia</w:t>
      </w:r>
      <w:r w:rsidRPr="005631B2">
        <w:rPr>
          <w:rFonts w:cs="Arial"/>
          <w:szCs w:val="20"/>
          <w:shd w:val="clear" w:color="auto" w:fill="FFFFFF"/>
        </w:rPr>
        <w:t>, ak odberateľom bol verejný obstarávateľ alebo obstarávateľ podľa tohto zákona</w:t>
      </w:r>
      <w:r w:rsidR="000C0304">
        <w:rPr>
          <w:rFonts w:cs="Arial"/>
          <w:szCs w:val="20"/>
          <w:shd w:val="clear" w:color="auto" w:fill="FFFFFF"/>
        </w:rPr>
        <w:t xml:space="preserve"> (zákon 343/2015 Z.z, o verejnom obstarávaní v znení neskorších predpisov)</w:t>
      </w:r>
    </w:p>
    <w:p w14:paraId="7C6939EA" w14:textId="103D6B90" w:rsidR="00006227" w:rsidRDefault="00006227" w:rsidP="00006227">
      <w:pPr>
        <w:tabs>
          <w:tab w:val="left" w:pos="284"/>
        </w:tabs>
        <w:autoSpaceDE w:val="0"/>
        <w:autoSpaceDN w:val="0"/>
        <w:adjustRightInd w:val="0"/>
        <w:rPr>
          <w:rFonts w:cs="Arial"/>
          <w:szCs w:val="20"/>
          <w:shd w:val="clear" w:color="auto" w:fill="FFFFFF"/>
        </w:rPr>
      </w:pPr>
    </w:p>
    <w:p w14:paraId="6DD1BE65" w14:textId="2A44665E" w:rsidR="00006227" w:rsidRDefault="000C0304" w:rsidP="00006227">
      <w:pPr>
        <w:tabs>
          <w:tab w:val="left" w:pos="284"/>
        </w:tabs>
        <w:autoSpaceDE w:val="0"/>
        <w:autoSpaceDN w:val="0"/>
        <w:adjustRightInd w:val="0"/>
        <w:rPr>
          <w:rFonts w:cs="Arial"/>
          <w:b/>
          <w:bCs/>
          <w:szCs w:val="20"/>
          <w:u w:val="single"/>
          <w:shd w:val="clear" w:color="auto" w:fill="FFFFFF"/>
        </w:rPr>
      </w:pPr>
      <w:r>
        <w:rPr>
          <w:rFonts w:cs="Arial"/>
          <w:szCs w:val="20"/>
          <w:shd w:val="clear" w:color="auto" w:fill="FFFFFF"/>
        </w:rPr>
        <w:t>V zmysle § 40 ods. 5 písm. a) ZVO v</w:t>
      </w:r>
      <w:r w:rsidRPr="000C0304">
        <w:rPr>
          <w:rFonts w:cs="Arial"/>
          <w:szCs w:val="20"/>
          <w:shd w:val="clear" w:color="auto" w:fill="FFFFFF"/>
        </w:rPr>
        <w:t xml:space="preserve">erejný obstarávateľ </w:t>
      </w:r>
      <w:r>
        <w:rPr>
          <w:rFonts w:cs="Arial"/>
          <w:szCs w:val="20"/>
          <w:shd w:val="clear" w:color="auto" w:fill="FFFFFF"/>
        </w:rPr>
        <w:t>je</w:t>
      </w:r>
      <w:r w:rsidRPr="000C0304">
        <w:rPr>
          <w:rFonts w:cs="Arial"/>
          <w:szCs w:val="20"/>
          <w:shd w:val="clear" w:color="auto" w:fill="FFFFFF"/>
        </w:rPr>
        <w:t xml:space="preserve"> povinn</w:t>
      </w:r>
      <w:r>
        <w:rPr>
          <w:rFonts w:cs="Arial"/>
          <w:szCs w:val="20"/>
          <w:shd w:val="clear" w:color="auto" w:fill="FFFFFF"/>
        </w:rPr>
        <w:t>ý</w:t>
      </w:r>
      <w:r w:rsidRPr="000C0304">
        <w:rPr>
          <w:rFonts w:cs="Arial"/>
          <w:szCs w:val="20"/>
          <w:shd w:val="clear" w:color="auto" w:fill="FFFFFF"/>
        </w:rPr>
        <w:t xml:space="preserve"> pri vyhodnotení splnenia podmienok účasti uchádzačov, ktoré sa týkajú technickej spôsobilosti alebo odbornej spôsobilosti podľa § 34 ods. 1 písm. a)</w:t>
      </w:r>
      <w:r>
        <w:rPr>
          <w:rFonts w:cs="Arial"/>
          <w:szCs w:val="20"/>
          <w:shd w:val="clear" w:color="auto" w:fill="FFFFFF"/>
        </w:rPr>
        <w:t xml:space="preserve"> ZVO</w:t>
      </w:r>
      <w:r w:rsidRPr="000C0304">
        <w:rPr>
          <w:rFonts w:cs="Arial"/>
          <w:szCs w:val="20"/>
          <w:shd w:val="clear" w:color="auto" w:fill="FFFFFF"/>
        </w:rPr>
        <w:t xml:space="preserve">, zohľadniť referencie uchádzačov uvedené v evidencii referencií podľa § 12, ak takéto referencie ku dňu predloženia ponuky existujú a </w:t>
      </w:r>
      <w:r w:rsidRPr="000C0304">
        <w:rPr>
          <w:rFonts w:cs="Arial"/>
          <w:b/>
          <w:bCs/>
          <w:szCs w:val="20"/>
          <w:u w:val="single"/>
          <w:shd w:val="clear" w:color="auto" w:fill="FFFFFF"/>
        </w:rPr>
        <w:t xml:space="preserve">uchádzač ich v ponuke </w:t>
      </w:r>
      <w:r>
        <w:rPr>
          <w:rFonts w:cs="Arial"/>
          <w:b/>
          <w:bCs/>
          <w:szCs w:val="20"/>
          <w:u w:val="single"/>
          <w:shd w:val="clear" w:color="auto" w:fill="FFFFFF"/>
        </w:rPr>
        <w:t xml:space="preserve">(v Zozname dodaných tovarov) </w:t>
      </w:r>
      <w:r w:rsidRPr="000C0304">
        <w:rPr>
          <w:rFonts w:cs="Arial"/>
          <w:b/>
          <w:bCs/>
          <w:szCs w:val="20"/>
          <w:u w:val="single"/>
          <w:shd w:val="clear" w:color="auto" w:fill="FFFFFF"/>
        </w:rPr>
        <w:t>identifikoval</w:t>
      </w:r>
      <w:r>
        <w:rPr>
          <w:rFonts w:cs="Arial"/>
          <w:b/>
          <w:bCs/>
          <w:szCs w:val="20"/>
          <w:u w:val="single"/>
          <w:shd w:val="clear" w:color="auto" w:fill="FFFFFF"/>
        </w:rPr>
        <w:t>.</w:t>
      </w:r>
    </w:p>
    <w:p w14:paraId="1D17F9A5" w14:textId="77777777" w:rsidR="000C0304" w:rsidRDefault="000C0304" w:rsidP="00006227">
      <w:pPr>
        <w:tabs>
          <w:tab w:val="left" w:pos="284"/>
        </w:tabs>
        <w:autoSpaceDE w:val="0"/>
        <w:autoSpaceDN w:val="0"/>
        <w:adjustRightInd w:val="0"/>
        <w:rPr>
          <w:rFonts w:cs="Arial"/>
          <w:b/>
          <w:bCs/>
          <w:szCs w:val="20"/>
          <w:u w:val="single"/>
          <w:shd w:val="clear" w:color="auto" w:fill="FFFFFF"/>
        </w:rPr>
      </w:pPr>
    </w:p>
    <w:p w14:paraId="22821198" w14:textId="77777777" w:rsidR="00006227" w:rsidRPr="000C0304" w:rsidRDefault="00006227" w:rsidP="00006227">
      <w:pPr>
        <w:tabs>
          <w:tab w:val="left" w:pos="284"/>
        </w:tabs>
        <w:spacing w:after="120"/>
        <w:rPr>
          <w:b/>
          <w:u w:val="single"/>
        </w:rPr>
      </w:pPr>
      <w:r w:rsidRPr="00F657DE">
        <w:rPr>
          <w:bCs/>
        </w:rPr>
        <w:t xml:space="preserve">- V prípade, že realizácia zákazky zahŕňala </w:t>
      </w:r>
      <w:r w:rsidRPr="00F657DE">
        <w:rPr>
          <w:bCs/>
          <w:u w:val="single"/>
        </w:rPr>
        <w:t>časť tovarov</w:t>
      </w:r>
      <w:r w:rsidRPr="00F657DE">
        <w:rPr>
          <w:bCs/>
        </w:rPr>
        <w:t xml:space="preserve"> </w:t>
      </w:r>
      <w:r>
        <w:rPr>
          <w:bCs/>
        </w:rPr>
        <w:t xml:space="preserve">– dezinfekčný prostriedok </w:t>
      </w:r>
      <w:r w:rsidRPr="00F657DE">
        <w:rPr>
          <w:bCs/>
        </w:rPr>
        <w:t>rovnakého alebo podobného typu ako požadovaný dezinfekčný prostriedok v opise predmetu zákazky v prílohe č. 1 Zmluvy „Technické požiadavky na predmet zákazky“ za danú časť a </w:t>
      </w:r>
      <w:r w:rsidRPr="00F657DE">
        <w:rPr>
          <w:bCs/>
          <w:u w:val="single"/>
        </w:rPr>
        <w:t>časť tovarov iných</w:t>
      </w:r>
      <w:r w:rsidRPr="00F657DE">
        <w:rPr>
          <w:bCs/>
        </w:rPr>
        <w:t xml:space="preserve"> ako rovnakého alebo podobného typu ako požadovaný dezinfekčný prostriedok v opise predmetu zákazky v prílohe č. 1 Zmluvy „Technické požiadavky na predmet zákazky“ za danú časť, </w:t>
      </w:r>
      <w:r w:rsidRPr="000C0304">
        <w:rPr>
          <w:b/>
          <w:u w:val="single"/>
        </w:rPr>
        <w:t>uchádzač vyjadrí a vyčísli tieto tovary v Zozname dodaných tovarov.</w:t>
      </w:r>
    </w:p>
    <w:p w14:paraId="72E9B315" w14:textId="77777777" w:rsidR="00006227" w:rsidRDefault="00006227" w:rsidP="00006227">
      <w:pPr>
        <w:tabs>
          <w:tab w:val="left" w:pos="284"/>
        </w:tabs>
        <w:autoSpaceDE w:val="0"/>
        <w:autoSpaceDN w:val="0"/>
        <w:adjustRightInd w:val="0"/>
        <w:rPr>
          <w:b/>
        </w:rPr>
      </w:pPr>
    </w:p>
    <w:p w14:paraId="0A8815AF" w14:textId="77777777" w:rsidR="00006227" w:rsidRPr="00EA397C" w:rsidRDefault="00006227" w:rsidP="00006227">
      <w:pPr>
        <w:tabs>
          <w:tab w:val="left" w:pos="284"/>
        </w:tabs>
        <w:autoSpaceDE w:val="0"/>
        <w:autoSpaceDN w:val="0"/>
        <w:adjustRightInd w:val="0"/>
        <w:rPr>
          <w:u w:val="single"/>
        </w:rPr>
      </w:pPr>
      <w:r w:rsidRPr="00EA397C">
        <w:rPr>
          <w:b/>
        </w:rPr>
        <w:t xml:space="preserve">- V prípade, že realizácia zákazky bola realizovaná uchádzačom len z časti (napr. člen združenia, skupiny dodávateľov a pod.), </w:t>
      </w:r>
      <w:r w:rsidRPr="00EA397C">
        <w:t>uchádzač</w:t>
      </w:r>
      <w:r w:rsidRPr="00EA397C">
        <w:rPr>
          <w:b/>
          <w:u w:val="single"/>
        </w:rPr>
        <w:t xml:space="preserve"> </w:t>
      </w:r>
      <w:r w:rsidRPr="000C0304">
        <w:rPr>
          <w:b/>
          <w:bCs/>
          <w:iCs/>
          <w:u w:val="single"/>
        </w:rPr>
        <w:t>vyjadrí a vyčísli tieto tovary v Zozname dodaných tovarov.</w:t>
      </w:r>
    </w:p>
    <w:p w14:paraId="21B4812A" w14:textId="77777777" w:rsidR="00006227" w:rsidRPr="00EA397C" w:rsidRDefault="00006227" w:rsidP="00006227">
      <w:pPr>
        <w:tabs>
          <w:tab w:val="left" w:pos="284"/>
        </w:tabs>
        <w:autoSpaceDE w:val="0"/>
        <w:autoSpaceDN w:val="0"/>
        <w:adjustRightInd w:val="0"/>
        <w:rPr>
          <w:b/>
        </w:rPr>
      </w:pPr>
    </w:p>
    <w:p w14:paraId="24CBF0A4" w14:textId="77777777" w:rsidR="00006227" w:rsidRPr="00EA397C" w:rsidRDefault="00006227" w:rsidP="00006227">
      <w:pPr>
        <w:tabs>
          <w:tab w:val="left" w:pos="284"/>
        </w:tabs>
        <w:autoSpaceDE w:val="0"/>
        <w:autoSpaceDN w:val="0"/>
        <w:adjustRightInd w:val="0"/>
        <w:rPr>
          <w:b/>
        </w:rPr>
      </w:pPr>
      <w:r w:rsidRPr="00EA397C">
        <w:rPr>
          <w:b/>
        </w:rPr>
        <w:t xml:space="preserve">- Ak je hodnota v referencie uvedená v inej mene ako v EUR, uchádzač uvedie </w:t>
      </w:r>
      <w:r w:rsidRPr="00EA397C">
        <w:rPr>
          <w:b/>
        </w:rPr>
        <w:br/>
        <w:t>v zozname hodnotu referencie v pôvodnej mene a následne vykoná prepočet na menu EUR.</w:t>
      </w:r>
    </w:p>
    <w:p w14:paraId="3EDB88E3" w14:textId="4B4F6B63" w:rsidR="00006227" w:rsidRDefault="00006227" w:rsidP="00006227">
      <w:pPr>
        <w:tabs>
          <w:tab w:val="left" w:pos="284"/>
        </w:tabs>
        <w:autoSpaceDE w:val="0"/>
        <w:autoSpaceDN w:val="0"/>
        <w:adjustRightInd w:val="0"/>
      </w:pPr>
      <w:r w:rsidRPr="00EA397C">
        <w:rPr>
          <w:b/>
        </w:rPr>
        <w:t>Prepočet cudzej meny na euro:</w:t>
      </w:r>
      <w:r w:rsidRPr="00EA397C">
        <w:t xml:space="preserve"> uchádzač so sídlom v SR v aktuálnom prípade prepočtu zahraničnej meny na euro použije kurz NBS platný (aktuálny) v posledný deň v príslušnom kalendárnom roku, v ktorom došlo ku skutočnosti, rozhodujúcej pre preukázanie splnenia predmetnej podmienky účasti. Uchádzač so sídlom mimo SR v aktuálnom prípade prepočtu zahraničnej meny na euro použije kurz ECB (Európskej centrálnej banky) platný v posledný deň v príslušnom kalendárnom roku, v ktorom došlo ku skutočnosti, rozhodujúcej pre preukázanie splnenia predmetnej podmienky účasti. </w:t>
      </w:r>
    </w:p>
    <w:p w14:paraId="40D797A5" w14:textId="29E17740" w:rsidR="00CD2534" w:rsidRDefault="00CD2534" w:rsidP="00006227">
      <w:pPr>
        <w:tabs>
          <w:tab w:val="left" w:pos="284"/>
        </w:tabs>
        <w:autoSpaceDE w:val="0"/>
        <w:autoSpaceDN w:val="0"/>
        <w:adjustRightInd w:val="0"/>
      </w:pPr>
    </w:p>
    <w:p w14:paraId="32E1BE42" w14:textId="7A827CD8" w:rsidR="00CD2534" w:rsidRDefault="00CD2534" w:rsidP="00CD2534">
      <w:pPr>
        <w:pBdr>
          <w:top w:val="single" w:sz="4" w:space="1" w:color="auto"/>
          <w:left w:val="single" w:sz="4" w:space="4" w:color="auto"/>
          <w:bottom w:val="single" w:sz="4" w:space="1" w:color="auto"/>
          <w:right w:val="single" w:sz="4" w:space="4" w:color="auto"/>
        </w:pBdr>
        <w:tabs>
          <w:tab w:val="left" w:pos="284"/>
        </w:tabs>
        <w:autoSpaceDE w:val="0"/>
        <w:autoSpaceDN w:val="0"/>
        <w:adjustRightInd w:val="0"/>
        <w:rPr>
          <w:b/>
          <w:bCs/>
          <w:sz w:val="22"/>
          <w:szCs w:val="22"/>
        </w:rPr>
      </w:pPr>
      <w:r w:rsidRPr="00E854A8">
        <w:rPr>
          <w:rFonts w:cs="Arial"/>
          <w:b/>
          <w:bCs/>
          <w:sz w:val="22"/>
          <w:szCs w:val="22"/>
          <w:highlight w:val="cyan"/>
        </w:rPr>
        <w:t xml:space="preserve">Uchádzač môže </w:t>
      </w:r>
      <w:r>
        <w:rPr>
          <w:rFonts w:cs="Arial"/>
          <w:b/>
          <w:bCs/>
          <w:sz w:val="22"/>
          <w:szCs w:val="22"/>
          <w:highlight w:val="cyan"/>
        </w:rPr>
        <w:t>doklady v zmysle bodu 2.1</w:t>
      </w:r>
      <w:r w:rsidRPr="00E854A8">
        <w:rPr>
          <w:rFonts w:cs="Arial"/>
          <w:b/>
          <w:bCs/>
          <w:sz w:val="22"/>
          <w:szCs w:val="22"/>
          <w:highlight w:val="cyan"/>
        </w:rPr>
        <w:t xml:space="preserve"> nahradiť „JED“ – om,</w:t>
      </w:r>
      <w:r w:rsidRPr="00E854A8">
        <w:rPr>
          <w:rFonts w:cs="Arial"/>
          <w:b/>
          <w:bCs/>
          <w:sz w:val="22"/>
          <w:szCs w:val="22"/>
        </w:rPr>
        <w:t xml:space="preserve"> vyplnením časti Časť IV : Podmienky účasti</w:t>
      </w:r>
      <w:r>
        <w:rPr>
          <w:rFonts w:cs="Arial"/>
          <w:b/>
          <w:bCs/>
          <w:sz w:val="22"/>
          <w:szCs w:val="22"/>
        </w:rPr>
        <w:t xml:space="preserve"> -</w:t>
      </w:r>
      <w:r w:rsidRPr="00E854A8">
        <w:rPr>
          <w:rFonts w:cs="Arial"/>
          <w:b/>
          <w:bCs/>
          <w:sz w:val="22"/>
          <w:szCs w:val="22"/>
        </w:rPr>
        <w:t xml:space="preserve"> </w:t>
      </w:r>
      <w:r w:rsidRPr="00E854A8">
        <w:rPr>
          <w:b/>
          <w:bCs/>
          <w:sz w:val="22"/>
          <w:szCs w:val="22"/>
        </w:rPr>
        <w:t xml:space="preserve">C: TECHNICKÁ A ODBORNÁ SPÔSOBILOSŤ – </w:t>
      </w:r>
      <w:r w:rsidRPr="005D666A">
        <w:rPr>
          <w:b/>
          <w:bCs/>
          <w:sz w:val="22"/>
          <w:szCs w:val="22"/>
          <w:highlight w:val="cyan"/>
        </w:rPr>
        <w:t>bod 1 b).</w:t>
      </w:r>
      <w:r>
        <w:rPr>
          <w:b/>
          <w:bCs/>
          <w:sz w:val="22"/>
          <w:szCs w:val="22"/>
        </w:rPr>
        <w:t xml:space="preserve"> </w:t>
      </w:r>
    </w:p>
    <w:p w14:paraId="194CB3EF" w14:textId="51BFEF30" w:rsidR="00CD2534" w:rsidRPr="00E854A8" w:rsidRDefault="00CD2534" w:rsidP="00CD2534">
      <w:pPr>
        <w:pBdr>
          <w:top w:val="single" w:sz="4" w:space="1" w:color="auto"/>
          <w:left w:val="single" w:sz="4" w:space="4" w:color="auto"/>
          <w:bottom w:val="single" w:sz="4" w:space="1" w:color="auto"/>
          <w:right w:val="single" w:sz="4" w:space="4" w:color="auto"/>
        </w:pBdr>
        <w:tabs>
          <w:tab w:val="left" w:pos="284"/>
        </w:tabs>
        <w:autoSpaceDE w:val="0"/>
        <w:autoSpaceDN w:val="0"/>
        <w:adjustRightInd w:val="0"/>
        <w:rPr>
          <w:b/>
          <w:bCs/>
          <w:sz w:val="22"/>
          <w:szCs w:val="22"/>
        </w:rPr>
      </w:pPr>
      <w:r w:rsidRPr="00CD2534">
        <w:rPr>
          <w:sz w:val="22"/>
          <w:szCs w:val="22"/>
        </w:rPr>
        <w:t>Verejný obstarávateľ však</w:t>
      </w:r>
      <w:r>
        <w:rPr>
          <w:b/>
          <w:bCs/>
          <w:sz w:val="22"/>
          <w:szCs w:val="22"/>
        </w:rPr>
        <w:t xml:space="preserve"> upozorňuje, </w:t>
      </w:r>
      <w:r w:rsidRPr="00CD2534">
        <w:rPr>
          <w:sz w:val="22"/>
          <w:szCs w:val="22"/>
        </w:rPr>
        <w:t xml:space="preserve">že v prípade, ak uchádzač na 1. mieste v poradí v danej časti zákazky využije „JED“ verejný obstarávateľ vyzve uchádzača na predloženie </w:t>
      </w:r>
      <w:r>
        <w:rPr>
          <w:sz w:val="22"/>
          <w:szCs w:val="22"/>
        </w:rPr>
        <w:t xml:space="preserve">dokladov </w:t>
      </w:r>
      <w:r w:rsidRPr="00CD2534">
        <w:rPr>
          <w:sz w:val="22"/>
          <w:szCs w:val="22"/>
        </w:rPr>
        <w:t>v lehote nie kratšej ako 5 pracovných dní. Z tohto dôvodu je potrebné aby uchádzač mal k dispozícii tieto doklady.</w:t>
      </w:r>
      <w:r>
        <w:rPr>
          <w:b/>
          <w:bCs/>
          <w:sz w:val="22"/>
          <w:szCs w:val="22"/>
        </w:rPr>
        <w:t xml:space="preserve"> </w:t>
      </w:r>
      <w:r w:rsidRPr="00CD2534">
        <w:rPr>
          <w:sz w:val="22"/>
          <w:szCs w:val="22"/>
        </w:rPr>
        <w:t>Ďalšie informácie o</w:t>
      </w:r>
      <w:r>
        <w:rPr>
          <w:sz w:val="22"/>
          <w:szCs w:val="22"/>
        </w:rPr>
        <w:t xml:space="preserve"> predkladaní</w:t>
      </w:r>
      <w:r w:rsidRPr="00CD2534">
        <w:rPr>
          <w:sz w:val="22"/>
          <w:szCs w:val="22"/>
        </w:rPr>
        <w:t> </w:t>
      </w:r>
      <w:r>
        <w:rPr>
          <w:sz w:val="22"/>
          <w:szCs w:val="22"/>
        </w:rPr>
        <w:t>„</w:t>
      </w:r>
      <w:r w:rsidRPr="00CD2534">
        <w:rPr>
          <w:sz w:val="22"/>
          <w:szCs w:val="22"/>
        </w:rPr>
        <w:t>JED</w:t>
      </w:r>
      <w:r>
        <w:rPr>
          <w:sz w:val="22"/>
          <w:szCs w:val="22"/>
        </w:rPr>
        <w:t>“</w:t>
      </w:r>
      <w:r w:rsidRPr="00CD2534">
        <w:rPr>
          <w:sz w:val="22"/>
          <w:szCs w:val="22"/>
        </w:rPr>
        <w:t>-</w:t>
      </w:r>
      <w:r>
        <w:rPr>
          <w:sz w:val="22"/>
          <w:szCs w:val="22"/>
        </w:rPr>
        <w:t>u</w:t>
      </w:r>
      <w:r w:rsidRPr="00CD2534">
        <w:rPr>
          <w:sz w:val="22"/>
          <w:szCs w:val="22"/>
        </w:rPr>
        <w:t xml:space="preserve"> uvedené v tejto časti SP - Spoločné pre podmienky účasti podľa § 32 a 34  ZVO</w:t>
      </w:r>
    </w:p>
    <w:p w14:paraId="69A80C6B" w14:textId="6EF148AC" w:rsidR="00CD2534" w:rsidRDefault="00CD2534" w:rsidP="00006227">
      <w:pPr>
        <w:tabs>
          <w:tab w:val="left" w:pos="284"/>
        </w:tabs>
        <w:autoSpaceDE w:val="0"/>
        <w:autoSpaceDN w:val="0"/>
        <w:adjustRightInd w:val="0"/>
      </w:pPr>
    </w:p>
    <w:p w14:paraId="071F46FB" w14:textId="48875E76" w:rsidR="00006227" w:rsidRDefault="00C610A7" w:rsidP="00006227">
      <w:pPr>
        <w:tabs>
          <w:tab w:val="left" w:pos="284"/>
        </w:tabs>
        <w:autoSpaceDE w:val="0"/>
        <w:autoSpaceDN w:val="0"/>
        <w:adjustRightInd w:val="0"/>
      </w:pPr>
      <w:r>
        <w:pict w14:anchorId="0C3FA797">
          <v:rect id="_x0000_i1025" style="width:0;height:1.5pt" o:hralign="center" o:hrstd="t" o:hr="t" fillcolor="#a0a0a0" stroked="f"/>
        </w:pict>
      </w:r>
    </w:p>
    <w:p w14:paraId="6357E843" w14:textId="77777777" w:rsidR="000C0304" w:rsidRDefault="000C0304" w:rsidP="000C0304">
      <w:pPr>
        <w:spacing w:after="120"/>
        <w:rPr>
          <w:rFonts w:cs="Arial"/>
          <w:b/>
        </w:rPr>
      </w:pPr>
      <w:r>
        <w:rPr>
          <w:rFonts w:cs="Arial"/>
          <w:b/>
          <w:u w:val="single"/>
        </w:rPr>
        <w:t>2.2</w:t>
      </w:r>
      <w:r w:rsidRPr="00AB1F55">
        <w:rPr>
          <w:rFonts w:cs="Arial"/>
          <w:b/>
          <w:u w:val="single"/>
        </w:rPr>
        <w:t>:</w:t>
      </w:r>
      <w:r w:rsidRPr="00AB1F55">
        <w:rPr>
          <w:rFonts w:cs="Arial"/>
          <w:b/>
        </w:rPr>
        <w:t xml:space="preserve"> Dokumenty podľa § 34 ods. 1 písm. </w:t>
      </w:r>
      <w:r>
        <w:rPr>
          <w:rFonts w:cs="Arial"/>
          <w:b/>
        </w:rPr>
        <w:t>m</w:t>
      </w:r>
      <w:r w:rsidRPr="00AB1F55">
        <w:rPr>
          <w:rFonts w:cs="Arial"/>
          <w:b/>
        </w:rPr>
        <w:t xml:space="preserve">) zákona o verejnom obstarávaní: </w:t>
      </w:r>
    </w:p>
    <w:p w14:paraId="38A8E945" w14:textId="77777777" w:rsidR="000C0304" w:rsidRDefault="000C0304" w:rsidP="000C0304">
      <w:pPr>
        <w:rPr>
          <w:rFonts w:cs="Arial"/>
          <w:b/>
          <w:u w:val="single"/>
        </w:rPr>
      </w:pPr>
      <w:r w:rsidRPr="00006227">
        <w:rPr>
          <w:rFonts w:cs="Arial"/>
          <w:b/>
          <w:u w:val="single"/>
        </w:rPr>
        <w:t>Minimálna požadovaná úroveň štandardov:</w:t>
      </w:r>
    </w:p>
    <w:p w14:paraId="39B6E62C" w14:textId="77777777" w:rsidR="000C0304" w:rsidRDefault="000C0304" w:rsidP="00006227">
      <w:pPr>
        <w:tabs>
          <w:tab w:val="left" w:pos="284"/>
        </w:tabs>
        <w:autoSpaceDE w:val="0"/>
        <w:autoSpaceDN w:val="0"/>
        <w:adjustRightInd w:val="0"/>
        <w:rPr>
          <w:szCs w:val="20"/>
        </w:rPr>
      </w:pPr>
    </w:p>
    <w:p w14:paraId="29417308" w14:textId="745638F0" w:rsidR="00E854A8" w:rsidRDefault="00E854A8" w:rsidP="00006227">
      <w:pPr>
        <w:tabs>
          <w:tab w:val="left" w:pos="284"/>
        </w:tabs>
        <w:autoSpaceDE w:val="0"/>
        <w:autoSpaceDN w:val="0"/>
        <w:adjustRightInd w:val="0"/>
        <w:rPr>
          <w:b/>
          <w:bCs/>
          <w:szCs w:val="20"/>
        </w:rPr>
      </w:pPr>
      <w:r>
        <w:rPr>
          <w:b/>
          <w:bCs/>
          <w:szCs w:val="20"/>
        </w:rPr>
        <w:t>2.2.1:</w:t>
      </w:r>
    </w:p>
    <w:p w14:paraId="55F2CED8" w14:textId="2536254B" w:rsidR="00006227" w:rsidRDefault="00006227" w:rsidP="00006227">
      <w:pPr>
        <w:tabs>
          <w:tab w:val="left" w:pos="284"/>
        </w:tabs>
        <w:autoSpaceDE w:val="0"/>
        <w:autoSpaceDN w:val="0"/>
        <w:adjustRightInd w:val="0"/>
      </w:pPr>
      <w:r w:rsidRPr="00EA397C">
        <w:rPr>
          <w:szCs w:val="20"/>
        </w:rPr>
        <w:t>Uchádzač predloží</w:t>
      </w:r>
      <w:r>
        <w:t>:</w:t>
      </w:r>
    </w:p>
    <w:p w14:paraId="5C212D2A" w14:textId="4D97F047" w:rsidR="0060234C" w:rsidRDefault="0027102C" w:rsidP="00006227">
      <w:pPr>
        <w:tabs>
          <w:tab w:val="left" w:pos="284"/>
        </w:tabs>
        <w:autoSpaceDE w:val="0"/>
        <w:autoSpaceDN w:val="0"/>
        <w:adjustRightInd w:val="0"/>
        <w:rPr>
          <w:rFonts w:cs="Arial"/>
          <w:szCs w:val="20"/>
        </w:rPr>
      </w:pPr>
      <w:r>
        <w:rPr>
          <w:rFonts w:cs="Arial"/>
          <w:szCs w:val="20"/>
        </w:rPr>
        <w:t>1</w:t>
      </w:r>
      <w:r w:rsidR="00006227">
        <w:rPr>
          <w:rFonts w:cs="Arial"/>
          <w:szCs w:val="20"/>
        </w:rPr>
        <w:t xml:space="preserve">) </w:t>
      </w:r>
      <w:r w:rsidR="00006227" w:rsidRPr="002C4E46">
        <w:rPr>
          <w:rFonts w:cs="Arial"/>
          <w:szCs w:val="20"/>
        </w:rPr>
        <w:t xml:space="preserve"> </w:t>
      </w:r>
      <w:r w:rsidR="00006227" w:rsidRPr="00EC6A5C">
        <w:rPr>
          <w:rFonts w:cs="Arial"/>
          <w:b/>
          <w:bCs/>
          <w:sz w:val="22"/>
          <w:szCs w:val="22"/>
        </w:rPr>
        <w:t>vzorky</w:t>
      </w:r>
      <w:r w:rsidR="00006227" w:rsidRPr="00EC6A5C">
        <w:rPr>
          <w:rFonts w:cs="Arial"/>
          <w:sz w:val="22"/>
          <w:szCs w:val="22"/>
        </w:rPr>
        <w:t xml:space="preserve"> </w:t>
      </w:r>
      <w:r w:rsidR="00006227" w:rsidRPr="00090451">
        <w:rPr>
          <w:rFonts w:cs="Arial"/>
          <w:szCs w:val="20"/>
          <w:u w:val="single"/>
        </w:rPr>
        <w:t>pre každú položku časti zákazky</w:t>
      </w:r>
      <w:r w:rsidR="00006227">
        <w:rPr>
          <w:rFonts w:cs="Arial"/>
          <w:szCs w:val="20"/>
        </w:rPr>
        <w:t xml:space="preserve">, na ktorú uchádzač predkladá ponuku </w:t>
      </w:r>
      <w:r w:rsidR="00006227" w:rsidRPr="00F5170A">
        <w:rPr>
          <w:rFonts w:cs="Arial"/>
          <w:b/>
          <w:bCs/>
          <w:szCs w:val="20"/>
          <w:u w:val="single"/>
        </w:rPr>
        <w:t>v najmenších možných</w:t>
      </w:r>
      <w:r w:rsidR="00006227">
        <w:rPr>
          <w:rFonts w:cs="Arial"/>
          <w:szCs w:val="20"/>
        </w:rPr>
        <w:t xml:space="preserve"> baleniach ktoré má uchádzač k dispozícii aj keď nacenil väčšie balenia </w:t>
      </w:r>
      <w:r>
        <w:rPr>
          <w:rFonts w:cs="Arial"/>
          <w:szCs w:val="20"/>
        </w:rPr>
        <w:t xml:space="preserve">vo verejnej súťaži, </w:t>
      </w:r>
      <w:r w:rsidR="00006227">
        <w:rPr>
          <w:rFonts w:cs="Arial"/>
          <w:szCs w:val="20"/>
        </w:rPr>
        <w:t>(</w:t>
      </w:r>
      <w:r w:rsidR="0060234C" w:rsidRPr="006866A6">
        <w:rPr>
          <w:rFonts w:cs="Arial"/>
          <w:b/>
          <w:bCs/>
          <w:color w:val="FF0000"/>
          <w:szCs w:val="20"/>
          <w:u w:val="single"/>
        </w:rPr>
        <w:t>ne</w:t>
      </w:r>
      <w:r w:rsidR="00006227" w:rsidRPr="006866A6">
        <w:rPr>
          <w:rFonts w:cs="Arial"/>
          <w:b/>
          <w:bCs/>
          <w:color w:val="FF0000"/>
          <w:szCs w:val="20"/>
          <w:u w:val="single"/>
        </w:rPr>
        <w:t>týka sa</w:t>
      </w:r>
      <w:r w:rsidR="00006227" w:rsidRPr="006866A6">
        <w:rPr>
          <w:rFonts w:cs="Arial"/>
          <w:color w:val="FF0000"/>
          <w:szCs w:val="20"/>
        </w:rPr>
        <w:t xml:space="preserve"> </w:t>
      </w:r>
      <w:r w:rsidR="00006227" w:rsidRPr="0060234C">
        <w:rPr>
          <w:rFonts w:cs="Arial"/>
          <w:szCs w:val="20"/>
        </w:rPr>
        <w:t>dezinfekčných prostriedkov vo veľkých baleniach na dolievanie malých fliaš</w:t>
      </w:r>
      <w:r w:rsidR="0060234C" w:rsidRPr="0060234C">
        <w:rPr>
          <w:rFonts w:cs="Arial"/>
          <w:szCs w:val="20"/>
        </w:rPr>
        <w:t xml:space="preserve"> </w:t>
      </w:r>
      <w:r w:rsidRPr="006866A6">
        <w:rPr>
          <w:rFonts w:cs="Arial"/>
          <w:szCs w:val="20"/>
        </w:rPr>
        <w:t>:</w:t>
      </w:r>
      <w:r w:rsidR="0060234C" w:rsidRPr="006866A6">
        <w:rPr>
          <w:rFonts w:cs="Arial"/>
          <w:szCs w:val="20"/>
        </w:rPr>
        <w:t xml:space="preserve">, položka 1.1 v časti </w:t>
      </w:r>
      <w:r w:rsidR="005D666A" w:rsidRPr="006866A6">
        <w:rPr>
          <w:rFonts w:cs="Arial"/>
          <w:szCs w:val="20"/>
        </w:rPr>
        <w:t>3</w:t>
      </w:r>
      <w:r w:rsidR="0060234C" w:rsidRPr="006866A6">
        <w:rPr>
          <w:rFonts w:cs="Arial"/>
          <w:szCs w:val="20"/>
        </w:rPr>
        <w:t xml:space="preserve"> – Malé plochy ALKOHOL</w:t>
      </w:r>
      <w:r w:rsidR="001106FC" w:rsidRPr="006866A6">
        <w:rPr>
          <w:rFonts w:cs="Arial"/>
          <w:szCs w:val="20"/>
        </w:rPr>
        <w:t xml:space="preserve"> a netýka sa položk</w:t>
      </w:r>
      <w:r w:rsidR="005D666A" w:rsidRPr="006866A6">
        <w:rPr>
          <w:rFonts w:cs="Arial"/>
          <w:szCs w:val="20"/>
        </w:rPr>
        <w:t>y</w:t>
      </w:r>
      <w:r w:rsidR="001106FC" w:rsidRPr="006866A6">
        <w:rPr>
          <w:rFonts w:cs="Arial"/>
          <w:szCs w:val="20"/>
        </w:rPr>
        <w:t xml:space="preserve"> 1.1 v časti </w:t>
      </w:r>
      <w:r w:rsidR="006866A6" w:rsidRPr="006866A6">
        <w:rPr>
          <w:rFonts w:cs="Arial"/>
          <w:szCs w:val="20"/>
        </w:rPr>
        <w:t>2</w:t>
      </w:r>
      <w:r w:rsidR="001106FC" w:rsidRPr="006866A6">
        <w:rPr>
          <w:rFonts w:cs="Arial"/>
          <w:szCs w:val="20"/>
        </w:rPr>
        <w:t xml:space="preserve"> KAZ ak je produkt v položke 1.1 a 1.3 </w:t>
      </w:r>
      <w:r w:rsidR="001106FC" w:rsidRPr="006866A6">
        <w:rPr>
          <w:rFonts w:cs="Arial"/>
          <w:b/>
          <w:bCs/>
          <w:szCs w:val="20"/>
        </w:rPr>
        <w:t>rovnaký</w:t>
      </w:r>
      <w:r w:rsidR="006866A6" w:rsidRPr="006866A6">
        <w:rPr>
          <w:rFonts w:cs="Arial"/>
          <w:szCs w:val="20"/>
        </w:rPr>
        <w:t>;</w:t>
      </w:r>
      <w:r w:rsidR="001106FC" w:rsidRPr="006866A6">
        <w:rPr>
          <w:rFonts w:cs="Arial"/>
          <w:szCs w:val="20"/>
        </w:rPr>
        <w:t xml:space="preserve"> ak </w:t>
      </w:r>
      <w:r w:rsidR="001106FC" w:rsidRPr="006866A6">
        <w:rPr>
          <w:rFonts w:cs="Arial"/>
          <w:b/>
          <w:bCs/>
          <w:szCs w:val="20"/>
        </w:rPr>
        <w:t>nie je rovnaký</w:t>
      </w:r>
      <w:r w:rsidR="001106FC" w:rsidRPr="006866A6">
        <w:rPr>
          <w:rFonts w:cs="Arial"/>
          <w:szCs w:val="20"/>
        </w:rPr>
        <w:t xml:space="preserve"> je potrebné predložiť vzorku aj za položku 1.1 a za položku 1.3 v najmenšom možnom balení)</w:t>
      </w:r>
      <w:r w:rsidR="00006227" w:rsidRPr="006866A6">
        <w:rPr>
          <w:rFonts w:cs="Arial"/>
          <w:szCs w:val="20"/>
        </w:rPr>
        <w:t>) do sídla verejného obstarávateľa (v prípade osobného doručenia v čase od 07:00 do</w:t>
      </w:r>
      <w:r w:rsidR="00006227" w:rsidRPr="00CC57AA">
        <w:rPr>
          <w:rFonts w:cs="Arial"/>
          <w:szCs w:val="20"/>
        </w:rPr>
        <w:t xml:space="preserve"> 14:45 hod v prac. dňoch do podateľne verejného obstarávateľa)</w:t>
      </w:r>
      <w:r w:rsidR="00006227">
        <w:rPr>
          <w:rFonts w:cs="Arial"/>
          <w:szCs w:val="20"/>
        </w:rPr>
        <w:t xml:space="preserve"> v lehote na predkladanie ponúk.  </w:t>
      </w:r>
    </w:p>
    <w:p w14:paraId="20AF5CF3" w14:textId="422BCCD8" w:rsidR="00006227" w:rsidRPr="006866A6" w:rsidRDefault="0027102C" w:rsidP="00006227">
      <w:pPr>
        <w:tabs>
          <w:tab w:val="left" w:pos="284"/>
        </w:tabs>
        <w:autoSpaceDE w:val="0"/>
        <w:autoSpaceDN w:val="0"/>
        <w:adjustRightInd w:val="0"/>
        <w:rPr>
          <w:rFonts w:cs="Arial"/>
          <w:b/>
          <w:bCs/>
          <w:szCs w:val="20"/>
        </w:rPr>
      </w:pPr>
      <w:r w:rsidRPr="006866A6">
        <w:rPr>
          <w:rFonts w:cs="Arial"/>
          <w:b/>
          <w:bCs/>
          <w:szCs w:val="20"/>
          <w:highlight w:val="cyan"/>
        </w:rPr>
        <w:t>J</w:t>
      </w:r>
      <w:r w:rsidR="00006227" w:rsidRPr="006866A6">
        <w:rPr>
          <w:rFonts w:cs="Arial"/>
          <w:b/>
          <w:bCs/>
          <w:szCs w:val="20"/>
          <w:highlight w:val="cyan"/>
        </w:rPr>
        <w:t xml:space="preserve">e potrebné predložiť </w:t>
      </w:r>
      <w:r w:rsidRPr="006866A6">
        <w:rPr>
          <w:rFonts w:cs="Arial"/>
          <w:b/>
          <w:bCs/>
          <w:szCs w:val="20"/>
          <w:highlight w:val="cyan"/>
        </w:rPr>
        <w:t>aj vzorky vedier</w:t>
      </w:r>
      <w:r w:rsidR="00DD2E6F" w:rsidRPr="006866A6">
        <w:rPr>
          <w:rFonts w:cs="Arial"/>
          <w:b/>
          <w:bCs/>
          <w:szCs w:val="20"/>
          <w:highlight w:val="cyan"/>
        </w:rPr>
        <w:t>, utierok</w:t>
      </w:r>
      <w:r>
        <w:rPr>
          <w:rFonts w:cs="Arial"/>
          <w:szCs w:val="20"/>
        </w:rPr>
        <w:t xml:space="preserve">. </w:t>
      </w:r>
      <w:r w:rsidRPr="006866A6">
        <w:rPr>
          <w:rFonts w:cs="Arial"/>
          <w:b/>
          <w:bCs/>
          <w:szCs w:val="20"/>
          <w:highlight w:val="cyan"/>
          <w:u w:val="single"/>
        </w:rPr>
        <w:t>Verejný obstarávateľ vráti (neotvorené) vzorky uchádzačom po vyhodnotení verejnej súťaž</w:t>
      </w:r>
      <w:r w:rsidR="006866A6" w:rsidRPr="006866A6">
        <w:rPr>
          <w:rFonts w:cs="Arial"/>
          <w:b/>
          <w:bCs/>
          <w:szCs w:val="20"/>
          <w:highlight w:val="cyan"/>
          <w:u w:val="single"/>
        </w:rPr>
        <w:t>i</w:t>
      </w:r>
      <w:r>
        <w:rPr>
          <w:rFonts w:cs="Arial"/>
          <w:szCs w:val="20"/>
        </w:rPr>
        <w:t xml:space="preserve"> t.j. po oznámení o výsledku vyhodnotenia ponúk. Verejný obstarávateľ si vyhotoví fotodokumentáciu predložených vzoriek pre potrebu kontroly verejného obstarávania kontrolnými orgánmi. V prípade potreby použitia</w:t>
      </w:r>
      <w:r w:rsidR="00DD2E6F">
        <w:rPr>
          <w:rFonts w:cs="Arial"/>
          <w:szCs w:val="20"/>
        </w:rPr>
        <w:t xml:space="preserve"> / odskúšania</w:t>
      </w:r>
      <w:r>
        <w:rPr>
          <w:rFonts w:cs="Arial"/>
          <w:szCs w:val="20"/>
        </w:rPr>
        <w:t xml:space="preserve"> dezinfekčného prostriedku odbornou komisiou pri vyhodnocovaní predmetu zákazky, </w:t>
      </w:r>
      <w:r w:rsidRPr="006866A6">
        <w:rPr>
          <w:rFonts w:cs="Arial"/>
          <w:b/>
          <w:bCs/>
          <w:szCs w:val="20"/>
          <w:highlight w:val="cyan"/>
        </w:rPr>
        <w:t>uchádzač predložením</w:t>
      </w:r>
      <w:r w:rsidR="00DD2E6F" w:rsidRPr="006866A6">
        <w:rPr>
          <w:rFonts w:cs="Arial"/>
          <w:b/>
          <w:bCs/>
          <w:szCs w:val="20"/>
          <w:highlight w:val="cyan"/>
        </w:rPr>
        <w:t xml:space="preserve"> svojej</w:t>
      </w:r>
      <w:r w:rsidRPr="006866A6">
        <w:rPr>
          <w:rFonts w:cs="Arial"/>
          <w:b/>
          <w:bCs/>
          <w:szCs w:val="20"/>
          <w:highlight w:val="cyan"/>
        </w:rPr>
        <w:t xml:space="preserve"> ponuky súhlasí s bezplatným využitím vzorky na potreby vyhodnotenia</w:t>
      </w:r>
      <w:r w:rsidR="00DD2E6F" w:rsidRPr="006866A6">
        <w:rPr>
          <w:rFonts w:cs="Arial"/>
          <w:b/>
          <w:bCs/>
          <w:szCs w:val="20"/>
          <w:highlight w:val="cyan"/>
        </w:rPr>
        <w:t xml:space="preserve"> </w:t>
      </w:r>
      <w:r w:rsidRPr="006866A6">
        <w:rPr>
          <w:rFonts w:cs="Arial"/>
          <w:b/>
          <w:bCs/>
          <w:szCs w:val="20"/>
          <w:highlight w:val="cyan"/>
        </w:rPr>
        <w:t>ponuky.</w:t>
      </w:r>
      <w:r w:rsidRPr="006866A6">
        <w:rPr>
          <w:rFonts w:cs="Arial"/>
          <w:b/>
          <w:bCs/>
          <w:szCs w:val="20"/>
        </w:rPr>
        <w:t xml:space="preserve"> </w:t>
      </w:r>
    </w:p>
    <w:p w14:paraId="028DA8B4" w14:textId="77777777" w:rsidR="00006227" w:rsidRDefault="00006227" w:rsidP="00006227">
      <w:pPr>
        <w:tabs>
          <w:tab w:val="left" w:pos="284"/>
        </w:tabs>
        <w:autoSpaceDE w:val="0"/>
        <w:autoSpaceDN w:val="0"/>
        <w:adjustRightInd w:val="0"/>
        <w:rPr>
          <w:rFonts w:cs="Arial"/>
          <w:szCs w:val="20"/>
        </w:rPr>
      </w:pPr>
    </w:p>
    <w:p w14:paraId="0F8DAD60" w14:textId="77777777" w:rsidR="00006227" w:rsidRDefault="00006227" w:rsidP="00006227">
      <w:pPr>
        <w:tabs>
          <w:tab w:val="left" w:pos="284"/>
        </w:tabs>
        <w:autoSpaceDE w:val="0"/>
        <w:autoSpaceDN w:val="0"/>
        <w:adjustRightInd w:val="0"/>
        <w:rPr>
          <w:rFonts w:cs="Arial"/>
          <w:szCs w:val="20"/>
        </w:rPr>
      </w:pPr>
      <w:r>
        <w:rPr>
          <w:rFonts w:cs="Arial"/>
          <w:szCs w:val="20"/>
        </w:rPr>
        <w:t xml:space="preserve">Adresa verejného obstarávateľa: </w:t>
      </w:r>
    </w:p>
    <w:p w14:paraId="49410741" w14:textId="77777777" w:rsidR="00006227" w:rsidRDefault="00006227" w:rsidP="00006227">
      <w:pPr>
        <w:tabs>
          <w:tab w:val="left" w:pos="284"/>
        </w:tabs>
        <w:autoSpaceDE w:val="0"/>
        <w:autoSpaceDN w:val="0"/>
        <w:adjustRightInd w:val="0"/>
        <w:rPr>
          <w:rFonts w:cs="Arial"/>
          <w:szCs w:val="20"/>
        </w:rPr>
      </w:pPr>
      <w:r w:rsidRPr="00A0576E">
        <w:rPr>
          <w:rFonts w:cs="Arial"/>
          <w:b/>
          <w:bCs/>
          <w:szCs w:val="20"/>
        </w:rPr>
        <w:t>Fakultná nemocnica s poliklinikou Nové Zámky</w:t>
      </w:r>
    </w:p>
    <w:p w14:paraId="5EC02F1D" w14:textId="77777777" w:rsidR="00006227" w:rsidRDefault="00006227" w:rsidP="00006227">
      <w:pPr>
        <w:tabs>
          <w:tab w:val="left" w:pos="284"/>
        </w:tabs>
        <w:autoSpaceDE w:val="0"/>
        <w:autoSpaceDN w:val="0"/>
        <w:adjustRightInd w:val="0"/>
        <w:rPr>
          <w:rFonts w:cs="Arial"/>
          <w:szCs w:val="20"/>
        </w:rPr>
      </w:pPr>
      <w:r w:rsidRPr="00A0576E">
        <w:rPr>
          <w:rFonts w:cs="Arial"/>
          <w:b/>
          <w:bCs/>
          <w:szCs w:val="20"/>
        </w:rPr>
        <w:t>Ing. Vladimír Lipovský</w:t>
      </w:r>
    </w:p>
    <w:p w14:paraId="0DDC57F6" w14:textId="77777777" w:rsidR="00006227" w:rsidRDefault="00006227" w:rsidP="00006227">
      <w:pPr>
        <w:tabs>
          <w:tab w:val="left" w:pos="284"/>
        </w:tabs>
        <w:autoSpaceDE w:val="0"/>
        <w:autoSpaceDN w:val="0"/>
        <w:adjustRightInd w:val="0"/>
        <w:rPr>
          <w:rFonts w:cs="Arial"/>
          <w:szCs w:val="20"/>
        </w:rPr>
      </w:pPr>
      <w:r w:rsidRPr="00A0576E">
        <w:rPr>
          <w:rFonts w:cs="Arial"/>
          <w:b/>
          <w:bCs/>
          <w:szCs w:val="20"/>
        </w:rPr>
        <w:t>Slovenská ulica 11 A</w:t>
      </w:r>
      <w:r w:rsidRPr="00A0576E">
        <w:rPr>
          <w:rFonts w:cs="Arial"/>
          <w:b/>
          <w:bCs/>
          <w:szCs w:val="20"/>
        </w:rPr>
        <w:tab/>
      </w:r>
    </w:p>
    <w:p w14:paraId="59272579" w14:textId="77777777" w:rsidR="00006227" w:rsidRDefault="00006227" w:rsidP="00006227">
      <w:pPr>
        <w:tabs>
          <w:tab w:val="left" w:pos="284"/>
        </w:tabs>
        <w:autoSpaceDE w:val="0"/>
        <w:autoSpaceDN w:val="0"/>
        <w:adjustRightInd w:val="0"/>
        <w:rPr>
          <w:rFonts w:cs="Arial"/>
          <w:szCs w:val="20"/>
        </w:rPr>
      </w:pPr>
      <w:r w:rsidRPr="00A0576E">
        <w:rPr>
          <w:rFonts w:cs="Arial"/>
          <w:b/>
          <w:bCs/>
          <w:szCs w:val="20"/>
        </w:rPr>
        <w:t>940 34 Nové Zámky</w:t>
      </w:r>
    </w:p>
    <w:p w14:paraId="4DD57A22" w14:textId="77777777" w:rsidR="00006227" w:rsidRDefault="00006227" w:rsidP="00006227">
      <w:pPr>
        <w:tabs>
          <w:tab w:val="left" w:pos="284"/>
        </w:tabs>
        <w:autoSpaceDE w:val="0"/>
        <w:autoSpaceDN w:val="0"/>
        <w:adjustRightInd w:val="0"/>
        <w:rPr>
          <w:rFonts w:cs="Arial"/>
          <w:szCs w:val="20"/>
        </w:rPr>
      </w:pPr>
    </w:p>
    <w:p w14:paraId="11BB48C4" w14:textId="679A724B" w:rsidR="00006227" w:rsidRDefault="00006227" w:rsidP="00006227">
      <w:pPr>
        <w:tabs>
          <w:tab w:val="left" w:pos="284"/>
        </w:tabs>
        <w:autoSpaceDE w:val="0"/>
        <w:autoSpaceDN w:val="0"/>
        <w:adjustRightInd w:val="0"/>
        <w:rPr>
          <w:rFonts w:cs="Arial"/>
          <w:szCs w:val="20"/>
        </w:rPr>
      </w:pPr>
      <w:r w:rsidRPr="00A0576E">
        <w:rPr>
          <w:rFonts w:cs="Arial"/>
          <w:szCs w:val="20"/>
        </w:rPr>
        <w:t xml:space="preserve">Označenie </w:t>
      </w:r>
      <w:r>
        <w:rPr>
          <w:rFonts w:cs="Arial"/>
          <w:szCs w:val="20"/>
        </w:rPr>
        <w:t>balíka</w:t>
      </w:r>
      <w:r w:rsidRPr="00A0576E">
        <w:rPr>
          <w:rFonts w:cs="Arial"/>
          <w:szCs w:val="20"/>
        </w:rPr>
        <w:t>: „</w:t>
      </w:r>
      <w:r>
        <w:rPr>
          <w:rFonts w:cs="Arial"/>
          <w:b/>
          <w:szCs w:val="20"/>
        </w:rPr>
        <w:t xml:space="preserve">Vzorky dezinfekčných prostriedkov </w:t>
      </w:r>
      <w:r w:rsidR="0060234C">
        <w:rPr>
          <w:rFonts w:cs="Arial"/>
          <w:b/>
          <w:szCs w:val="20"/>
        </w:rPr>
        <w:t xml:space="preserve">– plochy </w:t>
      </w:r>
      <w:r>
        <w:rPr>
          <w:rFonts w:cs="Arial"/>
          <w:b/>
          <w:szCs w:val="20"/>
        </w:rPr>
        <w:t>- súťaž</w:t>
      </w:r>
      <w:r w:rsidRPr="00A0576E">
        <w:rPr>
          <w:rFonts w:cs="Arial"/>
          <w:szCs w:val="20"/>
        </w:rPr>
        <w:t xml:space="preserve">“ </w:t>
      </w:r>
    </w:p>
    <w:p w14:paraId="58E33595" w14:textId="77777777" w:rsidR="00006227" w:rsidRDefault="00006227" w:rsidP="00006227">
      <w:pPr>
        <w:tabs>
          <w:tab w:val="left" w:pos="284"/>
        </w:tabs>
        <w:autoSpaceDE w:val="0"/>
        <w:autoSpaceDN w:val="0"/>
        <w:adjustRightInd w:val="0"/>
        <w:rPr>
          <w:rFonts w:cs="Arial"/>
          <w:szCs w:val="20"/>
        </w:rPr>
      </w:pPr>
    </w:p>
    <w:p w14:paraId="1F8B7FAE" w14:textId="726FEDD4" w:rsidR="00006227" w:rsidRPr="004C3D1F" w:rsidRDefault="00DD2E6F" w:rsidP="00006227">
      <w:pPr>
        <w:tabs>
          <w:tab w:val="left" w:pos="284"/>
        </w:tabs>
        <w:autoSpaceDE w:val="0"/>
        <w:autoSpaceDN w:val="0"/>
        <w:adjustRightInd w:val="0"/>
        <w:rPr>
          <w:rFonts w:cs="Arial"/>
          <w:szCs w:val="20"/>
        </w:rPr>
      </w:pPr>
      <w:r>
        <w:rPr>
          <w:rFonts w:cs="Arial"/>
          <w:szCs w:val="20"/>
        </w:rPr>
        <w:t>2</w:t>
      </w:r>
      <w:r w:rsidR="00006227">
        <w:rPr>
          <w:rFonts w:cs="Arial"/>
          <w:szCs w:val="20"/>
        </w:rPr>
        <w:t xml:space="preserve"> </w:t>
      </w:r>
      <w:r w:rsidR="00006227" w:rsidRPr="006F7F2E">
        <w:rPr>
          <w:rFonts w:cs="Arial"/>
          <w:b/>
          <w:bCs/>
          <w:szCs w:val="20"/>
          <w:u w:val="single"/>
        </w:rPr>
        <w:t>súpis predkladaných vzoriek</w:t>
      </w:r>
      <w:r w:rsidR="00006227">
        <w:rPr>
          <w:rFonts w:cs="Arial"/>
          <w:szCs w:val="20"/>
        </w:rPr>
        <w:t xml:space="preserve"> s uvedením pre ktoré časti zákazky sú určené</w:t>
      </w:r>
      <w:r>
        <w:rPr>
          <w:rFonts w:cs="Arial"/>
          <w:szCs w:val="20"/>
        </w:rPr>
        <w:t xml:space="preserve"> </w:t>
      </w:r>
      <w:r w:rsidR="00006227">
        <w:rPr>
          <w:rFonts w:cs="Arial"/>
          <w:szCs w:val="20"/>
        </w:rPr>
        <w:t xml:space="preserve"> - </w:t>
      </w:r>
      <w:r w:rsidR="00006227" w:rsidRPr="004C3D1F">
        <w:rPr>
          <w:rFonts w:cs="Arial"/>
          <w:szCs w:val="20"/>
        </w:rPr>
        <w:t>bude slúžiť ako kontrola pre uchádzača</w:t>
      </w:r>
      <w:r w:rsidR="00006227">
        <w:rPr>
          <w:rFonts w:cs="Arial"/>
          <w:szCs w:val="20"/>
        </w:rPr>
        <w:t xml:space="preserve"> ako aj </w:t>
      </w:r>
      <w:r w:rsidR="00006227" w:rsidRPr="004C3D1F">
        <w:rPr>
          <w:rFonts w:cs="Arial"/>
          <w:szCs w:val="20"/>
        </w:rPr>
        <w:t>pre uľahčenie vyhodnocovania podmienky účasti pre verejného obstarávateľa.</w:t>
      </w:r>
    </w:p>
    <w:p w14:paraId="45ADF4ED" w14:textId="77777777" w:rsidR="00006227" w:rsidRDefault="00006227" w:rsidP="00006227">
      <w:pPr>
        <w:tabs>
          <w:tab w:val="left" w:pos="284"/>
        </w:tabs>
        <w:autoSpaceDE w:val="0"/>
        <w:autoSpaceDN w:val="0"/>
        <w:adjustRightInd w:val="0"/>
        <w:rPr>
          <w:rFonts w:cs="Arial"/>
          <w:szCs w:val="20"/>
        </w:rPr>
      </w:pPr>
    </w:p>
    <w:p w14:paraId="0885C0E9" w14:textId="57997FCD" w:rsidR="00006227" w:rsidRPr="004C3D1F" w:rsidRDefault="00006227" w:rsidP="00006227">
      <w:pPr>
        <w:tabs>
          <w:tab w:val="left" w:pos="284"/>
        </w:tabs>
        <w:autoSpaceDE w:val="0"/>
        <w:autoSpaceDN w:val="0"/>
        <w:adjustRightInd w:val="0"/>
        <w:rPr>
          <w:rFonts w:cs="Arial"/>
          <w:szCs w:val="20"/>
        </w:rPr>
      </w:pPr>
      <w:r w:rsidRPr="004C3D1F">
        <w:rPr>
          <w:rFonts w:cs="Arial"/>
          <w:szCs w:val="20"/>
        </w:rPr>
        <w:t xml:space="preserve">Uchádzač je povinný doručiť vzorky v lehote na predkladanie ponúk </w:t>
      </w:r>
      <w:r w:rsidRPr="004C3D1F">
        <w:rPr>
          <w:rFonts w:cs="Arial"/>
          <w:b/>
          <w:bCs/>
          <w:szCs w:val="20"/>
          <w:u w:val="single"/>
        </w:rPr>
        <w:t>a do hodiny určenej v lehote na predkladanie ponúk</w:t>
      </w:r>
      <w:r w:rsidRPr="004C3D1F">
        <w:rPr>
          <w:rFonts w:cs="Arial"/>
          <w:szCs w:val="20"/>
        </w:rPr>
        <w:t xml:space="preserve"> (v časti IV.2.2 oznámenia o vyhlásení verejného obstarávania</w:t>
      </w:r>
      <w:r w:rsidR="00EA54F9">
        <w:rPr>
          <w:rFonts w:cs="Arial"/>
          <w:szCs w:val="20"/>
        </w:rPr>
        <w:t>), v</w:t>
      </w:r>
      <w:r w:rsidRPr="004C3D1F">
        <w:rPr>
          <w:rFonts w:cs="Arial"/>
          <w:szCs w:val="20"/>
        </w:rPr>
        <w:t> opačnom prípade bude uchádzač z verejného obstarávania vylúčený. Z tohto dôvodu verejný obstarávateľ upozorňuje uchádzačov, že v prípade ak využije služby kuriérskej spoločnosti alebo iného spôsobu doručenia, aby počítali s lehotou dodania danej kuriérskej alebo inej dopravy.</w:t>
      </w:r>
    </w:p>
    <w:p w14:paraId="0E46719B" w14:textId="77777777" w:rsidR="00006227" w:rsidRPr="006F7F2E" w:rsidRDefault="00006227" w:rsidP="00006227">
      <w:pPr>
        <w:tabs>
          <w:tab w:val="left" w:pos="284"/>
        </w:tabs>
        <w:autoSpaceDE w:val="0"/>
        <w:autoSpaceDN w:val="0"/>
        <w:adjustRightInd w:val="0"/>
        <w:rPr>
          <w:rFonts w:cs="Arial"/>
          <w:szCs w:val="20"/>
          <w:highlight w:val="yellow"/>
        </w:rPr>
      </w:pPr>
    </w:p>
    <w:p w14:paraId="3F80FB4F" w14:textId="1B264175" w:rsidR="00006227" w:rsidRPr="002C0191" w:rsidRDefault="00006227" w:rsidP="00006227">
      <w:pPr>
        <w:tabs>
          <w:tab w:val="left" w:pos="284"/>
        </w:tabs>
        <w:autoSpaceDE w:val="0"/>
        <w:autoSpaceDN w:val="0"/>
        <w:adjustRightInd w:val="0"/>
        <w:rPr>
          <w:rFonts w:cs="Arial"/>
          <w:b/>
          <w:bCs/>
          <w:szCs w:val="20"/>
        </w:rPr>
      </w:pPr>
      <w:r w:rsidRPr="00DD2E6F">
        <w:rPr>
          <w:rFonts w:cs="Arial"/>
          <w:szCs w:val="20"/>
        </w:rPr>
        <w:lastRenderedPageBreak/>
        <w:t>Pri položkách pri ktorých sa vyžaduje odnímateľný rozprašovač (či už súčasťou balenia alebo zvlášť balený rozprašovač k dezinfekčnému prostriedk</w:t>
      </w:r>
      <w:r w:rsidR="00DD2E6F" w:rsidRPr="00DD2E6F">
        <w:rPr>
          <w:rFonts w:cs="Arial"/>
          <w:szCs w:val="20"/>
        </w:rPr>
        <w:t>u)</w:t>
      </w:r>
      <w:r w:rsidRPr="00DD2E6F">
        <w:rPr>
          <w:rFonts w:cs="Arial"/>
          <w:szCs w:val="20"/>
        </w:rPr>
        <w:t xml:space="preserve">, </w:t>
      </w:r>
      <w:r w:rsidRPr="00DD2E6F">
        <w:rPr>
          <w:rFonts w:cs="Arial"/>
          <w:b/>
          <w:bCs/>
          <w:szCs w:val="20"/>
        </w:rPr>
        <w:t>je potrebné taktiež predložiť na preukázanie splnenia danej podmienky účasti.</w:t>
      </w:r>
      <w:r w:rsidRPr="002C0191">
        <w:rPr>
          <w:rFonts w:cs="Arial"/>
          <w:b/>
          <w:bCs/>
          <w:szCs w:val="20"/>
        </w:rPr>
        <w:t xml:space="preserve"> </w:t>
      </w:r>
    </w:p>
    <w:p w14:paraId="5235E1C9" w14:textId="77777777" w:rsidR="00006227" w:rsidRPr="002C0191" w:rsidRDefault="00006227" w:rsidP="00006227">
      <w:pPr>
        <w:tabs>
          <w:tab w:val="left" w:pos="284"/>
        </w:tabs>
        <w:autoSpaceDE w:val="0"/>
        <w:autoSpaceDN w:val="0"/>
        <w:adjustRightInd w:val="0"/>
        <w:rPr>
          <w:rFonts w:cs="Arial"/>
          <w:b/>
          <w:bCs/>
          <w:szCs w:val="20"/>
        </w:rPr>
      </w:pPr>
    </w:p>
    <w:p w14:paraId="0E605AF3" w14:textId="4BCBC7D4" w:rsidR="00006227" w:rsidRDefault="00006227" w:rsidP="00006227">
      <w:pPr>
        <w:tabs>
          <w:tab w:val="left" w:pos="284"/>
        </w:tabs>
        <w:autoSpaceDE w:val="0"/>
        <w:autoSpaceDN w:val="0"/>
        <w:adjustRightInd w:val="0"/>
        <w:rPr>
          <w:rFonts w:cs="Arial"/>
          <w:szCs w:val="20"/>
        </w:rPr>
      </w:pPr>
      <w:r w:rsidRPr="004C3D1F">
        <w:rPr>
          <w:rFonts w:cs="Arial"/>
          <w:szCs w:val="20"/>
        </w:rPr>
        <w:t>Vzorky musia byť riadne označené</w:t>
      </w:r>
      <w:r>
        <w:rPr>
          <w:rFonts w:cs="Arial"/>
          <w:szCs w:val="20"/>
        </w:rPr>
        <w:t>.</w:t>
      </w:r>
    </w:p>
    <w:p w14:paraId="2A24CA76" w14:textId="77777777" w:rsidR="0021408C" w:rsidRPr="00E854A8" w:rsidRDefault="0021408C" w:rsidP="0021408C">
      <w:pPr>
        <w:tabs>
          <w:tab w:val="left" w:pos="284"/>
        </w:tabs>
        <w:autoSpaceDE w:val="0"/>
        <w:autoSpaceDN w:val="0"/>
        <w:adjustRightInd w:val="0"/>
        <w:rPr>
          <w:rFonts w:cs="Arial"/>
          <w:sz w:val="22"/>
          <w:szCs w:val="22"/>
        </w:rPr>
      </w:pPr>
    </w:p>
    <w:p w14:paraId="3C795BE7" w14:textId="75831CFC" w:rsidR="00E854A8" w:rsidRDefault="00695568" w:rsidP="00E854A8">
      <w:pPr>
        <w:pBdr>
          <w:top w:val="single" w:sz="4" w:space="1" w:color="auto"/>
          <w:left w:val="single" w:sz="4" w:space="4" w:color="auto"/>
          <w:bottom w:val="single" w:sz="4" w:space="1" w:color="auto"/>
          <w:right w:val="single" w:sz="4" w:space="4" w:color="auto"/>
        </w:pBdr>
        <w:tabs>
          <w:tab w:val="left" w:pos="284"/>
        </w:tabs>
        <w:autoSpaceDE w:val="0"/>
        <w:autoSpaceDN w:val="0"/>
        <w:adjustRightInd w:val="0"/>
        <w:rPr>
          <w:b/>
          <w:bCs/>
          <w:sz w:val="22"/>
          <w:szCs w:val="22"/>
        </w:rPr>
      </w:pPr>
      <w:r w:rsidRPr="00E854A8">
        <w:rPr>
          <w:rFonts w:cs="Arial"/>
          <w:b/>
          <w:bCs/>
          <w:sz w:val="22"/>
          <w:szCs w:val="22"/>
          <w:highlight w:val="cyan"/>
        </w:rPr>
        <w:t>Uchádzač môže aj vzorky nahradiť „JED“ – om,</w:t>
      </w:r>
      <w:r w:rsidRPr="00E854A8">
        <w:rPr>
          <w:rFonts w:cs="Arial"/>
          <w:b/>
          <w:bCs/>
          <w:sz w:val="22"/>
          <w:szCs w:val="22"/>
        </w:rPr>
        <w:t xml:space="preserve"> vyplnením časti Časť IV : Podmienky účasti </w:t>
      </w:r>
      <w:r w:rsidRPr="00E854A8">
        <w:rPr>
          <w:b/>
          <w:bCs/>
          <w:sz w:val="22"/>
          <w:szCs w:val="22"/>
        </w:rPr>
        <w:t>C: TECHNICKÁ A ODBORNÁ SPÔSOBILOSŤ</w:t>
      </w:r>
      <w:r w:rsidR="0021408C" w:rsidRPr="00E854A8">
        <w:rPr>
          <w:b/>
          <w:bCs/>
          <w:sz w:val="22"/>
          <w:szCs w:val="22"/>
        </w:rPr>
        <w:t xml:space="preserve"> – </w:t>
      </w:r>
      <w:r w:rsidR="0021408C" w:rsidRPr="006866A6">
        <w:rPr>
          <w:b/>
          <w:bCs/>
          <w:sz w:val="22"/>
          <w:szCs w:val="22"/>
          <w:highlight w:val="cyan"/>
        </w:rPr>
        <w:t>bod 11</w:t>
      </w:r>
      <w:r w:rsidR="00E854A8" w:rsidRPr="006866A6">
        <w:rPr>
          <w:b/>
          <w:bCs/>
          <w:sz w:val="22"/>
          <w:szCs w:val="22"/>
          <w:highlight w:val="cyan"/>
        </w:rPr>
        <w:t>.</w:t>
      </w:r>
    </w:p>
    <w:p w14:paraId="41FBD30D" w14:textId="58E9A3E4" w:rsidR="00CD2534" w:rsidRPr="00E854A8" w:rsidRDefault="00CD2534" w:rsidP="00E854A8">
      <w:pPr>
        <w:pBdr>
          <w:top w:val="single" w:sz="4" w:space="1" w:color="auto"/>
          <w:left w:val="single" w:sz="4" w:space="4" w:color="auto"/>
          <w:bottom w:val="single" w:sz="4" w:space="1" w:color="auto"/>
          <w:right w:val="single" w:sz="4" w:space="4" w:color="auto"/>
        </w:pBdr>
        <w:tabs>
          <w:tab w:val="left" w:pos="284"/>
        </w:tabs>
        <w:autoSpaceDE w:val="0"/>
        <w:autoSpaceDN w:val="0"/>
        <w:adjustRightInd w:val="0"/>
        <w:rPr>
          <w:b/>
          <w:bCs/>
          <w:sz w:val="22"/>
          <w:szCs w:val="22"/>
        </w:rPr>
      </w:pPr>
      <w:r w:rsidRPr="00CD2534">
        <w:rPr>
          <w:sz w:val="22"/>
          <w:szCs w:val="22"/>
        </w:rPr>
        <w:t>Verejný obstarávateľ však</w:t>
      </w:r>
      <w:r>
        <w:rPr>
          <w:b/>
          <w:bCs/>
          <w:sz w:val="22"/>
          <w:szCs w:val="22"/>
        </w:rPr>
        <w:t xml:space="preserve"> upozorňuje, </w:t>
      </w:r>
      <w:r w:rsidRPr="00CD2534">
        <w:rPr>
          <w:sz w:val="22"/>
          <w:szCs w:val="22"/>
        </w:rPr>
        <w:t xml:space="preserve">že v prípade, ak uchádzač na 1. mieste v poradí v danej časti zákazky využije „JED“ verejný obstarávateľ vyzve uchádzača na predloženie </w:t>
      </w:r>
      <w:r>
        <w:rPr>
          <w:sz w:val="22"/>
          <w:szCs w:val="22"/>
        </w:rPr>
        <w:t xml:space="preserve">vzoriek </w:t>
      </w:r>
      <w:r w:rsidRPr="00CD2534">
        <w:rPr>
          <w:sz w:val="22"/>
          <w:szCs w:val="22"/>
        </w:rPr>
        <w:t xml:space="preserve">v lehote nie kratšej ako 5 pracovných dní. Z tohto dôvodu je potrebné aby uchádzač mal k dispozícii tieto </w:t>
      </w:r>
      <w:r>
        <w:rPr>
          <w:sz w:val="22"/>
          <w:szCs w:val="22"/>
        </w:rPr>
        <w:t>vzorky</w:t>
      </w:r>
      <w:r w:rsidRPr="00CD2534">
        <w:rPr>
          <w:sz w:val="22"/>
          <w:szCs w:val="22"/>
        </w:rPr>
        <w:t>.</w:t>
      </w:r>
      <w:r>
        <w:rPr>
          <w:b/>
          <w:bCs/>
          <w:sz w:val="22"/>
          <w:szCs w:val="22"/>
        </w:rPr>
        <w:t xml:space="preserve">  </w:t>
      </w:r>
      <w:r w:rsidRPr="00CD2534">
        <w:rPr>
          <w:sz w:val="22"/>
          <w:szCs w:val="22"/>
        </w:rPr>
        <w:t>Ďalšie informácie o</w:t>
      </w:r>
      <w:r>
        <w:rPr>
          <w:sz w:val="22"/>
          <w:szCs w:val="22"/>
        </w:rPr>
        <w:t xml:space="preserve"> predkladaní</w:t>
      </w:r>
      <w:r w:rsidRPr="00CD2534">
        <w:rPr>
          <w:sz w:val="22"/>
          <w:szCs w:val="22"/>
        </w:rPr>
        <w:t> </w:t>
      </w:r>
      <w:r>
        <w:rPr>
          <w:sz w:val="22"/>
          <w:szCs w:val="22"/>
        </w:rPr>
        <w:t>„</w:t>
      </w:r>
      <w:r w:rsidRPr="00CD2534">
        <w:rPr>
          <w:sz w:val="22"/>
          <w:szCs w:val="22"/>
        </w:rPr>
        <w:t>JED</w:t>
      </w:r>
      <w:r>
        <w:rPr>
          <w:sz w:val="22"/>
          <w:szCs w:val="22"/>
        </w:rPr>
        <w:t>“</w:t>
      </w:r>
      <w:r w:rsidRPr="00CD2534">
        <w:rPr>
          <w:sz w:val="22"/>
          <w:szCs w:val="22"/>
        </w:rPr>
        <w:t>-</w:t>
      </w:r>
      <w:r>
        <w:rPr>
          <w:sz w:val="22"/>
          <w:szCs w:val="22"/>
        </w:rPr>
        <w:t>u</w:t>
      </w:r>
      <w:r w:rsidRPr="00CD2534">
        <w:rPr>
          <w:sz w:val="22"/>
          <w:szCs w:val="22"/>
        </w:rPr>
        <w:t xml:space="preserve"> uvedené v tejto časti SP - Spoločné pre podmienky účasti podľa § 32 a 34  ZVO</w:t>
      </w:r>
      <w:r w:rsidR="006866A6">
        <w:rPr>
          <w:sz w:val="22"/>
          <w:szCs w:val="22"/>
        </w:rPr>
        <w:t xml:space="preserve"> </w:t>
      </w:r>
    </w:p>
    <w:p w14:paraId="49DCD3DD" w14:textId="19312F86" w:rsidR="00CD2534" w:rsidRDefault="00C610A7" w:rsidP="00E854A8">
      <w:pPr>
        <w:rPr>
          <w:rFonts w:cs="Arial"/>
          <w:b/>
          <w:sz w:val="22"/>
          <w:szCs w:val="22"/>
        </w:rPr>
      </w:pPr>
      <w:r>
        <w:pict w14:anchorId="1A6B15D4">
          <v:rect id="_x0000_i1026" style="width:0;height:1.5pt" o:hralign="center" o:hrstd="t" o:hr="t" fillcolor="#a0a0a0" stroked="f"/>
        </w:pict>
      </w:r>
    </w:p>
    <w:p w14:paraId="648B46AC" w14:textId="77777777" w:rsidR="00EA54F9" w:rsidRDefault="00EA54F9" w:rsidP="00E854A8">
      <w:pPr>
        <w:rPr>
          <w:rFonts w:cs="Arial"/>
          <w:b/>
          <w:sz w:val="22"/>
          <w:szCs w:val="22"/>
        </w:rPr>
      </w:pPr>
    </w:p>
    <w:p w14:paraId="68A12FD2" w14:textId="7D1332A8" w:rsidR="00E854A8" w:rsidRDefault="00E854A8" w:rsidP="00E854A8">
      <w:pPr>
        <w:rPr>
          <w:rFonts w:cs="Arial"/>
          <w:b/>
          <w:sz w:val="22"/>
          <w:szCs w:val="22"/>
        </w:rPr>
      </w:pPr>
      <w:r>
        <w:rPr>
          <w:rFonts w:cs="Arial"/>
          <w:b/>
          <w:sz w:val="22"/>
          <w:szCs w:val="22"/>
        </w:rPr>
        <w:t>2.2.2:</w:t>
      </w:r>
    </w:p>
    <w:p w14:paraId="16C76FFB" w14:textId="681AD66E" w:rsidR="00E854A8" w:rsidRPr="00287672" w:rsidRDefault="00E854A8" w:rsidP="00E854A8">
      <w:pPr>
        <w:rPr>
          <w:rFonts w:cs="Arial"/>
          <w:b/>
        </w:rPr>
      </w:pPr>
      <w:r w:rsidRPr="00287672">
        <w:rPr>
          <w:rFonts w:cs="Arial"/>
          <w:b/>
          <w:sz w:val="22"/>
          <w:szCs w:val="22"/>
        </w:rPr>
        <w:t>Doklady na preukázanie noriem – výsledky z testovania z akreditovaných laboratórií</w:t>
      </w:r>
      <w:r w:rsidRPr="00287672">
        <w:rPr>
          <w:rFonts w:cs="Arial"/>
          <w:b/>
        </w:rPr>
        <w:t xml:space="preserve"> (</w:t>
      </w:r>
      <w:r w:rsidRPr="00287672">
        <w:rPr>
          <w:rFonts w:cs="Arial"/>
          <w:bCs/>
          <w:i/>
          <w:iCs/>
        </w:rPr>
        <w:t xml:space="preserve">preukazuje sa len pre požadované normy verejným obstarávateľom. V prípade, ak uchádzač ponúka väčšie spektrum účinnosti pri danom dezinf. prostriedku, takéto normy  k týmto naviac spektrám účinnosti uchádzač </w:t>
      </w:r>
      <w:r w:rsidRPr="00287672">
        <w:rPr>
          <w:rFonts w:cs="Arial"/>
          <w:b/>
          <w:i/>
          <w:iCs/>
          <w:color w:val="FF0000"/>
          <w:u w:val="single"/>
        </w:rPr>
        <w:t xml:space="preserve">nepreukazuje </w:t>
      </w:r>
      <w:r w:rsidRPr="00287672">
        <w:rPr>
          <w:rFonts w:cs="Arial"/>
          <w:bCs/>
          <w:i/>
          <w:iCs/>
        </w:rPr>
        <w:t>verejnému obstarávateľovi</w:t>
      </w:r>
      <w:r w:rsidRPr="00287672">
        <w:rPr>
          <w:rFonts w:cs="Arial"/>
          <w:b/>
        </w:rPr>
        <w:t xml:space="preserve">) </w:t>
      </w:r>
    </w:p>
    <w:p w14:paraId="2D48850F" w14:textId="603DC347" w:rsidR="00006227" w:rsidRPr="00E854A8" w:rsidRDefault="00E854A8" w:rsidP="00E854A8">
      <w:pPr>
        <w:tabs>
          <w:tab w:val="left" w:pos="284"/>
        </w:tabs>
        <w:autoSpaceDE w:val="0"/>
        <w:autoSpaceDN w:val="0"/>
        <w:adjustRightInd w:val="0"/>
        <w:rPr>
          <w:rFonts w:cs="Arial"/>
          <w:szCs w:val="20"/>
        </w:rPr>
      </w:pPr>
      <w:r w:rsidRPr="00E854A8">
        <w:rPr>
          <w:rFonts w:cs="Arial"/>
          <w:b/>
        </w:rPr>
        <w:t xml:space="preserve"> </w:t>
      </w:r>
    </w:p>
    <w:p w14:paraId="2FCFB2DA" w14:textId="7A87B393" w:rsidR="00E854A8" w:rsidRPr="00E854A8" w:rsidRDefault="00E854A8" w:rsidP="00E854A8">
      <w:pPr>
        <w:spacing w:after="120"/>
        <w:rPr>
          <w:rFonts w:cs="Arial"/>
          <w:b/>
          <w:bCs/>
          <w:szCs w:val="20"/>
          <w:u w:val="single"/>
        </w:rPr>
      </w:pPr>
      <w:r w:rsidRPr="00E854A8">
        <w:rPr>
          <w:rFonts w:cs="Arial"/>
          <w:szCs w:val="20"/>
        </w:rPr>
        <w:t xml:space="preserve">V prípade predkladania dokladov uvedených v tomto bode - Doklady na preukázanie noriem </w:t>
      </w:r>
      <w:r w:rsidR="00D34666">
        <w:rPr>
          <w:rFonts w:cs="Arial"/>
          <w:szCs w:val="20"/>
        </w:rPr>
        <w:t xml:space="preserve">- </w:t>
      </w:r>
      <w:r w:rsidRPr="00E854A8">
        <w:rPr>
          <w:rFonts w:cs="Arial"/>
          <w:szCs w:val="20"/>
        </w:rPr>
        <w:t xml:space="preserve">verejný obstarávateľ </w:t>
      </w:r>
      <w:r>
        <w:rPr>
          <w:rFonts w:cs="Arial"/>
          <w:szCs w:val="20"/>
        </w:rPr>
        <w:t xml:space="preserve">- </w:t>
      </w:r>
      <w:r w:rsidRPr="00E854A8">
        <w:rPr>
          <w:rFonts w:cs="Arial"/>
          <w:szCs w:val="20"/>
          <w:u w:val="single"/>
        </w:rPr>
        <w:t xml:space="preserve">nepožaduje úradný úplný preklad </w:t>
      </w:r>
      <w:r>
        <w:rPr>
          <w:rFonts w:cs="Arial"/>
          <w:szCs w:val="20"/>
          <w:u w:val="single"/>
        </w:rPr>
        <w:t xml:space="preserve">všetkých strán </w:t>
      </w:r>
      <w:r w:rsidRPr="00E854A8">
        <w:rPr>
          <w:rFonts w:cs="Arial"/>
          <w:szCs w:val="20"/>
        </w:rPr>
        <w:t>tzn. v prípade veľkého počtu strán</w:t>
      </w:r>
      <w:r w:rsidR="00D34666">
        <w:rPr>
          <w:rFonts w:cs="Arial"/>
          <w:szCs w:val="20"/>
        </w:rPr>
        <w:t xml:space="preserve"> </w:t>
      </w:r>
      <w:r w:rsidRPr="00E854A8">
        <w:rPr>
          <w:rFonts w:cs="Arial"/>
          <w:b/>
          <w:bCs/>
          <w:szCs w:val="20"/>
          <w:u w:val="single"/>
        </w:rPr>
        <w:t>bude postačovať aj úradný preklad výberu toho podstatného z dokladu/dokumentu</w:t>
      </w:r>
      <w:r w:rsidRPr="00E854A8">
        <w:rPr>
          <w:rFonts w:cs="Arial"/>
          <w:szCs w:val="20"/>
        </w:rPr>
        <w:t xml:space="preserve"> tzn. je potrebné predložiť úradne preložené len tie strany dokladu / dokumentu, ktoré preukazujú splnenie požiadaviek</w:t>
      </w:r>
      <w:r w:rsidR="00D34666">
        <w:rPr>
          <w:rFonts w:cs="Arial"/>
          <w:szCs w:val="20"/>
        </w:rPr>
        <w:t xml:space="preserve"> – noriem</w:t>
      </w:r>
      <w:r w:rsidRPr="00E854A8">
        <w:rPr>
          <w:rFonts w:cs="Arial"/>
          <w:szCs w:val="20"/>
        </w:rPr>
        <w:t xml:space="preserve"> uvedených v prílohe č. 1 Zmluvy : „Technické požiadavky na predmet zákazky“. Avšak zároveň platí, že scan originálu alebo úradne overenej fotokópie dokumentu  alebo obyčajnej fotokópie dokumentu </w:t>
      </w:r>
      <w:r w:rsidRPr="00E854A8">
        <w:rPr>
          <w:rFonts w:cs="Arial"/>
          <w:b/>
          <w:bCs/>
          <w:szCs w:val="20"/>
          <w:u w:val="single"/>
        </w:rPr>
        <w:t>v pôvodnom jazyku predkladá uchádzač celý</w:t>
      </w:r>
      <w:r w:rsidR="00315E6B">
        <w:rPr>
          <w:rFonts w:cs="Arial"/>
          <w:b/>
          <w:bCs/>
          <w:szCs w:val="20"/>
          <w:u w:val="single"/>
        </w:rPr>
        <w:t>.</w:t>
      </w:r>
      <w:r w:rsidR="00315E6B">
        <w:rPr>
          <w:rFonts w:cs="Arial"/>
          <w:szCs w:val="20"/>
        </w:rPr>
        <w:t xml:space="preserve"> Doklady / dokumenty </w:t>
      </w:r>
      <w:r w:rsidR="00315E6B" w:rsidRPr="008208DF">
        <w:rPr>
          <w:rFonts w:cs="Arial"/>
          <w:b/>
          <w:bCs/>
        </w:rPr>
        <w:t>vyhotovené v českom jazyku</w:t>
      </w:r>
      <w:r w:rsidR="00315E6B">
        <w:rPr>
          <w:rFonts w:cs="Arial"/>
        </w:rPr>
        <w:t xml:space="preserve"> sa úradne neprekladajú.</w:t>
      </w:r>
    </w:p>
    <w:p w14:paraId="4E0D2944" w14:textId="77777777" w:rsidR="00E854A8" w:rsidRPr="004A5717" w:rsidRDefault="00E854A8" w:rsidP="00E854A8">
      <w:pPr>
        <w:spacing w:after="120"/>
        <w:rPr>
          <w:rFonts w:cs="Arial"/>
          <w:bCs/>
        </w:rPr>
      </w:pPr>
      <w:r>
        <w:rPr>
          <w:rFonts w:cs="Arial"/>
          <w:b/>
        </w:rPr>
        <w:t xml:space="preserve">Verejný obstarávateľ </w:t>
      </w:r>
      <w:r w:rsidRPr="00756FD2">
        <w:rPr>
          <w:rFonts w:cs="Arial"/>
          <w:b/>
          <w:u w:val="single"/>
        </w:rPr>
        <w:t>neumožňuje</w:t>
      </w:r>
      <w:r>
        <w:rPr>
          <w:rFonts w:cs="Arial"/>
          <w:b/>
        </w:rPr>
        <w:t xml:space="preserve"> predložiť neúradný preklad dokladov , </w:t>
      </w:r>
      <w:r w:rsidRPr="004A5717">
        <w:rPr>
          <w:rFonts w:cs="Arial"/>
          <w:bCs/>
        </w:rPr>
        <w:t>nakoľko v zmysle § 20 ods. 20 a 21 ZVO bude povinný na účel výkonu dohľadu nad verejným obstarávaním podľa ZVO zabezpečiť úradný preklad dokumentácie sám verejný obstarávateľ.</w:t>
      </w:r>
    </w:p>
    <w:p w14:paraId="5BA50F29" w14:textId="1AA662B7" w:rsidR="00E854A8" w:rsidRDefault="00E854A8" w:rsidP="00E854A8">
      <w:pPr>
        <w:spacing w:after="120"/>
        <w:rPr>
          <w:rFonts w:cs="Arial"/>
          <w:b/>
          <w:u w:val="single"/>
        </w:rPr>
      </w:pPr>
      <w:r w:rsidRPr="00E5547D">
        <w:rPr>
          <w:rFonts w:cs="Arial"/>
          <w:b/>
          <w:u w:val="single"/>
        </w:rPr>
        <w:t xml:space="preserve">Verejný obstarávateľ </w:t>
      </w:r>
      <w:r w:rsidRPr="006866A6">
        <w:rPr>
          <w:rFonts w:cs="Arial"/>
          <w:b/>
          <w:color w:val="FF0000"/>
          <w:u w:val="single"/>
        </w:rPr>
        <w:t>nepripúšťa</w:t>
      </w:r>
      <w:r w:rsidRPr="00E5547D">
        <w:rPr>
          <w:rFonts w:cs="Arial"/>
          <w:b/>
          <w:u w:val="single"/>
        </w:rPr>
        <w:t xml:space="preserve"> možnosť predloženia tzv. </w:t>
      </w:r>
      <w:r>
        <w:rPr>
          <w:rFonts w:cs="Arial"/>
          <w:b/>
          <w:u w:val="single"/>
        </w:rPr>
        <w:t>„</w:t>
      </w:r>
      <w:r w:rsidRPr="00E5547D">
        <w:rPr>
          <w:rFonts w:cs="Arial"/>
          <w:b/>
          <w:u w:val="single"/>
        </w:rPr>
        <w:t>výpisu</w:t>
      </w:r>
      <w:r>
        <w:rPr>
          <w:rFonts w:cs="Arial"/>
          <w:b/>
          <w:u w:val="single"/>
        </w:rPr>
        <w:t>“</w:t>
      </w:r>
      <w:r w:rsidRPr="00E5547D">
        <w:rPr>
          <w:rFonts w:cs="Arial"/>
          <w:b/>
          <w:u w:val="single"/>
        </w:rPr>
        <w:t xml:space="preserve"> noriem v tabuľkovej forme</w:t>
      </w:r>
      <w:r>
        <w:rPr>
          <w:rFonts w:cs="Arial"/>
          <w:b/>
          <w:u w:val="single"/>
        </w:rPr>
        <w:t xml:space="preserve"> potvrdené výrobcom / uchádzačom</w:t>
      </w:r>
      <w:r w:rsidRPr="00E5547D">
        <w:rPr>
          <w:rFonts w:cs="Arial"/>
          <w:b/>
          <w:u w:val="single"/>
        </w:rPr>
        <w:t>.</w:t>
      </w:r>
    </w:p>
    <w:p w14:paraId="08CB0678" w14:textId="77777777" w:rsidR="00D34666" w:rsidRDefault="00D34666" w:rsidP="00D34666">
      <w:pPr>
        <w:spacing w:after="120"/>
        <w:rPr>
          <w:rFonts w:cs="Arial"/>
          <w:b/>
        </w:rPr>
      </w:pPr>
    </w:p>
    <w:p w14:paraId="66438CB5" w14:textId="540341ED" w:rsidR="00E854A8" w:rsidRDefault="00E854A8" w:rsidP="00D34666">
      <w:pPr>
        <w:spacing w:after="120"/>
        <w:rPr>
          <w:rFonts w:cs="Arial"/>
          <w:b/>
        </w:rPr>
      </w:pPr>
      <w:r w:rsidRPr="004A5717">
        <w:rPr>
          <w:rFonts w:cs="Arial"/>
          <w:b/>
        </w:rPr>
        <w:t>Verejný obstarávateľ neposkytne doklady uvedené v</w:t>
      </w:r>
      <w:r w:rsidR="00D34666">
        <w:rPr>
          <w:rFonts w:cs="Arial"/>
          <w:b/>
        </w:rPr>
        <w:t> tomto bode 2.2.2</w:t>
      </w:r>
      <w:r w:rsidRPr="004A5717">
        <w:rPr>
          <w:rFonts w:cs="Arial"/>
          <w:b/>
        </w:rPr>
        <w:t xml:space="preserve"> tretím osobám s výnimkou kontrolných orgánov (napr. Úrad pre verejné obstarávanie, Najvyšší kontrolný orgán SR a pod) a to iba so súhlasom uchádzača. Verejný obstarávateľ nebude doklady na preukázanie noriem z akreditovaných laboratórií zverejňovať vo svojom profile verejného obstarávania a verejný obstarávateľ  - zriadená komisia na vyhodnotenie </w:t>
      </w:r>
      <w:r w:rsidR="00D34666">
        <w:rPr>
          <w:rFonts w:cs="Arial"/>
          <w:b/>
        </w:rPr>
        <w:t>ponúk</w:t>
      </w:r>
      <w:r w:rsidRPr="004A5717">
        <w:rPr>
          <w:rFonts w:cs="Arial"/>
          <w:b/>
        </w:rPr>
        <w:t xml:space="preserve"> sa zaväzuje, že zachová mlčanlivosť</w:t>
      </w:r>
      <w:r>
        <w:rPr>
          <w:rFonts w:cs="Arial"/>
          <w:b/>
        </w:rPr>
        <w:t>,</w:t>
      </w:r>
      <w:r w:rsidRPr="004A5717">
        <w:rPr>
          <w:rFonts w:cs="Arial"/>
          <w:b/>
        </w:rPr>
        <w:t xml:space="preserve"> z čoho bude vyhotovené čestné vyhlásenie členov komisie.</w:t>
      </w:r>
      <w:r>
        <w:rPr>
          <w:rFonts w:cs="Arial"/>
          <w:b/>
        </w:rPr>
        <w:t xml:space="preserve"> </w:t>
      </w:r>
    </w:p>
    <w:p w14:paraId="5E3FE363" w14:textId="44CA6B4B" w:rsidR="00D34666" w:rsidRDefault="00D34666" w:rsidP="00D34666">
      <w:pPr>
        <w:pBdr>
          <w:top w:val="single" w:sz="4" w:space="1" w:color="auto"/>
          <w:left w:val="single" w:sz="4" w:space="4" w:color="auto"/>
          <w:bottom w:val="single" w:sz="4" w:space="1" w:color="auto"/>
          <w:right w:val="single" w:sz="4" w:space="4" w:color="auto"/>
        </w:pBdr>
        <w:tabs>
          <w:tab w:val="left" w:pos="284"/>
        </w:tabs>
        <w:autoSpaceDE w:val="0"/>
        <w:autoSpaceDN w:val="0"/>
        <w:adjustRightInd w:val="0"/>
        <w:rPr>
          <w:b/>
          <w:bCs/>
          <w:sz w:val="22"/>
          <w:szCs w:val="22"/>
        </w:rPr>
      </w:pPr>
      <w:r w:rsidRPr="00E854A8">
        <w:rPr>
          <w:rFonts w:cs="Arial"/>
          <w:b/>
          <w:bCs/>
          <w:sz w:val="22"/>
          <w:szCs w:val="22"/>
          <w:highlight w:val="cyan"/>
        </w:rPr>
        <w:t xml:space="preserve">Uchádzač môže aj </w:t>
      </w:r>
      <w:r>
        <w:rPr>
          <w:rFonts w:cs="Arial"/>
          <w:b/>
          <w:bCs/>
          <w:sz w:val="22"/>
          <w:szCs w:val="22"/>
          <w:highlight w:val="cyan"/>
        </w:rPr>
        <w:t xml:space="preserve">výsledky z testovania z akreditovaných laboratórií </w:t>
      </w:r>
      <w:r w:rsidRPr="00E854A8">
        <w:rPr>
          <w:rFonts w:cs="Arial"/>
          <w:b/>
          <w:bCs/>
          <w:sz w:val="22"/>
          <w:szCs w:val="22"/>
          <w:highlight w:val="cyan"/>
        </w:rPr>
        <w:t>nahradiť „JED“ – om,</w:t>
      </w:r>
      <w:r w:rsidRPr="00E854A8">
        <w:rPr>
          <w:rFonts w:cs="Arial"/>
          <w:b/>
          <w:bCs/>
          <w:sz w:val="22"/>
          <w:szCs w:val="22"/>
        </w:rPr>
        <w:t xml:space="preserve"> vyplnením časti Časť IV : Podmienky účasti </w:t>
      </w:r>
      <w:r w:rsidRPr="00E854A8">
        <w:rPr>
          <w:b/>
          <w:bCs/>
          <w:sz w:val="22"/>
          <w:szCs w:val="22"/>
        </w:rPr>
        <w:t xml:space="preserve">C: TECHNICKÁ A ODBORNÁ SPÔSOBILOSŤ – </w:t>
      </w:r>
      <w:r w:rsidRPr="006866A6">
        <w:rPr>
          <w:b/>
          <w:bCs/>
          <w:sz w:val="22"/>
          <w:szCs w:val="22"/>
          <w:highlight w:val="cyan"/>
        </w:rPr>
        <w:t>bod 12.</w:t>
      </w:r>
    </w:p>
    <w:p w14:paraId="2482E54E" w14:textId="43F0EE3F" w:rsidR="00CD2534" w:rsidRPr="00E854A8" w:rsidRDefault="00CD2534" w:rsidP="00D34666">
      <w:pPr>
        <w:pBdr>
          <w:top w:val="single" w:sz="4" w:space="1" w:color="auto"/>
          <w:left w:val="single" w:sz="4" w:space="4" w:color="auto"/>
          <w:bottom w:val="single" w:sz="4" w:space="1" w:color="auto"/>
          <w:right w:val="single" w:sz="4" w:space="4" w:color="auto"/>
        </w:pBdr>
        <w:tabs>
          <w:tab w:val="left" w:pos="284"/>
        </w:tabs>
        <w:autoSpaceDE w:val="0"/>
        <w:autoSpaceDN w:val="0"/>
        <w:adjustRightInd w:val="0"/>
        <w:rPr>
          <w:b/>
          <w:bCs/>
          <w:sz w:val="22"/>
          <w:szCs w:val="22"/>
        </w:rPr>
      </w:pPr>
      <w:r w:rsidRPr="00CD2534">
        <w:rPr>
          <w:sz w:val="22"/>
          <w:szCs w:val="22"/>
        </w:rPr>
        <w:t>Verejný obstarávateľ však</w:t>
      </w:r>
      <w:r>
        <w:rPr>
          <w:b/>
          <w:bCs/>
          <w:sz w:val="22"/>
          <w:szCs w:val="22"/>
        </w:rPr>
        <w:t xml:space="preserve"> upozorňuje, </w:t>
      </w:r>
      <w:r w:rsidRPr="00CD2534">
        <w:rPr>
          <w:sz w:val="22"/>
          <w:szCs w:val="22"/>
        </w:rPr>
        <w:t>že v prípade, ak uchádzač na 1. mieste v poradí v danej časti zákazky využije „JED“ verejný obstarávateľ vyzve uchádzača na predloženie dokladov v lehote nie kratšej ako 5 pracovných dní. Z tohto dôvodu je potrebné aby uchádzač mal k dispozícii tieto doklady.</w:t>
      </w:r>
      <w:r>
        <w:rPr>
          <w:b/>
          <w:bCs/>
          <w:sz w:val="22"/>
          <w:szCs w:val="22"/>
        </w:rPr>
        <w:t xml:space="preserve">  </w:t>
      </w:r>
      <w:r w:rsidRPr="00CD2534">
        <w:rPr>
          <w:sz w:val="22"/>
          <w:szCs w:val="22"/>
        </w:rPr>
        <w:t>Ďalšie informácie o</w:t>
      </w:r>
      <w:r>
        <w:rPr>
          <w:sz w:val="22"/>
          <w:szCs w:val="22"/>
        </w:rPr>
        <w:t xml:space="preserve"> predkladaní</w:t>
      </w:r>
      <w:r w:rsidRPr="00CD2534">
        <w:rPr>
          <w:sz w:val="22"/>
          <w:szCs w:val="22"/>
        </w:rPr>
        <w:t> </w:t>
      </w:r>
      <w:r>
        <w:rPr>
          <w:sz w:val="22"/>
          <w:szCs w:val="22"/>
        </w:rPr>
        <w:t>„</w:t>
      </w:r>
      <w:r w:rsidRPr="00CD2534">
        <w:rPr>
          <w:sz w:val="22"/>
          <w:szCs w:val="22"/>
        </w:rPr>
        <w:t>JED</w:t>
      </w:r>
      <w:r>
        <w:rPr>
          <w:sz w:val="22"/>
          <w:szCs w:val="22"/>
        </w:rPr>
        <w:t>“</w:t>
      </w:r>
      <w:r w:rsidRPr="00CD2534">
        <w:rPr>
          <w:sz w:val="22"/>
          <w:szCs w:val="22"/>
        </w:rPr>
        <w:t>-</w:t>
      </w:r>
      <w:r>
        <w:rPr>
          <w:sz w:val="22"/>
          <w:szCs w:val="22"/>
        </w:rPr>
        <w:t>u</w:t>
      </w:r>
      <w:r w:rsidRPr="00CD2534">
        <w:rPr>
          <w:sz w:val="22"/>
          <w:szCs w:val="22"/>
        </w:rPr>
        <w:t xml:space="preserve"> uvedené v tejto časti SP - Spoločné pre podmienky účasti podľa § 32 a 34  ZVO</w:t>
      </w:r>
    </w:p>
    <w:p w14:paraId="03C8DBFA" w14:textId="77777777" w:rsidR="00E854A8" w:rsidRDefault="00E854A8" w:rsidP="00DF47AE">
      <w:pPr>
        <w:rPr>
          <w:b/>
        </w:rPr>
      </w:pPr>
    </w:p>
    <w:p w14:paraId="137246FF" w14:textId="77777777" w:rsidR="00E854A8" w:rsidRDefault="00E854A8" w:rsidP="00DF47AE">
      <w:pPr>
        <w:rPr>
          <w:b/>
        </w:rPr>
      </w:pPr>
    </w:p>
    <w:p w14:paraId="03D6E4F3" w14:textId="4BABA8A9" w:rsidR="00DF47AE" w:rsidRPr="00AB1F55" w:rsidRDefault="00DF47AE" w:rsidP="00DF47AE">
      <w:r w:rsidRPr="00AB1F55">
        <w:rPr>
          <w:b/>
        </w:rPr>
        <w:t>Skupina dodávateľov</w:t>
      </w:r>
      <w:r w:rsidRPr="00AB1F55">
        <w:t xml:space="preserve"> preukazuje splnenie podmienky účasti vo verejnom obstarávaní týkajúcich sa technickej spôsobilosti alebo odbornej spôsobilosti spoločne. </w:t>
      </w:r>
    </w:p>
    <w:p w14:paraId="74E15716" w14:textId="77777777" w:rsidR="00DF47AE" w:rsidRDefault="00DF47AE" w:rsidP="005E5B0C">
      <w:pPr>
        <w:rPr>
          <w:b/>
        </w:rPr>
      </w:pPr>
    </w:p>
    <w:p w14:paraId="3414BC72" w14:textId="77777777" w:rsidR="00DF47AE" w:rsidRDefault="00A245F2" w:rsidP="005E5B0C">
      <w:r w:rsidRPr="00AB1F55">
        <w:rPr>
          <w:b/>
        </w:rPr>
        <w:t>Uchádzač alebo záujemca môže na preukázanie technickej spôsobilosti alebo odbornej spôsobilosti</w:t>
      </w:r>
      <w:r w:rsidRPr="00AB1F55">
        <w:t xml:space="preserve"> využiť technické a odborné kapacity inej osoby, bez ohľadu na ich právny vzťah. V takomto prípade musí uchádzač alebo záujemca verejnému obstarávateľovi alebo obstarávateľovi </w:t>
      </w:r>
      <w:r w:rsidRPr="00AB1F55">
        <w:lastRenderedPageBreak/>
        <w:t xml:space="preserve">preukázať, že pri plnení zmluvy alebo koncesnej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w:t>
      </w:r>
    </w:p>
    <w:p w14:paraId="5CD1C64D" w14:textId="77777777" w:rsidR="00DF47AE" w:rsidRDefault="00DF47AE" w:rsidP="005E5B0C"/>
    <w:p w14:paraId="6C7CBE67" w14:textId="1A8E369C" w:rsidR="00DF47AE" w:rsidRDefault="00A245F2" w:rsidP="00DF47AE">
      <w:pPr>
        <w:spacing w:after="240"/>
        <w:rPr>
          <w:b/>
          <w:u w:val="single"/>
        </w:rPr>
      </w:pPr>
      <w:r w:rsidRPr="00AB1F55">
        <w:rPr>
          <w:b/>
        </w:rPr>
        <w:t xml:space="preserve">Osoba, ktorej kapacity majú byť použité na preukázanie technickej spôsobilosti alebo odbornej spôsobilosti, </w:t>
      </w:r>
      <w:r w:rsidRPr="00AB1F55">
        <w:rPr>
          <w:b/>
          <w:u w:val="single"/>
        </w:rPr>
        <w:t>musí preukázať splnenie podmienok účasti týkajúce sa požadovaného</w:t>
      </w:r>
      <w:r w:rsidR="00DF47AE">
        <w:rPr>
          <w:b/>
          <w:u w:val="single"/>
        </w:rPr>
        <w:t>:</w:t>
      </w:r>
    </w:p>
    <w:p w14:paraId="5FA5E32F" w14:textId="772318AE" w:rsidR="00A245F2" w:rsidRDefault="00A245F2" w:rsidP="00DF47AE">
      <w:pPr>
        <w:pStyle w:val="Odsekzoznamu"/>
        <w:numPr>
          <w:ilvl w:val="0"/>
          <w:numId w:val="49"/>
        </w:numPr>
      </w:pPr>
      <w:r w:rsidRPr="00DF47AE">
        <w:rPr>
          <w:b/>
          <w:u w:val="single"/>
        </w:rPr>
        <w:t xml:space="preserve">osobného postavenia </w:t>
      </w:r>
      <w:r w:rsidR="00DF47AE" w:rsidRPr="00DF47AE">
        <w:rPr>
          <w:b/>
          <w:u w:val="single"/>
        </w:rPr>
        <w:t xml:space="preserve">v zmysle celého osobného postavenia podľa § 32 ods. 1 ZVO </w:t>
      </w:r>
      <w:r w:rsidRPr="00CB1932">
        <w:t>a nesmú u nej existovať dôvody na vylúčenie podľa § 40 ods. 6 písm. a) až h)</w:t>
      </w:r>
      <w:r>
        <w:t xml:space="preserve"> ZVO</w:t>
      </w:r>
      <w:r w:rsidRPr="00CB1932">
        <w:t xml:space="preserve"> a ods. 7</w:t>
      </w:r>
      <w:r>
        <w:t xml:space="preserve"> ZVO</w:t>
      </w:r>
      <w:r w:rsidRPr="00CB1932">
        <w:t>; oprávnenie dodávať tovar, uskutočňovať stavebné práce alebo poskytovať službu preukazuje vo vzťahu k tej časti predmetu zákazky alebo koncesie, na ktorú boli kapacity záujemcovi alebo uchádzačovi poskytnuté.</w:t>
      </w:r>
      <w:r w:rsidRPr="00AB1F55">
        <w:t xml:space="preserve"> Ak ide </w:t>
      </w:r>
      <w:r w:rsidR="00B86B73">
        <w:br/>
      </w:r>
      <w:r w:rsidRPr="00AB1F55">
        <w:t>o požiadavku súvisiacu so vzdelaním, odbornou kvalifikáciou alebo relevantnými odbornými skúsenosťami najmä podľa § 34 odseku 1 písm. g)</w:t>
      </w:r>
      <w:r>
        <w:t xml:space="preserve"> ZVO</w:t>
      </w:r>
      <w:r w:rsidRPr="00AB1F55">
        <w:t xml:space="preserve">, uchádzač alebo záujemca môže využiť kapacity inej osoby len, ak táto bude reálne vykonávať stavebné práce alebo služby, </w:t>
      </w:r>
      <w:r w:rsidR="00B86B73">
        <w:br/>
      </w:r>
      <w:r w:rsidRPr="00AB1F55">
        <w:t>na ktoré sa kapacity vyžadujú.</w:t>
      </w:r>
    </w:p>
    <w:p w14:paraId="7A09772F" w14:textId="77777777" w:rsidR="007B18BD" w:rsidRDefault="007B18BD" w:rsidP="005E5B0C"/>
    <w:p w14:paraId="582E429B" w14:textId="77777777" w:rsidR="007B18BD" w:rsidRDefault="007B18BD" w:rsidP="005E5B0C">
      <w:r w:rsidRPr="007B18BD">
        <w:t>Verejný obstarávateľ písomne požiada uchádzača o nahradenie inej osoby, prostredníctvom ktorej preukazuje technickú alebo odbornú spôsobilosť, ak existujú dôvody na vylúčenie. Ak verejný obstarávateľ neurčí dlhšiu lehotu, uchádzač je tak povinný urobiť do piatich pracovných dní odo dňa doručenia žiadosti.</w:t>
      </w:r>
    </w:p>
    <w:p w14:paraId="01BE09F5" w14:textId="201CC2B1" w:rsidR="007B18BD" w:rsidRPr="00AB1F55" w:rsidRDefault="00C610A7" w:rsidP="005E5B0C">
      <w:r>
        <w:pict w14:anchorId="1739D13D">
          <v:rect id="_x0000_i1027" style="width:0;height:1.5pt" o:hralign="center" o:hrstd="t" o:hr="t" fillcolor="#a0a0a0" stroked="f"/>
        </w:pict>
      </w:r>
    </w:p>
    <w:p w14:paraId="538DD23A" w14:textId="415409C4" w:rsidR="007B18BD" w:rsidRPr="00EA54F9" w:rsidRDefault="00DF47AE" w:rsidP="005E5B0C">
      <w:pPr>
        <w:spacing w:after="120"/>
        <w:rPr>
          <w:b/>
          <w:bCs/>
          <w:sz w:val="22"/>
          <w:szCs w:val="22"/>
          <w:u w:val="single"/>
        </w:rPr>
      </w:pPr>
      <w:r w:rsidRPr="00EA54F9">
        <w:rPr>
          <w:b/>
          <w:bCs/>
          <w:sz w:val="22"/>
          <w:szCs w:val="22"/>
          <w:u w:val="single"/>
        </w:rPr>
        <w:t>Spoločné pre podmienky účasti podľa § 32 a 34  ZVO</w:t>
      </w:r>
    </w:p>
    <w:p w14:paraId="68DB9E7B" w14:textId="0BCFA778" w:rsidR="00EA54F9" w:rsidRPr="00EA54F9" w:rsidRDefault="00EA54F9" w:rsidP="00EA54F9">
      <w:pPr>
        <w:pBdr>
          <w:top w:val="single" w:sz="4" w:space="1" w:color="auto"/>
          <w:left w:val="single" w:sz="4" w:space="4" w:color="auto"/>
          <w:bottom w:val="single" w:sz="4" w:space="1" w:color="auto"/>
          <w:right w:val="single" w:sz="4" w:space="4" w:color="auto"/>
        </w:pBdr>
        <w:shd w:val="clear" w:color="auto" w:fill="C6D9F1" w:themeFill="text2" w:themeFillTint="33"/>
        <w:spacing w:after="120"/>
        <w:rPr>
          <w:sz w:val="22"/>
          <w:szCs w:val="22"/>
        </w:rPr>
      </w:pPr>
      <w:r w:rsidRPr="00EA54F9">
        <w:rPr>
          <w:sz w:val="22"/>
          <w:szCs w:val="22"/>
        </w:rPr>
        <w:t>Ak uchádzač predkladá ponuku na viacej častí zákazky, nie je potrebné aby rovnaké  dokumenty predkladal ku každej časti zákazky, ak sú dokumenty platné pre iné časti zákazky a stačí keď ich uchádzač predloží raz v cenovej ponuke k jednej časti z viacerých častí na ktoré predkladá ponuku  Verejný obstarávateľ odporúča aby túto informáciu uviedol v ponuke napr. v obsahu ponuky/ zozname predkladaných dokumentov.</w:t>
      </w:r>
    </w:p>
    <w:p w14:paraId="3FDD6811" w14:textId="77777777" w:rsidR="00EA54F9" w:rsidRPr="00DF47AE" w:rsidRDefault="00EA54F9" w:rsidP="005E5B0C">
      <w:pPr>
        <w:spacing w:after="120"/>
        <w:rPr>
          <w:u w:val="single"/>
        </w:rPr>
      </w:pPr>
    </w:p>
    <w:p w14:paraId="0AB15A39" w14:textId="77777777" w:rsidR="00006227" w:rsidRPr="00C0652B" w:rsidRDefault="00006227" w:rsidP="00006227">
      <w:pPr>
        <w:rPr>
          <w:rFonts w:cs="Arial"/>
          <w:b/>
          <w:bCs/>
          <w:iCs/>
        </w:rPr>
      </w:pPr>
      <w:r w:rsidRPr="00C0652B">
        <w:rPr>
          <w:rFonts w:cs="Arial"/>
        </w:rPr>
        <w:t xml:space="preserve">V zmysle § 39 je splnenie podmienok účasti </w:t>
      </w:r>
      <w:r w:rsidRPr="00C0652B">
        <w:rPr>
          <w:rFonts w:cs="Arial"/>
          <w:b/>
        </w:rPr>
        <w:t xml:space="preserve">možno preukázať Jednotným európskym </w:t>
      </w:r>
      <w:r w:rsidRPr="00C0652B">
        <w:rPr>
          <w:rFonts w:cs="Arial"/>
        </w:rPr>
        <w:t>dokumentov („JED“), ktorým uchádzač alebo záujemca môže predbežne nahradiť doklady, preukazujúce splnenie podmienok účasti. Ak uchádzač alebo záujemca použije JED verejný obstarávateľ môže v zmysle § 39 ods. 6 ZVO kedykoľvek v priebehu verejného obstarávania uchádzača alebo záujemcu písomne požiadať o predloženie dokladu alebo dokladov nahradených JED-om</w:t>
      </w:r>
      <w:r>
        <w:rPr>
          <w:rFonts w:cs="Arial"/>
        </w:rPr>
        <w:t>.</w:t>
      </w:r>
    </w:p>
    <w:p w14:paraId="50DEF534" w14:textId="77777777" w:rsidR="00006227" w:rsidRPr="00951220" w:rsidRDefault="00006227" w:rsidP="00006227">
      <w:pPr>
        <w:rPr>
          <w:rFonts w:cs="Arial"/>
          <w:b/>
          <w:bCs/>
          <w:iCs/>
        </w:rPr>
      </w:pPr>
      <w:r w:rsidRPr="00C0652B">
        <w:rPr>
          <w:rFonts w:cs="Arial"/>
        </w:rPr>
        <w:t xml:space="preserve">Ak sú požadované doklady pre verejného obstarávateľa priamo a bezodplatne prístupné v elektronických databázach, uchádzač v JED-e uvedie aj informácie potrebné na prístup do týchto elektronických databáz a informácie o dokladoch, ktoré verejnému obstarávateľovi predložil v inom verejnom obstarávaní a sú naďalej platné. Informácie potrebné na prístup do týchto elektronických databáz sú najmä internetová adresa elektronickej databázy, akékoľvek identifikačné údaje a súhlasy potrebné na prístup do tejto databázy. Tieto doklady od uchádzača alebo záujemcu verejný obstarávateľ nebude vyžadovať a požadované informácie </w:t>
      </w:r>
      <w:r w:rsidRPr="00951220">
        <w:rPr>
          <w:rFonts w:cs="Arial"/>
        </w:rPr>
        <w:t xml:space="preserve">získa/overí na základe prístupu do elektronickej databázy. </w:t>
      </w:r>
    </w:p>
    <w:p w14:paraId="1471A416" w14:textId="77777777" w:rsidR="00006227" w:rsidRDefault="00006227" w:rsidP="00006227">
      <w:pPr>
        <w:spacing w:after="120"/>
        <w:rPr>
          <w:rFonts w:cs="Arial"/>
          <w:b/>
        </w:rPr>
      </w:pPr>
    </w:p>
    <w:p w14:paraId="66B08B73" w14:textId="010D13B7" w:rsidR="00006227" w:rsidRDefault="00006227" w:rsidP="00006227">
      <w:pPr>
        <w:spacing w:after="120"/>
        <w:rPr>
          <w:rFonts w:cs="Arial"/>
        </w:rPr>
      </w:pPr>
      <w:r w:rsidRPr="00C0652B">
        <w:rPr>
          <w:rFonts w:cs="Arial"/>
          <w:b/>
        </w:rPr>
        <w:t xml:space="preserve">V prípade </w:t>
      </w:r>
      <w:r>
        <w:rPr>
          <w:rFonts w:cs="Arial"/>
          <w:b/>
        </w:rPr>
        <w:t>s</w:t>
      </w:r>
      <w:r w:rsidRPr="00C0652B">
        <w:rPr>
          <w:rFonts w:cs="Arial"/>
          <w:b/>
        </w:rPr>
        <w:t>kupiny dodávateľov</w:t>
      </w:r>
      <w:r w:rsidRPr="00C0652B">
        <w:rPr>
          <w:rFonts w:cs="Arial"/>
        </w:rPr>
        <w:t xml:space="preserve"> sa musí predložiť samostatný JED pre každý zúčastnený hospodársky subjekt.</w:t>
      </w:r>
    </w:p>
    <w:p w14:paraId="19931330" w14:textId="3A53C4F2" w:rsidR="00DF47AE" w:rsidRPr="00DF47AE" w:rsidRDefault="00DF47AE" w:rsidP="00DF47AE">
      <w:pPr>
        <w:tabs>
          <w:tab w:val="left" w:pos="284"/>
        </w:tabs>
        <w:spacing w:after="120"/>
        <w:rPr>
          <w:bCs/>
        </w:rPr>
      </w:pPr>
      <w:r w:rsidRPr="00C0652B">
        <w:rPr>
          <w:b/>
        </w:rPr>
        <w:t xml:space="preserve">Ak uchádzač preukazuje technickú spôsobilosť alebo odbornú spôsobilosť prostredníctvom inej osoby, </w:t>
      </w:r>
      <w:r w:rsidRPr="00DF47AE">
        <w:rPr>
          <w:bCs/>
        </w:rPr>
        <w:t xml:space="preserve">JED obsahuje informácie </w:t>
      </w:r>
      <w:r w:rsidRPr="00DF47AE">
        <w:rPr>
          <w:b/>
          <w:u w:val="single"/>
        </w:rPr>
        <w:t>aj o tejto osobe</w:t>
      </w:r>
      <w:r w:rsidRPr="00DF47AE">
        <w:rPr>
          <w:bCs/>
        </w:rPr>
        <w:t xml:space="preserve"> a zároveň predkladá </w:t>
      </w:r>
      <w:r w:rsidRPr="00DF47AE">
        <w:rPr>
          <w:b/>
          <w:u w:val="single"/>
        </w:rPr>
        <w:t>aj JED za túto osobu.</w:t>
      </w:r>
      <w:r w:rsidRPr="00DF47AE">
        <w:rPr>
          <w:bCs/>
        </w:rPr>
        <w:t xml:space="preserve"> </w:t>
      </w:r>
    </w:p>
    <w:p w14:paraId="4681D381" w14:textId="77777777" w:rsidR="00EA54F9" w:rsidRDefault="00006227" w:rsidP="00DF47AE">
      <w:pPr>
        <w:tabs>
          <w:tab w:val="left" w:pos="284"/>
        </w:tabs>
        <w:spacing w:after="120"/>
        <w:rPr>
          <w:rFonts w:cs="Arial"/>
        </w:rPr>
      </w:pPr>
      <w:r w:rsidRPr="00C0652B">
        <w:t>Formulár JED a manuál k jeho vyplneniu je k dispozícii na internetovej adrese:</w:t>
      </w:r>
      <w:r w:rsidR="00EA54F9">
        <w:t xml:space="preserve"> </w:t>
      </w:r>
      <w:hyperlink r:id="rId16" w:history="1">
        <w:r>
          <w:rPr>
            <w:rStyle w:val="Hypertextovprepojenie"/>
            <w:rFonts w:eastAsia="Calibri"/>
          </w:rPr>
          <w:t>https://www.uvo.gov.sk/zaujemcauchadzac/jednotny-europsky-dokument-604.html</w:t>
        </w:r>
      </w:hyperlink>
    </w:p>
    <w:p w14:paraId="0BB812B7" w14:textId="611039AF" w:rsidR="00DF47AE" w:rsidRPr="00EA54F9" w:rsidRDefault="00DF47AE" w:rsidP="00DF47AE">
      <w:pPr>
        <w:tabs>
          <w:tab w:val="left" w:pos="284"/>
        </w:tabs>
        <w:spacing w:after="120"/>
        <w:rPr>
          <w:rFonts w:cs="Arial"/>
        </w:rPr>
      </w:pPr>
      <w:r w:rsidRPr="00D0151F">
        <w:t xml:space="preserve">Z predloženého jednotného európskeho dokumentu musia jednoznačne vyplývať informácie o splnení všetkých určených podmienok účasti a informácie o spôsobe preukázania určených podmienok účasti podľa § </w:t>
      </w:r>
      <w:r>
        <w:t xml:space="preserve">32 a </w:t>
      </w:r>
      <w:r w:rsidRPr="00D0151F">
        <w:t>3</w:t>
      </w:r>
      <w:r>
        <w:t>4</w:t>
      </w:r>
      <w:r w:rsidRPr="00D0151F">
        <w:t xml:space="preserve"> zákona o verejnom obstarávaní v tomto postupe zadávania zákazky. </w:t>
      </w:r>
    </w:p>
    <w:p w14:paraId="7D108D94" w14:textId="7F1466D1" w:rsidR="009A1E4F" w:rsidRDefault="009A1E4F" w:rsidP="005E5B0C">
      <w:pPr>
        <w:spacing w:after="120" w:line="216" w:lineRule="auto"/>
        <w:jc w:val="center"/>
        <w:rPr>
          <w:rFonts w:cs="Arial"/>
          <w:szCs w:val="20"/>
        </w:rPr>
      </w:pPr>
    </w:p>
    <w:bookmarkEnd w:id="218"/>
    <w:p w14:paraId="6FCBDE2F" w14:textId="25B843CF" w:rsidR="004C556D" w:rsidRDefault="004C556D" w:rsidP="00A245F2">
      <w:pPr>
        <w:spacing w:after="120" w:line="216" w:lineRule="auto"/>
        <w:jc w:val="center"/>
        <w:rPr>
          <w:rFonts w:cs="Arial"/>
          <w:szCs w:val="20"/>
        </w:rPr>
      </w:pPr>
    </w:p>
    <w:p w14:paraId="290E2BA0" w14:textId="1FAC6149" w:rsidR="00DF47AE" w:rsidRDefault="00DF47AE" w:rsidP="00A245F2">
      <w:pPr>
        <w:spacing w:after="120" w:line="216" w:lineRule="auto"/>
        <w:jc w:val="center"/>
        <w:rPr>
          <w:rFonts w:cs="Arial"/>
          <w:szCs w:val="20"/>
        </w:rPr>
      </w:pPr>
    </w:p>
    <w:p w14:paraId="331CDDED" w14:textId="0CF0C380" w:rsidR="00DF47AE" w:rsidRDefault="00DF47AE" w:rsidP="00A245F2">
      <w:pPr>
        <w:spacing w:after="120" w:line="216" w:lineRule="auto"/>
        <w:jc w:val="center"/>
        <w:rPr>
          <w:rFonts w:cs="Arial"/>
          <w:szCs w:val="20"/>
        </w:rPr>
      </w:pPr>
    </w:p>
    <w:p w14:paraId="0B88CC76" w14:textId="77777777" w:rsidR="00CD2534" w:rsidRDefault="00CD2534" w:rsidP="00A245F2">
      <w:pPr>
        <w:spacing w:after="120" w:line="216" w:lineRule="auto"/>
        <w:jc w:val="center"/>
        <w:rPr>
          <w:rFonts w:cs="Arial"/>
          <w:szCs w:val="20"/>
        </w:rPr>
      </w:pPr>
    </w:p>
    <w:p w14:paraId="79978291" w14:textId="77777777" w:rsidR="00DF47AE" w:rsidRDefault="00DF47AE" w:rsidP="00A245F2">
      <w:pPr>
        <w:spacing w:after="120" w:line="216" w:lineRule="auto"/>
        <w:jc w:val="center"/>
        <w:rPr>
          <w:rFonts w:cs="Arial"/>
          <w:szCs w:val="20"/>
        </w:rPr>
      </w:pPr>
    </w:p>
    <w:p w14:paraId="118FAAE5" w14:textId="77777777" w:rsidR="00951220" w:rsidRPr="00AB1F55" w:rsidRDefault="00951220" w:rsidP="00A245F2">
      <w:pPr>
        <w:spacing w:after="120" w:line="216" w:lineRule="auto"/>
        <w:jc w:val="center"/>
        <w:rPr>
          <w:rFonts w:cs="Arial"/>
          <w:szCs w:val="20"/>
        </w:rPr>
      </w:pPr>
    </w:p>
    <w:p w14:paraId="7B431080" w14:textId="77777777" w:rsidR="00A245F2" w:rsidRPr="00AB1F55" w:rsidRDefault="00A245F2" w:rsidP="00A245F2">
      <w:pPr>
        <w:pStyle w:val="Zkladntext3"/>
        <w:rPr>
          <w:rFonts w:ascii="Arial" w:hAnsi="Arial" w:cs="Arial"/>
          <w:b/>
          <w:i/>
          <w:noProof w:val="0"/>
          <w:color w:val="auto"/>
          <w:sz w:val="36"/>
          <w:szCs w:val="36"/>
        </w:rPr>
      </w:pPr>
      <w:r w:rsidRPr="00AB1F55">
        <w:rPr>
          <w:rFonts w:ascii="Arial" w:hAnsi="Arial" w:cs="Arial"/>
          <w:b/>
          <w:noProof w:val="0"/>
          <w:color w:val="auto"/>
          <w:sz w:val="36"/>
          <w:szCs w:val="36"/>
        </w:rPr>
        <w:t>SÚŤAŽNÉ  PODKLADY</w:t>
      </w:r>
    </w:p>
    <w:p w14:paraId="56DCF316" w14:textId="77777777" w:rsidR="00A245F2" w:rsidRPr="00AB1F55" w:rsidRDefault="00A245F2" w:rsidP="00A245F2">
      <w:pPr>
        <w:pStyle w:val="Zkladntext3"/>
        <w:rPr>
          <w:rFonts w:ascii="Arial" w:hAnsi="Arial" w:cs="Arial"/>
          <w:noProof w:val="0"/>
          <w:color w:val="auto"/>
        </w:rPr>
      </w:pPr>
    </w:p>
    <w:p w14:paraId="509702A0" w14:textId="77777777" w:rsidR="00132CA3" w:rsidRPr="00AB1F55" w:rsidRDefault="00132CA3" w:rsidP="00132CA3">
      <w:pPr>
        <w:pStyle w:val="Zkladntext3"/>
        <w:rPr>
          <w:rFonts w:ascii="Arial" w:hAnsi="Arial" w:cs="Arial"/>
          <w:noProof w:val="0"/>
          <w:color w:val="auto"/>
        </w:rPr>
      </w:pPr>
    </w:p>
    <w:p w14:paraId="4C4CA471" w14:textId="77777777" w:rsidR="00132CA3" w:rsidRPr="00C0652B" w:rsidRDefault="00132CA3" w:rsidP="00132CA3">
      <w:pPr>
        <w:pStyle w:val="Zkladntext3"/>
        <w:rPr>
          <w:rFonts w:ascii="Arial" w:hAnsi="Arial" w:cs="Arial"/>
          <w:noProof w:val="0"/>
          <w:color w:val="auto"/>
          <w:sz w:val="24"/>
          <w:szCs w:val="24"/>
        </w:rPr>
      </w:pPr>
      <w:r w:rsidRPr="00C0652B">
        <w:rPr>
          <w:rFonts w:ascii="Arial" w:hAnsi="Arial" w:cs="Arial"/>
          <w:noProof w:val="0"/>
          <w:color w:val="auto"/>
          <w:sz w:val="24"/>
          <w:szCs w:val="24"/>
        </w:rPr>
        <w:t>(</w:t>
      </w:r>
      <w:r>
        <w:rPr>
          <w:rFonts w:ascii="Arial" w:hAnsi="Arial" w:cs="Arial"/>
          <w:noProof w:val="0"/>
          <w:color w:val="auto"/>
          <w:sz w:val="24"/>
          <w:szCs w:val="24"/>
        </w:rPr>
        <w:t>NADLIMITNÁ</w:t>
      </w:r>
      <w:r w:rsidRPr="00C0652B">
        <w:rPr>
          <w:rFonts w:ascii="Arial" w:hAnsi="Arial" w:cs="Arial"/>
          <w:noProof w:val="0"/>
          <w:color w:val="auto"/>
          <w:sz w:val="24"/>
          <w:szCs w:val="24"/>
        </w:rPr>
        <w:t xml:space="preserve"> </w:t>
      </w:r>
      <w:r>
        <w:rPr>
          <w:rFonts w:ascii="Arial" w:hAnsi="Arial" w:cs="Arial"/>
          <w:noProof w:val="0"/>
          <w:color w:val="auto"/>
          <w:sz w:val="24"/>
          <w:szCs w:val="24"/>
        </w:rPr>
        <w:t>VEREJNÁ SÚŤAŽ</w:t>
      </w:r>
      <w:r w:rsidRPr="00C0652B">
        <w:rPr>
          <w:rFonts w:ascii="Arial" w:hAnsi="Arial" w:cs="Arial"/>
          <w:noProof w:val="0"/>
          <w:color w:val="auto"/>
          <w:sz w:val="24"/>
          <w:szCs w:val="24"/>
        </w:rPr>
        <w:t xml:space="preserve"> NA </w:t>
      </w:r>
      <w:r>
        <w:rPr>
          <w:rFonts w:ascii="Arial" w:hAnsi="Arial" w:cs="Arial"/>
          <w:noProof w:val="0"/>
          <w:color w:val="auto"/>
          <w:sz w:val="24"/>
          <w:szCs w:val="24"/>
        </w:rPr>
        <w:t xml:space="preserve">DODANIE </w:t>
      </w:r>
      <w:r w:rsidRPr="00DD2E6F">
        <w:rPr>
          <w:rFonts w:ascii="Arial" w:hAnsi="Arial" w:cs="Arial"/>
          <w:noProof w:val="0"/>
          <w:color w:val="auto"/>
          <w:sz w:val="24"/>
          <w:szCs w:val="24"/>
        </w:rPr>
        <w:t>TOVARU a POSKYTNUTIE SLUŽBY)</w:t>
      </w:r>
    </w:p>
    <w:p w14:paraId="790D4F25" w14:textId="77777777" w:rsidR="00A245F2" w:rsidRPr="00AB1F55" w:rsidRDefault="00A245F2" w:rsidP="00A245F2">
      <w:pPr>
        <w:pStyle w:val="Zkladntext3"/>
        <w:rPr>
          <w:rFonts w:ascii="Arial" w:hAnsi="Arial" w:cs="Arial"/>
          <w:noProof w:val="0"/>
          <w:color w:val="auto"/>
          <w:sz w:val="24"/>
          <w:szCs w:val="24"/>
        </w:rPr>
      </w:pPr>
    </w:p>
    <w:p w14:paraId="0EA245D7" w14:textId="77777777" w:rsidR="00A245F2" w:rsidRPr="00AB1F55" w:rsidRDefault="00A245F2" w:rsidP="00A245F2">
      <w:pPr>
        <w:spacing w:before="20"/>
        <w:rPr>
          <w:rFonts w:cs="Arial"/>
          <w:b/>
          <w:smallCaps/>
        </w:rPr>
      </w:pPr>
    </w:p>
    <w:p w14:paraId="025E0547" w14:textId="77777777" w:rsidR="00A245F2" w:rsidRPr="00AB1F55" w:rsidRDefault="00A245F2" w:rsidP="00A245F2">
      <w:pPr>
        <w:spacing w:before="20"/>
        <w:rPr>
          <w:rFonts w:cs="Arial"/>
          <w:sz w:val="24"/>
        </w:rPr>
      </w:pPr>
      <w:r w:rsidRPr="00AB1F55">
        <w:rPr>
          <w:rFonts w:cs="Arial"/>
          <w:b/>
          <w:smallCaps/>
          <w:sz w:val="24"/>
        </w:rPr>
        <w:t>Predmet zákazky</w:t>
      </w:r>
      <w:r w:rsidRPr="00AB1F55">
        <w:rPr>
          <w:rFonts w:cs="Arial"/>
          <w:b/>
          <w:sz w:val="24"/>
        </w:rPr>
        <w:t>:</w:t>
      </w:r>
    </w:p>
    <w:p w14:paraId="6BFD22CC" w14:textId="77777777" w:rsidR="00A245F2" w:rsidRPr="00AB1F55" w:rsidRDefault="00A245F2" w:rsidP="00A245F2">
      <w:pPr>
        <w:rPr>
          <w:rFonts w:cs="Arial"/>
          <w:b/>
          <w:sz w:val="24"/>
        </w:rPr>
      </w:pPr>
    </w:p>
    <w:p w14:paraId="692CDA2E" w14:textId="1D18A879" w:rsidR="001B2F00" w:rsidRDefault="001B2F00" w:rsidP="001B2F00">
      <w:pPr>
        <w:pStyle w:val="Nadpis2"/>
        <w:rPr>
          <w:rFonts w:cs="Arial"/>
          <w:bCs/>
          <w:caps/>
          <w:sz w:val="24"/>
          <w:szCs w:val="24"/>
        </w:rPr>
      </w:pPr>
      <w:bookmarkStart w:id="219" w:name="_Toc44420522"/>
      <w:bookmarkStart w:id="220" w:name="_Toc44480278"/>
      <w:bookmarkStart w:id="221" w:name="_Toc45096814"/>
      <w:bookmarkStart w:id="222" w:name="_Toc46836628"/>
      <w:bookmarkStart w:id="223" w:name="_Toc48553176"/>
      <w:bookmarkStart w:id="224" w:name="_Toc96065573"/>
      <w:bookmarkStart w:id="225" w:name="_Toc117251539"/>
      <w:bookmarkStart w:id="226" w:name="_Toc355611583"/>
      <w:r w:rsidRPr="00CC5A8F">
        <w:rPr>
          <w:rFonts w:cs="Arial"/>
          <w:bCs/>
          <w:caps/>
          <w:sz w:val="24"/>
          <w:szCs w:val="24"/>
        </w:rPr>
        <w:t>„</w:t>
      </w:r>
      <w:r w:rsidR="00D14D75" w:rsidRPr="00257E3A">
        <w:rPr>
          <w:rFonts w:cs="Arial"/>
          <w:bCs/>
          <w:caps/>
          <w:sz w:val="24"/>
        </w:rPr>
        <w:t xml:space="preserve">DEZINFEKČNÉ PROSTRIEDKY </w:t>
      </w:r>
      <w:r w:rsidR="00D51E32">
        <w:rPr>
          <w:rFonts w:cs="Arial"/>
          <w:bCs/>
          <w:caps/>
          <w:sz w:val="24"/>
        </w:rPr>
        <w:t xml:space="preserve">– PLOCHY </w:t>
      </w:r>
      <w:r w:rsidR="00D14D75" w:rsidRPr="00257E3A">
        <w:rPr>
          <w:rFonts w:cs="Arial"/>
          <w:bCs/>
          <w:caps/>
          <w:sz w:val="24"/>
        </w:rPr>
        <w:t>PRE FNSP NOVÉ ZÁMKY</w:t>
      </w:r>
      <w:r w:rsidRPr="00CC5A8F">
        <w:rPr>
          <w:rFonts w:cs="Arial"/>
          <w:bCs/>
          <w:caps/>
          <w:sz w:val="24"/>
          <w:szCs w:val="24"/>
        </w:rPr>
        <w:t>“</w:t>
      </w:r>
      <w:bookmarkEnd w:id="219"/>
      <w:bookmarkEnd w:id="220"/>
      <w:bookmarkEnd w:id="221"/>
      <w:bookmarkEnd w:id="222"/>
      <w:bookmarkEnd w:id="223"/>
      <w:bookmarkEnd w:id="224"/>
      <w:bookmarkEnd w:id="225"/>
    </w:p>
    <w:p w14:paraId="78BB0108" w14:textId="77777777" w:rsidR="001B2F00" w:rsidRDefault="001B2F00" w:rsidP="00A245F2">
      <w:pPr>
        <w:pStyle w:val="Nadpis2"/>
        <w:jc w:val="left"/>
        <w:rPr>
          <w:rFonts w:cs="Arial"/>
          <w:bCs/>
          <w:caps/>
          <w:sz w:val="24"/>
          <w:szCs w:val="24"/>
        </w:rPr>
      </w:pPr>
    </w:p>
    <w:p w14:paraId="39238672" w14:textId="77777777" w:rsidR="00A245F2" w:rsidRPr="00AB1F55" w:rsidRDefault="00A245F2" w:rsidP="00A245F2">
      <w:pPr>
        <w:pStyle w:val="Nadpis2"/>
        <w:jc w:val="left"/>
        <w:rPr>
          <w:rFonts w:cs="Arial"/>
        </w:rPr>
      </w:pPr>
      <w:bookmarkStart w:id="227" w:name="_Toc117251540"/>
      <w:r w:rsidRPr="00AB1F55">
        <w:rPr>
          <w:rFonts w:cs="Arial"/>
        </w:rPr>
        <w:t>A.3 Kritériá na vyhodnotenie ponúk a pravidlá ich uplatnenia</w:t>
      </w:r>
      <w:bookmarkEnd w:id="226"/>
      <w:bookmarkEnd w:id="227"/>
    </w:p>
    <w:p w14:paraId="22E984AE" w14:textId="77777777" w:rsidR="00A245F2" w:rsidRPr="00AB1F55" w:rsidRDefault="00A245F2" w:rsidP="00A245F2">
      <w:pPr>
        <w:rPr>
          <w:rFonts w:cs="Arial"/>
          <w:szCs w:val="20"/>
        </w:rPr>
      </w:pPr>
    </w:p>
    <w:p w14:paraId="7393C2B4" w14:textId="77777777" w:rsidR="00A245F2" w:rsidRPr="00AB1F55" w:rsidRDefault="00A245F2" w:rsidP="00A245F2">
      <w:pPr>
        <w:rPr>
          <w:rFonts w:cs="Arial"/>
          <w:szCs w:val="20"/>
        </w:rPr>
      </w:pPr>
    </w:p>
    <w:p w14:paraId="06A155C6" w14:textId="77777777" w:rsidR="00A245F2" w:rsidRPr="00AB1F55" w:rsidRDefault="00A245F2" w:rsidP="00A245F2">
      <w:pPr>
        <w:rPr>
          <w:rFonts w:cs="Arial"/>
          <w:szCs w:val="20"/>
        </w:rPr>
      </w:pPr>
    </w:p>
    <w:p w14:paraId="7664536F" w14:textId="77777777" w:rsidR="00A245F2" w:rsidRPr="00AB1F55" w:rsidRDefault="00A245F2" w:rsidP="00A245F2">
      <w:pPr>
        <w:rPr>
          <w:rFonts w:cs="Arial"/>
          <w:szCs w:val="20"/>
        </w:rPr>
      </w:pPr>
    </w:p>
    <w:p w14:paraId="01E1C69C" w14:textId="77777777" w:rsidR="00A245F2" w:rsidRPr="00AB1F55" w:rsidRDefault="00A245F2" w:rsidP="00A245F2">
      <w:pPr>
        <w:rPr>
          <w:rFonts w:cs="Arial"/>
          <w:szCs w:val="20"/>
        </w:rPr>
      </w:pPr>
    </w:p>
    <w:p w14:paraId="4D8CF6C2" w14:textId="77777777" w:rsidR="00A245F2" w:rsidRPr="00AB1F55" w:rsidRDefault="00A245F2" w:rsidP="00A245F2">
      <w:pPr>
        <w:rPr>
          <w:rFonts w:cs="Arial"/>
          <w:szCs w:val="20"/>
        </w:rPr>
      </w:pPr>
    </w:p>
    <w:p w14:paraId="33E35123" w14:textId="77777777" w:rsidR="00A245F2" w:rsidRPr="00AB1F55" w:rsidRDefault="00A245F2" w:rsidP="00A245F2">
      <w:pPr>
        <w:rPr>
          <w:rFonts w:cs="Arial"/>
          <w:szCs w:val="20"/>
        </w:rPr>
      </w:pPr>
    </w:p>
    <w:p w14:paraId="32AC8255" w14:textId="77777777" w:rsidR="00A245F2" w:rsidRPr="00AB1F55" w:rsidRDefault="00A245F2" w:rsidP="00A245F2">
      <w:pPr>
        <w:rPr>
          <w:rFonts w:cs="Arial"/>
          <w:szCs w:val="20"/>
        </w:rPr>
      </w:pPr>
    </w:p>
    <w:p w14:paraId="1F10CFD2" w14:textId="77777777" w:rsidR="00A245F2" w:rsidRPr="00AB1F55" w:rsidRDefault="00A245F2" w:rsidP="00A245F2">
      <w:pPr>
        <w:rPr>
          <w:rFonts w:cs="Arial"/>
          <w:szCs w:val="20"/>
        </w:rPr>
      </w:pPr>
    </w:p>
    <w:p w14:paraId="63017611" w14:textId="77777777" w:rsidR="00A245F2" w:rsidRPr="00AB1F55" w:rsidRDefault="00A245F2" w:rsidP="00A245F2">
      <w:pPr>
        <w:rPr>
          <w:rFonts w:cs="Arial"/>
          <w:szCs w:val="20"/>
        </w:rPr>
      </w:pPr>
    </w:p>
    <w:p w14:paraId="4A1B4EA8" w14:textId="77777777" w:rsidR="00A245F2" w:rsidRPr="00AB1F55" w:rsidRDefault="00A245F2" w:rsidP="00A245F2">
      <w:pPr>
        <w:rPr>
          <w:rFonts w:cs="Arial"/>
          <w:szCs w:val="20"/>
        </w:rPr>
      </w:pPr>
    </w:p>
    <w:p w14:paraId="14A54CC3" w14:textId="77777777" w:rsidR="00A245F2" w:rsidRPr="00AB1F55" w:rsidRDefault="00A245F2" w:rsidP="00A245F2">
      <w:pPr>
        <w:rPr>
          <w:rFonts w:cs="Arial"/>
          <w:szCs w:val="20"/>
        </w:rPr>
      </w:pPr>
    </w:p>
    <w:p w14:paraId="247EA47E" w14:textId="77777777" w:rsidR="00A245F2" w:rsidRPr="00AB1F55" w:rsidRDefault="00A245F2" w:rsidP="00A245F2">
      <w:pPr>
        <w:rPr>
          <w:rFonts w:cs="Arial"/>
          <w:szCs w:val="20"/>
        </w:rPr>
      </w:pPr>
    </w:p>
    <w:p w14:paraId="29792C79" w14:textId="77777777" w:rsidR="00A245F2" w:rsidRPr="00AB1F55" w:rsidRDefault="00A245F2" w:rsidP="00A245F2">
      <w:pPr>
        <w:rPr>
          <w:rFonts w:cs="Arial"/>
          <w:szCs w:val="20"/>
        </w:rPr>
      </w:pPr>
    </w:p>
    <w:p w14:paraId="28ABE85D" w14:textId="77777777" w:rsidR="00A245F2" w:rsidRPr="00AB1F55" w:rsidRDefault="00A245F2" w:rsidP="00A245F2">
      <w:pPr>
        <w:rPr>
          <w:rFonts w:cs="Arial"/>
          <w:szCs w:val="20"/>
        </w:rPr>
      </w:pPr>
    </w:p>
    <w:p w14:paraId="65FDF96C" w14:textId="77777777" w:rsidR="00A245F2" w:rsidRPr="00AB1F55" w:rsidRDefault="00A245F2" w:rsidP="00A245F2">
      <w:pPr>
        <w:rPr>
          <w:rFonts w:cs="Arial"/>
          <w:szCs w:val="20"/>
        </w:rPr>
      </w:pPr>
    </w:p>
    <w:p w14:paraId="5B568291" w14:textId="77777777" w:rsidR="00A245F2" w:rsidRPr="00AB1F55" w:rsidRDefault="00A245F2" w:rsidP="00A245F2">
      <w:pPr>
        <w:rPr>
          <w:rFonts w:cs="Arial"/>
          <w:szCs w:val="20"/>
        </w:rPr>
      </w:pPr>
    </w:p>
    <w:p w14:paraId="20DBE8D1" w14:textId="77777777" w:rsidR="00A245F2" w:rsidRPr="00AB1F55" w:rsidRDefault="00A245F2" w:rsidP="00A245F2">
      <w:pPr>
        <w:rPr>
          <w:rFonts w:cs="Arial"/>
          <w:szCs w:val="20"/>
        </w:rPr>
      </w:pPr>
    </w:p>
    <w:p w14:paraId="2F7F623C" w14:textId="77777777" w:rsidR="00A245F2" w:rsidRPr="00AB1F55" w:rsidRDefault="00A245F2" w:rsidP="00A245F2">
      <w:pPr>
        <w:rPr>
          <w:rFonts w:cs="Arial"/>
          <w:szCs w:val="20"/>
        </w:rPr>
      </w:pPr>
    </w:p>
    <w:p w14:paraId="44E85623" w14:textId="77777777" w:rsidR="00A245F2" w:rsidRPr="00AB1F55" w:rsidRDefault="00A245F2" w:rsidP="00A245F2">
      <w:pPr>
        <w:rPr>
          <w:rFonts w:cs="Arial"/>
          <w:szCs w:val="20"/>
        </w:rPr>
      </w:pPr>
    </w:p>
    <w:p w14:paraId="203D5B5A" w14:textId="77777777" w:rsidR="00A245F2" w:rsidRPr="00AB1F55" w:rsidRDefault="00A245F2" w:rsidP="00A245F2">
      <w:pPr>
        <w:rPr>
          <w:rFonts w:cs="Arial"/>
          <w:szCs w:val="20"/>
        </w:rPr>
      </w:pPr>
    </w:p>
    <w:p w14:paraId="6CE64EFA" w14:textId="77777777" w:rsidR="00A245F2" w:rsidRPr="00AB1F55" w:rsidRDefault="00A245F2" w:rsidP="00A245F2">
      <w:pPr>
        <w:rPr>
          <w:rFonts w:cs="Arial"/>
          <w:szCs w:val="20"/>
        </w:rPr>
      </w:pPr>
    </w:p>
    <w:p w14:paraId="5A70D15E" w14:textId="77777777" w:rsidR="00A245F2" w:rsidRDefault="00A245F2" w:rsidP="00A245F2">
      <w:pPr>
        <w:rPr>
          <w:rFonts w:cs="Arial"/>
          <w:szCs w:val="20"/>
        </w:rPr>
      </w:pPr>
    </w:p>
    <w:p w14:paraId="351CE96D" w14:textId="77777777" w:rsidR="00A245F2" w:rsidRDefault="00A245F2" w:rsidP="00A245F2">
      <w:pPr>
        <w:rPr>
          <w:rFonts w:cs="Arial"/>
          <w:szCs w:val="20"/>
        </w:rPr>
      </w:pPr>
    </w:p>
    <w:p w14:paraId="3133D21D" w14:textId="77777777" w:rsidR="00A245F2" w:rsidRDefault="00A245F2" w:rsidP="00A245F2">
      <w:pPr>
        <w:rPr>
          <w:rFonts w:cs="Arial"/>
          <w:szCs w:val="20"/>
        </w:rPr>
      </w:pPr>
    </w:p>
    <w:p w14:paraId="2C10825F" w14:textId="77777777" w:rsidR="00A245F2" w:rsidRDefault="00A245F2" w:rsidP="00A245F2">
      <w:pPr>
        <w:rPr>
          <w:rFonts w:cs="Arial"/>
          <w:szCs w:val="20"/>
        </w:rPr>
      </w:pPr>
    </w:p>
    <w:p w14:paraId="10663634" w14:textId="77777777" w:rsidR="00A245F2" w:rsidRDefault="00A245F2" w:rsidP="00A245F2">
      <w:pPr>
        <w:rPr>
          <w:rFonts w:cs="Arial"/>
          <w:szCs w:val="20"/>
        </w:rPr>
      </w:pPr>
    </w:p>
    <w:p w14:paraId="3C3A2B81" w14:textId="77777777" w:rsidR="00A245F2" w:rsidRDefault="00A245F2" w:rsidP="00A245F2">
      <w:pPr>
        <w:rPr>
          <w:rFonts w:cs="Arial"/>
          <w:szCs w:val="20"/>
        </w:rPr>
      </w:pPr>
    </w:p>
    <w:p w14:paraId="1EA3B9B3" w14:textId="77777777" w:rsidR="00A245F2" w:rsidRDefault="00A245F2" w:rsidP="00A245F2">
      <w:pPr>
        <w:rPr>
          <w:rFonts w:cs="Arial"/>
          <w:szCs w:val="20"/>
        </w:rPr>
      </w:pPr>
    </w:p>
    <w:p w14:paraId="0A17C699" w14:textId="77777777" w:rsidR="00A245F2" w:rsidRPr="00AB1F55" w:rsidRDefault="00A245F2" w:rsidP="00A245F2">
      <w:pPr>
        <w:rPr>
          <w:rFonts w:cs="Arial"/>
          <w:szCs w:val="20"/>
        </w:rPr>
      </w:pPr>
    </w:p>
    <w:p w14:paraId="4D2A8265" w14:textId="77777777" w:rsidR="00A245F2" w:rsidRPr="00AB1F55" w:rsidRDefault="00A245F2" w:rsidP="00A245F2">
      <w:pPr>
        <w:rPr>
          <w:rFonts w:cs="Arial"/>
          <w:szCs w:val="20"/>
        </w:rPr>
      </w:pPr>
    </w:p>
    <w:p w14:paraId="72D939F9" w14:textId="77777777" w:rsidR="00A245F2" w:rsidRPr="00AB1F55" w:rsidRDefault="00A245F2" w:rsidP="00A245F2">
      <w:pPr>
        <w:rPr>
          <w:rFonts w:cs="Arial"/>
          <w:szCs w:val="20"/>
        </w:rPr>
      </w:pPr>
    </w:p>
    <w:p w14:paraId="12920B22" w14:textId="77777777" w:rsidR="00A245F2" w:rsidRPr="00AB1F55" w:rsidRDefault="00A245F2" w:rsidP="00A245F2">
      <w:pPr>
        <w:rPr>
          <w:rFonts w:cs="Arial"/>
          <w:szCs w:val="20"/>
        </w:rPr>
      </w:pPr>
    </w:p>
    <w:p w14:paraId="07C1CCA1" w14:textId="2136F63E" w:rsidR="00A245F2" w:rsidRPr="00AB1F55" w:rsidRDefault="00620D86" w:rsidP="00A245F2">
      <w:pPr>
        <w:jc w:val="center"/>
        <w:rPr>
          <w:rFonts w:cs="Arial"/>
          <w:szCs w:val="20"/>
        </w:rPr>
      </w:pPr>
      <w:r>
        <w:rPr>
          <w:rFonts w:cs="Arial"/>
          <w:szCs w:val="20"/>
        </w:rPr>
        <w:t xml:space="preserve">Nové </w:t>
      </w:r>
      <w:r w:rsidRPr="00C55F03">
        <w:rPr>
          <w:rFonts w:cs="Arial"/>
          <w:szCs w:val="20"/>
        </w:rPr>
        <w:t>Zámky</w:t>
      </w:r>
      <w:r w:rsidR="00A245F2" w:rsidRPr="00C55F03">
        <w:rPr>
          <w:rFonts w:cs="Arial"/>
          <w:szCs w:val="20"/>
        </w:rPr>
        <w:t>,</w:t>
      </w:r>
      <w:r w:rsidR="00201378" w:rsidRPr="00C55F03">
        <w:rPr>
          <w:rFonts w:cs="Arial"/>
          <w:szCs w:val="20"/>
        </w:rPr>
        <w:t xml:space="preserve"> </w:t>
      </w:r>
      <w:r w:rsidR="00EC6A5C">
        <w:rPr>
          <w:rFonts w:cs="Arial"/>
          <w:szCs w:val="20"/>
        </w:rPr>
        <w:t>február</w:t>
      </w:r>
      <w:r w:rsidR="00EC6A5C" w:rsidRPr="00C55F03">
        <w:rPr>
          <w:rFonts w:cs="Arial"/>
          <w:szCs w:val="20"/>
        </w:rPr>
        <w:t xml:space="preserve"> </w:t>
      </w:r>
      <w:r w:rsidR="007C343E" w:rsidRPr="00C55F03">
        <w:rPr>
          <w:rFonts w:cs="Arial"/>
          <w:szCs w:val="20"/>
        </w:rPr>
        <w:t>202</w:t>
      </w:r>
      <w:r w:rsidR="007C343E">
        <w:rPr>
          <w:rFonts w:cs="Arial"/>
          <w:szCs w:val="20"/>
        </w:rPr>
        <w:t>3</w:t>
      </w:r>
    </w:p>
    <w:p w14:paraId="30D3F596" w14:textId="77777777" w:rsidR="00A245F2" w:rsidRPr="00AB1F55" w:rsidRDefault="00A245F2" w:rsidP="00A245F2">
      <w:pPr>
        <w:rPr>
          <w:rFonts w:cs="Arial"/>
          <w:b/>
          <w:szCs w:val="20"/>
        </w:rPr>
      </w:pPr>
      <w:r w:rsidRPr="00AB1F55">
        <w:rPr>
          <w:rFonts w:cs="Arial"/>
          <w:szCs w:val="20"/>
        </w:rPr>
        <w:br w:type="page"/>
      </w:r>
      <w:r w:rsidRPr="00AB1F55">
        <w:rPr>
          <w:rFonts w:cs="Arial"/>
          <w:b/>
          <w:szCs w:val="20"/>
        </w:rPr>
        <w:lastRenderedPageBreak/>
        <w:t>A.3 Kritéria na vyhodnotenie ponúk a pravidlá ich uplatnenia</w:t>
      </w:r>
    </w:p>
    <w:p w14:paraId="4E813EB4" w14:textId="77777777" w:rsidR="00A245F2" w:rsidRDefault="00A245F2" w:rsidP="00A245F2">
      <w:pPr>
        <w:rPr>
          <w:rFonts w:cs="Arial"/>
          <w:szCs w:val="20"/>
        </w:rPr>
      </w:pPr>
    </w:p>
    <w:p w14:paraId="5B88F8D3" w14:textId="77777777" w:rsidR="00A15700" w:rsidRDefault="002A59CF" w:rsidP="00A15700">
      <w:pPr>
        <w:spacing w:after="120"/>
        <w:ind w:left="360"/>
        <w:rPr>
          <w:rFonts w:cs="Arial"/>
          <w:szCs w:val="20"/>
        </w:rPr>
      </w:pPr>
      <w:bookmarkStart w:id="228" w:name="_Toc354993065"/>
      <w:bookmarkStart w:id="229" w:name="_Toc355611584"/>
      <w:bookmarkStart w:id="230" w:name="_Toc357758543"/>
      <w:bookmarkStart w:id="231" w:name="_Toc359919569"/>
      <w:r w:rsidRPr="00AB1F55">
        <w:rPr>
          <w:rFonts w:cs="Arial"/>
          <w:szCs w:val="20"/>
        </w:rPr>
        <w:t xml:space="preserve">Ponuky uchádzačov sa budú vyhodnocovať v zmysle § 44 ods. 3 písm. c) </w:t>
      </w:r>
      <w:r>
        <w:rPr>
          <w:rFonts w:cs="Arial"/>
          <w:szCs w:val="20"/>
        </w:rPr>
        <w:t xml:space="preserve">ZVO </w:t>
      </w:r>
      <w:r w:rsidRPr="00AB1F55">
        <w:rPr>
          <w:rFonts w:cs="Arial"/>
          <w:szCs w:val="20"/>
        </w:rPr>
        <w:t xml:space="preserve">na základe kritéria – najnižšia celková cena predmetu zákazky </w:t>
      </w:r>
      <w:r w:rsidR="009A297C">
        <w:rPr>
          <w:rFonts w:cs="Arial"/>
          <w:szCs w:val="20"/>
        </w:rPr>
        <w:t xml:space="preserve">– časť predmetu zákazky </w:t>
      </w:r>
      <w:r w:rsidRPr="00AB1F55">
        <w:rPr>
          <w:rFonts w:cs="Arial"/>
          <w:szCs w:val="20"/>
        </w:rPr>
        <w:t>v EUR bez DPH.</w:t>
      </w:r>
      <w:r w:rsidR="00A15700">
        <w:rPr>
          <w:rFonts w:cs="Arial"/>
          <w:szCs w:val="20"/>
        </w:rPr>
        <w:t xml:space="preserve"> </w:t>
      </w:r>
      <w:r w:rsidR="00A15700" w:rsidRPr="00AB1F55">
        <w:rPr>
          <w:rFonts w:cs="Arial"/>
          <w:szCs w:val="20"/>
        </w:rPr>
        <w:t xml:space="preserve">Poradie ponúk sa stanoví od najnižšej celkovej ceny po najvyššiu celkovú cenu. </w:t>
      </w:r>
    </w:p>
    <w:p w14:paraId="31BA62A2" w14:textId="1CEA5EB8" w:rsidR="002A59CF" w:rsidRPr="00AB1F55" w:rsidRDefault="002A59CF" w:rsidP="00A15700">
      <w:pPr>
        <w:spacing w:after="120"/>
        <w:ind w:left="360"/>
        <w:rPr>
          <w:rFonts w:cs="Arial"/>
          <w:szCs w:val="20"/>
        </w:rPr>
      </w:pPr>
      <w:r w:rsidRPr="00AB1F55">
        <w:rPr>
          <w:rFonts w:cs="Arial"/>
          <w:szCs w:val="20"/>
        </w:rPr>
        <w:t>Úspešnou sa stane ponuka, ktorá bude deklarovať najnižšiu cenu za dodanie celého predmetu zákazky</w:t>
      </w:r>
      <w:r w:rsidR="00A15700">
        <w:rPr>
          <w:rFonts w:cs="Arial"/>
          <w:szCs w:val="20"/>
        </w:rPr>
        <w:t xml:space="preserve"> v EUR</w:t>
      </w:r>
      <w:r w:rsidRPr="00AB1F55">
        <w:rPr>
          <w:rFonts w:cs="Arial"/>
          <w:szCs w:val="20"/>
        </w:rPr>
        <w:t xml:space="preserve"> bez DPH</w:t>
      </w:r>
      <w:r w:rsidR="006A70DC">
        <w:rPr>
          <w:rFonts w:cs="Arial"/>
          <w:szCs w:val="20"/>
        </w:rPr>
        <w:t xml:space="preserve"> – za časť zákazky</w:t>
      </w:r>
      <w:r w:rsidRPr="00AB1F55">
        <w:rPr>
          <w:rFonts w:cs="Arial"/>
          <w:szCs w:val="20"/>
        </w:rPr>
        <w:t>.</w:t>
      </w:r>
      <w:r w:rsidR="008A5A46">
        <w:rPr>
          <w:rFonts w:cs="Arial"/>
          <w:szCs w:val="20"/>
        </w:rPr>
        <w:t xml:space="preserve"> </w:t>
      </w:r>
    </w:p>
    <w:p w14:paraId="72668D25" w14:textId="7572BE35" w:rsidR="006A70DC" w:rsidRPr="00E90351" w:rsidRDefault="006A70DC" w:rsidP="006A70DC">
      <w:pPr>
        <w:pStyle w:val="Odsekzoznamu"/>
        <w:spacing w:after="120"/>
        <w:ind w:left="360"/>
        <w:rPr>
          <w:rFonts w:cs="Arial"/>
          <w:b/>
          <w:bCs/>
          <w:iCs/>
          <w:szCs w:val="20"/>
          <w:u w:val="single"/>
        </w:rPr>
      </w:pPr>
      <w:r w:rsidRPr="00E90351">
        <w:rPr>
          <w:rFonts w:cs="Arial"/>
          <w:b/>
          <w:bCs/>
          <w:iCs/>
          <w:szCs w:val="20"/>
          <w:u w:val="single"/>
        </w:rPr>
        <w:t>Každá časť predmetu zákazky</w:t>
      </w:r>
      <w:r>
        <w:rPr>
          <w:rFonts w:cs="Arial"/>
          <w:b/>
          <w:bCs/>
          <w:iCs/>
          <w:szCs w:val="20"/>
          <w:u w:val="single"/>
        </w:rPr>
        <w:t xml:space="preserve"> (</w:t>
      </w:r>
      <w:r w:rsidRPr="00E90351">
        <w:rPr>
          <w:rFonts w:cs="Arial"/>
          <w:b/>
          <w:bCs/>
          <w:iCs/>
          <w:szCs w:val="20"/>
          <w:u w:val="single"/>
        </w:rPr>
        <w:t>sa bude hodnotiť samostatne</w:t>
      </w:r>
      <w:r w:rsidR="00C00785">
        <w:rPr>
          <w:rFonts w:cs="Arial"/>
          <w:b/>
          <w:bCs/>
          <w:iCs/>
          <w:szCs w:val="20"/>
          <w:u w:val="single"/>
        </w:rPr>
        <w:t>)</w:t>
      </w:r>
      <w:r w:rsidRPr="00E90351">
        <w:rPr>
          <w:rFonts w:cs="Arial"/>
          <w:b/>
          <w:bCs/>
          <w:iCs/>
          <w:szCs w:val="20"/>
          <w:u w:val="single"/>
        </w:rPr>
        <w:t>.</w:t>
      </w:r>
    </w:p>
    <w:p w14:paraId="1CFE8505" w14:textId="77777777" w:rsidR="00A245F2" w:rsidRPr="00AB1F55" w:rsidRDefault="00A245F2" w:rsidP="00A245F2">
      <w:pPr>
        <w:jc w:val="left"/>
        <w:rPr>
          <w:rFonts w:eastAsia="Calibri" w:cs="Arial"/>
          <w:b/>
          <w:caps/>
          <w:sz w:val="24"/>
          <w:szCs w:val="32"/>
        </w:rPr>
      </w:pPr>
    </w:p>
    <w:p w14:paraId="035708A9" w14:textId="676CFE79" w:rsidR="00B702BC" w:rsidRPr="00AB1F55" w:rsidRDefault="00B702BC" w:rsidP="00B702BC">
      <w:pPr>
        <w:numPr>
          <w:ilvl w:val="0"/>
          <w:numId w:val="2"/>
        </w:numPr>
        <w:spacing w:after="120"/>
        <w:rPr>
          <w:rFonts w:cs="Arial"/>
          <w:szCs w:val="20"/>
        </w:rPr>
      </w:pPr>
      <w:r w:rsidRPr="00AB1F55">
        <w:rPr>
          <w:rFonts w:cs="Arial"/>
          <w:b/>
          <w:szCs w:val="20"/>
        </w:rPr>
        <w:t xml:space="preserve">Uchádzač vyplní v systéme JOSEPHINE elektronicky svoj </w:t>
      </w:r>
      <w:r w:rsidRPr="00AB1F55">
        <w:rPr>
          <w:rFonts w:cs="Arial"/>
          <w:szCs w:val="20"/>
        </w:rPr>
        <w:t xml:space="preserve">návrh na plnenie kritérií určených verejným obstarávateľom na </w:t>
      </w:r>
      <w:r w:rsidRPr="00D76A5D">
        <w:rPr>
          <w:rFonts w:cs="Arial"/>
          <w:szCs w:val="20"/>
        </w:rPr>
        <w:t>hodnotenie ponúk</w:t>
      </w:r>
      <w:r w:rsidR="00446377">
        <w:rPr>
          <w:rFonts w:cs="Arial"/>
          <w:szCs w:val="20"/>
        </w:rPr>
        <w:t>,</w:t>
      </w:r>
      <w:r w:rsidR="00A15700">
        <w:rPr>
          <w:rFonts w:cs="Arial"/>
          <w:szCs w:val="20"/>
        </w:rPr>
        <w:t xml:space="preserve"> </w:t>
      </w:r>
      <w:r w:rsidR="00446377">
        <w:rPr>
          <w:rFonts w:cs="Arial"/>
          <w:szCs w:val="20"/>
        </w:rPr>
        <w:t>p</w:t>
      </w:r>
      <w:r w:rsidRPr="00D76A5D">
        <w:rPr>
          <w:rFonts w:cs="Arial"/>
          <w:szCs w:val="20"/>
        </w:rPr>
        <w:t xml:space="preserve">ričom musí platiť, že uvedený údaj týkajúci sa kritéria musí byť zhodný </w:t>
      </w:r>
      <w:r>
        <w:rPr>
          <w:rFonts w:cs="Arial"/>
          <w:szCs w:val="20"/>
        </w:rPr>
        <w:t>s údajom v Prílohe č. 1  Zmluvy „Technické požiadavky na predmet zákazky“</w:t>
      </w:r>
    </w:p>
    <w:p w14:paraId="6B41C351" w14:textId="77777777" w:rsidR="00A245F2" w:rsidRPr="00AB1F55" w:rsidRDefault="00A245F2" w:rsidP="00A245F2">
      <w:pPr>
        <w:tabs>
          <w:tab w:val="left" w:pos="1560"/>
        </w:tabs>
        <w:rPr>
          <w:rFonts w:cs="Arial"/>
          <w:caps/>
          <w:szCs w:val="32"/>
        </w:rPr>
      </w:pPr>
    </w:p>
    <w:bookmarkEnd w:id="228"/>
    <w:bookmarkEnd w:id="229"/>
    <w:bookmarkEnd w:id="230"/>
    <w:bookmarkEnd w:id="231"/>
    <w:p w14:paraId="72C4764C" w14:textId="179A8C90" w:rsidR="00C80979" w:rsidRDefault="00C80979" w:rsidP="00A245F2">
      <w:pPr>
        <w:spacing w:after="120" w:line="216" w:lineRule="auto"/>
        <w:jc w:val="center"/>
        <w:rPr>
          <w:rFonts w:cs="Arial"/>
          <w:szCs w:val="20"/>
        </w:rPr>
      </w:pPr>
    </w:p>
    <w:p w14:paraId="1F0F1F5F" w14:textId="223335B0" w:rsidR="00B702BC" w:rsidRDefault="00B702BC" w:rsidP="00A245F2">
      <w:pPr>
        <w:spacing w:after="120" w:line="216" w:lineRule="auto"/>
        <w:jc w:val="center"/>
        <w:rPr>
          <w:rFonts w:cs="Arial"/>
          <w:szCs w:val="20"/>
        </w:rPr>
      </w:pPr>
    </w:p>
    <w:p w14:paraId="219F60EE" w14:textId="7A564294" w:rsidR="00B702BC" w:rsidRDefault="00B702BC" w:rsidP="00A245F2">
      <w:pPr>
        <w:spacing w:after="120" w:line="216" w:lineRule="auto"/>
        <w:jc w:val="center"/>
        <w:rPr>
          <w:rFonts w:cs="Arial"/>
          <w:szCs w:val="20"/>
        </w:rPr>
      </w:pPr>
    </w:p>
    <w:p w14:paraId="5A4529D7" w14:textId="2A630389" w:rsidR="00B702BC" w:rsidRDefault="00B702BC" w:rsidP="00A245F2">
      <w:pPr>
        <w:spacing w:after="120" w:line="216" w:lineRule="auto"/>
        <w:jc w:val="center"/>
        <w:rPr>
          <w:rFonts w:cs="Arial"/>
          <w:szCs w:val="20"/>
        </w:rPr>
      </w:pPr>
    </w:p>
    <w:p w14:paraId="338B5DDC" w14:textId="049C9884" w:rsidR="00B702BC" w:rsidRDefault="00B702BC" w:rsidP="00A245F2">
      <w:pPr>
        <w:spacing w:after="120" w:line="216" w:lineRule="auto"/>
        <w:jc w:val="center"/>
        <w:rPr>
          <w:rFonts w:cs="Arial"/>
          <w:szCs w:val="20"/>
        </w:rPr>
      </w:pPr>
    </w:p>
    <w:p w14:paraId="0693C065" w14:textId="6D489E42" w:rsidR="00B702BC" w:rsidRDefault="00B702BC" w:rsidP="00A245F2">
      <w:pPr>
        <w:spacing w:after="120" w:line="216" w:lineRule="auto"/>
        <w:jc w:val="center"/>
        <w:rPr>
          <w:rFonts w:cs="Arial"/>
          <w:szCs w:val="20"/>
        </w:rPr>
      </w:pPr>
    </w:p>
    <w:p w14:paraId="15EC3354" w14:textId="2179DFFB" w:rsidR="00B702BC" w:rsidRDefault="00B702BC" w:rsidP="00A245F2">
      <w:pPr>
        <w:spacing w:after="120" w:line="216" w:lineRule="auto"/>
        <w:jc w:val="center"/>
        <w:rPr>
          <w:rFonts w:cs="Arial"/>
          <w:szCs w:val="20"/>
        </w:rPr>
      </w:pPr>
    </w:p>
    <w:p w14:paraId="5B925814" w14:textId="1849E470" w:rsidR="00B702BC" w:rsidRDefault="00B702BC" w:rsidP="00A245F2">
      <w:pPr>
        <w:spacing w:after="120" w:line="216" w:lineRule="auto"/>
        <w:jc w:val="center"/>
        <w:rPr>
          <w:rFonts w:cs="Arial"/>
          <w:szCs w:val="20"/>
        </w:rPr>
      </w:pPr>
    </w:p>
    <w:p w14:paraId="65CD691D" w14:textId="144661DE" w:rsidR="00B702BC" w:rsidRDefault="00B702BC" w:rsidP="00A245F2">
      <w:pPr>
        <w:spacing w:after="120" w:line="216" w:lineRule="auto"/>
        <w:jc w:val="center"/>
        <w:rPr>
          <w:rFonts w:cs="Arial"/>
          <w:szCs w:val="20"/>
        </w:rPr>
      </w:pPr>
    </w:p>
    <w:p w14:paraId="6B253D70" w14:textId="0EB2EFF2" w:rsidR="00B702BC" w:rsidRDefault="00B702BC" w:rsidP="00A245F2">
      <w:pPr>
        <w:spacing w:after="120" w:line="216" w:lineRule="auto"/>
        <w:jc w:val="center"/>
        <w:rPr>
          <w:rFonts w:cs="Arial"/>
          <w:szCs w:val="20"/>
        </w:rPr>
      </w:pPr>
    </w:p>
    <w:p w14:paraId="01ABCCF1" w14:textId="36E1EB9B" w:rsidR="00B702BC" w:rsidRDefault="00B702BC" w:rsidP="00A245F2">
      <w:pPr>
        <w:spacing w:after="120" w:line="216" w:lineRule="auto"/>
        <w:jc w:val="center"/>
        <w:rPr>
          <w:rFonts w:cs="Arial"/>
          <w:szCs w:val="20"/>
        </w:rPr>
      </w:pPr>
    </w:p>
    <w:p w14:paraId="141859AD" w14:textId="05350D74" w:rsidR="00B702BC" w:rsidRDefault="00B702BC" w:rsidP="00A245F2">
      <w:pPr>
        <w:spacing w:after="120" w:line="216" w:lineRule="auto"/>
        <w:jc w:val="center"/>
        <w:rPr>
          <w:rFonts w:cs="Arial"/>
          <w:szCs w:val="20"/>
        </w:rPr>
      </w:pPr>
    </w:p>
    <w:p w14:paraId="5F51D92E" w14:textId="6205A2D5" w:rsidR="00B702BC" w:rsidRDefault="00B702BC" w:rsidP="00A245F2">
      <w:pPr>
        <w:spacing w:after="120" w:line="216" w:lineRule="auto"/>
        <w:jc w:val="center"/>
        <w:rPr>
          <w:rFonts w:cs="Arial"/>
          <w:szCs w:val="20"/>
        </w:rPr>
      </w:pPr>
    </w:p>
    <w:p w14:paraId="0D44BF84" w14:textId="2173E147" w:rsidR="00B702BC" w:rsidRDefault="00B702BC" w:rsidP="00A245F2">
      <w:pPr>
        <w:spacing w:after="120" w:line="216" w:lineRule="auto"/>
        <w:jc w:val="center"/>
        <w:rPr>
          <w:rFonts w:cs="Arial"/>
          <w:szCs w:val="20"/>
        </w:rPr>
      </w:pPr>
    </w:p>
    <w:p w14:paraId="75962EB7" w14:textId="1D8B1F17" w:rsidR="00B702BC" w:rsidRDefault="00B702BC" w:rsidP="00A245F2">
      <w:pPr>
        <w:spacing w:after="120" w:line="216" w:lineRule="auto"/>
        <w:jc w:val="center"/>
        <w:rPr>
          <w:rFonts w:cs="Arial"/>
          <w:szCs w:val="20"/>
        </w:rPr>
      </w:pPr>
    </w:p>
    <w:p w14:paraId="7D346B86" w14:textId="5F0E0065" w:rsidR="00B702BC" w:rsidRDefault="00B702BC" w:rsidP="00A245F2">
      <w:pPr>
        <w:spacing w:after="120" w:line="216" w:lineRule="auto"/>
        <w:jc w:val="center"/>
        <w:rPr>
          <w:rFonts w:cs="Arial"/>
          <w:szCs w:val="20"/>
        </w:rPr>
      </w:pPr>
    </w:p>
    <w:p w14:paraId="37320154" w14:textId="1469B6CE" w:rsidR="00B702BC" w:rsidRDefault="00B702BC" w:rsidP="00A245F2">
      <w:pPr>
        <w:spacing w:after="120" w:line="216" w:lineRule="auto"/>
        <w:jc w:val="center"/>
        <w:rPr>
          <w:rFonts w:cs="Arial"/>
          <w:szCs w:val="20"/>
        </w:rPr>
      </w:pPr>
    </w:p>
    <w:p w14:paraId="3696B4A9" w14:textId="4E9D773C" w:rsidR="00B702BC" w:rsidRDefault="00B702BC" w:rsidP="00A245F2">
      <w:pPr>
        <w:spacing w:after="120" w:line="216" w:lineRule="auto"/>
        <w:jc w:val="center"/>
        <w:rPr>
          <w:rFonts w:cs="Arial"/>
          <w:szCs w:val="20"/>
        </w:rPr>
      </w:pPr>
    </w:p>
    <w:p w14:paraId="09F40959" w14:textId="721758EC" w:rsidR="00B702BC" w:rsidRDefault="00B702BC" w:rsidP="00A245F2">
      <w:pPr>
        <w:spacing w:after="120" w:line="216" w:lineRule="auto"/>
        <w:jc w:val="center"/>
        <w:rPr>
          <w:rFonts w:cs="Arial"/>
          <w:szCs w:val="20"/>
        </w:rPr>
      </w:pPr>
    </w:p>
    <w:p w14:paraId="04BB3B6B" w14:textId="1DE317B8" w:rsidR="00B702BC" w:rsidRDefault="00B702BC" w:rsidP="00A245F2">
      <w:pPr>
        <w:spacing w:after="120" w:line="216" w:lineRule="auto"/>
        <w:jc w:val="center"/>
        <w:rPr>
          <w:rFonts w:cs="Arial"/>
          <w:szCs w:val="20"/>
        </w:rPr>
      </w:pPr>
    </w:p>
    <w:p w14:paraId="2C11A8E4" w14:textId="3C88EB66" w:rsidR="00B702BC" w:rsidRDefault="00B702BC" w:rsidP="00A245F2">
      <w:pPr>
        <w:spacing w:after="120" w:line="216" w:lineRule="auto"/>
        <w:jc w:val="center"/>
        <w:rPr>
          <w:rFonts w:cs="Arial"/>
          <w:szCs w:val="20"/>
        </w:rPr>
      </w:pPr>
    </w:p>
    <w:p w14:paraId="6BBB8736" w14:textId="143F16AF" w:rsidR="00B702BC" w:rsidRDefault="00B702BC" w:rsidP="00A245F2">
      <w:pPr>
        <w:spacing w:after="120" w:line="216" w:lineRule="auto"/>
        <w:jc w:val="center"/>
        <w:rPr>
          <w:rFonts w:cs="Arial"/>
          <w:szCs w:val="20"/>
        </w:rPr>
      </w:pPr>
    </w:p>
    <w:p w14:paraId="5355F8FC" w14:textId="243DCB58" w:rsidR="00B702BC" w:rsidRDefault="00B702BC" w:rsidP="00A245F2">
      <w:pPr>
        <w:spacing w:after="120" w:line="216" w:lineRule="auto"/>
        <w:jc w:val="center"/>
        <w:rPr>
          <w:rFonts w:cs="Arial"/>
          <w:szCs w:val="20"/>
        </w:rPr>
      </w:pPr>
    </w:p>
    <w:p w14:paraId="71AEA2BE" w14:textId="53A64091" w:rsidR="00B702BC" w:rsidRDefault="00B702BC" w:rsidP="00A245F2">
      <w:pPr>
        <w:spacing w:after="120" w:line="216" w:lineRule="auto"/>
        <w:jc w:val="center"/>
        <w:rPr>
          <w:rFonts w:cs="Arial"/>
          <w:szCs w:val="20"/>
        </w:rPr>
      </w:pPr>
    </w:p>
    <w:p w14:paraId="2C07EA18" w14:textId="46AC7861" w:rsidR="00B702BC" w:rsidRDefault="00B702BC" w:rsidP="00A245F2">
      <w:pPr>
        <w:spacing w:after="120" w:line="216" w:lineRule="auto"/>
        <w:jc w:val="center"/>
        <w:rPr>
          <w:rFonts w:cs="Arial"/>
          <w:szCs w:val="20"/>
        </w:rPr>
      </w:pPr>
    </w:p>
    <w:p w14:paraId="6192FD06" w14:textId="5F01BC93" w:rsidR="00B702BC" w:rsidRDefault="00B702BC" w:rsidP="00A245F2">
      <w:pPr>
        <w:spacing w:after="120" w:line="216" w:lineRule="auto"/>
        <w:jc w:val="center"/>
        <w:rPr>
          <w:rFonts w:cs="Arial"/>
          <w:szCs w:val="20"/>
        </w:rPr>
      </w:pPr>
    </w:p>
    <w:p w14:paraId="60AC34BC" w14:textId="496FE843" w:rsidR="00B702BC" w:rsidRDefault="00B702BC" w:rsidP="00A245F2">
      <w:pPr>
        <w:spacing w:after="120" w:line="216" w:lineRule="auto"/>
        <w:jc w:val="center"/>
        <w:rPr>
          <w:rFonts w:cs="Arial"/>
          <w:szCs w:val="20"/>
        </w:rPr>
      </w:pPr>
    </w:p>
    <w:p w14:paraId="652E359E" w14:textId="38CBE217" w:rsidR="00B702BC" w:rsidRDefault="00B702BC" w:rsidP="00A245F2">
      <w:pPr>
        <w:spacing w:after="120" w:line="216" w:lineRule="auto"/>
        <w:jc w:val="center"/>
        <w:rPr>
          <w:rFonts w:cs="Arial"/>
          <w:szCs w:val="20"/>
        </w:rPr>
      </w:pPr>
    </w:p>
    <w:p w14:paraId="00AD5138" w14:textId="1411820D" w:rsidR="00B702BC" w:rsidRDefault="00B702BC" w:rsidP="00A245F2">
      <w:pPr>
        <w:spacing w:after="120" w:line="216" w:lineRule="auto"/>
        <w:jc w:val="center"/>
        <w:rPr>
          <w:rFonts w:cs="Arial"/>
          <w:szCs w:val="20"/>
        </w:rPr>
      </w:pPr>
    </w:p>
    <w:p w14:paraId="7EB6E2BE" w14:textId="49259D4E" w:rsidR="00B702BC" w:rsidRDefault="00B702BC" w:rsidP="00A245F2">
      <w:pPr>
        <w:spacing w:after="120" w:line="216" w:lineRule="auto"/>
        <w:jc w:val="center"/>
        <w:rPr>
          <w:rFonts w:cs="Arial"/>
          <w:szCs w:val="20"/>
        </w:rPr>
      </w:pPr>
    </w:p>
    <w:p w14:paraId="43108863" w14:textId="77777777" w:rsidR="00B702BC" w:rsidRDefault="00B702BC" w:rsidP="00A245F2">
      <w:pPr>
        <w:spacing w:after="120" w:line="216" w:lineRule="auto"/>
        <w:jc w:val="center"/>
        <w:rPr>
          <w:rFonts w:cs="Arial"/>
          <w:szCs w:val="20"/>
        </w:rPr>
      </w:pPr>
    </w:p>
    <w:p w14:paraId="75FB3705" w14:textId="353FF807" w:rsidR="00155F31" w:rsidRDefault="00155F31" w:rsidP="00155F31">
      <w:pPr>
        <w:spacing w:after="120" w:line="216" w:lineRule="auto"/>
        <w:rPr>
          <w:rFonts w:cs="Arial"/>
          <w:szCs w:val="20"/>
        </w:rPr>
      </w:pPr>
    </w:p>
    <w:p w14:paraId="721AEE0B" w14:textId="0E2B2378" w:rsidR="004570F7" w:rsidRDefault="004570F7" w:rsidP="00155F31">
      <w:pPr>
        <w:spacing w:after="120" w:line="216" w:lineRule="auto"/>
        <w:rPr>
          <w:rFonts w:cs="Arial"/>
          <w:szCs w:val="20"/>
        </w:rPr>
      </w:pPr>
    </w:p>
    <w:p w14:paraId="27FC75A8" w14:textId="1B3A7750" w:rsidR="004570F7" w:rsidRDefault="004570F7" w:rsidP="00155F31">
      <w:pPr>
        <w:spacing w:after="120" w:line="216" w:lineRule="auto"/>
        <w:rPr>
          <w:rFonts w:cs="Arial"/>
          <w:szCs w:val="20"/>
        </w:rPr>
      </w:pPr>
    </w:p>
    <w:p w14:paraId="79096F34" w14:textId="79FC27AE" w:rsidR="005F7FE2" w:rsidRDefault="005F7FE2" w:rsidP="00155F31">
      <w:pPr>
        <w:spacing w:after="120" w:line="216" w:lineRule="auto"/>
        <w:rPr>
          <w:rFonts w:cs="Arial"/>
          <w:szCs w:val="20"/>
        </w:rPr>
      </w:pPr>
    </w:p>
    <w:p w14:paraId="598B3FE9" w14:textId="13784D9E" w:rsidR="005F7FE2" w:rsidRDefault="005F7FE2" w:rsidP="00155F31">
      <w:pPr>
        <w:spacing w:after="120" w:line="216" w:lineRule="auto"/>
        <w:rPr>
          <w:rFonts w:cs="Arial"/>
          <w:szCs w:val="20"/>
        </w:rPr>
      </w:pPr>
    </w:p>
    <w:p w14:paraId="09467514" w14:textId="6F062919" w:rsidR="00B03278" w:rsidRDefault="00B03278" w:rsidP="00155F31">
      <w:pPr>
        <w:spacing w:after="120" w:line="216" w:lineRule="auto"/>
        <w:rPr>
          <w:rFonts w:cs="Arial"/>
          <w:szCs w:val="20"/>
        </w:rPr>
      </w:pPr>
    </w:p>
    <w:p w14:paraId="5A63A40F" w14:textId="77777777" w:rsidR="00B03278" w:rsidRDefault="00B03278" w:rsidP="00155F31">
      <w:pPr>
        <w:spacing w:after="120" w:line="216" w:lineRule="auto"/>
        <w:rPr>
          <w:rFonts w:cs="Arial"/>
          <w:szCs w:val="20"/>
        </w:rPr>
      </w:pPr>
    </w:p>
    <w:p w14:paraId="1A4918E1" w14:textId="77777777" w:rsidR="00155F31" w:rsidRPr="00AB1F55" w:rsidRDefault="00155F31" w:rsidP="00155F31">
      <w:pPr>
        <w:spacing w:after="120" w:line="216" w:lineRule="auto"/>
        <w:rPr>
          <w:rFonts w:cs="Arial"/>
          <w:szCs w:val="20"/>
        </w:rPr>
      </w:pPr>
    </w:p>
    <w:p w14:paraId="014C313B" w14:textId="77777777" w:rsidR="00A245F2" w:rsidRPr="00AB1F55" w:rsidRDefault="00A245F2" w:rsidP="00A245F2">
      <w:pPr>
        <w:pStyle w:val="Zkladntext3"/>
        <w:rPr>
          <w:rFonts w:ascii="Arial" w:hAnsi="Arial" w:cs="Arial"/>
          <w:b/>
          <w:i/>
          <w:noProof w:val="0"/>
          <w:color w:val="auto"/>
          <w:sz w:val="36"/>
          <w:szCs w:val="36"/>
        </w:rPr>
      </w:pPr>
      <w:r w:rsidRPr="00AB1F55">
        <w:rPr>
          <w:rFonts w:ascii="Arial" w:hAnsi="Arial" w:cs="Arial"/>
          <w:b/>
          <w:noProof w:val="0"/>
          <w:color w:val="auto"/>
          <w:sz w:val="36"/>
          <w:szCs w:val="36"/>
        </w:rPr>
        <w:t>SÚŤAŽNÉ  PODKLADY</w:t>
      </w:r>
    </w:p>
    <w:p w14:paraId="63094E77" w14:textId="77777777" w:rsidR="00A245F2" w:rsidRPr="00AB1F55" w:rsidRDefault="00A245F2" w:rsidP="00A245F2">
      <w:pPr>
        <w:pStyle w:val="Zkladntext3"/>
        <w:rPr>
          <w:rFonts w:ascii="Arial" w:hAnsi="Arial" w:cs="Arial"/>
          <w:noProof w:val="0"/>
          <w:color w:val="auto"/>
        </w:rPr>
      </w:pPr>
    </w:p>
    <w:p w14:paraId="334D679B" w14:textId="77777777" w:rsidR="00132CA3" w:rsidRPr="00AB1F55" w:rsidRDefault="00132CA3" w:rsidP="00132CA3">
      <w:pPr>
        <w:pStyle w:val="Zkladntext3"/>
        <w:rPr>
          <w:rFonts w:ascii="Arial" w:hAnsi="Arial" w:cs="Arial"/>
          <w:noProof w:val="0"/>
          <w:color w:val="auto"/>
        </w:rPr>
      </w:pPr>
    </w:p>
    <w:p w14:paraId="3B8C7602" w14:textId="77777777" w:rsidR="00132CA3" w:rsidRPr="00C0652B" w:rsidRDefault="00132CA3" w:rsidP="00132CA3">
      <w:pPr>
        <w:pStyle w:val="Zkladntext3"/>
        <w:rPr>
          <w:rFonts w:ascii="Arial" w:hAnsi="Arial" w:cs="Arial"/>
          <w:noProof w:val="0"/>
          <w:color w:val="auto"/>
          <w:sz w:val="24"/>
          <w:szCs w:val="24"/>
        </w:rPr>
      </w:pPr>
      <w:r w:rsidRPr="00C0652B">
        <w:rPr>
          <w:rFonts w:ascii="Arial" w:hAnsi="Arial" w:cs="Arial"/>
          <w:noProof w:val="0"/>
          <w:color w:val="auto"/>
          <w:sz w:val="24"/>
          <w:szCs w:val="24"/>
        </w:rPr>
        <w:t>(</w:t>
      </w:r>
      <w:r>
        <w:rPr>
          <w:rFonts w:ascii="Arial" w:hAnsi="Arial" w:cs="Arial"/>
          <w:noProof w:val="0"/>
          <w:color w:val="auto"/>
          <w:sz w:val="24"/>
          <w:szCs w:val="24"/>
        </w:rPr>
        <w:t>NADLIMITNÁ</w:t>
      </w:r>
      <w:r w:rsidRPr="00C0652B">
        <w:rPr>
          <w:rFonts w:ascii="Arial" w:hAnsi="Arial" w:cs="Arial"/>
          <w:noProof w:val="0"/>
          <w:color w:val="auto"/>
          <w:sz w:val="24"/>
          <w:szCs w:val="24"/>
        </w:rPr>
        <w:t xml:space="preserve"> </w:t>
      </w:r>
      <w:r>
        <w:rPr>
          <w:rFonts w:ascii="Arial" w:hAnsi="Arial" w:cs="Arial"/>
          <w:noProof w:val="0"/>
          <w:color w:val="auto"/>
          <w:sz w:val="24"/>
          <w:szCs w:val="24"/>
        </w:rPr>
        <w:t>VEREJNÁ SÚŤAŽ</w:t>
      </w:r>
      <w:r w:rsidRPr="00C0652B">
        <w:rPr>
          <w:rFonts w:ascii="Arial" w:hAnsi="Arial" w:cs="Arial"/>
          <w:noProof w:val="0"/>
          <w:color w:val="auto"/>
          <w:sz w:val="24"/>
          <w:szCs w:val="24"/>
        </w:rPr>
        <w:t xml:space="preserve"> NA </w:t>
      </w:r>
      <w:r>
        <w:rPr>
          <w:rFonts w:ascii="Arial" w:hAnsi="Arial" w:cs="Arial"/>
          <w:noProof w:val="0"/>
          <w:color w:val="auto"/>
          <w:sz w:val="24"/>
          <w:szCs w:val="24"/>
        </w:rPr>
        <w:t xml:space="preserve">DODANIE </w:t>
      </w:r>
      <w:r w:rsidRPr="00DD2E6F">
        <w:rPr>
          <w:rFonts w:ascii="Arial" w:hAnsi="Arial" w:cs="Arial"/>
          <w:noProof w:val="0"/>
          <w:color w:val="auto"/>
          <w:sz w:val="24"/>
          <w:szCs w:val="24"/>
        </w:rPr>
        <w:t>TOVARU a POSKYTNUTIE SLUŽBY)</w:t>
      </w:r>
    </w:p>
    <w:p w14:paraId="5B40850E" w14:textId="77777777" w:rsidR="00A245F2" w:rsidRPr="00AB1F55" w:rsidRDefault="00A245F2" w:rsidP="00A245F2">
      <w:pPr>
        <w:pStyle w:val="Zkladntext3"/>
        <w:rPr>
          <w:rFonts w:ascii="Arial" w:hAnsi="Arial" w:cs="Arial"/>
          <w:noProof w:val="0"/>
          <w:color w:val="auto"/>
          <w:sz w:val="24"/>
          <w:szCs w:val="24"/>
        </w:rPr>
      </w:pPr>
    </w:p>
    <w:p w14:paraId="553D4DD1" w14:textId="77777777" w:rsidR="00A245F2" w:rsidRPr="00AB1F55" w:rsidRDefault="00A245F2" w:rsidP="00A245F2">
      <w:pPr>
        <w:spacing w:before="20"/>
        <w:rPr>
          <w:rFonts w:cs="Arial"/>
          <w:b/>
          <w:smallCaps/>
        </w:rPr>
      </w:pPr>
    </w:p>
    <w:p w14:paraId="2BDF1BB3" w14:textId="77777777" w:rsidR="00A245F2" w:rsidRPr="00AB1F55" w:rsidRDefault="00A245F2" w:rsidP="00A245F2">
      <w:pPr>
        <w:spacing w:before="20"/>
        <w:rPr>
          <w:rFonts w:cs="Arial"/>
          <w:sz w:val="24"/>
        </w:rPr>
      </w:pPr>
      <w:r w:rsidRPr="00AB1F55">
        <w:rPr>
          <w:rFonts w:cs="Arial"/>
          <w:b/>
          <w:smallCaps/>
          <w:sz w:val="24"/>
        </w:rPr>
        <w:t>Predmet zákazky</w:t>
      </w:r>
      <w:r w:rsidRPr="00AB1F55">
        <w:rPr>
          <w:rFonts w:cs="Arial"/>
          <w:b/>
          <w:sz w:val="24"/>
        </w:rPr>
        <w:t>:</w:t>
      </w:r>
    </w:p>
    <w:p w14:paraId="29367486" w14:textId="77777777" w:rsidR="00A245F2" w:rsidRPr="00AB1F55" w:rsidRDefault="00A245F2" w:rsidP="00A245F2">
      <w:pPr>
        <w:rPr>
          <w:rFonts w:cs="Arial"/>
          <w:b/>
          <w:sz w:val="24"/>
        </w:rPr>
      </w:pPr>
    </w:p>
    <w:p w14:paraId="74BC2AE4" w14:textId="2411BA73" w:rsidR="003E1094" w:rsidRDefault="005F3F0B" w:rsidP="005F3F0B">
      <w:pPr>
        <w:pStyle w:val="Nadpis2"/>
        <w:rPr>
          <w:rFonts w:cs="Arial"/>
          <w:bCs/>
          <w:caps/>
          <w:sz w:val="24"/>
          <w:szCs w:val="24"/>
        </w:rPr>
      </w:pPr>
      <w:bookmarkStart w:id="232" w:name="_Toc96065575"/>
      <w:bookmarkStart w:id="233" w:name="_Toc117251541"/>
      <w:bookmarkStart w:id="234" w:name="_Toc355611585"/>
      <w:r w:rsidRPr="005F3F0B">
        <w:rPr>
          <w:rFonts w:cs="Arial"/>
          <w:bCs/>
          <w:caps/>
          <w:sz w:val="24"/>
          <w:szCs w:val="24"/>
        </w:rPr>
        <w:t xml:space="preserve">„DEZINFEKČNÉ PROSTRIEDKY </w:t>
      </w:r>
      <w:r w:rsidR="00D51E32">
        <w:rPr>
          <w:rFonts w:cs="Arial"/>
          <w:bCs/>
          <w:caps/>
          <w:sz w:val="24"/>
          <w:szCs w:val="24"/>
        </w:rPr>
        <w:t xml:space="preserve">– PLOCHY </w:t>
      </w:r>
      <w:r w:rsidRPr="005F3F0B">
        <w:rPr>
          <w:rFonts w:cs="Arial"/>
          <w:bCs/>
          <w:caps/>
          <w:sz w:val="24"/>
          <w:szCs w:val="24"/>
        </w:rPr>
        <w:t>PRE FNSP NOVÉ ZÁMKY“</w:t>
      </w:r>
      <w:bookmarkEnd w:id="232"/>
      <w:bookmarkEnd w:id="233"/>
    </w:p>
    <w:p w14:paraId="263DB7D4" w14:textId="77777777" w:rsidR="005F3F0B" w:rsidRPr="005F3F0B" w:rsidRDefault="005F3F0B" w:rsidP="005F3F0B"/>
    <w:p w14:paraId="71C66310" w14:textId="77777777" w:rsidR="00A245F2" w:rsidRPr="00AB1F55" w:rsidRDefault="00A245F2" w:rsidP="00A245F2">
      <w:pPr>
        <w:pStyle w:val="Nadpis2"/>
        <w:jc w:val="left"/>
        <w:rPr>
          <w:rFonts w:cs="Arial"/>
        </w:rPr>
      </w:pPr>
      <w:bookmarkStart w:id="235" w:name="_Toc117251542"/>
      <w:r w:rsidRPr="00AB1F55">
        <w:rPr>
          <w:rFonts w:cs="Arial"/>
        </w:rPr>
        <w:t>B.1 Opis predmetu zákazky</w:t>
      </w:r>
      <w:bookmarkEnd w:id="234"/>
      <w:bookmarkEnd w:id="235"/>
    </w:p>
    <w:p w14:paraId="62D34EED" w14:textId="77777777" w:rsidR="00A245F2" w:rsidRPr="00AB1F55" w:rsidRDefault="00A245F2" w:rsidP="00A245F2">
      <w:pPr>
        <w:rPr>
          <w:rFonts w:cs="Arial"/>
          <w:szCs w:val="20"/>
        </w:rPr>
      </w:pPr>
    </w:p>
    <w:p w14:paraId="5F87CC83" w14:textId="77777777" w:rsidR="00A245F2" w:rsidRPr="00AB1F55" w:rsidRDefault="00A245F2" w:rsidP="00A245F2">
      <w:pPr>
        <w:rPr>
          <w:rFonts w:cs="Arial"/>
          <w:szCs w:val="20"/>
        </w:rPr>
      </w:pPr>
    </w:p>
    <w:p w14:paraId="77BDA570" w14:textId="77777777" w:rsidR="00A245F2" w:rsidRPr="00AB1F55" w:rsidRDefault="00A245F2" w:rsidP="00A245F2">
      <w:pPr>
        <w:rPr>
          <w:rFonts w:cs="Arial"/>
          <w:szCs w:val="20"/>
        </w:rPr>
      </w:pPr>
    </w:p>
    <w:p w14:paraId="4180B073" w14:textId="77777777" w:rsidR="00A245F2" w:rsidRPr="00AB1F55" w:rsidRDefault="00A245F2" w:rsidP="00A245F2">
      <w:pPr>
        <w:rPr>
          <w:rFonts w:cs="Arial"/>
          <w:szCs w:val="20"/>
        </w:rPr>
      </w:pPr>
    </w:p>
    <w:p w14:paraId="00FE01E0" w14:textId="77777777" w:rsidR="00A245F2" w:rsidRPr="00AB1F55" w:rsidRDefault="00A245F2" w:rsidP="00A245F2">
      <w:pPr>
        <w:rPr>
          <w:rFonts w:cs="Arial"/>
          <w:szCs w:val="20"/>
        </w:rPr>
      </w:pPr>
    </w:p>
    <w:p w14:paraId="2B9A968A" w14:textId="77777777" w:rsidR="00A245F2" w:rsidRPr="00AB1F55" w:rsidRDefault="00A245F2" w:rsidP="00A245F2">
      <w:pPr>
        <w:rPr>
          <w:rFonts w:cs="Arial"/>
          <w:szCs w:val="20"/>
        </w:rPr>
      </w:pPr>
    </w:p>
    <w:p w14:paraId="648DED65" w14:textId="77777777" w:rsidR="00A245F2" w:rsidRPr="00AB1F55" w:rsidRDefault="00A245F2" w:rsidP="00A245F2">
      <w:pPr>
        <w:rPr>
          <w:rFonts w:cs="Arial"/>
          <w:szCs w:val="20"/>
        </w:rPr>
      </w:pPr>
    </w:p>
    <w:p w14:paraId="33D9290D" w14:textId="77777777" w:rsidR="00A245F2" w:rsidRPr="00AB1F55" w:rsidRDefault="00A245F2" w:rsidP="00A245F2">
      <w:pPr>
        <w:rPr>
          <w:rFonts w:cs="Arial"/>
          <w:szCs w:val="20"/>
        </w:rPr>
      </w:pPr>
    </w:p>
    <w:p w14:paraId="2D08A25A" w14:textId="77777777" w:rsidR="00A245F2" w:rsidRPr="00AB1F55" w:rsidRDefault="00A245F2" w:rsidP="00A245F2">
      <w:pPr>
        <w:rPr>
          <w:rFonts w:cs="Arial"/>
          <w:szCs w:val="20"/>
        </w:rPr>
      </w:pPr>
    </w:p>
    <w:p w14:paraId="3F492D3D" w14:textId="77777777" w:rsidR="00A245F2" w:rsidRPr="00AB1F55" w:rsidRDefault="00A245F2" w:rsidP="00A245F2">
      <w:pPr>
        <w:rPr>
          <w:rFonts w:cs="Arial"/>
          <w:szCs w:val="20"/>
        </w:rPr>
      </w:pPr>
    </w:p>
    <w:p w14:paraId="75594F21" w14:textId="77777777" w:rsidR="00A245F2" w:rsidRPr="00AB1F55" w:rsidRDefault="00A245F2" w:rsidP="00A245F2">
      <w:pPr>
        <w:rPr>
          <w:rFonts w:cs="Arial"/>
          <w:szCs w:val="20"/>
        </w:rPr>
      </w:pPr>
    </w:p>
    <w:p w14:paraId="7E3D9A3F" w14:textId="77777777" w:rsidR="00A245F2" w:rsidRPr="00AB1F55" w:rsidRDefault="00A245F2" w:rsidP="00A245F2">
      <w:pPr>
        <w:rPr>
          <w:rFonts w:cs="Arial"/>
          <w:szCs w:val="20"/>
        </w:rPr>
      </w:pPr>
    </w:p>
    <w:p w14:paraId="1C536D6E" w14:textId="77777777" w:rsidR="00A245F2" w:rsidRPr="00AB1F55" w:rsidRDefault="00A245F2" w:rsidP="00A245F2">
      <w:pPr>
        <w:rPr>
          <w:rFonts w:cs="Arial"/>
          <w:szCs w:val="20"/>
        </w:rPr>
      </w:pPr>
    </w:p>
    <w:p w14:paraId="4799E941" w14:textId="77777777" w:rsidR="00A245F2" w:rsidRPr="00AB1F55" w:rsidRDefault="00A245F2" w:rsidP="00A245F2">
      <w:pPr>
        <w:rPr>
          <w:rFonts w:cs="Arial"/>
          <w:szCs w:val="20"/>
        </w:rPr>
      </w:pPr>
    </w:p>
    <w:p w14:paraId="769649B6" w14:textId="77777777" w:rsidR="00A245F2" w:rsidRPr="00AB1F55" w:rsidRDefault="00A245F2" w:rsidP="00A245F2">
      <w:pPr>
        <w:rPr>
          <w:rFonts w:cs="Arial"/>
          <w:szCs w:val="20"/>
        </w:rPr>
      </w:pPr>
    </w:p>
    <w:p w14:paraId="7E96C8EB" w14:textId="77777777" w:rsidR="00A245F2" w:rsidRPr="00AB1F55" w:rsidRDefault="00A245F2" w:rsidP="00A245F2">
      <w:pPr>
        <w:rPr>
          <w:rFonts w:cs="Arial"/>
          <w:szCs w:val="20"/>
        </w:rPr>
      </w:pPr>
    </w:p>
    <w:p w14:paraId="79A6DEAC" w14:textId="77777777" w:rsidR="00A245F2" w:rsidRPr="00AB1F55" w:rsidRDefault="00A245F2" w:rsidP="00A245F2">
      <w:pPr>
        <w:rPr>
          <w:rFonts w:cs="Arial"/>
          <w:szCs w:val="20"/>
        </w:rPr>
      </w:pPr>
    </w:p>
    <w:p w14:paraId="11B95DB4" w14:textId="77777777" w:rsidR="00A245F2" w:rsidRPr="00AB1F55" w:rsidRDefault="00A245F2" w:rsidP="00A245F2">
      <w:pPr>
        <w:rPr>
          <w:rFonts w:cs="Arial"/>
          <w:szCs w:val="20"/>
        </w:rPr>
      </w:pPr>
    </w:p>
    <w:p w14:paraId="0F4C878E" w14:textId="77777777" w:rsidR="00A245F2" w:rsidRPr="00AB1F55" w:rsidRDefault="00A245F2" w:rsidP="00A245F2">
      <w:pPr>
        <w:rPr>
          <w:rFonts w:cs="Arial"/>
          <w:szCs w:val="20"/>
        </w:rPr>
      </w:pPr>
    </w:p>
    <w:p w14:paraId="05F8F8CE" w14:textId="77777777" w:rsidR="00A245F2" w:rsidRPr="00AB1F55" w:rsidRDefault="00A245F2" w:rsidP="00A245F2">
      <w:pPr>
        <w:rPr>
          <w:rFonts w:cs="Arial"/>
          <w:szCs w:val="20"/>
        </w:rPr>
      </w:pPr>
    </w:p>
    <w:p w14:paraId="3B6D9C60" w14:textId="77777777" w:rsidR="00A245F2" w:rsidRPr="00AB1F55" w:rsidRDefault="00A245F2" w:rsidP="00A245F2">
      <w:pPr>
        <w:rPr>
          <w:rFonts w:cs="Arial"/>
          <w:szCs w:val="20"/>
        </w:rPr>
      </w:pPr>
    </w:p>
    <w:p w14:paraId="7714E8C9" w14:textId="77777777" w:rsidR="00A245F2" w:rsidRPr="00AB1F55" w:rsidRDefault="00A245F2" w:rsidP="00A245F2">
      <w:pPr>
        <w:rPr>
          <w:rFonts w:cs="Arial"/>
          <w:szCs w:val="20"/>
        </w:rPr>
      </w:pPr>
    </w:p>
    <w:p w14:paraId="78336605" w14:textId="77777777" w:rsidR="00A245F2" w:rsidRPr="00AB1F55" w:rsidRDefault="00A245F2" w:rsidP="00A245F2">
      <w:pPr>
        <w:rPr>
          <w:rFonts w:cs="Arial"/>
          <w:szCs w:val="20"/>
        </w:rPr>
      </w:pPr>
    </w:p>
    <w:p w14:paraId="66DDC985" w14:textId="77777777" w:rsidR="00A245F2" w:rsidRPr="00AB1F55" w:rsidRDefault="00A245F2" w:rsidP="00A245F2">
      <w:pPr>
        <w:rPr>
          <w:rFonts w:cs="Arial"/>
          <w:szCs w:val="20"/>
        </w:rPr>
      </w:pPr>
    </w:p>
    <w:p w14:paraId="6588EF52" w14:textId="77777777" w:rsidR="00A245F2" w:rsidRPr="00AB1F55" w:rsidRDefault="00A245F2" w:rsidP="00A245F2">
      <w:pPr>
        <w:rPr>
          <w:rFonts w:cs="Arial"/>
          <w:szCs w:val="20"/>
        </w:rPr>
      </w:pPr>
    </w:p>
    <w:p w14:paraId="51520E3B" w14:textId="77777777" w:rsidR="00A245F2" w:rsidRDefault="00A245F2" w:rsidP="00A245F2">
      <w:pPr>
        <w:rPr>
          <w:rFonts w:cs="Arial"/>
          <w:szCs w:val="20"/>
        </w:rPr>
      </w:pPr>
    </w:p>
    <w:p w14:paraId="53F8C76C" w14:textId="77777777" w:rsidR="00A245F2" w:rsidRPr="00AB1F55" w:rsidRDefault="00A245F2" w:rsidP="00A245F2">
      <w:pPr>
        <w:rPr>
          <w:rFonts w:cs="Arial"/>
          <w:szCs w:val="20"/>
        </w:rPr>
      </w:pPr>
    </w:p>
    <w:p w14:paraId="0A0759D9" w14:textId="77777777" w:rsidR="00A245F2" w:rsidRPr="00AB1F55" w:rsidRDefault="00A245F2" w:rsidP="00A245F2">
      <w:pPr>
        <w:rPr>
          <w:rFonts w:cs="Arial"/>
          <w:szCs w:val="20"/>
        </w:rPr>
      </w:pPr>
    </w:p>
    <w:p w14:paraId="570E849D" w14:textId="77777777" w:rsidR="00A245F2" w:rsidRPr="00AB1F55" w:rsidRDefault="00A245F2" w:rsidP="00A245F2">
      <w:pPr>
        <w:rPr>
          <w:rFonts w:cs="Arial"/>
          <w:szCs w:val="20"/>
        </w:rPr>
      </w:pPr>
    </w:p>
    <w:p w14:paraId="7F5796DC" w14:textId="6B4BF216" w:rsidR="009A22CF" w:rsidRPr="00AB1F55" w:rsidRDefault="002A59CF" w:rsidP="009A22CF">
      <w:pPr>
        <w:jc w:val="center"/>
        <w:rPr>
          <w:rFonts w:cs="Arial"/>
          <w:szCs w:val="20"/>
        </w:rPr>
      </w:pPr>
      <w:r>
        <w:rPr>
          <w:rFonts w:cs="Arial"/>
          <w:szCs w:val="20"/>
        </w:rPr>
        <w:t xml:space="preserve">Nové </w:t>
      </w:r>
      <w:r w:rsidRPr="00C55F03">
        <w:rPr>
          <w:rFonts w:cs="Arial"/>
          <w:szCs w:val="20"/>
        </w:rPr>
        <w:t>Zámky</w:t>
      </w:r>
      <w:r w:rsidR="00A245F2" w:rsidRPr="00C55F03">
        <w:rPr>
          <w:rFonts w:cs="Arial"/>
          <w:szCs w:val="20"/>
        </w:rPr>
        <w:t>,</w:t>
      </w:r>
      <w:r w:rsidR="00201378" w:rsidRPr="00C55F03">
        <w:rPr>
          <w:rFonts w:cs="Arial"/>
          <w:szCs w:val="20"/>
        </w:rPr>
        <w:t xml:space="preserve"> </w:t>
      </w:r>
      <w:r w:rsidR="00EC6A5C">
        <w:rPr>
          <w:rFonts w:cs="Arial"/>
          <w:szCs w:val="20"/>
        </w:rPr>
        <w:t>február</w:t>
      </w:r>
      <w:r w:rsidR="007C343E" w:rsidRPr="00C55F03">
        <w:rPr>
          <w:rFonts w:cs="Arial"/>
          <w:szCs w:val="20"/>
        </w:rPr>
        <w:t xml:space="preserve"> 202</w:t>
      </w:r>
      <w:r w:rsidR="007C343E">
        <w:rPr>
          <w:rFonts w:cs="Arial"/>
          <w:szCs w:val="20"/>
        </w:rPr>
        <w:t>3</w:t>
      </w:r>
    </w:p>
    <w:p w14:paraId="6302705F" w14:textId="5E4365F0" w:rsidR="00A245F2" w:rsidRPr="00AB1F55" w:rsidRDefault="00A245F2" w:rsidP="00A245F2">
      <w:pPr>
        <w:jc w:val="center"/>
        <w:rPr>
          <w:rFonts w:cs="Arial"/>
          <w:szCs w:val="20"/>
        </w:rPr>
      </w:pPr>
    </w:p>
    <w:p w14:paraId="6F9DD795" w14:textId="77777777" w:rsidR="00A245F2" w:rsidRPr="00AB1F55" w:rsidRDefault="00A245F2" w:rsidP="00A245F2">
      <w:pPr>
        <w:rPr>
          <w:rFonts w:cs="Arial"/>
          <w:szCs w:val="20"/>
        </w:rPr>
        <w:sectPr w:rsidR="00A245F2" w:rsidRPr="00AB1F55" w:rsidSect="00A20808">
          <w:headerReference w:type="default" r:id="rId17"/>
          <w:footerReference w:type="default" r:id="rId18"/>
          <w:headerReference w:type="first" r:id="rId19"/>
          <w:pgSz w:w="11906" w:h="16838"/>
          <w:pgMar w:top="851" w:right="1418" w:bottom="851" w:left="1418" w:header="709" w:footer="709" w:gutter="0"/>
          <w:cols w:space="708"/>
          <w:titlePg/>
          <w:docGrid w:linePitch="360"/>
        </w:sectPr>
      </w:pPr>
      <w:r w:rsidRPr="00AB1F55">
        <w:rPr>
          <w:rFonts w:cs="Arial"/>
          <w:szCs w:val="20"/>
        </w:rPr>
        <w:br w:type="page"/>
      </w:r>
    </w:p>
    <w:p w14:paraId="15645EA0" w14:textId="77777777" w:rsidR="00A245F2" w:rsidRPr="00AB1F55" w:rsidRDefault="00A245F2" w:rsidP="00A245F2">
      <w:pPr>
        <w:jc w:val="right"/>
        <w:rPr>
          <w:rFonts w:cs="Arial"/>
          <w:b/>
          <w:szCs w:val="20"/>
        </w:rPr>
      </w:pPr>
      <w:r w:rsidRPr="00AB1F55">
        <w:rPr>
          <w:rFonts w:cs="Arial"/>
          <w:b/>
          <w:szCs w:val="20"/>
        </w:rPr>
        <w:lastRenderedPageBreak/>
        <w:t>B.1 Opis predmetu zákazky</w:t>
      </w:r>
    </w:p>
    <w:p w14:paraId="468EDE64" w14:textId="77777777" w:rsidR="00A245F2" w:rsidRPr="00AB1F55" w:rsidRDefault="00A245F2" w:rsidP="00A245F2">
      <w:pPr>
        <w:rPr>
          <w:rFonts w:cs="Arial"/>
          <w:szCs w:val="20"/>
          <w:highlight w:val="yellow"/>
        </w:rPr>
      </w:pPr>
    </w:p>
    <w:p w14:paraId="17B2F30C" w14:textId="6F5087AD" w:rsidR="00A245F2" w:rsidRPr="00090ACA" w:rsidRDefault="00A245F2" w:rsidP="00A245F2">
      <w:pPr>
        <w:rPr>
          <w:rFonts w:cs="Arial"/>
          <w:bCs/>
          <w:szCs w:val="20"/>
          <w:lang w:eastAsia="en-US"/>
        </w:rPr>
      </w:pPr>
      <w:bookmarkStart w:id="236" w:name="_Toc354993067"/>
      <w:bookmarkStart w:id="237" w:name="_Toc355611586"/>
      <w:bookmarkStart w:id="238" w:name="_Toc357758545"/>
      <w:bookmarkStart w:id="239" w:name="_Toc359919571"/>
      <w:r w:rsidRPr="00D86916">
        <w:rPr>
          <w:rFonts w:cs="Arial"/>
          <w:szCs w:val="20"/>
        </w:rPr>
        <w:t>Verejný obstarávateľ požaduje od uchádzačov, aby ich ponuky spĺňali technické požiadavky uvedené v tejto časti SP a to tak</w:t>
      </w:r>
      <w:r>
        <w:rPr>
          <w:rFonts w:cs="Arial"/>
          <w:szCs w:val="20"/>
        </w:rPr>
        <w:t>,</w:t>
      </w:r>
      <w:r w:rsidRPr="00D86916">
        <w:rPr>
          <w:rFonts w:cs="Arial"/>
          <w:szCs w:val="20"/>
        </w:rPr>
        <w:t xml:space="preserve"> že</w:t>
      </w:r>
      <w:r>
        <w:rPr>
          <w:rFonts w:cs="Arial"/>
          <w:szCs w:val="20"/>
        </w:rPr>
        <w:t xml:space="preserve"> </w:t>
      </w:r>
      <w:r w:rsidRPr="001E42FC">
        <w:rPr>
          <w:rFonts w:cs="Arial"/>
          <w:b/>
          <w:szCs w:val="20"/>
          <w:u w:val="single"/>
        </w:rPr>
        <w:t xml:space="preserve">vyplnia Prílohu č. </w:t>
      </w:r>
      <w:r w:rsidR="00DB195D">
        <w:rPr>
          <w:rFonts w:cs="Arial"/>
          <w:b/>
          <w:szCs w:val="20"/>
          <w:u w:val="single"/>
        </w:rPr>
        <w:t xml:space="preserve">1 Rámcovej zmluvy: </w:t>
      </w:r>
      <w:r w:rsidRPr="001E42FC">
        <w:rPr>
          <w:rFonts w:cs="Arial"/>
          <w:b/>
          <w:szCs w:val="20"/>
          <w:u w:val="single"/>
        </w:rPr>
        <w:t xml:space="preserve"> </w:t>
      </w:r>
      <w:r w:rsidR="00DB195D">
        <w:rPr>
          <w:rFonts w:cs="Arial"/>
          <w:b/>
          <w:szCs w:val="20"/>
          <w:u w:val="single"/>
        </w:rPr>
        <w:t>Technické požiadavky na predmet zákazky</w:t>
      </w:r>
      <w:r>
        <w:rPr>
          <w:rFonts w:cs="Arial"/>
          <w:b/>
          <w:szCs w:val="20"/>
        </w:rPr>
        <w:t>,</w:t>
      </w:r>
      <w:r w:rsidRPr="00090ACA">
        <w:rPr>
          <w:rFonts w:cs="Arial"/>
          <w:b/>
          <w:szCs w:val="20"/>
        </w:rPr>
        <w:t xml:space="preserve"> </w:t>
      </w:r>
      <w:r w:rsidRPr="001E42FC">
        <w:rPr>
          <w:rFonts w:cs="Arial"/>
          <w:b/>
          <w:szCs w:val="20"/>
          <w:u w:val="single"/>
        </w:rPr>
        <w:t>s uvedením cien</w:t>
      </w:r>
      <w:r w:rsidR="00DB195D">
        <w:rPr>
          <w:rFonts w:cs="Arial"/>
          <w:b/>
          <w:szCs w:val="20"/>
          <w:u w:val="single"/>
        </w:rPr>
        <w:t xml:space="preserve"> a s priložením dokumentov na preukázanie splnenia požiadaviek na predmet zákazky, na tú časť / časti na ktorú/e uchádzač predkladá ponuku</w:t>
      </w:r>
      <w:r w:rsidRPr="001E42FC">
        <w:rPr>
          <w:rFonts w:cs="Arial"/>
          <w:b/>
          <w:szCs w:val="20"/>
          <w:u w:val="single"/>
        </w:rPr>
        <w:t>.</w:t>
      </w:r>
      <w:r w:rsidRPr="001532C8">
        <w:rPr>
          <w:rFonts w:cs="Arial"/>
          <w:b/>
          <w:szCs w:val="20"/>
        </w:rPr>
        <w:t xml:space="preserve"> </w:t>
      </w:r>
      <w:r w:rsidRPr="00090ACA">
        <w:rPr>
          <w:rFonts w:cs="Arial"/>
          <w:bCs/>
          <w:szCs w:val="20"/>
          <w:lang w:eastAsia="en-US"/>
        </w:rPr>
        <w:t>Predmet zákazky bude dodaný v súlade podmienkami uvedenými v oddiel</w:t>
      </w:r>
      <w:r>
        <w:rPr>
          <w:rFonts w:cs="Arial"/>
          <w:bCs/>
          <w:szCs w:val="20"/>
          <w:lang w:eastAsia="en-US"/>
        </w:rPr>
        <w:t>y</w:t>
      </w:r>
      <w:r w:rsidRPr="00090ACA">
        <w:rPr>
          <w:rFonts w:cs="Arial"/>
          <w:bCs/>
          <w:szCs w:val="20"/>
          <w:lang w:eastAsia="en-US"/>
        </w:rPr>
        <w:t>: B.</w:t>
      </w:r>
      <w:r w:rsidR="00C53E03">
        <w:rPr>
          <w:rFonts w:cs="Arial"/>
          <w:bCs/>
          <w:szCs w:val="20"/>
          <w:lang w:eastAsia="en-US"/>
        </w:rPr>
        <w:t>2</w:t>
      </w:r>
      <w:r w:rsidRPr="00090ACA">
        <w:rPr>
          <w:rFonts w:cs="Arial"/>
          <w:bCs/>
          <w:szCs w:val="20"/>
          <w:lang w:eastAsia="en-US"/>
        </w:rPr>
        <w:t xml:space="preserve"> Obchodné podmienky dodania predmetu - </w:t>
      </w:r>
      <w:r>
        <w:rPr>
          <w:rFonts w:cs="Arial"/>
          <w:bCs/>
          <w:szCs w:val="20"/>
          <w:lang w:eastAsia="en-US"/>
        </w:rPr>
        <w:t>Návrh</w:t>
      </w:r>
      <w:r w:rsidRPr="00090ACA">
        <w:rPr>
          <w:rFonts w:cs="Arial"/>
          <w:bCs/>
          <w:szCs w:val="20"/>
          <w:lang w:eastAsia="en-US"/>
        </w:rPr>
        <w:t xml:space="preserve"> </w:t>
      </w:r>
      <w:r w:rsidR="00DB195D">
        <w:rPr>
          <w:rFonts w:cs="Arial"/>
          <w:bCs/>
          <w:szCs w:val="20"/>
          <w:lang w:eastAsia="en-US"/>
        </w:rPr>
        <w:t>Rámcovej zmluvy</w:t>
      </w:r>
      <w:r w:rsidRPr="00090ACA">
        <w:rPr>
          <w:rFonts w:cs="Arial"/>
          <w:bCs/>
          <w:szCs w:val="20"/>
          <w:lang w:eastAsia="en-US"/>
        </w:rPr>
        <w:t xml:space="preserve"> a súťažnými podkladmi k tejto zákazke. </w:t>
      </w:r>
    </w:p>
    <w:p w14:paraId="4722CAE2" w14:textId="0008D2DD" w:rsidR="00A245F2" w:rsidRPr="001532C8" w:rsidRDefault="00A245F2" w:rsidP="00A245F2">
      <w:pPr>
        <w:rPr>
          <w:rFonts w:cs="Arial"/>
          <w:szCs w:val="20"/>
        </w:rPr>
      </w:pPr>
      <w:r w:rsidRPr="001C7DF9">
        <w:rPr>
          <w:rFonts w:cs="Arial"/>
          <w:szCs w:val="20"/>
        </w:rPr>
        <w:t>Predmet zákazky tvorí kompaktný vzájomne nedeliteľný celok</w:t>
      </w:r>
      <w:r w:rsidR="00DB195D">
        <w:rPr>
          <w:rFonts w:cs="Arial"/>
          <w:szCs w:val="20"/>
        </w:rPr>
        <w:t xml:space="preserve"> (konkrétna časť zákazky) </w:t>
      </w:r>
      <w:r w:rsidRPr="001C7DF9">
        <w:rPr>
          <w:rFonts w:cs="Arial"/>
          <w:szCs w:val="20"/>
        </w:rPr>
        <w:t xml:space="preserve"> tak, aby mohli byť dosiahnuté </w:t>
      </w:r>
      <w:r>
        <w:rPr>
          <w:rFonts w:cs="Arial"/>
          <w:szCs w:val="20"/>
        </w:rPr>
        <w:t xml:space="preserve">požadované </w:t>
      </w:r>
      <w:r w:rsidRPr="001C7DF9">
        <w:rPr>
          <w:rFonts w:cs="Arial"/>
          <w:szCs w:val="20"/>
        </w:rPr>
        <w:t>technické parametre.</w:t>
      </w:r>
      <w:r>
        <w:rPr>
          <w:rFonts w:cs="Arial"/>
          <w:szCs w:val="20"/>
        </w:rPr>
        <w:t xml:space="preserve"> </w:t>
      </w:r>
      <w:r w:rsidRPr="001532C8">
        <w:rPr>
          <w:rFonts w:cs="Arial"/>
          <w:szCs w:val="20"/>
        </w:rPr>
        <w:t xml:space="preserve">Ponuky, ktoré nesplnia všetky požiadavky verejného obstarávateľa na predmet zákazky </w:t>
      </w:r>
      <w:r w:rsidR="00DB195D">
        <w:rPr>
          <w:rFonts w:cs="Arial"/>
          <w:szCs w:val="20"/>
        </w:rPr>
        <w:t xml:space="preserve">(časť zákazky) </w:t>
      </w:r>
      <w:r w:rsidRPr="001532C8">
        <w:rPr>
          <w:rFonts w:cs="Arial"/>
          <w:szCs w:val="20"/>
        </w:rPr>
        <w:t xml:space="preserve">budú z verejného obstarávania vylúčené. </w:t>
      </w:r>
    </w:p>
    <w:p w14:paraId="6D662B55" w14:textId="77777777" w:rsidR="00A245F2" w:rsidRDefault="00A245F2" w:rsidP="00A245F2">
      <w:pPr>
        <w:rPr>
          <w:rFonts w:cs="Arial"/>
          <w:bCs/>
          <w:szCs w:val="20"/>
        </w:rPr>
      </w:pPr>
    </w:p>
    <w:p w14:paraId="03994E13" w14:textId="77777777" w:rsidR="00A245F2" w:rsidRPr="001532C8" w:rsidRDefault="00A245F2" w:rsidP="00A245F2">
      <w:pPr>
        <w:spacing w:after="240"/>
        <w:jc w:val="center"/>
        <w:rPr>
          <w:rFonts w:cs="Arial"/>
          <w:b/>
          <w:bCs/>
          <w:szCs w:val="20"/>
        </w:rPr>
      </w:pPr>
      <w:r w:rsidRPr="001532C8">
        <w:rPr>
          <w:rFonts w:cs="Arial"/>
          <w:b/>
          <w:bCs/>
          <w:szCs w:val="20"/>
        </w:rPr>
        <w:t>Ekvivalentné riešenia</w:t>
      </w:r>
      <w:r>
        <w:rPr>
          <w:rFonts w:cs="Arial"/>
          <w:b/>
          <w:bCs/>
          <w:szCs w:val="20"/>
        </w:rPr>
        <w:t>:</w:t>
      </w:r>
    </w:p>
    <w:p w14:paraId="2B54F290" w14:textId="77777777" w:rsidR="00A245F2" w:rsidRPr="009732D9" w:rsidRDefault="00A245F2" w:rsidP="00A245F2">
      <w:pPr>
        <w:spacing w:after="240"/>
        <w:rPr>
          <w:rFonts w:cs="Arial"/>
          <w:bCs/>
          <w:szCs w:val="20"/>
        </w:rPr>
      </w:pPr>
      <w:r w:rsidRPr="009732D9">
        <w:rPr>
          <w:rFonts w:cs="Arial"/>
          <w:bCs/>
          <w:szCs w:val="20"/>
        </w:rPr>
        <w:t xml:space="preserve">V prípade ak sa technické požiadavky odvolávajú na konkrétneho výrobcu, výrobný postup, značku, patent, typ, krajinu, oblasť alebo miesto pôvodu alebo výroby, verejný obstarávateľ </w:t>
      </w:r>
      <w:r w:rsidRPr="009732D9">
        <w:rPr>
          <w:rFonts w:cs="Arial"/>
          <w:b/>
          <w:bCs/>
          <w:szCs w:val="20"/>
        </w:rPr>
        <w:t>pripúšťa ponúknuť ekvivalentný výrobok</w:t>
      </w:r>
      <w:r w:rsidRPr="009732D9">
        <w:rPr>
          <w:rFonts w:cs="Arial"/>
          <w:bCs/>
          <w:szCs w:val="20"/>
        </w:rPr>
        <w:t>, zariaďovací predmet alebo materiál (ďalej len „ekvivalent“), pri dodržaní týchto podmienok:</w:t>
      </w:r>
    </w:p>
    <w:p w14:paraId="74EA58F9" w14:textId="6D8E0F52" w:rsidR="00A245F2" w:rsidRPr="001532C8" w:rsidRDefault="00A245F2" w:rsidP="00A245F2">
      <w:pPr>
        <w:spacing w:after="240"/>
        <w:rPr>
          <w:rFonts w:cs="Arial"/>
          <w:bCs/>
          <w:szCs w:val="20"/>
        </w:rPr>
      </w:pPr>
      <w:r w:rsidRPr="00090ACA">
        <w:rPr>
          <w:rFonts w:cs="Arial"/>
          <w:bCs/>
          <w:i/>
          <w:szCs w:val="20"/>
        </w:rPr>
        <w:t xml:space="preserve">- </w:t>
      </w:r>
      <w:r w:rsidRPr="001532C8">
        <w:rPr>
          <w:rFonts w:cs="Arial"/>
          <w:bCs/>
          <w:szCs w:val="20"/>
        </w:rPr>
        <w:t xml:space="preserve">Uchádzač musí v ponuke predložiť ako prílohu </w:t>
      </w:r>
      <w:r w:rsidRPr="001532C8">
        <w:rPr>
          <w:rFonts w:cs="Arial"/>
          <w:b/>
          <w:bCs/>
          <w:szCs w:val="20"/>
        </w:rPr>
        <w:t>„Zoznam ponúkaných ekvivalentných položiek“</w:t>
      </w:r>
      <w:r w:rsidR="00BE76E4">
        <w:rPr>
          <w:rFonts w:cs="Arial"/>
          <w:b/>
          <w:bCs/>
          <w:szCs w:val="20"/>
        </w:rPr>
        <w:t xml:space="preserve"> </w:t>
      </w:r>
      <w:r w:rsidRPr="001532C8">
        <w:rPr>
          <w:rFonts w:cs="Arial"/>
          <w:bCs/>
          <w:szCs w:val="20"/>
        </w:rPr>
        <w:t xml:space="preserve">v ktorej </w:t>
      </w:r>
      <w:r w:rsidRPr="001532C8">
        <w:rPr>
          <w:rFonts w:cs="Arial"/>
          <w:b/>
          <w:bCs/>
          <w:szCs w:val="20"/>
        </w:rPr>
        <w:t>uvedie čísla a názvy pôvodných položiek</w:t>
      </w:r>
      <w:r w:rsidRPr="001532C8">
        <w:rPr>
          <w:rFonts w:cs="Arial"/>
          <w:bCs/>
          <w:szCs w:val="20"/>
        </w:rPr>
        <w:t xml:space="preserve">, ku ktorým ponúka ekvivalent, </w:t>
      </w:r>
      <w:r w:rsidRPr="001532C8">
        <w:rPr>
          <w:rFonts w:cs="Arial"/>
          <w:b/>
          <w:bCs/>
          <w:szCs w:val="20"/>
        </w:rPr>
        <w:t>čísla nových položiek, obchodný názov, typové označenie a technické parametre ponúkaného ekvivalentu</w:t>
      </w:r>
      <w:r w:rsidRPr="001532C8">
        <w:rPr>
          <w:rFonts w:cs="Arial"/>
          <w:bCs/>
          <w:szCs w:val="20"/>
        </w:rPr>
        <w:t xml:space="preserve"> v takom rozsahu, aby verejný obstarávateľ vedel pri hodnotení ponuky posúdiť, či ponúkaný výrobok, zariaďovací predmet alebo materiál je alebo nie je ekvivalentom k tomu, ktorý bol požadovaný podľa súťažných podkladov.</w:t>
      </w:r>
    </w:p>
    <w:p w14:paraId="5D64406A" w14:textId="4CA8D6C8" w:rsidR="00A245F2" w:rsidRPr="001532C8" w:rsidRDefault="00A245F2" w:rsidP="00A245F2">
      <w:pPr>
        <w:spacing w:after="240"/>
        <w:rPr>
          <w:rFonts w:cs="Arial"/>
          <w:bCs/>
          <w:szCs w:val="20"/>
        </w:rPr>
      </w:pPr>
      <w:r w:rsidRPr="001532C8">
        <w:rPr>
          <w:rFonts w:cs="Arial"/>
          <w:bCs/>
          <w:szCs w:val="20"/>
        </w:rPr>
        <w:t>- Pri použití ekvivalentného riešenia niektorých druhov materiálov</w:t>
      </w:r>
      <w:r w:rsidR="00DB195D">
        <w:rPr>
          <w:rFonts w:cs="Arial"/>
          <w:bCs/>
          <w:szCs w:val="20"/>
        </w:rPr>
        <w:t xml:space="preserve"> a </w:t>
      </w:r>
      <w:r w:rsidRPr="001532C8">
        <w:rPr>
          <w:rFonts w:cs="Arial"/>
          <w:bCs/>
          <w:szCs w:val="20"/>
        </w:rPr>
        <w:t xml:space="preserve">výrobkov musia tieto mať vlastnosti (parametre) rovnocenné vlastnostiam (kvalitatívnym, technickým a estetickým parametrom) výrobkov (materiálov, í, atď.), ktoré uviedol verejný obstarávateľ  </w:t>
      </w:r>
      <w:r w:rsidR="00DB195D">
        <w:rPr>
          <w:rFonts w:cs="Arial"/>
          <w:bCs/>
          <w:szCs w:val="20"/>
        </w:rPr>
        <w:t>v prílohe č, 1 Zmluvy: Technické požiadavky na predmet zákazky</w:t>
      </w:r>
      <w:r w:rsidRPr="001532C8">
        <w:rPr>
          <w:rFonts w:cs="Arial"/>
          <w:bCs/>
          <w:szCs w:val="20"/>
        </w:rPr>
        <w:t xml:space="preserve">. </w:t>
      </w:r>
      <w:r w:rsidRPr="00C80979">
        <w:rPr>
          <w:rFonts w:cs="Arial"/>
          <w:b/>
          <w:szCs w:val="20"/>
        </w:rPr>
        <w:t>Uchádzač na preukázanie požadovaných technických a funkčných vlastností ekvivalentných výrobkov predloží technické listy, vyhlásenia o zhode, podrobnú špecifikáciu, ak je to na preukázanie splnenia min. technických parametrov potrebné</w:t>
      </w:r>
      <w:r w:rsidRPr="001532C8">
        <w:rPr>
          <w:rFonts w:cs="Arial"/>
          <w:bCs/>
          <w:szCs w:val="20"/>
        </w:rPr>
        <w:t>. Posúdenie ekvivalentnosti je výlučne v kompetencii verejného obstarávateľa.</w:t>
      </w:r>
    </w:p>
    <w:p w14:paraId="6A081B5D" w14:textId="732C5324" w:rsidR="00A245F2" w:rsidRDefault="00A245F2" w:rsidP="00A245F2">
      <w:pPr>
        <w:rPr>
          <w:rFonts w:cs="Arial"/>
          <w:bCs/>
          <w:szCs w:val="20"/>
        </w:rPr>
      </w:pPr>
      <w:r w:rsidRPr="001532C8">
        <w:rPr>
          <w:rFonts w:cs="Arial"/>
          <w:bCs/>
          <w:szCs w:val="20"/>
        </w:rPr>
        <w:t xml:space="preserve">- Ak uchádzač nevyužije možnosť použitia ekvivalentu a neuvedie vo svojej ponuke obchodný názov materiálu alebo výrobku, ktorý bol </w:t>
      </w:r>
      <w:r w:rsidR="00DB195D">
        <w:rPr>
          <w:rFonts w:cs="Arial"/>
          <w:bCs/>
          <w:szCs w:val="20"/>
        </w:rPr>
        <w:t>v prílohe č. 1 Rámcovej zmluvy: Technické požiadavky na predmet zákazky</w:t>
      </w:r>
      <w:r w:rsidRPr="001532C8">
        <w:rPr>
          <w:rFonts w:cs="Arial"/>
          <w:bCs/>
          <w:szCs w:val="20"/>
        </w:rPr>
        <w:t xml:space="preserve"> označený obchodným názvom, bude mať verejný obstarávateľ za to, že uchádzač uvažoval s tým materiálom, prípadne výrobkom, ktorého obchodný názov uviedol verejný obstarávateľ.</w:t>
      </w:r>
    </w:p>
    <w:p w14:paraId="540EBE76" w14:textId="77777777" w:rsidR="00A245F2" w:rsidRPr="001532C8" w:rsidRDefault="00A245F2" w:rsidP="00A245F2">
      <w:pPr>
        <w:jc w:val="center"/>
        <w:rPr>
          <w:rFonts w:cs="Arial"/>
          <w:b/>
          <w:bCs/>
          <w:szCs w:val="20"/>
        </w:rPr>
      </w:pPr>
    </w:p>
    <w:p w14:paraId="54ADA27D" w14:textId="77777777" w:rsidR="00A245F2" w:rsidRPr="001532C8" w:rsidRDefault="00A245F2" w:rsidP="00A245F2">
      <w:pPr>
        <w:jc w:val="center"/>
        <w:rPr>
          <w:rFonts w:cs="Arial"/>
          <w:bCs/>
          <w:szCs w:val="20"/>
        </w:rPr>
      </w:pPr>
      <w:r w:rsidRPr="001532C8">
        <w:rPr>
          <w:rFonts w:cs="Arial"/>
          <w:b/>
          <w:bCs/>
          <w:szCs w:val="20"/>
        </w:rPr>
        <w:t>Variantné riešenie</w:t>
      </w:r>
      <w:r>
        <w:rPr>
          <w:rFonts w:cs="Arial"/>
          <w:bCs/>
          <w:szCs w:val="20"/>
        </w:rPr>
        <w:t>:</w:t>
      </w:r>
    </w:p>
    <w:p w14:paraId="243F6549" w14:textId="77777777" w:rsidR="00A245F2" w:rsidRPr="00090ACA" w:rsidRDefault="00A245F2" w:rsidP="00A245F2">
      <w:pPr>
        <w:rPr>
          <w:rFonts w:cs="Arial"/>
          <w:bCs/>
          <w:i/>
          <w:szCs w:val="20"/>
        </w:rPr>
      </w:pPr>
    </w:p>
    <w:p w14:paraId="2F1D6D20" w14:textId="77777777" w:rsidR="00A245F2" w:rsidRPr="00AB1F55" w:rsidRDefault="00A245F2" w:rsidP="00A245F2">
      <w:pPr>
        <w:spacing w:after="120"/>
        <w:rPr>
          <w:rFonts w:cs="Arial"/>
        </w:rPr>
      </w:pPr>
      <w:r w:rsidRPr="00AB1F55">
        <w:rPr>
          <w:rFonts w:cs="Arial"/>
        </w:rPr>
        <w:t xml:space="preserve">Uchádzačom sa </w:t>
      </w:r>
      <w:r w:rsidRPr="001532C8">
        <w:rPr>
          <w:rFonts w:cs="Arial"/>
          <w:b/>
        </w:rPr>
        <w:t>nepovoľuje predložiť variantné riešenie</w:t>
      </w:r>
      <w:r w:rsidRPr="00AB1F55">
        <w:rPr>
          <w:rFonts w:cs="Arial"/>
        </w:rPr>
        <w:t xml:space="preserve"> vo vzťahu k požadovanému predmetu zákazky.</w:t>
      </w:r>
      <w:r>
        <w:rPr>
          <w:rFonts w:cs="Arial"/>
        </w:rPr>
        <w:t xml:space="preserve"> </w:t>
      </w:r>
      <w:r w:rsidRPr="00AB1F55">
        <w:rPr>
          <w:rFonts w:cs="Arial"/>
        </w:rPr>
        <w:t xml:space="preserve">Ak súčasťou ponuky bude aj variantné riešenie, variantné riešenie nebude zaradené </w:t>
      </w:r>
      <w:r w:rsidR="00702E3B">
        <w:rPr>
          <w:rFonts w:cs="Arial"/>
        </w:rPr>
        <w:br/>
      </w:r>
      <w:r w:rsidRPr="00AB1F55">
        <w:rPr>
          <w:rFonts w:cs="Arial"/>
        </w:rPr>
        <w:t>do vyhodnotenia a bude sa naň hľadieť, akoby nebolo predložené. Vyhodnotené bude iba základné riešenie.</w:t>
      </w:r>
    </w:p>
    <w:p w14:paraId="156EBCE3" w14:textId="77777777" w:rsidR="00C80979" w:rsidRPr="00CC5A8F" w:rsidRDefault="00A245F2" w:rsidP="00CC5A8F">
      <w:pPr>
        <w:spacing w:after="240"/>
        <w:jc w:val="center"/>
        <w:rPr>
          <w:rFonts w:cs="Arial"/>
          <w:b/>
          <w:szCs w:val="20"/>
        </w:rPr>
      </w:pPr>
      <w:r w:rsidRPr="00121B8E">
        <w:rPr>
          <w:rFonts w:cs="Arial"/>
          <w:b/>
          <w:szCs w:val="20"/>
        </w:rPr>
        <w:t>Opis predmetu zákazky:</w:t>
      </w:r>
    </w:p>
    <w:p w14:paraId="34844497" w14:textId="0CAEA376" w:rsidR="00B8018D" w:rsidRPr="00B8018D" w:rsidRDefault="00B8018D" w:rsidP="00B8018D">
      <w:pPr>
        <w:ind w:right="-2"/>
        <w:rPr>
          <w:rFonts w:cs="Arial"/>
          <w:bCs/>
        </w:rPr>
      </w:pPr>
      <w:r w:rsidRPr="00B8018D">
        <w:rPr>
          <w:rFonts w:cs="Arial"/>
          <w:bCs/>
        </w:rPr>
        <w:t xml:space="preserve">Predmetom zákazky je nákup dezinfekčných prostriedkov </w:t>
      </w:r>
      <w:r w:rsidR="00E31D86">
        <w:rPr>
          <w:rFonts w:cs="Arial"/>
          <w:bCs/>
        </w:rPr>
        <w:t xml:space="preserve"> určených na „plochy“ </w:t>
      </w:r>
      <w:r w:rsidRPr="00B8018D">
        <w:rPr>
          <w:rFonts w:cs="Arial"/>
          <w:bCs/>
        </w:rPr>
        <w:t xml:space="preserve">pre FNsP Nové Zámky, </w:t>
      </w:r>
      <w:r w:rsidR="008C622D">
        <w:rPr>
          <w:rFonts w:cs="Arial"/>
          <w:bCs/>
        </w:rPr>
        <w:t>ktorý je rozdelený na</w:t>
      </w:r>
      <w:r w:rsidR="006866A6">
        <w:rPr>
          <w:rFonts w:cs="Arial"/>
          <w:bCs/>
        </w:rPr>
        <w:t xml:space="preserve"> 4</w:t>
      </w:r>
      <w:r w:rsidRPr="00B8018D">
        <w:rPr>
          <w:rFonts w:cs="Arial"/>
          <w:bCs/>
        </w:rPr>
        <w:t xml:space="preserve"> čast</w:t>
      </w:r>
      <w:r w:rsidR="006866A6">
        <w:rPr>
          <w:rFonts w:cs="Arial"/>
          <w:bCs/>
        </w:rPr>
        <w:t>i</w:t>
      </w:r>
      <w:r w:rsidRPr="00B8018D">
        <w:rPr>
          <w:rFonts w:cs="Arial"/>
          <w:bCs/>
        </w:rPr>
        <w:t>:</w:t>
      </w:r>
    </w:p>
    <w:p w14:paraId="7DAE7B98" w14:textId="79BCC446" w:rsidR="008C622D" w:rsidRPr="008C622D" w:rsidRDefault="008C622D" w:rsidP="008C622D">
      <w:pPr>
        <w:ind w:right="-2"/>
        <w:rPr>
          <w:rFonts w:cs="Arial"/>
          <w:bCs/>
        </w:rPr>
      </w:pPr>
      <w:r w:rsidRPr="008C622D">
        <w:rPr>
          <w:rFonts w:cs="Arial"/>
          <w:bCs/>
        </w:rPr>
        <w:t xml:space="preserve">časť </w:t>
      </w:r>
      <w:r w:rsidR="006866A6">
        <w:rPr>
          <w:rFonts w:cs="Arial"/>
          <w:bCs/>
        </w:rPr>
        <w:t>1</w:t>
      </w:r>
      <w:r w:rsidRPr="008C622D">
        <w:rPr>
          <w:rFonts w:cs="Arial"/>
          <w:bCs/>
        </w:rPr>
        <w:t xml:space="preserve"> - CHLÓR tbl</w:t>
      </w:r>
    </w:p>
    <w:p w14:paraId="29C87560" w14:textId="1B9E7730" w:rsidR="008C622D" w:rsidRPr="008C622D" w:rsidRDefault="008C622D" w:rsidP="008C622D">
      <w:pPr>
        <w:ind w:right="-2"/>
        <w:rPr>
          <w:rFonts w:cs="Arial"/>
          <w:bCs/>
        </w:rPr>
      </w:pPr>
      <w:r w:rsidRPr="008C622D">
        <w:rPr>
          <w:rFonts w:cs="Arial"/>
          <w:bCs/>
        </w:rPr>
        <w:t xml:space="preserve">časť </w:t>
      </w:r>
      <w:r w:rsidR="006866A6">
        <w:rPr>
          <w:rFonts w:cs="Arial"/>
          <w:bCs/>
        </w:rPr>
        <w:t>2</w:t>
      </w:r>
      <w:r w:rsidRPr="008C622D">
        <w:rPr>
          <w:rFonts w:cs="Arial"/>
          <w:bCs/>
        </w:rPr>
        <w:t xml:space="preserve"> - KAZ</w:t>
      </w:r>
    </w:p>
    <w:p w14:paraId="12645913" w14:textId="60031214" w:rsidR="008C622D" w:rsidRPr="008C622D" w:rsidRDefault="008C622D" w:rsidP="008C622D">
      <w:pPr>
        <w:ind w:right="-2"/>
        <w:rPr>
          <w:rFonts w:cs="Arial"/>
          <w:bCs/>
        </w:rPr>
      </w:pPr>
      <w:r w:rsidRPr="008C622D">
        <w:rPr>
          <w:rFonts w:cs="Arial"/>
          <w:bCs/>
        </w:rPr>
        <w:t xml:space="preserve">časť </w:t>
      </w:r>
      <w:r w:rsidR="006866A6">
        <w:rPr>
          <w:rFonts w:cs="Arial"/>
          <w:bCs/>
        </w:rPr>
        <w:t>3</w:t>
      </w:r>
      <w:r w:rsidRPr="008C622D">
        <w:rPr>
          <w:rFonts w:cs="Arial"/>
          <w:bCs/>
        </w:rPr>
        <w:t xml:space="preserve"> - Malé plochy ALKOHOL</w:t>
      </w:r>
    </w:p>
    <w:p w14:paraId="1A30E9E0" w14:textId="5F76AC13" w:rsidR="00B8018D" w:rsidRDefault="008C622D" w:rsidP="008C622D">
      <w:pPr>
        <w:ind w:right="-2"/>
        <w:rPr>
          <w:rFonts w:cs="Arial"/>
          <w:bCs/>
        </w:rPr>
      </w:pPr>
      <w:r w:rsidRPr="008C622D">
        <w:rPr>
          <w:rFonts w:cs="Arial"/>
          <w:bCs/>
        </w:rPr>
        <w:t xml:space="preserve">časť </w:t>
      </w:r>
      <w:r w:rsidR="006866A6">
        <w:rPr>
          <w:rFonts w:cs="Arial"/>
          <w:bCs/>
        </w:rPr>
        <w:t>4</w:t>
      </w:r>
      <w:r w:rsidRPr="008C622D">
        <w:rPr>
          <w:rFonts w:cs="Arial"/>
          <w:bCs/>
        </w:rPr>
        <w:t>- Veľké plochy AK</w:t>
      </w:r>
    </w:p>
    <w:p w14:paraId="3D5A15AB" w14:textId="77777777" w:rsidR="008C622D" w:rsidRDefault="008C622D" w:rsidP="008C622D">
      <w:pPr>
        <w:ind w:right="-2"/>
        <w:rPr>
          <w:rFonts w:cs="Arial"/>
          <w:bCs/>
        </w:rPr>
      </w:pPr>
    </w:p>
    <w:p w14:paraId="2AF2BE2F" w14:textId="77777777" w:rsidR="00B270B8" w:rsidRDefault="00C83998" w:rsidP="00B270B8">
      <w:pPr>
        <w:autoSpaceDE w:val="0"/>
        <w:spacing w:line="276" w:lineRule="auto"/>
        <w:rPr>
          <w:rFonts w:cs="Arial"/>
          <w:szCs w:val="20"/>
        </w:rPr>
      </w:pPr>
      <w:r w:rsidRPr="00413634">
        <w:rPr>
          <w:rFonts w:cs="Arial"/>
          <w:szCs w:val="20"/>
        </w:rPr>
        <w:t xml:space="preserve">Cena </w:t>
      </w:r>
      <w:r w:rsidR="008D577E">
        <w:rPr>
          <w:rFonts w:cs="Arial"/>
          <w:szCs w:val="20"/>
        </w:rPr>
        <w:t xml:space="preserve">predmetu zákazky (časť zákazky) </w:t>
      </w:r>
      <w:r w:rsidRPr="00413634">
        <w:rPr>
          <w:rFonts w:cs="Arial"/>
          <w:szCs w:val="20"/>
        </w:rPr>
        <w:t xml:space="preserve">zahŕňa dodanie </w:t>
      </w:r>
      <w:r>
        <w:rPr>
          <w:rFonts w:cs="Arial"/>
          <w:szCs w:val="20"/>
        </w:rPr>
        <w:t>tovaru</w:t>
      </w:r>
      <w:r w:rsidRPr="00413634">
        <w:rPr>
          <w:rFonts w:cs="Arial"/>
          <w:szCs w:val="20"/>
        </w:rPr>
        <w:t xml:space="preserve"> v požadovanom rozsahu, množstve a kvalite v opakovaných dodávkach a zahŕňa všetky náklady predávajúceho. </w:t>
      </w:r>
    </w:p>
    <w:p w14:paraId="0F1D7BFD" w14:textId="4FFDFEDD" w:rsidR="00C83998" w:rsidRDefault="00C83998" w:rsidP="00BB2BBB">
      <w:pPr>
        <w:autoSpaceDE w:val="0"/>
        <w:spacing w:line="276" w:lineRule="auto"/>
        <w:rPr>
          <w:rFonts w:cs="Arial"/>
          <w:szCs w:val="20"/>
        </w:rPr>
      </w:pPr>
      <w:r w:rsidRPr="00413634">
        <w:rPr>
          <w:rFonts w:cs="Arial"/>
          <w:szCs w:val="20"/>
        </w:rPr>
        <w:t>Cena je vrátane dopravy na miesto plnenia</w:t>
      </w:r>
      <w:r w:rsidR="00B03278" w:rsidRPr="00DD2E6F">
        <w:rPr>
          <w:rFonts w:cs="Arial"/>
          <w:szCs w:val="20"/>
        </w:rPr>
        <w:t>, aktualizačných štítkov</w:t>
      </w:r>
      <w:r w:rsidR="00DD2E6F" w:rsidRPr="00DD2E6F">
        <w:rPr>
          <w:rFonts w:cs="Arial"/>
          <w:szCs w:val="20"/>
        </w:rPr>
        <w:t xml:space="preserve">, </w:t>
      </w:r>
      <w:r w:rsidR="008C622D" w:rsidRPr="00DD2E6F">
        <w:rPr>
          <w:rFonts w:cs="Arial"/>
          <w:szCs w:val="20"/>
        </w:rPr>
        <w:t>ak</w:t>
      </w:r>
      <w:r w:rsidR="008C622D">
        <w:rPr>
          <w:rFonts w:cs="Arial"/>
          <w:szCs w:val="20"/>
        </w:rPr>
        <w:t xml:space="preserve"> je to v konkrétnej časti zákazky zadefinované v prílohe č. 1 Rámcovej zmluvy: Technické požiadavky na predmet zákazky </w:t>
      </w:r>
      <w:r>
        <w:rPr>
          <w:rFonts w:cs="Arial"/>
          <w:szCs w:val="20"/>
        </w:rPr>
        <w:t>a</w:t>
      </w:r>
      <w:r w:rsidR="008C622D">
        <w:rPr>
          <w:rFonts w:cs="Arial"/>
          <w:szCs w:val="20"/>
        </w:rPr>
        <w:t xml:space="preserve"> vrátane </w:t>
      </w:r>
      <w:r w:rsidRPr="00720E0C">
        <w:rPr>
          <w:rFonts w:cs="Arial"/>
          <w:szCs w:val="20"/>
        </w:rPr>
        <w:t>vstupné</w:t>
      </w:r>
      <w:r>
        <w:rPr>
          <w:rFonts w:cs="Arial"/>
          <w:szCs w:val="20"/>
        </w:rPr>
        <w:t>ho</w:t>
      </w:r>
      <w:r w:rsidRPr="00720E0C">
        <w:rPr>
          <w:rFonts w:cs="Arial"/>
          <w:szCs w:val="20"/>
        </w:rPr>
        <w:t xml:space="preserve"> školenie pre zamestnancov a pravidelné</w:t>
      </w:r>
      <w:r>
        <w:rPr>
          <w:rFonts w:cs="Arial"/>
          <w:szCs w:val="20"/>
        </w:rPr>
        <w:t>ho</w:t>
      </w:r>
      <w:r w:rsidRPr="00720E0C">
        <w:rPr>
          <w:rFonts w:cs="Arial"/>
          <w:szCs w:val="20"/>
        </w:rPr>
        <w:t xml:space="preserve"> školeni</w:t>
      </w:r>
      <w:r>
        <w:rPr>
          <w:rFonts w:cs="Arial"/>
          <w:szCs w:val="20"/>
        </w:rPr>
        <w:t>a</w:t>
      </w:r>
      <w:r w:rsidRPr="00720E0C">
        <w:rPr>
          <w:rFonts w:cs="Arial"/>
          <w:szCs w:val="20"/>
        </w:rPr>
        <w:t xml:space="preserve"> pre nových zamestnancov v podobe </w:t>
      </w:r>
      <w:r w:rsidRPr="008D577E">
        <w:rPr>
          <w:rFonts w:cs="Arial"/>
          <w:b/>
          <w:bCs/>
          <w:szCs w:val="20"/>
        </w:rPr>
        <w:t>nahratého inštruktážneho videa</w:t>
      </w:r>
      <w:r w:rsidRPr="00720E0C">
        <w:rPr>
          <w:rFonts w:cs="Arial"/>
          <w:szCs w:val="20"/>
        </w:rPr>
        <w:t xml:space="preserve">, ktoré bude zverejnené na intranete </w:t>
      </w:r>
      <w:r>
        <w:rPr>
          <w:rFonts w:cs="Arial"/>
          <w:szCs w:val="20"/>
        </w:rPr>
        <w:t>kupujúceho</w:t>
      </w:r>
      <w:r w:rsidRPr="00720E0C">
        <w:rPr>
          <w:rFonts w:cs="Arial"/>
          <w:szCs w:val="20"/>
        </w:rPr>
        <w:t xml:space="preserve"> , všetky práva vyhradené</w:t>
      </w:r>
      <w:r w:rsidR="00B03278">
        <w:rPr>
          <w:rFonts w:cs="Arial"/>
          <w:szCs w:val="20"/>
        </w:rPr>
        <w:t xml:space="preserve">, </w:t>
      </w:r>
    </w:p>
    <w:p w14:paraId="39B4CD73" w14:textId="77777777" w:rsidR="00BB2BBB" w:rsidRPr="00413634" w:rsidRDefault="00BB2BBB" w:rsidP="00BB2BBB">
      <w:pPr>
        <w:autoSpaceDE w:val="0"/>
        <w:spacing w:line="276" w:lineRule="auto"/>
        <w:rPr>
          <w:rFonts w:cs="Arial"/>
          <w:szCs w:val="20"/>
        </w:rPr>
      </w:pPr>
    </w:p>
    <w:p w14:paraId="1BD28EFF" w14:textId="1F2FF0AD" w:rsidR="008D577E" w:rsidRDefault="008D577E" w:rsidP="00B270B8">
      <w:pPr>
        <w:autoSpaceDE w:val="0"/>
        <w:spacing w:line="276" w:lineRule="auto"/>
        <w:rPr>
          <w:rFonts w:cs="Arial"/>
          <w:szCs w:val="20"/>
        </w:rPr>
      </w:pPr>
      <w:r>
        <w:rPr>
          <w:rFonts w:cs="Arial"/>
          <w:szCs w:val="20"/>
        </w:rPr>
        <w:lastRenderedPageBreak/>
        <w:t>C</w:t>
      </w:r>
      <w:r w:rsidR="00C83998" w:rsidRPr="00D72F84">
        <w:rPr>
          <w:rFonts w:cs="Arial"/>
          <w:szCs w:val="20"/>
        </w:rPr>
        <w:t>elkové množstvá a druhy jednotlivých druhov tovarov sú uvedené ako predpokladané</w:t>
      </w:r>
      <w:r>
        <w:rPr>
          <w:rFonts w:cs="Arial"/>
          <w:szCs w:val="20"/>
        </w:rPr>
        <w:t xml:space="preserve"> na obdobie </w:t>
      </w:r>
      <w:r w:rsidR="008C622D" w:rsidRPr="008D02E1">
        <w:rPr>
          <w:rFonts w:cs="Arial"/>
          <w:szCs w:val="20"/>
        </w:rPr>
        <w:t>3</w:t>
      </w:r>
      <w:r w:rsidR="008D02E1" w:rsidRPr="008D02E1">
        <w:rPr>
          <w:rFonts w:cs="Arial"/>
          <w:szCs w:val="20"/>
        </w:rPr>
        <w:t>2</w:t>
      </w:r>
      <w:r w:rsidR="008C622D" w:rsidRPr="008D02E1">
        <w:rPr>
          <w:rFonts w:cs="Arial"/>
          <w:szCs w:val="20"/>
        </w:rPr>
        <w:t xml:space="preserve"> </w:t>
      </w:r>
      <w:r w:rsidRPr="008D02E1">
        <w:rPr>
          <w:rFonts w:cs="Arial"/>
          <w:szCs w:val="20"/>
        </w:rPr>
        <w:t>mesiacov</w:t>
      </w:r>
      <w:r w:rsidR="00C83998" w:rsidRPr="008D02E1">
        <w:rPr>
          <w:rFonts w:cs="Arial"/>
          <w:szCs w:val="20"/>
        </w:rPr>
        <w:t xml:space="preserve">. </w:t>
      </w:r>
      <w:r w:rsidRPr="008D02E1">
        <w:rPr>
          <w:rFonts w:cs="Arial"/>
          <w:szCs w:val="20"/>
        </w:rPr>
        <w:t xml:space="preserve">Verejný obstarávateľ </w:t>
      </w:r>
      <w:r w:rsidR="00C83998" w:rsidRPr="008D02E1">
        <w:rPr>
          <w:rFonts w:cs="Arial"/>
          <w:szCs w:val="20"/>
        </w:rPr>
        <w:t xml:space="preserve">konkrétne množstvá a druhy tovaru v závislosti od svojich potrieb bližšie špecifikuje v jednotlivých objednávkach. </w:t>
      </w:r>
      <w:r w:rsidR="005C19B6" w:rsidRPr="008D02E1">
        <w:rPr>
          <w:rFonts w:cs="Arial"/>
          <w:szCs w:val="20"/>
        </w:rPr>
        <w:t>Verejný obstarávateľ / kupujúci</w:t>
      </w:r>
      <w:r w:rsidR="00C83998" w:rsidRPr="008D02E1">
        <w:rPr>
          <w:rFonts w:cs="Arial"/>
          <w:szCs w:val="20"/>
        </w:rPr>
        <w:t xml:space="preserve"> je oprávnený neodobrať</w:t>
      </w:r>
      <w:r w:rsidR="00C83998" w:rsidRPr="00D72F84">
        <w:rPr>
          <w:rFonts w:cs="Arial"/>
          <w:szCs w:val="20"/>
        </w:rPr>
        <w:t xml:space="preserve"> celkové predpokladané množstvo tovaru</w:t>
      </w:r>
      <w:r>
        <w:rPr>
          <w:rFonts w:cs="Arial"/>
          <w:szCs w:val="20"/>
        </w:rPr>
        <w:t xml:space="preserve"> a uchádzač</w:t>
      </w:r>
      <w:r w:rsidR="00431293">
        <w:rPr>
          <w:rFonts w:cs="Arial"/>
          <w:szCs w:val="20"/>
        </w:rPr>
        <w:t xml:space="preserve">(ďalej aj „predávajúci) </w:t>
      </w:r>
      <w:r>
        <w:rPr>
          <w:rFonts w:cs="Arial"/>
          <w:szCs w:val="20"/>
        </w:rPr>
        <w:t xml:space="preserve"> </w:t>
      </w:r>
      <w:r w:rsidR="00C83998" w:rsidRPr="00D72F84">
        <w:rPr>
          <w:rFonts w:cs="Arial"/>
          <w:szCs w:val="20"/>
        </w:rPr>
        <w:t xml:space="preserve">nemá z tohto dôvodu právo na ušlý zisk. </w:t>
      </w:r>
    </w:p>
    <w:p w14:paraId="01CDCD93" w14:textId="68902DC2" w:rsidR="00C83998" w:rsidRPr="00D72F84" w:rsidRDefault="00C83998" w:rsidP="00B270B8">
      <w:pPr>
        <w:autoSpaceDE w:val="0"/>
        <w:spacing w:line="276" w:lineRule="auto"/>
        <w:rPr>
          <w:rFonts w:cs="Arial"/>
          <w:szCs w:val="20"/>
        </w:rPr>
      </w:pPr>
      <w:r w:rsidRPr="00D72F84">
        <w:rPr>
          <w:rFonts w:cs="Arial"/>
          <w:szCs w:val="20"/>
        </w:rPr>
        <w:t xml:space="preserve">Rámcová zmluva sa uzatvára do vyčerpania stanoveného finančného limitu, t.j. dohodnutej zmluvnej ceny </w:t>
      </w:r>
      <w:r w:rsidR="008D577E">
        <w:rPr>
          <w:rFonts w:cs="Arial"/>
          <w:szCs w:val="20"/>
        </w:rPr>
        <w:t xml:space="preserve">(na časť predmetu zákazky) </w:t>
      </w:r>
      <w:r w:rsidRPr="00D72F84">
        <w:rPr>
          <w:rFonts w:cs="Arial"/>
          <w:szCs w:val="20"/>
        </w:rPr>
        <w:t>alebo do lehoty uvedenej v</w:t>
      </w:r>
      <w:r w:rsidR="008D02E1">
        <w:rPr>
          <w:rFonts w:cs="Arial"/>
          <w:szCs w:val="20"/>
        </w:rPr>
        <w:t> </w:t>
      </w:r>
      <w:r w:rsidRPr="008D02E1">
        <w:rPr>
          <w:rFonts w:cs="Arial"/>
          <w:szCs w:val="20"/>
        </w:rPr>
        <w:t>zmluve</w:t>
      </w:r>
      <w:r w:rsidR="008D02E1" w:rsidRPr="008D02E1">
        <w:rPr>
          <w:rFonts w:cs="Arial"/>
          <w:szCs w:val="20"/>
        </w:rPr>
        <w:t xml:space="preserve"> </w:t>
      </w:r>
      <w:r w:rsidR="008D577E" w:rsidRPr="008D02E1">
        <w:rPr>
          <w:rFonts w:cs="Arial"/>
          <w:szCs w:val="20"/>
        </w:rPr>
        <w:t>(3</w:t>
      </w:r>
      <w:r w:rsidR="008D02E1" w:rsidRPr="008D02E1">
        <w:rPr>
          <w:rFonts w:cs="Arial"/>
          <w:szCs w:val="20"/>
        </w:rPr>
        <w:t xml:space="preserve">2 </w:t>
      </w:r>
      <w:r w:rsidR="008D577E" w:rsidRPr="008D02E1">
        <w:rPr>
          <w:rFonts w:cs="Arial"/>
          <w:szCs w:val="20"/>
        </w:rPr>
        <w:t>mesiacov od</w:t>
      </w:r>
      <w:r w:rsidR="008D577E">
        <w:rPr>
          <w:rFonts w:cs="Arial"/>
          <w:szCs w:val="20"/>
        </w:rPr>
        <w:t xml:space="preserve"> účinnosti Rámcovej zmluvy)</w:t>
      </w:r>
      <w:r w:rsidRPr="00D72F84">
        <w:rPr>
          <w:rFonts w:cs="Arial"/>
          <w:szCs w:val="20"/>
        </w:rPr>
        <w:t>, podľa toho, čo nastane skôr.</w:t>
      </w:r>
    </w:p>
    <w:p w14:paraId="4F54323B" w14:textId="77777777" w:rsidR="00C83998" w:rsidRPr="00413634" w:rsidRDefault="00C83998" w:rsidP="00C83998">
      <w:pPr>
        <w:autoSpaceDE w:val="0"/>
        <w:spacing w:line="276" w:lineRule="auto"/>
        <w:rPr>
          <w:rFonts w:cs="Arial"/>
          <w:szCs w:val="20"/>
        </w:rPr>
      </w:pPr>
    </w:p>
    <w:p w14:paraId="3B742CD2" w14:textId="5F52AEF7" w:rsidR="00B21C14" w:rsidRPr="00552190" w:rsidRDefault="000D6B61" w:rsidP="00B21C14">
      <w:pPr>
        <w:ind w:right="-2"/>
        <w:rPr>
          <w:rFonts w:cs="Arial"/>
        </w:rPr>
      </w:pPr>
      <w:r w:rsidRPr="00552190">
        <w:rPr>
          <w:rFonts w:cs="Arial"/>
        </w:rPr>
        <w:t>Vo verejnom obstarávaní</w:t>
      </w:r>
      <w:r w:rsidR="008C622D">
        <w:rPr>
          <w:rFonts w:cs="Arial"/>
        </w:rPr>
        <w:t xml:space="preserve">, </w:t>
      </w:r>
      <w:r w:rsidRPr="00552190">
        <w:rPr>
          <w:rFonts w:cs="Arial"/>
        </w:rPr>
        <w:t xml:space="preserve"> sa uplatňuje </w:t>
      </w:r>
      <w:r w:rsidRPr="00552190">
        <w:rPr>
          <w:rFonts w:cs="Arial"/>
          <w:b/>
          <w:bCs/>
          <w:u w:val="single"/>
        </w:rPr>
        <w:t>s</w:t>
      </w:r>
      <w:r w:rsidR="00B21C14" w:rsidRPr="00552190">
        <w:rPr>
          <w:rFonts w:cs="Arial"/>
          <w:b/>
          <w:bCs/>
          <w:u w:val="single"/>
        </w:rPr>
        <w:t>ociálny aspekt</w:t>
      </w:r>
      <w:r w:rsidRPr="00552190">
        <w:rPr>
          <w:rFonts w:cs="Arial"/>
        </w:rPr>
        <w:t xml:space="preserve"> a to v podobe edukačných aktivít definovaných v prílohe č. 1 Návrhu zmluvy – Technické požiadavky na predmet zákazky</w:t>
      </w:r>
      <w:r w:rsidR="008C622D">
        <w:rPr>
          <w:rFonts w:cs="Arial"/>
        </w:rPr>
        <w:t>, ktoré je súčasťou predmetu zákazky</w:t>
      </w:r>
      <w:r w:rsidR="00552190" w:rsidRPr="00552190">
        <w:rPr>
          <w:rFonts w:cs="Arial"/>
        </w:rPr>
        <w:t xml:space="preserve"> </w:t>
      </w:r>
      <w:r w:rsidR="008C622D">
        <w:rPr>
          <w:rFonts w:cs="Arial"/>
        </w:rPr>
        <w:t xml:space="preserve"> - „</w:t>
      </w:r>
      <w:r w:rsidR="008C622D" w:rsidRPr="00720E0C">
        <w:rPr>
          <w:rFonts w:cs="Arial"/>
          <w:szCs w:val="20"/>
        </w:rPr>
        <w:t>školenie pre zamestnancov</w:t>
      </w:r>
      <w:r w:rsidR="008C622D">
        <w:rPr>
          <w:rFonts w:cs="Arial"/>
          <w:szCs w:val="20"/>
        </w:rPr>
        <w:t>“</w:t>
      </w:r>
      <w:r w:rsidR="008C622D" w:rsidRPr="00720E0C">
        <w:rPr>
          <w:rFonts w:cs="Arial"/>
          <w:szCs w:val="20"/>
        </w:rPr>
        <w:t xml:space="preserve"> </w:t>
      </w:r>
      <w:r w:rsidR="00552190" w:rsidRPr="00552190">
        <w:rPr>
          <w:rFonts w:cs="Arial"/>
        </w:rPr>
        <w:t>napĺňajú znaky sociálneho aspektu vo verejnom obstarávaní nasledovne:</w:t>
      </w:r>
    </w:p>
    <w:p w14:paraId="72E84CDA" w14:textId="391DC6E1" w:rsidR="00B21C14" w:rsidRPr="00552190" w:rsidRDefault="00B21C14" w:rsidP="00B21C14">
      <w:pPr>
        <w:ind w:right="-2"/>
        <w:rPr>
          <w:rFonts w:cs="Arial"/>
        </w:rPr>
      </w:pPr>
      <w:r w:rsidRPr="00552190">
        <w:rPr>
          <w:rFonts w:cs="Arial"/>
        </w:rPr>
        <w:t>-</w:t>
      </w:r>
      <w:r w:rsidR="00552190" w:rsidRPr="00552190">
        <w:rPr>
          <w:rFonts w:cs="Arial"/>
        </w:rPr>
        <w:t xml:space="preserve"> </w:t>
      </w:r>
      <w:r w:rsidR="00552190">
        <w:rPr>
          <w:rFonts w:cs="Arial"/>
        </w:rPr>
        <w:tab/>
      </w:r>
      <w:r w:rsidRPr="00552190">
        <w:rPr>
          <w:rFonts w:cs="Arial"/>
        </w:rPr>
        <w:t>zameranie, oblasť: vzdelanosť a prax</w:t>
      </w:r>
    </w:p>
    <w:p w14:paraId="2CDA39B8" w14:textId="2EDB3483" w:rsidR="00B21C14" w:rsidRPr="00552190" w:rsidRDefault="00B21C14" w:rsidP="003D07AC">
      <w:pPr>
        <w:ind w:right="-2"/>
        <w:rPr>
          <w:rFonts w:cs="Arial"/>
        </w:rPr>
      </w:pPr>
      <w:r w:rsidRPr="00552190">
        <w:rPr>
          <w:rFonts w:cs="Arial"/>
        </w:rPr>
        <w:t>-</w:t>
      </w:r>
      <w:r w:rsidRPr="00552190">
        <w:rPr>
          <w:rFonts w:cs="Arial"/>
        </w:rPr>
        <w:tab/>
        <w:t xml:space="preserve">podpora/benefity/vplyv: </w:t>
      </w:r>
      <w:r w:rsidR="003D07AC">
        <w:rPr>
          <w:rFonts w:cs="Arial"/>
        </w:rPr>
        <w:t>z</w:t>
      </w:r>
      <w:r w:rsidRPr="00552190">
        <w:rPr>
          <w:rFonts w:cs="Arial"/>
        </w:rPr>
        <w:t xml:space="preserve">výšenie kvalifikácie </w:t>
      </w:r>
    </w:p>
    <w:p w14:paraId="776C7A36" w14:textId="46B649E1" w:rsidR="00B21C14" w:rsidRDefault="00B21C14" w:rsidP="00B8018D">
      <w:pPr>
        <w:ind w:right="-2"/>
        <w:rPr>
          <w:rFonts w:cs="Arial"/>
          <w:b/>
          <w:bCs/>
        </w:rPr>
      </w:pPr>
    </w:p>
    <w:p w14:paraId="633A17F7" w14:textId="02448DEF" w:rsidR="00B21C14" w:rsidRPr="009C10F3" w:rsidRDefault="00552190" w:rsidP="00B8018D">
      <w:pPr>
        <w:ind w:right="-2"/>
        <w:rPr>
          <w:rFonts w:cs="Arial"/>
        </w:rPr>
      </w:pPr>
      <w:r w:rsidRPr="009C10F3">
        <w:rPr>
          <w:rFonts w:cs="Arial"/>
        </w:rPr>
        <w:t xml:space="preserve">Vo verejnom obstarávaní sa uplatňuje </w:t>
      </w:r>
      <w:r w:rsidRPr="009C10F3">
        <w:rPr>
          <w:rFonts w:cs="Arial"/>
          <w:b/>
          <w:bCs/>
          <w:u w:val="single"/>
        </w:rPr>
        <w:t>zelené verejné obstarávani</w:t>
      </w:r>
      <w:r w:rsidR="003B591F">
        <w:rPr>
          <w:rFonts w:cs="Arial"/>
          <w:b/>
          <w:bCs/>
          <w:u w:val="single"/>
        </w:rPr>
        <w:t>e</w:t>
      </w:r>
      <w:r w:rsidRPr="009C10F3">
        <w:rPr>
          <w:rFonts w:cs="Arial"/>
        </w:rPr>
        <w:t xml:space="preserve"> a to v podobe:</w:t>
      </w:r>
    </w:p>
    <w:p w14:paraId="47F25783" w14:textId="41E8F78F" w:rsidR="00552190" w:rsidRDefault="00552190" w:rsidP="00B8018D">
      <w:pPr>
        <w:ind w:right="-2"/>
        <w:rPr>
          <w:rFonts w:cs="Arial"/>
        </w:rPr>
      </w:pPr>
      <w:r w:rsidRPr="009C10F3">
        <w:rPr>
          <w:rFonts w:cs="Arial"/>
        </w:rPr>
        <w:t xml:space="preserve">- </w:t>
      </w:r>
      <w:r w:rsidR="0066500A" w:rsidRPr="009C10F3">
        <w:rPr>
          <w:rFonts w:cs="Arial"/>
        </w:rPr>
        <w:t>v technickej špecifikáci</w:t>
      </w:r>
      <w:r w:rsidR="009C10F3">
        <w:rPr>
          <w:rFonts w:cs="Arial"/>
        </w:rPr>
        <w:t>e</w:t>
      </w:r>
      <w:r w:rsidR="0066500A" w:rsidRPr="009C10F3">
        <w:rPr>
          <w:rFonts w:cs="Arial"/>
        </w:rPr>
        <w:t xml:space="preserve"> v Prílohe č. 1</w:t>
      </w:r>
      <w:r w:rsidR="009C10F3">
        <w:rPr>
          <w:rFonts w:cs="Arial"/>
        </w:rPr>
        <w:t xml:space="preserve"> Zmluvy: „</w:t>
      </w:r>
      <w:r w:rsidR="0066500A" w:rsidRPr="009C10F3">
        <w:rPr>
          <w:rFonts w:cs="Arial"/>
        </w:rPr>
        <w:t>Technické požiadavky na predmet zákazky</w:t>
      </w:r>
      <w:r w:rsidR="009C10F3">
        <w:rPr>
          <w:rFonts w:cs="Arial"/>
        </w:rPr>
        <w:t>“</w:t>
      </w:r>
      <w:r w:rsidR="0066500A" w:rsidRPr="009C10F3">
        <w:rPr>
          <w:rFonts w:cs="Arial"/>
        </w:rPr>
        <w:t xml:space="preserve"> </w:t>
      </w:r>
      <w:r w:rsidR="009C10F3">
        <w:rPr>
          <w:rFonts w:cs="Arial"/>
        </w:rPr>
        <w:t xml:space="preserve">kde sú </w:t>
      </w:r>
      <w:r w:rsidRPr="009C10F3">
        <w:rPr>
          <w:rFonts w:cs="Arial"/>
        </w:rPr>
        <w:t>požadovan</w:t>
      </w:r>
      <w:r w:rsidR="0066500A" w:rsidRPr="009C10F3">
        <w:rPr>
          <w:rFonts w:cs="Arial"/>
        </w:rPr>
        <w:t xml:space="preserve">é </w:t>
      </w:r>
      <w:r w:rsidR="009C10F3" w:rsidRPr="009C10F3">
        <w:rPr>
          <w:rFonts w:cs="Arial"/>
        </w:rPr>
        <w:t>hlavne veľké balenia</w:t>
      </w:r>
      <w:r w:rsidR="009C10F3">
        <w:rPr>
          <w:rFonts w:cs="Arial"/>
        </w:rPr>
        <w:t xml:space="preserve"> dezinfekčných prostriedkov</w:t>
      </w:r>
      <w:r w:rsidR="009C10F3" w:rsidRPr="009C10F3">
        <w:rPr>
          <w:rFonts w:cs="Arial"/>
        </w:rPr>
        <w:t xml:space="preserve"> a v mal</w:t>
      </w:r>
      <w:r w:rsidR="00A15700">
        <w:rPr>
          <w:rFonts w:cs="Arial"/>
        </w:rPr>
        <w:t>ých</w:t>
      </w:r>
      <w:r w:rsidR="009C10F3" w:rsidRPr="009C10F3">
        <w:rPr>
          <w:rFonts w:cs="Arial"/>
        </w:rPr>
        <w:t xml:space="preserve"> </w:t>
      </w:r>
      <w:r w:rsidR="00A15700">
        <w:rPr>
          <w:rFonts w:cs="Arial"/>
        </w:rPr>
        <w:t xml:space="preserve">baleniach iba v </w:t>
      </w:r>
      <w:r w:rsidR="009C10F3" w:rsidRPr="009C10F3">
        <w:rPr>
          <w:rFonts w:cs="Arial"/>
        </w:rPr>
        <w:t>nevyhnutnom množstve, ktoré sa budú dopĺňať z veľkých balení dezinfekčných prostriedkov.</w:t>
      </w:r>
      <w:r w:rsidR="009C10F3">
        <w:rPr>
          <w:rFonts w:cs="Arial"/>
        </w:rPr>
        <w:t xml:space="preserve"> Uvedené zadefinovanie predmetu zákazky prispeje k ochrane životného prostredia v podobe zníženia odpadu vo forme plastov. </w:t>
      </w:r>
    </w:p>
    <w:p w14:paraId="1CBEB8B2" w14:textId="6F903CE4" w:rsidR="00CC5A8F" w:rsidRDefault="00A46307" w:rsidP="00CC5A8F">
      <w:pPr>
        <w:rPr>
          <w:rFonts w:cs="Arial"/>
          <w:b/>
          <w:bCs/>
          <w:szCs w:val="20"/>
        </w:rPr>
      </w:pPr>
      <w:r w:rsidRPr="00A46307">
        <w:rPr>
          <w:rFonts w:cs="Arial"/>
          <w:b/>
          <w:bCs/>
          <w:szCs w:val="20"/>
        </w:rPr>
        <w:t>Podrobný opis predmetu zákazky je uvedený v Prílohe č. 1 Zmluvy: Technické požiadavky na predmet zákazky, ako aj ďalšie podmienky viď.  Prílohu SP - Návrh Rámcovej zmluvy</w:t>
      </w:r>
    </w:p>
    <w:p w14:paraId="0B7CEC65" w14:textId="52859204" w:rsidR="002A5A48" w:rsidRDefault="002A5A48" w:rsidP="00CC5A8F">
      <w:pPr>
        <w:rPr>
          <w:rFonts w:cs="Arial"/>
          <w:b/>
          <w:bCs/>
          <w:szCs w:val="20"/>
        </w:rPr>
      </w:pPr>
    </w:p>
    <w:p w14:paraId="493DF370" w14:textId="05693F4B" w:rsidR="00C4127D" w:rsidRDefault="00C4127D" w:rsidP="00CC5A8F">
      <w:pPr>
        <w:rPr>
          <w:rFonts w:cs="Arial"/>
          <w:szCs w:val="20"/>
        </w:rPr>
      </w:pPr>
    </w:p>
    <w:p w14:paraId="31ADCCFB" w14:textId="739D7D84" w:rsidR="00DD2E6F" w:rsidRDefault="00DD2E6F" w:rsidP="00CC5A8F">
      <w:pPr>
        <w:rPr>
          <w:rFonts w:cs="Arial"/>
          <w:szCs w:val="20"/>
        </w:rPr>
      </w:pPr>
    </w:p>
    <w:p w14:paraId="7BE523F7" w14:textId="20A1B40B" w:rsidR="00DD2E6F" w:rsidRDefault="00DD2E6F" w:rsidP="00CC5A8F">
      <w:pPr>
        <w:rPr>
          <w:rFonts w:cs="Arial"/>
          <w:szCs w:val="20"/>
        </w:rPr>
      </w:pPr>
    </w:p>
    <w:p w14:paraId="7684C077" w14:textId="5DD89774" w:rsidR="00DD2E6F" w:rsidRDefault="00DD2E6F" w:rsidP="00CC5A8F">
      <w:pPr>
        <w:rPr>
          <w:rFonts w:cs="Arial"/>
          <w:szCs w:val="20"/>
        </w:rPr>
      </w:pPr>
    </w:p>
    <w:p w14:paraId="593731A7" w14:textId="3578BED1" w:rsidR="00DD2E6F" w:rsidRDefault="00DD2E6F" w:rsidP="00CC5A8F">
      <w:pPr>
        <w:rPr>
          <w:rFonts w:cs="Arial"/>
          <w:szCs w:val="20"/>
        </w:rPr>
      </w:pPr>
    </w:p>
    <w:p w14:paraId="743D2805" w14:textId="77777777" w:rsidR="00DD2E6F" w:rsidRDefault="00DD2E6F" w:rsidP="00CC5A8F">
      <w:pPr>
        <w:rPr>
          <w:rFonts w:cs="Arial"/>
          <w:szCs w:val="20"/>
        </w:rPr>
      </w:pPr>
    </w:p>
    <w:p w14:paraId="64F33D9C" w14:textId="628F84ED" w:rsidR="00C4127D" w:rsidRDefault="00C4127D" w:rsidP="00CC5A8F">
      <w:pPr>
        <w:rPr>
          <w:rFonts w:cs="Arial"/>
          <w:szCs w:val="20"/>
        </w:rPr>
      </w:pPr>
    </w:p>
    <w:p w14:paraId="36EB7095" w14:textId="014AE0F8" w:rsidR="00C4127D" w:rsidRDefault="00C4127D" w:rsidP="00CC5A8F">
      <w:pPr>
        <w:rPr>
          <w:rFonts w:cs="Arial"/>
          <w:szCs w:val="20"/>
        </w:rPr>
      </w:pPr>
    </w:p>
    <w:p w14:paraId="30A53F98" w14:textId="4E857838" w:rsidR="00C4127D" w:rsidRDefault="00C4127D" w:rsidP="00CC5A8F">
      <w:pPr>
        <w:rPr>
          <w:rFonts w:cs="Arial"/>
          <w:szCs w:val="20"/>
        </w:rPr>
      </w:pPr>
    </w:p>
    <w:p w14:paraId="7161E50E" w14:textId="539D3109" w:rsidR="00C4127D" w:rsidRDefault="00C4127D" w:rsidP="00CC5A8F">
      <w:pPr>
        <w:rPr>
          <w:rFonts w:cs="Arial"/>
          <w:szCs w:val="20"/>
        </w:rPr>
      </w:pPr>
    </w:p>
    <w:p w14:paraId="506F1649" w14:textId="50B6DD90" w:rsidR="00C4127D" w:rsidRDefault="00C4127D" w:rsidP="00CC5A8F">
      <w:pPr>
        <w:rPr>
          <w:rFonts w:cs="Arial"/>
          <w:szCs w:val="20"/>
        </w:rPr>
      </w:pPr>
    </w:p>
    <w:p w14:paraId="125EBE7F" w14:textId="57BED82A" w:rsidR="00C4127D" w:rsidRDefault="00C4127D" w:rsidP="00CC5A8F">
      <w:pPr>
        <w:rPr>
          <w:rFonts w:cs="Arial"/>
          <w:szCs w:val="20"/>
        </w:rPr>
      </w:pPr>
    </w:p>
    <w:p w14:paraId="4F77AEC7" w14:textId="3D78FB3C" w:rsidR="00C4127D" w:rsidRDefault="00C4127D" w:rsidP="00CC5A8F">
      <w:pPr>
        <w:rPr>
          <w:rFonts w:cs="Arial"/>
          <w:szCs w:val="20"/>
        </w:rPr>
      </w:pPr>
    </w:p>
    <w:p w14:paraId="654AF8B3" w14:textId="0833C4F2" w:rsidR="00C4127D" w:rsidRDefault="00C4127D" w:rsidP="00CC5A8F">
      <w:pPr>
        <w:rPr>
          <w:rFonts w:cs="Arial"/>
          <w:szCs w:val="20"/>
        </w:rPr>
      </w:pPr>
    </w:p>
    <w:p w14:paraId="45172A31" w14:textId="24BA6F12" w:rsidR="00C4127D" w:rsidRDefault="00C4127D" w:rsidP="00CC5A8F">
      <w:pPr>
        <w:rPr>
          <w:rFonts w:cs="Arial"/>
          <w:szCs w:val="20"/>
        </w:rPr>
      </w:pPr>
    </w:p>
    <w:p w14:paraId="1F43D424" w14:textId="082E3150" w:rsidR="00C4127D" w:rsidRDefault="00C4127D" w:rsidP="00CC5A8F">
      <w:pPr>
        <w:rPr>
          <w:rFonts w:cs="Arial"/>
          <w:szCs w:val="20"/>
        </w:rPr>
      </w:pPr>
    </w:p>
    <w:p w14:paraId="6F26816F" w14:textId="33406215" w:rsidR="00C4127D" w:rsidRDefault="00C4127D" w:rsidP="00CC5A8F">
      <w:pPr>
        <w:rPr>
          <w:rFonts w:cs="Arial"/>
          <w:szCs w:val="20"/>
        </w:rPr>
      </w:pPr>
    </w:p>
    <w:p w14:paraId="47FF82B1" w14:textId="30458995" w:rsidR="00C4127D" w:rsidRDefault="00C4127D" w:rsidP="00CC5A8F">
      <w:pPr>
        <w:rPr>
          <w:rFonts w:cs="Arial"/>
          <w:szCs w:val="20"/>
        </w:rPr>
      </w:pPr>
    </w:p>
    <w:p w14:paraId="76BBE554" w14:textId="2159BD4E" w:rsidR="00C4127D" w:rsidRDefault="00C4127D" w:rsidP="00CC5A8F">
      <w:pPr>
        <w:rPr>
          <w:rFonts w:cs="Arial"/>
          <w:szCs w:val="20"/>
        </w:rPr>
      </w:pPr>
    </w:p>
    <w:p w14:paraId="0AC0217F" w14:textId="07D1B58B" w:rsidR="00C4127D" w:rsidRDefault="00C4127D" w:rsidP="00CC5A8F">
      <w:pPr>
        <w:rPr>
          <w:rFonts w:cs="Arial"/>
          <w:szCs w:val="20"/>
        </w:rPr>
      </w:pPr>
    </w:p>
    <w:p w14:paraId="132E5603" w14:textId="73A673A0" w:rsidR="00C4127D" w:rsidRDefault="00C4127D" w:rsidP="00CC5A8F">
      <w:pPr>
        <w:rPr>
          <w:rFonts w:cs="Arial"/>
          <w:szCs w:val="20"/>
        </w:rPr>
      </w:pPr>
    </w:p>
    <w:p w14:paraId="53AEA65A" w14:textId="5E273894" w:rsidR="00C4127D" w:rsidRDefault="00C4127D" w:rsidP="00CC5A8F">
      <w:pPr>
        <w:rPr>
          <w:rFonts w:cs="Arial"/>
          <w:szCs w:val="20"/>
        </w:rPr>
      </w:pPr>
    </w:p>
    <w:p w14:paraId="21B26CDE" w14:textId="55075817" w:rsidR="00DD2E6F" w:rsidRDefault="00DD2E6F" w:rsidP="00CC5A8F">
      <w:pPr>
        <w:rPr>
          <w:rFonts w:cs="Arial"/>
          <w:szCs w:val="20"/>
        </w:rPr>
      </w:pPr>
    </w:p>
    <w:p w14:paraId="15CB4339" w14:textId="31DEA585" w:rsidR="00DD2E6F" w:rsidRDefault="00DD2E6F" w:rsidP="00CC5A8F">
      <w:pPr>
        <w:rPr>
          <w:rFonts w:cs="Arial"/>
          <w:szCs w:val="20"/>
        </w:rPr>
      </w:pPr>
    </w:p>
    <w:p w14:paraId="4580A18E" w14:textId="72C28DF0" w:rsidR="00DD2E6F" w:rsidRDefault="00DD2E6F" w:rsidP="00CC5A8F">
      <w:pPr>
        <w:rPr>
          <w:rFonts w:cs="Arial"/>
          <w:szCs w:val="20"/>
        </w:rPr>
      </w:pPr>
    </w:p>
    <w:p w14:paraId="2CCC29B9" w14:textId="2F6969A9" w:rsidR="00DD2E6F" w:rsidRDefault="00DD2E6F" w:rsidP="00CC5A8F">
      <w:pPr>
        <w:rPr>
          <w:rFonts w:cs="Arial"/>
          <w:szCs w:val="20"/>
        </w:rPr>
      </w:pPr>
    </w:p>
    <w:p w14:paraId="7A074EDC" w14:textId="77777777" w:rsidR="00DD2E6F" w:rsidRDefault="00DD2E6F" w:rsidP="00CC5A8F">
      <w:pPr>
        <w:rPr>
          <w:rFonts w:cs="Arial"/>
          <w:szCs w:val="20"/>
        </w:rPr>
      </w:pPr>
    </w:p>
    <w:p w14:paraId="5D6F530F" w14:textId="12D2434A" w:rsidR="00C4127D" w:rsidRDefault="00C4127D" w:rsidP="00CC5A8F">
      <w:pPr>
        <w:rPr>
          <w:rFonts w:cs="Arial"/>
          <w:szCs w:val="20"/>
        </w:rPr>
      </w:pPr>
    </w:p>
    <w:p w14:paraId="276C2362" w14:textId="7A963499" w:rsidR="00C4127D" w:rsidRDefault="00C4127D" w:rsidP="00CC5A8F">
      <w:pPr>
        <w:rPr>
          <w:rFonts w:cs="Arial"/>
          <w:szCs w:val="20"/>
        </w:rPr>
      </w:pPr>
    </w:p>
    <w:p w14:paraId="6F6CD527" w14:textId="3D3A37DF" w:rsidR="00C4127D" w:rsidRDefault="00C4127D" w:rsidP="00CC5A8F">
      <w:pPr>
        <w:rPr>
          <w:rFonts w:cs="Arial"/>
          <w:szCs w:val="20"/>
        </w:rPr>
      </w:pPr>
    </w:p>
    <w:p w14:paraId="7D7E45D7" w14:textId="704A5585" w:rsidR="00C4127D" w:rsidRDefault="00C4127D" w:rsidP="00CC5A8F">
      <w:pPr>
        <w:rPr>
          <w:rFonts w:cs="Arial"/>
          <w:szCs w:val="20"/>
        </w:rPr>
      </w:pPr>
    </w:p>
    <w:p w14:paraId="6EBFB870" w14:textId="4C139AE5" w:rsidR="00C4127D" w:rsidRDefault="00C4127D" w:rsidP="00CC5A8F">
      <w:pPr>
        <w:rPr>
          <w:rFonts w:cs="Arial"/>
          <w:szCs w:val="20"/>
        </w:rPr>
      </w:pPr>
    </w:p>
    <w:p w14:paraId="272A26EC" w14:textId="1723FC83" w:rsidR="00C4127D" w:rsidRDefault="00C4127D" w:rsidP="00CC5A8F">
      <w:pPr>
        <w:rPr>
          <w:rFonts w:cs="Arial"/>
          <w:szCs w:val="20"/>
        </w:rPr>
      </w:pPr>
    </w:p>
    <w:p w14:paraId="5A9AD9B9" w14:textId="019F6787" w:rsidR="00C4127D" w:rsidRDefault="00C4127D" w:rsidP="00CC5A8F">
      <w:pPr>
        <w:rPr>
          <w:rFonts w:cs="Arial"/>
          <w:szCs w:val="20"/>
        </w:rPr>
      </w:pPr>
    </w:p>
    <w:p w14:paraId="5B5346EF" w14:textId="66B42F0A" w:rsidR="00C4127D" w:rsidRDefault="00C4127D" w:rsidP="00CC5A8F">
      <w:pPr>
        <w:rPr>
          <w:rFonts w:cs="Arial"/>
          <w:szCs w:val="20"/>
        </w:rPr>
      </w:pPr>
    </w:p>
    <w:p w14:paraId="297D802E" w14:textId="77777777" w:rsidR="006866A6" w:rsidRPr="002A5A48" w:rsidRDefault="006866A6" w:rsidP="00CC5A8F">
      <w:pPr>
        <w:rPr>
          <w:rFonts w:cs="Arial"/>
          <w:szCs w:val="20"/>
        </w:rPr>
      </w:pPr>
    </w:p>
    <w:p w14:paraId="5BC047A6" w14:textId="77777777" w:rsidR="008E2A69" w:rsidRDefault="008E2A69" w:rsidP="00DC0585">
      <w:pPr>
        <w:rPr>
          <w:rFonts w:cs="Arial"/>
          <w:bCs/>
          <w:szCs w:val="20"/>
        </w:rPr>
      </w:pPr>
    </w:p>
    <w:p w14:paraId="7C02876B" w14:textId="496F4E9B" w:rsidR="00A245F2" w:rsidRPr="00AB1F55" w:rsidRDefault="00756646" w:rsidP="00C53E03">
      <w:pPr>
        <w:rPr>
          <w:rFonts w:cs="Arial"/>
          <w:b/>
        </w:rPr>
      </w:pPr>
      <w:r w:rsidRPr="00756646">
        <w:rPr>
          <w:rFonts w:cs="Arial"/>
          <w:bCs/>
          <w:szCs w:val="20"/>
        </w:rPr>
        <w:lastRenderedPageBreak/>
        <w:t xml:space="preserve">  </w:t>
      </w:r>
      <w:r w:rsidR="00A245F2">
        <w:rPr>
          <w:rFonts w:cs="Arial"/>
          <w:b/>
          <w:szCs w:val="20"/>
        </w:rPr>
        <w:t>B.</w:t>
      </w:r>
      <w:r w:rsidR="00C53E03">
        <w:rPr>
          <w:rFonts w:cs="Arial"/>
          <w:b/>
          <w:szCs w:val="20"/>
        </w:rPr>
        <w:t>2</w:t>
      </w:r>
      <w:r w:rsidR="00A245F2" w:rsidRPr="00AB1F55">
        <w:rPr>
          <w:rFonts w:cs="Arial"/>
          <w:b/>
          <w:szCs w:val="20"/>
        </w:rPr>
        <w:t xml:space="preserve"> </w:t>
      </w:r>
      <w:r w:rsidR="00A245F2" w:rsidRPr="00AB1F55">
        <w:rPr>
          <w:rFonts w:cs="Arial"/>
          <w:b/>
        </w:rPr>
        <w:t>Obchodné podmienky dodania predmetu zákazky</w:t>
      </w:r>
    </w:p>
    <w:p w14:paraId="0811FD99" w14:textId="77777777" w:rsidR="00A245F2" w:rsidRPr="00AB1F55" w:rsidRDefault="00A245F2" w:rsidP="00A245F2">
      <w:pPr>
        <w:jc w:val="right"/>
        <w:rPr>
          <w:rFonts w:cs="Arial"/>
          <w:b/>
          <w:szCs w:val="20"/>
        </w:rPr>
      </w:pPr>
    </w:p>
    <w:p w14:paraId="353A9573" w14:textId="77777777" w:rsidR="00A245F2" w:rsidRPr="00AB1F55" w:rsidRDefault="00A245F2" w:rsidP="00A245F2">
      <w:pPr>
        <w:rPr>
          <w:rFonts w:cs="Arial"/>
          <w:szCs w:val="20"/>
        </w:rPr>
      </w:pPr>
    </w:p>
    <w:bookmarkEnd w:id="236"/>
    <w:bookmarkEnd w:id="237"/>
    <w:bookmarkEnd w:id="238"/>
    <w:bookmarkEnd w:id="239"/>
    <w:p w14:paraId="23841F77" w14:textId="77777777" w:rsidR="00A245F2" w:rsidRPr="00AB1F55" w:rsidRDefault="00A245F2" w:rsidP="00A245F2">
      <w:pPr>
        <w:spacing w:after="120" w:line="216" w:lineRule="auto"/>
        <w:jc w:val="center"/>
        <w:rPr>
          <w:rFonts w:cs="Arial"/>
          <w:szCs w:val="20"/>
        </w:rPr>
      </w:pPr>
    </w:p>
    <w:p w14:paraId="1EB7E509" w14:textId="77777777" w:rsidR="00A245F2" w:rsidRPr="00AB1F55" w:rsidRDefault="00A245F2" w:rsidP="00A245F2">
      <w:pPr>
        <w:spacing w:after="120" w:line="216" w:lineRule="auto"/>
        <w:jc w:val="center"/>
        <w:rPr>
          <w:rFonts w:cs="Arial"/>
          <w:szCs w:val="20"/>
        </w:rPr>
      </w:pPr>
    </w:p>
    <w:p w14:paraId="0FDA44B8" w14:textId="77777777" w:rsidR="00A245F2" w:rsidRPr="00AB1F55" w:rsidRDefault="00A245F2" w:rsidP="00A245F2">
      <w:pPr>
        <w:pStyle w:val="Zkladntext3"/>
        <w:rPr>
          <w:rFonts w:ascii="Arial" w:hAnsi="Arial" w:cs="Arial"/>
          <w:b/>
          <w:i/>
          <w:noProof w:val="0"/>
          <w:color w:val="auto"/>
          <w:sz w:val="36"/>
          <w:szCs w:val="36"/>
        </w:rPr>
      </w:pPr>
      <w:r w:rsidRPr="00AB1F55">
        <w:rPr>
          <w:rFonts w:ascii="Arial" w:hAnsi="Arial" w:cs="Arial"/>
          <w:b/>
          <w:noProof w:val="0"/>
          <w:color w:val="auto"/>
          <w:sz w:val="36"/>
          <w:szCs w:val="36"/>
        </w:rPr>
        <w:t>SÚŤAŽNÉ  PODKLADY</w:t>
      </w:r>
    </w:p>
    <w:p w14:paraId="438AEE08" w14:textId="77777777" w:rsidR="00A245F2" w:rsidRPr="00AB1F55" w:rsidRDefault="00A245F2" w:rsidP="00A245F2">
      <w:pPr>
        <w:pStyle w:val="Zkladntext3"/>
        <w:rPr>
          <w:rFonts w:ascii="Arial" w:hAnsi="Arial" w:cs="Arial"/>
          <w:noProof w:val="0"/>
          <w:color w:val="auto"/>
        </w:rPr>
      </w:pPr>
    </w:p>
    <w:p w14:paraId="45352E9B" w14:textId="77777777" w:rsidR="00132CA3" w:rsidRPr="00AB1F55" w:rsidRDefault="00132CA3" w:rsidP="00132CA3">
      <w:pPr>
        <w:pStyle w:val="Zkladntext3"/>
        <w:rPr>
          <w:rFonts w:ascii="Arial" w:hAnsi="Arial" w:cs="Arial"/>
          <w:noProof w:val="0"/>
          <w:color w:val="auto"/>
        </w:rPr>
      </w:pPr>
    </w:p>
    <w:p w14:paraId="2449C3B5" w14:textId="77777777" w:rsidR="00132CA3" w:rsidRPr="00C0652B" w:rsidRDefault="00132CA3" w:rsidP="00132CA3">
      <w:pPr>
        <w:pStyle w:val="Zkladntext3"/>
        <w:rPr>
          <w:rFonts w:ascii="Arial" w:hAnsi="Arial" w:cs="Arial"/>
          <w:noProof w:val="0"/>
          <w:color w:val="auto"/>
          <w:sz w:val="24"/>
          <w:szCs w:val="24"/>
        </w:rPr>
      </w:pPr>
      <w:r w:rsidRPr="00C0652B">
        <w:rPr>
          <w:rFonts w:ascii="Arial" w:hAnsi="Arial" w:cs="Arial"/>
          <w:noProof w:val="0"/>
          <w:color w:val="auto"/>
          <w:sz w:val="24"/>
          <w:szCs w:val="24"/>
        </w:rPr>
        <w:t>(</w:t>
      </w:r>
      <w:r>
        <w:rPr>
          <w:rFonts w:ascii="Arial" w:hAnsi="Arial" w:cs="Arial"/>
          <w:noProof w:val="0"/>
          <w:color w:val="auto"/>
          <w:sz w:val="24"/>
          <w:szCs w:val="24"/>
        </w:rPr>
        <w:t>NADLIMITNÁ</w:t>
      </w:r>
      <w:r w:rsidRPr="00C0652B">
        <w:rPr>
          <w:rFonts w:ascii="Arial" w:hAnsi="Arial" w:cs="Arial"/>
          <w:noProof w:val="0"/>
          <w:color w:val="auto"/>
          <w:sz w:val="24"/>
          <w:szCs w:val="24"/>
        </w:rPr>
        <w:t xml:space="preserve"> </w:t>
      </w:r>
      <w:r>
        <w:rPr>
          <w:rFonts w:ascii="Arial" w:hAnsi="Arial" w:cs="Arial"/>
          <w:noProof w:val="0"/>
          <w:color w:val="auto"/>
          <w:sz w:val="24"/>
          <w:szCs w:val="24"/>
        </w:rPr>
        <w:t>VEREJNÁ SÚŤAŽ</w:t>
      </w:r>
      <w:r w:rsidRPr="00C0652B">
        <w:rPr>
          <w:rFonts w:ascii="Arial" w:hAnsi="Arial" w:cs="Arial"/>
          <w:noProof w:val="0"/>
          <w:color w:val="auto"/>
          <w:sz w:val="24"/>
          <w:szCs w:val="24"/>
        </w:rPr>
        <w:t xml:space="preserve"> NA </w:t>
      </w:r>
      <w:r>
        <w:rPr>
          <w:rFonts w:ascii="Arial" w:hAnsi="Arial" w:cs="Arial"/>
          <w:noProof w:val="0"/>
          <w:color w:val="auto"/>
          <w:sz w:val="24"/>
          <w:szCs w:val="24"/>
        </w:rPr>
        <w:t xml:space="preserve">DODANIE </w:t>
      </w:r>
      <w:r w:rsidRPr="00DD2E6F">
        <w:rPr>
          <w:rFonts w:ascii="Arial" w:hAnsi="Arial" w:cs="Arial"/>
          <w:noProof w:val="0"/>
          <w:color w:val="auto"/>
          <w:sz w:val="24"/>
          <w:szCs w:val="24"/>
        </w:rPr>
        <w:t>TOVARU a POSKYTNUTIE SLUŽBY)</w:t>
      </w:r>
    </w:p>
    <w:p w14:paraId="30D3CB30" w14:textId="77777777" w:rsidR="00A245F2" w:rsidRPr="00AB1F55" w:rsidRDefault="00A245F2" w:rsidP="00A245F2">
      <w:pPr>
        <w:pStyle w:val="Zkladntext3"/>
        <w:rPr>
          <w:rFonts w:ascii="Arial" w:hAnsi="Arial" w:cs="Arial"/>
          <w:noProof w:val="0"/>
          <w:color w:val="auto"/>
          <w:sz w:val="24"/>
          <w:szCs w:val="24"/>
        </w:rPr>
      </w:pPr>
    </w:p>
    <w:p w14:paraId="4826CDF3" w14:textId="77777777" w:rsidR="00A245F2" w:rsidRPr="00AB1F55" w:rsidRDefault="00A245F2" w:rsidP="00A245F2">
      <w:pPr>
        <w:spacing w:before="20"/>
        <w:rPr>
          <w:rFonts w:cs="Arial"/>
          <w:b/>
          <w:smallCaps/>
        </w:rPr>
      </w:pPr>
    </w:p>
    <w:p w14:paraId="13B7B122" w14:textId="77777777" w:rsidR="00A245F2" w:rsidRPr="00AB1F55" w:rsidRDefault="00A245F2" w:rsidP="00A245F2">
      <w:pPr>
        <w:spacing w:before="20"/>
        <w:rPr>
          <w:rFonts w:cs="Arial"/>
          <w:b/>
          <w:sz w:val="24"/>
        </w:rPr>
      </w:pPr>
      <w:r w:rsidRPr="00AB1F55">
        <w:rPr>
          <w:rFonts w:cs="Arial"/>
          <w:b/>
          <w:smallCaps/>
          <w:sz w:val="24"/>
        </w:rPr>
        <w:t>Predmet zákazky</w:t>
      </w:r>
      <w:r w:rsidRPr="00AB1F55">
        <w:rPr>
          <w:rFonts w:cs="Arial"/>
          <w:b/>
          <w:sz w:val="24"/>
        </w:rPr>
        <w:t>:</w:t>
      </w:r>
    </w:p>
    <w:p w14:paraId="09130E44" w14:textId="77777777" w:rsidR="00A245F2" w:rsidRPr="00AB1F55" w:rsidRDefault="00A245F2" w:rsidP="00A245F2">
      <w:pPr>
        <w:spacing w:before="20"/>
        <w:rPr>
          <w:rFonts w:cs="Arial"/>
          <w:sz w:val="24"/>
        </w:rPr>
      </w:pPr>
    </w:p>
    <w:p w14:paraId="438947EC" w14:textId="771E4C96" w:rsidR="005F3F0B" w:rsidRDefault="005F3F0B" w:rsidP="005F3F0B">
      <w:pPr>
        <w:pStyle w:val="Nadpis2"/>
        <w:rPr>
          <w:rFonts w:cs="Arial"/>
          <w:bCs/>
          <w:caps/>
          <w:sz w:val="24"/>
          <w:szCs w:val="24"/>
        </w:rPr>
      </w:pPr>
      <w:bookmarkStart w:id="240" w:name="_Toc96065579"/>
      <w:bookmarkStart w:id="241" w:name="_Toc117251543"/>
      <w:r w:rsidRPr="005F3F0B">
        <w:rPr>
          <w:rFonts w:cs="Arial"/>
          <w:bCs/>
          <w:caps/>
          <w:sz w:val="24"/>
          <w:szCs w:val="24"/>
        </w:rPr>
        <w:t>„DEZINFEKČNÉ PROSTRIEDKY</w:t>
      </w:r>
      <w:r w:rsidR="00D51E32">
        <w:rPr>
          <w:rFonts w:cs="Arial"/>
          <w:bCs/>
          <w:caps/>
          <w:sz w:val="24"/>
          <w:szCs w:val="24"/>
        </w:rPr>
        <w:t xml:space="preserve"> - PLOCHY</w:t>
      </w:r>
      <w:r w:rsidRPr="005F3F0B">
        <w:rPr>
          <w:rFonts w:cs="Arial"/>
          <w:bCs/>
          <w:caps/>
          <w:sz w:val="24"/>
          <w:szCs w:val="24"/>
        </w:rPr>
        <w:t xml:space="preserve"> PRE FNSP NOVÉ ZÁMKY“</w:t>
      </w:r>
      <w:bookmarkEnd w:id="240"/>
      <w:bookmarkEnd w:id="241"/>
    </w:p>
    <w:p w14:paraId="7C8B3CBD" w14:textId="77777777" w:rsidR="00A245F2" w:rsidRPr="00AB1F55" w:rsidRDefault="00A245F2" w:rsidP="00A245F2">
      <w:pPr>
        <w:rPr>
          <w:rFonts w:cs="Arial"/>
          <w:szCs w:val="20"/>
        </w:rPr>
      </w:pPr>
    </w:p>
    <w:p w14:paraId="04A62B28" w14:textId="5C3681E9" w:rsidR="00A245F2" w:rsidRPr="00AB1F55" w:rsidRDefault="00A245F2" w:rsidP="00A245F2">
      <w:pPr>
        <w:pStyle w:val="Nadpis2"/>
        <w:jc w:val="left"/>
        <w:rPr>
          <w:rFonts w:cs="Arial"/>
        </w:rPr>
      </w:pPr>
      <w:bookmarkStart w:id="242" w:name="_Toc355611587"/>
      <w:bookmarkStart w:id="243" w:name="_Toc117251544"/>
      <w:r>
        <w:rPr>
          <w:rFonts w:cs="Arial"/>
        </w:rPr>
        <w:t>B.</w:t>
      </w:r>
      <w:r w:rsidR="00C53E03">
        <w:rPr>
          <w:rFonts w:cs="Arial"/>
        </w:rPr>
        <w:t>2</w:t>
      </w:r>
      <w:r w:rsidRPr="00AB1F55">
        <w:rPr>
          <w:rFonts w:cs="Arial"/>
        </w:rPr>
        <w:t xml:space="preserve"> Obchodné podmienky dodania predmetu zákazky</w:t>
      </w:r>
      <w:bookmarkEnd w:id="242"/>
      <w:bookmarkEnd w:id="243"/>
    </w:p>
    <w:p w14:paraId="75D240D2" w14:textId="77777777" w:rsidR="00A245F2" w:rsidRPr="00AB1F55" w:rsidRDefault="00A245F2" w:rsidP="00A245F2">
      <w:pPr>
        <w:rPr>
          <w:rFonts w:cs="Arial"/>
          <w:szCs w:val="20"/>
        </w:rPr>
      </w:pPr>
    </w:p>
    <w:p w14:paraId="1E0DA756" w14:textId="77777777" w:rsidR="00A245F2" w:rsidRPr="00AB1F55" w:rsidRDefault="00A245F2" w:rsidP="00A245F2">
      <w:pPr>
        <w:rPr>
          <w:rFonts w:cs="Arial"/>
          <w:szCs w:val="20"/>
        </w:rPr>
      </w:pPr>
    </w:p>
    <w:p w14:paraId="0CD94937" w14:textId="77777777" w:rsidR="00A245F2" w:rsidRPr="00AB1F55" w:rsidRDefault="00A245F2" w:rsidP="00A245F2">
      <w:pPr>
        <w:rPr>
          <w:rFonts w:cs="Arial"/>
          <w:szCs w:val="20"/>
        </w:rPr>
      </w:pPr>
    </w:p>
    <w:p w14:paraId="06DA7496" w14:textId="77777777" w:rsidR="00A245F2" w:rsidRPr="00AB1F55" w:rsidRDefault="00A245F2" w:rsidP="00A245F2">
      <w:pPr>
        <w:rPr>
          <w:rFonts w:cs="Arial"/>
          <w:szCs w:val="20"/>
        </w:rPr>
      </w:pPr>
    </w:p>
    <w:p w14:paraId="05B75B6A" w14:textId="77777777" w:rsidR="00A245F2" w:rsidRPr="00AB1F55" w:rsidRDefault="00A245F2" w:rsidP="00A245F2">
      <w:pPr>
        <w:rPr>
          <w:rFonts w:cs="Arial"/>
          <w:szCs w:val="20"/>
        </w:rPr>
      </w:pPr>
    </w:p>
    <w:p w14:paraId="663A9878" w14:textId="77777777" w:rsidR="00A245F2" w:rsidRPr="00AB1F55" w:rsidRDefault="00A245F2" w:rsidP="00A245F2">
      <w:pPr>
        <w:rPr>
          <w:rFonts w:cs="Arial"/>
          <w:szCs w:val="20"/>
        </w:rPr>
      </w:pPr>
    </w:p>
    <w:p w14:paraId="70F81ED0" w14:textId="77777777" w:rsidR="00A245F2" w:rsidRPr="00AB1F55" w:rsidRDefault="00A245F2" w:rsidP="00A245F2">
      <w:pPr>
        <w:rPr>
          <w:rFonts w:cs="Arial"/>
          <w:szCs w:val="20"/>
        </w:rPr>
      </w:pPr>
    </w:p>
    <w:p w14:paraId="79C30EFD" w14:textId="77777777" w:rsidR="00A245F2" w:rsidRPr="00AB1F55" w:rsidRDefault="00A245F2" w:rsidP="00A245F2">
      <w:pPr>
        <w:rPr>
          <w:rFonts w:cs="Arial"/>
          <w:szCs w:val="20"/>
        </w:rPr>
      </w:pPr>
    </w:p>
    <w:p w14:paraId="4B2302CF" w14:textId="77777777" w:rsidR="00A245F2" w:rsidRPr="00AB1F55" w:rsidRDefault="00A245F2" w:rsidP="00A245F2">
      <w:pPr>
        <w:rPr>
          <w:rFonts w:cs="Arial"/>
          <w:szCs w:val="20"/>
        </w:rPr>
      </w:pPr>
    </w:p>
    <w:p w14:paraId="192FA5A1" w14:textId="77777777" w:rsidR="00A245F2" w:rsidRPr="00AB1F55" w:rsidRDefault="00A245F2" w:rsidP="00A245F2">
      <w:pPr>
        <w:rPr>
          <w:rFonts w:cs="Arial"/>
          <w:szCs w:val="20"/>
        </w:rPr>
      </w:pPr>
    </w:p>
    <w:p w14:paraId="53F1D094" w14:textId="77777777" w:rsidR="00A245F2" w:rsidRPr="00AB1F55" w:rsidRDefault="00A245F2" w:rsidP="00A245F2">
      <w:pPr>
        <w:rPr>
          <w:rFonts w:cs="Arial"/>
          <w:szCs w:val="20"/>
        </w:rPr>
      </w:pPr>
    </w:p>
    <w:p w14:paraId="7EDB955A" w14:textId="77777777" w:rsidR="00A245F2" w:rsidRPr="00AB1F55" w:rsidRDefault="00A245F2" w:rsidP="00A245F2">
      <w:pPr>
        <w:rPr>
          <w:rFonts w:cs="Arial"/>
          <w:szCs w:val="20"/>
        </w:rPr>
      </w:pPr>
    </w:p>
    <w:p w14:paraId="48FDAADC" w14:textId="77777777" w:rsidR="00A245F2" w:rsidRPr="00AB1F55" w:rsidRDefault="00A245F2" w:rsidP="00A245F2">
      <w:pPr>
        <w:rPr>
          <w:rFonts w:cs="Arial"/>
          <w:szCs w:val="20"/>
        </w:rPr>
      </w:pPr>
    </w:p>
    <w:p w14:paraId="46909BDA" w14:textId="77777777" w:rsidR="00A245F2" w:rsidRPr="00AB1F55" w:rsidRDefault="00A245F2" w:rsidP="00A245F2">
      <w:pPr>
        <w:rPr>
          <w:rFonts w:cs="Arial"/>
          <w:szCs w:val="20"/>
        </w:rPr>
      </w:pPr>
    </w:p>
    <w:p w14:paraId="34B7E38C" w14:textId="77777777" w:rsidR="00A245F2" w:rsidRPr="00AB1F55" w:rsidRDefault="00A245F2" w:rsidP="00A245F2">
      <w:pPr>
        <w:rPr>
          <w:rFonts w:cs="Arial"/>
          <w:szCs w:val="20"/>
        </w:rPr>
      </w:pPr>
    </w:p>
    <w:p w14:paraId="0DA1342D" w14:textId="77777777" w:rsidR="00A245F2" w:rsidRPr="00AB1F55" w:rsidRDefault="00A245F2" w:rsidP="00A245F2">
      <w:pPr>
        <w:rPr>
          <w:rFonts w:cs="Arial"/>
          <w:szCs w:val="20"/>
        </w:rPr>
      </w:pPr>
    </w:p>
    <w:p w14:paraId="7C5B4C4E" w14:textId="77777777" w:rsidR="00A245F2" w:rsidRPr="00AB1F55" w:rsidRDefault="00A245F2" w:rsidP="00A245F2">
      <w:pPr>
        <w:rPr>
          <w:rFonts w:cs="Arial"/>
          <w:szCs w:val="20"/>
        </w:rPr>
      </w:pPr>
    </w:p>
    <w:p w14:paraId="558B41BF" w14:textId="77777777" w:rsidR="00A245F2" w:rsidRPr="00AB1F55" w:rsidRDefault="00A245F2" w:rsidP="00A245F2">
      <w:pPr>
        <w:rPr>
          <w:rFonts w:cs="Arial"/>
          <w:szCs w:val="20"/>
        </w:rPr>
      </w:pPr>
    </w:p>
    <w:p w14:paraId="5A662E80" w14:textId="77777777" w:rsidR="00A245F2" w:rsidRPr="00AB1F55" w:rsidRDefault="00A245F2" w:rsidP="00A245F2">
      <w:pPr>
        <w:rPr>
          <w:rFonts w:cs="Arial"/>
          <w:szCs w:val="20"/>
        </w:rPr>
      </w:pPr>
    </w:p>
    <w:p w14:paraId="1D12D6D8" w14:textId="77777777" w:rsidR="00A245F2" w:rsidRPr="00AB1F55" w:rsidRDefault="00A245F2" w:rsidP="00A245F2">
      <w:pPr>
        <w:rPr>
          <w:rFonts w:cs="Arial"/>
          <w:szCs w:val="20"/>
        </w:rPr>
      </w:pPr>
    </w:p>
    <w:p w14:paraId="76C8D6FC" w14:textId="77777777" w:rsidR="00A245F2" w:rsidRPr="00AB1F55" w:rsidRDefault="00A245F2" w:rsidP="00A245F2">
      <w:pPr>
        <w:rPr>
          <w:rFonts w:cs="Arial"/>
          <w:szCs w:val="20"/>
        </w:rPr>
      </w:pPr>
    </w:p>
    <w:p w14:paraId="11EC7C6F" w14:textId="77777777" w:rsidR="00A245F2" w:rsidRPr="00AB1F55" w:rsidRDefault="00A245F2" w:rsidP="00A245F2">
      <w:pPr>
        <w:rPr>
          <w:rFonts w:cs="Arial"/>
          <w:szCs w:val="20"/>
        </w:rPr>
      </w:pPr>
    </w:p>
    <w:p w14:paraId="386E5D9B" w14:textId="77777777" w:rsidR="00A245F2" w:rsidRPr="00AB1F55" w:rsidRDefault="00A245F2" w:rsidP="00A245F2">
      <w:pPr>
        <w:rPr>
          <w:rFonts w:cs="Arial"/>
          <w:szCs w:val="20"/>
        </w:rPr>
      </w:pPr>
    </w:p>
    <w:p w14:paraId="7D09CE62" w14:textId="77777777" w:rsidR="00A245F2" w:rsidRPr="00AB1F55" w:rsidRDefault="00A245F2" w:rsidP="00A245F2">
      <w:pPr>
        <w:rPr>
          <w:rFonts w:cs="Arial"/>
          <w:szCs w:val="20"/>
        </w:rPr>
      </w:pPr>
    </w:p>
    <w:p w14:paraId="7C3F85F3" w14:textId="77777777" w:rsidR="00A245F2" w:rsidRPr="00AB1F55" w:rsidRDefault="00A245F2" w:rsidP="00A245F2">
      <w:pPr>
        <w:rPr>
          <w:rFonts w:cs="Arial"/>
          <w:szCs w:val="20"/>
        </w:rPr>
      </w:pPr>
    </w:p>
    <w:p w14:paraId="2C02C153" w14:textId="77777777" w:rsidR="00A245F2" w:rsidRPr="00AB1F55" w:rsidRDefault="00A245F2" w:rsidP="00A245F2">
      <w:pPr>
        <w:rPr>
          <w:rFonts w:cs="Arial"/>
          <w:szCs w:val="20"/>
        </w:rPr>
      </w:pPr>
    </w:p>
    <w:p w14:paraId="00BF6559" w14:textId="77777777" w:rsidR="00A245F2" w:rsidRPr="00AB1F55" w:rsidRDefault="00A245F2" w:rsidP="00A245F2">
      <w:pPr>
        <w:rPr>
          <w:rFonts w:cs="Arial"/>
          <w:szCs w:val="20"/>
        </w:rPr>
      </w:pPr>
    </w:p>
    <w:p w14:paraId="499FB2CA" w14:textId="77777777" w:rsidR="00A245F2" w:rsidRPr="00AB1F55" w:rsidRDefault="00A245F2" w:rsidP="00A245F2">
      <w:pPr>
        <w:rPr>
          <w:rFonts w:cs="Arial"/>
          <w:szCs w:val="20"/>
        </w:rPr>
      </w:pPr>
    </w:p>
    <w:p w14:paraId="0E9AD6B7" w14:textId="77777777" w:rsidR="00A245F2" w:rsidRPr="00AB1F55" w:rsidRDefault="00A245F2" w:rsidP="00A245F2">
      <w:pPr>
        <w:rPr>
          <w:rFonts w:cs="Arial"/>
          <w:szCs w:val="20"/>
        </w:rPr>
      </w:pPr>
    </w:p>
    <w:p w14:paraId="652BD590" w14:textId="77777777" w:rsidR="00A245F2" w:rsidRPr="00AB1F55" w:rsidRDefault="00A245F2" w:rsidP="00A245F2">
      <w:pPr>
        <w:rPr>
          <w:rFonts w:cs="Arial"/>
          <w:szCs w:val="20"/>
        </w:rPr>
      </w:pPr>
    </w:p>
    <w:p w14:paraId="5DACE029" w14:textId="77777777" w:rsidR="00A245F2" w:rsidRPr="00AB1F55" w:rsidRDefault="00A245F2" w:rsidP="00A245F2">
      <w:pPr>
        <w:rPr>
          <w:rFonts w:cs="Arial"/>
          <w:szCs w:val="20"/>
        </w:rPr>
      </w:pPr>
    </w:p>
    <w:p w14:paraId="06A83436" w14:textId="38599C15" w:rsidR="009A22CF" w:rsidRPr="00AB1F55" w:rsidRDefault="002A59CF" w:rsidP="009A22CF">
      <w:pPr>
        <w:jc w:val="center"/>
        <w:rPr>
          <w:rFonts w:cs="Arial"/>
          <w:szCs w:val="20"/>
        </w:rPr>
      </w:pPr>
      <w:r>
        <w:rPr>
          <w:rFonts w:cs="Arial"/>
          <w:szCs w:val="20"/>
        </w:rPr>
        <w:t>Nové Zámky</w:t>
      </w:r>
      <w:r w:rsidR="00A245F2" w:rsidRPr="00AB1F55">
        <w:rPr>
          <w:rFonts w:cs="Arial"/>
          <w:szCs w:val="20"/>
        </w:rPr>
        <w:t xml:space="preserve">, </w:t>
      </w:r>
      <w:r w:rsidR="00EC6A5C">
        <w:rPr>
          <w:rFonts w:cs="Arial"/>
          <w:szCs w:val="20"/>
        </w:rPr>
        <w:t>február</w:t>
      </w:r>
      <w:r w:rsidR="007C343E" w:rsidRPr="00C55F03">
        <w:rPr>
          <w:rFonts w:cs="Arial"/>
          <w:szCs w:val="20"/>
        </w:rPr>
        <w:t xml:space="preserve"> 202</w:t>
      </w:r>
      <w:r w:rsidR="007C343E">
        <w:rPr>
          <w:rFonts w:cs="Arial"/>
          <w:szCs w:val="20"/>
        </w:rPr>
        <w:t>3</w:t>
      </w:r>
    </w:p>
    <w:p w14:paraId="4C205F7B" w14:textId="7DE7B2FC" w:rsidR="00A245F2" w:rsidRPr="00AB1F55" w:rsidRDefault="00A245F2" w:rsidP="00A245F2">
      <w:pPr>
        <w:jc w:val="center"/>
        <w:rPr>
          <w:rFonts w:cs="Arial"/>
          <w:szCs w:val="20"/>
        </w:rPr>
      </w:pPr>
    </w:p>
    <w:p w14:paraId="10FBE2AE" w14:textId="77777777" w:rsidR="00A245F2" w:rsidRPr="00AB1F55" w:rsidRDefault="00A245F2" w:rsidP="00A245F2">
      <w:pPr>
        <w:rPr>
          <w:rFonts w:cs="Arial"/>
          <w:szCs w:val="20"/>
        </w:rPr>
      </w:pPr>
      <w:r w:rsidRPr="00AB1F55">
        <w:rPr>
          <w:rFonts w:cs="Arial"/>
          <w:szCs w:val="20"/>
        </w:rPr>
        <w:br w:type="page"/>
      </w:r>
    </w:p>
    <w:p w14:paraId="2A33DD64" w14:textId="782C261A" w:rsidR="00A245F2" w:rsidRPr="00CD57B4" w:rsidRDefault="00A245F2" w:rsidP="00A245F2">
      <w:pPr>
        <w:jc w:val="center"/>
        <w:rPr>
          <w:rFonts w:cs="Arial"/>
          <w:b/>
          <w:szCs w:val="20"/>
        </w:rPr>
      </w:pPr>
      <w:r w:rsidRPr="00AB1F55">
        <w:rPr>
          <w:rFonts w:cs="Arial"/>
          <w:b/>
          <w:szCs w:val="20"/>
        </w:rPr>
        <w:lastRenderedPageBreak/>
        <w:t>B.</w:t>
      </w:r>
      <w:r w:rsidR="00C53E03">
        <w:rPr>
          <w:rFonts w:cs="Arial"/>
          <w:b/>
          <w:szCs w:val="20"/>
        </w:rPr>
        <w:t>2</w:t>
      </w:r>
      <w:r w:rsidRPr="00AB1F55">
        <w:rPr>
          <w:rFonts w:cs="Arial"/>
          <w:b/>
          <w:szCs w:val="20"/>
        </w:rPr>
        <w:tab/>
        <w:t xml:space="preserve">Návrh </w:t>
      </w:r>
      <w:r w:rsidR="005F3F0B">
        <w:rPr>
          <w:rFonts w:cs="Arial"/>
          <w:b/>
          <w:szCs w:val="20"/>
        </w:rPr>
        <w:t>Rámcovej zmluvy</w:t>
      </w:r>
      <w:r w:rsidRPr="00CD57B4">
        <w:rPr>
          <w:rFonts w:cs="Arial"/>
          <w:b/>
          <w:szCs w:val="20"/>
        </w:rPr>
        <w:t xml:space="preserve"> - obchodné podmienky dodania predmetu zákazky</w:t>
      </w:r>
    </w:p>
    <w:p w14:paraId="22C1174D" w14:textId="77777777" w:rsidR="00A245F2" w:rsidRDefault="00A245F2" w:rsidP="00A245F2">
      <w:pPr>
        <w:rPr>
          <w:rFonts w:cs="Arial"/>
          <w:szCs w:val="20"/>
        </w:rPr>
      </w:pPr>
    </w:p>
    <w:p w14:paraId="64A7B3DF" w14:textId="77777777" w:rsidR="00A245F2" w:rsidRDefault="00A245F2" w:rsidP="00A245F2">
      <w:pPr>
        <w:rPr>
          <w:rFonts w:cs="Arial"/>
          <w:szCs w:val="20"/>
        </w:rPr>
      </w:pPr>
    </w:p>
    <w:p w14:paraId="10AC561E" w14:textId="7C610DDF" w:rsidR="002A59CF" w:rsidRDefault="002A59CF" w:rsidP="002A59CF">
      <w:pPr>
        <w:rPr>
          <w:rFonts w:asciiTheme="minorHAnsi" w:hAnsiTheme="minorHAnsi" w:cstheme="minorHAnsi"/>
          <w:sz w:val="24"/>
        </w:rPr>
      </w:pPr>
      <w:r w:rsidRPr="00A46307">
        <w:rPr>
          <w:rFonts w:asciiTheme="minorHAnsi" w:hAnsiTheme="minorHAnsi" w:cstheme="minorHAnsi"/>
          <w:sz w:val="24"/>
        </w:rPr>
        <w:t>Uchádzač</w:t>
      </w:r>
      <w:r w:rsidRPr="00A46307">
        <w:rPr>
          <w:rFonts w:asciiTheme="minorHAnsi" w:hAnsiTheme="minorHAnsi" w:cstheme="minorHAnsi"/>
          <w:color w:val="FF0000"/>
          <w:sz w:val="24"/>
        </w:rPr>
        <w:t xml:space="preserve"> </w:t>
      </w:r>
      <w:r w:rsidR="00280A6C" w:rsidRPr="006866A6">
        <w:rPr>
          <w:rFonts w:asciiTheme="minorHAnsi" w:hAnsiTheme="minorHAnsi" w:cstheme="minorHAnsi"/>
          <w:b/>
          <w:bCs/>
          <w:color w:val="FF0000"/>
          <w:sz w:val="28"/>
          <w:szCs w:val="28"/>
          <w:u w:val="single"/>
        </w:rPr>
        <w:t>nepredkladá</w:t>
      </w:r>
      <w:r w:rsidR="00280A6C" w:rsidRPr="00D44C25">
        <w:rPr>
          <w:rFonts w:asciiTheme="minorHAnsi" w:hAnsiTheme="minorHAnsi" w:cstheme="minorHAnsi"/>
          <w:color w:val="FF0000"/>
          <w:sz w:val="26"/>
          <w:szCs w:val="26"/>
        </w:rPr>
        <w:t xml:space="preserve"> </w:t>
      </w:r>
      <w:r w:rsidR="00280A6C" w:rsidRPr="00A46307">
        <w:rPr>
          <w:rFonts w:asciiTheme="minorHAnsi" w:hAnsiTheme="minorHAnsi" w:cstheme="minorHAnsi"/>
          <w:sz w:val="24"/>
        </w:rPr>
        <w:t xml:space="preserve">vo svojej ponuke </w:t>
      </w:r>
      <w:r w:rsidRPr="00A46307">
        <w:rPr>
          <w:rFonts w:asciiTheme="minorHAnsi" w:hAnsiTheme="minorHAnsi" w:cstheme="minorHAnsi"/>
          <w:sz w:val="24"/>
        </w:rPr>
        <w:t xml:space="preserve"> vyplnené obchodné podmienky dodania predmetu zákazky </w:t>
      </w:r>
      <w:r w:rsidR="00280A6C" w:rsidRPr="00A46307">
        <w:rPr>
          <w:rFonts w:asciiTheme="minorHAnsi" w:hAnsiTheme="minorHAnsi" w:cstheme="minorHAnsi"/>
          <w:sz w:val="24"/>
        </w:rPr>
        <w:t xml:space="preserve">, uchádzač </w:t>
      </w:r>
      <w:r w:rsidR="00280A6C" w:rsidRPr="00D44C25">
        <w:rPr>
          <w:rFonts w:asciiTheme="minorHAnsi" w:hAnsiTheme="minorHAnsi" w:cstheme="minorHAnsi"/>
          <w:b/>
          <w:bCs/>
          <w:sz w:val="24"/>
          <w:u w:val="single"/>
        </w:rPr>
        <w:t xml:space="preserve">predložením </w:t>
      </w:r>
      <w:r w:rsidR="004F6C2F" w:rsidRPr="00D44C25">
        <w:rPr>
          <w:rFonts w:asciiTheme="minorHAnsi" w:hAnsiTheme="minorHAnsi" w:cstheme="minorHAnsi"/>
          <w:b/>
          <w:bCs/>
          <w:sz w:val="24"/>
          <w:u w:val="single"/>
        </w:rPr>
        <w:t xml:space="preserve">a </w:t>
      </w:r>
      <w:r w:rsidR="00280A6C" w:rsidRPr="00D44C25">
        <w:rPr>
          <w:rFonts w:asciiTheme="minorHAnsi" w:hAnsiTheme="minorHAnsi" w:cstheme="minorHAnsi"/>
          <w:b/>
          <w:bCs/>
          <w:sz w:val="24"/>
          <w:u w:val="single"/>
        </w:rPr>
        <w:t xml:space="preserve">podpísaním </w:t>
      </w:r>
      <w:r w:rsidR="004F6C2F" w:rsidRPr="00D44C25">
        <w:rPr>
          <w:rFonts w:asciiTheme="minorHAnsi" w:hAnsiTheme="minorHAnsi" w:cstheme="minorHAnsi"/>
          <w:b/>
          <w:bCs/>
          <w:sz w:val="24"/>
          <w:u w:val="single"/>
        </w:rPr>
        <w:t xml:space="preserve"> </w:t>
      </w:r>
      <w:r w:rsidR="00280A6C" w:rsidRPr="00D44C25">
        <w:rPr>
          <w:rFonts w:asciiTheme="minorHAnsi" w:hAnsiTheme="minorHAnsi" w:cstheme="minorHAnsi"/>
          <w:b/>
          <w:bCs/>
          <w:sz w:val="24"/>
          <w:u w:val="single"/>
        </w:rPr>
        <w:t>prílohy č. 2 SP – „Vyhlásenie uchádzača vo verejnom obstarávaní“</w:t>
      </w:r>
      <w:r w:rsidR="00280A6C" w:rsidRPr="00A46307">
        <w:rPr>
          <w:rFonts w:asciiTheme="minorHAnsi" w:hAnsiTheme="minorHAnsi" w:cstheme="minorHAnsi"/>
          <w:sz w:val="24"/>
        </w:rPr>
        <w:t xml:space="preserve">  vyjadruje súhlas so záväznými zmluvnými podmienkami  uvedených v návrhu Rámcovej zmluvy, a v </w:t>
      </w:r>
      <w:r w:rsidR="004F6C2F" w:rsidRPr="00A46307">
        <w:rPr>
          <w:rFonts w:asciiTheme="minorHAnsi" w:hAnsiTheme="minorHAnsi" w:cstheme="minorHAnsi"/>
          <w:sz w:val="24"/>
        </w:rPr>
        <w:t>t</w:t>
      </w:r>
      <w:r w:rsidR="00280A6C" w:rsidRPr="00A46307">
        <w:rPr>
          <w:rFonts w:asciiTheme="minorHAnsi" w:hAnsiTheme="minorHAnsi" w:cstheme="minorHAnsi"/>
          <w:sz w:val="24"/>
        </w:rPr>
        <w:t xml:space="preserve">omto znení ju bude uchádzač podpisovať v prípade úspešnosti </w:t>
      </w:r>
      <w:r w:rsidR="004F6C2F" w:rsidRPr="00A46307">
        <w:rPr>
          <w:rFonts w:asciiTheme="minorHAnsi" w:hAnsiTheme="minorHAnsi" w:cstheme="minorHAnsi"/>
          <w:sz w:val="24"/>
        </w:rPr>
        <w:t>svojej cenovej ponuky za danú časť zákazky.</w:t>
      </w:r>
      <w:r w:rsidR="00280A6C" w:rsidRPr="00A46307">
        <w:rPr>
          <w:rFonts w:asciiTheme="minorHAnsi" w:hAnsiTheme="minorHAnsi" w:cstheme="minorHAnsi"/>
          <w:sz w:val="24"/>
        </w:rPr>
        <w:t xml:space="preserve"> </w:t>
      </w:r>
      <w:r w:rsidR="004F6C2F" w:rsidRPr="00A46307">
        <w:rPr>
          <w:rFonts w:asciiTheme="minorHAnsi" w:hAnsiTheme="minorHAnsi" w:cstheme="minorHAnsi"/>
          <w:sz w:val="24"/>
        </w:rPr>
        <w:t>N</w:t>
      </w:r>
      <w:r w:rsidRPr="00A46307">
        <w:rPr>
          <w:rFonts w:asciiTheme="minorHAnsi" w:hAnsiTheme="minorHAnsi" w:cstheme="minorHAnsi"/>
          <w:sz w:val="24"/>
        </w:rPr>
        <w:t xml:space="preserve">ie je prípustné </w:t>
      </w:r>
      <w:r w:rsidR="004F6C2F" w:rsidRPr="00A46307">
        <w:rPr>
          <w:rFonts w:asciiTheme="minorHAnsi" w:hAnsiTheme="minorHAnsi" w:cstheme="minorHAnsi"/>
          <w:sz w:val="24"/>
        </w:rPr>
        <w:t xml:space="preserve">obchodné podmienky </w:t>
      </w:r>
      <w:r w:rsidRPr="00A46307">
        <w:rPr>
          <w:rFonts w:asciiTheme="minorHAnsi" w:hAnsiTheme="minorHAnsi" w:cstheme="minorHAnsi"/>
          <w:sz w:val="24"/>
        </w:rPr>
        <w:t xml:space="preserve">zo strany </w:t>
      </w:r>
      <w:r w:rsidR="004F6C2F" w:rsidRPr="00A46307">
        <w:rPr>
          <w:rFonts w:asciiTheme="minorHAnsi" w:hAnsiTheme="minorHAnsi" w:cstheme="minorHAnsi"/>
          <w:sz w:val="24"/>
        </w:rPr>
        <w:t xml:space="preserve">úspešného </w:t>
      </w:r>
      <w:r w:rsidRPr="00A46307">
        <w:rPr>
          <w:rFonts w:asciiTheme="minorHAnsi" w:hAnsiTheme="minorHAnsi" w:cstheme="minorHAnsi"/>
          <w:sz w:val="24"/>
        </w:rPr>
        <w:t>uchádzača meniť</w:t>
      </w:r>
      <w:r w:rsidR="004F6C2F" w:rsidRPr="00A46307">
        <w:rPr>
          <w:rFonts w:asciiTheme="minorHAnsi" w:hAnsiTheme="minorHAnsi" w:cstheme="minorHAnsi"/>
          <w:sz w:val="24"/>
        </w:rPr>
        <w:t xml:space="preserve"> pred uzavretím Rámcovej zmluvy. V prípade, ak bude uchádzač úspešný vo viacerých častiach zákazky, uzatvorí sa jedna súhrnná zmluva s úspešným uchádzačom na všetky časti zákazky, v ktorých bol vyhodnotený ako úspešný.</w:t>
      </w:r>
    </w:p>
    <w:p w14:paraId="325E1EAC" w14:textId="5FCB6D4C" w:rsidR="00D44C25" w:rsidRDefault="00D44C25" w:rsidP="002A59CF">
      <w:pPr>
        <w:rPr>
          <w:rFonts w:asciiTheme="minorHAnsi" w:hAnsiTheme="minorHAnsi" w:cstheme="minorHAnsi"/>
          <w:sz w:val="24"/>
        </w:rPr>
      </w:pPr>
    </w:p>
    <w:p w14:paraId="1A2CDB06" w14:textId="47BADD4B" w:rsidR="00D44C25" w:rsidRPr="00A46307" w:rsidRDefault="00D44C25" w:rsidP="002A59CF">
      <w:pPr>
        <w:rPr>
          <w:rFonts w:asciiTheme="minorHAnsi" w:hAnsiTheme="minorHAnsi" w:cstheme="minorHAnsi"/>
          <w:sz w:val="24"/>
        </w:rPr>
      </w:pPr>
      <w:r>
        <w:rPr>
          <w:rFonts w:asciiTheme="minorHAnsi" w:hAnsiTheme="minorHAnsi" w:cstheme="minorHAnsi"/>
          <w:sz w:val="24"/>
        </w:rPr>
        <w:t>Uvedené je z dôvodu zníženia administratívnej záťaže uchádzačov.</w:t>
      </w:r>
    </w:p>
    <w:p w14:paraId="3E708A26" w14:textId="77777777" w:rsidR="002A59CF" w:rsidRPr="00390B70" w:rsidRDefault="002A59CF" w:rsidP="002A59CF">
      <w:pPr>
        <w:rPr>
          <w:rFonts w:asciiTheme="minorHAnsi" w:hAnsiTheme="minorHAnsi" w:cstheme="minorHAnsi"/>
          <w:sz w:val="22"/>
          <w:szCs w:val="22"/>
        </w:rPr>
      </w:pPr>
    </w:p>
    <w:p w14:paraId="692A8708" w14:textId="77777777" w:rsidR="002A59CF" w:rsidRPr="00390B70" w:rsidRDefault="002A59CF" w:rsidP="002A59CF">
      <w:pPr>
        <w:rPr>
          <w:rFonts w:asciiTheme="minorHAnsi" w:hAnsiTheme="minorHAnsi" w:cstheme="minorHAnsi"/>
          <w:sz w:val="22"/>
          <w:szCs w:val="22"/>
        </w:rPr>
      </w:pPr>
    </w:p>
    <w:p w14:paraId="3673E80D" w14:textId="77777777" w:rsidR="002A59CF" w:rsidRDefault="002A59CF" w:rsidP="002A59CF">
      <w:pPr>
        <w:rPr>
          <w:rFonts w:asciiTheme="minorHAnsi" w:hAnsiTheme="minorHAnsi" w:cstheme="minorHAnsi"/>
          <w:sz w:val="22"/>
          <w:szCs w:val="22"/>
        </w:rPr>
      </w:pPr>
    </w:p>
    <w:p w14:paraId="179A0774" w14:textId="77777777" w:rsidR="002A59CF" w:rsidRDefault="002A59CF" w:rsidP="002A59CF">
      <w:pPr>
        <w:rPr>
          <w:rFonts w:asciiTheme="minorHAnsi" w:hAnsiTheme="minorHAnsi" w:cstheme="minorHAnsi"/>
          <w:szCs w:val="20"/>
        </w:rPr>
      </w:pPr>
    </w:p>
    <w:p w14:paraId="0B1CA09F" w14:textId="77777777" w:rsidR="002A59CF" w:rsidRDefault="002A59CF" w:rsidP="002A59CF">
      <w:pPr>
        <w:rPr>
          <w:rFonts w:asciiTheme="minorHAnsi" w:hAnsiTheme="minorHAnsi" w:cstheme="minorHAnsi"/>
          <w:szCs w:val="20"/>
        </w:rPr>
      </w:pPr>
    </w:p>
    <w:p w14:paraId="644A9F12" w14:textId="77777777" w:rsidR="002A59CF" w:rsidRDefault="002A59CF" w:rsidP="002A59CF">
      <w:pPr>
        <w:rPr>
          <w:rFonts w:asciiTheme="minorHAnsi" w:hAnsiTheme="minorHAnsi" w:cstheme="minorHAnsi"/>
          <w:szCs w:val="20"/>
        </w:rPr>
      </w:pPr>
    </w:p>
    <w:p w14:paraId="1DC54EEE" w14:textId="77777777" w:rsidR="002A59CF" w:rsidRDefault="002A59CF" w:rsidP="002A59CF">
      <w:pPr>
        <w:rPr>
          <w:rFonts w:asciiTheme="minorHAnsi" w:hAnsiTheme="minorHAnsi" w:cstheme="minorHAnsi"/>
          <w:szCs w:val="20"/>
        </w:rPr>
      </w:pPr>
    </w:p>
    <w:p w14:paraId="3571CEB0" w14:textId="77777777" w:rsidR="002A59CF" w:rsidRDefault="002A59CF" w:rsidP="002A59CF">
      <w:pPr>
        <w:rPr>
          <w:rFonts w:asciiTheme="minorHAnsi" w:hAnsiTheme="minorHAnsi" w:cstheme="minorHAnsi"/>
          <w:szCs w:val="20"/>
        </w:rPr>
      </w:pPr>
    </w:p>
    <w:p w14:paraId="6A1301B0" w14:textId="77777777" w:rsidR="002A59CF" w:rsidRDefault="002A59CF" w:rsidP="002A59CF">
      <w:pPr>
        <w:rPr>
          <w:rFonts w:asciiTheme="minorHAnsi" w:hAnsiTheme="minorHAnsi" w:cstheme="minorHAnsi"/>
          <w:szCs w:val="20"/>
        </w:rPr>
      </w:pPr>
    </w:p>
    <w:p w14:paraId="7634AF46" w14:textId="77777777" w:rsidR="002A59CF" w:rsidRDefault="002A59CF" w:rsidP="002A59CF">
      <w:pPr>
        <w:rPr>
          <w:rFonts w:asciiTheme="minorHAnsi" w:hAnsiTheme="minorHAnsi" w:cstheme="minorHAnsi"/>
          <w:szCs w:val="20"/>
        </w:rPr>
      </w:pPr>
    </w:p>
    <w:p w14:paraId="5E3517AC" w14:textId="77777777" w:rsidR="002A59CF" w:rsidRDefault="002A59CF" w:rsidP="002A59CF">
      <w:pPr>
        <w:rPr>
          <w:rFonts w:asciiTheme="minorHAnsi" w:hAnsiTheme="minorHAnsi" w:cstheme="minorHAnsi"/>
          <w:szCs w:val="20"/>
        </w:rPr>
      </w:pPr>
    </w:p>
    <w:p w14:paraId="35DA1C71" w14:textId="77777777" w:rsidR="002A59CF" w:rsidRDefault="002A59CF" w:rsidP="002A59CF">
      <w:pPr>
        <w:rPr>
          <w:rFonts w:asciiTheme="minorHAnsi" w:hAnsiTheme="minorHAnsi" w:cstheme="minorHAnsi"/>
          <w:szCs w:val="20"/>
        </w:rPr>
      </w:pPr>
    </w:p>
    <w:p w14:paraId="0B81F7AA" w14:textId="77777777" w:rsidR="002A59CF" w:rsidRDefault="002A59CF" w:rsidP="002A59CF">
      <w:pPr>
        <w:rPr>
          <w:rFonts w:asciiTheme="minorHAnsi" w:hAnsiTheme="minorHAnsi" w:cstheme="minorHAnsi"/>
          <w:szCs w:val="20"/>
        </w:rPr>
      </w:pPr>
    </w:p>
    <w:p w14:paraId="1406FBB8" w14:textId="77777777" w:rsidR="002A59CF" w:rsidRDefault="002A59CF" w:rsidP="002A59CF">
      <w:pPr>
        <w:rPr>
          <w:rFonts w:asciiTheme="minorHAnsi" w:hAnsiTheme="minorHAnsi" w:cstheme="minorHAnsi"/>
          <w:szCs w:val="20"/>
        </w:rPr>
      </w:pPr>
    </w:p>
    <w:p w14:paraId="6AF375D7" w14:textId="77777777" w:rsidR="002A59CF" w:rsidRDefault="002A59CF" w:rsidP="002A59CF">
      <w:pPr>
        <w:rPr>
          <w:rFonts w:asciiTheme="minorHAnsi" w:hAnsiTheme="minorHAnsi" w:cstheme="minorHAnsi"/>
          <w:szCs w:val="20"/>
        </w:rPr>
      </w:pPr>
    </w:p>
    <w:p w14:paraId="18FCBB8F" w14:textId="77777777" w:rsidR="002A59CF" w:rsidRDefault="002A59CF" w:rsidP="002A59CF">
      <w:pPr>
        <w:rPr>
          <w:rFonts w:asciiTheme="minorHAnsi" w:hAnsiTheme="minorHAnsi" w:cstheme="minorHAnsi"/>
          <w:szCs w:val="20"/>
        </w:rPr>
      </w:pPr>
    </w:p>
    <w:p w14:paraId="32B41991" w14:textId="77777777" w:rsidR="002A59CF" w:rsidRDefault="002A59CF" w:rsidP="002A59CF">
      <w:pPr>
        <w:rPr>
          <w:rFonts w:asciiTheme="minorHAnsi" w:hAnsiTheme="minorHAnsi" w:cstheme="minorHAnsi"/>
          <w:szCs w:val="20"/>
        </w:rPr>
      </w:pPr>
    </w:p>
    <w:p w14:paraId="4245A77E" w14:textId="77777777" w:rsidR="002A59CF" w:rsidRDefault="002A59CF" w:rsidP="002A59CF">
      <w:pPr>
        <w:rPr>
          <w:rFonts w:asciiTheme="minorHAnsi" w:hAnsiTheme="minorHAnsi" w:cstheme="minorHAnsi"/>
          <w:szCs w:val="20"/>
        </w:rPr>
      </w:pPr>
    </w:p>
    <w:p w14:paraId="0537621F" w14:textId="77777777" w:rsidR="002A59CF" w:rsidRDefault="002A59CF" w:rsidP="002A59CF">
      <w:pPr>
        <w:rPr>
          <w:rFonts w:asciiTheme="minorHAnsi" w:hAnsiTheme="minorHAnsi" w:cstheme="minorHAnsi"/>
          <w:szCs w:val="20"/>
        </w:rPr>
      </w:pPr>
    </w:p>
    <w:p w14:paraId="38BBEE78" w14:textId="77777777" w:rsidR="002A59CF" w:rsidRDefault="002A59CF" w:rsidP="002A59CF">
      <w:pPr>
        <w:rPr>
          <w:rFonts w:asciiTheme="minorHAnsi" w:hAnsiTheme="minorHAnsi" w:cstheme="minorHAnsi"/>
          <w:szCs w:val="20"/>
        </w:rPr>
      </w:pPr>
    </w:p>
    <w:p w14:paraId="1CB835B5" w14:textId="77777777" w:rsidR="002A59CF" w:rsidRDefault="002A59CF" w:rsidP="002A59CF">
      <w:pPr>
        <w:rPr>
          <w:rFonts w:asciiTheme="minorHAnsi" w:hAnsiTheme="minorHAnsi" w:cstheme="minorHAnsi"/>
          <w:szCs w:val="20"/>
        </w:rPr>
      </w:pPr>
    </w:p>
    <w:p w14:paraId="61F11880" w14:textId="77777777" w:rsidR="002A59CF" w:rsidRDefault="002A59CF" w:rsidP="002A59CF">
      <w:pPr>
        <w:rPr>
          <w:rFonts w:asciiTheme="minorHAnsi" w:hAnsiTheme="minorHAnsi" w:cstheme="minorHAnsi"/>
          <w:szCs w:val="20"/>
        </w:rPr>
      </w:pPr>
    </w:p>
    <w:p w14:paraId="7945C5BB" w14:textId="77777777" w:rsidR="002A59CF" w:rsidRDefault="002A59CF" w:rsidP="002A59CF">
      <w:pPr>
        <w:rPr>
          <w:rFonts w:asciiTheme="minorHAnsi" w:hAnsiTheme="minorHAnsi" w:cstheme="minorHAnsi"/>
          <w:szCs w:val="20"/>
        </w:rPr>
      </w:pPr>
    </w:p>
    <w:p w14:paraId="04BF91F8" w14:textId="77777777" w:rsidR="002A59CF" w:rsidRDefault="002A59CF" w:rsidP="002A59CF">
      <w:pPr>
        <w:rPr>
          <w:rFonts w:asciiTheme="minorHAnsi" w:hAnsiTheme="minorHAnsi" w:cstheme="minorHAnsi"/>
          <w:szCs w:val="20"/>
        </w:rPr>
      </w:pPr>
    </w:p>
    <w:p w14:paraId="444F9476" w14:textId="77777777" w:rsidR="002A59CF" w:rsidRDefault="002A59CF" w:rsidP="002A59CF">
      <w:pPr>
        <w:rPr>
          <w:rFonts w:asciiTheme="minorHAnsi" w:hAnsiTheme="minorHAnsi" w:cstheme="minorHAnsi"/>
          <w:szCs w:val="20"/>
        </w:rPr>
      </w:pPr>
    </w:p>
    <w:p w14:paraId="3BFF43A4" w14:textId="77777777" w:rsidR="002A59CF" w:rsidRDefault="002A59CF" w:rsidP="002A59CF">
      <w:pPr>
        <w:rPr>
          <w:rFonts w:asciiTheme="minorHAnsi" w:hAnsiTheme="minorHAnsi" w:cstheme="minorHAnsi"/>
          <w:szCs w:val="20"/>
        </w:rPr>
      </w:pPr>
    </w:p>
    <w:p w14:paraId="4AD2BD13" w14:textId="77777777" w:rsidR="002A59CF" w:rsidRDefault="002A59CF" w:rsidP="002A59CF">
      <w:pPr>
        <w:rPr>
          <w:rFonts w:asciiTheme="minorHAnsi" w:hAnsiTheme="minorHAnsi" w:cstheme="minorHAnsi"/>
          <w:szCs w:val="20"/>
        </w:rPr>
      </w:pPr>
    </w:p>
    <w:p w14:paraId="11AC5B38" w14:textId="4F2ED1E2" w:rsidR="002A59CF" w:rsidRDefault="002A59CF" w:rsidP="002A59CF">
      <w:pPr>
        <w:rPr>
          <w:rFonts w:asciiTheme="minorHAnsi" w:hAnsiTheme="minorHAnsi" w:cstheme="minorHAnsi"/>
          <w:szCs w:val="20"/>
        </w:rPr>
      </w:pPr>
    </w:p>
    <w:p w14:paraId="5236A4A4" w14:textId="155703BE" w:rsidR="00E71AD7" w:rsidRDefault="00E71AD7" w:rsidP="002A59CF">
      <w:pPr>
        <w:rPr>
          <w:rFonts w:asciiTheme="minorHAnsi" w:hAnsiTheme="minorHAnsi" w:cstheme="minorHAnsi"/>
          <w:szCs w:val="20"/>
        </w:rPr>
      </w:pPr>
    </w:p>
    <w:p w14:paraId="46375389" w14:textId="77777777" w:rsidR="00E71AD7" w:rsidRDefault="00E71AD7" w:rsidP="002A59CF">
      <w:pPr>
        <w:rPr>
          <w:rFonts w:asciiTheme="minorHAnsi" w:hAnsiTheme="minorHAnsi" w:cstheme="minorHAnsi"/>
          <w:szCs w:val="20"/>
        </w:rPr>
      </w:pPr>
    </w:p>
    <w:p w14:paraId="1C343A9A" w14:textId="77777777" w:rsidR="002A59CF" w:rsidRDefault="002A59CF" w:rsidP="002A59CF">
      <w:pPr>
        <w:rPr>
          <w:rFonts w:asciiTheme="minorHAnsi" w:hAnsiTheme="minorHAnsi" w:cstheme="minorHAnsi"/>
          <w:szCs w:val="20"/>
        </w:rPr>
      </w:pPr>
    </w:p>
    <w:p w14:paraId="1AB8F5D2" w14:textId="77777777" w:rsidR="002A59CF" w:rsidRDefault="002A59CF" w:rsidP="002A59CF">
      <w:pPr>
        <w:rPr>
          <w:rFonts w:asciiTheme="minorHAnsi" w:hAnsiTheme="minorHAnsi" w:cstheme="minorHAnsi"/>
          <w:szCs w:val="20"/>
        </w:rPr>
      </w:pPr>
    </w:p>
    <w:p w14:paraId="44BB44E4" w14:textId="77777777" w:rsidR="002A59CF" w:rsidRDefault="002A59CF" w:rsidP="002A59CF">
      <w:pPr>
        <w:rPr>
          <w:rFonts w:asciiTheme="minorHAnsi" w:hAnsiTheme="minorHAnsi" w:cstheme="minorHAnsi"/>
          <w:szCs w:val="20"/>
        </w:rPr>
      </w:pPr>
    </w:p>
    <w:p w14:paraId="5F4EC33B" w14:textId="77777777" w:rsidR="002A59CF" w:rsidRDefault="002A59CF" w:rsidP="002A59CF">
      <w:pPr>
        <w:rPr>
          <w:rFonts w:asciiTheme="minorHAnsi" w:hAnsiTheme="minorHAnsi" w:cstheme="minorHAnsi"/>
          <w:szCs w:val="20"/>
        </w:rPr>
      </w:pPr>
    </w:p>
    <w:p w14:paraId="6BA4978E" w14:textId="129DB25C" w:rsidR="002A59CF" w:rsidRDefault="002A59CF" w:rsidP="002A59CF">
      <w:pPr>
        <w:rPr>
          <w:rFonts w:asciiTheme="minorHAnsi" w:hAnsiTheme="minorHAnsi" w:cstheme="minorHAnsi"/>
          <w:szCs w:val="20"/>
        </w:rPr>
      </w:pPr>
    </w:p>
    <w:p w14:paraId="46D0411F" w14:textId="3E5F29F7" w:rsidR="004F6C2F" w:rsidRDefault="004F6C2F" w:rsidP="002A59CF">
      <w:pPr>
        <w:rPr>
          <w:rFonts w:asciiTheme="minorHAnsi" w:hAnsiTheme="minorHAnsi" w:cstheme="minorHAnsi"/>
          <w:szCs w:val="20"/>
        </w:rPr>
      </w:pPr>
    </w:p>
    <w:p w14:paraId="63D9AB31" w14:textId="30895510" w:rsidR="004F6C2F" w:rsidRDefault="004F6C2F" w:rsidP="002A59CF">
      <w:pPr>
        <w:rPr>
          <w:rFonts w:asciiTheme="minorHAnsi" w:hAnsiTheme="minorHAnsi" w:cstheme="minorHAnsi"/>
          <w:szCs w:val="20"/>
        </w:rPr>
      </w:pPr>
    </w:p>
    <w:p w14:paraId="1F910D9F" w14:textId="1AC45931" w:rsidR="004F6C2F" w:rsidRDefault="004F6C2F" w:rsidP="002A59CF">
      <w:pPr>
        <w:rPr>
          <w:rFonts w:asciiTheme="minorHAnsi" w:hAnsiTheme="minorHAnsi" w:cstheme="minorHAnsi"/>
          <w:szCs w:val="20"/>
        </w:rPr>
      </w:pPr>
    </w:p>
    <w:p w14:paraId="799E6AC3" w14:textId="4D72C35C" w:rsidR="004F6C2F" w:rsidRDefault="004F6C2F" w:rsidP="002A59CF">
      <w:pPr>
        <w:rPr>
          <w:rFonts w:asciiTheme="minorHAnsi" w:hAnsiTheme="minorHAnsi" w:cstheme="minorHAnsi"/>
          <w:szCs w:val="20"/>
        </w:rPr>
      </w:pPr>
    </w:p>
    <w:p w14:paraId="46BD7876" w14:textId="6DC3311D" w:rsidR="004F6C2F" w:rsidRDefault="004F6C2F" w:rsidP="002A59CF">
      <w:pPr>
        <w:rPr>
          <w:rFonts w:asciiTheme="minorHAnsi" w:hAnsiTheme="minorHAnsi" w:cstheme="minorHAnsi"/>
          <w:szCs w:val="20"/>
        </w:rPr>
      </w:pPr>
    </w:p>
    <w:p w14:paraId="7440151A" w14:textId="5976721E" w:rsidR="004F6C2F" w:rsidRDefault="004F6C2F" w:rsidP="002A59CF">
      <w:pPr>
        <w:rPr>
          <w:rFonts w:asciiTheme="minorHAnsi" w:hAnsiTheme="minorHAnsi" w:cstheme="minorHAnsi"/>
          <w:szCs w:val="20"/>
        </w:rPr>
      </w:pPr>
    </w:p>
    <w:p w14:paraId="3004C37D" w14:textId="41CC5D0A" w:rsidR="004F6C2F" w:rsidRDefault="004F6C2F" w:rsidP="002A59CF">
      <w:pPr>
        <w:rPr>
          <w:rFonts w:asciiTheme="minorHAnsi" w:hAnsiTheme="minorHAnsi" w:cstheme="minorHAnsi"/>
          <w:szCs w:val="20"/>
        </w:rPr>
      </w:pPr>
    </w:p>
    <w:p w14:paraId="581A1F2D" w14:textId="7D2AD351" w:rsidR="004F6C2F" w:rsidRDefault="004F6C2F" w:rsidP="002A59CF">
      <w:pPr>
        <w:rPr>
          <w:rFonts w:asciiTheme="minorHAnsi" w:hAnsiTheme="minorHAnsi" w:cstheme="minorHAnsi"/>
          <w:szCs w:val="20"/>
        </w:rPr>
      </w:pPr>
    </w:p>
    <w:p w14:paraId="281ED4DC" w14:textId="282F93F1" w:rsidR="000B2489" w:rsidRDefault="000B2489" w:rsidP="000B2489">
      <w:pPr>
        <w:rPr>
          <w:rFonts w:ascii="Garamond" w:hAnsi="Garamond" w:cs="Arial"/>
          <w:sz w:val="22"/>
          <w:szCs w:val="22"/>
        </w:rPr>
      </w:pPr>
      <w:bookmarkStart w:id="244" w:name="_Hlk95221078"/>
    </w:p>
    <w:p w14:paraId="444B4F67" w14:textId="1B5BA73D" w:rsidR="005F3F0B" w:rsidRPr="004F6C2F" w:rsidRDefault="005F3F0B" w:rsidP="00951220">
      <w:pPr>
        <w:pStyle w:val="Nadpis2"/>
        <w:ind w:left="708" w:firstLine="708"/>
        <w:jc w:val="left"/>
        <w:rPr>
          <w:rFonts w:cs="Arial"/>
          <w:color w:val="FF0000"/>
        </w:rPr>
      </w:pPr>
      <w:bookmarkStart w:id="245" w:name="_Toc117251545"/>
      <w:r w:rsidRPr="00951220">
        <w:rPr>
          <w:rFonts w:cs="Arial"/>
        </w:rPr>
        <w:t xml:space="preserve">R Á M C O V Á  Z M L U V A  č. </w:t>
      </w:r>
      <w:r w:rsidR="00E71AD7" w:rsidRPr="00951220">
        <w:rPr>
          <w:rFonts w:cs="Arial"/>
        </w:rPr>
        <w:t>................</w:t>
      </w:r>
      <w:bookmarkEnd w:id="245"/>
      <w:r w:rsidR="004F6C2F" w:rsidRPr="004F6C2F">
        <w:rPr>
          <w:rFonts w:asciiTheme="minorHAnsi" w:hAnsiTheme="minorHAnsi" w:cstheme="minorHAnsi"/>
          <w:b w:val="0"/>
          <w:sz w:val="22"/>
          <w:szCs w:val="22"/>
        </w:rPr>
        <w:t xml:space="preserve"> </w:t>
      </w:r>
    </w:p>
    <w:p w14:paraId="18320DDE" w14:textId="77777777" w:rsidR="005F3F0B" w:rsidRPr="00413634" w:rsidRDefault="005F3F0B" w:rsidP="00782959">
      <w:pPr>
        <w:autoSpaceDE w:val="0"/>
        <w:spacing w:line="276" w:lineRule="auto"/>
        <w:jc w:val="center"/>
        <w:rPr>
          <w:rFonts w:eastAsia="Calibri" w:cs="Arial"/>
          <w:b/>
          <w:bCs/>
          <w:szCs w:val="20"/>
        </w:rPr>
      </w:pPr>
    </w:p>
    <w:p w14:paraId="534AC342" w14:textId="77777777" w:rsidR="005F3F0B" w:rsidRPr="00413634" w:rsidRDefault="005F3F0B" w:rsidP="00782959">
      <w:pPr>
        <w:autoSpaceDE w:val="0"/>
        <w:spacing w:line="276" w:lineRule="auto"/>
        <w:jc w:val="center"/>
        <w:rPr>
          <w:rFonts w:eastAsia="Calibri" w:cs="Arial"/>
          <w:b/>
          <w:bCs/>
          <w:szCs w:val="20"/>
        </w:rPr>
      </w:pPr>
      <w:r w:rsidRPr="00413634">
        <w:rPr>
          <w:rFonts w:eastAsia="Calibri" w:cs="Arial"/>
          <w:b/>
          <w:bCs/>
          <w:szCs w:val="20"/>
        </w:rPr>
        <w:t xml:space="preserve">uzavretá v zmysle § 269 ods. 2 a § 409 zákona č. 513/1991 Zb. Obchodný zákonník </w:t>
      </w:r>
    </w:p>
    <w:p w14:paraId="76318AFF" w14:textId="77777777" w:rsidR="005F3F0B" w:rsidRPr="00413634" w:rsidRDefault="005F3F0B" w:rsidP="00782959">
      <w:pPr>
        <w:autoSpaceDE w:val="0"/>
        <w:spacing w:line="276" w:lineRule="auto"/>
        <w:jc w:val="center"/>
        <w:rPr>
          <w:rFonts w:eastAsia="Calibri" w:cs="Arial"/>
          <w:b/>
          <w:bCs/>
          <w:szCs w:val="20"/>
        </w:rPr>
      </w:pPr>
      <w:r w:rsidRPr="00413634">
        <w:rPr>
          <w:rFonts w:eastAsia="Calibri" w:cs="Arial"/>
          <w:b/>
          <w:bCs/>
          <w:szCs w:val="20"/>
        </w:rPr>
        <w:t>v znení neskorších predpisov</w:t>
      </w:r>
      <w:r>
        <w:rPr>
          <w:rFonts w:eastAsia="Calibri" w:cs="Arial"/>
          <w:b/>
          <w:bCs/>
          <w:szCs w:val="20"/>
        </w:rPr>
        <w:t xml:space="preserve"> (ďalej len ,,zmluva“)</w:t>
      </w:r>
    </w:p>
    <w:p w14:paraId="65AE588A" w14:textId="77777777" w:rsidR="005F3F0B" w:rsidRPr="00413634" w:rsidRDefault="005F3F0B" w:rsidP="00782959">
      <w:pPr>
        <w:autoSpaceDE w:val="0"/>
        <w:spacing w:line="276" w:lineRule="auto"/>
        <w:rPr>
          <w:rFonts w:eastAsia="Calibri" w:cs="Arial"/>
          <w:szCs w:val="20"/>
        </w:rPr>
      </w:pPr>
    </w:p>
    <w:p w14:paraId="6C87825E" w14:textId="5530A8C9" w:rsidR="005F3F0B" w:rsidRPr="002E3C48" w:rsidRDefault="004F6C2F" w:rsidP="00782959">
      <w:pPr>
        <w:autoSpaceDE w:val="0"/>
        <w:spacing w:line="276" w:lineRule="auto"/>
        <w:rPr>
          <w:rFonts w:eastAsia="Calibri" w:cs="Arial"/>
          <w:color w:val="FF0000"/>
          <w:sz w:val="28"/>
          <w:szCs w:val="28"/>
        </w:rPr>
      </w:pPr>
      <w:r w:rsidRPr="002E3C48">
        <w:rPr>
          <w:rFonts w:eastAsia="Calibri" w:cs="Arial"/>
          <w:b/>
          <w:bCs/>
          <w:color w:val="FF0000"/>
          <w:sz w:val="28"/>
          <w:szCs w:val="28"/>
          <w:u w:val="single"/>
        </w:rPr>
        <w:t>Uchádzač nepredkladá</w:t>
      </w:r>
      <w:r w:rsidRPr="002E3C48">
        <w:rPr>
          <w:rFonts w:eastAsia="Calibri" w:cs="Arial"/>
          <w:color w:val="FF0000"/>
          <w:sz w:val="28"/>
          <w:szCs w:val="28"/>
        </w:rPr>
        <w:t xml:space="preserve"> vo svojej ponuke  - </w:t>
      </w:r>
      <w:r w:rsidRPr="002E3C48">
        <w:rPr>
          <w:rFonts w:asciiTheme="minorHAnsi" w:hAnsiTheme="minorHAnsi" w:cstheme="minorHAnsi"/>
          <w:color w:val="FF0000"/>
          <w:sz w:val="28"/>
          <w:szCs w:val="28"/>
        </w:rPr>
        <w:t xml:space="preserve">uchádzač predložením a podpísaním  prílohy č. 2 SP – „Vyhlásenie uchádzača vo verejnom obstarávaní“  vyjadruje súhlas so záväznými zmluvnými podmienkami  </w:t>
      </w:r>
    </w:p>
    <w:p w14:paraId="25A140FE" w14:textId="77777777" w:rsidR="005F3F0B" w:rsidRPr="00413634" w:rsidRDefault="005F3F0B" w:rsidP="00782959">
      <w:pPr>
        <w:autoSpaceDE w:val="0"/>
        <w:spacing w:line="276" w:lineRule="auto"/>
        <w:jc w:val="center"/>
        <w:rPr>
          <w:rFonts w:eastAsia="Calibri" w:cs="Arial"/>
          <w:b/>
          <w:szCs w:val="20"/>
        </w:rPr>
      </w:pPr>
      <w:r w:rsidRPr="00413634">
        <w:rPr>
          <w:rFonts w:eastAsia="Calibri" w:cs="Arial"/>
          <w:b/>
          <w:szCs w:val="20"/>
        </w:rPr>
        <w:t>Článok I</w:t>
      </w:r>
    </w:p>
    <w:p w14:paraId="36471908" w14:textId="77777777" w:rsidR="005F3F0B" w:rsidRPr="00413634" w:rsidRDefault="005F3F0B" w:rsidP="00782959">
      <w:pPr>
        <w:autoSpaceDE w:val="0"/>
        <w:spacing w:line="276" w:lineRule="auto"/>
        <w:jc w:val="center"/>
        <w:rPr>
          <w:rFonts w:eastAsia="Calibri" w:cs="Arial"/>
          <w:b/>
          <w:szCs w:val="20"/>
        </w:rPr>
      </w:pPr>
      <w:r w:rsidRPr="00413634">
        <w:rPr>
          <w:rFonts w:eastAsia="Calibri" w:cs="Arial"/>
          <w:b/>
          <w:szCs w:val="20"/>
        </w:rPr>
        <w:t>Zmluvné strany</w:t>
      </w:r>
    </w:p>
    <w:p w14:paraId="609809B1" w14:textId="77777777" w:rsidR="005F3F0B" w:rsidRPr="00413634" w:rsidRDefault="005F3F0B" w:rsidP="00782959">
      <w:pPr>
        <w:autoSpaceDE w:val="0"/>
        <w:spacing w:line="276" w:lineRule="auto"/>
        <w:jc w:val="center"/>
        <w:rPr>
          <w:rFonts w:eastAsia="Calibri" w:cs="Arial"/>
          <w:b/>
          <w:szCs w:val="20"/>
        </w:rPr>
      </w:pPr>
    </w:p>
    <w:p w14:paraId="43B8B792" w14:textId="77777777" w:rsidR="005F3F0B" w:rsidRPr="00413634" w:rsidRDefault="005F3F0B" w:rsidP="00782959">
      <w:pPr>
        <w:spacing w:line="276" w:lineRule="auto"/>
        <w:rPr>
          <w:rFonts w:cs="Arial"/>
          <w:b/>
          <w:szCs w:val="20"/>
        </w:rPr>
      </w:pPr>
      <w:r w:rsidRPr="00413634">
        <w:rPr>
          <w:rFonts w:cs="Arial"/>
          <w:b/>
          <w:szCs w:val="20"/>
        </w:rPr>
        <w:t>1.Kupujúci:</w:t>
      </w:r>
    </w:p>
    <w:p w14:paraId="206747F0" w14:textId="77777777" w:rsidR="005F3F0B" w:rsidRPr="00413634" w:rsidRDefault="005F3F0B" w:rsidP="00782959">
      <w:pPr>
        <w:spacing w:line="276" w:lineRule="auto"/>
        <w:rPr>
          <w:rFonts w:cs="Arial"/>
          <w:b/>
          <w:szCs w:val="20"/>
        </w:rPr>
      </w:pPr>
    </w:p>
    <w:p w14:paraId="353F8B3E" w14:textId="77777777" w:rsidR="005F3F0B" w:rsidRPr="00413634" w:rsidRDefault="005F3F0B" w:rsidP="00782959">
      <w:pPr>
        <w:spacing w:line="276" w:lineRule="auto"/>
        <w:rPr>
          <w:rFonts w:cs="Arial"/>
          <w:b/>
          <w:szCs w:val="20"/>
        </w:rPr>
      </w:pPr>
      <w:r w:rsidRPr="00413634">
        <w:rPr>
          <w:rFonts w:cs="Arial"/>
          <w:szCs w:val="20"/>
        </w:rPr>
        <w:t>obchodné meno:</w:t>
      </w:r>
      <w:r w:rsidRPr="00413634">
        <w:rPr>
          <w:rFonts w:cs="Arial"/>
          <w:szCs w:val="20"/>
        </w:rPr>
        <w:tab/>
      </w:r>
      <w:r w:rsidRPr="00413634">
        <w:rPr>
          <w:rFonts w:cs="Arial"/>
          <w:szCs w:val="20"/>
        </w:rPr>
        <w:tab/>
      </w:r>
      <w:r w:rsidRPr="00413634">
        <w:rPr>
          <w:rFonts w:cs="Arial"/>
          <w:b/>
          <w:szCs w:val="20"/>
        </w:rPr>
        <w:t>Fakultná nemocnica s poliklinikou Nové Zámky</w:t>
      </w:r>
    </w:p>
    <w:p w14:paraId="61CDA72F" w14:textId="77777777" w:rsidR="005F3F0B" w:rsidRPr="00413634" w:rsidRDefault="005F3F0B" w:rsidP="00782959">
      <w:pPr>
        <w:spacing w:line="276" w:lineRule="auto"/>
        <w:rPr>
          <w:rFonts w:cs="Arial"/>
          <w:szCs w:val="20"/>
        </w:rPr>
      </w:pPr>
      <w:r w:rsidRPr="00413634">
        <w:rPr>
          <w:rFonts w:cs="Arial"/>
          <w:szCs w:val="20"/>
        </w:rPr>
        <w:t>právna forma:</w:t>
      </w:r>
      <w:r w:rsidRPr="00413634">
        <w:rPr>
          <w:rFonts w:cs="Arial"/>
          <w:szCs w:val="20"/>
        </w:rPr>
        <w:tab/>
      </w:r>
      <w:r w:rsidRPr="00413634">
        <w:rPr>
          <w:rFonts w:cs="Arial"/>
          <w:szCs w:val="20"/>
        </w:rPr>
        <w:tab/>
      </w:r>
      <w:r w:rsidRPr="00413634">
        <w:rPr>
          <w:rFonts w:cs="Arial"/>
          <w:szCs w:val="20"/>
        </w:rPr>
        <w:tab/>
        <w:t>príspevková organizácia</w:t>
      </w:r>
    </w:p>
    <w:p w14:paraId="299391DD" w14:textId="77777777" w:rsidR="005F3F0B" w:rsidRPr="00413634" w:rsidRDefault="005F3F0B" w:rsidP="00782959">
      <w:pPr>
        <w:spacing w:line="276" w:lineRule="auto"/>
        <w:rPr>
          <w:rFonts w:cs="Arial"/>
          <w:szCs w:val="20"/>
        </w:rPr>
      </w:pPr>
      <w:r w:rsidRPr="00413634">
        <w:rPr>
          <w:rFonts w:cs="Arial"/>
          <w:szCs w:val="20"/>
        </w:rPr>
        <w:t>sídlo:</w:t>
      </w:r>
      <w:r w:rsidRPr="00413634">
        <w:rPr>
          <w:rFonts w:cs="Arial"/>
          <w:szCs w:val="20"/>
        </w:rPr>
        <w:tab/>
      </w:r>
      <w:r w:rsidRPr="00413634">
        <w:rPr>
          <w:rFonts w:cs="Arial"/>
          <w:szCs w:val="20"/>
        </w:rPr>
        <w:tab/>
      </w:r>
      <w:r w:rsidRPr="00413634">
        <w:rPr>
          <w:rFonts w:cs="Arial"/>
          <w:szCs w:val="20"/>
        </w:rPr>
        <w:tab/>
      </w:r>
      <w:r w:rsidRPr="00413634">
        <w:rPr>
          <w:rFonts w:cs="Arial"/>
          <w:szCs w:val="20"/>
        </w:rPr>
        <w:tab/>
        <w:t>Slovenská ulica 11 A, 940 34 Nové Zámky</w:t>
      </w:r>
    </w:p>
    <w:p w14:paraId="1D4F9252" w14:textId="77777777" w:rsidR="005F3F0B" w:rsidRDefault="005F3F0B" w:rsidP="00782959">
      <w:pPr>
        <w:spacing w:line="276" w:lineRule="auto"/>
        <w:rPr>
          <w:rFonts w:cs="Arial"/>
          <w:szCs w:val="20"/>
        </w:rPr>
      </w:pPr>
      <w:r w:rsidRPr="00413634">
        <w:rPr>
          <w:rFonts w:cs="Arial"/>
          <w:szCs w:val="20"/>
        </w:rPr>
        <w:t>v mene ktorého podpisujú:</w:t>
      </w:r>
      <w:r w:rsidRPr="00413634">
        <w:rPr>
          <w:rFonts w:cs="Arial"/>
          <w:szCs w:val="20"/>
        </w:rPr>
        <w:tab/>
      </w:r>
      <w:r>
        <w:rPr>
          <w:rFonts w:cs="Arial"/>
          <w:szCs w:val="20"/>
        </w:rPr>
        <w:t>MUDr. Karol Hajnovič</w:t>
      </w:r>
      <w:r w:rsidRPr="00413634">
        <w:rPr>
          <w:rFonts w:cs="Arial"/>
          <w:szCs w:val="20"/>
        </w:rPr>
        <w:t xml:space="preserve"> – riaditeľ </w:t>
      </w:r>
    </w:p>
    <w:p w14:paraId="10AD0EC3" w14:textId="77777777" w:rsidR="005F3F0B" w:rsidRPr="00413634" w:rsidRDefault="005F3F0B" w:rsidP="00782959">
      <w:pPr>
        <w:spacing w:line="276" w:lineRule="auto"/>
        <w:rPr>
          <w:rFonts w:cs="Arial"/>
          <w:szCs w:val="20"/>
        </w:rPr>
      </w:pPr>
      <w:r w:rsidRPr="00413634">
        <w:rPr>
          <w:rFonts w:cs="Arial"/>
          <w:szCs w:val="20"/>
        </w:rPr>
        <w:t>IČO:</w:t>
      </w:r>
      <w:r w:rsidRPr="00413634">
        <w:rPr>
          <w:rFonts w:cs="Arial"/>
          <w:szCs w:val="20"/>
        </w:rPr>
        <w:tab/>
      </w:r>
      <w:r w:rsidRPr="00413634">
        <w:rPr>
          <w:rFonts w:cs="Arial"/>
          <w:szCs w:val="20"/>
        </w:rPr>
        <w:tab/>
      </w:r>
      <w:r w:rsidRPr="00413634">
        <w:rPr>
          <w:rFonts w:cs="Arial"/>
          <w:szCs w:val="20"/>
        </w:rPr>
        <w:tab/>
      </w:r>
      <w:r w:rsidRPr="00413634">
        <w:rPr>
          <w:rFonts w:cs="Arial"/>
          <w:szCs w:val="20"/>
        </w:rPr>
        <w:tab/>
        <w:t>17336112</w:t>
      </w:r>
    </w:p>
    <w:p w14:paraId="5A1C0071" w14:textId="77777777" w:rsidR="005F3F0B" w:rsidRPr="00413634" w:rsidRDefault="005F3F0B" w:rsidP="00782959">
      <w:pPr>
        <w:spacing w:line="276" w:lineRule="auto"/>
        <w:rPr>
          <w:rFonts w:cs="Arial"/>
          <w:szCs w:val="20"/>
        </w:rPr>
      </w:pPr>
      <w:r w:rsidRPr="00413634">
        <w:rPr>
          <w:rFonts w:cs="Arial"/>
          <w:szCs w:val="20"/>
        </w:rPr>
        <w:t xml:space="preserve">DIČ: </w:t>
      </w:r>
      <w:r w:rsidRPr="00413634">
        <w:rPr>
          <w:rFonts w:cs="Arial"/>
          <w:szCs w:val="20"/>
        </w:rPr>
        <w:tab/>
      </w:r>
      <w:r w:rsidRPr="00413634">
        <w:rPr>
          <w:rFonts w:cs="Arial"/>
          <w:szCs w:val="20"/>
        </w:rPr>
        <w:tab/>
      </w:r>
      <w:r w:rsidRPr="00413634">
        <w:rPr>
          <w:rFonts w:cs="Arial"/>
          <w:szCs w:val="20"/>
        </w:rPr>
        <w:tab/>
      </w:r>
      <w:r w:rsidRPr="00413634">
        <w:rPr>
          <w:rFonts w:cs="Arial"/>
          <w:szCs w:val="20"/>
        </w:rPr>
        <w:tab/>
        <w:t xml:space="preserve">2021068324 </w:t>
      </w:r>
    </w:p>
    <w:p w14:paraId="7F49D254" w14:textId="77777777" w:rsidR="005F3F0B" w:rsidRPr="00413634" w:rsidRDefault="005F3F0B" w:rsidP="00782959">
      <w:pPr>
        <w:spacing w:line="276" w:lineRule="auto"/>
        <w:rPr>
          <w:rFonts w:cs="Arial"/>
          <w:szCs w:val="20"/>
        </w:rPr>
      </w:pPr>
      <w:r w:rsidRPr="00413634">
        <w:rPr>
          <w:rFonts w:cs="Arial"/>
          <w:szCs w:val="20"/>
        </w:rPr>
        <w:t>IČ DPH:</w:t>
      </w:r>
      <w:r w:rsidRPr="00413634">
        <w:rPr>
          <w:rFonts w:cs="Arial"/>
          <w:szCs w:val="20"/>
        </w:rPr>
        <w:tab/>
      </w:r>
      <w:r w:rsidRPr="00413634">
        <w:rPr>
          <w:rFonts w:cs="Arial"/>
          <w:szCs w:val="20"/>
        </w:rPr>
        <w:tab/>
      </w:r>
      <w:r w:rsidRPr="00413634">
        <w:rPr>
          <w:rFonts w:cs="Arial"/>
          <w:szCs w:val="20"/>
        </w:rPr>
        <w:tab/>
        <w:t xml:space="preserve">SK2021068324 </w:t>
      </w:r>
    </w:p>
    <w:p w14:paraId="4E16D434" w14:textId="77777777" w:rsidR="005F3F0B" w:rsidRPr="00413634" w:rsidRDefault="005F3F0B" w:rsidP="00782959">
      <w:pPr>
        <w:spacing w:line="276" w:lineRule="auto"/>
        <w:rPr>
          <w:rFonts w:cs="Arial"/>
          <w:bCs/>
          <w:szCs w:val="20"/>
        </w:rPr>
      </w:pPr>
      <w:r w:rsidRPr="00413634">
        <w:rPr>
          <w:rFonts w:cs="Arial"/>
          <w:szCs w:val="20"/>
        </w:rPr>
        <w:t>bankové spojenie:</w:t>
      </w:r>
      <w:r w:rsidRPr="00413634">
        <w:rPr>
          <w:rFonts w:cs="Arial"/>
          <w:szCs w:val="20"/>
        </w:rPr>
        <w:tab/>
      </w:r>
      <w:r w:rsidRPr="00413634">
        <w:rPr>
          <w:rFonts w:cs="Arial"/>
          <w:szCs w:val="20"/>
        </w:rPr>
        <w:tab/>
        <w:t>Štátna pokladnica</w:t>
      </w:r>
    </w:p>
    <w:p w14:paraId="5CD7BA1D" w14:textId="77777777" w:rsidR="005F3F0B" w:rsidRPr="00413634" w:rsidRDefault="005F3F0B" w:rsidP="00782959">
      <w:pPr>
        <w:pStyle w:val="Odsekzoznamu"/>
        <w:spacing w:line="276" w:lineRule="auto"/>
        <w:ind w:left="0"/>
        <w:jc w:val="both"/>
        <w:rPr>
          <w:rFonts w:cs="Arial"/>
        </w:rPr>
      </w:pPr>
      <w:r w:rsidRPr="00413634">
        <w:rPr>
          <w:rFonts w:cs="Arial"/>
          <w:bCs/>
        </w:rPr>
        <w:t>medzinárodný kód banky (BIC):</w:t>
      </w:r>
      <w:r w:rsidRPr="00413634">
        <w:rPr>
          <w:rFonts w:cs="Arial"/>
          <w:bCs/>
        </w:rPr>
        <w:tab/>
        <w:t>SPSRSKBA</w:t>
      </w:r>
    </w:p>
    <w:p w14:paraId="5B0BC19A" w14:textId="77777777" w:rsidR="005F3F0B" w:rsidRPr="00413634" w:rsidRDefault="005F3F0B" w:rsidP="00782959">
      <w:pPr>
        <w:pStyle w:val="Odsekzoznamu"/>
        <w:spacing w:line="276" w:lineRule="auto"/>
        <w:ind w:left="0"/>
        <w:jc w:val="both"/>
        <w:rPr>
          <w:rFonts w:cs="Arial"/>
          <w:bCs/>
        </w:rPr>
      </w:pPr>
      <w:r w:rsidRPr="00413634">
        <w:rPr>
          <w:rFonts w:cs="Arial"/>
        </w:rPr>
        <w:t>číslo účtu v tvare IBAN:</w:t>
      </w:r>
      <w:r w:rsidRPr="00413634">
        <w:rPr>
          <w:rFonts w:cs="Arial"/>
        </w:rPr>
        <w:tab/>
      </w:r>
      <w:r w:rsidRPr="00413634">
        <w:rPr>
          <w:rFonts w:cs="Arial"/>
        </w:rPr>
        <w:tab/>
        <w:t>SK88 8180 0000 0070 0054 0295</w:t>
      </w:r>
    </w:p>
    <w:p w14:paraId="6D0F0D54" w14:textId="77777777" w:rsidR="005F3F0B" w:rsidRPr="00413634" w:rsidRDefault="005F3F0B" w:rsidP="00782959">
      <w:pPr>
        <w:spacing w:line="276" w:lineRule="auto"/>
        <w:ind w:left="2835" w:hanging="2835"/>
        <w:rPr>
          <w:rFonts w:cs="Arial"/>
          <w:szCs w:val="20"/>
        </w:rPr>
      </w:pPr>
      <w:r w:rsidRPr="00413634">
        <w:rPr>
          <w:rFonts w:cs="Arial"/>
          <w:szCs w:val="20"/>
        </w:rPr>
        <w:t xml:space="preserve">zapísaný v: </w:t>
      </w:r>
      <w:r w:rsidRPr="00413634">
        <w:rPr>
          <w:rFonts w:cs="Arial"/>
          <w:szCs w:val="20"/>
        </w:rPr>
        <w:tab/>
        <w:t xml:space="preserve">register organizácií vedený Štatistickým úradom Slovenskej       republiky a živnostenský register Okresného úradu Nové Zámky pod č. 404-9729 </w:t>
      </w:r>
    </w:p>
    <w:p w14:paraId="757F4E4B" w14:textId="77777777" w:rsidR="005F3F0B" w:rsidRPr="00413634" w:rsidRDefault="005F3F0B" w:rsidP="00782959">
      <w:pPr>
        <w:spacing w:line="276" w:lineRule="auto"/>
        <w:rPr>
          <w:rFonts w:cs="Arial"/>
          <w:szCs w:val="20"/>
        </w:rPr>
      </w:pPr>
      <w:r w:rsidRPr="00413634">
        <w:rPr>
          <w:rFonts w:cs="Arial"/>
          <w:szCs w:val="20"/>
        </w:rPr>
        <w:t>(ďalej len „</w:t>
      </w:r>
      <w:r w:rsidRPr="006C599C">
        <w:rPr>
          <w:rFonts w:cs="Arial"/>
          <w:b/>
          <w:bCs/>
          <w:szCs w:val="20"/>
        </w:rPr>
        <w:t>kupujúci</w:t>
      </w:r>
      <w:r w:rsidRPr="00413634">
        <w:rPr>
          <w:rFonts w:cs="Arial"/>
          <w:szCs w:val="20"/>
        </w:rPr>
        <w:t>“)</w:t>
      </w:r>
    </w:p>
    <w:p w14:paraId="2FEB79F9" w14:textId="77777777" w:rsidR="005F3F0B" w:rsidRPr="00413634" w:rsidRDefault="005F3F0B" w:rsidP="00782959">
      <w:pPr>
        <w:spacing w:line="276" w:lineRule="auto"/>
        <w:rPr>
          <w:rFonts w:cs="Arial"/>
          <w:szCs w:val="20"/>
        </w:rPr>
      </w:pPr>
      <w:r w:rsidRPr="00413634">
        <w:rPr>
          <w:rFonts w:cs="Arial"/>
          <w:szCs w:val="20"/>
        </w:rPr>
        <w:t>a</w:t>
      </w:r>
    </w:p>
    <w:p w14:paraId="2DF27637" w14:textId="77777777" w:rsidR="005F3F0B" w:rsidRDefault="005F3F0B" w:rsidP="00782959">
      <w:pPr>
        <w:spacing w:line="276" w:lineRule="auto"/>
        <w:rPr>
          <w:rFonts w:cs="Arial"/>
          <w:b/>
          <w:szCs w:val="20"/>
        </w:rPr>
      </w:pPr>
    </w:p>
    <w:p w14:paraId="49ADD9F2" w14:textId="77777777" w:rsidR="005F3F0B" w:rsidRPr="00413634" w:rsidRDefault="005F3F0B" w:rsidP="00782959">
      <w:pPr>
        <w:spacing w:line="276" w:lineRule="auto"/>
        <w:rPr>
          <w:rFonts w:cs="Arial"/>
          <w:b/>
          <w:szCs w:val="20"/>
        </w:rPr>
      </w:pPr>
      <w:r w:rsidRPr="00413634">
        <w:rPr>
          <w:rFonts w:cs="Arial"/>
          <w:b/>
          <w:szCs w:val="20"/>
        </w:rPr>
        <w:t>2. Predávajúci:</w:t>
      </w:r>
    </w:p>
    <w:p w14:paraId="2D8EFB12" w14:textId="77777777" w:rsidR="005F3F0B" w:rsidRPr="00413634" w:rsidRDefault="005F3F0B" w:rsidP="00782959">
      <w:pPr>
        <w:spacing w:line="276" w:lineRule="auto"/>
        <w:rPr>
          <w:rFonts w:cs="Arial"/>
          <w:b/>
          <w:szCs w:val="20"/>
        </w:rPr>
      </w:pPr>
    </w:p>
    <w:p w14:paraId="6142B96E" w14:textId="7027027C" w:rsidR="005F3F0B" w:rsidRPr="00C55F03" w:rsidRDefault="005F3F0B" w:rsidP="00782959">
      <w:pPr>
        <w:pStyle w:val="Default"/>
        <w:tabs>
          <w:tab w:val="left" w:pos="2835"/>
        </w:tabs>
        <w:spacing w:line="276" w:lineRule="auto"/>
        <w:jc w:val="both"/>
        <w:rPr>
          <w:rFonts w:ascii="Arial" w:hAnsi="Arial" w:cs="Arial"/>
          <w:color w:val="auto"/>
          <w:sz w:val="20"/>
          <w:szCs w:val="20"/>
        </w:rPr>
      </w:pPr>
      <w:r w:rsidRPr="00C55F03">
        <w:rPr>
          <w:rFonts w:ascii="Arial" w:hAnsi="Arial" w:cs="Arial"/>
          <w:color w:val="auto"/>
          <w:sz w:val="20"/>
          <w:szCs w:val="20"/>
        </w:rPr>
        <w:t>Obchodné meno:</w:t>
      </w:r>
      <w:r w:rsidRPr="00C55F03">
        <w:rPr>
          <w:rFonts w:ascii="Arial" w:hAnsi="Arial" w:cs="Arial"/>
          <w:color w:val="auto"/>
          <w:sz w:val="20"/>
          <w:szCs w:val="20"/>
        </w:rPr>
        <w:tab/>
        <w:t xml:space="preserve">............................................ </w:t>
      </w:r>
      <w:r w:rsidRPr="00C55F03">
        <w:rPr>
          <w:rFonts w:ascii="Arial" w:hAnsi="Arial" w:cs="Arial"/>
          <w:i/>
          <w:iCs/>
          <w:color w:val="FF0000"/>
          <w:sz w:val="20"/>
          <w:szCs w:val="20"/>
        </w:rPr>
        <w:t xml:space="preserve">(vyplní </w:t>
      </w:r>
      <w:r w:rsidR="00D70C98" w:rsidRPr="00C55F03">
        <w:rPr>
          <w:rFonts w:ascii="Arial" w:hAnsi="Arial" w:cs="Arial"/>
          <w:i/>
          <w:iCs/>
          <w:color w:val="FF0000"/>
          <w:sz w:val="20"/>
          <w:szCs w:val="20"/>
        </w:rPr>
        <w:t xml:space="preserve">úspešný </w:t>
      </w:r>
      <w:r w:rsidRPr="00C55F03">
        <w:rPr>
          <w:rFonts w:ascii="Arial" w:hAnsi="Arial" w:cs="Arial"/>
          <w:i/>
          <w:iCs/>
          <w:color w:val="FF0000"/>
          <w:sz w:val="20"/>
          <w:szCs w:val="20"/>
        </w:rPr>
        <w:t>uchádzač)</w:t>
      </w:r>
      <w:r w:rsidRPr="00C55F03">
        <w:rPr>
          <w:rFonts w:ascii="Arial" w:hAnsi="Arial" w:cs="Arial"/>
          <w:color w:val="auto"/>
          <w:sz w:val="20"/>
          <w:szCs w:val="20"/>
        </w:rPr>
        <w:t xml:space="preserve">                    </w:t>
      </w:r>
    </w:p>
    <w:p w14:paraId="57D08D45" w14:textId="04D1A03E" w:rsidR="005F3F0B" w:rsidRPr="00C55F03" w:rsidRDefault="005F3F0B" w:rsidP="00782959">
      <w:pPr>
        <w:pStyle w:val="Default"/>
        <w:tabs>
          <w:tab w:val="left" w:pos="2835"/>
        </w:tabs>
        <w:spacing w:line="276" w:lineRule="auto"/>
        <w:jc w:val="both"/>
        <w:rPr>
          <w:rFonts w:ascii="Arial" w:hAnsi="Arial" w:cs="Arial"/>
          <w:color w:val="auto"/>
          <w:sz w:val="20"/>
          <w:szCs w:val="20"/>
        </w:rPr>
      </w:pPr>
      <w:r w:rsidRPr="00C55F03">
        <w:rPr>
          <w:rFonts w:ascii="Arial" w:hAnsi="Arial" w:cs="Arial"/>
          <w:color w:val="auto"/>
          <w:sz w:val="20"/>
          <w:szCs w:val="20"/>
        </w:rPr>
        <w:t>právna forma:</w:t>
      </w:r>
      <w:r w:rsidRPr="00C55F03">
        <w:rPr>
          <w:rFonts w:ascii="Arial" w:hAnsi="Arial" w:cs="Arial"/>
          <w:color w:val="auto"/>
          <w:sz w:val="20"/>
          <w:szCs w:val="20"/>
        </w:rPr>
        <w:tab/>
        <w:t xml:space="preserve">............................................ </w:t>
      </w:r>
      <w:r w:rsidR="00D70C98" w:rsidRPr="00C55F03">
        <w:rPr>
          <w:rFonts w:ascii="Arial" w:hAnsi="Arial" w:cs="Arial"/>
          <w:i/>
          <w:iCs/>
          <w:color w:val="FF0000"/>
          <w:sz w:val="20"/>
          <w:szCs w:val="20"/>
        </w:rPr>
        <w:t>(vyplní úspešný uchádzač)</w:t>
      </w:r>
      <w:r w:rsidR="00D70C98" w:rsidRPr="00C55F03">
        <w:rPr>
          <w:rFonts w:ascii="Arial" w:hAnsi="Arial" w:cs="Arial"/>
          <w:color w:val="auto"/>
          <w:sz w:val="20"/>
          <w:szCs w:val="20"/>
        </w:rPr>
        <w:t xml:space="preserve">                    </w:t>
      </w:r>
    </w:p>
    <w:p w14:paraId="76C887E0" w14:textId="22D647C4" w:rsidR="005F3F0B" w:rsidRPr="00C55F03" w:rsidRDefault="005F3F0B" w:rsidP="00782959">
      <w:pPr>
        <w:pStyle w:val="Default"/>
        <w:tabs>
          <w:tab w:val="left" w:pos="2835"/>
        </w:tabs>
        <w:spacing w:line="276" w:lineRule="auto"/>
        <w:jc w:val="both"/>
        <w:rPr>
          <w:rFonts w:ascii="Arial" w:hAnsi="Arial" w:cs="Arial"/>
          <w:color w:val="auto"/>
          <w:sz w:val="20"/>
          <w:szCs w:val="20"/>
        </w:rPr>
      </w:pPr>
      <w:r w:rsidRPr="00C55F03">
        <w:rPr>
          <w:rFonts w:ascii="Arial" w:hAnsi="Arial" w:cs="Arial"/>
          <w:color w:val="auto"/>
          <w:sz w:val="20"/>
          <w:szCs w:val="20"/>
        </w:rPr>
        <w:t>sídlo:</w:t>
      </w:r>
      <w:r w:rsidRPr="00C55F03">
        <w:rPr>
          <w:rFonts w:ascii="Arial" w:hAnsi="Arial" w:cs="Arial"/>
          <w:color w:val="auto"/>
          <w:sz w:val="20"/>
          <w:szCs w:val="20"/>
        </w:rPr>
        <w:tab/>
        <w:t xml:space="preserve">............................................ </w:t>
      </w:r>
      <w:r w:rsidR="00D70C98" w:rsidRPr="00C55F03">
        <w:rPr>
          <w:rFonts w:ascii="Arial" w:hAnsi="Arial" w:cs="Arial"/>
          <w:i/>
          <w:iCs/>
          <w:color w:val="FF0000"/>
          <w:sz w:val="20"/>
          <w:szCs w:val="20"/>
        </w:rPr>
        <w:t>(vyplní úspešný uchádzač)</w:t>
      </w:r>
      <w:r w:rsidR="00D70C98" w:rsidRPr="00C55F03">
        <w:rPr>
          <w:rFonts w:ascii="Arial" w:hAnsi="Arial" w:cs="Arial"/>
          <w:color w:val="auto"/>
          <w:sz w:val="20"/>
          <w:szCs w:val="20"/>
        </w:rPr>
        <w:t xml:space="preserve">                    </w:t>
      </w:r>
    </w:p>
    <w:p w14:paraId="0611873A" w14:textId="423C3A69" w:rsidR="005F3F0B" w:rsidRPr="00C55F03" w:rsidRDefault="005F3F0B" w:rsidP="00782959">
      <w:pPr>
        <w:tabs>
          <w:tab w:val="left" w:pos="2835"/>
        </w:tabs>
        <w:spacing w:line="276" w:lineRule="auto"/>
        <w:rPr>
          <w:rFonts w:cs="Arial"/>
          <w:color w:val="FF0000"/>
          <w:szCs w:val="20"/>
        </w:rPr>
      </w:pPr>
      <w:r w:rsidRPr="00C55F03">
        <w:rPr>
          <w:rFonts w:cs="Arial"/>
          <w:szCs w:val="20"/>
        </w:rPr>
        <w:t>IČO:</w:t>
      </w:r>
      <w:r w:rsidRPr="00C55F03">
        <w:rPr>
          <w:rFonts w:cs="Arial"/>
          <w:szCs w:val="20"/>
        </w:rPr>
        <w:tab/>
        <w:t xml:space="preserve">............................................ </w:t>
      </w:r>
      <w:r w:rsidR="00D70C98" w:rsidRPr="00C55F03">
        <w:rPr>
          <w:rFonts w:cs="Arial"/>
          <w:i/>
          <w:iCs/>
          <w:color w:val="FF0000"/>
          <w:szCs w:val="20"/>
        </w:rPr>
        <w:t>(vyplní úspešný uchádzač)</w:t>
      </w:r>
      <w:r w:rsidR="00D70C98" w:rsidRPr="00C55F03">
        <w:rPr>
          <w:rFonts w:cs="Arial"/>
          <w:szCs w:val="20"/>
        </w:rPr>
        <w:t xml:space="preserve">                    </w:t>
      </w:r>
    </w:p>
    <w:p w14:paraId="697D7071" w14:textId="722730B2" w:rsidR="005F3F0B" w:rsidRPr="00C55F03" w:rsidRDefault="005F3F0B" w:rsidP="00782959">
      <w:pPr>
        <w:pStyle w:val="Default"/>
        <w:tabs>
          <w:tab w:val="left" w:pos="2835"/>
        </w:tabs>
        <w:spacing w:line="276" w:lineRule="auto"/>
        <w:jc w:val="both"/>
        <w:rPr>
          <w:rFonts w:ascii="Arial" w:hAnsi="Arial" w:cs="Arial"/>
          <w:i/>
          <w:iCs/>
          <w:color w:val="auto"/>
          <w:sz w:val="20"/>
          <w:szCs w:val="20"/>
        </w:rPr>
      </w:pPr>
      <w:r w:rsidRPr="00C55F03">
        <w:rPr>
          <w:rFonts w:ascii="Arial" w:hAnsi="Arial" w:cs="Arial"/>
          <w:color w:val="auto"/>
          <w:sz w:val="20"/>
          <w:szCs w:val="20"/>
        </w:rPr>
        <w:t>DIČ:</w:t>
      </w:r>
      <w:r w:rsidRPr="00C55F03">
        <w:rPr>
          <w:rFonts w:ascii="Arial" w:hAnsi="Arial" w:cs="Arial"/>
          <w:color w:val="auto"/>
          <w:sz w:val="20"/>
          <w:szCs w:val="20"/>
        </w:rPr>
        <w:tab/>
        <w:t xml:space="preserve">............................................ </w:t>
      </w:r>
      <w:r w:rsidR="00D70C98" w:rsidRPr="00C55F03">
        <w:rPr>
          <w:rFonts w:ascii="Arial" w:hAnsi="Arial" w:cs="Arial"/>
          <w:i/>
          <w:iCs/>
          <w:color w:val="FF0000"/>
          <w:sz w:val="20"/>
          <w:szCs w:val="20"/>
        </w:rPr>
        <w:t>(vyplní úspešný uchádzač)</w:t>
      </w:r>
      <w:r w:rsidR="00D70C98" w:rsidRPr="00C55F03">
        <w:rPr>
          <w:rFonts w:ascii="Arial" w:hAnsi="Arial" w:cs="Arial"/>
          <w:color w:val="auto"/>
          <w:sz w:val="20"/>
          <w:szCs w:val="20"/>
        </w:rPr>
        <w:t xml:space="preserve">                    </w:t>
      </w:r>
    </w:p>
    <w:p w14:paraId="0C4F9DFC" w14:textId="3BE3FBEE" w:rsidR="005F3F0B" w:rsidRPr="00C55F03" w:rsidRDefault="005F3F0B" w:rsidP="00782959">
      <w:pPr>
        <w:pStyle w:val="Default"/>
        <w:tabs>
          <w:tab w:val="left" w:pos="2835"/>
        </w:tabs>
        <w:spacing w:line="276" w:lineRule="auto"/>
        <w:jc w:val="both"/>
        <w:rPr>
          <w:rFonts w:ascii="Arial" w:hAnsi="Arial" w:cs="Arial"/>
          <w:color w:val="auto"/>
          <w:sz w:val="20"/>
          <w:szCs w:val="20"/>
        </w:rPr>
      </w:pPr>
      <w:r w:rsidRPr="00C55F03">
        <w:rPr>
          <w:rFonts w:ascii="Arial" w:hAnsi="Arial" w:cs="Arial"/>
          <w:color w:val="auto"/>
          <w:sz w:val="20"/>
          <w:szCs w:val="20"/>
        </w:rPr>
        <w:t>IČ DPH:</w:t>
      </w:r>
      <w:r w:rsidRPr="00C55F03">
        <w:rPr>
          <w:rFonts w:ascii="Arial" w:hAnsi="Arial" w:cs="Arial"/>
          <w:color w:val="auto"/>
          <w:sz w:val="20"/>
          <w:szCs w:val="20"/>
        </w:rPr>
        <w:tab/>
        <w:t xml:space="preserve">............................................ </w:t>
      </w:r>
      <w:r w:rsidR="00D70C98" w:rsidRPr="00C55F03">
        <w:rPr>
          <w:rFonts w:ascii="Arial" w:hAnsi="Arial" w:cs="Arial"/>
          <w:i/>
          <w:iCs/>
          <w:color w:val="FF0000"/>
          <w:sz w:val="20"/>
          <w:szCs w:val="20"/>
        </w:rPr>
        <w:t>(vyplní úspešný uchádzač)</w:t>
      </w:r>
      <w:r w:rsidR="00D70C98" w:rsidRPr="00C55F03">
        <w:rPr>
          <w:rFonts w:ascii="Arial" w:hAnsi="Arial" w:cs="Arial"/>
          <w:color w:val="auto"/>
          <w:sz w:val="20"/>
          <w:szCs w:val="20"/>
        </w:rPr>
        <w:t xml:space="preserve">                    </w:t>
      </w:r>
    </w:p>
    <w:p w14:paraId="656C747B" w14:textId="49774FF7" w:rsidR="005F3F0B" w:rsidRPr="00C55F03" w:rsidRDefault="005F3F0B" w:rsidP="00782959">
      <w:pPr>
        <w:pStyle w:val="Default"/>
        <w:spacing w:line="276" w:lineRule="auto"/>
        <w:jc w:val="both"/>
        <w:rPr>
          <w:rFonts w:ascii="Arial" w:hAnsi="Arial" w:cs="Arial"/>
          <w:color w:val="auto"/>
          <w:sz w:val="20"/>
          <w:szCs w:val="20"/>
        </w:rPr>
      </w:pPr>
      <w:r w:rsidRPr="00C55F03">
        <w:rPr>
          <w:rFonts w:ascii="Arial" w:hAnsi="Arial" w:cs="Arial"/>
          <w:color w:val="auto"/>
          <w:sz w:val="20"/>
          <w:szCs w:val="20"/>
        </w:rPr>
        <w:t>bankové spojenie:</w:t>
      </w:r>
      <w:r w:rsidRPr="00C55F03">
        <w:rPr>
          <w:rFonts w:ascii="Arial" w:hAnsi="Arial" w:cs="Arial"/>
          <w:color w:val="auto"/>
          <w:sz w:val="20"/>
          <w:szCs w:val="20"/>
        </w:rPr>
        <w:tab/>
      </w:r>
      <w:r w:rsidRPr="00C55F03">
        <w:rPr>
          <w:rFonts w:ascii="Arial" w:hAnsi="Arial" w:cs="Arial"/>
          <w:color w:val="auto"/>
          <w:sz w:val="20"/>
          <w:szCs w:val="20"/>
        </w:rPr>
        <w:tab/>
        <w:t xml:space="preserve">............................................ </w:t>
      </w:r>
      <w:r w:rsidR="00D70C98" w:rsidRPr="00C55F03">
        <w:rPr>
          <w:rFonts w:ascii="Arial" w:hAnsi="Arial" w:cs="Arial"/>
          <w:i/>
          <w:iCs/>
          <w:color w:val="FF0000"/>
          <w:sz w:val="20"/>
          <w:szCs w:val="20"/>
        </w:rPr>
        <w:t>(vyplní úspešný uchádzač)</w:t>
      </w:r>
      <w:r w:rsidR="00D70C98" w:rsidRPr="00C55F03">
        <w:rPr>
          <w:rFonts w:ascii="Arial" w:hAnsi="Arial" w:cs="Arial"/>
          <w:color w:val="auto"/>
          <w:sz w:val="20"/>
          <w:szCs w:val="20"/>
        </w:rPr>
        <w:t xml:space="preserve">                    </w:t>
      </w:r>
    </w:p>
    <w:p w14:paraId="0CBD8BC5" w14:textId="185B9F39" w:rsidR="005F3F0B" w:rsidRPr="00C55F03" w:rsidRDefault="005F3F0B" w:rsidP="00782959">
      <w:pPr>
        <w:pStyle w:val="Default"/>
        <w:spacing w:line="276" w:lineRule="auto"/>
        <w:jc w:val="both"/>
        <w:rPr>
          <w:rFonts w:ascii="Arial" w:hAnsi="Arial" w:cs="Arial"/>
          <w:color w:val="auto"/>
          <w:sz w:val="20"/>
          <w:szCs w:val="20"/>
        </w:rPr>
      </w:pPr>
      <w:r w:rsidRPr="00C55F03">
        <w:rPr>
          <w:rFonts w:ascii="Arial" w:hAnsi="Arial" w:cs="Arial"/>
          <w:color w:val="auto"/>
          <w:sz w:val="20"/>
          <w:szCs w:val="20"/>
        </w:rPr>
        <w:t>číslo účtu v tvare IBAN:</w:t>
      </w:r>
      <w:r w:rsidRPr="00C55F03">
        <w:rPr>
          <w:rFonts w:ascii="Arial" w:hAnsi="Arial" w:cs="Arial"/>
          <w:color w:val="auto"/>
          <w:sz w:val="20"/>
          <w:szCs w:val="20"/>
        </w:rPr>
        <w:tab/>
      </w:r>
      <w:r w:rsidRPr="00C55F03">
        <w:rPr>
          <w:rFonts w:ascii="Arial" w:hAnsi="Arial" w:cs="Arial"/>
          <w:color w:val="auto"/>
          <w:sz w:val="20"/>
          <w:szCs w:val="20"/>
        </w:rPr>
        <w:tab/>
        <w:t xml:space="preserve">............................................ </w:t>
      </w:r>
      <w:r w:rsidR="00D70C98" w:rsidRPr="00C55F03">
        <w:rPr>
          <w:rFonts w:ascii="Arial" w:hAnsi="Arial" w:cs="Arial"/>
          <w:i/>
          <w:iCs/>
          <w:color w:val="FF0000"/>
          <w:sz w:val="20"/>
          <w:szCs w:val="20"/>
        </w:rPr>
        <w:t>(vyplní úspešný uchádzač)</w:t>
      </w:r>
      <w:r w:rsidR="00D70C98" w:rsidRPr="00C55F03">
        <w:rPr>
          <w:rFonts w:ascii="Arial" w:hAnsi="Arial" w:cs="Arial"/>
          <w:color w:val="auto"/>
          <w:sz w:val="20"/>
          <w:szCs w:val="20"/>
        </w:rPr>
        <w:t xml:space="preserve">                    </w:t>
      </w:r>
    </w:p>
    <w:p w14:paraId="304E111C" w14:textId="77777777" w:rsidR="006866A6" w:rsidRDefault="005F3F0B" w:rsidP="00782959">
      <w:pPr>
        <w:pStyle w:val="Default"/>
        <w:spacing w:line="276" w:lineRule="auto"/>
        <w:jc w:val="both"/>
        <w:rPr>
          <w:rFonts w:ascii="Arial" w:hAnsi="Arial" w:cs="Arial"/>
          <w:i/>
          <w:iCs/>
          <w:color w:val="FF0000"/>
          <w:sz w:val="20"/>
          <w:szCs w:val="20"/>
        </w:rPr>
      </w:pPr>
      <w:r w:rsidRPr="00C55F03">
        <w:rPr>
          <w:rFonts w:ascii="Arial" w:hAnsi="Arial" w:cs="Arial"/>
          <w:color w:val="auto"/>
          <w:sz w:val="20"/>
          <w:szCs w:val="20"/>
        </w:rPr>
        <w:t>zapísaný v:</w:t>
      </w:r>
      <w:r w:rsidRPr="00C55F03">
        <w:rPr>
          <w:rFonts w:ascii="Arial" w:hAnsi="Arial" w:cs="Arial"/>
          <w:color w:val="FFFF00"/>
          <w:sz w:val="20"/>
          <w:szCs w:val="20"/>
        </w:rPr>
        <w:tab/>
      </w:r>
      <w:r w:rsidRPr="00C55F03">
        <w:rPr>
          <w:rFonts w:ascii="Arial" w:hAnsi="Arial" w:cs="Arial"/>
          <w:color w:val="FFFF00"/>
          <w:sz w:val="20"/>
          <w:szCs w:val="20"/>
        </w:rPr>
        <w:tab/>
      </w:r>
      <w:r w:rsidRPr="00C55F03">
        <w:rPr>
          <w:rFonts w:ascii="Arial" w:hAnsi="Arial" w:cs="Arial"/>
          <w:color w:val="FFFF00"/>
          <w:sz w:val="20"/>
          <w:szCs w:val="20"/>
        </w:rPr>
        <w:tab/>
      </w:r>
      <w:r w:rsidRPr="00C55F03">
        <w:rPr>
          <w:rFonts w:ascii="Arial" w:hAnsi="Arial" w:cs="Arial"/>
          <w:color w:val="auto"/>
          <w:sz w:val="20"/>
          <w:szCs w:val="20"/>
        </w:rPr>
        <w:t>............................................</w:t>
      </w:r>
      <w:r w:rsidR="00D70C98" w:rsidRPr="00C55F03">
        <w:rPr>
          <w:rFonts w:ascii="Arial" w:hAnsi="Arial" w:cs="Arial"/>
          <w:i/>
          <w:iCs/>
          <w:color w:val="FF0000"/>
          <w:sz w:val="20"/>
          <w:szCs w:val="20"/>
        </w:rPr>
        <w:t>(vyplní úspešný uchádzač)</w:t>
      </w:r>
    </w:p>
    <w:p w14:paraId="5EA7CC6C" w14:textId="5A6358AF" w:rsidR="005F3F0B" w:rsidRPr="00413634" w:rsidRDefault="00D70C98" w:rsidP="00782959">
      <w:pPr>
        <w:pStyle w:val="Default"/>
        <w:spacing w:line="276" w:lineRule="auto"/>
        <w:jc w:val="both"/>
        <w:rPr>
          <w:rFonts w:ascii="Arial" w:hAnsi="Arial" w:cs="Arial"/>
          <w:color w:val="auto"/>
          <w:sz w:val="20"/>
          <w:szCs w:val="20"/>
        </w:rPr>
      </w:pPr>
      <w:r w:rsidRPr="00C55F03">
        <w:rPr>
          <w:rFonts w:ascii="Arial" w:hAnsi="Arial" w:cs="Arial"/>
          <w:i/>
          <w:iCs/>
          <w:color w:val="FF0000"/>
          <w:sz w:val="20"/>
          <w:szCs w:val="20"/>
        </w:rPr>
        <w:t xml:space="preserve">               </w:t>
      </w:r>
      <w:r w:rsidR="005F3F0B" w:rsidRPr="00413634">
        <w:rPr>
          <w:rFonts w:ascii="Arial" w:hAnsi="Arial" w:cs="Arial"/>
          <w:color w:val="auto"/>
          <w:sz w:val="20"/>
          <w:szCs w:val="20"/>
        </w:rPr>
        <w:tab/>
        <w:t xml:space="preserve"> </w:t>
      </w:r>
    </w:p>
    <w:p w14:paraId="2C69AEC6" w14:textId="77777777" w:rsidR="005F3F0B" w:rsidRPr="00413634" w:rsidRDefault="005F3F0B" w:rsidP="00782959">
      <w:pPr>
        <w:pStyle w:val="Default"/>
        <w:spacing w:line="276" w:lineRule="auto"/>
        <w:jc w:val="both"/>
        <w:rPr>
          <w:rFonts w:ascii="Arial" w:hAnsi="Arial" w:cs="Arial"/>
          <w:color w:val="auto"/>
          <w:sz w:val="20"/>
          <w:szCs w:val="20"/>
        </w:rPr>
      </w:pPr>
      <w:r w:rsidRPr="00413634">
        <w:rPr>
          <w:rFonts w:ascii="Arial" w:hAnsi="Arial" w:cs="Arial"/>
          <w:color w:val="auto"/>
          <w:sz w:val="20"/>
          <w:szCs w:val="20"/>
        </w:rPr>
        <w:t>(ďalej len ,,</w:t>
      </w:r>
      <w:r w:rsidRPr="006C599C">
        <w:rPr>
          <w:rFonts w:ascii="Arial" w:hAnsi="Arial" w:cs="Arial"/>
          <w:b/>
          <w:bCs/>
          <w:color w:val="auto"/>
          <w:sz w:val="20"/>
          <w:szCs w:val="20"/>
        </w:rPr>
        <w:t>predávajúci</w:t>
      </w:r>
      <w:r w:rsidRPr="00413634">
        <w:rPr>
          <w:rFonts w:ascii="Arial" w:hAnsi="Arial" w:cs="Arial"/>
          <w:color w:val="auto"/>
          <w:sz w:val="20"/>
          <w:szCs w:val="20"/>
        </w:rPr>
        <w:t xml:space="preserve">“) </w:t>
      </w:r>
    </w:p>
    <w:p w14:paraId="6D62A2F7" w14:textId="77777777" w:rsidR="005F3F0B" w:rsidRPr="00413634" w:rsidRDefault="005F3F0B" w:rsidP="00782959">
      <w:pPr>
        <w:pStyle w:val="Default"/>
        <w:spacing w:line="276" w:lineRule="auto"/>
        <w:jc w:val="both"/>
        <w:rPr>
          <w:rFonts w:ascii="Arial" w:hAnsi="Arial" w:cs="Arial"/>
          <w:color w:val="auto"/>
          <w:sz w:val="20"/>
          <w:szCs w:val="20"/>
        </w:rPr>
      </w:pPr>
      <w:r w:rsidRPr="00413634">
        <w:rPr>
          <w:rFonts w:ascii="Arial" w:hAnsi="Arial" w:cs="Arial"/>
          <w:color w:val="auto"/>
          <w:sz w:val="20"/>
          <w:szCs w:val="20"/>
        </w:rPr>
        <w:t>(kupujúci a predávajúci spolu ďalej aj ako „</w:t>
      </w:r>
      <w:r w:rsidRPr="006C599C">
        <w:rPr>
          <w:rFonts w:ascii="Arial" w:hAnsi="Arial" w:cs="Arial"/>
          <w:b/>
          <w:bCs/>
          <w:color w:val="auto"/>
          <w:sz w:val="20"/>
          <w:szCs w:val="20"/>
        </w:rPr>
        <w:t>zmluvné strany</w:t>
      </w:r>
      <w:r w:rsidRPr="00413634">
        <w:rPr>
          <w:rFonts w:ascii="Arial" w:hAnsi="Arial" w:cs="Arial"/>
          <w:color w:val="auto"/>
          <w:sz w:val="20"/>
          <w:szCs w:val="20"/>
        </w:rPr>
        <w:t>“)</w:t>
      </w:r>
    </w:p>
    <w:p w14:paraId="78EA81D0" w14:textId="77777777" w:rsidR="005F3F0B" w:rsidRPr="00413634" w:rsidRDefault="005F3F0B" w:rsidP="003B51B2">
      <w:pPr>
        <w:autoSpaceDE w:val="0"/>
        <w:spacing w:line="276" w:lineRule="auto"/>
        <w:rPr>
          <w:rFonts w:eastAsia="Calibri" w:cs="Arial"/>
          <w:b/>
          <w:szCs w:val="20"/>
        </w:rPr>
      </w:pPr>
    </w:p>
    <w:bookmarkEnd w:id="244"/>
    <w:p w14:paraId="0A5FB8E5" w14:textId="77777777" w:rsidR="00951220" w:rsidRPr="00413634" w:rsidRDefault="00951220" w:rsidP="00951220">
      <w:pPr>
        <w:autoSpaceDE w:val="0"/>
        <w:spacing w:line="276" w:lineRule="auto"/>
        <w:jc w:val="center"/>
        <w:rPr>
          <w:rFonts w:eastAsia="Calibri" w:cs="Arial"/>
          <w:b/>
          <w:bCs/>
          <w:szCs w:val="20"/>
        </w:rPr>
      </w:pPr>
      <w:r w:rsidRPr="00413634">
        <w:rPr>
          <w:rFonts w:eastAsia="Calibri" w:cs="Arial"/>
          <w:b/>
          <w:szCs w:val="20"/>
        </w:rPr>
        <w:t>Článok II</w:t>
      </w:r>
    </w:p>
    <w:p w14:paraId="1544D015" w14:textId="77777777" w:rsidR="00951220" w:rsidRPr="00413634" w:rsidRDefault="00951220" w:rsidP="00951220">
      <w:pPr>
        <w:autoSpaceDE w:val="0"/>
        <w:spacing w:line="276" w:lineRule="auto"/>
        <w:jc w:val="center"/>
        <w:rPr>
          <w:rFonts w:eastAsia="Calibri" w:cs="Arial"/>
          <w:b/>
          <w:bCs/>
          <w:szCs w:val="20"/>
        </w:rPr>
      </w:pPr>
      <w:r w:rsidRPr="00413634">
        <w:rPr>
          <w:rFonts w:eastAsia="Calibri" w:cs="Arial"/>
          <w:b/>
          <w:bCs/>
          <w:szCs w:val="20"/>
        </w:rPr>
        <w:t>Preambula</w:t>
      </w:r>
    </w:p>
    <w:p w14:paraId="0BEF7386" w14:textId="5568254E" w:rsidR="00951220" w:rsidRPr="00720E0C" w:rsidRDefault="00951220" w:rsidP="00EC381D">
      <w:pPr>
        <w:pStyle w:val="Odsekzoznamu"/>
        <w:numPr>
          <w:ilvl w:val="0"/>
          <w:numId w:val="42"/>
        </w:numPr>
        <w:suppressAutoHyphens/>
        <w:autoSpaceDE w:val="0"/>
        <w:spacing w:line="276" w:lineRule="auto"/>
        <w:ind w:left="284" w:hanging="284"/>
        <w:jc w:val="both"/>
        <w:rPr>
          <w:rFonts w:cs="Arial"/>
          <w:szCs w:val="20"/>
        </w:rPr>
      </w:pPr>
      <w:r w:rsidRPr="00782959">
        <w:rPr>
          <w:rFonts w:eastAsia="Calibri" w:cs="Arial"/>
          <w:bCs/>
        </w:rPr>
        <w:t xml:space="preserve">Táto  zmluva sa  uzatvára  ako  výsledok  verejného obstarávania v zmysle zákona č. 343/2015 Z. z. o verejnom obstarávaní a o zmene doplnení niektorých zákonov v znení neskorších </w:t>
      </w:r>
      <w:r>
        <w:rPr>
          <w:rFonts w:eastAsia="Calibri" w:cs="Arial"/>
          <w:bCs/>
        </w:rPr>
        <w:t>p</w:t>
      </w:r>
      <w:r w:rsidRPr="00782959">
        <w:rPr>
          <w:rFonts w:eastAsia="Calibri" w:cs="Arial"/>
          <w:bCs/>
        </w:rPr>
        <w:t xml:space="preserve">redpisov (ďalej len „zákon o verejnom obstarávaní“) na predmet zákazky </w:t>
      </w:r>
      <w:r w:rsidRPr="00782959">
        <w:rPr>
          <w:rFonts w:eastAsia="Calibri" w:cs="Arial"/>
          <w:b/>
        </w:rPr>
        <w:t>„Dezinfekčné prostriedky</w:t>
      </w:r>
      <w:r w:rsidR="00D51E32">
        <w:rPr>
          <w:rFonts w:eastAsia="Calibri" w:cs="Arial"/>
          <w:b/>
        </w:rPr>
        <w:t xml:space="preserve"> - plochy</w:t>
      </w:r>
      <w:r w:rsidRPr="00782959">
        <w:rPr>
          <w:rFonts w:eastAsia="Calibri" w:cs="Arial"/>
          <w:b/>
        </w:rPr>
        <w:t xml:space="preserve"> pre FNsP Nové Zámky“ </w:t>
      </w:r>
      <w:r w:rsidRPr="00782959">
        <w:rPr>
          <w:rFonts w:eastAsia="Calibri" w:cs="Arial"/>
          <w:bCs/>
        </w:rPr>
        <w:t xml:space="preserve">na </w:t>
      </w:r>
      <w:r w:rsidRPr="008D02E1">
        <w:rPr>
          <w:rFonts w:eastAsia="Calibri" w:cs="Arial"/>
          <w:bCs/>
        </w:rPr>
        <w:t>obdobie 3</w:t>
      </w:r>
      <w:r w:rsidR="008D02E1" w:rsidRPr="008D02E1">
        <w:rPr>
          <w:rFonts w:eastAsia="Calibri" w:cs="Arial"/>
          <w:bCs/>
        </w:rPr>
        <w:t>2</w:t>
      </w:r>
      <w:r w:rsidRPr="008D02E1">
        <w:rPr>
          <w:rFonts w:eastAsia="Calibri" w:cs="Arial"/>
          <w:bCs/>
        </w:rPr>
        <w:t xml:space="preserve"> mesiacov</w:t>
      </w:r>
      <w:r w:rsidRPr="00782959">
        <w:rPr>
          <w:rFonts w:eastAsia="Calibri" w:cs="Arial"/>
          <w:bCs/>
        </w:rPr>
        <w:t xml:space="preserve"> podľa ustanovení zákona  č.  513/1991 Zb. Obchodný  zákonník  v  znení  neskorších  predpisov (ďalej len „Obchodný zákonník“).</w:t>
      </w:r>
    </w:p>
    <w:p w14:paraId="0D23AB9A" w14:textId="77777777" w:rsidR="005F7FE2" w:rsidRPr="003B51B2" w:rsidRDefault="005F7FE2" w:rsidP="003B51B2">
      <w:pPr>
        <w:suppressAutoHyphens/>
        <w:autoSpaceDE w:val="0"/>
        <w:spacing w:line="276" w:lineRule="auto"/>
        <w:rPr>
          <w:rFonts w:cs="Arial"/>
          <w:szCs w:val="20"/>
        </w:rPr>
      </w:pPr>
    </w:p>
    <w:p w14:paraId="47C780E0" w14:textId="77777777" w:rsidR="00951220" w:rsidRPr="00413634" w:rsidRDefault="00951220" w:rsidP="00951220">
      <w:pPr>
        <w:autoSpaceDE w:val="0"/>
        <w:spacing w:line="276" w:lineRule="auto"/>
        <w:jc w:val="center"/>
        <w:rPr>
          <w:rFonts w:eastAsia="Calibri" w:cs="Arial"/>
          <w:b/>
          <w:bCs/>
          <w:szCs w:val="20"/>
        </w:rPr>
      </w:pPr>
      <w:r w:rsidRPr="00413634">
        <w:rPr>
          <w:rFonts w:eastAsia="Calibri" w:cs="Arial"/>
          <w:b/>
          <w:szCs w:val="20"/>
        </w:rPr>
        <w:lastRenderedPageBreak/>
        <w:t>Článok III</w:t>
      </w:r>
    </w:p>
    <w:p w14:paraId="4BA7ED50" w14:textId="77777777" w:rsidR="00951220" w:rsidRDefault="00951220" w:rsidP="00951220">
      <w:pPr>
        <w:autoSpaceDE w:val="0"/>
        <w:spacing w:line="276" w:lineRule="auto"/>
        <w:jc w:val="center"/>
        <w:rPr>
          <w:rFonts w:eastAsia="Calibri" w:cs="Arial"/>
          <w:b/>
          <w:bCs/>
          <w:szCs w:val="20"/>
        </w:rPr>
      </w:pPr>
      <w:r w:rsidRPr="00413634">
        <w:rPr>
          <w:rFonts w:eastAsia="Calibri" w:cs="Arial"/>
          <w:b/>
          <w:bCs/>
          <w:szCs w:val="20"/>
        </w:rPr>
        <w:t xml:space="preserve">Predmet </w:t>
      </w:r>
      <w:r>
        <w:rPr>
          <w:rFonts w:eastAsia="Calibri" w:cs="Arial"/>
          <w:b/>
          <w:bCs/>
          <w:szCs w:val="20"/>
        </w:rPr>
        <w:t>zmluvy</w:t>
      </w:r>
      <w:r w:rsidRPr="00413634">
        <w:rPr>
          <w:rFonts w:eastAsia="Calibri" w:cs="Arial"/>
          <w:b/>
          <w:bCs/>
          <w:szCs w:val="20"/>
        </w:rPr>
        <w:t xml:space="preserve"> </w:t>
      </w:r>
    </w:p>
    <w:p w14:paraId="0447EB09" w14:textId="2DD50813" w:rsidR="00951220" w:rsidRDefault="00951220" w:rsidP="00951220">
      <w:pPr>
        <w:pStyle w:val="Zkladntext3"/>
        <w:numPr>
          <w:ilvl w:val="0"/>
          <w:numId w:val="40"/>
        </w:numPr>
        <w:tabs>
          <w:tab w:val="left" w:pos="-142"/>
        </w:tabs>
        <w:spacing w:before="120" w:after="120" w:line="276" w:lineRule="auto"/>
        <w:ind w:left="284" w:hanging="284"/>
        <w:jc w:val="both"/>
        <w:rPr>
          <w:rFonts w:ascii="Arial" w:hAnsi="Arial" w:cs="Arial"/>
          <w:color w:val="auto"/>
        </w:rPr>
      </w:pPr>
      <w:r w:rsidRPr="004716F0">
        <w:rPr>
          <w:rFonts w:ascii="Arial" w:hAnsi="Arial" w:cs="Arial"/>
          <w:color w:val="auto"/>
        </w:rPr>
        <w:t xml:space="preserve">Predmetom tejto zmluvy je záväzok predávajúceho dodávať kupujúcemu počas trvania tejto zmluvy </w:t>
      </w:r>
      <w:r>
        <w:rPr>
          <w:rFonts w:ascii="Arial" w:hAnsi="Arial" w:cs="Arial"/>
          <w:color w:val="auto"/>
        </w:rPr>
        <w:t xml:space="preserve">tovar: </w:t>
      </w:r>
      <w:r w:rsidRPr="004716F0">
        <w:rPr>
          <w:rFonts w:ascii="Arial" w:hAnsi="Arial" w:cs="Arial"/>
          <w:b/>
          <w:bCs/>
          <w:color w:val="auto"/>
        </w:rPr>
        <w:t xml:space="preserve">„Dezinfekčné prostriedky </w:t>
      </w:r>
      <w:r w:rsidR="00D51E32">
        <w:rPr>
          <w:rFonts w:ascii="Arial" w:hAnsi="Arial" w:cs="Arial"/>
          <w:b/>
          <w:bCs/>
          <w:color w:val="auto"/>
        </w:rPr>
        <w:t xml:space="preserve">– plochy </w:t>
      </w:r>
      <w:r w:rsidRPr="004716F0">
        <w:rPr>
          <w:rFonts w:ascii="Arial" w:hAnsi="Arial" w:cs="Arial"/>
          <w:b/>
          <w:bCs/>
          <w:color w:val="auto"/>
        </w:rPr>
        <w:t xml:space="preserve">pre FNsP Nové Zámky“ </w:t>
      </w:r>
      <w:r>
        <w:rPr>
          <w:rFonts w:ascii="Arial" w:hAnsi="Arial" w:cs="Arial"/>
          <w:b/>
          <w:bCs/>
          <w:color w:val="auto"/>
        </w:rPr>
        <w:t xml:space="preserve"> - časť č. </w:t>
      </w:r>
      <w:r w:rsidRPr="004716F0">
        <w:rPr>
          <w:rFonts w:ascii="Arial" w:hAnsi="Arial" w:cs="Arial"/>
          <w:b/>
          <w:bCs/>
          <w:color w:val="auto"/>
          <w:highlight w:val="yellow"/>
        </w:rPr>
        <w:t>..,</w:t>
      </w:r>
      <w:r>
        <w:rPr>
          <w:rFonts w:ascii="Arial" w:hAnsi="Arial" w:cs="Arial"/>
          <w:b/>
          <w:bCs/>
          <w:color w:val="auto"/>
        </w:rPr>
        <w:t xml:space="preserve"> časť č. </w:t>
      </w:r>
      <w:r w:rsidRPr="004716F0">
        <w:rPr>
          <w:rFonts w:ascii="Arial" w:hAnsi="Arial" w:cs="Arial"/>
          <w:b/>
          <w:bCs/>
          <w:color w:val="auto"/>
          <w:highlight w:val="yellow"/>
        </w:rPr>
        <w:t>..,</w:t>
      </w:r>
      <w:r>
        <w:rPr>
          <w:rFonts w:ascii="Arial" w:hAnsi="Arial" w:cs="Arial"/>
          <w:b/>
          <w:bCs/>
          <w:color w:val="auto"/>
        </w:rPr>
        <w:t xml:space="preserve"> časť č. </w:t>
      </w:r>
      <w:r w:rsidRPr="004716F0">
        <w:rPr>
          <w:rFonts w:ascii="Arial" w:hAnsi="Arial" w:cs="Arial"/>
          <w:b/>
          <w:bCs/>
          <w:color w:val="auto"/>
          <w:highlight w:val="yellow"/>
        </w:rPr>
        <w:t>...</w:t>
      </w:r>
      <w:r>
        <w:rPr>
          <w:rFonts w:ascii="Arial" w:hAnsi="Arial" w:cs="Arial"/>
          <w:color w:val="auto"/>
        </w:rPr>
        <w:t>,</w:t>
      </w:r>
      <w:r w:rsidRPr="004716F0">
        <w:rPr>
          <w:rFonts w:ascii="Arial" w:hAnsi="Arial" w:cs="Arial"/>
          <w:color w:val="auto"/>
        </w:rPr>
        <w:t xml:space="preserve"> na základe objednávok kupujúceho podľa potreby kupujúc</w:t>
      </w:r>
      <w:r w:rsidR="00C4127D">
        <w:rPr>
          <w:rFonts w:ascii="Arial" w:hAnsi="Arial" w:cs="Arial"/>
          <w:color w:val="auto"/>
        </w:rPr>
        <w:t>eho</w:t>
      </w:r>
      <w:r w:rsidRPr="004716F0">
        <w:rPr>
          <w:rFonts w:ascii="Arial" w:hAnsi="Arial" w:cs="Arial"/>
          <w:color w:val="auto"/>
        </w:rPr>
        <w:t xml:space="preserve"> </w:t>
      </w:r>
      <w:r>
        <w:rPr>
          <w:rFonts w:ascii="Arial" w:hAnsi="Arial" w:cs="Arial"/>
          <w:color w:val="auto"/>
        </w:rPr>
        <w:t xml:space="preserve">Predmetom tejto zmluvy je aj </w:t>
      </w:r>
      <w:r w:rsidRPr="00720E0C">
        <w:rPr>
          <w:rFonts w:ascii="Arial" w:hAnsi="Arial" w:cs="Arial"/>
          <w:color w:val="auto"/>
        </w:rPr>
        <w:t xml:space="preserve">vstupné školenie pre zamestnancov a pravidelné školenie pre nových zamestnancov v podobe nahratého inštruktážneho videa, ktoré bude zverejnené na intranete </w:t>
      </w:r>
      <w:r w:rsidR="00A86628">
        <w:rPr>
          <w:rFonts w:ascii="Arial" w:hAnsi="Arial" w:cs="Arial"/>
          <w:color w:val="auto"/>
        </w:rPr>
        <w:t>kupujúceho</w:t>
      </w:r>
      <w:r w:rsidRPr="00720E0C">
        <w:rPr>
          <w:rFonts w:ascii="Arial" w:hAnsi="Arial" w:cs="Arial"/>
          <w:color w:val="auto"/>
        </w:rPr>
        <w:t>, všetky práva vyhradené</w:t>
      </w:r>
      <w:r>
        <w:rPr>
          <w:rFonts w:ascii="Arial" w:hAnsi="Arial" w:cs="Arial"/>
          <w:color w:val="auto"/>
        </w:rPr>
        <w:t xml:space="preserve">. </w:t>
      </w:r>
    </w:p>
    <w:p w14:paraId="4EE5915A" w14:textId="59CC4FA2" w:rsidR="00951220" w:rsidRDefault="00951220" w:rsidP="00951220">
      <w:pPr>
        <w:pStyle w:val="Odsekzoznamu"/>
        <w:numPr>
          <w:ilvl w:val="0"/>
          <w:numId w:val="40"/>
        </w:numPr>
        <w:tabs>
          <w:tab w:val="left" w:pos="-142"/>
        </w:tabs>
        <w:suppressAutoHyphens/>
        <w:spacing w:line="276" w:lineRule="auto"/>
        <w:ind w:left="284" w:hanging="284"/>
        <w:jc w:val="both"/>
        <w:rPr>
          <w:rFonts w:eastAsia="Calibri" w:cs="Arial"/>
          <w:lang w:eastAsia="sk-SK"/>
        </w:rPr>
      </w:pPr>
      <w:r w:rsidRPr="00413634">
        <w:rPr>
          <w:rFonts w:cs="Arial"/>
        </w:rPr>
        <w:t>Pre</w:t>
      </w:r>
      <w:r w:rsidRPr="00413634">
        <w:rPr>
          <w:rFonts w:eastAsia="Calibri" w:cs="Arial"/>
          <w:lang w:eastAsia="sk-SK"/>
        </w:rPr>
        <w:t xml:space="preserve">dpokladané množstvo a jednotkové ceny </w:t>
      </w:r>
      <w:r w:rsidR="00EC381D">
        <w:rPr>
          <w:rFonts w:eastAsia="Calibri" w:cs="Arial"/>
          <w:lang w:eastAsia="sk-SK"/>
        </w:rPr>
        <w:t>predmetu tejto zmluvy</w:t>
      </w:r>
      <w:r w:rsidRPr="00413634">
        <w:rPr>
          <w:rFonts w:eastAsia="Calibri" w:cs="Arial"/>
          <w:lang w:eastAsia="sk-SK"/>
        </w:rPr>
        <w:t xml:space="preserve"> sú bližšie špecifikované v</w:t>
      </w:r>
      <w:r>
        <w:rPr>
          <w:rFonts w:eastAsia="Calibri" w:cs="Arial"/>
          <w:lang w:eastAsia="sk-SK"/>
        </w:rPr>
        <w:t> </w:t>
      </w:r>
      <w:r w:rsidRPr="00413634">
        <w:rPr>
          <w:rFonts w:eastAsia="Calibri" w:cs="Arial"/>
          <w:lang w:eastAsia="sk-SK"/>
        </w:rPr>
        <w:t>prílohe</w:t>
      </w:r>
      <w:r>
        <w:rPr>
          <w:rFonts w:eastAsia="Calibri" w:cs="Arial"/>
          <w:lang w:eastAsia="sk-SK"/>
        </w:rPr>
        <w:t xml:space="preserve"> č.1 </w:t>
      </w:r>
      <w:r w:rsidRPr="00413634">
        <w:rPr>
          <w:rFonts w:eastAsia="Calibri" w:cs="Arial"/>
          <w:lang w:eastAsia="sk-SK"/>
        </w:rPr>
        <w:t xml:space="preserve"> tejto zmluvy, ktorá je neoddeliteľnou súčasťou zmluvy. </w:t>
      </w:r>
      <w:r w:rsidRPr="00413634">
        <w:rPr>
          <w:rFonts w:cs="Arial"/>
        </w:rPr>
        <w:t>Uvedené množstvá</w:t>
      </w:r>
      <w:r w:rsidR="00EC381D">
        <w:rPr>
          <w:rFonts w:cs="Arial"/>
        </w:rPr>
        <w:t xml:space="preserve"> tovaru</w:t>
      </w:r>
      <w:r w:rsidRPr="00413634">
        <w:rPr>
          <w:rFonts w:cs="Arial"/>
        </w:rPr>
        <w:t xml:space="preserve"> nie sú pre kupujúceho záväzné, kupujúci je oprávnený neodobrať celkové množstvo tovaru, predávajúci nemá z tohto dôvodu právo na ušlý zisk.</w:t>
      </w:r>
      <w:r>
        <w:rPr>
          <w:rFonts w:cs="Arial"/>
        </w:rPr>
        <w:t xml:space="preserve"> </w:t>
      </w:r>
      <w:r w:rsidRPr="00B32A16">
        <w:rPr>
          <w:rFonts w:eastAsia="Calibri" w:cs="Arial"/>
          <w:lang w:eastAsia="sk-SK"/>
        </w:rPr>
        <w:t>Kupujúci konkrétne množstvá a druhy tovaru v závislosti od svojich potrieb bližšie špecifikuje v jednotlivých objednávkach.</w:t>
      </w:r>
    </w:p>
    <w:p w14:paraId="580605EE" w14:textId="77777777" w:rsidR="00951220" w:rsidRPr="00B32A16" w:rsidRDefault="00951220" w:rsidP="00951220">
      <w:pPr>
        <w:pStyle w:val="Odsekzoznamu"/>
        <w:tabs>
          <w:tab w:val="left" w:pos="-142"/>
        </w:tabs>
        <w:spacing w:line="276" w:lineRule="auto"/>
        <w:ind w:left="284"/>
        <w:jc w:val="both"/>
        <w:rPr>
          <w:rFonts w:eastAsia="Calibri" w:cs="Arial"/>
          <w:lang w:eastAsia="sk-SK"/>
        </w:rPr>
      </w:pPr>
    </w:p>
    <w:p w14:paraId="7A1E6C4D" w14:textId="7C808660" w:rsidR="00951220" w:rsidRPr="00413634" w:rsidRDefault="00951220" w:rsidP="00951220">
      <w:pPr>
        <w:pStyle w:val="Odsekzoznamu"/>
        <w:numPr>
          <w:ilvl w:val="0"/>
          <w:numId w:val="40"/>
        </w:numPr>
        <w:tabs>
          <w:tab w:val="left" w:pos="-142"/>
        </w:tabs>
        <w:suppressAutoHyphens/>
        <w:autoSpaceDE w:val="0"/>
        <w:spacing w:line="276" w:lineRule="auto"/>
        <w:ind w:left="284" w:hanging="284"/>
        <w:jc w:val="both"/>
        <w:rPr>
          <w:rFonts w:cs="Arial"/>
          <w:lang w:eastAsia="sk-SK"/>
        </w:rPr>
      </w:pPr>
      <w:r w:rsidRPr="00413634">
        <w:rPr>
          <w:rFonts w:eastAsia="Calibri" w:cs="Arial"/>
          <w:lang w:eastAsia="sk-SK"/>
        </w:rPr>
        <w:t xml:space="preserve">Kupujúci sa zaväzuje </w:t>
      </w:r>
      <w:r w:rsidR="00EC381D">
        <w:rPr>
          <w:rFonts w:eastAsia="Calibri" w:cs="Arial"/>
          <w:lang w:eastAsia="sk-SK"/>
        </w:rPr>
        <w:t>predmet zmluvy</w:t>
      </w:r>
      <w:r w:rsidRPr="00413634">
        <w:rPr>
          <w:rFonts w:eastAsia="Calibri" w:cs="Arial"/>
          <w:lang w:eastAsia="sk-SK"/>
        </w:rPr>
        <w:t xml:space="preserve">, ktorý bol kupujúcemu riadne a včas dodaný predávajúcim v súlade s touto zmluvou a v súlade s objednávkou kupujúceho, prevziať </w:t>
      </w:r>
      <w:r w:rsidRPr="00413634">
        <w:rPr>
          <w:rFonts w:cs="Arial"/>
          <w:lang w:eastAsia="sk-SK"/>
        </w:rPr>
        <w:t xml:space="preserve">a zaplatiť za takýto </w:t>
      </w:r>
      <w:r w:rsidR="00EC381D">
        <w:rPr>
          <w:rFonts w:cs="Arial"/>
          <w:lang w:eastAsia="sk-SK"/>
        </w:rPr>
        <w:t>predmet zmluvy</w:t>
      </w:r>
      <w:r w:rsidRPr="00413634">
        <w:rPr>
          <w:rFonts w:cs="Arial"/>
          <w:lang w:eastAsia="sk-SK"/>
        </w:rPr>
        <w:t xml:space="preserve"> predávajúcemu kúpnu cenu.</w:t>
      </w:r>
    </w:p>
    <w:p w14:paraId="03E45D85" w14:textId="77777777" w:rsidR="002A5A48" w:rsidRPr="00413634" w:rsidRDefault="002A5A48" w:rsidP="00951220">
      <w:pPr>
        <w:pStyle w:val="Odsekzoznamu"/>
        <w:spacing w:line="276" w:lineRule="auto"/>
        <w:rPr>
          <w:rFonts w:cs="Arial"/>
          <w:lang w:eastAsia="sk-SK"/>
        </w:rPr>
      </w:pPr>
    </w:p>
    <w:p w14:paraId="00835BD8" w14:textId="77777777" w:rsidR="00951220" w:rsidRPr="00413634" w:rsidRDefault="00951220" w:rsidP="00951220">
      <w:pPr>
        <w:autoSpaceDE w:val="0"/>
        <w:spacing w:line="276" w:lineRule="auto"/>
        <w:jc w:val="center"/>
        <w:rPr>
          <w:rFonts w:eastAsia="Calibri" w:cs="Arial"/>
          <w:b/>
          <w:bCs/>
          <w:szCs w:val="20"/>
        </w:rPr>
      </w:pPr>
      <w:r w:rsidRPr="00413634">
        <w:rPr>
          <w:rFonts w:eastAsia="Calibri" w:cs="Arial"/>
          <w:b/>
          <w:szCs w:val="20"/>
        </w:rPr>
        <w:t>Článok IV</w:t>
      </w:r>
    </w:p>
    <w:p w14:paraId="4A671C4C" w14:textId="77777777" w:rsidR="00951220" w:rsidRPr="00413634" w:rsidRDefault="00951220" w:rsidP="003B51B2">
      <w:pPr>
        <w:autoSpaceDE w:val="0"/>
        <w:spacing w:after="240" w:line="276" w:lineRule="auto"/>
        <w:jc w:val="center"/>
        <w:rPr>
          <w:rFonts w:eastAsia="Calibri" w:cs="Arial"/>
          <w:b/>
          <w:bCs/>
          <w:szCs w:val="20"/>
        </w:rPr>
      </w:pPr>
      <w:r w:rsidRPr="00413634">
        <w:rPr>
          <w:rFonts w:eastAsia="Calibri" w:cs="Arial"/>
          <w:b/>
          <w:bCs/>
          <w:szCs w:val="20"/>
        </w:rPr>
        <w:t xml:space="preserve">Kúpna cena  </w:t>
      </w:r>
    </w:p>
    <w:p w14:paraId="70B57D9A" w14:textId="4F25BFA8" w:rsidR="00951220" w:rsidRPr="00413634" w:rsidRDefault="00951220" w:rsidP="00951220">
      <w:pPr>
        <w:numPr>
          <w:ilvl w:val="0"/>
          <w:numId w:val="35"/>
        </w:numPr>
        <w:tabs>
          <w:tab w:val="clear" w:pos="0"/>
          <w:tab w:val="num" w:pos="284"/>
        </w:tabs>
        <w:suppressAutoHyphens/>
        <w:autoSpaceDE w:val="0"/>
        <w:spacing w:line="276" w:lineRule="auto"/>
        <w:ind w:left="284"/>
        <w:rPr>
          <w:rFonts w:cs="Arial"/>
          <w:szCs w:val="20"/>
        </w:rPr>
      </w:pPr>
      <w:r w:rsidRPr="00413634">
        <w:rPr>
          <w:rFonts w:cs="Arial"/>
          <w:szCs w:val="20"/>
        </w:rPr>
        <w:t xml:space="preserve">Kúpna cena sa určuje ako súčin množstva </w:t>
      </w:r>
      <w:r w:rsidRPr="00EC381D">
        <w:rPr>
          <w:rFonts w:cs="Arial"/>
          <w:szCs w:val="20"/>
        </w:rPr>
        <w:t xml:space="preserve">dodaného </w:t>
      </w:r>
      <w:r w:rsidR="00EC381D" w:rsidRPr="00EC381D">
        <w:rPr>
          <w:rFonts w:cs="Arial"/>
          <w:szCs w:val="20"/>
        </w:rPr>
        <w:t>predmetu zmluvy</w:t>
      </w:r>
      <w:r w:rsidRPr="00EC381D">
        <w:rPr>
          <w:rFonts w:cs="Arial"/>
          <w:szCs w:val="20"/>
        </w:rPr>
        <w:t xml:space="preserve"> a jednotkových cien </w:t>
      </w:r>
      <w:r w:rsidR="00EC381D" w:rsidRPr="00EC381D">
        <w:rPr>
          <w:rFonts w:cs="Arial"/>
          <w:szCs w:val="20"/>
        </w:rPr>
        <w:t>predmetu zmluvy</w:t>
      </w:r>
      <w:r w:rsidRPr="00EC381D">
        <w:rPr>
          <w:rFonts w:cs="Arial"/>
          <w:szCs w:val="20"/>
        </w:rPr>
        <w:t xml:space="preserve"> uvedených v prílohe č.1 tejto zmluvy.</w:t>
      </w:r>
      <w:r w:rsidRPr="00413634">
        <w:rPr>
          <w:rFonts w:cs="Arial"/>
          <w:szCs w:val="20"/>
        </w:rPr>
        <w:t xml:space="preserve"> </w:t>
      </w:r>
    </w:p>
    <w:p w14:paraId="7DA07B1F" w14:textId="69354EAF" w:rsidR="00951220" w:rsidRPr="00413634" w:rsidRDefault="00951220" w:rsidP="00951220">
      <w:pPr>
        <w:autoSpaceDE w:val="0"/>
        <w:spacing w:line="276" w:lineRule="auto"/>
        <w:ind w:left="284"/>
        <w:rPr>
          <w:rFonts w:cs="Arial"/>
          <w:szCs w:val="20"/>
        </w:rPr>
      </w:pPr>
      <w:r w:rsidRPr="00413634">
        <w:rPr>
          <w:rFonts w:cs="Arial"/>
          <w:szCs w:val="20"/>
        </w:rPr>
        <w:t xml:space="preserve">Cena zahŕňa </w:t>
      </w:r>
      <w:r w:rsidRPr="00EC381D">
        <w:rPr>
          <w:rFonts w:cs="Arial"/>
          <w:szCs w:val="20"/>
        </w:rPr>
        <w:t>dodanie tovaru v</w:t>
      </w:r>
      <w:r w:rsidRPr="00413634">
        <w:rPr>
          <w:rFonts w:cs="Arial"/>
          <w:szCs w:val="20"/>
        </w:rPr>
        <w:t xml:space="preserve"> požadovanom rozsahu, množstve a kvalite v opakovaných dodávkach a zahŕňa všetky náklady predávajúceho. </w:t>
      </w:r>
    </w:p>
    <w:p w14:paraId="10A04FF9" w14:textId="274F696B" w:rsidR="00951220" w:rsidRPr="00413634" w:rsidRDefault="00951220" w:rsidP="00951220">
      <w:pPr>
        <w:autoSpaceDE w:val="0"/>
        <w:spacing w:line="276" w:lineRule="auto"/>
        <w:ind w:left="284"/>
        <w:rPr>
          <w:rFonts w:cs="Arial"/>
          <w:szCs w:val="20"/>
        </w:rPr>
      </w:pPr>
      <w:r w:rsidRPr="00413634">
        <w:rPr>
          <w:rFonts w:cs="Arial"/>
          <w:szCs w:val="20"/>
        </w:rPr>
        <w:t>Cena</w:t>
      </w:r>
      <w:r w:rsidR="004A1A12">
        <w:rPr>
          <w:rFonts w:cs="Arial"/>
          <w:szCs w:val="20"/>
        </w:rPr>
        <w:t xml:space="preserve"> predmetu zmluvy</w:t>
      </w:r>
      <w:r w:rsidRPr="00413634">
        <w:rPr>
          <w:rFonts w:cs="Arial"/>
          <w:szCs w:val="20"/>
        </w:rPr>
        <w:t xml:space="preserve"> je vrátane dopravy na miesto plnenia</w:t>
      </w:r>
      <w:r w:rsidR="00E12C3E">
        <w:rPr>
          <w:rFonts w:cs="Arial"/>
          <w:szCs w:val="20"/>
        </w:rPr>
        <w:t xml:space="preserve">, </w:t>
      </w:r>
      <w:r w:rsidR="00E12C3E" w:rsidRPr="00E12C3E">
        <w:rPr>
          <w:rFonts w:cs="Arial"/>
          <w:szCs w:val="20"/>
        </w:rPr>
        <w:t>aktualizačných štítkov</w:t>
      </w:r>
      <w:r w:rsidR="003B51B2">
        <w:rPr>
          <w:rFonts w:cs="Arial"/>
          <w:szCs w:val="20"/>
        </w:rPr>
        <w:t xml:space="preserve"> </w:t>
      </w:r>
      <w:r>
        <w:rPr>
          <w:rFonts w:cs="Arial"/>
          <w:szCs w:val="20"/>
        </w:rPr>
        <w:t xml:space="preserve">a </w:t>
      </w:r>
      <w:r w:rsidRPr="00720E0C">
        <w:rPr>
          <w:rFonts w:cs="Arial"/>
          <w:szCs w:val="20"/>
        </w:rPr>
        <w:t>vstupné</w:t>
      </w:r>
      <w:r>
        <w:rPr>
          <w:rFonts w:cs="Arial"/>
          <w:szCs w:val="20"/>
        </w:rPr>
        <w:t>ho</w:t>
      </w:r>
      <w:r w:rsidRPr="00720E0C">
        <w:rPr>
          <w:rFonts w:cs="Arial"/>
          <w:szCs w:val="20"/>
        </w:rPr>
        <w:t xml:space="preserve"> školeni</w:t>
      </w:r>
      <w:r w:rsidR="00A46307">
        <w:rPr>
          <w:rFonts w:cs="Arial"/>
          <w:szCs w:val="20"/>
        </w:rPr>
        <w:t>a</w:t>
      </w:r>
      <w:r w:rsidRPr="00720E0C">
        <w:rPr>
          <w:rFonts w:cs="Arial"/>
          <w:szCs w:val="20"/>
        </w:rPr>
        <w:t xml:space="preserve"> pre zamestnancov a pravidelné</w:t>
      </w:r>
      <w:r>
        <w:rPr>
          <w:rFonts w:cs="Arial"/>
          <w:szCs w:val="20"/>
        </w:rPr>
        <w:t>ho</w:t>
      </w:r>
      <w:r w:rsidRPr="00720E0C">
        <w:rPr>
          <w:rFonts w:cs="Arial"/>
          <w:szCs w:val="20"/>
        </w:rPr>
        <w:t xml:space="preserve"> školeni</w:t>
      </w:r>
      <w:r>
        <w:rPr>
          <w:rFonts w:cs="Arial"/>
          <w:szCs w:val="20"/>
        </w:rPr>
        <w:t>a</w:t>
      </w:r>
      <w:r w:rsidRPr="00720E0C">
        <w:rPr>
          <w:rFonts w:cs="Arial"/>
          <w:szCs w:val="20"/>
        </w:rPr>
        <w:t xml:space="preserve"> pre nových zamestnancov v podobe nahratého inštruktážneho videa, ktoré bude zverejnené na intranete </w:t>
      </w:r>
      <w:r>
        <w:rPr>
          <w:rFonts w:cs="Arial"/>
          <w:szCs w:val="20"/>
        </w:rPr>
        <w:t>kupujúceho</w:t>
      </w:r>
      <w:r w:rsidRPr="00720E0C">
        <w:rPr>
          <w:rFonts w:cs="Arial"/>
          <w:szCs w:val="20"/>
        </w:rPr>
        <w:t>, všetky práva vyhradené</w:t>
      </w:r>
      <w:r>
        <w:rPr>
          <w:rFonts w:cs="Arial"/>
          <w:szCs w:val="20"/>
        </w:rPr>
        <w:t>.</w:t>
      </w:r>
      <w:r w:rsidR="004A1A12">
        <w:rPr>
          <w:rFonts w:cs="Arial"/>
          <w:szCs w:val="20"/>
        </w:rPr>
        <w:t xml:space="preserve"> </w:t>
      </w:r>
      <w:r w:rsidR="00A46307">
        <w:rPr>
          <w:rFonts w:cs="Arial"/>
          <w:szCs w:val="20"/>
        </w:rPr>
        <w:t xml:space="preserve"> </w:t>
      </w:r>
    </w:p>
    <w:p w14:paraId="2525698F" w14:textId="77777777" w:rsidR="003B51B2" w:rsidRDefault="003B51B2" w:rsidP="00951220">
      <w:pPr>
        <w:autoSpaceDE w:val="0"/>
        <w:spacing w:line="276" w:lineRule="auto"/>
        <w:ind w:left="284"/>
        <w:rPr>
          <w:rFonts w:cs="Arial"/>
          <w:szCs w:val="20"/>
        </w:rPr>
      </w:pPr>
    </w:p>
    <w:p w14:paraId="7128B2BC" w14:textId="20C79ED7" w:rsidR="00951220" w:rsidRPr="00413634" w:rsidRDefault="00951220" w:rsidP="00951220">
      <w:pPr>
        <w:autoSpaceDE w:val="0"/>
        <w:spacing w:line="276" w:lineRule="auto"/>
        <w:ind w:left="284"/>
        <w:rPr>
          <w:rFonts w:cs="Arial"/>
          <w:szCs w:val="20"/>
        </w:rPr>
      </w:pPr>
      <w:r w:rsidRPr="00413634">
        <w:rPr>
          <w:rFonts w:cs="Arial"/>
          <w:szCs w:val="20"/>
        </w:rPr>
        <w:t xml:space="preserve">Ku kúpnej cene sa pripočítava daň z pridanej hodnoty v sadzbe vždy podľa aktuálneho platného a účinného všeobecne záväzného právneho predpisu Slovenskej republiky.  </w:t>
      </w:r>
    </w:p>
    <w:p w14:paraId="415DC7BD" w14:textId="77777777" w:rsidR="00951220" w:rsidRPr="00413634" w:rsidRDefault="00951220" w:rsidP="00951220">
      <w:pPr>
        <w:autoSpaceDE w:val="0"/>
        <w:spacing w:line="276" w:lineRule="auto"/>
        <w:ind w:left="284"/>
        <w:rPr>
          <w:rFonts w:cs="Arial"/>
          <w:szCs w:val="20"/>
        </w:rPr>
      </w:pPr>
      <w:r w:rsidRPr="00413634">
        <w:rPr>
          <w:rFonts w:cs="Arial"/>
          <w:szCs w:val="20"/>
        </w:rPr>
        <w:t xml:space="preserve">V prípade, ak je predávajúci z iného členského štátu EÚ, fakturácia bude v takomto prípade bez DPH a DPH </w:t>
      </w:r>
      <w:r>
        <w:rPr>
          <w:rFonts w:cs="Arial"/>
          <w:szCs w:val="20"/>
        </w:rPr>
        <w:t>odvedie</w:t>
      </w:r>
      <w:r w:rsidRPr="00413634">
        <w:rPr>
          <w:rFonts w:cs="Arial"/>
          <w:szCs w:val="20"/>
        </w:rPr>
        <w:t xml:space="preserve"> kupujúci v príslušnej výške % do št</w:t>
      </w:r>
      <w:r>
        <w:rPr>
          <w:rFonts w:cs="Arial"/>
          <w:szCs w:val="20"/>
        </w:rPr>
        <w:t>átneho</w:t>
      </w:r>
      <w:r w:rsidRPr="00413634">
        <w:rPr>
          <w:rFonts w:cs="Arial"/>
          <w:szCs w:val="20"/>
        </w:rPr>
        <w:t xml:space="preserve"> rozpočtu </w:t>
      </w:r>
      <w:r>
        <w:rPr>
          <w:rFonts w:cs="Arial"/>
          <w:szCs w:val="20"/>
        </w:rPr>
        <w:t>SR.</w:t>
      </w:r>
    </w:p>
    <w:p w14:paraId="45C477CD" w14:textId="77777777" w:rsidR="00951220" w:rsidRPr="00413634" w:rsidRDefault="00951220" w:rsidP="00951220">
      <w:pPr>
        <w:autoSpaceDE w:val="0"/>
        <w:spacing w:line="276" w:lineRule="auto"/>
        <w:ind w:left="284"/>
        <w:rPr>
          <w:rFonts w:cs="Arial"/>
          <w:szCs w:val="20"/>
        </w:rPr>
      </w:pPr>
    </w:p>
    <w:p w14:paraId="1D34BAA8" w14:textId="77777777" w:rsidR="00951220" w:rsidRPr="00413634" w:rsidRDefault="00951220" w:rsidP="00951220">
      <w:pPr>
        <w:autoSpaceDE w:val="0"/>
        <w:spacing w:line="276" w:lineRule="auto"/>
        <w:ind w:left="284"/>
        <w:rPr>
          <w:rFonts w:cs="Arial"/>
          <w:szCs w:val="20"/>
        </w:rPr>
      </w:pPr>
      <w:r w:rsidRPr="00413634">
        <w:rPr>
          <w:rFonts w:cs="Arial"/>
          <w:szCs w:val="20"/>
        </w:rPr>
        <w:t xml:space="preserve">Kúpna cena je stanovená v súlade so zákonom NR SR č. 18/1996 Zb. o cenách v znení neskorších predpisov a vyhlášky MF SR č. 87/1996 Zb., ktorou sa vykonáva zákon č. 18/1996 Zb. o cenách v znení neskorších predpisov nasledovne: </w:t>
      </w:r>
    </w:p>
    <w:p w14:paraId="73D9699C" w14:textId="77777777" w:rsidR="002A5A48" w:rsidRPr="00413634" w:rsidRDefault="002A5A48" w:rsidP="00C4127D">
      <w:pPr>
        <w:autoSpaceDE w:val="0"/>
        <w:spacing w:line="276" w:lineRule="auto"/>
        <w:rPr>
          <w:rFonts w:cs="Arial"/>
          <w:szCs w:val="20"/>
        </w:rPr>
      </w:pPr>
    </w:p>
    <w:p w14:paraId="3C10D1E9" w14:textId="69B10E5A" w:rsidR="00951220" w:rsidRPr="00413634" w:rsidRDefault="00951220" w:rsidP="00951220">
      <w:pPr>
        <w:autoSpaceDE w:val="0"/>
        <w:spacing w:line="276" w:lineRule="auto"/>
        <w:ind w:left="284"/>
        <w:rPr>
          <w:rFonts w:cs="Arial"/>
          <w:szCs w:val="20"/>
        </w:rPr>
      </w:pPr>
      <w:r w:rsidRPr="00413634">
        <w:rPr>
          <w:rFonts w:cs="Arial"/>
          <w:szCs w:val="20"/>
        </w:rPr>
        <w:t xml:space="preserve">Maximálna celková cena podľa tejto zmluvy za </w:t>
      </w:r>
      <w:r w:rsidRPr="004A1A12">
        <w:rPr>
          <w:rFonts w:cs="Arial"/>
          <w:szCs w:val="20"/>
        </w:rPr>
        <w:t xml:space="preserve">predpokladané množstvo </w:t>
      </w:r>
      <w:r w:rsidR="004A1A12" w:rsidRPr="004A1A12">
        <w:rPr>
          <w:rFonts w:cs="Arial"/>
          <w:szCs w:val="20"/>
        </w:rPr>
        <w:t xml:space="preserve">predmetu zmluvy </w:t>
      </w:r>
      <w:r w:rsidRPr="004A1A12">
        <w:rPr>
          <w:rFonts w:cs="Arial"/>
          <w:szCs w:val="20"/>
        </w:rPr>
        <w:t>je :</w:t>
      </w:r>
      <w:r w:rsidRPr="00413634">
        <w:rPr>
          <w:rFonts w:cs="Arial"/>
          <w:szCs w:val="20"/>
        </w:rPr>
        <w:t xml:space="preserve"> </w:t>
      </w:r>
    </w:p>
    <w:p w14:paraId="23E00F4A" w14:textId="322A73B7" w:rsidR="009F29F5" w:rsidRPr="00E12C3E" w:rsidRDefault="009F29F5" w:rsidP="00E12C3E">
      <w:pPr>
        <w:autoSpaceDE w:val="0"/>
        <w:spacing w:line="276" w:lineRule="auto"/>
        <w:ind w:left="284"/>
        <w:jc w:val="center"/>
        <w:rPr>
          <w:rFonts w:cs="Arial"/>
          <w:sz w:val="24"/>
        </w:rPr>
      </w:pPr>
      <w:r w:rsidRPr="00E12C3E">
        <w:rPr>
          <w:rFonts w:cs="Arial"/>
          <w:i/>
          <w:iCs/>
          <w:color w:val="FF0000"/>
          <w:sz w:val="24"/>
          <w:highlight w:val="yellow"/>
        </w:rPr>
        <w:t>(vyplní úspešný uchádzač)</w:t>
      </w:r>
    </w:p>
    <w:p w14:paraId="7CB5A552" w14:textId="77777777" w:rsidR="00C4127D" w:rsidRDefault="00C4127D" w:rsidP="005C3C4F">
      <w:pPr>
        <w:pStyle w:val="Import4"/>
        <w:spacing w:line="276" w:lineRule="auto"/>
        <w:ind w:left="720" w:hanging="436"/>
        <w:rPr>
          <w:rFonts w:ascii="Arial" w:hAnsi="Arial" w:cs="Arial"/>
          <w:sz w:val="20"/>
        </w:rPr>
      </w:pPr>
    </w:p>
    <w:p w14:paraId="0E4E2B7D" w14:textId="348634CB" w:rsidR="00C4127D" w:rsidRDefault="00C4127D" w:rsidP="005C3C4F">
      <w:pPr>
        <w:pStyle w:val="Import4"/>
        <w:spacing w:line="276" w:lineRule="auto"/>
        <w:ind w:left="720" w:hanging="436"/>
        <w:rPr>
          <w:rFonts w:ascii="Arial" w:eastAsia="Calibri" w:hAnsi="Arial" w:cs="Arial"/>
          <w:b/>
          <w:sz w:val="20"/>
          <w:lang w:eastAsia="sk-SK"/>
        </w:rPr>
      </w:pPr>
      <w:r w:rsidRPr="00C4127D">
        <w:rPr>
          <w:rFonts w:ascii="Arial" w:eastAsia="Calibri" w:hAnsi="Arial" w:cs="Arial"/>
          <w:b/>
          <w:sz w:val="20"/>
          <w:lang w:eastAsia="sk-SK"/>
        </w:rPr>
        <w:t xml:space="preserve">časť </w:t>
      </w:r>
      <w:r w:rsidR="006866A6">
        <w:rPr>
          <w:rFonts w:ascii="Arial" w:eastAsia="Calibri" w:hAnsi="Arial" w:cs="Arial"/>
          <w:b/>
          <w:sz w:val="20"/>
          <w:lang w:eastAsia="sk-SK"/>
        </w:rPr>
        <w:t>1</w:t>
      </w:r>
      <w:r w:rsidRPr="00C4127D">
        <w:rPr>
          <w:rFonts w:ascii="Arial" w:eastAsia="Calibri" w:hAnsi="Arial" w:cs="Arial"/>
          <w:b/>
          <w:sz w:val="20"/>
          <w:lang w:eastAsia="sk-SK"/>
        </w:rPr>
        <w:t xml:space="preserve"> - CHLÓR tbl </w:t>
      </w:r>
    </w:p>
    <w:p w14:paraId="4C3F94AE" w14:textId="6400D091" w:rsidR="005C3C4F" w:rsidRPr="00E12C3E" w:rsidRDefault="005C3C4F" w:rsidP="005C3C4F">
      <w:pPr>
        <w:pStyle w:val="Import4"/>
        <w:spacing w:line="276" w:lineRule="auto"/>
        <w:ind w:left="720" w:hanging="436"/>
        <w:rPr>
          <w:rFonts w:ascii="Arial" w:hAnsi="Arial" w:cs="Arial"/>
          <w:sz w:val="20"/>
        </w:rPr>
      </w:pPr>
      <w:r w:rsidRPr="00E12C3E">
        <w:rPr>
          <w:rFonts w:ascii="Arial" w:hAnsi="Arial" w:cs="Arial"/>
          <w:sz w:val="20"/>
        </w:rPr>
        <w:t>Cena</w:t>
      </w:r>
      <w:r w:rsidRPr="00E12C3E">
        <w:rPr>
          <w:rFonts w:ascii="Arial" w:hAnsi="Arial" w:cs="Arial"/>
          <w:sz w:val="20"/>
        </w:rPr>
        <w:tab/>
        <w:t xml:space="preserve"> </w:t>
      </w:r>
      <w:r w:rsidRPr="00E12C3E">
        <w:rPr>
          <w:rFonts w:ascii="Arial" w:hAnsi="Arial" w:cs="Arial"/>
          <w:sz w:val="20"/>
        </w:rPr>
        <w:tab/>
        <w:t>.........,.. eur bez DPH</w:t>
      </w:r>
    </w:p>
    <w:p w14:paraId="3E37B3AC" w14:textId="3B1D03C5" w:rsidR="005C3C4F" w:rsidRPr="00E12C3E" w:rsidRDefault="005C3C4F" w:rsidP="005C3C4F">
      <w:pPr>
        <w:pStyle w:val="Import4"/>
        <w:spacing w:line="276" w:lineRule="auto"/>
        <w:ind w:left="720" w:hanging="436"/>
        <w:rPr>
          <w:rFonts w:ascii="Arial" w:hAnsi="Arial" w:cs="Arial"/>
          <w:sz w:val="20"/>
        </w:rPr>
      </w:pPr>
      <w:r w:rsidRPr="00E12C3E">
        <w:rPr>
          <w:rFonts w:ascii="Arial" w:hAnsi="Arial" w:cs="Arial"/>
          <w:sz w:val="20"/>
        </w:rPr>
        <w:t xml:space="preserve">DPH </w:t>
      </w:r>
      <w:r w:rsidRPr="00E12C3E">
        <w:rPr>
          <w:rFonts w:ascii="Arial" w:hAnsi="Arial" w:cs="Arial"/>
          <w:sz w:val="20"/>
        </w:rPr>
        <w:tab/>
        <w:t xml:space="preserve">                .....,.. eur</w:t>
      </w:r>
    </w:p>
    <w:p w14:paraId="79F4ACDD" w14:textId="77777777" w:rsidR="005C3C4F" w:rsidRPr="00E12C3E" w:rsidRDefault="005C3C4F" w:rsidP="005C3C4F">
      <w:pPr>
        <w:pStyle w:val="Import4"/>
        <w:spacing w:line="276" w:lineRule="auto"/>
        <w:ind w:left="284"/>
        <w:rPr>
          <w:rFonts w:ascii="Arial" w:hAnsi="Arial" w:cs="Arial"/>
          <w:sz w:val="20"/>
        </w:rPr>
      </w:pPr>
      <w:r w:rsidRPr="00E12C3E">
        <w:rPr>
          <w:rFonts w:ascii="Arial" w:hAnsi="Arial" w:cs="Arial"/>
          <w:sz w:val="20"/>
        </w:rPr>
        <w:t>Celková cena</w:t>
      </w:r>
      <w:r w:rsidRPr="00E12C3E">
        <w:rPr>
          <w:rFonts w:ascii="Arial" w:hAnsi="Arial" w:cs="Arial"/>
          <w:sz w:val="20"/>
        </w:rPr>
        <w:tab/>
      </w:r>
      <w:r w:rsidRPr="00E12C3E">
        <w:rPr>
          <w:rFonts w:ascii="Arial" w:hAnsi="Arial" w:cs="Arial"/>
          <w:sz w:val="20"/>
        </w:rPr>
        <w:tab/>
        <w:t>........</w:t>
      </w:r>
      <w:r w:rsidRPr="00E12C3E">
        <w:rPr>
          <w:rFonts w:ascii="Arial" w:hAnsi="Arial" w:cs="Arial"/>
          <w:b/>
          <w:bCs/>
          <w:sz w:val="20"/>
        </w:rPr>
        <w:t>,.. eur vrátane DPH</w:t>
      </w:r>
    </w:p>
    <w:p w14:paraId="3A98A341" w14:textId="77777777" w:rsidR="005C3C4F" w:rsidRPr="00E12C3E" w:rsidRDefault="005C3C4F" w:rsidP="005C3C4F">
      <w:pPr>
        <w:pStyle w:val="Import4"/>
        <w:spacing w:line="276" w:lineRule="auto"/>
        <w:ind w:left="284"/>
        <w:rPr>
          <w:rFonts w:ascii="Arial" w:hAnsi="Arial" w:cs="Arial"/>
          <w:sz w:val="20"/>
        </w:rPr>
      </w:pPr>
      <w:r w:rsidRPr="00E12C3E">
        <w:rPr>
          <w:rFonts w:ascii="Arial" w:hAnsi="Arial" w:cs="Arial"/>
          <w:sz w:val="20"/>
        </w:rPr>
        <w:t>(slovom:</w:t>
      </w:r>
      <w:r w:rsidRPr="00E12C3E">
        <w:rPr>
          <w:rFonts w:ascii="Arial" w:hAnsi="Arial" w:cs="Arial"/>
          <w:sz w:val="20"/>
        </w:rPr>
        <w:tab/>
        <w:t>............. eur )</w:t>
      </w:r>
      <w:r w:rsidRPr="00E12C3E">
        <w:rPr>
          <w:rFonts w:ascii="Arial" w:hAnsi="Arial" w:cs="Arial"/>
          <w:sz w:val="20"/>
          <w:vertAlign w:val="superscript"/>
        </w:rPr>
        <w:t xml:space="preserve"> </w:t>
      </w:r>
      <w:r w:rsidRPr="00E12C3E">
        <w:rPr>
          <w:rFonts w:ascii="Arial" w:hAnsi="Arial" w:cs="Arial"/>
          <w:sz w:val="20"/>
        </w:rPr>
        <w:t>.</w:t>
      </w:r>
    </w:p>
    <w:p w14:paraId="0CBBCFF4" w14:textId="77777777" w:rsidR="005C3C4F" w:rsidRPr="00E12C3E" w:rsidRDefault="005C3C4F" w:rsidP="005C3C4F">
      <w:pPr>
        <w:pStyle w:val="Import4"/>
        <w:spacing w:line="276" w:lineRule="auto"/>
        <w:ind w:left="284"/>
        <w:rPr>
          <w:rFonts w:ascii="Arial" w:hAnsi="Arial" w:cs="Arial"/>
          <w:sz w:val="20"/>
        </w:rPr>
      </w:pPr>
    </w:p>
    <w:p w14:paraId="1C25873A" w14:textId="00A33649" w:rsidR="005C3C4F" w:rsidRPr="00E12C3E" w:rsidRDefault="00972047" w:rsidP="005C3C4F">
      <w:pPr>
        <w:pStyle w:val="Import4"/>
        <w:spacing w:line="276" w:lineRule="auto"/>
        <w:ind w:left="720" w:hanging="436"/>
        <w:rPr>
          <w:rFonts w:ascii="Arial" w:eastAsia="Calibri" w:hAnsi="Arial" w:cs="Arial"/>
          <w:b/>
          <w:sz w:val="20"/>
          <w:lang w:eastAsia="sk-SK"/>
        </w:rPr>
      </w:pPr>
      <w:r w:rsidRPr="00972047">
        <w:rPr>
          <w:rFonts w:ascii="Arial" w:eastAsia="Calibri" w:hAnsi="Arial" w:cs="Arial"/>
          <w:b/>
          <w:sz w:val="20"/>
          <w:lang w:eastAsia="sk-SK"/>
        </w:rPr>
        <w:t xml:space="preserve">časť </w:t>
      </w:r>
      <w:r w:rsidR="006866A6">
        <w:rPr>
          <w:rFonts w:ascii="Arial" w:eastAsia="Calibri" w:hAnsi="Arial" w:cs="Arial"/>
          <w:b/>
          <w:sz w:val="20"/>
          <w:lang w:eastAsia="sk-SK"/>
        </w:rPr>
        <w:t>2</w:t>
      </w:r>
      <w:r w:rsidRPr="00972047">
        <w:rPr>
          <w:rFonts w:ascii="Arial" w:eastAsia="Calibri" w:hAnsi="Arial" w:cs="Arial"/>
          <w:b/>
          <w:sz w:val="20"/>
          <w:lang w:eastAsia="sk-SK"/>
        </w:rPr>
        <w:t xml:space="preserve"> - KAZ</w:t>
      </w:r>
    </w:p>
    <w:p w14:paraId="66C18FC3" w14:textId="77777777" w:rsidR="005C3C4F" w:rsidRPr="00E12C3E" w:rsidRDefault="005C3C4F" w:rsidP="005C3C4F">
      <w:pPr>
        <w:pStyle w:val="Import4"/>
        <w:spacing w:line="276" w:lineRule="auto"/>
        <w:ind w:left="720" w:hanging="436"/>
        <w:rPr>
          <w:rFonts w:ascii="Arial" w:hAnsi="Arial" w:cs="Arial"/>
          <w:sz w:val="20"/>
        </w:rPr>
      </w:pPr>
      <w:r w:rsidRPr="00E12C3E">
        <w:rPr>
          <w:rFonts w:ascii="Arial" w:hAnsi="Arial" w:cs="Arial"/>
          <w:sz w:val="20"/>
        </w:rPr>
        <w:t>Cena</w:t>
      </w:r>
      <w:r w:rsidRPr="00E12C3E">
        <w:rPr>
          <w:rFonts w:ascii="Arial" w:hAnsi="Arial" w:cs="Arial"/>
          <w:sz w:val="20"/>
        </w:rPr>
        <w:tab/>
        <w:t xml:space="preserve"> </w:t>
      </w:r>
      <w:r w:rsidRPr="00E12C3E">
        <w:rPr>
          <w:rFonts w:ascii="Arial" w:hAnsi="Arial" w:cs="Arial"/>
          <w:sz w:val="20"/>
        </w:rPr>
        <w:tab/>
        <w:t>.........,.. eur bez DPH</w:t>
      </w:r>
    </w:p>
    <w:p w14:paraId="2AB527EC" w14:textId="63267B33" w:rsidR="005C3C4F" w:rsidRPr="00E12C3E" w:rsidRDefault="005C3C4F" w:rsidP="005C3C4F">
      <w:pPr>
        <w:pStyle w:val="Import4"/>
        <w:spacing w:line="276" w:lineRule="auto"/>
        <w:ind w:left="720" w:hanging="436"/>
        <w:rPr>
          <w:rFonts w:ascii="Arial" w:hAnsi="Arial" w:cs="Arial"/>
          <w:sz w:val="20"/>
        </w:rPr>
      </w:pPr>
      <w:r w:rsidRPr="00E12C3E">
        <w:rPr>
          <w:rFonts w:ascii="Arial" w:hAnsi="Arial" w:cs="Arial"/>
          <w:sz w:val="20"/>
        </w:rPr>
        <w:t xml:space="preserve">DPH </w:t>
      </w:r>
      <w:r w:rsidRPr="00E12C3E">
        <w:rPr>
          <w:rFonts w:ascii="Arial" w:hAnsi="Arial" w:cs="Arial"/>
          <w:sz w:val="20"/>
        </w:rPr>
        <w:tab/>
        <w:t xml:space="preserve">                .....,.. eur</w:t>
      </w:r>
    </w:p>
    <w:p w14:paraId="02C95AC9" w14:textId="77777777" w:rsidR="005C3C4F" w:rsidRPr="00E12C3E" w:rsidRDefault="005C3C4F" w:rsidP="005C3C4F">
      <w:pPr>
        <w:pStyle w:val="Import4"/>
        <w:spacing w:line="276" w:lineRule="auto"/>
        <w:ind w:left="284"/>
        <w:rPr>
          <w:rFonts w:ascii="Arial" w:hAnsi="Arial" w:cs="Arial"/>
          <w:sz w:val="20"/>
        </w:rPr>
      </w:pPr>
      <w:r w:rsidRPr="00E12C3E">
        <w:rPr>
          <w:rFonts w:ascii="Arial" w:hAnsi="Arial" w:cs="Arial"/>
          <w:sz w:val="20"/>
        </w:rPr>
        <w:t>Celková cena</w:t>
      </w:r>
      <w:r w:rsidRPr="00E12C3E">
        <w:rPr>
          <w:rFonts w:ascii="Arial" w:hAnsi="Arial" w:cs="Arial"/>
          <w:sz w:val="20"/>
        </w:rPr>
        <w:tab/>
      </w:r>
      <w:r w:rsidRPr="00E12C3E">
        <w:rPr>
          <w:rFonts w:ascii="Arial" w:hAnsi="Arial" w:cs="Arial"/>
          <w:sz w:val="20"/>
        </w:rPr>
        <w:tab/>
        <w:t>........</w:t>
      </w:r>
      <w:r w:rsidRPr="00E12C3E">
        <w:rPr>
          <w:rFonts w:ascii="Arial" w:hAnsi="Arial" w:cs="Arial"/>
          <w:b/>
          <w:bCs/>
          <w:sz w:val="20"/>
        </w:rPr>
        <w:t>,.. eur vrátane DPH</w:t>
      </w:r>
    </w:p>
    <w:p w14:paraId="01AC8087" w14:textId="77777777" w:rsidR="005C3C4F" w:rsidRPr="00E12C3E" w:rsidRDefault="005C3C4F" w:rsidP="005C3C4F">
      <w:pPr>
        <w:pStyle w:val="Import4"/>
        <w:spacing w:line="276" w:lineRule="auto"/>
        <w:ind w:left="284"/>
        <w:rPr>
          <w:rFonts w:ascii="Arial" w:hAnsi="Arial" w:cs="Arial"/>
          <w:sz w:val="20"/>
        </w:rPr>
      </w:pPr>
      <w:r w:rsidRPr="00E12C3E">
        <w:rPr>
          <w:rFonts w:ascii="Arial" w:hAnsi="Arial" w:cs="Arial"/>
          <w:sz w:val="20"/>
        </w:rPr>
        <w:t>(slovom:</w:t>
      </w:r>
      <w:r w:rsidRPr="00E12C3E">
        <w:rPr>
          <w:rFonts w:ascii="Arial" w:hAnsi="Arial" w:cs="Arial"/>
          <w:sz w:val="20"/>
        </w:rPr>
        <w:tab/>
        <w:t>............. eur )</w:t>
      </w:r>
      <w:r w:rsidRPr="00E12C3E">
        <w:rPr>
          <w:rFonts w:ascii="Arial" w:hAnsi="Arial" w:cs="Arial"/>
          <w:sz w:val="20"/>
          <w:vertAlign w:val="superscript"/>
        </w:rPr>
        <w:t xml:space="preserve"> </w:t>
      </w:r>
      <w:r w:rsidRPr="00E12C3E">
        <w:rPr>
          <w:rFonts w:ascii="Arial" w:hAnsi="Arial" w:cs="Arial"/>
          <w:sz w:val="20"/>
        </w:rPr>
        <w:t>.</w:t>
      </w:r>
    </w:p>
    <w:p w14:paraId="51CB74AA" w14:textId="77777777" w:rsidR="005C3C4F" w:rsidRPr="00E12C3E" w:rsidRDefault="005C3C4F" w:rsidP="005C3C4F">
      <w:pPr>
        <w:pStyle w:val="Import4"/>
        <w:spacing w:line="276" w:lineRule="auto"/>
        <w:ind w:left="284"/>
        <w:rPr>
          <w:rFonts w:ascii="Arial" w:hAnsi="Arial" w:cs="Arial"/>
          <w:sz w:val="20"/>
        </w:rPr>
      </w:pPr>
    </w:p>
    <w:p w14:paraId="614EF9F8" w14:textId="3CF35156" w:rsidR="00972047" w:rsidRDefault="00972047" w:rsidP="005C3C4F">
      <w:pPr>
        <w:pStyle w:val="Import4"/>
        <w:spacing w:line="276" w:lineRule="auto"/>
        <w:ind w:left="720" w:hanging="436"/>
        <w:rPr>
          <w:rFonts w:ascii="Arial" w:eastAsia="Calibri" w:hAnsi="Arial" w:cs="Arial"/>
          <w:b/>
          <w:sz w:val="20"/>
          <w:lang w:eastAsia="sk-SK"/>
        </w:rPr>
      </w:pPr>
      <w:r w:rsidRPr="00972047">
        <w:rPr>
          <w:rFonts w:ascii="Arial" w:eastAsia="Calibri" w:hAnsi="Arial" w:cs="Arial"/>
          <w:b/>
          <w:sz w:val="20"/>
          <w:lang w:eastAsia="sk-SK"/>
        </w:rPr>
        <w:lastRenderedPageBreak/>
        <w:t xml:space="preserve">časť </w:t>
      </w:r>
      <w:r w:rsidR="006866A6">
        <w:rPr>
          <w:rFonts w:ascii="Arial" w:eastAsia="Calibri" w:hAnsi="Arial" w:cs="Arial"/>
          <w:b/>
          <w:sz w:val="20"/>
          <w:lang w:eastAsia="sk-SK"/>
        </w:rPr>
        <w:t>3</w:t>
      </w:r>
      <w:r w:rsidRPr="00972047">
        <w:rPr>
          <w:rFonts w:ascii="Arial" w:eastAsia="Calibri" w:hAnsi="Arial" w:cs="Arial"/>
          <w:b/>
          <w:sz w:val="20"/>
          <w:lang w:eastAsia="sk-SK"/>
        </w:rPr>
        <w:t xml:space="preserve"> - Malé plochy ALKOHOL</w:t>
      </w:r>
    </w:p>
    <w:p w14:paraId="2FDA3A74" w14:textId="23A73953" w:rsidR="005C3C4F" w:rsidRPr="00E12C3E" w:rsidRDefault="005C3C4F" w:rsidP="005C3C4F">
      <w:pPr>
        <w:pStyle w:val="Import4"/>
        <w:spacing w:line="276" w:lineRule="auto"/>
        <w:ind w:left="720" w:hanging="436"/>
        <w:rPr>
          <w:rFonts w:ascii="Arial" w:hAnsi="Arial" w:cs="Arial"/>
          <w:sz w:val="20"/>
        </w:rPr>
      </w:pPr>
      <w:r w:rsidRPr="00E12C3E">
        <w:rPr>
          <w:rFonts w:ascii="Arial" w:hAnsi="Arial" w:cs="Arial"/>
          <w:sz w:val="20"/>
        </w:rPr>
        <w:t>Cena</w:t>
      </w:r>
      <w:r w:rsidRPr="00E12C3E">
        <w:rPr>
          <w:rFonts w:ascii="Arial" w:hAnsi="Arial" w:cs="Arial"/>
          <w:sz w:val="20"/>
        </w:rPr>
        <w:tab/>
        <w:t xml:space="preserve"> </w:t>
      </w:r>
      <w:r w:rsidRPr="00E12C3E">
        <w:rPr>
          <w:rFonts w:ascii="Arial" w:hAnsi="Arial" w:cs="Arial"/>
          <w:sz w:val="20"/>
        </w:rPr>
        <w:tab/>
        <w:t>.........,.. eur bez DPH</w:t>
      </w:r>
    </w:p>
    <w:p w14:paraId="6201467C" w14:textId="05A4C589" w:rsidR="005C3C4F" w:rsidRPr="00E12C3E" w:rsidRDefault="005C3C4F" w:rsidP="005C3C4F">
      <w:pPr>
        <w:pStyle w:val="Import4"/>
        <w:spacing w:line="276" w:lineRule="auto"/>
        <w:ind w:left="720" w:hanging="436"/>
        <w:rPr>
          <w:rFonts w:ascii="Arial" w:hAnsi="Arial" w:cs="Arial"/>
          <w:sz w:val="20"/>
        </w:rPr>
      </w:pPr>
      <w:r w:rsidRPr="00E12C3E">
        <w:rPr>
          <w:rFonts w:ascii="Arial" w:hAnsi="Arial" w:cs="Arial"/>
          <w:sz w:val="20"/>
        </w:rPr>
        <w:t xml:space="preserve">DPH </w:t>
      </w:r>
      <w:r w:rsidRPr="00E12C3E">
        <w:rPr>
          <w:rFonts w:ascii="Arial" w:hAnsi="Arial" w:cs="Arial"/>
          <w:sz w:val="20"/>
        </w:rPr>
        <w:tab/>
        <w:t xml:space="preserve">                .....,.. eur</w:t>
      </w:r>
    </w:p>
    <w:p w14:paraId="65F9F4C9" w14:textId="77777777" w:rsidR="005C3C4F" w:rsidRPr="00E12C3E" w:rsidRDefault="005C3C4F" w:rsidP="005C3C4F">
      <w:pPr>
        <w:pStyle w:val="Import4"/>
        <w:spacing w:line="276" w:lineRule="auto"/>
        <w:ind w:left="284"/>
        <w:rPr>
          <w:rFonts w:ascii="Arial" w:hAnsi="Arial" w:cs="Arial"/>
          <w:sz w:val="20"/>
        </w:rPr>
      </w:pPr>
      <w:r w:rsidRPr="00E12C3E">
        <w:rPr>
          <w:rFonts w:ascii="Arial" w:hAnsi="Arial" w:cs="Arial"/>
          <w:sz w:val="20"/>
        </w:rPr>
        <w:t>Celková cena</w:t>
      </w:r>
      <w:r w:rsidRPr="00E12C3E">
        <w:rPr>
          <w:rFonts w:ascii="Arial" w:hAnsi="Arial" w:cs="Arial"/>
          <w:sz w:val="20"/>
        </w:rPr>
        <w:tab/>
      </w:r>
      <w:r w:rsidRPr="00E12C3E">
        <w:rPr>
          <w:rFonts w:ascii="Arial" w:hAnsi="Arial" w:cs="Arial"/>
          <w:sz w:val="20"/>
        </w:rPr>
        <w:tab/>
        <w:t>........</w:t>
      </w:r>
      <w:r w:rsidRPr="00E12C3E">
        <w:rPr>
          <w:rFonts w:ascii="Arial" w:hAnsi="Arial" w:cs="Arial"/>
          <w:b/>
          <w:bCs/>
          <w:sz w:val="20"/>
        </w:rPr>
        <w:t>,.. eur vrátane DPH</w:t>
      </w:r>
    </w:p>
    <w:p w14:paraId="4130B8E2" w14:textId="77777777" w:rsidR="005C3C4F" w:rsidRPr="00E12C3E" w:rsidRDefault="005C3C4F" w:rsidP="005C3C4F">
      <w:pPr>
        <w:pStyle w:val="Import4"/>
        <w:spacing w:line="276" w:lineRule="auto"/>
        <w:ind w:left="284"/>
        <w:rPr>
          <w:rFonts w:ascii="Arial" w:hAnsi="Arial" w:cs="Arial"/>
          <w:sz w:val="20"/>
        </w:rPr>
      </w:pPr>
      <w:r w:rsidRPr="00E12C3E">
        <w:rPr>
          <w:rFonts w:ascii="Arial" w:hAnsi="Arial" w:cs="Arial"/>
          <w:sz w:val="20"/>
        </w:rPr>
        <w:t>(slovom:</w:t>
      </w:r>
      <w:r w:rsidRPr="00E12C3E">
        <w:rPr>
          <w:rFonts w:ascii="Arial" w:hAnsi="Arial" w:cs="Arial"/>
          <w:sz w:val="20"/>
        </w:rPr>
        <w:tab/>
        <w:t>............. eur )</w:t>
      </w:r>
      <w:r w:rsidRPr="00E12C3E">
        <w:rPr>
          <w:rFonts w:ascii="Arial" w:hAnsi="Arial" w:cs="Arial"/>
          <w:sz w:val="20"/>
          <w:vertAlign w:val="superscript"/>
        </w:rPr>
        <w:t xml:space="preserve"> </w:t>
      </w:r>
      <w:r w:rsidRPr="00E12C3E">
        <w:rPr>
          <w:rFonts w:ascii="Arial" w:hAnsi="Arial" w:cs="Arial"/>
          <w:sz w:val="20"/>
        </w:rPr>
        <w:t>.</w:t>
      </w:r>
    </w:p>
    <w:p w14:paraId="0531853B" w14:textId="77777777" w:rsidR="005C3C4F" w:rsidRPr="00E12C3E" w:rsidRDefault="005C3C4F" w:rsidP="005C3C4F">
      <w:pPr>
        <w:pStyle w:val="Import4"/>
        <w:spacing w:line="276" w:lineRule="auto"/>
        <w:ind w:left="284"/>
        <w:rPr>
          <w:rFonts w:ascii="Arial" w:hAnsi="Arial" w:cs="Arial"/>
          <w:sz w:val="20"/>
        </w:rPr>
      </w:pPr>
    </w:p>
    <w:p w14:paraId="52A10B6C" w14:textId="33E8D6D6" w:rsidR="00972047" w:rsidRDefault="00972047" w:rsidP="005C3C4F">
      <w:pPr>
        <w:pStyle w:val="Import4"/>
        <w:spacing w:line="276" w:lineRule="auto"/>
        <w:ind w:left="720" w:hanging="436"/>
        <w:rPr>
          <w:rFonts w:ascii="Arial" w:eastAsia="Calibri" w:hAnsi="Arial" w:cs="Arial"/>
          <w:b/>
          <w:sz w:val="20"/>
          <w:lang w:eastAsia="sk-SK"/>
        </w:rPr>
      </w:pPr>
      <w:r w:rsidRPr="00972047">
        <w:rPr>
          <w:rFonts w:ascii="Arial" w:eastAsia="Calibri" w:hAnsi="Arial" w:cs="Arial"/>
          <w:b/>
          <w:sz w:val="20"/>
          <w:lang w:eastAsia="sk-SK"/>
        </w:rPr>
        <w:t xml:space="preserve">časť </w:t>
      </w:r>
      <w:r w:rsidR="006866A6">
        <w:rPr>
          <w:rFonts w:ascii="Arial" w:eastAsia="Calibri" w:hAnsi="Arial" w:cs="Arial"/>
          <w:b/>
          <w:sz w:val="20"/>
          <w:lang w:eastAsia="sk-SK"/>
        </w:rPr>
        <w:t>4</w:t>
      </w:r>
      <w:r w:rsidRPr="00972047">
        <w:rPr>
          <w:rFonts w:ascii="Arial" w:eastAsia="Calibri" w:hAnsi="Arial" w:cs="Arial"/>
          <w:b/>
          <w:sz w:val="20"/>
          <w:lang w:eastAsia="sk-SK"/>
        </w:rPr>
        <w:t>- Veľké plochy AK</w:t>
      </w:r>
    </w:p>
    <w:p w14:paraId="017D57BC" w14:textId="4D125058" w:rsidR="005C3C4F" w:rsidRPr="00E12C3E" w:rsidRDefault="005C3C4F" w:rsidP="005C3C4F">
      <w:pPr>
        <w:pStyle w:val="Import4"/>
        <w:spacing w:line="276" w:lineRule="auto"/>
        <w:ind w:left="720" w:hanging="436"/>
        <w:rPr>
          <w:rFonts w:ascii="Arial" w:hAnsi="Arial" w:cs="Arial"/>
          <w:sz w:val="20"/>
        </w:rPr>
      </w:pPr>
      <w:r w:rsidRPr="00E12C3E">
        <w:rPr>
          <w:rFonts w:ascii="Arial" w:hAnsi="Arial" w:cs="Arial"/>
          <w:sz w:val="20"/>
        </w:rPr>
        <w:t>Cena</w:t>
      </w:r>
      <w:r w:rsidRPr="00E12C3E">
        <w:rPr>
          <w:rFonts w:ascii="Arial" w:hAnsi="Arial" w:cs="Arial"/>
          <w:sz w:val="20"/>
        </w:rPr>
        <w:tab/>
        <w:t xml:space="preserve"> </w:t>
      </w:r>
      <w:r w:rsidRPr="00E12C3E">
        <w:rPr>
          <w:rFonts w:ascii="Arial" w:hAnsi="Arial" w:cs="Arial"/>
          <w:sz w:val="20"/>
        </w:rPr>
        <w:tab/>
        <w:t>.........,.. eur bez DPH</w:t>
      </w:r>
    </w:p>
    <w:p w14:paraId="409B8650" w14:textId="1D3AD89C" w:rsidR="005C3C4F" w:rsidRPr="00E12C3E" w:rsidRDefault="005C3C4F" w:rsidP="005C3C4F">
      <w:pPr>
        <w:pStyle w:val="Import4"/>
        <w:spacing w:line="276" w:lineRule="auto"/>
        <w:ind w:left="720" w:hanging="436"/>
        <w:rPr>
          <w:rFonts w:ascii="Arial" w:hAnsi="Arial" w:cs="Arial"/>
          <w:sz w:val="20"/>
        </w:rPr>
      </w:pPr>
      <w:r w:rsidRPr="00E12C3E">
        <w:rPr>
          <w:rFonts w:ascii="Arial" w:hAnsi="Arial" w:cs="Arial"/>
          <w:sz w:val="20"/>
        </w:rPr>
        <w:t xml:space="preserve">DPH </w:t>
      </w:r>
      <w:r w:rsidRPr="00E12C3E">
        <w:rPr>
          <w:rFonts w:ascii="Arial" w:hAnsi="Arial" w:cs="Arial"/>
          <w:sz w:val="20"/>
        </w:rPr>
        <w:tab/>
        <w:t xml:space="preserve">                .....,.. eur</w:t>
      </w:r>
    </w:p>
    <w:p w14:paraId="297C7BB0" w14:textId="77777777" w:rsidR="005C3C4F" w:rsidRPr="00E12C3E" w:rsidRDefault="005C3C4F" w:rsidP="005C3C4F">
      <w:pPr>
        <w:pStyle w:val="Import4"/>
        <w:spacing w:line="276" w:lineRule="auto"/>
        <w:ind w:left="284"/>
        <w:rPr>
          <w:rFonts w:ascii="Arial" w:hAnsi="Arial" w:cs="Arial"/>
          <w:sz w:val="20"/>
        </w:rPr>
      </w:pPr>
      <w:r w:rsidRPr="00E12C3E">
        <w:rPr>
          <w:rFonts w:ascii="Arial" w:hAnsi="Arial" w:cs="Arial"/>
          <w:sz w:val="20"/>
        </w:rPr>
        <w:t>Celková cena</w:t>
      </w:r>
      <w:r w:rsidRPr="00E12C3E">
        <w:rPr>
          <w:rFonts w:ascii="Arial" w:hAnsi="Arial" w:cs="Arial"/>
          <w:sz w:val="20"/>
        </w:rPr>
        <w:tab/>
      </w:r>
      <w:r w:rsidRPr="00E12C3E">
        <w:rPr>
          <w:rFonts w:ascii="Arial" w:hAnsi="Arial" w:cs="Arial"/>
          <w:sz w:val="20"/>
        </w:rPr>
        <w:tab/>
        <w:t>........</w:t>
      </w:r>
      <w:r w:rsidRPr="00E12C3E">
        <w:rPr>
          <w:rFonts w:ascii="Arial" w:hAnsi="Arial" w:cs="Arial"/>
          <w:b/>
          <w:bCs/>
          <w:sz w:val="20"/>
        </w:rPr>
        <w:t>,.. eur vrátane DPH</w:t>
      </w:r>
    </w:p>
    <w:p w14:paraId="27A1DEF6" w14:textId="77777777" w:rsidR="005C3C4F" w:rsidRPr="00E12C3E" w:rsidRDefault="005C3C4F" w:rsidP="005C3C4F">
      <w:pPr>
        <w:pStyle w:val="Import4"/>
        <w:spacing w:line="276" w:lineRule="auto"/>
        <w:ind w:left="284"/>
        <w:rPr>
          <w:rFonts w:ascii="Arial" w:hAnsi="Arial" w:cs="Arial"/>
          <w:sz w:val="20"/>
        </w:rPr>
      </w:pPr>
      <w:r w:rsidRPr="00E12C3E">
        <w:rPr>
          <w:rFonts w:ascii="Arial" w:hAnsi="Arial" w:cs="Arial"/>
          <w:sz w:val="20"/>
        </w:rPr>
        <w:t>(slovom:</w:t>
      </w:r>
      <w:r w:rsidRPr="00E12C3E">
        <w:rPr>
          <w:rFonts w:ascii="Arial" w:hAnsi="Arial" w:cs="Arial"/>
          <w:sz w:val="20"/>
        </w:rPr>
        <w:tab/>
        <w:t>............. eur )</w:t>
      </w:r>
      <w:r w:rsidRPr="00E12C3E">
        <w:rPr>
          <w:rFonts w:ascii="Arial" w:hAnsi="Arial" w:cs="Arial"/>
          <w:sz w:val="20"/>
          <w:vertAlign w:val="superscript"/>
        </w:rPr>
        <w:t xml:space="preserve"> </w:t>
      </w:r>
      <w:r w:rsidRPr="00E12C3E">
        <w:rPr>
          <w:rFonts w:ascii="Arial" w:hAnsi="Arial" w:cs="Arial"/>
          <w:sz w:val="20"/>
        </w:rPr>
        <w:t>.</w:t>
      </w:r>
    </w:p>
    <w:p w14:paraId="07F35CE9" w14:textId="77777777" w:rsidR="005C3C4F" w:rsidRPr="00E12C3E" w:rsidRDefault="005C3C4F" w:rsidP="005C3C4F">
      <w:pPr>
        <w:pStyle w:val="Import4"/>
        <w:spacing w:line="276" w:lineRule="auto"/>
        <w:ind w:left="284"/>
        <w:rPr>
          <w:rFonts w:ascii="Arial" w:hAnsi="Arial" w:cs="Arial"/>
          <w:sz w:val="20"/>
        </w:rPr>
      </w:pPr>
    </w:p>
    <w:p w14:paraId="5FB46566" w14:textId="77777777" w:rsidR="00951220" w:rsidRPr="00D72F84" w:rsidRDefault="00951220" w:rsidP="00951220">
      <w:pPr>
        <w:autoSpaceDE w:val="0"/>
        <w:spacing w:line="276" w:lineRule="auto"/>
        <w:ind w:left="284"/>
        <w:rPr>
          <w:rFonts w:cs="Arial"/>
          <w:szCs w:val="20"/>
        </w:rPr>
      </w:pPr>
      <w:r w:rsidRPr="004A1A12">
        <w:rPr>
          <w:rFonts w:cs="Arial"/>
          <w:szCs w:val="20"/>
        </w:rPr>
        <w:t>Predávajúci berie na vedomie , že celkové množstvá a druhy jednotlivých druhov tovarov sú uvedené ako predpokladané. Kupujúci konkrétne množstvá a druhy tovaru v závislosti od svojich potrieb bližšie špecifikuje v jednotlivých objednávkach. Kupujúci je oprávnený neodobrať celkové predpokladané množstvo tovaru, predávajúci nemá z tohto dôvodu právo na ušlý zisk. Rámcová zmluva sa uzatvára do vyčerpania stanoveného finančného limitu, t.j. dohodnutej zmluvnej ceny alebo do lehoty uvedenej v zmluve, podľa toho, čo nastane skôr.</w:t>
      </w:r>
    </w:p>
    <w:p w14:paraId="26A2E3DB" w14:textId="77777777" w:rsidR="00951220" w:rsidRPr="00413634" w:rsidRDefault="00951220" w:rsidP="00951220">
      <w:pPr>
        <w:autoSpaceDE w:val="0"/>
        <w:spacing w:line="276" w:lineRule="auto"/>
        <w:rPr>
          <w:rFonts w:cs="Arial"/>
          <w:szCs w:val="20"/>
        </w:rPr>
      </w:pPr>
    </w:p>
    <w:p w14:paraId="520C0E51" w14:textId="77777777" w:rsidR="00951220" w:rsidRPr="00AF57D1" w:rsidRDefault="00951220" w:rsidP="00951220">
      <w:pPr>
        <w:pStyle w:val="Default"/>
        <w:numPr>
          <w:ilvl w:val="0"/>
          <w:numId w:val="35"/>
        </w:numPr>
        <w:suppressAutoHyphens/>
        <w:autoSpaceDN/>
        <w:adjustRightInd/>
        <w:spacing w:line="276" w:lineRule="auto"/>
        <w:ind w:left="284" w:hanging="284"/>
        <w:jc w:val="both"/>
        <w:rPr>
          <w:rFonts w:ascii="Arial" w:hAnsi="Arial" w:cs="Arial"/>
          <w:sz w:val="20"/>
          <w:szCs w:val="20"/>
        </w:rPr>
      </w:pPr>
      <w:r w:rsidRPr="00413634">
        <w:rPr>
          <w:rFonts w:ascii="Arial" w:hAnsi="Arial" w:cs="Arial"/>
          <w:sz w:val="20"/>
          <w:szCs w:val="20"/>
        </w:rPr>
        <w:t xml:space="preserve">V prípade, ak sa po uzatvorení tejto zmluvy preukáže, že na relevantnom trhu existuje cena (ďalej tiež ako nižšia cena) za rovnaké alebo porovnateľné plnenie ako je obsiahnuté v tejto zmluve a predávajúci už preukázateľne v minulosti za takúto nižšiu cenu plnenie poskytol, resp. ešte stále poskytuje, pričom rozdiel medzi nižšou cenou a cenou podľa tejto zmluvy je viac ako 5 % </w:t>
      </w:r>
      <w:r w:rsidRPr="00413634">
        <w:rPr>
          <w:rFonts w:ascii="Arial" w:hAnsi="Arial" w:cs="Arial"/>
          <w:sz w:val="20"/>
          <w:szCs w:val="20"/>
        </w:rPr>
        <w:br/>
        <w:t>v neprospech ceny podľa tejto zmluvy, zaväzuje sa predávajúci poskytnúť kupujúcemu pre takéto plnenie objednané po preukázaní tejto skutočnosti dodatočnú zľavu vo výške rozdielu medzi ním poskytovanou cenou podľa tejto zmluvy a nižšou cenou</w:t>
      </w:r>
      <w:r>
        <w:rPr>
          <w:rFonts w:ascii="Arial" w:hAnsi="Arial" w:cs="Arial"/>
          <w:sz w:val="20"/>
          <w:szCs w:val="20"/>
        </w:rPr>
        <w:t>.</w:t>
      </w:r>
      <w:r w:rsidRPr="00853386" w:rsidDel="00F22B59">
        <w:rPr>
          <w:sz w:val="22"/>
        </w:rPr>
        <w:t xml:space="preserve"> </w:t>
      </w:r>
    </w:p>
    <w:p w14:paraId="338E1763" w14:textId="77777777" w:rsidR="00951220" w:rsidRDefault="00951220" w:rsidP="00951220">
      <w:pPr>
        <w:pStyle w:val="Default"/>
        <w:suppressAutoHyphens/>
        <w:autoSpaceDN/>
        <w:adjustRightInd/>
        <w:spacing w:line="276" w:lineRule="auto"/>
        <w:ind w:left="284"/>
        <w:jc w:val="both"/>
        <w:rPr>
          <w:rFonts w:ascii="Arial" w:hAnsi="Arial" w:cs="Arial"/>
          <w:sz w:val="20"/>
          <w:szCs w:val="20"/>
        </w:rPr>
      </w:pPr>
    </w:p>
    <w:p w14:paraId="6D240242" w14:textId="77777777" w:rsidR="00951220" w:rsidRPr="00413634" w:rsidRDefault="00951220" w:rsidP="00951220">
      <w:pPr>
        <w:pStyle w:val="Default"/>
        <w:spacing w:line="276" w:lineRule="auto"/>
        <w:ind w:left="284"/>
        <w:jc w:val="both"/>
        <w:rPr>
          <w:rFonts w:ascii="Arial" w:hAnsi="Arial" w:cs="Arial"/>
          <w:sz w:val="20"/>
          <w:szCs w:val="20"/>
        </w:rPr>
      </w:pPr>
    </w:p>
    <w:p w14:paraId="1977A141" w14:textId="77777777" w:rsidR="00951220" w:rsidRPr="00413634" w:rsidRDefault="00951220" w:rsidP="00951220">
      <w:pPr>
        <w:tabs>
          <w:tab w:val="num" w:pos="284"/>
        </w:tabs>
        <w:autoSpaceDE w:val="0"/>
        <w:spacing w:line="276" w:lineRule="auto"/>
        <w:jc w:val="center"/>
        <w:rPr>
          <w:rFonts w:eastAsia="Arial" w:cs="Arial"/>
          <w:b/>
          <w:bCs/>
          <w:szCs w:val="20"/>
        </w:rPr>
      </w:pPr>
      <w:r w:rsidRPr="00413634">
        <w:rPr>
          <w:rFonts w:eastAsia="Calibri" w:cs="Arial"/>
          <w:b/>
          <w:szCs w:val="20"/>
        </w:rPr>
        <w:t>Článok V</w:t>
      </w:r>
    </w:p>
    <w:p w14:paraId="1D71F715" w14:textId="77777777" w:rsidR="00951220" w:rsidRDefault="00951220" w:rsidP="00951220">
      <w:pPr>
        <w:tabs>
          <w:tab w:val="num" w:pos="284"/>
        </w:tabs>
        <w:autoSpaceDE w:val="0"/>
        <w:spacing w:line="276" w:lineRule="auto"/>
        <w:jc w:val="center"/>
        <w:rPr>
          <w:rFonts w:eastAsia="Calibri" w:cs="Arial"/>
          <w:b/>
          <w:bCs/>
          <w:szCs w:val="20"/>
        </w:rPr>
      </w:pPr>
      <w:r w:rsidRPr="00413634">
        <w:rPr>
          <w:rFonts w:eastAsia="Calibri" w:cs="Arial"/>
          <w:b/>
          <w:bCs/>
          <w:szCs w:val="20"/>
        </w:rPr>
        <w:t>Dodacie podmienky</w:t>
      </w:r>
    </w:p>
    <w:p w14:paraId="3820AA82" w14:textId="680A3184" w:rsidR="00951220" w:rsidRDefault="00951220" w:rsidP="00951220">
      <w:pPr>
        <w:pStyle w:val="Default"/>
        <w:numPr>
          <w:ilvl w:val="0"/>
          <w:numId w:val="36"/>
        </w:numPr>
        <w:tabs>
          <w:tab w:val="clear" w:pos="0"/>
        </w:tabs>
        <w:suppressAutoHyphens/>
        <w:autoSpaceDN/>
        <w:adjustRightInd/>
        <w:spacing w:before="120" w:line="276" w:lineRule="auto"/>
        <w:jc w:val="both"/>
        <w:rPr>
          <w:rFonts w:ascii="Arial" w:hAnsi="Arial" w:cs="Arial"/>
          <w:color w:val="auto"/>
          <w:sz w:val="20"/>
          <w:szCs w:val="20"/>
        </w:rPr>
      </w:pPr>
      <w:r w:rsidRPr="00BD78C0">
        <w:rPr>
          <w:rFonts w:ascii="Arial" w:hAnsi="Arial" w:cs="Arial"/>
          <w:color w:val="auto"/>
          <w:sz w:val="20"/>
          <w:szCs w:val="20"/>
        </w:rPr>
        <w:t xml:space="preserve">Dodanie </w:t>
      </w:r>
      <w:r w:rsidR="008D34B4">
        <w:rPr>
          <w:rFonts w:ascii="Arial" w:hAnsi="Arial" w:cs="Arial"/>
          <w:color w:val="auto"/>
          <w:sz w:val="20"/>
          <w:szCs w:val="20"/>
        </w:rPr>
        <w:t>predmetu zmluvy</w:t>
      </w:r>
      <w:r w:rsidRPr="00BD78C0">
        <w:rPr>
          <w:rFonts w:ascii="Arial" w:hAnsi="Arial" w:cs="Arial"/>
          <w:color w:val="auto"/>
          <w:sz w:val="20"/>
          <w:szCs w:val="20"/>
        </w:rPr>
        <w:t xml:space="preserve"> bude prebiehať formou objednávok podľa aktuálnych potrieb kupujúceho</w:t>
      </w:r>
      <w:r>
        <w:rPr>
          <w:rFonts w:ascii="Arial" w:hAnsi="Arial" w:cs="Arial"/>
          <w:color w:val="auto"/>
          <w:sz w:val="20"/>
          <w:szCs w:val="20"/>
        </w:rPr>
        <w:t xml:space="preserve">. </w:t>
      </w:r>
      <w:r w:rsidRPr="00BD78C0">
        <w:rPr>
          <w:rFonts w:ascii="Arial" w:hAnsi="Arial" w:cs="Arial"/>
          <w:color w:val="auto"/>
          <w:sz w:val="20"/>
          <w:szCs w:val="20"/>
        </w:rPr>
        <w:t>Predávajúci je povinný dodať kupujúcemu spolu s tovarom všetky doklady a dokumenty týkajúce sa tovaru.</w:t>
      </w:r>
    </w:p>
    <w:p w14:paraId="583A1AD0" w14:textId="77777777" w:rsidR="00951220" w:rsidRPr="00E53EE8" w:rsidRDefault="00951220" w:rsidP="00951220">
      <w:pPr>
        <w:pStyle w:val="Default"/>
        <w:numPr>
          <w:ilvl w:val="0"/>
          <w:numId w:val="36"/>
        </w:numPr>
        <w:tabs>
          <w:tab w:val="clear" w:pos="0"/>
        </w:tabs>
        <w:suppressAutoHyphens/>
        <w:autoSpaceDN/>
        <w:adjustRightInd/>
        <w:spacing w:before="120" w:line="276" w:lineRule="auto"/>
        <w:jc w:val="both"/>
        <w:rPr>
          <w:rFonts w:ascii="Arial" w:hAnsi="Arial" w:cs="Arial"/>
          <w:color w:val="auto"/>
          <w:sz w:val="20"/>
          <w:szCs w:val="20"/>
        </w:rPr>
      </w:pPr>
      <w:r w:rsidRPr="00E53EE8">
        <w:rPr>
          <w:rFonts w:ascii="Arial" w:hAnsi="Arial" w:cs="Arial"/>
          <w:color w:val="auto"/>
          <w:sz w:val="20"/>
          <w:szCs w:val="20"/>
        </w:rPr>
        <w:t>Cena je vrátane dopravy na miesto plnenia. Dopravu na</w:t>
      </w:r>
      <w:r w:rsidRPr="00E53EE8">
        <w:rPr>
          <w:rFonts w:ascii="Arial" w:hAnsi="Arial" w:cs="Arial"/>
          <w:sz w:val="20"/>
          <w:szCs w:val="20"/>
        </w:rPr>
        <w:t xml:space="preserve"> miesto plnenia zabezpečí predávajúci v súlade s platnými  predpismi. </w:t>
      </w:r>
    </w:p>
    <w:p w14:paraId="482D1948" w14:textId="237DC645" w:rsidR="007328D2" w:rsidRPr="000A698A" w:rsidRDefault="007328D2" w:rsidP="007328D2">
      <w:pPr>
        <w:pStyle w:val="Default"/>
        <w:numPr>
          <w:ilvl w:val="0"/>
          <w:numId w:val="36"/>
        </w:numPr>
        <w:tabs>
          <w:tab w:val="clear" w:pos="0"/>
        </w:tabs>
        <w:suppressAutoHyphens/>
        <w:spacing w:before="120" w:line="276" w:lineRule="auto"/>
        <w:jc w:val="both"/>
        <w:rPr>
          <w:rFonts w:ascii="Arial" w:hAnsi="Arial" w:cs="Arial"/>
          <w:sz w:val="20"/>
          <w:szCs w:val="20"/>
        </w:rPr>
      </w:pPr>
      <w:r w:rsidRPr="00413634">
        <w:rPr>
          <w:rFonts w:ascii="Arial" w:hAnsi="Arial" w:cs="Arial"/>
          <w:sz w:val="20"/>
          <w:szCs w:val="20"/>
        </w:rPr>
        <w:t xml:space="preserve">Miestom plnenia </w:t>
      </w:r>
      <w:r>
        <w:rPr>
          <w:rFonts w:ascii="Arial" w:hAnsi="Arial" w:cs="Arial"/>
          <w:sz w:val="20"/>
          <w:szCs w:val="20"/>
        </w:rPr>
        <w:t>sú odberné miesta</w:t>
      </w:r>
      <w:r w:rsidRPr="00413634">
        <w:rPr>
          <w:rFonts w:ascii="Arial" w:hAnsi="Arial" w:cs="Arial"/>
          <w:sz w:val="20"/>
          <w:szCs w:val="20"/>
        </w:rPr>
        <w:t xml:space="preserve"> : </w:t>
      </w:r>
      <w:r>
        <w:rPr>
          <w:rFonts w:ascii="Arial" w:hAnsi="Arial" w:cs="Arial"/>
          <w:sz w:val="20"/>
          <w:szCs w:val="20"/>
        </w:rPr>
        <w:t>1.n</w:t>
      </w:r>
      <w:r w:rsidRPr="000A698A">
        <w:rPr>
          <w:rFonts w:ascii="Arial" w:hAnsi="Arial" w:cs="Arial"/>
          <w:sz w:val="20"/>
          <w:szCs w:val="20"/>
        </w:rPr>
        <w:t>emocničná lekáreň</w:t>
      </w:r>
      <w:r>
        <w:rPr>
          <w:rFonts w:ascii="Arial" w:hAnsi="Arial" w:cs="Arial"/>
          <w:sz w:val="20"/>
          <w:szCs w:val="20"/>
        </w:rPr>
        <w:t>, 2. </w:t>
      </w:r>
      <w:r w:rsidRPr="000A698A">
        <w:rPr>
          <w:rFonts w:ascii="Arial" w:hAnsi="Arial" w:cs="Arial"/>
          <w:sz w:val="20"/>
          <w:szCs w:val="20"/>
        </w:rPr>
        <w:t>sklad</w:t>
      </w:r>
      <w:r>
        <w:rPr>
          <w:rFonts w:ascii="Arial" w:hAnsi="Arial" w:cs="Arial"/>
          <w:sz w:val="20"/>
          <w:szCs w:val="20"/>
        </w:rPr>
        <w:t xml:space="preserve"> </w:t>
      </w:r>
      <w:r w:rsidRPr="000A698A">
        <w:rPr>
          <w:rFonts w:ascii="Arial" w:hAnsi="Arial" w:cs="Arial"/>
          <w:sz w:val="20"/>
          <w:szCs w:val="20"/>
        </w:rPr>
        <w:t xml:space="preserve">všeobecného materiálu, </w:t>
      </w:r>
      <w:r>
        <w:rPr>
          <w:rFonts w:ascii="Arial" w:hAnsi="Arial" w:cs="Arial"/>
          <w:sz w:val="20"/>
          <w:szCs w:val="20"/>
        </w:rPr>
        <w:t>3.</w:t>
      </w:r>
      <w:r w:rsidRPr="000A698A">
        <w:rPr>
          <w:rFonts w:ascii="Arial" w:hAnsi="Arial" w:cs="Arial"/>
          <w:sz w:val="20"/>
          <w:szCs w:val="20"/>
        </w:rPr>
        <w:t xml:space="preserve">sklad pre verejnú lekáreň </w:t>
      </w:r>
      <w:r>
        <w:rPr>
          <w:rFonts w:ascii="Arial" w:hAnsi="Arial" w:cs="Arial"/>
          <w:sz w:val="20"/>
          <w:szCs w:val="20"/>
        </w:rPr>
        <w:t>n</w:t>
      </w:r>
      <w:r w:rsidRPr="004D799A">
        <w:rPr>
          <w:rFonts w:ascii="Arial" w:hAnsi="Arial" w:cs="Arial"/>
          <w:sz w:val="20"/>
          <w:szCs w:val="20"/>
        </w:rPr>
        <w:t>a</w:t>
      </w:r>
      <w:r>
        <w:rPr>
          <w:rFonts w:ascii="Arial" w:hAnsi="Arial" w:cs="Arial"/>
          <w:sz w:val="20"/>
          <w:szCs w:val="20"/>
        </w:rPr>
        <w:t xml:space="preserve"> a</w:t>
      </w:r>
      <w:r w:rsidRPr="004D799A">
        <w:rPr>
          <w:rFonts w:ascii="Arial" w:hAnsi="Arial" w:cs="Arial"/>
          <w:sz w:val="20"/>
          <w:szCs w:val="20"/>
        </w:rPr>
        <w:t>dres</w:t>
      </w:r>
      <w:r>
        <w:rPr>
          <w:rFonts w:ascii="Arial" w:hAnsi="Arial" w:cs="Arial"/>
          <w:sz w:val="20"/>
          <w:szCs w:val="20"/>
        </w:rPr>
        <w:t>e</w:t>
      </w:r>
      <w:r w:rsidRPr="004D799A">
        <w:rPr>
          <w:rFonts w:ascii="Arial" w:hAnsi="Arial" w:cs="Arial"/>
          <w:sz w:val="20"/>
          <w:szCs w:val="20"/>
        </w:rPr>
        <w:t xml:space="preserve"> sídla kupujúceho </w:t>
      </w:r>
      <w:r w:rsidRPr="000A698A">
        <w:rPr>
          <w:rFonts w:ascii="Arial" w:hAnsi="Arial" w:cs="Arial"/>
          <w:sz w:val="20"/>
          <w:szCs w:val="20"/>
        </w:rPr>
        <w:t>v čase od 7.30 do 14.30 hod</w:t>
      </w:r>
    </w:p>
    <w:p w14:paraId="12E7E4C2" w14:textId="77777777" w:rsidR="00951220" w:rsidRPr="005B6B03" w:rsidRDefault="00951220" w:rsidP="00951220">
      <w:pPr>
        <w:pStyle w:val="Default"/>
        <w:numPr>
          <w:ilvl w:val="0"/>
          <w:numId w:val="36"/>
        </w:numPr>
        <w:tabs>
          <w:tab w:val="clear" w:pos="0"/>
        </w:tabs>
        <w:suppressAutoHyphens/>
        <w:autoSpaceDN/>
        <w:adjustRightInd/>
        <w:spacing w:before="120" w:line="276" w:lineRule="auto"/>
        <w:jc w:val="both"/>
        <w:rPr>
          <w:rFonts w:ascii="Arial" w:hAnsi="Arial" w:cs="Arial"/>
          <w:color w:val="auto"/>
          <w:sz w:val="20"/>
          <w:szCs w:val="20"/>
        </w:rPr>
      </w:pPr>
      <w:r w:rsidRPr="00D8165D">
        <w:rPr>
          <w:rFonts w:ascii="Arial" w:hAnsi="Arial" w:cs="Arial"/>
          <w:b/>
          <w:bCs/>
          <w:sz w:val="20"/>
          <w:szCs w:val="20"/>
        </w:rPr>
        <w:t>Predávajúci je povinný dodať nový, nepoužitý</w:t>
      </w:r>
      <w:r>
        <w:rPr>
          <w:rFonts w:ascii="Arial" w:hAnsi="Arial" w:cs="Arial"/>
          <w:b/>
          <w:bCs/>
          <w:sz w:val="20"/>
          <w:szCs w:val="20"/>
        </w:rPr>
        <w:t>, nerepasovaný</w:t>
      </w:r>
      <w:r w:rsidRPr="00D8165D">
        <w:rPr>
          <w:rFonts w:ascii="Arial" w:hAnsi="Arial" w:cs="Arial"/>
          <w:b/>
          <w:bCs/>
          <w:sz w:val="20"/>
          <w:szCs w:val="20"/>
        </w:rPr>
        <w:t xml:space="preserve"> tovar do 3 pracovných dní</w:t>
      </w:r>
      <w:r w:rsidRPr="00413634">
        <w:rPr>
          <w:rFonts w:ascii="Arial" w:hAnsi="Arial" w:cs="Arial"/>
          <w:sz w:val="20"/>
          <w:szCs w:val="20"/>
        </w:rPr>
        <w:t xml:space="preserve"> </w:t>
      </w:r>
      <w:r w:rsidRPr="00D8165D">
        <w:rPr>
          <w:rFonts w:ascii="Arial" w:hAnsi="Arial" w:cs="Arial"/>
          <w:b/>
          <w:bCs/>
          <w:sz w:val="20"/>
          <w:szCs w:val="20"/>
        </w:rPr>
        <w:t xml:space="preserve">od odoslania </w:t>
      </w:r>
      <w:r>
        <w:rPr>
          <w:rFonts w:ascii="Arial" w:hAnsi="Arial" w:cs="Arial"/>
          <w:b/>
          <w:bCs/>
          <w:sz w:val="20"/>
          <w:szCs w:val="20"/>
        </w:rPr>
        <w:t xml:space="preserve">čiastkovej </w:t>
      </w:r>
      <w:r w:rsidRPr="00D8165D">
        <w:rPr>
          <w:rFonts w:ascii="Arial" w:hAnsi="Arial" w:cs="Arial"/>
          <w:b/>
          <w:bCs/>
          <w:sz w:val="20"/>
          <w:szCs w:val="20"/>
        </w:rPr>
        <w:t>objednávky kupujúceho</w:t>
      </w:r>
      <w:r w:rsidRPr="00413634">
        <w:rPr>
          <w:rFonts w:ascii="Arial" w:hAnsi="Arial" w:cs="Arial"/>
          <w:sz w:val="20"/>
          <w:szCs w:val="20"/>
        </w:rPr>
        <w:t>, ak sa zmluvné strany nedohodnú na inom termíne.</w:t>
      </w:r>
      <w:r>
        <w:rPr>
          <w:rFonts w:ascii="Arial" w:hAnsi="Arial" w:cs="Arial"/>
          <w:sz w:val="20"/>
          <w:szCs w:val="20"/>
        </w:rPr>
        <w:t xml:space="preserve"> Predávajúci je v uvedenej lehote dodania oprávnený dodať tovar aj čiastkovými plneniami a to tak, aby do uplynutia dohodnutej lehoty bolo plnenie dodané v celom rozsahu podľa objednávky Kupujúceho.  </w:t>
      </w:r>
    </w:p>
    <w:p w14:paraId="653FA112" w14:textId="6A1A8006" w:rsidR="00951220" w:rsidRDefault="00951220" w:rsidP="00951220">
      <w:pPr>
        <w:pStyle w:val="Default"/>
        <w:suppressAutoHyphens/>
        <w:spacing w:before="120" w:line="276" w:lineRule="auto"/>
        <w:ind w:left="360"/>
        <w:rPr>
          <w:rFonts w:ascii="Arial" w:hAnsi="Arial" w:cs="Arial"/>
          <w:sz w:val="20"/>
          <w:szCs w:val="20"/>
        </w:rPr>
      </w:pPr>
      <w:r>
        <w:rPr>
          <w:rFonts w:ascii="Arial" w:hAnsi="Arial" w:cs="Arial"/>
          <w:sz w:val="20"/>
          <w:szCs w:val="20"/>
        </w:rPr>
        <w:t>Predávajúci je povinný zaškoliť zamestnancov kupujúceho v zmysle Čl. III ods. 1 in fine najneskôr do 14 dní odo dňa účinnosti zmluvy na každú časť tovaru uvedenú v Čl. IV ods. 1 tejto zmluvy.</w:t>
      </w:r>
    </w:p>
    <w:p w14:paraId="55130B07" w14:textId="77777777" w:rsidR="00951220" w:rsidRDefault="00951220" w:rsidP="00951220">
      <w:pPr>
        <w:pStyle w:val="Default"/>
        <w:numPr>
          <w:ilvl w:val="0"/>
          <w:numId w:val="36"/>
        </w:numPr>
        <w:tabs>
          <w:tab w:val="clear" w:pos="0"/>
        </w:tabs>
        <w:suppressAutoHyphens/>
        <w:autoSpaceDN/>
        <w:adjustRightInd/>
        <w:spacing w:before="120" w:line="276" w:lineRule="auto"/>
        <w:jc w:val="both"/>
        <w:rPr>
          <w:rFonts w:ascii="Arial" w:hAnsi="Arial" w:cs="Arial"/>
          <w:color w:val="auto"/>
          <w:sz w:val="20"/>
          <w:szCs w:val="20"/>
        </w:rPr>
      </w:pPr>
      <w:r w:rsidRPr="00413634">
        <w:rPr>
          <w:rFonts w:ascii="Arial" w:hAnsi="Arial" w:cs="Arial"/>
          <w:color w:val="auto"/>
          <w:sz w:val="20"/>
          <w:szCs w:val="20"/>
        </w:rPr>
        <w:t xml:space="preserve">V prípade dodania tovaru prostredníctvom zásielkovej služby je </w:t>
      </w:r>
      <w:r>
        <w:rPr>
          <w:rFonts w:ascii="Arial" w:hAnsi="Arial" w:cs="Arial"/>
          <w:color w:val="auto"/>
          <w:sz w:val="20"/>
          <w:szCs w:val="20"/>
        </w:rPr>
        <w:t>predávajúci</w:t>
      </w:r>
      <w:r w:rsidRPr="00413634">
        <w:rPr>
          <w:rFonts w:ascii="Arial" w:hAnsi="Arial" w:cs="Arial"/>
          <w:color w:val="auto"/>
          <w:sz w:val="20"/>
          <w:szCs w:val="20"/>
        </w:rPr>
        <w:t xml:space="preserve"> povinný informovať </w:t>
      </w:r>
      <w:r>
        <w:rPr>
          <w:rFonts w:ascii="Arial" w:hAnsi="Arial" w:cs="Arial"/>
          <w:color w:val="auto"/>
          <w:sz w:val="20"/>
          <w:szCs w:val="20"/>
        </w:rPr>
        <w:t>kupujúceho</w:t>
      </w:r>
      <w:r w:rsidRPr="00413634">
        <w:rPr>
          <w:rFonts w:ascii="Arial" w:hAnsi="Arial" w:cs="Arial"/>
          <w:color w:val="auto"/>
          <w:sz w:val="20"/>
          <w:szCs w:val="20"/>
        </w:rPr>
        <w:t xml:space="preserve"> telefonicky a zároveň min. 24 hodín pred dodaním tovaru zaslať e-mailom dodací list.</w:t>
      </w:r>
    </w:p>
    <w:p w14:paraId="569ADD10" w14:textId="718DD5C4" w:rsidR="00951220" w:rsidRDefault="00951220" w:rsidP="00951220">
      <w:pPr>
        <w:pStyle w:val="Default"/>
        <w:numPr>
          <w:ilvl w:val="0"/>
          <w:numId w:val="36"/>
        </w:numPr>
        <w:tabs>
          <w:tab w:val="clear" w:pos="0"/>
        </w:tabs>
        <w:suppressAutoHyphens/>
        <w:autoSpaceDN/>
        <w:adjustRightInd/>
        <w:spacing w:before="120" w:line="276" w:lineRule="auto"/>
        <w:jc w:val="both"/>
        <w:rPr>
          <w:rFonts w:ascii="Arial" w:hAnsi="Arial" w:cs="Arial"/>
          <w:color w:val="auto"/>
          <w:sz w:val="20"/>
          <w:szCs w:val="20"/>
        </w:rPr>
      </w:pPr>
      <w:r w:rsidRPr="006866A6">
        <w:rPr>
          <w:rFonts w:ascii="Arial" w:hAnsi="Arial" w:cs="Arial"/>
          <w:b/>
          <w:bCs/>
          <w:color w:val="000000" w:themeColor="text1"/>
          <w:sz w:val="20"/>
          <w:szCs w:val="20"/>
        </w:rPr>
        <w:t xml:space="preserve">Objednávka sa môže realizovať, emailom na adresu predávajúceho, e-mail: </w:t>
      </w:r>
      <w:hyperlink r:id="rId20" w:history="1">
        <w:r w:rsidRPr="006866A6">
          <w:rPr>
            <w:rStyle w:val="Hypertextovprepojenie"/>
            <w:rFonts w:cs="Arial"/>
            <w:b/>
            <w:bCs/>
            <w:sz w:val="20"/>
            <w:szCs w:val="20"/>
            <w:highlight w:val="yellow"/>
          </w:rPr>
          <w:t>..............@........sk</w:t>
        </w:r>
      </w:hyperlink>
      <w:r w:rsidR="00C46108">
        <w:rPr>
          <w:rFonts w:ascii="Arial" w:hAnsi="Arial" w:cs="Arial"/>
          <w:color w:val="000000" w:themeColor="text1"/>
          <w:sz w:val="20"/>
          <w:szCs w:val="20"/>
        </w:rPr>
        <w:t xml:space="preserve">. </w:t>
      </w:r>
      <w:r w:rsidRPr="00291BF9">
        <w:rPr>
          <w:rFonts w:ascii="Arial" w:hAnsi="Arial" w:cs="Arial"/>
          <w:color w:val="000000" w:themeColor="text1"/>
          <w:sz w:val="20"/>
          <w:szCs w:val="20"/>
        </w:rPr>
        <w:t>Predávajúci potvrdí prevzatie objednávky od kupujúceho a to tak, že e-mailom kupujúcemu bezodkladne, najneskôr do 24 hodín odo dňa, v ktorom bola objednávka odoslaná kupujúcim</w:t>
      </w:r>
      <w:r>
        <w:rPr>
          <w:rFonts w:ascii="Arial" w:hAnsi="Arial" w:cs="Arial"/>
          <w:color w:val="000000" w:themeColor="text1"/>
          <w:sz w:val="20"/>
          <w:szCs w:val="20"/>
        </w:rPr>
        <w:t xml:space="preserve"> zašle potvrdenie objednávky</w:t>
      </w:r>
      <w:r w:rsidRPr="00291BF9">
        <w:rPr>
          <w:rFonts w:ascii="Arial" w:hAnsi="Arial" w:cs="Arial"/>
          <w:color w:val="000000" w:themeColor="text1"/>
          <w:sz w:val="20"/>
          <w:szCs w:val="20"/>
        </w:rPr>
        <w:t xml:space="preserve">.   </w:t>
      </w:r>
      <w:r w:rsidRPr="006866A6">
        <w:rPr>
          <w:rFonts w:ascii="Arial" w:hAnsi="Arial" w:cs="Arial"/>
          <w:color w:val="000000" w:themeColor="text1"/>
        </w:rPr>
        <w:t>(</w:t>
      </w:r>
      <w:r w:rsidRPr="006866A6">
        <w:rPr>
          <w:rFonts w:ascii="Arial" w:hAnsi="Arial" w:cs="Arial"/>
          <w:color w:val="FF0000"/>
        </w:rPr>
        <w:t xml:space="preserve">vyplní </w:t>
      </w:r>
      <w:r w:rsidR="009F29F5" w:rsidRPr="006866A6">
        <w:rPr>
          <w:rFonts w:ascii="Arial" w:hAnsi="Arial" w:cs="Arial"/>
          <w:color w:val="FF0000"/>
        </w:rPr>
        <w:t xml:space="preserve">úspešný </w:t>
      </w:r>
      <w:r w:rsidRPr="006866A6">
        <w:rPr>
          <w:rFonts w:ascii="Arial" w:hAnsi="Arial" w:cs="Arial"/>
          <w:color w:val="FF0000"/>
        </w:rPr>
        <w:t>uchádzač</w:t>
      </w:r>
      <w:r w:rsidRPr="006866A6">
        <w:rPr>
          <w:rFonts w:ascii="Arial" w:hAnsi="Arial" w:cs="Arial"/>
          <w:color w:val="000000" w:themeColor="text1"/>
        </w:rPr>
        <w:t>)</w:t>
      </w:r>
    </w:p>
    <w:p w14:paraId="0E1FA0A2" w14:textId="30FB02F2" w:rsidR="00951220" w:rsidRDefault="00951220" w:rsidP="00951220">
      <w:pPr>
        <w:pStyle w:val="Default"/>
        <w:numPr>
          <w:ilvl w:val="0"/>
          <w:numId w:val="36"/>
        </w:numPr>
        <w:tabs>
          <w:tab w:val="clear" w:pos="0"/>
        </w:tabs>
        <w:suppressAutoHyphens/>
        <w:autoSpaceDN/>
        <w:adjustRightInd/>
        <w:spacing w:before="120" w:line="276" w:lineRule="auto"/>
        <w:jc w:val="both"/>
        <w:rPr>
          <w:rFonts w:ascii="Arial" w:hAnsi="Arial" w:cs="Arial"/>
          <w:color w:val="auto"/>
          <w:sz w:val="20"/>
          <w:szCs w:val="20"/>
        </w:rPr>
      </w:pPr>
      <w:r w:rsidRPr="00291BF9">
        <w:rPr>
          <w:rFonts w:ascii="Arial" w:hAnsi="Arial" w:cs="Arial"/>
          <w:color w:val="auto"/>
          <w:sz w:val="20"/>
          <w:szCs w:val="20"/>
        </w:rPr>
        <w:lastRenderedPageBreak/>
        <w:t>Predávajúci sa zaväzuje dodávať tovar</w:t>
      </w:r>
      <w:r w:rsidR="009F29F5">
        <w:rPr>
          <w:rFonts w:ascii="Arial" w:hAnsi="Arial" w:cs="Arial"/>
          <w:color w:val="auto"/>
          <w:sz w:val="20"/>
          <w:szCs w:val="20"/>
        </w:rPr>
        <w:t xml:space="preserve"> </w:t>
      </w:r>
      <w:r w:rsidRPr="00291BF9">
        <w:rPr>
          <w:rFonts w:ascii="Arial" w:hAnsi="Arial" w:cs="Arial"/>
          <w:color w:val="auto"/>
          <w:sz w:val="20"/>
          <w:szCs w:val="20"/>
        </w:rPr>
        <w:t>po celú dobu trvania tejto zmluvy.</w:t>
      </w:r>
    </w:p>
    <w:p w14:paraId="6E6216F4" w14:textId="77777777" w:rsidR="00951220" w:rsidRDefault="00951220" w:rsidP="00951220">
      <w:pPr>
        <w:pStyle w:val="Default"/>
        <w:numPr>
          <w:ilvl w:val="0"/>
          <w:numId w:val="36"/>
        </w:numPr>
        <w:tabs>
          <w:tab w:val="clear" w:pos="0"/>
        </w:tabs>
        <w:suppressAutoHyphens/>
        <w:autoSpaceDN/>
        <w:adjustRightInd/>
        <w:spacing w:before="120" w:line="276" w:lineRule="auto"/>
        <w:jc w:val="both"/>
        <w:rPr>
          <w:rFonts w:ascii="Arial" w:hAnsi="Arial" w:cs="Arial"/>
          <w:color w:val="auto"/>
          <w:sz w:val="20"/>
          <w:szCs w:val="20"/>
        </w:rPr>
      </w:pPr>
      <w:r w:rsidRPr="00291BF9">
        <w:rPr>
          <w:rFonts w:ascii="Arial" w:hAnsi="Arial" w:cs="Arial"/>
          <w:color w:val="auto"/>
          <w:sz w:val="20"/>
          <w:szCs w:val="20"/>
        </w:rPr>
        <w:t>Kupujúci nadobúda vlastnícke právo k tovaru okamihom prevzatia tovaru kupujúcim.</w:t>
      </w:r>
    </w:p>
    <w:p w14:paraId="44178002" w14:textId="77777777" w:rsidR="00951220" w:rsidRDefault="00951220" w:rsidP="00951220">
      <w:pPr>
        <w:pStyle w:val="Default"/>
        <w:numPr>
          <w:ilvl w:val="0"/>
          <w:numId w:val="36"/>
        </w:numPr>
        <w:tabs>
          <w:tab w:val="clear" w:pos="0"/>
        </w:tabs>
        <w:suppressAutoHyphens/>
        <w:autoSpaceDN/>
        <w:adjustRightInd/>
        <w:spacing w:before="120" w:line="276" w:lineRule="auto"/>
        <w:jc w:val="both"/>
        <w:rPr>
          <w:rFonts w:ascii="Arial" w:hAnsi="Arial" w:cs="Arial"/>
          <w:color w:val="auto"/>
          <w:sz w:val="20"/>
          <w:szCs w:val="20"/>
        </w:rPr>
      </w:pPr>
      <w:r w:rsidRPr="00291BF9">
        <w:rPr>
          <w:rFonts w:ascii="Arial" w:hAnsi="Arial" w:cs="Arial"/>
          <w:color w:val="auto"/>
          <w:sz w:val="20"/>
          <w:szCs w:val="20"/>
        </w:rPr>
        <w:t>Kupujúci sa zaväzuje bezodkladne riadne predmet kúpy prevziať a skontrolovať podľa dodacieho listu druh, množstvo a akosť tovaru. Kupujúci má právo neprevziať tovar neúplný alebo vadný. V prípade, keď na základe fyzickej kontroly tovar</w:t>
      </w:r>
      <w:r>
        <w:rPr>
          <w:rFonts w:ascii="Arial" w:hAnsi="Arial" w:cs="Arial"/>
          <w:color w:val="auto"/>
          <w:sz w:val="20"/>
          <w:szCs w:val="20"/>
        </w:rPr>
        <w:t>u</w:t>
      </w:r>
      <w:r w:rsidRPr="00291BF9">
        <w:rPr>
          <w:rFonts w:ascii="Arial" w:hAnsi="Arial" w:cs="Arial"/>
          <w:color w:val="auto"/>
          <w:sz w:val="20"/>
          <w:szCs w:val="20"/>
        </w:rPr>
        <w:t xml:space="preserve"> kupujúci zistí nezrovnalosti – zrejmé chyby a vady tovaru, tovar neprevezme a upovedomí o tom predávajúceho. Predávajúci je povinný na vlastné náklady vady odstrániť.</w:t>
      </w:r>
    </w:p>
    <w:p w14:paraId="54969FD2" w14:textId="77777777" w:rsidR="00951220" w:rsidRDefault="00951220" w:rsidP="00951220">
      <w:pPr>
        <w:pStyle w:val="Default"/>
        <w:numPr>
          <w:ilvl w:val="0"/>
          <w:numId w:val="36"/>
        </w:numPr>
        <w:tabs>
          <w:tab w:val="clear" w:pos="0"/>
        </w:tabs>
        <w:suppressAutoHyphens/>
        <w:autoSpaceDN/>
        <w:adjustRightInd/>
        <w:spacing w:before="120" w:line="276" w:lineRule="auto"/>
        <w:jc w:val="both"/>
        <w:rPr>
          <w:rFonts w:ascii="Arial" w:hAnsi="Arial" w:cs="Arial"/>
          <w:color w:val="auto"/>
          <w:sz w:val="20"/>
          <w:szCs w:val="20"/>
        </w:rPr>
      </w:pPr>
      <w:r w:rsidRPr="00291BF9">
        <w:rPr>
          <w:rFonts w:ascii="Arial" w:hAnsi="Arial" w:cs="Arial"/>
          <w:color w:val="auto"/>
          <w:sz w:val="20"/>
          <w:szCs w:val="20"/>
        </w:rPr>
        <w:t>Pri uplatnení reklamácie je predávajúci povinný tovar prevziať v sídle kupujúceho na vlastné náklady. Predávajúci je povinný vysporiadať reklamáciu vád bezodkladne najneskôr však do 5 pracovných dní od doručenia reklamácie.</w:t>
      </w:r>
    </w:p>
    <w:p w14:paraId="317E25FD" w14:textId="1DF8B15B" w:rsidR="00951220" w:rsidRDefault="00951220" w:rsidP="00951220">
      <w:pPr>
        <w:pStyle w:val="Default"/>
        <w:numPr>
          <w:ilvl w:val="0"/>
          <w:numId w:val="36"/>
        </w:numPr>
        <w:tabs>
          <w:tab w:val="clear" w:pos="0"/>
        </w:tabs>
        <w:suppressAutoHyphens/>
        <w:autoSpaceDN/>
        <w:adjustRightInd/>
        <w:spacing w:before="120" w:line="276" w:lineRule="auto"/>
        <w:jc w:val="both"/>
        <w:rPr>
          <w:rFonts w:ascii="Arial" w:hAnsi="Arial" w:cs="Arial"/>
          <w:color w:val="auto"/>
          <w:sz w:val="20"/>
          <w:szCs w:val="20"/>
        </w:rPr>
      </w:pPr>
      <w:r w:rsidRPr="00291BF9">
        <w:rPr>
          <w:rFonts w:ascii="Arial" w:hAnsi="Arial" w:cs="Arial"/>
          <w:sz w:val="20"/>
          <w:szCs w:val="20"/>
        </w:rPr>
        <w:t>Ak predávajúci nebude schopný počas doby trvania tejto zmluvy, z dôvodov vzniknutých na jeho strane, dodať tovar podľa objednávky kupujúceho, má povinnosť túto informáciu bezodkladne oznámiť kupujúcemu telefonicky a následne potvrdiť e-mailom a kupujúci má právo zabezpečiť tovar zodpovedajúcej kvality od iného dodávateľa v množstve nevyhnutnom na pokrytie jeho potrieb</w:t>
      </w:r>
      <w:r w:rsidRPr="00B132EF">
        <w:rPr>
          <w:rFonts w:ascii="Arial" w:hAnsi="Arial" w:cs="Arial"/>
          <w:sz w:val="20"/>
          <w:szCs w:val="20"/>
        </w:rPr>
        <w:t>.</w:t>
      </w:r>
      <w:r w:rsidR="001A1A87" w:rsidRPr="00B132EF">
        <w:rPr>
          <w:rFonts w:ascii="Arial" w:hAnsi="Arial" w:cs="Arial"/>
          <w:sz w:val="20"/>
          <w:szCs w:val="20"/>
        </w:rPr>
        <w:t xml:space="preserve"> Kupujúci má nárok na preplatenie rozdielu v cene za takto nakúpený tovar od iného dodávateľa vo výške rozdielu medzi cenou za tovar od iného dodávateľa ako je predávajúci a cenou za tovar podľa prílohy č.1 tejto Zmluvy, ak je tento kladný.</w:t>
      </w:r>
    </w:p>
    <w:p w14:paraId="573C954E" w14:textId="7136E5F3" w:rsidR="007328D2" w:rsidRDefault="00951220" w:rsidP="007328D2">
      <w:pPr>
        <w:pStyle w:val="Default"/>
        <w:numPr>
          <w:ilvl w:val="0"/>
          <w:numId w:val="36"/>
        </w:numPr>
        <w:tabs>
          <w:tab w:val="clear" w:pos="0"/>
        </w:tabs>
        <w:suppressAutoHyphens/>
        <w:spacing w:before="120" w:line="276" w:lineRule="auto"/>
        <w:jc w:val="both"/>
        <w:rPr>
          <w:rFonts w:ascii="Arial" w:hAnsi="Arial" w:cs="Arial"/>
          <w:sz w:val="20"/>
          <w:szCs w:val="20"/>
        </w:rPr>
      </w:pPr>
      <w:r w:rsidRPr="00291BF9">
        <w:rPr>
          <w:rFonts w:ascii="Arial" w:hAnsi="Arial" w:cs="Arial"/>
          <w:sz w:val="20"/>
          <w:szCs w:val="20"/>
        </w:rPr>
        <w:t xml:space="preserve">Predávajúci sa zaväzuje dodať tovar, ktorý v čase dodania nemá </w:t>
      </w:r>
      <w:r w:rsidRPr="00154908">
        <w:rPr>
          <w:rFonts w:ascii="Arial" w:hAnsi="Arial" w:cs="Arial"/>
          <w:b/>
          <w:bCs/>
          <w:sz w:val="20"/>
          <w:szCs w:val="20"/>
        </w:rPr>
        <w:t xml:space="preserve">uplynutých viac ako </w:t>
      </w:r>
      <w:r>
        <w:rPr>
          <w:rFonts w:ascii="Arial" w:hAnsi="Arial" w:cs="Arial"/>
          <w:b/>
          <w:bCs/>
          <w:sz w:val="20"/>
          <w:szCs w:val="20"/>
        </w:rPr>
        <w:t>35</w:t>
      </w:r>
      <w:r w:rsidRPr="00154908">
        <w:rPr>
          <w:rFonts w:ascii="Arial" w:hAnsi="Arial" w:cs="Arial"/>
          <w:b/>
          <w:bCs/>
          <w:sz w:val="20"/>
          <w:szCs w:val="20"/>
        </w:rPr>
        <w:t xml:space="preserve"> %</w:t>
      </w:r>
      <w:r w:rsidRPr="00291BF9">
        <w:rPr>
          <w:rFonts w:ascii="Arial" w:hAnsi="Arial" w:cs="Arial"/>
          <w:sz w:val="20"/>
          <w:szCs w:val="20"/>
        </w:rPr>
        <w:t xml:space="preserve"> </w:t>
      </w:r>
      <w:r w:rsidRPr="00154908">
        <w:rPr>
          <w:rFonts w:ascii="Arial" w:hAnsi="Arial" w:cs="Arial"/>
          <w:b/>
          <w:bCs/>
          <w:sz w:val="20"/>
          <w:szCs w:val="20"/>
        </w:rPr>
        <w:t>výrobcom stanovenej exspiračnej doby</w:t>
      </w:r>
      <w:r w:rsidRPr="00291BF9">
        <w:rPr>
          <w:rFonts w:ascii="Arial" w:hAnsi="Arial" w:cs="Arial"/>
          <w:sz w:val="20"/>
          <w:szCs w:val="20"/>
        </w:rPr>
        <w:t xml:space="preserve"> a počas tejto doby bude spĺňať všetky normatívne stanovené kvalitatívne a technické parametre.</w:t>
      </w:r>
      <w:r w:rsidRPr="00551B6B">
        <w:t xml:space="preserve"> </w:t>
      </w:r>
      <w:r w:rsidRPr="00551B6B">
        <w:rPr>
          <w:rFonts w:ascii="Arial" w:hAnsi="Arial" w:cs="Arial"/>
          <w:sz w:val="20"/>
          <w:szCs w:val="20"/>
        </w:rPr>
        <w:t xml:space="preserve">V prípade dodania tovaru s ohrozenou exspiráciou (nad 35%) má </w:t>
      </w:r>
      <w:r>
        <w:rPr>
          <w:rFonts w:ascii="Arial" w:hAnsi="Arial" w:cs="Arial"/>
          <w:sz w:val="20"/>
          <w:szCs w:val="20"/>
        </w:rPr>
        <w:t>kupujúci</w:t>
      </w:r>
      <w:r w:rsidRPr="00551B6B">
        <w:rPr>
          <w:rFonts w:ascii="Arial" w:hAnsi="Arial" w:cs="Arial"/>
          <w:sz w:val="20"/>
          <w:szCs w:val="20"/>
        </w:rPr>
        <w:t xml:space="preserve"> právo takýto tovar podľa</w:t>
      </w:r>
      <w:r>
        <w:rPr>
          <w:rFonts w:ascii="Arial" w:hAnsi="Arial" w:cs="Arial"/>
          <w:sz w:val="20"/>
          <w:szCs w:val="20"/>
        </w:rPr>
        <w:t xml:space="preserve"> </w:t>
      </w:r>
      <w:r w:rsidRPr="00551B6B">
        <w:rPr>
          <w:rFonts w:ascii="Arial" w:hAnsi="Arial" w:cs="Arial"/>
          <w:sz w:val="20"/>
          <w:szCs w:val="20"/>
        </w:rPr>
        <w:t>vlastného uváženia odmietnuť prevziať, ak sa nedohodnú inak.</w:t>
      </w:r>
    </w:p>
    <w:p w14:paraId="6220902A" w14:textId="77777777" w:rsidR="007328D2" w:rsidRPr="007328D2" w:rsidRDefault="007328D2" w:rsidP="007328D2">
      <w:pPr>
        <w:pStyle w:val="Default"/>
        <w:suppressAutoHyphens/>
        <w:spacing w:before="120" w:line="276" w:lineRule="auto"/>
        <w:ind w:left="360"/>
        <w:jc w:val="both"/>
        <w:rPr>
          <w:rFonts w:ascii="Arial" w:hAnsi="Arial" w:cs="Arial"/>
          <w:sz w:val="20"/>
          <w:szCs w:val="20"/>
        </w:rPr>
      </w:pPr>
    </w:p>
    <w:p w14:paraId="2A6AEADE" w14:textId="77777777" w:rsidR="00951220" w:rsidRPr="00413634" w:rsidRDefault="00951220" w:rsidP="00951220">
      <w:pPr>
        <w:pStyle w:val="Default"/>
        <w:spacing w:line="276" w:lineRule="auto"/>
        <w:jc w:val="center"/>
        <w:rPr>
          <w:rFonts w:ascii="Arial" w:hAnsi="Arial" w:cs="Arial"/>
          <w:b/>
          <w:sz w:val="20"/>
          <w:szCs w:val="20"/>
        </w:rPr>
      </w:pPr>
      <w:r w:rsidRPr="00413634">
        <w:rPr>
          <w:rFonts w:ascii="Arial" w:hAnsi="Arial" w:cs="Arial"/>
          <w:b/>
          <w:sz w:val="20"/>
          <w:szCs w:val="20"/>
        </w:rPr>
        <w:t>Článok VI</w:t>
      </w:r>
    </w:p>
    <w:p w14:paraId="62C11FA9" w14:textId="77777777" w:rsidR="00951220" w:rsidRPr="00413634" w:rsidRDefault="00951220" w:rsidP="00951220">
      <w:pPr>
        <w:autoSpaceDE w:val="0"/>
        <w:spacing w:line="276" w:lineRule="auto"/>
        <w:jc w:val="center"/>
        <w:rPr>
          <w:rFonts w:eastAsia="Calibri" w:cs="Arial"/>
          <w:b/>
          <w:szCs w:val="20"/>
        </w:rPr>
      </w:pPr>
      <w:r w:rsidRPr="00413634">
        <w:rPr>
          <w:rFonts w:eastAsia="Calibri" w:cs="Arial"/>
          <w:b/>
          <w:szCs w:val="20"/>
        </w:rPr>
        <w:t>Platobné podmienky</w:t>
      </w:r>
    </w:p>
    <w:p w14:paraId="25E88E82" w14:textId="0413B72D" w:rsidR="00951220" w:rsidRPr="00B132EF" w:rsidRDefault="00951220" w:rsidP="00951220">
      <w:pPr>
        <w:pStyle w:val="Default"/>
        <w:numPr>
          <w:ilvl w:val="1"/>
          <w:numId w:val="34"/>
        </w:numPr>
        <w:suppressAutoHyphens/>
        <w:autoSpaceDN/>
        <w:adjustRightInd/>
        <w:spacing w:before="120" w:line="276" w:lineRule="auto"/>
        <w:ind w:left="284" w:hanging="142"/>
        <w:jc w:val="both"/>
        <w:rPr>
          <w:rFonts w:ascii="Arial" w:hAnsi="Arial" w:cs="Arial"/>
          <w:sz w:val="20"/>
          <w:szCs w:val="20"/>
        </w:rPr>
      </w:pPr>
      <w:r w:rsidRPr="00B132EF">
        <w:rPr>
          <w:rFonts w:ascii="Arial" w:hAnsi="Arial" w:cs="Arial"/>
          <w:color w:val="auto"/>
          <w:sz w:val="20"/>
          <w:szCs w:val="20"/>
        </w:rPr>
        <w:t xml:space="preserve">Zmluvné </w:t>
      </w:r>
      <w:r w:rsidR="00B132EF" w:rsidRPr="00B132EF">
        <w:rPr>
          <w:rFonts w:ascii="Arial" w:hAnsi="Arial" w:cs="Arial"/>
          <w:color w:val="auto"/>
          <w:sz w:val="20"/>
          <w:szCs w:val="20"/>
        </w:rPr>
        <w:t>strany sa dohodli na bezhotovostnom platobnom styku. Predávajúci je povinný vystaviť faktúru do 15 dní odo dňa riadneho dodania tovaru, ak sa uskutoční jedno dodanie v priebehu mesiaca, najneskôr však do piateho pracovného dňa mesiaca, nasledujúceho po mesiaci, v ktorom bol tovar dodaný.</w:t>
      </w:r>
    </w:p>
    <w:p w14:paraId="5B02D8CB" w14:textId="773006B9" w:rsidR="00B132EF" w:rsidRDefault="00B132EF" w:rsidP="00B132EF">
      <w:pPr>
        <w:pStyle w:val="Default"/>
        <w:numPr>
          <w:ilvl w:val="1"/>
          <w:numId w:val="34"/>
        </w:numPr>
        <w:suppressAutoHyphens/>
        <w:autoSpaceDN/>
        <w:adjustRightInd/>
        <w:spacing w:before="120" w:line="276" w:lineRule="auto"/>
        <w:ind w:left="284" w:hanging="142"/>
        <w:jc w:val="both"/>
        <w:rPr>
          <w:rFonts w:ascii="Arial" w:hAnsi="Arial" w:cs="Arial"/>
          <w:sz w:val="20"/>
          <w:szCs w:val="20"/>
        </w:rPr>
      </w:pPr>
      <w:r w:rsidRPr="00B132EF">
        <w:rPr>
          <w:rFonts w:ascii="Arial" w:hAnsi="Arial" w:cs="Arial"/>
          <w:sz w:val="20"/>
          <w:szCs w:val="20"/>
        </w:rPr>
        <w:t xml:space="preserve">Predávajúci je povinný v súlade s § 75 ods.1 zákona o DPH vystaviť súhrnnú faktúru </w:t>
      </w:r>
      <w:r w:rsidR="007328D2" w:rsidRPr="007328D2">
        <w:rPr>
          <w:rFonts w:ascii="Arial" w:hAnsi="Arial" w:cs="Arial"/>
          <w:sz w:val="20"/>
          <w:szCs w:val="20"/>
        </w:rPr>
        <w:t xml:space="preserve">na každé odberné miesto podľa Čl. V bodu 3 zmluvy samostatne </w:t>
      </w:r>
      <w:r w:rsidRPr="00B132EF">
        <w:rPr>
          <w:rFonts w:ascii="Arial" w:hAnsi="Arial" w:cs="Arial"/>
          <w:sz w:val="20"/>
          <w:szCs w:val="20"/>
        </w:rPr>
        <w:t>v polovici kalendárneho mesiaca a na konci kalendárneho mesiaca v prípade, ak sa uskutoční v priebehu kalendárneho mesiaca viac dodaní tovarov, pričom táto súhrnná faktúra môže pokrývať najviac obdobie jedného kalendárneho mesiaca. Súhrnná faktúra sa musí vyhotoviť najneskôr do piateho pracovného dňa mesiaca od skončenia kalendárneho mesiaca v ktorom sa plnenie poskytlo.</w:t>
      </w:r>
    </w:p>
    <w:p w14:paraId="1C6BE30B" w14:textId="77777777" w:rsidR="00B132EF" w:rsidRDefault="00B132EF" w:rsidP="00B132EF">
      <w:pPr>
        <w:pStyle w:val="Default"/>
        <w:numPr>
          <w:ilvl w:val="1"/>
          <w:numId w:val="34"/>
        </w:numPr>
        <w:suppressAutoHyphens/>
        <w:autoSpaceDN/>
        <w:adjustRightInd/>
        <w:spacing w:before="120" w:line="276" w:lineRule="auto"/>
        <w:ind w:left="284" w:hanging="142"/>
        <w:jc w:val="both"/>
        <w:rPr>
          <w:rFonts w:ascii="Arial" w:hAnsi="Arial" w:cs="Arial"/>
          <w:sz w:val="20"/>
          <w:szCs w:val="20"/>
        </w:rPr>
      </w:pPr>
      <w:r w:rsidRPr="00B132EF">
        <w:rPr>
          <w:rFonts w:ascii="Arial" w:hAnsi="Arial" w:cs="Arial"/>
          <w:sz w:val="20"/>
          <w:szCs w:val="20"/>
        </w:rPr>
        <w:t xml:space="preserve">Kupujúci sa s predávajúcim dohodol, že pri porušení povinnosti predávajúceho vystaviť dve súhrnné faktúry za obdobie jedného kalendárneho mesiaca vzniká kupujúcemu nárok na zmluvnú pokutu vo výške desať (10) Eur za každú jednu faktúru vystavenú nad rámec zmluvne dohodnutých dvoch faktúr za obdobie jedného kalendárneho mesiaca. Týmto nie je dotknutý nárok kupujúceho na náhradu škody aj v rozsahu prevyšujúcom výšku dohodnutej zmluvnej pokuty a rovnako týmto nie je dotknutý nárok na inú zmluvnú pokutu podľa tejto zmluvy.       </w:t>
      </w:r>
    </w:p>
    <w:p w14:paraId="562C7F12" w14:textId="4022FF3B" w:rsidR="00B132EF" w:rsidRPr="00B132EF" w:rsidRDefault="00B132EF" w:rsidP="00B132EF">
      <w:pPr>
        <w:pStyle w:val="Default"/>
        <w:numPr>
          <w:ilvl w:val="1"/>
          <w:numId w:val="34"/>
        </w:numPr>
        <w:suppressAutoHyphens/>
        <w:autoSpaceDN/>
        <w:adjustRightInd/>
        <w:spacing w:before="120" w:line="276" w:lineRule="auto"/>
        <w:ind w:left="284" w:hanging="142"/>
        <w:jc w:val="both"/>
        <w:rPr>
          <w:rFonts w:ascii="Arial" w:hAnsi="Arial" w:cs="Arial"/>
          <w:color w:val="auto"/>
          <w:sz w:val="20"/>
          <w:szCs w:val="20"/>
        </w:rPr>
      </w:pPr>
      <w:r w:rsidRPr="00B132EF">
        <w:rPr>
          <w:rFonts w:ascii="Arial" w:hAnsi="Arial" w:cs="Arial"/>
          <w:color w:val="auto"/>
          <w:sz w:val="20"/>
          <w:szCs w:val="20"/>
        </w:rPr>
        <w:t>Fakturácia predmetu zákazky sa bude uskutočňovať priebežne, počas doby plnenia zmluvy, na základe objednávok, zadaných e-mailom, podľa potrieb kupujúceho.</w:t>
      </w:r>
    </w:p>
    <w:p w14:paraId="65AFCB38" w14:textId="041C5FF4" w:rsidR="00951220" w:rsidRPr="00413634" w:rsidRDefault="00951220" w:rsidP="00951220">
      <w:pPr>
        <w:pStyle w:val="Default"/>
        <w:spacing w:before="120" w:line="276" w:lineRule="auto"/>
        <w:ind w:left="284"/>
        <w:jc w:val="both"/>
        <w:rPr>
          <w:rFonts w:ascii="Arial" w:hAnsi="Arial" w:cs="Arial"/>
          <w:sz w:val="20"/>
          <w:szCs w:val="20"/>
        </w:rPr>
      </w:pPr>
      <w:r w:rsidRPr="00413634">
        <w:rPr>
          <w:rFonts w:ascii="Arial" w:hAnsi="Arial" w:cs="Arial"/>
          <w:sz w:val="20"/>
          <w:szCs w:val="20"/>
        </w:rPr>
        <w:t>Faktúra musí obsahovať okrem povinných náležitostí číslo zmluvy, jednotkovú cen</w:t>
      </w:r>
      <w:r w:rsidR="007328D2">
        <w:rPr>
          <w:rFonts w:ascii="Arial" w:hAnsi="Arial" w:cs="Arial"/>
          <w:sz w:val="20"/>
          <w:szCs w:val="20"/>
        </w:rPr>
        <w:t>u</w:t>
      </w:r>
      <w:r w:rsidRPr="00413634">
        <w:rPr>
          <w:rFonts w:ascii="Arial" w:hAnsi="Arial" w:cs="Arial"/>
          <w:sz w:val="20"/>
          <w:szCs w:val="20"/>
        </w:rPr>
        <w:t xml:space="preserve"> bez DPH, jednotkovú cenu s DPH, sadzbu DPH, celkovú cenu bez DPH a celkovú cenu s DPH. Na faktúre je potrebné jednotkové ceny zaokrúhliť maximálne na 4 desatinné miesta. </w:t>
      </w:r>
    </w:p>
    <w:p w14:paraId="241413D0" w14:textId="77777777" w:rsidR="00951220" w:rsidRPr="00413634" w:rsidRDefault="00951220" w:rsidP="00951220">
      <w:pPr>
        <w:autoSpaceDE w:val="0"/>
        <w:spacing w:line="276" w:lineRule="auto"/>
        <w:ind w:left="284"/>
        <w:rPr>
          <w:rFonts w:cs="Arial"/>
          <w:szCs w:val="20"/>
        </w:rPr>
      </w:pPr>
    </w:p>
    <w:p w14:paraId="3148DEB1" w14:textId="54E49B1A" w:rsidR="00951220" w:rsidRPr="00413634" w:rsidRDefault="00951220" w:rsidP="00951220">
      <w:pPr>
        <w:autoSpaceDE w:val="0"/>
        <w:spacing w:line="276" w:lineRule="auto"/>
        <w:ind w:left="284"/>
        <w:rPr>
          <w:rFonts w:cs="Arial"/>
          <w:szCs w:val="20"/>
        </w:rPr>
      </w:pPr>
      <w:r w:rsidRPr="00413634">
        <w:rPr>
          <w:rFonts w:cs="Arial"/>
          <w:szCs w:val="20"/>
        </w:rPr>
        <w:lastRenderedPageBreak/>
        <w:t>Predmetom fakturácie bude len skutočne objednaný a dodaný druh tovaru ako aj skutočne objednané a dodané množstvo tovaru na základe objednávky kupujúceho a potvrdeného dodacieho listu.</w:t>
      </w:r>
    </w:p>
    <w:p w14:paraId="0AA97C81" w14:textId="77777777" w:rsidR="00B132EF" w:rsidRPr="00B132EF" w:rsidRDefault="00951220" w:rsidP="00B132EF">
      <w:pPr>
        <w:pStyle w:val="Default"/>
        <w:numPr>
          <w:ilvl w:val="1"/>
          <w:numId w:val="34"/>
        </w:numPr>
        <w:suppressAutoHyphens/>
        <w:autoSpaceDN/>
        <w:adjustRightInd/>
        <w:spacing w:before="120" w:after="240" w:line="276" w:lineRule="auto"/>
        <w:ind w:left="284" w:hanging="142"/>
        <w:jc w:val="both"/>
        <w:rPr>
          <w:rFonts w:ascii="Arial" w:hAnsi="Arial" w:cs="Arial"/>
          <w:color w:val="auto"/>
          <w:sz w:val="20"/>
          <w:szCs w:val="20"/>
        </w:rPr>
      </w:pPr>
      <w:r w:rsidRPr="00413634">
        <w:rPr>
          <w:rFonts w:ascii="Arial" w:hAnsi="Arial" w:cs="Arial"/>
          <w:sz w:val="20"/>
          <w:szCs w:val="20"/>
        </w:rPr>
        <w:t>V prípade, že faktúra nebude obsahovať všetky náležitosti podľa § 74 ods. 1 zákona č. 222/2004 Z. z. o dani z pridanej hodnoty v znení neskorších predpisov (ďalej len „zákon o dani z pridanej hodnoty“), resp. nebude po stránke vecnej alebo formálnej správne vyhotovená, kupujúci ju vráti predávajúcemu na opravu, zmenu alebo doplnenie  a nová lehota splatnosti začne plynúť dňom doručenia prepracovanej faktúry kupujúcemu</w:t>
      </w:r>
      <w:r>
        <w:rPr>
          <w:rFonts w:ascii="Arial" w:hAnsi="Arial" w:cs="Arial"/>
          <w:sz w:val="20"/>
          <w:szCs w:val="20"/>
        </w:rPr>
        <w:t>.</w:t>
      </w:r>
    </w:p>
    <w:p w14:paraId="1855FE55" w14:textId="77777777" w:rsidR="00B132EF" w:rsidRDefault="00B132EF" w:rsidP="00B132EF">
      <w:pPr>
        <w:pStyle w:val="Default"/>
        <w:numPr>
          <w:ilvl w:val="1"/>
          <w:numId w:val="34"/>
        </w:numPr>
        <w:suppressAutoHyphens/>
        <w:autoSpaceDN/>
        <w:adjustRightInd/>
        <w:spacing w:before="120" w:after="240" w:line="276" w:lineRule="auto"/>
        <w:ind w:left="284" w:hanging="142"/>
        <w:jc w:val="both"/>
        <w:rPr>
          <w:rFonts w:ascii="Arial" w:hAnsi="Arial" w:cs="Arial"/>
          <w:sz w:val="20"/>
          <w:szCs w:val="20"/>
        </w:rPr>
      </w:pPr>
      <w:r w:rsidRPr="00B132EF">
        <w:rPr>
          <w:rFonts w:ascii="Arial" w:hAnsi="Arial" w:cs="Arial"/>
          <w:sz w:val="20"/>
          <w:szCs w:val="20"/>
        </w:rPr>
        <w:t>Splatnosť faktúry je do 60 dní od doručenia faktúry.</w:t>
      </w:r>
    </w:p>
    <w:p w14:paraId="536E057D" w14:textId="700083C3" w:rsidR="00B132EF" w:rsidRPr="00B132EF" w:rsidRDefault="00B132EF" w:rsidP="00B132EF">
      <w:pPr>
        <w:pStyle w:val="Default"/>
        <w:numPr>
          <w:ilvl w:val="1"/>
          <w:numId w:val="34"/>
        </w:numPr>
        <w:suppressAutoHyphens/>
        <w:autoSpaceDN/>
        <w:adjustRightInd/>
        <w:spacing w:before="120" w:after="240" w:line="276" w:lineRule="auto"/>
        <w:ind w:left="284" w:hanging="142"/>
        <w:jc w:val="both"/>
        <w:rPr>
          <w:rFonts w:ascii="Arial" w:hAnsi="Arial" w:cs="Arial"/>
          <w:sz w:val="20"/>
          <w:szCs w:val="20"/>
        </w:rPr>
      </w:pPr>
      <w:r w:rsidRPr="00B132EF">
        <w:rPr>
          <w:rFonts w:ascii="Arial" w:hAnsi="Arial" w:cs="Arial"/>
          <w:sz w:val="20"/>
          <w:szCs w:val="20"/>
        </w:rPr>
        <w:t>Predávajúci zašle faktúru výhradne elektronicky na email : email@nspnz.sk</w:t>
      </w:r>
    </w:p>
    <w:p w14:paraId="36E6498D" w14:textId="488FE5C1" w:rsidR="008976DF" w:rsidRPr="00B132EF" w:rsidRDefault="00951220" w:rsidP="00E12C3E">
      <w:pPr>
        <w:pStyle w:val="Default"/>
        <w:numPr>
          <w:ilvl w:val="1"/>
          <w:numId w:val="34"/>
        </w:numPr>
        <w:suppressAutoHyphens/>
        <w:autoSpaceDN/>
        <w:adjustRightInd/>
        <w:spacing w:before="120" w:after="240" w:line="276" w:lineRule="auto"/>
        <w:ind w:left="284" w:hanging="142"/>
        <w:jc w:val="both"/>
        <w:rPr>
          <w:rFonts w:ascii="Arial" w:hAnsi="Arial" w:cs="Arial"/>
          <w:sz w:val="20"/>
          <w:szCs w:val="20"/>
        </w:rPr>
      </w:pPr>
      <w:r w:rsidRPr="007A72FD">
        <w:rPr>
          <w:rFonts w:ascii="Arial" w:hAnsi="Arial" w:cs="Arial"/>
          <w:sz w:val="20"/>
          <w:szCs w:val="20"/>
        </w:rPr>
        <w:t>Predávajúci nie je oprávnený od kupujúceho požadovať zálohovú platbu ani preddavok na kúpnu cenu.</w:t>
      </w:r>
    </w:p>
    <w:p w14:paraId="1F65805B" w14:textId="77777777" w:rsidR="00951220" w:rsidRPr="00413634" w:rsidRDefault="00951220" w:rsidP="00951220">
      <w:pPr>
        <w:autoSpaceDE w:val="0"/>
        <w:spacing w:line="276" w:lineRule="auto"/>
        <w:jc w:val="center"/>
        <w:rPr>
          <w:rFonts w:cs="Arial"/>
          <w:b/>
          <w:bCs/>
          <w:szCs w:val="20"/>
        </w:rPr>
      </w:pPr>
      <w:r w:rsidRPr="00413634">
        <w:rPr>
          <w:rFonts w:eastAsia="Calibri" w:cs="Arial"/>
          <w:b/>
          <w:szCs w:val="20"/>
        </w:rPr>
        <w:t>Článok VII</w:t>
      </w:r>
    </w:p>
    <w:p w14:paraId="13F9DBEF" w14:textId="77777777" w:rsidR="00951220" w:rsidRPr="006C599C" w:rsidRDefault="00951220" w:rsidP="00161A5F">
      <w:pPr>
        <w:pStyle w:val="Default"/>
        <w:spacing w:after="240" w:line="276" w:lineRule="auto"/>
        <w:jc w:val="center"/>
        <w:rPr>
          <w:rFonts w:ascii="Arial" w:hAnsi="Arial" w:cs="Arial"/>
          <w:b/>
          <w:bCs/>
          <w:color w:val="auto"/>
          <w:sz w:val="20"/>
          <w:szCs w:val="20"/>
        </w:rPr>
      </w:pPr>
      <w:r>
        <w:rPr>
          <w:rFonts w:ascii="Arial" w:hAnsi="Arial" w:cs="Arial"/>
          <w:b/>
          <w:bCs/>
          <w:color w:val="auto"/>
          <w:sz w:val="20"/>
          <w:szCs w:val="20"/>
        </w:rPr>
        <w:t xml:space="preserve"> </w:t>
      </w:r>
      <w:r w:rsidRPr="006C599C">
        <w:rPr>
          <w:rFonts w:ascii="Arial" w:hAnsi="Arial" w:cs="Arial"/>
          <w:b/>
          <w:bCs/>
          <w:color w:val="auto"/>
          <w:sz w:val="20"/>
          <w:szCs w:val="20"/>
        </w:rPr>
        <w:t>Iné dojednania</w:t>
      </w:r>
    </w:p>
    <w:p w14:paraId="442D6FA2" w14:textId="463921BA" w:rsidR="008976DF" w:rsidRPr="008976DF" w:rsidRDefault="00951220" w:rsidP="008976DF">
      <w:pPr>
        <w:pStyle w:val="Default"/>
        <w:numPr>
          <w:ilvl w:val="0"/>
          <w:numId w:val="37"/>
        </w:numPr>
        <w:suppressAutoHyphens/>
        <w:spacing w:line="276" w:lineRule="auto"/>
        <w:ind w:left="284" w:hanging="284"/>
        <w:jc w:val="both"/>
        <w:rPr>
          <w:rFonts w:ascii="Arial" w:hAnsi="Arial" w:cs="Arial"/>
          <w:sz w:val="20"/>
          <w:szCs w:val="20"/>
        </w:rPr>
      </w:pPr>
      <w:r w:rsidRPr="008976DF">
        <w:rPr>
          <w:rFonts w:ascii="Arial" w:hAnsi="Arial" w:cs="Arial"/>
          <w:sz w:val="20"/>
          <w:szCs w:val="20"/>
        </w:rPr>
        <w:t xml:space="preserve"> </w:t>
      </w:r>
      <w:r w:rsidR="008976DF" w:rsidRPr="008976DF">
        <w:rPr>
          <w:rFonts w:ascii="Arial" w:hAnsi="Arial" w:cs="Arial"/>
          <w:sz w:val="20"/>
          <w:szCs w:val="20"/>
        </w:rPr>
        <w:t xml:space="preserve">Postúpenie pohľadávok dodávateľa podľa § 524 a nasl. zákona č. 40/1964 Zb. Občiansky zákonník v znení neskorších predpisov (ďalej len ,,Občiansky zákonník“) bez predchádzajúceho písomného súhlasu </w:t>
      </w:r>
      <w:r w:rsidR="00154D0B">
        <w:rPr>
          <w:rFonts w:ascii="Arial" w:hAnsi="Arial" w:cs="Arial"/>
          <w:sz w:val="20"/>
          <w:szCs w:val="20"/>
        </w:rPr>
        <w:t>kupujúceho</w:t>
      </w:r>
      <w:r w:rsidR="008976DF" w:rsidRPr="008976DF">
        <w:rPr>
          <w:rFonts w:ascii="Arial" w:hAnsi="Arial" w:cs="Arial"/>
          <w:sz w:val="20"/>
          <w:szCs w:val="20"/>
        </w:rPr>
        <w:t xml:space="preserve"> je zakázané. Právny úkon, ktorým budú postúpené pohľadávky </w:t>
      </w:r>
      <w:r w:rsidR="00154D0B">
        <w:rPr>
          <w:rFonts w:ascii="Arial" w:hAnsi="Arial" w:cs="Arial"/>
          <w:sz w:val="20"/>
          <w:szCs w:val="20"/>
        </w:rPr>
        <w:t>predávajúceho</w:t>
      </w:r>
      <w:r w:rsidR="008976DF" w:rsidRPr="008976DF">
        <w:rPr>
          <w:rFonts w:ascii="Arial" w:hAnsi="Arial" w:cs="Arial"/>
          <w:sz w:val="20"/>
          <w:szCs w:val="20"/>
        </w:rPr>
        <w:t xml:space="preserve"> v rozpore s dohodou </w:t>
      </w:r>
      <w:r w:rsidR="00154D0B">
        <w:rPr>
          <w:rFonts w:ascii="Arial" w:hAnsi="Arial" w:cs="Arial"/>
          <w:sz w:val="20"/>
          <w:szCs w:val="20"/>
        </w:rPr>
        <w:t xml:space="preserve">kupujúceho </w:t>
      </w:r>
      <w:r w:rsidR="008976DF" w:rsidRPr="008976DF">
        <w:rPr>
          <w:rFonts w:ascii="Arial" w:hAnsi="Arial" w:cs="Arial"/>
          <w:sz w:val="20"/>
          <w:szCs w:val="20"/>
        </w:rPr>
        <w:t xml:space="preserve">a </w:t>
      </w:r>
      <w:r w:rsidR="00154D0B">
        <w:rPr>
          <w:rFonts w:ascii="Arial" w:hAnsi="Arial" w:cs="Arial"/>
          <w:sz w:val="20"/>
          <w:szCs w:val="20"/>
        </w:rPr>
        <w:t>predávajúceho</w:t>
      </w:r>
      <w:r w:rsidR="008976DF" w:rsidRPr="008976DF">
        <w:rPr>
          <w:rFonts w:ascii="Arial" w:hAnsi="Arial" w:cs="Arial"/>
          <w:sz w:val="20"/>
          <w:szCs w:val="20"/>
        </w:rPr>
        <w:t xml:space="preserve"> podľa predchádzajúcej vety bude podľa § 39 Občianskeho zákonníka neplatné a porušenie zákazu podľa prvej vety je sankcionované zmluvnou pokutou vo výške 2 % z istiny pohľadávky postúpenej v rozpore so zákazom. </w:t>
      </w:r>
    </w:p>
    <w:p w14:paraId="1E2076C4" w14:textId="635986FE" w:rsidR="008976DF" w:rsidRPr="008976DF" w:rsidRDefault="008976DF" w:rsidP="008976DF">
      <w:pPr>
        <w:pStyle w:val="Default"/>
        <w:suppressAutoHyphens/>
        <w:spacing w:line="276" w:lineRule="auto"/>
        <w:ind w:left="284"/>
        <w:jc w:val="both"/>
        <w:rPr>
          <w:rFonts w:ascii="Arial" w:hAnsi="Arial" w:cs="Arial"/>
          <w:sz w:val="20"/>
          <w:szCs w:val="20"/>
        </w:rPr>
      </w:pPr>
      <w:r w:rsidRPr="008976DF">
        <w:rPr>
          <w:rFonts w:ascii="Arial" w:hAnsi="Arial" w:cs="Arial"/>
          <w:sz w:val="20"/>
          <w:szCs w:val="20"/>
        </w:rPr>
        <w:t xml:space="preserve">Týmto nie je dotknutý nárok </w:t>
      </w:r>
      <w:r w:rsidR="00575E74">
        <w:rPr>
          <w:rFonts w:ascii="Arial" w:hAnsi="Arial" w:cs="Arial"/>
          <w:sz w:val="20"/>
          <w:szCs w:val="20"/>
        </w:rPr>
        <w:t>kupujúceho</w:t>
      </w:r>
      <w:r w:rsidRPr="008976DF">
        <w:rPr>
          <w:rFonts w:ascii="Arial" w:hAnsi="Arial" w:cs="Arial"/>
          <w:sz w:val="20"/>
          <w:szCs w:val="20"/>
        </w:rPr>
        <w:t xml:space="preserve"> na náhradu škody aj v rozsahu prevyšujúcom výšku dohodnutej zmluvnej pokuty a rovnako týmto nie je dotknutý nárok na inú zmluvnú pokutu podľa tejto zmluvy.</w:t>
      </w:r>
    </w:p>
    <w:p w14:paraId="5E78F9AB" w14:textId="77777777" w:rsidR="008976DF" w:rsidRPr="008976DF" w:rsidRDefault="008976DF" w:rsidP="008976DF">
      <w:pPr>
        <w:pStyle w:val="Default"/>
        <w:suppressAutoHyphens/>
        <w:spacing w:line="276" w:lineRule="auto"/>
        <w:ind w:left="284"/>
        <w:jc w:val="both"/>
        <w:rPr>
          <w:rFonts w:ascii="Arial" w:hAnsi="Arial" w:cs="Arial"/>
          <w:sz w:val="20"/>
          <w:szCs w:val="20"/>
        </w:rPr>
      </w:pPr>
    </w:p>
    <w:p w14:paraId="620F055D" w14:textId="4AA403FC" w:rsidR="008976DF" w:rsidRPr="008976DF" w:rsidRDefault="008976DF" w:rsidP="008976DF">
      <w:pPr>
        <w:pStyle w:val="Default"/>
        <w:numPr>
          <w:ilvl w:val="0"/>
          <w:numId w:val="37"/>
        </w:numPr>
        <w:suppressAutoHyphens/>
        <w:spacing w:line="276" w:lineRule="auto"/>
        <w:ind w:left="284" w:hanging="284"/>
        <w:jc w:val="both"/>
        <w:rPr>
          <w:rFonts w:ascii="Arial" w:hAnsi="Arial" w:cs="Arial"/>
          <w:sz w:val="20"/>
          <w:szCs w:val="20"/>
        </w:rPr>
      </w:pPr>
      <w:r w:rsidRPr="008976DF">
        <w:rPr>
          <w:rFonts w:ascii="Arial" w:hAnsi="Arial" w:cs="Arial"/>
          <w:sz w:val="20"/>
          <w:szCs w:val="20"/>
        </w:rPr>
        <w:t xml:space="preserve">Akceptácia ručiteľského vyhlásenia podľa § 303 a nasl. zákona č. 513/1991 Zb. Obchodného zákonníka v znení neskorších predpisov zo strany </w:t>
      </w:r>
      <w:r w:rsidR="00154D0B">
        <w:rPr>
          <w:rFonts w:ascii="Arial" w:hAnsi="Arial" w:cs="Arial"/>
          <w:sz w:val="20"/>
          <w:szCs w:val="20"/>
        </w:rPr>
        <w:t>predávajúceho</w:t>
      </w:r>
      <w:r w:rsidRPr="008976DF">
        <w:rPr>
          <w:rFonts w:ascii="Arial" w:hAnsi="Arial" w:cs="Arial"/>
          <w:sz w:val="20"/>
          <w:szCs w:val="20"/>
        </w:rPr>
        <w:t xml:space="preserve"> je bez predchádzajúceho súhlasu </w:t>
      </w:r>
      <w:r w:rsidR="00154D0B">
        <w:rPr>
          <w:rFonts w:ascii="Arial" w:hAnsi="Arial" w:cs="Arial"/>
          <w:sz w:val="20"/>
          <w:szCs w:val="20"/>
        </w:rPr>
        <w:t>kupujúceho</w:t>
      </w:r>
      <w:r w:rsidRPr="008976DF">
        <w:rPr>
          <w:rFonts w:ascii="Arial" w:hAnsi="Arial" w:cs="Arial"/>
          <w:sz w:val="20"/>
          <w:szCs w:val="20"/>
        </w:rPr>
        <w:t xml:space="preserve"> zakázaná. Právny úkon, ktorým </w:t>
      </w:r>
      <w:r w:rsidR="00154D0B">
        <w:rPr>
          <w:rFonts w:ascii="Arial" w:hAnsi="Arial" w:cs="Arial"/>
          <w:sz w:val="20"/>
          <w:szCs w:val="20"/>
        </w:rPr>
        <w:t xml:space="preserve">predávajúci </w:t>
      </w:r>
      <w:r w:rsidRPr="008976DF">
        <w:rPr>
          <w:rFonts w:ascii="Arial" w:hAnsi="Arial" w:cs="Arial"/>
          <w:sz w:val="20"/>
          <w:szCs w:val="20"/>
        </w:rPr>
        <w:t xml:space="preserve">akceptuje ručiteľské vyhlásenie tretej osoby, na základe ktorého sa tretia osoba stane veriteľom </w:t>
      </w:r>
      <w:r w:rsidR="00154D0B">
        <w:rPr>
          <w:rFonts w:ascii="Arial" w:hAnsi="Arial" w:cs="Arial"/>
          <w:sz w:val="20"/>
          <w:szCs w:val="20"/>
        </w:rPr>
        <w:t>kupujúceho</w:t>
      </w:r>
      <w:r w:rsidRPr="008976DF">
        <w:rPr>
          <w:rFonts w:ascii="Arial" w:hAnsi="Arial" w:cs="Arial"/>
          <w:sz w:val="20"/>
          <w:szCs w:val="20"/>
        </w:rPr>
        <w:t xml:space="preserve"> v rozpore s dohodou </w:t>
      </w:r>
      <w:r w:rsidR="00154D0B">
        <w:rPr>
          <w:rFonts w:ascii="Arial" w:hAnsi="Arial" w:cs="Arial"/>
          <w:sz w:val="20"/>
          <w:szCs w:val="20"/>
        </w:rPr>
        <w:t>predávajúceho</w:t>
      </w:r>
      <w:r w:rsidRPr="008976DF">
        <w:rPr>
          <w:rFonts w:ascii="Arial" w:hAnsi="Arial" w:cs="Arial"/>
          <w:sz w:val="20"/>
          <w:szCs w:val="20"/>
        </w:rPr>
        <w:t xml:space="preserve"> a </w:t>
      </w:r>
      <w:r w:rsidR="00154D0B">
        <w:rPr>
          <w:rFonts w:ascii="Arial" w:hAnsi="Arial" w:cs="Arial"/>
          <w:sz w:val="20"/>
          <w:szCs w:val="20"/>
        </w:rPr>
        <w:t>kupujúceho</w:t>
      </w:r>
      <w:r w:rsidRPr="008976DF">
        <w:rPr>
          <w:rFonts w:ascii="Arial" w:hAnsi="Arial" w:cs="Arial"/>
          <w:sz w:val="20"/>
          <w:szCs w:val="20"/>
        </w:rPr>
        <w:t xml:space="preserve"> podľa predchádzajúcej vety bude podľa § 39 Zákona č.40/1964 Zb. Občiansky zákonník v znení neskorších predpisov neplatné a porušenie zákazu podľa prvej vety je sankcionované zmluvnou pokutou vo výške 2 % z istiny pohľadávky postúpenej v rozpore so zákazom. </w:t>
      </w:r>
    </w:p>
    <w:p w14:paraId="754D9E5E" w14:textId="3DD02CC9" w:rsidR="008976DF" w:rsidRDefault="008976DF" w:rsidP="008976DF">
      <w:pPr>
        <w:pStyle w:val="Default"/>
        <w:suppressAutoHyphens/>
        <w:spacing w:line="276" w:lineRule="auto"/>
        <w:ind w:left="284"/>
        <w:jc w:val="both"/>
        <w:rPr>
          <w:rFonts w:ascii="Arial" w:hAnsi="Arial" w:cs="Arial"/>
          <w:sz w:val="20"/>
          <w:szCs w:val="20"/>
        </w:rPr>
      </w:pPr>
      <w:r w:rsidRPr="008976DF">
        <w:rPr>
          <w:rFonts w:ascii="Arial" w:hAnsi="Arial" w:cs="Arial"/>
          <w:sz w:val="20"/>
          <w:szCs w:val="20"/>
        </w:rPr>
        <w:t xml:space="preserve">Týmto nie je dotknutý nárok </w:t>
      </w:r>
      <w:r w:rsidR="00575E74">
        <w:rPr>
          <w:rFonts w:ascii="Arial" w:hAnsi="Arial" w:cs="Arial"/>
          <w:sz w:val="20"/>
          <w:szCs w:val="20"/>
        </w:rPr>
        <w:t>kupujúceho</w:t>
      </w:r>
      <w:r w:rsidRPr="008976DF">
        <w:rPr>
          <w:rFonts w:ascii="Arial" w:hAnsi="Arial" w:cs="Arial"/>
          <w:sz w:val="20"/>
          <w:szCs w:val="20"/>
        </w:rPr>
        <w:t xml:space="preserve"> na náhradu škody aj v rozsahu prevyšujúcom výšku dohodnutej zmluvnej pokuty a rovnako týmto nie je dotknutý nárok na inú zmluvnú pokutu podľa tejto zmluvy</w:t>
      </w:r>
    </w:p>
    <w:p w14:paraId="70762CDB" w14:textId="00A3B796" w:rsidR="00154D0B" w:rsidRPr="00154D0B" w:rsidRDefault="00154D0B" w:rsidP="008976DF">
      <w:pPr>
        <w:pStyle w:val="Default"/>
        <w:suppressAutoHyphens/>
        <w:spacing w:line="276" w:lineRule="auto"/>
        <w:ind w:left="284"/>
        <w:jc w:val="both"/>
        <w:rPr>
          <w:rFonts w:ascii="Arial" w:hAnsi="Arial" w:cs="Arial"/>
          <w:sz w:val="20"/>
          <w:szCs w:val="20"/>
        </w:rPr>
      </w:pPr>
    </w:p>
    <w:p w14:paraId="23C6A9DE" w14:textId="33D329CF" w:rsidR="00154D0B" w:rsidRPr="008976DF" w:rsidRDefault="00154D0B" w:rsidP="00154D0B">
      <w:pPr>
        <w:pStyle w:val="Default"/>
        <w:numPr>
          <w:ilvl w:val="0"/>
          <w:numId w:val="37"/>
        </w:numPr>
        <w:suppressAutoHyphens/>
        <w:spacing w:line="276" w:lineRule="auto"/>
        <w:ind w:left="284" w:hanging="284"/>
        <w:jc w:val="both"/>
        <w:rPr>
          <w:rFonts w:ascii="Arial" w:eastAsia="Times New Roman" w:hAnsi="Arial" w:cs="Arial"/>
          <w:sz w:val="20"/>
          <w:szCs w:val="20"/>
        </w:rPr>
      </w:pPr>
      <w:r w:rsidRPr="00154D0B">
        <w:rPr>
          <w:rFonts w:ascii="Arial" w:eastAsia="Times New Roman" w:hAnsi="Arial" w:cs="Arial"/>
          <w:sz w:val="20"/>
          <w:szCs w:val="20"/>
        </w:rPr>
        <w:t xml:space="preserve">Predávajúci sa zaväzuje, že pohľadávky vzniknuté z tejto zmluvy nepoužije ako predmet zálohu. Predávajúci sa zaväzuje zdržať sa aj iných právnych úkonov, ktoré by mali za následok zmenu v osobe veriteľa peňažného záväzku voči </w:t>
      </w:r>
      <w:r w:rsidR="000C1B75">
        <w:rPr>
          <w:rFonts w:ascii="Arial" w:eastAsia="Times New Roman" w:hAnsi="Arial" w:cs="Arial"/>
          <w:sz w:val="20"/>
          <w:szCs w:val="20"/>
        </w:rPr>
        <w:t>kupujúcemu</w:t>
      </w:r>
      <w:r w:rsidRPr="00154D0B">
        <w:rPr>
          <w:rFonts w:ascii="Arial" w:eastAsia="Times New Roman" w:hAnsi="Arial" w:cs="Arial"/>
          <w:sz w:val="20"/>
          <w:szCs w:val="20"/>
        </w:rPr>
        <w:t>, a to pod sankciou neplatnosti takéhoto úkonu.</w:t>
      </w:r>
    </w:p>
    <w:p w14:paraId="160B02F4" w14:textId="3DC17755" w:rsidR="00951220" w:rsidRDefault="00951220" w:rsidP="008976DF">
      <w:pPr>
        <w:pStyle w:val="Default"/>
        <w:numPr>
          <w:ilvl w:val="0"/>
          <w:numId w:val="37"/>
        </w:numPr>
        <w:suppressAutoHyphens/>
        <w:autoSpaceDN/>
        <w:adjustRightInd/>
        <w:spacing w:before="120" w:line="276" w:lineRule="auto"/>
        <w:ind w:left="284" w:hanging="284"/>
        <w:jc w:val="both"/>
        <w:rPr>
          <w:rFonts w:ascii="Arial" w:hAnsi="Arial" w:cs="Arial"/>
          <w:color w:val="auto"/>
          <w:sz w:val="20"/>
          <w:szCs w:val="20"/>
        </w:rPr>
      </w:pPr>
      <w:r w:rsidRPr="00413634">
        <w:rPr>
          <w:rFonts w:ascii="Arial" w:hAnsi="Arial" w:cs="Arial"/>
          <w:color w:val="auto"/>
          <w:sz w:val="20"/>
          <w:szCs w:val="20"/>
        </w:rPr>
        <w:t>Zmluvné strany sa zaväzujú plniť záväzky vyplývajúce z tejto zmluvy aj po vyhlásení núdzového stavu, výnimočného stavu, vojnového stavu a vojny podľa ústavného zákona č. 227/2002 Z. z. a po vydaní nariadenia vlády Slovenskej republiky na vykonávanie opatrenia organizácie výroby a organizácie služieb podľa § 5 písm. b) zákona č. 179/2011 Z. z</w:t>
      </w:r>
    </w:p>
    <w:p w14:paraId="3A5B68FE" w14:textId="58862270" w:rsidR="00951220" w:rsidRDefault="00951220" w:rsidP="005F7FE2">
      <w:pPr>
        <w:pStyle w:val="Default"/>
        <w:numPr>
          <w:ilvl w:val="0"/>
          <w:numId w:val="37"/>
        </w:numPr>
        <w:suppressAutoHyphens/>
        <w:autoSpaceDN/>
        <w:adjustRightInd/>
        <w:spacing w:before="120" w:line="276" w:lineRule="auto"/>
        <w:ind w:left="284" w:hanging="284"/>
        <w:jc w:val="both"/>
        <w:rPr>
          <w:rFonts w:ascii="Arial" w:hAnsi="Arial" w:cs="Arial"/>
          <w:sz w:val="20"/>
          <w:szCs w:val="20"/>
        </w:rPr>
      </w:pPr>
      <w:r w:rsidRPr="006A65F1">
        <w:rPr>
          <w:rFonts w:ascii="Arial" w:hAnsi="Arial" w:cs="Arial"/>
          <w:sz w:val="20"/>
          <w:szCs w:val="20"/>
        </w:rPr>
        <w:t xml:space="preserve">Predávajúci je povinný najneskôr v čase uzavretia tejto zmluvy uviesť údaje o všetkých známych subdodávateľoch </w:t>
      </w:r>
      <w:r w:rsidRPr="00154D0B">
        <w:rPr>
          <w:rFonts w:ascii="Arial" w:hAnsi="Arial" w:cs="Arial"/>
          <w:sz w:val="20"/>
          <w:szCs w:val="20"/>
        </w:rPr>
        <w:t xml:space="preserve">podľa </w:t>
      </w:r>
      <w:r w:rsidRPr="00154D0B">
        <w:rPr>
          <w:rFonts w:ascii="Arial" w:hAnsi="Arial" w:cs="Arial"/>
          <w:b/>
          <w:sz w:val="20"/>
          <w:szCs w:val="20"/>
        </w:rPr>
        <w:t>Prílohy č. 2: Zoznam subdodávateľov</w:t>
      </w:r>
      <w:r w:rsidRPr="00154D0B">
        <w:rPr>
          <w:rFonts w:ascii="Arial" w:hAnsi="Arial" w:cs="Arial"/>
          <w:sz w:val="20"/>
          <w:szCs w:val="20"/>
        </w:rPr>
        <w:t xml:space="preserve"> tejto zmluvy. Predávajúci</w:t>
      </w:r>
      <w:r w:rsidRPr="006A65F1">
        <w:rPr>
          <w:rFonts w:ascii="Arial" w:hAnsi="Arial" w:cs="Arial"/>
          <w:sz w:val="20"/>
          <w:szCs w:val="20"/>
        </w:rPr>
        <w:t xml:space="preserve"> je povinný písomne predložiť kupujúcemu na schválenie každého subdodávateľa, ktorý by mal realizovať pre kupujúceho časť plnenia podľa Zmluvy a bez udelenia súhlasu kupujúceho takého subdodávateľa nepoužiť na poskytnutie žiadnej časti plnenia. </w:t>
      </w:r>
      <w:r w:rsidRPr="006A65F1">
        <w:rPr>
          <w:rFonts w:ascii="Arial" w:hAnsi="Arial" w:cs="Arial"/>
          <w:b/>
          <w:sz w:val="20"/>
          <w:szCs w:val="20"/>
        </w:rPr>
        <w:t xml:space="preserve">Ak predávajúci tento záväzok nedodrží je povinný </w:t>
      </w:r>
      <w:r w:rsidRPr="006A65F1">
        <w:rPr>
          <w:rFonts w:ascii="Arial" w:hAnsi="Arial" w:cs="Arial"/>
          <w:b/>
          <w:sz w:val="20"/>
          <w:szCs w:val="20"/>
        </w:rPr>
        <w:lastRenderedPageBreak/>
        <w:t xml:space="preserve">zaplatiť kupujúcemu  zmluvnú pokutu vo výške 500 EUR (päťsto eur) za každého kupujúcim neschváleného subdodávateľa, pričom kupujúci je taktiež oprávnený od tejto zmluvy odstúpiť. </w:t>
      </w:r>
      <w:bookmarkStart w:id="246" w:name="_Hlk95293449"/>
      <w:r w:rsidRPr="006A65F1">
        <w:rPr>
          <w:rFonts w:ascii="Arial" w:hAnsi="Arial" w:cs="Arial"/>
          <w:sz w:val="20"/>
          <w:szCs w:val="20"/>
        </w:rPr>
        <w:t>Týmto nie je dotknutý nárok kupujúceho na (i) náhradu škody aj v rozsahu prevyšujúcom výšku dohodnutej zmluvnej pokuty a (ii) rovnako týmto nie je dotknutý nárok na inú zmluvnú pokutu podľa tejto zmluvy</w:t>
      </w:r>
      <w:bookmarkEnd w:id="246"/>
      <w:r w:rsidRPr="006A65F1">
        <w:rPr>
          <w:rFonts w:ascii="Arial" w:hAnsi="Arial" w:cs="Arial"/>
          <w:sz w:val="20"/>
          <w:szCs w:val="20"/>
        </w:rPr>
        <w:t>. Predávajúci je povinný oznámiť zmenu subdodávateľa do troch pracovných dní.</w:t>
      </w:r>
    </w:p>
    <w:p w14:paraId="4EDC2A9C" w14:textId="557FD34D" w:rsidR="00217F4F" w:rsidRDefault="00951220" w:rsidP="003B51B2">
      <w:pPr>
        <w:spacing w:after="240"/>
        <w:ind w:left="284"/>
        <w:rPr>
          <w:rFonts w:cs="Arial"/>
          <w:szCs w:val="20"/>
        </w:rPr>
      </w:pPr>
      <w:r w:rsidRPr="006A65F1">
        <w:rPr>
          <w:rFonts w:cs="Arial"/>
          <w:szCs w:val="20"/>
        </w:rPr>
        <w:t xml:space="preserve">Predávajúci dodá tovar vo vlastnom mene a na vlastné nebezpečenstvo. Ak predávajúci dodá tovar prostredníctvom subdodávateľov, zodpovedá kupujúcemu tak, ako by tovar dodal sám. </w:t>
      </w:r>
    </w:p>
    <w:p w14:paraId="0F8EDF3B" w14:textId="77777777" w:rsidR="00217F4F" w:rsidRDefault="00217F4F" w:rsidP="00217F4F">
      <w:pPr>
        <w:pStyle w:val="Default"/>
        <w:numPr>
          <w:ilvl w:val="0"/>
          <w:numId w:val="35"/>
        </w:numPr>
        <w:suppressAutoHyphens/>
        <w:autoSpaceDN/>
        <w:adjustRightInd/>
        <w:spacing w:line="276" w:lineRule="auto"/>
        <w:ind w:left="284" w:hanging="284"/>
        <w:jc w:val="both"/>
        <w:rPr>
          <w:rFonts w:ascii="Arial" w:hAnsi="Arial" w:cs="Arial"/>
          <w:sz w:val="20"/>
          <w:szCs w:val="20"/>
        </w:rPr>
      </w:pPr>
      <w:r>
        <w:rPr>
          <w:rFonts w:ascii="Arial" w:hAnsi="Arial" w:cs="Arial"/>
          <w:sz w:val="20"/>
          <w:szCs w:val="20"/>
        </w:rPr>
        <w:t xml:space="preserve">Predávajúci </w:t>
      </w:r>
      <w:r w:rsidRPr="00217F4F">
        <w:rPr>
          <w:rFonts w:ascii="Arial" w:hAnsi="Arial" w:cs="Arial"/>
          <w:sz w:val="20"/>
          <w:szCs w:val="20"/>
        </w:rPr>
        <w:t xml:space="preserve">čestne vyhlasuje, že má oprávnenie vykonávať živnosť v rozsahu, v akom si to vyžaduje táto zmluva. </w:t>
      </w:r>
      <w:r>
        <w:rPr>
          <w:rFonts w:ascii="Arial" w:hAnsi="Arial" w:cs="Arial"/>
          <w:sz w:val="20"/>
          <w:szCs w:val="20"/>
        </w:rPr>
        <w:t>Predávajúci</w:t>
      </w:r>
      <w:r w:rsidRPr="00217F4F">
        <w:rPr>
          <w:rFonts w:ascii="Arial" w:hAnsi="Arial" w:cs="Arial"/>
          <w:sz w:val="20"/>
          <w:szCs w:val="20"/>
        </w:rPr>
        <w:t xml:space="preserve"> ďalej čestne vyhlasuje, že je zapísaný v Registri partnerov verejného sektora.</w:t>
      </w:r>
      <w:r w:rsidRPr="00217F4F">
        <w:rPr>
          <w:rFonts w:ascii="Arial" w:hAnsi="Arial" w:cs="Arial"/>
          <w:sz w:val="20"/>
          <w:szCs w:val="20"/>
        </w:rPr>
        <w:tab/>
      </w:r>
    </w:p>
    <w:p w14:paraId="77168151" w14:textId="77777777" w:rsidR="00217F4F" w:rsidRDefault="00217F4F" w:rsidP="00217F4F">
      <w:pPr>
        <w:pStyle w:val="Odsekzoznamu"/>
        <w:rPr>
          <w:rFonts w:cs="Arial"/>
          <w:szCs w:val="20"/>
        </w:rPr>
      </w:pPr>
    </w:p>
    <w:p w14:paraId="1069A7A3" w14:textId="77777777" w:rsidR="004E4E04" w:rsidRDefault="004E4E04" w:rsidP="004E4E04">
      <w:pPr>
        <w:pStyle w:val="Default"/>
        <w:numPr>
          <w:ilvl w:val="0"/>
          <w:numId w:val="35"/>
        </w:numPr>
        <w:suppressAutoHyphens/>
        <w:autoSpaceDN/>
        <w:adjustRightInd/>
        <w:spacing w:line="276" w:lineRule="auto"/>
        <w:ind w:left="284" w:hanging="284"/>
        <w:jc w:val="both"/>
        <w:rPr>
          <w:rFonts w:ascii="Arial" w:hAnsi="Arial" w:cs="Arial"/>
          <w:sz w:val="20"/>
          <w:szCs w:val="20"/>
        </w:rPr>
      </w:pPr>
      <w:bookmarkStart w:id="247" w:name="_Hlk108426742"/>
      <w:r>
        <w:rPr>
          <w:rFonts w:ascii="Arial" w:hAnsi="Arial" w:cs="Arial"/>
          <w:sz w:val="20"/>
          <w:szCs w:val="20"/>
        </w:rPr>
        <w:t>Predávajúci a jeho s</w:t>
      </w:r>
      <w:r w:rsidR="00217F4F" w:rsidRPr="00217F4F">
        <w:rPr>
          <w:rFonts w:ascii="Arial" w:hAnsi="Arial" w:cs="Arial"/>
          <w:sz w:val="20"/>
          <w:szCs w:val="20"/>
        </w:rPr>
        <w:t xml:space="preserve">ubdodávatelia musia byť </w:t>
      </w:r>
      <w:r>
        <w:rPr>
          <w:rFonts w:ascii="Arial" w:hAnsi="Arial" w:cs="Arial"/>
          <w:sz w:val="20"/>
          <w:szCs w:val="20"/>
        </w:rPr>
        <w:t xml:space="preserve">v čase uzavretia tejto zmluvy a </w:t>
      </w:r>
      <w:r w:rsidRPr="00217F4F">
        <w:rPr>
          <w:rFonts w:ascii="Arial" w:hAnsi="Arial" w:cs="Arial"/>
          <w:sz w:val="20"/>
          <w:szCs w:val="20"/>
        </w:rPr>
        <w:t xml:space="preserve">počas celej doby trvania </w:t>
      </w:r>
      <w:r>
        <w:rPr>
          <w:rFonts w:ascii="Arial" w:hAnsi="Arial" w:cs="Arial"/>
          <w:sz w:val="20"/>
          <w:szCs w:val="20"/>
        </w:rPr>
        <w:t>z</w:t>
      </w:r>
      <w:r w:rsidRPr="00217F4F">
        <w:rPr>
          <w:rFonts w:ascii="Arial" w:hAnsi="Arial" w:cs="Arial"/>
          <w:sz w:val="20"/>
          <w:szCs w:val="20"/>
        </w:rPr>
        <w:t xml:space="preserve">mluvy </w:t>
      </w:r>
      <w:r w:rsidR="00217F4F" w:rsidRPr="00217F4F">
        <w:rPr>
          <w:rFonts w:ascii="Arial" w:hAnsi="Arial" w:cs="Arial"/>
          <w:sz w:val="20"/>
          <w:szCs w:val="20"/>
        </w:rPr>
        <w:t xml:space="preserve">zapísaní v registri partnerov verejného sektora, ak majú povinnosť byť v ňom zapísaní (§ 11 zákona o verejnom obstarávaní), v opačnom prípade je </w:t>
      </w:r>
      <w:r>
        <w:rPr>
          <w:rFonts w:ascii="Arial" w:hAnsi="Arial" w:cs="Arial"/>
          <w:sz w:val="20"/>
          <w:szCs w:val="20"/>
        </w:rPr>
        <w:t xml:space="preserve">predávajúci </w:t>
      </w:r>
      <w:r w:rsidR="00217F4F" w:rsidRPr="00217F4F">
        <w:rPr>
          <w:rFonts w:ascii="Arial" w:hAnsi="Arial" w:cs="Arial"/>
          <w:sz w:val="20"/>
          <w:szCs w:val="20"/>
        </w:rPr>
        <w:t>povinný:</w:t>
      </w:r>
    </w:p>
    <w:p w14:paraId="4050E34B" w14:textId="77777777" w:rsidR="004E4E04" w:rsidRDefault="004E4E04" w:rsidP="004E4E04">
      <w:pPr>
        <w:pStyle w:val="Odsekzoznamu"/>
        <w:rPr>
          <w:rFonts w:cs="Arial"/>
          <w:szCs w:val="20"/>
        </w:rPr>
      </w:pPr>
    </w:p>
    <w:p w14:paraId="3010C930" w14:textId="4C809EEC" w:rsidR="004E4E04" w:rsidRDefault="004E4E04" w:rsidP="004E4E04">
      <w:pPr>
        <w:pStyle w:val="Default"/>
        <w:suppressAutoHyphens/>
        <w:autoSpaceDN/>
        <w:adjustRightInd/>
        <w:spacing w:line="276" w:lineRule="auto"/>
        <w:ind w:left="284"/>
        <w:jc w:val="both"/>
        <w:rPr>
          <w:rFonts w:ascii="Arial" w:hAnsi="Arial" w:cs="Arial"/>
          <w:sz w:val="20"/>
          <w:szCs w:val="20"/>
        </w:rPr>
      </w:pPr>
      <w:r>
        <w:rPr>
          <w:rFonts w:ascii="Arial" w:hAnsi="Arial" w:cs="Arial"/>
          <w:sz w:val="20"/>
          <w:szCs w:val="20"/>
        </w:rPr>
        <w:t xml:space="preserve">- </w:t>
      </w:r>
      <w:r w:rsidR="00217F4F" w:rsidRPr="004E4E04">
        <w:rPr>
          <w:rFonts w:ascii="Arial" w:hAnsi="Arial" w:cs="Arial"/>
          <w:sz w:val="20"/>
          <w:szCs w:val="20"/>
        </w:rPr>
        <w:t xml:space="preserve">zaplatiť </w:t>
      </w:r>
      <w:r>
        <w:rPr>
          <w:rFonts w:ascii="Arial" w:hAnsi="Arial" w:cs="Arial"/>
          <w:sz w:val="20"/>
          <w:szCs w:val="20"/>
        </w:rPr>
        <w:t xml:space="preserve">kupujúcemu </w:t>
      </w:r>
      <w:r w:rsidR="00217F4F" w:rsidRPr="004E4E04">
        <w:rPr>
          <w:rFonts w:ascii="Arial" w:hAnsi="Arial" w:cs="Arial"/>
          <w:sz w:val="20"/>
          <w:szCs w:val="20"/>
        </w:rPr>
        <w:t xml:space="preserve"> peňažnú sumu vo výške pokuty uloženej </w:t>
      </w:r>
      <w:r>
        <w:rPr>
          <w:rFonts w:ascii="Arial" w:hAnsi="Arial" w:cs="Arial"/>
          <w:sz w:val="20"/>
          <w:szCs w:val="20"/>
        </w:rPr>
        <w:t>kupujúcemu</w:t>
      </w:r>
      <w:r w:rsidR="00217F4F" w:rsidRPr="004E4E04">
        <w:rPr>
          <w:rFonts w:ascii="Arial" w:hAnsi="Arial" w:cs="Arial"/>
          <w:sz w:val="20"/>
          <w:szCs w:val="20"/>
        </w:rPr>
        <w:t xml:space="preserve"> Úradom pre verejné obstarávanie podľa zákona o verejnom obstarávaní za uzatvorenie Zmluvy napriek zákazu podľa § 11 zákona o verejnom obstarávaní, a to v lehote určene</w:t>
      </w:r>
      <w:r>
        <w:rPr>
          <w:rFonts w:ascii="Arial" w:hAnsi="Arial" w:cs="Arial"/>
          <w:sz w:val="20"/>
          <w:szCs w:val="20"/>
        </w:rPr>
        <w:t xml:space="preserve">j kupujúcim </w:t>
      </w:r>
      <w:r w:rsidR="00217F4F" w:rsidRPr="00217F4F">
        <w:rPr>
          <w:rFonts w:ascii="Arial" w:hAnsi="Arial" w:cs="Arial"/>
          <w:sz w:val="20"/>
          <w:szCs w:val="20"/>
        </w:rPr>
        <w:t>v písomnej výzve na úhradu</w:t>
      </w:r>
      <w:r>
        <w:rPr>
          <w:rFonts w:ascii="Arial" w:hAnsi="Arial" w:cs="Arial"/>
          <w:sz w:val="20"/>
          <w:szCs w:val="20"/>
        </w:rPr>
        <w:t>.</w:t>
      </w:r>
    </w:p>
    <w:p w14:paraId="0B84214D" w14:textId="012B3569" w:rsidR="00CD121A" w:rsidRPr="00E1496A" w:rsidRDefault="00CD121A" w:rsidP="00CD121A">
      <w:pPr>
        <w:pStyle w:val="Odsekzoznamu"/>
        <w:suppressAutoHyphens/>
        <w:spacing w:line="276" w:lineRule="auto"/>
        <w:ind w:left="360"/>
        <w:jc w:val="both"/>
        <w:rPr>
          <w:rFonts w:eastAsia="SimSun" w:cs="Arial"/>
          <w:color w:val="000000"/>
        </w:rPr>
      </w:pPr>
      <w:r w:rsidRPr="00E1496A">
        <w:rPr>
          <w:rFonts w:cs="Arial"/>
        </w:rPr>
        <w:t>Nárok na náhradu škody nie je tým dotknutý</w:t>
      </w:r>
      <w:r w:rsidRPr="00E1496A">
        <w:t xml:space="preserve"> </w:t>
      </w:r>
      <w:r w:rsidRPr="00E1496A">
        <w:rPr>
          <w:rFonts w:eastAsia="SimSun" w:cs="Arial"/>
          <w:color w:val="000000"/>
        </w:rPr>
        <w:t xml:space="preserve">a zmluvná pokuta sa do náhrady škody nezapočítava. </w:t>
      </w:r>
      <w:r>
        <w:rPr>
          <w:rFonts w:eastAsia="SimSun" w:cs="Arial"/>
          <w:color w:val="000000"/>
        </w:rPr>
        <w:t>Súbeh pokút podľa tejto zmluvy sa pripúšťa.</w:t>
      </w:r>
      <w:r w:rsidRPr="00E1496A">
        <w:rPr>
          <w:rFonts w:eastAsia="SimSun" w:cs="Arial"/>
          <w:color w:val="000000"/>
        </w:rPr>
        <w:t xml:space="preserve"> </w:t>
      </w:r>
      <w:r w:rsidRPr="00E1496A">
        <w:rPr>
          <w:rFonts w:cs="Arial"/>
        </w:rPr>
        <w:t xml:space="preserve">   </w:t>
      </w:r>
    </w:p>
    <w:p w14:paraId="7D5D9E05" w14:textId="77777777" w:rsidR="00CD121A" w:rsidRDefault="00CD121A" w:rsidP="004E4E04">
      <w:pPr>
        <w:pStyle w:val="Default"/>
        <w:suppressAutoHyphens/>
        <w:autoSpaceDN/>
        <w:adjustRightInd/>
        <w:spacing w:line="276" w:lineRule="auto"/>
        <w:ind w:left="284"/>
        <w:jc w:val="both"/>
        <w:rPr>
          <w:rFonts w:ascii="Arial" w:hAnsi="Arial" w:cs="Arial"/>
          <w:sz w:val="20"/>
          <w:szCs w:val="20"/>
        </w:rPr>
      </w:pPr>
    </w:p>
    <w:p w14:paraId="01E63C24" w14:textId="28FBE34A" w:rsidR="004E4E04" w:rsidRDefault="004E4E04" w:rsidP="004E4E04">
      <w:pPr>
        <w:pStyle w:val="Default"/>
        <w:numPr>
          <w:ilvl w:val="0"/>
          <w:numId w:val="35"/>
        </w:numPr>
        <w:suppressAutoHyphens/>
        <w:autoSpaceDN/>
        <w:adjustRightInd/>
        <w:spacing w:line="276" w:lineRule="auto"/>
        <w:ind w:left="284" w:hanging="284"/>
        <w:jc w:val="both"/>
        <w:rPr>
          <w:rFonts w:ascii="Arial" w:hAnsi="Arial" w:cs="Arial"/>
          <w:sz w:val="20"/>
          <w:szCs w:val="20"/>
        </w:rPr>
      </w:pPr>
      <w:r>
        <w:rPr>
          <w:rFonts w:ascii="Arial" w:hAnsi="Arial" w:cs="Arial"/>
          <w:sz w:val="20"/>
          <w:szCs w:val="20"/>
        </w:rPr>
        <w:t>Predávajúci</w:t>
      </w:r>
      <w:r w:rsidRPr="004E4E04">
        <w:rPr>
          <w:rFonts w:ascii="Arial" w:hAnsi="Arial" w:cs="Arial"/>
          <w:sz w:val="20"/>
          <w:szCs w:val="20"/>
        </w:rPr>
        <w:t xml:space="preserve"> čestne vyhlasuje, že jeho konečný užívateľ výhod, ani končený užívateľ výhod jeho subdodávateľov, ak majú povinnosť byť zapísaný v registri partnerov verejného sektora</w:t>
      </w:r>
      <w:r w:rsidR="00A15700">
        <w:rPr>
          <w:rFonts w:ascii="Arial" w:hAnsi="Arial" w:cs="Arial"/>
          <w:sz w:val="20"/>
          <w:szCs w:val="20"/>
        </w:rPr>
        <w:t xml:space="preserve"> </w:t>
      </w:r>
      <w:r w:rsidR="00A15700" w:rsidRPr="004E4E04">
        <w:rPr>
          <w:rFonts w:ascii="Arial" w:hAnsi="Arial" w:cs="Arial"/>
          <w:sz w:val="20"/>
          <w:szCs w:val="20"/>
        </w:rPr>
        <w:t>podľa zákona č. 315/2016 Z. z. o registri partnerov verejného sektora a o zmene a doplnení niektorých zákonov</w:t>
      </w:r>
      <w:r w:rsidR="00A15700">
        <w:rPr>
          <w:rFonts w:ascii="Arial" w:hAnsi="Arial" w:cs="Arial"/>
          <w:sz w:val="20"/>
          <w:szCs w:val="20"/>
        </w:rPr>
        <w:t xml:space="preserve">, </w:t>
      </w:r>
      <w:r w:rsidRPr="004E4E04">
        <w:rPr>
          <w:rFonts w:ascii="Arial" w:hAnsi="Arial" w:cs="Arial"/>
          <w:sz w:val="20"/>
          <w:szCs w:val="20"/>
        </w:rPr>
        <w:t xml:space="preserve"> </w:t>
      </w:r>
      <w:r w:rsidRPr="00A15700">
        <w:rPr>
          <w:rFonts w:ascii="Arial" w:hAnsi="Arial" w:cs="Arial"/>
          <w:b/>
          <w:bCs/>
          <w:sz w:val="20"/>
          <w:szCs w:val="20"/>
        </w:rPr>
        <w:t>nie je v čase uzavretia zmluvy verejným funkcionárom v zmysle § 11 ods. 1 písm. c) a d) zákona 343/2015 o verejnom obstarávaní a o zmene a doplnení niektorých zákonov</w:t>
      </w:r>
      <w:r w:rsidR="00AA2965">
        <w:rPr>
          <w:rFonts w:ascii="Arial" w:hAnsi="Arial" w:cs="Arial"/>
          <w:sz w:val="20"/>
          <w:szCs w:val="20"/>
        </w:rPr>
        <w:t>,</w:t>
      </w:r>
      <w:r w:rsidRPr="004E4E04">
        <w:rPr>
          <w:rFonts w:ascii="Arial" w:hAnsi="Arial" w:cs="Arial"/>
          <w:sz w:val="20"/>
          <w:szCs w:val="20"/>
        </w:rPr>
        <w:t xml:space="preserve"> v opačnom prípade je </w:t>
      </w:r>
      <w:r>
        <w:rPr>
          <w:rFonts w:ascii="Arial" w:hAnsi="Arial" w:cs="Arial"/>
          <w:sz w:val="20"/>
          <w:szCs w:val="20"/>
        </w:rPr>
        <w:t xml:space="preserve">predávajúci </w:t>
      </w:r>
      <w:r w:rsidRPr="004E4E04">
        <w:rPr>
          <w:rFonts w:ascii="Arial" w:hAnsi="Arial" w:cs="Arial"/>
          <w:sz w:val="20"/>
          <w:szCs w:val="20"/>
        </w:rPr>
        <w:t xml:space="preserve">povinný zaplatiť </w:t>
      </w:r>
      <w:r w:rsidR="007927D3">
        <w:rPr>
          <w:rFonts w:ascii="Arial" w:hAnsi="Arial" w:cs="Arial"/>
          <w:sz w:val="20"/>
          <w:szCs w:val="20"/>
        </w:rPr>
        <w:t>kupujúcemu</w:t>
      </w:r>
      <w:r w:rsidRPr="004E4E04">
        <w:rPr>
          <w:rFonts w:ascii="Arial" w:hAnsi="Arial" w:cs="Arial"/>
          <w:sz w:val="20"/>
          <w:szCs w:val="20"/>
        </w:rPr>
        <w:t xml:space="preserve"> peňažnú sumu vo výške pokuty uloženej </w:t>
      </w:r>
      <w:r w:rsidR="00575E74">
        <w:rPr>
          <w:rFonts w:ascii="Arial" w:hAnsi="Arial" w:cs="Arial"/>
          <w:sz w:val="20"/>
          <w:szCs w:val="20"/>
        </w:rPr>
        <w:t>kupujúcemu</w:t>
      </w:r>
      <w:r w:rsidRPr="004E4E04">
        <w:rPr>
          <w:rFonts w:ascii="Arial" w:hAnsi="Arial" w:cs="Arial"/>
          <w:sz w:val="20"/>
          <w:szCs w:val="20"/>
        </w:rPr>
        <w:t xml:space="preserve"> Úradom pre verejné obstarávanie podľa zákona o verejnom obstarávaní za uzatvorenie Zmluvy napriek zákazu podľa § 11 zákona o verejnom obstarávaní, a to v lehote určenej </w:t>
      </w:r>
      <w:r w:rsidR="00575E74">
        <w:rPr>
          <w:rFonts w:ascii="Arial" w:hAnsi="Arial" w:cs="Arial"/>
          <w:sz w:val="20"/>
          <w:szCs w:val="20"/>
        </w:rPr>
        <w:t xml:space="preserve">kupujúcim </w:t>
      </w:r>
      <w:r w:rsidRPr="004E4E04">
        <w:rPr>
          <w:rFonts w:ascii="Arial" w:hAnsi="Arial" w:cs="Arial"/>
          <w:sz w:val="20"/>
          <w:szCs w:val="20"/>
        </w:rPr>
        <w:t xml:space="preserve"> v písomnej výzve na úhradu. V prípade, ak sa počas trvania tejto zmluvy stane konečný užívateľ výhod </w:t>
      </w:r>
      <w:r w:rsidR="00AA2965">
        <w:rPr>
          <w:rFonts w:ascii="Arial" w:hAnsi="Arial" w:cs="Arial"/>
          <w:sz w:val="20"/>
          <w:szCs w:val="20"/>
        </w:rPr>
        <w:t xml:space="preserve">predávajúceho </w:t>
      </w:r>
      <w:r w:rsidRPr="004E4E04">
        <w:rPr>
          <w:rFonts w:ascii="Arial" w:hAnsi="Arial" w:cs="Arial"/>
          <w:sz w:val="20"/>
          <w:szCs w:val="20"/>
        </w:rPr>
        <w:t>alebo končený užívateľ výhod jeho subdodávateľov</w:t>
      </w:r>
      <w:r w:rsidR="00AA2965">
        <w:rPr>
          <w:rFonts w:ascii="Arial" w:hAnsi="Arial" w:cs="Arial"/>
          <w:sz w:val="20"/>
          <w:szCs w:val="20"/>
        </w:rPr>
        <w:t xml:space="preserve"> „verejným funkcionárom“</w:t>
      </w:r>
      <w:r w:rsidRPr="004E4E04">
        <w:rPr>
          <w:rFonts w:ascii="Arial" w:hAnsi="Arial" w:cs="Arial"/>
          <w:sz w:val="20"/>
          <w:szCs w:val="20"/>
        </w:rPr>
        <w:t xml:space="preserve">, ak majú povinnosť byť zapísaný v registri partnerov verejného sektora, </w:t>
      </w:r>
      <w:r w:rsidR="00575E74">
        <w:rPr>
          <w:rFonts w:ascii="Arial" w:hAnsi="Arial" w:cs="Arial"/>
          <w:sz w:val="20"/>
          <w:szCs w:val="20"/>
        </w:rPr>
        <w:t>kupujúci</w:t>
      </w:r>
      <w:r w:rsidRPr="004E4E04">
        <w:rPr>
          <w:rFonts w:ascii="Arial" w:hAnsi="Arial" w:cs="Arial"/>
          <w:sz w:val="20"/>
          <w:szCs w:val="20"/>
        </w:rPr>
        <w:t xml:space="preserve"> odstúpi od tejto zmluvy</w:t>
      </w:r>
      <w:r w:rsidR="001B2AF2">
        <w:rPr>
          <w:rFonts w:ascii="Arial" w:hAnsi="Arial" w:cs="Arial"/>
          <w:sz w:val="20"/>
          <w:szCs w:val="20"/>
        </w:rPr>
        <w:t xml:space="preserve"> po uplynutí 30 dní odo dňa, keď táto skutočnosť nastala, ak táto skutočnosť stále trvá</w:t>
      </w:r>
      <w:r w:rsidRPr="004E4E04">
        <w:rPr>
          <w:rFonts w:ascii="Arial" w:hAnsi="Arial" w:cs="Arial"/>
          <w:sz w:val="20"/>
          <w:szCs w:val="20"/>
        </w:rPr>
        <w:t xml:space="preserve">, pričom vzniká </w:t>
      </w:r>
      <w:r w:rsidR="00AA2965">
        <w:rPr>
          <w:rFonts w:ascii="Arial" w:hAnsi="Arial" w:cs="Arial"/>
          <w:sz w:val="20"/>
          <w:szCs w:val="20"/>
        </w:rPr>
        <w:t>kupujúcemu</w:t>
      </w:r>
      <w:r w:rsidRPr="004E4E04">
        <w:rPr>
          <w:rFonts w:ascii="Arial" w:hAnsi="Arial" w:cs="Arial"/>
          <w:sz w:val="20"/>
          <w:szCs w:val="20"/>
        </w:rPr>
        <w:t xml:space="preserve"> nárok na zmluvnú pokutu vo výške </w:t>
      </w:r>
      <w:r w:rsidR="00AA2965" w:rsidRPr="004E4E04">
        <w:rPr>
          <w:rFonts w:ascii="Arial" w:hAnsi="Arial" w:cs="Arial"/>
          <w:sz w:val="20"/>
          <w:szCs w:val="20"/>
        </w:rPr>
        <w:t xml:space="preserve">pokuty uloženej </w:t>
      </w:r>
      <w:r w:rsidR="00575E74">
        <w:rPr>
          <w:rFonts w:ascii="Arial" w:hAnsi="Arial" w:cs="Arial"/>
          <w:sz w:val="20"/>
          <w:szCs w:val="20"/>
        </w:rPr>
        <w:t>kupujúcemu</w:t>
      </w:r>
      <w:r w:rsidR="00AA2965" w:rsidRPr="004E4E04">
        <w:rPr>
          <w:rFonts w:ascii="Arial" w:hAnsi="Arial" w:cs="Arial"/>
          <w:sz w:val="20"/>
          <w:szCs w:val="20"/>
        </w:rPr>
        <w:t xml:space="preserve">  Úradom pre verejné obstarávanie</w:t>
      </w:r>
      <w:r w:rsidR="00AA2965">
        <w:rPr>
          <w:rFonts w:ascii="Arial" w:hAnsi="Arial" w:cs="Arial"/>
          <w:sz w:val="20"/>
          <w:szCs w:val="20"/>
        </w:rPr>
        <w:t>.</w:t>
      </w:r>
    </w:p>
    <w:p w14:paraId="243E4F22" w14:textId="77777777" w:rsidR="00CD121A" w:rsidRDefault="00CD121A" w:rsidP="00CD121A">
      <w:pPr>
        <w:pStyle w:val="Default"/>
        <w:suppressAutoHyphens/>
        <w:autoSpaceDN/>
        <w:adjustRightInd/>
        <w:spacing w:line="276" w:lineRule="auto"/>
        <w:ind w:left="284"/>
        <w:jc w:val="both"/>
        <w:rPr>
          <w:rFonts w:ascii="Arial" w:hAnsi="Arial" w:cs="Arial"/>
          <w:sz w:val="20"/>
          <w:szCs w:val="20"/>
        </w:rPr>
      </w:pPr>
    </w:p>
    <w:p w14:paraId="331ADDBB" w14:textId="44B30E74" w:rsidR="00CD121A" w:rsidRDefault="00CD121A" w:rsidP="00CD121A">
      <w:pPr>
        <w:pStyle w:val="Default"/>
        <w:suppressAutoHyphens/>
        <w:autoSpaceDN/>
        <w:adjustRightInd/>
        <w:spacing w:line="276" w:lineRule="auto"/>
        <w:ind w:left="284"/>
        <w:jc w:val="both"/>
        <w:rPr>
          <w:rFonts w:ascii="Arial" w:hAnsi="Arial" w:cs="Arial"/>
          <w:sz w:val="20"/>
          <w:szCs w:val="20"/>
        </w:rPr>
      </w:pPr>
      <w:r w:rsidRPr="00CD121A">
        <w:rPr>
          <w:rFonts w:ascii="Arial" w:hAnsi="Arial" w:cs="Arial"/>
          <w:sz w:val="20"/>
          <w:szCs w:val="20"/>
        </w:rPr>
        <w:t xml:space="preserve">Nárok na náhradu škody nie je tým dotknutý a zmluvná pokuta sa do náhrady škody nezapočítava. Súbeh pokút podľa tejto zmluvy sa pripúšťa.    </w:t>
      </w:r>
    </w:p>
    <w:bookmarkEnd w:id="247"/>
    <w:p w14:paraId="30134567" w14:textId="0AB3D576" w:rsidR="00217F4F" w:rsidRPr="00217F4F" w:rsidRDefault="00217F4F" w:rsidP="004E4E04">
      <w:pPr>
        <w:pStyle w:val="Default"/>
        <w:suppressAutoHyphens/>
        <w:autoSpaceDN/>
        <w:adjustRightInd/>
        <w:spacing w:line="276" w:lineRule="auto"/>
        <w:ind w:left="284"/>
        <w:jc w:val="both"/>
        <w:rPr>
          <w:rFonts w:ascii="Arial" w:hAnsi="Arial" w:cs="Arial"/>
          <w:sz w:val="20"/>
          <w:szCs w:val="20"/>
        </w:rPr>
      </w:pPr>
      <w:r w:rsidRPr="00217F4F">
        <w:rPr>
          <w:rFonts w:ascii="Arial" w:hAnsi="Arial" w:cs="Arial"/>
          <w:sz w:val="20"/>
          <w:szCs w:val="20"/>
        </w:rPr>
        <w:tab/>
      </w:r>
    </w:p>
    <w:p w14:paraId="1A562CF0" w14:textId="77777777" w:rsidR="00951220" w:rsidRPr="00413634" w:rsidRDefault="00951220" w:rsidP="00951220">
      <w:pPr>
        <w:autoSpaceDE w:val="0"/>
        <w:spacing w:line="276" w:lineRule="auto"/>
        <w:ind w:hanging="7"/>
        <w:jc w:val="center"/>
        <w:rPr>
          <w:rFonts w:eastAsia="Arial" w:cs="Arial"/>
          <w:b/>
          <w:bCs/>
          <w:szCs w:val="20"/>
        </w:rPr>
      </w:pPr>
      <w:r w:rsidRPr="00413634">
        <w:rPr>
          <w:rFonts w:eastAsia="Calibri" w:cs="Arial"/>
          <w:b/>
          <w:szCs w:val="20"/>
        </w:rPr>
        <w:t>Článok</w:t>
      </w:r>
      <w:r w:rsidRPr="00413634">
        <w:rPr>
          <w:rFonts w:eastAsia="Calibri" w:cs="Arial"/>
          <w:b/>
          <w:color w:val="FF0000"/>
          <w:szCs w:val="20"/>
        </w:rPr>
        <w:t xml:space="preserve"> </w:t>
      </w:r>
      <w:r w:rsidRPr="00413634">
        <w:rPr>
          <w:rFonts w:eastAsia="Calibri" w:cs="Arial"/>
          <w:b/>
          <w:szCs w:val="20"/>
        </w:rPr>
        <w:t>VIII</w:t>
      </w:r>
    </w:p>
    <w:p w14:paraId="7706AFF4" w14:textId="77777777" w:rsidR="00951220" w:rsidRPr="00413634" w:rsidRDefault="00951220" w:rsidP="00951220">
      <w:pPr>
        <w:pStyle w:val="Default"/>
        <w:spacing w:line="276" w:lineRule="auto"/>
        <w:ind w:hanging="7"/>
        <w:jc w:val="center"/>
        <w:rPr>
          <w:rFonts w:ascii="Arial" w:hAnsi="Arial" w:cs="Arial"/>
          <w:b/>
          <w:bCs/>
          <w:color w:val="auto"/>
          <w:sz w:val="20"/>
          <w:szCs w:val="20"/>
        </w:rPr>
      </w:pPr>
      <w:r w:rsidRPr="00413634">
        <w:rPr>
          <w:rFonts w:ascii="Arial" w:hAnsi="Arial" w:cs="Arial"/>
          <w:b/>
          <w:bCs/>
          <w:color w:val="auto"/>
          <w:sz w:val="20"/>
          <w:szCs w:val="20"/>
        </w:rPr>
        <w:t>Zmluvné pokuty</w:t>
      </w:r>
    </w:p>
    <w:p w14:paraId="56990964" w14:textId="303F2B8C" w:rsidR="00951220" w:rsidRDefault="00951220" w:rsidP="00951220">
      <w:pPr>
        <w:pStyle w:val="Default"/>
        <w:numPr>
          <w:ilvl w:val="0"/>
          <w:numId w:val="38"/>
        </w:numPr>
        <w:suppressAutoHyphens/>
        <w:autoSpaceDN/>
        <w:adjustRightInd/>
        <w:spacing w:before="120" w:line="276" w:lineRule="auto"/>
        <w:ind w:left="284" w:hanging="284"/>
        <w:jc w:val="both"/>
        <w:rPr>
          <w:rFonts w:ascii="Arial" w:hAnsi="Arial" w:cs="Arial"/>
          <w:color w:val="auto"/>
          <w:sz w:val="20"/>
          <w:szCs w:val="20"/>
        </w:rPr>
      </w:pPr>
      <w:r w:rsidRPr="00413634">
        <w:rPr>
          <w:rFonts w:ascii="Arial" w:hAnsi="Arial" w:cs="Arial"/>
          <w:sz w:val="20"/>
          <w:szCs w:val="20"/>
        </w:rPr>
        <w:t xml:space="preserve">V prípade omeškania </w:t>
      </w:r>
      <w:r>
        <w:rPr>
          <w:rFonts w:ascii="Arial" w:hAnsi="Arial" w:cs="Arial"/>
          <w:sz w:val="20"/>
          <w:szCs w:val="20"/>
        </w:rPr>
        <w:t>predávajúceho</w:t>
      </w:r>
      <w:r w:rsidRPr="00413634">
        <w:rPr>
          <w:rFonts w:ascii="Arial" w:hAnsi="Arial" w:cs="Arial"/>
          <w:sz w:val="20"/>
          <w:szCs w:val="20"/>
        </w:rPr>
        <w:t xml:space="preserve"> s dodaním </w:t>
      </w:r>
      <w:r w:rsidR="00D06324">
        <w:rPr>
          <w:rFonts w:ascii="Arial" w:hAnsi="Arial" w:cs="Arial"/>
          <w:sz w:val="20"/>
          <w:szCs w:val="20"/>
        </w:rPr>
        <w:t>/uskutočnením predmetu zmluvy</w:t>
      </w:r>
      <w:r w:rsidRPr="00413634">
        <w:rPr>
          <w:rFonts w:ascii="Arial" w:hAnsi="Arial" w:cs="Arial"/>
          <w:sz w:val="20"/>
          <w:szCs w:val="20"/>
        </w:rPr>
        <w:t xml:space="preserve"> má </w:t>
      </w:r>
      <w:r>
        <w:rPr>
          <w:rFonts w:ascii="Arial" w:hAnsi="Arial" w:cs="Arial"/>
          <w:sz w:val="20"/>
          <w:szCs w:val="20"/>
        </w:rPr>
        <w:t>kupujúci</w:t>
      </w:r>
      <w:r w:rsidRPr="00413634">
        <w:rPr>
          <w:rFonts w:ascii="Arial" w:hAnsi="Arial" w:cs="Arial"/>
          <w:sz w:val="20"/>
          <w:szCs w:val="20"/>
        </w:rPr>
        <w:t xml:space="preserve"> právo požadovať od </w:t>
      </w:r>
      <w:r>
        <w:rPr>
          <w:rFonts w:ascii="Arial" w:hAnsi="Arial" w:cs="Arial"/>
          <w:sz w:val="20"/>
          <w:szCs w:val="20"/>
        </w:rPr>
        <w:t>predávajúceho</w:t>
      </w:r>
      <w:r w:rsidRPr="00413634">
        <w:rPr>
          <w:rFonts w:ascii="Arial" w:hAnsi="Arial" w:cs="Arial"/>
          <w:sz w:val="20"/>
          <w:szCs w:val="20"/>
        </w:rPr>
        <w:t xml:space="preserve"> zmluvnú pokutu vo výške </w:t>
      </w:r>
      <w:r w:rsidRPr="009410BD">
        <w:rPr>
          <w:rFonts w:ascii="Arial" w:hAnsi="Arial" w:cs="Arial"/>
          <w:sz w:val="20"/>
          <w:szCs w:val="20"/>
        </w:rPr>
        <w:t xml:space="preserve">vo výške </w:t>
      </w:r>
      <w:r>
        <w:rPr>
          <w:rFonts w:ascii="Arial" w:hAnsi="Arial" w:cs="Arial"/>
          <w:sz w:val="20"/>
          <w:szCs w:val="20"/>
        </w:rPr>
        <w:t>0,5 %</w:t>
      </w:r>
      <w:r w:rsidRPr="009410BD">
        <w:rPr>
          <w:rFonts w:ascii="Arial" w:hAnsi="Arial" w:cs="Arial"/>
          <w:sz w:val="20"/>
          <w:szCs w:val="20"/>
        </w:rPr>
        <w:t xml:space="preserve"> </w:t>
      </w:r>
      <w:r>
        <w:rPr>
          <w:rFonts w:ascii="Arial" w:hAnsi="Arial" w:cs="Arial"/>
          <w:sz w:val="20"/>
          <w:szCs w:val="20"/>
        </w:rPr>
        <w:t xml:space="preserve">z ceny objednaného </w:t>
      </w:r>
      <w:r w:rsidR="00D06324">
        <w:rPr>
          <w:rFonts w:ascii="Arial" w:hAnsi="Arial" w:cs="Arial"/>
          <w:sz w:val="20"/>
          <w:szCs w:val="20"/>
        </w:rPr>
        <w:t>predmetu zmluvy</w:t>
      </w:r>
      <w:r>
        <w:rPr>
          <w:rFonts w:ascii="Arial" w:hAnsi="Arial" w:cs="Arial"/>
          <w:sz w:val="20"/>
          <w:szCs w:val="20"/>
        </w:rPr>
        <w:t xml:space="preserve">, </w:t>
      </w:r>
      <w:r w:rsidRPr="00413634">
        <w:rPr>
          <w:rFonts w:ascii="Arial" w:hAnsi="Arial" w:cs="Arial"/>
          <w:sz w:val="20"/>
          <w:szCs w:val="20"/>
        </w:rPr>
        <w:t xml:space="preserve">za každý </w:t>
      </w:r>
      <w:r>
        <w:rPr>
          <w:rFonts w:ascii="Arial" w:hAnsi="Arial" w:cs="Arial"/>
          <w:sz w:val="20"/>
          <w:szCs w:val="20"/>
        </w:rPr>
        <w:t xml:space="preserve">aj začatý </w:t>
      </w:r>
      <w:r w:rsidRPr="00413634">
        <w:rPr>
          <w:rFonts w:ascii="Arial" w:hAnsi="Arial" w:cs="Arial"/>
          <w:sz w:val="20"/>
          <w:szCs w:val="20"/>
        </w:rPr>
        <w:t>kalendárny deň omeškania</w:t>
      </w:r>
      <w:r>
        <w:rPr>
          <w:rFonts w:ascii="Arial" w:hAnsi="Arial" w:cs="Arial"/>
          <w:sz w:val="20"/>
          <w:szCs w:val="20"/>
        </w:rPr>
        <w:t xml:space="preserve">, maximálne však do výšky 20 % z ceny za objednaný </w:t>
      </w:r>
      <w:r w:rsidR="00D06324">
        <w:rPr>
          <w:rFonts w:ascii="Arial" w:hAnsi="Arial" w:cs="Arial"/>
          <w:sz w:val="20"/>
          <w:szCs w:val="20"/>
        </w:rPr>
        <w:t>predmet zmluvy</w:t>
      </w:r>
      <w:r>
        <w:rPr>
          <w:rFonts w:ascii="Arial" w:hAnsi="Arial" w:cs="Arial"/>
          <w:sz w:val="20"/>
          <w:szCs w:val="20"/>
        </w:rPr>
        <w:t xml:space="preserve">. </w:t>
      </w:r>
      <w:r w:rsidRPr="00413634">
        <w:rPr>
          <w:rFonts w:ascii="Arial" w:hAnsi="Arial" w:cs="Arial"/>
          <w:sz w:val="20"/>
          <w:szCs w:val="20"/>
        </w:rPr>
        <w:t>Nárok na náhradu škody nie je tým dotknutý</w:t>
      </w:r>
      <w:r>
        <w:rPr>
          <w:rFonts w:ascii="Arial" w:hAnsi="Arial" w:cs="Arial"/>
          <w:sz w:val="20"/>
          <w:szCs w:val="20"/>
        </w:rPr>
        <w:t xml:space="preserve"> </w:t>
      </w:r>
      <w:bookmarkStart w:id="248" w:name="_Hlk93909859"/>
      <w:r>
        <w:rPr>
          <w:rFonts w:ascii="Arial" w:hAnsi="Arial" w:cs="Arial"/>
          <w:sz w:val="20"/>
          <w:szCs w:val="20"/>
        </w:rPr>
        <w:t>a zmluvná pokuta sa do náhrady škody nezapočítava</w:t>
      </w:r>
      <w:r w:rsidRPr="00413634">
        <w:rPr>
          <w:rFonts w:ascii="Arial" w:hAnsi="Arial" w:cs="Arial"/>
          <w:sz w:val="20"/>
          <w:szCs w:val="20"/>
        </w:rPr>
        <w:t xml:space="preserve">.  </w:t>
      </w:r>
    </w:p>
    <w:bookmarkEnd w:id="248"/>
    <w:p w14:paraId="480A34F1" w14:textId="77777777" w:rsidR="00951220" w:rsidRPr="009410BD" w:rsidRDefault="00951220" w:rsidP="00951220">
      <w:pPr>
        <w:pStyle w:val="Odsekzoznamu"/>
        <w:suppressAutoHyphens/>
        <w:spacing w:line="276" w:lineRule="auto"/>
        <w:ind w:left="360"/>
        <w:jc w:val="both"/>
        <w:rPr>
          <w:rFonts w:eastAsia="SimSun" w:cs="Arial"/>
          <w:color w:val="000000"/>
        </w:rPr>
      </w:pPr>
    </w:p>
    <w:p w14:paraId="4A9DE5CE" w14:textId="0AB836CC" w:rsidR="00951220" w:rsidRPr="00E1496A" w:rsidRDefault="00951220" w:rsidP="00951220">
      <w:pPr>
        <w:pStyle w:val="Odsekzoznamu"/>
        <w:numPr>
          <w:ilvl w:val="0"/>
          <w:numId w:val="38"/>
        </w:numPr>
        <w:suppressAutoHyphens/>
        <w:spacing w:line="276" w:lineRule="auto"/>
        <w:jc w:val="both"/>
        <w:rPr>
          <w:rFonts w:eastAsia="SimSun" w:cs="Arial"/>
          <w:color w:val="000000"/>
        </w:rPr>
      </w:pPr>
      <w:r w:rsidRPr="00E1496A">
        <w:rPr>
          <w:rFonts w:cs="Arial"/>
        </w:rPr>
        <w:t>V prípade, že predávajúci nedodá</w:t>
      </w:r>
      <w:r w:rsidR="00863055">
        <w:rPr>
          <w:rFonts w:cs="Arial"/>
        </w:rPr>
        <w:t>/neuskutoční</w:t>
      </w:r>
      <w:r w:rsidRPr="00E1496A">
        <w:rPr>
          <w:rFonts w:cs="Arial"/>
        </w:rPr>
        <w:t xml:space="preserve"> kupujúcemu </w:t>
      </w:r>
      <w:r w:rsidR="00D06324">
        <w:rPr>
          <w:rFonts w:cs="Arial"/>
        </w:rPr>
        <w:t>predmet zmluvy</w:t>
      </w:r>
      <w:r w:rsidRPr="00E1496A">
        <w:rPr>
          <w:rFonts w:cs="Arial"/>
        </w:rPr>
        <w:t xml:space="preserve"> kompletne podľa objednávky a spolu s dodacím listom</w:t>
      </w:r>
      <w:r w:rsidR="00D06324">
        <w:rPr>
          <w:rFonts w:cs="Arial"/>
        </w:rPr>
        <w:t xml:space="preserve"> resp. preberacím protokolom</w:t>
      </w:r>
      <w:r w:rsidRPr="00E1496A">
        <w:rPr>
          <w:rFonts w:cs="Arial"/>
        </w:rPr>
        <w:t>, má kupujúci nárok na úhradu zmluvnej pokuty vo výške</w:t>
      </w:r>
      <w:r w:rsidR="00154D0B">
        <w:rPr>
          <w:rFonts w:cs="Arial"/>
        </w:rPr>
        <w:t xml:space="preserve"> </w:t>
      </w:r>
      <w:r w:rsidR="00D06324">
        <w:rPr>
          <w:rFonts w:cs="Arial"/>
        </w:rPr>
        <w:t xml:space="preserve">5 </w:t>
      </w:r>
      <w:r w:rsidRPr="00E1496A">
        <w:rPr>
          <w:rFonts w:cs="Arial"/>
        </w:rPr>
        <w:t xml:space="preserve">% z ceny nedodaného </w:t>
      </w:r>
      <w:r w:rsidR="00D06324">
        <w:rPr>
          <w:rFonts w:cs="Arial"/>
        </w:rPr>
        <w:t>predmetu zmluvy</w:t>
      </w:r>
      <w:r w:rsidRPr="00E1496A">
        <w:rPr>
          <w:rFonts w:cs="Arial"/>
        </w:rPr>
        <w:t>. Tým nie je dotknutý nárok kupujúceho na náhradu škody</w:t>
      </w:r>
      <w:r w:rsidRPr="00E1496A">
        <w:t xml:space="preserve"> </w:t>
      </w:r>
      <w:r w:rsidRPr="00E1496A">
        <w:rPr>
          <w:rFonts w:eastAsia="SimSun" w:cs="Arial"/>
          <w:color w:val="000000"/>
        </w:rPr>
        <w:t xml:space="preserve">a zmluvná pokuta sa do náhrady škody nezapočítava.  </w:t>
      </w:r>
      <w:r w:rsidRPr="00E1496A">
        <w:rPr>
          <w:rFonts w:cs="Arial"/>
        </w:rPr>
        <w:t>Zmluvná pokuta sa nepoužije v prípade, ak Predávajúci v  lehote dodania podľa čl. V ods. 4 tejto zmluvy dodá tovar aj čiastkovými plneniami.</w:t>
      </w:r>
    </w:p>
    <w:p w14:paraId="2685EB07" w14:textId="77777777" w:rsidR="00951220" w:rsidRPr="00E1496A" w:rsidRDefault="00951220" w:rsidP="00951220">
      <w:pPr>
        <w:pStyle w:val="Odsekzoznamu"/>
        <w:spacing w:line="276" w:lineRule="auto"/>
        <w:ind w:left="360"/>
        <w:jc w:val="both"/>
        <w:rPr>
          <w:rFonts w:eastAsia="SimSun" w:cs="Arial"/>
          <w:color w:val="000000"/>
        </w:rPr>
      </w:pPr>
    </w:p>
    <w:p w14:paraId="7A962130" w14:textId="0A691CF1" w:rsidR="00951220" w:rsidRPr="00E1496A" w:rsidRDefault="00951220" w:rsidP="00951220">
      <w:pPr>
        <w:pStyle w:val="Odsekzoznamu"/>
        <w:numPr>
          <w:ilvl w:val="0"/>
          <w:numId w:val="38"/>
        </w:numPr>
        <w:suppressAutoHyphens/>
        <w:spacing w:line="276" w:lineRule="auto"/>
        <w:jc w:val="both"/>
        <w:rPr>
          <w:rFonts w:eastAsia="SimSun" w:cs="Arial"/>
          <w:color w:val="000000"/>
        </w:rPr>
      </w:pPr>
      <w:r w:rsidRPr="00E1496A">
        <w:rPr>
          <w:rFonts w:cs="Arial"/>
        </w:rPr>
        <w:t>Kupujúci je  oprávnený uplatniť si u predávajúceho zmluvnú pokutu v</w:t>
      </w:r>
      <w:r w:rsidR="005879F3">
        <w:rPr>
          <w:rFonts w:cs="Arial"/>
        </w:rPr>
        <w:t>o</w:t>
      </w:r>
      <w:r w:rsidRPr="00E1496A">
        <w:rPr>
          <w:rFonts w:cs="Arial"/>
        </w:rPr>
        <w:t xml:space="preserve"> výške </w:t>
      </w:r>
      <w:r w:rsidR="00D06324">
        <w:rPr>
          <w:rFonts w:cs="Arial"/>
        </w:rPr>
        <w:t>3</w:t>
      </w:r>
      <w:r w:rsidRPr="00E1496A">
        <w:rPr>
          <w:rFonts w:cs="Arial"/>
        </w:rPr>
        <w:t xml:space="preserve"> % z celkovej ceny predmetu zmluvy, ak dôjde podstatnému porušeniu zmluvy, a to do 10 dní odo dňa doručenia písomného upozornenia na podstatné porušenie zmluvy, pričom nie je dotknutý nárok kupujúceho na odstúpenie od zmluvy. Nárok na náhradu škody nie je tým dotknutý</w:t>
      </w:r>
      <w:r w:rsidRPr="00E1496A">
        <w:t xml:space="preserve"> </w:t>
      </w:r>
      <w:r w:rsidRPr="00E1496A">
        <w:rPr>
          <w:rFonts w:eastAsia="SimSun" w:cs="Arial"/>
          <w:color w:val="000000"/>
        </w:rPr>
        <w:t xml:space="preserve">a zmluvná pokuta sa do náhrady škody nezapočítava.  </w:t>
      </w:r>
      <w:r w:rsidRPr="00E1496A">
        <w:rPr>
          <w:rFonts w:cs="Arial"/>
        </w:rPr>
        <w:t xml:space="preserve">   </w:t>
      </w:r>
    </w:p>
    <w:p w14:paraId="6C8430BC" w14:textId="77777777" w:rsidR="00951220" w:rsidRPr="00CE1867" w:rsidRDefault="00951220" w:rsidP="00951220">
      <w:pPr>
        <w:pStyle w:val="Default"/>
        <w:numPr>
          <w:ilvl w:val="0"/>
          <w:numId w:val="38"/>
        </w:numPr>
        <w:suppressAutoHyphens/>
        <w:autoSpaceDN/>
        <w:adjustRightInd/>
        <w:spacing w:before="120" w:line="276" w:lineRule="auto"/>
        <w:ind w:left="284" w:hanging="284"/>
        <w:jc w:val="both"/>
        <w:rPr>
          <w:rFonts w:ascii="Arial" w:hAnsi="Arial" w:cs="Arial"/>
          <w:sz w:val="20"/>
          <w:szCs w:val="20"/>
        </w:rPr>
      </w:pPr>
      <w:r w:rsidRPr="00E53EE8">
        <w:rPr>
          <w:rFonts w:ascii="Arial" w:hAnsi="Arial" w:cs="Arial"/>
          <w:color w:val="auto"/>
          <w:sz w:val="20"/>
          <w:szCs w:val="20"/>
        </w:rPr>
        <w:t>V prípade omeškania kupujúceho s úhradou faktúry predávajúceho, má predávajúci právo uplatniť si u kupujúceho nárok na úrok z omeškania v zákonom stanovenej výške platnej k prvému dňu omeškania kupujúceho, ktorá sa uplatní počas celej doby omeškania kupujúceho.</w:t>
      </w:r>
    </w:p>
    <w:p w14:paraId="264E97B5" w14:textId="77777777" w:rsidR="00951220" w:rsidRPr="003404AF" w:rsidRDefault="00951220" w:rsidP="00951220">
      <w:pPr>
        <w:pStyle w:val="Default"/>
        <w:numPr>
          <w:ilvl w:val="0"/>
          <w:numId w:val="38"/>
        </w:numPr>
        <w:suppressAutoHyphens/>
        <w:autoSpaceDN/>
        <w:adjustRightInd/>
        <w:spacing w:before="120" w:line="276" w:lineRule="auto"/>
        <w:ind w:left="284" w:hanging="284"/>
        <w:jc w:val="both"/>
        <w:rPr>
          <w:rFonts w:ascii="Arial" w:hAnsi="Arial" w:cs="Arial"/>
          <w:sz w:val="20"/>
          <w:szCs w:val="20"/>
        </w:rPr>
      </w:pPr>
      <w:r>
        <w:rPr>
          <w:rFonts w:ascii="Arial" w:hAnsi="Arial" w:cs="Arial"/>
          <w:color w:val="auto"/>
          <w:sz w:val="20"/>
          <w:szCs w:val="20"/>
        </w:rPr>
        <w:t>Zmluvná strana, ktorej vznikne nárok na viacero zmluvných pokút súčasne, si tieto môže uplatniť kumulatívne.</w:t>
      </w:r>
    </w:p>
    <w:p w14:paraId="301EB486" w14:textId="77777777" w:rsidR="00951220" w:rsidRDefault="00951220" w:rsidP="00951220">
      <w:pPr>
        <w:autoSpaceDE w:val="0"/>
        <w:spacing w:line="276" w:lineRule="auto"/>
        <w:ind w:left="720"/>
        <w:rPr>
          <w:rFonts w:eastAsia="Calibri" w:cs="Arial"/>
          <w:b/>
          <w:szCs w:val="20"/>
        </w:rPr>
      </w:pPr>
    </w:p>
    <w:p w14:paraId="2500543E" w14:textId="77777777" w:rsidR="00951220" w:rsidRPr="00413634" w:rsidRDefault="00951220" w:rsidP="00951220">
      <w:pPr>
        <w:autoSpaceDE w:val="0"/>
        <w:spacing w:line="276" w:lineRule="auto"/>
        <w:ind w:left="720"/>
        <w:rPr>
          <w:rFonts w:eastAsia="Arial" w:cs="Arial"/>
          <w:b/>
          <w:bCs/>
          <w:szCs w:val="20"/>
        </w:rPr>
      </w:pPr>
      <w:r w:rsidRPr="00413634">
        <w:rPr>
          <w:rFonts w:eastAsia="Calibri" w:cs="Arial"/>
          <w:b/>
          <w:szCs w:val="20"/>
        </w:rPr>
        <w:t xml:space="preserve">                                                               Článok I</w:t>
      </w:r>
      <w:r>
        <w:rPr>
          <w:rFonts w:eastAsia="Calibri" w:cs="Arial"/>
          <w:b/>
          <w:szCs w:val="20"/>
        </w:rPr>
        <w:t>X</w:t>
      </w:r>
    </w:p>
    <w:p w14:paraId="18ACA704" w14:textId="77777777" w:rsidR="00951220" w:rsidRPr="00413634" w:rsidRDefault="00951220" w:rsidP="00951220">
      <w:pPr>
        <w:pStyle w:val="Default"/>
        <w:spacing w:line="276" w:lineRule="auto"/>
        <w:jc w:val="center"/>
        <w:rPr>
          <w:rFonts w:ascii="Arial" w:hAnsi="Arial" w:cs="Arial"/>
          <w:b/>
          <w:bCs/>
          <w:color w:val="auto"/>
          <w:sz w:val="20"/>
          <w:szCs w:val="20"/>
        </w:rPr>
      </w:pPr>
      <w:r w:rsidRPr="00413634">
        <w:rPr>
          <w:rFonts w:ascii="Arial" w:hAnsi="Arial" w:cs="Arial"/>
          <w:b/>
          <w:bCs/>
          <w:color w:val="auto"/>
          <w:sz w:val="20"/>
          <w:szCs w:val="20"/>
        </w:rPr>
        <w:t>Záverečné ustanovenia</w:t>
      </w:r>
    </w:p>
    <w:p w14:paraId="32900BC9" w14:textId="77777777" w:rsidR="00951220" w:rsidRPr="00413634" w:rsidRDefault="00951220" w:rsidP="00951220">
      <w:pPr>
        <w:pStyle w:val="Odsekzoznamu"/>
        <w:numPr>
          <w:ilvl w:val="3"/>
          <w:numId w:val="38"/>
        </w:numPr>
        <w:suppressAutoHyphens/>
        <w:spacing w:before="120" w:after="21" w:line="276" w:lineRule="auto"/>
        <w:ind w:left="284" w:hanging="284"/>
        <w:jc w:val="both"/>
        <w:rPr>
          <w:rFonts w:cs="Arial"/>
          <w:bCs/>
        </w:rPr>
      </w:pPr>
      <w:r w:rsidRPr="00413634">
        <w:rPr>
          <w:rFonts w:cs="Arial"/>
        </w:rPr>
        <w:t>Písomno</w:t>
      </w:r>
      <w:r w:rsidRPr="00413634">
        <w:rPr>
          <w:rFonts w:cs="Arial"/>
          <w:bCs/>
        </w:rPr>
        <w:t>sti zasielané v súvislosti s touto zmluvou sa zasielajú na adresu druhej zmluvnej strany uvedenú v čl. I tejto zmluvy. V prípade, že odosielateľovi bola ako korešpondenčná adresa druhej zmluvnej strany písomne oznámená iná adresa ako je uvedená v čl. I tejto zmluvy, písomnosť sa zasiela na takúto novú adresu. Písomnosti zasielané v súvislosti s touto zmluvou sa považujú za doručené:</w:t>
      </w:r>
    </w:p>
    <w:p w14:paraId="5B20F4DC" w14:textId="77777777" w:rsidR="00951220" w:rsidRPr="00413634" w:rsidRDefault="00951220" w:rsidP="00951220">
      <w:pPr>
        <w:pStyle w:val="Default"/>
        <w:numPr>
          <w:ilvl w:val="1"/>
          <w:numId w:val="33"/>
        </w:numPr>
        <w:tabs>
          <w:tab w:val="clear" w:pos="0"/>
          <w:tab w:val="left" w:pos="1134"/>
          <w:tab w:val="left" w:pos="1276"/>
        </w:tabs>
        <w:suppressAutoHyphens/>
        <w:autoSpaceDN/>
        <w:adjustRightInd/>
        <w:spacing w:line="276" w:lineRule="auto"/>
        <w:ind w:firstLine="0"/>
        <w:jc w:val="both"/>
        <w:rPr>
          <w:rFonts w:ascii="Arial" w:hAnsi="Arial" w:cs="Arial"/>
          <w:bCs/>
          <w:color w:val="auto"/>
          <w:sz w:val="20"/>
          <w:szCs w:val="20"/>
        </w:rPr>
      </w:pPr>
      <w:r w:rsidRPr="00413634">
        <w:rPr>
          <w:rFonts w:ascii="Arial" w:hAnsi="Arial" w:cs="Arial"/>
          <w:bCs/>
          <w:color w:val="auto"/>
          <w:sz w:val="20"/>
          <w:szCs w:val="20"/>
        </w:rPr>
        <w:t xml:space="preserve">v deň ich prevzatia adresátom, </w:t>
      </w:r>
    </w:p>
    <w:p w14:paraId="1A5E89C5" w14:textId="77777777" w:rsidR="00951220" w:rsidRPr="00413634" w:rsidRDefault="00951220" w:rsidP="00951220">
      <w:pPr>
        <w:pStyle w:val="Default"/>
        <w:numPr>
          <w:ilvl w:val="1"/>
          <w:numId w:val="33"/>
        </w:numPr>
        <w:tabs>
          <w:tab w:val="clear" w:pos="0"/>
          <w:tab w:val="left" w:pos="1134"/>
          <w:tab w:val="left" w:pos="1276"/>
        </w:tabs>
        <w:suppressAutoHyphens/>
        <w:autoSpaceDN/>
        <w:adjustRightInd/>
        <w:spacing w:line="276" w:lineRule="auto"/>
        <w:ind w:firstLine="0"/>
        <w:jc w:val="both"/>
        <w:rPr>
          <w:rFonts w:ascii="Arial" w:hAnsi="Arial" w:cs="Arial"/>
          <w:bCs/>
          <w:color w:val="auto"/>
          <w:sz w:val="20"/>
          <w:szCs w:val="20"/>
        </w:rPr>
      </w:pPr>
      <w:r w:rsidRPr="00413634">
        <w:rPr>
          <w:rFonts w:ascii="Arial" w:hAnsi="Arial" w:cs="Arial"/>
          <w:bCs/>
          <w:color w:val="auto"/>
          <w:sz w:val="20"/>
          <w:szCs w:val="20"/>
        </w:rPr>
        <w:t>v deň vrátenia písomnosti odosielateľovi poštou z dôvodu, že adresát je neznámy alebo z dôvodu, že si ju adresát v odbernej lehote neprevzal, alebo</w:t>
      </w:r>
    </w:p>
    <w:p w14:paraId="37D808FC" w14:textId="77777777" w:rsidR="00951220" w:rsidRPr="00413634" w:rsidRDefault="00951220" w:rsidP="00951220">
      <w:pPr>
        <w:pStyle w:val="Default"/>
        <w:numPr>
          <w:ilvl w:val="1"/>
          <w:numId w:val="33"/>
        </w:numPr>
        <w:tabs>
          <w:tab w:val="clear" w:pos="0"/>
          <w:tab w:val="left" w:pos="1134"/>
          <w:tab w:val="left" w:pos="1276"/>
        </w:tabs>
        <w:suppressAutoHyphens/>
        <w:autoSpaceDN/>
        <w:adjustRightInd/>
        <w:spacing w:line="276" w:lineRule="auto"/>
        <w:ind w:firstLine="0"/>
        <w:jc w:val="both"/>
        <w:rPr>
          <w:rFonts w:ascii="Arial" w:hAnsi="Arial" w:cs="Arial"/>
          <w:bCs/>
          <w:color w:val="auto"/>
          <w:sz w:val="20"/>
          <w:szCs w:val="20"/>
        </w:rPr>
      </w:pPr>
      <w:r w:rsidRPr="00413634">
        <w:rPr>
          <w:rFonts w:ascii="Arial" w:hAnsi="Arial" w:cs="Arial"/>
          <w:bCs/>
          <w:color w:val="auto"/>
          <w:sz w:val="20"/>
          <w:szCs w:val="20"/>
        </w:rPr>
        <w:t xml:space="preserve">v deň odmietnutia prevzatia písomnosti adresátom. </w:t>
      </w:r>
    </w:p>
    <w:p w14:paraId="75DD6AC9" w14:textId="77777777" w:rsidR="00951220" w:rsidRPr="00413634" w:rsidRDefault="00951220" w:rsidP="00951220">
      <w:pPr>
        <w:pStyle w:val="Default"/>
        <w:tabs>
          <w:tab w:val="left" w:pos="284"/>
        </w:tabs>
        <w:spacing w:before="120" w:after="21" w:line="276" w:lineRule="auto"/>
        <w:jc w:val="both"/>
        <w:rPr>
          <w:rFonts w:ascii="Arial" w:hAnsi="Arial" w:cs="Arial"/>
          <w:color w:val="auto"/>
          <w:sz w:val="20"/>
          <w:szCs w:val="20"/>
        </w:rPr>
      </w:pPr>
      <w:r>
        <w:rPr>
          <w:rFonts w:ascii="Arial" w:hAnsi="Arial" w:cs="Arial"/>
          <w:bCs/>
          <w:color w:val="auto"/>
          <w:sz w:val="20"/>
          <w:szCs w:val="20"/>
        </w:rPr>
        <w:t xml:space="preserve">2.  </w:t>
      </w:r>
      <w:r w:rsidRPr="00413634">
        <w:rPr>
          <w:rFonts w:ascii="Arial" w:hAnsi="Arial" w:cs="Arial"/>
          <w:bCs/>
          <w:color w:val="auto"/>
          <w:sz w:val="20"/>
          <w:szCs w:val="20"/>
        </w:rPr>
        <w:t>Táto zmluva sa uza</w:t>
      </w:r>
      <w:r w:rsidRPr="00413634">
        <w:rPr>
          <w:rFonts w:ascii="Arial" w:hAnsi="Arial" w:cs="Arial"/>
          <w:sz w:val="20"/>
          <w:szCs w:val="20"/>
        </w:rPr>
        <w:t>tvára na dobu:</w:t>
      </w:r>
    </w:p>
    <w:p w14:paraId="4A56868C" w14:textId="258CB3A4" w:rsidR="00951220" w:rsidRPr="00413634" w:rsidRDefault="00951220" w:rsidP="00951220">
      <w:pPr>
        <w:pStyle w:val="Default"/>
        <w:numPr>
          <w:ilvl w:val="0"/>
          <w:numId w:val="41"/>
        </w:numPr>
        <w:suppressAutoHyphens/>
        <w:autoSpaceDN/>
        <w:adjustRightInd/>
        <w:spacing w:before="120" w:after="21" w:line="276" w:lineRule="auto"/>
        <w:jc w:val="both"/>
        <w:rPr>
          <w:rFonts w:ascii="Arial" w:hAnsi="Arial" w:cs="Arial"/>
          <w:color w:val="auto"/>
          <w:sz w:val="20"/>
          <w:szCs w:val="20"/>
        </w:rPr>
      </w:pPr>
      <w:r w:rsidRPr="008D02E1">
        <w:rPr>
          <w:rFonts w:ascii="Arial" w:hAnsi="Arial" w:cs="Arial"/>
          <w:sz w:val="20"/>
          <w:szCs w:val="20"/>
        </w:rPr>
        <w:t>3</w:t>
      </w:r>
      <w:r w:rsidR="008D02E1" w:rsidRPr="008D02E1">
        <w:rPr>
          <w:rFonts w:ascii="Arial" w:hAnsi="Arial" w:cs="Arial"/>
          <w:sz w:val="20"/>
          <w:szCs w:val="20"/>
        </w:rPr>
        <w:t>2</w:t>
      </w:r>
      <w:r w:rsidRPr="008D02E1">
        <w:rPr>
          <w:rFonts w:ascii="Arial" w:hAnsi="Arial" w:cs="Arial"/>
          <w:sz w:val="20"/>
          <w:szCs w:val="20"/>
        </w:rPr>
        <w:t xml:space="preserve"> mesiacov</w:t>
      </w:r>
      <w:r w:rsidRPr="00413634">
        <w:rPr>
          <w:rFonts w:ascii="Arial" w:hAnsi="Arial" w:cs="Arial"/>
          <w:sz w:val="20"/>
          <w:szCs w:val="20"/>
        </w:rPr>
        <w:t xml:space="preserve"> od nadobudnutia účinnosti tejto zmluvy alebo </w:t>
      </w:r>
    </w:p>
    <w:p w14:paraId="7474877E" w14:textId="77777777" w:rsidR="00951220" w:rsidRPr="003736CF" w:rsidRDefault="00951220" w:rsidP="00951220">
      <w:pPr>
        <w:pStyle w:val="Default"/>
        <w:numPr>
          <w:ilvl w:val="0"/>
          <w:numId w:val="41"/>
        </w:numPr>
        <w:suppressAutoHyphens/>
        <w:autoSpaceDN/>
        <w:adjustRightInd/>
        <w:spacing w:before="120" w:after="21" w:line="276" w:lineRule="auto"/>
        <w:jc w:val="both"/>
        <w:rPr>
          <w:rFonts w:ascii="Arial" w:hAnsi="Arial" w:cs="Arial"/>
          <w:color w:val="auto"/>
          <w:sz w:val="20"/>
          <w:szCs w:val="20"/>
        </w:rPr>
      </w:pPr>
      <w:r w:rsidRPr="00413634">
        <w:rPr>
          <w:rFonts w:ascii="Arial" w:hAnsi="Arial" w:cs="Arial"/>
          <w:sz w:val="20"/>
          <w:szCs w:val="20"/>
        </w:rPr>
        <w:t>do vyčerpania finančného limitu uvedeného</w:t>
      </w:r>
      <w:r>
        <w:rPr>
          <w:rFonts w:ascii="Arial" w:hAnsi="Arial" w:cs="Arial"/>
          <w:sz w:val="20"/>
          <w:szCs w:val="20"/>
        </w:rPr>
        <w:t xml:space="preserve"> </w:t>
      </w:r>
      <w:r w:rsidRPr="00413634">
        <w:rPr>
          <w:rFonts w:ascii="Arial" w:hAnsi="Arial" w:cs="Arial"/>
          <w:sz w:val="20"/>
          <w:szCs w:val="20"/>
        </w:rPr>
        <w:t>v čl. IV bode 1 tejto zmluvy, podľa toho, ktorá z týchto skutočností nastane skôr.</w:t>
      </w:r>
    </w:p>
    <w:p w14:paraId="357ED66C" w14:textId="77777777" w:rsidR="00951220" w:rsidRDefault="00951220" w:rsidP="00951220">
      <w:pPr>
        <w:pStyle w:val="Default"/>
        <w:spacing w:before="120" w:after="21" w:line="276" w:lineRule="auto"/>
        <w:jc w:val="both"/>
        <w:rPr>
          <w:rFonts w:ascii="Arial" w:hAnsi="Arial" w:cs="Arial"/>
          <w:color w:val="auto"/>
          <w:sz w:val="20"/>
          <w:szCs w:val="20"/>
        </w:rPr>
      </w:pPr>
      <w:r>
        <w:rPr>
          <w:rFonts w:ascii="Arial" w:hAnsi="Arial" w:cs="Arial"/>
          <w:color w:val="auto"/>
          <w:sz w:val="20"/>
          <w:szCs w:val="20"/>
        </w:rPr>
        <w:t xml:space="preserve">3. </w:t>
      </w:r>
      <w:r w:rsidRPr="00413634">
        <w:rPr>
          <w:rFonts w:ascii="Arial" w:hAnsi="Arial" w:cs="Arial"/>
          <w:sz w:val="20"/>
          <w:szCs w:val="20"/>
        </w:rPr>
        <w:t xml:space="preserve">Táto zmluva nadobúda platnosť dňom jej uzavretia a v zmysle § 47a ods. 1 Občianskeho zákonníka </w:t>
      </w:r>
      <w:r>
        <w:rPr>
          <w:rFonts w:ascii="Arial" w:hAnsi="Arial" w:cs="Arial"/>
          <w:sz w:val="20"/>
          <w:szCs w:val="20"/>
        </w:rPr>
        <w:t xml:space="preserve">  </w:t>
      </w:r>
      <w:r w:rsidRPr="00413634">
        <w:rPr>
          <w:rFonts w:ascii="Arial" w:hAnsi="Arial" w:cs="Arial"/>
          <w:sz w:val="20"/>
          <w:szCs w:val="20"/>
        </w:rPr>
        <w:t xml:space="preserve">v znení neskorších predpisov nadobúda účinnosť dňom nasledujúcim po dni jej zverejnenia v Centrálnom registri zmlúv, ktorý je informačným systémom verejnej správy vedeným Úradom vlády SR v elektronickej podobe (ďalej len „CRZ“). </w:t>
      </w:r>
    </w:p>
    <w:p w14:paraId="5DF4CB91" w14:textId="77777777" w:rsidR="00951220" w:rsidRPr="00413634" w:rsidRDefault="00951220" w:rsidP="00951220">
      <w:pPr>
        <w:pStyle w:val="Default"/>
        <w:spacing w:before="120" w:after="21" w:line="276" w:lineRule="auto"/>
        <w:jc w:val="both"/>
        <w:rPr>
          <w:rFonts w:ascii="Arial" w:hAnsi="Arial" w:cs="Arial"/>
          <w:color w:val="auto"/>
          <w:sz w:val="20"/>
          <w:szCs w:val="20"/>
        </w:rPr>
      </w:pPr>
      <w:r>
        <w:rPr>
          <w:rFonts w:ascii="Arial" w:hAnsi="Arial" w:cs="Arial"/>
          <w:color w:val="auto"/>
          <w:sz w:val="20"/>
          <w:szCs w:val="20"/>
        </w:rPr>
        <w:t xml:space="preserve">4. </w:t>
      </w:r>
      <w:r w:rsidRPr="00413634">
        <w:rPr>
          <w:rFonts w:ascii="Arial" w:hAnsi="Arial" w:cs="Arial"/>
          <w:color w:val="auto"/>
          <w:sz w:val="20"/>
          <w:szCs w:val="20"/>
        </w:rPr>
        <w:t>Zmluvu možno ukončiť:</w:t>
      </w:r>
    </w:p>
    <w:p w14:paraId="13326DD1" w14:textId="77777777" w:rsidR="00951220" w:rsidRPr="00413634" w:rsidRDefault="00951220" w:rsidP="00951220">
      <w:pPr>
        <w:pStyle w:val="Default"/>
        <w:numPr>
          <w:ilvl w:val="0"/>
          <w:numId w:val="39"/>
        </w:numPr>
        <w:tabs>
          <w:tab w:val="clear" w:pos="1095"/>
          <w:tab w:val="num" w:pos="284"/>
        </w:tabs>
        <w:suppressAutoHyphens/>
        <w:autoSpaceDN/>
        <w:adjustRightInd/>
        <w:spacing w:before="120" w:after="21" w:line="276" w:lineRule="auto"/>
        <w:ind w:left="284" w:hanging="284"/>
        <w:jc w:val="both"/>
        <w:rPr>
          <w:rFonts w:ascii="Arial" w:hAnsi="Arial" w:cs="Arial"/>
          <w:color w:val="auto"/>
          <w:sz w:val="20"/>
          <w:szCs w:val="20"/>
        </w:rPr>
      </w:pPr>
      <w:r w:rsidRPr="00413634">
        <w:rPr>
          <w:rFonts w:ascii="Arial" w:hAnsi="Arial" w:cs="Arial"/>
          <w:color w:val="auto"/>
          <w:sz w:val="20"/>
          <w:szCs w:val="20"/>
        </w:rPr>
        <w:t>dohodou,</w:t>
      </w:r>
    </w:p>
    <w:p w14:paraId="2607C324" w14:textId="3DF2F001" w:rsidR="00951220" w:rsidRPr="00413634" w:rsidRDefault="00951220" w:rsidP="00951220">
      <w:pPr>
        <w:pStyle w:val="Default"/>
        <w:numPr>
          <w:ilvl w:val="0"/>
          <w:numId w:val="39"/>
        </w:numPr>
        <w:tabs>
          <w:tab w:val="clear" w:pos="1095"/>
          <w:tab w:val="num" w:pos="284"/>
        </w:tabs>
        <w:suppressAutoHyphens/>
        <w:autoSpaceDN/>
        <w:adjustRightInd/>
        <w:spacing w:before="120" w:after="21" w:line="276" w:lineRule="auto"/>
        <w:ind w:left="284" w:hanging="284"/>
        <w:jc w:val="both"/>
        <w:rPr>
          <w:rFonts w:ascii="Arial" w:hAnsi="Arial" w:cs="Arial"/>
          <w:color w:val="auto"/>
          <w:sz w:val="20"/>
          <w:szCs w:val="20"/>
        </w:rPr>
      </w:pPr>
      <w:r w:rsidRPr="00413634">
        <w:rPr>
          <w:rFonts w:ascii="Arial" w:hAnsi="Arial" w:cs="Arial"/>
          <w:color w:val="auto"/>
          <w:sz w:val="20"/>
          <w:szCs w:val="20"/>
        </w:rPr>
        <w:t xml:space="preserve">odstúpením od </w:t>
      </w:r>
      <w:r>
        <w:rPr>
          <w:rFonts w:ascii="Arial" w:hAnsi="Arial" w:cs="Arial"/>
          <w:color w:val="auto"/>
          <w:sz w:val="20"/>
          <w:szCs w:val="20"/>
        </w:rPr>
        <w:t xml:space="preserve">zmluvy pri </w:t>
      </w:r>
      <w:r w:rsidR="00442347">
        <w:rPr>
          <w:rFonts w:ascii="Arial" w:hAnsi="Arial" w:cs="Arial"/>
          <w:color w:val="auto"/>
          <w:sz w:val="20"/>
          <w:szCs w:val="20"/>
        </w:rPr>
        <w:t>podstatnom</w:t>
      </w:r>
      <w:r>
        <w:rPr>
          <w:rFonts w:ascii="Arial" w:hAnsi="Arial" w:cs="Arial"/>
          <w:color w:val="auto"/>
          <w:sz w:val="20"/>
          <w:szCs w:val="20"/>
        </w:rPr>
        <w:t xml:space="preserve"> porušení zmluvných podmienok.</w:t>
      </w:r>
    </w:p>
    <w:p w14:paraId="12D5F45A" w14:textId="7998884C" w:rsidR="00951220" w:rsidRPr="006866A6" w:rsidRDefault="00442347" w:rsidP="00442347">
      <w:pPr>
        <w:pStyle w:val="Default"/>
        <w:suppressAutoHyphens/>
        <w:autoSpaceDN/>
        <w:adjustRightInd/>
        <w:spacing w:before="120" w:after="21" w:line="276" w:lineRule="auto"/>
        <w:ind w:left="284" w:hanging="284"/>
        <w:jc w:val="both"/>
        <w:rPr>
          <w:rFonts w:ascii="Arial" w:hAnsi="Arial" w:cs="Arial"/>
          <w:bCs/>
          <w:sz w:val="20"/>
          <w:szCs w:val="20"/>
        </w:rPr>
      </w:pPr>
      <w:r>
        <w:rPr>
          <w:rFonts w:ascii="Arial" w:hAnsi="Arial" w:cs="Arial"/>
          <w:sz w:val="20"/>
          <w:szCs w:val="20"/>
        </w:rPr>
        <w:t xml:space="preserve">5. </w:t>
      </w:r>
      <w:r w:rsidR="00951220" w:rsidRPr="006866A6">
        <w:rPr>
          <w:rFonts w:ascii="Arial" w:hAnsi="Arial" w:cs="Arial"/>
          <w:sz w:val="20"/>
          <w:szCs w:val="20"/>
        </w:rPr>
        <w:t xml:space="preserve">Kupujúci môže okamžite odstúpiť od Zmluvy na základe dôvodov uvedených v § 19 zákona č. 343/2015 Z. z. o verejnom obstarávaní a za podstatné porušenie zmluvy. </w:t>
      </w:r>
      <w:r w:rsidR="00951220" w:rsidRPr="006866A6">
        <w:rPr>
          <w:rFonts w:ascii="Arial" w:hAnsi="Arial" w:cs="Arial"/>
          <w:bCs/>
          <w:sz w:val="20"/>
          <w:szCs w:val="20"/>
        </w:rPr>
        <w:t>Za podstatné porušenie zmluvy sa považuje:</w:t>
      </w:r>
    </w:p>
    <w:p w14:paraId="350BE3FB" w14:textId="77777777" w:rsidR="00951220" w:rsidRPr="006866A6" w:rsidRDefault="00951220" w:rsidP="00951220">
      <w:pPr>
        <w:pStyle w:val="Default"/>
        <w:spacing w:before="120" w:after="21" w:line="276" w:lineRule="auto"/>
        <w:ind w:left="284"/>
        <w:jc w:val="both"/>
        <w:rPr>
          <w:rFonts w:ascii="Arial" w:hAnsi="Arial" w:cs="Arial"/>
          <w:sz w:val="20"/>
          <w:szCs w:val="20"/>
        </w:rPr>
      </w:pPr>
      <w:r w:rsidRPr="006866A6">
        <w:rPr>
          <w:rFonts w:ascii="Arial" w:hAnsi="Arial" w:cs="Arial"/>
          <w:sz w:val="20"/>
          <w:szCs w:val="20"/>
        </w:rPr>
        <w:t xml:space="preserve">a) nedodržanie technických vlastností tovaru a technickej špecifikácie </w:t>
      </w:r>
    </w:p>
    <w:p w14:paraId="2435F25F" w14:textId="77777777" w:rsidR="00951220" w:rsidRPr="006866A6" w:rsidRDefault="00951220" w:rsidP="00951220">
      <w:pPr>
        <w:pStyle w:val="Default"/>
        <w:spacing w:before="120" w:after="21" w:line="276" w:lineRule="auto"/>
        <w:ind w:left="284"/>
        <w:jc w:val="both"/>
        <w:rPr>
          <w:rFonts w:ascii="Arial" w:hAnsi="Arial" w:cs="Arial"/>
          <w:sz w:val="20"/>
          <w:szCs w:val="20"/>
        </w:rPr>
      </w:pPr>
      <w:r w:rsidRPr="006866A6">
        <w:rPr>
          <w:rFonts w:ascii="Arial" w:hAnsi="Arial" w:cs="Arial"/>
          <w:sz w:val="20"/>
          <w:szCs w:val="20"/>
        </w:rPr>
        <w:t xml:space="preserve">b) nedodržanie podmienky zmluvy v zmysle Čl. IV ods. 2  </w:t>
      </w:r>
    </w:p>
    <w:p w14:paraId="449FE65A" w14:textId="70A73610" w:rsidR="00951220" w:rsidRPr="006866A6" w:rsidRDefault="00951220" w:rsidP="00951220">
      <w:pPr>
        <w:pStyle w:val="Default"/>
        <w:spacing w:before="120" w:after="21" w:line="276" w:lineRule="auto"/>
        <w:ind w:left="284"/>
        <w:jc w:val="both"/>
        <w:rPr>
          <w:rFonts w:ascii="Arial" w:hAnsi="Arial" w:cs="Arial"/>
          <w:sz w:val="20"/>
          <w:szCs w:val="20"/>
        </w:rPr>
      </w:pPr>
      <w:r w:rsidRPr="006866A6">
        <w:rPr>
          <w:rFonts w:ascii="Arial" w:hAnsi="Arial" w:cs="Arial"/>
          <w:sz w:val="20"/>
          <w:szCs w:val="20"/>
        </w:rPr>
        <w:t xml:space="preserve">c) </w:t>
      </w:r>
      <w:r w:rsidRPr="006866A6">
        <w:rPr>
          <w:rFonts w:ascii="Arial" w:hAnsi="Arial" w:cs="Arial"/>
          <w:color w:val="auto"/>
          <w:sz w:val="20"/>
          <w:szCs w:val="20"/>
        </w:rPr>
        <w:t>nedodržanie</w:t>
      </w:r>
      <w:r w:rsidRPr="006866A6">
        <w:rPr>
          <w:rFonts w:ascii="Arial" w:hAnsi="Arial" w:cs="Arial"/>
          <w:sz w:val="20"/>
          <w:szCs w:val="20"/>
        </w:rPr>
        <w:t xml:space="preserve"> podmienky zmluvy v zmysle Čl. VII ods. 1, 2</w:t>
      </w:r>
      <w:r w:rsidR="00036B56" w:rsidRPr="006866A6">
        <w:rPr>
          <w:rFonts w:ascii="Arial" w:hAnsi="Arial" w:cs="Arial"/>
          <w:sz w:val="20"/>
          <w:szCs w:val="20"/>
        </w:rPr>
        <w:t>,</w:t>
      </w:r>
      <w:r w:rsidRPr="006866A6">
        <w:rPr>
          <w:rFonts w:ascii="Arial" w:hAnsi="Arial" w:cs="Arial"/>
          <w:sz w:val="20"/>
          <w:szCs w:val="20"/>
        </w:rPr>
        <w:t xml:space="preserve">  3</w:t>
      </w:r>
      <w:r w:rsidR="00036B56" w:rsidRPr="006866A6">
        <w:rPr>
          <w:rFonts w:ascii="Arial" w:hAnsi="Arial" w:cs="Arial"/>
          <w:sz w:val="20"/>
          <w:szCs w:val="20"/>
        </w:rPr>
        <w:t xml:space="preserve"> a 4</w:t>
      </w:r>
      <w:r w:rsidRPr="006866A6">
        <w:rPr>
          <w:rFonts w:ascii="Arial" w:hAnsi="Arial" w:cs="Arial"/>
          <w:sz w:val="20"/>
          <w:szCs w:val="20"/>
        </w:rPr>
        <w:t xml:space="preserve"> </w:t>
      </w:r>
    </w:p>
    <w:p w14:paraId="4554DB3E" w14:textId="77777777" w:rsidR="00951220" w:rsidRPr="006866A6" w:rsidRDefault="00951220" w:rsidP="00951220">
      <w:pPr>
        <w:pStyle w:val="Default"/>
        <w:spacing w:before="120" w:after="21" w:line="276" w:lineRule="auto"/>
        <w:ind w:left="284"/>
        <w:jc w:val="both"/>
        <w:rPr>
          <w:rFonts w:ascii="Arial" w:hAnsi="Arial" w:cs="Arial"/>
          <w:sz w:val="20"/>
          <w:szCs w:val="20"/>
        </w:rPr>
      </w:pPr>
      <w:r w:rsidRPr="006866A6">
        <w:rPr>
          <w:rFonts w:ascii="Arial" w:hAnsi="Arial" w:cs="Arial"/>
          <w:sz w:val="20"/>
          <w:szCs w:val="20"/>
        </w:rPr>
        <w:t>d) v prípade, ak predávajúci vstúpil do likvidácie alebo  na jeho majetok bol vyhlásený konkurz,</w:t>
      </w:r>
    </w:p>
    <w:p w14:paraId="636BBD7A" w14:textId="20CD3F26" w:rsidR="00951220" w:rsidRPr="006866A6" w:rsidRDefault="00951220" w:rsidP="00951220">
      <w:pPr>
        <w:pStyle w:val="Default"/>
        <w:spacing w:before="120" w:after="21" w:line="276" w:lineRule="auto"/>
        <w:ind w:left="284"/>
        <w:jc w:val="both"/>
        <w:rPr>
          <w:rFonts w:ascii="Arial" w:hAnsi="Arial" w:cs="Arial"/>
          <w:sz w:val="20"/>
          <w:szCs w:val="20"/>
        </w:rPr>
      </w:pPr>
      <w:r w:rsidRPr="006866A6">
        <w:rPr>
          <w:rFonts w:ascii="Arial" w:hAnsi="Arial" w:cs="Arial"/>
          <w:sz w:val="20"/>
          <w:szCs w:val="20"/>
        </w:rPr>
        <w:t>e) v prípade, ak predávajúci počas zmluvného obdobia dodá najmenej 2 (dve) po sebe idúce dodávky tovaru, na časť tovaru definovaného v tejto zmluve, v omeškaní,</w:t>
      </w:r>
    </w:p>
    <w:p w14:paraId="3750D700" w14:textId="6043642F" w:rsidR="00951220" w:rsidRPr="006866A6" w:rsidRDefault="005879F3" w:rsidP="00951220">
      <w:pPr>
        <w:pStyle w:val="Default"/>
        <w:spacing w:before="120" w:after="21" w:line="276" w:lineRule="auto"/>
        <w:ind w:left="284"/>
        <w:jc w:val="both"/>
        <w:rPr>
          <w:rFonts w:ascii="Arial" w:hAnsi="Arial" w:cs="Arial"/>
          <w:sz w:val="20"/>
          <w:szCs w:val="20"/>
        </w:rPr>
      </w:pPr>
      <w:r w:rsidRPr="006866A6">
        <w:rPr>
          <w:rFonts w:ascii="Arial" w:hAnsi="Arial" w:cs="Arial"/>
          <w:sz w:val="20"/>
          <w:szCs w:val="20"/>
        </w:rPr>
        <w:t>g</w:t>
      </w:r>
      <w:r w:rsidR="00951220" w:rsidRPr="006866A6">
        <w:rPr>
          <w:rFonts w:ascii="Arial" w:hAnsi="Arial" w:cs="Arial"/>
          <w:sz w:val="20"/>
          <w:szCs w:val="20"/>
        </w:rPr>
        <w:t xml:space="preserve">) </w:t>
      </w:r>
      <w:r w:rsidRPr="006866A6">
        <w:rPr>
          <w:rFonts w:ascii="Arial" w:hAnsi="Arial" w:cs="Arial"/>
          <w:sz w:val="20"/>
          <w:szCs w:val="20"/>
        </w:rPr>
        <w:t>v</w:t>
      </w:r>
      <w:r w:rsidR="00951220" w:rsidRPr="006866A6">
        <w:rPr>
          <w:rFonts w:ascii="Arial" w:hAnsi="Arial" w:cs="Arial"/>
          <w:sz w:val="20"/>
          <w:szCs w:val="20"/>
        </w:rPr>
        <w:t xml:space="preserve"> prípade, ak predávajúci počas zmluvného obdobia dodá najmenej v 2 (dvoch) dodávkach tovar s uplynutím požadovanej minimálnej exspirácie v zmysle Čl. V ods. 12.</w:t>
      </w:r>
    </w:p>
    <w:p w14:paraId="3354E122" w14:textId="58D3C599" w:rsidR="00951220" w:rsidRPr="006866A6" w:rsidRDefault="005879F3" w:rsidP="00951220">
      <w:pPr>
        <w:pStyle w:val="Default"/>
        <w:spacing w:before="120" w:after="21" w:line="276" w:lineRule="auto"/>
        <w:ind w:left="284"/>
        <w:jc w:val="both"/>
        <w:rPr>
          <w:rFonts w:ascii="Arial" w:hAnsi="Arial" w:cs="Arial"/>
          <w:sz w:val="20"/>
          <w:szCs w:val="20"/>
        </w:rPr>
      </w:pPr>
      <w:r w:rsidRPr="006866A6">
        <w:rPr>
          <w:rFonts w:ascii="Arial" w:hAnsi="Arial" w:cs="Arial"/>
          <w:sz w:val="20"/>
          <w:szCs w:val="20"/>
        </w:rPr>
        <w:lastRenderedPageBreak/>
        <w:t>h</w:t>
      </w:r>
      <w:r w:rsidR="00951220" w:rsidRPr="006866A6">
        <w:rPr>
          <w:rFonts w:ascii="Arial" w:hAnsi="Arial" w:cs="Arial"/>
          <w:sz w:val="20"/>
          <w:szCs w:val="20"/>
        </w:rPr>
        <w:t>) V prípade, ak je predávajúci v omeškaní dodania inštruktážneho videa podľa Čl. V ods. 4 in fine o viac ako 10  kalendárnych dní.</w:t>
      </w:r>
    </w:p>
    <w:p w14:paraId="53316D52" w14:textId="77777777" w:rsidR="002B073B" w:rsidRPr="006866A6" w:rsidRDefault="005879F3" w:rsidP="002B073B">
      <w:pPr>
        <w:pStyle w:val="Default"/>
        <w:spacing w:before="120" w:after="21" w:line="276" w:lineRule="auto"/>
        <w:ind w:left="284"/>
        <w:jc w:val="both"/>
        <w:rPr>
          <w:rFonts w:ascii="Arial" w:hAnsi="Arial" w:cs="Arial"/>
          <w:sz w:val="20"/>
          <w:szCs w:val="20"/>
        </w:rPr>
      </w:pPr>
      <w:r w:rsidRPr="006866A6">
        <w:rPr>
          <w:rFonts w:ascii="Arial" w:hAnsi="Arial" w:cs="Arial"/>
          <w:sz w:val="20"/>
          <w:szCs w:val="20"/>
        </w:rPr>
        <w:t>c</w:t>
      </w:r>
      <w:r w:rsidR="00951220" w:rsidRPr="006866A6">
        <w:rPr>
          <w:rFonts w:ascii="Arial" w:hAnsi="Arial" w:cs="Arial"/>
          <w:sz w:val="20"/>
          <w:szCs w:val="20"/>
        </w:rPr>
        <w:t xml:space="preserve">h) v prípade porušenia povinnosti v zmysle Čl. VII  ods. </w:t>
      </w:r>
      <w:r w:rsidRPr="006866A6">
        <w:rPr>
          <w:rFonts w:ascii="Arial" w:hAnsi="Arial" w:cs="Arial"/>
          <w:sz w:val="20"/>
          <w:szCs w:val="20"/>
        </w:rPr>
        <w:t>5</w:t>
      </w:r>
      <w:r w:rsidR="00951220" w:rsidRPr="006866A6">
        <w:rPr>
          <w:rFonts w:ascii="Arial" w:hAnsi="Arial" w:cs="Arial"/>
          <w:sz w:val="20"/>
          <w:szCs w:val="20"/>
        </w:rPr>
        <w:t xml:space="preserve"> zmluvy</w:t>
      </w:r>
    </w:p>
    <w:p w14:paraId="5F36AF63" w14:textId="020B9BEE" w:rsidR="00217F4F" w:rsidRPr="006866A6" w:rsidRDefault="002B073B" w:rsidP="002B073B">
      <w:pPr>
        <w:pStyle w:val="Default"/>
        <w:spacing w:before="120" w:after="21" w:line="276" w:lineRule="auto"/>
        <w:ind w:left="284"/>
        <w:jc w:val="both"/>
        <w:rPr>
          <w:rFonts w:ascii="Arial" w:hAnsi="Arial" w:cs="Arial"/>
          <w:sz w:val="20"/>
          <w:szCs w:val="20"/>
        </w:rPr>
      </w:pPr>
      <w:r w:rsidRPr="006866A6">
        <w:rPr>
          <w:rFonts w:ascii="Arial" w:hAnsi="Arial" w:cs="Arial"/>
          <w:sz w:val="20"/>
          <w:szCs w:val="20"/>
        </w:rPr>
        <w:t xml:space="preserve">i) </w:t>
      </w:r>
      <w:r w:rsidR="00217F4F" w:rsidRPr="006866A6">
        <w:rPr>
          <w:rFonts w:ascii="Arial" w:hAnsi="Arial" w:cs="Arial"/>
          <w:sz w:val="20"/>
          <w:szCs w:val="20"/>
        </w:rPr>
        <w:t>predávajúci a jeho subdodávatelia (§11</w:t>
      </w:r>
      <w:r w:rsidRPr="006866A6">
        <w:rPr>
          <w:rFonts w:ascii="Arial" w:hAnsi="Arial" w:cs="Arial"/>
          <w:sz w:val="20"/>
          <w:szCs w:val="20"/>
        </w:rPr>
        <w:t xml:space="preserve"> ZVO</w:t>
      </w:r>
      <w:r w:rsidR="00217F4F" w:rsidRPr="006866A6">
        <w:rPr>
          <w:rFonts w:ascii="Arial" w:hAnsi="Arial" w:cs="Arial"/>
          <w:sz w:val="20"/>
          <w:szCs w:val="20"/>
        </w:rPr>
        <w:t>) nebol/i v čase uzavretia zmluvy v registri partnerov verejného sektora alebo ak bol vymazaný z registra partnerov verejného sektora</w:t>
      </w:r>
    </w:p>
    <w:p w14:paraId="05DBCC49" w14:textId="3B74AF99" w:rsidR="002B073B" w:rsidRPr="006866A6" w:rsidRDefault="002B073B" w:rsidP="00CD121A">
      <w:pPr>
        <w:pStyle w:val="Default"/>
        <w:spacing w:before="120" w:after="21" w:line="276" w:lineRule="auto"/>
        <w:ind w:left="284"/>
        <w:jc w:val="both"/>
        <w:rPr>
          <w:rFonts w:ascii="Arial" w:hAnsi="Arial" w:cs="Arial"/>
          <w:sz w:val="20"/>
          <w:szCs w:val="20"/>
        </w:rPr>
      </w:pPr>
      <w:r w:rsidRPr="006866A6">
        <w:rPr>
          <w:rFonts w:ascii="Arial" w:hAnsi="Arial" w:cs="Arial"/>
          <w:sz w:val="20"/>
          <w:szCs w:val="20"/>
        </w:rPr>
        <w:t xml:space="preserve">j) </w:t>
      </w:r>
      <w:r w:rsidR="00CD121A" w:rsidRPr="006866A6">
        <w:rPr>
          <w:rFonts w:ascii="Arial" w:hAnsi="Arial" w:cs="Arial"/>
          <w:sz w:val="20"/>
          <w:szCs w:val="20"/>
        </w:rPr>
        <w:t xml:space="preserve">konečný užívateľ výhod </w:t>
      </w:r>
      <w:r w:rsidRPr="006866A6">
        <w:rPr>
          <w:rFonts w:ascii="Arial" w:hAnsi="Arial" w:cs="Arial"/>
          <w:sz w:val="20"/>
          <w:szCs w:val="20"/>
        </w:rPr>
        <w:t>predávajúc</w:t>
      </w:r>
      <w:r w:rsidR="00CD121A" w:rsidRPr="006866A6">
        <w:rPr>
          <w:rFonts w:ascii="Arial" w:hAnsi="Arial" w:cs="Arial"/>
          <w:sz w:val="20"/>
          <w:szCs w:val="20"/>
        </w:rPr>
        <w:t>eho</w:t>
      </w:r>
      <w:r w:rsidRPr="006866A6">
        <w:rPr>
          <w:rFonts w:ascii="Arial" w:hAnsi="Arial" w:cs="Arial"/>
          <w:sz w:val="20"/>
          <w:szCs w:val="20"/>
        </w:rPr>
        <w:t xml:space="preserve"> a</w:t>
      </w:r>
      <w:r w:rsidR="00CD121A" w:rsidRPr="006866A6">
        <w:rPr>
          <w:rFonts w:ascii="Arial" w:hAnsi="Arial" w:cs="Arial"/>
          <w:sz w:val="20"/>
          <w:szCs w:val="20"/>
        </w:rPr>
        <w:t>lebo</w:t>
      </w:r>
      <w:r w:rsidRPr="006866A6">
        <w:rPr>
          <w:rFonts w:ascii="Arial" w:hAnsi="Arial" w:cs="Arial"/>
          <w:sz w:val="20"/>
          <w:szCs w:val="20"/>
        </w:rPr>
        <w:t> </w:t>
      </w:r>
      <w:r w:rsidR="00CD121A" w:rsidRPr="006866A6">
        <w:rPr>
          <w:rFonts w:ascii="Arial" w:hAnsi="Arial" w:cs="Arial"/>
          <w:sz w:val="20"/>
          <w:szCs w:val="20"/>
        </w:rPr>
        <w:t xml:space="preserve">konečný užívateľ výhod </w:t>
      </w:r>
      <w:r w:rsidRPr="006866A6">
        <w:rPr>
          <w:rFonts w:ascii="Arial" w:hAnsi="Arial" w:cs="Arial"/>
          <w:sz w:val="20"/>
          <w:szCs w:val="20"/>
        </w:rPr>
        <w:t>jeho subdodávate</w:t>
      </w:r>
      <w:r w:rsidR="00CD121A" w:rsidRPr="006866A6">
        <w:rPr>
          <w:rFonts w:ascii="Arial" w:hAnsi="Arial" w:cs="Arial"/>
          <w:sz w:val="20"/>
          <w:szCs w:val="20"/>
        </w:rPr>
        <w:t xml:space="preserve">ľov </w:t>
      </w:r>
      <w:r w:rsidRPr="006866A6">
        <w:rPr>
          <w:rFonts w:ascii="Arial" w:hAnsi="Arial" w:cs="Arial"/>
          <w:sz w:val="20"/>
          <w:szCs w:val="20"/>
        </w:rPr>
        <w:t xml:space="preserve"> (§11</w:t>
      </w:r>
      <w:r w:rsidR="00CD121A" w:rsidRPr="006866A6">
        <w:rPr>
          <w:rFonts w:ascii="Arial" w:hAnsi="Arial" w:cs="Arial"/>
          <w:sz w:val="20"/>
          <w:szCs w:val="20"/>
        </w:rPr>
        <w:t xml:space="preserve"> ods. 1 písm. c) a d) </w:t>
      </w:r>
      <w:r w:rsidRPr="006866A6">
        <w:rPr>
          <w:rFonts w:ascii="Arial" w:hAnsi="Arial" w:cs="Arial"/>
          <w:sz w:val="20"/>
          <w:szCs w:val="20"/>
        </w:rPr>
        <w:t xml:space="preserve">ZVO) bol v čase uzavretia zmluvy </w:t>
      </w:r>
      <w:r w:rsidR="00CD121A" w:rsidRPr="006866A6">
        <w:rPr>
          <w:rFonts w:ascii="Arial" w:hAnsi="Arial" w:cs="Arial"/>
          <w:sz w:val="20"/>
          <w:szCs w:val="20"/>
        </w:rPr>
        <w:t>„</w:t>
      </w:r>
      <w:r w:rsidRPr="006866A6">
        <w:rPr>
          <w:rFonts w:ascii="Arial" w:hAnsi="Arial" w:cs="Arial"/>
          <w:sz w:val="20"/>
          <w:szCs w:val="20"/>
        </w:rPr>
        <w:t>verejným funkcionárom</w:t>
      </w:r>
      <w:r w:rsidR="00CD121A" w:rsidRPr="006866A6">
        <w:rPr>
          <w:rFonts w:ascii="Arial" w:hAnsi="Arial" w:cs="Arial"/>
          <w:sz w:val="20"/>
          <w:szCs w:val="20"/>
        </w:rPr>
        <w:t>“</w:t>
      </w:r>
      <w:r w:rsidRPr="006866A6">
        <w:rPr>
          <w:rFonts w:ascii="Arial" w:hAnsi="Arial" w:cs="Arial"/>
          <w:sz w:val="20"/>
          <w:szCs w:val="20"/>
        </w:rPr>
        <w:t xml:space="preserve"> alebo počas trvania zmluvy sa stal </w:t>
      </w:r>
      <w:r w:rsidR="00CD121A" w:rsidRPr="006866A6">
        <w:rPr>
          <w:rFonts w:ascii="Arial" w:hAnsi="Arial" w:cs="Arial"/>
          <w:sz w:val="20"/>
          <w:szCs w:val="20"/>
        </w:rPr>
        <w:t>„verejným funkcionárom“</w:t>
      </w:r>
      <w:r w:rsidR="00B050BB" w:rsidRPr="006866A6">
        <w:rPr>
          <w:rFonts w:ascii="Arial" w:hAnsi="Arial" w:cs="Arial"/>
          <w:sz w:val="20"/>
          <w:szCs w:val="20"/>
        </w:rPr>
        <w:t xml:space="preserve"> a to po uplynutí 30 dní odo dňa, keď táto skutočnosť nastala, ak táto skutočnosť stále trvá, </w:t>
      </w:r>
    </w:p>
    <w:p w14:paraId="715DBB6F" w14:textId="77777777" w:rsidR="00951220" w:rsidRPr="00413634" w:rsidRDefault="00951220" w:rsidP="00951220">
      <w:pPr>
        <w:pStyle w:val="Default"/>
        <w:spacing w:before="120" w:after="21" w:line="276" w:lineRule="auto"/>
        <w:ind w:left="284"/>
        <w:jc w:val="both"/>
        <w:rPr>
          <w:rFonts w:ascii="Arial" w:hAnsi="Arial" w:cs="Arial"/>
          <w:sz w:val="20"/>
          <w:szCs w:val="20"/>
        </w:rPr>
      </w:pPr>
      <w:r w:rsidRPr="00413634">
        <w:rPr>
          <w:rFonts w:ascii="Arial" w:hAnsi="Arial" w:cs="Arial"/>
          <w:sz w:val="20"/>
          <w:szCs w:val="20"/>
        </w:rPr>
        <w:t>Odstúpenie musí mať</w:t>
      </w:r>
      <w:r>
        <w:rPr>
          <w:rFonts w:ascii="Arial" w:hAnsi="Arial" w:cs="Arial"/>
          <w:sz w:val="20"/>
          <w:szCs w:val="20"/>
        </w:rPr>
        <w:t xml:space="preserve"> </w:t>
      </w:r>
      <w:r w:rsidRPr="00413634">
        <w:rPr>
          <w:rFonts w:ascii="Arial" w:hAnsi="Arial" w:cs="Arial"/>
          <w:sz w:val="20"/>
          <w:szCs w:val="20"/>
        </w:rPr>
        <w:t>písomnú formu, účinné je dňom jeho doručenia druhej zmluvnej strane. V</w:t>
      </w:r>
      <w:r>
        <w:rPr>
          <w:rFonts w:ascii="Arial" w:hAnsi="Arial" w:cs="Arial"/>
          <w:sz w:val="20"/>
          <w:szCs w:val="20"/>
        </w:rPr>
        <w:t xml:space="preserve"> </w:t>
      </w:r>
      <w:r w:rsidRPr="00413634">
        <w:rPr>
          <w:rFonts w:ascii="Arial" w:hAnsi="Arial" w:cs="Arial"/>
          <w:sz w:val="20"/>
          <w:szCs w:val="20"/>
        </w:rPr>
        <w:t>prípade pochybností má sa za to, že odstúpenie je doručené tretí deň odo dňa jeho odoslania.</w:t>
      </w:r>
      <w:r>
        <w:rPr>
          <w:rFonts w:ascii="Arial" w:hAnsi="Arial" w:cs="Arial"/>
          <w:sz w:val="20"/>
          <w:szCs w:val="20"/>
        </w:rPr>
        <w:t xml:space="preserve"> </w:t>
      </w:r>
      <w:r w:rsidRPr="00413634">
        <w:rPr>
          <w:rFonts w:ascii="Arial" w:hAnsi="Arial" w:cs="Arial"/>
          <w:sz w:val="20"/>
          <w:szCs w:val="20"/>
        </w:rPr>
        <w:t>Odstúpením od Zmluvy zmluva zaniká ku dňu doručenia oznámenia jednej zmluvnej strany o</w:t>
      </w:r>
      <w:r>
        <w:rPr>
          <w:rFonts w:ascii="Arial" w:hAnsi="Arial" w:cs="Arial"/>
          <w:sz w:val="20"/>
          <w:szCs w:val="20"/>
        </w:rPr>
        <w:t xml:space="preserve"> </w:t>
      </w:r>
      <w:r w:rsidRPr="00413634">
        <w:rPr>
          <w:rFonts w:ascii="Arial" w:hAnsi="Arial" w:cs="Arial"/>
          <w:sz w:val="20"/>
          <w:szCs w:val="20"/>
        </w:rPr>
        <w:t>odstúpení od Zmluvy druhej zmluvnej strane.</w:t>
      </w:r>
    </w:p>
    <w:p w14:paraId="33EC9679" w14:textId="77777777" w:rsidR="00951220" w:rsidRPr="00413634" w:rsidRDefault="00951220" w:rsidP="00951220">
      <w:pPr>
        <w:numPr>
          <w:ilvl w:val="0"/>
          <w:numId w:val="38"/>
        </w:numPr>
        <w:tabs>
          <w:tab w:val="num" w:pos="284"/>
        </w:tabs>
        <w:suppressAutoHyphens/>
        <w:spacing w:before="120" w:line="276" w:lineRule="auto"/>
        <w:ind w:left="284" w:hanging="284"/>
        <w:rPr>
          <w:rFonts w:cs="Arial"/>
          <w:szCs w:val="20"/>
        </w:rPr>
      </w:pPr>
      <w:r w:rsidRPr="00413634">
        <w:rPr>
          <w:rFonts w:cs="Arial"/>
          <w:szCs w:val="20"/>
        </w:rPr>
        <w:t>Zmluvu je možné po dohode oboch účastníkov meniť a dopĺňať poradovým číslom označenými písomnými dodatkami, ktoré musia byť podpísané oboma  zmluvnými stranami. Dodatky musia byť zverejnené v CRZ a ich účinky nastávajú dňom nasledujúcim po dni ich zverejnenia v CRZ. Akékoľvek zmeny zmluvy musia byť v súlade so zákonom o verejnom obstarávaní.</w:t>
      </w:r>
    </w:p>
    <w:p w14:paraId="16557142" w14:textId="77777777" w:rsidR="00951220" w:rsidRDefault="00951220" w:rsidP="00951220">
      <w:pPr>
        <w:numPr>
          <w:ilvl w:val="0"/>
          <w:numId w:val="38"/>
        </w:numPr>
        <w:tabs>
          <w:tab w:val="num" w:pos="284"/>
        </w:tabs>
        <w:suppressAutoHyphens/>
        <w:spacing w:before="120" w:line="276" w:lineRule="auto"/>
        <w:ind w:left="284" w:hanging="284"/>
        <w:rPr>
          <w:rFonts w:cs="Arial"/>
          <w:szCs w:val="20"/>
        </w:rPr>
      </w:pPr>
      <w:r w:rsidRPr="00413634">
        <w:rPr>
          <w:rFonts w:cs="Arial"/>
          <w:noProof/>
          <w:szCs w:val="20"/>
        </w:rPr>
        <w:t>V prípade, ak nastanú právne skutočnosti majúce za následok zmenu v právnom postavení predávajúceho (napr. zmena právnej formy, zmena v oprávneniach konať v mene predávajúceho) alebo akákoľvek iná zmena majúca priamy vplyv na plnenie zo strany predávajúceho, je predávajúci povinný preukázateľne oznámiť tieto skutočnosti kupujúcemu najneskôr do 10 dní odo dňa, kedy tieto skutočnosti nastali. Ak tak neurobí, zodpovedá za škodu spôsobenú kupujúcemu i v dôsledku porušenia tejto povinnosti a kupujúci má právo okamžite odstúpiť od tejto zmluvy.</w:t>
      </w:r>
    </w:p>
    <w:p w14:paraId="66E6A786" w14:textId="77777777" w:rsidR="00951220" w:rsidRPr="00F85579" w:rsidRDefault="00951220" w:rsidP="00951220">
      <w:pPr>
        <w:numPr>
          <w:ilvl w:val="0"/>
          <w:numId w:val="38"/>
        </w:numPr>
        <w:tabs>
          <w:tab w:val="num" w:pos="284"/>
        </w:tabs>
        <w:suppressAutoHyphens/>
        <w:spacing w:before="120" w:line="276" w:lineRule="auto"/>
        <w:ind w:left="284" w:hanging="284"/>
        <w:rPr>
          <w:rFonts w:cs="Arial"/>
          <w:szCs w:val="20"/>
        </w:rPr>
      </w:pPr>
      <w:r w:rsidRPr="00F85579">
        <w:rPr>
          <w:rFonts w:cs="Arial"/>
          <w:noProof/>
          <w:szCs w:val="20"/>
        </w:rPr>
        <w:t xml:space="preserve">Táto zmluva je uzatvorená v súlade s Obchodným zákonníkom(zákon č. 513/1991 Zb.) zmysle </w:t>
      </w:r>
      <w:r w:rsidRPr="00B406C6">
        <w:rPr>
          <w:rFonts w:cs="Arial"/>
          <w:noProof/>
          <w:szCs w:val="20"/>
        </w:rPr>
        <w:t xml:space="preserve">právneho poriadku SR. Právne vzťahy v tejto zmluve neupravené sa riadia </w:t>
      </w:r>
      <w:r>
        <w:rPr>
          <w:rFonts w:cs="Arial"/>
          <w:noProof/>
          <w:szCs w:val="20"/>
        </w:rPr>
        <w:t xml:space="preserve">prednostne </w:t>
      </w:r>
      <w:r w:rsidRPr="00F85579">
        <w:rPr>
          <w:rFonts w:cs="Arial"/>
          <w:noProof/>
          <w:szCs w:val="20"/>
        </w:rPr>
        <w:t>Obchodným zákonníkom. Rozhodným právom v pr</w:t>
      </w:r>
      <w:r>
        <w:rPr>
          <w:rFonts w:cs="Arial"/>
          <w:noProof/>
          <w:szCs w:val="20"/>
        </w:rPr>
        <w:t>í</w:t>
      </w:r>
      <w:r w:rsidRPr="00F85579">
        <w:rPr>
          <w:rFonts w:cs="Arial"/>
          <w:noProof/>
          <w:szCs w:val="20"/>
        </w:rPr>
        <w:t>p</w:t>
      </w:r>
      <w:r>
        <w:rPr>
          <w:rFonts w:cs="Arial"/>
          <w:noProof/>
          <w:szCs w:val="20"/>
        </w:rPr>
        <w:t>a</w:t>
      </w:r>
      <w:r w:rsidRPr="00F85579">
        <w:rPr>
          <w:rFonts w:cs="Arial"/>
          <w:noProof/>
          <w:szCs w:val="20"/>
        </w:rPr>
        <w:t>de sporu zmluvných strán z tejto zmluvy je právo Slovenskej republiky. Pre riešenie prípadného sporu z tejto zmluvy sú v</w:t>
      </w:r>
      <w:r w:rsidRPr="00B406C6">
        <w:rPr>
          <w:rFonts w:cs="Arial"/>
          <w:noProof/>
          <w:szCs w:val="20"/>
        </w:rPr>
        <w:t>ecne a miestne príslušné  súdy Slovenskej republiky.</w:t>
      </w:r>
      <w:r w:rsidRPr="00F85579">
        <w:rPr>
          <w:rFonts w:eastAsia="TT6299o00" w:cs="Arial"/>
          <w:szCs w:val="20"/>
        </w:rPr>
        <w:t>Po zániku zmluvy je predávajúci povinný vystaviť na vyžiadanie kupujúceho do 14 dní písomné potvrdenie /dokument/, v ktorom uvedie celkové skutočné plnenie podľa zmluvy za celé obdobie trvania zmluvy s uvedením množstva a druhu tovaru v členení podľa prílohy zmluvy.</w:t>
      </w:r>
    </w:p>
    <w:p w14:paraId="39B5A283" w14:textId="38B56870" w:rsidR="00951220" w:rsidRDefault="00951220" w:rsidP="00951220">
      <w:pPr>
        <w:pStyle w:val="Default"/>
        <w:numPr>
          <w:ilvl w:val="0"/>
          <w:numId w:val="38"/>
        </w:numPr>
        <w:tabs>
          <w:tab w:val="num" w:pos="284"/>
        </w:tabs>
        <w:suppressAutoHyphens/>
        <w:autoSpaceDN/>
        <w:adjustRightInd/>
        <w:spacing w:before="120" w:after="21" w:line="276" w:lineRule="auto"/>
        <w:ind w:left="284" w:hanging="284"/>
        <w:jc w:val="both"/>
        <w:rPr>
          <w:rFonts w:ascii="Arial" w:hAnsi="Arial" w:cs="Arial"/>
          <w:color w:val="auto"/>
          <w:sz w:val="20"/>
          <w:szCs w:val="20"/>
        </w:rPr>
      </w:pPr>
      <w:r w:rsidRPr="00413634">
        <w:rPr>
          <w:rFonts w:ascii="Arial" w:hAnsi="Arial" w:cs="Arial"/>
          <w:color w:val="auto"/>
          <w:sz w:val="20"/>
          <w:szCs w:val="20"/>
        </w:rPr>
        <w:t xml:space="preserve">Táto zmluva je vyhotovená v </w:t>
      </w:r>
      <w:r>
        <w:rPr>
          <w:rFonts w:ascii="Arial" w:hAnsi="Arial" w:cs="Arial"/>
          <w:color w:val="auto"/>
          <w:sz w:val="20"/>
          <w:szCs w:val="20"/>
        </w:rPr>
        <w:t>troch</w:t>
      </w:r>
      <w:r w:rsidRPr="00413634">
        <w:rPr>
          <w:rFonts w:ascii="Arial" w:hAnsi="Arial" w:cs="Arial"/>
          <w:color w:val="auto"/>
          <w:sz w:val="20"/>
          <w:szCs w:val="20"/>
        </w:rPr>
        <w:t xml:space="preserve"> rovnopisoch, z ktorých </w:t>
      </w:r>
      <w:r>
        <w:rPr>
          <w:rFonts w:ascii="Arial" w:hAnsi="Arial" w:cs="Arial"/>
          <w:color w:val="auto"/>
          <w:sz w:val="20"/>
          <w:szCs w:val="20"/>
        </w:rPr>
        <w:t>kupujúci si</w:t>
      </w:r>
      <w:r w:rsidRPr="00413634">
        <w:rPr>
          <w:rFonts w:ascii="Arial" w:hAnsi="Arial" w:cs="Arial"/>
          <w:color w:val="auto"/>
          <w:sz w:val="20"/>
          <w:szCs w:val="20"/>
        </w:rPr>
        <w:t xml:space="preserve"> prevez</w:t>
      </w:r>
      <w:r>
        <w:rPr>
          <w:rFonts w:ascii="Arial" w:hAnsi="Arial" w:cs="Arial"/>
          <w:color w:val="auto"/>
          <w:sz w:val="20"/>
          <w:szCs w:val="20"/>
        </w:rPr>
        <w:t>me dve vyhotovenia a</w:t>
      </w:r>
      <w:r w:rsidR="00833195">
        <w:rPr>
          <w:rFonts w:ascii="Arial" w:hAnsi="Arial" w:cs="Arial"/>
          <w:color w:val="auto"/>
          <w:sz w:val="20"/>
          <w:szCs w:val="20"/>
        </w:rPr>
        <w:t xml:space="preserve"> predávajúci </w:t>
      </w:r>
      <w:r>
        <w:rPr>
          <w:rFonts w:ascii="Arial" w:hAnsi="Arial" w:cs="Arial"/>
          <w:color w:val="auto"/>
          <w:sz w:val="20"/>
          <w:szCs w:val="20"/>
        </w:rPr>
        <w:t xml:space="preserve">jedno </w:t>
      </w:r>
      <w:r w:rsidRPr="00413634">
        <w:rPr>
          <w:rFonts w:ascii="Arial" w:hAnsi="Arial" w:cs="Arial"/>
          <w:color w:val="auto"/>
          <w:sz w:val="20"/>
          <w:szCs w:val="20"/>
        </w:rPr>
        <w:t xml:space="preserve"> vyhotoven</w:t>
      </w:r>
      <w:r>
        <w:rPr>
          <w:rFonts w:ascii="Arial" w:hAnsi="Arial" w:cs="Arial"/>
          <w:color w:val="auto"/>
          <w:sz w:val="20"/>
          <w:szCs w:val="20"/>
        </w:rPr>
        <w:t>ie.</w:t>
      </w:r>
      <w:r w:rsidRPr="00413634">
        <w:rPr>
          <w:rFonts w:ascii="Arial" w:hAnsi="Arial" w:cs="Arial"/>
          <w:color w:val="auto"/>
          <w:sz w:val="20"/>
          <w:szCs w:val="20"/>
        </w:rPr>
        <w:t xml:space="preserve">.  </w:t>
      </w:r>
    </w:p>
    <w:p w14:paraId="0BFDEA2F" w14:textId="1121DCE1" w:rsidR="00951220" w:rsidRPr="005F7FE2" w:rsidRDefault="00951220" w:rsidP="00951220">
      <w:pPr>
        <w:pStyle w:val="Default"/>
        <w:numPr>
          <w:ilvl w:val="0"/>
          <w:numId w:val="38"/>
        </w:numPr>
        <w:tabs>
          <w:tab w:val="num" w:pos="284"/>
        </w:tabs>
        <w:suppressAutoHyphens/>
        <w:autoSpaceDN/>
        <w:adjustRightInd/>
        <w:spacing w:before="120" w:after="21" w:line="276" w:lineRule="auto"/>
        <w:ind w:left="284" w:hanging="284"/>
        <w:jc w:val="both"/>
        <w:rPr>
          <w:rFonts w:ascii="Arial" w:hAnsi="Arial" w:cs="Arial"/>
          <w:color w:val="auto"/>
          <w:sz w:val="20"/>
          <w:szCs w:val="20"/>
        </w:rPr>
      </w:pPr>
      <w:r w:rsidRPr="00291BF9">
        <w:rPr>
          <w:rFonts w:ascii="Arial" w:hAnsi="Arial" w:cs="Arial"/>
          <w:sz w:val="20"/>
          <w:szCs w:val="20"/>
        </w:rPr>
        <w:t xml:space="preserve">Zmluvné strany vyhlasujú, že zmluvu si prečítali, jej obsahu porozumeli. Zmluvné strany vyhlasujú, že zmluvu uzatvárajú slobodne, vážne, určite a zrozumiteľne, nie v tiesni, nie pod nátlakom, nie </w:t>
      </w:r>
      <w:r w:rsidRPr="00291BF9">
        <w:rPr>
          <w:rFonts w:ascii="Arial" w:hAnsi="Arial" w:cs="Arial"/>
          <w:sz w:val="20"/>
          <w:szCs w:val="20"/>
        </w:rPr>
        <w:br/>
        <w:t>za nevýhodných podmienok. Zmluvné strany na znak súhlasu s touto zmluvou je podpisujú.</w:t>
      </w:r>
    </w:p>
    <w:p w14:paraId="270DBB88" w14:textId="77777777" w:rsidR="00951220" w:rsidRPr="005F3F0B" w:rsidRDefault="00951220" w:rsidP="00951220">
      <w:pPr>
        <w:pStyle w:val="Default"/>
        <w:numPr>
          <w:ilvl w:val="0"/>
          <w:numId w:val="38"/>
        </w:numPr>
        <w:tabs>
          <w:tab w:val="num" w:pos="284"/>
        </w:tabs>
        <w:suppressAutoHyphens/>
        <w:autoSpaceDN/>
        <w:adjustRightInd/>
        <w:spacing w:before="120" w:after="21" w:line="276" w:lineRule="auto"/>
        <w:ind w:left="284" w:hanging="284"/>
        <w:jc w:val="both"/>
        <w:rPr>
          <w:rFonts w:ascii="Arial" w:hAnsi="Arial" w:cs="Arial"/>
          <w:color w:val="auto"/>
          <w:sz w:val="20"/>
          <w:szCs w:val="20"/>
        </w:rPr>
      </w:pPr>
      <w:r w:rsidRPr="00413634">
        <w:rPr>
          <w:rFonts w:ascii="Arial" w:hAnsi="Arial" w:cs="Arial"/>
          <w:sz w:val="20"/>
          <w:szCs w:val="20"/>
        </w:rPr>
        <w:t>Neoddeliteľnou súčasťou tejto zmluvy je</w:t>
      </w:r>
      <w:r>
        <w:rPr>
          <w:rFonts w:ascii="Arial" w:hAnsi="Arial" w:cs="Arial"/>
          <w:sz w:val="20"/>
          <w:szCs w:val="20"/>
        </w:rPr>
        <w:t>:</w:t>
      </w:r>
    </w:p>
    <w:p w14:paraId="54E01B8F" w14:textId="77777777" w:rsidR="00951220" w:rsidRDefault="00951220" w:rsidP="00CD121A">
      <w:pPr>
        <w:pStyle w:val="Default"/>
        <w:suppressAutoHyphens/>
        <w:autoSpaceDN/>
        <w:adjustRightInd/>
        <w:spacing w:after="21" w:line="276" w:lineRule="auto"/>
        <w:ind w:left="284"/>
        <w:jc w:val="both"/>
        <w:rPr>
          <w:rFonts w:ascii="Arial" w:hAnsi="Arial" w:cs="Arial"/>
          <w:sz w:val="20"/>
          <w:szCs w:val="20"/>
        </w:rPr>
      </w:pPr>
      <w:r w:rsidRPr="00413634">
        <w:rPr>
          <w:rFonts w:ascii="Arial" w:hAnsi="Arial" w:cs="Arial"/>
          <w:sz w:val="20"/>
          <w:szCs w:val="20"/>
        </w:rPr>
        <w:t xml:space="preserve">Príloha č. </w:t>
      </w:r>
      <w:r>
        <w:rPr>
          <w:rFonts w:ascii="Arial" w:hAnsi="Arial" w:cs="Arial"/>
          <w:sz w:val="20"/>
          <w:szCs w:val="20"/>
        </w:rPr>
        <w:t>1</w:t>
      </w:r>
      <w:r w:rsidRPr="00413634">
        <w:rPr>
          <w:rFonts w:ascii="Arial" w:hAnsi="Arial" w:cs="Arial"/>
          <w:sz w:val="20"/>
          <w:szCs w:val="20"/>
        </w:rPr>
        <w:t xml:space="preserve"> – </w:t>
      </w:r>
      <w:r w:rsidRPr="00D31BD5">
        <w:rPr>
          <w:rFonts w:ascii="Arial" w:hAnsi="Arial" w:cs="Arial"/>
          <w:b/>
          <w:sz w:val="20"/>
          <w:szCs w:val="20"/>
        </w:rPr>
        <w:t>Technické požiadavky na predmet zákazky</w:t>
      </w:r>
      <w:r w:rsidRPr="00D31BD5">
        <w:rPr>
          <w:rFonts w:ascii="Arial" w:hAnsi="Arial" w:cs="Arial"/>
          <w:sz w:val="20"/>
          <w:szCs w:val="20"/>
        </w:rPr>
        <w:t>.</w:t>
      </w:r>
    </w:p>
    <w:p w14:paraId="348E1DE8" w14:textId="77777777" w:rsidR="00951220" w:rsidRPr="00096E58" w:rsidRDefault="00951220" w:rsidP="00CD121A">
      <w:pPr>
        <w:pStyle w:val="Default"/>
        <w:suppressAutoHyphens/>
        <w:autoSpaceDN/>
        <w:adjustRightInd/>
        <w:spacing w:after="21" w:line="276" w:lineRule="auto"/>
        <w:ind w:left="284"/>
        <w:jc w:val="both"/>
        <w:rPr>
          <w:rFonts w:ascii="Arial" w:hAnsi="Arial" w:cs="Arial"/>
          <w:color w:val="auto"/>
          <w:sz w:val="20"/>
          <w:szCs w:val="20"/>
        </w:rPr>
      </w:pPr>
      <w:r w:rsidRPr="005F3F0B">
        <w:rPr>
          <w:rFonts w:ascii="Arial" w:hAnsi="Arial" w:cs="Arial"/>
          <w:color w:val="auto"/>
          <w:sz w:val="20"/>
          <w:szCs w:val="20"/>
        </w:rPr>
        <w:t xml:space="preserve">Príloha č. 2 </w:t>
      </w:r>
      <w:r>
        <w:rPr>
          <w:rFonts w:ascii="Arial" w:hAnsi="Arial" w:cs="Arial"/>
          <w:color w:val="auto"/>
          <w:sz w:val="20"/>
          <w:szCs w:val="20"/>
        </w:rPr>
        <w:t xml:space="preserve"> - </w:t>
      </w:r>
      <w:r w:rsidRPr="005F3F0B">
        <w:rPr>
          <w:rFonts w:ascii="Arial" w:hAnsi="Arial" w:cs="Arial"/>
          <w:b/>
          <w:bCs/>
          <w:color w:val="auto"/>
          <w:sz w:val="20"/>
          <w:szCs w:val="20"/>
        </w:rPr>
        <w:t>Zoznam subdodávateľov</w:t>
      </w:r>
      <w:r w:rsidRPr="005F3F0B">
        <w:rPr>
          <w:rFonts w:ascii="Arial" w:hAnsi="Arial" w:cs="Arial"/>
          <w:color w:val="auto"/>
          <w:sz w:val="20"/>
          <w:szCs w:val="20"/>
        </w:rPr>
        <w:t xml:space="preserve">  </w:t>
      </w:r>
    </w:p>
    <w:p w14:paraId="5F0EDF16" w14:textId="164782E3" w:rsidR="00951220" w:rsidRPr="00132CA3" w:rsidRDefault="00132CA3" w:rsidP="00951220">
      <w:pPr>
        <w:pStyle w:val="Default"/>
        <w:spacing w:before="120" w:line="276" w:lineRule="auto"/>
        <w:jc w:val="both"/>
        <w:rPr>
          <w:rFonts w:ascii="Arial" w:hAnsi="Arial" w:cs="Arial"/>
          <w:i/>
          <w:iCs/>
          <w:color w:val="FF0000"/>
          <w:sz w:val="20"/>
          <w:szCs w:val="20"/>
        </w:rPr>
      </w:pPr>
      <w:r w:rsidRPr="00132CA3">
        <w:rPr>
          <w:rFonts w:ascii="Arial" w:hAnsi="Arial" w:cs="Arial"/>
          <w:i/>
          <w:iCs/>
          <w:color w:val="FF0000"/>
          <w:sz w:val="20"/>
          <w:szCs w:val="20"/>
        </w:rPr>
        <w:t>Vyplní úspešný uchádzač</w:t>
      </w:r>
    </w:p>
    <w:p w14:paraId="589140CF" w14:textId="77777777" w:rsidR="00951220" w:rsidRPr="00096E58" w:rsidRDefault="00951220" w:rsidP="00951220">
      <w:pPr>
        <w:pStyle w:val="Default"/>
        <w:spacing w:before="120" w:line="276" w:lineRule="auto"/>
        <w:jc w:val="both"/>
        <w:rPr>
          <w:rFonts w:ascii="Arial" w:hAnsi="Arial" w:cs="Arial"/>
          <w:color w:val="auto"/>
          <w:sz w:val="20"/>
          <w:szCs w:val="20"/>
        </w:rPr>
      </w:pPr>
      <w:r w:rsidRPr="00C608BF">
        <w:rPr>
          <w:rFonts w:ascii="Arial" w:hAnsi="Arial" w:cs="Arial"/>
          <w:color w:val="auto"/>
          <w:sz w:val="20"/>
          <w:szCs w:val="20"/>
          <w:highlight w:val="yellow"/>
        </w:rPr>
        <w:t>V ................... dňa .................</w:t>
      </w:r>
      <w:r w:rsidRPr="00413634">
        <w:rPr>
          <w:rFonts w:ascii="Arial" w:hAnsi="Arial" w:cs="Arial"/>
          <w:color w:val="auto"/>
          <w:sz w:val="20"/>
          <w:szCs w:val="20"/>
        </w:rPr>
        <w:t xml:space="preserve">                </w:t>
      </w:r>
      <w:r w:rsidRPr="00413634">
        <w:rPr>
          <w:rFonts w:ascii="Arial" w:hAnsi="Arial" w:cs="Arial"/>
          <w:color w:val="auto"/>
          <w:sz w:val="20"/>
          <w:szCs w:val="20"/>
        </w:rPr>
        <w:tab/>
        <w:t xml:space="preserve"> </w:t>
      </w:r>
      <w:r w:rsidRPr="00413634">
        <w:rPr>
          <w:rFonts w:ascii="Arial" w:hAnsi="Arial" w:cs="Arial"/>
          <w:color w:val="auto"/>
          <w:sz w:val="20"/>
          <w:szCs w:val="20"/>
        </w:rPr>
        <w:tab/>
      </w:r>
      <w:r>
        <w:rPr>
          <w:rFonts w:ascii="Arial" w:hAnsi="Arial" w:cs="Arial"/>
          <w:color w:val="auto"/>
          <w:sz w:val="20"/>
          <w:szCs w:val="20"/>
        </w:rPr>
        <w:t xml:space="preserve">            </w:t>
      </w:r>
      <w:r w:rsidRPr="00413634">
        <w:rPr>
          <w:rFonts w:ascii="Arial" w:hAnsi="Arial" w:cs="Arial"/>
          <w:color w:val="auto"/>
          <w:sz w:val="20"/>
          <w:szCs w:val="20"/>
        </w:rPr>
        <w:t>V Nových Zámkoch dňa .........................</w:t>
      </w:r>
    </w:p>
    <w:p w14:paraId="57701BAA" w14:textId="77777777" w:rsidR="00951220" w:rsidRPr="00413634" w:rsidRDefault="00951220" w:rsidP="00951220">
      <w:pPr>
        <w:spacing w:line="276" w:lineRule="auto"/>
        <w:rPr>
          <w:rFonts w:cs="Arial"/>
          <w:szCs w:val="20"/>
        </w:rPr>
      </w:pPr>
      <w:r w:rsidRPr="00C608BF">
        <w:rPr>
          <w:rFonts w:cs="Arial"/>
          <w:szCs w:val="20"/>
          <w:highlight w:val="yellow"/>
        </w:rPr>
        <w:t>v mene predávajúceho:</w:t>
      </w:r>
      <w:r w:rsidRPr="00413634">
        <w:rPr>
          <w:rFonts w:cs="Arial"/>
          <w:szCs w:val="20"/>
        </w:rPr>
        <w:tab/>
      </w:r>
      <w:r w:rsidRPr="00413634">
        <w:rPr>
          <w:rFonts w:cs="Arial"/>
          <w:szCs w:val="20"/>
        </w:rPr>
        <w:tab/>
      </w:r>
      <w:r w:rsidRPr="00413634">
        <w:rPr>
          <w:rFonts w:cs="Arial"/>
          <w:szCs w:val="20"/>
        </w:rPr>
        <w:tab/>
      </w:r>
      <w:r w:rsidRPr="00413634">
        <w:rPr>
          <w:rFonts w:cs="Arial"/>
          <w:szCs w:val="20"/>
        </w:rPr>
        <w:tab/>
      </w:r>
      <w:r w:rsidRPr="00413634">
        <w:rPr>
          <w:rFonts w:cs="Arial"/>
          <w:szCs w:val="20"/>
        </w:rPr>
        <w:tab/>
        <w:t>v mene kupujúceho:</w:t>
      </w:r>
    </w:p>
    <w:p w14:paraId="1C718DAD" w14:textId="3D43C4B8" w:rsidR="00951220" w:rsidRDefault="00951220" w:rsidP="00951220">
      <w:pPr>
        <w:spacing w:line="276" w:lineRule="auto"/>
        <w:rPr>
          <w:rFonts w:cs="Arial"/>
          <w:szCs w:val="20"/>
        </w:rPr>
      </w:pPr>
    </w:p>
    <w:p w14:paraId="6BDE8B07" w14:textId="77777777" w:rsidR="006866A6" w:rsidRDefault="006866A6" w:rsidP="00951220">
      <w:pPr>
        <w:spacing w:line="276" w:lineRule="auto"/>
        <w:rPr>
          <w:rFonts w:cs="Arial"/>
          <w:szCs w:val="20"/>
        </w:rPr>
      </w:pPr>
    </w:p>
    <w:p w14:paraId="3F16CBE6" w14:textId="77777777" w:rsidR="00702C8F" w:rsidRDefault="00702C8F" w:rsidP="00951220">
      <w:pPr>
        <w:spacing w:line="276" w:lineRule="auto"/>
        <w:rPr>
          <w:rFonts w:cs="Arial"/>
          <w:szCs w:val="20"/>
        </w:rPr>
      </w:pPr>
    </w:p>
    <w:p w14:paraId="017997F1" w14:textId="77777777" w:rsidR="00951220" w:rsidRPr="00413634" w:rsidRDefault="00951220" w:rsidP="00951220">
      <w:pPr>
        <w:spacing w:line="276" w:lineRule="auto"/>
        <w:rPr>
          <w:rFonts w:cs="Arial"/>
          <w:szCs w:val="20"/>
        </w:rPr>
      </w:pPr>
    </w:p>
    <w:p w14:paraId="30C69B19" w14:textId="77777777" w:rsidR="00951220" w:rsidRPr="00413634" w:rsidRDefault="00951220" w:rsidP="00951220">
      <w:pPr>
        <w:spacing w:line="276" w:lineRule="auto"/>
        <w:rPr>
          <w:rFonts w:cs="Arial"/>
          <w:szCs w:val="20"/>
        </w:rPr>
      </w:pPr>
      <w:r w:rsidRPr="00C608BF">
        <w:rPr>
          <w:rFonts w:cs="Arial"/>
          <w:szCs w:val="20"/>
          <w:highlight w:val="yellow"/>
        </w:rPr>
        <w:t>....................................................................</w:t>
      </w:r>
      <w:r w:rsidRPr="00413634">
        <w:rPr>
          <w:rFonts w:cs="Arial"/>
          <w:szCs w:val="20"/>
        </w:rPr>
        <w:t xml:space="preserve">              </w:t>
      </w:r>
      <w:r>
        <w:rPr>
          <w:rFonts w:cs="Arial"/>
          <w:szCs w:val="20"/>
        </w:rPr>
        <w:t xml:space="preserve">           </w:t>
      </w:r>
      <w:r w:rsidRPr="00413634">
        <w:rPr>
          <w:rFonts w:cs="Arial"/>
          <w:szCs w:val="20"/>
        </w:rPr>
        <w:t xml:space="preserve"> ..................................................................</w:t>
      </w:r>
    </w:p>
    <w:p w14:paraId="4E38CE70" w14:textId="6ACED1E6" w:rsidR="00951220" w:rsidRDefault="00951220" w:rsidP="00951220">
      <w:pPr>
        <w:spacing w:line="276" w:lineRule="auto"/>
        <w:rPr>
          <w:rFonts w:cs="Arial"/>
          <w:szCs w:val="20"/>
        </w:rPr>
      </w:pPr>
      <w:r>
        <w:rPr>
          <w:rFonts w:cs="Arial"/>
          <w:szCs w:val="20"/>
        </w:rPr>
        <w:t xml:space="preserve">                  </w:t>
      </w:r>
      <w:r w:rsidR="005315A4">
        <w:rPr>
          <w:rFonts w:cs="Arial"/>
          <w:szCs w:val="20"/>
        </w:rPr>
        <w:t>xxxxxxxx</w:t>
      </w:r>
      <w:r>
        <w:rPr>
          <w:rFonts w:cs="Arial"/>
          <w:szCs w:val="20"/>
        </w:rPr>
        <w:t xml:space="preserve">                                                                       MUDr. Karol Hajnovič</w:t>
      </w:r>
      <w:r w:rsidRPr="00413634">
        <w:rPr>
          <w:rFonts w:cs="Arial"/>
          <w:szCs w:val="20"/>
        </w:rPr>
        <w:t xml:space="preserve"> – riaditeľ </w:t>
      </w:r>
    </w:p>
    <w:p w14:paraId="74548CDE" w14:textId="5F99884E" w:rsidR="00951220" w:rsidRDefault="00951220" w:rsidP="00951220">
      <w:pPr>
        <w:spacing w:line="276" w:lineRule="auto"/>
        <w:rPr>
          <w:rFonts w:cs="Arial"/>
          <w:szCs w:val="20"/>
        </w:rPr>
      </w:pPr>
      <w:r>
        <w:rPr>
          <w:rFonts w:cs="Arial"/>
          <w:szCs w:val="20"/>
        </w:rPr>
        <w:t xml:space="preserve">              </w:t>
      </w:r>
      <w:r w:rsidR="005315A4">
        <w:rPr>
          <w:rFonts w:cs="Arial"/>
          <w:szCs w:val="20"/>
        </w:rPr>
        <w:t>xxxxxxxxx</w:t>
      </w:r>
      <w:r>
        <w:rPr>
          <w:rFonts w:cs="Arial"/>
          <w:szCs w:val="20"/>
        </w:rPr>
        <w:t xml:space="preserve">                                             </w:t>
      </w:r>
      <w:r w:rsidRPr="00413634">
        <w:rPr>
          <w:rFonts w:cs="Arial"/>
          <w:szCs w:val="20"/>
        </w:rPr>
        <w:t xml:space="preserve">           </w:t>
      </w:r>
      <w:r>
        <w:rPr>
          <w:rFonts w:cs="Arial"/>
          <w:szCs w:val="20"/>
        </w:rPr>
        <w:t xml:space="preserve">Fakultnej </w:t>
      </w:r>
      <w:r w:rsidRPr="00413634">
        <w:rPr>
          <w:rFonts w:cs="Arial"/>
          <w:szCs w:val="20"/>
        </w:rPr>
        <w:t>nemocnic</w:t>
      </w:r>
      <w:r>
        <w:rPr>
          <w:rFonts w:cs="Arial"/>
          <w:szCs w:val="20"/>
        </w:rPr>
        <w:t>e</w:t>
      </w:r>
      <w:r w:rsidRPr="00413634">
        <w:rPr>
          <w:rFonts w:cs="Arial"/>
          <w:szCs w:val="20"/>
        </w:rPr>
        <w:t xml:space="preserve"> s poliklinikou Nové Zámky</w:t>
      </w:r>
    </w:p>
    <w:sectPr w:rsidR="00951220" w:rsidSect="00A20808">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789133" w14:textId="77777777" w:rsidR="00043526" w:rsidRDefault="00043526" w:rsidP="002F75C0">
      <w:r>
        <w:separator/>
      </w:r>
    </w:p>
  </w:endnote>
  <w:endnote w:type="continuationSeparator" w:id="0">
    <w:p w14:paraId="4BF7DDD7" w14:textId="77777777" w:rsidR="00043526" w:rsidRDefault="00043526" w:rsidP="002F7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00"/>
    <w:family w:val="roman"/>
    <w:pitch w:val="default"/>
  </w:font>
  <w:font w:name="Calibri">
    <w:panose1 w:val="020F0502020204030204"/>
    <w:charset w:val="EE"/>
    <w:family w:val="swiss"/>
    <w:pitch w:val="variable"/>
    <w:sig w:usb0="E4002EFF" w:usb1="C000247B" w:usb2="00000009" w:usb3="00000000" w:csb0="000001FF" w:csb1="00000000"/>
  </w:font>
  <w:font w:name="Humnst777 BT">
    <w:altName w:val="Taho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Futura Bk">
    <w:altName w:val="Times New Roman"/>
    <w:panose1 w:val="00000000000000000000"/>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ndara">
    <w:panose1 w:val="020E0502030303020204"/>
    <w:charset w:val="EE"/>
    <w:family w:val="swiss"/>
    <w:pitch w:val="variable"/>
    <w:sig w:usb0="A00002EF" w:usb1="4000A44B" w:usb2="00000000" w:usb3="00000000" w:csb0="0000019F" w:csb1="00000000"/>
  </w:font>
  <w:font w:name="Bookman Old Style">
    <w:panose1 w:val="02050604050505020204"/>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AT*Switzerland">
    <w:panose1 w:val="00000000000000000000"/>
    <w:charset w:val="02"/>
    <w:family w:val="auto"/>
    <w:notTrueType/>
    <w:pitch w:val="default"/>
  </w:font>
  <w:font w:name="Lucida Sans Unicode">
    <w:panose1 w:val="020B0602030504020204"/>
    <w:charset w:val="EE"/>
    <w:family w:val="swiss"/>
    <w:pitch w:val="variable"/>
    <w:sig w:usb0="80000AFF" w:usb1="0000396B" w:usb2="00000000" w:usb3="00000000" w:csb0="000000BF" w:csb1="00000000"/>
  </w:font>
  <w:font w:name="Garamond">
    <w:panose1 w:val="02020404030301010803"/>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Liberation Serif">
    <w:charset w:val="EE"/>
    <w:family w:val="roman"/>
    <w:pitch w:val="variable"/>
    <w:sig w:usb0="E0000AFF" w:usb1="500078FF" w:usb2="00000021" w:usb3="00000000" w:csb0="000001BF" w:csb1="00000000"/>
  </w:font>
  <w:font w:name="DejaVu Sans">
    <w:charset w:val="EE"/>
    <w:family w:val="swiss"/>
    <w:pitch w:val="variable"/>
    <w:sig w:usb0="E7002EFF" w:usb1="D200FDFF" w:usb2="0A246029" w:usb3="00000000" w:csb0="000001FF" w:csb1="00000000"/>
  </w:font>
  <w:font w:name="Helvetica">
    <w:panose1 w:val="020B0604020202020204"/>
    <w:charset w:val="00"/>
    <w:family w:val="swiss"/>
    <w:pitch w:val="variable"/>
    <w:sig w:usb0="00000003" w:usb1="00000000" w:usb2="00000000" w:usb3="00000000" w:csb0="00000001" w:csb1="00000000"/>
  </w:font>
  <w:font w:name="TT6299o00">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75D6C" w14:textId="77777777" w:rsidR="00043526" w:rsidRPr="00D11654" w:rsidRDefault="00A73647">
    <w:pPr>
      <w:pStyle w:val="Pta"/>
      <w:jc w:val="right"/>
      <w:rPr>
        <w:rFonts w:cs="Arial"/>
        <w:bCs/>
        <w:sz w:val="18"/>
        <w:szCs w:val="18"/>
      </w:rPr>
    </w:pPr>
    <w:r w:rsidRPr="00D11654">
      <w:rPr>
        <w:rFonts w:cs="Arial"/>
        <w:bCs/>
        <w:sz w:val="18"/>
        <w:szCs w:val="18"/>
      </w:rPr>
      <w:fldChar w:fldCharType="begin"/>
    </w:r>
    <w:r w:rsidR="00043526" w:rsidRPr="00D11654">
      <w:rPr>
        <w:rFonts w:cs="Arial"/>
        <w:bCs/>
        <w:sz w:val="18"/>
        <w:szCs w:val="18"/>
      </w:rPr>
      <w:instrText>PAGE</w:instrText>
    </w:r>
    <w:r w:rsidRPr="00D11654">
      <w:rPr>
        <w:rFonts w:cs="Arial"/>
        <w:bCs/>
        <w:sz w:val="18"/>
        <w:szCs w:val="18"/>
      </w:rPr>
      <w:fldChar w:fldCharType="separate"/>
    </w:r>
    <w:r w:rsidR="00E05824">
      <w:rPr>
        <w:rFonts w:cs="Arial"/>
        <w:bCs/>
        <w:noProof/>
        <w:sz w:val="18"/>
        <w:szCs w:val="18"/>
      </w:rPr>
      <w:t>17</w:t>
    </w:r>
    <w:r w:rsidRPr="00D11654">
      <w:rPr>
        <w:rFonts w:cs="Arial"/>
        <w:bCs/>
        <w:sz w:val="18"/>
        <w:szCs w:val="18"/>
      </w:rPr>
      <w:fldChar w:fldCharType="end"/>
    </w:r>
    <w:r w:rsidR="00043526" w:rsidRPr="00D11654">
      <w:rPr>
        <w:rFonts w:cs="Arial"/>
        <w:sz w:val="18"/>
        <w:szCs w:val="18"/>
      </w:rPr>
      <w:t>/</w:t>
    </w:r>
    <w:r w:rsidRPr="00D11654">
      <w:rPr>
        <w:rFonts w:cs="Arial"/>
        <w:bCs/>
        <w:sz w:val="18"/>
        <w:szCs w:val="18"/>
      </w:rPr>
      <w:fldChar w:fldCharType="begin"/>
    </w:r>
    <w:r w:rsidR="00043526" w:rsidRPr="00D11654">
      <w:rPr>
        <w:rFonts w:cs="Arial"/>
        <w:bCs/>
        <w:sz w:val="18"/>
        <w:szCs w:val="18"/>
      </w:rPr>
      <w:instrText>NUMPAGES</w:instrText>
    </w:r>
    <w:r w:rsidRPr="00D11654">
      <w:rPr>
        <w:rFonts w:cs="Arial"/>
        <w:bCs/>
        <w:sz w:val="18"/>
        <w:szCs w:val="18"/>
      </w:rPr>
      <w:fldChar w:fldCharType="separate"/>
    </w:r>
    <w:r w:rsidR="00E05824">
      <w:rPr>
        <w:rFonts w:cs="Arial"/>
        <w:bCs/>
        <w:noProof/>
        <w:sz w:val="18"/>
        <w:szCs w:val="18"/>
      </w:rPr>
      <w:t>69</w:t>
    </w:r>
    <w:r w:rsidRPr="00D11654">
      <w:rPr>
        <w:rFonts w:cs="Arial"/>
        <w:bCs/>
        <w:sz w:val="18"/>
        <w:szCs w:val="18"/>
      </w:rPr>
      <w:fldChar w:fldCharType="end"/>
    </w:r>
  </w:p>
  <w:p w14:paraId="3A17DCDD" w14:textId="77777777" w:rsidR="00043526" w:rsidRPr="00D11654" w:rsidRDefault="00043526" w:rsidP="00A20808">
    <w:pPr>
      <w:pStyle w:val="Zarkazkladnhotextu2"/>
      <w:spacing w:after="0" w:line="240" w:lineRule="auto"/>
      <w:ind w:left="0"/>
      <w:rPr>
        <w:rFonts w:cs="Arial"/>
        <w:i/>
        <w:sz w:val="16"/>
        <w:szCs w:val="16"/>
      </w:rPr>
    </w:pPr>
    <w:r w:rsidRPr="00D11654">
      <w:rPr>
        <w:rFonts w:cs="Arial"/>
        <w:i/>
        <w:sz w:val="16"/>
        <w:szCs w:val="16"/>
      </w:rPr>
      <w:t>–––––––––––––––––––––––––––––––––––––––––––––––––––––––––––––––––––––––––––––––––––––––––</w:t>
    </w:r>
    <w:r>
      <w:rPr>
        <w:rFonts w:cs="Arial"/>
        <w:i/>
        <w:sz w:val="16"/>
        <w:szCs w:val="16"/>
      </w:rPr>
      <w:t>––––––––––––</w:t>
    </w:r>
  </w:p>
  <w:p w14:paraId="4080E1F4" w14:textId="64DEA8A7" w:rsidR="00043526" w:rsidRPr="00553F2F" w:rsidRDefault="0016248A" w:rsidP="00553F2F">
    <w:pPr>
      <w:tabs>
        <w:tab w:val="left" w:pos="1134"/>
        <w:tab w:val="left" w:pos="1276"/>
        <w:tab w:val="left" w:pos="1418"/>
        <w:tab w:val="left" w:pos="1985"/>
      </w:tabs>
      <w:rPr>
        <w:rFonts w:cs="Arial"/>
        <w:i/>
        <w:sz w:val="16"/>
        <w:szCs w:val="16"/>
      </w:rPr>
    </w:pPr>
    <w:r>
      <w:rPr>
        <w:rFonts w:cs="Arial"/>
        <w:i/>
        <w:sz w:val="16"/>
        <w:szCs w:val="16"/>
      </w:rPr>
      <w:t>Nadlimitná zákazka postupom verejnej súťaže</w:t>
    </w:r>
    <w:r w:rsidR="00043526" w:rsidRPr="00CC5A8F">
      <w:rPr>
        <w:rFonts w:cs="Arial"/>
        <w:i/>
        <w:sz w:val="16"/>
        <w:szCs w:val="16"/>
      </w:rPr>
      <w:t xml:space="preserve">.: </w:t>
    </w:r>
    <w:r w:rsidR="00043526" w:rsidRPr="00CC5A8F">
      <w:rPr>
        <w:i/>
        <w:sz w:val="16"/>
        <w:szCs w:val="16"/>
      </w:rPr>
      <w:t>„</w:t>
    </w:r>
    <w:r>
      <w:rPr>
        <w:rFonts w:cs="Arial"/>
        <w:i/>
        <w:sz w:val="16"/>
        <w:szCs w:val="16"/>
      </w:rPr>
      <w:t>Dezinfekčné prostriedky</w:t>
    </w:r>
    <w:r w:rsidR="007C343E">
      <w:rPr>
        <w:rFonts w:cs="Arial"/>
        <w:i/>
        <w:sz w:val="16"/>
        <w:szCs w:val="16"/>
      </w:rPr>
      <w:t xml:space="preserve"> - plochy</w:t>
    </w:r>
    <w:r>
      <w:rPr>
        <w:rFonts w:cs="Arial"/>
        <w:i/>
        <w:sz w:val="16"/>
        <w:szCs w:val="16"/>
      </w:rPr>
      <w:t xml:space="preserve"> pre FNsP Nové Zámky</w:t>
    </w:r>
    <w:r w:rsidR="00043526" w:rsidRPr="00CC5A8F">
      <w:rPr>
        <w:rFonts w:cs="Arial"/>
        <w:i/>
        <w:sz w:val="16"/>
        <w:szCs w:val="16"/>
      </w:rPr>
      <w:t>“</w:t>
    </w:r>
  </w:p>
  <w:p w14:paraId="2B69150D" w14:textId="77777777" w:rsidR="00043526" w:rsidRPr="00553F2F" w:rsidRDefault="00043526" w:rsidP="00A20808">
    <w:pPr>
      <w:rPr>
        <w:rFonts w:cs="Arial"/>
        <w: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FEC61D" w14:textId="77777777" w:rsidR="00043526" w:rsidRDefault="00043526" w:rsidP="002F75C0">
      <w:r>
        <w:separator/>
      </w:r>
    </w:p>
  </w:footnote>
  <w:footnote w:type="continuationSeparator" w:id="0">
    <w:p w14:paraId="10FED99C" w14:textId="77777777" w:rsidR="00043526" w:rsidRDefault="00043526" w:rsidP="002F75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CC058" w14:textId="77777777" w:rsidR="00043526" w:rsidRPr="00DA332B" w:rsidRDefault="00043526" w:rsidP="00A20808">
    <w:pPr>
      <w:pStyle w:val="Hlavika"/>
      <w:ind w:left="900"/>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59A58" w14:textId="77777777" w:rsidR="00043526" w:rsidRPr="00DA332B" w:rsidRDefault="00043526" w:rsidP="00A20808">
    <w:pPr>
      <w:pStyle w:val="Hlavika"/>
      <w:ind w:left="900"/>
      <w:jc w:val="center"/>
    </w:pP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84F2C7FA"/>
    <w:name w:val="WW8Num12"/>
    <w:lvl w:ilvl="0">
      <w:start w:val="1"/>
      <w:numFmt w:val="bullet"/>
      <w:lvlText w:val=""/>
      <w:lvlJc w:val="left"/>
      <w:pPr>
        <w:tabs>
          <w:tab w:val="num" w:pos="0"/>
        </w:tabs>
        <w:ind w:left="360" w:hanging="360"/>
      </w:pPr>
      <w:rPr>
        <w:rFonts w:ascii="Wingdings" w:hAnsi="Wingdings" w:cs="Wingdings"/>
      </w:rPr>
    </w:lvl>
    <w:lvl w:ilvl="1">
      <w:start w:val="1"/>
      <w:numFmt w:val="lowerLetter"/>
      <w:lvlText w:val="%2)"/>
      <w:lvlJc w:val="left"/>
      <w:pPr>
        <w:tabs>
          <w:tab w:val="num" w:pos="0"/>
        </w:tabs>
        <w:ind w:left="720" w:hanging="360"/>
      </w:pPr>
      <w:rPr>
        <w:rFonts w:ascii="Arial" w:eastAsia="Times New Roman" w:hAnsi="Arial" w:cs="Arial"/>
      </w:rPr>
    </w:lvl>
    <w:lvl w:ilvl="2">
      <w:start w:val="1"/>
      <w:numFmt w:val="bullet"/>
      <w:lvlText w:val=""/>
      <w:lvlJc w:val="left"/>
      <w:pPr>
        <w:tabs>
          <w:tab w:val="num" w:pos="0"/>
        </w:tabs>
        <w:ind w:left="1080" w:hanging="360"/>
      </w:pPr>
      <w:rPr>
        <w:rFonts w:ascii="Wingdings" w:hAnsi="Wingdings" w:cs="Wingdings"/>
      </w:rPr>
    </w:lvl>
    <w:lvl w:ilvl="3">
      <w:start w:val="1"/>
      <w:numFmt w:val="bullet"/>
      <w:lvlText w:val=""/>
      <w:lvlJc w:val="left"/>
      <w:pPr>
        <w:tabs>
          <w:tab w:val="num" w:pos="0"/>
        </w:tabs>
        <w:ind w:left="1440" w:hanging="360"/>
      </w:pPr>
      <w:rPr>
        <w:rFonts w:ascii="Symbol" w:hAnsi="Symbol" w:cs="Symbol"/>
      </w:rPr>
    </w:lvl>
    <w:lvl w:ilvl="4">
      <w:start w:val="1"/>
      <w:numFmt w:val="bullet"/>
      <w:lvlText w:val=""/>
      <w:lvlJc w:val="left"/>
      <w:pPr>
        <w:tabs>
          <w:tab w:val="num" w:pos="0"/>
        </w:tabs>
        <w:ind w:left="1800" w:hanging="360"/>
      </w:pPr>
      <w:rPr>
        <w:rFonts w:ascii="Symbol" w:hAnsi="Symbol" w:cs="Symbol"/>
      </w:rPr>
    </w:lvl>
    <w:lvl w:ilvl="5">
      <w:start w:val="1"/>
      <w:numFmt w:val="bullet"/>
      <w:lvlText w:val=""/>
      <w:lvlJc w:val="left"/>
      <w:pPr>
        <w:tabs>
          <w:tab w:val="num" w:pos="0"/>
        </w:tabs>
        <w:ind w:left="2160" w:hanging="360"/>
      </w:pPr>
      <w:rPr>
        <w:rFonts w:ascii="Wingdings" w:hAnsi="Wingdings" w:cs="Wingdings"/>
      </w:rPr>
    </w:lvl>
    <w:lvl w:ilvl="6">
      <w:start w:val="1"/>
      <w:numFmt w:val="bullet"/>
      <w:lvlText w:val=""/>
      <w:lvlJc w:val="left"/>
      <w:pPr>
        <w:tabs>
          <w:tab w:val="num" w:pos="0"/>
        </w:tabs>
        <w:ind w:left="2520" w:hanging="360"/>
      </w:pPr>
      <w:rPr>
        <w:rFonts w:ascii="Wingdings" w:hAnsi="Wingdings" w:cs="Wingdings"/>
      </w:rPr>
    </w:lvl>
    <w:lvl w:ilvl="7">
      <w:start w:val="1"/>
      <w:numFmt w:val="bullet"/>
      <w:lvlText w:val=""/>
      <w:lvlJc w:val="left"/>
      <w:pPr>
        <w:tabs>
          <w:tab w:val="num" w:pos="0"/>
        </w:tabs>
        <w:ind w:left="2880" w:hanging="360"/>
      </w:pPr>
      <w:rPr>
        <w:rFonts w:ascii="Symbol" w:hAnsi="Symbol" w:cs="Symbol"/>
      </w:rPr>
    </w:lvl>
    <w:lvl w:ilvl="8">
      <w:start w:val="1"/>
      <w:numFmt w:val="bullet"/>
      <w:lvlText w:val=""/>
      <w:lvlJc w:val="left"/>
      <w:pPr>
        <w:tabs>
          <w:tab w:val="num" w:pos="0"/>
        </w:tabs>
        <w:ind w:left="3240" w:hanging="360"/>
      </w:pPr>
      <w:rPr>
        <w:rFonts w:ascii="Symbol" w:hAnsi="Symbol" w:cs="Symbol"/>
      </w:rPr>
    </w:lvl>
  </w:abstractNum>
  <w:abstractNum w:abstractNumId="1" w15:restartNumberingAfterBreak="0">
    <w:nsid w:val="0000000E"/>
    <w:multiLevelType w:val="multilevel"/>
    <w:tmpl w:val="54081452"/>
    <w:name w:val="WW8Num14"/>
    <w:lvl w:ilvl="0">
      <w:start w:val="8"/>
      <w:numFmt w:val="decimal"/>
      <w:lvlText w:val="%1"/>
      <w:lvlJc w:val="left"/>
      <w:pPr>
        <w:tabs>
          <w:tab w:val="num" w:pos="0"/>
        </w:tabs>
        <w:ind w:left="360"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1">
      <w:start w:val="6"/>
      <w:numFmt w:val="decimal"/>
      <w:lvlText w:val="%1.%2"/>
      <w:lvlJc w:val="left"/>
      <w:pPr>
        <w:tabs>
          <w:tab w:val="num" w:pos="-1286"/>
        </w:tabs>
        <w:ind w:left="284"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1080"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1800"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2520"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3240"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3960"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4680"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5400"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abstractNum>
  <w:abstractNum w:abstractNumId="2" w15:restartNumberingAfterBreak="0">
    <w:nsid w:val="00000025"/>
    <w:multiLevelType w:val="multilevel"/>
    <w:tmpl w:val="0C26588E"/>
    <w:lvl w:ilvl="0">
      <w:start w:val="1"/>
      <w:numFmt w:val="decimal"/>
      <w:lvlText w:val="%1."/>
      <w:lvlJc w:val="right"/>
      <w:pPr>
        <w:tabs>
          <w:tab w:val="num" w:pos="0"/>
        </w:tabs>
        <w:ind w:left="720" w:hanging="360"/>
      </w:pPr>
      <w:rPr>
        <w:sz w:val="20"/>
        <w:szCs w:val="20"/>
      </w:rPr>
    </w:lvl>
    <w:lvl w:ilvl="1">
      <w:start w:val="1"/>
      <w:numFmt w:val="decimal"/>
      <w:lvlText w:val="%2."/>
      <w:lvlJc w:val="right"/>
      <w:pPr>
        <w:tabs>
          <w:tab w:val="num" w:pos="0"/>
        </w:tabs>
        <w:ind w:left="360" w:hanging="360"/>
      </w:pPr>
      <w:rPr>
        <w:rFonts w:ascii="Arial" w:hAnsi="Arial" w:cs="Arial"/>
        <w:color w:val="auto"/>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26"/>
    <w:multiLevelType w:val="multilevel"/>
    <w:tmpl w:val="7D84D6AA"/>
    <w:lvl w:ilvl="0">
      <w:start w:val="1"/>
      <w:numFmt w:val="decimal"/>
      <w:lvlText w:val="%1."/>
      <w:lvlJc w:val="left"/>
      <w:pPr>
        <w:tabs>
          <w:tab w:val="num" w:pos="0"/>
        </w:tabs>
        <w:ind w:left="720" w:hanging="360"/>
      </w:pPr>
      <w:rPr>
        <w:rFonts w:ascii="Arial" w:hAnsi="Arial" w:cs="Arial" w:hint="default"/>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 w15:restartNumberingAfterBreak="0">
    <w:nsid w:val="00000027"/>
    <w:multiLevelType w:val="multilevel"/>
    <w:tmpl w:val="00000027"/>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2A"/>
    <w:multiLevelType w:val="multilevel"/>
    <w:tmpl w:val="C63EE8C2"/>
    <w:lvl w:ilvl="0">
      <w:start w:val="1"/>
      <w:numFmt w:val="decimal"/>
      <w:lvlText w:val="%1."/>
      <w:lvlJc w:val="left"/>
      <w:pPr>
        <w:tabs>
          <w:tab w:val="num" w:pos="66"/>
        </w:tabs>
        <w:ind w:left="786" w:hanging="360"/>
      </w:pPr>
      <w:rPr>
        <w:rFonts w:ascii="Arial" w:hAnsi="Arial" w:cs="Arial" w:hint="default"/>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 w15:restartNumberingAfterBreak="0">
    <w:nsid w:val="0000002B"/>
    <w:multiLevelType w:val="multilevel"/>
    <w:tmpl w:val="F3802414"/>
    <w:lvl w:ilvl="0">
      <w:start w:val="1"/>
      <w:numFmt w:val="decimal"/>
      <w:lvlText w:val="%1."/>
      <w:lvlJc w:val="left"/>
      <w:pPr>
        <w:tabs>
          <w:tab w:val="num" w:pos="-360"/>
        </w:tabs>
        <w:ind w:left="360" w:hanging="360"/>
      </w:pPr>
      <w:rPr>
        <w:rFonts w:ascii="Arial" w:hAnsi="Arial" w:cs="Arial" w:hint="default"/>
        <w:b w:val="0"/>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7" w15:restartNumberingAfterBreak="0">
    <w:nsid w:val="05A25694"/>
    <w:multiLevelType w:val="hybridMultilevel"/>
    <w:tmpl w:val="81621886"/>
    <w:lvl w:ilvl="0" w:tplc="041B0001">
      <w:start w:val="1"/>
      <w:numFmt w:val="bullet"/>
      <w:lvlText w:val=""/>
      <w:lvlJc w:val="left"/>
      <w:pPr>
        <w:ind w:left="1741" w:hanging="360"/>
      </w:pPr>
      <w:rPr>
        <w:rFonts w:ascii="Symbol" w:hAnsi="Symbol" w:hint="default"/>
      </w:rPr>
    </w:lvl>
    <w:lvl w:ilvl="1" w:tplc="041B0003" w:tentative="1">
      <w:start w:val="1"/>
      <w:numFmt w:val="bullet"/>
      <w:lvlText w:val="o"/>
      <w:lvlJc w:val="left"/>
      <w:pPr>
        <w:ind w:left="2461" w:hanging="360"/>
      </w:pPr>
      <w:rPr>
        <w:rFonts w:ascii="Courier New" w:hAnsi="Courier New" w:cs="Courier New" w:hint="default"/>
      </w:rPr>
    </w:lvl>
    <w:lvl w:ilvl="2" w:tplc="041B0005" w:tentative="1">
      <w:start w:val="1"/>
      <w:numFmt w:val="bullet"/>
      <w:lvlText w:val=""/>
      <w:lvlJc w:val="left"/>
      <w:pPr>
        <w:ind w:left="3181" w:hanging="360"/>
      </w:pPr>
      <w:rPr>
        <w:rFonts w:ascii="Wingdings" w:hAnsi="Wingdings" w:hint="default"/>
      </w:rPr>
    </w:lvl>
    <w:lvl w:ilvl="3" w:tplc="041B0001" w:tentative="1">
      <w:start w:val="1"/>
      <w:numFmt w:val="bullet"/>
      <w:lvlText w:val=""/>
      <w:lvlJc w:val="left"/>
      <w:pPr>
        <w:ind w:left="3901" w:hanging="360"/>
      </w:pPr>
      <w:rPr>
        <w:rFonts w:ascii="Symbol" w:hAnsi="Symbol" w:hint="default"/>
      </w:rPr>
    </w:lvl>
    <w:lvl w:ilvl="4" w:tplc="041B0003" w:tentative="1">
      <w:start w:val="1"/>
      <w:numFmt w:val="bullet"/>
      <w:lvlText w:val="o"/>
      <w:lvlJc w:val="left"/>
      <w:pPr>
        <w:ind w:left="4621" w:hanging="360"/>
      </w:pPr>
      <w:rPr>
        <w:rFonts w:ascii="Courier New" w:hAnsi="Courier New" w:cs="Courier New" w:hint="default"/>
      </w:rPr>
    </w:lvl>
    <w:lvl w:ilvl="5" w:tplc="041B0005" w:tentative="1">
      <w:start w:val="1"/>
      <w:numFmt w:val="bullet"/>
      <w:lvlText w:val=""/>
      <w:lvlJc w:val="left"/>
      <w:pPr>
        <w:ind w:left="5341" w:hanging="360"/>
      </w:pPr>
      <w:rPr>
        <w:rFonts w:ascii="Wingdings" w:hAnsi="Wingdings" w:hint="default"/>
      </w:rPr>
    </w:lvl>
    <w:lvl w:ilvl="6" w:tplc="041B0001" w:tentative="1">
      <w:start w:val="1"/>
      <w:numFmt w:val="bullet"/>
      <w:lvlText w:val=""/>
      <w:lvlJc w:val="left"/>
      <w:pPr>
        <w:ind w:left="6061" w:hanging="360"/>
      </w:pPr>
      <w:rPr>
        <w:rFonts w:ascii="Symbol" w:hAnsi="Symbol" w:hint="default"/>
      </w:rPr>
    </w:lvl>
    <w:lvl w:ilvl="7" w:tplc="041B0003" w:tentative="1">
      <w:start w:val="1"/>
      <w:numFmt w:val="bullet"/>
      <w:lvlText w:val="o"/>
      <w:lvlJc w:val="left"/>
      <w:pPr>
        <w:ind w:left="6781" w:hanging="360"/>
      </w:pPr>
      <w:rPr>
        <w:rFonts w:ascii="Courier New" w:hAnsi="Courier New" w:cs="Courier New" w:hint="default"/>
      </w:rPr>
    </w:lvl>
    <w:lvl w:ilvl="8" w:tplc="041B0005" w:tentative="1">
      <w:start w:val="1"/>
      <w:numFmt w:val="bullet"/>
      <w:lvlText w:val=""/>
      <w:lvlJc w:val="left"/>
      <w:pPr>
        <w:ind w:left="7501" w:hanging="360"/>
      </w:pPr>
      <w:rPr>
        <w:rFonts w:ascii="Wingdings" w:hAnsi="Wingdings" w:hint="default"/>
      </w:rPr>
    </w:lvl>
  </w:abstractNum>
  <w:abstractNum w:abstractNumId="8" w15:restartNumberingAfterBreak="0">
    <w:nsid w:val="08AB41D5"/>
    <w:multiLevelType w:val="multilevel"/>
    <w:tmpl w:val="6BFC2802"/>
    <w:lvl w:ilvl="0">
      <w:start w:val="1"/>
      <w:numFmt w:val="decimal"/>
      <w:pStyle w:val="nadpis"/>
      <w:lvlText w:val="%1."/>
      <w:lvlJc w:val="left"/>
      <w:pPr>
        <w:tabs>
          <w:tab w:val="num" w:pos="357"/>
        </w:tabs>
        <w:ind w:left="720" w:hanging="720"/>
      </w:pPr>
      <w:rPr>
        <w:rFonts w:hint="default"/>
        <w:b/>
        <w:bCs/>
      </w:rPr>
    </w:lvl>
    <w:lvl w:ilvl="1">
      <w:start w:val="1"/>
      <w:numFmt w:val="decimal"/>
      <w:isLgl/>
      <w:lvlText w:val="%1.%2."/>
      <w:lvlJc w:val="left"/>
      <w:pPr>
        <w:tabs>
          <w:tab w:val="num" w:pos="775"/>
        </w:tabs>
        <w:ind w:left="775" w:hanging="491"/>
      </w:pPr>
      <w:rPr>
        <w:rFonts w:ascii="Times New Roman" w:hAnsi="Times New Roman" w:cs="Times New Roman" w:hint="default"/>
        <w:b/>
        <w:bCs w:val="0"/>
        <w:i w:val="0"/>
        <w:iCs w:val="0"/>
        <w:strike w:val="0"/>
        <w:color w:val="auto"/>
      </w:rPr>
    </w:lvl>
    <w:lvl w:ilvl="2">
      <w:start w:val="1"/>
      <w:numFmt w:val="decimal"/>
      <w:isLgl/>
      <w:lvlText w:val="%1.%2.%3."/>
      <w:lvlJc w:val="left"/>
      <w:pPr>
        <w:tabs>
          <w:tab w:val="num" w:pos="1588"/>
        </w:tabs>
        <w:ind w:left="1588" w:hanging="737"/>
      </w:pPr>
      <w:rPr>
        <w:rFonts w:hint="default"/>
        <w:b/>
        <w:bCs w:val="0"/>
        <w:i w:val="0"/>
        <w:iCs w:val="0"/>
      </w:rPr>
    </w:lvl>
    <w:lvl w:ilvl="3">
      <w:start w:val="1"/>
      <w:numFmt w:val="decimal"/>
      <w:isLgl/>
      <w:lvlText w:val="%1.%2.%3.%4."/>
      <w:lvlJc w:val="left"/>
      <w:pPr>
        <w:tabs>
          <w:tab w:val="num" w:pos="1440"/>
        </w:tabs>
        <w:ind w:left="1797" w:hanging="890"/>
      </w:pPr>
      <w:rPr>
        <w:rFonts w:hint="default"/>
        <w:b/>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9" w15:restartNumberingAfterBreak="0">
    <w:nsid w:val="0CEB52F8"/>
    <w:multiLevelType w:val="multilevel"/>
    <w:tmpl w:val="5516B696"/>
    <w:styleLink w:val="tl1"/>
    <w:lvl w:ilvl="0">
      <w:start w:val="1"/>
      <w:numFmt w:val="decimal"/>
      <w:lvlText w:val="7.%1"/>
      <w:lvlJc w:val="left"/>
      <w:pPr>
        <w:ind w:left="720" w:hanging="360"/>
      </w:pPr>
      <w:rPr>
        <w:rFonts w:ascii="Arial" w:hAnsi="Arial" w:cs="Times New Roman" w:hint="default"/>
        <w:b w:val="0"/>
        <w:i w:val="0"/>
        <w:caps w:val="0"/>
        <w:strike w:val="0"/>
        <w:dstrike w:val="0"/>
        <w:vanish w:val="0"/>
        <w:color w:val="000000"/>
        <w:sz w:val="22"/>
        <w:vertAlign w:val="baseline"/>
      </w:rPr>
    </w:lvl>
    <w:lvl w:ilvl="1">
      <w:start w:val="6"/>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0" w15:restartNumberingAfterBreak="0">
    <w:nsid w:val="1AAD07C7"/>
    <w:multiLevelType w:val="hybridMultilevel"/>
    <w:tmpl w:val="2292C01A"/>
    <w:lvl w:ilvl="0" w:tplc="2932DF02">
      <w:start w:val="2"/>
      <w:numFmt w:val="bullet"/>
      <w:lvlText w:val="-"/>
      <w:lvlJc w:val="left"/>
      <w:pPr>
        <w:ind w:left="780" w:hanging="360"/>
      </w:pPr>
      <w:rPr>
        <w:rFonts w:ascii="Arial" w:eastAsia="Times New Roman" w:hAnsi="Arial" w:cs="Aria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1" w15:restartNumberingAfterBreak="0">
    <w:nsid w:val="1CCE3872"/>
    <w:multiLevelType w:val="hybridMultilevel"/>
    <w:tmpl w:val="6D9C8BC4"/>
    <w:styleLink w:val="ImportedStyle2"/>
    <w:lvl w:ilvl="0" w:tplc="140A2398">
      <w:start w:val="1"/>
      <w:numFmt w:val="bullet"/>
      <w:lvlText w:val="-"/>
      <w:lvlJc w:val="left"/>
      <w:pPr>
        <w:ind w:left="839"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1" w:tplc="F854709E">
      <w:start w:val="1"/>
      <w:numFmt w:val="lowerLetter"/>
      <w:lvlText w:val="%2)"/>
      <w:lvlJc w:val="left"/>
      <w:pPr>
        <w:ind w:left="1559" w:hanging="360"/>
      </w:pPr>
      <w:rPr>
        <w:rFonts w:ascii="Arial" w:eastAsia="Times New Roman" w:hAnsi="Arial" w:cs="Times New Roman"/>
        <w:b w:val="0"/>
        <w:bCs w:val="0"/>
        <w:i w:val="0"/>
        <w:iCs w:val="0"/>
        <w:caps w:val="0"/>
        <w:smallCaps w:val="0"/>
        <w:strike w:val="0"/>
        <w:dstrike w:val="0"/>
        <w:color w:val="000000"/>
        <w:spacing w:val="0"/>
        <w:w w:val="100"/>
        <w:kern w:val="0"/>
        <w:position w:val="0"/>
        <w:highlight w:val="none"/>
        <w:u w:val="none"/>
        <w:effect w:val="none"/>
        <w:vertAlign w:val="baseline"/>
      </w:rPr>
    </w:lvl>
    <w:lvl w:ilvl="2" w:tplc="00C27DD0">
      <w:start w:val="1"/>
      <w:numFmt w:val="bullet"/>
      <w:lvlText w:val="▪"/>
      <w:lvlJc w:val="left"/>
      <w:pPr>
        <w:ind w:left="2243" w:hanging="32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3" w:tplc="0D7801F0">
      <w:start w:val="1"/>
      <w:numFmt w:val="bullet"/>
      <w:lvlText w:val="•"/>
      <w:lvlJc w:val="left"/>
      <w:pPr>
        <w:ind w:left="2963" w:hanging="32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4" w:tplc="A9C2F5FA">
      <w:start w:val="1"/>
      <w:numFmt w:val="bullet"/>
      <w:lvlText w:val="o"/>
      <w:lvlJc w:val="left"/>
      <w:pPr>
        <w:ind w:left="3683" w:hanging="32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5" w:tplc="2E6C48DA">
      <w:start w:val="1"/>
      <w:numFmt w:val="bullet"/>
      <w:lvlText w:val="▪"/>
      <w:lvlJc w:val="left"/>
      <w:pPr>
        <w:ind w:left="4403" w:hanging="32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6" w:tplc="595A3AAE">
      <w:start w:val="1"/>
      <w:numFmt w:val="bullet"/>
      <w:lvlText w:val="•"/>
      <w:lvlJc w:val="left"/>
      <w:pPr>
        <w:ind w:left="5123" w:hanging="32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7" w:tplc="73CCD498">
      <w:start w:val="1"/>
      <w:numFmt w:val="bullet"/>
      <w:lvlText w:val="o"/>
      <w:lvlJc w:val="left"/>
      <w:pPr>
        <w:ind w:left="5843" w:hanging="32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8" w:tplc="807CA644">
      <w:start w:val="1"/>
      <w:numFmt w:val="bullet"/>
      <w:lvlText w:val="▪"/>
      <w:lvlJc w:val="left"/>
      <w:pPr>
        <w:ind w:left="6563" w:hanging="32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abstractNum>
  <w:abstractNum w:abstractNumId="12" w15:restartNumberingAfterBreak="0">
    <w:nsid w:val="202C7211"/>
    <w:multiLevelType w:val="hybridMultilevel"/>
    <w:tmpl w:val="C52E16DC"/>
    <w:lvl w:ilvl="0" w:tplc="245AED94">
      <w:start w:val="1"/>
      <w:numFmt w:val="lowerLetter"/>
      <w:lvlText w:val="%1)"/>
      <w:lvlJc w:val="left"/>
      <w:pPr>
        <w:ind w:left="1069" w:hanging="360"/>
      </w:pPr>
      <w:rPr>
        <w:rFonts w:hint="default"/>
        <w:b/>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3" w15:restartNumberingAfterBreak="0">
    <w:nsid w:val="24F73E3E"/>
    <w:multiLevelType w:val="multilevel"/>
    <w:tmpl w:val="D33EAADA"/>
    <w:lvl w:ilvl="0">
      <w:start w:val="1"/>
      <w:numFmt w:val="decimal"/>
      <w:pStyle w:val="lnok"/>
      <w:suff w:val="nothing"/>
      <w:lvlText w:val="Čl.%1"/>
      <w:lvlJc w:val="center"/>
      <w:pPr>
        <w:ind w:left="284" w:hanging="284"/>
      </w:pPr>
      <w:rPr>
        <w:rFonts w:cs="Times New Roman" w:hint="default"/>
      </w:rPr>
    </w:lvl>
    <w:lvl w:ilvl="1">
      <w:start w:val="1"/>
      <w:numFmt w:val="decimal"/>
      <w:pStyle w:val="Odstavec"/>
      <w:isLgl/>
      <w:lvlText w:val="%2."/>
      <w:lvlJc w:val="left"/>
      <w:pPr>
        <w:tabs>
          <w:tab w:val="num" w:pos="567"/>
        </w:tabs>
        <w:ind w:left="567" w:hanging="567"/>
      </w:pPr>
      <w:rPr>
        <w:rFonts w:ascii="Times New Roman" w:eastAsia="Times New Roman" w:hAnsi="Times New Roman" w:cs="Times New Roman"/>
        <w:b w:val="0"/>
        <w:bCs w:val="0"/>
        <w:i w:val="0"/>
        <w:iCs w:val="0"/>
        <w:caps w:val="0"/>
        <w:strike w:val="0"/>
        <w:dstrike w:val="0"/>
        <w:vanish w:val="0"/>
        <w:color w:val="auto"/>
        <w:spacing w:val="0"/>
        <w:kern w:val="0"/>
        <w:position w:val="0"/>
        <w:sz w:val="20"/>
        <w:szCs w:val="20"/>
        <w:u w:val="none"/>
        <w:vertAlign w:val="baseline"/>
      </w:rPr>
    </w:lvl>
    <w:lvl w:ilvl="2">
      <w:start w:val="1"/>
      <w:numFmt w:val="decimal"/>
      <w:pStyle w:val="Pododstavec"/>
      <w:isLgl/>
      <w:lvlText w:val="%1.%2.%3."/>
      <w:lvlJc w:val="left"/>
      <w:pPr>
        <w:tabs>
          <w:tab w:val="num" w:pos="1247"/>
        </w:tabs>
        <w:ind w:left="1247" w:hanging="680"/>
      </w:pPr>
      <w:rPr>
        <w:rFonts w:ascii="Arial" w:hAnsi="Arial" w:cs="Times New Roman" w:hint="default"/>
        <w:b w:val="0"/>
        <w:i w:val="0"/>
        <w:sz w:val="22"/>
        <w:szCs w:val="22"/>
      </w:rPr>
    </w:lvl>
    <w:lvl w:ilvl="3">
      <w:start w:val="1"/>
      <w:numFmt w:val="decimal"/>
      <w:isLgl/>
      <w:lvlText w:val="%1.%2.%3.%4."/>
      <w:lvlJc w:val="left"/>
      <w:pPr>
        <w:tabs>
          <w:tab w:val="num" w:pos="1080"/>
        </w:tabs>
        <w:ind w:left="720" w:hanging="720"/>
      </w:pPr>
      <w:rPr>
        <w:rFonts w:cs="Times New Roman" w:hint="default"/>
      </w:rPr>
    </w:lvl>
    <w:lvl w:ilvl="4">
      <w:start w:val="1"/>
      <w:numFmt w:val="lowerLetter"/>
      <w:pStyle w:val="Bod"/>
      <w:lvlText w:val="%5)"/>
      <w:lvlJc w:val="left"/>
      <w:pPr>
        <w:tabs>
          <w:tab w:val="num" w:pos="1134"/>
        </w:tabs>
        <w:ind w:left="1134" w:hanging="283"/>
      </w:pPr>
      <w:rPr>
        <w:rFonts w:cs="Times New Roman" w:hint="default"/>
        <w:i w:val="0"/>
      </w:rPr>
    </w:lvl>
    <w:lvl w:ilvl="5">
      <w:start w:val="1"/>
      <w:numFmt w:val="lowerLetter"/>
      <w:pStyle w:val="Podbod"/>
      <w:lvlText w:val="%5%6)"/>
      <w:lvlJc w:val="left"/>
      <w:pPr>
        <w:tabs>
          <w:tab w:val="num" w:pos="1531"/>
        </w:tabs>
        <w:ind w:left="1531" w:hanging="397"/>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2AB4771F"/>
    <w:multiLevelType w:val="hybridMultilevel"/>
    <w:tmpl w:val="69766A66"/>
    <w:lvl w:ilvl="0" w:tplc="26FCE7E8">
      <w:start w:val="9"/>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5" w15:restartNumberingAfterBreak="0">
    <w:nsid w:val="2E8B58FE"/>
    <w:multiLevelType w:val="hybridMultilevel"/>
    <w:tmpl w:val="B1D4A596"/>
    <w:styleLink w:val="ImportedStyle55"/>
    <w:lvl w:ilvl="0" w:tplc="F47A7426">
      <w:start w:val="1"/>
      <w:numFmt w:val="bullet"/>
      <w:lvlText w:val="·"/>
      <w:lvlJc w:val="left"/>
      <w:pPr>
        <w:ind w:left="10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5404B1CE">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94A79DA">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3E4E897E">
      <w:start w:val="1"/>
      <w:numFmt w:val="bullet"/>
      <w:lvlText w:val="·"/>
      <w:lvlJc w:val="left"/>
      <w:pPr>
        <w:ind w:left="32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F5872F8">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EA831B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B49EB99C">
      <w:start w:val="1"/>
      <w:numFmt w:val="bullet"/>
      <w:lvlText w:val="·"/>
      <w:lvlJc w:val="left"/>
      <w:pPr>
        <w:ind w:left="5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E9A3026">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A004358E">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6" w15:restartNumberingAfterBreak="0">
    <w:nsid w:val="320D6896"/>
    <w:multiLevelType w:val="multilevel"/>
    <w:tmpl w:val="9AA2DBB2"/>
    <w:styleLink w:val="tl7"/>
    <w:lvl w:ilvl="0">
      <w:start w:val="13"/>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7" w15:restartNumberingAfterBreak="0">
    <w:nsid w:val="35C92CBA"/>
    <w:multiLevelType w:val="hybridMultilevel"/>
    <w:tmpl w:val="268C3FE2"/>
    <w:lvl w:ilvl="0" w:tplc="E9C4948A">
      <w:start w:val="1"/>
      <w:numFmt w:val="lowerLetter"/>
      <w:lvlText w:val="%1)"/>
      <w:lvlJc w:val="left"/>
      <w:pPr>
        <w:ind w:left="1741" w:hanging="360"/>
      </w:pPr>
    </w:lvl>
    <w:lvl w:ilvl="1" w:tplc="041B0003" w:tentative="1">
      <w:start w:val="1"/>
      <w:numFmt w:val="lowerLetter"/>
      <w:lvlText w:val="%2."/>
      <w:lvlJc w:val="left"/>
      <w:pPr>
        <w:ind w:left="2461" w:hanging="360"/>
      </w:pPr>
    </w:lvl>
    <w:lvl w:ilvl="2" w:tplc="041B0005" w:tentative="1">
      <w:start w:val="1"/>
      <w:numFmt w:val="lowerRoman"/>
      <w:lvlText w:val="%3."/>
      <w:lvlJc w:val="right"/>
      <w:pPr>
        <w:ind w:left="3181" w:hanging="180"/>
      </w:pPr>
    </w:lvl>
    <w:lvl w:ilvl="3" w:tplc="B4B62002" w:tentative="1">
      <w:start w:val="1"/>
      <w:numFmt w:val="decimal"/>
      <w:lvlText w:val="%4."/>
      <w:lvlJc w:val="left"/>
      <w:pPr>
        <w:ind w:left="3901" w:hanging="360"/>
      </w:pPr>
    </w:lvl>
    <w:lvl w:ilvl="4" w:tplc="041B0003" w:tentative="1">
      <w:start w:val="1"/>
      <w:numFmt w:val="lowerLetter"/>
      <w:lvlText w:val="%5."/>
      <w:lvlJc w:val="left"/>
      <w:pPr>
        <w:ind w:left="4621" w:hanging="360"/>
      </w:pPr>
    </w:lvl>
    <w:lvl w:ilvl="5" w:tplc="041B0005" w:tentative="1">
      <w:start w:val="1"/>
      <w:numFmt w:val="lowerRoman"/>
      <w:lvlText w:val="%6."/>
      <w:lvlJc w:val="right"/>
      <w:pPr>
        <w:ind w:left="5341" w:hanging="180"/>
      </w:pPr>
    </w:lvl>
    <w:lvl w:ilvl="6" w:tplc="041B0001" w:tentative="1">
      <w:start w:val="1"/>
      <w:numFmt w:val="decimal"/>
      <w:lvlText w:val="%7."/>
      <w:lvlJc w:val="left"/>
      <w:pPr>
        <w:ind w:left="6061" w:hanging="360"/>
      </w:pPr>
    </w:lvl>
    <w:lvl w:ilvl="7" w:tplc="041B0003" w:tentative="1">
      <w:start w:val="1"/>
      <w:numFmt w:val="lowerLetter"/>
      <w:lvlText w:val="%8."/>
      <w:lvlJc w:val="left"/>
      <w:pPr>
        <w:ind w:left="6781" w:hanging="360"/>
      </w:pPr>
    </w:lvl>
    <w:lvl w:ilvl="8" w:tplc="041B0005" w:tentative="1">
      <w:start w:val="1"/>
      <w:numFmt w:val="lowerRoman"/>
      <w:lvlText w:val="%9."/>
      <w:lvlJc w:val="right"/>
      <w:pPr>
        <w:ind w:left="7501" w:hanging="180"/>
      </w:pPr>
    </w:lvl>
  </w:abstractNum>
  <w:abstractNum w:abstractNumId="18" w15:restartNumberingAfterBreak="0">
    <w:nsid w:val="35DB4D7D"/>
    <w:multiLevelType w:val="hybridMultilevel"/>
    <w:tmpl w:val="F3DA7370"/>
    <w:lvl w:ilvl="0" w:tplc="28DE2BB4">
      <w:start w:val="1"/>
      <w:numFmt w:val="lowerLetter"/>
      <w:lvlText w:val="%1)"/>
      <w:lvlJc w:val="left"/>
      <w:pPr>
        <w:ind w:left="1741" w:hanging="360"/>
      </w:pPr>
    </w:lvl>
    <w:lvl w:ilvl="1" w:tplc="0928C666" w:tentative="1">
      <w:start w:val="1"/>
      <w:numFmt w:val="lowerLetter"/>
      <w:lvlText w:val="%2."/>
      <w:lvlJc w:val="left"/>
      <w:pPr>
        <w:ind w:left="2461" w:hanging="360"/>
      </w:pPr>
    </w:lvl>
    <w:lvl w:ilvl="2" w:tplc="B134C6F8" w:tentative="1">
      <w:start w:val="1"/>
      <w:numFmt w:val="lowerRoman"/>
      <w:lvlText w:val="%3."/>
      <w:lvlJc w:val="right"/>
      <w:pPr>
        <w:ind w:left="3181" w:hanging="180"/>
      </w:pPr>
    </w:lvl>
    <w:lvl w:ilvl="3" w:tplc="D24EA1DA" w:tentative="1">
      <w:start w:val="1"/>
      <w:numFmt w:val="decimal"/>
      <w:lvlText w:val="%4."/>
      <w:lvlJc w:val="left"/>
      <w:pPr>
        <w:ind w:left="3901" w:hanging="360"/>
      </w:pPr>
    </w:lvl>
    <w:lvl w:ilvl="4" w:tplc="CFE2B342" w:tentative="1">
      <w:start w:val="1"/>
      <w:numFmt w:val="lowerLetter"/>
      <w:lvlText w:val="%5."/>
      <w:lvlJc w:val="left"/>
      <w:pPr>
        <w:ind w:left="4621" w:hanging="360"/>
      </w:pPr>
    </w:lvl>
    <w:lvl w:ilvl="5" w:tplc="A26ECC40" w:tentative="1">
      <w:start w:val="1"/>
      <w:numFmt w:val="lowerRoman"/>
      <w:lvlText w:val="%6."/>
      <w:lvlJc w:val="right"/>
      <w:pPr>
        <w:ind w:left="5341" w:hanging="180"/>
      </w:pPr>
    </w:lvl>
    <w:lvl w:ilvl="6" w:tplc="520614BE" w:tentative="1">
      <w:start w:val="1"/>
      <w:numFmt w:val="decimal"/>
      <w:lvlText w:val="%7."/>
      <w:lvlJc w:val="left"/>
      <w:pPr>
        <w:ind w:left="6061" w:hanging="360"/>
      </w:pPr>
    </w:lvl>
    <w:lvl w:ilvl="7" w:tplc="3AA892A2" w:tentative="1">
      <w:start w:val="1"/>
      <w:numFmt w:val="lowerLetter"/>
      <w:lvlText w:val="%8."/>
      <w:lvlJc w:val="left"/>
      <w:pPr>
        <w:ind w:left="6781" w:hanging="360"/>
      </w:pPr>
    </w:lvl>
    <w:lvl w:ilvl="8" w:tplc="BF6AF710" w:tentative="1">
      <w:start w:val="1"/>
      <w:numFmt w:val="lowerRoman"/>
      <w:lvlText w:val="%9."/>
      <w:lvlJc w:val="right"/>
      <w:pPr>
        <w:ind w:left="7501" w:hanging="180"/>
      </w:pPr>
    </w:lvl>
  </w:abstractNum>
  <w:abstractNum w:abstractNumId="19" w15:restartNumberingAfterBreak="0">
    <w:nsid w:val="36B50CAF"/>
    <w:multiLevelType w:val="multilevel"/>
    <w:tmpl w:val="AA8C71A4"/>
    <w:lvl w:ilvl="0">
      <w:start w:val="1"/>
      <w:numFmt w:val="decimal"/>
      <w:pStyle w:val="rob3"/>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3AE1108A"/>
    <w:multiLevelType w:val="hybridMultilevel"/>
    <w:tmpl w:val="5A8E7E62"/>
    <w:lvl w:ilvl="0" w:tplc="041B0001">
      <w:start w:val="1"/>
      <w:numFmt w:val="decimal"/>
      <w:pStyle w:val="wazzatext"/>
      <w:lvlText w:val="%1"/>
      <w:lvlJc w:val="left"/>
      <w:pPr>
        <w:ind w:left="426" w:hanging="360"/>
      </w:pPr>
      <w:rPr>
        <w:rFonts w:cs="Times New Roman" w:hint="default"/>
      </w:rPr>
    </w:lvl>
    <w:lvl w:ilvl="1" w:tplc="041B0003">
      <w:start w:val="1"/>
      <w:numFmt w:val="lowerLetter"/>
      <w:lvlText w:val="%2."/>
      <w:lvlJc w:val="left"/>
      <w:pPr>
        <w:ind w:left="1440" w:hanging="360"/>
      </w:pPr>
      <w:rPr>
        <w:rFonts w:cs="Times New Roman"/>
      </w:rPr>
    </w:lvl>
    <w:lvl w:ilvl="2" w:tplc="041B0005">
      <w:start w:val="1"/>
      <w:numFmt w:val="lowerRoman"/>
      <w:lvlText w:val="%3."/>
      <w:lvlJc w:val="right"/>
      <w:pPr>
        <w:ind w:left="2160" w:hanging="180"/>
      </w:pPr>
      <w:rPr>
        <w:rFonts w:cs="Times New Roman"/>
      </w:rPr>
    </w:lvl>
    <w:lvl w:ilvl="3" w:tplc="041B0001">
      <w:start w:val="1"/>
      <w:numFmt w:val="decimal"/>
      <w:lvlText w:val="%4."/>
      <w:lvlJc w:val="left"/>
      <w:pPr>
        <w:ind w:left="2880" w:hanging="360"/>
      </w:pPr>
      <w:rPr>
        <w:rFonts w:cs="Times New Roman"/>
      </w:rPr>
    </w:lvl>
    <w:lvl w:ilvl="4" w:tplc="041B0003">
      <w:start w:val="1"/>
      <w:numFmt w:val="lowerLetter"/>
      <w:lvlText w:val="%5."/>
      <w:lvlJc w:val="left"/>
      <w:pPr>
        <w:ind w:left="3600" w:hanging="360"/>
      </w:pPr>
      <w:rPr>
        <w:rFonts w:cs="Times New Roman"/>
      </w:rPr>
    </w:lvl>
    <w:lvl w:ilvl="5" w:tplc="041B0005">
      <w:start w:val="1"/>
      <w:numFmt w:val="lowerRoman"/>
      <w:lvlText w:val="%6."/>
      <w:lvlJc w:val="right"/>
      <w:pPr>
        <w:ind w:left="4320" w:hanging="180"/>
      </w:pPr>
      <w:rPr>
        <w:rFonts w:cs="Times New Roman"/>
      </w:rPr>
    </w:lvl>
    <w:lvl w:ilvl="6" w:tplc="041B0001">
      <w:start w:val="1"/>
      <w:numFmt w:val="decimal"/>
      <w:lvlText w:val="%7."/>
      <w:lvlJc w:val="left"/>
      <w:pPr>
        <w:ind w:left="5040" w:hanging="360"/>
      </w:pPr>
      <w:rPr>
        <w:rFonts w:cs="Times New Roman"/>
      </w:rPr>
    </w:lvl>
    <w:lvl w:ilvl="7" w:tplc="041B0003">
      <w:start w:val="1"/>
      <w:numFmt w:val="lowerLetter"/>
      <w:lvlText w:val="%8."/>
      <w:lvlJc w:val="left"/>
      <w:pPr>
        <w:ind w:left="5760" w:hanging="360"/>
      </w:pPr>
      <w:rPr>
        <w:rFonts w:cs="Times New Roman"/>
      </w:rPr>
    </w:lvl>
    <w:lvl w:ilvl="8" w:tplc="041B0005">
      <w:start w:val="1"/>
      <w:numFmt w:val="lowerRoman"/>
      <w:lvlText w:val="%9."/>
      <w:lvlJc w:val="right"/>
      <w:pPr>
        <w:ind w:left="6480" w:hanging="180"/>
      </w:pPr>
      <w:rPr>
        <w:rFonts w:cs="Times New Roman"/>
      </w:rPr>
    </w:lvl>
  </w:abstractNum>
  <w:abstractNum w:abstractNumId="21" w15:restartNumberingAfterBreak="0">
    <w:nsid w:val="3CDD3B1A"/>
    <w:multiLevelType w:val="singleLevel"/>
    <w:tmpl w:val="7B5E6080"/>
    <w:lvl w:ilvl="0">
      <w:start w:val="1"/>
      <w:numFmt w:val="lowerLetter"/>
      <w:lvlText w:val="%1)"/>
      <w:lvlJc w:val="left"/>
      <w:pPr>
        <w:tabs>
          <w:tab w:val="num" w:pos="1095"/>
        </w:tabs>
        <w:ind w:left="1095" w:hanging="360"/>
      </w:pPr>
      <w:rPr>
        <w:rFonts w:ascii="Arial" w:eastAsia="Times New Roman" w:hAnsi="Arial" w:cs="Times New Roman"/>
        <w:color w:val="auto"/>
        <w:sz w:val="20"/>
        <w:szCs w:val="20"/>
        <w:lang w:eastAsia="sk-SK"/>
      </w:rPr>
    </w:lvl>
  </w:abstractNum>
  <w:abstractNum w:abstractNumId="22" w15:restartNumberingAfterBreak="0">
    <w:nsid w:val="3FB418F4"/>
    <w:multiLevelType w:val="hybridMultilevel"/>
    <w:tmpl w:val="1A629F46"/>
    <w:lvl w:ilvl="0" w:tplc="DFA69816">
      <w:start w:val="1"/>
      <w:numFmt w:val="decimal"/>
      <w:lvlText w:val="%1."/>
      <w:lvlJc w:val="left"/>
      <w:pPr>
        <w:ind w:left="720" w:hanging="360"/>
      </w:pPr>
      <w:rPr>
        <w:rFonts w:eastAsia="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1477327"/>
    <w:multiLevelType w:val="multilevel"/>
    <w:tmpl w:val="8D98715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upperLetter"/>
      <w:lvlRestart w:val="0"/>
      <w:pStyle w:val="Appendix"/>
      <w:suff w:val="space"/>
      <w:lvlText w:val="Appendix %9 -"/>
      <w:lvlJc w:val="left"/>
      <w:pPr>
        <w:ind w:left="0" w:firstLine="0"/>
      </w:pPr>
    </w:lvl>
  </w:abstractNum>
  <w:abstractNum w:abstractNumId="24" w15:restartNumberingAfterBreak="0">
    <w:nsid w:val="478870D1"/>
    <w:multiLevelType w:val="multilevel"/>
    <w:tmpl w:val="5706FF34"/>
    <w:lvl w:ilvl="0">
      <w:start w:val="1"/>
      <w:numFmt w:val="decimal"/>
      <w:pStyle w:val="SPnadpis3"/>
      <w:lvlText w:val="%1"/>
      <w:lvlJc w:val="left"/>
      <w:pPr>
        <w:tabs>
          <w:tab w:val="num" w:pos="432"/>
        </w:tabs>
        <w:ind w:left="432" w:hanging="432"/>
      </w:pPr>
      <w:rPr>
        <w:rFonts w:cs="Times New Roman" w:hint="default"/>
      </w:rPr>
    </w:lvl>
    <w:lvl w:ilvl="1">
      <w:start w:val="1"/>
      <w:numFmt w:val="decimal"/>
      <w:lvlText w:val="%1.%2"/>
      <w:lvlJc w:val="left"/>
      <w:pPr>
        <w:tabs>
          <w:tab w:val="num" w:pos="718"/>
        </w:tabs>
        <w:ind w:left="718" w:hanging="576"/>
      </w:pPr>
      <w:rPr>
        <w:rFonts w:ascii="Arial" w:hAnsi="Arial" w:cs="Arial" w:hint="default"/>
        <w:b w:val="0"/>
        <w:color w:val="000000"/>
        <w:sz w:val="20"/>
        <w:szCs w:val="20"/>
      </w:rPr>
    </w:lvl>
    <w:lvl w:ilvl="2">
      <w:start w:val="1"/>
      <w:numFmt w:val="decimal"/>
      <w:lvlText w:val="3.%3."/>
      <w:lvlJc w:val="left"/>
      <w:pPr>
        <w:tabs>
          <w:tab w:val="num" w:pos="720"/>
        </w:tabs>
        <w:ind w:left="720" w:hanging="720"/>
      </w:pPr>
      <w:rPr>
        <w:rFonts w:hint="default"/>
      </w:rPr>
    </w:lvl>
    <w:lvl w:ilvl="3">
      <w:start w:val="1"/>
      <w:numFmt w:val="decimal"/>
      <w:lvlText w:val="13.4.2.%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49F86CFC"/>
    <w:multiLevelType w:val="hybridMultilevel"/>
    <w:tmpl w:val="856E5222"/>
    <w:lvl w:ilvl="0" w:tplc="622CACF2">
      <w:start w:val="1"/>
      <w:numFmt w:val="lowerLetter"/>
      <w:lvlText w:val="%1)"/>
      <w:lvlJc w:val="left"/>
      <w:pPr>
        <w:ind w:left="1713" w:hanging="360"/>
      </w:pPr>
    </w:lvl>
    <w:lvl w:ilvl="1" w:tplc="041B0001" w:tentative="1">
      <w:start w:val="1"/>
      <w:numFmt w:val="lowerLetter"/>
      <w:lvlText w:val="%2."/>
      <w:lvlJc w:val="left"/>
      <w:pPr>
        <w:ind w:left="2433" w:hanging="360"/>
      </w:pPr>
    </w:lvl>
    <w:lvl w:ilvl="2" w:tplc="041B0005" w:tentative="1">
      <w:start w:val="1"/>
      <w:numFmt w:val="lowerRoman"/>
      <w:lvlText w:val="%3."/>
      <w:lvlJc w:val="right"/>
      <w:pPr>
        <w:ind w:left="3153" w:hanging="180"/>
      </w:pPr>
    </w:lvl>
    <w:lvl w:ilvl="3" w:tplc="041B0001" w:tentative="1">
      <w:start w:val="1"/>
      <w:numFmt w:val="decimal"/>
      <w:lvlText w:val="%4."/>
      <w:lvlJc w:val="left"/>
      <w:pPr>
        <w:ind w:left="3873" w:hanging="360"/>
      </w:pPr>
    </w:lvl>
    <w:lvl w:ilvl="4" w:tplc="041B0003" w:tentative="1">
      <w:start w:val="1"/>
      <w:numFmt w:val="lowerLetter"/>
      <w:lvlText w:val="%5."/>
      <w:lvlJc w:val="left"/>
      <w:pPr>
        <w:ind w:left="4593" w:hanging="360"/>
      </w:pPr>
    </w:lvl>
    <w:lvl w:ilvl="5" w:tplc="041B0005" w:tentative="1">
      <w:start w:val="1"/>
      <w:numFmt w:val="lowerRoman"/>
      <w:lvlText w:val="%6."/>
      <w:lvlJc w:val="right"/>
      <w:pPr>
        <w:ind w:left="5313" w:hanging="180"/>
      </w:pPr>
    </w:lvl>
    <w:lvl w:ilvl="6" w:tplc="041B0001" w:tentative="1">
      <w:start w:val="1"/>
      <w:numFmt w:val="decimal"/>
      <w:lvlText w:val="%7."/>
      <w:lvlJc w:val="left"/>
      <w:pPr>
        <w:ind w:left="6033" w:hanging="360"/>
      </w:pPr>
    </w:lvl>
    <w:lvl w:ilvl="7" w:tplc="041B0003" w:tentative="1">
      <w:start w:val="1"/>
      <w:numFmt w:val="lowerLetter"/>
      <w:lvlText w:val="%8."/>
      <w:lvlJc w:val="left"/>
      <w:pPr>
        <w:ind w:left="6753" w:hanging="360"/>
      </w:pPr>
    </w:lvl>
    <w:lvl w:ilvl="8" w:tplc="041B0005" w:tentative="1">
      <w:start w:val="1"/>
      <w:numFmt w:val="lowerRoman"/>
      <w:lvlText w:val="%9."/>
      <w:lvlJc w:val="right"/>
      <w:pPr>
        <w:ind w:left="7473" w:hanging="180"/>
      </w:pPr>
    </w:lvl>
  </w:abstractNum>
  <w:abstractNum w:abstractNumId="26" w15:restartNumberingAfterBreak="0">
    <w:nsid w:val="5003455F"/>
    <w:multiLevelType w:val="hybridMultilevel"/>
    <w:tmpl w:val="7DCA1D6A"/>
    <w:lvl w:ilvl="0" w:tplc="E98E78E6">
      <w:start w:val="1"/>
      <w:numFmt w:val="lowerLetter"/>
      <w:lvlText w:val="%1)"/>
      <w:lvlJc w:val="left"/>
      <w:pPr>
        <w:ind w:left="720" w:hanging="360"/>
      </w:pPr>
      <w:rPr>
        <w:rFonts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5BC4A95"/>
    <w:multiLevelType w:val="hybridMultilevel"/>
    <w:tmpl w:val="08B0B46A"/>
    <w:lvl w:ilvl="0" w:tplc="2932DF02">
      <w:start w:val="2"/>
      <w:numFmt w:val="bullet"/>
      <w:lvlText w:val="-"/>
      <w:lvlJc w:val="left"/>
      <w:pPr>
        <w:ind w:left="922" w:hanging="360"/>
      </w:pPr>
      <w:rPr>
        <w:rFonts w:ascii="Arial" w:eastAsia="Times New Roman" w:hAnsi="Arial" w:cs="Arial" w:hint="default"/>
      </w:rPr>
    </w:lvl>
    <w:lvl w:ilvl="1" w:tplc="041B0003" w:tentative="1">
      <w:start w:val="1"/>
      <w:numFmt w:val="bullet"/>
      <w:lvlText w:val="o"/>
      <w:lvlJc w:val="left"/>
      <w:pPr>
        <w:ind w:left="1642" w:hanging="360"/>
      </w:pPr>
      <w:rPr>
        <w:rFonts w:ascii="Courier New" w:hAnsi="Courier New" w:cs="Courier New" w:hint="default"/>
      </w:rPr>
    </w:lvl>
    <w:lvl w:ilvl="2" w:tplc="041B0005" w:tentative="1">
      <w:start w:val="1"/>
      <w:numFmt w:val="bullet"/>
      <w:lvlText w:val=""/>
      <w:lvlJc w:val="left"/>
      <w:pPr>
        <w:ind w:left="2362" w:hanging="360"/>
      </w:pPr>
      <w:rPr>
        <w:rFonts w:ascii="Wingdings" w:hAnsi="Wingdings" w:hint="default"/>
      </w:rPr>
    </w:lvl>
    <w:lvl w:ilvl="3" w:tplc="041B0001" w:tentative="1">
      <w:start w:val="1"/>
      <w:numFmt w:val="bullet"/>
      <w:lvlText w:val=""/>
      <w:lvlJc w:val="left"/>
      <w:pPr>
        <w:ind w:left="3082" w:hanging="360"/>
      </w:pPr>
      <w:rPr>
        <w:rFonts w:ascii="Symbol" w:hAnsi="Symbol" w:hint="default"/>
      </w:rPr>
    </w:lvl>
    <w:lvl w:ilvl="4" w:tplc="041B0003" w:tentative="1">
      <w:start w:val="1"/>
      <w:numFmt w:val="bullet"/>
      <w:lvlText w:val="o"/>
      <w:lvlJc w:val="left"/>
      <w:pPr>
        <w:ind w:left="3802" w:hanging="360"/>
      </w:pPr>
      <w:rPr>
        <w:rFonts w:ascii="Courier New" w:hAnsi="Courier New" w:cs="Courier New" w:hint="default"/>
      </w:rPr>
    </w:lvl>
    <w:lvl w:ilvl="5" w:tplc="041B0005" w:tentative="1">
      <w:start w:val="1"/>
      <w:numFmt w:val="bullet"/>
      <w:lvlText w:val=""/>
      <w:lvlJc w:val="left"/>
      <w:pPr>
        <w:ind w:left="4522" w:hanging="360"/>
      </w:pPr>
      <w:rPr>
        <w:rFonts w:ascii="Wingdings" w:hAnsi="Wingdings" w:hint="default"/>
      </w:rPr>
    </w:lvl>
    <w:lvl w:ilvl="6" w:tplc="041B0001" w:tentative="1">
      <w:start w:val="1"/>
      <w:numFmt w:val="bullet"/>
      <w:lvlText w:val=""/>
      <w:lvlJc w:val="left"/>
      <w:pPr>
        <w:ind w:left="5242" w:hanging="360"/>
      </w:pPr>
      <w:rPr>
        <w:rFonts w:ascii="Symbol" w:hAnsi="Symbol" w:hint="default"/>
      </w:rPr>
    </w:lvl>
    <w:lvl w:ilvl="7" w:tplc="041B0003" w:tentative="1">
      <w:start w:val="1"/>
      <w:numFmt w:val="bullet"/>
      <w:lvlText w:val="o"/>
      <w:lvlJc w:val="left"/>
      <w:pPr>
        <w:ind w:left="5962" w:hanging="360"/>
      </w:pPr>
      <w:rPr>
        <w:rFonts w:ascii="Courier New" w:hAnsi="Courier New" w:cs="Courier New" w:hint="default"/>
      </w:rPr>
    </w:lvl>
    <w:lvl w:ilvl="8" w:tplc="041B0005" w:tentative="1">
      <w:start w:val="1"/>
      <w:numFmt w:val="bullet"/>
      <w:lvlText w:val=""/>
      <w:lvlJc w:val="left"/>
      <w:pPr>
        <w:ind w:left="6682" w:hanging="360"/>
      </w:pPr>
      <w:rPr>
        <w:rFonts w:ascii="Wingdings" w:hAnsi="Wingdings" w:hint="default"/>
      </w:rPr>
    </w:lvl>
  </w:abstractNum>
  <w:abstractNum w:abstractNumId="28" w15:restartNumberingAfterBreak="0">
    <w:nsid w:val="595A0D63"/>
    <w:multiLevelType w:val="multilevel"/>
    <w:tmpl w:val="041B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5B0D5553"/>
    <w:multiLevelType w:val="hybridMultilevel"/>
    <w:tmpl w:val="1DE43216"/>
    <w:styleLink w:val="ImportedStyle57"/>
    <w:lvl w:ilvl="0" w:tplc="BE4CDBF8">
      <w:start w:val="1"/>
      <w:numFmt w:val="lowerLetter"/>
      <w:lvlText w:val="%1)"/>
      <w:lvlJc w:val="left"/>
      <w:pPr>
        <w:tabs>
          <w:tab w:val="num" w:pos="708"/>
        </w:tabs>
        <w:ind w:left="720" w:hanging="360"/>
      </w:pPr>
      <w:rPr>
        <w:rFonts w:hAnsi="Arial Unicode MS"/>
        <w:caps w:val="0"/>
        <w:smallCaps w:val="0"/>
        <w:strike w:val="0"/>
        <w:dstrike w:val="0"/>
        <w:color w:val="000000"/>
        <w:spacing w:val="0"/>
        <w:w w:val="100"/>
        <w:kern w:val="0"/>
        <w:position w:val="0"/>
        <w:highlight w:val="none"/>
        <w:vertAlign w:val="baseline"/>
      </w:rPr>
    </w:lvl>
    <w:lvl w:ilvl="1" w:tplc="70B416EE">
      <w:start w:val="1"/>
      <w:numFmt w:val="lowerLetter"/>
      <w:lvlText w:val="%2)"/>
      <w:lvlJc w:val="left"/>
      <w:pPr>
        <w:tabs>
          <w:tab w:val="left" w:pos="708"/>
          <w:tab w:val="num" w:pos="1068"/>
        </w:tabs>
        <w:ind w:left="1080" w:hanging="360"/>
      </w:pPr>
      <w:rPr>
        <w:rFonts w:hAnsi="Arial Unicode MS"/>
        <w:caps w:val="0"/>
        <w:smallCaps w:val="0"/>
        <w:strike w:val="0"/>
        <w:dstrike w:val="0"/>
        <w:color w:val="000000"/>
        <w:spacing w:val="0"/>
        <w:w w:val="100"/>
        <w:kern w:val="0"/>
        <w:position w:val="0"/>
        <w:highlight w:val="none"/>
        <w:vertAlign w:val="baseline"/>
      </w:rPr>
    </w:lvl>
    <w:lvl w:ilvl="2" w:tplc="F4EE06BE">
      <w:start w:val="1"/>
      <w:numFmt w:val="lowerLetter"/>
      <w:lvlText w:val="%3)"/>
      <w:lvlJc w:val="left"/>
      <w:pPr>
        <w:tabs>
          <w:tab w:val="left" w:pos="708"/>
          <w:tab w:val="num" w:pos="1788"/>
        </w:tabs>
        <w:ind w:left="1800" w:hanging="360"/>
      </w:pPr>
      <w:rPr>
        <w:rFonts w:hAnsi="Arial Unicode MS"/>
        <w:caps w:val="0"/>
        <w:smallCaps w:val="0"/>
        <w:strike w:val="0"/>
        <w:dstrike w:val="0"/>
        <w:color w:val="000000"/>
        <w:spacing w:val="0"/>
        <w:w w:val="100"/>
        <w:kern w:val="0"/>
        <w:position w:val="0"/>
        <w:highlight w:val="none"/>
        <w:vertAlign w:val="baseline"/>
      </w:rPr>
    </w:lvl>
    <w:lvl w:ilvl="3" w:tplc="DFCAE1B0">
      <w:start w:val="1"/>
      <w:numFmt w:val="lowerLetter"/>
      <w:lvlText w:val="%4)"/>
      <w:lvlJc w:val="left"/>
      <w:pPr>
        <w:tabs>
          <w:tab w:val="left" w:pos="708"/>
          <w:tab w:val="num" w:pos="2508"/>
        </w:tabs>
        <w:ind w:left="2520" w:hanging="360"/>
      </w:pPr>
      <w:rPr>
        <w:rFonts w:hAnsi="Arial Unicode MS"/>
        <w:caps w:val="0"/>
        <w:smallCaps w:val="0"/>
        <w:strike w:val="0"/>
        <w:dstrike w:val="0"/>
        <w:color w:val="000000"/>
        <w:spacing w:val="0"/>
        <w:w w:val="100"/>
        <w:kern w:val="0"/>
        <w:position w:val="0"/>
        <w:highlight w:val="none"/>
        <w:vertAlign w:val="baseline"/>
      </w:rPr>
    </w:lvl>
    <w:lvl w:ilvl="4" w:tplc="B80E62D4">
      <w:start w:val="1"/>
      <w:numFmt w:val="lowerLetter"/>
      <w:lvlText w:val="%5)"/>
      <w:lvlJc w:val="left"/>
      <w:pPr>
        <w:tabs>
          <w:tab w:val="left" w:pos="708"/>
          <w:tab w:val="num" w:pos="3228"/>
        </w:tabs>
        <w:ind w:left="3240" w:hanging="360"/>
      </w:pPr>
      <w:rPr>
        <w:rFonts w:hAnsi="Arial Unicode MS"/>
        <w:caps w:val="0"/>
        <w:smallCaps w:val="0"/>
        <w:strike w:val="0"/>
        <w:dstrike w:val="0"/>
        <w:color w:val="000000"/>
        <w:spacing w:val="0"/>
        <w:w w:val="100"/>
        <w:kern w:val="0"/>
        <w:position w:val="0"/>
        <w:highlight w:val="none"/>
        <w:vertAlign w:val="baseline"/>
      </w:rPr>
    </w:lvl>
    <w:lvl w:ilvl="5" w:tplc="ED7C741E">
      <w:start w:val="1"/>
      <w:numFmt w:val="lowerLetter"/>
      <w:lvlText w:val="%6)"/>
      <w:lvlJc w:val="left"/>
      <w:pPr>
        <w:tabs>
          <w:tab w:val="left" w:pos="708"/>
          <w:tab w:val="num" w:pos="3948"/>
        </w:tabs>
        <w:ind w:left="3960" w:hanging="360"/>
      </w:pPr>
      <w:rPr>
        <w:rFonts w:hAnsi="Arial Unicode MS"/>
        <w:caps w:val="0"/>
        <w:smallCaps w:val="0"/>
        <w:strike w:val="0"/>
        <w:dstrike w:val="0"/>
        <w:color w:val="000000"/>
        <w:spacing w:val="0"/>
        <w:w w:val="100"/>
        <w:kern w:val="0"/>
        <w:position w:val="0"/>
        <w:highlight w:val="none"/>
        <w:vertAlign w:val="baseline"/>
      </w:rPr>
    </w:lvl>
    <w:lvl w:ilvl="6" w:tplc="13C60E06">
      <w:start w:val="1"/>
      <w:numFmt w:val="lowerLetter"/>
      <w:lvlText w:val="%7)"/>
      <w:lvlJc w:val="left"/>
      <w:pPr>
        <w:tabs>
          <w:tab w:val="left" w:pos="708"/>
          <w:tab w:val="num" w:pos="4668"/>
        </w:tabs>
        <w:ind w:left="4680" w:hanging="360"/>
      </w:pPr>
      <w:rPr>
        <w:rFonts w:hAnsi="Arial Unicode MS"/>
        <w:caps w:val="0"/>
        <w:smallCaps w:val="0"/>
        <w:strike w:val="0"/>
        <w:dstrike w:val="0"/>
        <w:color w:val="000000"/>
        <w:spacing w:val="0"/>
        <w:w w:val="100"/>
        <w:kern w:val="0"/>
        <w:position w:val="0"/>
        <w:highlight w:val="none"/>
        <w:vertAlign w:val="baseline"/>
      </w:rPr>
    </w:lvl>
    <w:lvl w:ilvl="7" w:tplc="3DA4168E">
      <w:start w:val="1"/>
      <w:numFmt w:val="lowerLetter"/>
      <w:lvlText w:val="%8)"/>
      <w:lvlJc w:val="left"/>
      <w:pPr>
        <w:tabs>
          <w:tab w:val="left" w:pos="708"/>
          <w:tab w:val="num" w:pos="5388"/>
        </w:tabs>
        <w:ind w:left="5400" w:hanging="360"/>
      </w:pPr>
      <w:rPr>
        <w:rFonts w:hAnsi="Arial Unicode MS"/>
        <w:caps w:val="0"/>
        <w:smallCaps w:val="0"/>
        <w:strike w:val="0"/>
        <w:dstrike w:val="0"/>
        <w:color w:val="000000"/>
        <w:spacing w:val="0"/>
        <w:w w:val="100"/>
        <w:kern w:val="0"/>
        <w:position w:val="0"/>
        <w:highlight w:val="none"/>
        <w:vertAlign w:val="baseline"/>
      </w:rPr>
    </w:lvl>
    <w:lvl w:ilvl="8" w:tplc="B20CE592">
      <w:start w:val="1"/>
      <w:numFmt w:val="lowerLetter"/>
      <w:lvlText w:val="%9)"/>
      <w:lvlJc w:val="left"/>
      <w:pPr>
        <w:tabs>
          <w:tab w:val="left" w:pos="708"/>
          <w:tab w:val="num" w:pos="6108"/>
        </w:tabs>
        <w:ind w:left="6120" w:hanging="360"/>
      </w:pPr>
      <w:rPr>
        <w:rFonts w:hAnsi="Arial Unicode MS"/>
        <w:caps w:val="0"/>
        <w:smallCaps w:val="0"/>
        <w:strike w:val="0"/>
        <w:dstrike w:val="0"/>
        <w:color w:val="000000"/>
        <w:spacing w:val="0"/>
        <w:w w:val="100"/>
        <w:kern w:val="0"/>
        <w:position w:val="0"/>
        <w:highlight w:val="none"/>
        <w:vertAlign w:val="baseline"/>
      </w:rPr>
    </w:lvl>
  </w:abstractNum>
  <w:abstractNum w:abstractNumId="30" w15:restartNumberingAfterBreak="0">
    <w:nsid w:val="5B17488D"/>
    <w:multiLevelType w:val="multilevel"/>
    <w:tmpl w:val="130AA390"/>
    <w:lvl w:ilvl="0">
      <w:start w:val="4"/>
      <w:numFmt w:val="decimal"/>
      <w:pStyle w:val="tlParagraphPodaokrajaPred6ptZa6pt"/>
      <w:lvlText w:val="%1"/>
      <w:lvlJc w:val="left"/>
      <w:pPr>
        <w:tabs>
          <w:tab w:val="num" w:pos="705"/>
        </w:tabs>
        <w:ind w:left="705" w:hanging="705"/>
      </w:pPr>
      <w:rPr>
        <w:rFonts w:cs="Times New Roman" w:hint="default"/>
      </w:rPr>
    </w:lvl>
    <w:lvl w:ilvl="1">
      <w:start w:val="1"/>
      <w:numFmt w:val="decimal"/>
      <w:pStyle w:val="tlNadpis2PodaokrajaVavo0cmOpakovanzarka1"/>
      <w:lvlText w:val="%1.%2"/>
      <w:lvlJc w:val="left"/>
      <w:pPr>
        <w:tabs>
          <w:tab w:val="num" w:pos="705"/>
        </w:tabs>
        <w:ind w:left="705" w:hanging="705"/>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CB42C94"/>
    <w:multiLevelType w:val="hybridMultilevel"/>
    <w:tmpl w:val="C1AA0CA2"/>
    <w:lvl w:ilvl="0" w:tplc="6296A36C">
      <w:start w:val="1"/>
      <w:numFmt w:val="bullet"/>
      <w:lvlText w:val=""/>
      <w:lvlJc w:val="left"/>
      <w:pPr>
        <w:ind w:left="1429" w:hanging="360"/>
      </w:pPr>
      <w:rPr>
        <w:rFonts w:ascii="Symbol" w:hAnsi="Symbol" w:hint="default"/>
      </w:rPr>
    </w:lvl>
    <w:lvl w:ilvl="1" w:tplc="D4765506" w:tentative="1">
      <w:start w:val="1"/>
      <w:numFmt w:val="bullet"/>
      <w:lvlText w:val="o"/>
      <w:lvlJc w:val="left"/>
      <w:pPr>
        <w:ind w:left="2149" w:hanging="360"/>
      </w:pPr>
      <w:rPr>
        <w:rFonts w:ascii="Courier New" w:hAnsi="Courier New" w:cs="Courier New" w:hint="default"/>
      </w:rPr>
    </w:lvl>
    <w:lvl w:ilvl="2" w:tplc="1A908FDE" w:tentative="1">
      <w:start w:val="1"/>
      <w:numFmt w:val="bullet"/>
      <w:lvlText w:val=""/>
      <w:lvlJc w:val="left"/>
      <w:pPr>
        <w:ind w:left="2869" w:hanging="360"/>
      </w:pPr>
      <w:rPr>
        <w:rFonts w:ascii="Wingdings" w:hAnsi="Wingdings" w:hint="default"/>
      </w:rPr>
    </w:lvl>
    <w:lvl w:ilvl="3" w:tplc="CA304278" w:tentative="1">
      <w:start w:val="1"/>
      <w:numFmt w:val="bullet"/>
      <w:lvlText w:val=""/>
      <w:lvlJc w:val="left"/>
      <w:pPr>
        <w:ind w:left="3589" w:hanging="360"/>
      </w:pPr>
      <w:rPr>
        <w:rFonts w:ascii="Symbol" w:hAnsi="Symbol" w:hint="default"/>
      </w:rPr>
    </w:lvl>
    <w:lvl w:ilvl="4" w:tplc="8522DC64" w:tentative="1">
      <w:start w:val="1"/>
      <w:numFmt w:val="bullet"/>
      <w:lvlText w:val="o"/>
      <w:lvlJc w:val="left"/>
      <w:pPr>
        <w:ind w:left="4309" w:hanging="360"/>
      </w:pPr>
      <w:rPr>
        <w:rFonts w:ascii="Courier New" w:hAnsi="Courier New" w:cs="Courier New" w:hint="default"/>
      </w:rPr>
    </w:lvl>
    <w:lvl w:ilvl="5" w:tplc="6ECCF154" w:tentative="1">
      <w:start w:val="1"/>
      <w:numFmt w:val="bullet"/>
      <w:lvlText w:val=""/>
      <w:lvlJc w:val="left"/>
      <w:pPr>
        <w:ind w:left="5029" w:hanging="360"/>
      </w:pPr>
      <w:rPr>
        <w:rFonts w:ascii="Wingdings" w:hAnsi="Wingdings" w:hint="default"/>
      </w:rPr>
    </w:lvl>
    <w:lvl w:ilvl="6" w:tplc="EB524A1E" w:tentative="1">
      <w:start w:val="1"/>
      <w:numFmt w:val="bullet"/>
      <w:lvlText w:val=""/>
      <w:lvlJc w:val="left"/>
      <w:pPr>
        <w:ind w:left="5749" w:hanging="360"/>
      </w:pPr>
      <w:rPr>
        <w:rFonts w:ascii="Symbol" w:hAnsi="Symbol" w:hint="default"/>
      </w:rPr>
    </w:lvl>
    <w:lvl w:ilvl="7" w:tplc="F7E473FA" w:tentative="1">
      <w:start w:val="1"/>
      <w:numFmt w:val="bullet"/>
      <w:lvlText w:val="o"/>
      <w:lvlJc w:val="left"/>
      <w:pPr>
        <w:ind w:left="6469" w:hanging="360"/>
      </w:pPr>
      <w:rPr>
        <w:rFonts w:ascii="Courier New" w:hAnsi="Courier New" w:cs="Courier New" w:hint="default"/>
      </w:rPr>
    </w:lvl>
    <w:lvl w:ilvl="8" w:tplc="DA940604" w:tentative="1">
      <w:start w:val="1"/>
      <w:numFmt w:val="bullet"/>
      <w:lvlText w:val=""/>
      <w:lvlJc w:val="left"/>
      <w:pPr>
        <w:ind w:left="7189" w:hanging="360"/>
      </w:pPr>
      <w:rPr>
        <w:rFonts w:ascii="Wingdings" w:hAnsi="Wingdings" w:hint="default"/>
      </w:rPr>
    </w:lvl>
  </w:abstractNum>
  <w:abstractNum w:abstractNumId="32" w15:restartNumberingAfterBreak="0">
    <w:nsid w:val="616C27DB"/>
    <w:multiLevelType w:val="hybridMultilevel"/>
    <w:tmpl w:val="4A80654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25A5CDB"/>
    <w:multiLevelType w:val="hybridMultilevel"/>
    <w:tmpl w:val="1BAA9382"/>
    <w:lvl w:ilvl="0" w:tplc="E530085C">
      <w:start w:val="1"/>
      <w:numFmt w:val="lowerLetter"/>
      <w:lvlText w:val="%1)"/>
      <w:lvlJc w:val="left"/>
      <w:pPr>
        <w:ind w:left="1381" w:hanging="360"/>
      </w:pPr>
      <w:rPr>
        <w:rFonts w:hint="default"/>
      </w:rPr>
    </w:lvl>
    <w:lvl w:ilvl="1" w:tplc="041B0019" w:tentative="1">
      <w:start w:val="1"/>
      <w:numFmt w:val="lowerLetter"/>
      <w:lvlText w:val="%2."/>
      <w:lvlJc w:val="left"/>
      <w:pPr>
        <w:ind w:left="2101" w:hanging="360"/>
      </w:pPr>
    </w:lvl>
    <w:lvl w:ilvl="2" w:tplc="041B001B" w:tentative="1">
      <w:start w:val="1"/>
      <w:numFmt w:val="lowerRoman"/>
      <w:lvlText w:val="%3."/>
      <w:lvlJc w:val="right"/>
      <w:pPr>
        <w:ind w:left="2821" w:hanging="180"/>
      </w:pPr>
    </w:lvl>
    <w:lvl w:ilvl="3" w:tplc="041B000F" w:tentative="1">
      <w:start w:val="1"/>
      <w:numFmt w:val="decimal"/>
      <w:lvlText w:val="%4."/>
      <w:lvlJc w:val="left"/>
      <w:pPr>
        <w:ind w:left="3541" w:hanging="360"/>
      </w:pPr>
    </w:lvl>
    <w:lvl w:ilvl="4" w:tplc="041B0019" w:tentative="1">
      <w:start w:val="1"/>
      <w:numFmt w:val="lowerLetter"/>
      <w:lvlText w:val="%5."/>
      <w:lvlJc w:val="left"/>
      <w:pPr>
        <w:ind w:left="4261" w:hanging="360"/>
      </w:pPr>
    </w:lvl>
    <w:lvl w:ilvl="5" w:tplc="041B001B" w:tentative="1">
      <w:start w:val="1"/>
      <w:numFmt w:val="lowerRoman"/>
      <w:lvlText w:val="%6."/>
      <w:lvlJc w:val="right"/>
      <w:pPr>
        <w:ind w:left="4981" w:hanging="180"/>
      </w:pPr>
    </w:lvl>
    <w:lvl w:ilvl="6" w:tplc="041B000F" w:tentative="1">
      <w:start w:val="1"/>
      <w:numFmt w:val="decimal"/>
      <w:lvlText w:val="%7."/>
      <w:lvlJc w:val="left"/>
      <w:pPr>
        <w:ind w:left="5701" w:hanging="360"/>
      </w:pPr>
    </w:lvl>
    <w:lvl w:ilvl="7" w:tplc="041B0019" w:tentative="1">
      <w:start w:val="1"/>
      <w:numFmt w:val="lowerLetter"/>
      <w:lvlText w:val="%8."/>
      <w:lvlJc w:val="left"/>
      <w:pPr>
        <w:ind w:left="6421" w:hanging="360"/>
      </w:pPr>
    </w:lvl>
    <w:lvl w:ilvl="8" w:tplc="041B001B" w:tentative="1">
      <w:start w:val="1"/>
      <w:numFmt w:val="lowerRoman"/>
      <w:lvlText w:val="%9."/>
      <w:lvlJc w:val="right"/>
      <w:pPr>
        <w:ind w:left="7141" w:hanging="180"/>
      </w:pPr>
    </w:lvl>
  </w:abstractNum>
  <w:abstractNum w:abstractNumId="34" w15:restartNumberingAfterBreak="0">
    <w:nsid w:val="62B512F5"/>
    <w:multiLevelType w:val="multilevel"/>
    <w:tmpl w:val="041B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40A17CA"/>
    <w:multiLevelType w:val="hybridMultilevel"/>
    <w:tmpl w:val="B6F44FF2"/>
    <w:lvl w:ilvl="0" w:tplc="E04676C2">
      <w:start w:val="1"/>
      <w:numFmt w:val="lowerLetter"/>
      <w:lvlText w:val="%1)"/>
      <w:lvlJc w:val="left"/>
      <w:pPr>
        <w:ind w:left="1713" w:hanging="360"/>
      </w:pPr>
    </w:lvl>
    <w:lvl w:ilvl="1" w:tplc="7034D4AA">
      <w:start w:val="1"/>
      <w:numFmt w:val="lowerLetter"/>
      <w:lvlText w:val="%2."/>
      <w:lvlJc w:val="left"/>
      <w:pPr>
        <w:ind w:left="2433" w:hanging="360"/>
      </w:pPr>
    </w:lvl>
    <w:lvl w:ilvl="2" w:tplc="2946A804" w:tentative="1">
      <w:start w:val="1"/>
      <w:numFmt w:val="lowerRoman"/>
      <w:lvlText w:val="%3."/>
      <w:lvlJc w:val="right"/>
      <w:pPr>
        <w:ind w:left="3153" w:hanging="180"/>
      </w:pPr>
    </w:lvl>
    <w:lvl w:ilvl="3" w:tplc="4CFE2934">
      <w:start w:val="1"/>
      <w:numFmt w:val="decimal"/>
      <w:lvlText w:val="%4."/>
      <w:lvlJc w:val="left"/>
      <w:pPr>
        <w:ind w:left="1211" w:hanging="360"/>
      </w:pPr>
    </w:lvl>
    <w:lvl w:ilvl="4" w:tplc="27CE83BC" w:tentative="1">
      <w:start w:val="1"/>
      <w:numFmt w:val="lowerLetter"/>
      <w:lvlText w:val="%5."/>
      <w:lvlJc w:val="left"/>
      <w:pPr>
        <w:ind w:left="4593" w:hanging="360"/>
      </w:pPr>
    </w:lvl>
    <w:lvl w:ilvl="5" w:tplc="4A3094F4" w:tentative="1">
      <w:start w:val="1"/>
      <w:numFmt w:val="lowerRoman"/>
      <w:lvlText w:val="%6."/>
      <w:lvlJc w:val="right"/>
      <w:pPr>
        <w:ind w:left="5313" w:hanging="180"/>
      </w:pPr>
    </w:lvl>
    <w:lvl w:ilvl="6" w:tplc="CFB02192" w:tentative="1">
      <w:start w:val="1"/>
      <w:numFmt w:val="decimal"/>
      <w:lvlText w:val="%7."/>
      <w:lvlJc w:val="left"/>
      <w:pPr>
        <w:ind w:left="6033" w:hanging="360"/>
      </w:pPr>
    </w:lvl>
    <w:lvl w:ilvl="7" w:tplc="5DFC03B0" w:tentative="1">
      <w:start w:val="1"/>
      <w:numFmt w:val="lowerLetter"/>
      <w:lvlText w:val="%8."/>
      <w:lvlJc w:val="left"/>
      <w:pPr>
        <w:ind w:left="6753" w:hanging="360"/>
      </w:pPr>
    </w:lvl>
    <w:lvl w:ilvl="8" w:tplc="B0426A4E" w:tentative="1">
      <w:start w:val="1"/>
      <w:numFmt w:val="lowerRoman"/>
      <w:lvlText w:val="%9."/>
      <w:lvlJc w:val="right"/>
      <w:pPr>
        <w:ind w:left="7473" w:hanging="180"/>
      </w:pPr>
    </w:lvl>
  </w:abstractNum>
  <w:abstractNum w:abstractNumId="36" w15:restartNumberingAfterBreak="0">
    <w:nsid w:val="66593B76"/>
    <w:multiLevelType w:val="multilevel"/>
    <w:tmpl w:val="CA56E024"/>
    <w:styleLink w:val="WW8Num12"/>
    <w:lvl w:ilvl="0">
      <w:start w:val="2"/>
      <w:numFmt w:val="lowerLetter"/>
      <w:lvlText w:val="%1)"/>
      <w:lvlJc w:val="left"/>
      <w:rPr>
        <w:rFonts w:ascii="Arial" w:hAnsi="Arial" w:cs="Arial"/>
        <w:sz w:val="20"/>
        <w:szCs w:val="20"/>
        <w:u w:val="none"/>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7" w15:restartNumberingAfterBreak="0">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Arial" w:hint="default"/>
        <w:b w:val="0"/>
        <w:bCs w:val="0"/>
        <w:i w:val="0"/>
        <w:iCs w:val="0"/>
        <w:sz w:val="22"/>
        <w:szCs w:val="22"/>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8" w15:restartNumberingAfterBreak="0">
    <w:nsid w:val="67381352"/>
    <w:multiLevelType w:val="multilevel"/>
    <w:tmpl w:val="710AE4B6"/>
    <w:lvl w:ilvl="0">
      <w:start w:val="1"/>
      <w:numFmt w:val="decimal"/>
      <w:pStyle w:val="Heading11"/>
      <w:lvlText w:val="%1"/>
      <w:lvlJc w:val="left"/>
      <w:pPr>
        <w:ind w:left="432" w:hanging="432"/>
      </w:pPr>
      <w:rPr>
        <w:rFonts w:cs="Times New Roman" w:hint="default"/>
      </w:rPr>
    </w:lvl>
    <w:lvl w:ilvl="1">
      <w:start w:val="1"/>
      <w:numFmt w:val="decimal"/>
      <w:lvlText w:val="%2.1"/>
      <w:lvlJc w:val="left"/>
      <w:pPr>
        <w:ind w:left="576" w:hanging="576"/>
      </w:pPr>
      <w:rPr>
        <w:rFonts w:cs="Times New Roman" w:hint="default"/>
        <w:b w:val="0"/>
        <w:color w:val="000000"/>
      </w:rPr>
    </w:lvl>
    <w:lvl w:ilvl="2">
      <w:start w:val="1"/>
      <w:numFmt w:val="decimal"/>
      <w:pStyle w:val="Heading31"/>
      <w:lvlText w:val="%1.%2.%3"/>
      <w:lvlJc w:val="left"/>
      <w:pPr>
        <w:ind w:left="720" w:hanging="720"/>
      </w:pPr>
      <w:rPr>
        <w:rFonts w:cs="Times New Roman" w:hint="default"/>
        <w:b w:val="0"/>
      </w:rPr>
    </w:lvl>
    <w:lvl w:ilvl="3">
      <w:start w:val="1"/>
      <w:numFmt w:val="decimal"/>
      <w:pStyle w:val="Heading41"/>
      <w:lvlText w:val="%1.%2.%3.%4"/>
      <w:lvlJc w:val="left"/>
      <w:pPr>
        <w:ind w:left="864" w:hanging="864"/>
      </w:pPr>
      <w:rPr>
        <w:rFonts w:cs="Times New Roman" w:hint="default"/>
      </w:rPr>
    </w:lvl>
    <w:lvl w:ilvl="4">
      <w:start w:val="1"/>
      <w:numFmt w:val="decimal"/>
      <w:pStyle w:val="Heading51"/>
      <w:lvlText w:val="%1.%2.%3.%4.%5"/>
      <w:lvlJc w:val="left"/>
      <w:pPr>
        <w:ind w:left="1008" w:hanging="1008"/>
      </w:pPr>
      <w:rPr>
        <w:rFonts w:cs="Times New Roman" w:hint="default"/>
      </w:rPr>
    </w:lvl>
    <w:lvl w:ilvl="5">
      <w:start w:val="1"/>
      <w:numFmt w:val="decimal"/>
      <w:pStyle w:val="Heading61"/>
      <w:lvlText w:val="%1.%2.%3.%4.%5.%6"/>
      <w:lvlJc w:val="left"/>
      <w:pPr>
        <w:ind w:left="1152" w:hanging="1152"/>
      </w:pPr>
      <w:rPr>
        <w:rFonts w:cs="Times New Roman" w:hint="default"/>
      </w:rPr>
    </w:lvl>
    <w:lvl w:ilvl="6">
      <w:start w:val="1"/>
      <w:numFmt w:val="decimal"/>
      <w:pStyle w:val="Heading71"/>
      <w:lvlText w:val="%1.%2.%3.%4.%5.%6.%7"/>
      <w:lvlJc w:val="left"/>
      <w:pPr>
        <w:ind w:left="1296" w:hanging="1296"/>
      </w:pPr>
      <w:rPr>
        <w:rFonts w:cs="Times New Roman" w:hint="default"/>
      </w:rPr>
    </w:lvl>
    <w:lvl w:ilvl="7">
      <w:start w:val="1"/>
      <w:numFmt w:val="decimal"/>
      <w:pStyle w:val="Heading81"/>
      <w:lvlText w:val="%1.%2.%3.%4.%5.%6.%7.%8"/>
      <w:lvlJc w:val="left"/>
      <w:pPr>
        <w:ind w:left="1440" w:hanging="1440"/>
      </w:pPr>
      <w:rPr>
        <w:rFonts w:cs="Times New Roman" w:hint="default"/>
      </w:rPr>
    </w:lvl>
    <w:lvl w:ilvl="8">
      <w:start w:val="1"/>
      <w:numFmt w:val="decimal"/>
      <w:pStyle w:val="Heading91"/>
      <w:lvlText w:val="%1.%2.%3.%4.%5.%6.%7.%8.%9"/>
      <w:lvlJc w:val="left"/>
      <w:pPr>
        <w:ind w:left="1584" w:hanging="1584"/>
      </w:pPr>
      <w:rPr>
        <w:rFonts w:cs="Times New Roman" w:hint="default"/>
      </w:rPr>
    </w:lvl>
  </w:abstractNum>
  <w:abstractNum w:abstractNumId="39" w15:restartNumberingAfterBreak="0">
    <w:nsid w:val="6A5A5773"/>
    <w:multiLevelType w:val="multilevel"/>
    <w:tmpl w:val="2A127B86"/>
    <w:lvl w:ilvl="0">
      <w:start w:val="1"/>
      <w:numFmt w:val="decimal"/>
      <w:pStyle w:val="Nadpis3"/>
      <w:lvlText w:val="%1"/>
      <w:lvlJc w:val="left"/>
      <w:pPr>
        <w:ind w:left="1211" w:hanging="360"/>
      </w:pPr>
      <w:rPr>
        <w:rFonts w:cs="Times New Roman" w:hint="default"/>
      </w:rPr>
    </w:lvl>
    <w:lvl w:ilvl="1">
      <w:start w:val="1"/>
      <w:numFmt w:val="decimal"/>
      <w:isLgl/>
      <w:lvlText w:val="%1.%2."/>
      <w:lvlJc w:val="left"/>
      <w:pPr>
        <w:ind w:left="1920" w:hanging="360"/>
      </w:pPr>
      <w:rPr>
        <w:rFonts w:cs="Times New Roman" w:hint="default"/>
        <w:b w:val="0"/>
        <w:i w:val="0"/>
        <w:strike w:val="0"/>
        <w:color w:val="auto"/>
        <w:sz w:val="20"/>
        <w:szCs w:val="20"/>
      </w:rPr>
    </w:lvl>
    <w:lvl w:ilvl="2">
      <w:start w:val="1"/>
      <w:numFmt w:val="decimal"/>
      <w:isLgl/>
      <w:lvlText w:val="%1.%2.%3."/>
      <w:lvlJc w:val="left"/>
      <w:pPr>
        <w:ind w:left="2137" w:hanging="720"/>
      </w:pPr>
      <w:rPr>
        <w:rFonts w:cs="Times New Roman" w:hint="default"/>
        <w:b w:val="0"/>
        <w:color w:val="auto"/>
        <w:sz w:val="20"/>
        <w:szCs w:val="20"/>
      </w:rPr>
    </w:lvl>
    <w:lvl w:ilvl="3">
      <w:start w:val="1"/>
      <w:numFmt w:val="decimal"/>
      <w:isLgl/>
      <w:lvlText w:val="%1.%2.%3.%4."/>
      <w:lvlJc w:val="left"/>
      <w:pPr>
        <w:ind w:left="3414" w:hanging="720"/>
      </w:pPr>
      <w:rPr>
        <w:rFonts w:cs="Times New Roman" w:hint="default"/>
        <w:b w:val="0"/>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0" w15:restartNumberingAfterBreak="0">
    <w:nsid w:val="6ED414E8"/>
    <w:multiLevelType w:val="hybridMultilevel"/>
    <w:tmpl w:val="65446EA2"/>
    <w:lvl w:ilvl="0" w:tplc="041B0017">
      <w:start w:val="1"/>
      <w:numFmt w:val="lowerLetter"/>
      <w:pStyle w:val="Futuraboda"/>
      <w:lvlText w:val="%1)"/>
      <w:lvlJc w:val="left"/>
      <w:pPr>
        <w:tabs>
          <w:tab w:val="num" w:pos="717"/>
        </w:tabs>
        <w:ind w:left="717" w:hanging="360"/>
      </w:pPr>
      <w:rPr>
        <w:rFonts w:cs="Times New Roman" w:hint="default"/>
      </w:rPr>
    </w:lvl>
    <w:lvl w:ilvl="1" w:tplc="041B0019">
      <w:start w:val="1"/>
      <w:numFmt w:val="decimal"/>
      <w:lvlText w:val="%2."/>
      <w:lvlJc w:val="left"/>
      <w:pPr>
        <w:tabs>
          <w:tab w:val="num" w:pos="1782"/>
        </w:tabs>
        <w:ind w:left="1782" w:hanging="705"/>
      </w:pPr>
      <w:rPr>
        <w:rFonts w:cs="Times New Roman" w:hint="default"/>
      </w:rPr>
    </w:lvl>
    <w:lvl w:ilvl="2" w:tplc="041B001B">
      <w:start w:val="1"/>
      <w:numFmt w:val="decimal"/>
      <w:lvlText w:val="%3)"/>
      <w:lvlJc w:val="left"/>
      <w:pPr>
        <w:tabs>
          <w:tab w:val="num" w:pos="2682"/>
        </w:tabs>
        <w:ind w:left="2682" w:hanging="705"/>
      </w:pPr>
      <w:rPr>
        <w:rFonts w:cs="Times New Roman" w:hint="default"/>
      </w:rPr>
    </w:lvl>
    <w:lvl w:ilvl="3" w:tplc="041B000F">
      <w:numFmt w:val="bullet"/>
      <w:lvlText w:val="-"/>
      <w:lvlJc w:val="left"/>
      <w:pPr>
        <w:tabs>
          <w:tab w:val="num" w:pos="2877"/>
        </w:tabs>
        <w:ind w:left="2877" w:hanging="360"/>
      </w:pPr>
      <w:rPr>
        <w:rFonts w:ascii="Arial" w:eastAsia="Times New Roman" w:hAnsi="Arial" w:hint="default"/>
        <w:color w:val="auto"/>
      </w:rPr>
    </w:lvl>
    <w:lvl w:ilvl="4" w:tplc="041B0019" w:tentative="1">
      <w:start w:val="1"/>
      <w:numFmt w:val="lowerLetter"/>
      <w:lvlText w:val="%5."/>
      <w:lvlJc w:val="left"/>
      <w:pPr>
        <w:tabs>
          <w:tab w:val="num" w:pos="3597"/>
        </w:tabs>
        <w:ind w:left="3597" w:hanging="360"/>
      </w:pPr>
      <w:rPr>
        <w:rFonts w:cs="Times New Roman"/>
      </w:rPr>
    </w:lvl>
    <w:lvl w:ilvl="5" w:tplc="041B001B" w:tentative="1">
      <w:start w:val="1"/>
      <w:numFmt w:val="lowerRoman"/>
      <w:lvlText w:val="%6."/>
      <w:lvlJc w:val="right"/>
      <w:pPr>
        <w:tabs>
          <w:tab w:val="num" w:pos="4317"/>
        </w:tabs>
        <w:ind w:left="4317" w:hanging="180"/>
      </w:pPr>
      <w:rPr>
        <w:rFonts w:cs="Times New Roman"/>
      </w:rPr>
    </w:lvl>
    <w:lvl w:ilvl="6" w:tplc="041B000F" w:tentative="1">
      <w:start w:val="1"/>
      <w:numFmt w:val="decimal"/>
      <w:lvlText w:val="%7."/>
      <w:lvlJc w:val="left"/>
      <w:pPr>
        <w:tabs>
          <w:tab w:val="num" w:pos="5037"/>
        </w:tabs>
        <w:ind w:left="5037" w:hanging="360"/>
      </w:pPr>
      <w:rPr>
        <w:rFonts w:cs="Times New Roman"/>
      </w:rPr>
    </w:lvl>
    <w:lvl w:ilvl="7" w:tplc="041B0019" w:tentative="1">
      <w:start w:val="1"/>
      <w:numFmt w:val="lowerLetter"/>
      <w:lvlText w:val="%8."/>
      <w:lvlJc w:val="left"/>
      <w:pPr>
        <w:tabs>
          <w:tab w:val="num" w:pos="5757"/>
        </w:tabs>
        <w:ind w:left="5757" w:hanging="360"/>
      </w:pPr>
      <w:rPr>
        <w:rFonts w:cs="Times New Roman"/>
      </w:rPr>
    </w:lvl>
    <w:lvl w:ilvl="8" w:tplc="041B001B" w:tentative="1">
      <w:start w:val="1"/>
      <w:numFmt w:val="lowerRoman"/>
      <w:lvlText w:val="%9."/>
      <w:lvlJc w:val="right"/>
      <w:pPr>
        <w:tabs>
          <w:tab w:val="num" w:pos="6477"/>
        </w:tabs>
        <w:ind w:left="6477" w:hanging="180"/>
      </w:pPr>
      <w:rPr>
        <w:rFonts w:cs="Times New Roman"/>
      </w:rPr>
    </w:lvl>
  </w:abstractNum>
  <w:abstractNum w:abstractNumId="41" w15:restartNumberingAfterBreak="0">
    <w:nsid w:val="71686D15"/>
    <w:multiLevelType w:val="multilevel"/>
    <w:tmpl w:val="CA663406"/>
    <w:styleLink w:val="ImportedStyle54"/>
    <w:lvl w:ilvl="0">
      <w:start w:val="1"/>
      <w:numFmt w:val="decimal"/>
      <w:lvlText w:val="%1."/>
      <w:lvlJc w:val="left"/>
      <w:pPr>
        <w:ind w:left="648" w:hanging="648"/>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ind w:left="648" w:hanging="164"/>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164" w:hanging="16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64" w:hanging="164"/>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164" w:hanging="164"/>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164" w:hanging="164"/>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164" w:hanging="164"/>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164" w:hanging="164"/>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164" w:hanging="164"/>
      </w:pPr>
      <w:rPr>
        <w:rFonts w:hAnsi="Arial Unicode MS"/>
        <w:b/>
        <w:bCs/>
        <w:caps w:val="0"/>
        <w:smallCaps w:val="0"/>
        <w:strike w:val="0"/>
        <w:dstrike w:val="0"/>
        <w:color w:val="000000"/>
        <w:spacing w:val="0"/>
        <w:w w:val="100"/>
        <w:kern w:val="0"/>
        <w:position w:val="0"/>
        <w:highlight w:val="none"/>
        <w:vertAlign w:val="baseline"/>
      </w:rPr>
    </w:lvl>
  </w:abstractNum>
  <w:abstractNum w:abstractNumId="42" w15:restartNumberingAfterBreak="0">
    <w:nsid w:val="76FA3116"/>
    <w:multiLevelType w:val="multilevel"/>
    <w:tmpl w:val="A498FB98"/>
    <w:styleLink w:val="WWOutlineListStyle"/>
    <w:lvl w:ilvl="0">
      <w:start w:val="1"/>
      <w:numFmt w:val="upperRoman"/>
      <w:lvlText w:val="Článek %1."/>
      <w:lvlJc w:val="left"/>
      <w:rPr>
        <w:rFonts w:cs="Times New Roman"/>
      </w:rPr>
    </w:lvl>
    <w:lvl w:ilvl="1">
      <w:start w:val="1"/>
      <w:numFmt w:val="decimal"/>
      <w:lvlText w:val="Oddíl %1.%2"/>
      <w:lvlJc w:val="left"/>
      <w:rPr>
        <w:rFonts w:cs="Times New Roman"/>
      </w:rPr>
    </w:lvl>
    <w:lvl w:ilvl="2">
      <w:start w:val="1"/>
      <w:numFmt w:val="lowerLetter"/>
      <w:lvlText w:val="(%3)"/>
      <w:lvlJc w:val="left"/>
      <w:rPr>
        <w:rFonts w:cs="Times New Roman"/>
      </w:rPr>
    </w:lvl>
    <w:lvl w:ilvl="3">
      <w:start w:val="1"/>
      <w:numFmt w:val="lowerRoman"/>
      <w:lvlText w:val="(%4)"/>
      <w:lvlJc w:val="right"/>
      <w:rPr>
        <w:rFonts w:cs="Times New Roman"/>
      </w:rPr>
    </w:lvl>
    <w:lvl w:ilvl="4">
      <w:start w:val="1"/>
      <w:numFmt w:val="decimal"/>
      <w:lvlText w:val="%5)"/>
      <w:lvlJc w:val="left"/>
      <w:rPr>
        <w:rFonts w:cs="Times New Roman"/>
      </w:rPr>
    </w:lvl>
    <w:lvl w:ilvl="5">
      <w:start w:val="1"/>
      <w:numFmt w:val="lowerLetter"/>
      <w:lvlText w:val="%6)"/>
      <w:lvlJc w:val="left"/>
      <w:rPr>
        <w:rFonts w:cs="Times New Roman"/>
      </w:rPr>
    </w:lvl>
    <w:lvl w:ilvl="6">
      <w:start w:val="1"/>
      <w:numFmt w:val="lowerRoman"/>
      <w:lvlText w:val="%7)"/>
      <w:lvlJc w:val="righ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3" w15:restartNumberingAfterBreak="0">
    <w:nsid w:val="773F6B19"/>
    <w:multiLevelType w:val="hybridMultilevel"/>
    <w:tmpl w:val="5C72E168"/>
    <w:lvl w:ilvl="0" w:tplc="40648832">
      <w:start w:val="1"/>
      <w:numFmt w:val="lowerLetter"/>
      <w:lvlText w:val="%1)"/>
      <w:lvlJc w:val="left"/>
      <w:pPr>
        <w:ind w:left="720" w:hanging="360"/>
      </w:pPr>
      <w:rPr>
        <w:rFonts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782615DB"/>
    <w:multiLevelType w:val="hybridMultilevel"/>
    <w:tmpl w:val="4946825E"/>
    <w:lvl w:ilvl="0" w:tplc="F01E4F8C">
      <w:start w:val="1"/>
      <w:numFmt w:val="decimal"/>
      <w:isLgl/>
      <w:lvlText w:val="1.1.1.%1"/>
      <w:lvlJc w:val="left"/>
      <w:pPr>
        <w:tabs>
          <w:tab w:val="num" w:pos="1944"/>
        </w:tabs>
        <w:ind w:left="1901" w:hanging="1001"/>
      </w:pPr>
      <w:rPr>
        <w:rFonts w:cs="Times New Roman" w:hint="default"/>
        <w:b w:val="0"/>
        <w:bCs w:val="0"/>
        <w:i w:val="0"/>
        <w:iCs w:val="0"/>
      </w:rPr>
    </w:lvl>
    <w:lvl w:ilvl="1" w:tplc="3C4805F6">
      <w:start w:val="1"/>
      <w:numFmt w:val="decimal"/>
      <w:lvlText w:val="%2."/>
      <w:lvlJc w:val="left"/>
      <w:pPr>
        <w:tabs>
          <w:tab w:val="num" w:pos="1980"/>
        </w:tabs>
        <w:ind w:left="1980" w:hanging="360"/>
      </w:pPr>
      <w:rPr>
        <w:rFonts w:cs="Times New Roman" w:hint="default"/>
      </w:rPr>
    </w:lvl>
    <w:lvl w:ilvl="2" w:tplc="193A2A2C">
      <w:start w:val="1"/>
      <w:numFmt w:val="lowerLetter"/>
      <w:pStyle w:val="tltlSSCnorm2Tun1Kapitlky"/>
      <w:lvlText w:val="%3)"/>
      <w:lvlJc w:val="left"/>
      <w:pPr>
        <w:tabs>
          <w:tab w:val="num" w:pos="2700"/>
        </w:tabs>
        <w:ind w:left="2700" w:hanging="360"/>
      </w:pPr>
      <w:rPr>
        <w:rFonts w:cs="Times New Roman" w:hint="default"/>
      </w:rPr>
    </w:lvl>
    <w:lvl w:ilvl="3" w:tplc="3134EE60">
      <w:start w:val="1"/>
      <w:numFmt w:val="decimal"/>
      <w:lvlText w:val="%4)"/>
      <w:lvlJc w:val="left"/>
      <w:pPr>
        <w:ind w:left="3420" w:hanging="360"/>
      </w:pPr>
      <w:rPr>
        <w:rFonts w:cs="Times New Roman" w:hint="default"/>
        <w:b/>
        <w:bCs/>
      </w:rPr>
    </w:lvl>
    <w:lvl w:ilvl="4" w:tplc="A12EE55A">
      <w:start w:val="1"/>
      <w:numFmt w:val="lowerLetter"/>
      <w:lvlText w:val="%5)"/>
      <w:lvlJc w:val="left"/>
      <w:pPr>
        <w:ind w:left="4140" w:hanging="360"/>
      </w:pPr>
      <w:rPr>
        <w:rFonts w:cs="Times New Roman" w:hint="default"/>
        <w:u w:val="none"/>
      </w:rPr>
    </w:lvl>
    <w:lvl w:ilvl="5" w:tplc="4F96BE76">
      <w:start w:val="1"/>
      <w:numFmt w:val="bullet"/>
      <w:lvlText w:val=""/>
      <w:lvlJc w:val="left"/>
      <w:pPr>
        <w:tabs>
          <w:tab w:val="num" w:pos="4860"/>
        </w:tabs>
        <w:ind w:left="4860" w:hanging="360"/>
      </w:pPr>
      <w:rPr>
        <w:rFonts w:ascii="Wingdings" w:hAnsi="Wingdings" w:hint="default"/>
      </w:rPr>
    </w:lvl>
    <w:lvl w:ilvl="6" w:tplc="42308F82">
      <w:start w:val="1"/>
      <w:numFmt w:val="bullet"/>
      <w:lvlText w:val=""/>
      <w:lvlJc w:val="left"/>
      <w:pPr>
        <w:tabs>
          <w:tab w:val="num" w:pos="5580"/>
        </w:tabs>
        <w:ind w:left="5580" w:hanging="360"/>
      </w:pPr>
      <w:rPr>
        <w:rFonts w:ascii="Symbol" w:hAnsi="Symbol" w:hint="default"/>
      </w:rPr>
    </w:lvl>
    <w:lvl w:ilvl="7" w:tplc="FFC4AF2A">
      <w:start w:val="1"/>
      <w:numFmt w:val="bullet"/>
      <w:lvlText w:val="o"/>
      <w:lvlJc w:val="left"/>
      <w:pPr>
        <w:tabs>
          <w:tab w:val="num" w:pos="6300"/>
        </w:tabs>
        <w:ind w:left="6300" w:hanging="360"/>
      </w:pPr>
      <w:rPr>
        <w:rFonts w:ascii="Courier New" w:hAnsi="Courier New" w:hint="default"/>
      </w:rPr>
    </w:lvl>
    <w:lvl w:ilvl="8" w:tplc="7564E456">
      <w:start w:val="1"/>
      <w:numFmt w:val="bullet"/>
      <w:lvlText w:val=""/>
      <w:lvlJc w:val="left"/>
      <w:pPr>
        <w:tabs>
          <w:tab w:val="num" w:pos="7020"/>
        </w:tabs>
        <w:ind w:left="7020" w:hanging="360"/>
      </w:pPr>
      <w:rPr>
        <w:rFonts w:ascii="Wingdings" w:hAnsi="Wingdings" w:hint="default"/>
      </w:rPr>
    </w:lvl>
  </w:abstractNum>
  <w:num w:numId="1" w16cid:durableId="1323897178">
    <w:abstractNumId w:val="39"/>
  </w:num>
  <w:num w:numId="2" w16cid:durableId="154541819">
    <w:abstractNumId w:val="28"/>
  </w:num>
  <w:num w:numId="3" w16cid:durableId="1007755567">
    <w:abstractNumId w:val="13"/>
  </w:num>
  <w:num w:numId="4" w16cid:durableId="947933071">
    <w:abstractNumId w:val="30"/>
  </w:num>
  <w:num w:numId="5" w16cid:durableId="2069768706">
    <w:abstractNumId w:val="40"/>
  </w:num>
  <w:num w:numId="6" w16cid:durableId="1949579145">
    <w:abstractNumId w:val="9"/>
  </w:num>
  <w:num w:numId="7" w16cid:durableId="1422070841">
    <w:abstractNumId w:val="8"/>
  </w:num>
  <w:num w:numId="8" w16cid:durableId="4673882">
    <w:abstractNumId w:val="35"/>
  </w:num>
  <w:num w:numId="9" w16cid:durableId="751319298">
    <w:abstractNumId w:val="25"/>
  </w:num>
  <w:num w:numId="10" w16cid:durableId="2083915037">
    <w:abstractNumId w:val="34"/>
  </w:num>
  <w:num w:numId="11" w16cid:durableId="1004557120">
    <w:abstractNumId w:val="18"/>
  </w:num>
  <w:num w:numId="12" w16cid:durableId="1182210400">
    <w:abstractNumId w:val="17"/>
  </w:num>
  <w:num w:numId="13" w16cid:durableId="1563708645">
    <w:abstractNumId w:val="24"/>
  </w:num>
  <w:num w:numId="14" w16cid:durableId="820346549">
    <w:abstractNumId w:val="36"/>
  </w:num>
  <w:num w:numId="15" w16cid:durableId="1515456881">
    <w:abstractNumId w:val="42"/>
  </w:num>
  <w:num w:numId="16" w16cid:durableId="1652904789">
    <w:abstractNumId w:val="44"/>
  </w:num>
  <w:num w:numId="17" w16cid:durableId="135538388">
    <w:abstractNumId w:val="20"/>
  </w:num>
  <w:num w:numId="18" w16cid:durableId="1953584054">
    <w:abstractNumId w:val="19"/>
  </w:num>
  <w:num w:numId="19" w16cid:durableId="176425478">
    <w:abstractNumId w:val="37"/>
  </w:num>
  <w:num w:numId="20" w16cid:durableId="755975634">
    <w:abstractNumId w:val="38"/>
  </w:num>
  <w:num w:numId="21" w16cid:durableId="439185826">
    <w:abstractNumId w:val="23"/>
  </w:num>
  <w:num w:numId="22" w16cid:durableId="1402479336">
    <w:abstractNumId w:val="11"/>
  </w:num>
  <w:num w:numId="23" w16cid:durableId="730083772">
    <w:abstractNumId w:val="41"/>
  </w:num>
  <w:num w:numId="24" w16cid:durableId="1747065567">
    <w:abstractNumId w:val="15"/>
  </w:num>
  <w:num w:numId="25" w16cid:durableId="1161039592">
    <w:abstractNumId w:val="29"/>
  </w:num>
  <w:num w:numId="26" w16cid:durableId="582032466">
    <w:abstractNumId w:val="16"/>
  </w:num>
  <w:num w:numId="27" w16cid:durableId="1316452840">
    <w:abstractNumId w:val="27"/>
  </w:num>
  <w:num w:numId="28" w16cid:durableId="1032144583">
    <w:abstractNumId w:val="7"/>
  </w:num>
  <w:num w:numId="29" w16cid:durableId="78932548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75230610">
    <w:abstractNumId w:val="33"/>
  </w:num>
  <w:num w:numId="31" w16cid:durableId="1889143999">
    <w:abstractNumId w:val="31"/>
  </w:num>
  <w:num w:numId="32" w16cid:durableId="1238368747">
    <w:abstractNumId w:val="12"/>
  </w:num>
  <w:num w:numId="33" w16cid:durableId="158355376">
    <w:abstractNumId w:val="0"/>
  </w:num>
  <w:num w:numId="34" w16cid:durableId="1965304854">
    <w:abstractNumId w:val="2"/>
  </w:num>
  <w:num w:numId="35" w16cid:durableId="565528547">
    <w:abstractNumId w:val="3"/>
  </w:num>
  <w:num w:numId="36" w16cid:durableId="979379145">
    <w:abstractNumId w:val="4"/>
  </w:num>
  <w:num w:numId="37" w16cid:durableId="2048976">
    <w:abstractNumId w:val="5"/>
  </w:num>
  <w:num w:numId="38" w16cid:durableId="1891646344">
    <w:abstractNumId w:val="6"/>
  </w:num>
  <w:num w:numId="39" w16cid:durableId="1502157925">
    <w:abstractNumId w:val="21"/>
  </w:num>
  <w:num w:numId="40" w16cid:durableId="1875270813">
    <w:abstractNumId w:val="32"/>
  </w:num>
  <w:num w:numId="41" w16cid:durableId="1814592033">
    <w:abstractNumId w:val="26"/>
  </w:num>
  <w:num w:numId="42" w16cid:durableId="2060786310">
    <w:abstractNumId w:val="22"/>
  </w:num>
  <w:num w:numId="43" w16cid:durableId="85619495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05736143">
    <w:abstractNumId w:val="43"/>
  </w:num>
  <w:num w:numId="45" w16cid:durableId="267125775">
    <w:abstractNumId w:val="39"/>
  </w:num>
  <w:num w:numId="46" w16cid:durableId="597063723">
    <w:abstractNumId w:val="39"/>
  </w:num>
  <w:num w:numId="47" w16cid:durableId="831339300">
    <w:abstractNumId w:val="14"/>
  </w:num>
  <w:num w:numId="48" w16cid:durableId="369844409">
    <w:abstractNumId w:val="39"/>
  </w:num>
  <w:num w:numId="49" w16cid:durableId="721055188">
    <w:abstractNumId w:val="10"/>
  </w:num>
  <w:numIdMacAtCleanup w:val="4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ng. Vladimír Lipovský">
    <w15:presenceInfo w15:providerId="AD" w15:userId="S-1-5-21-2136039209-2849740252-130676980-26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3061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5F2"/>
    <w:rsid w:val="00001120"/>
    <w:rsid w:val="00003C96"/>
    <w:rsid w:val="00006227"/>
    <w:rsid w:val="00006BA0"/>
    <w:rsid w:val="00007F1C"/>
    <w:rsid w:val="00015B43"/>
    <w:rsid w:val="00017813"/>
    <w:rsid w:val="00020047"/>
    <w:rsid w:val="0002218F"/>
    <w:rsid w:val="00022233"/>
    <w:rsid w:val="000232FA"/>
    <w:rsid w:val="000244D4"/>
    <w:rsid w:val="000260F5"/>
    <w:rsid w:val="00026588"/>
    <w:rsid w:val="000309BF"/>
    <w:rsid w:val="00035FBC"/>
    <w:rsid w:val="00036B56"/>
    <w:rsid w:val="00036E81"/>
    <w:rsid w:val="00041001"/>
    <w:rsid w:val="00043526"/>
    <w:rsid w:val="00043E68"/>
    <w:rsid w:val="000447CB"/>
    <w:rsid w:val="0004719B"/>
    <w:rsid w:val="00050285"/>
    <w:rsid w:val="0005167C"/>
    <w:rsid w:val="0005281A"/>
    <w:rsid w:val="0005354B"/>
    <w:rsid w:val="00054E20"/>
    <w:rsid w:val="00060D0E"/>
    <w:rsid w:val="00063731"/>
    <w:rsid w:val="00076ACE"/>
    <w:rsid w:val="00076F74"/>
    <w:rsid w:val="000810B3"/>
    <w:rsid w:val="00082C96"/>
    <w:rsid w:val="00085198"/>
    <w:rsid w:val="00090451"/>
    <w:rsid w:val="000926AA"/>
    <w:rsid w:val="0009342D"/>
    <w:rsid w:val="00093A2E"/>
    <w:rsid w:val="00096A22"/>
    <w:rsid w:val="000A30F7"/>
    <w:rsid w:val="000A698A"/>
    <w:rsid w:val="000B2489"/>
    <w:rsid w:val="000B3BB3"/>
    <w:rsid w:val="000B54FB"/>
    <w:rsid w:val="000B6592"/>
    <w:rsid w:val="000C0304"/>
    <w:rsid w:val="000C0950"/>
    <w:rsid w:val="000C1B75"/>
    <w:rsid w:val="000C1EED"/>
    <w:rsid w:val="000C638A"/>
    <w:rsid w:val="000D10CE"/>
    <w:rsid w:val="000D2872"/>
    <w:rsid w:val="000D35A5"/>
    <w:rsid w:val="000D6B61"/>
    <w:rsid w:val="000D73AA"/>
    <w:rsid w:val="000E44B9"/>
    <w:rsid w:val="000E5FE0"/>
    <w:rsid w:val="000E6628"/>
    <w:rsid w:val="000E7971"/>
    <w:rsid w:val="000F1AE5"/>
    <w:rsid w:val="00100412"/>
    <w:rsid w:val="00101E7A"/>
    <w:rsid w:val="001106FC"/>
    <w:rsid w:val="00111906"/>
    <w:rsid w:val="00115498"/>
    <w:rsid w:val="00120011"/>
    <w:rsid w:val="00122011"/>
    <w:rsid w:val="0012484B"/>
    <w:rsid w:val="00124AE3"/>
    <w:rsid w:val="00130113"/>
    <w:rsid w:val="00132B04"/>
    <w:rsid w:val="00132CA3"/>
    <w:rsid w:val="00137595"/>
    <w:rsid w:val="0014207E"/>
    <w:rsid w:val="001469F8"/>
    <w:rsid w:val="00153036"/>
    <w:rsid w:val="00154D0B"/>
    <w:rsid w:val="00154F93"/>
    <w:rsid w:val="00155F31"/>
    <w:rsid w:val="00156912"/>
    <w:rsid w:val="00160A2D"/>
    <w:rsid w:val="00161A5F"/>
    <w:rsid w:val="0016248A"/>
    <w:rsid w:val="00163624"/>
    <w:rsid w:val="001638DF"/>
    <w:rsid w:val="0017025A"/>
    <w:rsid w:val="001716FE"/>
    <w:rsid w:val="00171E01"/>
    <w:rsid w:val="001742E6"/>
    <w:rsid w:val="001750A9"/>
    <w:rsid w:val="00175A65"/>
    <w:rsid w:val="001764F8"/>
    <w:rsid w:val="001767B7"/>
    <w:rsid w:val="0018017C"/>
    <w:rsid w:val="0018293D"/>
    <w:rsid w:val="00186067"/>
    <w:rsid w:val="001906AF"/>
    <w:rsid w:val="00194213"/>
    <w:rsid w:val="001965BB"/>
    <w:rsid w:val="001A1A87"/>
    <w:rsid w:val="001A2365"/>
    <w:rsid w:val="001B1FB0"/>
    <w:rsid w:val="001B2AF2"/>
    <w:rsid w:val="001B2F00"/>
    <w:rsid w:val="001C079D"/>
    <w:rsid w:val="001C1587"/>
    <w:rsid w:val="001C3A0A"/>
    <w:rsid w:val="001C3DB0"/>
    <w:rsid w:val="001C3E8F"/>
    <w:rsid w:val="001D1364"/>
    <w:rsid w:val="001E1817"/>
    <w:rsid w:val="001E3430"/>
    <w:rsid w:val="001E60CF"/>
    <w:rsid w:val="001F2746"/>
    <w:rsid w:val="001F2FEE"/>
    <w:rsid w:val="001F4798"/>
    <w:rsid w:val="001F5003"/>
    <w:rsid w:val="001F69C3"/>
    <w:rsid w:val="001F7776"/>
    <w:rsid w:val="00201378"/>
    <w:rsid w:val="002032D3"/>
    <w:rsid w:val="00206CA9"/>
    <w:rsid w:val="00211AC5"/>
    <w:rsid w:val="0021408C"/>
    <w:rsid w:val="00214371"/>
    <w:rsid w:val="00217F4F"/>
    <w:rsid w:val="002240E4"/>
    <w:rsid w:val="00225030"/>
    <w:rsid w:val="00227631"/>
    <w:rsid w:val="002278DF"/>
    <w:rsid w:val="00232433"/>
    <w:rsid w:val="00232A96"/>
    <w:rsid w:val="00235A16"/>
    <w:rsid w:val="002404E4"/>
    <w:rsid w:val="00246CC8"/>
    <w:rsid w:val="0024703D"/>
    <w:rsid w:val="002470D2"/>
    <w:rsid w:val="002475F9"/>
    <w:rsid w:val="00250007"/>
    <w:rsid w:val="00250690"/>
    <w:rsid w:val="00250AC3"/>
    <w:rsid w:val="00251FF9"/>
    <w:rsid w:val="0025335D"/>
    <w:rsid w:val="00254228"/>
    <w:rsid w:val="00255322"/>
    <w:rsid w:val="00255D22"/>
    <w:rsid w:val="00257E3A"/>
    <w:rsid w:val="002611BB"/>
    <w:rsid w:val="002612CB"/>
    <w:rsid w:val="002624AE"/>
    <w:rsid w:val="002643D9"/>
    <w:rsid w:val="00264B62"/>
    <w:rsid w:val="00265FA2"/>
    <w:rsid w:val="002662A0"/>
    <w:rsid w:val="00270B08"/>
    <w:rsid w:val="0027102C"/>
    <w:rsid w:val="0027325B"/>
    <w:rsid w:val="00280A6C"/>
    <w:rsid w:val="00281F22"/>
    <w:rsid w:val="0028348C"/>
    <w:rsid w:val="00286030"/>
    <w:rsid w:val="00287672"/>
    <w:rsid w:val="002904D2"/>
    <w:rsid w:val="00291D56"/>
    <w:rsid w:val="002937D5"/>
    <w:rsid w:val="00293B75"/>
    <w:rsid w:val="002A287C"/>
    <w:rsid w:val="002A4030"/>
    <w:rsid w:val="002A51C7"/>
    <w:rsid w:val="002A5914"/>
    <w:rsid w:val="002A59CF"/>
    <w:rsid w:val="002A5A48"/>
    <w:rsid w:val="002A644C"/>
    <w:rsid w:val="002A6F88"/>
    <w:rsid w:val="002B073B"/>
    <w:rsid w:val="002B113D"/>
    <w:rsid w:val="002B4EE6"/>
    <w:rsid w:val="002C0191"/>
    <w:rsid w:val="002C1999"/>
    <w:rsid w:val="002C3177"/>
    <w:rsid w:val="002C4CAD"/>
    <w:rsid w:val="002C4E46"/>
    <w:rsid w:val="002D3426"/>
    <w:rsid w:val="002D380C"/>
    <w:rsid w:val="002D3B7C"/>
    <w:rsid w:val="002D4C42"/>
    <w:rsid w:val="002D561C"/>
    <w:rsid w:val="002D566B"/>
    <w:rsid w:val="002D6089"/>
    <w:rsid w:val="002D7664"/>
    <w:rsid w:val="002E1C82"/>
    <w:rsid w:val="002E3C48"/>
    <w:rsid w:val="002E7FA0"/>
    <w:rsid w:val="002F1069"/>
    <w:rsid w:val="002F5FEE"/>
    <w:rsid w:val="002F75C0"/>
    <w:rsid w:val="002F7ADB"/>
    <w:rsid w:val="00310635"/>
    <w:rsid w:val="0031107B"/>
    <w:rsid w:val="00315999"/>
    <w:rsid w:val="00315E6B"/>
    <w:rsid w:val="003245FD"/>
    <w:rsid w:val="00326EF0"/>
    <w:rsid w:val="0032716A"/>
    <w:rsid w:val="00327609"/>
    <w:rsid w:val="00335B16"/>
    <w:rsid w:val="003369CF"/>
    <w:rsid w:val="00340113"/>
    <w:rsid w:val="003404AF"/>
    <w:rsid w:val="00340D02"/>
    <w:rsid w:val="0034415C"/>
    <w:rsid w:val="00344C49"/>
    <w:rsid w:val="00345558"/>
    <w:rsid w:val="00350B01"/>
    <w:rsid w:val="003519B4"/>
    <w:rsid w:val="00351A66"/>
    <w:rsid w:val="00351DDA"/>
    <w:rsid w:val="00353531"/>
    <w:rsid w:val="00353A3B"/>
    <w:rsid w:val="003555F6"/>
    <w:rsid w:val="00362ADB"/>
    <w:rsid w:val="00362BB1"/>
    <w:rsid w:val="00362C60"/>
    <w:rsid w:val="00365339"/>
    <w:rsid w:val="00366465"/>
    <w:rsid w:val="00367996"/>
    <w:rsid w:val="0037188D"/>
    <w:rsid w:val="00372A5B"/>
    <w:rsid w:val="00372FB8"/>
    <w:rsid w:val="00373973"/>
    <w:rsid w:val="00374A3D"/>
    <w:rsid w:val="003758B5"/>
    <w:rsid w:val="00375D30"/>
    <w:rsid w:val="00385E93"/>
    <w:rsid w:val="00390C38"/>
    <w:rsid w:val="00390F03"/>
    <w:rsid w:val="0039302F"/>
    <w:rsid w:val="003A21AA"/>
    <w:rsid w:val="003A3CB4"/>
    <w:rsid w:val="003A40C2"/>
    <w:rsid w:val="003A6B93"/>
    <w:rsid w:val="003B51B2"/>
    <w:rsid w:val="003B591F"/>
    <w:rsid w:val="003B73D2"/>
    <w:rsid w:val="003B73EE"/>
    <w:rsid w:val="003B7F0B"/>
    <w:rsid w:val="003C142E"/>
    <w:rsid w:val="003C27C9"/>
    <w:rsid w:val="003C65FF"/>
    <w:rsid w:val="003D07AC"/>
    <w:rsid w:val="003D64AF"/>
    <w:rsid w:val="003E1094"/>
    <w:rsid w:val="003E10F7"/>
    <w:rsid w:val="003E1439"/>
    <w:rsid w:val="003E2A0D"/>
    <w:rsid w:val="003E4122"/>
    <w:rsid w:val="003F053F"/>
    <w:rsid w:val="003F3EC8"/>
    <w:rsid w:val="003F501A"/>
    <w:rsid w:val="003F69F0"/>
    <w:rsid w:val="003F715F"/>
    <w:rsid w:val="004037CD"/>
    <w:rsid w:val="00406C1A"/>
    <w:rsid w:val="00407C94"/>
    <w:rsid w:val="004177A3"/>
    <w:rsid w:val="0042285E"/>
    <w:rsid w:val="004276A9"/>
    <w:rsid w:val="00427F3B"/>
    <w:rsid w:val="00431293"/>
    <w:rsid w:val="00431719"/>
    <w:rsid w:val="004336FD"/>
    <w:rsid w:val="004352F5"/>
    <w:rsid w:val="00442347"/>
    <w:rsid w:val="00446377"/>
    <w:rsid w:val="0044643D"/>
    <w:rsid w:val="00446B46"/>
    <w:rsid w:val="00450507"/>
    <w:rsid w:val="004520AA"/>
    <w:rsid w:val="00455ABF"/>
    <w:rsid w:val="004570F7"/>
    <w:rsid w:val="004612A0"/>
    <w:rsid w:val="00462324"/>
    <w:rsid w:val="00464D7F"/>
    <w:rsid w:val="00466408"/>
    <w:rsid w:val="0047004A"/>
    <w:rsid w:val="004716F0"/>
    <w:rsid w:val="00472061"/>
    <w:rsid w:val="00473A3F"/>
    <w:rsid w:val="00473B64"/>
    <w:rsid w:val="00474251"/>
    <w:rsid w:val="00477712"/>
    <w:rsid w:val="004801CD"/>
    <w:rsid w:val="004814B0"/>
    <w:rsid w:val="00481B57"/>
    <w:rsid w:val="00483E46"/>
    <w:rsid w:val="00487E4E"/>
    <w:rsid w:val="004902A5"/>
    <w:rsid w:val="00490AD5"/>
    <w:rsid w:val="00491F01"/>
    <w:rsid w:val="00494F79"/>
    <w:rsid w:val="0049645C"/>
    <w:rsid w:val="004A1A12"/>
    <w:rsid w:val="004A5717"/>
    <w:rsid w:val="004A6955"/>
    <w:rsid w:val="004B429D"/>
    <w:rsid w:val="004B4E27"/>
    <w:rsid w:val="004C2AA6"/>
    <w:rsid w:val="004C3D1F"/>
    <w:rsid w:val="004C48E9"/>
    <w:rsid w:val="004C556D"/>
    <w:rsid w:val="004C78EB"/>
    <w:rsid w:val="004C790C"/>
    <w:rsid w:val="004D1F0E"/>
    <w:rsid w:val="004D2538"/>
    <w:rsid w:val="004E0261"/>
    <w:rsid w:val="004E2081"/>
    <w:rsid w:val="004E22CF"/>
    <w:rsid w:val="004E2399"/>
    <w:rsid w:val="004E4E04"/>
    <w:rsid w:val="004E6FE9"/>
    <w:rsid w:val="004E7065"/>
    <w:rsid w:val="004E7A89"/>
    <w:rsid w:val="004F171D"/>
    <w:rsid w:val="004F1EE0"/>
    <w:rsid w:val="004F5ED2"/>
    <w:rsid w:val="004F6C2F"/>
    <w:rsid w:val="0050208C"/>
    <w:rsid w:val="00504803"/>
    <w:rsid w:val="0050638D"/>
    <w:rsid w:val="0051280D"/>
    <w:rsid w:val="0051600C"/>
    <w:rsid w:val="00516D0A"/>
    <w:rsid w:val="00520424"/>
    <w:rsid w:val="0052124A"/>
    <w:rsid w:val="00521D2D"/>
    <w:rsid w:val="00522EA2"/>
    <w:rsid w:val="00524D5B"/>
    <w:rsid w:val="00526476"/>
    <w:rsid w:val="005315A4"/>
    <w:rsid w:val="00531935"/>
    <w:rsid w:val="0053219E"/>
    <w:rsid w:val="00533F02"/>
    <w:rsid w:val="00534E45"/>
    <w:rsid w:val="00535329"/>
    <w:rsid w:val="00535C7C"/>
    <w:rsid w:val="00537412"/>
    <w:rsid w:val="005435CB"/>
    <w:rsid w:val="00543ABA"/>
    <w:rsid w:val="00544160"/>
    <w:rsid w:val="00546D6C"/>
    <w:rsid w:val="00551B6B"/>
    <w:rsid w:val="00552190"/>
    <w:rsid w:val="00553F2F"/>
    <w:rsid w:val="00560F18"/>
    <w:rsid w:val="00561796"/>
    <w:rsid w:val="00562FD9"/>
    <w:rsid w:val="005631B2"/>
    <w:rsid w:val="005631F9"/>
    <w:rsid w:val="00564ADA"/>
    <w:rsid w:val="0056565D"/>
    <w:rsid w:val="00567F02"/>
    <w:rsid w:val="00573808"/>
    <w:rsid w:val="00573F56"/>
    <w:rsid w:val="00574BDB"/>
    <w:rsid w:val="00575E74"/>
    <w:rsid w:val="00576EAD"/>
    <w:rsid w:val="005775C4"/>
    <w:rsid w:val="0058011E"/>
    <w:rsid w:val="00581E86"/>
    <w:rsid w:val="0058569F"/>
    <w:rsid w:val="00585A57"/>
    <w:rsid w:val="005878D0"/>
    <w:rsid w:val="005879F3"/>
    <w:rsid w:val="00592728"/>
    <w:rsid w:val="00592D96"/>
    <w:rsid w:val="00593C33"/>
    <w:rsid w:val="005945E6"/>
    <w:rsid w:val="005A11E2"/>
    <w:rsid w:val="005A1C12"/>
    <w:rsid w:val="005A282E"/>
    <w:rsid w:val="005A34A3"/>
    <w:rsid w:val="005A3CBD"/>
    <w:rsid w:val="005B073A"/>
    <w:rsid w:val="005B3001"/>
    <w:rsid w:val="005B3DB3"/>
    <w:rsid w:val="005B6486"/>
    <w:rsid w:val="005B7EE3"/>
    <w:rsid w:val="005C19B6"/>
    <w:rsid w:val="005C32E6"/>
    <w:rsid w:val="005C3C4F"/>
    <w:rsid w:val="005C45EC"/>
    <w:rsid w:val="005C5638"/>
    <w:rsid w:val="005D32C8"/>
    <w:rsid w:val="005D3829"/>
    <w:rsid w:val="005D64E8"/>
    <w:rsid w:val="005D666A"/>
    <w:rsid w:val="005E029B"/>
    <w:rsid w:val="005E02C6"/>
    <w:rsid w:val="005E1157"/>
    <w:rsid w:val="005E33E5"/>
    <w:rsid w:val="005E34F8"/>
    <w:rsid w:val="005E5056"/>
    <w:rsid w:val="005E52AE"/>
    <w:rsid w:val="005E5B0C"/>
    <w:rsid w:val="005E7D35"/>
    <w:rsid w:val="005F0179"/>
    <w:rsid w:val="005F3C26"/>
    <w:rsid w:val="005F3F0B"/>
    <w:rsid w:val="005F6538"/>
    <w:rsid w:val="005F7FE2"/>
    <w:rsid w:val="00600DBA"/>
    <w:rsid w:val="0060234C"/>
    <w:rsid w:val="00603A08"/>
    <w:rsid w:val="00604088"/>
    <w:rsid w:val="00605A83"/>
    <w:rsid w:val="0060703B"/>
    <w:rsid w:val="00612D1A"/>
    <w:rsid w:val="00613271"/>
    <w:rsid w:val="006144B1"/>
    <w:rsid w:val="00616C5E"/>
    <w:rsid w:val="00617150"/>
    <w:rsid w:val="00617166"/>
    <w:rsid w:val="00617FD2"/>
    <w:rsid w:val="00620D86"/>
    <w:rsid w:val="00620DDB"/>
    <w:rsid w:val="00621F1B"/>
    <w:rsid w:val="006227D5"/>
    <w:rsid w:val="00624E25"/>
    <w:rsid w:val="00626E3C"/>
    <w:rsid w:val="006270D0"/>
    <w:rsid w:val="00627BD0"/>
    <w:rsid w:val="00633BA8"/>
    <w:rsid w:val="006347F6"/>
    <w:rsid w:val="00634F25"/>
    <w:rsid w:val="006357FB"/>
    <w:rsid w:val="006417EE"/>
    <w:rsid w:val="00642869"/>
    <w:rsid w:val="00643093"/>
    <w:rsid w:val="0064321C"/>
    <w:rsid w:val="00645D87"/>
    <w:rsid w:val="00647D91"/>
    <w:rsid w:val="00651A95"/>
    <w:rsid w:val="00651E39"/>
    <w:rsid w:val="00654CC6"/>
    <w:rsid w:val="0065636E"/>
    <w:rsid w:val="00656C2C"/>
    <w:rsid w:val="00661E72"/>
    <w:rsid w:val="00663886"/>
    <w:rsid w:val="00663899"/>
    <w:rsid w:val="00664EAD"/>
    <w:rsid w:val="0066500A"/>
    <w:rsid w:val="00676180"/>
    <w:rsid w:val="00681F97"/>
    <w:rsid w:val="006827AD"/>
    <w:rsid w:val="0068299E"/>
    <w:rsid w:val="00683F31"/>
    <w:rsid w:val="006840B6"/>
    <w:rsid w:val="00686302"/>
    <w:rsid w:val="006866A6"/>
    <w:rsid w:val="006868CC"/>
    <w:rsid w:val="006877EC"/>
    <w:rsid w:val="00692CD1"/>
    <w:rsid w:val="0069464B"/>
    <w:rsid w:val="00695568"/>
    <w:rsid w:val="00696493"/>
    <w:rsid w:val="00697ABD"/>
    <w:rsid w:val="006A3DA8"/>
    <w:rsid w:val="006A41ED"/>
    <w:rsid w:val="006A65F1"/>
    <w:rsid w:val="006A70DC"/>
    <w:rsid w:val="006B0A44"/>
    <w:rsid w:val="006B53D0"/>
    <w:rsid w:val="006B73A6"/>
    <w:rsid w:val="006B7BEF"/>
    <w:rsid w:val="006B7FFB"/>
    <w:rsid w:val="006C0DA8"/>
    <w:rsid w:val="006C5DDF"/>
    <w:rsid w:val="006D147B"/>
    <w:rsid w:val="006D6883"/>
    <w:rsid w:val="006D6DED"/>
    <w:rsid w:val="006E0307"/>
    <w:rsid w:val="006E1501"/>
    <w:rsid w:val="006E5F93"/>
    <w:rsid w:val="006E71DD"/>
    <w:rsid w:val="006F1259"/>
    <w:rsid w:val="006F4A8C"/>
    <w:rsid w:val="006F73DE"/>
    <w:rsid w:val="006F7F2E"/>
    <w:rsid w:val="00701A0A"/>
    <w:rsid w:val="00702C8F"/>
    <w:rsid w:val="00702E3B"/>
    <w:rsid w:val="00703100"/>
    <w:rsid w:val="00704A0C"/>
    <w:rsid w:val="00704EDF"/>
    <w:rsid w:val="00705346"/>
    <w:rsid w:val="007121C5"/>
    <w:rsid w:val="00712D00"/>
    <w:rsid w:val="00714816"/>
    <w:rsid w:val="00722F8F"/>
    <w:rsid w:val="00725C1C"/>
    <w:rsid w:val="00725DC5"/>
    <w:rsid w:val="0072640D"/>
    <w:rsid w:val="00731785"/>
    <w:rsid w:val="0073274D"/>
    <w:rsid w:val="007328D2"/>
    <w:rsid w:val="00735E2A"/>
    <w:rsid w:val="0073644E"/>
    <w:rsid w:val="00737FFB"/>
    <w:rsid w:val="007449E4"/>
    <w:rsid w:val="007451D0"/>
    <w:rsid w:val="00747203"/>
    <w:rsid w:val="00747499"/>
    <w:rsid w:val="00752F42"/>
    <w:rsid w:val="00754EA3"/>
    <w:rsid w:val="00756646"/>
    <w:rsid w:val="00756FD2"/>
    <w:rsid w:val="00764127"/>
    <w:rsid w:val="00764C59"/>
    <w:rsid w:val="00765BCF"/>
    <w:rsid w:val="0076722E"/>
    <w:rsid w:val="0077192C"/>
    <w:rsid w:val="00774DA7"/>
    <w:rsid w:val="007760C5"/>
    <w:rsid w:val="007767D1"/>
    <w:rsid w:val="007811BB"/>
    <w:rsid w:val="00782959"/>
    <w:rsid w:val="00786E1C"/>
    <w:rsid w:val="00787A84"/>
    <w:rsid w:val="00787E81"/>
    <w:rsid w:val="007927D3"/>
    <w:rsid w:val="00795903"/>
    <w:rsid w:val="00797EDF"/>
    <w:rsid w:val="007A1DCA"/>
    <w:rsid w:val="007A283C"/>
    <w:rsid w:val="007A6C18"/>
    <w:rsid w:val="007B18BD"/>
    <w:rsid w:val="007B2AF3"/>
    <w:rsid w:val="007B2BA3"/>
    <w:rsid w:val="007B32D3"/>
    <w:rsid w:val="007B3B1B"/>
    <w:rsid w:val="007B3C87"/>
    <w:rsid w:val="007B61C8"/>
    <w:rsid w:val="007C0045"/>
    <w:rsid w:val="007C232B"/>
    <w:rsid w:val="007C343E"/>
    <w:rsid w:val="007D1D28"/>
    <w:rsid w:val="007D24FA"/>
    <w:rsid w:val="007D2AB5"/>
    <w:rsid w:val="007D7FB3"/>
    <w:rsid w:val="007E1C0C"/>
    <w:rsid w:val="007E77E3"/>
    <w:rsid w:val="007F31A7"/>
    <w:rsid w:val="007F6514"/>
    <w:rsid w:val="007F6860"/>
    <w:rsid w:val="007F6ADB"/>
    <w:rsid w:val="007F6BD7"/>
    <w:rsid w:val="00800DB0"/>
    <w:rsid w:val="00803126"/>
    <w:rsid w:val="00804C82"/>
    <w:rsid w:val="0080569A"/>
    <w:rsid w:val="008116EE"/>
    <w:rsid w:val="008120A2"/>
    <w:rsid w:val="00815009"/>
    <w:rsid w:val="00817968"/>
    <w:rsid w:val="008208DF"/>
    <w:rsid w:val="00821A36"/>
    <w:rsid w:val="00824360"/>
    <w:rsid w:val="00824B9D"/>
    <w:rsid w:val="00825234"/>
    <w:rsid w:val="008268A8"/>
    <w:rsid w:val="00831C28"/>
    <w:rsid w:val="00832C27"/>
    <w:rsid w:val="00833195"/>
    <w:rsid w:val="00833555"/>
    <w:rsid w:val="00835C9B"/>
    <w:rsid w:val="008400E8"/>
    <w:rsid w:val="008421C3"/>
    <w:rsid w:val="00842B58"/>
    <w:rsid w:val="00844CF4"/>
    <w:rsid w:val="0084540A"/>
    <w:rsid w:val="008462F2"/>
    <w:rsid w:val="0084673B"/>
    <w:rsid w:val="00847DBD"/>
    <w:rsid w:val="008508C3"/>
    <w:rsid w:val="00853922"/>
    <w:rsid w:val="008546D8"/>
    <w:rsid w:val="0085511C"/>
    <w:rsid w:val="0085539D"/>
    <w:rsid w:val="0085639D"/>
    <w:rsid w:val="00863055"/>
    <w:rsid w:val="00863610"/>
    <w:rsid w:val="008642F7"/>
    <w:rsid w:val="00864582"/>
    <w:rsid w:val="00874570"/>
    <w:rsid w:val="008748E9"/>
    <w:rsid w:val="00874CF5"/>
    <w:rsid w:val="0088029E"/>
    <w:rsid w:val="008802DB"/>
    <w:rsid w:val="00880DE3"/>
    <w:rsid w:val="00881423"/>
    <w:rsid w:val="00883883"/>
    <w:rsid w:val="00885BA0"/>
    <w:rsid w:val="00892EC3"/>
    <w:rsid w:val="0089367F"/>
    <w:rsid w:val="00893878"/>
    <w:rsid w:val="008976DF"/>
    <w:rsid w:val="008A0A14"/>
    <w:rsid w:val="008A0C56"/>
    <w:rsid w:val="008A4C01"/>
    <w:rsid w:val="008A5A46"/>
    <w:rsid w:val="008A6BA4"/>
    <w:rsid w:val="008A795B"/>
    <w:rsid w:val="008A79E9"/>
    <w:rsid w:val="008B1BC9"/>
    <w:rsid w:val="008B2249"/>
    <w:rsid w:val="008B5367"/>
    <w:rsid w:val="008B6374"/>
    <w:rsid w:val="008B7A7F"/>
    <w:rsid w:val="008C427A"/>
    <w:rsid w:val="008C4833"/>
    <w:rsid w:val="008C622D"/>
    <w:rsid w:val="008C6239"/>
    <w:rsid w:val="008C69B7"/>
    <w:rsid w:val="008C7DC2"/>
    <w:rsid w:val="008D02E1"/>
    <w:rsid w:val="008D25FE"/>
    <w:rsid w:val="008D2C3D"/>
    <w:rsid w:val="008D34B4"/>
    <w:rsid w:val="008D577E"/>
    <w:rsid w:val="008D7122"/>
    <w:rsid w:val="008D7D00"/>
    <w:rsid w:val="008E0D83"/>
    <w:rsid w:val="008E2A07"/>
    <w:rsid w:val="008E2A69"/>
    <w:rsid w:val="008E4FBA"/>
    <w:rsid w:val="008E5717"/>
    <w:rsid w:val="008E64DE"/>
    <w:rsid w:val="008F010C"/>
    <w:rsid w:val="008F0B86"/>
    <w:rsid w:val="008F42C1"/>
    <w:rsid w:val="008F5187"/>
    <w:rsid w:val="008F55BD"/>
    <w:rsid w:val="009014F8"/>
    <w:rsid w:val="00904781"/>
    <w:rsid w:val="009049F4"/>
    <w:rsid w:val="00904F3D"/>
    <w:rsid w:val="00906415"/>
    <w:rsid w:val="00907757"/>
    <w:rsid w:val="009079F1"/>
    <w:rsid w:val="00910774"/>
    <w:rsid w:val="0091211F"/>
    <w:rsid w:val="00915842"/>
    <w:rsid w:val="00916E39"/>
    <w:rsid w:val="00921E44"/>
    <w:rsid w:val="009227E9"/>
    <w:rsid w:val="0092714C"/>
    <w:rsid w:val="009310DC"/>
    <w:rsid w:val="0093145C"/>
    <w:rsid w:val="00932A02"/>
    <w:rsid w:val="009335D7"/>
    <w:rsid w:val="009361CF"/>
    <w:rsid w:val="009410BD"/>
    <w:rsid w:val="009442F2"/>
    <w:rsid w:val="00944B73"/>
    <w:rsid w:val="0094506C"/>
    <w:rsid w:val="00946D42"/>
    <w:rsid w:val="0094746F"/>
    <w:rsid w:val="009478FC"/>
    <w:rsid w:val="0095086A"/>
    <w:rsid w:val="00951158"/>
    <w:rsid w:val="00951220"/>
    <w:rsid w:val="00952214"/>
    <w:rsid w:val="009529E4"/>
    <w:rsid w:val="00953472"/>
    <w:rsid w:val="009544C6"/>
    <w:rsid w:val="009567D4"/>
    <w:rsid w:val="00963B09"/>
    <w:rsid w:val="00965644"/>
    <w:rsid w:val="00971208"/>
    <w:rsid w:val="00972047"/>
    <w:rsid w:val="009720AE"/>
    <w:rsid w:val="0097629A"/>
    <w:rsid w:val="009806F1"/>
    <w:rsid w:val="009822A7"/>
    <w:rsid w:val="009829A7"/>
    <w:rsid w:val="009834C2"/>
    <w:rsid w:val="00985060"/>
    <w:rsid w:val="00985EA2"/>
    <w:rsid w:val="009868AF"/>
    <w:rsid w:val="00990D21"/>
    <w:rsid w:val="00992AC0"/>
    <w:rsid w:val="00993EAD"/>
    <w:rsid w:val="00996A7E"/>
    <w:rsid w:val="00997192"/>
    <w:rsid w:val="009972E2"/>
    <w:rsid w:val="0099780F"/>
    <w:rsid w:val="009A0A11"/>
    <w:rsid w:val="009A10DB"/>
    <w:rsid w:val="009A1E4F"/>
    <w:rsid w:val="009A22CF"/>
    <w:rsid w:val="009A297C"/>
    <w:rsid w:val="009A5D08"/>
    <w:rsid w:val="009B17A8"/>
    <w:rsid w:val="009B2708"/>
    <w:rsid w:val="009B7220"/>
    <w:rsid w:val="009B7A7C"/>
    <w:rsid w:val="009C10F3"/>
    <w:rsid w:val="009C39F1"/>
    <w:rsid w:val="009C6276"/>
    <w:rsid w:val="009C7242"/>
    <w:rsid w:val="009D03B7"/>
    <w:rsid w:val="009D055D"/>
    <w:rsid w:val="009D1873"/>
    <w:rsid w:val="009D3941"/>
    <w:rsid w:val="009D7F8A"/>
    <w:rsid w:val="009E2BAE"/>
    <w:rsid w:val="009E4EF9"/>
    <w:rsid w:val="009E514F"/>
    <w:rsid w:val="009E624D"/>
    <w:rsid w:val="009E7771"/>
    <w:rsid w:val="009F29F5"/>
    <w:rsid w:val="00A0296E"/>
    <w:rsid w:val="00A02A1E"/>
    <w:rsid w:val="00A03393"/>
    <w:rsid w:val="00A0576E"/>
    <w:rsid w:val="00A05DCA"/>
    <w:rsid w:val="00A0706E"/>
    <w:rsid w:val="00A074E4"/>
    <w:rsid w:val="00A0760F"/>
    <w:rsid w:val="00A07742"/>
    <w:rsid w:val="00A1240C"/>
    <w:rsid w:val="00A135CA"/>
    <w:rsid w:val="00A14CC8"/>
    <w:rsid w:val="00A15700"/>
    <w:rsid w:val="00A17010"/>
    <w:rsid w:val="00A179FB"/>
    <w:rsid w:val="00A20689"/>
    <w:rsid w:val="00A20808"/>
    <w:rsid w:val="00A229B4"/>
    <w:rsid w:val="00A245F2"/>
    <w:rsid w:val="00A26D88"/>
    <w:rsid w:val="00A27914"/>
    <w:rsid w:val="00A30FAB"/>
    <w:rsid w:val="00A312D8"/>
    <w:rsid w:val="00A313EB"/>
    <w:rsid w:val="00A35AE3"/>
    <w:rsid w:val="00A36085"/>
    <w:rsid w:val="00A36244"/>
    <w:rsid w:val="00A408FA"/>
    <w:rsid w:val="00A40A07"/>
    <w:rsid w:val="00A40DAE"/>
    <w:rsid w:val="00A45A98"/>
    <w:rsid w:val="00A46307"/>
    <w:rsid w:val="00A464A7"/>
    <w:rsid w:val="00A465DB"/>
    <w:rsid w:val="00A50FBB"/>
    <w:rsid w:val="00A5205A"/>
    <w:rsid w:val="00A55CD7"/>
    <w:rsid w:val="00A57187"/>
    <w:rsid w:val="00A600B6"/>
    <w:rsid w:val="00A669D5"/>
    <w:rsid w:val="00A67C09"/>
    <w:rsid w:val="00A67E85"/>
    <w:rsid w:val="00A71088"/>
    <w:rsid w:val="00A71B18"/>
    <w:rsid w:val="00A72539"/>
    <w:rsid w:val="00A73647"/>
    <w:rsid w:val="00A738AA"/>
    <w:rsid w:val="00A75571"/>
    <w:rsid w:val="00A76702"/>
    <w:rsid w:val="00A769D8"/>
    <w:rsid w:val="00A82486"/>
    <w:rsid w:val="00A84844"/>
    <w:rsid w:val="00A8592F"/>
    <w:rsid w:val="00A86628"/>
    <w:rsid w:val="00A8665D"/>
    <w:rsid w:val="00A95E37"/>
    <w:rsid w:val="00A9663F"/>
    <w:rsid w:val="00AA014D"/>
    <w:rsid w:val="00AA2965"/>
    <w:rsid w:val="00AA354F"/>
    <w:rsid w:val="00AA63B8"/>
    <w:rsid w:val="00AB0F9F"/>
    <w:rsid w:val="00AB3F37"/>
    <w:rsid w:val="00AB409B"/>
    <w:rsid w:val="00AB5C80"/>
    <w:rsid w:val="00AB6C8B"/>
    <w:rsid w:val="00AC18AE"/>
    <w:rsid w:val="00AC5A5C"/>
    <w:rsid w:val="00AD15EB"/>
    <w:rsid w:val="00AD20D9"/>
    <w:rsid w:val="00AE09FC"/>
    <w:rsid w:val="00AE7E6D"/>
    <w:rsid w:val="00AF0AEA"/>
    <w:rsid w:val="00AF21E4"/>
    <w:rsid w:val="00AF6832"/>
    <w:rsid w:val="00AF790E"/>
    <w:rsid w:val="00B009F6"/>
    <w:rsid w:val="00B00BA8"/>
    <w:rsid w:val="00B015D5"/>
    <w:rsid w:val="00B03278"/>
    <w:rsid w:val="00B03FE5"/>
    <w:rsid w:val="00B04829"/>
    <w:rsid w:val="00B04BC1"/>
    <w:rsid w:val="00B050BB"/>
    <w:rsid w:val="00B07D4D"/>
    <w:rsid w:val="00B132EF"/>
    <w:rsid w:val="00B149A1"/>
    <w:rsid w:val="00B17CC1"/>
    <w:rsid w:val="00B21855"/>
    <w:rsid w:val="00B21978"/>
    <w:rsid w:val="00B21C14"/>
    <w:rsid w:val="00B241AB"/>
    <w:rsid w:val="00B242F8"/>
    <w:rsid w:val="00B26FF9"/>
    <w:rsid w:val="00B270B8"/>
    <w:rsid w:val="00B30426"/>
    <w:rsid w:val="00B30C49"/>
    <w:rsid w:val="00B34039"/>
    <w:rsid w:val="00B400E6"/>
    <w:rsid w:val="00B409A2"/>
    <w:rsid w:val="00B42272"/>
    <w:rsid w:val="00B42BC6"/>
    <w:rsid w:val="00B43518"/>
    <w:rsid w:val="00B4379E"/>
    <w:rsid w:val="00B4417F"/>
    <w:rsid w:val="00B46882"/>
    <w:rsid w:val="00B5020E"/>
    <w:rsid w:val="00B52A89"/>
    <w:rsid w:val="00B5341B"/>
    <w:rsid w:val="00B55407"/>
    <w:rsid w:val="00B57D5F"/>
    <w:rsid w:val="00B61099"/>
    <w:rsid w:val="00B61C09"/>
    <w:rsid w:val="00B6217A"/>
    <w:rsid w:val="00B62475"/>
    <w:rsid w:val="00B632CC"/>
    <w:rsid w:val="00B702BC"/>
    <w:rsid w:val="00B74A51"/>
    <w:rsid w:val="00B8018D"/>
    <w:rsid w:val="00B811C7"/>
    <w:rsid w:val="00B86B73"/>
    <w:rsid w:val="00B875E8"/>
    <w:rsid w:val="00B96334"/>
    <w:rsid w:val="00BA03FC"/>
    <w:rsid w:val="00BA249E"/>
    <w:rsid w:val="00BA6023"/>
    <w:rsid w:val="00BB177B"/>
    <w:rsid w:val="00BB1CC2"/>
    <w:rsid w:val="00BB2358"/>
    <w:rsid w:val="00BB2BBB"/>
    <w:rsid w:val="00BB34D6"/>
    <w:rsid w:val="00BB6F09"/>
    <w:rsid w:val="00BC0E6E"/>
    <w:rsid w:val="00BC411E"/>
    <w:rsid w:val="00BC58B3"/>
    <w:rsid w:val="00BC5CA0"/>
    <w:rsid w:val="00BD0945"/>
    <w:rsid w:val="00BD1E36"/>
    <w:rsid w:val="00BD300F"/>
    <w:rsid w:val="00BD5A9A"/>
    <w:rsid w:val="00BD6F90"/>
    <w:rsid w:val="00BD781F"/>
    <w:rsid w:val="00BE1025"/>
    <w:rsid w:val="00BE274E"/>
    <w:rsid w:val="00BE2F66"/>
    <w:rsid w:val="00BE62E4"/>
    <w:rsid w:val="00BE6513"/>
    <w:rsid w:val="00BE76E4"/>
    <w:rsid w:val="00BF03BB"/>
    <w:rsid w:val="00BF1927"/>
    <w:rsid w:val="00BF1FAE"/>
    <w:rsid w:val="00BF442B"/>
    <w:rsid w:val="00BF66CF"/>
    <w:rsid w:val="00C00785"/>
    <w:rsid w:val="00C06DAE"/>
    <w:rsid w:val="00C07061"/>
    <w:rsid w:val="00C12572"/>
    <w:rsid w:val="00C12B87"/>
    <w:rsid w:val="00C155FD"/>
    <w:rsid w:val="00C17128"/>
    <w:rsid w:val="00C21118"/>
    <w:rsid w:val="00C22A79"/>
    <w:rsid w:val="00C24C34"/>
    <w:rsid w:val="00C24E3D"/>
    <w:rsid w:val="00C34F51"/>
    <w:rsid w:val="00C40C0D"/>
    <w:rsid w:val="00C4127D"/>
    <w:rsid w:val="00C43131"/>
    <w:rsid w:val="00C43554"/>
    <w:rsid w:val="00C452F7"/>
    <w:rsid w:val="00C45370"/>
    <w:rsid w:val="00C458FC"/>
    <w:rsid w:val="00C46108"/>
    <w:rsid w:val="00C50981"/>
    <w:rsid w:val="00C51FBE"/>
    <w:rsid w:val="00C53E03"/>
    <w:rsid w:val="00C55F03"/>
    <w:rsid w:val="00C561E2"/>
    <w:rsid w:val="00C610A7"/>
    <w:rsid w:val="00C65512"/>
    <w:rsid w:val="00C723C7"/>
    <w:rsid w:val="00C73883"/>
    <w:rsid w:val="00C80214"/>
    <w:rsid w:val="00C80979"/>
    <w:rsid w:val="00C80E1B"/>
    <w:rsid w:val="00C81677"/>
    <w:rsid w:val="00C81C68"/>
    <w:rsid w:val="00C81CE9"/>
    <w:rsid w:val="00C83998"/>
    <w:rsid w:val="00C83BA9"/>
    <w:rsid w:val="00C86A22"/>
    <w:rsid w:val="00C9211F"/>
    <w:rsid w:val="00C92F2D"/>
    <w:rsid w:val="00C959EF"/>
    <w:rsid w:val="00C962B1"/>
    <w:rsid w:val="00C97879"/>
    <w:rsid w:val="00CA5DCB"/>
    <w:rsid w:val="00CA6F30"/>
    <w:rsid w:val="00CB49E9"/>
    <w:rsid w:val="00CB504A"/>
    <w:rsid w:val="00CC26D9"/>
    <w:rsid w:val="00CC5751"/>
    <w:rsid w:val="00CC57AA"/>
    <w:rsid w:val="00CC5A8F"/>
    <w:rsid w:val="00CD0297"/>
    <w:rsid w:val="00CD121A"/>
    <w:rsid w:val="00CD2534"/>
    <w:rsid w:val="00CD5528"/>
    <w:rsid w:val="00CD5EE9"/>
    <w:rsid w:val="00CD5FE4"/>
    <w:rsid w:val="00CD6C46"/>
    <w:rsid w:val="00CE01CD"/>
    <w:rsid w:val="00CE0626"/>
    <w:rsid w:val="00CE1176"/>
    <w:rsid w:val="00CE2C51"/>
    <w:rsid w:val="00CF1056"/>
    <w:rsid w:val="00CF1845"/>
    <w:rsid w:val="00CF19E1"/>
    <w:rsid w:val="00CF1F01"/>
    <w:rsid w:val="00CF50AC"/>
    <w:rsid w:val="00CF5B08"/>
    <w:rsid w:val="00CF6CDE"/>
    <w:rsid w:val="00D0151F"/>
    <w:rsid w:val="00D06324"/>
    <w:rsid w:val="00D06B49"/>
    <w:rsid w:val="00D0763E"/>
    <w:rsid w:val="00D0772F"/>
    <w:rsid w:val="00D12B31"/>
    <w:rsid w:val="00D12C3D"/>
    <w:rsid w:val="00D14ADA"/>
    <w:rsid w:val="00D14BD2"/>
    <w:rsid w:val="00D14D75"/>
    <w:rsid w:val="00D14FBC"/>
    <w:rsid w:val="00D15126"/>
    <w:rsid w:val="00D223B6"/>
    <w:rsid w:val="00D24314"/>
    <w:rsid w:val="00D32663"/>
    <w:rsid w:val="00D32D05"/>
    <w:rsid w:val="00D33437"/>
    <w:rsid w:val="00D335A7"/>
    <w:rsid w:val="00D3368E"/>
    <w:rsid w:val="00D343AF"/>
    <w:rsid w:val="00D34666"/>
    <w:rsid w:val="00D36B5A"/>
    <w:rsid w:val="00D40F9E"/>
    <w:rsid w:val="00D44C25"/>
    <w:rsid w:val="00D45C90"/>
    <w:rsid w:val="00D51035"/>
    <w:rsid w:val="00D51E32"/>
    <w:rsid w:val="00D52299"/>
    <w:rsid w:val="00D55C5F"/>
    <w:rsid w:val="00D60181"/>
    <w:rsid w:val="00D6212F"/>
    <w:rsid w:val="00D6744D"/>
    <w:rsid w:val="00D70C98"/>
    <w:rsid w:val="00D74F97"/>
    <w:rsid w:val="00D76E72"/>
    <w:rsid w:val="00D773AB"/>
    <w:rsid w:val="00D81984"/>
    <w:rsid w:val="00D86107"/>
    <w:rsid w:val="00D90B83"/>
    <w:rsid w:val="00D92BFC"/>
    <w:rsid w:val="00DA1805"/>
    <w:rsid w:val="00DA4149"/>
    <w:rsid w:val="00DA5A91"/>
    <w:rsid w:val="00DA67DD"/>
    <w:rsid w:val="00DB195D"/>
    <w:rsid w:val="00DB409A"/>
    <w:rsid w:val="00DB7C5A"/>
    <w:rsid w:val="00DC0585"/>
    <w:rsid w:val="00DC16E6"/>
    <w:rsid w:val="00DC3C41"/>
    <w:rsid w:val="00DC51EC"/>
    <w:rsid w:val="00DD0020"/>
    <w:rsid w:val="00DD2E6F"/>
    <w:rsid w:val="00DD4B60"/>
    <w:rsid w:val="00DD71CD"/>
    <w:rsid w:val="00DE209A"/>
    <w:rsid w:val="00DF3B43"/>
    <w:rsid w:val="00DF47AE"/>
    <w:rsid w:val="00DF4B23"/>
    <w:rsid w:val="00DF611C"/>
    <w:rsid w:val="00DF7CD0"/>
    <w:rsid w:val="00E01629"/>
    <w:rsid w:val="00E02CF4"/>
    <w:rsid w:val="00E05824"/>
    <w:rsid w:val="00E07266"/>
    <w:rsid w:val="00E1165B"/>
    <w:rsid w:val="00E12C3E"/>
    <w:rsid w:val="00E140FD"/>
    <w:rsid w:val="00E15216"/>
    <w:rsid w:val="00E16B1D"/>
    <w:rsid w:val="00E212CC"/>
    <w:rsid w:val="00E2340C"/>
    <w:rsid w:val="00E2448C"/>
    <w:rsid w:val="00E25025"/>
    <w:rsid w:val="00E30A8E"/>
    <w:rsid w:val="00E318E7"/>
    <w:rsid w:val="00E3192C"/>
    <w:rsid w:val="00E31D86"/>
    <w:rsid w:val="00E35A4C"/>
    <w:rsid w:val="00E36CA8"/>
    <w:rsid w:val="00E437BD"/>
    <w:rsid w:val="00E45686"/>
    <w:rsid w:val="00E47059"/>
    <w:rsid w:val="00E4770D"/>
    <w:rsid w:val="00E5547D"/>
    <w:rsid w:val="00E55C54"/>
    <w:rsid w:val="00E61E07"/>
    <w:rsid w:val="00E66B34"/>
    <w:rsid w:val="00E7175F"/>
    <w:rsid w:val="00E71AD7"/>
    <w:rsid w:val="00E72D10"/>
    <w:rsid w:val="00E74432"/>
    <w:rsid w:val="00E80B65"/>
    <w:rsid w:val="00E84028"/>
    <w:rsid w:val="00E854A8"/>
    <w:rsid w:val="00E85B17"/>
    <w:rsid w:val="00E8634D"/>
    <w:rsid w:val="00E90351"/>
    <w:rsid w:val="00E94319"/>
    <w:rsid w:val="00E95CE3"/>
    <w:rsid w:val="00EA0EFE"/>
    <w:rsid w:val="00EA10BE"/>
    <w:rsid w:val="00EA1EBC"/>
    <w:rsid w:val="00EA39E6"/>
    <w:rsid w:val="00EA54F9"/>
    <w:rsid w:val="00EB2674"/>
    <w:rsid w:val="00EC05D6"/>
    <w:rsid w:val="00EC381D"/>
    <w:rsid w:val="00EC6A5C"/>
    <w:rsid w:val="00ED16B1"/>
    <w:rsid w:val="00ED2617"/>
    <w:rsid w:val="00EF304C"/>
    <w:rsid w:val="00EF3085"/>
    <w:rsid w:val="00F02725"/>
    <w:rsid w:val="00F0361C"/>
    <w:rsid w:val="00F15BEC"/>
    <w:rsid w:val="00F2022B"/>
    <w:rsid w:val="00F203F1"/>
    <w:rsid w:val="00F217DE"/>
    <w:rsid w:val="00F2263E"/>
    <w:rsid w:val="00F32B66"/>
    <w:rsid w:val="00F36321"/>
    <w:rsid w:val="00F429E5"/>
    <w:rsid w:val="00F43D27"/>
    <w:rsid w:val="00F4408D"/>
    <w:rsid w:val="00F44735"/>
    <w:rsid w:val="00F456ED"/>
    <w:rsid w:val="00F46B40"/>
    <w:rsid w:val="00F471FE"/>
    <w:rsid w:val="00F5113D"/>
    <w:rsid w:val="00F5170A"/>
    <w:rsid w:val="00F53616"/>
    <w:rsid w:val="00F558DC"/>
    <w:rsid w:val="00F657DE"/>
    <w:rsid w:val="00F67773"/>
    <w:rsid w:val="00F67823"/>
    <w:rsid w:val="00F713A4"/>
    <w:rsid w:val="00F71A85"/>
    <w:rsid w:val="00F73F33"/>
    <w:rsid w:val="00F751F5"/>
    <w:rsid w:val="00F77393"/>
    <w:rsid w:val="00F80AF5"/>
    <w:rsid w:val="00F80CF6"/>
    <w:rsid w:val="00F814B6"/>
    <w:rsid w:val="00F81F78"/>
    <w:rsid w:val="00F854BA"/>
    <w:rsid w:val="00F900A8"/>
    <w:rsid w:val="00F941B9"/>
    <w:rsid w:val="00F955BD"/>
    <w:rsid w:val="00FA1DAF"/>
    <w:rsid w:val="00FA263D"/>
    <w:rsid w:val="00FA67B2"/>
    <w:rsid w:val="00FA7614"/>
    <w:rsid w:val="00FB3856"/>
    <w:rsid w:val="00FB5EF1"/>
    <w:rsid w:val="00FB7CE6"/>
    <w:rsid w:val="00FC4B81"/>
    <w:rsid w:val="00FC4EC0"/>
    <w:rsid w:val="00FC59AE"/>
    <w:rsid w:val="00FD175A"/>
    <w:rsid w:val="00FD1BC5"/>
    <w:rsid w:val="00FE39C7"/>
    <w:rsid w:val="00FE4F7D"/>
    <w:rsid w:val="00FE7D12"/>
    <w:rsid w:val="00FF2CDE"/>
    <w:rsid w:val="00FF2E3B"/>
    <w:rsid w:val="00FF651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06177"/>
    <o:shapelayout v:ext="edit">
      <o:idmap v:ext="edit" data="1"/>
    </o:shapelayout>
  </w:shapeDefaults>
  <w:decimalSymbol w:val=","/>
  <w:listSeparator w:val=";"/>
  <w14:docId w14:val="0BB7C73A"/>
  <w15:docId w15:val="{502B0642-955C-457A-88B2-52B0AAB6F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58569F"/>
    <w:pPr>
      <w:spacing w:after="0" w:line="240" w:lineRule="auto"/>
      <w:jc w:val="both"/>
    </w:pPr>
    <w:rPr>
      <w:rFonts w:ascii="Arial" w:eastAsia="Times New Roman" w:hAnsi="Arial" w:cs="Times New Roman"/>
      <w:sz w:val="20"/>
      <w:szCs w:val="24"/>
      <w:lang w:eastAsia="sk-SK"/>
    </w:rPr>
  </w:style>
  <w:style w:type="paragraph" w:styleId="Nadpis1">
    <w:name w:val="heading 1"/>
    <w:aliases w:val="Doknad1"/>
    <w:basedOn w:val="Normlny"/>
    <w:next w:val="Normlny"/>
    <w:link w:val="Nadpis1Char"/>
    <w:uiPriority w:val="9"/>
    <w:qFormat/>
    <w:rsid w:val="00A245F2"/>
    <w:pPr>
      <w:keepNext/>
      <w:spacing w:after="120" w:line="216" w:lineRule="auto"/>
      <w:jc w:val="center"/>
      <w:outlineLvl w:val="0"/>
    </w:pPr>
    <w:rPr>
      <w:rFonts w:ascii="Times New Roman" w:eastAsia="Calibri" w:hAnsi="Times New Roman"/>
      <w:b/>
      <w:sz w:val="24"/>
      <w:szCs w:val="20"/>
    </w:rPr>
  </w:style>
  <w:style w:type="paragraph" w:styleId="Nadpis2">
    <w:name w:val="heading 2"/>
    <w:aliases w:val="Doknad2"/>
    <w:basedOn w:val="Normlny"/>
    <w:next w:val="Normlny"/>
    <w:link w:val="Nadpis2Char"/>
    <w:uiPriority w:val="9"/>
    <w:qFormat/>
    <w:rsid w:val="00A245F2"/>
    <w:pPr>
      <w:keepNext/>
      <w:jc w:val="center"/>
      <w:outlineLvl w:val="1"/>
    </w:pPr>
    <w:rPr>
      <w:b/>
      <w:sz w:val="28"/>
      <w:szCs w:val="20"/>
    </w:rPr>
  </w:style>
  <w:style w:type="paragraph" w:styleId="Nadpis3">
    <w:name w:val="heading 3"/>
    <w:aliases w:val="Nadpis 3 – nabídka"/>
    <w:basedOn w:val="Normlny"/>
    <w:next w:val="Normlny"/>
    <w:link w:val="Nadpis3Char"/>
    <w:uiPriority w:val="9"/>
    <w:qFormat/>
    <w:rsid w:val="00A245F2"/>
    <w:pPr>
      <w:keepNext/>
      <w:numPr>
        <w:numId w:val="1"/>
      </w:numPr>
      <w:spacing w:before="240" w:after="120"/>
      <w:outlineLvl w:val="2"/>
    </w:pPr>
    <w:rPr>
      <w:b/>
      <w:bCs/>
      <w:sz w:val="22"/>
      <w:szCs w:val="26"/>
    </w:rPr>
  </w:style>
  <w:style w:type="paragraph" w:styleId="Nadpis4">
    <w:name w:val="heading 4"/>
    <w:basedOn w:val="Normlny"/>
    <w:next w:val="Normlny"/>
    <w:link w:val="Nadpis4Char"/>
    <w:uiPriority w:val="9"/>
    <w:qFormat/>
    <w:rsid w:val="00A245F2"/>
    <w:pPr>
      <w:keepNext/>
      <w:widowControl w:val="0"/>
      <w:tabs>
        <w:tab w:val="center" w:pos="4512"/>
        <w:tab w:val="left" w:pos="5040"/>
        <w:tab w:val="left" w:pos="5760"/>
        <w:tab w:val="left" w:pos="6480"/>
        <w:tab w:val="left" w:pos="7200"/>
        <w:tab w:val="left" w:pos="7920"/>
        <w:tab w:val="left" w:pos="8640"/>
      </w:tabs>
      <w:autoSpaceDE w:val="0"/>
      <w:autoSpaceDN w:val="0"/>
      <w:adjustRightInd w:val="0"/>
      <w:spacing w:line="242" w:lineRule="auto"/>
      <w:ind w:firstLine="518"/>
      <w:jc w:val="center"/>
      <w:outlineLvl w:val="3"/>
    </w:pPr>
    <w:rPr>
      <w:rFonts w:ascii="Calibri" w:eastAsia="Calibri" w:hAnsi="Calibri"/>
      <w:b/>
      <w:sz w:val="28"/>
      <w:szCs w:val="20"/>
      <w:lang w:eastAsia="en-US"/>
    </w:rPr>
  </w:style>
  <w:style w:type="paragraph" w:styleId="Nadpis5">
    <w:name w:val="heading 5"/>
    <w:basedOn w:val="Normlny"/>
    <w:next w:val="Normlny"/>
    <w:link w:val="Nadpis5Char"/>
    <w:uiPriority w:val="9"/>
    <w:qFormat/>
    <w:rsid w:val="00A245F2"/>
    <w:pPr>
      <w:keepNext/>
      <w:widowControl w:val="0"/>
      <w:tabs>
        <w:tab w:val="center" w:pos="4512"/>
        <w:tab w:val="left" w:pos="5040"/>
        <w:tab w:val="left" w:pos="5760"/>
        <w:tab w:val="left" w:pos="6480"/>
        <w:tab w:val="left" w:pos="7200"/>
        <w:tab w:val="left" w:pos="7920"/>
        <w:tab w:val="left" w:pos="8640"/>
      </w:tabs>
      <w:autoSpaceDE w:val="0"/>
      <w:autoSpaceDN w:val="0"/>
      <w:adjustRightInd w:val="0"/>
      <w:spacing w:line="269" w:lineRule="auto"/>
      <w:ind w:left="4512" w:hanging="4512"/>
      <w:jc w:val="center"/>
      <w:outlineLvl w:val="4"/>
    </w:pPr>
    <w:rPr>
      <w:rFonts w:ascii="Calibri" w:eastAsia="Calibri" w:hAnsi="Calibri"/>
      <w:b/>
      <w:i/>
      <w:sz w:val="26"/>
      <w:szCs w:val="20"/>
      <w:lang w:eastAsia="en-US"/>
    </w:rPr>
  </w:style>
  <w:style w:type="paragraph" w:styleId="Nadpis6">
    <w:name w:val="heading 6"/>
    <w:basedOn w:val="Normlny"/>
    <w:next w:val="Normlny"/>
    <w:link w:val="Nadpis6Char"/>
    <w:qFormat/>
    <w:rsid w:val="00A245F2"/>
    <w:pPr>
      <w:keepNext/>
      <w:widowControl w:val="0"/>
      <w:tabs>
        <w:tab w:val="center" w:pos="138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62" w:lineRule="auto"/>
      <w:jc w:val="center"/>
      <w:outlineLvl w:val="5"/>
    </w:pPr>
    <w:rPr>
      <w:rFonts w:ascii="Calibri" w:eastAsia="Calibri" w:hAnsi="Calibri"/>
      <w:b/>
      <w:szCs w:val="20"/>
      <w:lang w:eastAsia="en-US"/>
    </w:rPr>
  </w:style>
  <w:style w:type="paragraph" w:styleId="Nadpis7">
    <w:name w:val="heading 7"/>
    <w:basedOn w:val="Normlny"/>
    <w:next w:val="Normlny"/>
    <w:link w:val="Nadpis7Char"/>
    <w:uiPriority w:val="9"/>
    <w:qFormat/>
    <w:rsid w:val="00A245F2"/>
    <w:pPr>
      <w:overflowPunct w:val="0"/>
      <w:autoSpaceDE w:val="0"/>
      <w:autoSpaceDN w:val="0"/>
      <w:adjustRightInd w:val="0"/>
      <w:spacing w:before="240" w:after="60"/>
      <w:textAlignment w:val="baseline"/>
      <w:outlineLvl w:val="6"/>
    </w:pPr>
    <w:rPr>
      <w:szCs w:val="20"/>
      <w:lang w:val="en-US" w:eastAsia="en-US"/>
    </w:rPr>
  </w:style>
  <w:style w:type="paragraph" w:styleId="Nadpis8">
    <w:name w:val="heading 8"/>
    <w:basedOn w:val="Normlny"/>
    <w:next w:val="Normlny"/>
    <w:link w:val="Nadpis8Char"/>
    <w:uiPriority w:val="9"/>
    <w:qFormat/>
    <w:rsid w:val="00A245F2"/>
    <w:pPr>
      <w:overflowPunct w:val="0"/>
      <w:autoSpaceDE w:val="0"/>
      <w:autoSpaceDN w:val="0"/>
      <w:adjustRightInd w:val="0"/>
      <w:spacing w:before="240" w:after="60"/>
      <w:textAlignment w:val="baseline"/>
      <w:outlineLvl w:val="7"/>
    </w:pPr>
    <w:rPr>
      <w:i/>
      <w:szCs w:val="20"/>
      <w:lang w:val="en-US" w:eastAsia="en-US"/>
    </w:rPr>
  </w:style>
  <w:style w:type="paragraph" w:styleId="Nadpis9">
    <w:name w:val="heading 9"/>
    <w:aliases w:val=" Char2"/>
    <w:basedOn w:val="Normlny"/>
    <w:next w:val="Normlny"/>
    <w:link w:val="Nadpis9Char"/>
    <w:qFormat/>
    <w:rsid w:val="00A245F2"/>
    <w:pPr>
      <w:overflowPunct w:val="0"/>
      <w:autoSpaceDE w:val="0"/>
      <w:autoSpaceDN w:val="0"/>
      <w:adjustRightInd w:val="0"/>
      <w:spacing w:before="240" w:after="60"/>
      <w:textAlignment w:val="baseline"/>
      <w:outlineLvl w:val="8"/>
    </w:pPr>
    <w:rPr>
      <w:i/>
      <w:sz w:val="18"/>
      <w:szCs w:val="20"/>
      <w:lang w:val="en-US"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Doknad1 Char"/>
    <w:basedOn w:val="Predvolenpsmoodseku"/>
    <w:link w:val="Nadpis1"/>
    <w:uiPriority w:val="9"/>
    <w:rsid w:val="00A245F2"/>
    <w:rPr>
      <w:rFonts w:ascii="Times New Roman" w:eastAsia="Calibri" w:hAnsi="Times New Roman" w:cs="Times New Roman"/>
      <w:b/>
      <w:sz w:val="24"/>
      <w:szCs w:val="20"/>
      <w:lang w:eastAsia="sk-SK"/>
    </w:rPr>
  </w:style>
  <w:style w:type="character" w:customStyle="1" w:styleId="Nadpis2Char">
    <w:name w:val="Nadpis 2 Char"/>
    <w:aliases w:val="Doknad2 Char"/>
    <w:basedOn w:val="Predvolenpsmoodseku"/>
    <w:link w:val="Nadpis2"/>
    <w:uiPriority w:val="9"/>
    <w:rsid w:val="00A245F2"/>
    <w:rPr>
      <w:rFonts w:ascii="Arial" w:eastAsia="Times New Roman" w:hAnsi="Arial" w:cs="Times New Roman"/>
      <w:b/>
      <w:sz w:val="28"/>
      <w:szCs w:val="20"/>
      <w:lang w:eastAsia="sk-SK"/>
    </w:rPr>
  </w:style>
  <w:style w:type="character" w:customStyle="1" w:styleId="Nadpis3Char">
    <w:name w:val="Nadpis 3 Char"/>
    <w:aliases w:val="Nadpis 3 – nabídka Char"/>
    <w:basedOn w:val="Predvolenpsmoodseku"/>
    <w:link w:val="Nadpis3"/>
    <w:uiPriority w:val="9"/>
    <w:rsid w:val="00A245F2"/>
    <w:rPr>
      <w:rFonts w:ascii="Arial" w:eastAsia="Times New Roman" w:hAnsi="Arial" w:cs="Times New Roman"/>
      <w:b/>
      <w:bCs/>
      <w:szCs w:val="26"/>
      <w:lang w:eastAsia="sk-SK"/>
    </w:rPr>
  </w:style>
  <w:style w:type="character" w:customStyle="1" w:styleId="Nadpis4Char">
    <w:name w:val="Nadpis 4 Char"/>
    <w:basedOn w:val="Predvolenpsmoodseku"/>
    <w:link w:val="Nadpis4"/>
    <w:uiPriority w:val="9"/>
    <w:rsid w:val="00A245F2"/>
    <w:rPr>
      <w:rFonts w:ascii="Calibri" w:eastAsia="Calibri" w:hAnsi="Calibri" w:cs="Times New Roman"/>
      <w:b/>
      <w:sz w:val="28"/>
      <w:szCs w:val="20"/>
    </w:rPr>
  </w:style>
  <w:style w:type="character" w:customStyle="1" w:styleId="Nadpis5Char">
    <w:name w:val="Nadpis 5 Char"/>
    <w:basedOn w:val="Predvolenpsmoodseku"/>
    <w:link w:val="Nadpis5"/>
    <w:uiPriority w:val="9"/>
    <w:rsid w:val="00A245F2"/>
    <w:rPr>
      <w:rFonts w:ascii="Calibri" w:eastAsia="Calibri" w:hAnsi="Calibri" w:cs="Times New Roman"/>
      <w:b/>
      <w:i/>
      <w:sz w:val="26"/>
      <w:szCs w:val="20"/>
    </w:rPr>
  </w:style>
  <w:style w:type="character" w:customStyle="1" w:styleId="Nadpis6Char">
    <w:name w:val="Nadpis 6 Char"/>
    <w:basedOn w:val="Predvolenpsmoodseku"/>
    <w:link w:val="Nadpis6"/>
    <w:rsid w:val="00A245F2"/>
    <w:rPr>
      <w:rFonts w:ascii="Calibri" w:eastAsia="Calibri" w:hAnsi="Calibri" w:cs="Times New Roman"/>
      <w:b/>
      <w:sz w:val="20"/>
      <w:szCs w:val="20"/>
    </w:rPr>
  </w:style>
  <w:style w:type="character" w:customStyle="1" w:styleId="Nadpis7Char">
    <w:name w:val="Nadpis 7 Char"/>
    <w:basedOn w:val="Predvolenpsmoodseku"/>
    <w:link w:val="Nadpis7"/>
    <w:uiPriority w:val="9"/>
    <w:rsid w:val="00A245F2"/>
    <w:rPr>
      <w:rFonts w:ascii="Arial" w:eastAsia="Times New Roman" w:hAnsi="Arial" w:cs="Times New Roman"/>
      <w:sz w:val="20"/>
      <w:szCs w:val="20"/>
      <w:lang w:val="en-US"/>
    </w:rPr>
  </w:style>
  <w:style w:type="character" w:customStyle="1" w:styleId="Nadpis8Char">
    <w:name w:val="Nadpis 8 Char"/>
    <w:basedOn w:val="Predvolenpsmoodseku"/>
    <w:link w:val="Nadpis8"/>
    <w:uiPriority w:val="9"/>
    <w:rsid w:val="00A245F2"/>
    <w:rPr>
      <w:rFonts w:ascii="Arial" w:eastAsia="Times New Roman" w:hAnsi="Arial" w:cs="Times New Roman"/>
      <w:i/>
      <w:sz w:val="20"/>
      <w:szCs w:val="20"/>
      <w:lang w:val="en-US"/>
    </w:rPr>
  </w:style>
  <w:style w:type="character" w:customStyle="1" w:styleId="Nadpis9Char">
    <w:name w:val="Nadpis 9 Char"/>
    <w:aliases w:val=" Char2 Char"/>
    <w:basedOn w:val="Predvolenpsmoodseku"/>
    <w:link w:val="Nadpis9"/>
    <w:rsid w:val="00A245F2"/>
    <w:rPr>
      <w:rFonts w:ascii="Arial" w:eastAsia="Times New Roman" w:hAnsi="Arial" w:cs="Times New Roman"/>
      <w:i/>
      <w:sz w:val="18"/>
      <w:szCs w:val="20"/>
      <w:lang w:val="en-US"/>
    </w:rPr>
  </w:style>
  <w:style w:type="paragraph" w:styleId="Hlavika">
    <w:name w:val="header"/>
    <w:aliases w:val=" 1,-Manuals,hdr,1"/>
    <w:basedOn w:val="Normlny"/>
    <w:link w:val="HlavikaChar"/>
    <w:uiPriority w:val="99"/>
    <w:rsid w:val="00A245F2"/>
    <w:pPr>
      <w:tabs>
        <w:tab w:val="center" w:pos="4536"/>
        <w:tab w:val="right" w:pos="9072"/>
      </w:tabs>
    </w:pPr>
    <w:rPr>
      <w:rFonts w:eastAsia="Calibri"/>
      <w:szCs w:val="20"/>
    </w:rPr>
  </w:style>
  <w:style w:type="character" w:customStyle="1" w:styleId="HlavikaChar">
    <w:name w:val="Hlavička Char"/>
    <w:aliases w:val=" 1 Char1,-Manuals Char,hdr Char,1 Char"/>
    <w:basedOn w:val="Predvolenpsmoodseku"/>
    <w:link w:val="Hlavika"/>
    <w:uiPriority w:val="99"/>
    <w:rsid w:val="00A245F2"/>
    <w:rPr>
      <w:rFonts w:ascii="Arial" w:eastAsia="Calibri" w:hAnsi="Arial" w:cs="Times New Roman"/>
      <w:sz w:val="20"/>
      <w:szCs w:val="20"/>
      <w:lang w:eastAsia="sk-SK"/>
    </w:rPr>
  </w:style>
  <w:style w:type="paragraph" w:styleId="Pta">
    <w:name w:val="footer"/>
    <w:basedOn w:val="Normlny"/>
    <w:link w:val="PtaChar"/>
    <w:uiPriority w:val="99"/>
    <w:rsid w:val="00A245F2"/>
    <w:pPr>
      <w:tabs>
        <w:tab w:val="center" w:pos="4536"/>
        <w:tab w:val="right" w:pos="9072"/>
      </w:tabs>
    </w:pPr>
    <w:rPr>
      <w:rFonts w:eastAsia="Calibri"/>
      <w:szCs w:val="20"/>
    </w:rPr>
  </w:style>
  <w:style w:type="character" w:customStyle="1" w:styleId="PtaChar">
    <w:name w:val="Päta Char"/>
    <w:basedOn w:val="Predvolenpsmoodseku"/>
    <w:link w:val="Pta"/>
    <w:uiPriority w:val="99"/>
    <w:rsid w:val="00A245F2"/>
    <w:rPr>
      <w:rFonts w:ascii="Arial" w:eastAsia="Calibri" w:hAnsi="Arial" w:cs="Times New Roman"/>
      <w:sz w:val="20"/>
      <w:szCs w:val="20"/>
      <w:lang w:eastAsia="sk-SK"/>
    </w:rPr>
  </w:style>
  <w:style w:type="paragraph" w:styleId="Zkladntext3">
    <w:name w:val="Body Text 3"/>
    <w:basedOn w:val="Normlny"/>
    <w:link w:val="Zkladntext3Char"/>
    <w:uiPriority w:val="99"/>
    <w:rsid w:val="00A245F2"/>
    <w:pPr>
      <w:jc w:val="center"/>
    </w:pPr>
    <w:rPr>
      <w:rFonts w:ascii="Times New Roman" w:eastAsia="Calibri" w:hAnsi="Times New Roman"/>
      <w:noProof/>
      <w:color w:val="FF0000"/>
      <w:szCs w:val="20"/>
    </w:rPr>
  </w:style>
  <w:style w:type="character" w:customStyle="1" w:styleId="Zkladntext3Char">
    <w:name w:val="Základný text 3 Char"/>
    <w:basedOn w:val="Predvolenpsmoodseku"/>
    <w:link w:val="Zkladntext3"/>
    <w:uiPriority w:val="99"/>
    <w:rsid w:val="00A245F2"/>
    <w:rPr>
      <w:rFonts w:ascii="Times New Roman" w:eastAsia="Calibri" w:hAnsi="Times New Roman" w:cs="Times New Roman"/>
      <w:noProof/>
      <w:color w:val="FF0000"/>
      <w:sz w:val="20"/>
      <w:szCs w:val="20"/>
      <w:lang w:eastAsia="sk-SK"/>
    </w:rPr>
  </w:style>
  <w:style w:type="paragraph" w:styleId="Zarkazkladnhotextu3">
    <w:name w:val="Body Text Indent 3"/>
    <w:basedOn w:val="Normlny"/>
    <w:link w:val="Zarkazkladnhotextu3Char"/>
    <w:uiPriority w:val="99"/>
    <w:rsid w:val="00A245F2"/>
    <w:pPr>
      <w:ind w:left="4860"/>
    </w:pPr>
    <w:rPr>
      <w:rFonts w:ascii="Times New Roman" w:eastAsia="Calibri" w:hAnsi="Times New Roman"/>
      <w:noProof/>
      <w:sz w:val="30"/>
      <w:szCs w:val="20"/>
    </w:rPr>
  </w:style>
  <w:style w:type="character" w:customStyle="1" w:styleId="Zarkazkladnhotextu3Char">
    <w:name w:val="Zarážka základného textu 3 Char"/>
    <w:basedOn w:val="Predvolenpsmoodseku"/>
    <w:link w:val="Zarkazkladnhotextu3"/>
    <w:uiPriority w:val="99"/>
    <w:rsid w:val="00A245F2"/>
    <w:rPr>
      <w:rFonts w:ascii="Times New Roman" w:eastAsia="Calibri" w:hAnsi="Times New Roman" w:cs="Times New Roman"/>
      <w:noProof/>
      <w:sz w:val="30"/>
      <w:szCs w:val="20"/>
      <w:lang w:eastAsia="sk-SK"/>
    </w:rPr>
  </w:style>
  <w:style w:type="paragraph" w:styleId="Zkladntext">
    <w:name w:val="Body Text"/>
    <w:aliases w:val=" Char Char, Char,Char Char,Char,Základní text,b,Základný text Char Char,Základný text Char Char Char Char Char,Obsah"/>
    <w:basedOn w:val="Normlny"/>
    <w:link w:val="ZkladntextChar"/>
    <w:rsid w:val="00A245F2"/>
    <w:rPr>
      <w:rFonts w:ascii="Times New Roman" w:eastAsia="Calibri" w:hAnsi="Times New Roman"/>
      <w:b/>
      <w:sz w:val="24"/>
      <w:szCs w:val="20"/>
    </w:rPr>
  </w:style>
  <w:style w:type="character" w:customStyle="1" w:styleId="ZkladntextChar">
    <w:name w:val="Základný text Char"/>
    <w:aliases w:val=" Char Char Char1, Char Char2,Char Char Char1,Char Char3,Základní text Char2,b Char1,Základný text Char Char Char1,Základný text Char Char Char Char Char Char1,Obsah Char"/>
    <w:basedOn w:val="Predvolenpsmoodseku"/>
    <w:link w:val="Zkladntext"/>
    <w:uiPriority w:val="99"/>
    <w:rsid w:val="00A245F2"/>
    <w:rPr>
      <w:rFonts w:ascii="Times New Roman" w:eastAsia="Calibri" w:hAnsi="Times New Roman" w:cs="Times New Roman"/>
      <w:b/>
      <w:sz w:val="24"/>
      <w:szCs w:val="20"/>
      <w:lang w:eastAsia="sk-SK"/>
    </w:rPr>
  </w:style>
  <w:style w:type="paragraph" w:customStyle="1" w:styleId="ILFDatum">
    <w:name w:val="ILFDatum"/>
    <w:basedOn w:val="Normlny"/>
    <w:uiPriority w:val="99"/>
    <w:rsid w:val="00A245F2"/>
    <w:pPr>
      <w:overflowPunct w:val="0"/>
      <w:autoSpaceDE w:val="0"/>
      <w:autoSpaceDN w:val="0"/>
      <w:adjustRightInd w:val="0"/>
      <w:jc w:val="center"/>
      <w:textAlignment w:val="baseline"/>
    </w:pPr>
    <w:rPr>
      <w:rFonts w:ascii="Humnst777 BT" w:hAnsi="Humnst777 BT"/>
      <w:b/>
      <w:sz w:val="22"/>
      <w:szCs w:val="20"/>
      <w:lang w:eastAsia="de-DE"/>
    </w:rPr>
  </w:style>
  <w:style w:type="paragraph" w:styleId="Textbubliny">
    <w:name w:val="Balloon Text"/>
    <w:basedOn w:val="Normlny"/>
    <w:link w:val="TextbublinyChar"/>
    <w:uiPriority w:val="99"/>
    <w:semiHidden/>
    <w:rsid w:val="00A245F2"/>
    <w:rPr>
      <w:rFonts w:ascii="Tahoma" w:eastAsia="Calibri" w:hAnsi="Tahoma"/>
      <w:sz w:val="16"/>
      <w:szCs w:val="20"/>
    </w:rPr>
  </w:style>
  <w:style w:type="character" w:customStyle="1" w:styleId="TextbublinyChar">
    <w:name w:val="Text bubliny Char"/>
    <w:basedOn w:val="Predvolenpsmoodseku"/>
    <w:link w:val="Textbubliny"/>
    <w:uiPriority w:val="99"/>
    <w:semiHidden/>
    <w:rsid w:val="00A245F2"/>
    <w:rPr>
      <w:rFonts w:ascii="Tahoma" w:eastAsia="Calibri" w:hAnsi="Tahoma" w:cs="Times New Roman"/>
      <w:sz w:val="16"/>
      <w:szCs w:val="20"/>
      <w:lang w:eastAsia="sk-SK"/>
    </w:rPr>
  </w:style>
  <w:style w:type="paragraph" w:styleId="Zarkazkladnhotextu2">
    <w:name w:val="Body Text Indent 2"/>
    <w:basedOn w:val="Normlny"/>
    <w:link w:val="Zarkazkladnhotextu2Char"/>
    <w:uiPriority w:val="99"/>
    <w:rsid w:val="00A245F2"/>
    <w:pPr>
      <w:spacing w:after="120" w:line="480" w:lineRule="auto"/>
      <w:ind w:left="283"/>
    </w:pPr>
    <w:rPr>
      <w:rFonts w:ascii="Times New Roman" w:eastAsia="Calibri" w:hAnsi="Times New Roman"/>
      <w:sz w:val="24"/>
      <w:szCs w:val="20"/>
    </w:rPr>
  </w:style>
  <w:style w:type="character" w:customStyle="1" w:styleId="Zarkazkladnhotextu2Char">
    <w:name w:val="Zarážka základného textu 2 Char"/>
    <w:basedOn w:val="Predvolenpsmoodseku"/>
    <w:link w:val="Zarkazkladnhotextu2"/>
    <w:uiPriority w:val="99"/>
    <w:rsid w:val="00A245F2"/>
    <w:rPr>
      <w:rFonts w:ascii="Times New Roman" w:eastAsia="Calibri" w:hAnsi="Times New Roman" w:cs="Times New Roman"/>
      <w:sz w:val="24"/>
      <w:szCs w:val="20"/>
      <w:lang w:eastAsia="sk-SK"/>
    </w:rPr>
  </w:style>
  <w:style w:type="character" w:styleId="Hypertextovprepojenie">
    <w:name w:val="Hyperlink"/>
    <w:basedOn w:val="Predvolenpsmoodseku"/>
    <w:uiPriority w:val="99"/>
    <w:rsid w:val="00A245F2"/>
    <w:rPr>
      <w:rFonts w:cs="Times New Roman"/>
      <w:color w:val="0000FF"/>
      <w:u w:val="single"/>
    </w:rPr>
  </w:style>
  <w:style w:type="character" w:styleId="Odkaznakomentr">
    <w:name w:val="annotation reference"/>
    <w:basedOn w:val="Predvolenpsmoodseku"/>
    <w:uiPriority w:val="99"/>
    <w:rsid w:val="00A245F2"/>
    <w:rPr>
      <w:rFonts w:cs="Times New Roman"/>
      <w:sz w:val="16"/>
    </w:rPr>
  </w:style>
  <w:style w:type="paragraph" w:styleId="Textkomentra">
    <w:name w:val="annotation text"/>
    <w:basedOn w:val="Normlny"/>
    <w:link w:val="TextkomentraChar"/>
    <w:uiPriority w:val="99"/>
    <w:rsid w:val="00A245F2"/>
    <w:rPr>
      <w:szCs w:val="20"/>
    </w:rPr>
  </w:style>
  <w:style w:type="character" w:customStyle="1" w:styleId="TextkomentraChar">
    <w:name w:val="Text komentára Char"/>
    <w:basedOn w:val="Predvolenpsmoodseku"/>
    <w:link w:val="Textkomentra"/>
    <w:uiPriority w:val="99"/>
    <w:rsid w:val="00A245F2"/>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semiHidden/>
    <w:rsid w:val="00A245F2"/>
    <w:rPr>
      <w:b/>
    </w:rPr>
  </w:style>
  <w:style w:type="character" w:customStyle="1" w:styleId="PredmetkomentraChar">
    <w:name w:val="Predmet komentára Char"/>
    <w:basedOn w:val="TextkomentraChar"/>
    <w:link w:val="Predmetkomentra"/>
    <w:uiPriority w:val="99"/>
    <w:semiHidden/>
    <w:rsid w:val="00A245F2"/>
    <w:rPr>
      <w:rFonts w:ascii="Arial" w:eastAsia="Times New Roman" w:hAnsi="Arial" w:cs="Times New Roman"/>
      <w:b/>
      <w:sz w:val="20"/>
      <w:szCs w:val="20"/>
      <w:lang w:eastAsia="sk-SK"/>
    </w:rPr>
  </w:style>
  <w:style w:type="paragraph" w:styleId="Zarkazkladnhotextu">
    <w:name w:val="Body Text Indent"/>
    <w:basedOn w:val="Normlny"/>
    <w:link w:val="ZarkazkladnhotextuChar"/>
    <w:uiPriority w:val="99"/>
    <w:rsid w:val="00A245F2"/>
    <w:pPr>
      <w:spacing w:after="120"/>
      <w:ind w:left="283"/>
      <w:jc w:val="left"/>
    </w:pPr>
    <w:rPr>
      <w:rFonts w:ascii="Times New Roman" w:eastAsia="Calibri" w:hAnsi="Times New Roman"/>
      <w:sz w:val="24"/>
      <w:szCs w:val="20"/>
      <w:lang w:eastAsia="en-US"/>
    </w:rPr>
  </w:style>
  <w:style w:type="character" w:customStyle="1" w:styleId="ZarkazkladnhotextuChar">
    <w:name w:val="Zarážka základného textu Char"/>
    <w:basedOn w:val="Predvolenpsmoodseku"/>
    <w:link w:val="Zarkazkladnhotextu"/>
    <w:uiPriority w:val="99"/>
    <w:rsid w:val="00A245F2"/>
    <w:rPr>
      <w:rFonts w:ascii="Times New Roman" w:eastAsia="Calibri" w:hAnsi="Times New Roman" w:cs="Times New Roman"/>
      <w:sz w:val="24"/>
      <w:szCs w:val="20"/>
    </w:rPr>
  </w:style>
  <w:style w:type="character" w:styleId="slostrany">
    <w:name w:val="page number"/>
    <w:basedOn w:val="Predvolenpsmoodseku"/>
    <w:rsid w:val="00A245F2"/>
    <w:rPr>
      <w:rFonts w:cs="Times New Roman"/>
    </w:rPr>
  </w:style>
  <w:style w:type="paragraph" w:styleId="Nzov">
    <w:name w:val="Title"/>
    <w:basedOn w:val="Normlny"/>
    <w:link w:val="NzovChar"/>
    <w:uiPriority w:val="99"/>
    <w:qFormat/>
    <w:rsid w:val="00A245F2"/>
    <w:pPr>
      <w:widowControl w:val="0"/>
      <w:tabs>
        <w:tab w:val="left" w:pos="780"/>
        <w:tab w:val="center" w:pos="4512"/>
      </w:tabs>
      <w:autoSpaceDE w:val="0"/>
      <w:autoSpaceDN w:val="0"/>
      <w:adjustRightInd w:val="0"/>
      <w:spacing w:line="254" w:lineRule="auto"/>
      <w:jc w:val="center"/>
    </w:pPr>
    <w:rPr>
      <w:rFonts w:ascii="Cambria" w:eastAsia="Calibri" w:hAnsi="Cambria"/>
      <w:b/>
      <w:kern w:val="28"/>
      <w:sz w:val="32"/>
      <w:szCs w:val="20"/>
      <w:lang w:eastAsia="en-US"/>
    </w:rPr>
  </w:style>
  <w:style w:type="character" w:customStyle="1" w:styleId="NzovChar">
    <w:name w:val="Názov Char"/>
    <w:basedOn w:val="Predvolenpsmoodseku"/>
    <w:link w:val="Nzov"/>
    <w:uiPriority w:val="99"/>
    <w:rsid w:val="00A245F2"/>
    <w:rPr>
      <w:rFonts w:ascii="Cambria" w:eastAsia="Calibri" w:hAnsi="Cambria" w:cs="Times New Roman"/>
      <w:b/>
      <w:kern w:val="28"/>
      <w:sz w:val="32"/>
      <w:szCs w:val="20"/>
    </w:rPr>
  </w:style>
  <w:style w:type="character" w:customStyle="1" w:styleId="ra">
    <w:name w:val="ra"/>
    <w:rsid w:val="00A245F2"/>
  </w:style>
  <w:style w:type="paragraph" w:customStyle="1" w:styleId="BB">
    <w:name w:val="BB"/>
    <w:basedOn w:val="Zkladntext2"/>
    <w:uiPriority w:val="99"/>
    <w:rsid w:val="00A245F2"/>
    <w:pPr>
      <w:widowControl/>
      <w:autoSpaceDE/>
      <w:autoSpaceDN/>
      <w:adjustRightInd/>
      <w:spacing w:after="0" w:line="240" w:lineRule="auto"/>
    </w:pPr>
    <w:rPr>
      <w:rFonts w:ascii="Tahoma" w:hAnsi="Tahoma" w:cs="Tahoma"/>
      <w:bCs/>
      <w:noProof/>
      <w:sz w:val="16"/>
      <w:lang w:eastAsia="cs-CZ"/>
    </w:rPr>
  </w:style>
  <w:style w:type="paragraph" w:styleId="Zkladntext2">
    <w:name w:val="Body Text 2"/>
    <w:basedOn w:val="Normlny"/>
    <w:link w:val="Zkladntext2Char"/>
    <w:uiPriority w:val="99"/>
    <w:rsid w:val="00A245F2"/>
    <w:pPr>
      <w:widowControl w:val="0"/>
      <w:autoSpaceDE w:val="0"/>
      <w:autoSpaceDN w:val="0"/>
      <w:adjustRightInd w:val="0"/>
      <w:spacing w:after="120" w:line="480" w:lineRule="auto"/>
      <w:jc w:val="left"/>
    </w:pPr>
    <w:rPr>
      <w:rFonts w:ascii="Times New Roman" w:eastAsia="Calibri" w:hAnsi="Times New Roman"/>
      <w:sz w:val="24"/>
      <w:szCs w:val="20"/>
      <w:lang w:eastAsia="en-US"/>
    </w:rPr>
  </w:style>
  <w:style w:type="character" w:customStyle="1" w:styleId="Zkladntext2Char">
    <w:name w:val="Základný text 2 Char"/>
    <w:basedOn w:val="Predvolenpsmoodseku"/>
    <w:link w:val="Zkladntext2"/>
    <w:uiPriority w:val="99"/>
    <w:rsid w:val="00A245F2"/>
    <w:rPr>
      <w:rFonts w:ascii="Times New Roman" w:eastAsia="Calibri" w:hAnsi="Times New Roman" w:cs="Times New Roman"/>
      <w:sz w:val="24"/>
      <w:szCs w:val="20"/>
    </w:rPr>
  </w:style>
  <w:style w:type="paragraph" w:customStyle="1" w:styleId="WW-Zkladntext2">
    <w:name w:val="WW-Základní text 2"/>
    <w:basedOn w:val="Normlny"/>
    <w:uiPriority w:val="99"/>
    <w:rsid w:val="00A245F2"/>
    <w:pPr>
      <w:suppressAutoHyphens/>
    </w:pPr>
    <w:rPr>
      <w:rFonts w:ascii="Times New Roman" w:hAnsi="Times New Roman"/>
      <w:sz w:val="28"/>
      <w:szCs w:val="20"/>
      <w:lang w:eastAsia="ar-SA"/>
    </w:rPr>
  </w:style>
  <w:style w:type="paragraph" w:customStyle="1" w:styleId="bod1">
    <w:name w:val="bod 1."/>
    <w:basedOn w:val="Normlny"/>
    <w:uiPriority w:val="99"/>
    <w:rsid w:val="00A245F2"/>
    <w:pPr>
      <w:tabs>
        <w:tab w:val="left" w:pos="2520"/>
      </w:tabs>
      <w:spacing w:before="60"/>
      <w:ind w:left="539" w:hanging="539"/>
    </w:pPr>
    <w:rPr>
      <w:sz w:val="24"/>
      <w:lang w:eastAsia="cs-CZ"/>
    </w:rPr>
  </w:style>
  <w:style w:type="paragraph" w:customStyle="1" w:styleId="lnok">
    <w:name w:val="Článok"/>
    <w:basedOn w:val="Normlny"/>
    <w:uiPriority w:val="99"/>
    <w:rsid w:val="00A245F2"/>
    <w:pPr>
      <w:keepNext/>
      <w:numPr>
        <w:numId w:val="3"/>
      </w:numPr>
      <w:spacing w:before="240" w:line="180" w:lineRule="atLeast"/>
      <w:jc w:val="center"/>
    </w:pPr>
    <w:rPr>
      <w:rFonts w:cs="Arial"/>
      <w:b/>
      <w:bCs/>
      <w:sz w:val="22"/>
      <w:szCs w:val="22"/>
    </w:rPr>
  </w:style>
  <w:style w:type="paragraph" w:customStyle="1" w:styleId="Podbod">
    <w:name w:val="Podbod"/>
    <w:basedOn w:val="Normlny"/>
    <w:uiPriority w:val="99"/>
    <w:rsid w:val="00A245F2"/>
    <w:pPr>
      <w:keepNext/>
      <w:numPr>
        <w:ilvl w:val="5"/>
        <w:numId w:val="3"/>
      </w:numPr>
      <w:spacing w:before="120"/>
    </w:pPr>
    <w:rPr>
      <w:rFonts w:cs="Arial"/>
      <w:noProof/>
      <w:sz w:val="22"/>
      <w:szCs w:val="22"/>
    </w:rPr>
  </w:style>
  <w:style w:type="paragraph" w:customStyle="1" w:styleId="Odstavec">
    <w:name w:val="Odstavec"/>
    <w:basedOn w:val="Normlny"/>
    <w:link w:val="OdstavecChar"/>
    <w:uiPriority w:val="99"/>
    <w:rsid w:val="00A245F2"/>
    <w:pPr>
      <w:keepNext/>
      <w:numPr>
        <w:ilvl w:val="1"/>
        <w:numId w:val="3"/>
      </w:numPr>
      <w:spacing w:before="120"/>
    </w:pPr>
    <w:rPr>
      <w:noProof/>
      <w:sz w:val="22"/>
      <w:szCs w:val="20"/>
    </w:rPr>
  </w:style>
  <w:style w:type="character" w:customStyle="1" w:styleId="OdstavecChar">
    <w:name w:val="Odstavec Char"/>
    <w:link w:val="Odstavec"/>
    <w:uiPriority w:val="99"/>
    <w:locked/>
    <w:rsid w:val="00A245F2"/>
    <w:rPr>
      <w:rFonts w:ascii="Arial" w:eastAsia="Times New Roman" w:hAnsi="Arial" w:cs="Times New Roman"/>
      <w:noProof/>
      <w:szCs w:val="20"/>
      <w:lang w:eastAsia="sk-SK"/>
    </w:rPr>
  </w:style>
  <w:style w:type="paragraph" w:customStyle="1" w:styleId="Pododstavec">
    <w:name w:val="Pododstavec"/>
    <w:basedOn w:val="Normlny"/>
    <w:uiPriority w:val="99"/>
    <w:rsid w:val="00A245F2"/>
    <w:pPr>
      <w:keepNext/>
      <w:numPr>
        <w:ilvl w:val="2"/>
        <w:numId w:val="3"/>
      </w:numPr>
      <w:spacing w:before="120"/>
    </w:pPr>
    <w:rPr>
      <w:noProof/>
      <w:sz w:val="22"/>
      <w:szCs w:val="20"/>
    </w:rPr>
  </w:style>
  <w:style w:type="paragraph" w:customStyle="1" w:styleId="Bod">
    <w:name w:val="Bod"/>
    <w:basedOn w:val="Normlny"/>
    <w:uiPriority w:val="99"/>
    <w:rsid w:val="00A245F2"/>
    <w:pPr>
      <w:keepNext/>
      <w:numPr>
        <w:ilvl w:val="4"/>
        <w:numId w:val="3"/>
      </w:numPr>
      <w:spacing w:before="120"/>
    </w:pPr>
    <w:rPr>
      <w:noProof/>
      <w:sz w:val="22"/>
      <w:szCs w:val="20"/>
    </w:rPr>
  </w:style>
  <w:style w:type="paragraph" w:styleId="Normlnywebov">
    <w:name w:val="Normal (Web)"/>
    <w:basedOn w:val="Normlny"/>
    <w:uiPriority w:val="99"/>
    <w:rsid w:val="00A245F2"/>
    <w:pPr>
      <w:widowControl w:val="0"/>
      <w:autoSpaceDE w:val="0"/>
      <w:autoSpaceDN w:val="0"/>
      <w:adjustRightInd w:val="0"/>
      <w:jc w:val="left"/>
    </w:pPr>
    <w:rPr>
      <w:rFonts w:ascii="Times New Roman" w:hAnsi="Times New Roman"/>
      <w:sz w:val="24"/>
    </w:rPr>
  </w:style>
  <w:style w:type="table" w:styleId="Mriekatabuky">
    <w:name w:val="Table Grid"/>
    <w:basedOn w:val="Normlnatabuka"/>
    <w:uiPriority w:val="39"/>
    <w:rsid w:val="00A245F2"/>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Riadok">
    <w:name w:val="TAB Riadok"/>
    <w:basedOn w:val="Normlny"/>
    <w:uiPriority w:val="99"/>
    <w:rsid w:val="00A245F2"/>
    <w:rPr>
      <w:rFonts w:ascii="Times New Roman" w:hAnsi="Times New Roman"/>
    </w:rPr>
  </w:style>
  <w:style w:type="paragraph" w:customStyle="1" w:styleId="ColorfulList-Accent11">
    <w:name w:val="Colorful List - Accent 11"/>
    <w:basedOn w:val="Normlny"/>
    <w:uiPriority w:val="99"/>
    <w:rsid w:val="00A245F2"/>
    <w:pPr>
      <w:ind w:left="708"/>
      <w:jc w:val="left"/>
    </w:pPr>
    <w:rPr>
      <w:rFonts w:ascii="Times New Roman" w:hAnsi="Times New Roman"/>
      <w:sz w:val="24"/>
      <w:lang w:eastAsia="en-US"/>
    </w:rPr>
  </w:style>
  <w:style w:type="paragraph" w:customStyle="1" w:styleId="Odsekzoznamu1">
    <w:name w:val="Odsek zoznamu1"/>
    <w:basedOn w:val="Normlny"/>
    <w:link w:val="ListParagraphChar"/>
    <w:qFormat/>
    <w:rsid w:val="00A245F2"/>
    <w:pPr>
      <w:ind w:left="708"/>
      <w:jc w:val="left"/>
    </w:pPr>
    <w:rPr>
      <w:rFonts w:ascii="Times New Roman" w:hAnsi="Times New Roman"/>
      <w:sz w:val="24"/>
      <w:lang w:eastAsia="en-US"/>
    </w:rPr>
  </w:style>
  <w:style w:type="paragraph" w:customStyle="1" w:styleId="TOCHeading1">
    <w:name w:val="TOC Heading1"/>
    <w:basedOn w:val="Nadpis1"/>
    <w:next w:val="Normlny"/>
    <w:uiPriority w:val="99"/>
    <w:semiHidden/>
    <w:rsid w:val="00A245F2"/>
    <w:pPr>
      <w:keepLines/>
      <w:spacing w:before="480" w:after="0" w:line="276" w:lineRule="auto"/>
      <w:jc w:val="left"/>
      <w:outlineLvl w:val="9"/>
    </w:pPr>
    <w:rPr>
      <w:rFonts w:ascii="Cambria" w:hAnsi="Cambria"/>
      <w:color w:val="365F91"/>
      <w:sz w:val="28"/>
      <w:szCs w:val="28"/>
    </w:rPr>
  </w:style>
  <w:style w:type="paragraph" w:styleId="Obsah1">
    <w:name w:val="toc 1"/>
    <w:basedOn w:val="Normlny"/>
    <w:next w:val="Normlny"/>
    <w:autoRedefine/>
    <w:uiPriority w:val="39"/>
    <w:rsid w:val="00A245F2"/>
    <w:pPr>
      <w:tabs>
        <w:tab w:val="right" w:leader="dot" w:pos="9060"/>
      </w:tabs>
    </w:pPr>
    <w:rPr>
      <w:b/>
      <w:noProof/>
    </w:rPr>
  </w:style>
  <w:style w:type="paragraph" w:styleId="Obsah2">
    <w:name w:val="toc 2"/>
    <w:basedOn w:val="Normlny"/>
    <w:next w:val="Normlny"/>
    <w:autoRedefine/>
    <w:uiPriority w:val="39"/>
    <w:rsid w:val="00A245F2"/>
    <w:pPr>
      <w:tabs>
        <w:tab w:val="right" w:leader="dot" w:pos="9060"/>
      </w:tabs>
      <w:spacing w:after="60"/>
      <w:ind w:left="198"/>
    </w:pPr>
    <w:rPr>
      <w:rFonts w:cs="Arial"/>
      <w:b/>
      <w:noProof/>
      <w:w w:val="105"/>
    </w:rPr>
  </w:style>
  <w:style w:type="paragraph" w:styleId="Obsah3">
    <w:name w:val="toc 3"/>
    <w:basedOn w:val="Normlny"/>
    <w:next w:val="Normlny"/>
    <w:autoRedefine/>
    <w:uiPriority w:val="39"/>
    <w:rsid w:val="00A245F2"/>
    <w:pPr>
      <w:tabs>
        <w:tab w:val="left" w:pos="880"/>
        <w:tab w:val="right" w:leader="dot" w:pos="9060"/>
      </w:tabs>
      <w:spacing w:after="60"/>
      <w:ind w:left="403"/>
    </w:pPr>
  </w:style>
  <w:style w:type="paragraph" w:customStyle="1" w:styleId="ColorfulList-Accent111">
    <w:name w:val="Colorful List - Accent 111"/>
    <w:basedOn w:val="Normlny"/>
    <w:uiPriority w:val="99"/>
    <w:rsid w:val="00A245F2"/>
    <w:pPr>
      <w:ind w:left="708"/>
      <w:jc w:val="left"/>
    </w:pPr>
    <w:rPr>
      <w:rFonts w:ascii="Times New Roman" w:hAnsi="Times New Roman"/>
      <w:sz w:val="24"/>
      <w:lang w:eastAsia="en-US"/>
    </w:rPr>
  </w:style>
  <w:style w:type="paragraph" w:customStyle="1" w:styleId="TOCHeading11">
    <w:name w:val="TOC Heading11"/>
    <w:basedOn w:val="Nadpis1"/>
    <w:next w:val="Normlny"/>
    <w:uiPriority w:val="99"/>
    <w:semiHidden/>
    <w:rsid w:val="00A245F2"/>
    <w:pPr>
      <w:keepLines/>
      <w:spacing w:before="480" w:after="0" w:line="276" w:lineRule="auto"/>
      <w:jc w:val="left"/>
      <w:outlineLvl w:val="9"/>
    </w:pPr>
    <w:rPr>
      <w:rFonts w:ascii="Cambria" w:hAnsi="Cambria"/>
      <w:color w:val="365F91"/>
      <w:sz w:val="28"/>
      <w:szCs w:val="28"/>
    </w:rPr>
  </w:style>
  <w:style w:type="paragraph" w:styleId="Revzia">
    <w:name w:val="Revision"/>
    <w:hidden/>
    <w:uiPriority w:val="99"/>
    <w:semiHidden/>
    <w:rsid w:val="00A245F2"/>
    <w:pPr>
      <w:spacing w:after="0" w:line="240" w:lineRule="auto"/>
    </w:pPr>
    <w:rPr>
      <w:rFonts w:ascii="Arial" w:eastAsia="Times New Roman" w:hAnsi="Arial" w:cs="Times New Roman"/>
      <w:sz w:val="20"/>
      <w:szCs w:val="24"/>
      <w:lang w:eastAsia="sk-SK"/>
    </w:rPr>
  </w:style>
  <w:style w:type="paragraph" w:styleId="Odsekzoznamu">
    <w:name w:val="List Paragraph"/>
    <w:aliases w:val="body,Odsek,Bullet Number,lp1,lp11,List Paragraph11,Bullet 1,Use Case List Paragraph,Medium List 2 - Accent 41,List Paragraph,ODRAZKY PRVA UROVEN,Bullet List,FooterText,numbered,List Paragraph1,Paragraphe de liste1"/>
    <w:basedOn w:val="Normlny"/>
    <w:link w:val="OdsekzoznamuChar"/>
    <w:uiPriority w:val="34"/>
    <w:qFormat/>
    <w:rsid w:val="00A245F2"/>
    <w:pPr>
      <w:ind w:left="708"/>
      <w:jc w:val="left"/>
    </w:pPr>
    <w:rPr>
      <w:lang w:eastAsia="en-US"/>
    </w:rPr>
  </w:style>
  <w:style w:type="paragraph" w:styleId="Hlavikaobsahu">
    <w:name w:val="TOC Heading"/>
    <w:basedOn w:val="Nadpis1"/>
    <w:next w:val="Normlny"/>
    <w:uiPriority w:val="99"/>
    <w:qFormat/>
    <w:rsid w:val="00A245F2"/>
    <w:pPr>
      <w:keepLines/>
      <w:spacing w:before="480" w:after="0" w:line="276" w:lineRule="auto"/>
      <w:jc w:val="left"/>
      <w:outlineLvl w:val="9"/>
    </w:pPr>
    <w:rPr>
      <w:rFonts w:ascii="Cambria" w:hAnsi="Cambria"/>
      <w:color w:val="365F91"/>
      <w:sz w:val="28"/>
      <w:szCs w:val="28"/>
    </w:rPr>
  </w:style>
  <w:style w:type="paragraph" w:customStyle="1" w:styleId="tlNadpis2PodaokrajaVavo0cmOpakovanzarka1">
    <w:name w:val="Štýl Nadpis 2 + Podľa okraja Vľavo:  0 cm Opakovaná zarážka:  1..."/>
    <w:basedOn w:val="Nadpis2"/>
    <w:uiPriority w:val="99"/>
    <w:rsid w:val="00A245F2"/>
    <w:pPr>
      <w:numPr>
        <w:ilvl w:val="1"/>
        <w:numId w:val="4"/>
      </w:numPr>
      <w:spacing w:before="240" w:after="240"/>
      <w:ind w:left="578" w:hanging="578"/>
      <w:jc w:val="both"/>
    </w:pPr>
  </w:style>
  <w:style w:type="paragraph" w:customStyle="1" w:styleId="Paragraph">
    <w:name w:val="Paragraph"/>
    <w:basedOn w:val="Normlny"/>
    <w:link w:val="ParagraphChar1"/>
    <w:uiPriority w:val="99"/>
    <w:rsid w:val="00A245F2"/>
    <w:pPr>
      <w:ind w:left="634" w:hanging="454"/>
      <w:jc w:val="left"/>
    </w:pPr>
  </w:style>
  <w:style w:type="paragraph" w:customStyle="1" w:styleId="tlParagraphPodaokrajaPred6ptZa6pt">
    <w:name w:val="Štýl Paragraph + Podľa okraja Pred:  6 pt Za:  6 pt"/>
    <w:basedOn w:val="Paragraph"/>
    <w:uiPriority w:val="99"/>
    <w:rsid w:val="00A245F2"/>
    <w:pPr>
      <w:numPr>
        <w:numId w:val="4"/>
      </w:numPr>
      <w:spacing w:before="120" w:after="120"/>
      <w:jc w:val="both"/>
    </w:pPr>
    <w:rPr>
      <w:szCs w:val="20"/>
    </w:rPr>
  </w:style>
  <w:style w:type="paragraph" w:customStyle="1" w:styleId="tlParagraphPodaokrajaPred6ptZa6pt1">
    <w:name w:val="Štýl Paragraph + Podľa okraja Pred:  6 pt Za:  6 pt1"/>
    <w:basedOn w:val="Paragraph"/>
    <w:uiPriority w:val="99"/>
    <w:rsid w:val="00A245F2"/>
    <w:pPr>
      <w:spacing w:before="120" w:after="120"/>
      <w:jc w:val="both"/>
    </w:pPr>
    <w:rPr>
      <w:szCs w:val="20"/>
    </w:rPr>
  </w:style>
  <w:style w:type="paragraph" w:customStyle="1" w:styleId="Futuraboda">
    <w:name w:val="Futura bod a)"/>
    <w:basedOn w:val="Normlny"/>
    <w:uiPriority w:val="99"/>
    <w:rsid w:val="00A245F2"/>
    <w:pPr>
      <w:numPr>
        <w:numId w:val="5"/>
      </w:numPr>
      <w:spacing w:after="141"/>
    </w:pPr>
    <w:rPr>
      <w:rFonts w:ascii="Futura Bk" w:hAnsi="Futura Bk"/>
      <w:sz w:val="16"/>
      <w:szCs w:val="20"/>
    </w:rPr>
  </w:style>
  <w:style w:type="paragraph" w:customStyle="1" w:styleId="tl">
    <w:name w:val="Štýl"/>
    <w:rsid w:val="00A245F2"/>
    <w:pPr>
      <w:widowControl w:val="0"/>
      <w:autoSpaceDE w:val="0"/>
      <w:autoSpaceDN w:val="0"/>
      <w:adjustRightInd w:val="0"/>
      <w:spacing w:after="0" w:line="240" w:lineRule="auto"/>
    </w:pPr>
    <w:rPr>
      <w:rFonts w:ascii="Arial" w:eastAsia="Times New Roman" w:hAnsi="Arial" w:cs="Arial"/>
      <w:sz w:val="24"/>
      <w:szCs w:val="24"/>
      <w:lang w:eastAsia="sk-SK"/>
    </w:rPr>
  </w:style>
  <w:style w:type="paragraph" w:customStyle="1" w:styleId="ListParagraph3">
    <w:name w:val="List Paragraph3"/>
    <w:basedOn w:val="Normlny"/>
    <w:uiPriority w:val="99"/>
    <w:rsid w:val="00A245F2"/>
    <w:pPr>
      <w:ind w:left="720"/>
      <w:contextualSpacing/>
      <w:jc w:val="left"/>
    </w:pPr>
    <w:rPr>
      <w:rFonts w:ascii="Times New Roman" w:hAnsi="Times New Roman"/>
      <w:sz w:val="24"/>
      <w:lang w:eastAsia="en-US"/>
    </w:rPr>
  </w:style>
  <w:style w:type="paragraph" w:customStyle="1" w:styleId="Default">
    <w:name w:val="Default"/>
    <w:qFormat/>
    <w:rsid w:val="00A245F2"/>
    <w:pPr>
      <w:autoSpaceDE w:val="0"/>
      <w:autoSpaceDN w:val="0"/>
      <w:adjustRightInd w:val="0"/>
      <w:spacing w:after="0" w:line="240" w:lineRule="auto"/>
    </w:pPr>
    <w:rPr>
      <w:rFonts w:ascii="Times New Roman" w:eastAsia="Calibri" w:hAnsi="Times New Roman" w:cs="Times New Roman"/>
      <w:color w:val="000000"/>
      <w:sz w:val="24"/>
      <w:szCs w:val="24"/>
      <w:lang w:eastAsia="sk-SK"/>
    </w:rPr>
  </w:style>
  <w:style w:type="paragraph" w:customStyle="1" w:styleId="Odsekzoznamu2">
    <w:name w:val="Odsek zoznamu2"/>
    <w:basedOn w:val="Normlny"/>
    <w:rsid w:val="00A245F2"/>
    <w:pPr>
      <w:ind w:left="708"/>
      <w:jc w:val="left"/>
    </w:pPr>
    <w:rPr>
      <w:rFonts w:ascii="Times New Roman" w:eastAsia="Calibri" w:hAnsi="Times New Roman"/>
      <w:sz w:val="24"/>
      <w:lang w:eastAsia="en-US"/>
    </w:rPr>
  </w:style>
  <w:style w:type="character" w:styleId="PouitHypertextovPrepojenie">
    <w:name w:val="FollowedHyperlink"/>
    <w:basedOn w:val="Predvolenpsmoodseku"/>
    <w:rsid w:val="00A245F2"/>
    <w:rPr>
      <w:rFonts w:cs="Times New Roman"/>
      <w:color w:val="800080"/>
      <w:u w:val="single"/>
    </w:rPr>
  </w:style>
  <w:style w:type="numbering" w:customStyle="1" w:styleId="tl1">
    <w:name w:val="tl1"/>
    <w:rsid w:val="00A245F2"/>
    <w:pPr>
      <w:numPr>
        <w:numId w:val="6"/>
      </w:numPr>
    </w:pPr>
  </w:style>
  <w:style w:type="paragraph" w:customStyle="1" w:styleId="nadpis">
    <w:name w:val="nadpis"/>
    <w:basedOn w:val="Zkladntext"/>
    <w:qFormat/>
    <w:rsid w:val="00A245F2"/>
    <w:pPr>
      <w:numPr>
        <w:numId w:val="7"/>
      </w:numPr>
      <w:tabs>
        <w:tab w:val="clear" w:pos="357"/>
        <w:tab w:val="num" w:pos="-180"/>
      </w:tabs>
      <w:autoSpaceDE w:val="0"/>
      <w:autoSpaceDN w:val="0"/>
      <w:ind w:left="360" w:hanging="360"/>
    </w:pPr>
    <w:rPr>
      <w:rFonts w:eastAsia="Times New Roman"/>
      <w:b w:val="0"/>
      <w:noProof/>
      <w:szCs w:val="24"/>
    </w:rPr>
  </w:style>
  <w:style w:type="numbering" w:styleId="111111">
    <w:name w:val="Outline List 2"/>
    <w:basedOn w:val="Bezzoznamu"/>
    <w:unhideWhenUsed/>
    <w:rsid w:val="00A245F2"/>
    <w:pPr>
      <w:numPr>
        <w:numId w:val="10"/>
      </w:numPr>
    </w:pPr>
  </w:style>
  <w:style w:type="table" w:customStyle="1" w:styleId="Svtlmkatabulky1">
    <w:name w:val="Světlá mřížka tabulky1"/>
    <w:basedOn w:val="Normlnatabuka"/>
    <w:uiPriority w:val="40"/>
    <w:rsid w:val="00A245F2"/>
    <w:pPr>
      <w:spacing w:after="0" w:line="240" w:lineRule="auto"/>
    </w:pPr>
    <w:rPr>
      <w:rFonts w:ascii="Arial" w:eastAsia="Calibri" w:hAnsi="Arial" w:cs="Times New Roman"/>
      <w:lang w:eastAsia="sk-SK"/>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Down">
    <w:name w:val="Down"/>
    <w:basedOn w:val="Paragraph"/>
    <w:uiPriority w:val="99"/>
    <w:rsid w:val="00A245F2"/>
    <w:pPr>
      <w:tabs>
        <w:tab w:val="num" w:pos="432"/>
      </w:tabs>
      <w:spacing w:before="120" w:after="120"/>
      <w:ind w:left="432" w:hanging="432"/>
    </w:pPr>
    <w:rPr>
      <w:rFonts w:ascii="Tahoma" w:eastAsia="Calibri" w:hAnsi="Tahoma"/>
      <w:szCs w:val="20"/>
    </w:rPr>
  </w:style>
  <w:style w:type="character" w:customStyle="1" w:styleId="ParagraphChar1">
    <w:name w:val="Paragraph Char1"/>
    <w:link w:val="Paragraph"/>
    <w:uiPriority w:val="99"/>
    <w:locked/>
    <w:rsid w:val="00A245F2"/>
    <w:rPr>
      <w:rFonts w:ascii="Arial" w:eastAsia="Times New Roman" w:hAnsi="Arial" w:cs="Times New Roman"/>
      <w:sz w:val="20"/>
      <w:szCs w:val="24"/>
      <w:lang w:eastAsia="sk-SK"/>
    </w:rPr>
  </w:style>
  <w:style w:type="paragraph" w:customStyle="1" w:styleId="Style5">
    <w:name w:val="Style5"/>
    <w:basedOn w:val="Normlny"/>
    <w:uiPriority w:val="99"/>
    <w:rsid w:val="00A245F2"/>
    <w:pPr>
      <w:widowControl w:val="0"/>
      <w:autoSpaceDE w:val="0"/>
      <w:autoSpaceDN w:val="0"/>
      <w:adjustRightInd w:val="0"/>
      <w:spacing w:line="274" w:lineRule="exact"/>
      <w:ind w:hanging="346"/>
      <w:jc w:val="left"/>
    </w:pPr>
    <w:rPr>
      <w:rFonts w:ascii="Arial Narrow" w:hAnsi="Arial Narrow"/>
      <w:sz w:val="24"/>
    </w:rPr>
  </w:style>
  <w:style w:type="character" w:customStyle="1" w:styleId="FontStyle12">
    <w:name w:val="Font Style12"/>
    <w:uiPriority w:val="99"/>
    <w:rsid w:val="00A245F2"/>
    <w:rPr>
      <w:rFonts w:ascii="Times New Roman" w:hAnsi="Times New Roman" w:cs="Times New Roman"/>
      <w:b/>
      <w:bCs/>
      <w:i/>
      <w:iCs/>
      <w:color w:val="000000"/>
      <w:sz w:val="22"/>
      <w:szCs w:val="22"/>
    </w:rPr>
  </w:style>
  <w:style w:type="character" w:customStyle="1" w:styleId="OdsekzoznamuChar">
    <w:name w:val="Odsek zoznamu Char"/>
    <w:aliases w:val="body Char,Odsek Char,Bullet Number Char,lp1 Char,lp11 Char,List Paragraph11 Char,Bullet 1 Char,Use Case List Paragraph Char,Medium List 2 - Accent 41 Char,List Paragraph Char1,ODRAZKY PRVA UROVEN Char,Bullet List Char,FooterText Char"/>
    <w:link w:val="Odsekzoznamu"/>
    <w:uiPriority w:val="34"/>
    <w:qFormat/>
    <w:locked/>
    <w:rsid w:val="00A245F2"/>
    <w:rPr>
      <w:rFonts w:ascii="Arial" w:eastAsia="Times New Roman" w:hAnsi="Arial" w:cs="Times New Roman"/>
      <w:sz w:val="20"/>
      <w:szCs w:val="24"/>
    </w:rPr>
  </w:style>
  <w:style w:type="character" w:styleId="Vrazn">
    <w:name w:val="Strong"/>
    <w:basedOn w:val="Predvolenpsmoodseku"/>
    <w:uiPriority w:val="22"/>
    <w:qFormat/>
    <w:rsid w:val="00A245F2"/>
    <w:rPr>
      <w:b/>
      <w:bCs/>
    </w:rPr>
  </w:style>
  <w:style w:type="paragraph" w:customStyle="1" w:styleId="msonormal0">
    <w:name w:val="msonormal"/>
    <w:basedOn w:val="Normlny"/>
    <w:rsid w:val="00A245F2"/>
    <w:pPr>
      <w:spacing w:before="100" w:beforeAutospacing="1" w:after="100" w:afterAutospacing="1"/>
      <w:jc w:val="left"/>
    </w:pPr>
    <w:rPr>
      <w:rFonts w:ascii="Times New Roman" w:hAnsi="Times New Roman"/>
      <w:sz w:val="24"/>
    </w:rPr>
  </w:style>
  <w:style w:type="paragraph" w:customStyle="1" w:styleId="xl66">
    <w:name w:val="xl66"/>
    <w:basedOn w:val="Normlny"/>
    <w:rsid w:val="00A245F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Narrow" w:hAnsi="Arial Narrow"/>
      <w:sz w:val="16"/>
      <w:szCs w:val="16"/>
    </w:rPr>
  </w:style>
  <w:style w:type="paragraph" w:customStyle="1" w:styleId="xl67">
    <w:name w:val="xl67"/>
    <w:basedOn w:val="Normlny"/>
    <w:rsid w:val="00A245F2"/>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center"/>
    </w:pPr>
    <w:rPr>
      <w:rFonts w:ascii="Arial Narrow" w:hAnsi="Arial Narrow"/>
      <w:color w:val="000000"/>
      <w:sz w:val="16"/>
      <w:szCs w:val="16"/>
    </w:rPr>
  </w:style>
  <w:style w:type="paragraph" w:customStyle="1" w:styleId="xl68">
    <w:name w:val="xl68"/>
    <w:basedOn w:val="Normlny"/>
    <w:rsid w:val="00A245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color w:val="000000"/>
      <w:sz w:val="16"/>
      <w:szCs w:val="16"/>
    </w:rPr>
  </w:style>
  <w:style w:type="paragraph" w:customStyle="1" w:styleId="xl69">
    <w:name w:val="xl69"/>
    <w:basedOn w:val="Normlny"/>
    <w:rsid w:val="00A245F2"/>
    <w:pPr>
      <w:shd w:val="clear" w:color="000000" w:fill="FFFFFF"/>
      <w:spacing w:before="100" w:beforeAutospacing="1" w:after="100" w:afterAutospacing="1"/>
      <w:jc w:val="left"/>
    </w:pPr>
    <w:rPr>
      <w:rFonts w:ascii="Times New Roman" w:hAnsi="Times New Roman"/>
      <w:sz w:val="24"/>
    </w:rPr>
  </w:style>
  <w:style w:type="paragraph" w:customStyle="1" w:styleId="xl70">
    <w:name w:val="xl70"/>
    <w:basedOn w:val="Normlny"/>
    <w:rsid w:val="00A245F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Arial Narrow" w:hAnsi="Arial Narrow"/>
      <w:color w:val="000000"/>
      <w:sz w:val="16"/>
      <w:szCs w:val="16"/>
    </w:rPr>
  </w:style>
  <w:style w:type="paragraph" w:customStyle="1" w:styleId="xl71">
    <w:name w:val="xl71"/>
    <w:basedOn w:val="Normlny"/>
    <w:rsid w:val="00A245F2"/>
    <w:pPr>
      <w:pBdr>
        <w:top w:val="single" w:sz="4" w:space="0" w:color="auto"/>
        <w:left w:val="single" w:sz="4" w:space="0" w:color="auto"/>
        <w:bottom w:val="single" w:sz="4" w:space="0" w:color="auto"/>
        <w:right w:val="single" w:sz="4" w:space="0" w:color="auto"/>
      </w:pBdr>
      <w:shd w:val="clear" w:color="000000" w:fill="FFD966"/>
      <w:spacing w:before="100" w:beforeAutospacing="1" w:after="100" w:afterAutospacing="1"/>
      <w:jc w:val="center"/>
      <w:textAlignment w:val="center"/>
    </w:pPr>
    <w:rPr>
      <w:rFonts w:ascii="Arial Narrow" w:hAnsi="Arial Narrow"/>
      <w:color w:val="000000"/>
      <w:sz w:val="16"/>
      <w:szCs w:val="16"/>
    </w:rPr>
  </w:style>
  <w:style w:type="paragraph" w:customStyle="1" w:styleId="xl72">
    <w:name w:val="xl72"/>
    <w:basedOn w:val="Normlny"/>
    <w:rsid w:val="00A245F2"/>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center"/>
    </w:pPr>
    <w:rPr>
      <w:rFonts w:ascii="Arial Narrow" w:hAnsi="Arial Narrow"/>
      <w:color w:val="000000"/>
      <w:sz w:val="16"/>
      <w:szCs w:val="16"/>
    </w:rPr>
  </w:style>
  <w:style w:type="paragraph" w:customStyle="1" w:styleId="xl73">
    <w:name w:val="xl73"/>
    <w:basedOn w:val="Normlny"/>
    <w:rsid w:val="00A245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Narrow" w:hAnsi="Arial Narrow"/>
      <w:sz w:val="16"/>
      <w:szCs w:val="16"/>
    </w:rPr>
  </w:style>
  <w:style w:type="paragraph" w:customStyle="1" w:styleId="xl74">
    <w:name w:val="xl74"/>
    <w:basedOn w:val="Normlny"/>
    <w:rsid w:val="00A245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Narrow" w:hAnsi="Arial Narrow"/>
      <w:sz w:val="16"/>
      <w:szCs w:val="16"/>
    </w:rPr>
  </w:style>
  <w:style w:type="paragraph" w:customStyle="1" w:styleId="xl75">
    <w:name w:val="xl75"/>
    <w:basedOn w:val="Normlny"/>
    <w:rsid w:val="00A245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Narrow" w:hAnsi="Arial Narrow"/>
      <w:sz w:val="16"/>
      <w:szCs w:val="16"/>
    </w:rPr>
  </w:style>
  <w:style w:type="paragraph" w:customStyle="1" w:styleId="xl76">
    <w:name w:val="xl76"/>
    <w:basedOn w:val="Normlny"/>
    <w:rsid w:val="00A245F2"/>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center"/>
    </w:pPr>
    <w:rPr>
      <w:rFonts w:ascii="Arial Narrow" w:hAnsi="Arial Narrow"/>
      <w:color w:val="000000"/>
      <w:sz w:val="16"/>
      <w:szCs w:val="16"/>
    </w:rPr>
  </w:style>
  <w:style w:type="paragraph" w:customStyle="1" w:styleId="xl77">
    <w:name w:val="xl77"/>
    <w:basedOn w:val="Normlny"/>
    <w:rsid w:val="00A245F2"/>
    <w:pPr>
      <w:pBdr>
        <w:top w:val="single" w:sz="4" w:space="0" w:color="auto"/>
        <w:left w:val="single" w:sz="4" w:space="18" w:color="auto"/>
        <w:bottom w:val="single" w:sz="4" w:space="0" w:color="auto"/>
        <w:right w:val="single" w:sz="4" w:space="0" w:color="auto"/>
      </w:pBdr>
      <w:spacing w:before="100" w:beforeAutospacing="1" w:after="100" w:afterAutospacing="1"/>
      <w:ind w:firstLineChars="100" w:firstLine="100"/>
      <w:jc w:val="left"/>
      <w:textAlignment w:val="top"/>
    </w:pPr>
    <w:rPr>
      <w:rFonts w:ascii="Arial Narrow" w:hAnsi="Arial Narrow"/>
      <w:sz w:val="16"/>
      <w:szCs w:val="16"/>
    </w:rPr>
  </w:style>
  <w:style w:type="paragraph" w:customStyle="1" w:styleId="Nadpis81">
    <w:name w:val="Nadpis 81"/>
    <w:basedOn w:val="Normlny"/>
    <w:next w:val="Normlny"/>
    <w:rsid w:val="00A245F2"/>
    <w:pPr>
      <w:keepNext/>
      <w:suppressAutoHyphens/>
      <w:autoSpaceDN w:val="0"/>
      <w:jc w:val="left"/>
      <w:textAlignment w:val="baseline"/>
      <w:outlineLvl w:val="7"/>
    </w:pPr>
    <w:rPr>
      <w:rFonts w:cs="Arial"/>
      <w:kern w:val="3"/>
      <w:sz w:val="32"/>
      <w:szCs w:val="20"/>
      <w:u w:val="single"/>
      <w:lang w:eastAsia="zh-CN"/>
    </w:rPr>
  </w:style>
  <w:style w:type="character" w:customStyle="1" w:styleId="FontStyle15">
    <w:name w:val="Font Style15"/>
    <w:uiPriority w:val="99"/>
    <w:rsid w:val="00A245F2"/>
    <w:rPr>
      <w:rFonts w:ascii="Times New Roman" w:hAnsi="Times New Roman"/>
      <w:sz w:val="88"/>
    </w:rPr>
  </w:style>
  <w:style w:type="paragraph" w:customStyle="1" w:styleId="Standard">
    <w:name w:val="Standard"/>
    <w:uiPriority w:val="99"/>
    <w:rsid w:val="00A245F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extbody">
    <w:name w:val="Text body"/>
    <w:basedOn w:val="Standard"/>
    <w:rsid w:val="00A245F2"/>
    <w:pPr>
      <w:widowControl/>
      <w:jc w:val="both"/>
    </w:pPr>
    <w:rPr>
      <w:rFonts w:ascii="Arial" w:eastAsia="Times New Roman" w:hAnsi="Arial" w:cs="Arial"/>
      <w:szCs w:val="20"/>
      <w:lang w:bidi="ar-SA"/>
    </w:rPr>
  </w:style>
  <w:style w:type="paragraph" w:customStyle="1" w:styleId="CCSnormlny">
    <w:name w:val="CCS_normálny"/>
    <w:basedOn w:val="Normlny"/>
    <w:link w:val="CCSnormlnyChar"/>
    <w:rsid w:val="00A245F2"/>
    <w:pPr>
      <w:numPr>
        <w:ilvl w:val="1"/>
      </w:numPr>
      <w:tabs>
        <w:tab w:val="num" w:pos="432"/>
      </w:tabs>
      <w:autoSpaceDE w:val="0"/>
      <w:autoSpaceDN w:val="0"/>
      <w:spacing w:before="240"/>
      <w:ind w:left="432" w:hanging="432"/>
    </w:pPr>
    <w:rPr>
      <w:szCs w:val="20"/>
      <w:lang w:eastAsia="cs-CZ"/>
    </w:rPr>
  </w:style>
  <w:style w:type="character" w:customStyle="1" w:styleId="CCSnormlnyChar">
    <w:name w:val="CCS_normálny Char"/>
    <w:link w:val="CCSnormlny"/>
    <w:locked/>
    <w:rsid w:val="00A245F2"/>
    <w:rPr>
      <w:rFonts w:ascii="Arial" w:eastAsia="Times New Roman" w:hAnsi="Arial" w:cs="Times New Roman"/>
      <w:sz w:val="20"/>
      <w:szCs w:val="20"/>
      <w:lang w:eastAsia="cs-CZ"/>
    </w:rPr>
  </w:style>
  <w:style w:type="paragraph" w:customStyle="1" w:styleId="SPnadpis3">
    <w:name w:val="SP_nadpis3"/>
    <w:basedOn w:val="Normlny"/>
    <w:link w:val="SPnadpis3Char1"/>
    <w:autoRedefine/>
    <w:rsid w:val="00A245F2"/>
    <w:pPr>
      <w:numPr>
        <w:numId w:val="13"/>
      </w:numPr>
      <w:autoSpaceDE w:val="0"/>
      <w:autoSpaceDN w:val="0"/>
      <w:spacing w:before="240"/>
    </w:pPr>
    <w:rPr>
      <w:b/>
      <w:bCs/>
      <w:smallCaps/>
      <w:lang w:eastAsia="cs-CZ"/>
    </w:rPr>
  </w:style>
  <w:style w:type="character" w:customStyle="1" w:styleId="FontStyle16">
    <w:name w:val="Font Style16"/>
    <w:uiPriority w:val="99"/>
    <w:rsid w:val="00A245F2"/>
    <w:rPr>
      <w:rFonts w:ascii="Calibri" w:hAnsi="Calibri"/>
      <w:sz w:val="22"/>
    </w:rPr>
  </w:style>
  <w:style w:type="numbering" w:customStyle="1" w:styleId="WW8Num12">
    <w:name w:val="WW8Num12"/>
    <w:rsid w:val="00A245F2"/>
    <w:pPr>
      <w:numPr>
        <w:numId w:val="14"/>
      </w:numPr>
    </w:pPr>
  </w:style>
  <w:style w:type="numbering" w:customStyle="1" w:styleId="WWOutlineListStyle">
    <w:name w:val="WW_OutlineListStyle"/>
    <w:rsid w:val="00A245F2"/>
    <w:pPr>
      <w:numPr>
        <w:numId w:val="15"/>
      </w:numPr>
    </w:pPr>
  </w:style>
  <w:style w:type="paragraph" w:styleId="Popis">
    <w:name w:val="caption"/>
    <w:basedOn w:val="Normlny"/>
    <w:next w:val="Normlny"/>
    <w:qFormat/>
    <w:rsid w:val="00A245F2"/>
    <w:pPr>
      <w:tabs>
        <w:tab w:val="right" w:leader="dot" w:pos="10080"/>
      </w:tabs>
      <w:autoSpaceDE w:val="0"/>
      <w:autoSpaceDN w:val="0"/>
      <w:jc w:val="center"/>
    </w:pPr>
    <w:rPr>
      <w:rFonts w:cs="Arial"/>
      <w:b/>
      <w:bCs/>
      <w:i/>
      <w:iCs/>
      <w:szCs w:val="20"/>
      <w:lang w:eastAsia="cs-CZ"/>
    </w:rPr>
  </w:style>
  <w:style w:type="paragraph" w:styleId="Podtitul">
    <w:name w:val="Subtitle"/>
    <w:basedOn w:val="Normlny"/>
    <w:link w:val="PodtitulChar"/>
    <w:uiPriority w:val="99"/>
    <w:qFormat/>
    <w:rsid w:val="00A245F2"/>
    <w:pPr>
      <w:autoSpaceDE w:val="0"/>
      <w:autoSpaceDN w:val="0"/>
      <w:jc w:val="center"/>
    </w:pPr>
    <w:rPr>
      <w:rFonts w:ascii="Times New Roman" w:hAnsi="Times New Roman"/>
      <w:b/>
      <w:bCs/>
      <w:sz w:val="28"/>
      <w:szCs w:val="28"/>
    </w:rPr>
  </w:style>
  <w:style w:type="character" w:customStyle="1" w:styleId="PodtitulChar">
    <w:name w:val="Podtitul Char"/>
    <w:basedOn w:val="Predvolenpsmoodseku"/>
    <w:link w:val="Podtitul"/>
    <w:uiPriority w:val="99"/>
    <w:rsid w:val="00A245F2"/>
    <w:rPr>
      <w:rFonts w:ascii="Times New Roman" w:eastAsia="Times New Roman" w:hAnsi="Times New Roman" w:cs="Times New Roman"/>
      <w:b/>
      <w:bCs/>
      <w:sz w:val="28"/>
      <w:szCs w:val="28"/>
      <w:lang w:eastAsia="sk-SK"/>
    </w:rPr>
  </w:style>
  <w:style w:type="character" w:customStyle="1" w:styleId="ZkladntextChar1">
    <w:name w:val="Základný text Char1"/>
    <w:aliases w:val=" Char Char Char, Char Char1,Char Char Char,Char Char2,Základní text Char,b Char,Základný text Char Char Char,Základný text Char Char Char Char Char Char"/>
    <w:locked/>
    <w:rsid w:val="00A245F2"/>
    <w:rPr>
      <w:rFonts w:cs="Times New Roman"/>
      <w:b/>
      <w:bCs/>
      <w:lang w:eastAsia="cs-CZ"/>
    </w:rPr>
  </w:style>
  <w:style w:type="character" w:customStyle="1" w:styleId="tlNadpis5Arial11ptNiejeTunChar">
    <w:name w:val="Štýl Nadpis 5 + Arial 11 pt Nie je Tučné Char"/>
    <w:rsid w:val="00A245F2"/>
    <w:rPr>
      <w:rFonts w:ascii="Arial" w:hAnsi="Arial"/>
      <w:b/>
      <w:color w:val="808080"/>
      <w:sz w:val="28"/>
      <w:lang w:val="sk-SK" w:eastAsia="sk-SK"/>
    </w:rPr>
  </w:style>
  <w:style w:type="paragraph" w:customStyle="1" w:styleId="SPnadpis1">
    <w:name w:val="SP_nadpis1"/>
    <w:basedOn w:val="Normlny"/>
    <w:rsid w:val="00A245F2"/>
    <w:pPr>
      <w:autoSpaceDE w:val="0"/>
      <w:autoSpaceDN w:val="0"/>
      <w:spacing w:before="240"/>
      <w:jc w:val="center"/>
    </w:pPr>
    <w:rPr>
      <w:rFonts w:cs="Arial"/>
      <w:sz w:val="24"/>
      <w:lang w:eastAsia="cs-CZ"/>
    </w:rPr>
  </w:style>
  <w:style w:type="paragraph" w:customStyle="1" w:styleId="SPnadpis2">
    <w:name w:val="SP_nadpis2"/>
    <w:basedOn w:val="SPnadpis1"/>
    <w:rsid w:val="00A245F2"/>
  </w:style>
  <w:style w:type="character" w:customStyle="1" w:styleId="SPnadpis3Char1">
    <w:name w:val="SP_nadpis3 Char1"/>
    <w:link w:val="SPnadpis3"/>
    <w:locked/>
    <w:rsid w:val="00A245F2"/>
    <w:rPr>
      <w:rFonts w:ascii="Arial" w:eastAsia="Times New Roman" w:hAnsi="Arial" w:cs="Times New Roman"/>
      <w:b/>
      <w:bCs/>
      <w:smallCaps/>
      <w:sz w:val="20"/>
      <w:szCs w:val="24"/>
      <w:lang w:eastAsia="cs-CZ"/>
    </w:rPr>
  </w:style>
  <w:style w:type="paragraph" w:customStyle="1" w:styleId="SPnadpis0">
    <w:name w:val="SP_nadpis0"/>
    <w:basedOn w:val="SPnadpis1"/>
    <w:rsid w:val="00A245F2"/>
  </w:style>
  <w:style w:type="paragraph" w:styleId="Obsah4">
    <w:name w:val="toc 4"/>
    <w:basedOn w:val="Normlny"/>
    <w:next w:val="Normlny"/>
    <w:autoRedefine/>
    <w:uiPriority w:val="39"/>
    <w:rsid w:val="00A245F2"/>
    <w:pPr>
      <w:tabs>
        <w:tab w:val="left" w:pos="1080"/>
        <w:tab w:val="right" w:leader="dot" w:pos="9883"/>
      </w:tabs>
      <w:autoSpaceDE w:val="0"/>
      <w:autoSpaceDN w:val="0"/>
      <w:ind w:left="600"/>
      <w:jc w:val="left"/>
    </w:pPr>
    <w:rPr>
      <w:rFonts w:cs="Arial"/>
      <w:color w:val="808080"/>
      <w:sz w:val="18"/>
      <w:szCs w:val="18"/>
      <w:lang w:eastAsia="cs-CZ"/>
    </w:rPr>
  </w:style>
  <w:style w:type="paragraph" w:customStyle="1" w:styleId="SSCnadpis3">
    <w:name w:val="SSC_nadpis3"/>
    <w:basedOn w:val="Normlny"/>
    <w:link w:val="SSCnadpis3Char"/>
    <w:rsid w:val="00A245F2"/>
    <w:pPr>
      <w:tabs>
        <w:tab w:val="num" w:pos="432"/>
      </w:tabs>
      <w:autoSpaceDE w:val="0"/>
      <w:autoSpaceDN w:val="0"/>
      <w:spacing w:before="240"/>
      <w:ind w:left="432" w:hanging="432"/>
    </w:pPr>
    <w:rPr>
      <w:b/>
      <w:bCs/>
      <w:smallCaps/>
      <w:szCs w:val="20"/>
      <w:lang w:eastAsia="cs-CZ"/>
    </w:rPr>
  </w:style>
  <w:style w:type="paragraph" w:customStyle="1" w:styleId="SSCnorm2">
    <w:name w:val="SSC_norm_2"/>
    <w:basedOn w:val="CCSnormlny"/>
    <w:link w:val="SSCnorm2Char"/>
    <w:rsid w:val="00A245F2"/>
    <w:pPr>
      <w:numPr>
        <w:ilvl w:val="0"/>
      </w:numPr>
      <w:tabs>
        <w:tab w:val="num" w:pos="432"/>
      </w:tabs>
      <w:ind w:left="720" w:hanging="360"/>
    </w:pPr>
  </w:style>
  <w:style w:type="character" w:customStyle="1" w:styleId="SSCnorm2Char">
    <w:name w:val="SSC_norm_2 Char"/>
    <w:link w:val="SSCnorm2"/>
    <w:locked/>
    <w:rsid w:val="00A245F2"/>
    <w:rPr>
      <w:rFonts w:ascii="Arial" w:eastAsia="Times New Roman" w:hAnsi="Arial" w:cs="Times New Roman"/>
      <w:sz w:val="20"/>
      <w:szCs w:val="20"/>
      <w:lang w:eastAsia="cs-CZ"/>
    </w:rPr>
  </w:style>
  <w:style w:type="paragraph" w:customStyle="1" w:styleId="tlSSCnadpis3Pred6pt">
    <w:name w:val="Štýl SSC_nadpis3 + Pred:  6 pt"/>
    <w:basedOn w:val="SSCnadpis3"/>
    <w:rsid w:val="00A245F2"/>
  </w:style>
  <w:style w:type="character" w:customStyle="1" w:styleId="FontStyle14">
    <w:name w:val="Font Style14"/>
    <w:rsid w:val="00A245F2"/>
    <w:rPr>
      <w:rFonts w:ascii="Times New Roman" w:hAnsi="Times New Roman"/>
      <w:b/>
      <w:sz w:val="20"/>
    </w:rPr>
  </w:style>
  <w:style w:type="paragraph" w:customStyle="1" w:styleId="BodyText22">
    <w:name w:val="Body Text 22"/>
    <w:basedOn w:val="Normlny"/>
    <w:rsid w:val="00A245F2"/>
    <w:pPr>
      <w:tabs>
        <w:tab w:val="left" w:pos="900"/>
      </w:tabs>
      <w:ind w:left="900"/>
    </w:pPr>
    <w:rPr>
      <w:rFonts w:ascii="Times New Roman" w:hAnsi="Times New Roman"/>
      <w:szCs w:val="20"/>
    </w:rPr>
  </w:style>
  <w:style w:type="paragraph" w:styleId="Zoznamsodrkami">
    <w:name w:val="List Bullet"/>
    <w:basedOn w:val="Normlny"/>
    <w:autoRedefine/>
    <w:uiPriority w:val="99"/>
    <w:rsid w:val="00A245F2"/>
    <w:pPr>
      <w:spacing w:before="120"/>
    </w:pPr>
    <w:rPr>
      <w:rFonts w:cs="Arial"/>
      <w:szCs w:val="20"/>
      <w:lang w:eastAsia="en-GB"/>
    </w:rPr>
  </w:style>
  <w:style w:type="paragraph" w:customStyle="1" w:styleId="tltlSSCnorm2Tun1Kapitlky">
    <w:name w:val="Štýl Štýl SSC_norm_2 + Tučné1 + Kapitálky"/>
    <w:basedOn w:val="Normlny"/>
    <w:link w:val="tltlSSCnorm2Tun1KapitlkyChar"/>
    <w:uiPriority w:val="99"/>
    <w:rsid w:val="00A245F2"/>
    <w:pPr>
      <w:numPr>
        <w:ilvl w:val="2"/>
        <w:numId w:val="16"/>
      </w:numPr>
      <w:tabs>
        <w:tab w:val="left" w:pos="567"/>
      </w:tabs>
      <w:autoSpaceDE w:val="0"/>
      <w:autoSpaceDN w:val="0"/>
      <w:spacing w:before="240"/>
    </w:pPr>
    <w:rPr>
      <w:b/>
      <w:bCs/>
      <w:szCs w:val="20"/>
      <w:lang w:eastAsia="cs-CZ"/>
    </w:rPr>
  </w:style>
  <w:style w:type="character" w:customStyle="1" w:styleId="tltlSSCnorm2Tun1KapitlkyChar">
    <w:name w:val="Štýl Štýl SSC_norm_2 + Tučné1 + Kapitálky Char"/>
    <w:link w:val="tltlSSCnorm2Tun1Kapitlky"/>
    <w:uiPriority w:val="99"/>
    <w:locked/>
    <w:rsid w:val="00A245F2"/>
    <w:rPr>
      <w:rFonts w:ascii="Arial" w:eastAsia="Times New Roman" w:hAnsi="Arial" w:cs="Times New Roman"/>
      <w:b/>
      <w:bCs/>
      <w:sz w:val="20"/>
      <w:szCs w:val="20"/>
      <w:lang w:eastAsia="cs-CZ"/>
    </w:rPr>
  </w:style>
  <w:style w:type="paragraph" w:customStyle="1" w:styleId="wazzabeznytext">
    <w:name w:val="wazza_bezny text"/>
    <w:basedOn w:val="CCSnormlny"/>
    <w:qFormat/>
    <w:rsid w:val="00A245F2"/>
    <w:pPr>
      <w:tabs>
        <w:tab w:val="clear" w:pos="432"/>
        <w:tab w:val="num" w:pos="576"/>
      </w:tabs>
      <w:spacing w:before="120"/>
      <w:ind w:left="576" w:hanging="576"/>
    </w:pPr>
  </w:style>
  <w:style w:type="paragraph" w:styleId="Textpoznmkypodiarou">
    <w:name w:val="footnote text"/>
    <w:aliases w:val="Text poznámky pod čiarou 007,_Poznámka pod čiarou"/>
    <w:basedOn w:val="Normlny"/>
    <w:link w:val="TextpoznmkypodiarouChar"/>
    <w:uiPriority w:val="99"/>
    <w:rsid w:val="00A245F2"/>
    <w:pPr>
      <w:jc w:val="left"/>
    </w:pPr>
    <w:rPr>
      <w:rFonts w:ascii="Times New Roman" w:hAnsi="Times New Roman"/>
      <w:szCs w:val="20"/>
      <w:lang w:eastAsia="cs-CZ"/>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A245F2"/>
    <w:rPr>
      <w:rFonts w:ascii="Times New Roman" w:eastAsia="Times New Roman" w:hAnsi="Times New Roman" w:cs="Times New Roman"/>
      <w:sz w:val="20"/>
      <w:szCs w:val="20"/>
      <w:lang w:eastAsia="cs-CZ"/>
    </w:rPr>
  </w:style>
  <w:style w:type="character" w:styleId="Odkaznapoznmkupodiarou">
    <w:name w:val="footnote reference"/>
    <w:uiPriority w:val="99"/>
    <w:rsid w:val="00A245F2"/>
    <w:rPr>
      <w:rFonts w:cs="Times New Roman"/>
      <w:vertAlign w:val="superscript"/>
    </w:rPr>
  </w:style>
  <w:style w:type="paragraph" w:customStyle="1" w:styleId="Nadpis0">
    <w:name w:val="Nadpis"/>
    <w:basedOn w:val="Normlny"/>
    <w:next w:val="Normlny"/>
    <w:rsid w:val="00A245F2"/>
    <w:pPr>
      <w:keepNext/>
      <w:keepLines/>
      <w:spacing w:after="360"/>
    </w:pPr>
    <w:rPr>
      <w:rFonts w:cs="Arial"/>
      <w:b/>
      <w:bCs/>
      <w:caps/>
      <w:sz w:val="24"/>
    </w:rPr>
  </w:style>
  <w:style w:type="paragraph" w:customStyle="1" w:styleId="Style9">
    <w:name w:val="Style9"/>
    <w:basedOn w:val="Normlny"/>
    <w:uiPriority w:val="99"/>
    <w:rsid w:val="00A245F2"/>
    <w:pPr>
      <w:widowControl w:val="0"/>
      <w:autoSpaceDE w:val="0"/>
      <w:autoSpaceDN w:val="0"/>
      <w:adjustRightInd w:val="0"/>
      <w:spacing w:line="1060" w:lineRule="exact"/>
      <w:ind w:firstLine="2220"/>
    </w:pPr>
    <w:rPr>
      <w:rFonts w:ascii="Times New Roman" w:hAnsi="Times New Roman"/>
      <w:sz w:val="24"/>
    </w:rPr>
  </w:style>
  <w:style w:type="paragraph" w:customStyle="1" w:styleId="Style4">
    <w:name w:val="Style4"/>
    <w:basedOn w:val="Normlny"/>
    <w:uiPriority w:val="99"/>
    <w:rsid w:val="00A245F2"/>
    <w:pPr>
      <w:widowControl w:val="0"/>
      <w:autoSpaceDE w:val="0"/>
      <w:autoSpaceDN w:val="0"/>
      <w:adjustRightInd w:val="0"/>
      <w:jc w:val="left"/>
    </w:pPr>
    <w:rPr>
      <w:rFonts w:ascii="Times New Roman" w:hAnsi="Times New Roman"/>
      <w:sz w:val="24"/>
    </w:rPr>
  </w:style>
  <w:style w:type="character" w:customStyle="1" w:styleId="FontStyle32">
    <w:name w:val="Font Style32"/>
    <w:rsid w:val="00A245F2"/>
    <w:rPr>
      <w:rFonts w:ascii="Times New Roman" w:hAnsi="Times New Roman"/>
      <w:sz w:val="22"/>
    </w:rPr>
  </w:style>
  <w:style w:type="character" w:customStyle="1" w:styleId="FontStyle48">
    <w:name w:val="Font Style48"/>
    <w:uiPriority w:val="99"/>
    <w:rsid w:val="00A245F2"/>
    <w:rPr>
      <w:rFonts w:ascii="Times New Roman" w:hAnsi="Times New Roman"/>
      <w:sz w:val="22"/>
    </w:rPr>
  </w:style>
  <w:style w:type="paragraph" w:customStyle="1" w:styleId="SSCbenytext">
    <w:name w:val="SSC_bežny text"/>
    <w:basedOn w:val="CCSnormlny"/>
    <w:link w:val="SSCbenytextChar"/>
    <w:uiPriority w:val="99"/>
    <w:rsid w:val="00A245F2"/>
    <w:pPr>
      <w:numPr>
        <w:ilvl w:val="0"/>
      </w:numPr>
      <w:tabs>
        <w:tab w:val="num" w:pos="432"/>
      </w:tabs>
      <w:spacing w:before="120"/>
      <w:ind w:left="720" w:hanging="432"/>
    </w:pPr>
  </w:style>
  <w:style w:type="character" w:customStyle="1" w:styleId="SSCbenytextChar">
    <w:name w:val="SSC_bežny text Char"/>
    <w:link w:val="SSCbenytext"/>
    <w:uiPriority w:val="99"/>
    <w:locked/>
    <w:rsid w:val="00A245F2"/>
    <w:rPr>
      <w:rFonts w:ascii="Arial" w:eastAsia="Times New Roman" w:hAnsi="Arial" w:cs="Times New Roman"/>
      <w:sz w:val="20"/>
      <w:szCs w:val="20"/>
      <w:lang w:eastAsia="cs-CZ"/>
    </w:rPr>
  </w:style>
  <w:style w:type="character" w:customStyle="1" w:styleId="apple-converted-space">
    <w:name w:val="apple-converted-space"/>
    <w:rsid w:val="00A245F2"/>
  </w:style>
  <w:style w:type="paragraph" w:customStyle="1" w:styleId="Style1">
    <w:name w:val="Style1"/>
    <w:basedOn w:val="Normlny"/>
    <w:uiPriority w:val="99"/>
    <w:rsid w:val="00A245F2"/>
    <w:pPr>
      <w:widowControl w:val="0"/>
      <w:autoSpaceDE w:val="0"/>
      <w:autoSpaceDN w:val="0"/>
      <w:adjustRightInd w:val="0"/>
      <w:jc w:val="left"/>
    </w:pPr>
    <w:rPr>
      <w:rFonts w:ascii="Times New Roman" w:hAnsi="Times New Roman"/>
      <w:sz w:val="24"/>
    </w:rPr>
  </w:style>
  <w:style w:type="paragraph" w:customStyle="1" w:styleId="Style3">
    <w:name w:val="Style3"/>
    <w:basedOn w:val="Normlny"/>
    <w:rsid w:val="00A245F2"/>
    <w:pPr>
      <w:widowControl w:val="0"/>
      <w:autoSpaceDE w:val="0"/>
      <w:autoSpaceDN w:val="0"/>
      <w:adjustRightInd w:val="0"/>
      <w:spacing w:line="259" w:lineRule="exact"/>
    </w:pPr>
    <w:rPr>
      <w:rFonts w:ascii="Times New Roman" w:hAnsi="Times New Roman"/>
      <w:sz w:val="24"/>
    </w:rPr>
  </w:style>
  <w:style w:type="paragraph" w:customStyle="1" w:styleId="Style8">
    <w:name w:val="Style8"/>
    <w:basedOn w:val="Normlny"/>
    <w:rsid w:val="00A245F2"/>
    <w:pPr>
      <w:widowControl w:val="0"/>
      <w:autoSpaceDE w:val="0"/>
      <w:autoSpaceDN w:val="0"/>
      <w:adjustRightInd w:val="0"/>
      <w:spacing w:line="259" w:lineRule="exact"/>
      <w:jc w:val="right"/>
    </w:pPr>
    <w:rPr>
      <w:rFonts w:ascii="Times New Roman" w:hAnsi="Times New Roman"/>
      <w:sz w:val="24"/>
    </w:rPr>
  </w:style>
  <w:style w:type="paragraph" w:customStyle="1" w:styleId="Style19">
    <w:name w:val="Style19"/>
    <w:basedOn w:val="Normlny"/>
    <w:rsid w:val="00A245F2"/>
    <w:pPr>
      <w:widowControl w:val="0"/>
      <w:autoSpaceDE w:val="0"/>
      <w:autoSpaceDN w:val="0"/>
      <w:adjustRightInd w:val="0"/>
      <w:spacing w:line="278" w:lineRule="exact"/>
    </w:pPr>
    <w:rPr>
      <w:rFonts w:ascii="Times New Roman" w:hAnsi="Times New Roman"/>
      <w:sz w:val="24"/>
    </w:rPr>
  </w:style>
  <w:style w:type="paragraph" w:customStyle="1" w:styleId="Style33">
    <w:name w:val="Style33"/>
    <w:basedOn w:val="Normlny"/>
    <w:rsid w:val="00A245F2"/>
    <w:pPr>
      <w:widowControl w:val="0"/>
      <w:autoSpaceDE w:val="0"/>
      <w:autoSpaceDN w:val="0"/>
      <w:adjustRightInd w:val="0"/>
      <w:spacing w:line="271" w:lineRule="exact"/>
      <w:ind w:hanging="422"/>
    </w:pPr>
    <w:rPr>
      <w:rFonts w:ascii="Times New Roman" w:hAnsi="Times New Roman"/>
      <w:sz w:val="24"/>
    </w:rPr>
  </w:style>
  <w:style w:type="paragraph" w:customStyle="1" w:styleId="Style37">
    <w:name w:val="Style37"/>
    <w:basedOn w:val="Normlny"/>
    <w:rsid w:val="00A245F2"/>
    <w:pPr>
      <w:widowControl w:val="0"/>
      <w:autoSpaceDE w:val="0"/>
      <w:autoSpaceDN w:val="0"/>
      <w:adjustRightInd w:val="0"/>
      <w:spacing w:line="276" w:lineRule="exact"/>
      <w:ind w:hanging="283"/>
    </w:pPr>
    <w:rPr>
      <w:rFonts w:ascii="Times New Roman" w:hAnsi="Times New Roman"/>
      <w:sz w:val="24"/>
    </w:rPr>
  </w:style>
  <w:style w:type="paragraph" w:customStyle="1" w:styleId="Style40">
    <w:name w:val="Style40"/>
    <w:basedOn w:val="Normlny"/>
    <w:rsid w:val="00A245F2"/>
    <w:pPr>
      <w:widowControl w:val="0"/>
      <w:autoSpaceDE w:val="0"/>
      <w:autoSpaceDN w:val="0"/>
      <w:adjustRightInd w:val="0"/>
      <w:spacing w:line="274" w:lineRule="exact"/>
    </w:pPr>
    <w:rPr>
      <w:rFonts w:ascii="Times New Roman" w:hAnsi="Times New Roman"/>
      <w:sz w:val="24"/>
    </w:rPr>
  </w:style>
  <w:style w:type="paragraph" w:customStyle="1" w:styleId="Style43">
    <w:name w:val="Style43"/>
    <w:basedOn w:val="Normlny"/>
    <w:rsid w:val="00A245F2"/>
    <w:pPr>
      <w:widowControl w:val="0"/>
      <w:autoSpaceDE w:val="0"/>
      <w:autoSpaceDN w:val="0"/>
      <w:adjustRightInd w:val="0"/>
      <w:spacing w:line="274" w:lineRule="exact"/>
      <w:jc w:val="left"/>
    </w:pPr>
    <w:rPr>
      <w:rFonts w:ascii="Times New Roman" w:hAnsi="Times New Roman"/>
      <w:sz w:val="24"/>
    </w:rPr>
  </w:style>
  <w:style w:type="character" w:customStyle="1" w:styleId="FontStyle46">
    <w:name w:val="Font Style46"/>
    <w:rsid w:val="00A245F2"/>
    <w:rPr>
      <w:rFonts w:ascii="Times New Roman" w:hAnsi="Times New Roman"/>
      <w:b/>
      <w:sz w:val="22"/>
    </w:rPr>
  </w:style>
  <w:style w:type="character" w:customStyle="1" w:styleId="FontStyle51">
    <w:name w:val="Font Style51"/>
    <w:rsid w:val="00A245F2"/>
    <w:rPr>
      <w:rFonts w:ascii="Times New Roman" w:hAnsi="Times New Roman"/>
      <w:b/>
      <w:sz w:val="26"/>
    </w:rPr>
  </w:style>
  <w:style w:type="paragraph" w:customStyle="1" w:styleId="Style7">
    <w:name w:val="Style7"/>
    <w:basedOn w:val="Normlny"/>
    <w:rsid w:val="00A245F2"/>
    <w:pPr>
      <w:widowControl w:val="0"/>
      <w:autoSpaceDE w:val="0"/>
      <w:autoSpaceDN w:val="0"/>
      <w:adjustRightInd w:val="0"/>
    </w:pPr>
    <w:rPr>
      <w:rFonts w:ascii="Times New Roman" w:hAnsi="Times New Roman"/>
      <w:sz w:val="24"/>
    </w:rPr>
  </w:style>
  <w:style w:type="paragraph" w:customStyle="1" w:styleId="Style28">
    <w:name w:val="Style28"/>
    <w:basedOn w:val="Normlny"/>
    <w:rsid w:val="00A245F2"/>
    <w:pPr>
      <w:widowControl w:val="0"/>
      <w:autoSpaceDE w:val="0"/>
      <w:autoSpaceDN w:val="0"/>
      <w:adjustRightInd w:val="0"/>
      <w:jc w:val="center"/>
    </w:pPr>
    <w:rPr>
      <w:rFonts w:ascii="Times New Roman" w:hAnsi="Times New Roman"/>
      <w:sz w:val="24"/>
    </w:rPr>
  </w:style>
  <w:style w:type="paragraph" w:customStyle="1" w:styleId="Style13">
    <w:name w:val="Style13"/>
    <w:basedOn w:val="Normlny"/>
    <w:rsid w:val="00A245F2"/>
    <w:pPr>
      <w:widowControl w:val="0"/>
      <w:autoSpaceDE w:val="0"/>
      <w:autoSpaceDN w:val="0"/>
      <w:adjustRightInd w:val="0"/>
      <w:jc w:val="center"/>
    </w:pPr>
    <w:rPr>
      <w:rFonts w:ascii="Times New Roman" w:hAnsi="Times New Roman"/>
      <w:sz w:val="24"/>
    </w:rPr>
  </w:style>
  <w:style w:type="paragraph" w:customStyle="1" w:styleId="Style25">
    <w:name w:val="Style25"/>
    <w:basedOn w:val="Normlny"/>
    <w:rsid w:val="00A245F2"/>
    <w:pPr>
      <w:widowControl w:val="0"/>
      <w:autoSpaceDE w:val="0"/>
      <w:autoSpaceDN w:val="0"/>
      <w:adjustRightInd w:val="0"/>
      <w:spacing w:line="276" w:lineRule="exact"/>
      <w:ind w:hanging="418"/>
    </w:pPr>
    <w:rPr>
      <w:rFonts w:ascii="Times New Roman" w:hAnsi="Times New Roman"/>
      <w:sz w:val="24"/>
    </w:rPr>
  </w:style>
  <w:style w:type="paragraph" w:customStyle="1" w:styleId="Style32">
    <w:name w:val="Style32"/>
    <w:basedOn w:val="Normlny"/>
    <w:rsid w:val="00A245F2"/>
    <w:pPr>
      <w:widowControl w:val="0"/>
      <w:autoSpaceDE w:val="0"/>
      <w:autoSpaceDN w:val="0"/>
      <w:adjustRightInd w:val="0"/>
      <w:spacing w:line="283" w:lineRule="exact"/>
      <w:ind w:hanging="658"/>
      <w:jc w:val="left"/>
    </w:pPr>
    <w:rPr>
      <w:rFonts w:ascii="Times New Roman" w:hAnsi="Times New Roman"/>
      <w:sz w:val="24"/>
    </w:rPr>
  </w:style>
  <w:style w:type="paragraph" w:customStyle="1" w:styleId="Style41">
    <w:name w:val="Style41"/>
    <w:basedOn w:val="Normlny"/>
    <w:rsid w:val="00A245F2"/>
    <w:pPr>
      <w:widowControl w:val="0"/>
      <w:autoSpaceDE w:val="0"/>
      <w:autoSpaceDN w:val="0"/>
      <w:adjustRightInd w:val="0"/>
      <w:spacing w:line="278" w:lineRule="exact"/>
      <w:ind w:hanging="1118"/>
      <w:jc w:val="left"/>
    </w:pPr>
    <w:rPr>
      <w:rFonts w:ascii="Times New Roman" w:hAnsi="Times New Roman"/>
      <w:sz w:val="24"/>
    </w:rPr>
  </w:style>
  <w:style w:type="character" w:customStyle="1" w:styleId="FontStyle52">
    <w:name w:val="Font Style52"/>
    <w:rsid w:val="00A245F2"/>
    <w:rPr>
      <w:rFonts w:ascii="Candara" w:hAnsi="Candara"/>
      <w:spacing w:val="-10"/>
      <w:sz w:val="32"/>
    </w:rPr>
  </w:style>
  <w:style w:type="paragraph" w:customStyle="1" w:styleId="Style2">
    <w:name w:val="Style2"/>
    <w:basedOn w:val="Normlny"/>
    <w:rsid w:val="00A245F2"/>
    <w:pPr>
      <w:widowControl w:val="0"/>
      <w:autoSpaceDE w:val="0"/>
      <w:autoSpaceDN w:val="0"/>
      <w:adjustRightInd w:val="0"/>
    </w:pPr>
    <w:rPr>
      <w:rFonts w:ascii="Times New Roman" w:hAnsi="Times New Roman"/>
      <w:sz w:val="24"/>
    </w:rPr>
  </w:style>
  <w:style w:type="paragraph" w:customStyle="1" w:styleId="Style17">
    <w:name w:val="Style17"/>
    <w:basedOn w:val="Normlny"/>
    <w:rsid w:val="00A245F2"/>
    <w:pPr>
      <w:widowControl w:val="0"/>
      <w:autoSpaceDE w:val="0"/>
      <w:autoSpaceDN w:val="0"/>
      <w:adjustRightInd w:val="0"/>
      <w:spacing w:line="240" w:lineRule="exact"/>
      <w:jc w:val="left"/>
    </w:pPr>
    <w:rPr>
      <w:rFonts w:ascii="Times New Roman" w:hAnsi="Times New Roman"/>
      <w:sz w:val="24"/>
    </w:rPr>
  </w:style>
  <w:style w:type="paragraph" w:customStyle="1" w:styleId="Style22">
    <w:name w:val="Style22"/>
    <w:basedOn w:val="Normlny"/>
    <w:rsid w:val="00A245F2"/>
    <w:pPr>
      <w:widowControl w:val="0"/>
      <w:autoSpaceDE w:val="0"/>
      <w:autoSpaceDN w:val="0"/>
      <w:adjustRightInd w:val="0"/>
      <w:jc w:val="left"/>
    </w:pPr>
    <w:rPr>
      <w:rFonts w:ascii="Times New Roman" w:hAnsi="Times New Roman"/>
      <w:sz w:val="24"/>
    </w:rPr>
  </w:style>
  <w:style w:type="character" w:customStyle="1" w:styleId="FontStyle58">
    <w:name w:val="Font Style58"/>
    <w:rsid w:val="00A245F2"/>
    <w:rPr>
      <w:rFonts w:ascii="Times New Roman" w:hAnsi="Times New Roman"/>
      <w:i/>
      <w:sz w:val="22"/>
    </w:rPr>
  </w:style>
  <w:style w:type="character" w:customStyle="1" w:styleId="FontStyle62">
    <w:name w:val="Font Style62"/>
    <w:rsid w:val="00A245F2"/>
    <w:rPr>
      <w:rFonts w:ascii="Times New Roman" w:hAnsi="Times New Roman"/>
      <w:sz w:val="18"/>
    </w:rPr>
  </w:style>
  <w:style w:type="paragraph" w:customStyle="1" w:styleId="Revzia1">
    <w:name w:val="Revízia1"/>
    <w:hidden/>
    <w:semiHidden/>
    <w:rsid w:val="00A245F2"/>
    <w:pPr>
      <w:spacing w:after="0" w:line="240" w:lineRule="auto"/>
    </w:pPr>
    <w:rPr>
      <w:rFonts w:ascii="Times New Roman" w:eastAsia="Times New Roman" w:hAnsi="Times New Roman" w:cs="Times New Roman"/>
      <w:sz w:val="20"/>
      <w:szCs w:val="20"/>
      <w:lang w:eastAsia="cs-CZ"/>
    </w:rPr>
  </w:style>
  <w:style w:type="character" w:customStyle="1" w:styleId="FontStyle33">
    <w:name w:val="Font Style33"/>
    <w:rsid w:val="00A245F2"/>
    <w:rPr>
      <w:rFonts w:ascii="Bookman Old Style" w:hAnsi="Bookman Old Style"/>
      <w:sz w:val="12"/>
    </w:rPr>
  </w:style>
  <w:style w:type="paragraph" w:customStyle="1" w:styleId="wazzatext">
    <w:name w:val="wazza_text"/>
    <w:basedOn w:val="Normlny"/>
    <w:qFormat/>
    <w:rsid w:val="00A245F2"/>
    <w:pPr>
      <w:numPr>
        <w:numId w:val="17"/>
      </w:numPr>
      <w:spacing w:before="120"/>
    </w:pPr>
    <w:rPr>
      <w:rFonts w:cs="Arial"/>
      <w:szCs w:val="20"/>
    </w:rPr>
  </w:style>
  <w:style w:type="paragraph" w:customStyle="1" w:styleId="Style16">
    <w:name w:val="Style16"/>
    <w:basedOn w:val="Normlny"/>
    <w:rsid w:val="00A245F2"/>
    <w:pPr>
      <w:widowControl w:val="0"/>
      <w:autoSpaceDE w:val="0"/>
      <w:autoSpaceDN w:val="0"/>
      <w:adjustRightInd w:val="0"/>
      <w:jc w:val="left"/>
    </w:pPr>
    <w:rPr>
      <w:rFonts w:ascii="Bookman Old Style" w:hAnsi="Bookman Old Style" w:cs="Bookman Old Style"/>
      <w:sz w:val="24"/>
    </w:rPr>
  </w:style>
  <w:style w:type="paragraph" w:customStyle="1" w:styleId="Style23">
    <w:name w:val="Style23"/>
    <w:basedOn w:val="Normlny"/>
    <w:rsid w:val="00A245F2"/>
    <w:pPr>
      <w:widowControl w:val="0"/>
      <w:autoSpaceDE w:val="0"/>
      <w:autoSpaceDN w:val="0"/>
      <w:adjustRightInd w:val="0"/>
      <w:spacing w:line="158" w:lineRule="exact"/>
      <w:jc w:val="left"/>
    </w:pPr>
    <w:rPr>
      <w:rFonts w:ascii="Bookman Old Style" w:hAnsi="Bookman Old Style" w:cs="Bookman Old Style"/>
      <w:sz w:val="24"/>
    </w:rPr>
  </w:style>
  <w:style w:type="paragraph" w:customStyle="1" w:styleId="Style24">
    <w:name w:val="Style24"/>
    <w:basedOn w:val="Normlny"/>
    <w:rsid w:val="00A245F2"/>
    <w:pPr>
      <w:widowControl w:val="0"/>
      <w:autoSpaceDE w:val="0"/>
      <w:autoSpaceDN w:val="0"/>
      <w:adjustRightInd w:val="0"/>
      <w:jc w:val="left"/>
    </w:pPr>
    <w:rPr>
      <w:rFonts w:ascii="Bookman Old Style" w:hAnsi="Bookman Old Style" w:cs="Bookman Old Style"/>
      <w:sz w:val="24"/>
    </w:rPr>
  </w:style>
  <w:style w:type="paragraph" w:customStyle="1" w:styleId="Style26">
    <w:name w:val="Style26"/>
    <w:basedOn w:val="Normlny"/>
    <w:rsid w:val="00A245F2"/>
    <w:pPr>
      <w:widowControl w:val="0"/>
      <w:autoSpaceDE w:val="0"/>
      <w:autoSpaceDN w:val="0"/>
      <w:adjustRightInd w:val="0"/>
      <w:spacing w:line="205" w:lineRule="exact"/>
      <w:jc w:val="left"/>
    </w:pPr>
    <w:rPr>
      <w:rFonts w:ascii="Bookman Old Style" w:hAnsi="Bookman Old Style" w:cs="Bookman Old Style"/>
      <w:sz w:val="24"/>
    </w:rPr>
  </w:style>
  <w:style w:type="character" w:customStyle="1" w:styleId="FontStyle34">
    <w:name w:val="Font Style34"/>
    <w:rsid w:val="00A245F2"/>
    <w:rPr>
      <w:rFonts w:ascii="Book Antiqua" w:hAnsi="Book Antiqua"/>
      <w:b/>
      <w:sz w:val="14"/>
    </w:rPr>
  </w:style>
  <w:style w:type="character" w:customStyle="1" w:styleId="FontStyle37">
    <w:name w:val="Font Style37"/>
    <w:rsid w:val="00A245F2"/>
    <w:rPr>
      <w:rFonts w:ascii="Bookman Old Style" w:hAnsi="Bookman Old Style"/>
      <w:b/>
      <w:i/>
      <w:sz w:val="10"/>
    </w:rPr>
  </w:style>
  <w:style w:type="character" w:customStyle="1" w:styleId="FontStyle41">
    <w:name w:val="Font Style41"/>
    <w:rsid w:val="00A245F2"/>
    <w:rPr>
      <w:rFonts w:ascii="Bookman Old Style" w:hAnsi="Bookman Old Style"/>
      <w:i/>
      <w:sz w:val="12"/>
    </w:rPr>
  </w:style>
  <w:style w:type="character" w:customStyle="1" w:styleId="FontStyle42">
    <w:name w:val="Font Style42"/>
    <w:rsid w:val="00A245F2"/>
    <w:rPr>
      <w:rFonts w:ascii="Bookman Old Style" w:hAnsi="Bookman Old Style"/>
      <w:b/>
      <w:i/>
      <w:sz w:val="8"/>
    </w:rPr>
  </w:style>
  <w:style w:type="character" w:customStyle="1" w:styleId="FontStyle43">
    <w:name w:val="Font Style43"/>
    <w:rsid w:val="00A245F2"/>
    <w:rPr>
      <w:rFonts w:ascii="Bookman Old Style" w:hAnsi="Bookman Old Style"/>
      <w:sz w:val="20"/>
    </w:rPr>
  </w:style>
  <w:style w:type="paragraph" w:customStyle="1" w:styleId="SSCnadpis0">
    <w:name w:val="SSC_nadpis0"/>
    <w:basedOn w:val="SPnadpis0"/>
    <w:rsid w:val="00A245F2"/>
    <w:pPr>
      <w:spacing w:before="120"/>
      <w:jc w:val="right"/>
    </w:pPr>
    <w:rPr>
      <w:b/>
      <w:bCs/>
      <w:caps/>
      <w:color w:val="808080"/>
    </w:rPr>
  </w:style>
  <w:style w:type="paragraph" w:customStyle="1" w:styleId="wazza03">
    <w:name w:val="wazza_03"/>
    <w:basedOn w:val="Normlny"/>
    <w:qFormat/>
    <w:rsid w:val="00A245F2"/>
    <w:pPr>
      <w:spacing w:before="120"/>
      <w:jc w:val="center"/>
    </w:pPr>
    <w:rPr>
      <w:rFonts w:cs="Arial"/>
      <w:b/>
      <w:bCs/>
      <w:caps/>
      <w:color w:val="808080"/>
      <w:sz w:val="22"/>
      <w:szCs w:val="22"/>
      <w:lang w:eastAsia="cs-CZ"/>
    </w:rPr>
  </w:style>
  <w:style w:type="character" w:customStyle="1" w:styleId="FontStyle29">
    <w:name w:val="Font Style29"/>
    <w:rsid w:val="00A245F2"/>
    <w:rPr>
      <w:rFonts w:ascii="Book Antiqua" w:hAnsi="Book Antiqua"/>
      <w:i/>
      <w:sz w:val="12"/>
    </w:rPr>
  </w:style>
  <w:style w:type="character" w:customStyle="1" w:styleId="FontStyle44">
    <w:name w:val="Font Style44"/>
    <w:rsid w:val="00A245F2"/>
    <w:rPr>
      <w:rFonts w:ascii="Bookman Old Style" w:hAnsi="Bookman Old Style"/>
      <w:sz w:val="12"/>
    </w:rPr>
  </w:style>
  <w:style w:type="paragraph" w:customStyle="1" w:styleId="Style10">
    <w:name w:val="Style10"/>
    <w:basedOn w:val="Normlny"/>
    <w:rsid w:val="00A245F2"/>
    <w:pPr>
      <w:widowControl w:val="0"/>
      <w:autoSpaceDE w:val="0"/>
      <w:autoSpaceDN w:val="0"/>
      <w:adjustRightInd w:val="0"/>
      <w:spacing w:line="189" w:lineRule="exact"/>
      <w:ind w:hanging="261"/>
    </w:pPr>
    <w:rPr>
      <w:rFonts w:ascii="Bookman Old Style" w:hAnsi="Bookman Old Style" w:cs="Bookman Old Style"/>
      <w:sz w:val="24"/>
    </w:rPr>
  </w:style>
  <w:style w:type="paragraph" w:customStyle="1" w:styleId="Style11">
    <w:name w:val="Style11"/>
    <w:basedOn w:val="Normlny"/>
    <w:rsid w:val="00A245F2"/>
    <w:pPr>
      <w:widowControl w:val="0"/>
      <w:autoSpaceDE w:val="0"/>
      <w:autoSpaceDN w:val="0"/>
      <w:adjustRightInd w:val="0"/>
      <w:spacing w:line="187" w:lineRule="exact"/>
      <w:ind w:firstLine="1713"/>
      <w:jc w:val="left"/>
    </w:pPr>
    <w:rPr>
      <w:rFonts w:ascii="Bookman Old Style" w:hAnsi="Bookman Old Style" w:cs="Bookman Old Style"/>
      <w:sz w:val="24"/>
    </w:rPr>
  </w:style>
  <w:style w:type="paragraph" w:customStyle="1" w:styleId="Style12">
    <w:name w:val="Style12"/>
    <w:basedOn w:val="Normlny"/>
    <w:rsid w:val="00A245F2"/>
    <w:pPr>
      <w:widowControl w:val="0"/>
      <w:autoSpaceDE w:val="0"/>
      <w:autoSpaceDN w:val="0"/>
      <w:adjustRightInd w:val="0"/>
      <w:spacing w:line="185" w:lineRule="exact"/>
      <w:ind w:firstLine="2932"/>
      <w:jc w:val="left"/>
    </w:pPr>
    <w:rPr>
      <w:rFonts w:ascii="Bookman Old Style" w:hAnsi="Bookman Old Style" w:cs="Bookman Old Style"/>
      <w:sz w:val="24"/>
    </w:rPr>
  </w:style>
  <w:style w:type="paragraph" w:customStyle="1" w:styleId="Style14">
    <w:name w:val="Style14"/>
    <w:basedOn w:val="Normlny"/>
    <w:rsid w:val="00A245F2"/>
    <w:pPr>
      <w:widowControl w:val="0"/>
      <w:autoSpaceDE w:val="0"/>
      <w:autoSpaceDN w:val="0"/>
      <w:adjustRightInd w:val="0"/>
      <w:spacing w:line="188" w:lineRule="exact"/>
      <w:ind w:firstLine="257"/>
      <w:jc w:val="left"/>
    </w:pPr>
    <w:rPr>
      <w:rFonts w:ascii="Bookman Old Style" w:hAnsi="Bookman Old Style" w:cs="Bookman Old Style"/>
      <w:sz w:val="24"/>
    </w:rPr>
  </w:style>
  <w:style w:type="paragraph" w:customStyle="1" w:styleId="Style15">
    <w:name w:val="Style15"/>
    <w:basedOn w:val="Normlny"/>
    <w:rsid w:val="00A245F2"/>
    <w:pPr>
      <w:widowControl w:val="0"/>
      <w:autoSpaceDE w:val="0"/>
      <w:autoSpaceDN w:val="0"/>
      <w:adjustRightInd w:val="0"/>
      <w:spacing w:line="187" w:lineRule="exact"/>
      <w:ind w:hanging="136"/>
    </w:pPr>
    <w:rPr>
      <w:rFonts w:ascii="Bookman Old Style" w:hAnsi="Bookman Old Style" w:cs="Bookman Old Style"/>
      <w:sz w:val="24"/>
    </w:rPr>
  </w:style>
  <w:style w:type="paragraph" w:customStyle="1" w:styleId="Style18">
    <w:name w:val="Style18"/>
    <w:basedOn w:val="Normlny"/>
    <w:rsid w:val="00A245F2"/>
    <w:pPr>
      <w:widowControl w:val="0"/>
      <w:autoSpaceDE w:val="0"/>
      <w:autoSpaceDN w:val="0"/>
      <w:adjustRightInd w:val="0"/>
      <w:spacing w:line="193" w:lineRule="exact"/>
      <w:ind w:hanging="285"/>
      <w:jc w:val="left"/>
    </w:pPr>
    <w:rPr>
      <w:rFonts w:ascii="Bookman Old Style" w:hAnsi="Bookman Old Style" w:cs="Bookman Old Style"/>
      <w:sz w:val="24"/>
    </w:rPr>
  </w:style>
  <w:style w:type="paragraph" w:customStyle="1" w:styleId="Style21">
    <w:name w:val="Style21"/>
    <w:basedOn w:val="Normlny"/>
    <w:rsid w:val="00A245F2"/>
    <w:pPr>
      <w:widowControl w:val="0"/>
      <w:autoSpaceDE w:val="0"/>
      <w:autoSpaceDN w:val="0"/>
      <w:adjustRightInd w:val="0"/>
      <w:jc w:val="left"/>
    </w:pPr>
    <w:rPr>
      <w:rFonts w:ascii="Bookman Old Style" w:hAnsi="Bookman Old Style" w:cs="Bookman Old Style"/>
      <w:sz w:val="24"/>
    </w:rPr>
  </w:style>
  <w:style w:type="character" w:customStyle="1" w:styleId="FontStyle28">
    <w:name w:val="Font Style28"/>
    <w:uiPriority w:val="99"/>
    <w:rsid w:val="00A245F2"/>
    <w:rPr>
      <w:rFonts w:ascii="Bookman Old Style" w:hAnsi="Bookman Old Style"/>
      <w:sz w:val="18"/>
    </w:rPr>
  </w:style>
  <w:style w:type="character" w:customStyle="1" w:styleId="FontStyle30">
    <w:name w:val="Font Style30"/>
    <w:rsid w:val="00A245F2"/>
    <w:rPr>
      <w:rFonts w:ascii="Trebuchet MS" w:hAnsi="Trebuchet MS"/>
      <w:sz w:val="12"/>
    </w:rPr>
  </w:style>
  <w:style w:type="character" w:customStyle="1" w:styleId="FontStyle35">
    <w:name w:val="Font Style35"/>
    <w:rsid w:val="00A245F2"/>
    <w:rPr>
      <w:rFonts w:ascii="Trebuchet MS" w:hAnsi="Trebuchet MS"/>
      <w:b/>
      <w:sz w:val="8"/>
    </w:rPr>
  </w:style>
  <w:style w:type="character" w:customStyle="1" w:styleId="HlavikaChar1">
    <w:name w:val="Hlavička Char1"/>
    <w:aliases w:val="Hlavička Char Char, 1 Char,1 Char2"/>
    <w:locked/>
    <w:rsid w:val="00A245F2"/>
    <w:rPr>
      <w:sz w:val="24"/>
    </w:rPr>
  </w:style>
  <w:style w:type="paragraph" w:customStyle="1" w:styleId="rob3">
    <w:name w:val="rob3"/>
    <w:basedOn w:val="Nadpis9"/>
    <w:rsid w:val="00A245F2"/>
    <w:pPr>
      <w:widowControl w:val="0"/>
      <w:numPr>
        <w:numId w:val="18"/>
      </w:numPr>
      <w:overflowPunct/>
      <w:autoSpaceDE/>
      <w:autoSpaceDN/>
      <w:adjustRightInd/>
      <w:spacing w:after="0"/>
      <w:jc w:val="left"/>
      <w:textAlignment w:val="auto"/>
    </w:pPr>
    <w:rPr>
      <w:rFonts w:cs="Arial"/>
      <w:b/>
      <w:bCs/>
      <w:i w:val="0"/>
      <w:smallCaps/>
      <w:sz w:val="20"/>
      <w:lang w:val="sk-SK" w:eastAsia="sk-SK"/>
    </w:rPr>
  </w:style>
  <w:style w:type="paragraph" w:customStyle="1" w:styleId="rob5">
    <w:name w:val="rob5"/>
    <w:basedOn w:val="rob3"/>
    <w:autoRedefine/>
    <w:rsid w:val="00A245F2"/>
    <w:pPr>
      <w:numPr>
        <w:numId w:val="0"/>
      </w:numPr>
      <w:tabs>
        <w:tab w:val="left" w:pos="709"/>
        <w:tab w:val="right" w:leader="dot" w:pos="10080"/>
      </w:tabs>
      <w:spacing w:before="120"/>
      <w:jc w:val="both"/>
    </w:pPr>
    <w:rPr>
      <w:b w:val="0"/>
      <w:bCs w:val="0"/>
      <w:smallCaps w:val="0"/>
    </w:rPr>
  </w:style>
  <w:style w:type="paragraph" w:customStyle="1" w:styleId="NADP">
    <w:name w:val="NADP."/>
    <w:basedOn w:val="Normlny"/>
    <w:rsid w:val="00A245F2"/>
    <w:pPr>
      <w:widowControl w:val="0"/>
      <w:numPr>
        <w:numId w:val="19"/>
      </w:numPr>
      <w:autoSpaceDE w:val="0"/>
      <w:autoSpaceDN w:val="0"/>
      <w:adjustRightInd w:val="0"/>
      <w:spacing w:line="360" w:lineRule="auto"/>
      <w:textAlignment w:val="baseline"/>
    </w:pPr>
    <w:rPr>
      <w:rFonts w:cs="Arial"/>
      <w:b/>
      <w:bCs/>
      <w:sz w:val="24"/>
      <w:u w:val="single"/>
    </w:rPr>
  </w:style>
  <w:style w:type="paragraph" w:customStyle="1" w:styleId="ODS">
    <w:name w:val="ODS."/>
    <w:basedOn w:val="Nadpis2"/>
    <w:uiPriority w:val="99"/>
    <w:rsid w:val="00A245F2"/>
    <w:pPr>
      <w:widowControl w:val="0"/>
      <w:numPr>
        <w:ilvl w:val="1"/>
        <w:numId w:val="19"/>
      </w:numPr>
      <w:autoSpaceDE w:val="0"/>
      <w:autoSpaceDN w:val="0"/>
      <w:adjustRightInd w:val="0"/>
      <w:spacing w:line="360" w:lineRule="auto"/>
      <w:jc w:val="both"/>
      <w:textAlignment w:val="baseline"/>
    </w:pPr>
    <w:rPr>
      <w:rFonts w:cs="Arial"/>
      <w:b w:val="0"/>
      <w:sz w:val="22"/>
      <w:szCs w:val="22"/>
    </w:rPr>
  </w:style>
  <w:style w:type="paragraph" w:customStyle="1" w:styleId="PODODS">
    <w:name w:val="PODODS."/>
    <w:basedOn w:val="Normlny"/>
    <w:rsid w:val="00A245F2"/>
    <w:pPr>
      <w:widowControl w:val="0"/>
      <w:numPr>
        <w:ilvl w:val="2"/>
        <w:numId w:val="19"/>
      </w:numPr>
      <w:autoSpaceDE w:val="0"/>
      <w:autoSpaceDN w:val="0"/>
      <w:adjustRightInd w:val="0"/>
      <w:spacing w:line="360" w:lineRule="auto"/>
      <w:textAlignment w:val="baseline"/>
    </w:pPr>
    <w:rPr>
      <w:rFonts w:cs="Arial"/>
      <w:sz w:val="22"/>
      <w:szCs w:val="22"/>
    </w:rPr>
  </w:style>
  <w:style w:type="character" w:customStyle="1" w:styleId="pre">
    <w:name w:val="pre"/>
    <w:uiPriority w:val="99"/>
    <w:rsid w:val="00A245F2"/>
  </w:style>
  <w:style w:type="paragraph" w:styleId="truktradokumentu">
    <w:name w:val="Document Map"/>
    <w:basedOn w:val="Normlny"/>
    <w:link w:val="truktradokumentuChar"/>
    <w:semiHidden/>
    <w:rsid w:val="00A245F2"/>
    <w:pPr>
      <w:shd w:val="clear" w:color="auto" w:fill="000080"/>
      <w:autoSpaceDE w:val="0"/>
      <w:autoSpaceDN w:val="0"/>
      <w:jc w:val="left"/>
    </w:pPr>
    <w:rPr>
      <w:rFonts w:ascii="Times New Roman" w:hAnsi="Times New Roman"/>
      <w:sz w:val="2"/>
      <w:szCs w:val="20"/>
      <w:lang w:eastAsia="cs-CZ"/>
    </w:rPr>
  </w:style>
  <w:style w:type="character" w:customStyle="1" w:styleId="truktradokumentuChar">
    <w:name w:val="Štruktúra dokumentu Char"/>
    <w:basedOn w:val="Predvolenpsmoodseku"/>
    <w:link w:val="truktradokumentu"/>
    <w:semiHidden/>
    <w:rsid w:val="00A245F2"/>
    <w:rPr>
      <w:rFonts w:ascii="Times New Roman" w:eastAsia="Times New Roman" w:hAnsi="Times New Roman" w:cs="Times New Roman"/>
      <w:sz w:val="2"/>
      <w:szCs w:val="20"/>
      <w:shd w:val="clear" w:color="auto" w:fill="000080"/>
      <w:lang w:eastAsia="cs-CZ"/>
    </w:rPr>
  </w:style>
  <w:style w:type="character" w:customStyle="1" w:styleId="CharStyle9">
    <w:name w:val="CharStyle9"/>
    <w:rsid w:val="00A245F2"/>
    <w:rPr>
      <w:rFonts w:ascii="Arial" w:hAnsi="Arial" w:cs="Arial"/>
      <w:sz w:val="18"/>
      <w:szCs w:val="18"/>
    </w:rPr>
  </w:style>
  <w:style w:type="paragraph" w:customStyle="1" w:styleId="Revzia2">
    <w:name w:val="Revízia2"/>
    <w:hidden/>
    <w:semiHidden/>
    <w:rsid w:val="00A245F2"/>
    <w:pPr>
      <w:spacing w:after="0" w:line="240" w:lineRule="auto"/>
    </w:pPr>
    <w:rPr>
      <w:rFonts w:ascii="Times New Roman" w:eastAsia="Times New Roman" w:hAnsi="Times New Roman" w:cs="Times New Roman"/>
      <w:sz w:val="20"/>
      <w:szCs w:val="20"/>
      <w:lang w:eastAsia="cs-CZ"/>
    </w:rPr>
  </w:style>
  <w:style w:type="paragraph" w:customStyle="1" w:styleId="Odsekzoznamu3">
    <w:name w:val="Odsek zoznamu3"/>
    <w:basedOn w:val="Normlny"/>
    <w:rsid w:val="00A245F2"/>
    <w:pPr>
      <w:autoSpaceDE w:val="0"/>
      <w:autoSpaceDN w:val="0"/>
      <w:ind w:left="720"/>
      <w:jc w:val="left"/>
    </w:pPr>
    <w:rPr>
      <w:rFonts w:ascii="Times New Roman" w:hAnsi="Times New Roman"/>
      <w:szCs w:val="20"/>
      <w:lang w:eastAsia="cs-CZ"/>
    </w:rPr>
  </w:style>
  <w:style w:type="paragraph" w:customStyle="1" w:styleId="Odsekzoznamu31">
    <w:name w:val="Odsek zoznamu31"/>
    <w:basedOn w:val="Normlny"/>
    <w:rsid w:val="00A245F2"/>
    <w:pPr>
      <w:ind w:left="720"/>
      <w:jc w:val="left"/>
    </w:pPr>
    <w:rPr>
      <w:rFonts w:ascii="Times New Roman" w:hAnsi="Times New Roman"/>
      <w:sz w:val="24"/>
    </w:rPr>
  </w:style>
  <w:style w:type="paragraph" w:customStyle="1" w:styleId="Farebnpodfarbeniezvraznenie11">
    <w:name w:val="Farebné podfarbenie – zvýraznenie 11"/>
    <w:hidden/>
    <w:uiPriority w:val="99"/>
    <w:semiHidden/>
    <w:rsid w:val="00A245F2"/>
    <w:pPr>
      <w:spacing w:after="0" w:line="240" w:lineRule="auto"/>
    </w:pPr>
    <w:rPr>
      <w:rFonts w:ascii="Times New Roman" w:eastAsia="Times New Roman" w:hAnsi="Times New Roman" w:cs="Times New Roman"/>
      <w:sz w:val="20"/>
      <w:szCs w:val="20"/>
      <w:lang w:eastAsia="cs-CZ"/>
    </w:rPr>
  </w:style>
  <w:style w:type="character" w:customStyle="1" w:styleId="Zkladntext0">
    <w:name w:val="Základný text_"/>
    <w:link w:val="Zkladntext9"/>
    <w:locked/>
    <w:rsid w:val="00A245F2"/>
    <w:rPr>
      <w:sz w:val="19"/>
      <w:shd w:val="clear" w:color="auto" w:fill="FFFFFF"/>
    </w:rPr>
  </w:style>
  <w:style w:type="paragraph" w:customStyle="1" w:styleId="Zkladntext9">
    <w:name w:val="Základný text9"/>
    <w:basedOn w:val="Normlny"/>
    <w:link w:val="Zkladntext0"/>
    <w:rsid w:val="00A245F2"/>
    <w:pPr>
      <w:shd w:val="clear" w:color="auto" w:fill="FFFFFF"/>
      <w:spacing w:before="240" w:line="508" w:lineRule="exact"/>
      <w:ind w:hanging="760"/>
      <w:jc w:val="left"/>
    </w:pPr>
    <w:rPr>
      <w:rFonts w:asciiTheme="minorHAnsi" w:eastAsiaTheme="minorHAnsi" w:hAnsiTheme="minorHAnsi" w:cstheme="minorBidi"/>
      <w:sz w:val="19"/>
      <w:szCs w:val="22"/>
      <w:lang w:eastAsia="en-US"/>
    </w:rPr>
  </w:style>
  <w:style w:type="character" w:customStyle="1" w:styleId="ZkladntextKurzva">
    <w:name w:val="Základný text + Kurzíva"/>
    <w:rsid w:val="00A245F2"/>
    <w:rPr>
      <w:rFonts w:ascii="Arial" w:eastAsia="Times New Roman" w:hAnsi="Arial"/>
      <w:i/>
      <w:spacing w:val="0"/>
      <w:sz w:val="19"/>
    </w:rPr>
  </w:style>
  <w:style w:type="character" w:customStyle="1" w:styleId="Zkladntext7">
    <w:name w:val="Základný text (7)_"/>
    <w:link w:val="Zkladntext70"/>
    <w:uiPriority w:val="99"/>
    <w:locked/>
    <w:rsid w:val="00A245F2"/>
    <w:rPr>
      <w:sz w:val="19"/>
      <w:shd w:val="clear" w:color="auto" w:fill="FFFFFF"/>
    </w:rPr>
  </w:style>
  <w:style w:type="character" w:customStyle="1" w:styleId="Zkladntext7Niekurzva">
    <w:name w:val="Základný text (7) + Nie kurzíva"/>
    <w:rsid w:val="00A245F2"/>
    <w:rPr>
      <w:rFonts w:ascii="Arial" w:eastAsia="Times New Roman" w:hAnsi="Arial"/>
      <w:i/>
      <w:sz w:val="19"/>
      <w:shd w:val="clear" w:color="auto" w:fill="FFFFFF"/>
    </w:rPr>
  </w:style>
  <w:style w:type="character" w:customStyle="1" w:styleId="Zkladntext5">
    <w:name w:val="Základný text5"/>
    <w:rsid w:val="00A245F2"/>
    <w:rPr>
      <w:rFonts w:ascii="Arial" w:eastAsia="Times New Roman" w:hAnsi="Arial"/>
      <w:sz w:val="19"/>
      <w:u w:val="single"/>
      <w:shd w:val="clear" w:color="auto" w:fill="FFFFFF"/>
    </w:rPr>
  </w:style>
  <w:style w:type="paragraph" w:customStyle="1" w:styleId="Zkladntext70">
    <w:name w:val="Základný text (7)"/>
    <w:basedOn w:val="Normlny"/>
    <w:link w:val="Zkladntext7"/>
    <w:uiPriority w:val="99"/>
    <w:rsid w:val="00A245F2"/>
    <w:pPr>
      <w:shd w:val="clear" w:color="auto" w:fill="FFFFFF"/>
      <w:spacing w:line="252" w:lineRule="exact"/>
      <w:ind w:hanging="700"/>
    </w:pPr>
    <w:rPr>
      <w:rFonts w:asciiTheme="minorHAnsi" w:eastAsiaTheme="minorHAnsi" w:hAnsiTheme="minorHAnsi" w:cstheme="minorBidi"/>
      <w:sz w:val="19"/>
      <w:szCs w:val="22"/>
      <w:lang w:eastAsia="en-US"/>
    </w:rPr>
  </w:style>
  <w:style w:type="paragraph" w:customStyle="1" w:styleId="Farebnzoznamzvraznenie11">
    <w:name w:val="Farebný zoznam – zvýraznenie 11"/>
    <w:basedOn w:val="Normlny"/>
    <w:uiPriority w:val="34"/>
    <w:qFormat/>
    <w:rsid w:val="00A245F2"/>
    <w:pPr>
      <w:autoSpaceDE w:val="0"/>
      <w:autoSpaceDN w:val="0"/>
      <w:ind w:left="720"/>
      <w:contextualSpacing/>
      <w:jc w:val="left"/>
    </w:pPr>
    <w:rPr>
      <w:rFonts w:ascii="Times New Roman" w:hAnsi="Times New Roman"/>
      <w:szCs w:val="20"/>
      <w:lang w:eastAsia="cs-CZ"/>
    </w:rPr>
  </w:style>
  <w:style w:type="character" w:customStyle="1" w:styleId="SSCnadpis3Char">
    <w:name w:val="SSC_nadpis3 Char"/>
    <w:link w:val="SSCnadpis3"/>
    <w:rsid w:val="00A245F2"/>
    <w:rPr>
      <w:rFonts w:ascii="Arial" w:eastAsia="Times New Roman" w:hAnsi="Arial" w:cs="Times New Roman"/>
      <w:b/>
      <w:bCs/>
      <w:smallCaps/>
      <w:sz w:val="20"/>
      <w:szCs w:val="20"/>
      <w:lang w:eastAsia="cs-CZ"/>
    </w:rPr>
  </w:style>
  <w:style w:type="paragraph" w:customStyle="1" w:styleId="wazza04">
    <w:name w:val="wazza_04"/>
    <w:basedOn w:val="Normlny"/>
    <w:rsid w:val="00A245F2"/>
    <w:pPr>
      <w:tabs>
        <w:tab w:val="num" w:pos="720"/>
      </w:tabs>
      <w:autoSpaceDE w:val="0"/>
      <w:autoSpaceDN w:val="0"/>
      <w:spacing w:before="240"/>
      <w:ind w:left="720" w:hanging="360"/>
    </w:pPr>
    <w:rPr>
      <w:b/>
      <w:bCs/>
      <w:smallCaps/>
      <w:szCs w:val="20"/>
      <w:lang w:eastAsia="cs-CZ"/>
    </w:rPr>
  </w:style>
  <w:style w:type="paragraph" w:customStyle="1" w:styleId="tlSSCnadpis2Pred6pt">
    <w:name w:val="Štýl SSC_nadpis2 + Pred:  6 pt"/>
    <w:basedOn w:val="Normlny"/>
    <w:rsid w:val="00A245F2"/>
    <w:pPr>
      <w:autoSpaceDE w:val="0"/>
      <w:autoSpaceDN w:val="0"/>
      <w:spacing w:before="120"/>
    </w:pPr>
    <w:rPr>
      <w:b/>
      <w:bCs/>
      <w:caps/>
      <w:szCs w:val="20"/>
      <w:lang w:eastAsia="cs-CZ"/>
    </w:rPr>
  </w:style>
  <w:style w:type="paragraph" w:customStyle="1" w:styleId="Odstavecseseznamem1">
    <w:name w:val="Odstavec se seznamem1"/>
    <w:basedOn w:val="Normlny"/>
    <w:uiPriority w:val="34"/>
    <w:qFormat/>
    <w:rsid w:val="00A245F2"/>
    <w:pPr>
      <w:ind w:left="708"/>
      <w:jc w:val="left"/>
    </w:pPr>
    <w:rPr>
      <w:rFonts w:ascii="Times New Roman" w:hAnsi="Times New Roman"/>
      <w:sz w:val="24"/>
      <w:szCs w:val="20"/>
    </w:rPr>
  </w:style>
  <w:style w:type="paragraph" w:customStyle="1" w:styleId="Heading11">
    <w:name w:val="Heading 11"/>
    <w:basedOn w:val="Normlny"/>
    <w:uiPriority w:val="99"/>
    <w:rsid w:val="00A245F2"/>
    <w:pPr>
      <w:numPr>
        <w:numId w:val="20"/>
      </w:numPr>
      <w:jc w:val="left"/>
    </w:pPr>
    <w:rPr>
      <w:rFonts w:ascii="Times New Roman" w:hAnsi="Times New Roman"/>
      <w:sz w:val="24"/>
    </w:rPr>
  </w:style>
  <w:style w:type="paragraph" w:customStyle="1" w:styleId="Heading31">
    <w:name w:val="Heading 31"/>
    <w:basedOn w:val="Normlny"/>
    <w:uiPriority w:val="99"/>
    <w:rsid w:val="00A245F2"/>
    <w:pPr>
      <w:numPr>
        <w:ilvl w:val="2"/>
        <w:numId w:val="20"/>
      </w:numPr>
      <w:jc w:val="left"/>
    </w:pPr>
    <w:rPr>
      <w:rFonts w:ascii="Times New Roman" w:hAnsi="Times New Roman"/>
      <w:sz w:val="24"/>
    </w:rPr>
  </w:style>
  <w:style w:type="paragraph" w:customStyle="1" w:styleId="Heading41">
    <w:name w:val="Heading 41"/>
    <w:basedOn w:val="Normlny"/>
    <w:uiPriority w:val="99"/>
    <w:rsid w:val="00A245F2"/>
    <w:pPr>
      <w:numPr>
        <w:ilvl w:val="3"/>
        <w:numId w:val="20"/>
      </w:numPr>
      <w:jc w:val="left"/>
    </w:pPr>
    <w:rPr>
      <w:rFonts w:ascii="Times New Roman" w:hAnsi="Times New Roman"/>
      <w:sz w:val="24"/>
    </w:rPr>
  </w:style>
  <w:style w:type="paragraph" w:customStyle="1" w:styleId="Heading51">
    <w:name w:val="Heading 51"/>
    <w:basedOn w:val="Normlny"/>
    <w:uiPriority w:val="99"/>
    <w:rsid w:val="00A245F2"/>
    <w:pPr>
      <w:numPr>
        <w:ilvl w:val="4"/>
        <w:numId w:val="20"/>
      </w:numPr>
      <w:jc w:val="left"/>
    </w:pPr>
    <w:rPr>
      <w:rFonts w:ascii="Times New Roman" w:hAnsi="Times New Roman"/>
      <w:sz w:val="24"/>
    </w:rPr>
  </w:style>
  <w:style w:type="paragraph" w:customStyle="1" w:styleId="Heading61">
    <w:name w:val="Heading 61"/>
    <w:basedOn w:val="Normlny"/>
    <w:uiPriority w:val="99"/>
    <w:rsid w:val="00A245F2"/>
    <w:pPr>
      <w:numPr>
        <w:ilvl w:val="5"/>
        <w:numId w:val="20"/>
      </w:numPr>
      <w:jc w:val="left"/>
    </w:pPr>
    <w:rPr>
      <w:rFonts w:ascii="Times New Roman" w:hAnsi="Times New Roman"/>
      <w:sz w:val="24"/>
    </w:rPr>
  </w:style>
  <w:style w:type="paragraph" w:customStyle="1" w:styleId="Heading71">
    <w:name w:val="Heading 71"/>
    <w:basedOn w:val="Normlny"/>
    <w:uiPriority w:val="99"/>
    <w:rsid w:val="00A245F2"/>
    <w:pPr>
      <w:numPr>
        <w:ilvl w:val="6"/>
        <w:numId w:val="20"/>
      </w:numPr>
      <w:jc w:val="left"/>
    </w:pPr>
    <w:rPr>
      <w:rFonts w:ascii="Times New Roman" w:hAnsi="Times New Roman"/>
      <w:sz w:val="24"/>
    </w:rPr>
  </w:style>
  <w:style w:type="paragraph" w:customStyle="1" w:styleId="Heading81">
    <w:name w:val="Heading 81"/>
    <w:basedOn w:val="Normlny"/>
    <w:uiPriority w:val="99"/>
    <w:rsid w:val="00A245F2"/>
    <w:pPr>
      <w:numPr>
        <w:ilvl w:val="7"/>
        <w:numId w:val="20"/>
      </w:numPr>
      <w:jc w:val="left"/>
    </w:pPr>
    <w:rPr>
      <w:rFonts w:ascii="Times New Roman" w:hAnsi="Times New Roman"/>
      <w:sz w:val="24"/>
    </w:rPr>
  </w:style>
  <w:style w:type="paragraph" w:customStyle="1" w:styleId="Heading91">
    <w:name w:val="Heading 91"/>
    <w:basedOn w:val="Normlny"/>
    <w:uiPriority w:val="99"/>
    <w:rsid w:val="00A245F2"/>
    <w:pPr>
      <w:numPr>
        <w:ilvl w:val="8"/>
        <w:numId w:val="20"/>
      </w:numPr>
      <w:jc w:val="left"/>
    </w:pPr>
    <w:rPr>
      <w:rFonts w:ascii="Times New Roman" w:hAnsi="Times New Roman"/>
      <w:sz w:val="24"/>
    </w:rPr>
  </w:style>
  <w:style w:type="paragraph" w:customStyle="1" w:styleId="Style6">
    <w:name w:val="Style6"/>
    <w:basedOn w:val="Normlny"/>
    <w:uiPriority w:val="99"/>
    <w:rsid w:val="00A245F2"/>
    <w:pPr>
      <w:widowControl w:val="0"/>
      <w:autoSpaceDE w:val="0"/>
      <w:autoSpaceDN w:val="0"/>
      <w:adjustRightInd w:val="0"/>
      <w:jc w:val="left"/>
    </w:pPr>
    <w:rPr>
      <w:rFonts w:ascii="Times New Roman" w:hAnsi="Times New Roman"/>
      <w:sz w:val="24"/>
    </w:rPr>
  </w:style>
  <w:style w:type="character" w:customStyle="1" w:styleId="FontStyle11">
    <w:name w:val="Font Style11"/>
    <w:uiPriority w:val="99"/>
    <w:rsid w:val="00A245F2"/>
    <w:rPr>
      <w:rFonts w:ascii="Times New Roman" w:hAnsi="Times New Roman" w:cs="Times New Roman"/>
      <w:b/>
      <w:bCs/>
      <w:sz w:val="22"/>
      <w:szCs w:val="22"/>
    </w:rPr>
  </w:style>
  <w:style w:type="character" w:customStyle="1" w:styleId="FontStyle13">
    <w:name w:val="Font Style13"/>
    <w:uiPriority w:val="99"/>
    <w:rsid w:val="00A245F2"/>
    <w:rPr>
      <w:rFonts w:ascii="Courier New" w:hAnsi="Courier New" w:cs="Courier New"/>
      <w:spacing w:val="-30"/>
      <w:sz w:val="28"/>
      <w:szCs w:val="28"/>
    </w:rPr>
  </w:style>
  <w:style w:type="paragraph" w:customStyle="1" w:styleId="AANADPIS">
    <w:name w:val="AA_NADPIS"/>
    <w:basedOn w:val="Normlny"/>
    <w:link w:val="AANADPISChar"/>
    <w:rsid w:val="00A245F2"/>
    <w:pPr>
      <w:spacing w:before="480" w:after="120"/>
      <w:ind w:left="1418" w:hanging="1418"/>
      <w:jc w:val="left"/>
    </w:pPr>
    <w:rPr>
      <w:rFonts w:eastAsia="Calibri"/>
      <w:b/>
      <w:bCs/>
      <w:color w:val="0000FF"/>
      <w:sz w:val="32"/>
      <w:szCs w:val="32"/>
      <w:lang w:eastAsia="en-US"/>
    </w:rPr>
  </w:style>
  <w:style w:type="character" w:customStyle="1" w:styleId="AANADPISChar">
    <w:name w:val="AA_NADPIS Char"/>
    <w:link w:val="AANADPIS"/>
    <w:locked/>
    <w:rsid w:val="00A245F2"/>
    <w:rPr>
      <w:rFonts w:ascii="Arial" w:eastAsia="Calibri" w:hAnsi="Arial" w:cs="Times New Roman"/>
      <w:b/>
      <w:bCs/>
      <w:color w:val="0000FF"/>
      <w:sz w:val="32"/>
      <w:szCs w:val="32"/>
    </w:rPr>
  </w:style>
  <w:style w:type="paragraph" w:customStyle="1" w:styleId="tlZkladntextNiejeTun">
    <w:name w:val="Štýl Základný text + Nie je Tučné"/>
    <w:basedOn w:val="Zkladntext"/>
    <w:link w:val="tlZkladntextNiejeTunChar"/>
    <w:rsid w:val="00A245F2"/>
    <w:rPr>
      <w:rFonts w:ascii="Calibri" w:eastAsia="Times New Roman" w:hAnsi="Calibri"/>
      <w:sz w:val="22"/>
      <w:lang w:eastAsia="cs-CZ"/>
    </w:rPr>
  </w:style>
  <w:style w:type="character" w:customStyle="1" w:styleId="tlZkladntextNiejeTunChar">
    <w:name w:val="Štýl Základný text + Nie je Tučné Char"/>
    <w:link w:val="tlZkladntextNiejeTun"/>
    <w:rsid w:val="00A245F2"/>
    <w:rPr>
      <w:rFonts w:ascii="Calibri" w:eastAsia="Times New Roman" w:hAnsi="Calibri" w:cs="Times New Roman"/>
      <w:b/>
      <w:szCs w:val="20"/>
      <w:lang w:eastAsia="cs-CZ"/>
    </w:rPr>
  </w:style>
  <w:style w:type="paragraph" w:customStyle="1" w:styleId="Bezriadkovania1">
    <w:name w:val="Bez riadkovania1"/>
    <w:basedOn w:val="Normlny"/>
    <w:link w:val="NoSpacingChar"/>
    <w:uiPriority w:val="1"/>
    <w:qFormat/>
    <w:rsid w:val="00A245F2"/>
    <w:pPr>
      <w:spacing w:before="120"/>
    </w:pPr>
    <w:rPr>
      <w:rFonts w:ascii="Arial Narrow" w:hAnsi="Arial Narrow"/>
      <w:szCs w:val="20"/>
      <w:lang w:eastAsia="cs-CZ"/>
    </w:rPr>
  </w:style>
  <w:style w:type="character" w:customStyle="1" w:styleId="NoSpacingChar">
    <w:name w:val="No Spacing Char"/>
    <w:link w:val="Bezriadkovania1"/>
    <w:uiPriority w:val="1"/>
    <w:locked/>
    <w:rsid w:val="00A245F2"/>
    <w:rPr>
      <w:rFonts w:ascii="Arial Narrow" w:eastAsia="Times New Roman" w:hAnsi="Arial Narrow" w:cs="Times New Roman"/>
      <w:sz w:val="20"/>
      <w:szCs w:val="20"/>
      <w:lang w:eastAsia="cs-CZ"/>
    </w:rPr>
  </w:style>
  <w:style w:type="character" w:customStyle="1" w:styleId="bodytextCharChar">
    <w:name w:val="_body_text Char Char"/>
    <w:link w:val="bodytextChar"/>
    <w:locked/>
    <w:rsid w:val="00A245F2"/>
    <w:rPr>
      <w:sz w:val="24"/>
      <w:szCs w:val="24"/>
    </w:rPr>
  </w:style>
  <w:style w:type="paragraph" w:customStyle="1" w:styleId="bodytextChar">
    <w:name w:val="_body_text Char"/>
    <w:link w:val="bodytextCharChar"/>
    <w:rsid w:val="00A245F2"/>
    <w:pPr>
      <w:spacing w:before="60" w:after="60" w:line="240" w:lineRule="auto"/>
      <w:ind w:firstLine="567"/>
      <w:jc w:val="both"/>
    </w:pPr>
    <w:rPr>
      <w:sz w:val="24"/>
      <w:szCs w:val="24"/>
    </w:rPr>
  </w:style>
  <w:style w:type="paragraph" w:customStyle="1" w:styleId="wazza01">
    <w:name w:val="wazza_01"/>
    <w:qFormat/>
    <w:rsid w:val="00A245F2"/>
    <w:pPr>
      <w:spacing w:before="240" w:after="0" w:line="240" w:lineRule="auto"/>
      <w:jc w:val="right"/>
    </w:pPr>
    <w:rPr>
      <w:rFonts w:ascii="Arial" w:eastAsia="Times New Roman" w:hAnsi="Arial" w:cs="Arial"/>
      <w:b/>
      <w:bCs/>
      <w:caps/>
      <w:color w:val="808080"/>
      <w:sz w:val="24"/>
      <w:szCs w:val="24"/>
      <w:lang w:eastAsia="cs-CZ"/>
    </w:rPr>
  </w:style>
  <w:style w:type="character" w:customStyle="1" w:styleId="Zkladntext6">
    <w:name w:val="Základný text (6)_"/>
    <w:link w:val="Zkladntext60"/>
    <w:uiPriority w:val="99"/>
    <w:rsid w:val="00A245F2"/>
    <w:rPr>
      <w:b/>
      <w:bCs/>
      <w:sz w:val="28"/>
      <w:szCs w:val="28"/>
      <w:shd w:val="clear" w:color="auto" w:fill="FFFFFF"/>
    </w:rPr>
  </w:style>
  <w:style w:type="paragraph" w:customStyle="1" w:styleId="Zkladntext60">
    <w:name w:val="Základný text (6)"/>
    <w:basedOn w:val="Normlny"/>
    <w:link w:val="Zkladntext6"/>
    <w:uiPriority w:val="99"/>
    <w:rsid w:val="00A245F2"/>
    <w:pPr>
      <w:widowControl w:val="0"/>
      <w:shd w:val="clear" w:color="auto" w:fill="FFFFFF"/>
      <w:spacing w:before="720" w:after="420" w:line="240" w:lineRule="atLeast"/>
      <w:jc w:val="center"/>
    </w:pPr>
    <w:rPr>
      <w:rFonts w:asciiTheme="minorHAnsi" w:eastAsiaTheme="minorHAnsi" w:hAnsiTheme="minorHAnsi" w:cstheme="minorBidi"/>
      <w:b/>
      <w:bCs/>
      <w:sz w:val="28"/>
      <w:szCs w:val="28"/>
      <w:lang w:eastAsia="en-US"/>
    </w:rPr>
  </w:style>
  <w:style w:type="character" w:customStyle="1" w:styleId="Zhlavie22">
    <w:name w:val="Záhlavie #2 (2)_"/>
    <w:link w:val="Zhlavie220"/>
    <w:uiPriority w:val="99"/>
    <w:rsid w:val="00A245F2"/>
    <w:rPr>
      <w:b/>
      <w:bCs/>
      <w:shd w:val="clear" w:color="auto" w:fill="FFFFFF"/>
    </w:rPr>
  </w:style>
  <w:style w:type="character" w:customStyle="1" w:styleId="Zhlavie22Nietun">
    <w:name w:val="Záhlavie #2 (2) + Nie tučné"/>
    <w:uiPriority w:val="99"/>
    <w:rsid w:val="00A245F2"/>
    <w:rPr>
      <w:b/>
      <w:bCs/>
      <w:sz w:val="22"/>
      <w:szCs w:val="22"/>
      <w:shd w:val="clear" w:color="auto" w:fill="FFFFFF"/>
    </w:rPr>
  </w:style>
  <w:style w:type="character" w:customStyle="1" w:styleId="Zkladntext20">
    <w:name w:val="Základný text (2)_"/>
    <w:link w:val="Zkladntext21"/>
    <w:uiPriority w:val="99"/>
    <w:rsid w:val="00A245F2"/>
    <w:rPr>
      <w:shd w:val="clear" w:color="auto" w:fill="FFFFFF"/>
    </w:rPr>
  </w:style>
  <w:style w:type="character" w:customStyle="1" w:styleId="Zkladntext2Kurzva">
    <w:name w:val="Základný text (2) + Kurzíva"/>
    <w:uiPriority w:val="99"/>
    <w:rsid w:val="00A245F2"/>
    <w:rPr>
      <w:i/>
      <w:iCs/>
      <w:spacing w:val="0"/>
      <w:sz w:val="22"/>
      <w:szCs w:val="22"/>
      <w:shd w:val="clear" w:color="auto" w:fill="FFFFFF"/>
    </w:rPr>
  </w:style>
  <w:style w:type="character" w:customStyle="1" w:styleId="Zkladntext15">
    <w:name w:val="Základný text (15)_"/>
    <w:link w:val="Zkladntext150"/>
    <w:uiPriority w:val="99"/>
    <w:rsid w:val="00A245F2"/>
    <w:rPr>
      <w:b/>
      <w:bCs/>
      <w:i/>
      <w:iCs/>
      <w:shd w:val="clear" w:color="auto" w:fill="FFFFFF"/>
    </w:rPr>
  </w:style>
  <w:style w:type="character" w:customStyle="1" w:styleId="Zkladntext30">
    <w:name w:val="Základný text (3)_"/>
    <w:link w:val="Zkladntext31"/>
    <w:uiPriority w:val="99"/>
    <w:rsid w:val="00A245F2"/>
    <w:rPr>
      <w:i/>
      <w:iCs/>
      <w:shd w:val="clear" w:color="auto" w:fill="FFFFFF"/>
    </w:rPr>
  </w:style>
  <w:style w:type="character" w:customStyle="1" w:styleId="Zkladntext32">
    <w:name w:val="Základný text (3)"/>
    <w:uiPriority w:val="99"/>
    <w:rsid w:val="00A245F2"/>
    <w:rPr>
      <w:i/>
      <w:iCs/>
      <w:spacing w:val="0"/>
      <w:sz w:val="22"/>
      <w:szCs w:val="22"/>
      <w:shd w:val="clear" w:color="auto" w:fill="FFFFFF"/>
    </w:rPr>
  </w:style>
  <w:style w:type="character" w:customStyle="1" w:styleId="Zkladntext22">
    <w:name w:val="Základný text (2)"/>
    <w:uiPriority w:val="99"/>
    <w:rsid w:val="00A245F2"/>
    <w:rPr>
      <w:sz w:val="22"/>
      <w:szCs w:val="22"/>
      <w:u w:val="single"/>
      <w:shd w:val="clear" w:color="auto" w:fill="FFFFFF"/>
      <w:lang w:val="en-US" w:eastAsia="en-US"/>
    </w:rPr>
  </w:style>
  <w:style w:type="character" w:customStyle="1" w:styleId="Zkladntext2Tun">
    <w:name w:val="Základný text (2) + Tučné"/>
    <w:aliases w:val="Kurzíva"/>
    <w:uiPriority w:val="99"/>
    <w:rsid w:val="00A245F2"/>
    <w:rPr>
      <w:b/>
      <w:bCs/>
      <w:i/>
      <w:iCs/>
      <w:spacing w:val="0"/>
      <w:sz w:val="22"/>
      <w:szCs w:val="22"/>
      <w:shd w:val="clear" w:color="auto" w:fill="FFFFFF"/>
    </w:rPr>
  </w:style>
  <w:style w:type="character" w:customStyle="1" w:styleId="Zhlavie12">
    <w:name w:val="Záhlavie #1 (2)_"/>
    <w:link w:val="Zhlavie120"/>
    <w:uiPriority w:val="99"/>
    <w:rsid w:val="00A245F2"/>
    <w:rPr>
      <w:b/>
      <w:bCs/>
      <w:sz w:val="32"/>
      <w:szCs w:val="32"/>
      <w:shd w:val="clear" w:color="auto" w:fill="FFFFFF"/>
    </w:rPr>
  </w:style>
  <w:style w:type="character" w:customStyle="1" w:styleId="Zkladntext2Tun1">
    <w:name w:val="Základný text (2) + Tučné1"/>
    <w:uiPriority w:val="99"/>
    <w:rsid w:val="00A245F2"/>
    <w:rPr>
      <w:b/>
      <w:bCs/>
      <w:sz w:val="22"/>
      <w:szCs w:val="22"/>
      <w:shd w:val="clear" w:color="auto" w:fill="FFFFFF"/>
    </w:rPr>
  </w:style>
  <w:style w:type="character" w:customStyle="1" w:styleId="Zkladntext36">
    <w:name w:val="Základný text (36)_"/>
    <w:link w:val="Zkladntext360"/>
    <w:uiPriority w:val="99"/>
    <w:rsid w:val="00A245F2"/>
    <w:rPr>
      <w:b/>
      <w:bCs/>
      <w:sz w:val="32"/>
      <w:szCs w:val="32"/>
      <w:shd w:val="clear" w:color="auto" w:fill="FFFFFF"/>
    </w:rPr>
  </w:style>
  <w:style w:type="paragraph" w:customStyle="1" w:styleId="Zhlavie220">
    <w:name w:val="Záhlavie #2 (2)"/>
    <w:basedOn w:val="Normlny"/>
    <w:link w:val="Zhlavie22"/>
    <w:uiPriority w:val="99"/>
    <w:rsid w:val="00A245F2"/>
    <w:pPr>
      <w:widowControl w:val="0"/>
      <w:shd w:val="clear" w:color="auto" w:fill="FFFFFF"/>
      <w:spacing w:before="420" w:line="252" w:lineRule="exact"/>
      <w:outlineLvl w:val="1"/>
    </w:pPr>
    <w:rPr>
      <w:rFonts w:asciiTheme="minorHAnsi" w:eastAsiaTheme="minorHAnsi" w:hAnsiTheme="minorHAnsi" w:cstheme="minorBidi"/>
      <w:b/>
      <w:bCs/>
      <w:sz w:val="22"/>
      <w:szCs w:val="22"/>
      <w:lang w:eastAsia="en-US"/>
    </w:rPr>
  </w:style>
  <w:style w:type="paragraph" w:customStyle="1" w:styleId="Zkladntext21">
    <w:name w:val="Základný text (2)1"/>
    <w:basedOn w:val="Normlny"/>
    <w:link w:val="Zkladntext20"/>
    <w:uiPriority w:val="99"/>
    <w:rsid w:val="00A245F2"/>
    <w:pPr>
      <w:widowControl w:val="0"/>
      <w:shd w:val="clear" w:color="auto" w:fill="FFFFFF"/>
      <w:spacing w:before="60" w:line="274" w:lineRule="exact"/>
      <w:ind w:hanging="900"/>
    </w:pPr>
    <w:rPr>
      <w:rFonts w:asciiTheme="minorHAnsi" w:eastAsiaTheme="minorHAnsi" w:hAnsiTheme="minorHAnsi" w:cstheme="minorBidi"/>
      <w:sz w:val="22"/>
      <w:szCs w:val="22"/>
      <w:lang w:eastAsia="en-US"/>
    </w:rPr>
  </w:style>
  <w:style w:type="paragraph" w:customStyle="1" w:styleId="Zkladntext150">
    <w:name w:val="Základný text (15)"/>
    <w:basedOn w:val="Normlny"/>
    <w:link w:val="Zkladntext15"/>
    <w:uiPriority w:val="99"/>
    <w:rsid w:val="00A245F2"/>
    <w:pPr>
      <w:widowControl w:val="0"/>
      <w:shd w:val="clear" w:color="auto" w:fill="FFFFFF"/>
      <w:spacing w:before="180" w:line="252" w:lineRule="exact"/>
      <w:ind w:hanging="780"/>
    </w:pPr>
    <w:rPr>
      <w:rFonts w:asciiTheme="minorHAnsi" w:eastAsiaTheme="minorHAnsi" w:hAnsiTheme="minorHAnsi" w:cstheme="minorBidi"/>
      <w:b/>
      <w:bCs/>
      <w:i/>
      <w:iCs/>
      <w:sz w:val="22"/>
      <w:szCs w:val="22"/>
      <w:lang w:eastAsia="en-US"/>
    </w:rPr>
  </w:style>
  <w:style w:type="paragraph" w:customStyle="1" w:styleId="Zkladntext31">
    <w:name w:val="Základný text (3)1"/>
    <w:basedOn w:val="Normlny"/>
    <w:link w:val="Zkladntext30"/>
    <w:uiPriority w:val="99"/>
    <w:rsid w:val="00A245F2"/>
    <w:pPr>
      <w:widowControl w:val="0"/>
      <w:shd w:val="clear" w:color="auto" w:fill="FFFFFF"/>
      <w:spacing w:line="240" w:lineRule="atLeast"/>
      <w:jc w:val="right"/>
    </w:pPr>
    <w:rPr>
      <w:rFonts w:asciiTheme="minorHAnsi" w:eastAsiaTheme="minorHAnsi" w:hAnsiTheme="minorHAnsi" w:cstheme="minorBidi"/>
      <w:i/>
      <w:iCs/>
      <w:sz w:val="22"/>
      <w:szCs w:val="22"/>
      <w:lang w:eastAsia="en-US"/>
    </w:rPr>
  </w:style>
  <w:style w:type="paragraph" w:customStyle="1" w:styleId="Zhlavie120">
    <w:name w:val="Záhlavie #1 (2)"/>
    <w:basedOn w:val="Normlny"/>
    <w:link w:val="Zhlavie12"/>
    <w:uiPriority w:val="99"/>
    <w:rsid w:val="00A245F2"/>
    <w:pPr>
      <w:widowControl w:val="0"/>
      <w:shd w:val="clear" w:color="auto" w:fill="FFFFFF"/>
      <w:spacing w:line="370" w:lineRule="exact"/>
      <w:jc w:val="center"/>
      <w:outlineLvl w:val="0"/>
    </w:pPr>
    <w:rPr>
      <w:rFonts w:asciiTheme="minorHAnsi" w:eastAsiaTheme="minorHAnsi" w:hAnsiTheme="minorHAnsi" w:cstheme="minorBidi"/>
      <w:b/>
      <w:bCs/>
      <w:sz w:val="32"/>
      <w:szCs w:val="32"/>
      <w:lang w:eastAsia="en-US"/>
    </w:rPr>
  </w:style>
  <w:style w:type="paragraph" w:customStyle="1" w:styleId="Zkladntext360">
    <w:name w:val="Základný text (36)"/>
    <w:basedOn w:val="Normlny"/>
    <w:link w:val="Zkladntext36"/>
    <w:uiPriority w:val="99"/>
    <w:rsid w:val="00A245F2"/>
    <w:pPr>
      <w:widowControl w:val="0"/>
      <w:shd w:val="clear" w:color="auto" w:fill="FFFFFF"/>
      <w:spacing w:line="240" w:lineRule="atLeast"/>
      <w:jc w:val="left"/>
    </w:pPr>
    <w:rPr>
      <w:rFonts w:asciiTheme="minorHAnsi" w:eastAsiaTheme="minorHAnsi" w:hAnsiTheme="minorHAnsi" w:cstheme="minorBidi"/>
      <w:b/>
      <w:bCs/>
      <w:sz w:val="32"/>
      <w:szCs w:val="32"/>
      <w:lang w:eastAsia="en-US"/>
    </w:rPr>
  </w:style>
  <w:style w:type="paragraph" w:customStyle="1" w:styleId="Esloseznamu">
    <w:name w:val="Eíslo seznamu"/>
    <w:basedOn w:val="Normlny"/>
    <w:uiPriority w:val="99"/>
    <w:rsid w:val="00A245F2"/>
    <w:pPr>
      <w:ind w:left="283" w:hanging="283"/>
      <w:jc w:val="left"/>
    </w:pPr>
    <w:rPr>
      <w:rFonts w:ascii="AT*Switzerland" w:hAnsi="AT*Switzerland"/>
      <w:snapToGrid w:val="0"/>
      <w:color w:val="000000"/>
      <w:sz w:val="24"/>
      <w:szCs w:val="20"/>
    </w:rPr>
  </w:style>
  <w:style w:type="paragraph" w:customStyle="1" w:styleId="SPNadpis4">
    <w:name w:val="SP_Nadpis4"/>
    <w:basedOn w:val="SPnadpis3"/>
    <w:qFormat/>
    <w:rsid w:val="00A245F2"/>
    <w:pPr>
      <w:widowControl w:val="0"/>
      <w:numPr>
        <w:numId w:val="0"/>
      </w:numPr>
      <w:tabs>
        <w:tab w:val="left" w:pos="2410"/>
      </w:tabs>
      <w:autoSpaceDE/>
      <w:autoSpaceDN/>
      <w:spacing w:before="120"/>
    </w:pPr>
    <w:rPr>
      <w:b w:val="0"/>
      <w:smallCaps w:val="0"/>
    </w:rPr>
  </w:style>
  <w:style w:type="character" w:styleId="PsacstrojHTML">
    <w:name w:val="HTML Typewriter"/>
    <w:uiPriority w:val="99"/>
    <w:rsid w:val="00A245F2"/>
    <w:rPr>
      <w:rFonts w:ascii="Courier New" w:eastAsia="Times New Roman" w:hAnsi="Courier New"/>
      <w:sz w:val="20"/>
      <w:szCs w:val="20"/>
    </w:rPr>
  </w:style>
  <w:style w:type="paragraph" w:customStyle="1" w:styleId="2">
    <w:name w:val="2"/>
    <w:uiPriority w:val="99"/>
    <w:qFormat/>
    <w:rsid w:val="00A245F2"/>
    <w:pPr>
      <w:spacing w:after="0" w:line="240" w:lineRule="auto"/>
    </w:pPr>
    <w:rPr>
      <w:rFonts w:ascii="Arial" w:eastAsia="Times New Roman" w:hAnsi="Arial" w:cs="Times New Roman"/>
      <w:noProof/>
      <w:sz w:val="20"/>
      <w:szCs w:val="24"/>
      <w:lang w:eastAsia="sk-SK"/>
    </w:rPr>
  </w:style>
  <w:style w:type="paragraph" w:customStyle="1" w:styleId="Styl1">
    <w:name w:val="Styl1"/>
    <w:basedOn w:val="Normlny"/>
    <w:rsid w:val="00A245F2"/>
    <w:pPr>
      <w:tabs>
        <w:tab w:val="num" w:pos="360"/>
      </w:tabs>
      <w:spacing w:before="120"/>
      <w:ind w:left="360" w:hanging="360"/>
    </w:pPr>
    <w:rPr>
      <w:noProof/>
    </w:rPr>
  </w:style>
  <w:style w:type="character" w:customStyle="1" w:styleId="Styl11bModr">
    <w:name w:val="Styl 11 b. Modrá"/>
    <w:uiPriority w:val="99"/>
    <w:rsid w:val="00A245F2"/>
    <w:rPr>
      <w:color w:val="auto"/>
      <w:sz w:val="22"/>
    </w:rPr>
  </w:style>
  <w:style w:type="paragraph" w:customStyle="1" w:styleId="Normlny2">
    <w:name w:val="Normálny2"/>
    <w:rsid w:val="00A245F2"/>
    <w:pPr>
      <w:widowControl w:val="0"/>
      <w:overflowPunct w:val="0"/>
      <w:autoSpaceDE w:val="0"/>
      <w:autoSpaceDN w:val="0"/>
      <w:adjustRightInd w:val="0"/>
      <w:spacing w:before="120" w:after="0" w:line="240" w:lineRule="auto"/>
      <w:jc w:val="both"/>
      <w:textAlignment w:val="baseline"/>
    </w:pPr>
    <w:rPr>
      <w:rFonts w:ascii="Times New Roman" w:eastAsia="Times New Roman" w:hAnsi="Times New Roman" w:cs="Times New Roman"/>
      <w:sz w:val="24"/>
      <w:szCs w:val="20"/>
      <w:lang w:eastAsia="sk-SK"/>
    </w:rPr>
  </w:style>
  <w:style w:type="paragraph" w:customStyle="1" w:styleId="Normlnywebov1">
    <w:name w:val="Normálny (webový)1"/>
    <w:basedOn w:val="Normlny"/>
    <w:rsid w:val="00A245F2"/>
    <w:pPr>
      <w:overflowPunct w:val="0"/>
      <w:autoSpaceDE w:val="0"/>
      <w:autoSpaceDN w:val="0"/>
      <w:adjustRightInd w:val="0"/>
      <w:spacing w:before="100" w:after="100"/>
      <w:jc w:val="left"/>
      <w:textAlignment w:val="baseline"/>
    </w:pPr>
    <w:rPr>
      <w:rFonts w:ascii="Times New Roman" w:hAnsi="Times New Roman"/>
      <w:sz w:val="24"/>
      <w:szCs w:val="20"/>
      <w:lang w:val="cs-CZ"/>
    </w:rPr>
  </w:style>
  <w:style w:type="paragraph" w:customStyle="1" w:styleId="WW-Zkladntextodsazen2">
    <w:name w:val="WW-Základní text odsazený 2"/>
    <w:basedOn w:val="Normlny"/>
    <w:rsid w:val="00A245F2"/>
    <w:pPr>
      <w:suppressAutoHyphens/>
      <w:ind w:left="360"/>
    </w:pPr>
    <w:rPr>
      <w:sz w:val="22"/>
      <w:lang w:eastAsia="ar-SA"/>
    </w:rPr>
  </w:style>
  <w:style w:type="paragraph" w:customStyle="1" w:styleId="Odstavecseseznamem">
    <w:name w:val="Odstavec se seznamem"/>
    <w:basedOn w:val="Normlny"/>
    <w:qFormat/>
    <w:rsid w:val="00A245F2"/>
    <w:pPr>
      <w:ind w:left="720"/>
      <w:contextualSpacing/>
      <w:jc w:val="left"/>
    </w:pPr>
    <w:rPr>
      <w:noProof/>
    </w:rPr>
  </w:style>
  <w:style w:type="paragraph" w:customStyle="1" w:styleId="Textkrper">
    <w:name w:val="Textkörper"/>
    <w:basedOn w:val="Normlny"/>
    <w:uiPriority w:val="99"/>
    <w:rsid w:val="00A245F2"/>
    <w:pPr>
      <w:overflowPunct w:val="0"/>
      <w:autoSpaceDE w:val="0"/>
      <w:autoSpaceDN w:val="0"/>
      <w:adjustRightInd w:val="0"/>
    </w:pPr>
    <w:rPr>
      <w:rFonts w:ascii="Times New Roman" w:eastAsia="Calibri" w:hAnsi="Times New Roman"/>
      <w:sz w:val="24"/>
      <w:lang w:eastAsia="cs-CZ"/>
    </w:rPr>
  </w:style>
  <w:style w:type="paragraph" w:customStyle="1" w:styleId="Normlny1">
    <w:name w:val="Normálny1"/>
    <w:rsid w:val="00A245F2"/>
    <w:pPr>
      <w:widowControl w:val="0"/>
      <w:overflowPunct w:val="0"/>
      <w:autoSpaceDE w:val="0"/>
      <w:autoSpaceDN w:val="0"/>
      <w:adjustRightInd w:val="0"/>
      <w:spacing w:before="120" w:after="0" w:line="240" w:lineRule="auto"/>
      <w:jc w:val="both"/>
      <w:textAlignment w:val="baseline"/>
    </w:pPr>
    <w:rPr>
      <w:rFonts w:ascii="Times New Roman" w:eastAsia="Times New Roman" w:hAnsi="Times New Roman" w:cs="Times New Roman"/>
      <w:sz w:val="24"/>
      <w:szCs w:val="20"/>
      <w:lang w:eastAsia="sk-SK"/>
    </w:rPr>
  </w:style>
  <w:style w:type="character" w:customStyle="1" w:styleId="ZkladntextChar10">
    <w:name w:val="Základní text Char1"/>
    <w:locked/>
    <w:rsid w:val="00A245F2"/>
    <w:rPr>
      <w:rFonts w:ascii="Arial" w:hAnsi="Arial"/>
      <w:noProof/>
      <w:szCs w:val="24"/>
    </w:rPr>
  </w:style>
  <w:style w:type="paragraph" w:styleId="Textvysvetlivky">
    <w:name w:val="endnote text"/>
    <w:basedOn w:val="Normlny"/>
    <w:link w:val="TextvysvetlivkyChar"/>
    <w:rsid w:val="00A245F2"/>
    <w:pPr>
      <w:jc w:val="left"/>
    </w:pPr>
    <w:rPr>
      <w:noProof/>
      <w:szCs w:val="20"/>
      <w:lang w:eastAsia="cs-CZ"/>
    </w:rPr>
  </w:style>
  <w:style w:type="character" w:customStyle="1" w:styleId="TextvysvetlivkyChar">
    <w:name w:val="Text vysvetlivky Char"/>
    <w:basedOn w:val="Predvolenpsmoodseku"/>
    <w:link w:val="Textvysvetlivky"/>
    <w:rsid w:val="00A245F2"/>
    <w:rPr>
      <w:rFonts w:ascii="Arial" w:eastAsia="Times New Roman" w:hAnsi="Arial" w:cs="Times New Roman"/>
      <w:noProof/>
      <w:sz w:val="20"/>
      <w:szCs w:val="20"/>
      <w:lang w:eastAsia="cs-CZ"/>
    </w:rPr>
  </w:style>
  <w:style w:type="character" w:styleId="Odkaznavysvetlivku">
    <w:name w:val="endnote reference"/>
    <w:rsid w:val="00A245F2"/>
    <w:rPr>
      <w:vertAlign w:val="superscript"/>
    </w:rPr>
  </w:style>
  <w:style w:type="character" w:customStyle="1" w:styleId="highlight">
    <w:name w:val="highlight"/>
    <w:rsid w:val="00A245F2"/>
  </w:style>
  <w:style w:type="character" w:customStyle="1" w:styleId="ListParagraphChar">
    <w:name w:val="List Paragraph Char"/>
    <w:link w:val="Odsekzoznamu1"/>
    <w:locked/>
    <w:rsid w:val="00A245F2"/>
    <w:rPr>
      <w:rFonts w:ascii="Times New Roman" w:eastAsia="Times New Roman" w:hAnsi="Times New Roman" w:cs="Times New Roman"/>
      <w:sz w:val="24"/>
      <w:szCs w:val="24"/>
    </w:rPr>
  </w:style>
  <w:style w:type="paragraph" w:customStyle="1" w:styleId="A-medzinadpis">
    <w:name w:val="A-medzinadpis"/>
    <w:basedOn w:val="Zkladntext"/>
    <w:autoRedefine/>
    <w:rsid w:val="00A245F2"/>
    <w:pPr>
      <w:spacing w:after="120"/>
      <w:jc w:val="left"/>
    </w:pPr>
    <w:rPr>
      <w:rFonts w:ascii="Arial" w:eastAsia="Times New Roman" w:hAnsi="Arial" w:cs="Arial"/>
      <w:bCs/>
      <w:caps/>
      <w:sz w:val="20"/>
      <w:lang w:eastAsia="cs-CZ"/>
    </w:rPr>
  </w:style>
  <w:style w:type="paragraph" w:customStyle="1" w:styleId="DokOds">
    <w:name w:val="DokOds"/>
    <w:basedOn w:val="Normlny"/>
    <w:rsid w:val="00A245F2"/>
    <w:pPr>
      <w:spacing w:before="120" w:after="60"/>
      <w:ind w:left="284"/>
    </w:pPr>
    <w:rPr>
      <w:rFonts w:ascii="Times New Roman" w:hAnsi="Times New Roman"/>
      <w:sz w:val="24"/>
      <w:lang w:eastAsia="cs-CZ"/>
    </w:rPr>
  </w:style>
  <w:style w:type="character" w:customStyle="1" w:styleId="PtaChar1">
    <w:name w:val="Päta Char1"/>
    <w:aliases w:val="Päta Char Char"/>
    <w:uiPriority w:val="99"/>
    <w:semiHidden/>
    <w:locked/>
    <w:rsid w:val="00A245F2"/>
    <w:rPr>
      <w:rFonts w:cs="Times New Roman"/>
      <w:sz w:val="24"/>
      <w:szCs w:val="24"/>
      <w:lang w:val="cs-CZ" w:eastAsia="cs-CZ"/>
    </w:rPr>
  </w:style>
  <w:style w:type="character" w:styleId="Zvraznenie">
    <w:name w:val="Emphasis"/>
    <w:uiPriority w:val="20"/>
    <w:qFormat/>
    <w:rsid w:val="00A245F2"/>
    <w:rPr>
      <w:i/>
      <w:iCs/>
    </w:rPr>
  </w:style>
  <w:style w:type="paragraph" w:customStyle="1" w:styleId="LHtext">
    <w:name w:val="LH text"/>
    <w:basedOn w:val="Hlavika"/>
    <w:rsid w:val="00A245F2"/>
    <w:pPr>
      <w:tabs>
        <w:tab w:val="clear" w:pos="4536"/>
        <w:tab w:val="clear" w:pos="9072"/>
      </w:tabs>
      <w:spacing w:after="120"/>
      <w:jc w:val="left"/>
    </w:pPr>
    <w:rPr>
      <w:rFonts w:ascii="Times New Roman" w:eastAsia="Times New Roman" w:hAnsi="Times New Roman"/>
      <w:sz w:val="24"/>
      <w:szCs w:val="24"/>
      <w:lang w:val="cs-CZ" w:eastAsia="cs-CZ"/>
    </w:rPr>
  </w:style>
  <w:style w:type="paragraph" w:styleId="PredformtovanHTML">
    <w:name w:val="HTML Preformatted"/>
    <w:basedOn w:val="Normlny"/>
    <w:link w:val="PredformtovanHTMLChar"/>
    <w:uiPriority w:val="99"/>
    <w:rsid w:val="00A245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szCs w:val="20"/>
      <w:lang w:eastAsia="cs-CZ"/>
    </w:rPr>
  </w:style>
  <w:style w:type="character" w:customStyle="1" w:styleId="PredformtovanHTMLChar">
    <w:name w:val="Predformátované HTML Char"/>
    <w:basedOn w:val="Predvolenpsmoodseku"/>
    <w:link w:val="PredformtovanHTML"/>
    <w:uiPriority w:val="99"/>
    <w:rsid w:val="00A245F2"/>
    <w:rPr>
      <w:rFonts w:ascii="Courier New" w:eastAsia="Times New Roman" w:hAnsi="Courier New" w:cs="Times New Roman"/>
      <w:sz w:val="20"/>
      <w:szCs w:val="20"/>
      <w:lang w:eastAsia="cs-CZ"/>
    </w:rPr>
  </w:style>
  <w:style w:type="paragraph" w:styleId="Bezriadkovania">
    <w:name w:val="No Spacing"/>
    <w:uiPriority w:val="1"/>
    <w:qFormat/>
    <w:rsid w:val="00A245F2"/>
    <w:pPr>
      <w:spacing w:after="0" w:line="240" w:lineRule="auto"/>
    </w:pPr>
    <w:rPr>
      <w:rFonts w:ascii="Calibri" w:eastAsia="Times New Roman" w:hAnsi="Calibri" w:cs="Times New Roman"/>
      <w:lang w:eastAsia="sk-SK"/>
    </w:rPr>
  </w:style>
  <w:style w:type="paragraph" w:customStyle="1" w:styleId="Zarkazkladnhotextu31">
    <w:name w:val="Zarážka základného textu 31"/>
    <w:basedOn w:val="Normlny"/>
    <w:rsid w:val="00A245F2"/>
    <w:pPr>
      <w:overflowPunct w:val="0"/>
      <w:autoSpaceDE w:val="0"/>
      <w:autoSpaceDN w:val="0"/>
      <w:adjustRightInd w:val="0"/>
      <w:ind w:left="567"/>
    </w:pPr>
    <w:rPr>
      <w:rFonts w:ascii="Times New Roman" w:hAnsi="Times New Roman"/>
      <w:color w:val="000000"/>
      <w:sz w:val="24"/>
      <w:szCs w:val="20"/>
    </w:rPr>
  </w:style>
  <w:style w:type="paragraph" w:customStyle="1" w:styleId="Zkladntext210">
    <w:name w:val="Základný text 21"/>
    <w:basedOn w:val="Normlny"/>
    <w:rsid w:val="00A245F2"/>
    <w:pPr>
      <w:overflowPunct w:val="0"/>
      <w:autoSpaceDE w:val="0"/>
      <w:autoSpaceDN w:val="0"/>
      <w:adjustRightInd w:val="0"/>
    </w:pPr>
    <w:rPr>
      <w:rFonts w:ascii="Times New Roman" w:hAnsi="Times New Roman"/>
      <w:sz w:val="24"/>
      <w:szCs w:val="20"/>
    </w:rPr>
  </w:style>
  <w:style w:type="paragraph" w:customStyle="1" w:styleId="Zkladntext1">
    <w:name w:val="Základní text1"/>
    <w:basedOn w:val="Normlny"/>
    <w:uiPriority w:val="99"/>
    <w:rsid w:val="00A245F2"/>
    <w:pPr>
      <w:widowControl w:val="0"/>
      <w:suppressAutoHyphens/>
    </w:pPr>
    <w:rPr>
      <w:rFonts w:ascii="Times New Roman" w:eastAsia="Lucida Sans Unicode" w:hAnsi="Times New Roman"/>
      <w:b/>
      <w:kern w:val="2"/>
      <w:sz w:val="24"/>
    </w:rPr>
  </w:style>
  <w:style w:type="paragraph" w:customStyle="1" w:styleId="Normlnywebov11">
    <w:name w:val="Normálny (webový)11"/>
    <w:basedOn w:val="Normlny"/>
    <w:uiPriority w:val="99"/>
    <w:rsid w:val="00A245F2"/>
    <w:pPr>
      <w:overflowPunct w:val="0"/>
      <w:autoSpaceDE w:val="0"/>
      <w:autoSpaceDN w:val="0"/>
      <w:adjustRightInd w:val="0"/>
      <w:spacing w:before="100" w:after="100"/>
      <w:jc w:val="left"/>
      <w:textAlignment w:val="baseline"/>
    </w:pPr>
    <w:rPr>
      <w:rFonts w:ascii="Times New Roman" w:hAnsi="Times New Roman"/>
      <w:sz w:val="24"/>
      <w:szCs w:val="20"/>
      <w:lang w:val="cs-CZ"/>
    </w:rPr>
  </w:style>
  <w:style w:type="paragraph" w:customStyle="1" w:styleId="text1">
    <w:name w:val="text1"/>
    <w:basedOn w:val="Normlny"/>
    <w:rsid w:val="00A245F2"/>
    <w:pPr>
      <w:overflowPunct w:val="0"/>
      <w:autoSpaceDE w:val="0"/>
      <w:autoSpaceDN w:val="0"/>
      <w:adjustRightInd w:val="0"/>
      <w:spacing w:before="60" w:after="60"/>
      <w:ind w:left="567" w:hanging="567"/>
      <w:textAlignment w:val="baseline"/>
    </w:pPr>
    <w:rPr>
      <w:sz w:val="24"/>
      <w:szCs w:val="20"/>
      <w:lang w:eastAsia="cs-CZ"/>
    </w:rPr>
  </w:style>
  <w:style w:type="character" w:customStyle="1" w:styleId="FontStyle63">
    <w:name w:val="Font Style63"/>
    <w:uiPriority w:val="99"/>
    <w:rsid w:val="00A245F2"/>
    <w:rPr>
      <w:rFonts w:ascii="Arial" w:hAnsi="Arial"/>
      <w:color w:val="000000"/>
      <w:sz w:val="18"/>
    </w:rPr>
  </w:style>
  <w:style w:type="character" w:customStyle="1" w:styleId="CharChar12">
    <w:name w:val="Char Char12"/>
    <w:uiPriority w:val="99"/>
    <w:rsid w:val="00A245F2"/>
    <w:rPr>
      <w:rFonts w:ascii="Arial" w:hAnsi="Arial"/>
      <w:sz w:val="24"/>
    </w:rPr>
  </w:style>
  <w:style w:type="character" w:customStyle="1" w:styleId="CharChar11">
    <w:name w:val="Char Char11"/>
    <w:uiPriority w:val="99"/>
    <w:rsid w:val="00A245F2"/>
    <w:rPr>
      <w:rFonts w:ascii="Arial" w:hAnsi="Arial"/>
      <w:sz w:val="24"/>
    </w:rPr>
  </w:style>
  <w:style w:type="character" w:customStyle="1" w:styleId="CharChar1">
    <w:name w:val="Char Char1"/>
    <w:uiPriority w:val="99"/>
    <w:rsid w:val="00A245F2"/>
    <w:rPr>
      <w:rFonts w:cs="Times New Roman"/>
    </w:rPr>
  </w:style>
  <w:style w:type="character" w:customStyle="1" w:styleId="hps">
    <w:name w:val="hps"/>
    <w:uiPriority w:val="99"/>
    <w:rsid w:val="00A245F2"/>
    <w:rPr>
      <w:rFonts w:cs="Times New Roman"/>
    </w:rPr>
  </w:style>
  <w:style w:type="paragraph" w:customStyle="1" w:styleId="odsekzoznamucxspmiddlecxspmiddle">
    <w:name w:val="odsekzoznamucxspmiddlecxspmiddle"/>
    <w:basedOn w:val="Normlny"/>
    <w:uiPriority w:val="99"/>
    <w:rsid w:val="00A245F2"/>
    <w:pPr>
      <w:spacing w:before="100" w:beforeAutospacing="1" w:after="100" w:afterAutospacing="1"/>
      <w:jc w:val="left"/>
    </w:pPr>
    <w:rPr>
      <w:rFonts w:ascii="Times New Roman" w:eastAsia="Calibri" w:hAnsi="Times New Roman"/>
      <w:sz w:val="24"/>
    </w:rPr>
  </w:style>
  <w:style w:type="character" w:customStyle="1" w:styleId="Zmienka1">
    <w:name w:val="Zmienka1"/>
    <w:basedOn w:val="Predvolenpsmoodseku"/>
    <w:uiPriority w:val="99"/>
    <w:semiHidden/>
    <w:unhideWhenUsed/>
    <w:rsid w:val="00A245F2"/>
    <w:rPr>
      <w:color w:val="2B579A"/>
      <w:shd w:val="clear" w:color="auto" w:fill="E6E6E6"/>
    </w:rPr>
  </w:style>
  <w:style w:type="character" w:customStyle="1" w:styleId="code">
    <w:name w:val="code"/>
    <w:basedOn w:val="Predvolenpsmoodseku"/>
    <w:rsid w:val="00A245F2"/>
  </w:style>
  <w:style w:type="character" w:customStyle="1" w:styleId="Podtitul1">
    <w:name w:val="Podtitul1"/>
    <w:basedOn w:val="Predvolenpsmoodseku"/>
    <w:rsid w:val="00A245F2"/>
  </w:style>
  <w:style w:type="character" w:customStyle="1" w:styleId="Zmienka2">
    <w:name w:val="Zmienka2"/>
    <w:basedOn w:val="Predvolenpsmoodseku"/>
    <w:uiPriority w:val="99"/>
    <w:semiHidden/>
    <w:unhideWhenUsed/>
    <w:rsid w:val="00A245F2"/>
    <w:rPr>
      <w:color w:val="2B579A"/>
      <w:shd w:val="clear" w:color="auto" w:fill="E6E6E6"/>
    </w:rPr>
  </w:style>
  <w:style w:type="character" w:customStyle="1" w:styleId="Nevyrieenzmienka1">
    <w:name w:val="Nevyriešená zmienka1"/>
    <w:basedOn w:val="Predvolenpsmoodseku"/>
    <w:uiPriority w:val="99"/>
    <w:semiHidden/>
    <w:unhideWhenUsed/>
    <w:rsid w:val="00A245F2"/>
    <w:rPr>
      <w:color w:val="808080"/>
      <w:shd w:val="clear" w:color="auto" w:fill="E6E6E6"/>
    </w:rPr>
  </w:style>
  <w:style w:type="paragraph" w:customStyle="1" w:styleId="Strednpodfarbenie11">
    <w:name w:val="Stredné podfarbenie 11"/>
    <w:uiPriority w:val="1"/>
    <w:qFormat/>
    <w:rsid w:val="00A245F2"/>
    <w:pPr>
      <w:autoSpaceDE w:val="0"/>
      <w:autoSpaceDN w:val="0"/>
      <w:adjustRightInd w:val="0"/>
      <w:spacing w:after="0" w:line="240" w:lineRule="auto"/>
      <w:jc w:val="both"/>
    </w:pPr>
    <w:rPr>
      <w:rFonts w:ascii="Cambria" w:eastAsia="Times New Roman" w:hAnsi="Cambria" w:cs="Arial"/>
      <w:sz w:val="18"/>
      <w:szCs w:val="18"/>
    </w:rPr>
  </w:style>
  <w:style w:type="character" w:customStyle="1" w:styleId="Nevyrieenzmienka2">
    <w:name w:val="Nevyriešená zmienka2"/>
    <w:basedOn w:val="Predvolenpsmoodseku"/>
    <w:uiPriority w:val="99"/>
    <w:semiHidden/>
    <w:unhideWhenUsed/>
    <w:rsid w:val="00A245F2"/>
    <w:rPr>
      <w:color w:val="605E5C"/>
      <w:shd w:val="clear" w:color="auto" w:fill="E1DFDD"/>
    </w:rPr>
  </w:style>
  <w:style w:type="paragraph" w:customStyle="1" w:styleId="Appendix">
    <w:name w:val="Appendix"/>
    <w:basedOn w:val="Normlny"/>
    <w:rsid w:val="00A245F2"/>
    <w:pPr>
      <w:numPr>
        <w:ilvl w:val="8"/>
        <w:numId w:val="21"/>
      </w:numPr>
      <w:autoSpaceDE w:val="0"/>
      <w:autoSpaceDN w:val="0"/>
      <w:jc w:val="left"/>
    </w:pPr>
    <w:rPr>
      <w:rFonts w:ascii="Times New Roman" w:hAnsi="Times New Roman"/>
      <w:szCs w:val="20"/>
      <w:lang w:eastAsia="cs-CZ"/>
    </w:rPr>
  </w:style>
  <w:style w:type="character" w:customStyle="1" w:styleId="FontStyle72">
    <w:name w:val="Font Style72"/>
    <w:uiPriority w:val="99"/>
    <w:rsid w:val="00A245F2"/>
    <w:rPr>
      <w:rFonts w:ascii="Garamond" w:hAnsi="Garamond" w:cs="Garamond"/>
      <w:sz w:val="26"/>
      <w:szCs w:val="26"/>
    </w:rPr>
  </w:style>
  <w:style w:type="numbering" w:customStyle="1" w:styleId="ImportedStyle2">
    <w:name w:val="Imported Style 2"/>
    <w:rsid w:val="00A245F2"/>
    <w:pPr>
      <w:numPr>
        <w:numId w:val="22"/>
      </w:numPr>
    </w:pPr>
  </w:style>
  <w:style w:type="paragraph" w:customStyle="1" w:styleId="ListDash">
    <w:name w:val="List Dash"/>
    <w:basedOn w:val="Zoznamsodrkami"/>
    <w:qFormat/>
    <w:rsid w:val="00A245F2"/>
    <w:pPr>
      <w:tabs>
        <w:tab w:val="left" w:pos="340"/>
        <w:tab w:val="num" w:pos="720"/>
        <w:tab w:val="left" w:pos="851"/>
        <w:tab w:val="num" w:pos="927"/>
      </w:tabs>
      <w:spacing w:before="0" w:after="120"/>
      <w:ind w:left="720" w:hanging="720"/>
      <w:jc w:val="left"/>
    </w:pPr>
    <w:rPr>
      <w:rFonts w:ascii="Century Gothic" w:hAnsi="Century Gothic"/>
      <w:bCs/>
      <w:szCs w:val="32"/>
      <w:lang w:eastAsia="sk-SK"/>
    </w:rPr>
  </w:style>
  <w:style w:type="paragraph" w:customStyle="1" w:styleId="Popis1">
    <w:name w:val="Popis1"/>
    <w:next w:val="Normlny1"/>
    <w:rsid w:val="00A245F2"/>
    <w:pPr>
      <w:keepNext/>
      <w:pBdr>
        <w:top w:val="nil"/>
        <w:left w:val="nil"/>
        <w:bottom w:val="nil"/>
        <w:right w:val="nil"/>
        <w:between w:val="nil"/>
        <w:bar w:val="nil"/>
      </w:pBdr>
      <w:spacing w:after="0" w:line="240" w:lineRule="auto"/>
    </w:pPr>
    <w:rPr>
      <w:rFonts w:ascii="Arial" w:eastAsia="Arial Unicode MS" w:hAnsi="Arial" w:cs="Arial Unicode MS"/>
      <w:b/>
      <w:bCs/>
      <w:color w:val="000000"/>
      <w:sz w:val="18"/>
      <w:szCs w:val="18"/>
      <w:u w:color="000000"/>
      <w:bdr w:val="nil"/>
      <w:lang w:eastAsia="sk-SK"/>
    </w:rPr>
  </w:style>
  <w:style w:type="paragraph" w:customStyle="1" w:styleId="TableHeader">
    <w:name w:val="Table Header"/>
    <w:rsid w:val="00A245F2"/>
    <w:pPr>
      <w:keepNext/>
      <w:pBdr>
        <w:top w:val="nil"/>
        <w:left w:val="nil"/>
        <w:bottom w:val="nil"/>
        <w:right w:val="nil"/>
        <w:between w:val="nil"/>
        <w:bar w:val="nil"/>
      </w:pBdr>
      <w:spacing w:before="120" w:after="120" w:line="240" w:lineRule="auto"/>
      <w:ind w:left="709"/>
      <w:jc w:val="center"/>
    </w:pPr>
    <w:rPr>
      <w:rFonts w:ascii="Arial" w:eastAsia="Arial Unicode MS" w:hAnsi="Arial" w:cs="Arial Unicode MS"/>
      <w:b/>
      <w:bCs/>
      <w:color w:val="000000"/>
      <w:sz w:val="20"/>
      <w:szCs w:val="20"/>
      <w:u w:color="000000"/>
      <w:bdr w:val="nil"/>
      <w:lang w:val="de-DE" w:eastAsia="sk-SK"/>
    </w:rPr>
  </w:style>
  <w:style w:type="paragraph" w:customStyle="1" w:styleId="Nadpis11">
    <w:name w:val="Nadpis 11"/>
    <w:next w:val="Normlny1"/>
    <w:rsid w:val="00A245F2"/>
    <w:pPr>
      <w:keepNext/>
      <w:pBdr>
        <w:top w:val="nil"/>
        <w:left w:val="nil"/>
        <w:bottom w:val="nil"/>
        <w:right w:val="nil"/>
        <w:between w:val="nil"/>
        <w:bar w:val="nil"/>
      </w:pBdr>
      <w:tabs>
        <w:tab w:val="left" w:pos="648"/>
      </w:tabs>
      <w:spacing w:after="0" w:line="240" w:lineRule="auto"/>
      <w:ind w:firstLine="212"/>
      <w:jc w:val="center"/>
      <w:outlineLvl w:val="0"/>
    </w:pPr>
    <w:rPr>
      <w:rFonts w:ascii="Calibri" w:eastAsia="Calibri" w:hAnsi="Calibri" w:cs="Calibri"/>
      <w:b/>
      <w:bCs/>
      <w:color w:val="000000"/>
      <w:kern w:val="32"/>
      <w:sz w:val="32"/>
      <w:szCs w:val="32"/>
      <w:u w:color="000000"/>
      <w:bdr w:val="nil"/>
      <w:lang w:eastAsia="sk-SK"/>
    </w:rPr>
  </w:style>
  <w:style w:type="numbering" w:customStyle="1" w:styleId="ImportedStyle54">
    <w:name w:val="Imported Style 54"/>
    <w:rsid w:val="00A245F2"/>
    <w:pPr>
      <w:numPr>
        <w:numId w:val="23"/>
      </w:numPr>
    </w:pPr>
  </w:style>
  <w:style w:type="paragraph" w:customStyle="1" w:styleId="Nadpis21">
    <w:name w:val="Nadpis 21"/>
    <w:next w:val="Normlny1"/>
    <w:rsid w:val="00A245F2"/>
    <w:pPr>
      <w:keepNext/>
      <w:pBdr>
        <w:top w:val="nil"/>
        <w:left w:val="nil"/>
        <w:bottom w:val="nil"/>
        <w:right w:val="nil"/>
        <w:between w:val="nil"/>
        <w:bar w:val="nil"/>
      </w:pBdr>
      <w:spacing w:after="0" w:line="240" w:lineRule="auto"/>
      <w:jc w:val="both"/>
      <w:outlineLvl w:val="1"/>
    </w:pPr>
    <w:rPr>
      <w:rFonts w:ascii="Cambria" w:eastAsia="Cambria" w:hAnsi="Cambria" w:cs="Cambria"/>
      <w:b/>
      <w:bCs/>
      <w:i/>
      <w:iCs/>
      <w:color w:val="000000"/>
      <w:sz w:val="28"/>
      <w:szCs w:val="28"/>
      <w:u w:color="000000"/>
      <w:bdr w:val="nil"/>
      <w:lang w:eastAsia="sk-SK"/>
    </w:rPr>
  </w:style>
  <w:style w:type="paragraph" w:customStyle="1" w:styleId="Nadpis31">
    <w:name w:val="Nadpis 31"/>
    <w:next w:val="Normlny1"/>
    <w:rsid w:val="00A245F2"/>
    <w:pPr>
      <w:keepNext/>
      <w:pBdr>
        <w:top w:val="nil"/>
        <w:left w:val="nil"/>
        <w:bottom w:val="nil"/>
        <w:right w:val="nil"/>
        <w:between w:val="nil"/>
        <w:bar w:val="nil"/>
      </w:pBdr>
      <w:tabs>
        <w:tab w:val="left" w:pos="720"/>
      </w:tabs>
      <w:spacing w:after="0" w:line="240" w:lineRule="auto"/>
      <w:jc w:val="center"/>
      <w:outlineLvl w:val="2"/>
    </w:pPr>
    <w:rPr>
      <w:rFonts w:ascii="Cambria" w:eastAsia="Cambria" w:hAnsi="Cambria" w:cs="Cambria"/>
      <w:b/>
      <w:bCs/>
      <w:color w:val="000000"/>
      <w:sz w:val="26"/>
      <w:szCs w:val="26"/>
      <w:u w:color="000000"/>
      <w:bdr w:val="nil"/>
      <w:lang w:eastAsia="sk-SK"/>
    </w:rPr>
  </w:style>
  <w:style w:type="numbering" w:customStyle="1" w:styleId="ImportedStyle55">
    <w:name w:val="Imported Style 55"/>
    <w:rsid w:val="00A245F2"/>
    <w:pPr>
      <w:numPr>
        <w:numId w:val="24"/>
      </w:numPr>
    </w:pPr>
  </w:style>
  <w:style w:type="numbering" w:customStyle="1" w:styleId="ImportedStyle57">
    <w:name w:val="Imported Style 57"/>
    <w:rsid w:val="00A245F2"/>
    <w:pPr>
      <w:numPr>
        <w:numId w:val="25"/>
      </w:numPr>
    </w:pPr>
  </w:style>
  <w:style w:type="paragraph" w:customStyle="1" w:styleId="bod0">
    <w:name w:val="bod"/>
    <w:basedOn w:val="Normlny"/>
    <w:rsid w:val="00015B43"/>
    <w:pPr>
      <w:widowControl w:val="0"/>
      <w:suppressAutoHyphens/>
      <w:spacing w:after="170"/>
      <w:ind w:left="567" w:hanging="567"/>
    </w:pPr>
    <w:rPr>
      <w:rFonts w:ascii="Liberation Serif" w:eastAsia="DejaVu Sans" w:hAnsi="Liberation Serif" w:cs="DejaVu Sans"/>
      <w:sz w:val="24"/>
      <w:lang w:eastAsia="zh-CN" w:bidi="hi-IN"/>
    </w:rPr>
  </w:style>
  <w:style w:type="numbering" w:customStyle="1" w:styleId="tl7">
    <w:name w:val="Štýl7"/>
    <w:uiPriority w:val="99"/>
    <w:rsid w:val="00015B43"/>
    <w:pPr>
      <w:numPr>
        <w:numId w:val="26"/>
      </w:numPr>
    </w:pPr>
  </w:style>
  <w:style w:type="paragraph" w:customStyle="1" w:styleId="Predvolen">
    <w:name w:val="Predvolené"/>
    <w:rsid w:val="00535C7C"/>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eastAsia="sk-SK"/>
    </w:rPr>
  </w:style>
  <w:style w:type="character" w:customStyle="1" w:styleId="Nevyrieenzmienka3">
    <w:name w:val="Nevyriešená zmienka3"/>
    <w:basedOn w:val="Predvolenpsmoodseku"/>
    <w:uiPriority w:val="99"/>
    <w:semiHidden/>
    <w:unhideWhenUsed/>
    <w:rsid w:val="006E0307"/>
    <w:rPr>
      <w:color w:val="605E5C"/>
      <w:shd w:val="clear" w:color="auto" w:fill="E1DFDD"/>
    </w:rPr>
  </w:style>
  <w:style w:type="character" w:customStyle="1" w:styleId="Nevyrieenzmienka31">
    <w:name w:val="Nevyriešená zmienka31"/>
    <w:basedOn w:val="Predvolenpsmoodseku"/>
    <w:uiPriority w:val="99"/>
    <w:semiHidden/>
    <w:unhideWhenUsed/>
    <w:rsid w:val="000B2489"/>
    <w:rPr>
      <w:color w:val="605E5C"/>
      <w:shd w:val="clear" w:color="auto" w:fill="E1DFDD"/>
    </w:rPr>
  </w:style>
  <w:style w:type="paragraph" w:customStyle="1" w:styleId="Import4">
    <w:name w:val="Import 4"/>
    <w:rsid w:val="005F3F0B"/>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after="0" w:line="100" w:lineRule="atLeast"/>
    </w:pPr>
    <w:rPr>
      <w:rFonts w:ascii="Courier New" w:eastAsia="SimSun" w:hAnsi="Courier New" w:cs="Times New Roman"/>
      <w:kern w:val="1"/>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39968">
      <w:bodyDiv w:val="1"/>
      <w:marLeft w:val="0"/>
      <w:marRight w:val="0"/>
      <w:marTop w:val="0"/>
      <w:marBottom w:val="0"/>
      <w:divBdr>
        <w:top w:val="none" w:sz="0" w:space="0" w:color="auto"/>
        <w:left w:val="none" w:sz="0" w:space="0" w:color="auto"/>
        <w:bottom w:val="none" w:sz="0" w:space="0" w:color="auto"/>
        <w:right w:val="none" w:sz="0" w:space="0" w:color="auto"/>
      </w:divBdr>
    </w:div>
    <w:div w:id="59058004">
      <w:bodyDiv w:val="1"/>
      <w:marLeft w:val="0"/>
      <w:marRight w:val="0"/>
      <w:marTop w:val="0"/>
      <w:marBottom w:val="0"/>
      <w:divBdr>
        <w:top w:val="none" w:sz="0" w:space="0" w:color="auto"/>
        <w:left w:val="none" w:sz="0" w:space="0" w:color="auto"/>
        <w:bottom w:val="none" w:sz="0" w:space="0" w:color="auto"/>
        <w:right w:val="none" w:sz="0" w:space="0" w:color="auto"/>
      </w:divBdr>
    </w:div>
    <w:div w:id="123425096">
      <w:bodyDiv w:val="1"/>
      <w:marLeft w:val="0"/>
      <w:marRight w:val="0"/>
      <w:marTop w:val="0"/>
      <w:marBottom w:val="0"/>
      <w:divBdr>
        <w:top w:val="none" w:sz="0" w:space="0" w:color="auto"/>
        <w:left w:val="none" w:sz="0" w:space="0" w:color="auto"/>
        <w:bottom w:val="none" w:sz="0" w:space="0" w:color="auto"/>
        <w:right w:val="none" w:sz="0" w:space="0" w:color="auto"/>
      </w:divBdr>
      <w:divsChild>
        <w:div w:id="1414888080">
          <w:marLeft w:val="255"/>
          <w:marRight w:val="0"/>
          <w:marTop w:val="0"/>
          <w:marBottom w:val="0"/>
          <w:divBdr>
            <w:top w:val="none" w:sz="0" w:space="0" w:color="auto"/>
            <w:left w:val="none" w:sz="0" w:space="0" w:color="auto"/>
            <w:bottom w:val="none" w:sz="0" w:space="0" w:color="auto"/>
            <w:right w:val="none" w:sz="0" w:space="0" w:color="auto"/>
          </w:divBdr>
        </w:div>
      </w:divsChild>
    </w:div>
    <w:div w:id="126508291">
      <w:bodyDiv w:val="1"/>
      <w:marLeft w:val="0"/>
      <w:marRight w:val="0"/>
      <w:marTop w:val="0"/>
      <w:marBottom w:val="0"/>
      <w:divBdr>
        <w:top w:val="none" w:sz="0" w:space="0" w:color="auto"/>
        <w:left w:val="none" w:sz="0" w:space="0" w:color="auto"/>
        <w:bottom w:val="none" w:sz="0" w:space="0" w:color="auto"/>
        <w:right w:val="none" w:sz="0" w:space="0" w:color="auto"/>
      </w:divBdr>
    </w:div>
    <w:div w:id="137112016">
      <w:bodyDiv w:val="1"/>
      <w:marLeft w:val="0"/>
      <w:marRight w:val="0"/>
      <w:marTop w:val="0"/>
      <w:marBottom w:val="0"/>
      <w:divBdr>
        <w:top w:val="none" w:sz="0" w:space="0" w:color="auto"/>
        <w:left w:val="none" w:sz="0" w:space="0" w:color="auto"/>
        <w:bottom w:val="none" w:sz="0" w:space="0" w:color="auto"/>
        <w:right w:val="none" w:sz="0" w:space="0" w:color="auto"/>
      </w:divBdr>
    </w:div>
    <w:div w:id="142507573">
      <w:bodyDiv w:val="1"/>
      <w:marLeft w:val="0"/>
      <w:marRight w:val="0"/>
      <w:marTop w:val="0"/>
      <w:marBottom w:val="0"/>
      <w:divBdr>
        <w:top w:val="none" w:sz="0" w:space="0" w:color="auto"/>
        <w:left w:val="none" w:sz="0" w:space="0" w:color="auto"/>
        <w:bottom w:val="none" w:sz="0" w:space="0" w:color="auto"/>
        <w:right w:val="none" w:sz="0" w:space="0" w:color="auto"/>
      </w:divBdr>
    </w:div>
    <w:div w:id="156461773">
      <w:bodyDiv w:val="1"/>
      <w:marLeft w:val="0"/>
      <w:marRight w:val="0"/>
      <w:marTop w:val="0"/>
      <w:marBottom w:val="0"/>
      <w:divBdr>
        <w:top w:val="none" w:sz="0" w:space="0" w:color="auto"/>
        <w:left w:val="none" w:sz="0" w:space="0" w:color="auto"/>
        <w:bottom w:val="none" w:sz="0" w:space="0" w:color="auto"/>
        <w:right w:val="none" w:sz="0" w:space="0" w:color="auto"/>
      </w:divBdr>
    </w:div>
    <w:div w:id="208077953">
      <w:bodyDiv w:val="1"/>
      <w:marLeft w:val="0"/>
      <w:marRight w:val="0"/>
      <w:marTop w:val="0"/>
      <w:marBottom w:val="0"/>
      <w:divBdr>
        <w:top w:val="none" w:sz="0" w:space="0" w:color="auto"/>
        <w:left w:val="none" w:sz="0" w:space="0" w:color="auto"/>
        <w:bottom w:val="none" w:sz="0" w:space="0" w:color="auto"/>
        <w:right w:val="none" w:sz="0" w:space="0" w:color="auto"/>
      </w:divBdr>
    </w:div>
    <w:div w:id="252589579">
      <w:bodyDiv w:val="1"/>
      <w:marLeft w:val="0"/>
      <w:marRight w:val="0"/>
      <w:marTop w:val="0"/>
      <w:marBottom w:val="0"/>
      <w:divBdr>
        <w:top w:val="none" w:sz="0" w:space="0" w:color="auto"/>
        <w:left w:val="none" w:sz="0" w:space="0" w:color="auto"/>
        <w:bottom w:val="none" w:sz="0" w:space="0" w:color="auto"/>
        <w:right w:val="none" w:sz="0" w:space="0" w:color="auto"/>
      </w:divBdr>
    </w:div>
    <w:div w:id="325549768">
      <w:bodyDiv w:val="1"/>
      <w:marLeft w:val="0"/>
      <w:marRight w:val="0"/>
      <w:marTop w:val="0"/>
      <w:marBottom w:val="0"/>
      <w:divBdr>
        <w:top w:val="none" w:sz="0" w:space="0" w:color="auto"/>
        <w:left w:val="none" w:sz="0" w:space="0" w:color="auto"/>
        <w:bottom w:val="none" w:sz="0" w:space="0" w:color="auto"/>
        <w:right w:val="none" w:sz="0" w:space="0" w:color="auto"/>
      </w:divBdr>
    </w:div>
    <w:div w:id="384719106">
      <w:bodyDiv w:val="1"/>
      <w:marLeft w:val="0"/>
      <w:marRight w:val="0"/>
      <w:marTop w:val="0"/>
      <w:marBottom w:val="0"/>
      <w:divBdr>
        <w:top w:val="none" w:sz="0" w:space="0" w:color="auto"/>
        <w:left w:val="none" w:sz="0" w:space="0" w:color="auto"/>
        <w:bottom w:val="none" w:sz="0" w:space="0" w:color="auto"/>
        <w:right w:val="none" w:sz="0" w:space="0" w:color="auto"/>
      </w:divBdr>
    </w:div>
    <w:div w:id="388112410">
      <w:bodyDiv w:val="1"/>
      <w:marLeft w:val="0"/>
      <w:marRight w:val="0"/>
      <w:marTop w:val="0"/>
      <w:marBottom w:val="0"/>
      <w:divBdr>
        <w:top w:val="none" w:sz="0" w:space="0" w:color="auto"/>
        <w:left w:val="none" w:sz="0" w:space="0" w:color="auto"/>
        <w:bottom w:val="none" w:sz="0" w:space="0" w:color="auto"/>
        <w:right w:val="none" w:sz="0" w:space="0" w:color="auto"/>
      </w:divBdr>
    </w:div>
    <w:div w:id="437602567">
      <w:bodyDiv w:val="1"/>
      <w:marLeft w:val="0"/>
      <w:marRight w:val="0"/>
      <w:marTop w:val="0"/>
      <w:marBottom w:val="0"/>
      <w:divBdr>
        <w:top w:val="none" w:sz="0" w:space="0" w:color="auto"/>
        <w:left w:val="none" w:sz="0" w:space="0" w:color="auto"/>
        <w:bottom w:val="none" w:sz="0" w:space="0" w:color="auto"/>
        <w:right w:val="none" w:sz="0" w:space="0" w:color="auto"/>
      </w:divBdr>
    </w:div>
    <w:div w:id="465468599">
      <w:bodyDiv w:val="1"/>
      <w:marLeft w:val="0"/>
      <w:marRight w:val="0"/>
      <w:marTop w:val="0"/>
      <w:marBottom w:val="0"/>
      <w:divBdr>
        <w:top w:val="none" w:sz="0" w:space="0" w:color="auto"/>
        <w:left w:val="none" w:sz="0" w:space="0" w:color="auto"/>
        <w:bottom w:val="none" w:sz="0" w:space="0" w:color="auto"/>
        <w:right w:val="none" w:sz="0" w:space="0" w:color="auto"/>
      </w:divBdr>
    </w:div>
    <w:div w:id="475218193">
      <w:bodyDiv w:val="1"/>
      <w:marLeft w:val="0"/>
      <w:marRight w:val="0"/>
      <w:marTop w:val="0"/>
      <w:marBottom w:val="0"/>
      <w:divBdr>
        <w:top w:val="none" w:sz="0" w:space="0" w:color="auto"/>
        <w:left w:val="none" w:sz="0" w:space="0" w:color="auto"/>
        <w:bottom w:val="none" w:sz="0" w:space="0" w:color="auto"/>
        <w:right w:val="none" w:sz="0" w:space="0" w:color="auto"/>
      </w:divBdr>
    </w:div>
    <w:div w:id="495000446">
      <w:bodyDiv w:val="1"/>
      <w:marLeft w:val="0"/>
      <w:marRight w:val="0"/>
      <w:marTop w:val="0"/>
      <w:marBottom w:val="0"/>
      <w:divBdr>
        <w:top w:val="none" w:sz="0" w:space="0" w:color="auto"/>
        <w:left w:val="none" w:sz="0" w:space="0" w:color="auto"/>
        <w:bottom w:val="none" w:sz="0" w:space="0" w:color="auto"/>
        <w:right w:val="none" w:sz="0" w:space="0" w:color="auto"/>
      </w:divBdr>
    </w:div>
    <w:div w:id="498422195">
      <w:bodyDiv w:val="1"/>
      <w:marLeft w:val="0"/>
      <w:marRight w:val="0"/>
      <w:marTop w:val="0"/>
      <w:marBottom w:val="0"/>
      <w:divBdr>
        <w:top w:val="none" w:sz="0" w:space="0" w:color="auto"/>
        <w:left w:val="none" w:sz="0" w:space="0" w:color="auto"/>
        <w:bottom w:val="none" w:sz="0" w:space="0" w:color="auto"/>
        <w:right w:val="none" w:sz="0" w:space="0" w:color="auto"/>
      </w:divBdr>
    </w:div>
    <w:div w:id="501094327">
      <w:bodyDiv w:val="1"/>
      <w:marLeft w:val="0"/>
      <w:marRight w:val="0"/>
      <w:marTop w:val="0"/>
      <w:marBottom w:val="0"/>
      <w:divBdr>
        <w:top w:val="none" w:sz="0" w:space="0" w:color="auto"/>
        <w:left w:val="none" w:sz="0" w:space="0" w:color="auto"/>
        <w:bottom w:val="none" w:sz="0" w:space="0" w:color="auto"/>
        <w:right w:val="none" w:sz="0" w:space="0" w:color="auto"/>
      </w:divBdr>
    </w:div>
    <w:div w:id="548804317">
      <w:bodyDiv w:val="1"/>
      <w:marLeft w:val="0"/>
      <w:marRight w:val="0"/>
      <w:marTop w:val="0"/>
      <w:marBottom w:val="0"/>
      <w:divBdr>
        <w:top w:val="none" w:sz="0" w:space="0" w:color="auto"/>
        <w:left w:val="none" w:sz="0" w:space="0" w:color="auto"/>
        <w:bottom w:val="none" w:sz="0" w:space="0" w:color="auto"/>
        <w:right w:val="none" w:sz="0" w:space="0" w:color="auto"/>
      </w:divBdr>
    </w:div>
    <w:div w:id="605692864">
      <w:bodyDiv w:val="1"/>
      <w:marLeft w:val="0"/>
      <w:marRight w:val="0"/>
      <w:marTop w:val="0"/>
      <w:marBottom w:val="0"/>
      <w:divBdr>
        <w:top w:val="none" w:sz="0" w:space="0" w:color="auto"/>
        <w:left w:val="none" w:sz="0" w:space="0" w:color="auto"/>
        <w:bottom w:val="none" w:sz="0" w:space="0" w:color="auto"/>
        <w:right w:val="none" w:sz="0" w:space="0" w:color="auto"/>
      </w:divBdr>
      <w:divsChild>
        <w:div w:id="1895197104">
          <w:marLeft w:val="255"/>
          <w:marRight w:val="0"/>
          <w:marTop w:val="75"/>
          <w:marBottom w:val="0"/>
          <w:divBdr>
            <w:top w:val="none" w:sz="0" w:space="0" w:color="auto"/>
            <w:left w:val="none" w:sz="0" w:space="0" w:color="auto"/>
            <w:bottom w:val="none" w:sz="0" w:space="0" w:color="auto"/>
            <w:right w:val="none" w:sz="0" w:space="0" w:color="auto"/>
          </w:divBdr>
          <w:divsChild>
            <w:div w:id="1839029264">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612438931">
      <w:bodyDiv w:val="1"/>
      <w:marLeft w:val="0"/>
      <w:marRight w:val="0"/>
      <w:marTop w:val="0"/>
      <w:marBottom w:val="0"/>
      <w:divBdr>
        <w:top w:val="none" w:sz="0" w:space="0" w:color="auto"/>
        <w:left w:val="none" w:sz="0" w:space="0" w:color="auto"/>
        <w:bottom w:val="none" w:sz="0" w:space="0" w:color="auto"/>
        <w:right w:val="none" w:sz="0" w:space="0" w:color="auto"/>
      </w:divBdr>
    </w:div>
    <w:div w:id="623268489">
      <w:bodyDiv w:val="1"/>
      <w:marLeft w:val="0"/>
      <w:marRight w:val="0"/>
      <w:marTop w:val="0"/>
      <w:marBottom w:val="0"/>
      <w:divBdr>
        <w:top w:val="none" w:sz="0" w:space="0" w:color="auto"/>
        <w:left w:val="none" w:sz="0" w:space="0" w:color="auto"/>
        <w:bottom w:val="none" w:sz="0" w:space="0" w:color="auto"/>
        <w:right w:val="none" w:sz="0" w:space="0" w:color="auto"/>
      </w:divBdr>
    </w:div>
    <w:div w:id="642270050">
      <w:bodyDiv w:val="1"/>
      <w:marLeft w:val="0"/>
      <w:marRight w:val="0"/>
      <w:marTop w:val="0"/>
      <w:marBottom w:val="0"/>
      <w:divBdr>
        <w:top w:val="none" w:sz="0" w:space="0" w:color="auto"/>
        <w:left w:val="none" w:sz="0" w:space="0" w:color="auto"/>
        <w:bottom w:val="none" w:sz="0" w:space="0" w:color="auto"/>
        <w:right w:val="none" w:sz="0" w:space="0" w:color="auto"/>
      </w:divBdr>
    </w:div>
    <w:div w:id="656147469">
      <w:bodyDiv w:val="1"/>
      <w:marLeft w:val="0"/>
      <w:marRight w:val="0"/>
      <w:marTop w:val="0"/>
      <w:marBottom w:val="0"/>
      <w:divBdr>
        <w:top w:val="none" w:sz="0" w:space="0" w:color="auto"/>
        <w:left w:val="none" w:sz="0" w:space="0" w:color="auto"/>
        <w:bottom w:val="none" w:sz="0" w:space="0" w:color="auto"/>
        <w:right w:val="none" w:sz="0" w:space="0" w:color="auto"/>
      </w:divBdr>
    </w:div>
    <w:div w:id="673412566">
      <w:bodyDiv w:val="1"/>
      <w:marLeft w:val="0"/>
      <w:marRight w:val="0"/>
      <w:marTop w:val="0"/>
      <w:marBottom w:val="0"/>
      <w:divBdr>
        <w:top w:val="none" w:sz="0" w:space="0" w:color="auto"/>
        <w:left w:val="none" w:sz="0" w:space="0" w:color="auto"/>
        <w:bottom w:val="none" w:sz="0" w:space="0" w:color="auto"/>
        <w:right w:val="none" w:sz="0" w:space="0" w:color="auto"/>
      </w:divBdr>
    </w:div>
    <w:div w:id="699936000">
      <w:bodyDiv w:val="1"/>
      <w:marLeft w:val="0"/>
      <w:marRight w:val="0"/>
      <w:marTop w:val="0"/>
      <w:marBottom w:val="0"/>
      <w:divBdr>
        <w:top w:val="none" w:sz="0" w:space="0" w:color="auto"/>
        <w:left w:val="none" w:sz="0" w:space="0" w:color="auto"/>
        <w:bottom w:val="none" w:sz="0" w:space="0" w:color="auto"/>
        <w:right w:val="none" w:sz="0" w:space="0" w:color="auto"/>
      </w:divBdr>
      <w:divsChild>
        <w:div w:id="2512636">
          <w:marLeft w:val="255"/>
          <w:marRight w:val="0"/>
          <w:marTop w:val="75"/>
          <w:marBottom w:val="0"/>
          <w:divBdr>
            <w:top w:val="none" w:sz="0" w:space="0" w:color="auto"/>
            <w:left w:val="none" w:sz="0" w:space="0" w:color="auto"/>
            <w:bottom w:val="none" w:sz="0" w:space="0" w:color="auto"/>
            <w:right w:val="none" w:sz="0" w:space="0" w:color="auto"/>
          </w:divBdr>
          <w:divsChild>
            <w:div w:id="294532667">
              <w:marLeft w:val="0"/>
              <w:marRight w:val="225"/>
              <w:marTop w:val="0"/>
              <w:marBottom w:val="0"/>
              <w:divBdr>
                <w:top w:val="none" w:sz="0" w:space="0" w:color="auto"/>
                <w:left w:val="none" w:sz="0" w:space="0" w:color="auto"/>
                <w:bottom w:val="none" w:sz="0" w:space="0" w:color="auto"/>
                <w:right w:val="none" w:sz="0" w:space="0" w:color="auto"/>
              </w:divBdr>
            </w:div>
          </w:divsChild>
        </w:div>
        <w:div w:id="261376602">
          <w:marLeft w:val="255"/>
          <w:marRight w:val="0"/>
          <w:marTop w:val="75"/>
          <w:marBottom w:val="0"/>
          <w:divBdr>
            <w:top w:val="none" w:sz="0" w:space="0" w:color="auto"/>
            <w:left w:val="none" w:sz="0" w:space="0" w:color="auto"/>
            <w:bottom w:val="none" w:sz="0" w:space="0" w:color="auto"/>
            <w:right w:val="none" w:sz="0" w:space="0" w:color="auto"/>
          </w:divBdr>
          <w:divsChild>
            <w:div w:id="1859999093">
              <w:marLeft w:val="0"/>
              <w:marRight w:val="225"/>
              <w:marTop w:val="0"/>
              <w:marBottom w:val="0"/>
              <w:divBdr>
                <w:top w:val="none" w:sz="0" w:space="0" w:color="auto"/>
                <w:left w:val="none" w:sz="0" w:space="0" w:color="auto"/>
                <w:bottom w:val="none" w:sz="0" w:space="0" w:color="auto"/>
                <w:right w:val="none" w:sz="0" w:space="0" w:color="auto"/>
              </w:divBdr>
            </w:div>
          </w:divsChild>
        </w:div>
        <w:div w:id="453795776">
          <w:marLeft w:val="255"/>
          <w:marRight w:val="0"/>
          <w:marTop w:val="75"/>
          <w:marBottom w:val="0"/>
          <w:divBdr>
            <w:top w:val="none" w:sz="0" w:space="0" w:color="auto"/>
            <w:left w:val="none" w:sz="0" w:space="0" w:color="auto"/>
            <w:bottom w:val="none" w:sz="0" w:space="0" w:color="auto"/>
            <w:right w:val="none" w:sz="0" w:space="0" w:color="auto"/>
          </w:divBdr>
          <w:divsChild>
            <w:div w:id="939794538">
              <w:marLeft w:val="0"/>
              <w:marRight w:val="225"/>
              <w:marTop w:val="0"/>
              <w:marBottom w:val="0"/>
              <w:divBdr>
                <w:top w:val="none" w:sz="0" w:space="0" w:color="auto"/>
                <w:left w:val="none" w:sz="0" w:space="0" w:color="auto"/>
                <w:bottom w:val="none" w:sz="0" w:space="0" w:color="auto"/>
                <w:right w:val="none" w:sz="0" w:space="0" w:color="auto"/>
              </w:divBdr>
            </w:div>
          </w:divsChild>
        </w:div>
        <w:div w:id="628634788">
          <w:marLeft w:val="255"/>
          <w:marRight w:val="0"/>
          <w:marTop w:val="75"/>
          <w:marBottom w:val="0"/>
          <w:divBdr>
            <w:top w:val="none" w:sz="0" w:space="0" w:color="auto"/>
            <w:left w:val="none" w:sz="0" w:space="0" w:color="auto"/>
            <w:bottom w:val="none" w:sz="0" w:space="0" w:color="auto"/>
            <w:right w:val="none" w:sz="0" w:space="0" w:color="auto"/>
          </w:divBdr>
          <w:divsChild>
            <w:div w:id="856696385">
              <w:marLeft w:val="0"/>
              <w:marRight w:val="225"/>
              <w:marTop w:val="0"/>
              <w:marBottom w:val="0"/>
              <w:divBdr>
                <w:top w:val="none" w:sz="0" w:space="0" w:color="auto"/>
                <w:left w:val="none" w:sz="0" w:space="0" w:color="auto"/>
                <w:bottom w:val="none" w:sz="0" w:space="0" w:color="auto"/>
                <w:right w:val="none" w:sz="0" w:space="0" w:color="auto"/>
              </w:divBdr>
            </w:div>
          </w:divsChild>
        </w:div>
        <w:div w:id="660161549">
          <w:marLeft w:val="255"/>
          <w:marRight w:val="0"/>
          <w:marTop w:val="75"/>
          <w:marBottom w:val="0"/>
          <w:divBdr>
            <w:top w:val="none" w:sz="0" w:space="0" w:color="auto"/>
            <w:left w:val="none" w:sz="0" w:space="0" w:color="auto"/>
            <w:bottom w:val="none" w:sz="0" w:space="0" w:color="auto"/>
            <w:right w:val="none" w:sz="0" w:space="0" w:color="auto"/>
          </w:divBdr>
          <w:divsChild>
            <w:div w:id="1637637938">
              <w:marLeft w:val="0"/>
              <w:marRight w:val="225"/>
              <w:marTop w:val="0"/>
              <w:marBottom w:val="0"/>
              <w:divBdr>
                <w:top w:val="none" w:sz="0" w:space="0" w:color="auto"/>
                <w:left w:val="none" w:sz="0" w:space="0" w:color="auto"/>
                <w:bottom w:val="none" w:sz="0" w:space="0" w:color="auto"/>
                <w:right w:val="none" w:sz="0" w:space="0" w:color="auto"/>
              </w:divBdr>
            </w:div>
          </w:divsChild>
        </w:div>
        <w:div w:id="684287944">
          <w:marLeft w:val="255"/>
          <w:marRight w:val="0"/>
          <w:marTop w:val="75"/>
          <w:marBottom w:val="0"/>
          <w:divBdr>
            <w:top w:val="none" w:sz="0" w:space="0" w:color="auto"/>
            <w:left w:val="none" w:sz="0" w:space="0" w:color="auto"/>
            <w:bottom w:val="none" w:sz="0" w:space="0" w:color="auto"/>
            <w:right w:val="none" w:sz="0" w:space="0" w:color="auto"/>
          </w:divBdr>
        </w:div>
        <w:div w:id="762532038">
          <w:marLeft w:val="255"/>
          <w:marRight w:val="0"/>
          <w:marTop w:val="75"/>
          <w:marBottom w:val="0"/>
          <w:divBdr>
            <w:top w:val="none" w:sz="0" w:space="0" w:color="auto"/>
            <w:left w:val="none" w:sz="0" w:space="0" w:color="auto"/>
            <w:bottom w:val="none" w:sz="0" w:space="0" w:color="auto"/>
            <w:right w:val="none" w:sz="0" w:space="0" w:color="auto"/>
          </w:divBdr>
          <w:divsChild>
            <w:div w:id="1766684214">
              <w:marLeft w:val="0"/>
              <w:marRight w:val="225"/>
              <w:marTop w:val="0"/>
              <w:marBottom w:val="0"/>
              <w:divBdr>
                <w:top w:val="none" w:sz="0" w:space="0" w:color="auto"/>
                <w:left w:val="none" w:sz="0" w:space="0" w:color="auto"/>
                <w:bottom w:val="none" w:sz="0" w:space="0" w:color="auto"/>
                <w:right w:val="none" w:sz="0" w:space="0" w:color="auto"/>
              </w:divBdr>
            </w:div>
          </w:divsChild>
        </w:div>
        <w:div w:id="850533290">
          <w:marLeft w:val="255"/>
          <w:marRight w:val="0"/>
          <w:marTop w:val="75"/>
          <w:marBottom w:val="0"/>
          <w:divBdr>
            <w:top w:val="none" w:sz="0" w:space="0" w:color="auto"/>
            <w:left w:val="none" w:sz="0" w:space="0" w:color="auto"/>
            <w:bottom w:val="none" w:sz="0" w:space="0" w:color="auto"/>
            <w:right w:val="none" w:sz="0" w:space="0" w:color="auto"/>
          </w:divBdr>
          <w:divsChild>
            <w:div w:id="187455355">
              <w:marLeft w:val="0"/>
              <w:marRight w:val="225"/>
              <w:marTop w:val="0"/>
              <w:marBottom w:val="0"/>
              <w:divBdr>
                <w:top w:val="none" w:sz="0" w:space="0" w:color="auto"/>
                <w:left w:val="none" w:sz="0" w:space="0" w:color="auto"/>
                <w:bottom w:val="none" w:sz="0" w:space="0" w:color="auto"/>
                <w:right w:val="none" w:sz="0" w:space="0" w:color="auto"/>
              </w:divBdr>
            </w:div>
          </w:divsChild>
        </w:div>
        <w:div w:id="1050153156">
          <w:marLeft w:val="255"/>
          <w:marRight w:val="0"/>
          <w:marTop w:val="75"/>
          <w:marBottom w:val="0"/>
          <w:divBdr>
            <w:top w:val="none" w:sz="0" w:space="0" w:color="auto"/>
            <w:left w:val="none" w:sz="0" w:space="0" w:color="auto"/>
            <w:bottom w:val="none" w:sz="0" w:space="0" w:color="auto"/>
            <w:right w:val="none" w:sz="0" w:space="0" w:color="auto"/>
          </w:divBdr>
          <w:divsChild>
            <w:div w:id="2138601982">
              <w:marLeft w:val="0"/>
              <w:marRight w:val="225"/>
              <w:marTop w:val="0"/>
              <w:marBottom w:val="0"/>
              <w:divBdr>
                <w:top w:val="none" w:sz="0" w:space="0" w:color="auto"/>
                <w:left w:val="none" w:sz="0" w:space="0" w:color="auto"/>
                <w:bottom w:val="none" w:sz="0" w:space="0" w:color="auto"/>
                <w:right w:val="none" w:sz="0" w:space="0" w:color="auto"/>
              </w:divBdr>
            </w:div>
          </w:divsChild>
        </w:div>
        <w:div w:id="1083574190">
          <w:marLeft w:val="255"/>
          <w:marRight w:val="0"/>
          <w:marTop w:val="75"/>
          <w:marBottom w:val="0"/>
          <w:divBdr>
            <w:top w:val="none" w:sz="0" w:space="0" w:color="auto"/>
            <w:left w:val="none" w:sz="0" w:space="0" w:color="auto"/>
            <w:bottom w:val="none" w:sz="0" w:space="0" w:color="auto"/>
            <w:right w:val="none" w:sz="0" w:space="0" w:color="auto"/>
          </w:divBdr>
          <w:divsChild>
            <w:div w:id="1280212849">
              <w:marLeft w:val="0"/>
              <w:marRight w:val="225"/>
              <w:marTop w:val="0"/>
              <w:marBottom w:val="0"/>
              <w:divBdr>
                <w:top w:val="none" w:sz="0" w:space="0" w:color="auto"/>
                <w:left w:val="none" w:sz="0" w:space="0" w:color="auto"/>
                <w:bottom w:val="none" w:sz="0" w:space="0" w:color="auto"/>
                <w:right w:val="none" w:sz="0" w:space="0" w:color="auto"/>
              </w:divBdr>
            </w:div>
          </w:divsChild>
        </w:div>
        <w:div w:id="1231842589">
          <w:marLeft w:val="255"/>
          <w:marRight w:val="0"/>
          <w:marTop w:val="75"/>
          <w:marBottom w:val="0"/>
          <w:divBdr>
            <w:top w:val="none" w:sz="0" w:space="0" w:color="auto"/>
            <w:left w:val="none" w:sz="0" w:space="0" w:color="auto"/>
            <w:bottom w:val="none" w:sz="0" w:space="0" w:color="auto"/>
            <w:right w:val="none" w:sz="0" w:space="0" w:color="auto"/>
          </w:divBdr>
          <w:divsChild>
            <w:div w:id="894580945">
              <w:marLeft w:val="0"/>
              <w:marRight w:val="225"/>
              <w:marTop w:val="0"/>
              <w:marBottom w:val="0"/>
              <w:divBdr>
                <w:top w:val="none" w:sz="0" w:space="0" w:color="auto"/>
                <w:left w:val="none" w:sz="0" w:space="0" w:color="auto"/>
                <w:bottom w:val="none" w:sz="0" w:space="0" w:color="auto"/>
                <w:right w:val="none" w:sz="0" w:space="0" w:color="auto"/>
              </w:divBdr>
            </w:div>
          </w:divsChild>
        </w:div>
        <w:div w:id="1952593160">
          <w:marLeft w:val="255"/>
          <w:marRight w:val="0"/>
          <w:marTop w:val="75"/>
          <w:marBottom w:val="0"/>
          <w:divBdr>
            <w:top w:val="none" w:sz="0" w:space="0" w:color="auto"/>
            <w:left w:val="none" w:sz="0" w:space="0" w:color="auto"/>
            <w:bottom w:val="none" w:sz="0" w:space="0" w:color="auto"/>
            <w:right w:val="none" w:sz="0" w:space="0" w:color="auto"/>
          </w:divBdr>
          <w:divsChild>
            <w:div w:id="2010405424">
              <w:marLeft w:val="0"/>
              <w:marRight w:val="225"/>
              <w:marTop w:val="0"/>
              <w:marBottom w:val="0"/>
              <w:divBdr>
                <w:top w:val="none" w:sz="0" w:space="0" w:color="auto"/>
                <w:left w:val="none" w:sz="0" w:space="0" w:color="auto"/>
                <w:bottom w:val="none" w:sz="0" w:space="0" w:color="auto"/>
                <w:right w:val="none" w:sz="0" w:space="0" w:color="auto"/>
              </w:divBdr>
            </w:div>
          </w:divsChild>
        </w:div>
        <w:div w:id="2101372489">
          <w:marLeft w:val="255"/>
          <w:marRight w:val="0"/>
          <w:marTop w:val="75"/>
          <w:marBottom w:val="0"/>
          <w:divBdr>
            <w:top w:val="none" w:sz="0" w:space="0" w:color="auto"/>
            <w:left w:val="none" w:sz="0" w:space="0" w:color="auto"/>
            <w:bottom w:val="none" w:sz="0" w:space="0" w:color="auto"/>
            <w:right w:val="none" w:sz="0" w:space="0" w:color="auto"/>
          </w:divBdr>
          <w:divsChild>
            <w:div w:id="388463378">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723255534">
      <w:bodyDiv w:val="1"/>
      <w:marLeft w:val="0"/>
      <w:marRight w:val="0"/>
      <w:marTop w:val="0"/>
      <w:marBottom w:val="0"/>
      <w:divBdr>
        <w:top w:val="none" w:sz="0" w:space="0" w:color="auto"/>
        <w:left w:val="none" w:sz="0" w:space="0" w:color="auto"/>
        <w:bottom w:val="none" w:sz="0" w:space="0" w:color="auto"/>
        <w:right w:val="none" w:sz="0" w:space="0" w:color="auto"/>
      </w:divBdr>
    </w:div>
    <w:div w:id="801967153">
      <w:bodyDiv w:val="1"/>
      <w:marLeft w:val="0"/>
      <w:marRight w:val="0"/>
      <w:marTop w:val="0"/>
      <w:marBottom w:val="0"/>
      <w:divBdr>
        <w:top w:val="none" w:sz="0" w:space="0" w:color="auto"/>
        <w:left w:val="none" w:sz="0" w:space="0" w:color="auto"/>
        <w:bottom w:val="none" w:sz="0" w:space="0" w:color="auto"/>
        <w:right w:val="none" w:sz="0" w:space="0" w:color="auto"/>
      </w:divBdr>
      <w:divsChild>
        <w:div w:id="28604966">
          <w:marLeft w:val="255"/>
          <w:marRight w:val="0"/>
          <w:marTop w:val="0"/>
          <w:marBottom w:val="0"/>
          <w:divBdr>
            <w:top w:val="none" w:sz="0" w:space="0" w:color="auto"/>
            <w:left w:val="none" w:sz="0" w:space="0" w:color="auto"/>
            <w:bottom w:val="none" w:sz="0" w:space="0" w:color="auto"/>
            <w:right w:val="none" w:sz="0" w:space="0" w:color="auto"/>
          </w:divBdr>
        </w:div>
        <w:div w:id="403572092">
          <w:marLeft w:val="255"/>
          <w:marRight w:val="0"/>
          <w:marTop w:val="0"/>
          <w:marBottom w:val="0"/>
          <w:divBdr>
            <w:top w:val="none" w:sz="0" w:space="0" w:color="auto"/>
            <w:left w:val="none" w:sz="0" w:space="0" w:color="auto"/>
            <w:bottom w:val="none" w:sz="0" w:space="0" w:color="auto"/>
            <w:right w:val="none" w:sz="0" w:space="0" w:color="auto"/>
          </w:divBdr>
        </w:div>
      </w:divsChild>
    </w:div>
    <w:div w:id="834610887">
      <w:bodyDiv w:val="1"/>
      <w:marLeft w:val="0"/>
      <w:marRight w:val="0"/>
      <w:marTop w:val="0"/>
      <w:marBottom w:val="0"/>
      <w:divBdr>
        <w:top w:val="none" w:sz="0" w:space="0" w:color="auto"/>
        <w:left w:val="none" w:sz="0" w:space="0" w:color="auto"/>
        <w:bottom w:val="none" w:sz="0" w:space="0" w:color="auto"/>
        <w:right w:val="none" w:sz="0" w:space="0" w:color="auto"/>
      </w:divBdr>
    </w:div>
    <w:div w:id="840002012">
      <w:bodyDiv w:val="1"/>
      <w:marLeft w:val="0"/>
      <w:marRight w:val="0"/>
      <w:marTop w:val="0"/>
      <w:marBottom w:val="0"/>
      <w:divBdr>
        <w:top w:val="none" w:sz="0" w:space="0" w:color="auto"/>
        <w:left w:val="none" w:sz="0" w:space="0" w:color="auto"/>
        <w:bottom w:val="none" w:sz="0" w:space="0" w:color="auto"/>
        <w:right w:val="none" w:sz="0" w:space="0" w:color="auto"/>
      </w:divBdr>
    </w:div>
    <w:div w:id="875583580">
      <w:bodyDiv w:val="1"/>
      <w:marLeft w:val="0"/>
      <w:marRight w:val="0"/>
      <w:marTop w:val="0"/>
      <w:marBottom w:val="0"/>
      <w:divBdr>
        <w:top w:val="none" w:sz="0" w:space="0" w:color="auto"/>
        <w:left w:val="none" w:sz="0" w:space="0" w:color="auto"/>
        <w:bottom w:val="none" w:sz="0" w:space="0" w:color="auto"/>
        <w:right w:val="none" w:sz="0" w:space="0" w:color="auto"/>
      </w:divBdr>
    </w:div>
    <w:div w:id="898782693">
      <w:bodyDiv w:val="1"/>
      <w:marLeft w:val="0"/>
      <w:marRight w:val="0"/>
      <w:marTop w:val="0"/>
      <w:marBottom w:val="0"/>
      <w:divBdr>
        <w:top w:val="none" w:sz="0" w:space="0" w:color="auto"/>
        <w:left w:val="none" w:sz="0" w:space="0" w:color="auto"/>
        <w:bottom w:val="none" w:sz="0" w:space="0" w:color="auto"/>
        <w:right w:val="none" w:sz="0" w:space="0" w:color="auto"/>
      </w:divBdr>
    </w:div>
    <w:div w:id="985820586">
      <w:bodyDiv w:val="1"/>
      <w:marLeft w:val="0"/>
      <w:marRight w:val="0"/>
      <w:marTop w:val="0"/>
      <w:marBottom w:val="0"/>
      <w:divBdr>
        <w:top w:val="none" w:sz="0" w:space="0" w:color="auto"/>
        <w:left w:val="none" w:sz="0" w:space="0" w:color="auto"/>
        <w:bottom w:val="none" w:sz="0" w:space="0" w:color="auto"/>
        <w:right w:val="none" w:sz="0" w:space="0" w:color="auto"/>
      </w:divBdr>
    </w:div>
    <w:div w:id="989940598">
      <w:bodyDiv w:val="1"/>
      <w:marLeft w:val="0"/>
      <w:marRight w:val="0"/>
      <w:marTop w:val="0"/>
      <w:marBottom w:val="0"/>
      <w:divBdr>
        <w:top w:val="none" w:sz="0" w:space="0" w:color="auto"/>
        <w:left w:val="none" w:sz="0" w:space="0" w:color="auto"/>
        <w:bottom w:val="none" w:sz="0" w:space="0" w:color="auto"/>
        <w:right w:val="none" w:sz="0" w:space="0" w:color="auto"/>
      </w:divBdr>
    </w:div>
    <w:div w:id="1175534115">
      <w:bodyDiv w:val="1"/>
      <w:marLeft w:val="0"/>
      <w:marRight w:val="0"/>
      <w:marTop w:val="0"/>
      <w:marBottom w:val="0"/>
      <w:divBdr>
        <w:top w:val="none" w:sz="0" w:space="0" w:color="auto"/>
        <w:left w:val="none" w:sz="0" w:space="0" w:color="auto"/>
        <w:bottom w:val="none" w:sz="0" w:space="0" w:color="auto"/>
        <w:right w:val="none" w:sz="0" w:space="0" w:color="auto"/>
      </w:divBdr>
    </w:div>
    <w:div w:id="1180047827">
      <w:bodyDiv w:val="1"/>
      <w:marLeft w:val="0"/>
      <w:marRight w:val="0"/>
      <w:marTop w:val="0"/>
      <w:marBottom w:val="0"/>
      <w:divBdr>
        <w:top w:val="none" w:sz="0" w:space="0" w:color="auto"/>
        <w:left w:val="none" w:sz="0" w:space="0" w:color="auto"/>
        <w:bottom w:val="none" w:sz="0" w:space="0" w:color="auto"/>
        <w:right w:val="none" w:sz="0" w:space="0" w:color="auto"/>
      </w:divBdr>
    </w:div>
    <w:div w:id="1196652615">
      <w:bodyDiv w:val="1"/>
      <w:marLeft w:val="0"/>
      <w:marRight w:val="0"/>
      <w:marTop w:val="0"/>
      <w:marBottom w:val="0"/>
      <w:divBdr>
        <w:top w:val="none" w:sz="0" w:space="0" w:color="auto"/>
        <w:left w:val="none" w:sz="0" w:space="0" w:color="auto"/>
        <w:bottom w:val="none" w:sz="0" w:space="0" w:color="auto"/>
        <w:right w:val="none" w:sz="0" w:space="0" w:color="auto"/>
      </w:divBdr>
    </w:div>
    <w:div w:id="1197737794">
      <w:bodyDiv w:val="1"/>
      <w:marLeft w:val="0"/>
      <w:marRight w:val="0"/>
      <w:marTop w:val="0"/>
      <w:marBottom w:val="0"/>
      <w:divBdr>
        <w:top w:val="none" w:sz="0" w:space="0" w:color="auto"/>
        <w:left w:val="none" w:sz="0" w:space="0" w:color="auto"/>
        <w:bottom w:val="none" w:sz="0" w:space="0" w:color="auto"/>
        <w:right w:val="none" w:sz="0" w:space="0" w:color="auto"/>
      </w:divBdr>
    </w:div>
    <w:div w:id="1201362858">
      <w:bodyDiv w:val="1"/>
      <w:marLeft w:val="0"/>
      <w:marRight w:val="0"/>
      <w:marTop w:val="0"/>
      <w:marBottom w:val="0"/>
      <w:divBdr>
        <w:top w:val="none" w:sz="0" w:space="0" w:color="auto"/>
        <w:left w:val="none" w:sz="0" w:space="0" w:color="auto"/>
        <w:bottom w:val="none" w:sz="0" w:space="0" w:color="auto"/>
        <w:right w:val="none" w:sz="0" w:space="0" w:color="auto"/>
      </w:divBdr>
    </w:div>
    <w:div w:id="1208102505">
      <w:bodyDiv w:val="1"/>
      <w:marLeft w:val="0"/>
      <w:marRight w:val="0"/>
      <w:marTop w:val="0"/>
      <w:marBottom w:val="0"/>
      <w:divBdr>
        <w:top w:val="none" w:sz="0" w:space="0" w:color="auto"/>
        <w:left w:val="none" w:sz="0" w:space="0" w:color="auto"/>
        <w:bottom w:val="none" w:sz="0" w:space="0" w:color="auto"/>
        <w:right w:val="none" w:sz="0" w:space="0" w:color="auto"/>
      </w:divBdr>
    </w:div>
    <w:div w:id="1214342547">
      <w:bodyDiv w:val="1"/>
      <w:marLeft w:val="0"/>
      <w:marRight w:val="0"/>
      <w:marTop w:val="0"/>
      <w:marBottom w:val="0"/>
      <w:divBdr>
        <w:top w:val="none" w:sz="0" w:space="0" w:color="auto"/>
        <w:left w:val="none" w:sz="0" w:space="0" w:color="auto"/>
        <w:bottom w:val="none" w:sz="0" w:space="0" w:color="auto"/>
        <w:right w:val="none" w:sz="0" w:space="0" w:color="auto"/>
      </w:divBdr>
    </w:div>
    <w:div w:id="1406151304">
      <w:bodyDiv w:val="1"/>
      <w:marLeft w:val="0"/>
      <w:marRight w:val="0"/>
      <w:marTop w:val="0"/>
      <w:marBottom w:val="0"/>
      <w:divBdr>
        <w:top w:val="none" w:sz="0" w:space="0" w:color="auto"/>
        <w:left w:val="none" w:sz="0" w:space="0" w:color="auto"/>
        <w:bottom w:val="none" w:sz="0" w:space="0" w:color="auto"/>
        <w:right w:val="none" w:sz="0" w:space="0" w:color="auto"/>
      </w:divBdr>
    </w:div>
    <w:div w:id="1442914624">
      <w:bodyDiv w:val="1"/>
      <w:marLeft w:val="0"/>
      <w:marRight w:val="0"/>
      <w:marTop w:val="0"/>
      <w:marBottom w:val="0"/>
      <w:divBdr>
        <w:top w:val="none" w:sz="0" w:space="0" w:color="auto"/>
        <w:left w:val="none" w:sz="0" w:space="0" w:color="auto"/>
        <w:bottom w:val="none" w:sz="0" w:space="0" w:color="auto"/>
        <w:right w:val="none" w:sz="0" w:space="0" w:color="auto"/>
      </w:divBdr>
      <w:divsChild>
        <w:div w:id="1168206134">
          <w:marLeft w:val="0"/>
          <w:marRight w:val="0"/>
          <w:marTop w:val="0"/>
          <w:marBottom w:val="0"/>
          <w:divBdr>
            <w:top w:val="none" w:sz="0" w:space="0" w:color="auto"/>
            <w:left w:val="none" w:sz="0" w:space="0" w:color="auto"/>
            <w:bottom w:val="none" w:sz="0" w:space="0" w:color="auto"/>
            <w:right w:val="none" w:sz="0" w:space="0" w:color="auto"/>
          </w:divBdr>
          <w:divsChild>
            <w:div w:id="108665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8543968">
      <w:bodyDiv w:val="1"/>
      <w:marLeft w:val="0"/>
      <w:marRight w:val="0"/>
      <w:marTop w:val="0"/>
      <w:marBottom w:val="0"/>
      <w:divBdr>
        <w:top w:val="none" w:sz="0" w:space="0" w:color="auto"/>
        <w:left w:val="none" w:sz="0" w:space="0" w:color="auto"/>
        <w:bottom w:val="none" w:sz="0" w:space="0" w:color="auto"/>
        <w:right w:val="none" w:sz="0" w:space="0" w:color="auto"/>
      </w:divBdr>
    </w:div>
    <w:div w:id="1632787785">
      <w:bodyDiv w:val="1"/>
      <w:marLeft w:val="0"/>
      <w:marRight w:val="0"/>
      <w:marTop w:val="0"/>
      <w:marBottom w:val="0"/>
      <w:divBdr>
        <w:top w:val="none" w:sz="0" w:space="0" w:color="auto"/>
        <w:left w:val="none" w:sz="0" w:space="0" w:color="auto"/>
        <w:bottom w:val="none" w:sz="0" w:space="0" w:color="auto"/>
        <w:right w:val="none" w:sz="0" w:space="0" w:color="auto"/>
      </w:divBdr>
      <w:divsChild>
        <w:div w:id="990214892">
          <w:marLeft w:val="255"/>
          <w:marRight w:val="0"/>
          <w:marTop w:val="75"/>
          <w:marBottom w:val="0"/>
          <w:divBdr>
            <w:top w:val="none" w:sz="0" w:space="0" w:color="auto"/>
            <w:left w:val="none" w:sz="0" w:space="0" w:color="auto"/>
            <w:bottom w:val="none" w:sz="0" w:space="0" w:color="auto"/>
            <w:right w:val="none" w:sz="0" w:space="0" w:color="auto"/>
          </w:divBdr>
        </w:div>
        <w:div w:id="1438213842">
          <w:marLeft w:val="255"/>
          <w:marRight w:val="0"/>
          <w:marTop w:val="75"/>
          <w:marBottom w:val="0"/>
          <w:divBdr>
            <w:top w:val="none" w:sz="0" w:space="0" w:color="auto"/>
            <w:left w:val="none" w:sz="0" w:space="0" w:color="auto"/>
            <w:bottom w:val="none" w:sz="0" w:space="0" w:color="auto"/>
            <w:right w:val="none" w:sz="0" w:space="0" w:color="auto"/>
          </w:divBdr>
        </w:div>
      </w:divsChild>
    </w:div>
    <w:div w:id="1652446535">
      <w:bodyDiv w:val="1"/>
      <w:marLeft w:val="0"/>
      <w:marRight w:val="0"/>
      <w:marTop w:val="0"/>
      <w:marBottom w:val="0"/>
      <w:divBdr>
        <w:top w:val="none" w:sz="0" w:space="0" w:color="auto"/>
        <w:left w:val="none" w:sz="0" w:space="0" w:color="auto"/>
        <w:bottom w:val="none" w:sz="0" w:space="0" w:color="auto"/>
        <w:right w:val="none" w:sz="0" w:space="0" w:color="auto"/>
      </w:divBdr>
    </w:div>
    <w:div w:id="1653825772">
      <w:bodyDiv w:val="1"/>
      <w:marLeft w:val="0"/>
      <w:marRight w:val="0"/>
      <w:marTop w:val="0"/>
      <w:marBottom w:val="0"/>
      <w:divBdr>
        <w:top w:val="none" w:sz="0" w:space="0" w:color="auto"/>
        <w:left w:val="none" w:sz="0" w:space="0" w:color="auto"/>
        <w:bottom w:val="none" w:sz="0" w:space="0" w:color="auto"/>
        <w:right w:val="none" w:sz="0" w:space="0" w:color="auto"/>
      </w:divBdr>
    </w:div>
    <w:div w:id="1676491171">
      <w:bodyDiv w:val="1"/>
      <w:marLeft w:val="0"/>
      <w:marRight w:val="0"/>
      <w:marTop w:val="0"/>
      <w:marBottom w:val="0"/>
      <w:divBdr>
        <w:top w:val="none" w:sz="0" w:space="0" w:color="auto"/>
        <w:left w:val="none" w:sz="0" w:space="0" w:color="auto"/>
        <w:bottom w:val="none" w:sz="0" w:space="0" w:color="auto"/>
        <w:right w:val="none" w:sz="0" w:space="0" w:color="auto"/>
      </w:divBdr>
    </w:div>
    <w:div w:id="1697926633">
      <w:bodyDiv w:val="1"/>
      <w:marLeft w:val="0"/>
      <w:marRight w:val="0"/>
      <w:marTop w:val="0"/>
      <w:marBottom w:val="0"/>
      <w:divBdr>
        <w:top w:val="none" w:sz="0" w:space="0" w:color="auto"/>
        <w:left w:val="none" w:sz="0" w:space="0" w:color="auto"/>
        <w:bottom w:val="none" w:sz="0" w:space="0" w:color="auto"/>
        <w:right w:val="none" w:sz="0" w:space="0" w:color="auto"/>
      </w:divBdr>
    </w:div>
    <w:div w:id="1823308411">
      <w:bodyDiv w:val="1"/>
      <w:marLeft w:val="0"/>
      <w:marRight w:val="0"/>
      <w:marTop w:val="0"/>
      <w:marBottom w:val="0"/>
      <w:divBdr>
        <w:top w:val="none" w:sz="0" w:space="0" w:color="auto"/>
        <w:left w:val="none" w:sz="0" w:space="0" w:color="auto"/>
        <w:bottom w:val="none" w:sz="0" w:space="0" w:color="auto"/>
        <w:right w:val="none" w:sz="0" w:space="0" w:color="auto"/>
      </w:divBdr>
    </w:div>
    <w:div w:id="1824617039">
      <w:bodyDiv w:val="1"/>
      <w:marLeft w:val="0"/>
      <w:marRight w:val="0"/>
      <w:marTop w:val="0"/>
      <w:marBottom w:val="0"/>
      <w:divBdr>
        <w:top w:val="none" w:sz="0" w:space="0" w:color="auto"/>
        <w:left w:val="none" w:sz="0" w:space="0" w:color="auto"/>
        <w:bottom w:val="none" w:sz="0" w:space="0" w:color="auto"/>
        <w:right w:val="none" w:sz="0" w:space="0" w:color="auto"/>
      </w:divBdr>
    </w:div>
    <w:div w:id="1936210994">
      <w:bodyDiv w:val="1"/>
      <w:marLeft w:val="0"/>
      <w:marRight w:val="0"/>
      <w:marTop w:val="0"/>
      <w:marBottom w:val="0"/>
      <w:divBdr>
        <w:top w:val="none" w:sz="0" w:space="0" w:color="auto"/>
        <w:left w:val="none" w:sz="0" w:space="0" w:color="auto"/>
        <w:bottom w:val="none" w:sz="0" w:space="0" w:color="auto"/>
        <w:right w:val="none" w:sz="0" w:space="0" w:color="auto"/>
      </w:divBdr>
    </w:div>
    <w:div w:id="1979533038">
      <w:bodyDiv w:val="1"/>
      <w:marLeft w:val="0"/>
      <w:marRight w:val="0"/>
      <w:marTop w:val="0"/>
      <w:marBottom w:val="0"/>
      <w:divBdr>
        <w:top w:val="none" w:sz="0" w:space="0" w:color="auto"/>
        <w:left w:val="none" w:sz="0" w:space="0" w:color="auto"/>
        <w:bottom w:val="none" w:sz="0" w:space="0" w:color="auto"/>
        <w:right w:val="none" w:sz="0" w:space="0" w:color="auto"/>
      </w:divBdr>
    </w:div>
    <w:div w:id="2021616375">
      <w:bodyDiv w:val="1"/>
      <w:marLeft w:val="0"/>
      <w:marRight w:val="0"/>
      <w:marTop w:val="0"/>
      <w:marBottom w:val="0"/>
      <w:divBdr>
        <w:top w:val="none" w:sz="0" w:space="0" w:color="auto"/>
        <w:left w:val="none" w:sz="0" w:space="0" w:color="auto"/>
        <w:bottom w:val="none" w:sz="0" w:space="0" w:color="auto"/>
        <w:right w:val="none" w:sz="0" w:space="0" w:color="auto"/>
      </w:divBdr>
    </w:div>
    <w:div w:id="2036150635">
      <w:bodyDiv w:val="1"/>
      <w:marLeft w:val="0"/>
      <w:marRight w:val="0"/>
      <w:marTop w:val="0"/>
      <w:marBottom w:val="0"/>
      <w:divBdr>
        <w:top w:val="none" w:sz="0" w:space="0" w:color="auto"/>
        <w:left w:val="none" w:sz="0" w:space="0" w:color="auto"/>
        <w:bottom w:val="none" w:sz="0" w:space="0" w:color="auto"/>
        <w:right w:val="none" w:sz="0" w:space="0" w:color="auto"/>
      </w:divBdr>
    </w:div>
    <w:div w:id="20868014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josephine.proebiz.co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tel:+421918622668"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uvo.gov.sk/zaujemcauchadzac/jednotny-europsky-dokument-604.html" TargetMode="External"/><Relationship Id="rId20" Type="http://schemas.openxmlformats.org/officeDocument/2006/relationships/hyperlink" Target="mailto:..............@........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spnz.sk"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theme" Target="theme/theme1.xml"/><Relationship Id="rId10" Type="http://schemas.openxmlformats.org/officeDocument/2006/relationships/hyperlink" Target="http://www.nspnz.sk"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email@nspnz.sk" TargetMode="External"/><Relationship Id="rId14" Type="http://schemas.openxmlformats.org/officeDocument/2006/relationships/hyperlink" Target="https://josephine.proebiz.com/" TargetMode="External"/><Relationship Id="rId22" Type="http://schemas.microsoft.com/office/2011/relationships/people" Target="peop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90B60C-B9D9-4C11-A08D-E63B8CA62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41</Pages>
  <Words>17439</Words>
  <Characters>99403</Characters>
  <Application>Microsoft Office Word</Application>
  <DocSecurity>0</DocSecurity>
  <Lines>828</Lines>
  <Paragraphs>233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116609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Ing. Vladimír Lipovský</cp:lastModifiedBy>
  <cp:revision>5</cp:revision>
  <cp:lastPrinted>2022-10-03T08:30:00Z</cp:lastPrinted>
  <dcterms:created xsi:type="dcterms:W3CDTF">2023-03-06T13:59:00Z</dcterms:created>
  <dcterms:modified xsi:type="dcterms:W3CDTF">2023-03-07T13:43:00Z</dcterms:modified>
</cp:coreProperties>
</file>